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10E" w:rsidRDefault="000B410E" w:rsidP="000B410E">
      <w:r>
        <w:t>8.</w:t>
      </w:r>
      <w:r>
        <w:tab/>
        <w:t>Supplier Data</w:t>
      </w:r>
    </w:p>
    <w:p w:rsidR="000B410E" w:rsidRDefault="000B410E" w:rsidP="000B410E">
      <w:r>
        <w:t>8.1</w:t>
      </w:r>
      <w:r>
        <w:tab/>
        <w:t xml:space="preserve">Each Supplier shall take all reasonable steps </w:t>
      </w:r>
      <w:r>
        <w:t xml:space="preserve">to </w:t>
      </w:r>
      <w:ins w:id="0" w:author="K5347" w:date="2016-05-11T15:47:00Z">
        <w:r>
          <w:t xml:space="preserve">obtain a copy of the TRAS </w:t>
        </w:r>
      </w:ins>
      <w:ins w:id="1" w:author="K5347" w:date="2016-05-11T15:48:00Z">
        <w:r>
          <w:t xml:space="preserve">Service Providers detailed programming manual and </w:t>
        </w:r>
      </w:ins>
      <w:r>
        <w:t xml:space="preserve">agree with the TRAS Service Provider a specification and computer readable format for the data </w:t>
      </w:r>
      <w:del w:id="2" w:author="K5347" w:date="2016-05-11T15:48:00Z">
        <w:r w:rsidDel="000B410E">
          <w:delText>files</w:delText>
        </w:r>
        <w:r w:rsidDel="000B410E">
          <w:delText xml:space="preserve"> </w:delText>
        </w:r>
      </w:del>
      <w:ins w:id="3" w:author="K5347" w:date="2016-05-11T15:48:00Z">
        <w:r>
          <w:t>fields as listed</w:t>
        </w:r>
        <w:r>
          <w:t xml:space="preserve"> </w:t>
        </w:r>
      </w:ins>
      <w:del w:id="4" w:author="K5347" w:date="2016-05-11T15:49:00Z">
        <w:r w:rsidDel="000B410E">
          <w:delText xml:space="preserve">described </w:delText>
        </w:r>
      </w:del>
      <w:r>
        <w:t xml:space="preserve">in Appendix 2. The data </w:t>
      </w:r>
      <w:del w:id="5" w:author="K5347" w:date="2016-05-11T15:49:00Z">
        <w:r w:rsidDel="000B410E">
          <w:delText xml:space="preserve">files </w:delText>
        </w:r>
      </w:del>
      <w:ins w:id="6" w:author="K5347" w:date="2016-05-11T15:49:00Z">
        <w:r>
          <w:t>fields</w:t>
        </w:r>
        <w:r>
          <w:t xml:space="preserve"> </w:t>
        </w:r>
      </w:ins>
      <w:r>
        <w:t>described in Appendix 2 fall into two categories (as further described in Appendix 2), which comprise:</w:t>
      </w:r>
    </w:p>
    <w:p w:rsidR="000B410E" w:rsidRDefault="000B410E" w:rsidP="000B410E">
      <w:r>
        <w:t>(a)</w:t>
      </w:r>
      <w:r>
        <w:tab/>
      </w:r>
      <w:proofErr w:type="gramStart"/>
      <w:r>
        <w:t>information</w:t>
      </w:r>
      <w:proofErr w:type="gramEnd"/>
      <w:r>
        <w:t xml:space="preserve"> in respect of residential premises and commercial premises supplied by the Supplier; and</w:t>
      </w:r>
    </w:p>
    <w:p w:rsidR="00232CEF" w:rsidRDefault="000B410E" w:rsidP="000B410E">
      <w:r>
        <w:t>(b)</w:t>
      </w:r>
      <w:r>
        <w:tab/>
        <w:t>information in respect of theft investigations by or on behalf of the Supplier Party, data files containing such data, in the specification and format so agreed, being for each Supplier the " Consumption File" and the "Outcome File", respectively.</w:t>
      </w:r>
      <w:bookmarkStart w:id="7" w:name="_GoBack"/>
      <w:bookmarkEnd w:id="7"/>
    </w:p>
    <w:sectPr w:rsidR="00232C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10E"/>
    <w:rsid w:val="000B410E"/>
    <w:rsid w:val="00232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656</Characters>
  <Application>Microsoft Office Word</Application>
  <DocSecurity>0</DocSecurity>
  <Lines>5</Lines>
  <Paragraphs>1</Paragraphs>
  <ScaleCrop>false</ScaleCrop>
  <Company>EON-IT</Company>
  <LinksUpToDate>false</LinksUpToDate>
  <CharactersWithSpaces>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K5347</dc:creator>
  <cp:lastModifiedBy>K5347</cp:lastModifiedBy>
  <cp:revision>1</cp:revision>
  <dcterms:created xsi:type="dcterms:W3CDTF">2016-05-11T14:45:00Z</dcterms:created>
  <dcterms:modified xsi:type="dcterms:W3CDTF">2016-05-11T14:50:00Z</dcterms:modified>
</cp:coreProperties>
</file>