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689633127"/>
        <w:lock w:val="contentLocked"/>
        <w:placeholder>
          <w:docPart w:val="DefaultPlaceholder_-1854013440"/>
        </w:placeholder>
        <w:group/>
      </w:sdtPr>
      <w:sdtEndPr>
        <w:rPr>
          <w:rFonts w:eastAsiaTheme="minorHAnsi" w:cstheme="minorBidi"/>
          <w:b w:val="0"/>
          <w:caps w:val="0"/>
          <w:spacing w:val="0"/>
          <w:kern w:val="0"/>
          <w:szCs w:val="24"/>
        </w:rPr>
      </w:sdtEndPr>
      <w:sdtContent>
        <w:p w:rsidR="008F22A5" w:rsidRDefault="000E2505" w:rsidP="00223DF1">
          <w:pPr>
            <w:pStyle w:val="Title"/>
          </w:pPr>
          <w:r>
            <w:t>DCP 281</w:t>
          </w:r>
          <w:r w:rsidR="009060FB">
            <w:t xml:space="preserve"> Consultation</w:t>
          </w:r>
        </w:p>
        <w:p w:rsidR="00A828F0" w:rsidRDefault="00251AF3" w:rsidP="00A828F0">
          <w:pPr>
            <w:pStyle w:val="BodyTextNoSpacing"/>
          </w:pPr>
          <w:r>
            <w:t xml:space="preserve">To: </w:t>
          </w:r>
          <w:r w:rsidR="004E0900">
            <w:t>Claire Hynes</w:t>
          </w:r>
        </w:p>
        <w:p w:rsidR="00A828F0" w:rsidRDefault="00A828F0" w:rsidP="00A828F0">
          <w:pPr>
            <w:pStyle w:val="BodyTextNoSpacing"/>
          </w:pPr>
          <w:r>
            <w:t xml:space="preserve">Email: </w:t>
          </w:r>
          <w:hyperlink r:id="rId8" w:history="1">
            <w:r>
              <w:rPr>
                <w:rStyle w:val="Hyperlink"/>
              </w:rPr>
              <w:t>DCUSA@electralink.co.uk</w:t>
            </w:r>
          </w:hyperlink>
        </w:p>
        <w:p w:rsidR="00223DF1" w:rsidRDefault="00251AF3" w:rsidP="00A828F0">
          <w:pPr>
            <w:pStyle w:val="BodyText"/>
          </w:pPr>
          <w:r>
            <w:t xml:space="preserve">Response Deadline: </w:t>
          </w:r>
          <w:r w:rsidR="000E2505">
            <w:rPr>
              <w:b/>
            </w:rPr>
            <w:t>18 November 2016</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Tr="00EE2CEA">
            <w:tc>
              <w:tcPr>
                <w:tcW w:w="2268" w:type="dxa"/>
              </w:tcPr>
              <w:p w:rsidR="00A828F0" w:rsidRDefault="00A828F0" w:rsidP="00A828F0">
                <w:pPr>
                  <w:pStyle w:val="BodyTextNoSpacing"/>
                </w:pPr>
                <w:r>
                  <w:t>Name:</w:t>
                </w:r>
              </w:p>
            </w:tc>
            <w:sdt>
              <w:sdtPr>
                <w:alias w:val="Name"/>
                <w:tag w:val="name"/>
                <w:id w:val="-791902344"/>
                <w:placeholder>
                  <w:docPart w:val="63E95C9C741F448E8F0AEF9B60AB67F7"/>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Organisation:</w:t>
                </w:r>
              </w:p>
            </w:tc>
            <w:sdt>
              <w:sdtPr>
                <w:alias w:val="Organisation"/>
                <w:tag w:val="organisation"/>
                <w:id w:val="1705980625"/>
                <w:placeholder>
                  <w:docPart w:val="63E95C9C741F448E8F0AEF9B60AB67F7"/>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Role:</w:t>
                </w:r>
              </w:p>
            </w:tc>
            <w:sdt>
              <w:sdtPr>
                <w:alias w:val="Role"/>
                <w:tag w:val="role"/>
                <w:id w:val="91292745"/>
                <w:placeholder>
                  <w:docPart w:val="87581C8C16FB4E9E961CE662E322AEB4"/>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rsidR="00A828F0" w:rsidRDefault="00A828F0" w:rsidP="00A828F0">
                    <w:pPr>
                      <w:pStyle w:val="BodyTextNoSpacing"/>
                    </w:pPr>
                    <w:r w:rsidRPr="005D19FB">
                      <w:rPr>
                        <w:rStyle w:val="PlaceholderText"/>
                      </w:rPr>
                      <w:t>Choose an item.</w:t>
                    </w:r>
                  </w:p>
                </w:tc>
              </w:sdtContent>
            </w:sdt>
          </w:tr>
          <w:tr w:rsidR="00A828F0" w:rsidTr="00EE2CEA">
            <w:tc>
              <w:tcPr>
                <w:tcW w:w="2268" w:type="dxa"/>
              </w:tcPr>
              <w:p w:rsidR="00A828F0" w:rsidRDefault="00A828F0" w:rsidP="00A828F0">
                <w:pPr>
                  <w:pStyle w:val="BodyTextNoSpacing"/>
                </w:pPr>
                <w:r>
                  <w:t>Email address:</w:t>
                </w:r>
              </w:p>
            </w:tc>
            <w:sdt>
              <w:sdtPr>
                <w:alias w:val="Email address"/>
                <w:tag w:val="email_address"/>
                <w:id w:val="1342744291"/>
                <w:placeholder>
                  <w:docPart w:val="63E95C9C741F448E8F0AEF9B60AB67F7"/>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Phone number:</w:t>
                </w:r>
              </w:p>
            </w:tc>
            <w:sdt>
              <w:sdtPr>
                <w:alias w:val="Phone Number"/>
                <w:tag w:val="phone_number"/>
                <w:id w:val="-1553148916"/>
                <w:placeholder>
                  <w:docPart w:val="63E95C9C741F448E8F0AEF9B60AB67F7"/>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963A66" w:rsidTr="00EE2CEA">
            <w:tc>
              <w:tcPr>
                <w:tcW w:w="2268" w:type="dxa"/>
              </w:tcPr>
              <w:p w:rsidR="00963A66" w:rsidRDefault="00963A66" w:rsidP="00A828F0">
                <w:pPr>
                  <w:pStyle w:val="BodyTextNoSpacing"/>
                </w:pPr>
                <w:r>
                  <w:t>Response</w:t>
                </w:r>
                <w:r w:rsidR="00AC6DB4">
                  <w:rPr>
                    <w:rStyle w:val="FootnoteReference"/>
                  </w:rPr>
                  <w:footnoteReference w:id="1"/>
                </w:r>
                <w:r>
                  <w:t>:</w:t>
                </w:r>
              </w:p>
            </w:tc>
            <w:sdt>
              <w:sdtPr>
                <w:alias w:val="Response"/>
                <w:tag w:val="response"/>
                <w:id w:val="-1635945452"/>
                <w:placeholder>
                  <w:docPart w:val="87581C8C16FB4E9E961CE662E322AEB4"/>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rsidR="00963A66" w:rsidRDefault="00963A66" w:rsidP="00A828F0">
                    <w:pPr>
                      <w:pStyle w:val="BodyTextNoSpacing"/>
                    </w:pPr>
                    <w:r w:rsidRPr="005D19FB">
                      <w:rPr>
                        <w:rStyle w:val="PlaceholderText"/>
                      </w:rPr>
                      <w:t>Choose an item.</w:t>
                    </w:r>
                  </w:p>
                </w:tc>
              </w:sdtContent>
            </w:sdt>
          </w:tr>
        </w:tbl>
        <w:p w:rsidR="00A828F0" w:rsidRDefault="00A828F0" w:rsidP="00A828F0"/>
        <w:tbl>
          <w:tblPr>
            <w:tblStyle w:val="ElectralinkResponseTable"/>
            <w:tblW w:w="9070" w:type="dxa"/>
            <w:tblLayout w:type="fixed"/>
            <w:tblLook w:val="04A0" w:firstRow="1" w:lastRow="0" w:firstColumn="1" w:lastColumn="0" w:noHBand="0" w:noVBand="1"/>
          </w:tblPr>
          <w:tblGrid>
            <w:gridCol w:w="9070"/>
          </w:tblGrid>
          <w:tr w:rsidR="004E0900" w:rsidTr="004E0900">
            <w:trPr>
              <w:cnfStyle w:val="100000000000" w:firstRow="1" w:lastRow="0" w:firstColumn="0" w:lastColumn="0" w:oddVBand="0" w:evenVBand="0" w:oddHBand="0" w:evenHBand="0" w:firstRowFirstColumn="0" w:firstRowLastColumn="0" w:lastRowFirstColumn="0" w:lastRowLastColumn="0"/>
            </w:trPr>
            <w:tc>
              <w:tcPr>
                <w:tcW w:w="9287" w:type="dxa"/>
              </w:tcPr>
              <w:p w:rsidR="004E0900" w:rsidRDefault="004E0900" w:rsidP="004E0900">
                <w:pPr>
                  <w:pStyle w:val="Question"/>
                </w:pPr>
                <w:r w:rsidRPr="004E0900">
                  <w:t>Do you unde</w:t>
                </w:r>
                <w:r w:rsidR="000E2505">
                  <w:t>rstand the intent of the DCP 281</w:t>
                </w:r>
                <w:r w:rsidRPr="004E0900">
                  <w:t>?</w:t>
                </w:r>
              </w:p>
            </w:tc>
          </w:tr>
          <w:tr w:rsidR="004E0900" w:rsidTr="004E0900">
            <w:sdt>
              <w:sdtPr>
                <w:tag w:val="dcusa_response1"/>
                <w:id w:val="-654832750"/>
                <w:placeholder>
                  <w:docPart w:val="DefaultPlaceholder_1082065158"/>
                </w:placeholder>
                <w:showingPlcHdr/>
              </w:sdtPr>
              <w:sdtEndPr/>
              <w:sdtContent>
                <w:tc>
                  <w:tcPr>
                    <w:tcW w:w="9287" w:type="dxa"/>
                  </w:tcPr>
                  <w:p w:rsidR="004E0900" w:rsidRDefault="004E0900" w:rsidP="004E0900">
                    <w:pPr>
                      <w:pStyle w:val="BodyText"/>
                    </w:pPr>
                    <w:r w:rsidRPr="005C6B40">
                      <w:rPr>
                        <w:rStyle w:val="PlaceholderText"/>
                      </w:rPr>
                      <w:t>Click here to enter text.</w:t>
                    </w:r>
                  </w:p>
                </w:tc>
              </w:sdtContent>
            </w:sdt>
          </w:tr>
        </w:tbl>
        <w:p w:rsidR="00410907" w:rsidRDefault="00410907"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4E0900" w:rsidTr="004E0900">
            <w:trPr>
              <w:cnfStyle w:val="100000000000" w:firstRow="1" w:lastRow="0" w:firstColumn="0" w:lastColumn="0" w:oddVBand="0" w:evenVBand="0" w:oddHBand="0" w:evenHBand="0" w:firstRowFirstColumn="0" w:firstRowLastColumn="0" w:lastRowFirstColumn="0" w:lastRowLastColumn="0"/>
            </w:trPr>
            <w:tc>
              <w:tcPr>
                <w:tcW w:w="9287" w:type="dxa"/>
              </w:tcPr>
              <w:p w:rsidR="004E0900" w:rsidRDefault="004E0900" w:rsidP="004E0900">
                <w:pPr>
                  <w:pStyle w:val="Question"/>
                </w:pPr>
                <w:r w:rsidRPr="004E0900">
                  <w:t xml:space="preserve">Are you supportive </w:t>
                </w:r>
                <w:r w:rsidR="000E2505">
                  <w:t>of the principles of the DCP 281</w:t>
                </w:r>
                <w:r w:rsidRPr="004E0900">
                  <w:t>?</w:t>
                </w:r>
              </w:p>
            </w:tc>
          </w:tr>
          <w:tr w:rsidR="004E0900" w:rsidTr="004E0900">
            <w:sdt>
              <w:sdtPr>
                <w:tag w:val="dcusa_response2"/>
                <w:id w:val="-768078269"/>
                <w:placeholder>
                  <w:docPart w:val="DefaultPlaceholder_1082065158"/>
                </w:placeholder>
                <w:showingPlcHdr/>
              </w:sdtPr>
              <w:sdtEndPr/>
              <w:sdtContent>
                <w:tc>
                  <w:tcPr>
                    <w:tcW w:w="9287" w:type="dxa"/>
                  </w:tcPr>
                  <w:p w:rsidR="004E0900" w:rsidRDefault="004E0900" w:rsidP="004E0900">
                    <w:pPr>
                      <w:pStyle w:val="BodyText"/>
                    </w:pPr>
                    <w:r w:rsidRPr="005C6B40">
                      <w:rPr>
                        <w:rStyle w:val="PlaceholderText"/>
                      </w:rPr>
                      <w:t>Click here to enter text.</w:t>
                    </w:r>
                  </w:p>
                </w:tc>
              </w:sdtContent>
            </w:sdt>
          </w:tr>
        </w:tbl>
        <w:p w:rsidR="004E0900" w:rsidRDefault="004E0900"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4E0900" w:rsidTr="004E0900">
            <w:trPr>
              <w:cnfStyle w:val="100000000000" w:firstRow="1" w:lastRow="0" w:firstColumn="0" w:lastColumn="0" w:oddVBand="0" w:evenVBand="0" w:oddHBand="0" w:evenHBand="0" w:firstRowFirstColumn="0" w:firstRowLastColumn="0" w:lastRowFirstColumn="0" w:lastRowLastColumn="0"/>
            </w:trPr>
            <w:tc>
              <w:tcPr>
                <w:tcW w:w="9287" w:type="dxa"/>
              </w:tcPr>
              <w:p w:rsidR="004E0900" w:rsidRDefault="000E2505" w:rsidP="000E2505">
                <w:pPr>
                  <w:pStyle w:val="Question"/>
                </w:pPr>
                <w:r w:rsidRPr="000E2505">
                  <w:t>Do you consider that this change should not be designated as a Part 2 matter?</w:t>
                </w:r>
              </w:p>
            </w:tc>
          </w:tr>
          <w:tr w:rsidR="004E0900" w:rsidTr="004E0900">
            <w:sdt>
              <w:sdtPr>
                <w:tag w:val="dcusa_response3"/>
                <w:id w:val="-76598500"/>
                <w:placeholder>
                  <w:docPart w:val="DefaultPlaceholder_1082065158"/>
                </w:placeholder>
                <w:showingPlcHdr/>
              </w:sdtPr>
              <w:sdtEndPr/>
              <w:sdtContent>
                <w:tc>
                  <w:tcPr>
                    <w:tcW w:w="9287" w:type="dxa"/>
                  </w:tcPr>
                  <w:p w:rsidR="004E0900" w:rsidRDefault="004E0900" w:rsidP="004E0900">
                    <w:pPr>
                      <w:pStyle w:val="BodyText"/>
                    </w:pPr>
                    <w:r w:rsidRPr="005C6B40">
                      <w:rPr>
                        <w:rStyle w:val="PlaceholderText"/>
                      </w:rPr>
                      <w:t>Click here to enter text.</w:t>
                    </w:r>
                  </w:p>
                </w:tc>
              </w:sdtContent>
            </w:sdt>
          </w:tr>
        </w:tbl>
        <w:p w:rsidR="004E0900" w:rsidRDefault="004E0900"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4E0900" w:rsidTr="004E0900">
            <w:trPr>
              <w:cnfStyle w:val="100000000000" w:firstRow="1" w:lastRow="0" w:firstColumn="0" w:lastColumn="0" w:oddVBand="0" w:evenVBand="0" w:oddHBand="0" w:evenHBand="0" w:firstRowFirstColumn="0" w:firstRowLastColumn="0" w:lastRowFirstColumn="0" w:lastRowLastColumn="0"/>
            </w:trPr>
            <w:tc>
              <w:tcPr>
                <w:tcW w:w="9287" w:type="dxa"/>
              </w:tcPr>
              <w:p w:rsidR="000E2505" w:rsidRDefault="000E2505" w:rsidP="000E2505">
                <w:pPr>
                  <w:pStyle w:val="Question"/>
                </w:pPr>
                <w:r>
                  <w:t xml:space="preserve">Would you rather include three (red or black, amber or yellow, green) or five (red, amber, black, yellow, green) columns for the block units? </w:t>
                </w:r>
              </w:p>
              <w:p w:rsidR="004E0900" w:rsidRDefault="000E2505" w:rsidP="000E2505">
                <w:pPr>
                  <w:pStyle w:val="Question"/>
                  <w:numPr>
                    <w:ilvl w:val="0"/>
                    <w:numId w:val="0"/>
                  </w:numPr>
                  <w:ind w:left="567"/>
                </w:pPr>
                <w:r>
                  <w:t>Please provide your rationale inclusive of any financial, resource or system impact or restriction.</w:t>
                </w:r>
              </w:p>
            </w:tc>
          </w:tr>
          <w:tr w:rsidR="004E0900" w:rsidTr="004E0900">
            <w:sdt>
              <w:sdtPr>
                <w:tag w:val="dcusa_response4"/>
                <w:id w:val="-543057887"/>
                <w:placeholder>
                  <w:docPart w:val="DefaultPlaceholder_1082065158"/>
                </w:placeholder>
                <w:showingPlcHdr/>
              </w:sdtPr>
              <w:sdtEndPr/>
              <w:sdtContent>
                <w:tc>
                  <w:tcPr>
                    <w:tcW w:w="9287" w:type="dxa"/>
                  </w:tcPr>
                  <w:p w:rsidR="004E0900" w:rsidRDefault="004E0900" w:rsidP="004E0900">
                    <w:pPr>
                      <w:pStyle w:val="BodyText"/>
                    </w:pPr>
                    <w:r w:rsidRPr="005C6B40">
                      <w:rPr>
                        <w:rStyle w:val="PlaceholderText"/>
                      </w:rPr>
                      <w:t>Click here to enter text.</w:t>
                    </w:r>
                  </w:p>
                </w:tc>
              </w:sdtContent>
            </w:sdt>
          </w:tr>
        </w:tbl>
        <w:p w:rsidR="004E0900" w:rsidRDefault="004E0900"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4E0900" w:rsidTr="004E0900">
            <w:trPr>
              <w:cnfStyle w:val="100000000000" w:firstRow="1" w:lastRow="0" w:firstColumn="0" w:lastColumn="0" w:oddVBand="0" w:evenVBand="0" w:oddHBand="0" w:evenHBand="0" w:firstRowFirstColumn="0" w:firstRowLastColumn="0" w:lastRowFirstColumn="0" w:lastRowLastColumn="0"/>
            </w:trPr>
            <w:tc>
              <w:tcPr>
                <w:tcW w:w="9287" w:type="dxa"/>
              </w:tcPr>
              <w:p w:rsidR="000E2505" w:rsidRDefault="000E2505" w:rsidP="000E2505">
                <w:pPr>
                  <w:pStyle w:val="Question"/>
                </w:pPr>
                <w:r>
                  <w:lastRenderedPageBreak/>
                  <w:t xml:space="preserve">Do you agree that where an invoice does not include data that would fall into a given column of the report, a zero value should be provided? </w:t>
                </w:r>
              </w:p>
              <w:p w:rsidR="004E0900" w:rsidRDefault="000E2505" w:rsidP="000E2505">
                <w:pPr>
                  <w:pStyle w:val="Question"/>
                  <w:numPr>
                    <w:ilvl w:val="0"/>
                    <w:numId w:val="0"/>
                  </w:numPr>
                  <w:ind w:left="567"/>
                </w:pPr>
                <w:r>
                  <w:t>Please provide your rationale inclusive of any financial, resource or system impact or restriction.</w:t>
                </w:r>
              </w:p>
            </w:tc>
          </w:tr>
          <w:tr w:rsidR="004E0900" w:rsidTr="004E0900">
            <w:sdt>
              <w:sdtPr>
                <w:tag w:val="dcusa_response5"/>
                <w:id w:val="1016190321"/>
                <w:placeholder>
                  <w:docPart w:val="DefaultPlaceholder_1082065158"/>
                </w:placeholder>
                <w:showingPlcHdr/>
              </w:sdtPr>
              <w:sdtEndPr/>
              <w:sdtContent>
                <w:tc>
                  <w:tcPr>
                    <w:tcW w:w="9287" w:type="dxa"/>
                  </w:tcPr>
                  <w:p w:rsidR="004E0900" w:rsidRDefault="004E0900" w:rsidP="004E0900">
                    <w:pPr>
                      <w:pStyle w:val="BodyText"/>
                    </w:pPr>
                    <w:r w:rsidRPr="005C6B40">
                      <w:rPr>
                        <w:rStyle w:val="PlaceholderText"/>
                      </w:rPr>
                      <w:t>Click here to enter text.</w:t>
                    </w:r>
                  </w:p>
                </w:tc>
              </w:sdtContent>
            </w:sdt>
          </w:tr>
        </w:tbl>
        <w:p w:rsidR="004E0900" w:rsidRDefault="004E0900"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4E0900" w:rsidTr="004E0900">
            <w:trPr>
              <w:cnfStyle w:val="100000000000" w:firstRow="1" w:lastRow="0" w:firstColumn="0" w:lastColumn="0" w:oddVBand="0" w:evenVBand="0" w:oddHBand="0" w:evenHBand="0" w:firstRowFirstColumn="0" w:firstRowLastColumn="0" w:lastRowFirstColumn="0" w:lastRowLastColumn="0"/>
            </w:trPr>
            <w:tc>
              <w:tcPr>
                <w:tcW w:w="9287" w:type="dxa"/>
              </w:tcPr>
              <w:p w:rsidR="000E2505" w:rsidRDefault="000E2505" w:rsidP="000E2505">
                <w:pPr>
                  <w:pStyle w:val="Question"/>
                </w:pPr>
                <w:r>
                  <w:t>Do you agree that in the instance of a credit rebill, two separate lines should be shown: one being the negative value of the amount being credited and the other being the new invoice as per the example in Appendix 1 of the Change Proposal?</w:t>
                </w:r>
              </w:p>
              <w:p w:rsidR="004E0900" w:rsidRDefault="000E2505" w:rsidP="000E2505">
                <w:pPr>
                  <w:pStyle w:val="Question"/>
                  <w:numPr>
                    <w:ilvl w:val="0"/>
                    <w:numId w:val="0"/>
                  </w:numPr>
                  <w:ind w:left="567"/>
                </w:pPr>
                <w:r>
                  <w:t>Please provide your rationale inclusive of any financial, resource or system impact or restriction.</w:t>
                </w:r>
              </w:p>
            </w:tc>
          </w:tr>
          <w:tr w:rsidR="004E0900" w:rsidTr="004E0900">
            <w:sdt>
              <w:sdtPr>
                <w:tag w:val="dcusa_response6"/>
                <w:id w:val="-1641493627"/>
                <w:placeholder>
                  <w:docPart w:val="DefaultPlaceholder_1082065158"/>
                </w:placeholder>
                <w:showingPlcHdr/>
              </w:sdtPr>
              <w:sdtEndPr/>
              <w:sdtContent>
                <w:tc>
                  <w:tcPr>
                    <w:tcW w:w="9287" w:type="dxa"/>
                  </w:tcPr>
                  <w:p w:rsidR="004E0900" w:rsidRDefault="004E0900" w:rsidP="004E0900">
                    <w:pPr>
                      <w:pStyle w:val="BodyText"/>
                    </w:pPr>
                    <w:r w:rsidRPr="005C6B40">
                      <w:rPr>
                        <w:rStyle w:val="PlaceholderText"/>
                      </w:rPr>
                      <w:t>Click here to enter text.</w:t>
                    </w:r>
                  </w:p>
                </w:tc>
              </w:sdtContent>
            </w:sdt>
          </w:tr>
        </w:tbl>
        <w:p w:rsidR="004E0900" w:rsidRDefault="004E0900"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BE1F85" w:rsidTr="00BE1F85">
            <w:trPr>
              <w:cnfStyle w:val="100000000000" w:firstRow="1" w:lastRow="0" w:firstColumn="0" w:lastColumn="0" w:oddVBand="0" w:evenVBand="0" w:oddHBand="0" w:evenHBand="0" w:firstRowFirstColumn="0" w:firstRowLastColumn="0" w:lastRowFirstColumn="0" w:lastRowLastColumn="0"/>
            </w:trPr>
            <w:tc>
              <w:tcPr>
                <w:tcW w:w="9287" w:type="dxa"/>
              </w:tcPr>
              <w:p w:rsidR="00BE1F85" w:rsidRDefault="000E2505" w:rsidP="000E2505">
                <w:pPr>
                  <w:pStyle w:val="Question"/>
                </w:pPr>
                <w:r w:rsidRPr="000E2505">
                  <w:t>Do you have a preference whether multiple MPAN(s) or a Lead MPAN for each invoice is reported in the proposed template? Please provide your rationale.</w:t>
                </w:r>
              </w:p>
            </w:tc>
          </w:tr>
          <w:tr w:rsidR="00BE1F85" w:rsidTr="00BE1F85">
            <w:sdt>
              <w:sdtPr>
                <w:tag w:val="dcusa_response15"/>
                <w:id w:val="-945381329"/>
                <w:placeholder>
                  <w:docPart w:val="DefaultPlaceholder_-1854013440"/>
                </w:placeholder>
                <w:showingPlcHdr/>
              </w:sdtPr>
              <w:sdtEndPr/>
              <w:sdtContent>
                <w:tc>
                  <w:tcPr>
                    <w:tcW w:w="9287" w:type="dxa"/>
                  </w:tcPr>
                  <w:p w:rsidR="00BE1F85" w:rsidRDefault="00BE1F85" w:rsidP="00BE1F85">
                    <w:pPr>
                      <w:pStyle w:val="BodyText"/>
                    </w:pPr>
                    <w:r w:rsidRPr="00AD019A">
                      <w:rPr>
                        <w:rStyle w:val="PlaceholderText"/>
                      </w:rPr>
                      <w:t>Click or tap here to enter text.</w:t>
                    </w:r>
                  </w:p>
                </w:tc>
              </w:sdtContent>
            </w:sdt>
          </w:tr>
        </w:tbl>
        <w:p w:rsidR="00BE1F85" w:rsidRDefault="00BE1F85"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4E0900" w:rsidTr="004E0900">
            <w:trPr>
              <w:cnfStyle w:val="100000000000" w:firstRow="1" w:lastRow="0" w:firstColumn="0" w:lastColumn="0" w:oddVBand="0" w:evenVBand="0" w:oddHBand="0" w:evenHBand="0" w:firstRowFirstColumn="0" w:firstRowLastColumn="0" w:lastRowFirstColumn="0" w:lastRowLastColumn="0"/>
            </w:trPr>
            <w:tc>
              <w:tcPr>
                <w:tcW w:w="9287" w:type="dxa"/>
              </w:tcPr>
              <w:p w:rsidR="004E0900" w:rsidRDefault="000E2505" w:rsidP="000E2505">
                <w:pPr>
                  <w:pStyle w:val="Question"/>
                </w:pPr>
                <w:r w:rsidRPr="000E2505">
                  <w:t>Do you have any comments on the proposed legal text?</w:t>
                </w:r>
              </w:p>
            </w:tc>
          </w:tr>
          <w:tr w:rsidR="004E0900" w:rsidTr="004E0900">
            <w:sdt>
              <w:sdtPr>
                <w:tag w:val="dcusa_response7"/>
                <w:id w:val="-785890130"/>
                <w:placeholder>
                  <w:docPart w:val="DefaultPlaceholder_1082065158"/>
                </w:placeholder>
                <w:showingPlcHdr/>
              </w:sdtPr>
              <w:sdtEndPr/>
              <w:sdtContent>
                <w:tc>
                  <w:tcPr>
                    <w:tcW w:w="9287" w:type="dxa"/>
                  </w:tcPr>
                  <w:p w:rsidR="004E0900" w:rsidRDefault="004E0900" w:rsidP="004E0900">
                    <w:pPr>
                      <w:pStyle w:val="BodyText"/>
                    </w:pPr>
                    <w:r w:rsidRPr="005C6B40">
                      <w:rPr>
                        <w:rStyle w:val="PlaceholderText"/>
                      </w:rPr>
                      <w:t>Click here to enter text.</w:t>
                    </w:r>
                  </w:p>
                </w:tc>
              </w:sdtContent>
            </w:sdt>
          </w:tr>
        </w:tbl>
        <w:p w:rsidR="004E0900" w:rsidRDefault="004E0900"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4E0900" w:rsidTr="007105F6">
            <w:trPr>
              <w:cnfStyle w:val="100000000000" w:firstRow="1" w:lastRow="0" w:firstColumn="0" w:lastColumn="0" w:oddVBand="0" w:evenVBand="0" w:oddHBand="0" w:evenHBand="0" w:firstRowFirstColumn="0" w:firstRowLastColumn="0" w:lastRowFirstColumn="0" w:lastRowLastColumn="0"/>
            </w:trPr>
            <w:tc>
              <w:tcPr>
                <w:tcW w:w="9070" w:type="dxa"/>
              </w:tcPr>
              <w:p w:rsidR="004E0900" w:rsidRDefault="000E2505" w:rsidP="000E2505">
                <w:pPr>
                  <w:pStyle w:val="Question"/>
                </w:pPr>
                <w:r w:rsidRPr="000E2505">
                  <w:t>Do you have any comments on the proposed template?</w:t>
                </w:r>
              </w:p>
            </w:tc>
          </w:tr>
          <w:tr w:rsidR="004E0900" w:rsidTr="007105F6">
            <w:sdt>
              <w:sdtPr>
                <w:tag w:val="dcusa_response10"/>
                <w:id w:val="-1839998027"/>
                <w:placeholder>
                  <w:docPart w:val="DefaultPlaceholder_1082065158"/>
                </w:placeholder>
                <w:showingPlcHdr/>
              </w:sdtPr>
              <w:sdtEndPr/>
              <w:sdtContent>
                <w:tc>
                  <w:tcPr>
                    <w:tcW w:w="9070" w:type="dxa"/>
                  </w:tcPr>
                  <w:p w:rsidR="004E0900" w:rsidRDefault="004E0900" w:rsidP="004E0900">
                    <w:pPr>
                      <w:pStyle w:val="BodyText"/>
                    </w:pPr>
                    <w:r w:rsidRPr="005C6B40">
                      <w:rPr>
                        <w:rStyle w:val="PlaceholderText"/>
                      </w:rPr>
                      <w:t>Click here to enter text.</w:t>
                    </w:r>
                  </w:p>
                </w:tc>
              </w:sdtContent>
            </w:sdt>
          </w:tr>
        </w:tbl>
        <w:p w:rsidR="004E0900" w:rsidRDefault="004E0900"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BE1F85" w:rsidTr="00BE1F85">
            <w:trPr>
              <w:cnfStyle w:val="100000000000" w:firstRow="1" w:lastRow="0" w:firstColumn="0" w:lastColumn="0" w:oddVBand="0" w:evenVBand="0" w:oddHBand="0" w:evenHBand="0" w:firstRowFirstColumn="0" w:firstRowLastColumn="0" w:lastRowFirstColumn="0" w:lastRowLastColumn="0"/>
            </w:trPr>
            <w:tc>
              <w:tcPr>
                <w:tcW w:w="9287" w:type="dxa"/>
              </w:tcPr>
              <w:p w:rsidR="00BE1F85" w:rsidRDefault="000E2505" w:rsidP="000E2505">
                <w:pPr>
                  <w:pStyle w:val="Question"/>
                </w:pPr>
                <w:r w:rsidRPr="000E2505">
                  <w:t>Can you please provide a lead time for the implementation of this change?</w:t>
                </w:r>
              </w:p>
            </w:tc>
          </w:tr>
          <w:tr w:rsidR="00BE1F85" w:rsidTr="00BE1F85">
            <w:sdt>
              <w:sdtPr>
                <w:tag w:val="dcusa_response16"/>
                <w:id w:val="-349333900"/>
                <w:placeholder>
                  <w:docPart w:val="DefaultPlaceholder_-1854013440"/>
                </w:placeholder>
                <w:showingPlcHdr/>
              </w:sdtPr>
              <w:sdtEndPr/>
              <w:sdtContent>
                <w:tc>
                  <w:tcPr>
                    <w:tcW w:w="9287" w:type="dxa"/>
                  </w:tcPr>
                  <w:p w:rsidR="00BE1F85" w:rsidRDefault="00BE1F85" w:rsidP="00BE1F85">
                    <w:pPr>
                      <w:pStyle w:val="BodyText"/>
                    </w:pPr>
                    <w:r w:rsidRPr="00AD019A">
                      <w:rPr>
                        <w:rStyle w:val="PlaceholderText"/>
                      </w:rPr>
                      <w:t>Click or tap here to enter text.</w:t>
                    </w:r>
                  </w:p>
                </w:tc>
              </w:sdtContent>
            </w:sdt>
          </w:tr>
        </w:tbl>
        <w:p w:rsidR="00BE1F85" w:rsidRDefault="00BE1F85"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4E0900" w:rsidTr="004E0900">
            <w:trPr>
              <w:cnfStyle w:val="100000000000" w:firstRow="1" w:lastRow="0" w:firstColumn="0" w:lastColumn="0" w:oddVBand="0" w:evenVBand="0" w:oddHBand="0" w:evenHBand="0" w:firstRowFirstColumn="0" w:firstRowLastColumn="0" w:lastRowFirstColumn="0" w:lastRowLastColumn="0"/>
            </w:trPr>
            <w:tc>
              <w:tcPr>
                <w:tcW w:w="9287" w:type="dxa"/>
              </w:tcPr>
              <w:p w:rsidR="004E0900" w:rsidRDefault="000E2505" w:rsidP="000E2505">
                <w:pPr>
                  <w:pStyle w:val="Question"/>
                </w:pPr>
                <w:r w:rsidRPr="000E2505">
                  <w:lastRenderedPageBreak/>
                  <w:t>Which DCUSA General Objectives does the CP better facilitate? Please provide supporting comments.</w:t>
                </w:r>
              </w:p>
              <w:p w:rsidR="000E2505" w:rsidRPr="000E2505" w:rsidRDefault="000E2505" w:rsidP="000E2505">
                <w:pPr>
                  <w:numPr>
                    <w:ilvl w:val="0"/>
                    <w:numId w:val="18"/>
                  </w:numPr>
                  <w:spacing w:before="120" w:after="120"/>
                  <w:ind w:left="1014"/>
                  <w:jc w:val="both"/>
                  <w:rPr>
                    <w:rFonts w:cs="Arial"/>
                    <w:b/>
                    <w:szCs w:val="20"/>
                  </w:rPr>
                </w:pPr>
                <w:r w:rsidRPr="000E2505">
                  <w:rPr>
                    <w:rFonts w:cs="Arial"/>
                    <w:b/>
                    <w:szCs w:val="20"/>
                  </w:rPr>
                  <w:t>The development, maintenance and operation by the DNO Parties and IDNO Parties of efficient, co-ordinated, and economical Distribution Networks</w:t>
                </w:r>
              </w:p>
              <w:p w:rsidR="000E2505" w:rsidRPr="000E2505" w:rsidRDefault="000E2505" w:rsidP="000E2505">
                <w:pPr>
                  <w:numPr>
                    <w:ilvl w:val="0"/>
                    <w:numId w:val="18"/>
                  </w:numPr>
                  <w:spacing w:before="120" w:after="120"/>
                  <w:ind w:left="1014"/>
                  <w:jc w:val="both"/>
                  <w:rPr>
                    <w:rFonts w:cs="Arial"/>
                    <w:b/>
                    <w:szCs w:val="20"/>
                  </w:rPr>
                </w:pPr>
                <w:r w:rsidRPr="000E2505">
                  <w:rPr>
                    <w:rFonts w:cs="Arial"/>
                    <w:b/>
                    <w:szCs w:val="20"/>
                  </w:rPr>
                  <w:t>The facilitation of effective competition in the generation and supply of electricity and (so far as is consistent therewith) the promotion of such competition in the sale, distribution and purchase of electricity</w:t>
                </w:r>
              </w:p>
              <w:p w:rsidR="000E2505" w:rsidRPr="000E2505" w:rsidRDefault="000E2505" w:rsidP="000E2505">
                <w:pPr>
                  <w:numPr>
                    <w:ilvl w:val="0"/>
                    <w:numId w:val="18"/>
                  </w:numPr>
                  <w:spacing w:before="120" w:after="120"/>
                  <w:ind w:left="1014"/>
                  <w:jc w:val="both"/>
                  <w:rPr>
                    <w:rFonts w:cs="Arial"/>
                    <w:b/>
                    <w:szCs w:val="20"/>
                  </w:rPr>
                </w:pPr>
                <w:r w:rsidRPr="000E2505">
                  <w:rPr>
                    <w:rFonts w:cs="Arial"/>
                    <w:b/>
                    <w:szCs w:val="20"/>
                  </w:rPr>
                  <w:t>The efficient discharge by the DNO Parties and IDNO Parties of obligations imposed upon them in their Distribution Licences</w:t>
                </w:r>
              </w:p>
              <w:p w:rsidR="000E2505" w:rsidRPr="000E2505" w:rsidRDefault="000E2505" w:rsidP="000E2505">
                <w:pPr>
                  <w:numPr>
                    <w:ilvl w:val="0"/>
                    <w:numId w:val="18"/>
                  </w:numPr>
                  <w:spacing w:before="120" w:after="120"/>
                  <w:ind w:left="1014"/>
                  <w:jc w:val="both"/>
                  <w:rPr>
                    <w:rFonts w:cs="Arial"/>
                    <w:b/>
                    <w:szCs w:val="20"/>
                  </w:rPr>
                </w:pPr>
                <w:r w:rsidRPr="000E2505">
                  <w:rPr>
                    <w:rFonts w:cs="Arial"/>
                    <w:b/>
                    <w:szCs w:val="20"/>
                  </w:rPr>
                  <w:t>The promotion of efficiency in the implementation and administration of this Agreement</w:t>
                </w:r>
              </w:p>
              <w:p w:rsidR="000E2505" w:rsidRPr="000E2505" w:rsidRDefault="000E2505" w:rsidP="000E2505">
                <w:pPr>
                  <w:numPr>
                    <w:ilvl w:val="0"/>
                    <w:numId w:val="18"/>
                  </w:numPr>
                  <w:spacing w:before="120" w:after="120"/>
                  <w:ind w:left="1014"/>
                  <w:jc w:val="both"/>
                </w:pPr>
                <w:r w:rsidRPr="000E2505">
                  <w:rPr>
                    <w:rFonts w:cs="Arial"/>
                    <w:b/>
                    <w:szCs w:val="20"/>
                  </w:rPr>
                  <w:t>Compliance with the Regulation on Cross-Border Exchange in Electricity and any relevant legally binding decisions of the European Commission and/or the Agency for the Co-operation of Energy Regulators.</w:t>
                </w:r>
              </w:p>
            </w:tc>
          </w:tr>
          <w:tr w:rsidR="004E0900" w:rsidTr="004E0900">
            <w:sdt>
              <w:sdtPr>
                <w:tag w:val="dcusa_response11"/>
                <w:id w:val="-188222680"/>
                <w:placeholder>
                  <w:docPart w:val="DefaultPlaceholder_1082065158"/>
                </w:placeholder>
                <w:showingPlcHdr/>
              </w:sdtPr>
              <w:sdtEndPr/>
              <w:sdtContent>
                <w:tc>
                  <w:tcPr>
                    <w:tcW w:w="9287" w:type="dxa"/>
                  </w:tcPr>
                  <w:p w:rsidR="004E0900" w:rsidRDefault="004E0900" w:rsidP="004E0900">
                    <w:pPr>
                      <w:pStyle w:val="BodyText"/>
                    </w:pPr>
                    <w:r w:rsidRPr="005C6B40">
                      <w:rPr>
                        <w:rStyle w:val="PlaceholderText"/>
                      </w:rPr>
                      <w:t>Click here to enter text.</w:t>
                    </w:r>
                  </w:p>
                </w:tc>
              </w:sdtContent>
            </w:sdt>
          </w:tr>
        </w:tbl>
        <w:p w:rsidR="004E0900" w:rsidRDefault="004E0900"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0E2505" w:rsidTr="00ED7321">
            <w:trPr>
              <w:cnfStyle w:val="100000000000" w:firstRow="1" w:lastRow="0" w:firstColumn="0" w:lastColumn="0" w:oddVBand="0" w:evenVBand="0" w:oddHBand="0" w:evenHBand="0" w:firstRowFirstColumn="0" w:firstRowLastColumn="0" w:lastRowFirstColumn="0" w:lastRowLastColumn="0"/>
            </w:trPr>
            <w:tc>
              <w:tcPr>
                <w:tcW w:w="9070" w:type="dxa"/>
              </w:tcPr>
              <w:p w:rsidR="000E2505" w:rsidRDefault="000E2505" w:rsidP="000E2505">
                <w:pPr>
                  <w:pStyle w:val="Question"/>
                </w:pPr>
                <w:r w:rsidRPr="000E2505">
                  <w:t xml:space="preserve">Are you aware of any wider industry developments that may impact upon or be impacted by this CP? </w:t>
                </w:r>
              </w:p>
            </w:tc>
          </w:tr>
          <w:tr w:rsidR="000E2505" w:rsidTr="00ED7321">
            <w:sdt>
              <w:sdtPr>
                <w:tag w:val="dcusa_response13"/>
                <w:id w:val="-1203239266"/>
                <w:placeholder>
                  <w:docPart w:val="693AC18F31AB432091355DF4B9B9A9DF"/>
                </w:placeholder>
                <w:showingPlcHdr/>
              </w:sdtPr>
              <w:sdtContent>
                <w:tc>
                  <w:tcPr>
                    <w:tcW w:w="9070" w:type="dxa"/>
                  </w:tcPr>
                  <w:p w:rsidR="000E2505" w:rsidRDefault="000E2505" w:rsidP="00ED7321">
                    <w:pPr>
                      <w:pStyle w:val="BodyText"/>
                    </w:pPr>
                    <w:r w:rsidRPr="005C6B40">
                      <w:rPr>
                        <w:rStyle w:val="PlaceholderText"/>
                      </w:rPr>
                      <w:t>Click here to enter text.</w:t>
                    </w:r>
                  </w:p>
                </w:tc>
              </w:sdtContent>
            </w:sdt>
          </w:tr>
        </w:tbl>
        <w:p w:rsidR="000E2505" w:rsidRDefault="000E2505"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4E0900" w:rsidTr="00BE1F85">
            <w:trPr>
              <w:cnfStyle w:val="100000000000" w:firstRow="1" w:lastRow="0" w:firstColumn="0" w:lastColumn="0" w:oddVBand="0" w:evenVBand="0" w:oddHBand="0" w:evenHBand="0" w:firstRowFirstColumn="0" w:firstRowLastColumn="0" w:lastRowFirstColumn="0" w:lastRowLastColumn="0"/>
            </w:trPr>
            <w:tc>
              <w:tcPr>
                <w:tcW w:w="9070" w:type="dxa"/>
              </w:tcPr>
              <w:p w:rsidR="004E0900" w:rsidRDefault="004E0900" w:rsidP="004E0900">
                <w:pPr>
                  <w:pStyle w:val="Question"/>
                </w:pPr>
                <w:r w:rsidRPr="004E0900">
                  <w:t>Are there any alternative solutions or matters that should be considered by the Working Group?</w:t>
                </w:r>
              </w:p>
            </w:tc>
          </w:tr>
          <w:tr w:rsidR="004E0900" w:rsidTr="00BE1F85">
            <w:sdt>
              <w:sdtPr>
                <w:tag w:val="dcusa_response13"/>
                <w:id w:val="-1227679862"/>
                <w:placeholder>
                  <w:docPart w:val="DefaultPlaceholder_1082065158"/>
                </w:placeholder>
                <w:showingPlcHdr/>
              </w:sdtPr>
              <w:sdtEndPr/>
              <w:sdtContent>
                <w:tc>
                  <w:tcPr>
                    <w:tcW w:w="9070" w:type="dxa"/>
                  </w:tcPr>
                  <w:p w:rsidR="004E0900" w:rsidRDefault="004E0900" w:rsidP="004E0900">
                    <w:pPr>
                      <w:pStyle w:val="BodyText"/>
                    </w:pPr>
                    <w:r w:rsidRPr="005C6B40">
                      <w:rPr>
                        <w:rStyle w:val="PlaceholderText"/>
                      </w:rPr>
                      <w:t>Click here to enter text.</w:t>
                    </w:r>
                  </w:p>
                </w:tc>
              </w:sdtContent>
            </w:sdt>
          </w:tr>
        </w:tbl>
        <w:p w:rsidR="004E0900" w:rsidRDefault="004E0900"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0E2505" w:rsidTr="00ED7321">
            <w:trPr>
              <w:cnfStyle w:val="100000000000" w:firstRow="1" w:lastRow="0" w:firstColumn="0" w:lastColumn="0" w:oddVBand="0" w:evenVBand="0" w:oddHBand="0" w:evenHBand="0" w:firstRowFirstColumn="0" w:firstRowLastColumn="0" w:lastRowFirstColumn="0" w:lastRowLastColumn="0"/>
            </w:trPr>
            <w:tc>
              <w:tcPr>
                <w:tcW w:w="9070" w:type="dxa"/>
              </w:tcPr>
              <w:p w:rsidR="000E2505" w:rsidRDefault="000E2505" w:rsidP="000E2505">
                <w:pPr>
                  <w:pStyle w:val="Question"/>
                </w:pPr>
                <w:r w:rsidRPr="000E2505">
                  <w:t>It is proposed that DCP 281 be implemented in the next DCUSA Release following Approval. Do you agree with the date that DCP 281 is to be implemented into the DCUSA?</w:t>
                </w:r>
              </w:p>
            </w:tc>
          </w:tr>
          <w:tr w:rsidR="000E2505" w:rsidTr="00ED7321">
            <w:sdt>
              <w:sdtPr>
                <w:tag w:val="dcusa_response13"/>
                <w:id w:val="1280682427"/>
                <w:placeholder>
                  <w:docPart w:val="10A2C14F176C48488A2F0FD3C0D90702"/>
                </w:placeholder>
                <w:showingPlcHdr/>
              </w:sdtPr>
              <w:sdtContent>
                <w:tc>
                  <w:tcPr>
                    <w:tcW w:w="9070" w:type="dxa"/>
                  </w:tcPr>
                  <w:p w:rsidR="000E2505" w:rsidRDefault="000E2505" w:rsidP="00ED7321">
                    <w:pPr>
                      <w:pStyle w:val="BodyText"/>
                    </w:pPr>
                    <w:r w:rsidRPr="005C6B40">
                      <w:rPr>
                        <w:rStyle w:val="PlaceholderText"/>
                      </w:rPr>
                      <w:t>Click here to enter text.</w:t>
                    </w:r>
                  </w:p>
                </w:tc>
              </w:sdtContent>
            </w:sdt>
          </w:tr>
        </w:tbl>
        <w:p w:rsidR="000E2505" w:rsidRPr="00223DF1" w:rsidRDefault="000E2505" w:rsidP="0023069B">
          <w:pPr>
            <w:pStyle w:val="BodyText"/>
          </w:pPr>
        </w:p>
        <w:bookmarkStart w:id="0" w:name="_GoBack" w:displacedByCustomXml="next"/>
        <w:bookmarkEnd w:id="0" w:displacedByCustomXml="next"/>
      </w:sdtContent>
    </w:sdt>
    <w:sectPr w:rsidR="000E2505" w:rsidRPr="00223DF1" w:rsidSect="00CE497A">
      <w:headerReference w:type="even" r:id="rId9"/>
      <w:headerReference w:type="default" r:id="rId10"/>
      <w:footerReference w:type="even" r:id="rId11"/>
      <w:footerReference w:type="default" r:id="rId12"/>
      <w:headerReference w:type="first" r:id="rId13"/>
      <w:footerReference w:type="first" r:id="rId14"/>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60FB" w:rsidRDefault="009060FB" w:rsidP="00FD00A2">
      <w:r>
        <w:separator/>
      </w:r>
    </w:p>
  </w:endnote>
  <w:endnote w:type="continuationSeparator" w:id="0">
    <w:p w:rsidR="009060FB" w:rsidRDefault="009060FB"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8057471"/>
      <w:lock w:val="contentLocked"/>
      <w:placeholder>
        <w:docPart w:val="DefaultPlaceholder_-1854013440"/>
      </w:placeholder>
      <w:showingPlcHdr/>
      <w:group/>
    </w:sdtPr>
    <w:sdtContent>
      <w:p w:rsidR="000E2505" w:rsidRDefault="000E2505">
        <w:pPr>
          <w:pStyle w:val="Footer"/>
        </w:pPr>
        <w:r w:rsidRPr="00AD019A">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2302869"/>
      <w:lock w:val="contentLocked"/>
      <w:placeholder>
        <w:docPart w:val="DefaultPlaceholder_-1854013440"/>
      </w:placeholder>
      <w:group/>
    </w:sdtPr>
    <w:sdtContent>
      <w:p w:rsidR="00FD00A2" w:rsidRDefault="000E2505">
        <w:pPr>
          <w:pStyle w:val="Footer"/>
        </w:pPr>
        <w:r>
          <w:t xml:space="preserve">28 October </w:t>
        </w:r>
        <w:r w:rsidR="004E0900">
          <w:t>2016</w:t>
        </w:r>
        <w:r w:rsidR="00FD00A2">
          <w:tab/>
          <w:t xml:space="preserve">Page </w:t>
        </w:r>
        <w:r w:rsidR="00FD00A2">
          <w:fldChar w:fldCharType="begin"/>
        </w:r>
        <w:r w:rsidR="00FD00A2">
          <w:instrText xml:space="preserve"> page </w:instrText>
        </w:r>
        <w:r w:rsidR="00FD00A2">
          <w:fldChar w:fldCharType="separate"/>
        </w:r>
        <w:r>
          <w:rPr>
            <w:noProof/>
          </w:rPr>
          <w:t>3</w:t>
        </w:r>
        <w:r w:rsidR="00FD00A2">
          <w:fldChar w:fldCharType="end"/>
        </w:r>
        <w:r w:rsidR="00FD00A2">
          <w:t xml:space="preserve"> of </w:t>
        </w:r>
        <w:r w:rsidR="00FD00A2">
          <w:fldChar w:fldCharType="begin"/>
        </w:r>
        <w:r w:rsidR="00FD00A2">
          <w:instrText xml:space="preserve"> numpages </w:instrText>
        </w:r>
        <w:r w:rsidR="00FD00A2">
          <w:fldChar w:fldCharType="separate"/>
        </w:r>
        <w:r>
          <w:rPr>
            <w:noProof/>
          </w:rPr>
          <w:t>3</w:t>
        </w:r>
        <w:r w:rsidR="00FD00A2">
          <w:fldChar w:fldCharType="end"/>
        </w:r>
        <w:r w:rsidR="00FD00A2">
          <w:tab/>
        </w:r>
        <w:r w:rsidR="00FB69F0">
          <w:t>v1.0</w:t>
        </w:r>
        <w:r w:rsidR="00FD00A2">
          <w:fldChar w:fldCharType="begin"/>
        </w:r>
        <w:r w:rsidR="00FD00A2">
          <w:instrText xml:space="preserve"> docproperty version </w:instrText>
        </w:r>
        <w:r w:rsidR="00FD00A2">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3958848"/>
      <w:lock w:val="contentLocked"/>
      <w:placeholder>
        <w:docPart w:val="DefaultPlaceholder_-1854013440"/>
      </w:placeholder>
      <w:showingPlcHdr/>
      <w:group/>
    </w:sdtPr>
    <w:sdtContent>
      <w:p w:rsidR="000E2505" w:rsidRDefault="000E2505">
        <w:pPr>
          <w:pStyle w:val="Footer"/>
        </w:pPr>
        <w:r w:rsidRPr="00AD019A">
          <w:rPr>
            <w:rStyle w:val="PlaceholderText"/>
          </w:rPr>
          <w:t>Click or tap here to enter text.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60FB" w:rsidRDefault="009060FB" w:rsidP="00FD00A2">
      <w:r>
        <w:separator/>
      </w:r>
    </w:p>
  </w:footnote>
  <w:footnote w:type="continuationSeparator" w:id="0">
    <w:p w:rsidR="009060FB" w:rsidRDefault="009060FB" w:rsidP="00FD00A2">
      <w:r>
        <w:continuationSeparator/>
      </w:r>
    </w:p>
  </w:footnote>
  <w:footnote w:id="1">
    <w:p w:rsidR="00AC6DB4" w:rsidRDefault="00AC6DB4">
      <w:pPr>
        <w:pStyle w:val="FootnoteText"/>
      </w:pPr>
      <w:r>
        <w:rPr>
          <w:rStyle w:val="FootnoteReference"/>
        </w:rPr>
        <w:footnoteRef/>
      </w:r>
      <w:r>
        <w:t xml:space="preserve"> </w:t>
      </w:r>
      <w:r>
        <w:tab/>
      </w:r>
      <w:r w:rsidRPr="00AC6DB4">
        <w:t>All responses will be treated as non-confidential unless indicated otherwise.</w:t>
      </w:r>
    </w:p>
    <w:p w:rsidR="00AC6DB4" w:rsidRDefault="00AC6DB4">
      <w:pPr>
        <w:pStyle w:val="FootnoteText"/>
      </w:pPr>
      <w:r>
        <w:tab/>
      </w:r>
      <w:r w:rsidRPr="00AC6DB4">
        <w:t xml:space="preserve">Anonymous </w:t>
      </w:r>
      <w:r w:rsidR="002B61A0">
        <w:t xml:space="preserve">responses </w:t>
      </w:r>
      <w:r w:rsidRPr="00AC6DB4">
        <w:t>will omit the detail of the submitting party but the content of the response will be provided to the Working Group and published on the DCUSA website.</w:t>
      </w:r>
    </w:p>
    <w:p w:rsidR="00AC6DB4" w:rsidRDefault="00AC6DB4">
      <w:pPr>
        <w:pStyle w:val="FootnoteText"/>
      </w:pPr>
      <w:r>
        <w:tab/>
      </w:r>
      <w:r w:rsidR="002B61A0">
        <w:t xml:space="preserve">Confidential responses </w:t>
      </w:r>
      <w:r w:rsidRPr="00AC6DB4">
        <w:t>will not be published on the DCUSA website but submitted solely to the Working Group for the analysis of the CP. For all other confidentiality requirements please contact the secretariat at DCUSA @electralink.co.uk or 0207 7432 3017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7307646"/>
      <w:lock w:val="contentLocked"/>
      <w:placeholder>
        <w:docPart w:val="DefaultPlaceholder_-1854013440"/>
      </w:placeholder>
      <w:showingPlcHdr/>
      <w:group/>
    </w:sdtPr>
    <w:sdtContent>
      <w:p w:rsidR="000E2505" w:rsidRDefault="000E2505">
        <w:pPr>
          <w:pStyle w:val="Header"/>
        </w:pPr>
        <w:r w:rsidRPr="00AD019A">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9183246"/>
      <w:lock w:val="contentLocked"/>
      <w:placeholder>
        <w:docPart w:val="DefaultPlaceholder_-1854013440"/>
      </w:placeholder>
      <w:group/>
    </w:sdtPr>
    <w:sdtContent>
      <w:p w:rsidR="00FD00A2" w:rsidRDefault="00251AF3">
        <w:pPr>
          <w:pStyle w:val="Header"/>
        </w:pPr>
        <w:r>
          <w:t xml:space="preserve">DCUSA Consultation </w:t>
        </w:r>
        <w:r w:rsidR="00FD00A2">
          <w:tab/>
        </w:r>
        <w:r w:rsidR="009B02DB">
          <w:t xml:space="preserve">DCP </w:t>
        </w:r>
        <w:r w:rsidR="000E2505">
          <w:t>281</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602409"/>
      <w:lock w:val="contentLocked"/>
      <w:placeholder>
        <w:docPart w:val="DefaultPlaceholder_-1854013440"/>
      </w:placeholder>
      <w:showingPlcHdr/>
      <w:group/>
    </w:sdtPr>
    <w:sdtContent>
      <w:p w:rsidR="000E2505" w:rsidRDefault="000E2505">
        <w:pPr>
          <w:pStyle w:val="Header"/>
        </w:pPr>
        <w:r w:rsidRPr="00AD019A">
          <w:rPr>
            <w:rStyle w:val="PlaceholderText"/>
          </w:rPr>
          <w:t>Click or tap here to enter text.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1C2211A"/>
    <w:multiLevelType w:val="hybridMultilevel"/>
    <w:tmpl w:val="4BC431AC"/>
    <w:lvl w:ilvl="0" w:tplc="0809000F">
      <w:start w:val="1"/>
      <w:numFmt w:val="decimal"/>
      <w:lvlText w:val="%1."/>
      <w:lvlJc w:val="left"/>
      <w:pPr>
        <w:ind w:left="1316" w:hanging="360"/>
      </w:pPr>
    </w:lvl>
    <w:lvl w:ilvl="1" w:tplc="08090019" w:tentative="1">
      <w:start w:val="1"/>
      <w:numFmt w:val="lowerLetter"/>
      <w:lvlText w:val="%2."/>
      <w:lvlJc w:val="left"/>
      <w:pPr>
        <w:ind w:left="2036" w:hanging="360"/>
      </w:pPr>
    </w:lvl>
    <w:lvl w:ilvl="2" w:tplc="0809001B" w:tentative="1">
      <w:start w:val="1"/>
      <w:numFmt w:val="lowerRoman"/>
      <w:lvlText w:val="%3."/>
      <w:lvlJc w:val="right"/>
      <w:pPr>
        <w:ind w:left="2756" w:hanging="180"/>
      </w:pPr>
    </w:lvl>
    <w:lvl w:ilvl="3" w:tplc="0809000F" w:tentative="1">
      <w:start w:val="1"/>
      <w:numFmt w:val="decimal"/>
      <w:lvlText w:val="%4."/>
      <w:lvlJc w:val="left"/>
      <w:pPr>
        <w:ind w:left="3476" w:hanging="360"/>
      </w:pPr>
    </w:lvl>
    <w:lvl w:ilvl="4" w:tplc="08090019" w:tentative="1">
      <w:start w:val="1"/>
      <w:numFmt w:val="lowerLetter"/>
      <w:lvlText w:val="%5."/>
      <w:lvlJc w:val="left"/>
      <w:pPr>
        <w:ind w:left="4196" w:hanging="360"/>
      </w:pPr>
    </w:lvl>
    <w:lvl w:ilvl="5" w:tplc="0809001B" w:tentative="1">
      <w:start w:val="1"/>
      <w:numFmt w:val="lowerRoman"/>
      <w:lvlText w:val="%6."/>
      <w:lvlJc w:val="right"/>
      <w:pPr>
        <w:ind w:left="4916" w:hanging="180"/>
      </w:pPr>
    </w:lvl>
    <w:lvl w:ilvl="6" w:tplc="0809000F" w:tentative="1">
      <w:start w:val="1"/>
      <w:numFmt w:val="decimal"/>
      <w:lvlText w:val="%7."/>
      <w:lvlJc w:val="left"/>
      <w:pPr>
        <w:ind w:left="5636" w:hanging="360"/>
      </w:pPr>
    </w:lvl>
    <w:lvl w:ilvl="7" w:tplc="08090019" w:tentative="1">
      <w:start w:val="1"/>
      <w:numFmt w:val="lowerLetter"/>
      <w:lvlText w:val="%8."/>
      <w:lvlJc w:val="left"/>
      <w:pPr>
        <w:ind w:left="6356" w:hanging="360"/>
      </w:pPr>
    </w:lvl>
    <w:lvl w:ilvl="8" w:tplc="0809001B" w:tentative="1">
      <w:start w:val="1"/>
      <w:numFmt w:val="lowerRoman"/>
      <w:lvlText w:val="%9."/>
      <w:lvlJc w:val="right"/>
      <w:pPr>
        <w:ind w:left="7076" w:hanging="180"/>
      </w:pPr>
    </w:lvl>
  </w:abstractNum>
  <w:abstractNum w:abstractNumId="10" w15:restartNumberingAfterBreak="0">
    <w:nsid w:val="35C33A08"/>
    <w:multiLevelType w:val="hybridMultilevel"/>
    <w:tmpl w:val="84A05C6A"/>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1"/>
  </w:num>
  <w:num w:numId="2">
    <w:abstractNumId w:val="5"/>
  </w:num>
  <w:num w:numId="3">
    <w:abstractNumId w:val="11"/>
  </w:num>
  <w:num w:numId="4">
    <w:abstractNumId w:val="3"/>
  </w:num>
  <w:num w:numId="5">
    <w:abstractNumId w:val="11"/>
  </w:num>
  <w:num w:numId="6">
    <w:abstractNumId w:val="2"/>
  </w:num>
  <w:num w:numId="7">
    <w:abstractNumId w:val="11"/>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6"/>
  </w:num>
  <w:num w:numId="17">
    <w:abstractNumId w:val="9"/>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60FB"/>
    <w:rsid w:val="00077D80"/>
    <w:rsid w:val="000E2505"/>
    <w:rsid w:val="00134AF7"/>
    <w:rsid w:val="001E03C5"/>
    <w:rsid w:val="00223DF1"/>
    <w:rsid w:val="0023069B"/>
    <w:rsid w:val="00251AF3"/>
    <w:rsid w:val="002B4566"/>
    <w:rsid w:val="002B61A0"/>
    <w:rsid w:val="0031153A"/>
    <w:rsid w:val="00401264"/>
    <w:rsid w:val="0040580C"/>
    <w:rsid w:val="00410907"/>
    <w:rsid w:val="00426A23"/>
    <w:rsid w:val="004E0900"/>
    <w:rsid w:val="00554409"/>
    <w:rsid w:val="006A16B4"/>
    <w:rsid w:val="007105F6"/>
    <w:rsid w:val="00711B18"/>
    <w:rsid w:val="007361B2"/>
    <w:rsid w:val="0076726D"/>
    <w:rsid w:val="00884177"/>
    <w:rsid w:val="008D01AD"/>
    <w:rsid w:val="008F22A5"/>
    <w:rsid w:val="009060FB"/>
    <w:rsid w:val="00963A66"/>
    <w:rsid w:val="009A3EA3"/>
    <w:rsid w:val="009B02DB"/>
    <w:rsid w:val="009F1AFC"/>
    <w:rsid w:val="00A817E9"/>
    <w:rsid w:val="00A828F0"/>
    <w:rsid w:val="00AC6DB4"/>
    <w:rsid w:val="00B72141"/>
    <w:rsid w:val="00BE1F85"/>
    <w:rsid w:val="00C01797"/>
    <w:rsid w:val="00CE497A"/>
    <w:rsid w:val="00DA4A5D"/>
    <w:rsid w:val="00DB3EF9"/>
    <w:rsid w:val="00EE2CEA"/>
    <w:rsid w:val="00FB69F0"/>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0388C"/>
  <w15:docId w15:val="{D675AEBA-270F-463D-8EC6-1DA2F3029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 w:type="paragraph" w:customStyle="1" w:styleId="Heading01">
    <w:name w:val="Heading 01"/>
    <w:basedOn w:val="Heading1"/>
    <w:next w:val="Normal"/>
    <w:qFormat/>
    <w:rsid w:val="000E2505"/>
    <w:pPr>
      <w:keepLines w:val="0"/>
      <w:pBdr>
        <w:top w:val="single" w:sz="48" w:space="1" w:color="00B274"/>
        <w:left w:val="single" w:sz="48" w:space="4" w:color="00B274"/>
        <w:bottom w:val="single" w:sz="48" w:space="1" w:color="00B274"/>
        <w:right w:val="single" w:sz="48" w:space="4" w:color="00B274"/>
      </w:pBdr>
      <w:shd w:val="clear" w:color="auto" w:fill="00B274"/>
      <w:spacing w:before="360" w:after="120"/>
      <w:ind w:right="57"/>
    </w:pPr>
    <w:rPr>
      <w:rFonts w:ascii="Arial" w:eastAsia="Times New Roman" w:hAnsi="Arial" w:cs="Arial"/>
      <w:b/>
      <w:bCs/>
      <w:iCs/>
      <w:color w:val="FFFFFF"/>
      <w:kern w:val="3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ynesc\AppData\Roaming\Microsoft\Templates\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3E95C9C741F448E8F0AEF9B60AB67F7"/>
        <w:category>
          <w:name w:val="General"/>
          <w:gallery w:val="placeholder"/>
        </w:category>
        <w:types>
          <w:type w:val="bbPlcHdr"/>
        </w:types>
        <w:behaviors>
          <w:behavior w:val="content"/>
        </w:behaviors>
        <w:guid w:val="{831AF8E0-C9C9-44A1-8145-175771B3654C}"/>
      </w:docPartPr>
      <w:docPartBody>
        <w:p w:rsidR="00853E32" w:rsidRDefault="00853E32">
          <w:pPr>
            <w:pStyle w:val="63E95C9C741F448E8F0AEF9B60AB67F7"/>
          </w:pPr>
          <w:r w:rsidRPr="005D19FB">
            <w:rPr>
              <w:rStyle w:val="PlaceholderText"/>
            </w:rPr>
            <w:t>Click here to enter text.</w:t>
          </w:r>
        </w:p>
      </w:docPartBody>
    </w:docPart>
    <w:docPart>
      <w:docPartPr>
        <w:name w:val="87581C8C16FB4E9E961CE662E322AEB4"/>
        <w:category>
          <w:name w:val="General"/>
          <w:gallery w:val="placeholder"/>
        </w:category>
        <w:types>
          <w:type w:val="bbPlcHdr"/>
        </w:types>
        <w:behaviors>
          <w:behavior w:val="content"/>
        </w:behaviors>
        <w:guid w:val="{52AC61F5-1D27-485C-9B7F-C86906022E45}"/>
      </w:docPartPr>
      <w:docPartBody>
        <w:p w:rsidR="00853E32" w:rsidRDefault="00853E32">
          <w:pPr>
            <w:pStyle w:val="87581C8C16FB4E9E961CE662E322AEB4"/>
          </w:pPr>
          <w:r w:rsidRPr="005D19FB">
            <w:rPr>
              <w:rStyle w:val="PlaceholderText"/>
            </w:rPr>
            <w:t>Choose an item.</w:t>
          </w:r>
        </w:p>
      </w:docPartBody>
    </w:docPart>
    <w:docPart>
      <w:docPartPr>
        <w:name w:val="DefaultPlaceholder_1082065158"/>
        <w:category>
          <w:name w:val="General"/>
          <w:gallery w:val="placeholder"/>
        </w:category>
        <w:types>
          <w:type w:val="bbPlcHdr"/>
        </w:types>
        <w:behaviors>
          <w:behavior w:val="content"/>
        </w:behaviors>
        <w:guid w:val="{B07788C1-2F1A-4208-A3EC-8F75D5957DFF}"/>
      </w:docPartPr>
      <w:docPartBody>
        <w:p w:rsidR="00053B1A" w:rsidRDefault="00794465">
          <w:r w:rsidRPr="005C6B40">
            <w:rPr>
              <w:rStyle w:val="PlaceholderText"/>
            </w:rPr>
            <w:t>Click here to enter text.</w:t>
          </w:r>
        </w:p>
      </w:docPartBody>
    </w:docPart>
    <w:docPart>
      <w:docPartPr>
        <w:name w:val="DefaultPlaceholder_-1854013440"/>
        <w:category>
          <w:name w:val="General"/>
          <w:gallery w:val="placeholder"/>
        </w:category>
        <w:types>
          <w:type w:val="bbPlcHdr"/>
        </w:types>
        <w:behaviors>
          <w:behavior w:val="content"/>
        </w:behaviors>
        <w:guid w:val="{3ED78914-4610-486E-BBAA-D1312D6DFD0D}"/>
      </w:docPartPr>
      <w:docPartBody>
        <w:p w:rsidR="0040423C" w:rsidRDefault="00DE34BC">
          <w:r w:rsidRPr="00AD019A">
            <w:rPr>
              <w:rStyle w:val="PlaceholderText"/>
            </w:rPr>
            <w:t>Click or tap here to enter text.</w:t>
          </w:r>
        </w:p>
      </w:docPartBody>
    </w:docPart>
    <w:docPart>
      <w:docPartPr>
        <w:name w:val="693AC18F31AB432091355DF4B9B9A9DF"/>
        <w:category>
          <w:name w:val="General"/>
          <w:gallery w:val="placeholder"/>
        </w:category>
        <w:types>
          <w:type w:val="bbPlcHdr"/>
        </w:types>
        <w:behaviors>
          <w:behavior w:val="content"/>
        </w:behaviors>
        <w:guid w:val="{E84427EC-EAD5-45EA-B651-834FEE745F90}"/>
      </w:docPartPr>
      <w:docPartBody>
        <w:p w:rsidR="00000000" w:rsidRDefault="00D1102A" w:rsidP="00D1102A">
          <w:pPr>
            <w:pStyle w:val="693AC18F31AB432091355DF4B9B9A9DF"/>
          </w:pPr>
          <w:r w:rsidRPr="005C6B40">
            <w:rPr>
              <w:rStyle w:val="PlaceholderText"/>
            </w:rPr>
            <w:t>Click here to enter text.</w:t>
          </w:r>
        </w:p>
      </w:docPartBody>
    </w:docPart>
    <w:docPart>
      <w:docPartPr>
        <w:name w:val="10A2C14F176C48488A2F0FD3C0D90702"/>
        <w:category>
          <w:name w:val="General"/>
          <w:gallery w:val="placeholder"/>
        </w:category>
        <w:types>
          <w:type w:val="bbPlcHdr"/>
        </w:types>
        <w:behaviors>
          <w:behavior w:val="content"/>
        </w:behaviors>
        <w:guid w:val="{6C2E853C-36E7-4AA3-9132-0C75BCBFF310}"/>
      </w:docPartPr>
      <w:docPartBody>
        <w:p w:rsidR="00000000" w:rsidRDefault="00D1102A" w:rsidP="00D1102A">
          <w:pPr>
            <w:pStyle w:val="10A2C14F176C48488A2F0FD3C0D90702"/>
          </w:pPr>
          <w:r w:rsidRPr="005C6B40">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E32"/>
    <w:rsid w:val="00053B1A"/>
    <w:rsid w:val="0040423C"/>
    <w:rsid w:val="00794465"/>
    <w:rsid w:val="00853E32"/>
    <w:rsid w:val="00D1102A"/>
    <w:rsid w:val="00DE34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1102A"/>
    <w:rPr>
      <w:color w:val="808080"/>
    </w:rPr>
  </w:style>
  <w:style w:type="paragraph" w:customStyle="1" w:styleId="63E95C9C741F448E8F0AEF9B60AB67F7">
    <w:name w:val="63E95C9C741F448E8F0AEF9B60AB67F7"/>
  </w:style>
  <w:style w:type="paragraph" w:customStyle="1" w:styleId="87581C8C16FB4E9E961CE662E322AEB4">
    <w:name w:val="87581C8C16FB4E9E961CE662E322AEB4"/>
  </w:style>
  <w:style w:type="paragraph" w:customStyle="1" w:styleId="693AC18F31AB432091355DF4B9B9A9DF">
    <w:name w:val="693AC18F31AB432091355DF4B9B9A9DF"/>
    <w:rsid w:val="00D1102A"/>
    <w:pPr>
      <w:spacing w:after="160" w:line="259" w:lineRule="auto"/>
    </w:pPr>
  </w:style>
  <w:style w:type="paragraph" w:customStyle="1" w:styleId="10A2C14F176C48488A2F0FD3C0D90702">
    <w:name w:val="10A2C14F176C48488A2F0FD3C0D90702"/>
    <w:rsid w:val="00D1102A"/>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66BCAB-540B-43DF-8C60-A946F2C49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Template>
  <TotalTime>26</TotalTime>
  <Pages>3</Pages>
  <Words>504</Words>
  <Characters>2878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Claire Hynes</cp:lastModifiedBy>
  <cp:revision>11</cp:revision>
  <dcterms:created xsi:type="dcterms:W3CDTF">2016-01-26T16:29:00Z</dcterms:created>
  <dcterms:modified xsi:type="dcterms:W3CDTF">2016-10-26T13:55:00Z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