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2A5" w:rsidRPr="00957B20" w:rsidRDefault="00001338" w:rsidP="00223DF1">
      <w:pPr>
        <w:pStyle w:val="Title"/>
        <w:rPr>
          <w:rFonts w:ascii="Calibri" w:hAnsi="Calibri"/>
          <w:sz w:val="22"/>
        </w:rPr>
      </w:pPr>
      <w:r>
        <w:rPr>
          <w:rFonts w:ascii="Calibri" w:hAnsi="Calibri"/>
          <w:sz w:val="22"/>
        </w:rPr>
        <w:t>Attachment 2</w:t>
      </w:r>
      <w:r w:rsidR="00957B20">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69"/>
        <w:gridCol w:w="6279"/>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2A01CD" w:rsidP="00193115">
            <w:pPr>
              <w:rPr>
                <w:rFonts w:ascii="Calibri" w:hAnsi="Calibri"/>
                <w:sz w:val="22"/>
              </w:rPr>
            </w:pPr>
            <w:r>
              <w:rPr>
                <w:rFonts w:ascii="Calibri" w:hAnsi="Calibri"/>
                <w:sz w:val="22"/>
              </w:rPr>
              <w:t>252</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957B20" w:rsidRDefault="00CE28E8" w:rsidP="00193115">
            <w:pPr>
              <w:rPr>
                <w:rFonts w:ascii="Calibri" w:hAnsi="Calibri"/>
                <w:sz w:val="22"/>
              </w:rPr>
            </w:pPr>
            <w:r w:rsidRPr="00CE28E8">
              <w:rPr>
                <w:rFonts w:ascii="Calibri" w:hAnsi="Calibri"/>
                <w:sz w:val="22"/>
              </w:rPr>
              <w:t xml:space="preserve">Clarification and Extension </w:t>
            </w:r>
            <w:proofErr w:type="gramStart"/>
            <w:r w:rsidRPr="00CE28E8">
              <w:rPr>
                <w:rFonts w:ascii="Calibri" w:hAnsi="Calibri"/>
                <w:sz w:val="22"/>
              </w:rPr>
              <w:t>Of</w:t>
            </w:r>
            <w:proofErr w:type="gramEnd"/>
            <w:r w:rsidRPr="00CE28E8">
              <w:rPr>
                <w:rFonts w:ascii="Calibri" w:hAnsi="Calibri"/>
                <w:sz w:val="22"/>
              </w:rPr>
              <w:t xml:space="preserve"> The Application Of LDNO Tariffs Under The </w:t>
            </w:r>
            <w:r w:rsidR="002A01CD">
              <w:rPr>
                <w:rFonts w:ascii="Calibri" w:hAnsi="Calibri"/>
                <w:sz w:val="22"/>
              </w:rPr>
              <w:t>E</w:t>
            </w:r>
            <w:r w:rsidRPr="00CE28E8">
              <w:rPr>
                <w:rFonts w:ascii="Calibri" w:hAnsi="Calibri"/>
                <w:sz w:val="22"/>
              </w:rPr>
              <w:t>DCM</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CE28E8" w:rsidP="00193115">
            <w:pPr>
              <w:rPr>
                <w:rFonts w:ascii="Calibri" w:hAnsi="Calibri"/>
                <w:sz w:val="22"/>
              </w:rPr>
            </w:pPr>
            <w:r>
              <w:rPr>
                <w:rFonts w:ascii="Calibri" w:hAnsi="Calibri"/>
                <w:sz w:val="22"/>
              </w:rPr>
              <w:t>DNOs, IDNOs, other parties that are or would be eligible for LDNO tariffs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CE28E8" w:rsidP="00193115">
            <w:pPr>
              <w:rPr>
                <w:rFonts w:ascii="Calibri" w:hAnsi="Calibri"/>
                <w:sz w:val="22"/>
              </w:rPr>
            </w:pPr>
            <w:r>
              <w:rPr>
                <w:rFonts w:ascii="Calibri" w:hAnsi="Calibri"/>
                <w:sz w:val="22"/>
              </w:rPr>
              <w:t>Part 1 Matter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957B20" w:rsidRDefault="00CE28E8" w:rsidP="00697019">
            <w:pPr>
              <w:rPr>
                <w:rFonts w:ascii="Calibri" w:hAnsi="Calibri"/>
                <w:sz w:val="22"/>
              </w:rPr>
            </w:pPr>
            <w:r>
              <w:rPr>
                <w:rFonts w:ascii="Calibri" w:hAnsi="Calibri"/>
                <w:sz w:val="22"/>
              </w:rPr>
              <w:t>First release following approval</w:t>
            </w:r>
            <w:r>
              <w:rPr>
                <w:rStyle w:val="FootnoteReference"/>
                <w:rFonts w:ascii="Calibri" w:hAnsi="Calibri"/>
                <w:sz w:val="22"/>
              </w:rPr>
              <w:footnoteReference w:id="1"/>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957B20" w:rsidRDefault="00EB15EF" w:rsidP="00193115">
            <w:pPr>
              <w:rPr>
                <w:rFonts w:ascii="Calibri" w:hAnsi="Calibri"/>
                <w:sz w:val="22"/>
              </w:rPr>
            </w:pPr>
            <w:r>
              <w:rPr>
                <w:rFonts w:ascii="Calibri" w:hAnsi="Calibri"/>
                <w:sz w:val="22"/>
              </w:rPr>
              <w:t>14</w:t>
            </w:r>
            <w:r w:rsidR="00CE28E8">
              <w:rPr>
                <w:rFonts w:ascii="Calibri" w:hAnsi="Calibri"/>
                <w:sz w:val="22"/>
              </w:rPr>
              <w:t xml:space="preserve"> June 2017</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71"/>
        <w:gridCol w:w="6277"/>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74DC1059663B4E4A96850AB3E22FFF14"/>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30E97EABA1A74CA88C16A86E46E3CA51"/>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2"/>
            </w:r>
          </w:p>
        </w:tc>
        <w:sdt>
          <w:sdtPr>
            <w:rPr>
              <w:rFonts w:ascii="Calibri" w:hAnsi="Calibri"/>
              <w:sz w:val="22"/>
            </w:rPr>
            <w:alias w:val="First Party Name"/>
            <w:tag w:val="party_name1"/>
            <w:id w:val="-53554798"/>
            <w:placeholder>
              <w:docPart w:val="874DE1B266654172A96DEF1A886BEF42"/>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1993726C93C4459CB1201DD78173F1E3"/>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224C02E2D7284FEC83443054DA42B00A"/>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C54994B671E5409BA102459FA5AEB18D"/>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96039ED8685B4F87946770819C16AF86"/>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10A6A0C4AFB1428EA559998163D7E2E4"/>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78"/>
        <w:gridCol w:w="62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14D9227233824DC4978D043ED8E4A877"/>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DC6DD3981E694005927F0C3C68F6731F"/>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 xml:space="preserve">Please advise which DCUSA Objective(s) are better facilitated by this change </w:t>
            </w:r>
            <w:r w:rsidRPr="00957B20">
              <w:rPr>
                <w:rFonts w:ascii="Calibri" w:hAnsi="Calibri"/>
                <w:sz w:val="22"/>
              </w:rPr>
              <w:lastRenderedPageBreak/>
              <w:t>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D0D7E16A55B140F78E68D0B37490EB18"/>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bookmarkStart w:id="0" w:name="_GoBack"/>
        <w:bookmarkEnd w:id="0"/>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t>Any Other Comments</w:t>
            </w:r>
            <w:r w:rsidRPr="00957B20">
              <w:rPr>
                <w:rStyle w:val="FootnoteReference"/>
                <w:rFonts w:ascii="Calibri" w:hAnsi="Calibri"/>
                <w:sz w:val="22"/>
              </w:rPr>
              <w:footnoteReference w:id="3"/>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97EE5A5D08EC4030879D04C6A7FADC7D"/>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8948"/>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594860" w:rsidTr="00A97A2C">
        <w:tc>
          <w:tcPr>
            <w:tcW w:w="9067" w:type="dxa"/>
          </w:tcPr>
          <w:p w:rsidR="00CA72C7" w:rsidRPr="00594860" w:rsidRDefault="00CA72C7" w:rsidP="00CA72C7">
            <w:pPr>
              <w:pStyle w:val="ObjectivesHeading"/>
              <w:rPr>
                <w:rFonts w:ascii="Calibri" w:hAnsi="Calibri"/>
                <w:szCs w:val="20"/>
              </w:rPr>
            </w:pPr>
            <w:r w:rsidRPr="00594860">
              <w:rPr>
                <w:rFonts w:ascii="Calibri" w:hAnsi="Calibri"/>
                <w:szCs w:val="20"/>
              </w:rPr>
              <w:t>DCUSA General Objectives</w:t>
            </w:r>
          </w:p>
          <w:p w:rsidR="00CA72C7" w:rsidRPr="00594860" w:rsidRDefault="00CA72C7" w:rsidP="00CA72C7">
            <w:pPr>
              <w:pStyle w:val="ListNumber"/>
              <w:rPr>
                <w:rFonts w:ascii="Calibri" w:hAnsi="Calibri"/>
                <w:szCs w:val="20"/>
              </w:rPr>
            </w:pPr>
            <w:r w:rsidRPr="00594860">
              <w:rPr>
                <w:rFonts w:ascii="Calibri" w:hAnsi="Calibri"/>
                <w:szCs w:val="20"/>
              </w:rPr>
              <w:t>The development, maintenance and operation by each of the DNO Parties and IDNO Parties of an efficient, co-ordinated, and economical Distribution System.</w:t>
            </w:r>
          </w:p>
          <w:p w:rsidR="00CA72C7" w:rsidRPr="00594860" w:rsidRDefault="00CA72C7" w:rsidP="00CA72C7">
            <w:pPr>
              <w:pStyle w:val="ListNumber"/>
              <w:rPr>
                <w:rFonts w:ascii="Calibri" w:hAnsi="Calibri"/>
                <w:szCs w:val="20"/>
              </w:rPr>
            </w:pPr>
            <w:r w:rsidRPr="00594860">
              <w:rPr>
                <w:rFonts w:ascii="Calibri" w:hAnsi="Calibri"/>
                <w:szCs w:val="20"/>
              </w:rPr>
              <w:t xml:space="preserve">The facilitation of effective competition in the generation and supply of electricity and (so far as is consistent with that) the promotion of such competition in the sale, distribution and purchase of electricity. </w:t>
            </w:r>
          </w:p>
          <w:p w:rsidR="00CA72C7" w:rsidRPr="00594860" w:rsidRDefault="00CA72C7" w:rsidP="00CA72C7">
            <w:pPr>
              <w:pStyle w:val="ListNumber"/>
              <w:rPr>
                <w:rFonts w:ascii="Calibri" w:hAnsi="Calibri"/>
                <w:szCs w:val="20"/>
              </w:rPr>
            </w:pPr>
            <w:r w:rsidRPr="00594860">
              <w:rPr>
                <w:rFonts w:ascii="Calibri" w:hAnsi="Calibri"/>
                <w:szCs w:val="20"/>
              </w:rPr>
              <w:t>The efficient discharge by each of the DNO Parties and IDNO Parties of the obligations imposed upon them by their Distribution Licences.</w:t>
            </w:r>
          </w:p>
          <w:p w:rsidR="00CA72C7" w:rsidRPr="00594860" w:rsidRDefault="00CA72C7" w:rsidP="00CA72C7">
            <w:pPr>
              <w:pStyle w:val="ListNumber"/>
              <w:rPr>
                <w:rFonts w:ascii="Calibri" w:hAnsi="Calibri"/>
                <w:szCs w:val="20"/>
              </w:rPr>
            </w:pPr>
            <w:r w:rsidRPr="00594860">
              <w:rPr>
                <w:rFonts w:ascii="Calibri" w:hAnsi="Calibri"/>
                <w:szCs w:val="20"/>
              </w:rPr>
              <w:t>The promotion of efficiency in the implementation and administration of this Agreement and the arrangements under it.</w:t>
            </w:r>
          </w:p>
          <w:p w:rsidR="00CA72C7" w:rsidRPr="00594860" w:rsidRDefault="00CA72C7" w:rsidP="00CA72C7">
            <w:pPr>
              <w:pStyle w:val="ListNumber"/>
              <w:rPr>
                <w:rFonts w:ascii="Calibri" w:hAnsi="Calibri"/>
                <w:szCs w:val="20"/>
              </w:rPr>
            </w:pPr>
            <w:r w:rsidRPr="00594860">
              <w:rPr>
                <w:rFonts w:ascii="Calibri" w:hAnsi="Calibri"/>
                <w:szCs w:val="20"/>
              </w:rPr>
              <w:t>Compliance with the Regulation on Cross-Border Exchange in Electricity and any relevant legally binding decisions of the European Commission and/or the Agency for the Co-operation of Energy Regulators.</w:t>
            </w:r>
          </w:p>
          <w:p w:rsidR="00CA72C7" w:rsidRPr="00594860" w:rsidRDefault="00CA72C7" w:rsidP="00CA72C7">
            <w:pPr>
              <w:pStyle w:val="ObjectivesHeading"/>
              <w:rPr>
                <w:rFonts w:ascii="Calibri" w:hAnsi="Calibri"/>
                <w:szCs w:val="20"/>
              </w:rPr>
            </w:pPr>
            <w:r w:rsidRPr="00594860">
              <w:rPr>
                <w:rFonts w:ascii="Calibri" w:hAnsi="Calibri"/>
                <w:szCs w:val="20"/>
              </w:rPr>
              <w:t xml:space="preserve">DCUSA Charging Objectives </w:t>
            </w:r>
          </w:p>
          <w:p w:rsidR="00CA72C7" w:rsidRPr="00594860" w:rsidRDefault="00CA72C7" w:rsidP="00CA72C7">
            <w:pPr>
              <w:pStyle w:val="ListNumber"/>
              <w:numPr>
                <w:ilvl w:val="0"/>
                <w:numId w:val="16"/>
              </w:numPr>
              <w:rPr>
                <w:rFonts w:ascii="Calibri" w:hAnsi="Calibri"/>
                <w:szCs w:val="20"/>
              </w:rPr>
            </w:pPr>
            <w:r w:rsidRPr="00594860">
              <w:rPr>
                <w:rFonts w:ascii="Calibri" w:hAnsi="Calibri"/>
                <w:szCs w:val="20"/>
              </w:rPr>
              <w:t>That compliance by each DNO Party with the Charging Methodologies facilitates the discharge by the DNO Party of the obligations imposed on it under the Act and by its Distribution Licence</w:t>
            </w:r>
          </w:p>
          <w:p w:rsidR="00CA72C7" w:rsidRPr="00594860" w:rsidRDefault="00CA72C7" w:rsidP="00CA72C7">
            <w:pPr>
              <w:pStyle w:val="ListNumber"/>
              <w:rPr>
                <w:rFonts w:ascii="Calibri" w:hAnsi="Calibri"/>
                <w:szCs w:val="20"/>
              </w:rPr>
            </w:pPr>
            <w:r w:rsidRPr="00594860">
              <w:rPr>
                <w:rFonts w:ascii="Calibri" w:hAnsi="Calibri"/>
                <w:szCs w:val="20"/>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594860" w:rsidRDefault="00CA72C7" w:rsidP="00CA72C7">
            <w:pPr>
              <w:pStyle w:val="ListNumber"/>
              <w:rPr>
                <w:rFonts w:ascii="Calibri" w:hAnsi="Calibri"/>
                <w:szCs w:val="20"/>
              </w:rPr>
            </w:pPr>
            <w:r w:rsidRPr="00594860">
              <w:rPr>
                <w:rFonts w:ascii="Calibri" w:hAnsi="Calibri"/>
                <w:szCs w:val="20"/>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594860" w:rsidRDefault="00CA72C7" w:rsidP="00CA72C7">
            <w:pPr>
              <w:pStyle w:val="ListNumber"/>
              <w:rPr>
                <w:rFonts w:ascii="Calibri" w:hAnsi="Calibri"/>
                <w:szCs w:val="20"/>
              </w:rPr>
            </w:pPr>
            <w:r w:rsidRPr="00594860">
              <w:rPr>
                <w:rFonts w:ascii="Calibri" w:hAnsi="Calibri"/>
                <w:szCs w:val="20"/>
              </w:rPr>
              <w:t>That, so far as is consistent with Clauses 3.2.1 to 3.2.3, the Charging Methodologies, so far as is reasonably practicable, properly take account of developments in each DNO Party’s Distribution Business</w:t>
            </w:r>
          </w:p>
          <w:p w:rsidR="006711AD" w:rsidRPr="00594860" w:rsidRDefault="00CA72C7" w:rsidP="008C4949">
            <w:pPr>
              <w:pStyle w:val="ListNumber"/>
              <w:rPr>
                <w:rFonts w:ascii="Calibri" w:hAnsi="Calibri"/>
                <w:szCs w:val="20"/>
              </w:rPr>
            </w:pPr>
            <w:r w:rsidRPr="00594860">
              <w:rPr>
                <w:rFonts w:ascii="Calibri" w:hAnsi="Calibri"/>
                <w:szCs w:val="20"/>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8C4949" w:rsidRPr="00594860" w:rsidRDefault="008C4949" w:rsidP="008C4949">
            <w:pPr>
              <w:pStyle w:val="ListNumber"/>
              <w:rPr>
                <w:rFonts w:ascii="Calibri" w:hAnsi="Calibri"/>
                <w:szCs w:val="20"/>
              </w:rPr>
            </w:pPr>
            <w:r w:rsidRPr="00594860">
              <w:rPr>
                <w:rFonts w:ascii="Calibri" w:hAnsi="Calibri"/>
                <w:szCs w:val="20"/>
              </w:rPr>
              <w:lastRenderedPageBreak/>
              <w:t>That compliance with the Charging Methodologies promotes efficiency in its own implementation and administration</w:t>
            </w:r>
          </w:p>
        </w:tc>
      </w:tr>
    </w:tbl>
    <w:p w:rsidR="00957B20" w:rsidRPr="00957B20" w:rsidRDefault="00957B20" w:rsidP="00CA72C7">
      <w:pPr>
        <w:pStyle w:val="ObjectivesHeading"/>
        <w:rPr>
          <w:rFonts w:ascii="Calibri" w:hAnsi="Calibri"/>
          <w:sz w:val="22"/>
        </w:rPr>
      </w:pPr>
    </w:p>
    <w:sectPr w:rsidR="00957B20" w:rsidRPr="00957B20" w:rsidSect="00CE497A">
      <w:headerReference w:type="default" r:id="rId8"/>
      <w:footerReference w:type="default" r:id="rId9"/>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66C5" w:rsidRDefault="004666C5" w:rsidP="00FD00A2">
      <w:r>
        <w:separator/>
      </w:r>
    </w:p>
  </w:endnote>
  <w:endnote w:type="continuationSeparator" w:id="0">
    <w:p w:rsidR="004666C5" w:rsidRDefault="004666C5"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Pr="00957B20" w:rsidRDefault="00EB15EF">
    <w:pPr>
      <w:pStyle w:val="Footer"/>
      <w:rPr>
        <w:rFonts w:ascii="Calibri" w:hAnsi="Calibri"/>
      </w:rPr>
    </w:pPr>
    <w:r>
      <w:rPr>
        <w:rFonts w:ascii="Calibri" w:hAnsi="Calibri"/>
      </w:rPr>
      <w:t>23 June 2017</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Pr>
        <w:rFonts w:ascii="Calibri" w:hAnsi="Calibri"/>
        <w:noProof/>
      </w:rPr>
      <w:t>3</w:t>
    </w:r>
    <w:r w:rsidR="00FD00A2" w:rsidRPr="00957B20">
      <w:rPr>
        <w:rFonts w:ascii="Calibri" w:hAnsi="Calibri"/>
      </w:rPr>
      <w:fldChar w:fldCharType="end"/>
    </w:r>
    <w:r w:rsidR="00FD00A2" w:rsidRPr="00957B20">
      <w:rPr>
        <w:rFonts w:ascii="Calibri" w:hAnsi="Calibri"/>
      </w:rPr>
      <w:tab/>
    </w:r>
    <w:r w:rsidR="00FD00A2" w:rsidRPr="00957B20">
      <w:rPr>
        <w:rFonts w:ascii="Calibri" w:hAnsi="Calibri"/>
      </w:rPr>
      <w:fldChar w:fldCharType="begin"/>
    </w:r>
    <w:r w:rsidR="00FD00A2" w:rsidRPr="00957B20">
      <w:rPr>
        <w:rFonts w:ascii="Calibri" w:hAnsi="Calibri"/>
      </w:rPr>
      <w:instrText xml:space="preserve"> docproperty version </w:instrText>
    </w:r>
    <w:r w:rsidR="00FD00A2" w:rsidRPr="00957B20">
      <w:rPr>
        <w:rFonts w:ascii="Calibri" w:hAnsi="Calibri"/>
      </w:rPr>
      <w:fldChar w:fldCharType="separate"/>
    </w:r>
    <w:r w:rsidR="008C4949">
      <w:rPr>
        <w:rFonts w:ascii="Calibri" w:hAnsi="Calibri"/>
      </w:rPr>
      <w:t>Version</w:t>
    </w:r>
    <w:r w:rsidR="00FD00A2" w:rsidRPr="00957B20">
      <w:rPr>
        <w:rFonts w:ascii="Calibri" w:hAnsi="Calibri"/>
      </w:rPr>
      <w:fldChar w:fldCharType="end"/>
    </w:r>
    <w:r>
      <w:rPr>
        <w:rFonts w:ascii="Calibri" w:hAnsi="Calibri"/>
      </w:rPr>
      <w:t xml:space="preserve">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66C5" w:rsidRDefault="004666C5" w:rsidP="00FD00A2">
      <w:r>
        <w:separator/>
      </w:r>
    </w:p>
  </w:footnote>
  <w:footnote w:type="continuationSeparator" w:id="0">
    <w:p w:rsidR="004666C5" w:rsidRDefault="004666C5" w:rsidP="00FD00A2">
      <w:r>
        <w:continuationSeparator/>
      </w:r>
    </w:p>
  </w:footnote>
  <w:footnote w:id="1">
    <w:p w:rsidR="00CE28E8" w:rsidRPr="00CE28E8" w:rsidRDefault="00CE28E8">
      <w:pPr>
        <w:pStyle w:val="FootnoteText"/>
        <w:rPr>
          <w:rFonts w:ascii="Calibri" w:hAnsi="Calibri"/>
        </w:rPr>
      </w:pPr>
      <w:r w:rsidRPr="00CE28E8">
        <w:rPr>
          <w:rFonts w:ascii="Calibri" w:hAnsi="Calibri"/>
        </w:rPr>
        <w:footnoteRef/>
      </w:r>
      <w:r w:rsidRPr="00CE28E8">
        <w:rPr>
          <w:rFonts w:ascii="Calibri" w:hAnsi="Calibri"/>
        </w:rPr>
        <w:t xml:space="preserve"> The next DCUSA release is scheduled on the 02 November 2017</w:t>
      </w:r>
    </w:p>
  </w:footnote>
  <w:footnote w:id="2">
    <w:p w:rsidR="005F26DE" w:rsidRPr="00957B20" w:rsidRDefault="005F26DE">
      <w:pPr>
        <w:pStyle w:val="FootnoteText"/>
        <w:rPr>
          <w:rFonts w:ascii="Calibri" w:hAnsi="Calibri"/>
        </w:rPr>
      </w:pPr>
      <w:r w:rsidRPr="00CE28E8">
        <w:footnoteRef/>
      </w:r>
      <w:r w:rsidR="00904368" w:rsidRPr="00957B20">
        <w:rPr>
          <w:rFonts w:ascii="Calibri" w:hAnsi="Calibri"/>
        </w:rPr>
        <w:t xml:space="preserve"> If you are a DNO </w:t>
      </w:r>
      <w:proofErr w:type="gramStart"/>
      <w:r w:rsidR="00904368" w:rsidRPr="00957B20">
        <w:rPr>
          <w:rFonts w:ascii="Calibri" w:hAnsi="Calibri"/>
        </w:rPr>
        <w:t>Party</w:t>
      </w:r>
      <w:proofErr w:type="gramEnd"/>
      <w:r w:rsidR="00904368" w:rsidRPr="00957B20">
        <w:rPr>
          <w:rFonts w:ascii="Calibri" w:hAnsi="Calibri"/>
        </w:rPr>
        <w:t xml:space="preserve"> please fill in one “Party Name” row for each of your Licence Areas. All other DCUSA Parties please complete only the “Party Name 1” row. </w:t>
      </w:r>
    </w:p>
  </w:footnote>
  <w:footnote w:id="3">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w:t>
      </w:r>
      <w:proofErr w:type="gramStart"/>
      <w:r w:rsidRPr="00957B20">
        <w:rPr>
          <w:rFonts w:ascii="Calibri" w:hAnsi="Calibri"/>
        </w:rPr>
        <w:t>take into account</w:t>
      </w:r>
      <w:proofErr w:type="gramEnd"/>
      <w:r w:rsidRPr="00957B20">
        <w:rPr>
          <w:rFonts w:ascii="Calibri" w:hAnsi="Calibri"/>
        </w:rPr>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EB15EF">
      <w:rPr>
        <w:rFonts w:ascii="Calibri" w:hAnsi="Calibri"/>
      </w:rPr>
      <w:t>252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C5"/>
    <w:rsid w:val="00001338"/>
    <w:rsid w:val="00077D80"/>
    <w:rsid w:val="00134AF7"/>
    <w:rsid w:val="00171886"/>
    <w:rsid w:val="00193115"/>
    <w:rsid w:val="001E03C5"/>
    <w:rsid w:val="001F256A"/>
    <w:rsid w:val="0020546A"/>
    <w:rsid w:val="00223DF1"/>
    <w:rsid w:val="0023069B"/>
    <w:rsid w:val="002A01CD"/>
    <w:rsid w:val="002B61A0"/>
    <w:rsid w:val="0031153A"/>
    <w:rsid w:val="0036644C"/>
    <w:rsid w:val="0040580C"/>
    <w:rsid w:val="00410907"/>
    <w:rsid w:val="00426EEA"/>
    <w:rsid w:val="004572E2"/>
    <w:rsid w:val="004666C5"/>
    <w:rsid w:val="004A45C0"/>
    <w:rsid w:val="005124D0"/>
    <w:rsid w:val="00554409"/>
    <w:rsid w:val="00594860"/>
    <w:rsid w:val="005A6203"/>
    <w:rsid w:val="005F1DC2"/>
    <w:rsid w:val="005F26DE"/>
    <w:rsid w:val="005F2D28"/>
    <w:rsid w:val="006711AD"/>
    <w:rsid w:val="00676E09"/>
    <w:rsid w:val="00697019"/>
    <w:rsid w:val="00711B18"/>
    <w:rsid w:val="007361B2"/>
    <w:rsid w:val="0076726D"/>
    <w:rsid w:val="00807039"/>
    <w:rsid w:val="00884177"/>
    <w:rsid w:val="008C4949"/>
    <w:rsid w:val="008D01AD"/>
    <w:rsid w:val="008F22A5"/>
    <w:rsid w:val="00900CA9"/>
    <w:rsid w:val="00904368"/>
    <w:rsid w:val="00916C37"/>
    <w:rsid w:val="00957B20"/>
    <w:rsid w:val="00963A66"/>
    <w:rsid w:val="009A3EA3"/>
    <w:rsid w:val="009B02DB"/>
    <w:rsid w:val="009F1AFC"/>
    <w:rsid w:val="00A817E9"/>
    <w:rsid w:val="00A828F0"/>
    <w:rsid w:val="00A86E15"/>
    <w:rsid w:val="00AC6DB4"/>
    <w:rsid w:val="00B23399"/>
    <w:rsid w:val="00C01797"/>
    <w:rsid w:val="00C444B5"/>
    <w:rsid w:val="00CA72C7"/>
    <w:rsid w:val="00CE28E8"/>
    <w:rsid w:val="00CE497A"/>
    <w:rsid w:val="00D7706F"/>
    <w:rsid w:val="00DB3EF9"/>
    <w:rsid w:val="00EB15EF"/>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F4820E"/>
  <w15:docId w15:val="{44BD9E94-0AF8-46BB-947F-D77218C7B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4DC1059663B4E4A96850AB3E22FFF14"/>
        <w:category>
          <w:name w:val="General"/>
          <w:gallery w:val="placeholder"/>
        </w:category>
        <w:types>
          <w:type w:val="bbPlcHdr"/>
        </w:types>
        <w:behaviors>
          <w:behavior w:val="content"/>
        </w:behaviors>
        <w:guid w:val="{4DFA0EC1-9059-4D4C-852D-B57E86AF7CA5}"/>
      </w:docPartPr>
      <w:docPartBody>
        <w:p w:rsidR="0058669D" w:rsidRDefault="0058669D">
          <w:pPr>
            <w:pStyle w:val="74DC1059663B4E4A96850AB3E22FFF14"/>
          </w:pPr>
          <w:r w:rsidRPr="005D19FB">
            <w:rPr>
              <w:rStyle w:val="PlaceholderText"/>
            </w:rPr>
            <w:t>Click here to enter text.</w:t>
          </w:r>
        </w:p>
      </w:docPartBody>
    </w:docPart>
    <w:docPart>
      <w:docPartPr>
        <w:name w:val="30E97EABA1A74CA88C16A86E46E3CA51"/>
        <w:category>
          <w:name w:val="General"/>
          <w:gallery w:val="placeholder"/>
        </w:category>
        <w:types>
          <w:type w:val="bbPlcHdr"/>
        </w:types>
        <w:behaviors>
          <w:behavior w:val="content"/>
        </w:behaviors>
        <w:guid w:val="{F47017EE-C52F-4FF8-B878-9D03F7904825}"/>
      </w:docPartPr>
      <w:docPartBody>
        <w:p w:rsidR="0058669D" w:rsidRDefault="0058669D">
          <w:pPr>
            <w:pStyle w:val="30E97EABA1A74CA88C16A86E46E3CA51"/>
          </w:pPr>
          <w:r w:rsidRPr="005D19FB">
            <w:rPr>
              <w:rStyle w:val="PlaceholderText"/>
            </w:rPr>
            <w:t>Choose an item.</w:t>
          </w:r>
        </w:p>
      </w:docPartBody>
    </w:docPart>
    <w:docPart>
      <w:docPartPr>
        <w:name w:val="874DE1B266654172A96DEF1A886BEF42"/>
        <w:category>
          <w:name w:val="General"/>
          <w:gallery w:val="placeholder"/>
        </w:category>
        <w:types>
          <w:type w:val="bbPlcHdr"/>
        </w:types>
        <w:behaviors>
          <w:behavior w:val="content"/>
        </w:behaviors>
        <w:guid w:val="{762097F7-CE1B-4367-BBEB-6BCE2FA8249D}"/>
      </w:docPartPr>
      <w:docPartBody>
        <w:p w:rsidR="0058669D" w:rsidRDefault="0058669D">
          <w:pPr>
            <w:pStyle w:val="874DE1B266654172A96DEF1A886BEF42"/>
          </w:pPr>
          <w:r w:rsidRPr="005D19FB">
            <w:rPr>
              <w:rStyle w:val="PlaceholderText"/>
            </w:rPr>
            <w:t>Click here to enter text.</w:t>
          </w:r>
        </w:p>
      </w:docPartBody>
    </w:docPart>
    <w:docPart>
      <w:docPartPr>
        <w:name w:val="1993726C93C4459CB1201DD78173F1E3"/>
        <w:category>
          <w:name w:val="General"/>
          <w:gallery w:val="placeholder"/>
        </w:category>
        <w:types>
          <w:type w:val="bbPlcHdr"/>
        </w:types>
        <w:behaviors>
          <w:behavior w:val="content"/>
        </w:behaviors>
        <w:guid w:val="{EB39CCA4-E8DF-402E-A5EA-6BA8BBC74A69}"/>
      </w:docPartPr>
      <w:docPartBody>
        <w:p w:rsidR="0058669D" w:rsidRDefault="0058669D">
          <w:pPr>
            <w:pStyle w:val="1993726C93C4459CB1201DD78173F1E3"/>
          </w:pPr>
          <w:r w:rsidRPr="005D19FB">
            <w:rPr>
              <w:rStyle w:val="PlaceholderText"/>
            </w:rPr>
            <w:t>Click here to enter text.</w:t>
          </w:r>
        </w:p>
      </w:docPartBody>
    </w:docPart>
    <w:docPart>
      <w:docPartPr>
        <w:name w:val="224C02E2D7284FEC83443054DA42B00A"/>
        <w:category>
          <w:name w:val="General"/>
          <w:gallery w:val="placeholder"/>
        </w:category>
        <w:types>
          <w:type w:val="bbPlcHdr"/>
        </w:types>
        <w:behaviors>
          <w:behavior w:val="content"/>
        </w:behaviors>
        <w:guid w:val="{CD153E70-4702-4AD5-8D27-92DE5C054B8E}"/>
      </w:docPartPr>
      <w:docPartBody>
        <w:p w:rsidR="0058669D" w:rsidRDefault="0058669D">
          <w:pPr>
            <w:pStyle w:val="224C02E2D7284FEC83443054DA42B00A"/>
          </w:pPr>
          <w:r w:rsidRPr="005D19FB">
            <w:rPr>
              <w:rStyle w:val="PlaceholderText"/>
            </w:rPr>
            <w:t>Click here to enter text.</w:t>
          </w:r>
        </w:p>
      </w:docPartBody>
    </w:docPart>
    <w:docPart>
      <w:docPartPr>
        <w:name w:val="C54994B671E5409BA102459FA5AEB18D"/>
        <w:category>
          <w:name w:val="General"/>
          <w:gallery w:val="placeholder"/>
        </w:category>
        <w:types>
          <w:type w:val="bbPlcHdr"/>
        </w:types>
        <w:behaviors>
          <w:behavior w:val="content"/>
        </w:behaviors>
        <w:guid w:val="{11395DEF-C5CD-4348-9845-8CBB0AF5E8ED}"/>
      </w:docPartPr>
      <w:docPartBody>
        <w:p w:rsidR="0058669D" w:rsidRDefault="0058669D">
          <w:pPr>
            <w:pStyle w:val="C54994B671E5409BA102459FA5AEB18D"/>
          </w:pPr>
          <w:r w:rsidRPr="005D19FB">
            <w:rPr>
              <w:rStyle w:val="PlaceholderText"/>
            </w:rPr>
            <w:t>Click here to enter text.</w:t>
          </w:r>
        </w:p>
      </w:docPartBody>
    </w:docPart>
    <w:docPart>
      <w:docPartPr>
        <w:name w:val="96039ED8685B4F87946770819C16AF86"/>
        <w:category>
          <w:name w:val="General"/>
          <w:gallery w:val="placeholder"/>
        </w:category>
        <w:types>
          <w:type w:val="bbPlcHdr"/>
        </w:types>
        <w:behaviors>
          <w:behavior w:val="content"/>
        </w:behaviors>
        <w:guid w:val="{A2E8948B-FAED-42B4-9941-F73E30FCB452}"/>
      </w:docPartPr>
      <w:docPartBody>
        <w:p w:rsidR="0058669D" w:rsidRDefault="0058669D">
          <w:pPr>
            <w:pStyle w:val="96039ED8685B4F87946770819C16AF86"/>
          </w:pPr>
          <w:r w:rsidRPr="005D19FB">
            <w:rPr>
              <w:rStyle w:val="PlaceholderText"/>
            </w:rPr>
            <w:t>Click here to enter text.</w:t>
          </w:r>
        </w:p>
      </w:docPartBody>
    </w:docPart>
    <w:docPart>
      <w:docPartPr>
        <w:name w:val="10A6A0C4AFB1428EA559998163D7E2E4"/>
        <w:category>
          <w:name w:val="General"/>
          <w:gallery w:val="placeholder"/>
        </w:category>
        <w:types>
          <w:type w:val="bbPlcHdr"/>
        </w:types>
        <w:behaviors>
          <w:behavior w:val="content"/>
        </w:behaviors>
        <w:guid w:val="{7D057C89-87B9-45CE-B7A9-28D2845400FB}"/>
      </w:docPartPr>
      <w:docPartBody>
        <w:p w:rsidR="0058669D" w:rsidRDefault="0058669D">
          <w:pPr>
            <w:pStyle w:val="10A6A0C4AFB1428EA559998163D7E2E4"/>
          </w:pPr>
          <w:r w:rsidRPr="005D19FB">
            <w:rPr>
              <w:rStyle w:val="PlaceholderText"/>
            </w:rPr>
            <w:t>Click here to enter text.</w:t>
          </w:r>
        </w:p>
      </w:docPartBody>
    </w:docPart>
    <w:docPart>
      <w:docPartPr>
        <w:name w:val="14D9227233824DC4978D043ED8E4A877"/>
        <w:category>
          <w:name w:val="General"/>
          <w:gallery w:val="placeholder"/>
        </w:category>
        <w:types>
          <w:type w:val="bbPlcHdr"/>
        </w:types>
        <w:behaviors>
          <w:behavior w:val="content"/>
        </w:behaviors>
        <w:guid w:val="{F0AA7044-36AB-41E8-8DFA-ACE33912F300}"/>
      </w:docPartPr>
      <w:docPartBody>
        <w:p w:rsidR="0058669D" w:rsidRDefault="0058669D">
          <w:pPr>
            <w:pStyle w:val="14D9227233824DC4978D043ED8E4A877"/>
          </w:pPr>
          <w:r w:rsidRPr="005D19FB">
            <w:rPr>
              <w:rStyle w:val="PlaceholderText"/>
            </w:rPr>
            <w:t>Choose an item.</w:t>
          </w:r>
        </w:p>
      </w:docPartBody>
    </w:docPart>
    <w:docPart>
      <w:docPartPr>
        <w:name w:val="DC6DD3981E694005927F0C3C68F6731F"/>
        <w:category>
          <w:name w:val="General"/>
          <w:gallery w:val="placeholder"/>
        </w:category>
        <w:types>
          <w:type w:val="bbPlcHdr"/>
        </w:types>
        <w:behaviors>
          <w:behavior w:val="content"/>
        </w:behaviors>
        <w:guid w:val="{1412615F-2771-4B91-9B55-D799946E9BF3}"/>
      </w:docPartPr>
      <w:docPartBody>
        <w:p w:rsidR="0058669D" w:rsidRDefault="0058669D">
          <w:pPr>
            <w:pStyle w:val="DC6DD3981E694005927F0C3C68F6731F"/>
          </w:pPr>
          <w:r w:rsidRPr="005D19FB">
            <w:rPr>
              <w:rStyle w:val="PlaceholderText"/>
            </w:rPr>
            <w:t>Choose an item.</w:t>
          </w:r>
        </w:p>
      </w:docPartBody>
    </w:docPart>
    <w:docPart>
      <w:docPartPr>
        <w:name w:val="D0D7E16A55B140F78E68D0B37490EB18"/>
        <w:category>
          <w:name w:val="General"/>
          <w:gallery w:val="placeholder"/>
        </w:category>
        <w:types>
          <w:type w:val="bbPlcHdr"/>
        </w:types>
        <w:behaviors>
          <w:behavior w:val="content"/>
        </w:behaviors>
        <w:guid w:val="{3BD74A41-7B39-455E-B9E5-8F5BD29EE463}"/>
      </w:docPartPr>
      <w:docPartBody>
        <w:p w:rsidR="0058669D" w:rsidRDefault="0058669D">
          <w:pPr>
            <w:pStyle w:val="D0D7E16A55B140F78E68D0B37490EB18"/>
          </w:pPr>
          <w:r w:rsidRPr="005D19FB">
            <w:rPr>
              <w:rStyle w:val="PlaceholderText"/>
            </w:rPr>
            <w:t>Click here to enter text.</w:t>
          </w:r>
        </w:p>
      </w:docPartBody>
    </w:docPart>
    <w:docPart>
      <w:docPartPr>
        <w:name w:val="97EE5A5D08EC4030879D04C6A7FADC7D"/>
        <w:category>
          <w:name w:val="General"/>
          <w:gallery w:val="placeholder"/>
        </w:category>
        <w:types>
          <w:type w:val="bbPlcHdr"/>
        </w:types>
        <w:behaviors>
          <w:behavior w:val="content"/>
        </w:behaviors>
        <w:guid w:val="{A38B11B4-6B30-499D-9B14-97006B8EC17D}"/>
      </w:docPartPr>
      <w:docPartBody>
        <w:p w:rsidR="0058669D" w:rsidRDefault="0058669D">
          <w:pPr>
            <w:pStyle w:val="97EE5A5D08EC4030879D04C6A7FADC7D"/>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69D"/>
    <w:rsid w:val="005866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4DC1059663B4E4A96850AB3E22FFF14">
    <w:name w:val="74DC1059663B4E4A96850AB3E22FFF14"/>
  </w:style>
  <w:style w:type="paragraph" w:customStyle="1" w:styleId="30E97EABA1A74CA88C16A86E46E3CA51">
    <w:name w:val="30E97EABA1A74CA88C16A86E46E3CA51"/>
  </w:style>
  <w:style w:type="paragraph" w:customStyle="1" w:styleId="874DE1B266654172A96DEF1A886BEF42">
    <w:name w:val="874DE1B266654172A96DEF1A886BEF42"/>
  </w:style>
  <w:style w:type="paragraph" w:customStyle="1" w:styleId="1993726C93C4459CB1201DD78173F1E3">
    <w:name w:val="1993726C93C4459CB1201DD78173F1E3"/>
  </w:style>
  <w:style w:type="paragraph" w:customStyle="1" w:styleId="224C02E2D7284FEC83443054DA42B00A">
    <w:name w:val="224C02E2D7284FEC83443054DA42B00A"/>
  </w:style>
  <w:style w:type="paragraph" w:customStyle="1" w:styleId="C54994B671E5409BA102459FA5AEB18D">
    <w:name w:val="C54994B671E5409BA102459FA5AEB18D"/>
  </w:style>
  <w:style w:type="paragraph" w:customStyle="1" w:styleId="96039ED8685B4F87946770819C16AF86">
    <w:name w:val="96039ED8685B4F87946770819C16AF86"/>
  </w:style>
  <w:style w:type="paragraph" w:customStyle="1" w:styleId="10A6A0C4AFB1428EA559998163D7E2E4">
    <w:name w:val="10A6A0C4AFB1428EA559998163D7E2E4"/>
  </w:style>
  <w:style w:type="paragraph" w:customStyle="1" w:styleId="14D9227233824DC4978D043ED8E4A877">
    <w:name w:val="14D9227233824DC4978D043ED8E4A877"/>
  </w:style>
  <w:style w:type="paragraph" w:customStyle="1" w:styleId="DC6DD3981E694005927F0C3C68F6731F">
    <w:name w:val="DC6DD3981E694005927F0C3C68F6731F"/>
  </w:style>
  <w:style w:type="paragraph" w:customStyle="1" w:styleId="D0D7E16A55B140F78E68D0B37490EB18">
    <w:name w:val="D0D7E16A55B140F78E68D0B37490EB18"/>
  </w:style>
  <w:style w:type="paragraph" w:customStyle="1" w:styleId="97EE5A5D08EC4030879D04C6A7FADC7D">
    <w:name w:val="97EE5A5D08EC4030879D04C6A7FADC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06ABB-154A-417A-8795-C7D3A2651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514</Words>
  <Characters>2935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Dan Fittock</cp:lastModifiedBy>
  <cp:revision>6</cp:revision>
  <cp:lastPrinted>2017-03-14T20:05:00Z</cp:lastPrinted>
  <dcterms:created xsi:type="dcterms:W3CDTF">2017-05-09T11:43:00Z</dcterms:created>
  <dcterms:modified xsi:type="dcterms:W3CDTF">2017-06-22T13:26:00Z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