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0FF" w:rsidRDefault="0025640B" w:rsidP="004C00FF">
      <w:pPr>
        <w:ind w:left="216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DCUSA Schedule 26</w:t>
      </w:r>
    </w:p>
    <w:p w:rsidR="00427274" w:rsidRPr="004C00FF" w:rsidRDefault="004C00FF" w:rsidP="004C00FF">
      <w:pPr>
        <w:ind w:left="21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Energy Theft Tip-Off Service</w:t>
      </w:r>
      <w:r w:rsidRPr="004C00FF">
        <w:rPr>
          <w:rFonts w:ascii="Times New Roman" w:hAnsi="Times New Roman" w:cs="Times New Roman"/>
          <w:b/>
        </w:rPr>
        <w:tab/>
        <w:t xml:space="preserve"> </w:t>
      </w:r>
    </w:p>
    <w:p w:rsidR="004C00FF" w:rsidRDefault="004C00FF"/>
    <w:p w:rsidR="004C00FF" w:rsidRPr="004C00FF" w:rsidRDefault="004C00FF" w:rsidP="004C00FF">
      <w:pPr>
        <w:spacing w:after="240" w:line="36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00FF">
        <w:rPr>
          <w:rFonts w:ascii="Times New Roman" w:eastAsia="Times New Roman" w:hAnsi="Times New Roman" w:cs="Times New Roman"/>
          <w:color w:val="000000"/>
          <w:sz w:val="24"/>
          <w:szCs w:val="24"/>
        </w:rPr>
        <w:t>8.7</w:t>
      </w:r>
      <w:r w:rsidRPr="004C00F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The results of any tip-off investigations initiated by Suppliers </w:t>
      </w:r>
      <w:ins w:id="0" w:author="Fungai Madzivadondo" w:date="2017-09-04T11:37:00Z">
        <w:r w:rsidRPr="004C00FF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where the ETTOS was the initial theft lead source </w:t>
        </w:r>
      </w:ins>
      <w:r w:rsidRPr="004C00FF">
        <w:rPr>
          <w:rFonts w:ascii="Times New Roman" w:eastAsia="Times New Roman" w:hAnsi="Times New Roman" w:cs="Times New Roman"/>
          <w:color w:val="000000"/>
          <w:sz w:val="24"/>
          <w:szCs w:val="24"/>
        </w:rPr>
        <w:t>should be fed into the TRAS Service Provide</w:t>
      </w:r>
      <w:r w:rsidR="0025640B">
        <w:rPr>
          <w:rFonts w:ascii="Times New Roman" w:eastAsia="Times New Roman" w:hAnsi="Times New Roman" w:cs="Times New Roman"/>
          <w:color w:val="000000"/>
          <w:sz w:val="24"/>
          <w:szCs w:val="24"/>
        </w:rPr>
        <w:t>r in accordance with Schedule 25</w:t>
      </w:r>
      <w:bookmarkStart w:id="1" w:name="_GoBack"/>
      <w:bookmarkEnd w:id="1"/>
      <w:r w:rsidRPr="004C00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(Theft Risk Assessment Arrangements).</w:t>
      </w:r>
    </w:p>
    <w:p w:rsidR="004C00FF" w:rsidRDefault="004C00FF"/>
    <w:sectPr w:rsidR="004C00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ungai Madzivadondo">
    <w15:presenceInfo w15:providerId="AD" w15:userId="S-1-5-21-1220945662-1229272821-1417001333-42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0FF"/>
    <w:rsid w:val="0025640B"/>
    <w:rsid w:val="003B7F40"/>
    <w:rsid w:val="00427274"/>
    <w:rsid w:val="004C00FF"/>
    <w:rsid w:val="0068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640FA"/>
  <w15:chartTrackingRefBased/>
  <w15:docId w15:val="{6DB64F4F-E048-4C00-8D2F-805D3594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Fungai Madzivadondo</dc:creator>
  <cp:keywords/>
  <dc:description/>
  <cp:lastModifiedBy>Fungai Madzivadondo</cp:lastModifiedBy>
  <cp:revision>3</cp:revision>
  <dcterms:created xsi:type="dcterms:W3CDTF">2017-09-04T10:43:00Z</dcterms:created>
  <dcterms:modified xsi:type="dcterms:W3CDTF">2017-09-12T13:03:00Z</dcterms:modified>
</cp:coreProperties>
</file>