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07C" w:rsidRDefault="00055F92" w:rsidP="000748F5">
      <w:pPr>
        <w:widowControl w:val="0"/>
        <w:autoSpaceDE w:val="0"/>
        <w:autoSpaceDN w:val="0"/>
        <w:adjustRightInd w:val="0"/>
        <w:spacing w:after="240" w:line="360" w:lineRule="auto"/>
        <w:jc w:val="center"/>
        <w:rPr>
          <w:b/>
          <w:u w:val="single"/>
          <w:lang w:val="en-GB"/>
        </w:rPr>
      </w:pPr>
      <w:bookmarkStart w:id="0" w:name="_Toc182224768"/>
      <w:bookmarkStart w:id="1" w:name="_GoBack"/>
      <w:bookmarkEnd w:id="1"/>
      <w:r>
        <w:rPr>
          <w:b/>
          <w:u w:val="single"/>
          <w:lang w:val="en-GB"/>
        </w:rPr>
        <w:t>Changes to Schedule 19 – Portfolio Billing</w:t>
      </w:r>
    </w:p>
    <w:p w:rsidR="00D61F99" w:rsidRDefault="00D61F99" w:rsidP="00D61F99">
      <w:pPr>
        <w:widowControl w:val="0"/>
        <w:autoSpaceDE w:val="0"/>
        <w:autoSpaceDN w:val="0"/>
        <w:adjustRightInd w:val="0"/>
        <w:spacing w:after="240" w:line="360" w:lineRule="auto"/>
        <w:jc w:val="both"/>
        <w:rPr>
          <w:b/>
          <w:u w:val="single"/>
          <w:lang w:val="en-GB"/>
        </w:rPr>
      </w:pPr>
    </w:p>
    <w:p w:rsidR="00E15362" w:rsidRDefault="00055F92" w:rsidP="00D61F99">
      <w:pPr>
        <w:widowControl w:val="0"/>
        <w:autoSpaceDE w:val="0"/>
        <w:autoSpaceDN w:val="0"/>
        <w:adjustRightInd w:val="0"/>
        <w:spacing w:after="240" w:line="360" w:lineRule="auto"/>
        <w:jc w:val="both"/>
        <w:rPr>
          <w:b/>
          <w:u w:val="single"/>
          <w:lang w:val="en-GB"/>
        </w:rPr>
      </w:pPr>
      <w:r>
        <w:rPr>
          <w:b/>
          <w:u w:val="single"/>
          <w:lang w:val="en-GB"/>
        </w:rPr>
        <w:t>Amend paragraphs 3.2-3.4 of Schedule 19 as follows:</w:t>
      </w:r>
    </w:p>
    <w:p w:rsidR="00055F92" w:rsidRDefault="00055F92" w:rsidP="00A56D68">
      <w:pPr>
        <w:spacing w:after="240" w:line="360" w:lineRule="auto"/>
        <w:ind w:left="851" w:hanging="851"/>
        <w:jc w:val="both"/>
        <w:rPr>
          <w:lang w:val="en-GB"/>
        </w:rPr>
      </w:pPr>
      <w:r>
        <w:rPr>
          <w:lang w:val="en-GB"/>
        </w:rPr>
        <w:t>3.2</w:t>
      </w:r>
      <w:r>
        <w:rPr>
          <w:lang w:val="en-GB"/>
        </w:rPr>
        <w:tab/>
      </w:r>
      <w:r w:rsidRPr="00055F92">
        <w:rPr>
          <w:lang w:val="en-GB"/>
        </w:rPr>
        <w:t>The EDNO shall provide a report to the DNO Party, on or before the 15th day of each month, based on the amounts invoiced to Supplier/DG Parties by the EDNO pursuant to Clause 21 in respect of its Connectees, including all relevant data not previously reported to the DNO Party (and any adjustments to data previously reported).</w:t>
      </w:r>
      <w:ins w:id="2" w:author="Gowling WLG" w:date="2016-12-01T13:58:00Z">
        <w:r w:rsidR="000748F5">
          <w:rPr>
            <w:lang w:val="en-GB"/>
          </w:rPr>
          <w:t xml:space="preserve"> </w:t>
        </w:r>
        <w:r w:rsidR="000748F5">
          <w:t>W</w:t>
        </w:r>
        <w:r w:rsidR="000748F5" w:rsidRPr="00067D45">
          <w:t xml:space="preserve">here revised data is received by the </w:t>
        </w:r>
        <w:r w:rsidR="000748F5">
          <w:t>E</w:t>
        </w:r>
        <w:r w:rsidR="000748F5" w:rsidRPr="00067D45">
          <w:t xml:space="preserve">DNO and rebilled, a credit row and new debit row </w:t>
        </w:r>
        <w:r w:rsidR="000748F5">
          <w:t>shall be</w:t>
        </w:r>
        <w:r w:rsidR="000748F5" w:rsidRPr="00067D45">
          <w:t xml:space="preserve"> reported</w:t>
        </w:r>
        <w:r w:rsidR="000748F5">
          <w:t>.</w:t>
        </w:r>
      </w:ins>
    </w:p>
    <w:p w:rsidR="00055F92" w:rsidRDefault="00055F92" w:rsidP="00A56D68">
      <w:pPr>
        <w:spacing w:after="240" w:line="360" w:lineRule="auto"/>
        <w:ind w:left="851" w:hanging="851"/>
        <w:jc w:val="both"/>
        <w:rPr>
          <w:lang w:val="en-GB"/>
        </w:rPr>
      </w:pPr>
      <w:r>
        <w:rPr>
          <w:lang w:val="en-GB"/>
        </w:rPr>
        <w:t>3.3</w:t>
      </w:r>
      <w:r>
        <w:rPr>
          <w:lang w:val="en-GB"/>
        </w:rPr>
        <w:tab/>
      </w:r>
      <w:r w:rsidRPr="00055F92">
        <w:rPr>
          <w:lang w:val="en-GB"/>
        </w:rPr>
        <w:t>The report shall contain the following data items in the following sequence for each invoice raised in respect of a half-hourly-settled Connectee:</w:t>
      </w:r>
    </w:p>
    <w:p w:rsidR="00055F92" w:rsidRPr="00055F92" w:rsidRDefault="00055F92" w:rsidP="00A56D68">
      <w:pPr>
        <w:spacing w:after="240" w:line="360" w:lineRule="auto"/>
        <w:ind w:left="1418" w:hanging="557"/>
        <w:jc w:val="both"/>
        <w:rPr>
          <w:lang w:val="en-GB"/>
        </w:rPr>
      </w:pPr>
      <w:r w:rsidRPr="00055F92">
        <w:rPr>
          <w:lang w:val="en-GB"/>
        </w:rPr>
        <w:t xml:space="preserve">(a) </w:t>
      </w:r>
      <w:r>
        <w:rPr>
          <w:lang w:val="en-GB"/>
        </w:rPr>
        <w:tab/>
      </w:r>
      <w:r w:rsidRPr="00055F92">
        <w:rPr>
          <w:lang w:val="en-GB"/>
        </w:rPr>
        <w:t>the Market Domain I.D. of the EDNO;</w:t>
      </w:r>
    </w:p>
    <w:p w:rsidR="00055F92" w:rsidRPr="00055F92" w:rsidRDefault="00055F92" w:rsidP="00A56D68">
      <w:pPr>
        <w:spacing w:after="240" w:line="360" w:lineRule="auto"/>
        <w:ind w:left="1418" w:hanging="557"/>
        <w:jc w:val="both"/>
        <w:rPr>
          <w:lang w:val="en-GB"/>
        </w:rPr>
      </w:pPr>
      <w:r w:rsidRPr="00055F92">
        <w:rPr>
          <w:lang w:val="en-GB"/>
        </w:rPr>
        <w:t xml:space="preserve">(b) </w:t>
      </w:r>
      <w:r>
        <w:rPr>
          <w:lang w:val="en-GB"/>
        </w:rPr>
        <w:tab/>
      </w:r>
      <w:r w:rsidRPr="00055F92">
        <w:rPr>
          <w:lang w:val="en-GB"/>
        </w:rPr>
        <w:t>the GSP Group code of the DNO Party;</w:t>
      </w:r>
    </w:p>
    <w:p w:rsidR="00055F92" w:rsidRPr="00055F92" w:rsidRDefault="00055F92" w:rsidP="00A56D68">
      <w:pPr>
        <w:spacing w:after="240" w:line="360" w:lineRule="auto"/>
        <w:ind w:left="1418" w:hanging="557"/>
        <w:jc w:val="both"/>
        <w:rPr>
          <w:lang w:val="en-GB"/>
        </w:rPr>
      </w:pPr>
      <w:r w:rsidRPr="00055F92">
        <w:rPr>
          <w:lang w:val="en-GB"/>
        </w:rPr>
        <w:t xml:space="preserve">(c) </w:t>
      </w:r>
      <w:r>
        <w:rPr>
          <w:lang w:val="en-GB"/>
        </w:rPr>
        <w:tab/>
      </w:r>
      <w:r w:rsidRPr="00055F92">
        <w:rPr>
          <w:lang w:val="en-GB"/>
        </w:rPr>
        <w:t>the invoice reference number;</w:t>
      </w:r>
    </w:p>
    <w:p w:rsidR="00055F92" w:rsidRPr="00055F92" w:rsidRDefault="00055F92" w:rsidP="00A56D68">
      <w:pPr>
        <w:spacing w:after="240" w:line="360" w:lineRule="auto"/>
        <w:ind w:left="1418" w:hanging="557"/>
        <w:jc w:val="both"/>
        <w:rPr>
          <w:lang w:val="en-GB"/>
        </w:rPr>
      </w:pPr>
      <w:r w:rsidRPr="00055F92">
        <w:rPr>
          <w:lang w:val="en-GB"/>
        </w:rPr>
        <w:t xml:space="preserve">(d) </w:t>
      </w:r>
      <w:r>
        <w:rPr>
          <w:lang w:val="en-GB"/>
        </w:rPr>
        <w:tab/>
      </w:r>
      <w:r w:rsidRPr="00055F92">
        <w:rPr>
          <w:lang w:val="en-GB"/>
        </w:rPr>
        <w:t>the name or other reference identifying the EDNO Distribution System;</w:t>
      </w:r>
    </w:p>
    <w:p w:rsidR="00CD731F" w:rsidRDefault="00CD731F" w:rsidP="00CD731F">
      <w:pPr>
        <w:spacing w:after="240" w:line="360" w:lineRule="auto"/>
        <w:ind w:left="1418" w:hanging="557"/>
        <w:jc w:val="both"/>
        <w:rPr>
          <w:ins w:id="3" w:author="Gowling WLG" w:date="2016-12-13T12:22:00Z"/>
          <w:lang w:val="en-GB"/>
        </w:rPr>
      </w:pPr>
      <w:r>
        <w:rPr>
          <w:lang w:val="en-GB"/>
        </w:rPr>
        <w:t>(e)</w:t>
      </w:r>
      <w:r w:rsidR="00055F92">
        <w:rPr>
          <w:lang w:val="en-GB"/>
        </w:rPr>
        <w:tab/>
      </w:r>
      <w:ins w:id="4" w:author="Gowling WLG" w:date="2016-12-13T12:24:00Z">
        <w:r w:rsidRPr="00055F92">
          <w:rPr>
            <w:lang w:val="en-GB"/>
          </w:rPr>
          <w:t>the</w:t>
        </w:r>
        <w:r>
          <w:rPr>
            <w:lang w:val="en-GB"/>
          </w:rPr>
          <w:t xml:space="preserve"> number of MPANs </w:t>
        </w:r>
        <w:r w:rsidRPr="00055F92">
          <w:rPr>
            <w:lang w:val="en-GB"/>
          </w:rPr>
          <w:t>covered by the invoice</w:t>
        </w:r>
        <w:r>
          <w:rPr>
            <w:lang w:val="en-GB"/>
          </w:rPr>
          <w:t>;</w:t>
        </w:r>
      </w:ins>
    </w:p>
    <w:p w:rsidR="00055F92" w:rsidRPr="00055F92" w:rsidRDefault="00CD731F" w:rsidP="00CD731F">
      <w:pPr>
        <w:spacing w:after="240" w:line="360" w:lineRule="auto"/>
        <w:ind w:left="1418" w:hanging="557"/>
        <w:jc w:val="both"/>
        <w:rPr>
          <w:lang w:val="en-GB"/>
        </w:rPr>
      </w:pPr>
      <w:ins w:id="5" w:author="Gowling WLG" w:date="2016-12-13T12:34:00Z">
        <w:r>
          <w:rPr>
            <w:lang w:val="en-GB"/>
          </w:rPr>
          <w:t>(</w:t>
        </w:r>
      </w:ins>
      <w:ins w:id="6" w:author="Gowling WLG" w:date="2016-12-13T12:27:00Z">
        <w:r>
          <w:rPr>
            <w:lang w:val="en-GB"/>
          </w:rPr>
          <w:t>f</w:t>
        </w:r>
      </w:ins>
      <w:ins w:id="7" w:author="Gowling WLG" w:date="2016-12-13T12:34:00Z">
        <w:r>
          <w:rPr>
            <w:lang w:val="en-GB"/>
          </w:rPr>
          <w:t>)</w:t>
        </w:r>
      </w:ins>
      <w:r>
        <w:rPr>
          <w:lang w:val="en-GB"/>
        </w:rPr>
        <w:tab/>
      </w:r>
      <w:r w:rsidR="00055F92" w:rsidRPr="00055F92">
        <w:rPr>
          <w:lang w:val="en-GB"/>
        </w:rPr>
        <w:t>a list of the MPANs covered by the invoice;</w:t>
      </w:r>
    </w:p>
    <w:p w:rsidR="00055F92" w:rsidRDefault="00055F92" w:rsidP="00A56D68">
      <w:pPr>
        <w:spacing w:after="240" w:line="360" w:lineRule="auto"/>
        <w:ind w:left="1418" w:hanging="557"/>
        <w:jc w:val="both"/>
        <w:rPr>
          <w:lang w:val="en-GB"/>
        </w:rPr>
      </w:pPr>
      <w:r w:rsidRPr="00055F92">
        <w:rPr>
          <w:lang w:val="en-GB"/>
        </w:rPr>
        <w:t>(</w:t>
      </w:r>
      <w:del w:id="8" w:author="Gowling WLG" w:date="2016-12-13T12:23:00Z">
        <w:r w:rsidRPr="00055F92" w:rsidDel="00CD731F">
          <w:rPr>
            <w:lang w:val="en-GB"/>
          </w:rPr>
          <w:delText>f</w:delText>
        </w:r>
      </w:del>
      <w:ins w:id="9" w:author="Gowling WLG" w:date="2016-12-13T12:25:00Z">
        <w:r w:rsidR="00CD731F">
          <w:rPr>
            <w:lang w:val="en-GB"/>
          </w:rPr>
          <w:t>g</w:t>
        </w:r>
      </w:ins>
      <w:r w:rsidRPr="00055F92">
        <w:rPr>
          <w:lang w:val="en-GB"/>
        </w:rPr>
        <w:t xml:space="preserve">) </w:t>
      </w:r>
      <w:r>
        <w:rPr>
          <w:lang w:val="en-GB"/>
        </w:rPr>
        <w:tab/>
      </w:r>
      <w:r w:rsidRPr="00055F92">
        <w:rPr>
          <w:lang w:val="en-GB"/>
        </w:rPr>
        <w:t>the month</w:t>
      </w:r>
      <w:del w:id="10" w:author="Gowling WLG" w:date="2016-12-08T12:29:00Z">
        <w:r w:rsidRPr="00055F92" w:rsidDel="00371D58">
          <w:rPr>
            <w:lang w:val="en-GB"/>
          </w:rPr>
          <w:delText>(s)</w:delText>
        </w:r>
      </w:del>
      <w:r w:rsidRPr="00055F92">
        <w:rPr>
          <w:lang w:val="en-GB"/>
        </w:rPr>
        <w:t xml:space="preserve"> </w:t>
      </w:r>
      <w:ins w:id="11" w:author="Gowling WLG" w:date="2016-12-08T12:29:00Z">
        <w:r w:rsidR="00371D58">
          <w:rPr>
            <w:lang w:val="en-GB"/>
          </w:rPr>
          <w:t xml:space="preserve">and year </w:t>
        </w:r>
      </w:ins>
      <w:r w:rsidRPr="00055F92">
        <w:rPr>
          <w:lang w:val="en-GB"/>
        </w:rPr>
        <w:t xml:space="preserve">of </w:t>
      </w:r>
      <w:ins w:id="12" w:author="Gowling WLG" w:date="2016-12-08T12:42:00Z">
        <w:r w:rsidR="00A6583E">
          <w:rPr>
            <w:lang w:val="en-GB"/>
          </w:rPr>
          <w:t xml:space="preserve">the </w:t>
        </w:r>
      </w:ins>
      <w:r w:rsidRPr="00055F92">
        <w:rPr>
          <w:lang w:val="en-GB"/>
        </w:rPr>
        <w:t>consumption</w:t>
      </w:r>
      <w:ins w:id="13" w:author="Gowling WLG" w:date="2016-12-08T12:29:00Z">
        <w:r w:rsidR="00371D58">
          <w:rPr>
            <w:lang w:val="en-GB"/>
          </w:rPr>
          <w:t>/production</w:t>
        </w:r>
      </w:ins>
      <w:r w:rsidRPr="00055F92">
        <w:rPr>
          <w:lang w:val="en-GB"/>
        </w:rPr>
        <w:t xml:space="preserve"> covered by the invoice;</w:t>
      </w:r>
    </w:p>
    <w:p w:rsidR="00055F92" w:rsidRPr="00055F92" w:rsidRDefault="00055F92" w:rsidP="00A56D68">
      <w:pPr>
        <w:spacing w:after="240" w:line="360" w:lineRule="auto"/>
        <w:ind w:left="1418" w:hanging="557"/>
        <w:jc w:val="both"/>
        <w:rPr>
          <w:lang w:val="en-GB"/>
        </w:rPr>
      </w:pPr>
      <w:r w:rsidRPr="00055F92">
        <w:rPr>
          <w:lang w:val="en-GB"/>
        </w:rPr>
        <w:t>(</w:t>
      </w:r>
      <w:del w:id="14" w:author="Gowling WLG" w:date="2016-12-08T12:29:00Z">
        <w:r w:rsidRPr="00055F92" w:rsidDel="00371D58">
          <w:rPr>
            <w:lang w:val="en-GB"/>
          </w:rPr>
          <w:delText>g</w:delText>
        </w:r>
      </w:del>
      <w:ins w:id="15" w:author="Gowling WLG" w:date="2016-12-08T12:30:00Z">
        <w:r w:rsidR="00371D58">
          <w:rPr>
            <w:lang w:val="en-GB"/>
          </w:rPr>
          <w:t>h</w:t>
        </w:r>
      </w:ins>
      <w:r w:rsidRPr="00055F92">
        <w:rPr>
          <w:lang w:val="en-GB"/>
        </w:rPr>
        <w:t xml:space="preserve">) </w:t>
      </w:r>
      <w:r>
        <w:rPr>
          <w:lang w:val="en-GB"/>
        </w:rPr>
        <w:tab/>
      </w:r>
      <w:r w:rsidRPr="00055F92">
        <w:rPr>
          <w:lang w:val="en-GB"/>
        </w:rPr>
        <w:t xml:space="preserve">the Line Loss Factor Class Id (as defined in the MRA) for </w:t>
      </w:r>
      <w:del w:id="16" w:author="Gowling WLG" w:date="2016-12-08T12:33:00Z">
        <w:r w:rsidRPr="00055F92" w:rsidDel="00371D58">
          <w:rPr>
            <w:lang w:val="en-GB"/>
          </w:rPr>
          <w:delText>each</w:delText>
        </w:r>
      </w:del>
      <w:ins w:id="17" w:author="Gowling WLG" w:date="2016-12-08T12:33:00Z">
        <w:r w:rsidR="00371D58">
          <w:rPr>
            <w:lang w:val="en-GB"/>
          </w:rPr>
          <w:t>the</w:t>
        </w:r>
      </w:ins>
      <w:r w:rsidRPr="00055F92">
        <w:rPr>
          <w:lang w:val="en-GB"/>
        </w:rPr>
        <w:t xml:space="preserve"> MPAN</w:t>
      </w:r>
      <w:ins w:id="18" w:author="Gowling WLG" w:date="2016-12-08T12:33:00Z">
        <w:r w:rsidR="00371D58">
          <w:rPr>
            <w:lang w:val="en-GB"/>
          </w:rPr>
          <w:t>s</w:t>
        </w:r>
      </w:ins>
      <w:r w:rsidRPr="00055F92">
        <w:rPr>
          <w:lang w:val="en-GB"/>
        </w:rPr>
        <w:t xml:space="preserve"> covered by the invoice (being</w:t>
      </w:r>
      <w:del w:id="19" w:author="Gowling WLG" w:date="2016-12-05T09:22:00Z">
        <w:r w:rsidRPr="00055F92" w:rsidDel="0068030B">
          <w:rPr>
            <w:lang w:val="en-GB"/>
          </w:rPr>
          <w:delText>, for each MPAN,</w:delText>
        </w:r>
      </w:del>
      <w:r w:rsidRPr="00055F92">
        <w:rPr>
          <w:lang w:val="en-GB"/>
        </w:rPr>
        <w:t xml:space="preserve"> the “LLFC Id”);</w:t>
      </w:r>
    </w:p>
    <w:p w:rsidR="00055F92" w:rsidRPr="00055F92" w:rsidRDefault="00055F92" w:rsidP="00A56D68">
      <w:pPr>
        <w:spacing w:after="240" w:line="360" w:lineRule="auto"/>
        <w:ind w:left="1418" w:hanging="557"/>
        <w:jc w:val="both"/>
        <w:rPr>
          <w:lang w:val="en-GB"/>
        </w:rPr>
      </w:pPr>
      <w:r w:rsidRPr="00055F92">
        <w:rPr>
          <w:lang w:val="en-GB"/>
        </w:rPr>
        <w:t>(</w:t>
      </w:r>
      <w:del w:id="20" w:author="Gowling WLG" w:date="2016-12-05T09:21:00Z">
        <w:r w:rsidRPr="00055F92" w:rsidDel="0068030B">
          <w:rPr>
            <w:lang w:val="en-GB"/>
          </w:rPr>
          <w:delText>h</w:delText>
        </w:r>
      </w:del>
      <w:ins w:id="21" w:author="Gowling WLG" w:date="2016-12-05T09:21:00Z">
        <w:r w:rsidR="0068030B">
          <w:rPr>
            <w:lang w:val="en-GB"/>
          </w:rPr>
          <w:t>i</w:t>
        </w:r>
      </w:ins>
      <w:r w:rsidRPr="00055F92">
        <w:rPr>
          <w:lang w:val="en-GB"/>
        </w:rPr>
        <w:t xml:space="preserve">) </w:t>
      </w:r>
      <w:r>
        <w:rPr>
          <w:lang w:val="en-GB"/>
        </w:rPr>
        <w:tab/>
      </w:r>
      <w:r w:rsidRPr="00055F92">
        <w:rPr>
          <w:lang w:val="en-GB"/>
        </w:rPr>
        <w:t xml:space="preserve">the fixed charge units (in days) </w:t>
      </w:r>
      <w:del w:id="22" w:author="Gowling WLG" w:date="2016-12-05T09:27:00Z">
        <w:r w:rsidRPr="00055F92" w:rsidDel="00061AF2">
          <w:rPr>
            <w:lang w:val="en-GB"/>
          </w:rPr>
          <w:delText xml:space="preserve">for each MPAN </w:delText>
        </w:r>
      </w:del>
      <w:r w:rsidRPr="00055F92">
        <w:rPr>
          <w:lang w:val="en-GB"/>
        </w:rPr>
        <w:t>covered by the invoice;</w:t>
      </w:r>
    </w:p>
    <w:p w:rsidR="00055F92" w:rsidRPr="00055F92" w:rsidDel="0068030B" w:rsidRDefault="00055F92" w:rsidP="00A56D68">
      <w:pPr>
        <w:spacing w:after="240" w:line="360" w:lineRule="auto"/>
        <w:ind w:left="1440" w:hanging="589"/>
        <w:jc w:val="both"/>
        <w:rPr>
          <w:del w:id="23" w:author="Gowling WLG" w:date="2016-12-05T09:21:00Z"/>
          <w:lang w:val="en-GB"/>
        </w:rPr>
      </w:pPr>
      <w:del w:id="24" w:author="Gowling WLG" w:date="2016-12-05T09:21:00Z">
        <w:r w:rsidRPr="00055F92" w:rsidDel="0068030B">
          <w:rPr>
            <w:lang w:val="en-GB"/>
          </w:rPr>
          <w:delText xml:space="preserve">(i) </w:delText>
        </w:r>
        <w:r w:rsidDel="0068030B">
          <w:rPr>
            <w:lang w:val="en-GB"/>
          </w:rPr>
          <w:tab/>
        </w:r>
        <w:r w:rsidRPr="00055F92" w:rsidDel="0068030B">
          <w:rPr>
            <w:lang w:val="en-GB"/>
          </w:rPr>
          <w:delText>the DNO Party’s unit rate 1 (red) units (in kWh) for each MPAN covered by the invoice;</w:delText>
        </w:r>
      </w:del>
    </w:p>
    <w:p w:rsidR="00055F92" w:rsidRPr="00055F92" w:rsidRDefault="00055F92" w:rsidP="00A56D68">
      <w:pPr>
        <w:spacing w:after="240" w:line="360" w:lineRule="auto"/>
        <w:ind w:left="1440" w:hanging="589"/>
        <w:jc w:val="both"/>
        <w:rPr>
          <w:lang w:val="en-GB"/>
        </w:rPr>
      </w:pPr>
      <w:r w:rsidRPr="00055F92">
        <w:rPr>
          <w:lang w:val="en-GB"/>
        </w:rPr>
        <w:t xml:space="preserve">(j) </w:t>
      </w:r>
      <w:r>
        <w:rPr>
          <w:lang w:val="en-GB"/>
        </w:rPr>
        <w:tab/>
      </w:r>
      <w:r w:rsidRPr="00055F92">
        <w:rPr>
          <w:lang w:val="en-GB"/>
        </w:rPr>
        <w:t xml:space="preserve">the DNO Party’s </w:t>
      </w:r>
      <w:ins w:id="25" w:author="Gowling WLG" w:date="2016-12-01T14:10:00Z">
        <w:r w:rsidR="006D638A">
          <w:t>super red, red or black</w:t>
        </w:r>
      </w:ins>
      <w:del w:id="26" w:author="Gowling WLG" w:date="2016-12-01T14:10:00Z">
        <w:r w:rsidRPr="00055F92" w:rsidDel="006D638A">
          <w:rPr>
            <w:lang w:val="en-GB"/>
          </w:rPr>
          <w:delText>unit rate 2 (amber)</w:delText>
        </w:r>
      </w:del>
      <w:r w:rsidRPr="00055F92">
        <w:rPr>
          <w:lang w:val="en-GB"/>
        </w:rPr>
        <w:t xml:space="preserve"> units (in kWh) </w:t>
      </w:r>
      <w:del w:id="27" w:author="Gowling WLG" w:date="2016-12-01T14:10:00Z">
        <w:r w:rsidRPr="00055F92" w:rsidDel="006D638A">
          <w:rPr>
            <w:lang w:val="en-GB"/>
          </w:rPr>
          <w:delText xml:space="preserve">for each MPAN </w:delText>
        </w:r>
      </w:del>
      <w:r w:rsidRPr="00055F92">
        <w:rPr>
          <w:lang w:val="en-GB"/>
        </w:rPr>
        <w:t>covered by the invoice;</w:t>
      </w:r>
    </w:p>
    <w:p w:rsidR="00055F92" w:rsidRPr="00055F92" w:rsidDel="00F23873" w:rsidRDefault="00055F92" w:rsidP="00A56D68">
      <w:pPr>
        <w:spacing w:after="240" w:line="360" w:lineRule="auto"/>
        <w:ind w:left="1440" w:hanging="589"/>
        <w:jc w:val="both"/>
        <w:rPr>
          <w:del w:id="28" w:author="Gowling WLG" w:date="2016-12-01T14:14:00Z"/>
          <w:lang w:val="en-GB"/>
        </w:rPr>
      </w:pPr>
      <w:del w:id="29" w:author="Gowling WLG" w:date="2016-12-01T14:14:00Z">
        <w:r w:rsidRPr="00055F92" w:rsidDel="00F23873">
          <w:rPr>
            <w:lang w:val="en-GB"/>
          </w:rPr>
          <w:lastRenderedPageBreak/>
          <w:delText xml:space="preserve">(k) </w:delText>
        </w:r>
        <w:r w:rsidDel="00F23873">
          <w:rPr>
            <w:lang w:val="en-GB"/>
          </w:rPr>
          <w:tab/>
        </w:r>
        <w:r w:rsidRPr="00055F92" w:rsidDel="00F23873">
          <w:rPr>
            <w:lang w:val="en-GB"/>
          </w:rPr>
          <w:delText>the DNO Party’s unit rate 1 (black) units (in kWh) for each MPAN covered by the invoice;</w:delText>
        </w:r>
      </w:del>
    </w:p>
    <w:p w:rsidR="00055F92" w:rsidRPr="00055F92" w:rsidRDefault="00055F92" w:rsidP="00A56D68">
      <w:pPr>
        <w:spacing w:after="240" w:line="360" w:lineRule="auto"/>
        <w:ind w:left="1440" w:hanging="589"/>
        <w:jc w:val="both"/>
        <w:rPr>
          <w:lang w:val="en-GB"/>
        </w:rPr>
      </w:pPr>
      <w:r w:rsidRPr="00055F92">
        <w:rPr>
          <w:lang w:val="en-GB"/>
        </w:rPr>
        <w:t>(</w:t>
      </w:r>
      <w:del w:id="30" w:author="Gowling WLG" w:date="2016-12-01T14:14:00Z">
        <w:r w:rsidRPr="00055F92" w:rsidDel="00F23873">
          <w:rPr>
            <w:lang w:val="en-GB"/>
          </w:rPr>
          <w:delText>l</w:delText>
        </w:r>
      </w:del>
      <w:ins w:id="31" w:author="Gowling WLG" w:date="2016-12-01T14:14:00Z">
        <w:r w:rsidR="00F23873">
          <w:rPr>
            <w:lang w:val="en-GB"/>
          </w:rPr>
          <w:t>k</w:t>
        </w:r>
      </w:ins>
      <w:r w:rsidRPr="00055F92">
        <w:rPr>
          <w:lang w:val="en-GB"/>
        </w:rPr>
        <w:t xml:space="preserve">) </w:t>
      </w:r>
      <w:r>
        <w:rPr>
          <w:lang w:val="en-GB"/>
        </w:rPr>
        <w:tab/>
      </w:r>
      <w:r w:rsidRPr="00055F92">
        <w:rPr>
          <w:lang w:val="en-GB"/>
        </w:rPr>
        <w:t xml:space="preserve">the DNO Party’s </w:t>
      </w:r>
      <w:del w:id="32" w:author="Gowling WLG" w:date="2016-12-01T14:10:00Z">
        <w:r w:rsidRPr="00055F92" w:rsidDel="006D638A">
          <w:rPr>
            <w:lang w:val="en-GB"/>
          </w:rPr>
          <w:delText>unit rate 2 (</w:delText>
        </w:r>
      </w:del>
      <w:ins w:id="33" w:author="Gowling WLG" w:date="2016-12-01T14:10:00Z">
        <w:r w:rsidR="006D638A">
          <w:rPr>
            <w:lang w:val="en-GB"/>
          </w:rPr>
          <w:t xml:space="preserve">amber or </w:t>
        </w:r>
      </w:ins>
      <w:r w:rsidRPr="00055F92">
        <w:rPr>
          <w:lang w:val="en-GB"/>
        </w:rPr>
        <w:t>yellow</w:t>
      </w:r>
      <w:del w:id="34" w:author="Gowling WLG" w:date="2016-12-01T14:10:00Z">
        <w:r w:rsidRPr="00055F92" w:rsidDel="006D638A">
          <w:rPr>
            <w:lang w:val="en-GB"/>
          </w:rPr>
          <w:delText>)</w:delText>
        </w:r>
      </w:del>
      <w:r w:rsidRPr="00055F92">
        <w:rPr>
          <w:lang w:val="en-GB"/>
        </w:rPr>
        <w:t xml:space="preserve"> units (in kWh) </w:t>
      </w:r>
      <w:del w:id="35" w:author="Gowling WLG" w:date="2016-12-01T14:10:00Z">
        <w:r w:rsidRPr="00055F92" w:rsidDel="006D638A">
          <w:rPr>
            <w:lang w:val="en-GB"/>
          </w:rPr>
          <w:delText xml:space="preserve">for each MPAN </w:delText>
        </w:r>
      </w:del>
      <w:r w:rsidRPr="00055F92">
        <w:rPr>
          <w:lang w:val="en-GB"/>
        </w:rPr>
        <w:t>covered by the invoice;</w:t>
      </w:r>
    </w:p>
    <w:p w:rsidR="00055F92" w:rsidRPr="00055F92" w:rsidRDefault="00055F92" w:rsidP="00A56D68">
      <w:pPr>
        <w:spacing w:after="240" w:line="360" w:lineRule="auto"/>
        <w:ind w:left="1440" w:hanging="589"/>
        <w:jc w:val="both"/>
        <w:rPr>
          <w:lang w:val="en-GB"/>
        </w:rPr>
      </w:pPr>
      <w:r w:rsidRPr="00055F92">
        <w:rPr>
          <w:lang w:val="en-GB"/>
        </w:rPr>
        <w:t>(</w:t>
      </w:r>
      <w:del w:id="36" w:author="Gowling WLG" w:date="2016-12-01T14:14:00Z">
        <w:r w:rsidRPr="00055F92" w:rsidDel="00F23873">
          <w:rPr>
            <w:lang w:val="en-GB"/>
          </w:rPr>
          <w:delText>m</w:delText>
        </w:r>
      </w:del>
      <w:ins w:id="37" w:author="Gowling WLG" w:date="2016-12-01T14:14:00Z">
        <w:r w:rsidR="00F23873">
          <w:rPr>
            <w:lang w:val="en-GB"/>
          </w:rPr>
          <w:t>l</w:t>
        </w:r>
      </w:ins>
      <w:r w:rsidRPr="00055F92">
        <w:rPr>
          <w:lang w:val="en-GB"/>
        </w:rPr>
        <w:t xml:space="preserve">) </w:t>
      </w:r>
      <w:r>
        <w:rPr>
          <w:lang w:val="en-GB"/>
        </w:rPr>
        <w:tab/>
      </w:r>
      <w:r w:rsidRPr="00055F92">
        <w:rPr>
          <w:lang w:val="en-GB"/>
        </w:rPr>
        <w:t xml:space="preserve">the DNO Party’s </w:t>
      </w:r>
      <w:del w:id="38" w:author="Gowling WLG" w:date="2016-12-01T14:11:00Z">
        <w:r w:rsidRPr="00055F92" w:rsidDel="006D638A">
          <w:rPr>
            <w:lang w:val="en-GB"/>
          </w:rPr>
          <w:delText>unit rate 3 (</w:delText>
        </w:r>
      </w:del>
      <w:r w:rsidRPr="00055F92">
        <w:rPr>
          <w:lang w:val="en-GB"/>
        </w:rPr>
        <w:t>green</w:t>
      </w:r>
      <w:del w:id="39" w:author="Gowling WLG" w:date="2016-12-01T14:11:00Z">
        <w:r w:rsidRPr="00055F92" w:rsidDel="006D638A">
          <w:rPr>
            <w:lang w:val="en-GB"/>
          </w:rPr>
          <w:delText>)</w:delText>
        </w:r>
      </w:del>
      <w:r w:rsidRPr="00055F92">
        <w:rPr>
          <w:lang w:val="en-GB"/>
        </w:rPr>
        <w:t xml:space="preserve"> units (in kWh) </w:t>
      </w:r>
      <w:del w:id="40" w:author="Gowling WLG" w:date="2016-12-01T14:11:00Z">
        <w:r w:rsidRPr="00055F92" w:rsidDel="006D638A">
          <w:rPr>
            <w:lang w:val="en-GB"/>
          </w:rPr>
          <w:delText xml:space="preserve">for each MPAN </w:delText>
        </w:r>
      </w:del>
      <w:r w:rsidRPr="00055F92">
        <w:rPr>
          <w:lang w:val="en-GB"/>
        </w:rPr>
        <w:t>covered by the invoice;</w:t>
      </w:r>
    </w:p>
    <w:p w:rsidR="00055F92" w:rsidRPr="00055F92" w:rsidRDefault="00055F92" w:rsidP="00A56D68">
      <w:pPr>
        <w:spacing w:after="240" w:line="360" w:lineRule="auto"/>
        <w:ind w:left="1440" w:hanging="589"/>
        <w:jc w:val="both"/>
        <w:rPr>
          <w:lang w:val="en-GB"/>
        </w:rPr>
      </w:pPr>
      <w:r w:rsidRPr="00055F92">
        <w:rPr>
          <w:lang w:val="en-GB"/>
        </w:rPr>
        <w:t>(</w:t>
      </w:r>
      <w:del w:id="41" w:author="Gowling WLG" w:date="2016-12-01T14:14:00Z">
        <w:r w:rsidRPr="00055F92" w:rsidDel="00F23873">
          <w:rPr>
            <w:lang w:val="en-GB"/>
          </w:rPr>
          <w:delText>n</w:delText>
        </w:r>
      </w:del>
      <w:ins w:id="42" w:author="Gowling WLG" w:date="2016-12-01T14:14:00Z">
        <w:r w:rsidR="00F23873">
          <w:rPr>
            <w:lang w:val="en-GB"/>
          </w:rPr>
          <w:t>m</w:t>
        </w:r>
      </w:ins>
      <w:r w:rsidRPr="00055F92">
        <w:rPr>
          <w:lang w:val="en-GB"/>
        </w:rPr>
        <w:t xml:space="preserve">) </w:t>
      </w:r>
      <w:r>
        <w:rPr>
          <w:lang w:val="en-GB"/>
        </w:rPr>
        <w:tab/>
      </w:r>
      <w:r w:rsidRPr="00055F92">
        <w:rPr>
          <w:lang w:val="en-GB"/>
        </w:rPr>
        <w:t xml:space="preserve">the chargeable agreed capacity (in kVA) </w:t>
      </w:r>
      <w:del w:id="43" w:author="Gowling WLG" w:date="2016-12-01T14:11:00Z">
        <w:r w:rsidRPr="00055F92" w:rsidDel="006D638A">
          <w:rPr>
            <w:lang w:val="en-GB"/>
          </w:rPr>
          <w:delText xml:space="preserve">for each MPAN </w:delText>
        </w:r>
      </w:del>
      <w:r w:rsidRPr="00055F92">
        <w:rPr>
          <w:lang w:val="en-GB"/>
        </w:rPr>
        <w:t>covered by the invoice;</w:t>
      </w:r>
    </w:p>
    <w:p w:rsidR="00055F92" w:rsidRPr="00055F92" w:rsidRDefault="00055F92" w:rsidP="00A56D68">
      <w:pPr>
        <w:spacing w:after="240" w:line="360" w:lineRule="auto"/>
        <w:ind w:left="1440" w:hanging="589"/>
        <w:jc w:val="both"/>
        <w:rPr>
          <w:lang w:val="en-GB"/>
        </w:rPr>
      </w:pPr>
      <w:r w:rsidRPr="00055F92">
        <w:rPr>
          <w:lang w:val="en-GB"/>
        </w:rPr>
        <w:t>(</w:t>
      </w:r>
      <w:del w:id="44" w:author="Gowling WLG" w:date="2016-12-01T14:14:00Z">
        <w:r w:rsidRPr="00055F92" w:rsidDel="00F23873">
          <w:rPr>
            <w:lang w:val="en-GB"/>
          </w:rPr>
          <w:delText>o</w:delText>
        </w:r>
      </w:del>
      <w:ins w:id="45" w:author="Gowling WLG" w:date="2016-12-01T14:14:00Z">
        <w:r w:rsidR="00F23873">
          <w:rPr>
            <w:lang w:val="en-GB"/>
          </w:rPr>
          <w:t>n</w:t>
        </w:r>
      </w:ins>
      <w:r w:rsidRPr="00055F92">
        <w:rPr>
          <w:lang w:val="en-GB"/>
        </w:rPr>
        <w:t xml:space="preserve">) </w:t>
      </w:r>
      <w:r>
        <w:rPr>
          <w:lang w:val="en-GB"/>
        </w:rPr>
        <w:tab/>
      </w:r>
      <w:r w:rsidRPr="00055F92">
        <w:rPr>
          <w:lang w:val="en-GB"/>
        </w:rPr>
        <w:t xml:space="preserve">the chargeable excess capacity (in kVA) </w:t>
      </w:r>
      <w:del w:id="46" w:author="Gowling WLG" w:date="2016-12-01T14:11:00Z">
        <w:r w:rsidRPr="00055F92" w:rsidDel="00AF674B">
          <w:rPr>
            <w:lang w:val="en-GB"/>
          </w:rPr>
          <w:delText xml:space="preserve">for each MPAN </w:delText>
        </w:r>
      </w:del>
      <w:r w:rsidRPr="00055F92">
        <w:rPr>
          <w:lang w:val="en-GB"/>
        </w:rPr>
        <w:t>covered by the invoice; and</w:t>
      </w:r>
    </w:p>
    <w:p w:rsidR="00055F92" w:rsidRDefault="00055F92" w:rsidP="00A56D68">
      <w:pPr>
        <w:spacing w:after="240" w:line="360" w:lineRule="auto"/>
        <w:ind w:left="1440" w:hanging="589"/>
        <w:jc w:val="both"/>
        <w:rPr>
          <w:lang w:val="en-GB"/>
        </w:rPr>
      </w:pPr>
      <w:r w:rsidRPr="00055F92">
        <w:rPr>
          <w:lang w:val="en-GB"/>
        </w:rPr>
        <w:t>(</w:t>
      </w:r>
      <w:del w:id="47" w:author="Gowling WLG" w:date="2016-12-01T14:14:00Z">
        <w:r w:rsidRPr="00055F92" w:rsidDel="00F23873">
          <w:rPr>
            <w:lang w:val="en-GB"/>
          </w:rPr>
          <w:delText>p</w:delText>
        </w:r>
      </w:del>
      <w:ins w:id="48" w:author="Gowling WLG" w:date="2016-12-01T14:14:00Z">
        <w:r w:rsidR="00F23873">
          <w:rPr>
            <w:lang w:val="en-GB"/>
          </w:rPr>
          <w:t>o</w:t>
        </w:r>
      </w:ins>
      <w:r w:rsidRPr="00055F92">
        <w:rPr>
          <w:lang w:val="en-GB"/>
        </w:rPr>
        <w:t xml:space="preserve">) </w:t>
      </w:r>
      <w:r>
        <w:rPr>
          <w:lang w:val="en-GB"/>
        </w:rPr>
        <w:tab/>
      </w:r>
      <w:r w:rsidRPr="00055F92">
        <w:rPr>
          <w:lang w:val="en-GB"/>
        </w:rPr>
        <w:t xml:space="preserve">the chargeable reactive power units (in kVArh) </w:t>
      </w:r>
      <w:del w:id="49" w:author="Gowling WLG" w:date="2016-12-01T14:11:00Z">
        <w:r w:rsidRPr="00055F92" w:rsidDel="00AF674B">
          <w:rPr>
            <w:lang w:val="en-GB"/>
          </w:rPr>
          <w:delText xml:space="preserve">for each MPAN </w:delText>
        </w:r>
      </w:del>
      <w:r w:rsidRPr="00055F92">
        <w:rPr>
          <w:lang w:val="en-GB"/>
        </w:rPr>
        <w:t>covered by the invoice.</w:t>
      </w:r>
    </w:p>
    <w:p w:rsidR="00055F92" w:rsidRPr="002C7189" w:rsidRDefault="00055F92" w:rsidP="00A56D68">
      <w:pPr>
        <w:spacing w:after="240" w:line="360" w:lineRule="auto"/>
        <w:ind w:left="851" w:hanging="851"/>
        <w:jc w:val="both"/>
        <w:rPr>
          <w:lang w:val="en-GB"/>
        </w:rPr>
      </w:pPr>
      <w:r>
        <w:rPr>
          <w:lang w:val="en-GB"/>
        </w:rPr>
        <w:t>3.4</w:t>
      </w:r>
      <w:r>
        <w:rPr>
          <w:lang w:val="en-GB"/>
        </w:rPr>
        <w:tab/>
      </w:r>
      <w:r w:rsidRPr="00055F92">
        <w:rPr>
          <w:lang w:val="en-GB"/>
        </w:rPr>
        <w:t xml:space="preserve">The report referred to in Paragraph 3.3 shall be provided in Excel 2003 format </w:t>
      </w:r>
      <w:ins w:id="50" w:author="Gowling WLG" w:date="2016-12-01T14:01:00Z">
        <w:r w:rsidR="000748F5">
          <w:t xml:space="preserve">using the template </w:t>
        </w:r>
      </w:ins>
      <w:ins w:id="51" w:author="Gowling WLG" w:date="2016-12-05T09:28:00Z">
        <w:r w:rsidR="00061AF2">
          <w:t>with</w:t>
        </w:r>
      </w:ins>
      <w:ins w:id="52" w:author="Gowling WLG" w:date="2016-12-01T14:01:00Z">
        <w:r w:rsidR="000748F5">
          <w:t xml:space="preserve">in </w:t>
        </w:r>
      </w:ins>
      <w:ins w:id="53" w:author="Gowling WLG" w:date="2016-12-01T14:19:00Z">
        <w:r w:rsidR="004C56CB">
          <w:t>A</w:t>
        </w:r>
      </w:ins>
      <w:ins w:id="54" w:author="Gowling WLG" w:date="2016-12-01T14:01:00Z">
        <w:r w:rsidR="000748F5">
          <w:t>ppendix A</w:t>
        </w:r>
      </w:ins>
      <w:ins w:id="55" w:author="Gowling WLG" w:date="2016-12-08T12:35:00Z">
        <w:r w:rsidR="00371D58">
          <w:t xml:space="preserve"> to this Schedule 19,</w:t>
        </w:r>
      </w:ins>
      <w:ins w:id="56" w:author="Gowling WLG" w:date="2016-12-01T14:01:00Z">
        <w:r w:rsidR="000748F5">
          <w:t xml:space="preserve"> </w:t>
        </w:r>
      </w:ins>
      <w:r w:rsidRPr="00055F92">
        <w:rPr>
          <w:lang w:val="en-GB"/>
        </w:rPr>
        <w:t>with each data item in a separate column</w:t>
      </w:r>
      <w:ins w:id="57" w:author="Gowling WLG" w:date="2016-12-01T14:06:00Z">
        <w:r w:rsidR="006D638A" w:rsidRPr="006D638A">
          <w:t xml:space="preserve"> </w:t>
        </w:r>
        <w:r w:rsidR="006D638A">
          <w:t>all within the same tab</w:t>
        </w:r>
        <w:r w:rsidR="006D638A" w:rsidRPr="00EB5A48">
          <w:t xml:space="preserve">. </w:t>
        </w:r>
        <w:r w:rsidR="006D638A">
          <w:t>Where any data item was not present or had a value of zero in the invoice raised, the report shall show zero for that data item</w:t>
        </w:r>
      </w:ins>
      <w:r w:rsidRPr="00055F92">
        <w:rPr>
          <w:lang w:val="en-GB"/>
        </w:rPr>
        <w:t>. Where there are no half-hourly-settled Connectees, the EDNO shall submit a nil return.</w:t>
      </w:r>
    </w:p>
    <w:bookmarkEnd w:id="0"/>
    <w:p w:rsidR="00371D58" w:rsidRDefault="00371D58" w:rsidP="00371D58">
      <w:pPr>
        <w:widowControl w:val="0"/>
        <w:autoSpaceDE w:val="0"/>
        <w:autoSpaceDN w:val="0"/>
        <w:adjustRightInd w:val="0"/>
        <w:spacing w:after="240" w:line="360" w:lineRule="auto"/>
        <w:jc w:val="both"/>
        <w:rPr>
          <w:b/>
          <w:u w:val="single"/>
          <w:lang w:val="en-GB"/>
        </w:rPr>
      </w:pPr>
    </w:p>
    <w:p w:rsidR="00371D58" w:rsidRDefault="00371D58" w:rsidP="00371D58">
      <w:pPr>
        <w:widowControl w:val="0"/>
        <w:autoSpaceDE w:val="0"/>
        <w:autoSpaceDN w:val="0"/>
        <w:adjustRightInd w:val="0"/>
        <w:spacing w:after="240" w:line="360" w:lineRule="auto"/>
        <w:jc w:val="both"/>
        <w:rPr>
          <w:b/>
          <w:u w:val="single"/>
          <w:lang w:val="en-GB"/>
        </w:rPr>
      </w:pPr>
      <w:r>
        <w:rPr>
          <w:b/>
          <w:u w:val="single"/>
          <w:lang w:val="en-GB"/>
        </w:rPr>
        <w:t>Add a new paragraph 4.2 to Schedule 19 as follows:</w:t>
      </w:r>
    </w:p>
    <w:p w:rsidR="00371D58" w:rsidRPr="00371D58" w:rsidRDefault="00371D58" w:rsidP="00371D58">
      <w:pPr>
        <w:spacing w:after="240" w:line="360" w:lineRule="auto"/>
        <w:ind w:left="851" w:hanging="851"/>
        <w:jc w:val="both"/>
        <w:rPr>
          <w:lang w:val="en-GB"/>
        </w:rPr>
      </w:pPr>
      <w:ins w:id="58" w:author="Gowling WLG" w:date="2016-12-08T12:37:00Z">
        <w:r>
          <w:rPr>
            <w:lang w:val="en-GB"/>
          </w:rPr>
          <w:t>4.2</w:t>
        </w:r>
        <w:r>
          <w:rPr>
            <w:lang w:val="en-GB"/>
          </w:rPr>
          <w:tab/>
        </w:r>
        <w:r w:rsidRPr="00371D58">
          <w:rPr>
            <w:lang w:val="en-GB"/>
          </w:rPr>
          <w:t>Where there are no half-hourly-settled Connectees, the EDNO shall submit a nil return.</w:t>
        </w:r>
      </w:ins>
    </w:p>
    <w:p w:rsidR="006D638A" w:rsidRDefault="006D638A" w:rsidP="000748F5">
      <w:pPr>
        <w:pStyle w:val="Heading2"/>
        <w:widowControl w:val="0"/>
        <w:numPr>
          <w:ilvl w:val="0"/>
          <w:numId w:val="0"/>
        </w:numPr>
        <w:ind w:left="720" w:hanging="720"/>
        <w:rPr>
          <w:b/>
          <w:szCs w:val="24"/>
        </w:rPr>
      </w:pPr>
    </w:p>
    <w:p w:rsidR="000748F5" w:rsidRDefault="00055F92" w:rsidP="00371D58">
      <w:pPr>
        <w:widowControl w:val="0"/>
        <w:autoSpaceDE w:val="0"/>
        <w:autoSpaceDN w:val="0"/>
        <w:adjustRightInd w:val="0"/>
        <w:spacing w:after="240" w:line="360" w:lineRule="auto"/>
        <w:jc w:val="both"/>
        <w:rPr>
          <w:ins w:id="59" w:author="Gowling WLG" w:date="2016-12-08T12:40:00Z"/>
          <w:b/>
          <w:u w:val="single"/>
          <w:lang w:val="en-GB"/>
        </w:rPr>
      </w:pPr>
      <w:r w:rsidRPr="00371D58">
        <w:rPr>
          <w:b/>
          <w:u w:val="single"/>
          <w:lang w:val="en-GB"/>
        </w:rPr>
        <w:t>Add an Appendix A to the end of Schedule 19 as follows:</w:t>
      </w:r>
    </w:p>
    <w:p w:rsidR="00371D58" w:rsidRPr="00371D58" w:rsidRDefault="00371D58" w:rsidP="00371D58">
      <w:pPr>
        <w:widowControl w:val="0"/>
        <w:autoSpaceDE w:val="0"/>
        <w:autoSpaceDN w:val="0"/>
        <w:adjustRightInd w:val="0"/>
        <w:spacing w:after="240" w:line="360" w:lineRule="auto"/>
        <w:jc w:val="both"/>
        <w:rPr>
          <w:b/>
          <w:u w:val="single"/>
          <w:lang w:val="en-GB"/>
          <w:rPrChange w:id="60" w:author="Gowling WLG" w:date="2016-12-08T12:40:00Z">
            <w:rPr>
              <w:b/>
            </w:rPr>
          </w:rPrChange>
        </w:rPr>
        <w:sectPr w:rsidR="00371D58" w:rsidRPr="00371D58">
          <w:footerReference w:type="default" r:id="rId9"/>
          <w:pgSz w:w="11906" w:h="16838"/>
          <w:pgMar w:top="1440" w:right="1440" w:bottom="1440" w:left="1440" w:header="708" w:footer="708" w:gutter="0"/>
          <w:cols w:space="708"/>
          <w:docGrid w:linePitch="360"/>
        </w:sectPr>
      </w:pPr>
    </w:p>
    <w:p w:rsidR="000748F5" w:rsidRDefault="000748F5">
      <w:pPr>
        <w:spacing w:after="200" w:line="276" w:lineRule="auto"/>
        <w:rPr>
          <w:rFonts w:eastAsiaTheme="majorEastAsia" w:cstheme="majorBidi"/>
          <w:b/>
          <w:lang w:val="en-GB"/>
        </w:rPr>
      </w:pPr>
      <w:r>
        <w:rPr>
          <w:b/>
        </w:rPr>
        <w:lastRenderedPageBreak/>
        <w:t>Appendix A</w:t>
      </w:r>
    </w:p>
    <w:tbl>
      <w:tblPr>
        <w:tblStyle w:val="TableGrid3"/>
        <w:tblpPr w:leftFromText="180" w:rightFromText="180" w:vertAnchor="page" w:horzAnchor="margin" w:tblpY="2120"/>
        <w:tblW w:w="13239" w:type="dxa"/>
        <w:tblLayout w:type="fixed"/>
        <w:tblLook w:val="04A0" w:firstRow="1" w:lastRow="0" w:firstColumn="1" w:lastColumn="0" w:noHBand="0" w:noVBand="1"/>
      </w:tblPr>
      <w:tblGrid>
        <w:gridCol w:w="675"/>
        <w:gridCol w:w="600"/>
        <w:gridCol w:w="807"/>
        <w:gridCol w:w="909"/>
        <w:gridCol w:w="963"/>
        <w:gridCol w:w="839"/>
        <w:gridCol w:w="1269"/>
        <w:gridCol w:w="992"/>
        <w:gridCol w:w="978"/>
        <w:gridCol w:w="636"/>
        <w:gridCol w:w="733"/>
        <w:gridCol w:w="680"/>
        <w:gridCol w:w="858"/>
        <w:gridCol w:w="1172"/>
        <w:gridCol w:w="1128"/>
      </w:tblGrid>
      <w:tr w:rsidR="00446CFC" w:rsidRPr="007A3916" w:rsidTr="00446CFC">
        <w:tc>
          <w:tcPr>
            <w:tcW w:w="675" w:type="dxa"/>
          </w:tcPr>
          <w:p w:rsidR="00446CFC" w:rsidRPr="007A3916" w:rsidRDefault="00446CFC" w:rsidP="00446CFC">
            <w:pPr>
              <w:contextualSpacing/>
              <w:outlineLvl w:val="1"/>
              <w:rPr>
                <w:sz w:val="16"/>
                <w:szCs w:val="16"/>
              </w:rPr>
            </w:pPr>
            <w:r>
              <w:rPr>
                <w:sz w:val="16"/>
                <w:szCs w:val="16"/>
              </w:rPr>
              <w:t>E</w:t>
            </w:r>
            <w:r w:rsidRPr="007A3916">
              <w:rPr>
                <w:sz w:val="16"/>
                <w:szCs w:val="16"/>
              </w:rPr>
              <w:t>DNO</w:t>
            </w:r>
          </w:p>
        </w:tc>
        <w:tc>
          <w:tcPr>
            <w:tcW w:w="600" w:type="dxa"/>
          </w:tcPr>
          <w:p w:rsidR="00446CFC" w:rsidRPr="007A3916" w:rsidRDefault="00446CFC" w:rsidP="00446CFC">
            <w:pPr>
              <w:contextualSpacing/>
              <w:outlineLvl w:val="1"/>
              <w:rPr>
                <w:sz w:val="16"/>
                <w:szCs w:val="16"/>
              </w:rPr>
            </w:pPr>
            <w:r w:rsidRPr="007A3916">
              <w:rPr>
                <w:sz w:val="16"/>
                <w:szCs w:val="16"/>
              </w:rPr>
              <w:t>GSP</w:t>
            </w:r>
          </w:p>
        </w:tc>
        <w:tc>
          <w:tcPr>
            <w:tcW w:w="807" w:type="dxa"/>
          </w:tcPr>
          <w:p w:rsidR="00446CFC" w:rsidRPr="007A3916" w:rsidRDefault="00446CFC" w:rsidP="00446CFC">
            <w:pPr>
              <w:contextualSpacing/>
              <w:outlineLvl w:val="1"/>
              <w:rPr>
                <w:sz w:val="16"/>
                <w:szCs w:val="16"/>
              </w:rPr>
            </w:pPr>
            <w:r w:rsidRPr="007A3916">
              <w:rPr>
                <w:sz w:val="16"/>
                <w:szCs w:val="16"/>
              </w:rPr>
              <w:t>InvoiceNo</w:t>
            </w:r>
            <w:r>
              <w:rPr>
                <w:sz w:val="16"/>
                <w:szCs w:val="16"/>
              </w:rPr>
              <w:t>.</w:t>
            </w:r>
          </w:p>
        </w:tc>
        <w:tc>
          <w:tcPr>
            <w:tcW w:w="909" w:type="dxa"/>
          </w:tcPr>
          <w:p w:rsidR="00446CFC" w:rsidRPr="007A3916" w:rsidRDefault="00446CFC" w:rsidP="00446CFC">
            <w:pPr>
              <w:contextualSpacing/>
              <w:outlineLvl w:val="1"/>
              <w:rPr>
                <w:sz w:val="16"/>
                <w:szCs w:val="16"/>
              </w:rPr>
            </w:pPr>
            <w:r w:rsidRPr="007A3916">
              <w:rPr>
                <w:sz w:val="16"/>
                <w:szCs w:val="16"/>
              </w:rPr>
              <w:t>Network</w:t>
            </w:r>
          </w:p>
          <w:p w:rsidR="00446CFC" w:rsidRPr="007A3916" w:rsidRDefault="00446CFC" w:rsidP="00446CFC">
            <w:pPr>
              <w:contextualSpacing/>
              <w:outlineLvl w:val="1"/>
              <w:rPr>
                <w:sz w:val="16"/>
                <w:szCs w:val="16"/>
              </w:rPr>
            </w:pPr>
            <w:r w:rsidRPr="007A3916">
              <w:rPr>
                <w:sz w:val="16"/>
                <w:szCs w:val="16"/>
              </w:rPr>
              <w:t>Ref</w:t>
            </w:r>
            <w:r>
              <w:rPr>
                <w:sz w:val="16"/>
                <w:szCs w:val="16"/>
              </w:rPr>
              <w:t>.</w:t>
            </w:r>
          </w:p>
        </w:tc>
        <w:tc>
          <w:tcPr>
            <w:tcW w:w="963" w:type="dxa"/>
          </w:tcPr>
          <w:p w:rsidR="00446CFC" w:rsidRPr="007A3916" w:rsidRDefault="00446CFC" w:rsidP="00446CFC">
            <w:pPr>
              <w:contextualSpacing/>
              <w:outlineLvl w:val="1"/>
              <w:rPr>
                <w:sz w:val="16"/>
                <w:szCs w:val="16"/>
              </w:rPr>
            </w:pPr>
            <w:r>
              <w:rPr>
                <w:sz w:val="16"/>
                <w:szCs w:val="16"/>
              </w:rPr>
              <w:t xml:space="preserve">No. of </w:t>
            </w:r>
            <w:r w:rsidRPr="007A3916">
              <w:rPr>
                <w:sz w:val="16"/>
                <w:szCs w:val="16"/>
              </w:rPr>
              <w:t>MPAN</w:t>
            </w:r>
            <w:r>
              <w:rPr>
                <w:sz w:val="16"/>
                <w:szCs w:val="16"/>
              </w:rPr>
              <w:t>s</w:t>
            </w:r>
          </w:p>
        </w:tc>
        <w:tc>
          <w:tcPr>
            <w:tcW w:w="839" w:type="dxa"/>
          </w:tcPr>
          <w:p w:rsidR="00446CFC" w:rsidRPr="007A3916" w:rsidRDefault="00446CFC" w:rsidP="00446CFC">
            <w:pPr>
              <w:contextualSpacing/>
              <w:outlineLvl w:val="1"/>
              <w:rPr>
                <w:sz w:val="16"/>
                <w:szCs w:val="16"/>
              </w:rPr>
            </w:pPr>
            <w:r>
              <w:rPr>
                <w:sz w:val="16"/>
                <w:szCs w:val="16"/>
              </w:rPr>
              <w:t xml:space="preserve">List of </w:t>
            </w:r>
            <w:r w:rsidRPr="007A3916">
              <w:rPr>
                <w:sz w:val="16"/>
                <w:szCs w:val="16"/>
              </w:rPr>
              <w:t>MPAN</w:t>
            </w:r>
            <w:r>
              <w:rPr>
                <w:sz w:val="16"/>
                <w:szCs w:val="16"/>
              </w:rPr>
              <w:t>s</w:t>
            </w:r>
          </w:p>
        </w:tc>
        <w:tc>
          <w:tcPr>
            <w:tcW w:w="1269" w:type="dxa"/>
          </w:tcPr>
          <w:p w:rsidR="00446CFC" w:rsidRPr="007A3916" w:rsidRDefault="00446CFC" w:rsidP="00446CFC">
            <w:pPr>
              <w:contextualSpacing/>
              <w:outlineLvl w:val="1"/>
              <w:rPr>
                <w:sz w:val="16"/>
                <w:szCs w:val="16"/>
              </w:rPr>
            </w:pPr>
            <w:r w:rsidRPr="007A3916">
              <w:rPr>
                <w:sz w:val="16"/>
                <w:szCs w:val="16"/>
              </w:rPr>
              <w:t>Consumption</w:t>
            </w:r>
          </w:p>
          <w:p w:rsidR="00446CFC" w:rsidRPr="007A3916" w:rsidRDefault="00446CFC" w:rsidP="00446CFC">
            <w:pPr>
              <w:contextualSpacing/>
              <w:outlineLvl w:val="1"/>
              <w:rPr>
                <w:sz w:val="16"/>
                <w:szCs w:val="16"/>
              </w:rPr>
            </w:pPr>
            <w:r w:rsidRPr="007A3916">
              <w:rPr>
                <w:sz w:val="16"/>
                <w:szCs w:val="16"/>
              </w:rPr>
              <w:t>Month</w:t>
            </w:r>
            <w:r>
              <w:rPr>
                <w:sz w:val="16"/>
                <w:szCs w:val="16"/>
              </w:rPr>
              <w:t xml:space="preserve"> &amp; Year</w:t>
            </w:r>
          </w:p>
        </w:tc>
        <w:tc>
          <w:tcPr>
            <w:tcW w:w="992" w:type="dxa"/>
          </w:tcPr>
          <w:p w:rsidR="00446CFC" w:rsidRPr="007A3916" w:rsidRDefault="00446CFC" w:rsidP="00446CFC">
            <w:pPr>
              <w:contextualSpacing/>
              <w:outlineLvl w:val="1"/>
              <w:rPr>
                <w:sz w:val="16"/>
                <w:szCs w:val="16"/>
              </w:rPr>
            </w:pPr>
            <w:r w:rsidRPr="007A3916">
              <w:rPr>
                <w:sz w:val="16"/>
                <w:szCs w:val="16"/>
              </w:rPr>
              <w:t>LLFC</w:t>
            </w:r>
            <w:r>
              <w:rPr>
                <w:sz w:val="16"/>
                <w:szCs w:val="16"/>
              </w:rPr>
              <w:t xml:space="preserve"> Id</w:t>
            </w:r>
          </w:p>
        </w:tc>
        <w:tc>
          <w:tcPr>
            <w:tcW w:w="978" w:type="dxa"/>
          </w:tcPr>
          <w:p w:rsidR="00446CFC" w:rsidRPr="007A3916" w:rsidRDefault="00446CFC" w:rsidP="00446CFC">
            <w:pPr>
              <w:contextualSpacing/>
              <w:outlineLvl w:val="1"/>
              <w:rPr>
                <w:sz w:val="16"/>
                <w:szCs w:val="16"/>
              </w:rPr>
            </w:pPr>
            <w:r w:rsidRPr="007A3916">
              <w:rPr>
                <w:sz w:val="16"/>
                <w:szCs w:val="16"/>
              </w:rPr>
              <w:t>Standing</w:t>
            </w:r>
          </w:p>
          <w:p w:rsidR="00446CFC" w:rsidRPr="007A3916" w:rsidRDefault="00446CFC" w:rsidP="00446CFC">
            <w:pPr>
              <w:contextualSpacing/>
              <w:outlineLvl w:val="1"/>
              <w:rPr>
                <w:sz w:val="16"/>
                <w:szCs w:val="16"/>
              </w:rPr>
            </w:pPr>
            <w:r w:rsidRPr="007A3916">
              <w:rPr>
                <w:sz w:val="16"/>
                <w:szCs w:val="16"/>
              </w:rPr>
              <w:t>Charge</w:t>
            </w:r>
          </w:p>
          <w:p w:rsidR="00446CFC" w:rsidRPr="007A3916" w:rsidRDefault="00446CFC" w:rsidP="00446CFC">
            <w:pPr>
              <w:contextualSpacing/>
              <w:outlineLvl w:val="1"/>
              <w:rPr>
                <w:sz w:val="16"/>
                <w:szCs w:val="16"/>
              </w:rPr>
            </w:pPr>
            <w:r w:rsidRPr="007A3916">
              <w:rPr>
                <w:sz w:val="16"/>
                <w:szCs w:val="16"/>
              </w:rPr>
              <w:t>Days</w:t>
            </w:r>
          </w:p>
        </w:tc>
        <w:tc>
          <w:tcPr>
            <w:tcW w:w="636" w:type="dxa"/>
          </w:tcPr>
          <w:p w:rsidR="00446CFC" w:rsidRPr="007A3916" w:rsidRDefault="00446CFC" w:rsidP="00446CFC">
            <w:pPr>
              <w:contextualSpacing/>
              <w:outlineLvl w:val="1"/>
              <w:rPr>
                <w:sz w:val="16"/>
                <w:szCs w:val="16"/>
              </w:rPr>
            </w:pPr>
            <w:r w:rsidRPr="007A3916">
              <w:rPr>
                <w:sz w:val="16"/>
                <w:szCs w:val="16"/>
              </w:rPr>
              <w:t>Red</w:t>
            </w:r>
            <w:r>
              <w:rPr>
                <w:sz w:val="16"/>
                <w:szCs w:val="16"/>
              </w:rPr>
              <w:t xml:space="preserve"> or Black or Super Red</w:t>
            </w:r>
          </w:p>
          <w:p w:rsidR="00446CFC" w:rsidRPr="007A3916" w:rsidRDefault="00446CFC" w:rsidP="00446CFC">
            <w:pPr>
              <w:contextualSpacing/>
              <w:outlineLvl w:val="1"/>
              <w:rPr>
                <w:sz w:val="16"/>
                <w:szCs w:val="16"/>
              </w:rPr>
            </w:pPr>
            <w:r w:rsidRPr="007A3916">
              <w:rPr>
                <w:sz w:val="16"/>
                <w:szCs w:val="16"/>
              </w:rPr>
              <w:t>Units</w:t>
            </w:r>
          </w:p>
          <w:p w:rsidR="00446CFC" w:rsidRPr="007A3916" w:rsidRDefault="00446CFC" w:rsidP="00446CFC">
            <w:pPr>
              <w:contextualSpacing/>
              <w:outlineLvl w:val="1"/>
              <w:rPr>
                <w:sz w:val="16"/>
                <w:szCs w:val="16"/>
              </w:rPr>
            </w:pPr>
            <w:r w:rsidRPr="007A3916">
              <w:rPr>
                <w:sz w:val="16"/>
                <w:szCs w:val="16"/>
              </w:rPr>
              <w:t>kWh</w:t>
            </w:r>
          </w:p>
        </w:tc>
        <w:tc>
          <w:tcPr>
            <w:tcW w:w="733" w:type="dxa"/>
          </w:tcPr>
          <w:p w:rsidR="00446CFC" w:rsidRPr="007A3916" w:rsidRDefault="00446CFC" w:rsidP="00446CFC">
            <w:pPr>
              <w:contextualSpacing/>
              <w:outlineLvl w:val="1"/>
              <w:rPr>
                <w:sz w:val="16"/>
                <w:szCs w:val="16"/>
              </w:rPr>
            </w:pPr>
            <w:r w:rsidRPr="007A3916">
              <w:rPr>
                <w:sz w:val="16"/>
                <w:szCs w:val="16"/>
              </w:rPr>
              <w:t>Amber</w:t>
            </w:r>
            <w:r>
              <w:rPr>
                <w:sz w:val="16"/>
                <w:szCs w:val="16"/>
              </w:rPr>
              <w:t xml:space="preserve"> or Yellow</w:t>
            </w:r>
          </w:p>
          <w:p w:rsidR="00446CFC" w:rsidRPr="007A3916" w:rsidRDefault="00446CFC" w:rsidP="00446CFC">
            <w:pPr>
              <w:contextualSpacing/>
              <w:outlineLvl w:val="1"/>
              <w:rPr>
                <w:sz w:val="16"/>
                <w:szCs w:val="16"/>
              </w:rPr>
            </w:pPr>
            <w:r w:rsidRPr="007A3916">
              <w:rPr>
                <w:sz w:val="16"/>
                <w:szCs w:val="16"/>
              </w:rPr>
              <w:t>Units</w:t>
            </w:r>
          </w:p>
          <w:p w:rsidR="00446CFC" w:rsidRPr="007A3916" w:rsidRDefault="00446CFC" w:rsidP="00446CFC">
            <w:pPr>
              <w:contextualSpacing/>
              <w:outlineLvl w:val="1"/>
              <w:rPr>
                <w:sz w:val="16"/>
                <w:szCs w:val="16"/>
              </w:rPr>
            </w:pPr>
            <w:r w:rsidRPr="007A3916">
              <w:rPr>
                <w:sz w:val="16"/>
                <w:szCs w:val="16"/>
              </w:rPr>
              <w:t>kWh</w:t>
            </w:r>
          </w:p>
        </w:tc>
        <w:tc>
          <w:tcPr>
            <w:tcW w:w="680" w:type="dxa"/>
          </w:tcPr>
          <w:p w:rsidR="00446CFC" w:rsidRPr="007A3916" w:rsidRDefault="00446CFC" w:rsidP="00446CFC">
            <w:pPr>
              <w:contextualSpacing/>
              <w:outlineLvl w:val="1"/>
              <w:rPr>
                <w:sz w:val="16"/>
                <w:szCs w:val="16"/>
              </w:rPr>
            </w:pPr>
            <w:r w:rsidRPr="007A3916">
              <w:rPr>
                <w:sz w:val="16"/>
                <w:szCs w:val="16"/>
              </w:rPr>
              <w:t>Green</w:t>
            </w:r>
          </w:p>
          <w:p w:rsidR="00446CFC" w:rsidRPr="007A3916" w:rsidRDefault="00446CFC" w:rsidP="00446CFC">
            <w:pPr>
              <w:contextualSpacing/>
              <w:outlineLvl w:val="1"/>
              <w:rPr>
                <w:sz w:val="16"/>
                <w:szCs w:val="16"/>
              </w:rPr>
            </w:pPr>
            <w:r w:rsidRPr="007A3916">
              <w:rPr>
                <w:sz w:val="16"/>
                <w:szCs w:val="16"/>
              </w:rPr>
              <w:t>Units</w:t>
            </w:r>
          </w:p>
          <w:p w:rsidR="00446CFC" w:rsidRPr="007A3916" w:rsidRDefault="00446CFC" w:rsidP="00446CFC">
            <w:pPr>
              <w:contextualSpacing/>
              <w:outlineLvl w:val="1"/>
              <w:rPr>
                <w:sz w:val="16"/>
                <w:szCs w:val="16"/>
              </w:rPr>
            </w:pPr>
            <w:r w:rsidRPr="007A3916">
              <w:rPr>
                <w:sz w:val="16"/>
                <w:szCs w:val="16"/>
              </w:rPr>
              <w:t>kWh</w:t>
            </w:r>
          </w:p>
        </w:tc>
        <w:tc>
          <w:tcPr>
            <w:tcW w:w="858" w:type="dxa"/>
          </w:tcPr>
          <w:p w:rsidR="00446CFC" w:rsidRPr="007A3916" w:rsidRDefault="00446CFC" w:rsidP="00446CFC">
            <w:pPr>
              <w:contextualSpacing/>
              <w:outlineLvl w:val="1"/>
              <w:rPr>
                <w:sz w:val="16"/>
                <w:szCs w:val="16"/>
              </w:rPr>
            </w:pPr>
            <w:r w:rsidRPr="007A3916">
              <w:rPr>
                <w:sz w:val="16"/>
                <w:szCs w:val="16"/>
              </w:rPr>
              <w:t>Charged</w:t>
            </w:r>
          </w:p>
          <w:p w:rsidR="00446CFC" w:rsidRPr="007A3916" w:rsidRDefault="00446CFC" w:rsidP="00446CFC">
            <w:pPr>
              <w:contextualSpacing/>
              <w:outlineLvl w:val="1"/>
              <w:rPr>
                <w:sz w:val="16"/>
                <w:szCs w:val="16"/>
              </w:rPr>
            </w:pPr>
            <w:r w:rsidRPr="007A3916">
              <w:rPr>
                <w:sz w:val="16"/>
                <w:szCs w:val="16"/>
              </w:rPr>
              <w:t>Capacity</w:t>
            </w:r>
          </w:p>
          <w:p w:rsidR="00446CFC" w:rsidRPr="007A3916" w:rsidRDefault="00446CFC" w:rsidP="00446CFC">
            <w:pPr>
              <w:contextualSpacing/>
              <w:outlineLvl w:val="1"/>
              <w:rPr>
                <w:sz w:val="16"/>
                <w:szCs w:val="16"/>
              </w:rPr>
            </w:pPr>
            <w:r w:rsidRPr="007A3916">
              <w:rPr>
                <w:sz w:val="16"/>
                <w:szCs w:val="16"/>
              </w:rPr>
              <w:t>kVA</w:t>
            </w:r>
          </w:p>
        </w:tc>
        <w:tc>
          <w:tcPr>
            <w:tcW w:w="1172" w:type="dxa"/>
          </w:tcPr>
          <w:p w:rsidR="00446CFC" w:rsidRPr="007A3916" w:rsidRDefault="00446CFC" w:rsidP="00446CFC">
            <w:pPr>
              <w:contextualSpacing/>
              <w:outlineLvl w:val="1"/>
              <w:rPr>
                <w:sz w:val="16"/>
                <w:szCs w:val="16"/>
              </w:rPr>
            </w:pPr>
            <w:r w:rsidRPr="007A3916">
              <w:rPr>
                <w:sz w:val="16"/>
                <w:szCs w:val="16"/>
              </w:rPr>
              <w:t>Charged</w:t>
            </w:r>
          </w:p>
          <w:p w:rsidR="00446CFC" w:rsidRPr="007A3916" w:rsidRDefault="00446CFC" w:rsidP="00446CFC">
            <w:pPr>
              <w:contextualSpacing/>
              <w:outlineLvl w:val="1"/>
              <w:rPr>
                <w:sz w:val="16"/>
                <w:szCs w:val="16"/>
              </w:rPr>
            </w:pPr>
            <w:r w:rsidRPr="007A3916">
              <w:rPr>
                <w:sz w:val="16"/>
                <w:szCs w:val="16"/>
              </w:rPr>
              <w:t>Excess</w:t>
            </w:r>
          </w:p>
          <w:p w:rsidR="00446CFC" w:rsidRPr="007A3916" w:rsidRDefault="00446CFC" w:rsidP="00446CFC">
            <w:pPr>
              <w:contextualSpacing/>
              <w:outlineLvl w:val="1"/>
              <w:rPr>
                <w:sz w:val="16"/>
                <w:szCs w:val="16"/>
              </w:rPr>
            </w:pPr>
            <w:r w:rsidRPr="007A3916">
              <w:rPr>
                <w:sz w:val="16"/>
                <w:szCs w:val="16"/>
              </w:rPr>
              <w:t>Capacity kVA</w:t>
            </w:r>
          </w:p>
        </w:tc>
        <w:tc>
          <w:tcPr>
            <w:tcW w:w="1128" w:type="dxa"/>
          </w:tcPr>
          <w:p w:rsidR="00446CFC" w:rsidRPr="007A3916" w:rsidRDefault="00446CFC" w:rsidP="00446CFC">
            <w:pPr>
              <w:contextualSpacing/>
              <w:outlineLvl w:val="1"/>
              <w:rPr>
                <w:sz w:val="16"/>
                <w:szCs w:val="16"/>
              </w:rPr>
            </w:pPr>
            <w:r w:rsidRPr="007A3916">
              <w:rPr>
                <w:sz w:val="16"/>
                <w:szCs w:val="16"/>
              </w:rPr>
              <w:t>Charged</w:t>
            </w:r>
          </w:p>
          <w:p w:rsidR="00446CFC" w:rsidRPr="007A3916" w:rsidRDefault="00446CFC" w:rsidP="00446CFC">
            <w:pPr>
              <w:contextualSpacing/>
              <w:outlineLvl w:val="1"/>
              <w:rPr>
                <w:sz w:val="16"/>
                <w:szCs w:val="16"/>
              </w:rPr>
            </w:pPr>
            <w:r w:rsidRPr="007A3916">
              <w:rPr>
                <w:sz w:val="16"/>
                <w:szCs w:val="16"/>
              </w:rPr>
              <w:t>Reactive</w:t>
            </w:r>
          </w:p>
          <w:p w:rsidR="00446CFC" w:rsidRPr="007A3916" w:rsidRDefault="00446CFC" w:rsidP="00446CFC">
            <w:pPr>
              <w:contextualSpacing/>
              <w:outlineLvl w:val="1"/>
              <w:rPr>
                <w:sz w:val="16"/>
                <w:szCs w:val="16"/>
              </w:rPr>
            </w:pPr>
            <w:r w:rsidRPr="007A3916">
              <w:rPr>
                <w:sz w:val="16"/>
                <w:szCs w:val="16"/>
              </w:rPr>
              <w:t>Units kVArh</w:t>
            </w:r>
          </w:p>
        </w:tc>
      </w:tr>
      <w:tr w:rsidR="00446CFC" w:rsidRPr="007A3916" w:rsidTr="00446CFC">
        <w:trPr>
          <w:trHeight w:val="335"/>
        </w:trPr>
        <w:tc>
          <w:tcPr>
            <w:tcW w:w="675" w:type="dxa"/>
          </w:tcPr>
          <w:p w:rsidR="00446CFC" w:rsidRPr="007A3916" w:rsidRDefault="00446CFC" w:rsidP="00446CFC">
            <w:pPr>
              <w:contextualSpacing/>
              <w:outlineLvl w:val="1"/>
              <w:rPr>
                <w:sz w:val="16"/>
                <w:szCs w:val="16"/>
              </w:rPr>
            </w:pPr>
          </w:p>
        </w:tc>
        <w:tc>
          <w:tcPr>
            <w:tcW w:w="600" w:type="dxa"/>
          </w:tcPr>
          <w:p w:rsidR="00446CFC" w:rsidRPr="007A3916" w:rsidRDefault="00446CFC" w:rsidP="00446CFC">
            <w:pPr>
              <w:contextualSpacing/>
              <w:outlineLvl w:val="1"/>
              <w:rPr>
                <w:sz w:val="16"/>
                <w:szCs w:val="16"/>
              </w:rPr>
            </w:pPr>
          </w:p>
        </w:tc>
        <w:tc>
          <w:tcPr>
            <w:tcW w:w="807" w:type="dxa"/>
          </w:tcPr>
          <w:p w:rsidR="00446CFC" w:rsidRPr="007A3916" w:rsidRDefault="00446CFC" w:rsidP="00446CFC">
            <w:pPr>
              <w:contextualSpacing/>
              <w:outlineLvl w:val="1"/>
              <w:rPr>
                <w:sz w:val="16"/>
                <w:szCs w:val="16"/>
              </w:rPr>
            </w:pPr>
          </w:p>
        </w:tc>
        <w:tc>
          <w:tcPr>
            <w:tcW w:w="909" w:type="dxa"/>
          </w:tcPr>
          <w:p w:rsidR="00446CFC" w:rsidRPr="007A3916" w:rsidRDefault="00446CFC" w:rsidP="00446CFC">
            <w:pPr>
              <w:contextualSpacing/>
              <w:outlineLvl w:val="1"/>
              <w:rPr>
                <w:sz w:val="16"/>
                <w:szCs w:val="16"/>
              </w:rPr>
            </w:pPr>
          </w:p>
        </w:tc>
        <w:tc>
          <w:tcPr>
            <w:tcW w:w="963" w:type="dxa"/>
          </w:tcPr>
          <w:p w:rsidR="00446CFC" w:rsidRPr="007A3916" w:rsidRDefault="00446CFC" w:rsidP="00446CFC">
            <w:pPr>
              <w:contextualSpacing/>
              <w:outlineLvl w:val="1"/>
              <w:rPr>
                <w:sz w:val="16"/>
                <w:szCs w:val="16"/>
              </w:rPr>
            </w:pPr>
          </w:p>
        </w:tc>
        <w:tc>
          <w:tcPr>
            <w:tcW w:w="839" w:type="dxa"/>
          </w:tcPr>
          <w:p w:rsidR="00446CFC" w:rsidRPr="007A3916" w:rsidRDefault="00446CFC" w:rsidP="00446CFC">
            <w:pPr>
              <w:contextualSpacing/>
              <w:outlineLvl w:val="1"/>
              <w:rPr>
                <w:sz w:val="16"/>
                <w:szCs w:val="16"/>
              </w:rPr>
            </w:pPr>
          </w:p>
        </w:tc>
        <w:tc>
          <w:tcPr>
            <w:tcW w:w="1269" w:type="dxa"/>
          </w:tcPr>
          <w:p w:rsidR="00446CFC" w:rsidRPr="007A3916" w:rsidRDefault="00446CFC" w:rsidP="00446CFC">
            <w:pPr>
              <w:contextualSpacing/>
              <w:outlineLvl w:val="1"/>
              <w:rPr>
                <w:sz w:val="16"/>
                <w:szCs w:val="16"/>
              </w:rPr>
            </w:pPr>
          </w:p>
        </w:tc>
        <w:tc>
          <w:tcPr>
            <w:tcW w:w="992" w:type="dxa"/>
          </w:tcPr>
          <w:p w:rsidR="00446CFC" w:rsidRPr="007A3916" w:rsidRDefault="00446CFC" w:rsidP="00446CFC">
            <w:pPr>
              <w:contextualSpacing/>
              <w:outlineLvl w:val="1"/>
              <w:rPr>
                <w:sz w:val="16"/>
                <w:szCs w:val="16"/>
              </w:rPr>
            </w:pPr>
          </w:p>
        </w:tc>
        <w:tc>
          <w:tcPr>
            <w:tcW w:w="978" w:type="dxa"/>
          </w:tcPr>
          <w:p w:rsidR="00446CFC" w:rsidRPr="007A3916" w:rsidRDefault="00446CFC" w:rsidP="00446CFC">
            <w:pPr>
              <w:contextualSpacing/>
              <w:outlineLvl w:val="1"/>
              <w:rPr>
                <w:sz w:val="16"/>
                <w:szCs w:val="16"/>
              </w:rPr>
            </w:pPr>
          </w:p>
        </w:tc>
        <w:tc>
          <w:tcPr>
            <w:tcW w:w="636" w:type="dxa"/>
          </w:tcPr>
          <w:p w:rsidR="00446CFC" w:rsidRPr="007A3916" w:rsidRDefault="00446CFC" w:rsidP="00446CFC">
            <w:pPr>
              <w:contextualSpacing/>
              <w:outlineLvl w:val="1"/>
              <w:rPr>
                <w:sz w:val="16"/>
                <w:szCs w:val="16"/>
              </w:rPr>
            </w:pPr>
          </w:p>
        </w:tc>
        <w:tc>
          <w:tcPr>
            <w:tcW w:w="733" w:type="dxa"/>
          </w:tcPr>
          <w:p w:rsidR="00446CFC" w:rsidRPr="007A3916" w:rsidRDefault="00446CFC" w:rsidP="00446CFC">
            <w:pPr>
              <w:contextualSpacing/>
              <w:outlineLvl w:val="1"/>
              <w:rPr>
                <w:sz w:val="16"/>
                <w:szCs w:val="16"/>
              </w:rPr>
            </w:pPr>
          </w:p>
        </w:tc>
        <w:tc>
          <w:tcPr>
            <w:tcW w:w="680" w:type="dxa"/>
          </w:tcPr>
          <w:p w:rsidR="00446CFC" w:rsidRPr="007A3916" w:rsidRDefault="00446CFC" w:rsidP="00446CFC">
            <w:pPr>
              <w:contextualSpacing/>
              <w:outlineLvl w:val="1"/>
              <w:rPr>
                <w:sz w:val="16"/>
                <w:szCs w:val="16"/>
              </w:rPr>
            </w:pPr>
          </w:p>
        </w:tc>
        <w:tc>
          <w:tcPr>
            <w:tcW w:w="858" w:type="dxa"/>
          </w:tcPr>
          <w:p w:rsidR="00446CFC" w:rsidRPr="007A3916" w:rsidRDefault="00446CFC" w:rsidP="00446CFC">
            <w:pPr>
              <w:contextualSpacing/>
              <w:outlineLvl w:val="1"/>
              <w:rPr>
                <w:sz w:val="16"/>
                <w:szCs w:val="16"/>
              </w:rPr>
            </w:pPr>
          </w:p>
        </w:tc>
        <w:tc>
          <w:tcPr>
            <w:tcW w:w="1172" w:type="dxa"/>
          </w:tcPr>
          <w:p w:rsidR="00446CFC" w:rsidRPr="007A3916" w:rsidRDefault="00446CFC" w:rsidP="00446CFC">
            <w:pPr>
              <w:contextualSpacing/>
              <w:outlineLvl w:val="1"/>
              <w:rPr>
                <w:sz w:val="16"/>
                <w:szCs w:val="16"/>
              </w:rPr>
            </w:pPr>
          </w:p>
        </w:tc>
        <w:tc>
          <w:tcPr>
            <w:tcW w:w="1128" w:type="dxa"/>
          </w:tcPr>
          <w:p w:rsidR="00446CFC" w:rsidRPr="007A3916" w:rsidRDefault="00446CFC" w:rsidP="00446CFC">
            <w:pPr>
              <w:contextualSpacing/>
              <w:outlineLvl w:val="1"/>
              <w:rPr>
                <w:sz w:val="16"/>
                <w:szCs w:val="16"/>
              </w:rPr>
            </w:pPr>
          </w:p>
        </w:tc>
      </w:tr>
      <w:tr w:rsidR="00446CFC" w:rsidRPr="007A3916" w:rsidTr="00446CFC">
        <w:tc>
          <w:tcPr>
            <w:tcW w:w="675" w:type="dxa"/>
          </w:tcPr>
          <w:p w:rsidR="00446CFC" w:rsidRPr="007A3916" w:rsidRDefault="00446CFC" w:rsidP="00446CFC">
            <w:pPr>
              <w:contextualSpacing/>
              <w:outlineLvl w:val="1"/>
              <w:rPr>
                <w:sz w:val="16"/>
                <w:szCs w:val="16"/>
              </w:rPr>
            </w:pPr>
          </w:p>
        </w:tc>
        <w:tc>
          <w:tcPr>
            <w:tcW w:w="600" w:type="dxa"/>
          </w:tcPr>
          <w:p w:rsidR="00446CFC" w:rsidRPr="007A3916" w:rsidRDefault="00446CFC" w:rsidP="00446CFC">
            <w:pPr>
              <w:contextualSpacing/>
              <w:outlineLvl w:val="1"/>
              <w:rPr>
                <w:sz w:val="16"/>
                <w:szCs w:val="16"/>
              </w:rPr>
            </w:pPr>
          </w:p>
        </w:tc>
        <w:tc>
          <w:tcPr>
            <w:tcW w:w="807" w:type="dxa"/>
          </w:tcPr>
          <w:p w:rsidR="00446CFC" w:rsidRPr="007A3916" w:rsidRDefault="00446CFC" w:rsidP="00446CFC">
            <w:pPr>
              <w:contextualSpacing/>
              <w:outlineLvl w:val="1"/>
              <w:rPr>
                <w:sz w:val="16"/>
                <w:szCs w:val="16"/>
              </w:rPr>
            </w:pPr>
          </w:p>
        </w:tc>
        <w:tc>
          <w:tcPr>
            <w:tcW w:w="909" w:type="dxa"/>
          </w:tcPr>
          <w:p w:rsidR="00446CFC" w:rsidRPr="007A3916" w:rsidRDefault="00446CFC" w:rsidP="00446CFC">
            <w:pPr>
              <w:contextualSpacing/>
              <w:outlineLvl w:val="1"/>
              <w:rPr>
                <w:sz w:val="16"/>
                <w:szCs w:val="16"/>
              </w:rPr>
            </w:pPr>
          </w:p>
        </w:tc>
        <w:tc>
          <w:tcPr>
            <w:tcW w:w="963" w:type="dxa"/>
          </w:tcPr>
          <w:p w:rsidR="00446CFC" w:rsidRPr="007A3916" w:rsidRDefault="00446CFC" w:rsidP="00446CFC">
            <w:pPr>
              <w:contextualSpacing/>
              <w:outlineLvl w:val="1"/>
              <w:rPr>
                <w:sz w:val="16"/>
                <w:szCs w:val="16"/>
              </w:rPr>
            </w:pPr>
          </w:p>
        </w:tc>
        <w:tc>
          <w:tcPr>
            <w:tcW w:w="839" w:type="dxa"/>
          </w:tcPr>
          <w:p w:rsidR="00446CFC" w:rsidRPr="007A3916" w:rsidRDefault="00446CFC" w:rsidP="00446CFC">
            <w:pPr>
              <w:contextualSpacing/>
              <w:outlineLvl w:val="1"/>
              <w:rPr>
                <w:sz w:val="16"/>
                <w:szCs w:val="16"/>
              </w:rPr>
            </w:pPr>
          </w:p>
        </w:tc>
        <w:tc>
          <w:tcPr>
            <w:tcW w:w="1269" w:type="dxa"/>
          </w:tcPr>
          <w:p w:rsidR="00446CFC" w:rsidRPr="007A3916" w:rsidRDefault="00446CFC" w:rsidP="00446CFC">
            <w:pPr>
              <w:contextualSpacing/>
              <w:outlineLvl w:val="1"/>
              <w:rPr>
                <w:sz w:val="16"/>
                <w:szCs w:val="16"/>
              </w:rPr>
            </w:pPr>
          </w:p>
        </w:tc>
        <w:tc>
          <w:tcPr>
            <w:tcW w:w="992" w:type="dxa"/>
          </w:tcPr>
          <w:p w:rsidR="00446CFC" w:rsidRPr="007A3916" w:rsidRDefault="00446CFC" w:rsidP="00446CFC">
            <w:pPr>
              <w:contextualSpacing/>
              <w:outlineLvl w:val="1"/>
              <w:rPr>
                <w:sz w:val="16"/>
                <w:szCs w:val="16"/>
              </w:rPr>
            </w:pPr>
          </w:p>
        </w:tc>
        <w:tc>
          <w:tcPr>
            <w:tcW w:w="978" w:type="dxa"/>
          </w:tcPr>
          <w:p w:rsidR="00446CFC" w:rsidRPr="007A3916" w:rsidRDefault="00446CFC" w:rsidP="00446CFC">
            <w:pPr>
              <w:contextualSpacing/>
              <w:outlineLvl w:val="1"/>
              <w:rPr>
                <w:sz w:val="16"/>
                <w:szCs w:val="16"/>
              </w:rPr>
            </w:pPr>
          </w:p>
        </w:tc>
        <w:tc>
          <w:tcPr>
            <w:tcW w:w="636" w:type="dxa"/>
          </w:tcPr>
          <w:p w:rsidR="00446CFC" w:rsidRPr="007A3916" w:rsidRDefault="00446CFC" w:rsidP="00446CFC">
            <w:pPr>
              <w:contextualSpacing/>
              <w:outlineLvl w:val="1"/>
              <w:rPr>
                <w:sz w:val="16"/>
                <w:szCs w:val="16"/>
              </w:rPr>
            </w:pPr>
          </w:p>
        </w:tc>
        <w:tc>
          <w:tcPr>
            <w:tcW w:w="733" w:type="dxa"/>
          </w:tcPr>
          <w:p w:rsidR="00446CFC" w:rsidRPr="007A3916" w:rsidRDefault="00446CFC" w:rsidP="00446CFC">
            <w:pPr>
              <w:contextualSpacing/>
              <w:outlineLvl w:val="1"/>
              <w:rPr>
                <w:sz w:val="16"/>
                <w:szCs w:val="16"/>
              </w:rPr>
            </w:pPr>
          </w:p>
        </w:tc>
        <w:tc>
          <w:tcPr>
            <w:tcW w:w="680" w:type="dxa"/>
          </w:tcPr>
          <w:p w:rsidR="00446CFC" w:rsidRPr="007A3916" w:rsidRDefault="00446CFC" w:rsidP="00446CFC">
            <w:pPr>
              <w:contextualSpacing/>
              <w:outlineLvl w:val="1"/>
              <w:rPr>
                <w:sz w:val="16"/>
                <w:szCs w:val="16"/>
              </w:rPr>
            </w:pPr>
          </w:p>
        </w:tc>
        <w:tc>
          <w:tcPr>
            <w:tcW w:w="858" w:type="dxa"/>
          </w:tcPr>
          <w:p w:rsidR="00446CFC" w:rsidRPr="007A3916" w:rsidRDefault="00446CFC" w:rsidP="00446CFC">
            <w:pPr>
              <w:contextualSpacing/>
              <w:outlineLvl w:val="1"/>
              <w:rPr>
                <w:sz w:val="16"/>
                <w:szCs w:val="16"/>
              </w:rPr>
            </w:pPr>
          </w:p>
        </w:tc>
        <w:tc>
          <w:tcPr>
            <w:tcW w:w="1172" w:type="dxa"/>
          </w:tcPr>
          <w:p w:rsidR="00446CFC" w:rsidRPr="007A3916" w:rsidRDefault="00446CFC" w:rsidP="00446CFC">
            <w:pPr>
              <w:contextualSpacing/>
              <w:outlineLvl w:val="1"/>
              <w:rPr>
                <w:sz w:val="16"/>
                <w:szCs w:val="16"/>
              </w:rPr>
            </w:pPr>
          </w:p>
        </w:tc>
        <w:tc>
          <w:tcPr>
            <w:tcW w:w="1128" w:type="dxa"/>
          </w:tcPr>
          <w:p w:rsidR="00446CFC" w:rsidRPr="007A3916" w:rsidRDefault="00446CFC" w:rsidP="00446CFC">
            <w:pPr>
              <w:contextualSpacing/>
              <w:outlineLvl w:val="1"/>
              <w:rPr>
                <w:sz w:val="16"/>
                <w:szCs w:val="16"/>
              </w:rPr>
            </w:pPr>
          </w:p>
        </w:tc>
      </w:tr>
      <w:tr w:rsidR="00446CFC" w:rsidRPr="007A3916" w:rsidTr="00446CFC">
        <w:tc>
          <w:tcPr>
            <w:tcW w:w="675" w:type="dxa"/>
          </w:tcPr>
          <w:p w:rsidR="00446CFC" w:rsidRPr="007A3916" w:rsidRDefault="00446CFC" w:rsidP="00446CFC">
            <w:pPr>
              <w:contextualSpacing/>
              <w:outlineLvl w:val="1"/>
              <w:rPr>
                <w:sz w:val="16"/>
                <w:szCs w:val="16"/>
              </w:rPr>
            </w:pPr>
          </w:p>
        </w:tc>
        <w:tc>
          <w:tcPr>
            <w:tcW w:w="600" w:type="dxa"/>
          </w:tcPr>
          <w:p w:rsidR="00446CFC" w:rsidRPr="007A3916" w:rsidRDefault="00446CFC" w:rsidP="00446CFC">
            <w:pPr>
              <w:contextualSpacing/>
              <w:outlineLvl w:val="1"/>
              <w:rPr>
                <w:sz w:val="16"/>
                <w:szCs w:val="16"/>
              </w:rPr>
            </w:pPr>
          </w:p>
        </w:tc>
        <w:tc>
          <w:tcPr>
            <w:tcW w:w="807" w:type="dxa"/>
          </w:tcPr>
          <w:p w:rsidR="00446CFC" w:rsidRPr="007A3916" w:rsidRDefault="00446CFC" w:rsidP="00446CFC">
            <w:pPr>
              <w:contextualSpacing/>
              <w:outlineLvl w:val="1"/>
              <w:rPr>
                <w:sz w:val="16"/>
                <w:szCs w:val="16"/>
              </w:rPr>
            </w:pPr>
          </w:p>
        </w:tc>
        <w:tc>
          <w:tcPr>
            <w:tcW w:w="909" w:type="dxa"/>
          </w:tcPr>
          <w:p w:rsidR="00446CFC" w:rsidRPr="007A3916" w:rsidRDefault="00446CFC" w:rsidP="00446CFC">
            <w:pPr>
              <w:contextualSpacing/>
              <w:outlineLvl w:val="1"/>
              <w:rPr>
                <w:sz w:val="16"/>
                <w:szCs w:val="16"/>
              </w:rPr>
            </w:pPr>
          </w:p>
        </w:tc>
        <w:tc>
          <w:tcPr>
            <w:tcW w:w="963" w:type="dxa"/>
          </w:tcPr>
          <w:p w:rsidR="00446CFC" w:rsidRPr="007A3916" w:rsidRDefault="00446CFC" w:rsidP="00446CFC">
            <w:pPr>
              <w:contextualSpacing/>
              <w:outlineLvl w:val="1"/>
              <w:rPr>
                <w:sz w:val="16"/>
                <w:szCs w:val="16"/>
              </w:rPr>
            </w:pPr>
          </w:p>
        </w:tc>
        <w:tc>
          <w:tcPr>
            <w:tcW w:w="839" w:type="dxa"/>
          </w:tcPr>
          <w:p w:rsidR="00446CFC" w:rsidRPr="007A3916" w:rsidRDefault="00446CFC" w:rsidP="00446CFC">
            <w:pPr>
              <w:contextualSpacing/>
              <w:outlineLvl w:val="1"/>
              <w:rPr>
                <w:sz w:val="16"/>
                <w:szCs w:val="16"/>
              </w:rPr>
            </w:pPr>
          </w:p>
        </w:tc>
        <w:tc>
          <w:tcPr>
            <w:tcW w:w="1269" w:type="dxa"/>
          </w:tcPr>
          <w:p w:rsidR="00446CFC" w:rsidRPr="007A3916" w:rsidRDefault="00446CFC" w:rsidP="00446CFC">
            <w:pPr>
              <w:contextualSpacing/>
              <w:outlineLvl w:val="1"/>
              <w:rPr>
                <w:sz w:val="16"/>
                <w:szCs w:val="16"/>
              </w:rPr>
            </w:pPr>
          </w:p>
        </w:tc>
        <w:tc>
          <w:tcPr>
            <w:tcW w:w="992" w:type="dxa"/>
          </w:tcPr>
          <w:p w:rsidR="00446CFC" w:rsidRPr="007A3916" w:rsidRDefault="00446CFC" w:rsidP="00446CFC">
            <w:pPr>
              <w:contextualSpacing/>
              <w:outlineLvl w:val="1"/>
              <w:rPr>
                <w:sz w:val="16"/>
                <w:szCs w:val="16"/>
              </w:rPr>
            </w:pPr>
          </w:p>
        </w:tc>
        <w:tc>
          <w:tcPr>
            <w:tcW w:w="978" w:type="dxa"/>
          </w:tcPr>
          <w:p w:rsidR="00446CFC" w:rsidRPr="007A3916" w:rsidRDefault="00446CFC" w:rsidP="00446CFC">
            <w:pPr>
              <w:contextualSpacing/>
              <w:outlineLvl w:val="1"/>
              <w:rPr>
                <w:sz w:val="16"/>
                <w:szCs w:val="16"/>
              </w:rPr>
            </w:pPr>
          </w:p>
        </w:tc>
        <w:tc>
          <w:tcPr>
            <w:tcW w:w="636" w:type="dxa"/>
          </w:tcPr>
          <w:p w:rsidR="00446CFC" w:rsidRPr="007A3916" w:rsidRDefault="00446CFC" w:rsidP="00446CFC">
            <w:pPr>
              <w:contextualSpacing/>
              <w:outlineLvl w:val="1"/>
              <w:rPr>
                <w:sz w:val="16"/>
                <w:szCs w:val="16"/>
              </w:rPr>
            </w:pPr>
          </w:p>
        </w:tc>
        <w:tc>
          <w:tcPr>
            <w:tcW w:w="733" w:type="dxa"/>
          </w:tcPr>
          <w:p w:rsidR="00446CFC" w:rsidRPr="007A3916" w:rsidRDefault="00446CFC" w:rsidP="00446CFC">
            <w:pPr>
              <w:contextualSpacing/>
              <w:outlineLvl w:val="1"/>
              <w:rPr>
                <w:sz w:val="16"/>
                <w:szCs w:val="16"/>
              </w:rPr>
            </w:pPr>
          </w:p>
        </w:tc>
        <w:tc>
          <w:tcPr>
            <w:tcW w:w="680" w:type="dxa"/>
          </w:tcPr>
          <w:p w:rsidR="00446CFC" w:rsidRPr="007A3916" w:rsidRDefault="00446CFC" w:rsidP="00446CFC">
            <w:pPr>
              <w:contextualSpacing/>
              <w:outlineLvl w:val="1"/>
              <w:rPr>
                <w:sz w:val="16"/>
                <w:szCs w:val="16"/>
              </w:rPr>
            </w:pPr>
          </w:p>
        </w:tc>
        <w:tc>
          <w:tcPr>
            <w:tcW w:w="858" w:type="dxa"/>
          </w:tcPr>
          <w:p w:rsidR="00446CFC" w:rsidRPr="007A3916" w:rsidRDefault="00446CFC" w:rsidP="00446CFC">
            <w:pPr>
              <w:contextualSpacing/>
              <w:outlineLvl w:val="1"/>
              <w:rPr>
                <w:sz w:val="16"/>
                <w:szCs w:val="16"/>
              </w:rPr>
            </w:pPr>
          </w:p>
        </w:tc>
        <w:tc>
          <w:tcPr>
            <w:tcW w:w="1172" w:type="dxa"/>
          </w:tcPr>
          <w:p w:rsidR="00446CFC" w:rsidRPr="007A3916" w:rsidRDefault="00446CFC" w:rsidP="00446CFC">
            <w:pPr>
              <w:contextualSpacing/>
              <w:outlineLvl w:val="1"/>
              <w:rPr>
                <w:sz w:val="16"/>
                <w:szCs w:val="16"/>
              </w:rPr>
            </w:pPr>
          </w:p>
        </w:tc>
        <w:tc>
          <w:tcPr>
            <w:tcW w:w="1128" w:type="dxa"/>
          </w:tcPr>
          <w:p w:rsidR="00446CFC" w:rsidRPr="007A3916" w:rsidRDefault="00446CFC" w:rsidP="00446CFC">
            <w:pPr>
              <w:contextualSpacing/>
              <w:outlineLvl w:val="1"/>
              <w:rPr>
                <w:sz w:val="16"/>
                <w:szCs w:val="16"/>
              </w:rPr>
            </w:pPr>
          </w:p>
        </w:tc>
      </w:tr>
      <w:tr w:rsidR="00446CFC" w:rsidRPr="007A3916" w:rsidTr="00446CFC">
        <w:tc>
          <w:tcPr>
            <w:tcW w:w="675" w:type="dxa"/>
          </w:tcPr>
          <w:p w:rsidR="00446CFC" w:rsidRPr="007A3916" w:rsidRDefault="00446CFC" w:rsidP="00446CFC">
            <w:pPr>
              <w:contextualSpacing/>
              <w:outlineLvl w:val="1"/>
              <w:rPr>
                <w:sz w:val="16"/>
                <w:szCs w:val="16"/>
              </w:rPr>
            </w:pPr>
          </w:p>
        </w:tc>
        <w:tc>
          <w:tcPr>
            <w:tcW w:w="600" w:type="dxa"/>
          </w:tcPr>
          <w:p w:rsidR="00446CFC" w:rsidRPr="007A3916" w:rsidRDefault="00446CFC" w:rsidP="00446CFC">
            <w:pPr>
              <w:contextualSpacing/>
              <w:outlineLvl w:val="1"/>
              <w:rPr>
                <w:sz w:val="16"/>
                <w:szCs w:val="16"/>
              </w:rPr>
            </w:pPr>
          </w:p>
        </w:tc>
        <w:tc>
          <w:tcPr>
            <w:tcW w:w="807" w:type="dxa"/>
          </w:tcPr>
          <w:p w:rsidR="00446CFC" w:rsidRPr="007A3916" w:rsidRDefault="00446CFC" w:rsidP="00446CFC">
            <w:pPr>
              <w:contextualSpacing/>
              <w:outlineLvl w:val="1"/>
              <w:rPr>
                <w:sz w:val="16"/>
                <w:szCs w:val="16"/>
              </w:rPr>
            </w:pPr>
          </w:p>
        </w:tc>
        <w:tc>
          <w:tcPr>
            <w:tcW w:w="909" w:type="dxa"/>
          </w:tcPr>
          <w:p w:rsidR="00446CFC" w:rsidRPr="007A3916" w:rsidRDefault="00446CFC" w:rsidP="00446CFC">
            <w:pPr>
              <w:contextualSpacing/>
              <w:outlineLvl w:val="1"/>
              <w:rPr>
                <w:sz w:val="16"/>
                <w:szCs w:val="16"/>
              </w:rPr>
            </w:pPr>
          </w:p>
        </w:tc>
        <w:tc>
          <w:tcPr>
            <w:tcW w:w="963" w:type="dxa"/>
          </w:tcPr>
          <w:p w:rsidR="00446CFC" w:rsidRPr="007A3916" w:rsidRDefault="00446CFC" w:rsidP="00446CFC">
            <w:pPr>
              <w:contextualSpacing/>
              <w:outlineLvl w:val="1"/>
              <w:rPr>
                <w:sz w:val="16"/>
                <w:szCs w:val="16"/>
              </w:rPr>
            </w:pPr>
          </w:p>
        </w:tc>
        <w:tc>
          <w:tcPr>
            <w:tcW w:w="839" w:type="dxa"/>
          </w:tcPr>
          <w:p w:rsidR="00446CFC" w:rsidRPr="007A3916" w:rsidRDefault="00446CFC" w:rsidP="00446CFC">
            <w:pPr>
              <w:contextualSpacing/>
              <w:outlineLvl w:val="1"/>
              <w:rPr>
                <w:sz w:val="16"/>
                <w:szCs w:val="16"/>
              </w:rPr>
            </w:pPr>
          </w:p>
        </w:tc>
        <w:tc>
          <w:tcPr>
            <w:tcW w:w="1269" w:type="dxa"/>
          </w:tcPr>
          <w:p w:rsidR="00446CFC" w:rsidRPr="007A3916" w:rsidRDefault="00446CFC" w:rsidP="00446CFC">
            <w:pPr>
              <w:contextualSpacing/>
              <w:outlineLvl w:val="1"/>
              <w:rPr>
                <w:sz w:val="16"/>
                <w:szCs w:val="16"/>
              </w:rPr>
            </w:pPr>
          </w:p>
        </w:tc>
        <w:tc>
          <w:tcPr>
            <w:tcW w:w="992" w:type="dxa"/>
          </w:tcPr>
          <w:p w:rsidR="00446CFC" w:rsidRPr="007A3916" w:rsidRDefault="00446CFC" w:rsidP="00446CFC">
            <w:pPr>
              <w:contextualSpacing/>
              <w:outlineLvl w:val="1"/>
              <w:rPr>
                <w:sz w:val="16"/>
                <w:szCs w:val="16"/>
              </w:rPr>
            </w:pPr>
          </w:p>
        </w:tc>
        <w:tc>
          <w:tcPr>
            <w:tcW w:w="978" w:type="dxa"/>
          </w:tcPr>
          <w:p w:rsidR="00446CFC" w:rsidRPr="007A3916" w:rsidRDefault="00446CFC" w:rsidP="00446CFC">
            <w:pPr>
              <w:contextualSpacing/>
              <w:outlineLvl w:val="1"/>
              <w:rPr>
                <w:sz w:val="16"/>
                <w:szCs w:val="16"/>
              </w:rPr>
            </w:pPr>
          </w:p>
        </w:tc>
        <w:tc>
          <w:tcPr>
            <w:tcW w:w="636" w:type="dxa"/>
          </w:tcPr>
          <w:p w:rsidR="00446CFC" w:rsidRPr="007A3916" w:rsidRDefault="00446CFC" w:rsidP="00446CFC">
            <w:pPr>
              <w:contextualSpacing/>
              <w:outlineLvl w:val="1"/>
              <w:rPr>
                <w:sz w:val="16"/>
                <w:szCs w:val="16"/>
              </w:rPr>
            </w:pPr>
          </w:p>
        </w:tc>
        <w:tc>
          <w:tcPr>
            <w:tcW w:w="733" w:type="dxa"/>
          </w:tcPr>
          <w:p w:rsidR="00446CFC" w:rsidRPr="007A3916" w:rsidRDefault="00446CFC" w:rsidP="00446CFC">
            <w:pPr>
              <w:contextualSpacing/>
              <w:outlineLvl w:val="1"/>
              <w:rPr>
                <w:sz w:val="16"/>
                <w:szCs w:val="16"/>
              </w:rPr>
            </w:pPr>
          </w:p>
        </w:tc>
        <w:tc>
          <w:tcPr>
            <w:tcW w:w="680" w:type="dxa"/>
          </w:tcPr>
          <w:p w:rsidR="00446CFC" w:rsidRPr="007A3916" w:rsidRDefault="00446CFC" w:rsidP="00446CFC">
            <w:pPr>
              <w:contextualSpacing/>
              <w:outlineLvl w:val="1"/>
              <w:rPr>
                <w:sz w:val="16"/>
                <w:szCs w:val="16"/>
              </w:rPr>
            </w:pPr>
          </w:p>
        </w:tc>
        <w:tc>
          <w:tcPr>
            <w:tcW w:w="858" w:type="dxa"/>
          </w:tcPr>
          <w:p w:rsidR="00446CFC" w:rsidRPr="007A3916" w:rsidRDefault="00446CFC" w:rsidP="00446CFC">
            <w:pPr>
              <w:contextualSpacing/>
              <w:outlineLvl w:val="1"/>
              <w:rPr>
                <w:sz w:val="16"/>
                <w:szCs w:val="16"/>
              </w:rPr>
            </w:pPr>
          </w:p>
        </w:tc>
        <w:tc>
          <w:tcPr>
            <w:tcW w:w="1172" w:type="dxa"/>
          </w:tcPr>
          <w:p w:rsidR="00446CFC" w:rsidRPr="007A3916" w:rsidRDefault="00446CFC" w:rsidP="00446CFC">
            <w:pPr>
              <w:contextualSpacing/>
              <w:outlineLvl w:val="1"/>
              <w:rPr>
                <w:sz w:val="16"/>
                <w:szCs w:val="16"/>
              </w:rPr>
            </w:pPr>
          </w:p>
        </w:tc>
        <w:tc>
          <w:tcPr>
            <w:tcW w:w="1128" w:type="dxa"/>
          </w:tcPr>
          <w:p w:rsidR="00446CFC" w:rsidRPr="007A3916" w:rsidRDefault="00446CFC" w:rsidP="00446CFC">
            <w:pPr>
              <w:contextualSpacing/>
              <w:outlineLvl w:val="1"/>
              <w:rPr>
                <w:sz w:val="16"/>
                <w:szCs w:val="16"/>
              </w:rPr>
            </w:pPr>
          </w:p>
        </w:tc>
      </w:tr>
      <w:tr w:rsidR="00446CFC" w:rsidRPr="007A3916" w:rsidTr="00446CFC">
        <w:tc>
          <w:tcPr>
            <w:tcW w:w="675" w:type="dxa"/>
          </w:tcPr>
          <w:p w:rsidR="00446CFC" w:rsidRPr="007A3916" w:rsidRDefault="00446CFC" w:rsidP="00446CFC">
            <w:pPr>
              <w:contextualSpacing/>
              <w:outlineLvl w:val="1"/>
              <w:rPr>
                <w:sz w:val="16"/>
                <w:szCs w:val="16"/>
              </w:rPr>
            </w:pPr>
          </w:p>
        </w:tc>
        <w:tc>
          <w:tcPr>
            <w:tcW w:w="600" w:type="dxa"/>
          </w:tcPr>
          <w:p w:rsidR="00446CFC" w:rsidRPr="007A3916" w:rsidRDefault="00446CFC" w:rsidP="00446CFC">
            <w:pPr>
              <w:contextualSpacing/>
              <w:outlineLvl w:val="1"/>
              <w:rPr>
                <w:sz w:val="16"/>
                <w:szCs w:val="16"/>
              </w:rPr>
            </w:pPr>
          </w:p>
        </w:tc>
        <w:tc>
          <w:tcPr>
            <w:tcW w:w="807" w:type="dxa"/>
          </w:tcPr>
          <w:p w:rsidR="00446CFC" w:rsidRPr="007A3916" w:rsidRDefault="00446CFC" w:rsidP="00446CFC">
            <w:pPr>
              <w:contextualSpacing/>
              <w:outlineLvl w:val="1"/>
              <w:rPr>
                <w:sz w:val="16"/>
                <w:szCs w:val="16"/>
              </w:rPr>
            </w:pPr>
          </w:p>
        </w:tc>
        <w:tc>
          <w:tcPr>
            <w:tcW w:w="909" w:type="dxa"/>
          </w:tcPr>
          <w:p w:rsidR="00446CFC" w:rsidRPr="007A3916" w:rsidRDefault="00446CFC" w:rsidP="00446CFC">
            <w:pPr>
              <w:contextualSpacing/>
              <w:outlineLvl w:val="1"/>
              <w:rPr>
                <w:sz w:val="16"/>
                <w:szCs w:val="16"/>
              </w:rPr>
            </w:pPr>
          </w:p>
        </w:tc>
        <w:tc>
          <w:tcPr>
            <w:tcW w:w="963" w:type="dxa"/>
          </w:tcPr>
          <w:p w:rsidR="00446CFC" w:rsidRPr="007A3916" w:rsidRDefault="00446CFC" w:rsidP="00446CFC">
            <w:pPr>
              <w:contextualSpacing/>
              <w:outlineLvl w:val="1"/>
              <w:rPr>
                <w:sz w:val="16"/>
                <w:szCs w:val="16"/>
              </w:rPr>
            </w:pPr>
          </w:p>
        </w:tc>
        <w:tc>
          <w:tcPr>
            <w:tcW w:w="839" w:type="dxa"/>
          </w:tcPr>
          <w:p w:rsidR="00446CFC" w:rsidRPr="007A3916" w:rsidRDefault="00446CFC" w:rsidP="00446CFC">
            <w:pPr>
              <w:contextualSpacing/>
              <w:outlineLvl w:val="1"/>
              <w:rPr>
                <w:sz w:val="16"/>
                <w:szCs w:val="16"/>
              </w:rPr>
            </w:pPr>
          </w:p>
        </w:tc>
        <w:tc>
          <w:tcPr>
            <w:tcW w:w="1269" w:type="dxa"/>
          </w:tcPr>
          <w:p w:rsidR="00446CFC" w:rsidRPr="007A3916" w:rsidRDefault="00446CFC" w:rsidP="00446CFC">
            <w:pPr>
              <w:contextualSpacing/>
              <w:outlineLvl w:val="1"/>
              <w:rPr>
                <w:sz w:val="16"/>
                <w:szCs w:val="16"/>
              </w:rPr>
            </w:pPr>
          </w:p>
        </w:tc>
        <w:tc>
          <w:tcPr>
            <w:tcW w:w="992" w:type="dxa"/>
          </w:tcPr>
          <w:p w:rsidR="00446CFC" w:rsidRPr="007A3916" w:rsidRDefault="00446CFC" w:rsidP="00446CFC">
            <w:pPr>
              <w:contextualSpacing/>
              <w:outlineLvl w:val="1"/>
              <w:rPr>
                <w:sz w:val="16"/>
                <w:szCs w:val="16"/>
              </w:rPr>
            </w:pPr>
          </w:p>
        </w:tc>
        <w:tc>
          <w:tcPr>
            <w:tcW w:w="978" w:type="dxa"/>
          </w:tcPr>
          <w:p w:rsidR="00446CFC" w:rsidRPr="007A3916" w:rsidRDefault="00446CFC" w:rsidP="00446CFC">
            <w:pPr>
              <w:contextualSpacing/>
              <w:outlineLvl w:val="1"/>
              <w:rPr>
                <w:sz w:val="16"/>
                <w:szCs w:val="16"/>
              </w:rPr>
            </w:pPr>
          </w:p>
        </w:tc>
        <w:tc>
          <w:tcPr>
            <w:tcW w:w="636" w:type="dxa"/>
          </w:tcPr>
          <w:p w:rsidR="00446CFC" w:rsidRPr="007A3916" w:rsidRDefault="00446CFC" w:rsidP="00446CFC">
            <w:pPr>
              <w:contextualSpacing/>
              <w:outlineLvl w:val="1"/>
              <w:rPr>
                <w:sz w:val="16"/>
                <w:szCs w:val="16"/>
              </w:rPr>
            </w:pPr>
          </w:p>
        </w:tc>
        <w:tc>
          <w:tcPr>
            <w:tcW w:w="733" w:type="dxa"/>
          </w:tcPr>
          <w:p w:rsidR="00446CFC" w:rsidRPr="007A3916" w:rsidRDefault="00446CFC" w:rsidP="00446CFC">
            <w:pPr>
              <w:contextualSpacing/>
              <w:outlineLvl w:val="1"/>
              <w:rPr>
                <w:sz w:val="16"/>
                <w:szCs w:val="16"/>
              </w:rPr>
            </w:pPr>
          </w:p>
        </w:tc>
        <w:tc>
          <w:tcPr>
            <w:tcW w:w="680" w:type="dxa"/>
          </w:tcPr>
          <w:p w:rsidR="00446CFC" w:rsidRPr="007A3916" w:rsidRDefault="00446CFC" w:rsidP="00446CFC">
            <w:pPr>
              <w:contextualSpacing/>
              <w:outlineLvl w:val="1"/>
              <w:rPr>
                <w:sz w:val="16"/>
                <w:szCs w:val="16"/>
              </w:rPr>
            </w:pPr>
          </w:p>
        </w:tc>
        <w:tc>
          <w:tcPr>
            <w:tcW w:w="858" w:type="dxa"/>
          </w:tcPr>
          <w:p w:rsidR="00446CFC" w:rsidRPr="007A3916" w:rsidRDefault="00446CFC" w:rsidP="00446CFC">
            <w:pPr>
              <w:contextualSpacing/>
              <w:outlineLvl w:val="1"/>
              <w:rPr>
                <w:sz w:val="16"/>
                <w:szCs w:val="16"/>
              </w:rPr>
            </w:pPr>
          </w:p>
        </w:tc>
        <w:tc>
          <w:tcPr>
            <w:tcW w:w="1172" w:type="dxa"/>
          </w:tcPr>
          <w:p w:rsidR="00446CFC" w:rsidRPr="007A3916" w:rsidRDefault="00446CFC" w:rsidP="00446CFC">
            <w:pPr>
              <w:contextualSpacing/>
              <w:outlineLvl w:val="1"/>
              <w:rPr>
                <w:sz w:val="16"/>
                <w:szCs w:val="16"/>
              </w:rPr>
            </w:pPr>
          </w:p>
        </w:tc>
        <w:tc>
          <w:tcPr>
            <w:tcW w:w="1128" w:type="dxa"/>
          </w:tcPr>
          <w:p w:rsidR="00446CFC" w:rsidRPr="007A3916" w:rsidRDefault="00446CFC" w:rsidP="00446CFC">
            <w:pPr>
              <w:contextualSpacing/>
              <w:outlineLvl w:val="1"/>
              <w:rPr>
                <w:sz w:val="16"/>
                <w:szCs w:val="16"/>
              </w:rPr>
            </w:pPr>
          </w:p>
        </w:tc>
      </w:tr>
    </w:tbl>
    <w:p w:rsidR="00055F92" w:rsidRDefault="00055F92" w:rsidP="00055F92">
      <w:pPr>
        <w:pStyle w:val="Heading2"/>
        <w:widowControl w:val="0"/>
        <w:numPr>
          <w:ilvl w:val="0"/>
          <w:numId w:val="0"/>
        </w:numPr>
        <w:ind w:left="720" w:hanging="720"/>
        <w:jc w:val="both"/>
        <w:rPr>
          <w:b/>
          <w:szCs w:val="24"/>
        </w:rPr>
      </w:pPr>
    </w:p>
    <w:p w:rsidR="00446CFC" w:rsidRDefault="00446CFC" w:rsidP="000748F5">
      <w:pPr>
        <w:pStyle w:val="Heading2"/>
        <w:widowControl w:val="0"/>
        <w:numPr>
          <w:ilvl w:val="0"/>
          <w:numId w:val="0"/>
        </w:numPr>
        <w:jc w:val="right"/>
        <w:rPr>
          <w:b/>
          <w:szCs w:val="24"/>
        </w:rPr>
      </w:pPr>
    </w:p>
    <w:p w:rsidR="00446CFC" w:rsidRDefault="00446CFC" w:rsidP="000748F5">
      <w:pPr>
        <w:pStyle w:val="Heading2"/>
        <w:widowControl w:val="0"/>
        <w:numPr>
          <w:ilvl w:val="0"/>
          <w:numId w:val="0"/>
        </w:numPr>
        <w:jc w:val="right"/>
        <w:rPr>
          <w:b/>
          <w:szCs w:val="24"/>
        </w:rPr>
      </w:pPr>
    </w:p>
    <w:p w:rsidR="00446CFC" w:rsidRDefault="00446CFC" w:rsidP="000748F5">
      <w:pPr>
        <w:pStyle w:val="Heading2"/>
        <w:widowControl w:val="0"/>
        <w:numPr>
          <w:ilvl w:val="0"/>
          <w:numId w:val="0"/>
        </w:numPr>
        <w:jc w:val="right"/>
        <w:rPr>
          <w:b/>
          <w:szCs w:val="24"/>
        </w:rPr>
      </w:pPr>
    </w:p>
    <w:p w:rsidR="00446CFC" w:rsidRDefault="00446CFC" w:rsidP="000748F5">
      <w:pPr>
        <w:pStyle w:val="Heading2"/>
        <w:widowControl w:val="0"/>
        <w:numPr>
          <w:ilvl w:val="0"/>
          <w:numId w:val="0"/>
        </w:numPr>
        <w:jc w:val="right"/>
        <w:rPr>
          <w:b/>
          <w:szCs w:val="24"/>
        </w:rPr>
      </w:pPr>
    </w:p>
    <w:p w:rsidR="00251AAC" w:rsidRPr="00E62716" w:rsidRDefault="00251AAC" w:rsidP="000748F5">
      <w:pPr>
        <w:pStyle w:val="Heading2"/>
        <w:widowControl w:val="0"/>
        <w:numPr>
          <w:ilvl w:val="0"/>
          <w:numId w:val="0"/>
        </w:numPr>
        <w:jc w:val="right"/>
      </w:pPr>
    </w:p>
    <w:sectPr w:rsidR="00251AAC" w:rsidRPr="00E62716" w:rsidSect="000748F5">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15A" w:rsidRDefault="008D315A" w:rsidP="00EE1CC6">
      <w:r>
        <w:separator/>
      </w:r>
    </w:p>
  </w:endnote>
  <w:endnote w:type="continuationSeparator" w:id="0">
    <w:p w:rsidR="008D315A" w:rsidRDefault="008D315A" w:rsidP="00EE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9467627"/>
      <w:docPartObj>
        <w:docPartGallery w:val="Page Numbers (Bottom of Page)"/>
        <w:docPartUnique/>
      </w:docPartObj>
    </w:sdtPr>
    <w:sdtEndPr>
      <w:rPr>
        <w:noProof/>
      </w:rPr>
    </w:sdtEndPr>
    <w:sdtContent>
      <w:p w:rsidR="007C728C" w:rsidRDefault="007C728C">
        <w:pPr>
          <w:pStyle w:val="Footer"/>
          <w:jc w:val="center"/>
        </w:pPr>
        <w:r>
          <w:fldChar w:fldCharType="begin"/>
        </w:r>
        <w:r>
          <w:instrText xml:space="preserve"> PAGE   \* MERGEFORMAT </w:instrText>
        </w:r>
        <w:r>
          <w:fldChar w:fldCharType="separate"/>
        </w:r>
        <w:r w:rsidR="00405735">
          <w:rPr>
            <w:noProof/>
          </w:rPr>
          <w:t>1</w:t>
        </w:r>
        <w:r>
          <w:rPr>
            <w:noProof/>
          </w:rPr>
          <w:fldChar w:fldCharType="end"/>
        </w:r>
      </w:p>
    </w:sdtContent>
  </w:sdt>
  <w:p w:rsidR="007C728C" w:rsidRDefault="007C72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15A" w:rsidRDefault="008D315A" w:rsidP="00EE1CC6">
      <w:r>
        <w:separator/>
      </w:r>
    </w:p>
  </w:footnote>
  <w:footnote w:type="continuationSeparator" w:id="0">
    <w:p w:rsidR="008D315A" w:rsidRDefault="008D315A" w:rsidP="00EE1C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105064"/>
    <w:lvl w:ilvl="0">
      <w:start w:val="1"/>
      <w:numFmt w:val="decimal"/>
      <w:lvlText w:val="%1."/>
      <w:lvlJc w:val="left"/>
      <w:pPr>
        <w:tabs>
          <w:tab w:val="num" w:pos="1492"/>
        </w:tabs>
        <w:ind w:left="1492" w:hanging="360"/>
      </w:pPr>
    </w:lvl>
  </w:abstractNum>
  <w:abstractNum w:abstractNumId="1">
    <w:nsid w:val="FFFFFF7D"/>
    <w:multiLevelType w:val="singleLevel"/>
    <w:tmpl w:val="00C2552E"/>
    <w:lvl w:ilvl="0">
      <w:start w:val="1"/>
      <w:numFmt w:val="decimal"/>
      <w:lvlText w:val="%1."/>
      <w:lvlJc w:val="left"/>
      <w:pPr>
        <w:tabs>
          <w:tab w:val="num" w:pos="1209"/>
        </w:tabs>
        <w:ind w:left="1209" w:hanging="360"/>
      </w:pPr>
    </w:lvl>
  </w:abstractNum>
  <w:abstractNum w:abstractNumId="2">
    <w:nsid w:val="FFFFFF7E"/>
    <w:multiLevelType w:val="singleLevel"/>
    <w:tmpl w:val="76D093C8"/>
    <w:lvl w:ilvl="0">
      <w:start w:val="1"/>
      <w:numFmt w:val="decimal"/>
      <w:lvlText w:val="%1."/>
      <w:lvlJc w:val="left"/>
      <w:pPr>
        <w:tabs>
          <w:tab w:val="num" w:pos="926"/>
        </w:tabs>
        <w:ind w:left="926" w:hanging="360"/>
      </w:pPr>
    </w:lvl>
  </w:abstractNum>
  <w:abstractNum w:abstractNumId="3">
    <w:nsid w:val="FFFFFF7F"/>
    <w:multiLevelType w:val="singleLevel"/>
    <w:tmpl w:val="4330DA2C"/>
    <w:lvl w:ilvl="0">
      <w:start w:val="1"/>
      <w:numFmt w:val="decimal"/>
      <w:lvlText w:val="%1."/>
      <w:lvlJc w:val="left"/>
      <w:pPr>
        <w:tabs>
          <w:tab w:val="num" w:pos="643"/>
        </w:tabs>
        <w:ind w:left="643" w:hanging="360"/>
      </w:pPr>
    </w:lvl>
  </w:abstractNum>
  <w:abstractNum w:abstractNumId="4">
    <w:nsid w:val="FFFFFF80"/>
    <w:multiLevelType w:val="singleLevel"/>
    <w:tmpl w:val="4D62246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86068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5CC24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822F20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584F896"/>
    <w:lvl w:ilvl="0">
      <w:start w:val="1"/>
      <w:numFmt w:val="decimal"/>
      <w:lvlText w:val="%1."/>
      <w:lvlJc w:val="left"/>
      <w:pPr>
        <w:tabs>
          <w:tab w:val="num" w:pos="360"/>
        </w:tabs>
        <w:ind w:left="360" w:hanging="360"/>
      </w:pPr>
    </w:lvl>
  </w:abstractNum>
  <w:abstractNum w:abstractNumId="9">
    <w:nsid w:val="FFFFFF89"/>
    <w:multiLevelType w:val="singleLevel"/>
    <w:tmpl w:val="91888202"/>
    <w:lvl w:ilvl="0">
      <w:start w:val="1"/>
      <w:numFmt w:val="bullet"/>
      <w:lvlText w:val=""/>
      <w:lvlJc w:val="left"/>
      <w:pPr>
        <w:tabs>
          <w:tab w:val="num" w:pos="360"/>
        </w:tabs>
        <w:ind w:left="360" w:hanging="360"/>
      </w:pPr>
      <w:rPr>
        <w:rFonts w:ascii="Symbol" w:hAnsi="Symbol" w:hint="default"/>
      </w:rPr>
    </w:lvl>
  </w:abstractNum>
  <w:abstractNum w:abstractNumId="10">
    <w:nsid w:val="08A731F4"/>
    <w:multiLevelType w:val="multilevel"/>
    <w:tmpl w:val="974CE59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nsid w:val="08D45654"/>
    <w:multiLevelType w:val="hybridMultilevel"/>
    <w:tmpl w:val="472A9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977485F"/>
    <w:multiLevelType w:val="hybridMultilevel"/>
    <w:tmpl w:val="3AAC3E38"/>
    <w:lvl w:ilvl="0" w:tplc="2E0E4FC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E933139"/>
    <w:multiLevelType w:val="hybridMultilevel"/>
    <w:tmpl w:val="B9602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5">
    <w:nsid w:val="2BDF56F8"/>
    <w:multiLevelType w:val="hybridMultilevel"/>
    <w:tmpl w:val="7DA22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7">
    <w:nsid w:val="3D2500F9"/>
    <w:multiLevelType w:val="hybridMultilevel"/>
    <w:tmpl w:val="0E0E90AE"/>
    <w:lvl w:ilvl="0" w:tplc="2E0E4FC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FE500AC"/>
    <w:multiLevelType w:val="hybridMultilevel"/>
    <w:tmpl w:val="E94CCF2C"/>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3BB2FE8"/>
    <w:multiLevelType w:val="hybridMultilevel"/>
    <w:tmpl w:val="F4621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AC11636"/>
    <w:multiLevelType w:val="hybridMultilevel"/>
    <w:tmpl w:val="44724D6A"/>
    <w:lvl w:ilvl="0" w:tplc="5ADE91AA">
      <w:start w:val="1"/>
      <w:numFmt w:val="lowerRoman"/>
      <w:lvlText w:val="(%1)"/>
      <w:lvlJc w:val="right"/>
      <w:pPr>
        <w:ind w:left="1778" w:hanging="360"/>
      </w:pPr>
      <w:rPr>
        <w:rFonts w:ascii="Times New Roman" w:eastAsia="Times New Roman" w:hAnsi="Times New Roman" w:cs="Times New Roman"/>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1">
    <w:nsid w:val="54D64B87"/>
    <w:multiLevelType w:val="hybridMultilevel"/>
    <w:tmpl w:val="CADA87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7E82910"/>
    <w:multiLevelType w:val="hybridMultilevel"/>
    <w:tmpl w:val="5060DC2A"/>
    <w:lvl w:ilvl="0" w:tplc="EAC07F40">
      <w:start w:val="1"/>
      <w:numFmt w:val="lowerRoman"/>
      <w:lvlText w:val="(%1)"/>
      <w:lvlJc w:val="left"/>
      <w:pPr>
        <w:ind w:left="1462" w:hanging="720"/>
      </w:pPr>
      <w:rPr>
        <w:rFonts w:hint="default"/>
        <w:color w:val="FF0000"/>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nsid w:val="65F411B9"/>
    <w:multiLevelType w:val="hybridMultilevel"/>
    <w:tmpl w:val="18E205E8"/>
    <w:lvl w:ilvl="0" w:tplc="A126ABFA">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C8303C7"/>
    <w:multiLevelType w:val="hybridMultilevel"/>
    <w:tmpl w:val="BB58C396"/>
    <w:lvl w:ilvl="0" w:tplc="0F1279F6">
      <w:start w:val="4"/>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nsid w:val="7EB6517F"/>
    <w:multiLevelType w:val="hybridMultilevel"/>
    <w:tmpl w:val="D3CCEA02"/>
    <w:lvl w:ilvl="0" w:tplc="A220412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18"/>
  </w:num>
  <w:num w:numId="4">
    <w:abstractNumId w:val="23"/>
  </w:num>
  <w:num w:numId="5">
    <w:abstractNumId w:val="22"/>
  </w:num>
  <w:num w:numId="6">
    <w:abstractNumId w:val="16"/>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4"/>
  </w:num>
  <w:num w:numId="10">
    <w:abstractNumId w:val="14"/>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num>
  <w:num w:numId="28">
    <w:abstractNumId w:val="25"/>
  </w:num>
  <w:num w:numId="29">
    <w:abstractNumId w:val="19"/>
  </w:num>
  <w:num w:numId="30">
    <w:abstractNumId w:val="20"/>
  </w:num>
  <w:num w:numId="31">
    <w:abstractNumId w:val="24"/>
  </w:num>
  <w:num w:numId="32">
    <w:abstractNumId w:val="15"/>
  </w:num>
  <w:num w:numId="33">
    <w:abstractNumId w:val="1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CC6"/>
    <w:rsid w:val="00001E50"/>
    <w:rsid w:val="000058EF"/>
    <w:rsid w:val="00006B58"/>
    <w:rsid w:val="0000731D"/>
    <w:rsid w:val="000321F5"/>
    <w:rsid w:val="00036398"/>
    <w:rsid w:val="0004663C"/>
    <w:rsid w:val="0005254A"/>
    <w:rsid w:val="000532EF"/>
    <w:rsid w:val="00055F92"/>
    <w:rsid w:val="00056682"/>
    <w:rsid w:val="00061AF2"/>
    <w:rsid w:val="000748F5"/>
    <w:rsid w:val="00092F15"/>
    <w:rsid w:val="000956F6"/>
    <w:rsid w:val="000D69BE"/>
    <w:rsid w:val="000D6AA3"/>
    <w:rsid w:val="000E4CCA"/>
    <w:rsid w:val="000F2207"/>
    <w:rsid w:val="000F4FCE"/>
    <w:rsid w:val="000F6B8C"/>
    <w:rsid w:val="00100F5F"/>
    <w:rsid w:val="00103693"/>
    <w:rsid w:val="00105EE1"/>
    <w:rsid w:val="00113575"/>
    <w:rsid w:val="00114078"/>
    <w:rsid w:val="00121F17"/>
    <w:rsid w:val="001316C8"/>
    <w:rsid w:val="00156FF5"/>
    <w:rsid w:val="00177FBE"/>
    <w:rsid w:val="00182C6C"/>
    <w:rsid w:val="001854E0"/>
    <w:rsid w:val="001B792F"/>
    <w:rsid w:val="001C685F"/>
    <w:rsid w:val="001E043F"/>
    <w:rsid w:val="001F7AD8"/>
    <w:rsid w:val="00205C6B"/>
    <w:rsid w:val="00216F86"/>
    <w:rsid w:val="00221D5E"/>
    <w:rsid w:val="0023144B"/>
    <w:rsid w:val="002357AE"/>
    <w:rsid w:val="00247542"/>
    <w:rsid w:val="00251AAC"/>
    <w:rsid w:val="002668DF"/>
    <w:rsid w:val="002A018C"/>
    <w:rsid w:val="002B24B1"/>
    <w:rsid w:val="002C4234"/>
    <w:rsid w:val="002C7189"/>
    <w:rsid w:val="002E63F8"/>
    <w:rsid w:val="002F61CA"/>
    <w:rsid w:val="0033442C"/>
    <w:rsid w:val="00335D5A"/>
    <w:rsid w:val="00341513"/>
    <w:rsid w:val="00343DCA"/>
    <w:rsid w:val="00351EEC"/>
    <w:rsid w:val="0035421A"/>
    <w:rsid w:val="003606E8"/>
    <w:rsid w:val="003625E3"/>
    <w:rsid w:val="00365B9D"/>
    <w:rsid w:val="00371D58"/>
    <w:rsid w:val="003732BB"/>
    <w:rsid w:val="0037648E"/>
    <w:rsid w:val="003775BB"/>
    <w:rsid w:val="00386EE2"/>
    <w:rsid w:val="00387A95"/>
    <w:rsid w:val="00390FD3"/>
    <w:rsid w:val="003C1BDA"/>
    <w:rsid w:val="003D3848"/>
    <w:rsid w:val="003E07BF"/>
    <w:rsid w:val="003E12D9"/>
    <w:rsid w:val="00403732"/>
    <w:rsid w:val="00405735"/>
    <w:rsid w:val="00435A6C"/>
    <w:rsid w:val="00446CFC"/>
    <w:rsid w:val="004778EF"/>
    <w:rsid w:val="004A18E4"/>
    <w:rsid w:val="004C4F09"/>
    <w:rsid w:val="004C56CB"/>
    <w:rsid w:val="004C5DC2"/>
    <w:rsid w:val="004D465E"/>
    <w:rsid w:val="004F007C"/>
    <w:rsid w:val="0050686A"/>
    <w:rsid w:val="0051473A"/>
    <w:rsid w:val="005203F3"/>
    <w:rsid w:val="00533BB0"/>
    <w:rsid w:val="005369D1"/>
    <w:rsid w:val="00544D24"/>
    <w:rsid w:val="005454D7"/>
    <w:rsid w:val="005468B6"/>
    <w:rsid w:val="00550577"/>
    <w:rsid w:val="00553685"/>
    <w:rsid w:val="00562C8F"/>
    <w:rsid w:val="00570A8A"/>
    <w:rsid w:val="005776E3"/>
    <w:rsid w:val="0058059C"/>
    <w:rsid w:val="00591BD1"/>
    <w:rsid w:val="00593BE0"/>
    <w:rsid w:val="005A2CD5"/>
    <w:rsid w:val="005A42B1"/>
    <w:rsid w:val="005B392A"/>
    <w:rsid w:val="005B7731"/>
    <w:rsid w:val="005C74E5"/>
    <w:rsid w:val="005D4AE1"/>
    <w:rsid w:val="005E7536"/>
    <w:rsid w:val="005F04A5"/>
    <w:rsid w:val="005F3944"/>
    <w:rsid w:val="005F6A68"/>
    <w:rsid w:val="00611CF1"/>
    <w:rsid w:val="006276EF"/>
    <w:rsid w:val="00642510"/>
    <w:rsid w:val="00642857"/>
    <w:rsid w:val="00653C18"/>
    <w:rsid w:val="0068030B"/>
    <w:rsid w:val="006927B0"/>
    <w:rsid w:val="006A1C66"/>
    <w:rsid w:val="006C0C6B"/>
    <w:rsid w:val="006C1648"/>
    <w:rsid w:val="006C4E06"/>
    <w:rsid w:val="006D638A"/>
    <w:rsid w:val="006E1F12"/>
    <w:rsid w:val="006E73C4"/>
    <w:rsid w:val="00707CA0"/>
    <w:rsid w:val="007131D6"/>
    <w:rsid w:val="00722A35"/>
    <w:rsid w:val="007477E8"/>
    <w:rsid w:val="0075107D"/>
    <w:rsid w:val="00755570"/>
    <w:rsid w:val="00765921"/>
    <w:rsid w:val="00773E2E"/>
    <w:rsid w:val="007A44EC"/>
    <w:rsid w:val="007A4556"/>
    <w:rsid w:val="007B0CBA"/>
    <w:rsid w:val="007B5FF1"/>
    <w:rsid w:val="007C1AF7"/>
    <w:rsid w:val="007C728C"/>
    <w:rsid w:val="007E029C"/>
    <w:rsid w:val="007E08BC"/>
    <w:rsid w:val="007E452F"/>
    <w:rsid w:val="0081159E"/>
    <w:rsid w:val="00822047"/>
    <w:rsid w:val="00826CF0"/>
    <w:rsid w:val="0085176C"/>
    <w:rsid w:val="00872D9E"/>
    <w:rsid w:val="00880DBC"/>
    <w:rsid w:val="00884BA0"/>
    <w:rsid w:val="00895C9D"/>
    <w:rsid w:val="008A0756"/>
    <w:rsid w:val="008B17FB"/>
    <w:rsid w:val="008C4AAB"/>
    <w:rsid w:val="008D315A"/>
    <w:rsid w:val="008D4FB7"/>
    <w:rsid w:val="008D588A"/>
    <w:rsid w:val="009006B3"/>
    <w:rsid w:val="00922E68"/>
    <w:rsid w:val="009326E5"/>
    <w:rsid w:val="00935DE1"/>
    <w:rsid w:val="00936914"/>
    <w:rsid w:val="009431AF"/>
    <w:rsid w:val="00966190"/>
    <w:rsid w:val="0096781C"/>
    <w:rsid w:val="00990C04"/>
    <w:rsid w:val="009E4364"/>
    <w:rsid w:val="009F506D"/>
    <w:rsid w:val="00A032A0"/>
    <w:rsid w:val="00A10250"/>
    <w:rsid w:val="00A10A97"/>
    <w:rsid w:val="00A302A8"/>
    <w:rsid w:val="00A30525"/>
    <w:rsid w:val="00A3399F"/>
    <w:rsid w:val="00A5391E"/>
    <w:rsid w:val="00A56D68"/>
    <w:rsid w:val="00A613A6"/>
    <w:rsid w:val="00A64BAF"/>
    <w:rsid w:val="00A6583E"/>
    <w:rsid w:val="00A673EC"/>
    <w:rsid w:val="00A704DC"/>
    <w:rsid w:val="00A70BF7"/>
    <w:rsid w:val="00A84A28"/>
    <w:rsid w:val="00A910F5"/>
    <w:rsid w:val="00A917B2"/>
    <w:rsid w:val="00A9678E"/>
    <w:rsid w:val="00A96B6D"/>
    <w:rsid w:val="00AA03F3"/>
    <w:rsid w:val="00AC107C"/>
    <w:rsid w:val="00AC7143"/>
    <w:rsid w:val="00AF55AF"/>
    <w:rsid w:val="00AF674B"/>
    <w:rsid w:val="00B04A4F"/>
    <w:rsid w:val="00B05C3C"/>
    <w:rsid w:val="00B05DDF"/>
    <w:rsid w:val="00B117B0"/>
    <w:rsid w:val="00B2605F"/>
    <w:rsid w:val="00B564A5"/>
    <w:rsid w:val="00B62224"/>
    <w:rsid w:val="00BA239E"/>
    <w:rsid w:val="00BB723D"/>
    <w:rsid w:val="00BC31E7"/>
    <w:rsid w:val="00BD6B12"/>
    <w:rsid w:val="00BE0CA8"/>
    <w:rsid w:val="00BF6F1D"/>
    <w:rsid w:val="00C03FE2"/>
    <w:rsid w:val="00C129B1"/>
    <w:rsid w:val="00C24966"/>
    <w:rsid w:val="00C301FA"/>
    <w:rsid w:val="00C32EB1"/>
    <w:rsid w:val="00C4274E"/>
    <w:rsid w:val="00C5287A"/>
    <w:rsid w:val="00C53127"/>
    <w:rsid w:val="00C61BC3"/>
    <w:rsid w:val="00C83869"/>
    <w:rsid w:val="00C854E6"/>
    <w:rsid w:val="00C96E0B"/>
    <w:rsid w:val="00C97133"/>
    <w:rsid w:val="00CB01AD"/>
    <w:rsid w:val="00CB3A5A"/>
    <w:rsid w:val="00CC053F"/>
    <w:rsid w:val="00CC2470"/>
    <w:rsid w:val="00CC384D"/>
    <w:rsid w:val="00CC559F"/>
    <w:rsid w:val="00CC7F0D"/>
    <w:rsid w:val="00CD17F0"/>
    <w:rsid w:val="00CD731F"/>
    <w:rsid w:val="00CF26B0"/>
    <w:rsid w:val="00CF7C4D"/>
    <w:rsid w:val="00D00E2C"/>
    <w:rsid w:val="00D015F6"/>
    <w:rsid w:val="00D55937"/>
    <w:rsid w:val="00D55AFB"/>
    <w:rsid w:val="00D57F24"/>
    <w:rsid w:val="00D61F99"/>
    <w:rsid w:val="00D674D1"/>
    <w:rsid w:val="00D70D25"/>
    <w:rsid w:val="00D72636"/>
    <w:rsid w:val="00D869C4"/>
    <w:rsid w:val="00D9336E"/>
    <w:rsid w:val="00DB2D15"/>
    <w:rsid w:val="00DB33BC"/>
    <w:rsid w:val="00DB7116"/>
    <w:rsid w:val="00DE70D9"/>
    <w:rsid w:val="00DF7765"/>
    <w:rsid w:val="00E03393"/>
    <w:rsid w:val="00E15362"/>
    <w:rsid w:val="00E34467"/>
    <w:rsid w:val="00E62716"/>
    <w:rsid w:val="00E65935"/>
    <w:rsid w:val="00E665AC"/>
    <w:rsid w:val="00E72027"/>
    <w:rsid w:val="00E968FD"/>
    <w:rsid w:val="00E97E0B"/>
    <w:rsid w:val="00EC3861"/>
    <w:rsid w:val="00EC7DBC"/>
    <w:rsid w:val="00EE1CC6"/>
    <w:rsid w:val="00EE2CE2"/>
    <w:rsid w:val="00EF3605"/>
    <w:rsid w:val="00F23873"/>
    <w:rsid w:val="00F30ED5"/>
    <w:rsid w:val="00F31F60"/>
    <w:rsid w:val="00F344CD"/>
    <w:rsid w:val="00F3670F"/>
    <w:rsid w:val="00F44B72"/>
    <w:rsid w:val="00F44ED1"/>
    <w:rsid w:val="00F462D8"/>
    <w:rsid w:val="00F53634"/>
    <w:rsid w:val="00F54D1A"/>
    <w:rsid w:val="00F568E6"/>
    <w:rsid w:val="00F957B5"/>
    <w:rsid w:val="00FA7C26"/>
    <w:rsid w:val="00FE24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0" w:qFormat="1"/>
    <w:lsdException w:name="heading 8" w:uiPriority="10" w:qFormat="1"/>
    <w:lsdException w:name="heading 9" w:uiPriority="1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8"/>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092F15"/>
    <w:pPr>
      <w:keepNext/>
      <w:keepLines/>
      <w:numPr>
        <w:ilvl w:val="3"/>
        <w:numId w:val="8"/>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092F15"/>
    <w:pPr>
      <w:keepNext/>
      <w:keepLines/>
      <w:numPr>
        <w:ilvl w:val="4"/>
        <w:numId w:val="8"/>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092F15"/>
    <w:pPr>
      <w:keepNext/>
      <w:keepLines/>
      <w:numPr>
        <w:ilvl w:val="5"/>
        <w:numId w:val="8"/>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092F15"/>
    <w:pPr>
      <w:keepNext/>
      <w:keepLines/>
      <w:numPr>
        <w:ilvl w:val="6"/>
        <w:numId w:val="8"/>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10"/>
    <w:unhideWhenUsed/>
    <w:qFormat/>
    <w:rsid w:val="00092F15"/>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10"/>
    <w:unhideWhenUsed/>
    <w:qFormat/>
    <w:rsid w:val="00092F15"/>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9"/>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9"/>
      </w:numPr>
    </w:pPr>
  </w:style>
  <w:style w:type="character" w:styleId="CommentReference">
    <w:name w:val="annotation reference"/>
    <w:basedOn w:val="DefaultParagraphFont"/>
    <w:uiPriority w:val="99"/>
    <w:semiHidden/>
    <w:unhideWhenUsed/>
    <w:rsid w:val="009E4364"/>
    <w:rPr>
      <w:sz w:val="16"/>
      <w:szCs w:val="16"/>
    </w:rPr>
  </w:style>
  <w:style w:type="paragraph" w:styleId="CommentText">
    <w:name w:val="annotation text"/>
    <w:basedOn w:val="Normal"/>
    <w:link w:val="CommentTextChar"/>
    <w:uiPriority w:val="99"/>
    <w:semiHidden/>
    <w:unhideWhenUsed/>
    <w:rsid w:val="009E4364"/>
    <w:rPr>
      <w:sz w:val="20"/>
      <w:szCs w:val="20"/>
    </w:rPr>
  </w:style>
  <w:style w:type="character" w:customStyle="1" w:styleId="CommentTextChar">
    <w:name w:val="Comment Text Char"/>
    <w:basedOn w:val="DefaultParagraphFont"/>
    <w:link w:val="CommentText"/>
    <w:uiPriority w:val="99"/>
    <w:semiHidden/>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 w:type="paragraph" w:styleId="BodyText3">
    <w:name w:val="Body Text 3"/>
    <w:basedOn w:val="Normal"/>
    <w:link w:val="BodyText3Char"/>
    <w:uiPriority w:val="99"/>
    <w:unhideWhenUsed/>
    <w:rsid w:val="0075107D"/>
    <w:pPr>
      <w:spacing w:after="120"/>
    </w:pPr>
    <w:rPr>
      <w:sz w:val="16"/>
      <w:szCs w:val="16"/>
    </w:rPr>
  </w:style>
  <w:style w:type="character" w:customStyle="1" w:styleId="BodyText3Char">
    <w:name w:val="Body Text 3 Char"/>
    <w:basedOn w:val="DefaultParagraphFont"/>
    <w:link w:val="BodyText3"/>
    <w:uiPriority w:val="99"/>
    <w:rsid w:val="0075107D"/>
    <w:rPr>
      <w:rFonts w:ascii="Times New Roman" w:eastAsia="Times New Roman" w:hAnsi="Times New Roman" w:cs="Times New Roman"/>
      <w:sz w:val="16"/>
      <w:szCs w:val="16"/>
      <w:lang w:val="en-US"/>
    </w:rPr>
  </w:style>
  <w:style w:type="paragraph" w:styleId="BodyText2">
    <w:name w:val="Body Text 2"/>
    <w:basedOn w:val="Normal"/>
    <w:link w:val="BodyText2Char"/>
    <w:uiPriority w:val="99"/>
    <w:unhideWhenUsed/>
    <w:rsid w:val="004D465E"/>
    <w:pPr>
      <w:spacing w:after="120" w:line="480" w:lineRule="auto"/>
    </w:pPr>
  </w:style>
  <w:style w:type="character" w:customStyle="1" w:styleId="BodyText2Char">
    <w:name w:val="Body Text 2 Char"/>
    <w:basedOn w:val="DefaultParagraphFont"/>
    <w:link w:val="BodyText2"/>
    <w:uiPriority w:val="99"/>
    <w:rsid w:val="004D465E"/>
    <w:rPr>
      <w:rFonts w:ascii="Times New Roman" w:eastAsia="Times New Roman" w:hAnsi="Times New Roman" w:cs="Times New Roman"/>
      <w:sz w:val="24"/>
      <w:szCs w:val="24"/>
      <w:lang w:val="en-US"/>
    </w:rPr>
  </w:style>
  <w:style w:type="paragraph" w:styleId="BodyText">
    <w:name w:val="Body Text"/>
    <w:basedOn w:val="Normal"/>
    <w:link w:val="BodyTextChar"/>
    <w:rsid w:val="00006B58"/>
    <w:pPr>
      <w:tabs>
        <w:tab w:val="left" w:pos="1440"/>
        <w:tab w:val="left" w:pos="2160"/>
        <w:tab w:val="left" w:pos="2880"/>
        <w:tab w:val="left" w:pos="3600"/>
        <w:tab w:val="left" w:pos="4320"/>
        <w:tab w:val="left" w:pos="5040"/>
      </w:tabs>
      <w:spacing w:after="200"/>
      <w:ind w:left="709"/>
      <w:jc w:val="both"/>
    </w:pPr>
    <w:rPr>
      <w:sz w:val="22"/>
      <w:szCs w:val="20"/>
      <w:lang w:val="en-GB"/>
    </w:rPr>
  </w:style>
  <w:style w:type="character" w:customStyle="1" w:styleId="BodyTextChar">
    <w:name w:val="Body Text Char"/>
    <w:basedOn w:val="DefaultParagraphFont"/>
    <w:link w:val="BodyText"/>
    <w:rsid w:val="00006B58"/>
    <w:rPr>
      <w:rFonts w:ascii="Times New Roman" w:eastAsia="Times New Roman" w:hAnsi="Times New Roman" w:cs="Times New Roman"/>
      <w:szCs w:val="20"/>
    </w:rPr>
  </w:style>
  <w:style w:type="table" w:customStyle="1" w:styleId="TableGrid3">
    <w:name w:val="Table Grid3"/>
    <w:basedOn w:val="TableNormal"/>
    <w:next w:val="TableGrid"/>
    <w:uiPriority w:val="59"/>
    <w:rsid w:val="00074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0" w:qFormat="1"/>
    <w:lsdException w:name="heading 8" w:uiPriority="10" w:qFormat="1"/>
    <w:lsdException w:name="heading 9" w:uiPriority="1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8"/>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092F15"/>
    <w:pPr>
      <w:keepNext/>
      <w:keepLines/>
      <w:numPr>
        <w:ilvl w:val="3"/>
        <w:numId w:val="8"/>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092F15"/>
    <w:pPr>
      <w:keepNext/>
      <w:keepLines/>
      <w:numPr>
        <w:ilvl w:val="4"/>
        <w:numId w:val="8"/>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092F15"/>
    <w:pPr>
      <w:keepNext/>
      <w:keepLines/>
      <w:numPr>
        <w:ilvl w:val="5"/>
        <w:numId w:val="8"/>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092F15"/>
    <w:pPr>
      <w:keepNext/>
      <w:keepLines/>
      <w:numPr>
        <w:ilvl w:val="6"/>
        <w:numId w:val="8"/>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10"/>
    <w:unhideWhenUsed/>
    <w:qFormat/>
    <w:rsid w:val="00092F15"/>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10"/>
    <w:unhideWhenUsed/>
    <w:qFormat/>
    <w:rsid w:val="00092F15"/>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9"/>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9"/>
      </w:numPr>
    </w:pPr>
  </w:style>
  <w:style w:type="character" w:styleId="CommentReference">
    <w:name w:val="annotation reference"/>
    <w:basedOn w:val="DefaultParagraphFont"/>
    <w:uiPriority w:val="99"/>
    <w:semiHidden/>
    <w:unhideWhenUsed/>
    <w:rsid w:val="009E4364"/>
    <w:rPr>
      <w:sz w:val="16"/>
      <w:szCs w:val="16"/>
    </w:rPr>
  </w:style>
  <w:style w:type="paragraph" w:styleId="CommentText">
    <w:name w:val="annotation text"/>
    <w:basedOn w:val="Normal"/>
    <w:link w:val="CommentTextChar"/>
    <w:uiPriority w:val="99"/>
    <w:semiHidden/>
    <w:unhideWhenUsed/>
    <w:rsid w:val="009E4364"/>
    <w:rPr>
      <w:sz w:val="20"/>
      <w:szCs w:val="20"/>
    </w:rPr>
  </w:style>
  <w:style w:type="character" w:customStyle="1" w:styleId="CommentTextChar">
    <w:name w:val="Comment Text Char"/>
    <w:basedOn w:val="DefaultParagraphFont"/>
    <w:link w:val="CommentText"/>
    <w:uiPriority w:val="99"/>
    <w:semiHidden/>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 w:type="paragraph" w:styleId="BodyText3">
    <w:name w:val="Body Text 3"/>
    <w:basedOn w:val="Normal"/>
    <w:link w:val="BodyText3Char"/>
    <w:uiPriority w:val="99"/>
    <w:unhideWhenUsed/>
    <w:rsid w:val="0075107D"/>
    <w:pPr>
      <w:spacing w:after="120"/>
    </w:pPr>
    <w:rPr>
      <w:sz w:val="16"/>
      <w:szCs w:val="16"/>
    </w:rPr>
  </w:style>
  <w:style w:type="character" w:customStyle="1" w:styleId="BodyText3Char">
    <w:name w:val="Body Text 3 Char"/>
    <w:basedOn w:val="DefaultParagraphFont"/>
    <w:link w:val="BodyText3"/>
    <w:uiPriority w:val="99"/>
    <w:rsid w:val="0075107D"/>
    <w:rPr>
      <w:rFonts w:ascii="Times New Roman" w:eastAsia="Times New Roman" w:hAnsi="Times New Roman" w:cs="Times New Roman"/>
      <w:sz w:val="16"/>
      <w:szCs w:val="16"/>
      <w:lang w:val="en-US"/>
    </w:rPr>
  </w:style>
  <w:style w:type="paragraph" w:styleId="BodyText2">
    <w:name w:val="Body Text 2"/>
    <w:basedOn w:val="Normal"/>
    <w:link w:val="BodyText2Char"/>
    <w:uiPriority w:val="99"/>
    <w:unhideWhenUsed/>
    <w:rsid w:val="004D465E"/>
    <w:pPr>
      <w:spacing w:after="120" w:line="480" w:lineRule="auto"/>
    </w:pPr>
  </w:style>
  <w:style w:type="character" w:customStyle="1" w:styleId="BodyText2Char">
    <w:name w:val="Body Text 2 Char"/>
    <w:basedOn w:val="DefaultParagraphFont"/>
    <w:link w:val="BodyText2"/>
    <w:uiPriority w:val="99"/>
    <w:rsid w:val="004D465E"/>
    <w:rPr>
      <w:rFonts w:ascii="Times New Roman" w:eastAsia="Times New Roman" w:hAnsi="Times New Roman" w:cs="Times New Roman"/>
      <w:sz w:val="24"/>
      <w:szCs w:val="24"/>
      <w:lang w:val="en-US"/>
    </w:rPr>
  </w:style>
  <w:style w:type="paragraph" w:styleId="BodyText">
    <w:name w:val="Body Text"/>
    <w:basedOn w:val="Normal"/>
    <w:link w:val="BodyTextChar"/>
    <w:rsid w:val="00006B58"/>
    <w:pPr>
      <w:tabs>
        <w:tab w:val="left" w:pos="1440"/>
        <w:tab w:val="left" w:pos="2160"/>
        <w:tab w:val="left" w:pos="2880"/>
        <w:tab w:val="left" w:pos="3600"/>
        <w:tab w:val="left" w:pos="4320"/>
        <w:tab w:val="left" w:pos="5040"/>
      </w:tabs>
      <w:spacing w:after="200"/>
      <w:ind w:left="709"/>
      <w:jc w:val="both"/>
    </w:pPr>
    <w:rPr>
      <w:sz w:val="22"/>
      <w:szCs w:val="20"/>
      <w:lang w:val="en-GB"/>
    </w:rPr>
  </w:style>
  <w:style w:type="character" w:customStyle="1" w:styleId="BodyTextChar">
    <w:name w:val="Body Text Char"/>
    <w:basedOn w:val="DefaultParagraphFont"/>
    <w:link w:val="BodyText"/>
    <w:rsid w:val="00006B58"/>
    <w:rPr>
      <w:rFonts w:ascii="Times New Roman" w:eastAsia="Times New Roman" w:hAnsi="Times New Roman" w:cs="Times New Roman"/>
      <w:szCs w:val="20"/>
    </w:rPr>
  </w:style>
  <w:style w:type="table" w:customStyle="1" w:styleId="TableGrid3">
    <w:name w:val="Table Grid3"/>
    <w:basedOn w:val="TableNormal"/>
    <w:next w:val="TableGrid"/>
    <w:uiPriority w:val="59"/>
    <w:rsid w:val="00074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57870">
      <w:bodyDiv w:val="1"/>
      <w:marLeft w:val="0"/>
      <w:marRight w:val="0"/>
      <w:marTop w:val="0"/>
      <w:marBottom w:val="0"/>
      <w:divBdr>
        <w:top w:val="none" w:sz="0" w:space="0" w:color="auto"/>
        <w:left w:val="none" w:sz="0" w:space="0" w:color="auto"/>
        <w:bottom w:val="none" w:sz="0" w:space="0" w:color="auto"/>
        <w:right w:val="none" w:sz="0" w:space="0" w:color="auto"/>
      </w:divBdr>
    </w:div>
    <w:div w:id="693382354">
      <w:bodyDiv w:val="1"/>
      <w:marLeft w:val="0"/>
      <w:marRight w:val="0"/>
      <w:marTop w:val="0"/>
      <w:marBottom w:val="0"/>
      <w:divBdr>
        <w:top w:val="none" w:sz="0" w:space="0" w:color="auto"/>
        <w:left w:val="none" w:sz="0" w:space="0" w:color="auto"/>
        <w:bottom w:val="none" w:sz="0" w:space="0" w:color="auto"/>
        <w:right w:val="none" w:sz="0" w:space="0" w:color="auto"/>
      </w:divBdr>
    </w:div>
    <w:div w:id="715012806">
      <w:bodyDiv w:val="1"/>
      <w:marLeft w:val="0"/>
      <w:marRight w:val="0"/>
      <w:marTop w:val="0"/>
      <w:marBottom w:val="0"/>
      <w:divBdr>
        <w:top w:val="none" w:sz="0" w:space="0" w:color="auto"/>
        <w:left w:val="none" w:sz="0" w:space="0" w:color="auto"/>
        <w:bottom w:val="none" w:sz="0" w:space="0" w:color="auto"/>
        <w:right w:val="none" w:sz="0" w:space="0" w:color="auto"/>
      </w:divBdr>
    </w:div>
    <w:div w:id="190244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FEC81-5952-43AB-8425-9A4A52EA1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Waymont, Peter</dc:creator>
  <cp:lastModifiedBy>Donna Townsend</cp:lastModifiedBy>
  <cp:revision>2</cp:revision>
  <dcterms:created xsi:type="dcterms:W3CDTF">2017-07-24T09:54:00Z</dcterms:created>
  <dcterms:modified xsi:type="dcterms:W3CDTF">2017-07-24T09:54:00Z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04d9ddc1-62db-4b7d-ad50-99c83a5e8065</vt:lpwstr>
  </property>
</Properties>
</file>