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9D" w:rsidRDefault="004C4F09" w:rsidP="002568E5">
      <w:pPr>
        <w:pStyle w:val="Header"/>
        <w:widowControl w:val="0"/>
        <w:spacing w:after="240" w:line="360" w:lineRule="auto"/>
        <w:jc w:val="center"/>
        <w:rPr>
          <w:b/>
          <w:u w:val="single"/>
          <w:lang w:val="en-GB"/>
        </w:rPr>
      </w:pPr>
      <w:r w:rsidRPr="00353F19">
        <w:rPr>
          <w:b/>
          <w:u w:val="single"/>
          <w:lang w:val="en-GB"/>
        </w:rPr>
        <w:t xml:space="preserve">DCP </w:t>
      </w:r>
      <w:r w:rsidR="00447A9D">
        <w:rPr>
          <w:b/>
          <w:u w:val="single"/>
          <w:lang w:val="en-GB"/>
        </w:rPr>
        <w:t>322</w:t>
      </w:r>
      <w:r w:rsidR="00D55937" w:rsidRPr="00353F19">
        <w:rPr>
          <w:b/>
          <w:u w:val="single"/>
          <w:lang w:val="en-GB"/>
        </w:rPr>
        <w:t xml:space="preserve"> Draft Legal Text</w:t>
      </w:r>
      <w:bookmarkStart w:id="0" w:name="_Toc182224768"/>
      <w:r w:rsidR="00863EE7">
        <w:rPr>
          <w:b/>
          <w:u w:val="single"/>
          <w:lang w:val="en-GB"/>
        </w:rPr>
        <w:br/>
      </w:r>
      <w:r w:rsidR="00447A9D" w:rsidRPr="00447A9D">
        <w:rPr>
          <w:b/>
          <w:u w:val="single"/>
          <w:lang w:val="en-GB"/>
        </w:rPr>
        <w:t>ETTOS Tip-Offs Read and Response Timelines</w:t>
      </w:r>
    </w:p>
    <w:p w:rsidR="00A77669" w:rsidRPr="000E2000" w:rsidRDefault="00077A83" w:rsidP="002568E5">
      <w:pPr>
        <w:widowControl w:val="0"/>
        <w:spacing w:after="240" w:line="360" w:lineRule="auto"/>
        <w:jc w:val="both"/>
        <w:rPr>
          <w:rFonts w:eastAsia="Calibri"/>
          <w:b/>
        </w:rPr>
      </w:pPr>
      <w:r>
        <w:rPr>
          <w:rFonts w:eastAsia="Calibri"/>
          <w:b/>
        </w:rPr>
        <w:t>Amend paragraph</w:t>
      </w:r>
      <w:r w:rsidR="00FB3F88">
        <w:rPr>
          <w:rFonts w:eastAsia="Calibri"/>
          <w:b/>
        </w:rPr>
        <w:t>s</w:t>
      </w:r>
      <w:r>
        <w:rPr>
          <w:rFonts w:eastAsia="Calibri"/>
          <w:b/>
        </w:rPr>
        <w:t xml:space="preserve"> 8.3 </w:t>
      </w:r>
      <w:r w:rsidR="00D62ABE">
        <w:rPr>
          <w:rFonts w:eastAsia="Calibri"/>
          <w:b/>
        </w:rPr>
        <w:t xml:space="preserve">to 8.6 </w:t>
      </w:r>
      <w:r>
        <w:rPr>
          <w:rFonts w:eastAsia="Calibri"/>
          <w:b/>
        </w:rPr>
        <w:t>of Schedule 2</w:t>
      </w:r>
      <w:r w:rsidR="00A77669" w:rsidRPr="000E2000">
        <w:rPr>
          <w:rFonts w:eastAsia="Calibri"/>
          <w:b/>
        </w:rPr>
        <w:t>6 as follows:</w:t>
      </w:r>
    </w:p>
    <w:p w:rsidR="00D62ABE" w:rsidRDefault="00077A83" w:rsidP="00D62ABE">
      <w:pPr>
        <w:pStyle w:val="ListParagraph"/>
        <w:widowControl w:val="0"/>
        <w:numPr>
          <w:ilvl w:val="1"/>
          <w:numId w:val="4"/>
        </w:numPr>
        <w:spacing w:after="240" w:line="360" w:lineRule="auto"/>
        <w:ind w:left="709" w:hanging="709"/>
        <w:contextualSpacing w:val="0"/>
        <w:jc w:val="both"/>
        <w:outlineLvl w:val="6"/>
        <w:rPr>
          <w:iCs/>
        </w:rPr>
      </w:pPr>
      <w:r w:rsidRPr="00077A83">
        <w:rPr>
          <w:iCs/>
        </w:rPr>
        <w:t>Where a Supplier Party receives a tip-off for a premises for which it is the electricity</w:t>
      </w:r>
      <w:r>
        <w:rPr>
          <w:iCs/>
        </w:rPr>
        <w:t xml:space="preserve"> </w:t>
      </w:r>
      <w:r w:rsidRPr="00077A83">
        <w:rPr>
          <w:iCs/>
        </w:rPr>
        <w:t xml:space="preserve">supplier, the Supplier Party shall </w:t>
      </w:r>
      <w:ins w:id="1" w:author="Gowling WLG" w:date="2018-06-25T15:55:00Z">
        <w:r>
          <w:rPr>
            <w:iCs/>
          </w:rPr>
          <w:t xml:space="preserve">read the tip-off within 10 Working Days and </w:t>
        </w:r>
      </w:ins>
      <w:r w:rsidRPr="00077A83">
        <w:rPr>
          <w:iCs/>
        </w:rPr>
        <w:t>ensure that it is investigated in accordance with the</w:t>
      </w:r>
      <w:r>
        <w:rPr>
          <w:iCs/>
        </w:rPr>
        <w:t xml:space="preserve"> </w:t>
      </w:r>
      <w:r w:rsidRPr="00077A83">
        <w:rPr>
          <w:iCs/>
        </w:rPr>
        <w:t>Revenue Protection Code of Practice.</w:t>
      </w:r>
    </w:p>
    <w:p w:rsidR="00D62ABE" w:rsidRPr="00D62ABE" w:rsidRDefault="00D62ABE" w:rsidP="00D62ABE">
      <w:pPr>
        <w:pStyle w:val="ListParagraph"/>
        <w:widowControl w:val="0"/>
        <w:numPr>
          <w:ilvl w:val="1"/>
          <w:numId w:val="4"/>
        </w:numPr>
        <w:spacing w:after="240" w:line="360" w:lineRule="auto"/>
        <w:ind w:left="709" w:hanging="709"/>
        <w:contextualSpacing w:val="0"/>
        <w:jc w:val="both"/>
        <w:outlineLvl w:val="6"/>
        <w:rPr>
          <w:iCs/>
        </w:rPr>
      </w:pPr>
      <w:r w:rsidRPr="00D62ABE">
        <w:rPr>
          <w:rFonts w:eastAsia="Calibri"/>
        </w:rPr>
        <w:t>Where a Supplier Party receives a tip-off for a premises for which it is not the electricity supplier, then it shall notify the ETTOS Service Provider (including details of the correct electricity supplier, if known)</w:t>
      </w:r>
      <w:ins w:id="2" w:author="Gowling WLG" w:date="2018-07-02T12:06:00Z">
        <w:r>
          <w:rPr>
            <w:rFonts w:eastAsia="Calibri"/>
          </w:rPr>
          <w:t xml:space="preserve"> within 10 Working Days</w:t>
        </w:r>
      </w:ins>
      <w:r w:rsidRPr="00D62ABE">
        <w:rPr>
          <w:rFonts w:eastAsia="Calibri"/>
        </w:rPr>
        <w:t>.</w:t>
      </w:r>
    </w:p>
    <w:p w:rsidR="006B71AD" w:rsidRPr="00F94982" w:rsidRDefault="006B71AD" w:rsidP="002568E5">
      <w:pPr>
        <w:pStyle w:val="Heading2"/>
        <w:numPr>
          <w:ilvl w:val="1"/>
          <w:numId w:val="7"/>
        </w:numPr>
        <w:ind w:left="709" w:hanging="709"/>
        <w:jc w:val="both"/>
        <w:rPr>
          <w:rFonts w:eastAsia="Calibri"/>
        </w:rPr>
      </w:pPr>
      <w:r w:rsidRPr="00F94982">
        <w:rPr>
          <w:rFonts w:eastAsia="Calibri"/>
        </w:rPr>
        <w:t>Where a DNO/IDNO Party receives a tip-off for a premise</w:t>
      </w:r>
      <w:r w:rsidR="002568E5">
        <w:rPr>
          <w:rFonts w:eastAsia="Calibri"/>
        </w:rPr>
        <w:t>s</w:t>
      </w:r>
      <w:r w:rsidRPr="00F94982">
        <w:rPr>
          <w:rFonts w:eastAsia="Calibri"/>
        </w:rPr>
        <w:t xml:space="preserve"> for which it is the electricity distributor, the DNO/IDNO Party</w:t>
      </w:r>
      <w:ins w:id="3" w:author="Gowling WLG" w:date="2018-06-25T16:30:00Z">
        <w:r w:rsidR="00447A9D">
          <w:rPr>
            <w:rFonts w:eastAsia="Calibri"/>
          </w:rPr>
          <w:t xml:space="preserve"> </w:t>
        </w:r>
        <w:r w:rsidR="00447A9D" w:rsidRPr="00F94982">
          <w:rPr>
            <w:rFonts w:eastAsia="Calibri"/>
          </w:rPr>
          <w:t>shall</w:t>
        </w:r>
      </w:ins>
      <w:ins w:id="4" w:author="Gowling WLG" w:date="2018-07-02T08:58:00Z">
        <w:r w:rsidR="002568E5">
          <w:rPr>
            <w:rFonts w:eastAsia="Calibri"/>
          </w:rPr>
          <w:t xml:space="preserve">, </w:t>
        </w:r>
      </w:ins>
      <w:ins w:id="5" w:author="Gowling WLG" w:date="2018-06-25T16:30:00Z">
        <w:r w:rsidR="00447A9D">
          <w:rPr>
            <w:color w:val="000000"/>
            <w:szCs w:val="24"/>
          </w:rPr>
          <w:t>within 10 Working Days</w:t>
        </w:r>
      </w:ins>
      <w:r w:rsidRPr="00F94982">
        <w:rPr>
          <w:rFonts w:eastAsia="Calibri"/>
        </w:rPr>
        <w:t>:</w:t>
      </w:r>
    </w:p>
    <w:p w:rsidR="006B71AD" w:rsidRPr="00F94982" w:rsidRDefault="006B71AD" w:rsidP="002568E5">
      <w:pPr>
        <w:numPr>
          <w:ilvl w:val="0"/>
          <w:numId w:val="6"/>
        </w:numPr>
        <w:spacing w:after="240" w:line="360" w:lineRule="auto"/>
        <w:ind w:hanging="720"/>
        <w:jc w:val="both"/>
        <w:rPr>
          <w:rFonts w:eastAsia="Calibri"/>
          <w:color w:val="000000"/>
        </w:rPr>
      </w:pPr>
      <w:r w:rsidRPr="00F94982">
        <w:rPr>
          <w:rFonts w:eastAsia="Calibri"/>
          <w:color w:val="000000"/>
        </w:rPr>
        <w:t>identify the full address and notify this to the ETTOS Service Provider;</w:t>
      </w:r>
    </w:p>
    <w:p w:rsidR="006B71AD" w:rsidRPr="00F94982" w:rsidRDefault="006B71AD" w:rsidP="002568E5">
      <w:pPr>
        <w:numPr>
          <w:ilvl w:val="0"/>
          <w:numId w:val="6"/>
        </w:numPr>
        <w:spacing w:after="240" w:line="360" w:lineRule="auto"/>
        <w:ind w:hanging="720"/>
        <w:jc w:val="both"/>
        <w:rPr>
          <w:rFonts w:eastAsia="Calibri"/>
          <w:color w:val="000000"/>
        </w:rPr>
      </w:pPr>
      <w:r w:rsidRPr="00F94982">
        <w:rPr>
          <w:rFonts w:eastAsia="Calibri"/>
          <w:color w:val="000000"/>
        </w:rPr>
        <w:t>identify the electricity supplier and notify this to the ETTOS Service Provider</w:t>
      </w:r>
      <w:r w:rsidRPr="00500BDE">
        <w:t xml:space="preserve"> </w:t>
      </w:r>
      <w:r w:rsidRPr="00500BDE">
        <w:rPr>
          <w:rFonts w:eastAsia="Calibri"/>
          <w:color w:val="000000"/>
        </w:rPr>
        <w:t>or identify that there is no currently traded MPAN and notify this to the ETTOS Service Provider</w:t>
      </w:r>
      <w:r w:rsidRPr="00F94982">
        <w:rPr>
          <w:rFonts w:eastAsia="Calibri"/>
          <w:color w:val="000000"/>
        </w:rPr>
        <w:t>;</w:t>
      </w:r>
    </w:p>
    <w:p w:rsidR="006B71AD" w:rsidRPr="00F94982" w:rsidRDefault="006B71AD" w:rsidP="002568E5">
      <w:pPr>
        <w:numPr>
          <w:ilvl w:val="0"/>
          <w:numId w:val="6"/>
        </w:numPr>
        <w:spacing w:after="240" w:line="360" w:lineRule="auto"/>
        <w:ind w:hanging="720"/>
        <w:jc w:val="both"/>
        <w:rPr>
          <w:rFonts w:eastAsia="Calibri"/>
          <w:color w:val="000000"/>
        </w:rPr>
      </w:pPr>
      <w:r w:rsidRPr="00F94982">
        <w:rPr>
          <w:rFonts w:eastAsia="Calibri"/>
          <w:color w:val="000000"/>
        </w:rPr>
        <w:t>(where applicable) comply with its obligations under the Revenue Protection Code of Practice;</w:t>
      </w:r>
    </w:p>
    <w:p w:rsidR="006B71AD" w:rsidRPr="00F94982" w:rsidRDefault="006B71AD" w:rsidP="002568E5">
      <w:pPr>
        <w:numPr>
          <w:ilvl w:val="0"/>
          <w:numId w:val="6"/>
        </w:numPr>
        <w:spacing w:after="240" w:line="360" w:lineRule="auto"/>
        <w:ind w:hanging="720"/>
        <w:jc w:val="both"/>
        <w:rPr>
          <w:rFonts w:eastAsia="Calibri"/>
          <w:color w:val="000000"/>
        </w:rPr>
      </w:pPr>
      <w:r w:rsidRPr="00F94982">
        <w:rPr>
          <w:rFonts w:eastAsia="Calibri"/>
          <w:color w:val="000000"/>
        </w:rPr>
        <w:t>if none of the above apply, then feed back to the ETTOS Service Provider that no action can be taken, with the reason the tip-off could not be matched, so that the tip-off can be logged as unmatched.</w:t>
      </w:r>
    </w:p>
    <w:p w:rsidR="00077A83" w:rsidRPr="00447A9D" w:rsidRDefault="006B71AD" w:rsidP="002568E5">
      <w:pPr>
        <w:pStyle w:val="Heading2"/>
        <w:numPr>
          <w:ilvl w:val="1"/>
          <w:numId w:val="7"/>
        </w:numPr>
        <w:ind w:left="720" w:hanging="720"/>
        <w:jc w:val="both"/>
        <w:rPr>
          <w:rFonts w:eastAsia="Calibri"/>
        </w:rPr>
      </w:pPr>
      <w:r w:rsidRPr="00F94982">
        <w:rPr>
          <w:rFonts w:eastAsia="Calibri"/>
        </w:rPr>
        <w:t>Where a DNO/IDNO Party receives a tip-off for a premises for which it is not the electricity distributor, then it shall</w:t>
      </w:r>
      <w:ins w:id="6" w:author="Gowling WLG" w:date="2018-07-02T08:59:00Z">
        <w:r w:rsidR="002568E5">
          <w:rPr>
            <w:rFonts w:eastAsia="Calibri"/>
          </w:rPr>
          <w:t>, within 10 Working Days,</w:t>
        </w:r>
      </w:ins>
      <w:r w:rsidRPr="00F94982">
        <w:rPr>
          <w:rFonts w:eastAsia="Calibri"/>
        </w:rPr>
        <w:t xml:space="preserve"> notify the ETTOS Service Provider</w:t>
      </w:r>
      <w:r>
        <w:rPr>
          <w:rFonts w:eastAsia="Calibri"/>
        </w:rPr>
        <w:t xml:space="preserve"> </w:t>
      </w:r>
      <w:r w:rsidRPr="00F94982">
        <w:rPr>
          <w:rFonts w:eastAsia="Calibri"/>
        </w:rPr>
        <w:t>(including details of the correct distributor if known).</w:t>
      </w:r>
    </w:p>
    <w:bookmarkEnd w:id="0"/>
    <w:p w:rsidR="00ED7269" w:rsidRPr="000E2000" w:rsidRDefault="00ED7269" w:rsidP="002568E5">
      <w:pPr>
        <w:widowControl w:val="0"/>
        <w:spacing w:after="240" w:line="360" w:lineRule="auto"/>
        <w:jc w:val="both"/>
        <w:rPr>
          <w:rFonts w:eastAsia="Calibri"/>
          <w:b/>
        </w:rPr>
      </w:pPr>
      <w:r>
        <w:rPr>
          <w:rFonts w:eastAsia="Calibri"/>
          <w:b/>
        </w:rPr>
        <w:t>Add new paragraph 8.8</w:t>
      </w:r>
      <w:r w:rsidRPr="000E2000">
        <w:rPr>
          <w:rFonts w:eastAsia="Calibri"/>
          <w:b/>
        </w:rPr>
        <w:t xml:space="preserve"> </w:t>
      </w:r>
      <w:r w:rsidR="00954D27">
        <w:rPr>
          <w:rFonts w:eastAsia="Calibri"/>
          <w:b/>
        </w:rPr>
        <w:t xml:space="preserve">to Schedule 26 </w:t>
      </w:r>
      <w:r w:rsidRPr="000E2000">
        <w:rPr>
          <w:rFonts w:eastAsia="Calibri"/>
          <w:b/>
        </w:rPr>
        <w:t>as follows:</w:t>
      </w:r>
    </w:p>
    <w:p w:rsidR="006436BA" w:rsidRPr="0058016A" w:rsidRDefault="00ED7269" w:rsidP="0058016A">
      <w:pPr>
        <w:pStyle w:val="ListParagraph"/>
        <w:numPr>
          <w:ilvl w:val="1"/>
          <w:numId w:val="5"/>
        </w:numPr>
        <w:spacing w:after="200" w:line="276" w:lineRule="auto"/>
        <w:ind w:left="709" w:hanging="709"/>
        <w:contextualSpacing w:val="0"/>
        <w:jc w:val="both"/>
        <w:outlineLvl w:val="1"/>
        <w:rPr>
          <w:rFonts w:eastAsia="Calibri"/>
          <w:b/>
        </w:rPr>
      </w:pPr>
      <w:ins w:id="7" w:author="Gowling WLG" w:date="2018-06-25T16:02:00Z">
        <w:r w:rsidRPr="0058016A">
          <w:rPr>
            <w:rFonts w:eastAsia="Calibri"/>
            <w:szCs w:val="26"/>
            <w:lang w:val="en-GB"/>
          </w:rPr>
          <w:t xml:space="preserve">Where a Supplier </w:t>
        </w:r>
      </w:ins>
      <w:ins w:id="8" w:author="Gowling WLG" w:date="2018-07-02T09:32:00Z">
        <w:r w:rsidR="00DD390B" w:rsidRPr="0058016A">
          <w:rPr>
            <w:rFonts w:eastAsia="Calibri"/>
            <w:szCs w:val="26"/>
            <w:lang w:val="en-GB"/>
          </w:rPr>
          <w:t xml:space="preserve">Party </w:t>
        </w:r>
      </w:ins>
      <w:ins w:id="9" w:author="Gowling WLG" w:date="2018-06-25T16:02:00Z">
        <w:r w:rsidRPr="0058016A">
          <w:rPr>
            <w:rFonts w:eastAsia="Calibri"/>
            <w:szCs w:val="26"/>
            <w:lang w:val="en-GB"/>
          </w:rPr>
          <w:t xml:space="preserve">or </w:t>
        </w:r>
      </w:ins>
      <w:ins w:id="10" w:author="Gowling WLG" w:date="2018-07-02T09:32:00Z">
        <w:r w:rsidR="00DD390B" w:rsidRPr="0058016A">
          <w:rPr>
            <w:rFonts w:eastAsia="Calibri"/>
            <w:szCs w:val="26"/>
            <w:lang w:val="en-GB"/>
          </w:rPr>
          <w:t xml:space="preserve">DNO/IDNO Party </w:t>
        </w:r>
      </w:ins>
      <w:ins w:id="11" w:author="Gowling WLG" w:date="2018-06-25T16:02:00Z">
        <w:r w:rsidRPr="0058016A">
          <w:rPr>
            <w:rFonts w:eastAsia="Calibri"/>
            <w:szCs w:val="26"/>
            <w:lang w:val="en-GB"/>
          </w:rPr>
          <w:t xml:space="preserve">fails to </w:t>
        </w:r>
      </w:ins>
      <w:ins w:id="12" w:author="Gowling WLG" w:date="2018-07-02T09:37:00Z">
        <w:r w:rsidR="0057627B" w:rsidRPr="0058016A">
          <w:rPr>
            <w:rFonts w:eastAsia="Calibri"/>
            <w:szCs w:val="26"/>
            <w:lang w:val="en-GB"/>
          </w:rPr>
          <w:t xml:space="preserve">comply </w:t>
        </w:r>
      </w:ins>
      <w:ins w:id="13" w:author="Gowling WLG" w:date="2018-07-02T09:38:00Z">
        <w:r w:rsidR="0057627B" w:rsidRPr="0058016A">
          <w:rPr>
            <w:rFonts w:eastAsia="Calibri"/>
            <w:szCs w:val="26"/>
            <w:lang w:val="en-GB"/>
          </w:rPr>
          <w:t>with its obligations under this Paragraph 8</w:t>
        </w:r>
      </w:ins>
      <w:ins w:id="14" w:author="Gowling WLG" w:date="2018-07-02T09:39:00Z">
        <w:r w:rsidR="0057627B" w:rsidRPr="0058016A">
          <w:rPr>
            <w:rFonts w:eastAsia="Calibri"/>
            <w:szCs w:val="26"/>
            <w:lang w:val="en-GB"/>
          </w:rPr>
          <w:t xml:space="preserve">, then </w:t>
        </w:r>
      </w:ins>
      <w:ins w:id="15" w:author="Gowling WLG" w:date="2018-07-02T09:43:00Z">
        <w:r w:rsidR="0057627B" w:rsidRPr="0058016A">
          <w:rPr>
            <w:rFonts w:eastAsia="Calibri"/>
            <w:szCs w:val="26"/>
            <w:lang w:val="en-GB"/>
          </w:rPr>
          <w:t>the</w:t>
        </w:r>
      </w:ins>
      <w:ins w:id="16" w:author="Gowling WLG" w:date="2018-06-25T16:02:00Z">
        <w:r w:rsidRPr="0058016A">
          <w:rPr>
            <w:rFonts w:eastAsia="Calibri"/>
            <w:szCs w:val="26"/>
            <w:lang w:val="en-GB"/>
          </w:rPr>
          <w:t xml:space="preserve"> escalation process </w:t>
        </w:r>
      </w:ins>
      <w:ins w:id="17" w:author="Gowling WLG" w:date="2018-07-02T09:43:00Z">
        <w:r w:rsidR="0057627B" w:rsidRPr="0058016A">
          <w:rPr>
            <w:rFonts w:eastAsia="Calibri"/>
            <w:szCs w:val="26"/>
            <w:lang w:val="en-GB"/>
          </w:rPr>
          <w:t>set out in Append</w:t>
        </w:r>
      </w:ins>
      <w:ins w:id="18" w:author="Gowling WLG" w:date="2018-07-02T09:44:00Z">
        <w:r w:rsidR="0057627B" w:rsidRPr="0058016A">
          <w:rPr>
            <w:rFonts w:eastAsia="Calibri"/>
            <w:szCs w:val="26"/>
            <w:lang w:val="en-GB"/>
          </w:rPr>
          <w:t>i</w:t>
        </w:r>
      </w:ins>
      <w:ins w:id="19" w:author="Gowling WLG" w:date="2018-07-02T09:43:00Z">
        <w:r w:rsidR="0057627B" w:rsidRPr="0058016A">
          <w:rPr>
            <w:rFonts w:eastAsia="Calibri"/>
            <w:szCs w:val="26"/>
            <w:lang w:val="en-GB"/>
          </w:rPr>
          <w:t xml:space="preserve">x </w:t>
        </w:r>
      </w:ins>
      <w:ins w:id="20" w:author="Gowling WLG" w:date="2018-07-02T09:44:00Z">
        <w:r w:rsidR="0057627B" w:rsidRPr="0058016A">
          <w:rPr>
            <w:rFonts w:eastAsia="Calibri"/>
            <w:szCs w:val="26"/>
            <w:lang w:val="en-GB"/>
          </w:rPr>
          <w:t>B</w:t>
        </w:r>
      </w:ins>
      <w:ins w:id="21" w:author="Gowling WLG" w:date="2018-07-02T09:43:00Z">
        <w:r w:rsidR="0057627B" w:rsidRPr="0058016A">
          <w:rPr>
            <w:rFonts w:eastAsia="Calibri"/>
            <w:szCs w:val="26"/>
            <w:lang w:val="en-GB"/>
          </w:rPr>
          <w:t xml:space="preserve"> shall apply.</w:t>
        </w:r>
      </w:ins>
    </w:p>
    <w:p w:rsidR="0058016A" w:rsidRPr="0058016A" w:rsidRDefault="0058016A" w:rsidP="0058016A">
      <w:pPr>
        <w:rPr>
          <w:rFonts w:eastAsia="Calibri"/>
        </w:rPr>
      </w:pPr>
    </w:p>
    <w:p w:rsidR="0057627B" w:rsidRDefault="0057627B" w:rsidP="0057627B">
      <w:pPr>
        <w:widowControl w:val="0"/>
        <w:spacing w:after="240" w:line="360" w:lineRule="auto"/>
        <w:jc w:val="both"/>
        <w:rPr>
          <w:rFonts w:eastAsia="Calibri"/>
          <w:b/>
        </w:rPr>
      </w:pPr>
      <w:r w:rsidRPr="0057627B">
        <w:rPr>
          <w:rFonts w:eastAsia="Calibri"/>
          <w:b/>
        </w:rPr>
        <w:lastRenderedPageBreak/>
        <w:t>A</w:t>
      </w:r>
      <w:r>
        <w:rPr>
          <w:rFonts w:eastAsia="Calibri"/>
          <w:b/>
        </w:rPr>
        <w:t xml:space="preserve">dd a new Appendix B at the end of </w:t>
      </w:r>
      <w:r w:rsidRPr="0057627B">
        <w:rPr>
          <w:rFonts w:eastAsia="Calibri"/>
          <w:b/>
        </w:rPr>
        <w:t>Schedule 26 as follows:</w:t>
      </w:r>
    </w:p>
    <w:p w:rsidR="006436BA" w:rsidRPr="006436BA" w:rsidRDefault="0073023E" w:rsidP="006436BA">
      <w:pPr>
        <w:widowControl w:val="0"/>
        <w:spacing w:after="240" w:line="360" w:lineRule="auto"/>
        <w:jc w:val="center"/>
        <w:rPr>
          <w:rFonts w:eastAsia="Calibri"/>
          <w:b/>
        </w:rPr>
      </w:pPr>
      <w:ins w:id="22" w:author="Fungai Madzivadondo" w:date="2018-08-02T15:22:00Z">
        <w:r>
          <w:rPr>
            <w:noProof/>
            <w:lang w:val="en-GB" w:eastAsia="en-GB"/>
          </w:rPr>
          <w:drawing>
            <wp:anchor distT="0" distB="0" distL="114300" distR="114300" simplePos="0" relativeHeight="251659264" behindDoc="0" locked="0" layoutInCell="1" allowOverlap="1" wp14:anchorId="71F54DE8" wp14:editId="6ABABF94">
              <wp:simplePos x="0" y="0"/>
              <wp:positionH relativeFrom="column">
                <wp:posOffset>-638175</wp:posOffset>
              </wp:positionH>
              <wp:positionV relativeFrom="paragraph">
                <wp:posOffset>342264</wp:posOffset>
              </wp:positionV>
              <wp:extent cx="7119857" cy="5457825"/>
              <wp:effectExtent l="0" t="0" r="508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3851" cy="546088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6436BA" w:rsidRPr="006436BA">
        <w:rPr>
          <w:rFonts w:eastAsia="Calibri"/>
          <w:b/>
        </w:rPr>
        <w:t>Appendix B – ETTOS Escalation Process</w:t>
      </w:r>
      <w:bookmarkStart w:id="23" w:name="_GoBack"/>
      <w:bookmarkEnd w:id="23"/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73023E" w:rsidRDefault="0073023E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863EE7" w:rsidRPr="00863EE7" w:rsidRDefault="00863EE7" w:rsidP="006436BA">
      <w:pPr>
        <w:pStyle w:val="ListParagraph"/>
        <w:spacing w:after="240" w:line="360" w:lineRule="auto"/>
        <w:ind w:left="0"/>
        <w:contextualSpacing w:val="0"/>
        <w:jc w:val="both"/>
        <w:outlineLvl w:val="1"/>
        <w:rPr>
          <w:rFonts w:eastAsia="Calibri"/>
          <w:szCs w:val="26"/>
          <w:lang w:val="en-GB"/>
        </w:rPr>
      </w:pPr>
    </w:p>
    <w:p w:rsidR="00251AAC" w:rsidRPr="00353F19" w:rsidRDefault="00D55937" w:rsidP="002568E5">
      <w:pPr>
        <w:pStyle w:val="Heading2"/>
        <w:widowControl w:val="0"/>
        <w:numPr>
          <w:ilvl w:val="0"/>
          <w:numId w:val="0"/>
        </w:numPr>
        <w:ind w:left="720" w:hanging="720"/>
        <w:jc w:val="right"/>
      </w:pPr>
      <w:r w:rsidRPr="00353F19">
        <w:rPr>
          <w:b/>
          <w:szCs w:val="24"/>
        </w:rPr>
        <w:t>Gowling WLG (UK) LLP</w:t>
      </w:r>
      <w:r w:rsidRPr="00353F19">
        <w:rPr>
          <w:b/>
          <w:szCs w:val="24"/>
        </w:rPr>
        <w:br/>
      </w:r>
      <w:r w:rsidR="0073023E">
        <w:rPr>
          <w:b/>
          <w:szCs w:val="24"/>
        </w:rPr>
        <w:t>6</w:t>
      </w:r>
      <w:r w:rsidR="00077A83">
        <w:rPr>
          <w:b/>
          <w:szCs w:val="24"/>
        </w:rPr>
        <w:t xml:space="preserve"> </w:t>
      </w:r>
      <w:r w:rsidR="0073023E">
        <w:rPr>
          <w:b/>
          <w:szCs w:val="24"/>
        </w:rPr>
        <w:t>August</w:t>
      </w:r>
      <w:r w:rsidR="00077A83">
        <w:rPr>
          <w:b/>
          <w:szCs w:val="24"/>
        </w:rPr>
        <w:t xml:space="preserve"> 2018</w:t>
      </w:r>
    </w:p>
    <w:sectPr w:rsidR="00251AAC" w:rsidRPr="00353F19" w:rsidSect="00811E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69" w:rsidRDefault="00A77669" w:rsidP="00EE1CC6">
      <w:r>
        <w:separator/>
      </w:r>
    </w:p>
  </w:endnote>
  <w:endnote w:type="continuationSeparator" w:id="0">
    <w:p w:rsidR="00A77669" w:rsidRDefault="00A77669" w:rsidP="00EE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3E" w:rsidRDefault="007302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467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7669" w:rsidRDefault="00A776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2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7669" w:rsidRDefault="00A776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3E" w:rsidRDefault="00730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69" w:rsidRDefault="00A77669" w:rsidP="00EE1CC6">
      <w:r>
        <w:separator/>
      </w:r>
    </w:p>
  </w:footnote>
  <w:footnote w:type="continuationSeparator" w:id="0">
    <w:p w:rsidR="00A77669" w:rsidRDefault="00A77669" w:rsidP="00EE1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3E" w:rsidRDefault="007302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69" w:rsidRPr="00DD72FA" w:rsidRDefault="00A77669" w:rsidP="0024425D">
    <w:pPr>
      <w:pStyle w:val="Header"/>
      <w:jc w:val="right"/>
      <w:rPr>
        <w:b/>
      </w:rPr>
    </w:pPr>
    <w:r>
      <w:t xml:space="preserve">Gowling WLG: </w:t>
    </w:r>
    <w:r w:rsidR="0073023E">
      <w:t>6 August</w:t>
    </w:r>
    <w:r>
      <w:t xml:space="preserve"> 2018</w:t>
    </w:r>
  </w:p>
  <w:p w:rsidR="00A77669" w:rsidRPr="00DD72FA" w:rsidRDefault="00A77669" w:rsidP="00D55937">
    <w:pPr>
      <w:pStyle w:val="Header"/>
      <w:jc w:val="right"/>
      <w:rPr>
        <w:b/>
      </w:rPr>
    </w:pPr>
  </w:p>
  <w:p w:rsidR="00A77669" w:rsidRPr="00D55937" w:rsidRDefault="00A77669" w:rsidP="00D559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3E" w:rsidRDefault="007302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31F4"/>
    <w:multiLevelType w:val="multilevel"/>
    <w:tmpl w:val="974CE59C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2EE53BAE"/>
    <w:multiLevelType w:val="multilevel"/>
    <w:tmpl w:val="8F227D00"/>
    <w:lvl w:ilvl="0">
      <w:start w:val="1"/>
      <w:numFmt w:val="lowerLetter"/>
      <w:pStyle w:val="DCUSATableTexta"/>
      <w:lvlText w:val="(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bullet"/>
      <w:pStyle w:val="DCUSATableTextbulletp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3">
    <w:nsid w:val="3BFF5B8B"/>
    <w:multiLevelType w:val="hybridMultilevel"/>
    <w:tmpl w:val="A6C2E97E"/>
    <w:lvl w:ilvl="0" w:tplc="65F6226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D92CE1"/>
    <w:multiLevelType w:val="multilevel"/>
    <w:tmpl w:val="D58AAA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9E2075B"/>
    <w:multiLevelType w:val="multilevel"/>
    <w:tmpl w:val="78B07B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39C6FB5"/>
    <w:multiLevelType w:val="multilevel"/>
    <w:tmpl w:val="664E2A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laire Hynes">
    <w15:presenceInfo w15:providerId="AD" w15:userId="S-1-5-21-1220945662-1229272821-1417001333-33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C6"/>
    <w:rsid w:val="00001E50"/>
    <w:rsid w:val="00006B58"/>
    <w:rsid w:val="0000731D"/>
    <w:rsid w:val="00011E31"/>
    <w:rsid w:val="00012741"/>
    <w:rsid w:val="0001548F"/>
    <w:rsid w:val="00015FFD"/>
    <w:rsid w:val="0002360E"/>
    <w:rsid w:val="00024B86"/>
    <w:rsid w:val="000321F5"/>
    <w:rsid w:val="00033504"/>
    <w:rsid w:val="00036398"/>
    <w:rsid w:val="0004663C"/>
    <w:rsid w:val="0005254A"/>
    <w:rsid w:val="000532EF"/>
    <w:rsid w:val="000551F0"/>
    <w:rsid w:val="00056682"/>
    <w:rsid w:val="00062185"/>
    <w:rsid w:val="00074189"/>
    <w:rsid w:val="00075C38"/>
    <w:rsid w:val="00077A83"/>
    <w:rsid w:val="00081CAF"/>
    <w:rsid w:val="0008626A"/>
    <w:rsid w:val="00092F15"/>
    <w:rsid w:val="000956F6"/>
    <w:rsid w:val="00096406"/>
    <w:rsid w:val="000A3BDC"/>
    <w:rsid w:val="000A3EFA"/>
    <w:rsid w:val="000B74BC"/>
    <w:rsid w:val="000D4DDB"/>
    <w:rsid w:val="000D69BE"/>
    <w:rsid w:val="000D6AA3"/>
    <w:rsid w:val="000E4A52"/>
    <w:rsid w:val="000E4CCA"/>
    <w:rsid w:val="000E7CC7"/>
    <w:rsid w:val="000F2207"/>
    <w:rsid w:val="000F4FCE"/>
    <w:rsid w:val="000F6B8C"/>
    <w:rsid w:val="00100F5F"/>
    <w:rsid w:val="00103693"/>
    <w:rsid w:val="00105459"/>
    <w:rsid w:val="00105EE1"/>
    <w:rsid w:val="00107668"/>
    <w:rsid w:val="00114078"/>
    <w:rsid w:val="00121F17"/>
    <w:rsid w:val="00122EB0"/>
    <w:rsid w:val="001316C8"/>
    <w:rsid w:val="00135D48"/>
    <w:rsid w:val="00154785"/>
    <w:rsid w:val="00156FF5"/>
    <w:rsid w:val="0016530E"/>
    <w:rsid w:val="00177AF1"/>
    <w:rsid w:val="00177C51"/>
    <w:rsid w:val="00177FBE"/>
    <w:rsid w:val="00182C6C"/>
    <w:rsid w:val="001854E0"/>
    <w:rsid w:val="00193C50"/>
    <w:rsid w:val="00194BCD"/>
    <w:rsid w:val="001A4F32"/>
    <w:rsid w:val="001A7297"/>
    <w:rsid w:val="001B08D1"/>
    <w:rsid w:val="001B2E1E"/>
    <w:rsid w:val="001B5973"/>
    <w:rsid w:val="001B792F"/>
    <w:rsid w:val="001C685F"/>
    <w:rsid w:val="001D2DF1"/>
    <w:rsid w:val="001E043F"/>
    <w:rsid w:val="001E2DE6"/>
    <w:rsid w:val="001E7CAE"/>
    <w:rsid w:val="001F7AD8"/>
    <w:rsid w:val="00203E6E"/>
    <w:rsid w:val="00205C6B"/>
    <w:rsid w:val="00216F86"/>
    <w:rsid w:val="00221D5E"/>
    <w:rsid w:val="0023144B"/>
    <w:rsid w:val="00233046"/>
    <w:rsid w:val="002357AE"/>
    <w:rsid w:val="0024425D"/>
    <w:rsid w:val="00247542"/>
    <w:rsid w:val="00251AAC"/>
    <w:rsid w:val="00255DA1"/>
    <w:rsid w:val="002568E5"/>
    <w:rsid w:val="00261A26"/>
    <w:rsid w:val="002668DF"/>
    <w:rsid w:val="002A018C"/>
    <w:rsid w:val="002B24B1"/>
    <w:rsid w:val="002C1136"/>
    <w:rsid w:val="002C4234"/>
    <w:rsid w:val="002C64BA"/>
    <w:rsid w:val="002C7189"/>
    <w:rsid w:val="002D05A8"/>
    <w:rsid w:val="002D3273"/>
    <w:rsid w:val="002E63F8"/>
    <w:rsid w:val="002F4182"/>
    <w:rsid w:val="002F61CA"/>
    <w:rsid w:val="003037BA"/>
    <w:rsid w:val="00305B82"/>
    <w:rsid w:val="00327EB7"/>
    <w:rsid w:val="0033064E"/>
    <w:rsid w:val="003341D4"/>
    <w:rsid w:val="0033442C"/>
    <w:rsid w:val="00335D5A"/>
    <w:rsid w:val="00341513"/>
    <w:rsid w:val="00343DCA"/>
    <w:rsid w:val="00347427"/>
    <w:rsid w:val="00347940"/>
    <w:rsid w:val="00350953"/>
    <w:rsid w:val="00353F19"/>
    <w:rsid w:val="00354A2D"/>
    <w:rsid w:val="00356F6C"/>
    <w:rsid w:val="003625E3"/>
    <w:rsid w:val="00365352"/>
    <w:rsid w:val="00365B9D"/>
    <w:rsid w:val="003732BB"/>
    <w:rsid w:val="0037648E"/>
    <w:rsid w:val="003775BB"/>
    <w:rsid w:val="003824AF"/>
    <w:rsid w:val="00386EE2"/>
    <w:rsid w:val="00387A95"/>
    <w:rsid w:val="00390FD3"/>
    <w:rsid w:val="00395412"/>
    <w:rsid w:val="003B7929"/>
    <w:rsid w:val="003D3848"/>
    <w:rsid w:val="003E07BF"/>
    <w:rsid w:val="003E12D9"/>
    <w:rsid w:val="003E1B89"/>
    <w:rsid w:val="003E243C"/>
    <w:rsid w:val="003F42D4"/>
    <w:rsid w:val="00403732"/>
    <w:rsid w:val="00407BF8"/>
    <w:rsid w:val="00413696"/>
    <w:rsid w:val="0043249F"/>
    <w:rsid w:val="00435A6C"/>
    <w:rsid w:val="00447A9D"/>
    <w:rsid w:val="00465141"/>
    <w:rsid w:val="00491B69"/>
    <w:rsid w:val="004A18E4"/>
    <w:rsid w:val="004C4F09"/>
    <w:rsid w:val="004C5DC2"/>
    <w:rsid w:val="004C673C"/>
    <w:rsid w:val="004D00D9"/>
    <w:rsid w:val="004D11AA"/>
    <w:rsid w:val="004D465E"/>
    <w:rsid w:val="004D4AC5"/>
    <w:rsid w:val="004F007C"/>
    <w:rsid w:val="005039EB"/>
    <w:rsid w:val="00503E27"/>
    <w:rsid w:val="00511394"/>
    <w:rsid w:val="0051473A"/>
    <w:rsid w:val="005203F3"/>
    <w:rsid w:val="00533BB0"/>
    <w:rsid w:val="005369D1"/>
    <w:rsid w:val="00540C7E"/>
    <w:rsid w:val="00544D24"/>
    <w:rsid w:val="005454D7"/>
    <w:rsid w:val="005468B6"/>
    <w:rsid w:val="00550577"/>
    <w:rsid w:val="00553685"/>
    <w:rsid w:val="005546DE"/>
    <w:rsid w:val="00562C8F"/>
    <w:rsid w:val="00570A8A"/>
    <w:rsid w:val="0057627B"/>
    <w:rsid w:val="005776E3"/>
    <w:rsid w:val="0058016A"/>
    <w:rsid w:val="0058767B"/>
    <w:rsid w:val="0059035E"/>
    <w:rsid w:val="005A2CD5"/>
    <w:rsid w:val="005A42B1"/>
    <w:rsid w:val="005B392A"/>
    <w:rsid w:val="005B4278"/>
    <w:rsid w:val="005B7731"/>
    <w:rsid w:val="005C3EEA"/>
    <w:rsid w:val="005C74E5"/>
    <w:rsid w:val="005D309E"/>
    <w:rsid w:val="005D4AE1"/>
    <w:rsid w:val="005D6D2E"/>
    <w:rsid w:val="005E099E"/>
    <w:rsid w:val="005E6B0D"/>
    <w:rsid w:val="005F04A5"/>
    <w:rsid w:val="005F3944"/>
    <w:rsid w:val="005F6A68"/>
    <w:rsid w:val="00611CF1"/>
    <w:rsid w:val="00622701"/>
    <w:rsid w:val="00623A5F"/>
    <w:rsid w:val="006276EF"/>
    <w:rsid w:val="00642510"/>
    <w:rsid w:val="00642857"/>
    <w:rsid w:val="006436BA"/>
    <w:rsid w:val="00652B52"/>
    <w:rsid w:val="00652CCA"/>
    <w:rsid w:val="00653C18"/>
    <w:rsid w:val="00657B5F"/>
    <w:rsid w:val="006742BC"/>
    <w:rsid w:val="00686509"/>
    <w:rsid w:val="006927B0"/>
    <w:rsid w:val="006A3959"/>
    <w:rsid w:val="006B71AD"/>
    <w:rsid w:val="006C0C6B"/>
    <w:rsid w:val="006C1648"/>
    <w:rsid w:val="006C2081"/>
    <w:rsid w:val="006C4E06"/>
    <w:rsid w:val="006D0BBD"/>
    <w:rsid w:val="006E3019"/>
    <w:rsid w:val="006E5925"/>
    <w:rsid w:val="006E73C4"/>
    <w:rsid w:val="006F191F"/>
    <w:rsid w:val="006F2E19"/>
    <w:rsid w:val="006F3823"/>
    <w:rsid w:val="006F6BA8"/>
    <w:rsid w:val="00704955"/>
    <w:rsid w:val="0070793A"/>
    <w:rsid w:val="00707CA0"/>
    <w:rsid w:val="007103D4"/>
    <w:rsid w:val="007131D6"/>
    <w:rsid w:val="00722A35"/>
    <w:rsid w:val="00722BE3"/>
    <w:rsid w:val="0073023E"/>
    <w:rsid w:val="007450C0"/>
    <w:rsid w:val="007477E8"/>
    <w:rsid w:val="0075107D"/>
    <w:rsid w:val="00755570"/>
    <w:rsid w:val="007625DE"/>
    <w:rsid w:val="00765921"/>
    <w:rsid w:val="0077350A"/>
    <w:rsid w:val="00773A0F"/>
    <w:rsid w:val="00773E2E"/>
    <w:rsid w:val="00780D1C"/>
    <w:rsid w:val="00780F35"/>
    <w:rsid w:val="00794BC5"/>
    <w:rsid w:val="007A44EC"/>
    <w:rsid w:val="007A4556"/>
    <w:rsid w:val="007B0CBA"/>
    <w:rsid w:val="007B5FF1"/>
    <w:rsid w:val="007C1973"/>
    <w:rsid w:val="007C1AF7"/>
    <w:rsid w:val="007C705E"/>
    <w:rsid w:val="007C728C"/>
    <w:rsid w:val="007E029C"/>
    <w:rsid w:val="007E08BC"/>
    <w:rsid w:val="007E452F"/>
    <w:rsid w:val="00805E8B"/>
    <w:rsid w:val="0081159E"/>
    <w:rsid w:val="00811EF9"/>
    <w:rsid w:val="00822047"/>
    <w:rsid w:val="00826CF0"/>
    <w:rsid w:val="008275DD"/>
    <w:rsid w:val="00852493"/>
    <w:rsid w:val="00852C4D"/>
    <w:rsid w:val="00863EE7"/>
    <w:rsid w:val="00867119"/>
    <w:rsid w:val="00872D9E"/>
    <w:rsid w:val="00875C49"/>
    <w:rsid w:val="00880DBC"/>
    <w:rsid w:val="00884BA0"/>
    <w:rsid w:val="00886802"/>
    <w:rsid w:val="0089188E"/>
    <w:rsid w:val="00895C9D"/>
    <w:rsid w:val="008A0756"/>
    <w:rsid w:val="008A1F0B"/>
    <w:rsid w:val="008B17FB"/>
    <w:rsid w:val="008C3F54"/>
    <w:rsid w:val="008D4FB7"/>
    <w:rsid w:val="008D588A"/>
    <w:rsid w:val="008D5C7C"/>
    <w:rsid w:val="009006B3"/>
    <w:rsid w:val="00902708"/>
    <w:rsid w:val="00922E68"/>
    <w:rsid w:val="0092355B"/>
    <w:rsid w:val="00935DE1"/>
    <w:rsid w:val="00936914"/>
    <w:rsid w:val="0094192F"/>
    <w:rsid w:val="009431AF"/>
    <w:rsid w:val="00954D27"/>
    <w:rsid w:val="00957136"/>
    <w:rsid w:val="0095793F"/>
    <w:rsid w:val="0096781C"/>
    <w:rsid w:val="00983025"/>
    <w:rsid w:val="00987CEE"/>
    <w:rsid w:val="00990C04"/>
    <w:rsid w:val="00995B3D"/>
    <w:rsid w:val="009962D6"/>
    <w:rsid w:val="009C2130"/>
    <w:rsid w:val="009E037D"/>
    <w:rsid w:val="009E09D6"/>
    <w:rsid w:val="009E4364"/>
    <w:rsid w:val="009F506D"/>
    <w:rsid w:val="00A032A0"/>
    <w:rsid w:val="00A05E44"/>
    <w:rsid w:val="00A10250"/>
    <w:rsid w:val="00A10A97"/>
    <w:rsid w:val="00A30525"/>
    <w:rsid w:val="00A3399F"/>
    <w:rsid w:val="00A42DE9"/>
    <w:rsid w:val="00A5391E"/>
    <w:rsid w:val="00A613A6"/>
    <w:rsid w:val="00A61788"/>
    <w:rsid w:val="00A64BAF"/>
    <w:rsid w:val="00A673EC"/>
    <w:rsid w:val="00A704DC"/>
    <w:rsid w:val="00A70BF7"/>
    <w:rsid w:val="00A77669"/>
    <w:rsid w:val="00A8312E"/>
    <w:rsid w:val="00A84A28"/>
    <w:rsid w:val="00A910F5"/>
    <w:rsid w:val="00A937CD"/>
    <w:rsid w:val="00A9678E"/>
    <w:rsid w:val="00A96B6D"/>
    <w:rsid w:val="00AC107C"/>
    <w:rsid w:val="00AC7143"/>
    <w:rsid w:val="00AF55AF"/>
    <w:rsid w:val="00B05397"/>
    <w:rsid w:val="00B05C3C"/>
    <w:rsid w:val="00B05DDF"/>
    <w:rsid w:val="00B117B0"/>
    <w:rsid w:val="00B259B2"/>
    <w:rsid w:val="00B2605F"/>
    <w:rsid w:val="00B46A6E"/>
    <w:rsid w:val="00B471AE"/>
    <w:rsid w:val="00B52ACB"/>
    <w:rsid w:val="00B55B5A"/>
    <w:rsid w:val="00B564A5"/>
    <w:rsid w:val="00B62224"/>
    <w:rsid w:val="00B80EA0"/>
    <w:rsid w:val="00B91B82"/>
    <w:rsid w:val="00BA239E"/>
    <w:rsid w:val="00BB3550"/>
    <w:rsid w:val="00BB55D4"/>
    <w:rsid w:val="00BB723D"/>
    <w:rsid w:val="00BC2E2D"/>
    <w:rsid w:val="00BC31E7"/>
    <w:rsid w:val="00BD6B12"/>
    <w:rsid w:val="00BE1729"/>
    <w:rsid w:val="00BF6F1D"/>
    <w:rsid w:val="00BF7D87"/>
    <w:rsid w:val="00C00BC3"/>
    <w:rsid w:val="00C03FE2"/>
    <w:rsid w:val="00C12850"/>
    <w:rsid w:val="00C24966"/>
    <w:rsid w:val="00C25CCD"/>
    <w:rsid w:val="00C27EF5"/>
    <w:rsid w:val="00C301FA"/>
    <w:rsid w:val="00C32EB1"/>
    <w:rsid w:val="00C4274E"/>
    <w:rsid w:val="00C53127"/>
    <w:rsid w:val="00C57302"/>
    <w:rsid w:val="00C60C18"/>
    <w:rsid w:val="00C61BC3"/>
    <w:rsid w:val="00C72A08"/>
    <w:rsid w:val="00C82D93"/>
    <w:rsid w:val="00C83869"/>
    <w:rsid w:val="00C90266"/>
    <w:rsid w:val="00C96E0B"/>
    <w:rsid w:val="00C97133"/>
    <w:rsid w:val="00CB01AD"/>
    <w:rsid w:val="00CB261A"/>
    <w:rsid w:val="00CB3A5A"/>
    <w:rsid w:val="00CB6972"/>
    <w:rsid w:val="00CC053F"/>
    <w:rsid w:val="00CC2E32"/>
    <w:rsid w:val="00CC384D"/>
    <w:rsid w:val="00CC559F"/>
    <w:rsid w:val="00CC7F0D"/>
    <w:rsid w:val="00CD5311"/>
    <w:rsid w:val="00CF08D7"/>
    <w:rsid w:val="00CF26B0"/>
    <w:rsid w:val="00CF7C4D"/>
    <w:rsid w:val="00D00E2C"/>
    <w:rsid w:val="00D015F6"/>
    <w:rsid w:val="00D070F9"/>
    <w:rsid w:val="00D44D60"/>
    <w:rsid w:val="00D5087A"/>
    <w:rsid w:val="00D55937"/>
    <w:rsid w:val="00D55AFB"/>
    <w:rsid w:val="00D57F24"/>
    <w:rsid w:val="00D62ABE"/>
    <w:rsid w:val="00D63B14"/>
    <w:rsid w:val="00D674D1"/>
    <w:rsid w:val="00D70D25"/>
    <w:rsid w:val="00D72636"/>
    <w:rsid w:val="00D734E1"/>
    <w:rsid w:val="00D869C4"/>
    <w:rsid w:val="00D9336E"/>
    <w:rsid w:val="00D96E7E"/>
    <w:rsid w:val="00DB2D15"/>
    <w:rsid w:val="00DB33BC"/>
    <w:rsid w:val="00DB7116"/>
    <w:rsid w:val="00DB7622"/>
    <w:rsid w:val="00DD2C33"/>
    <w:rsid w:val="00DD390B"/>
    <w:rsid w:val="00DE1ABA"/>
    <w:rsid w:val="00DE70D9"/>
    <w:rsid w:val="00DF4521"/>
    <w:rsid w:val="00DF7765"/>
    <w:rsid w:val="00E03393"/>
    <w:rsid w:val="00E0757C"/>
    <w:rsid w:val="00E15362"/>
    <w:rsid w:val="00E15581"/>
    <w:rsid w:val="00E207F4"/>
    <w:rsid w:val="00E25D60"/>
    <w:rsid w:val="00E3428C"/>
    <w:rsid w:val="00E34467"/>
    <w:rsid w:val="00E41FB2"/>
    <w:rsid w:val="00E55DE8"/>
    <w:rsid w:val="00E62716"/>
    <w:rsid w:val="00E65935"/>
    <w:rsid w:val="00E665AC"/>
    <w:rsid w:val="00E72027"/>
    <w:rsid w:val="00E76D4B"/>
    <w:rsid w:val="00E827B3"/>
    <w:rsid w:val="00E968FD"/>
    <w:rsid w:val="00E97E0B"/>
    <w:rsid w:val="00EC0F5B"/>
    <w:rsid w:val="00EC3861"/>
    <w:rsid w:val="00EC46EE"/>
    <w:rsid w:val="00EC7DBC"/>
    <w:rsid w:val="00ED7269"/>
    <w:rsid w:val="00EE1CC6"/>
    <w:rsid w:val="00EE2CE2"/>
    <w:rsid w:val="00EF45D1"/>
    <w:rsid w:val="00F038F7"/>
    <w:rsid w:val="00F14EB6"/>
    <w:rsid w:val="00F30ED5"/>
    <w:rsid w:val="00F31F60"/>
    <w:rsid w:val="00F35421"/>
    <w:rsid w:val="00F36454"/>
    <w:rsid w:val="00F3670F"/>
    <w:rsid w:val="00F40323"/>
    <w:rsid w:val="00F43CD1"/>
    <w:rsid w:val="00F44ED1"/>
    <w:rsid w:val="00F462D8"/>
    <w:rsid w:val="00F53634"/>
    <w:rsid w:val="00F64EEC"/>
    <w:rsid w:val="00F77462"/>
    <w:rsid w:val="00F853CE"/>
    <w:rsid w:val="00F92B32"/>
    <w:rsid w:val="00F957B5"/>
    <w:rsid w:val="00FA7C26"/>
    <w:rsid w:val="00FB229A"/>
    <w:rsid w:val="00FB3F88"/>
    <w:rsid w:val="00FE24C4"/>
    <w:rsid w:val="00FE4021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092F15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3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092F1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8275DD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8275DD"/>
    <w:rPr>
      <w:rFonts w:ascii="Times New Roman Bold" w:hAnsi="Times New Roman Bold"/>
      <w:b/>
      <w:sz w:val="24"/>
    </w:rPr>
  </w:style>
  <w:style w:type="paragraph" w:styleId="Revision">
    <w:name w:val="Revision"/>
    <w:hidden/>
    <w:uiPriority w:val="99"/>
    <w:semiHidden/>
    <w:rsid w:val="00EC4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CNormParaL2Char">
    <w:name w:val="DC Norm Para L2 Char"/>
    <w:basedOn w:val="DCSubHeading1Level2Char"/>
    <w:uiPriority w:val="99"/>
    <w:rsid w:val="00F43CD1"/>
    <w:rPr>
      <w:rFonts w:ascii="Times New Roman" w:hAnsi="Times New Roman"/>
      <w:b w:val="0"/>
      <w:caps w:val="0"/>
      <w:color w:val="auto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092F15"/>
    <w:pPr>
      <w:keepNext/>
      <w:keepLines/>
      <w:numPr>
        <w:numId w:val="2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  <w:lang w:val="en-GB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092F15"/>
    <w:pPr>
      <w:keepNext w:val="0"/>
      <w:keepLines w:val="0"/>
      <w:numPr>
        <w:ilvl w:val="1"/>
      </w:numPr>
      <w:spacing w:before="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092F15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092F15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eastAsiaTheme="majorEastAsia" w:cstheme="majorBidi"/>
      <w:bCs/>
      <w:iCs/>
      <w:color w:val="000000" w:themeColor="text1"/>
      <w:szCs w:val="22"/>
      <w:lang w:val="en-GB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092F15"/>
    <w:pPr>
      <w:keepNext/>
      <w:keepLines/>
      <w:numPr>
        <w:ilvl w:val="4"/>
        <w:numId w:val="2"/>
      </w:numPr>
      <w:spacing w:before="200" w:after="120" w:line="360" w:lineRule="auto"/>
      <w:ind w:left="720" w:hanging="720"/>
      <w:outlineLvl w:val="4"/>
    </w:pPr>
    <w:rPr>
      <w:rFonts w:eastAsiaTheme="majorEastAsia" w:cstheme="majorBidi"/>
      <w:szCs w:val="22"/>
      <w:lang w:val="en-GB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092F15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eastAsiaTheme="majorEastAsia" w:cstheme="majorBidi"/>
      <w:iCs/>
      <w:color w:val="000000" w:themeColor="text1"/>
      <w:szCs w:val="22"/>
      <w:lang w:val="en-GB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092F15"/>
    <w:pPr>
      <w:keepNext/>
      <w:keepLines/>
      <w:numPr>
        <w:ilvl w:val="6"/>
        <w:numId w:val="2"/>
      </w:numPr>
      <w:spacing w:before="200" w:line="360" w:lineRule="auto"/>
      <w:ind w:left="720" w:hanging="720"/>
      <w:outlineLvl w:val="6"/>
    </w:pPr>
    <w:rPr>
      <w:rFonts w:eastAsiaTheme="majorEastAsia" w:cstheme="majorBidi"/>
      <w:iCs/>
      <w:szCs w:val="22"/>
      <w:lang w:val="en-GB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092F15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092F15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unhideWhenUsed/>
    <w:qFormat/>
    <w:rsid w:val="00EE1C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EE1CC6"/>
  </w:style>
  <w:style w:type="paragraph" w:styleId="Footer">
    <w:name w:val="footer"/>
    <w:basedOn w:val="Normal"/>
    <w:link w:val="FooterChar"/>
    <w:uiPriority w:val="99"/>
    <w:unhideWhenUsed/>
    <w:rsid w:val="00EE1C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CC6"/>
  </w:style>
  <w:style w:type="table" w:styleId="TableGrid">
    <w:name w:val="Table Grid"/>
    <w:basedOn w:val="TableNormal"/>
    <w:uiPriority w:val="39"/>
    <w:rsid w:val="0036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USATableTexta">
    <w:name w:val="DCUSA Table Text a)"/>
    <w:basedOn w:val="Normal"/>
    <w:qFormat/>
    <w:rsid w:val="003625E3"/>
    <w:pPr>
      <w:numPr>
        <w:numId w:val="1"/>
      </w:numPr>
      <w:tabs>
        <w:tab w:val="num" w:pos="360"/>
      </w:tabs>
      <w:spacing w:before="120" w:after="120"/>
      <w:ind w:left="0" w:firstLine="0"/>
    </w:pPr>
    <w:rPr>
      <w:rFonts w:eastAsia="Calibri"/>
      <w:szCs w:val="22"/>
      <w:lang w:val="en-GB"/>
    </w:rPr>
  </w:style>
  <w:style w:type="paragraph" w:customStyle="1" w:styleId="DCUSATableTextbulletpt">
    <w:name w:val="DCUSA Table Text bullet pt"/>
    <w:basedOn w:val="Normal"/>
    <w:qFormat/>
    <w:rsid w:val="003625E3"/>
    <w:pPr>
      <w:numPr>
        <w:ilvl w:val="1"/>
        <w:numId w:val="1"/>
      </w:numPr>
      <w:tabs>
        <w:tab w:val="num" w:pos="360"/>
      </w:tabs>
      <w:spacing w:before="120" w:after="120" w:line="360" w:lineRule="auto"/>
      <w:ind w:left="0" w:firstLine="0"/>
    </w:pPr>
    <w:rPr>
      <w:rFonts w:eastAsia="Calibri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5E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092F15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092F15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092F15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092F15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092F15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092F15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092F15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092F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092F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092F15"/>
    <w:pPr>
      <w:ind w:left="720"/>
      <w:contextualSpacing/>
    </w:pPr>
  </w:style>
  <w:style w:type="paragraph" w:customStyle="1" w:styleId="DCHeading4">
    <w:name w:val="DC Heading 4"/>
    <w:basedOn w:val="Normal"/>
    <w:qFormat/>
    <w:rsid w:val="00092F15"/>
    <w:pPr>
      <w:numPr>
        <w:numId w:val="3"/>
      </w:numPr>
      <w:spacing w:after="240" w:line="360" w:lineRule="auto"/>
      <w:jc w:val="center"/>
    </w:pPr>
    <w:rPr>
      <w:rFonts w:ascii="Times New Roman Bold" w:eastAsiaTheme="minorHAnsi" w:hAnsi="Times New Roman Bold" w:cstheme="minorBidi"/>
      <w:szCs w:val="22"/>
      <w:u w:val="single"/>
      <w:lang w:val="en-GB"/>
    </w:rPr>
  </w:style>
  <w:style w:type="numbering" w:customStyle="1" w:styleId="DCParalinknumbers">
    <w:name w:val="DC Para link numbers"/>
    <w:uiPriority w:val="99"/>
    <w:rsid w:val="00092F15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unhideWhenUsed/>
    <w:rsid w:val="009E4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36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6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eltaViewInsertion">
    <w:name w:val="DeltaView Insertion"/>
    <w:uiPriority w:val="99"/>
    <w:rsid w:val="00C97133"/>
    <w:rPr>
      <w:color w:val="0000FF"/>
      <w:u w:val="double"/>
    </w:rPr>
  </w:style>
  <w:style w:type="character" w:customStyle="1" w:styleId="DeltaViewDeletion">
    <w:name w:val="DeltaView Deletion"/>
    <w:uiPriority w:val="99"/>
    <w:rsid w:val="00C97133"/>
    <w:rPr>
      <w:strike/>
      <w:color w:val="FF0000"/>
    </w:rPr>
  </w:style>
  <w:style w:type="paragraph" w:customStyle="1" w:styleId="AgtLevel4">
    <w:name w:val="Agt/Level4"/>
    <w:basedOn w:val="Normal"/>
    <w:uiPriority w:val="99"/>
    <w:rsid w:val="00CC559F"/>
    <w:pPr>
      <w:tabs>
        <w:tab w:val="num" w:pos="2126"/>
      </w:tabs>
      <w:spacing w:after="240" w:line="360" w:lineRule="auto"/>
      <w:ind w:left="2126" w:hanging="709"/>
      <w:jc w:val="both"/>
    </w:pPr>
    <w:rPr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6E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E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6EE2"/>
    <w:rPr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7510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107D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4D46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46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06B58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after="200"/>
      <w:ind w:left="709"/>
      <w:jc w:val="both"/>
    </w:pPr>
    <w:rPr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06B58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C12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CSubHeading1Level2">
    <w:name w:val="DC Sub Heading 1 Level 2"/>
    <w:basedOn w:val="Normal"/>
    <w:link w:val="DCSubHeading1Level2Char"/>
    <w:qFormat/>
    <w:rsid w:val="008275DD"/>
    <w:pPr>
      <w:spacing w:after="240" w:line="360" w:lineRule="auto"/>
    </w:pPr>
    <w:rPr>
      <w:rFonts w:ascii="Times New Roman Bold" w:eastAsiaTheme="minorHAnsi" w:hAnsi="Times New Roman Bold" w:cstheme="minorBidi"/>
      <w:b/>
      <w:szCs w:val="22"/>
      <w:lang w:val="en-GB"/>
    </w:rPr>
  </w:style>
  <w:style w:type="character" w:customStyle="1" w:styleId="DCSubHeading1Level2Char">
    <w:name w:val="DC Sub Heading 1 Level 2 Char"/>
    <w:basedOn w:val="DefaultParagraphFont"/>
    <w:link w:val="DCSubHeading1Level2"/>
    <w:rsid w:val="008275DD"/>
    <w:rPr>
      <w:rFonts w:ascii="Times New Roman Bold" w:hAnsi="Times New Roman Bold"/>
      <w:b/>
      <w:sz w:val="24"/>
    </w:rPr>
  </w:style>
  <w:style w:type="paragraph" w:styleId="Revision">
    <w:name w:val="Revision"/>
    <w:hidden/>
    <w:uiPriority w:val="99"/>
    <w:semiHidden/>
    <w:rsid w:val="00EC4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CNormParaL2Char">
    <w:name w:val="DC Norm Para L2 Char"/>
    <w:basedOn w:val="DCSubHeading1Level2Char"/>
    <w:uiPriority w:val="99"/>
    <w:rsid w:val="00F43CD1"/>
    <w:rPr>
      <w:rFonts w:ascii="Times New Roman" w:hAnsi="Times New Roman"/>
      <w:b w:val="0"/>
      <w:caps w:val="0"/>
      <w:color w:val="auto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01E7-7A33-43B2-90D4-B00F291A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Gowling WLG</Company>
  <LinksUpToDate>false</LinksUpToDate>
  <CharactersWithSpaces>1915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 Saeed</dc:creator>
  <cp:lastModifiedBy>Gowling WLG</cp:lastModifiedBy>
  <cp:revision>2</cp:revision>
  <dcterms:created xsi:type="dcterms:W3CDTF">2018-08-06T08:59:00Z</dcterms:created>
  <dcterms:modified xsi:type="dcterms:W3CDTF">2018-08-06T08:59:00Z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04d9ddc1-62db-4b7d-ad50-99c83a5e8065</vt:lpwstr>
  </property>
  <property fmtid="{D5CDD505-2E9C-101B-9397-08002B2CF9AE}" pid="3" name="tikitDocRef">
    <vt:lpwstr>Legal02#73686507v3[HXS01]</vt:lpwstr>
  </property>
  <property fmtid="{D5CDD505-2E9C-101B-9397-08002B2CF9AE}" pid="4" name="tikitDocNumber">
    <vt:lpwstr>73686507</vt:lpwstr>
  </property>
  <property fmtid="{D5CDD505-2E9C-101B-9397-08002B2CF9AE}" pid="5" name="tikitVersionNumber">
    <vt:lpwstr>3</vt:lpwstr>
  </property>
  <property fmtid="{D5CDD505-2E9C-101B-9397-08002B2CF9AE}" pid="6" name="tikitDocDescription">
    <vt:lpwstr>DCP 322 Legal Text - 6 August 2018 (Gowling WLG)</vt:lpwstr>
  </property>
  <property fmtid="{D5CDD505-2E9C-101B-9397-08002B2CF9AE}" pid="7" name="tikitAuthor">
    <vt:lpwstr>Habib Saeed</vt:lpwstr>
  </property>
  <property fmtid="{D5CDD505-2E9C-101B-9397-08002B2CF9AE}" pid="8" name="tikitAuthorID">
    <vt:lpwstr>HXS01</vt:lpwstr>
  </property>
  <property fmtid="{D5CDD505-2E9C-101B-9397-08002B2CF9AE}" pid="9" name="tikitTypistID">
    <vt:lpwstr>HXS01</vt:lpwstr>
  </property>
  <property fmtid="{D5CDD505-2E9C-101B-9397-08002B2CF9AE}" pid="10" name="tikitClientDescription">
    <vt:lpwstr>DCUSA Limited</vt:lpwstr>
  </property>
  <property fmtid="{D5CDD505-2E9C-101B-9397-08002B2CF9AE}" pid="11" name="tikitMatterDescription">
    <vt:lpwstr>General DCUSA Advice 2018</vt:lpwstr>
  </property>
  <property fmtid="{D5CDD505-2E9C-101B-9397-08002B2CF9AE}" pid="12" name="tikitClientID">
    <vt:lpwstr>588326</vt:lpwstr>
  </property>
  <property fmtid="{D5CDD505-2E9C-101B-9397-08002B2CF9AE}" pid="13" name="tikitMatterID">
    <vt:lpwstr>2648312</vt:lpwstr>
  </property>
</Properties>
</file>