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rels" ContentType="application/vnd.openxmlformats-package.relationships+xml"/>
  <Default Extension="xml" ContentType="application/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C5A" w:rsidRPr="00CB2D10" w:rsidRDefault="004C4F09" w:rsidP="000C16B6">
      <w:pPr>
        <w:pStyle w:val="Header"/>
        <w:widowControl w:val="0"/>
        <w:spacing w:after="240" w:line="360" w:lineRule="auto"/>
        <w:jc w:val="center"/>
        <w:rPr>
          <w:b/>
          <w:u w:val="single"/>
          <w:lang w:val="en-GB"/>
        </w:rPr>
      </w:pPr>
      <w:bookmarkStart w:id="0" w:name="_GoBack"/>
      <w:bookmarkEnd w:id="0"/>
      <w:r w:rsidRPr="00CB2D10">
        <w:rPr>
          <w:b/>
          <w:u w:val="single"/>
          <w:lang w:val="en-GB"/>
        </w:rPr>
        <w:t xml:space="preserve">DCP </w:t>
      </w:r>
      <w:r w:rsidR="00557605" w:rsidRPr="00CB2D10">
        <w:rPr>
          <w:b/>
          <w:u w:val="single"/>
          <w:lang w:val="en-GB"/>
        </w:rPr>
        <w:t>327 D</w:t>
      </w:r>
      <w:r w:rsidR="00D55937" w:rsidRPr="00CB2D10">
        <w:rPr>
          <w:b/>
          <w:u w:val="single"/>
          <w:lang w:val="en-GB"/>
        </w:rPr>
        <w:t>raft Legal Text</w:t>
      </w:r>
      <w:bookmarkStart w:id="1" w:name="_Toc182224768"/>
    </w:p>
    <w:p w:rsidR="00447A9D" w:rsidRPr="00CB2D10" w:rsidRDefault="00557605" w:rsidP="000C16B6">
      <w:pPr>
        <w:pStyle w:val="Header"/>
        <w:widowControl w:val="0"/>
        <w:spacing w:after="240" w:line="360" w:lineRule="auto"/>
        <w:jc w:val="center"/>
        <w:rPr>
          <w:b/>
          <w:u w:val="single"/>
          <w:lang w:val="en-GB"/>
        </w:rPr>
      </w:pPr>
      <w:r w:rsidRPr="00CB2D10">
        <w:rPr>
          <w:b/>
          <w:u w:val="single"/>
          <w:lang w:val="en-GB"/>
        </w:rPr>
        <w:t>Requirement to Provide Supplier Theft Contact</w:t>
      </w:r>
      <w:r w:rsidR="00CE4534" w:rsidRPr="00CB2D10">
        <w:rPr>
          <w:b/>
          <w:u w:val="single"/>
          <w:lang w:val="en-GB"/>
        </w:rPr>
        <w:t xml:space="preserve"> Information</w:t>
      </w:r>
    </w:p>
    <w:bookmarkEnd w:id="1"/>
    <w:p w:rsidR="00F721B5" w:rsidRPr="00CB2D10" w:rsidRDefault="00F721B5" w:rsidP="000C16B6">
      <w:pPr>
        <w:widowControl w:val="0"/>
        <w:spacing w:after="240" w:line="360" w:lineRule="auto"/>
        <w:jc w:val="both"/>
        <w:rPr>
          <w:rFonts w:eastAsia="Calibri"/>
          <w:b/>
          <w:lang w:val="en-GB"/>
        </w:rPr>
      </w:pPr>
    </w:p>
    <w:p w:rsidR="00F721B5" w:rsidRPr="00CB2D10" w:rsidRDefault="00F721B5" w:rsidP="00872C5A">
      <w:pPr>
        <w:widowControl w:val="0"/>
        <w:spacing w:after="240" w:line="360" w:lineRule="auto"/>
        <w:jc w:val="both"/>
        <w:rPr>
          <w:rFonts w:eastAsia="Calibri"/>
          <w:b/>
          <w:lang w:val="en-GB"/>
        </w:rPr>
      </w:pPr>
      <w:r w:rsidRPr="00CB2D10">
        <w:rPr>
          <w:rFonts w:eastAsia="Calibri"/>
          <w:b/>
          <w:lang w:val="en-GB"/>
        </w:rPr>
        <w:t>Amend paragraph 3A of Schedule 14 as follows:</w:t>
      </w:r>
    </w:p>
    <w:p w:rsidR="00F721B5" w:rsidRPr="00CB2D10" w:rsidRDefault="00F721B5" w:rsidP="00872C5A">
      <w:pPr>
        <w:spacing w:after="240" w:line="360" w:lineRule="auto"/>
        <w:ind w:left="709" w:hanging="709"/>
        <w:jc w:val="both"/>
        <w:rPr>
          <w:lang w:val="en-GB"/>
        </w:rPr>
      </w:pPr>
      <w:r w:rsidRPr="00CB2D10">
        <w:rPr>
          <w:lang w:val="en-GB"/>
        </w:rPr>
        <w:t xml:space="preserve">3A. </w:t>
      </w:r>
      <w:r w:rsidRPr="00CB2D10">
        <w:rPr>
          <w:lang w:val="en-GB"/>
        </w:rPr>
        <w:tab/>
        <w:t>Subject to Paragraph 6, the following shall only be accessible through the Password Controlled Pages:</w:t>
      </w:r>
    </w:p>
    <w:p w:rsidR="00F721B5" w:rsidRPr="00CB2D10" w:rsidRDefault="00F721B5" w:rsidP="00872C5A">
      <w:pPr>
        <w:pStyle w:val="ListParagraph"/>
        <w:numPr>
          <w:ilvl w:val="0"/>
          <w:numId w:val="10"/>
        </w:numPr>
        <w:spacing w:after="240" w:line="360" w:lineRule="auto"/>
        <w:ind w:left="1276" w:hanging="499"/>
        <w:contextualSpacing w:val="0"/>
        <w:rPr>
          <w:lang w:val="en-GB"/>
        </w:rPr>
      </w:pPr>
      <w:r w:rsidRPr="00CB2D10">
        <w:rPr>
          <w:lang w:val="en-GB"/>
        </w:rPr>
        <w:t>the full text of this Agreement (including the Revenue Protection Code of Practice);</w:t>
      </w:r>
    </w:p>
    <w:p w:rsidR="00F721B5" w:rsidRPr="00CB2D10" w:rsidRDefault="00F721B5" w:rsidP="00872C5A">
      <w:pPr>
        <w:pStyle w:val="ListParagraph"/>
        <w:numPr>
          <w:ilvl w:val="0"/>
          <w:numId w:val="10"/>
        </w:numPr>
        <w:spacing w:after="240" w:line="360" w:lineRule="auto"/>
        <w:ind w:left="1276" w:hanging="499"/>
        <w:contextualSpacing w:val="0"/>
        <w:rPr>
          <w:lang w:val="en-GB"/>
        </w:rPr>
      </w:pPr>
      <w:r w:rsidRPr="00CB2D10">
        <w:rPr>
          <w:lang w:val="en-GB"/>
        </w:rPr>
        <w:t xml:space="preserve">minutes of (and papers associated with) the meetings of the Panel, Working Groups and the DCUSA Ltd board of directors that are not made accessible under Paragraph 3; </w:t>
      </w:r>
      <w:del w:id="2" w:author="Gowling WLG" w:date="2018-08-02T08:52:00Z">
        <w:r w:rsidRPr="00CB2D10" w:rsidDel="00872C5A">
          <w:rPr>
            <w:lang w:val="en-GB"/>
          </w:rPr>
          <w:delText>and</w:delText>
        </w:r>
      </w:del>
    </w:p>
    <w:p w:rsidR="00F721B5" w:rsidRPr="00CB2D10" w:rsidRDefault="00F721B5" w:rsidP="00872C5A">
      <w:pPr>
        <w:pStyle w:val="ListParagraph"/>
        <w:numPr>
          <w:ilvl w:val="0"/>
          <w:numId w:val="10"/>
        </w:numPr>
        <w:spacing w:after="240" w:line="360" w:lineRule="auto"/>
        <w:ind w:left="1276" w:hanging="499"/>
        <w:contextualSpacing w:val="0"/>
        <w:rPr>
          <w:ins w:id="3" w:author="Gowling WLG" w:date="2018-07-31T09:56:00Z"/>
          <w:lang w:val="en-GB"/>
        </w:rPr>
      </w:pPr>
      <w:r w:rsidRPr="00CB2D10">
        <w:rPr>
          <w:lang w:val="en-GB"/>
        </w:rPr>
        <w:t>the contact details for Contract Managers and holders of Web Accounts</w:t>
      </w:r>
      <w:del w:id="4" w:author="Gowling WLG" w:date="2018-08-02T08:52:00Z">
        <w:r w:rsidRPr="00CB2D10" w:rsidDel="00872C5A">
          <w:rPr>
            <w:lang w:val="en-GB"/>
          </w:rPr>
          <w:delText>.</w:delText>
        </w:r>
      </w:del>
      <w:ins w:id="5" w:author="Gowling WLG" w:date="2018-08-02T08:52:00Z">
        <w:r w:rsidR="00872C5A" w:rsidRPr="00CB2D10">
          <w:rPr>
            <w:lang w:val="en-GB"/>
          </w:rPr>
          <w:t>; and</w:t>
        </w:r>
      </w:ins>
      <w:r w:rsidRPr="00CB2D10">
        <w:rPr>
          <w:lang w:val="en-GB"/>
        </w:rPr>
        <w:t xml:space="preserve"> </w:t>
      </w:r>
    </w:p>
    <w:p w:rsidR="00F721B5" w:rsidRPr="00CB2D10" w:rsidRDefault="00D27B6E" w:rsidP="00872C5A">
      <w:pPr>
        <w:pStyle w:val="ListParagraph"/>
        <w:numPr>
          <w:ilvl w:val="0"/>
          <w:numId w:val="10"/>
        </w:numPr>
        <w:spacing w:after="240" w:line="360" w:lineRule="auto"/>
        <w:ind w:left="1276" w:hanging="499"/>
        <w:contextualSpacing w:val="0"/>
        <w:rPr>
          <w:lang w:val="en-GB"/>
        </w:rPr>
      </w:pPr>
      <w:ins w:id="6" w:author="Gowling WLG" w:date="2018-08-02T09:08:00Z">
        <w:r w:rsidRPr="00CB2D10">
          <w:rPr>
            <w:lang w:val="en-GB"/>
          </w:rPr>
          <w:t xml:space="preserve">the </w:t>
        </w:r>
      </w:ins>
      <w:ins w:id="7" w:author="Gowling WLG" w:date="2018-08-02T09:07:00Z">
        <w:r w:rsidRPr="00CB2D10">
          <w:rPr>
            <w:lang w:val="en-GB"/>
          </w:rPr>
          <w:t>theft contact</w:t>
        </w:r>
      </w:ins>
      <w:ins w:id="8" w:author="Gowling WLG" w:date="2018-08-02T09:08:00Z">
        <w:r w:rsidRPr="00CB2D10">
          <w:rPr>
            <w:lang w:val="en-GB"/>
          </w:rPr>
          <w:t>s</w:t>
        </w:r>
      </w:ins>
      <w:ins w:id="9" w:author="Gowling WLG" w:date="2018-08-02T09:07:00Z">
        <w:r w:rsidRPr="00CB2D10">
          <w:rPr>
            <w:lang w:val="en-GB"/>
          </w:rPr>
          <w:t xml:space="preserve"> register provided </w:t>
        </w:r>
      </w:ins>
      <w:ins w:id="10" w:author="Gowling WLG" w:date="2018-08-02T09:08:00Z">
        <w:r w:rsidRPr="00CB2D10">
          <w:rPr>
            <w:lang w:val="en-GB"/>
          </w:rPr>
          <w:t>by each Supplier Party under paragraph 6.7 of the</w:t>
        </w:r>
      </w:ins>
      <w:ins w:id="11" w:author="Gowling WLG" w:date="2018-07-31T09:56:00Z">
        <w:r w:rsidR="00F721B5" w:rsidRPr="00CB2D10">
          <w:rPr>
            <w:lang w:val="en-GB"/>
          </w:rPr>
          <w:t xml:space="preserve"> Revenue Protection </w:t>
        </w:r>
      </w:ins>
      <w:ins w:id="12" w:author="Gowling WLG" w:date="2018-08-02T09:09:00Z">
        <w:r w:rsidRPr="00CB2D10">
          <w:rPr>
            <w:lang w:val="en-GB"/>
          </w:rPr>
          <w:t>Code of Practice</w:t>
        </w:r>
      </w:ins>
      <w:ins w:id="13" w:author="Gowling WLG" w:date="2018-07-31T09:56:00Z">
        <w:r w:rsidR="00F721B5" w:rsidRPr="00CB2D10">
          <w:rPr>
            <w:lang w:val="en-GB"/>
          </w:rPr>
          <w:t>.</w:t>
        </w:r>
      </w:ins>
    </w:p>
    <w:p w:rsidR="00F721B5" w:rsidRPr="00CB2D10" w:rsidRDefault="00F721B5" w:rsidP="00872C5A">
      <w:pPr>
        <w:widowControl w:val="0"/>
        <w:spacing w:after="240" w:line="360" w:lineRule="auto"/>
        <w:jc w:val="both"/>
        <w:rPr>
          <w:rFonts w:eastAsia="Calibri"/>
          <w:b/>
          <w:lang w:val="en-GB"/>
        </w:rPr>
      </w:pPr>
    </w:p>
    <w:p w:rsidR="00ED7269" w:rsidRPr="00CB2D10" w:rsidRDefault="00E92C6B" w:rsidP="00872C5A">
      <w:pPr>
        <w:widowControl w:val="0"/>
        <w:spacing w:after="240" w:line="360" w:lineRule="auto"/>
        <w:jc w:val="both"/>
        <w:rPr>
          <w:rFonts w:eastAsia="Calibri"/>
          <w:b/>
          <w:lang w:val="en-GB"/>
        </w:rPr>
      </w:pPr>
      <w:r w:rsidRPr="00CB2D10">
        <w:rPr>
          <w:rFonts w:eastAsia="Calibri"/>
          <w:b/>
          <w:lang w:val="en-GB"/>
        </w:rPr>
        <w:t>A</w:t>
      </w:r>
      <w:r w:rsidR="003B7737" w:rsidRPr="00CB2D10">
        <w:rPr>
          <w:rFonts w:eastAsia="Calibri"/>
          <w:b/>
          <w:lang w:val="en-GB"/>
        </w:rPr>
        <w:t>mend</w:t>
      </w:r>
      <w:r w:rsidR="00557605" w:rsidRPr="00CB2D10">
        <w:rPr>
          <w:rFonts w:eastAsia="Calibri"/>
          <w:b/>
          <w:lang w:val="en-GB"/>
        </w:rPr>
        <w:t xml:space="preserve"> paragraph 6.7</w:t>
      </w:r>
      <w:r w:rsidR="00ED7269" w:rsidRPr="00CB2D10">
        <w:rPr>
          <w:rFonts w:eastAsia="Calibri"/>
          <w:b/>
          <w:lang w:val="en-GB"/>
        </w:rPr>
        <w:t xml:space="preserve"> </w:t>
      </w:r>
      <w:r w:rsidR="00FE19B6" w:rsidRPr="00CB2D10">
        <w:rPr>
          <w:rFonts w:eastAsia="Calibri"/>
          <w:b/>
          <w:lang w:val="en-GB"/>
        </w:rPr>
        <w:t xml:space="preserve">of Schedule 23 </w:t>
      </w:r>
      <w:r w:rsidR="00ED7269" w:rsidRPr="00CB2D10">
        <w:rPr>
          <w:rFonts w:eastAsia="Calibri"/>
          <w:b/>
          <w:lang w:val="en-GB"/>
        </w:rPr>
        <w:t>as follows:</w:t>
      </w:r>
    </w:p>
    <w:p w:rsidR="00872C5A" w:rsidRPr="00CB2D10" w:rsidRDefault="00872C5A" w:rsidP="00872C5A">
      <w:pPr>
        <w:pStyle w:val="Heading2"/>
        <w:numPr>
          <w:ilvl w:val="1"/>
          <w:numId w:val="13"/>
        </w:numPr>
        <w:ind w:hanging="644"/>
        <w:jc w:val="both"/>
      </w:pPr>
      <w:r w:rsidRPr="00CB2D10">
        <w:t>Exchange of information between Suppliers</w:t>
      </w:r>
    </w:p>
    <w:tbl>
      <w:tblPr>
        <w:tblStyle w:val="TableGrid"/>
        <w:tblW w:w="9850" w:type="dxa"/>
        <w:tblLook w:val="04A0" w:firstRow="1" w:lastRow="0" w:firstColumn="1" w:lastColumn="0" w:noHBand="0" w:noVBand="1"/>
      </w:tblPr>
      <w:tblGrid>
        <w:gridCol w:w="9850"/>
      </w:tblGrid>
      <w:tr w:rsidR="00872C5A" w:rsidRPr="00CB2D10" w:rsidTr="00872C5A">
        <w:trPr>
          <w:ins w:id="14" w:author="Gowling WLG" w:date="2018-08-02T08:53:00Z"/>
        </w:trPr>
        <w:tc>
          <w:tcPr>
            <w:tcW w:w="9850" w:type="dxa"/>
          </w:tcPr>
          <w:p w:rsidR="00872C5A" w:rsidRPr="00CB2D10" w:rsidRDefault="00872C5A" w:rsidP="00872C5A">
            <w:pPr>
              <w:pStyle w:val="DCSubHeading1Level2"/>
              <w:rPr>
                <w:ins w:id="15" w:author="Gowling WLG" w:date="2018-08-02T08:54:00Z"/>
                <w:rFonts w:ascii="Times New Roman" w:hAnsi="Times New Roman" w:cs="Times New Roman"/>
                <w:szCs w:val="24"/>
              </w:rPr>
            </w:pPr>
            <w:ins w:id="16" w:author="Gowling WLG" w:date="2018-08-02T08:54:00Z">
              <w:r w:rsidRPr="00CB2D10">
                <w:rPr>
                  <w:rFonts w:ascii="Times New Roman" w:hAnsi="Times New Roman" w:cs="Times New Roman"/>
                  <w:szCs w:val="24"/>
                </w:rPr>
                <w:t>OBLIGATION</w:t>
              </w:r>
            </w:ins>
          </w:p>
          <w:p w:rsidR="00872C5A" w:rsidRPr="00CB2D10" w:rsidRDefault="00872C5A" w:rsidP="001B1FF5">
            <w:pPr>
              <w:pStyle w:val="Default"/>
              <w:spacing w:after="220" w:line="360" w:lineRule="auto"/>
              <w:jc w:val="both"/>
              <w:rPr>
                <w:ins w:id="17" w:author="Gowling WLG" w:date="2018-08-02T08:54:00Z"/>
              </w:rPr>
            </w:pPr>
            <w:ins w:id="18" w:author="Gowling WLG" w:date="2018-08-02T08:56:00Z">
              <w:r w:rsidRPr="00CB2D10">
                <w:t xml:space="preserve">Each </w:t>
              </w:r>
            </w:ins>
            <w:ins w:id="19" w:author="Gowling WLG" w:date="2018-08-02T08:54:00Z">
              <w:r w:rsidRPr="00CB2D10">
                <w:t>Supplier shall populate the</w:t>
              </w:r>
            </w:ins>
            <w:ins w:id="20" w:author="Gowling WLG" w:date="2018-08-02T09:00:00Z">
              <w:r w:rsidR="00D27B6E" w:rsidRPr="00CB2D10">
                <w:t xml:space="preserve"> </w:t>
              </w:r>
            </w:ins>
            <w:ins w:id="21" w:author="Gowling WLG" w:date="2018-08-02T09:03:00Z">
              <w:r w:rsidR="00D27B6E" w:rsidRPr="00CB2D10">
                <w:t xml:space="preserve">template </w:t>
              </w:r>
            </w:ins>
            <w:ins w:id="22" w:author="Gowling WLG" w:date="2018-08-02T08:54:00Z">
              <w:r w:rsidRPr="00CB2D10">
                <w:t xml:space="preserve">theft contacts register </w:t>
              </w:r>
            </w:ins>
            <w:ins w:id="23" w:author="Gowling WLG" w:date="2018-08-02T09:03:00Z">
              <w:r w:rsidR="00D27B6E" w:rsidRPr="00CB2D10">
                <w:t xml:space="preserve">set out below </w:t>
              </w:r>
            </w:ins>
            <w:ins w:id="24" w:author="Gowling WLG" w:date="2018-08-02T09:01:00Z">
              <w:r w:rsidR="00D27B6E" w:rsidRPr="00CB2D10">
                <w:t xml:space="preserve">with </w:t>
              </w:r>
            </w:ins>
            <w:ins w:id="25" w:author="Gowling WLG" w:date="2018-08-02T09:03:00Z">
              <w:r w:rsidR="00D27B6E" w:rsidRPr="00CB2D10">
                <w:t>the Supplier's</w:t>
              </w:r>
            </w:ins>
            <w:ins w:id="26" w:author="Gowling WLG" w:date="2018-08-02T09:01:00Z">
              <w:r w:rsidR="00D27B6E" w:rsidRPr="00CB2D10">
                <w:t xml:space="preserve"> relevant details, </w:t>
              </w:r>
            </w:ins>
            <w:ins w:id="27" w:author="Gowling WLG" w:date="2018-08-02T09:02:00Z">
              <w:r w:rsidR="00D27B6E" w:rsidRPr="00CB2D10">
                <w:t xml:space="preserve">and shall provide the populated register to the DCUSA Secretariat. Each Supplier shall </w:t>
              </w:r>
            </w:ins>
            <w:ins w:id="28" w:author="Gowling WLG" w:date="2018-08-02T09:01:00Z">
              <w:r w:rsidR="00D27B6E" w:rsidRPr="00CB2D10">
                <w:t>includ</w:t>
              </w:r>
            </w:ins>
            <w:ins w:id="29" w:author="Gowling WLG" w:date="2018-08-02T09:02:00Z">
              <w:r w:rsidR="00D27B6E" w:rsidRPr="00CB2D10">
                <w:t>e</w:t>
              </w:r>
            </w:ins>
            <w:ins w:id="30" w:author="Gowling WLG" w:date="2018-08-02T08:54:00Z">
              <w:r w:rsidRPr="00CB2D10">
                <w:t xml:space="preserve"> the </w:t>
              </w:r>
            </w:ins>
            <w:ins w:id="31" w:author="Gowling WLG" w:date="2018-08-02T09:02:00Z">
              <w:r w:rsidR="00D27B6E" w:rsidRPr="00CB2D10">
                <w:t xml:space="preserve">exact details </w:t>
              </w:r>
            </w:ins>
            <w:ins w:id="32" w:author="Gowling WLG" w:date="2018-08-02T08:54:00Z">
              <w:r w:rsidRPr="00CB2D10">
                <w:t>outlined in the t</w:t>
              </w:r>
            </w:ins>
            <w:ins w:id="33" w:author="Gowling WLG" w:date="2018-08-02T09:03:00Z">
              <w:r w:rsidR="00D27B6E" w:rsidRPr="00CB2D10">
                <w:t xml:space="preserve">emplate </w:t>
              </w:r>
            </w:ins>
            <w:ins w:id="34" w:author="Gowling WLG" w:date="2018-08-02T08:54:00Z">
              <w:r w:rsidRPr="00CB2D10">
                <w:t>below</w:t>
              </w:r>
            </w:ins>
            <w:ins w:id="35" w:author="Gowling WLG" w:date="2018-08-02T09:04:00Z">
              <w:r w:rsidR="00D27B6E" w:rsidRPr="00CB2D10">
                <w:t>,</w:t>
              </w:r>
            </w:ins>
            <w:ins w:id="36" w:author="Gowling WLG" w:date="2018-08-02T08:54:00Z">
              <w:r w:rsidRPr="00CB2D10">
                <w:t xml:space="preserve"> and </w:t>
              </w:r>
            </w:ins>
            <w:ins w:id="37" w:author="Gowling WLG" w:date="2018-08-02T09:04:00Z">
              <w:r w:rsidR="00D27B6E" w:rsidRPr="00CB2D10">
                <w:t>sha</w:t>
              </w:r>
            </w:ins>
            <w:ins w:id="38" w:author="Gowling WLG" w:date="2018-08-02T08:54:00Z">
              <w:r w:rsidRPr="00CB2D10">
                <w:t xml:space="preserve">ll </w:t>
              </w:r>
            </w:ins>
            <w:ins w:id="39" w:author="Gowling WLG" w:date="2018-08-02T09:04:00Z">
              <w:r w:rsidR="00D27B6E" w:rsidRPr="00CB2D10">
                <w:t xml:space="preserve">provide updates to the DCUSA Secretariat </w:t>
              </w:r>
            </w:ins>
            <w:ins w:id="40" w:author="Gowling WLG" w:date="2018-08-02T09:05:00Z">
              <w:r w:rsidR="00D27B6E" w:rsidRPr="00CB2D10">
                <w:t xml:space="preserve">as the Supplier's </w:t>
              </w:r>
            </w:ins>
            <w:ins w:id="41" w:author="Gowling WLG" w:date="2018-08-02T08:54:00Z">
              <w:r w:rsidRPr="00CB2D10">
                <w:t xml:space="preserve">personnel </w:t>
              </w:r>
            </w:ins>
            <w:ins w:id="42" w:author="Gowling WLG" w:date="2018-08-02T09:05:00Z">
              <w:r w:rsidR="00D27B6E" w:rsidRPr="00CB2D10">
                <w:t xml:space="preserve">or their contact details </w:t>
              </w:r>
            </w:ins>
            <w:ins w:id="43" w:author="Gowling WLG" w:date="2018-08-02T08:54:00Z">
              <w:r w:rsidRPr="00CB2D10">
                <w:t xml:space="preserve">change. </w:t>
              </w:r>
            </w:ins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30"/>
              <w:gridCol w:w="1390"/>
              <w:gridCol w:w="817"/>
              <w:gridCol w:w="2056"/>
              <w:gridCol w:w="963"/>
              <w:gridCol w:w="1349"/>
              <w:gridCol w:w="1229"/>
              <w:gridCol w:w="790"/>
            </w:tblGrid>
            <w:tr w:rsidR="00872C5A" w:rsidRPr="00CB2D10" w:rsidTr="00D27B6E">
              <w:trPr>
                <w:trHeight w:val="360"/>
                <w:ins w:id="44" w:author="Gowling WLG" w:date="2018-08-02T08:54:00Z"/>
              </w:trPr>
              <w:tc>
                <w:tcPr>
                  <w:tcW w:w="1030" w:type="dxa"/>
                </w:tcPr>
                <w:p w:rsidR="00872C5A" w:rsidRPr="00CB2D10" w:rsidRDefault="00872C5A" w:rsidP="001B1FF5">
                  <w:pPr>
                    <w:pStyle w:val="Default"/>
                    <w:spacing w:line="360" w:lineRule="auto"/>
                    <w:jc w:val="both"/>
                    <w:rPr>
                      <w:ins w:id="45" w:author="Gowling WLG" w:date="2018-08-02T08:54:00Z"/>
                    </w:rPr>
                  </w:pPr>
                  <w:ins w:id="46" w:author="Gowling WLG" w:date="2018-08-02T08:54:00Z">
                    <w:r w:rsidRPr="00CB2D10">
                      <w:t>Supplier name</w:t>
                    </w:r>
                  </w:ins>
                </w:p>
              </w:tc>
              <w:tc>
                <w:tcPr>
                  <w:tcW w:w="1390" w:type="dxa"/>
                </w:tcPr>
                <w:p w:rsidR="00872C5A" w:rsidRPr="00CB2D10" w:rsidRDefault="00872C5A" w:rsidP="001B1FF5">
                  <w:pPr>
                    <w:pStyle w:val="Default"/>
                    <w:spacing w:line="360" w:lineRule="auto"/>
                    <w:jc w:val="both"/>
                    <w:rPr>
                      <w:ins w:id="47" w:author="Gowling WLG" w:date="2018-08-02T08:54:00Z"/>
                    </w:rPr>
                  </w:pPr>
                  <w:ins w:id="48" w:author="Gowling WLG" w:date="2018-08-02T08:54:00Z">
                    <w:r w:rsidRPr="00CB2D10">
                      <w:t>Registration Number</w:t>
                    </w:r>
                  </w:ins>
                </w:p>
              </w:tc>
              <w:tc>
                <w:tcPr>
                  <w:tcW w:w="817" w:type="dxa"/>
                </w:tcPr>
                <w:p w:rsidR="00872C5A" w:rsidRPr="00CB2D10" w:rsidRDefault="00872C5A" w:rsidP="001B1FF5">
                  <w:pPr>
                    <w:pStyle w:val="Default"/>
                    <w:spacing w:line="360" w:lineRule="auto"/>
                    <w:jc w:val="both"/>
                    <w:rPr>
                      <w:ins w:id="49" w:author="Gowling WLG" w:date="2018-08-02T08:54:00Z"/>
                    </w:rPr>
                  </w:pPr>
                  <w:ins w:id="50" w:author="Gowling WLG" w:date="2018-08-02T08:54:00Z">
                    <w:r w:rsidRPr="00CB2D10">
                      <w:t>MPID</w:t>
                    </w:r>
                  </w:ins>
                </w:p>
              </w:tc>
              <w:tc>
                <w:tcPr>
                  <w:tcW w:w="2056" w:type="dxa"/>
                </w:tcPr>
                <w:p w:rsidR="00872C5A" w:rsidRPr="00CB2D10" w:rsidRDefault="00872C5A" w:rsidP="001B1FF5">
                  <w:pPr>
                    <w:spacing w:line="360" w:lineRule="auto"/>
                    <w:jc w:val="both"/>
                    <w:rPr>
                      <w:ins w:id="51" w:author="Gowling WLG" w:date="2018-08-02T08:54:00Z"/>
                      <w:rFonts w:eastAsiaTheme="minorHAnsi"/>
                      <w:color w:val="000000"/>
                      <w:lang w:val="en-GB"/>
                    </w:rPr>
                  </w:pPr>
                  <w:ins w:id="52" w:author="Gowling WLG" w:date="2018-08-02T08:54:00Z">
                    <w:r w:rsidRPr="00CB2D10">
                      <w:rPr>
                        <w:lang w:val="en-GB"/>
                      </w:rPr>
                      <w:t>Contact Level</w:t>
                    </w:r>
                  </w:ins>
                  <w:ins w:id="53" w:author="Gowling WLG" w:date="2018-08-02T09:16:00Z">
                    <w:r w:rsidR="001B1FF5" w:rsidRPr="00CB2D10">
                      <w:rPr>
                        <w:lang w:val="en-GB"/>
                      </w:rPr>
                      <w:t xml:space="preserve"> </w:t>
                    </w:r>
                    <w:r w:rsidR="001B1FF5" w:rsidRPr="00CB2D10">
                      <w:rPr>
                        <w:rFonts w:eastAsiaTheme="minorHAnsi"/>
                        <w:color w:val="000000"/>
                        <w:lang w:val="en-GB"/>
                      </w:rPr>
                      <w:t xml:space="preserve"> Primary/Escalation</w:t>
                    </w:r>
                  </w:ins>
                </w:p>
              </w:tc>
              <w:tc>
                <w:tcPr>
                  <w:tcW w:w="963" w:type="dxa"/>
                </w:tcPr>
                <w:p w:rsidR="00872C5A" w:rsidRPr="00CB2D10" w:rsidRDefault="00872C5A" w:rsidP="001B1FF5">
                  <w:pPr>
                    <w:pStyle w:val="Default"/>
                    <w:spacing w:line="360" w:lineRule="auto"/>
                    <w:jc w:val="both"/>
                    <w:rPr>
                      <w:ins w:id="54" w:author="Gowling WLG" w:date="2018-08-02T08:54:00Z"/>
                    </w:rPr>
                  </w:pPr>
                  <w:ins w:id="55" w:author="Gowling WLG" w:date="2018-08-02T08:54:00Z">
                    <w:r w:rsidRPr="00CB2D10">
                      <w:t>Contact Name</w:t>
                    </w:r>
                  </w:ins>
                </w:p>
              </w:tc>
              <w:tc>
                <w:tcPr>
                  <w:tcW w:w="1349" w:type="dxa"/>
                </w:tcPr>
                <w:p w:rsidR="00872C5A" w:rsidRPr="00CB2D10" w:rsidRDefault="00872C5A" w:rsidP="001B1FF5">
                  <w:pPr>
                    <w:pStyle w:val="Default"/>
                    <w:spacing w:line="360" w:lineRule="auto"/>
                    <w:jc w:val="both"/>
                    <w:rPr>
                      <w:ins w:id="56" w:author="Gowling WLG" w:date="2018-08-02T08:54:00Z"/>
                    </w:rPr>
                  </w:pPr>
                  <w:ins w:id="57" w:author="Gowling WLG" w:date="2018-08-02T08:54:00Z">
                    <w:r w:rsidRPr="00CB2D10">
                      <w:t>Department</w:t>
                    </w:r>
                  </w:ins>
                </w:p>
              </w:tc>
              <w:tc>
                <w:tcPr>
                  <w:tcW w:w="1229" w:type="dxa"/>
                </w:tcPr>
                <w:p w:rsidR="00872C5A" w:rsidRPr="00CB2D10" w:rsidRDefault="00872C5A" w:rsidP="001B1FF5">
                  <w:pPr>
                    <w:pStyle w:val="Default"/>
                    <w:spacing w:line="360" w:lineRule="auto"/>
                    <w:jc w:val="both"/>
                    <w:rPr>
                      <w:ins w:id="58" w:author="Gowling WLG" w:date="2018-08-02T08:54:00Z"/>
                    </w:rPr>
                  </w:pPr>
                  <w:ins w:id="59" w:author="Gowling WLG" w:date="2018-08-02T08:54:00Z">
                    <w:r w:rsidRPr="00CB2D10">
                      <w:t>Telephone</w:t>
                    </w:r>
                  </w:ins>
                </w:p>
              </w:tc>
              <w:tc>
                <w:tcPr>
                  <w:tcW w:w="790" w:type="dxa"/>
                </w:tcPr>
                <w:p w:rsidR="00872C5A" w:rsidRPr="00CB2D10" w:rsidRDefault="00872C5A" w:rsidP="001B1FF5">
                  <w:pPr>
                    <w:pStyle w:val="Default"/>
                    <w:spacing w:line="360" w:lineRule="auto"/>
                    <w:jc w:val="both"/>
                    <w:rPr>
                      <w:ins w:id="60" w:author="Gowling WLG" w:date="2018-08-02T08:54:00Z"/>
                    </w:rPr>
                  </w:pPr>
                  <w:ins w:id="61" w:author="Gowling WLG" w:date="2018-08-02T08:54:00Z">
                    <w:r w:rsidRPr="00CB2D10">
                      <w:t>Email</w:t>
                    </w:r>
                  </w:ins>
                </w:p>
              </w:tc>
            </w:tr>
            <w:tr w:rsidR="00872C5A" w:rsidRPr="00CB2D10" w:rsidTr="00D27B6E">
              <w:trPr>
                <w:trHeight w:val="495"/>
                <w:ins w:id="62" w:author="Gowling WLG" w:date="2018-08-02T08:54:00Z"/>
              </w:trPr>
              <w:tc>
                <w:tcPr>
                  <w:tcW w:w="1030" w:type="dxa"/>
                </w:tcPr>
                <w:p w:rsidR="00872C5A" w:rsidRPr="00CB2D10" w:rsidRDefault="00872C5A" w:rsidP="001B1FF5">
                  <w:pPr>
                    <w:pStyle w:val="Default"/>
                    <w:spacing w:line="360" w:lineRule="auto"/>
                    <w:jc w:val="both"/>
                    <w:rPr>
                      <w:ins w:id="63" w:author="Gowling WLG" w:date="2018-08-02T08:54:00Z"/>
                    </w:rPr>
                  </w:pPr>
                </w:p>
                <w:p w:rsidR="00872C5A" w:rsidRPr="00CB2D10" w:rsidRDefault="00872C5A" w:rsidP="001B1FF5">
                  <w:pPr>
                    <w:pStyle w:val="Default"/>
                    <w:spacing w:line="360" w:lineRule="auto"/>
                    <w:jc w:val="both"/>
                    <w:rPr>
                      <w:ins w:id="64" w:author="Gowling WLG" w:date="2018-08-02T08:54:00Z"/>
                    </w:rPr>
                  </w:pPr>
                </w:p>
              </w:tc>
              <w:tc>
                <w:tcPr>
                  <w:tcW w:w="1390" w:type="dxa"/>
                </w:tcPr>
                <w:p w:rsidR="00872C5A" w:rsidRPr="00CB2D10" w:rsidRDefault="00872C5A" w:rsidP="001B1FF5">
                  <w:pPr>
                    <w:spacing w:line="360" w:lineRule="auto"/>
                    <w:jc w:val="both"/>
                    <w:rPr>
                      <w:ins w:id="65" w:author="Gowling WLG" w:date="2018-08-02T08:54:00Z"/>
                      <w:rFonts w:eastAsiaTheme="minorHAnsi"/>
                      <w:color w:val="000000"/>
                      <w:lang w:val="en-GB"/>
                    </w:rPr>
                  </w:pPr>
                </w:p>
                <w:p w:rsidR="00872C5A" w:rsidRPr="00CB2D10" w:rsidRDefault="00872C5A" w:rsidP="001B1FF5">
                  <w:pPr>
                    <w:pStyle w:val="Default"/>
                    <w:spacing w:line="360" w:lineRule="auto"/>
                    <w:jc w:val="both"/>
                    <w:rPr>
                      <w:ins w:id="66" w:author="Gowling WLG" w:date="2018-08-02T08:54:00Z"/>
                    </w:rPr>
                  </w:pPr>
                </w:p>
              </w:tc>
              <w:tc>
                <w:tcPr>
                  <w:tcW w:w="817" w:type="dxa"/>
                </w:tcPr>
                <w:p w:rsidR="00872C5A" w:rsidRPr="00CB2D10" w:rsidRDefault="00872C5A" w:rsidP="001B1FF5">
                  <w:pPr>
                    <w:spacing w:line="360" w:lineRule="auto"/>
                    <w:jc w:val="both"/>
                    <w:rPr>
                      <w:ins w:id="67" w:author="Gowling WLG" w:date="2018-08-02T08:54:00Z"/>
                      <w:rFonts w:eastAsiaTheme="minorHAnsi"/>
                      <w:color w:val="000000"/>
                      <w:lang w:val="en-GB"/>
                    </w:rPr>
                  </w:pPr>
                </w:p>
                <w:p w:rsidR="00872C5A" w:rsidRPr="00CB2D10" w:rsidRDefault="00872C5A" w:rsidP="001B1FF5">
                  <w:pPr>
                    <w:pStyle w:val="Default"/>
                    <w:spacing w:line="360" w:lineRule="auto"/>
                    <w:jc w:val="both"/>
                    <w:rPr>
                      <w:ins w:id="68" w:author="Gowling WLG" w:date="2018-08-02T08:54:00Z"/>
                    </w:rPr>
                  </w:pPr>
                </w:p>
              </w:tc>
              <w:tc>
                <w:tcPr>
                  <w:tcW w:w="2056" w:type="dxa"/>
                </w:tcPr>
                <w:p w:rsidR="00872C5A" w:rsidRPr="00CB2D10" w:rsidRDefault="00872C5A" w:rsidP="001B1FF5">
                  <w:pPr>
                    <w:spacing w:line="360" w:lineRule="auto"/>
                    <w:jc w:val="both"/>
                    <w:rPr>
                      <w:ins w:id="69" w:author="Gowling WLG" w:date="2018-08-02T08:54:00Z"/>
                      <w:lang w:val="en-GB"/>
                    </w:rPr>
                  </w:pPr>
                </w:p>
              </w:tc>
              <w:tc>
                <w:tcPr>
                  <w:tcW w:w="963" w:type="dxa"/>
                </w:tcPr>
                <w:p w:rsidR="00872C5A" w:rsidRPr="00CB2D10" w:rsidRDefault="00872C5A" w:rsidP="001B1FF5">
                  <w:pPr>
                    <w:spacing w:line="360" w:lineRule="auto"/>
                    <w:jc w:val="both"/>
                    <w:rPr>
                      <w:ins w:id="70" w:author="Gowling WLG" w:date="2018-08-02T08:54:00Z"/>
                      <w:rFonts w:eastAsiaTheme="minorHAnsi"/>
                      <w:color w:val="000000"/>
                      <w:lang w:val="en-GB"/>
                    </w:rPr>
                  </w:pPr>
                </w:p>
                <w:p w:rsidR="00872C5A" w:rsidRPr="00CB2D10" w:rsidRDefault="00872C5A" w:rsidP="001B1FF5">
                  <w:pPr>
                    <w:pStyle w:val="Default"/>
                    <w:spacing w:line="360" w:lineRule="auto"/>
                    <w:jc w:val="both"/>
                    <w:rPr>
                      <w:ins w:id="71" w:author="Gowling WLG" w:date="2018-08-02T08:54:00Z"/>
                    </w:rPr>
                  </w:pPr>
                </w:p>
              </w:tc>
              <w:tc>
                <w:tcPr>
                  <w:tcW w:w="1349" w:type="dxa"/>
                </w:tcPr>
                <w:p w:rsidR="00872C5A" w:rsidRPr="00CB2D10" w:rsidRDefault="00872C5A" w:rsidP="001B1FF5">
                  <w:pPr>
                    <w:spacing w:line="360" w:lineRule="auto"/>
                    <w:jc w:val="both"/>
                    <w:rPr>
                      <w:ins w:id="72" w:author="Gowling WLG" w:date="2018-08-02T08:54:00Z"/>
                      <w:rFonts w:eastAsiaTheme="minorHAnsi"/>
                      <w:color w:val="000000"/>
                      <w:lang w:val="en-GB"/>
                    </w:rPr>
                  </w:pPr>
                </w:p>
                <w:p w:rsidR="00872C5A" w:rsidRPr="00CB2D10" w:rsidRDefault="00872C5A" w:rsidP="001B1FF5">
                  <w:pPr>
                    <w:pStyle w:val="Default"/>
                    <w:spacing w:line="360" w:lineRule="auto"/>
                    <w:jc w:val="both"/>
                    <w:rPr>
                      <w:ins w:id="73" w:author="Gowling WLG" w:date="2018-08-02T08:54:00Z"/>
                    </w:rPr>
                  </w:pPr>
                </w:p>
              </w:tc>
              <w:tc>
                <w:tcPr>
                  <w:tcW w:w="1229" w:type="dxa"/>
                </w:tcPr>
                <w:p w:rsidR="00872C5A" w:rsidRPr="00CB2D10" w:rsidRDefault="00872C5A" w:rsidP="001B1FF5">
                  <w:pPr>
                    <w:spacing w:line="360" w:lineRule="auto"/>
                    <w:jc w:val="both"/>
                    <w:rPr>
                      <w:ins w:id="74" w:author="Gowling WLG" w:date="2018-08-02T08:54:00Z"/>
                      <w:rFonts w:eastAsiaTheme="minorHAnsi"/>
                      <w:color w:val="000000"/>
                      <w:lang w:val="en-GB"/>
                    </w:rPr>
                  </w:pPr>
                </w:p>
                <w:p w:rsidR="00872C5A" w:rsidRPr="00CB2D10" w:rsidRDefault="00872C5A" w:rsidP="001B1FF5">
                  <w:pPr>
                    <w:pStyle w:val="Default"/>
                    <w:spacing w:line="360" w:lineRule="auto"/>
                    <w:jc w:val="both"/>
                    <w:rPr>
                      <w:ins w:id="75" w:author="Gowling WLG" w:date="2018-08-02T08:54:00Z"/>
                    </w:rPr>
                  </w:pPr>
                </w:p>
              </w:tc>
              <w:tc>
                <w:tcPr>
                  <w:tcW w:w="790" w:type="dxa"/>
                </w:tcPr>
                <w:p w:rsidR="00872C5A" w:rsidRPr="00CB2D10" w:rsidRDefault="00872C5A" w:rsidP="001B1FF5">
                  <w:pPr>
                    <w:spacing w:line="360" w:lineRule="auto"/>
                    <w:jc w:val="both"/>
                    <w:rPr>
                      <w:ins w:id="76" w:author="Gowling WLG" w:date="2018-08-02T08:54:00Z"/>
                      <w:rFonts w:eastAsiaTheme="minorHAnsi"/>
                      <w:color w:val="000000"/>
                      <w:lang w:val="en-GB"/>
                    </w:rPr>
                  </w:pPr>
                </w:p>
                <w:p w:rsidR="00872C5A" w:rsidRPr="00CB2D10" w:rsidRDefault="00872C5A" w:rsidP="001B1FF5">
                  <w:pPr>
                    <w:pStyle w:val="Default"/>
                    <w:spacing w:line="360" w:lineRule="auto"/>
                    <w:jc w:val="both"/>
                    <w:rPr>
                      <w:ins w:id="77" w:author="Gowling WLG" w:date="2018-08-02T08:54:00Z"/>
                    </w:rPr>
                  </w:pPr>
                </w:p>
              </w:tc>
            </w:tr>
          </w:tbl>
          <w:p w:rsidR="00872C5A" w:rsidRPr="00CB2D10" w:rsidRDefault="00872C5A" w:rsidP="001B1FF5">
            <w:pPr>
              <w:pStyle w:val="Default"/>
              <w:spacing w:line="360" w:lineRule="auto"/>
              <w:jc w:val="both"/>
              <w:rPr>
                <w:ins w:id="78" w:author="Gowling WLG" w:date="2018-08-02T08:54:00Z"/>
              </w:rPr>
            </w:pPr>
          </w:p>
          <w:p w:rsidR="001B1FF5" w:rsidRPr="00CB2D10" w:rsidRDefault="001B1FF5" w:rsidP="001B1FF5">
            <w:pPr>
              <w:pStyle w:val="Default"/>
              <w:spacing w:after="240" w:line="360" w:lineRule="auto"/>
              <w:jc w:val="both"/>
            </w:pPr>
            <w:ins w:id="79" w:author="Gowling WLG" w:date="2018-08-02T09:09:00Z">
              <w:r w:rsidRPr="00CB2D10">
                <w:t xml:space="preserve">Each Supplier </w:t>
              </w:r>
            </w:ins>
            <w:ins w:id="80" w:author="Gowling WLG" w:date="2018-08-02T08:54:00Z">
              <w:r w:rsidR="00872C5A" w:rsidRPr="00CB2D10">
                <w:t>shall</w:t>
              </w:r>
            </w:ins>
            <w:ins w:id="81" w:author="Gowling WLG" w:date="2018-08-02T09:10:00Z">
              <w:r w:rsidRPr="00CB2D10">
                <w:t xml:space="preserve"> c</w:t>
              </w:r>
            </w:ins>
            <w:ins w:id="82" w:author="Gowling WLG" w:date="2018-08-02T08:54:00Z">
              <w:r w:rsidR="00872C5A" w:rsidRPr="00CB2D10">
                <w:t xml:space="preserve">arry out an annual review of </w:t>
              </w:r>
            </w:ins>
            <w:ins w:id="83" w:author="Gowling WLG" w:date="2018-08-02T09:10:00Z">
              <w:r w:rsidRPr="00CB2D10">
                <w:t xml:space="preserve">the information contained in its theft </w:t>
              </w:r>
            </w:ins>
            <w:ins w:id="84" w:author="Gowling WLG" w:date="2018-08-02T08:54:00Z">
              <w:r w:rsidR="00872C5A" w:rsidRPr="00CB2D10">
                <w:t>contacts</w:t>
              </w:r>
            </w:ins>
            <w:ins w:id="85" w:author="Gowling WLG" w:date="2018-08-02T09:10:00Z">
              <w:r w:rsidRPr="00CB2D10">
                <w:t xml:space="preserve"> register and shall ensure that </w:t>
              </w:r>
            </w:ins>
            <w:ins w:id="86" w:author="Gowling WLG" w:date="2018-08-02T09:11:00Z">
              <w:r w:rsidRPr="00CB2D10">
                <w:t xml:space="preserve">its </w:t>
              </w:r>
            </w:ins>
            <w:ins w:id="87" w:author="Gowling WLG" w:date="2018-08-02T08:54:00Z">
              <w:r w:rsidRPr="00CB2D10">
                <w:t xml:space="preserve">register </w:t>
              </w:r>
            </w:ins>
            <w:ins w:id="88" w:author="Gowling WLG" w:date="2018-08-02T09:11:00Z">
              <w:r w:rsidRPr="00CB2D10">
                <w:t xml:space="preserve">remains </w:t>
              </w:r>
            </w:ins>
            <w:ins w:id="89" w:author="Gowling WLG" w:date="2018-08-02T08:54:00Z">
              <w:r w:rsidR="00872C5A" w:rsidRPr="00CB2D10">
                <w:t xml:space="preserve">accurate and up to date. </w:t>
              </w:r>
            </w:ins>
          </w:p>
          <w:p w:rsidR="001B1FF5" w:rsidRPr="00CB2D10" w:rsidRDefault="001B1FF5" w:rsidP="001B1FF5">
            <w:pPr>
              <w:pStyle w:val="Default"/>
              <w:spacing w:after="240" w:line="360" w:lineRule="auto"/>
              <w:jc w:val="both"/>
              <w:rPr>
                <w:ins w:id="90" w:author="Gowling WLG" w:date="2018-08-02T09:13:00Z"/>
              </w:rPr>
            </w:pPr>
            <w:ins w:id="91" w:author="Gowling WLG" w:date="2018-08-02T09:13:00Z">
              <w:r w:rsidRPr="00CB2D10">
                <w:t xml:space="preserve">The DCUSA Secretariat shall publish the </w:t>
              </w:r>
            </w:ins>
            <w:ins w:id="92" w:author="Gowling WLG" w:date="2018-08-02T09:14:00Z">
              <w:r w:rsidRPr="00CB2D10">
                <w:t xml:space="preserve">theft contacts register on the DCUSA </w:t>
              </w:r>
            </w:ins>
            <w:ins w:id="93" w:author="Gowling WLG" w:date="2018-08-02T09:15:00Z">
              <w:r w:rsidRPr="00CB2D10">
                <w:t>W</w:t>
              </w:r>
            </w:ins>
            <w:ins w:id="94" w:author="Gowling WLG" w:date="2018-08-02T09:14:00Z">
              <w:r w:rsidRPr="00CB2D10">
                <w:t>ebsite</w:t>
              </w:r>
            </w:ins>
            <w:ins w:id="95" w:author="Gowling WLG" w:date="2018-08-02T09:15:00Z">
              <w:r w:rsidRPr="00CB2D10">
                <w:t xml:space="preserve"> in accordance with Schedule 14 of the DCUSA, and shall update the published register with the information </w:t>
              </w:r>
            </w:ins>
            <w:ins w:id="96" w:author="Gowling WLG" w:date="2018-08-02T09:17:00Z">
              <w:r w:rsidRPr="00CB2D10">
                <w:t>received from Suppliers from time to time.</w:t>
              </w:r>
            </w:ins>
            <w:ins w:id="97" w:author="Gowling WLG" w:date="2018-08-02T09:15:00Z">
              <w:r w:rsidRPr="00CB2D10">
                <w:t xml:space="preserve"> </w:t>
              </w:r>
            </w:ins>
            <w:ins w:id="98" w:author="Gowling WLG" w:date="2018-08-02T09:14:00Z">
              <w:r w:rsidRPr="00CB2D10">
                <w:t xml:space="preserve"> </w:t>
              </w:r>
            </w:ins>
          </w:p>
          <w:p w:rsidR="00872C5A" w:rsidRPr="00CB2D10" w:rsidRDefault="001B1FF5" w:rsidP="001B1FF5">
            <w:pPr>
              <w:pStyle w:val="Default"/>
              <w:spacing w:after="240" w:line="360" w:lineRule="auto"/>
              <w:jc w:val="both"/>
              <w:rPr>
                <w:ins w:id="99" w:author="Gowling WLG" w:date="2018-08-02T08:54:00Z"/>
              </w:rPr>
            </w:pPr>
            <w:ins w:id="100" w:author="Gowling WLG" w:date="2018-08-02T09:12:00Z">
              <w:r w:rsidRPr="00CB2D10">
                <w:t xml:space="preserve">Suppliers and Distributors shall use the relevant contact details </w:t>
              </w:r>
            </w:ins>
            <w:ins w:id="101" w:author="Gowling WLG" w:date="2018-08-02T09:13:00Z">
              <w:r w:rsidRPr="00CB2D10">
                <w:t xml:space="preserve">set out in the </w:t>
              </w:r>
            </w:ins>
            <w:ins w:id="102" w:author="Gowling WLG" w:date="2018-08-02T09:17:00Z">
              <w:r w:rsidRPr="00CB2D10">
                <w:t xml:space="preserve">published </w:t>
              </w:r>
            </w:ins>
            <w:ins w:id="103" w:author="Gowling WLG" w:date="2018-08-02T09:13:00Z">
              <w:r w:rsidRPr="00CB2D10">
                <w:t xml:space="preserve">theft contacts register </w:t>
              </w:r>
            </w:ins>
            <w:ins w:id="104" w:author="Gowling WLG" w:date="2018-08-02T09:12:00Z">
              <w:r w:rsidRPr="00CB2D10">
                <w:t>when there are no other applicable avenues to report matters relating to the identification of theft and/or revenue protection activities</w:t>
              </w:r>
            </w:ins>
            <w:ins w:id="105" w:author="Gowling WLG" w:date="2018-08-02T09:18:00Z">
              <w:r w:rsidRPr="00CB2D10">
                <w:t>.</w:t>
              </w:r>
            </w:ins>
          </w:p>
          <w:p w:rsidR="00872C5A" w:rsidRPr="00CB2D10" w:rsidRDefault="00CB2D10" w:rsidP="00CB2D10">
            <w:pPr>
              <w:spacing w:after="240" w:line="360" w:lineRule="auto"/>
              <w:jc w:val="both"/>
              <w:rPr>
                <w:ins w:id="106" w:author="Gowling WLG" w:date="2018-08-02T08:53:00Z"/>
                <w:rStyle w:val="DCNormParaL2Char"/>
                <w:rFonts w:eastAsia="Calibri"/>
                <w:lang w:val="en-GB"/>
              </w:rPr>
            </w:pPr>
            <w:ins w:id="107" w:author="Gowling WLG" w:date="2018-08-02T09:20:00Z">
              <w:r w:rsidRPr="00CB2D10">
                <w:rPr>
                  <w:lang w:val="en-GB"/>
                </w:rPr>
                <w:t xml:space="preserve">Where </w:t>
              </w:r>
            </w:ins>
            <w:ins w:id="108" w:author="Gowling WLG" w:date="2018-08-02T09:21:00Z">
              <w:r w:rsidRPr="00CB2D10">
                <w:rPr>
                  <w:lang w:val="en-GB"/>
                </w:rPr>
                <w:t>any incorrect information is identified in t</w:t>
              </w:r>
            </w:ins>
            <w:ins w:id="109" w:author="Gowling WLG" w:date="2018-08-02T09:20:00Z">
              <w:r w:rsidRPr="00CB2D10">
                <w:rPr>
                  <w:lang w:val="en-GB"/>
                </w:rPr>
                <w:t>he published theft contacts register</w:t>
              </w:r>
            </w:ins>
            <w:ins w:id="110" w:author="Gowling WLG" w:date="2018-08-02T09:21:00Z">
              <w:r w:rsidRPr="00CB2D10">
                <w:rPr>
                  <w:lang w:val="en-GB"/>
                </w:rPr>
                <w:t xml:space="preserve">, this may be notified to the DCUSA Secretariat or the relevant Supplier's Contract Manager </w:t>
              </w:r>
            </w:ins>
            <w:ins w:id="111" w:author="Gowling WLG" w:date="2018-08-02T09:22:00Z">
              <w:r w:rsidRPr="00CB2D10">
                <w:rPr>
                  <w:lang w:val="en-GB"/>
                </w:rPr>
                <w:t xml:space="preserve">under the DCUSA. </w:t>
              </w:r>
            </w:ins>
            <w:ins w:id="112" w:author="Gowling WLG" w:date="2018-08-02T09:21:00Z">
              <w:r w:rsidRPr="00CB2D10">
                <w:rPr>
                  <w:lang w:val="en-GB"/>
                </w:rPr>
                <w:t xml:space="preserve"> </w:t>
              </w:r>
            </w:ins>
            <w:ins w:id="113" w:author="Gowling WLG" w:date="2018-08-02T09:20:00Z">
              <w:r w:rsidRPr="00CB2D10">
                <w:rPr>
                  <w:lang w:val="en-GB"/>
                </w:rPr>
                <w:t xml:space="preserve"> </w:t>
              </w:r>
            </w:ins>
            <w:ins w:id="114" w:author="Gowling WLG" w:date="2018-08-02T09:22:00Z">
              <w:r w:rsidRPr="00CB2D10">
                <w:rPr>
                  <w:lang w:val="en-GB"/>
                </w:rPr>
                <w:t xml:space="preserve">Where the DCUSA Secretariat receives any such notification, it shall notify the relevant </w:t>
              </w:r>
            </w:ins>
            <w:ins w:id="115" w:author="Gowling WLG" w:date="2018-08-02T09:25:00Z">
              <w:r w:rsidRPr="00CB2D10">
                <w:rPr>
                  <w:lang w:val="en-GB"/>
                </w:rPr>
                <w:t>Supplier</w:t>
              </w:r>
            </w:ins>
            <w:ins w:id="116" w:author="Gowling WLG" w:date="2018-08-02T09:22:00Z">
              <w:r w:rsidRPr="00CB2D10">
                <w:rPr>
                  <w:lang w:val="en-GB"/>
                </w:rPr>
                <w:t xml:space="preserve">. </w:t>
              </w:r>
            </w:ins>
            <w:ins w:id="117" w:author="Gowling WLG" w:date="2018-08-02T09:23:00Z">
              <w:r w:rsidRPr="00CB2D10">
                <w:rPr>
                  <w:lang w:val="en-GB"/>
                </w:rPr>
                <w:t>Each Supplier shall ensure that up</w:t>
              </w:r>
            </w:ins>
            <w:ins w:id="118" w:author="Gowling WLG" w:date="2018-08-02T08:54:00Z">
              <w:r w:rsidR="00872C5A" w:rsidRPr="00CB2D10">
                <w:rPr>
                  <w:lang w:val="en-GB"/>
                </w:rPr>
                <w:t xml:space="preserve">dated information </w:t>
              </w:r>
            </w:ins>
            <w:ins w:id="119" w:author="Gowling WLG" w:date="2018-08-02T09:23:00Z">
              <w:r w:rsidRPr="00CB2D10">
                <w:rPr>
                  <w:lang w:val="en-GB"/>
                </w:rPr>
                <w:t xml:space="preserve">is provided to the </w:t>
              </w:r>
            </w:ins>
            <w:ins w:id="120" w:author="Gowling WLG" w:date="2018-08-02T09:24:00Z">
              <w:r w:rsidRPr="00CB2D10">
                <w:rPr>
                  <w:lang w:val="en-GB"/>
                </w:rPr>
                <w:t>DCUSA</w:t>
              </w:r>
            </w:ins>
            <w:ins w:id="121" w:author="Gowling WLG" w:date="2018-08-02T08:54:00Z">
              <w:r w:rsidR="00872C5A" w:rsidRPr="00CB2D10">
                <w:rPr>
                  <w:lang w:val="en-GB"/>
                </w:rPr>
                <w:t xml:space="preserve"> Secretariat within 10 Working Days of </w:t>
              </w:r>
            </w:ins>
            <w:ins w:id="122" w:author="Gowling WLG" w:date="2018-08-02T09:24:00Z">
              <w:r w:rsidRPr="00CB2D10">
                <w:rPr>
                  <w:lang w:val="en-GB"/>
                </w:rPr>
                <w:t xml:space="preserve">the Supplier correctly </w:t>
              </w:r>
            </w:ins>
            <w:ins w:id="123" w:author="Gowling WLG" w:date="2018-08-02T08:54:00Z">
              <w:r w:rsidR="00872C5A" w:rsidRPr="00CB2D10">
                <w:rPr>
                  <w:lang w:val="en-GB"/>
                </w:rPr>
                <w:t xml:space="preserve">being notified of </w:t>
              </w:r>
            </w:ins>
            <w:ins w:id="124" w:author="Gowling WLG" w:date="2018-08-02T09:24:00Z">
              <w:r w:rsidRPr="00CB2D10">
                <w:rPr>
                  <w:lang w:val="en-GB"/>
                </w:rPr>
                <w:t>an</w:t>
              </w:r>
            </w:ins>
            <w:ins w:id="125" w:author="Gowling WLG" w:date="2018-08-02T08:54:00Z">
              <w:r w:rsidR="00872C5A" w:rsidRPr="00CB2D10">
                <w:rPr>
                  <w:lang w:val="en-GB"/>
                </w:rPr>
                <w:t xml:space="preserve"> error.</w:t>
              </w:r>
            </w:ins>
          </w:p>
        </w:tc>
      </w:tr>
    </w:tbl>
    <w:p w:rsidR="00872C5A" w:rsidRPr="00CB2D10" w:rsidRDefault="00872C5A" w:rsidP="00872C5A">
      <w:pPr>
        <w:widowControl w:val="0"/>
        <w:spacing w:after="240" w:line="360" w:lineRule="auto"/>
        <w:jc w:val="both"/>
        <w:rPr>
          <w:ins w:id="126" w:author="Gowling WLG" w:date="2018-08-02T08:53:00Z"/>
          <w:rFonts w:eastAsia="Calibri"/>
          <w:b/>
          <w:lang w:val="en-GB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57605" w:rsidRPr="00CB2D10" w:rsidTr="003D1753">
        <w:tc>
          <w:tcPr>
            <w:tcW w:w="9322" w:type="dxa"/>
          </w:tcPr>
          <w:p w:rsidR="00557605" w:rsidRPr="00CB2D10" w:rsidRDefault="00557605" w:rsidP="00872C5A">
            <w:pPr>
              <w:pStyle w:val="DCSubHeading1Level2"/>
              <w:rPr>
                <w:rFonts w:ascii="Times New Roman" w:hAnsi="Times New Roman" w:cs="Times New Roman"/>
                <w:szCs w:val="24"/>
              </w:rPr>
            </w:pPr>
            <w:r w:rsidRPr="00CB2D10">
              <w:rPr>
                <w:rFonts w:ascii="Times New Roman" w:hAnsi="Times New Roman" w:cs="Times New Roman"/>
                <w:szCs w:val="24"/>
              </w:rPr>
              <w:t xml:space="preserve">BEST PRACTICE </w:t>
            </w:r>
          </w:p>
          <w:p w:rsidR="00557605" w:rsidRPr="00CB2D10" w:rsidRDefault="00557605" w:rsidP="00CB2D10">
            <w:pPr>
              <w:spacing w:line="360" w:lineRule="auto"/>
              <w:jc w:val="both"/>
              <w:rPr>
                <w:rStyle w:val="DCNormParaL2Char"/>
                <w:rFonts w:eastAsia="Calibri"/>
                <w:lang w:val="en-GB"/>
              </w:rPr>
            </w:pPr>
            <w:r w:rsidRPr="00CB2D10">
              <w:rPr>
                <w:rStyle w:val="DCNormParaL2Char"/>
                <w:rFonts w:eastAsia="Calibri"/>
                <w:lang w:val="en-GB"/>
              </w:rPr>
              <w:t xml:space="preserve">In the event of a change of Supplier part way through a live Theft of Electricity investigation, the outgoing Supplier should endeavour to provide the incoming Supplier with information relevant to that investigation. </w:t>
            </w:r>
          </w:p>
        </w:tc>
      </w:tr>
    </w:tbl>
    <w:p w:rsidR="00F721B5" w:rsidRPr="00CB2D10" w:rsidRDefault="00F721B5" w:rsidP="00872C5A">
      <w:pPr>
        <w:pStyle w:val="Heading2"/>
        <w:widowControl w:val="0"/>
        <w:numPr>
          <w:ilvl w:val="0"/>
          <w:numId w:val="0"/>
        </w:numPr>
        <w:rPr>
          <w:rFonts w:cs="Times New Roman"/>
          <w:szCs w:val="24"/>
        </w:rPr>
      </w:pPr>
    </w:p>
    <w:p w:rsidR="00906C97" w:rsidRPr="00CB2D10" w:rsidRDefault="00906C97" w:rsidP="000C16B6">
      <w:pPr>
        <w:pStyle w:val="Heading2"/>
        <w:widowControl w:val="0"/>
        <w:numPr>
          <w:ilvl w:val="0"/>
          <w:numId w:val="0"/>
        </w:numPr>
        <w:spacing w:line="240" w:lineRule="auto"/>
        <w:jc w:val="right"/>
        <w:rPr>
          <w:rFonts w:cs="Times New Roman"/>
          <w:b/>
          <w:szCs w:val="24"/>
        </w:rPr>
      </w:pPr>
      <w:r w:rsidRPr="00CB2D10">
        <w:rPr>
          <w:rFonts w:cs="Times New Roman"/>
          <w:b/>
          <w:szCs w:val="24"/>
        </w:rPr>
        <w:t>Gowling WLG (UK) LLP</w:t>
      </w:r>
    </w:p>
    <w:p w:rsidR="00906C97" w:rsidRPr="00CB2D10" w:rsidRDefault="00557605" w:rsidP="000C16B6">
      <w:pPr>
        <w:pStyle w:val="Heading2"/>
        <w:widowControl w:val="0"/>
        <w:numPr>
          <w:ilvl w:val="0"/>
          <w:numId w:val="0"/>
        </w:numPr>
        <w:spacing w:line="240" w:lineRule="auto"/>
        <w:jc w:val="right"/>
        <w:rPr>
          <w:rFonts w:cs="Times New Roman"/>
          <w:szCs w:val="24"/>
        </w:rPr>
      </w:pPr>
      <w:r w:rsidRPr="00CB2D10">
        <w:rPr>
          <w:rFonts w:cs="Times New Roman"/>
          <w:b/>
          <w:szCs w:val="24"/>
        </w:rPr>
        <w:t>1</w:t>
      </w:r>
      <w:r w:rsidR="00872C5A" w:rsidRPr="00CB2D10">
        <w:rPr>
          <w:rFonts w:cs="Times New Roman"/>
          <w:b/>
          <w:szCs w:val="24"/>
        </w:rPr>
        <w:t xml:space="preserve"> August</w:t>
      </w:r>
      <w:r w:rsidR="00906C97" w:rsidRPr="00CB2D10">
        <w:rPr>
          <w:rFonts w:cs="Times New Roman"/>
          <w:b/>
          <w:szCs w:val="24"/>
        </w:rPr>
        <w:t xml:space="preserve"> 2018</w:t>
      </w:r>
    </w:p>
    <w:p w:rsidR="00906C97" w:rsidRPr="00CB2D10" w:rsidRDefault="00906C97" w:rsidP="000C16B6">
      <w:pPr>
        <w:pStyle w:val="Heading2"/>
        <w:widowControl w:val="0"/>
        <w:numPr>
          <w:ilvl w:val="0"/>
          <w:numId w:val="0"/>
        </w:numPr>
        <w:rPr>
          <w:rFonts w:cs="Times New Roman"/>
          <w:szCs w:val="24"/>
        </w:rPr>
      </w:pPr>
    </w:p>
    <w:sectPr w:rsidR="00906C97" w:rsidRPr="00CB2D10" w:rsidSect="00811E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669" w:rsidRDefault="00A77669" w:rsidP="00EE1CC6">
      <w:r>
        <w:separator/>
      </w:r>
    </w:p>
  </w:endnote>
  <w:endnote w:type="continuationSeparator" w:id="0">
    <w:p w:rsidR="00A77669" w:rsidRDefault="00A77669" w:rsidP="00EE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018" w:rsidRDefault="008670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9467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7669" w:rsidRDefault="00A776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70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77669" w:rsidRDefault="00A776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018" w:rsidRDefault="008670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669" w:rsidRDefault="00A77669" w:rsidP="00EE1CC6">
      <w:r>
        <w:separator/>
      </w:r>
    </w:p>
  </w:footnote>
  <w:footnote w:type="continuationSeparator" w:id="0">
    <w:p w:rsidR="00A77669" w:rsidRDefault="00A77669" w:rsidP="00EE1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018" w:rsidRDefault="008670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669" w:rsidRPr="00DD72FA" w:rsidRDefault="00A77669" w:rsidP="0024425D">
    <w:pPr>
      <w:pStyle w:val="Header"/>
      <w:jc w:val="right"/>
      <w:rPr>
        <w:b/>
      </w:rPr>
    </w:pPr>
    <w:r>
      <w:t xml:space="preserve">Gowling WLG: </w:t>
    </w:r>
    <w:r w:rsidR="00557605">
      <w:t>1</w:t>
    </w:r>
    <w:r w:rsidR="00872C5A">
      <w:t xml:space="preserve"> August</w:t>
    </w:r>
    <w:r>
      <w:t xml:space="preserve"> 2018</w:t>
    </w:r>
  </w:p>
  <w:p w:rsidR="00A77669" w:rsidRPr="00DD72FA" w:rsidRDefault="00A77669" w:rsidP="00D55937">
    <w:pPr>
      <w:pStyle w:val="Header"/>
      <w:jc w:val="right"/>
      <w:rPr>
        <w:b/>
      </w:rPr>
    </w:pPr>
  </w:p>
  <w:p w:rsidR="00A77669" w:rsidRPr="00D55937" w:rsidRDefault="00A77669" w:rsidP="00D5593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018" w:rsidRDefault="008670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731F4"/>
    <w:multiLevelType w:val="multilevel"/>
    <w:tmpl w:val="974CE59C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28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-432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4320" w:firstLine="0"/>
      </w:pPr>
      <w:rPr>
        <w:rFonts w:hint="default"/>
      </w:rPr>
    </w:lvl>
    <w:lvl w:ilvl="4">
      <w:start w:val="1"/>
      <w:numFmt w:val="lowerLetter"/>
      <w:pStyle w:val="Heading5"/>
      <w:lvlText w:val="(%5)"/>
      <w:lvlJc w:val="left"/>
      <w:pPr>
        <w:ind w:left="-4320" w:firstLine="0"/>
      </w:pPr>
      <w:rPr>
        <w:rFonts w:hint="default"/>
        <w:b w:val="0"/>
      </w:rPr>
    </w:lvl>
    <w:lvl w:ilvl="5">
      <w:start w:val="1"/>
      <w:numFmt w:val="lowerRoman"/>
      <w:pStyle w:val="Heading6"/>
      <w:lvlText w:val="(%6)"/>
      <w:lvlJc w:val="left"/>
      <w:pPr>
        <w:ind w:left="-4320" w:firstLine="0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spacing w:val="0"/>
        <w:kern w:val="0"/>
        <w:position w:val="0"/>
        <w:vertAlign w:val="baseline"/>
        <w:em w:val="none"/>
      </w:rPr>
    </w:lvl>
    <w:lvl w:ilvl="6">
      <w:start w:val="1"/>
      <w:numFmt w:val="decimal"/>
      <w:pStyle w:val="Heading7"/>
      <w:lvlText w:val="%7."/>
      <w:lvlJc w:val="left"/>
      <w:pPr>
        <w:ind w:left="-4320" w:firstLine="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lowerLetter"/>
      <w:pStyle w:val="Heading8"/>
      <w:lvlText w:val="%8."/>
      <w:lvlJc w:val="left"/>
      <w:pPr>
        <w:ind w:left="-4320" w:firstLine="0"/>
      </w:pPr>
      <w:rPr>
        <w:rFonts w:hint="default"/>
      </w:rPr>
    </w:lvl>
    <w:lvl w:ilvl="8">
      <w:start w:val="1"/>
      <w:numFmt w:val="lowerRoman"/>
      <w:pStyle w:val="Heading9"/>
      <w:lvlText w:val="%9."/>
      <w:lvlJc w:val="left"/>
      <w:pPr>
        <w:ind w:left="-4320" w:firstLine="0"/>
      </w:pPr>
      <w:rPr>
        <w:rFonts w:hint="default"/>
      </w:rPr>
    </w:lvl>
  </w:abstractNum>
  <w:abstractNum w:abstractNumId="1">
    <w:nsid w:val="133215F6"/>
    <w:multiLevelType w:val="hybridMultilevel"/>
    <w:tmpl w:val="5D7CE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776F08"/>
    <w:multiLevelType w:val="multilevel"/>
    <w:tmpl w:val="71F05CEE"/>
    <w:styleLink w:val="DCParalinknumbers"/>
    <w:lvl w:ilvl="0">
      <w:start w:val="1"/>
      <w:numFmt w:val="decimal"/>
      <w:pStyle w:val="DCHeading4"/>
      <w:isLgl/>
      <w:lvlText w:val="%1."/>
      <w:lvlJc w:val="left"/>
      <w:pPr>
        <w:ind w:left="0" w:firstLine="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suff w:val="nothing"/>
      <w:lvlText w:val="%2.%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3">
    <w:nsid w:val="2CD35F7D"/>
    <w:multiLevelType w:val="hybridMultilevel"/>
    <w:tmpl w:val="27542946"/>
    <w:lvl w:ilvl="0" w:tplc="08090017">
      <w:start w:val="1"/>
      <w:numFmt w:val="lowerLetter"/>
      <w:lvlText w:val="%1)"/>
      <w:lvlJc w:val="left"/>
      <w:pPr>
        <w:ind w:left="116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">
    <w:nsid w:val="2D0B374E"/>
    <w:multiLevelType w:val="hybridMultilevel"/>
    <w:tmpl w:val="C5C832DE"/>
    <w:lvl w:ilvl="0" w:tplc="E6804E10">
      <w:start w:val="1"/>
      <w:numFmt w:val="lowerLetter"/>
      <w:lvlText w:val="(%1)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53BAE"/>
    <w:multiLevelType w:val="multilevel"/>
    <w:tmpl w:val="8F227D00"/>
    <w:lvl w:ilvl="0">
      <w:start w:val="1"/>
      <w:numFmt w:val="lowerLetter"/>
      <w:pStyle w:val="DCUSATableTexta"/>
      <w:lvlText w:val="(%1)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bullet"/>
      <w:pStyle w:val="DCUSATableTextbulletpt"/>
      <w:lvlText w:val=""/>
      <w:lvlJc w:val="left"/>
      <w:pPr>
        <w:ind w:left="357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6">
    <w:nsid w:val="3BFF5B8B"/>
    <w:multiLevelType w:val="hybridMultilevel"/>
    <w:tmpl w:val="A6C2E97E"/>
    <w:lvl w:ilvl="0" w:tplc="65F62260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605724D"/>
    <w:multiLevelType w:val="multilevel"/>
    <w:tmpl w:val="8DD6F3A4"/>
    <w:styleLink w:val="DCTOCWholeNumbers"/>
    <w:lvl w:ilvl="0">
      <w:start w:val="1"/>
      <w:numFmt w:val="decimal"/>
      <w:pStyle w:val="DCTOCHeading2"/>
      <w:lvlText w:val="%1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8">
    <w:nsid w:val="4ED92CE1"/>
    <w:multiLevelType w:val="multilevel"/>
    <w:tmpl w:val="D58AAA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83E044C"/>
    <w:multiLevelType w:val="multilevel"/>
    <w:tmpl w:val="23A4C7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>
    <w:nsid w:val="59E2075B"/>
    <w:multiLevelType w:val="multilevel"/>
    <w:tmpl w:val="78B07B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1F87E1A"/>
    <w:multiLevelType w:val="hybridMultilevel"/>
    <w:tmpl w:val="79901EC8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9C6FB5"/>
    <w:multiLevelType w:val="multilevel"/>
    <w:tmpl w:val="93A8282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7"/>
  </w:num>
  <w:num w:numId="9">
    <w:abstractNumId w:val="1"/>
  </w:num>
  <w:num w:numId="10">
    <w:abstractNumId w:val="3"/>
  </w:num>
  <w:num w:numId="11">
    <w:abstractNumId w:val="4"/>
  </w:num>
  <w:num w:numId="12">
    <w:abstractNumId w:val="11"/>
  </w:num>
  <w:num w:numId="13">
    <w:abstractNumId w:val="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laire Hynes">
    <w15:presenceInfo w15:providerId="AD" w15:userId="S-1-5-21-1220945662-1229272821-1417001333-33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CC6"/>
    <w:rsid w:val="00001E50"/>
    <w:rsid w:val="00006B58"/>
    <w:rsid w:val="0000731D"/>
    <w:rsid w:val="00011E31"/>
    <w:rsid w:val="00012741"/>
    <w:rsid w:val="0001548F"/>
    <w:rsid w:val="00015FFD"/>
    <w:rsid w:val="0002360E"/>
    <w:rsid w:val="00024B86"/>
    <w:rsid w:val="000321F5"/>
    <w:rsid w:val="00033504"/>
    <w:rsid w:val="00036398"/>
    <w:rsid w:val="0004663C"/>
    <w:rsid w:val="0005254A"/>
    <w:rsid w:val="000532EF"/>
    <w:rsid w:val="000551F0"/>
    <w:rsid w:val="00056682"/>
    <w:rsid w:val="00062185"/>
    <w:rsid w:val="00074189"/>
    <w:rsid w:val="00075C38"/>
    <w:rsid w:val="00077A83"/>
    <w:rsid w:val="00081CAF"/>
    <w:rsid w:val="0008626A"/>
    <w:rsid w:val="00092F15"/>
    <w:rsid w:val="000956F6"/>
    <w:rsid w:val="00096406"/>
    <w:rsid w:val="000A3BDC"/>
    <w:rsid w:val="000A3EFA"/>
    <w:rsid w:val="000B74BC"/>
    <w:rsid w:val="000C16B6"/>
    <w:rsid w:val="000D4DDB"/>
    <w:rsid w:val="000D69BE"/>
    <w:rsid w:val="000D6AA3"/>
    <w:rsid w:val="000E4A52"/>
    <w:rsid w:val="000E4CCA"/>
    <w:rsid w:val="000E7CC7"/>
    <w:rsid w:val="000F2207"/>
    <w:rsid w:val="000F4FCE"/>
    <w:rsid w:val="000F6B8C"/>
    <w:rsid w:val="00100F5F"/>
    <w:rsid w:val="00103693"/>
    <w:rsid w:val="00105459"/>
    <w:rsid w:val="00105EE1"/>
    <w:rsid w:val="00107668"/>
    <w:rsid w:val="00114078"/>
    <w:rsid w:val="00121F17"/>
    <w:rsid w:val="00122EB0"/>
    <w:rsid w:val="001316C8"/>
    <w:rsid w:val="00135D48"/>
    <w:rsid w:val="00154785"/>
    <w:rsid w:val="00156FF5"/>
    <w:rsid w:val="0016530E"/>
    <w:rsid w:val="00177AF1"/>
    <w:rsid w:val="00177C51"/>
    <w:rsid w:val="00177FBE"/>
    <w:rsid w:val="00182C6C"/>
    <w:rsid w:val="001854E0"/>
    <w:rsid w:val="00193C50"/>
    <w:rsid w:val="00194BCD"/>
    <w:rsid w:val="001A4F32"/>
    <w:rsid w:val="001A7297"/>
    <w:rsid w:val="001B08D1"/>
    <w:rsid w:val="001B1FF5"/>
    <w:rsid w:val="001B2E1E"/>
    <w:rsid w:val="001B5973"/>
    <w:rsid w:val="001B792F"/>
    <w:rsid w:val="001C685F"/>
    <w:rsid w:val="001D2DF1"/>
    <w:rsid w:val="001E043F"/>
    <w:rsid w:val="001E2DE6"/>
    <w:rsid w:val="001E7CAE"/>
    <w:rsid w:val="001F7AD8"/>
    <w:rsid w:val="00203E6E"/>
    <w:rsid w:val="00205C6B"/>
    <w:rsid w:val="00214BAD"/>
    <w:rsid w:val="00216F86"/>
    <w:rsid w:val="00221D5E"/>
    <w:rsid w:val="0023144B"/>
    <w:rsid w:val="00233046"/>
    <w:rsid w:val="002357AE"/>
    <w:rsid w:val="0024425D"/>
    <w:rsid w:val="00247542"/>
    <w:rsid w:val="00251AAC"/>
    <w:rsid w:val="00255DA1"/>
    <w:rsid w:val="00261A26"/>
    <w:rsid w:val="002668DF"/>
    <w:rsid w:val="002A018C"/>
    <w:rsid w:val="002B24B1"/>
    <w:rsid w:val="002C1136"/>
    <w:rsid w:val="002C4234"/>
    <w:rsid w:val="002C64BA"/>
    <w:rsid w:val="002C7189"/>
    <w:rsid w:val="002D05A8"/>
    <w:rsid w:val="002D3273"/>
    <w:rsid w:val="002E63F8"/>
    <w:rsid w:val="002F4182"/>
    <w:rsid w:val="002F61CA"/>
    <w:rsid w:val="003037BA"/>
    <w:rsid w:val="00305B82"/>
    <w:rsid w:val="00327EB7"/>
    <w:rsid w:val="003341D4"/>
    <w:rsid w:val="0033442C"/>
    <w:rsid w:val="00335D5A"/>
    <w:rsid w:val="00341513"/>
    <w:rsid w:val="00343DCA"/>
    <w:rsid w:val="00347427"/>
    <w:rsid w:val="00347940"/>
    <w:rsid w:val="00350953"/>
    <w:rsid w:val="00353F19"/>
    <w:rsid w:val="00354A2D"/>
    <w:rsid w:val="00356F6C"/>
    <w:rsid w:val="003625E3"/>
    <w:rsid w:val="00365352"/>
    <w:rsid w:val="00365B9D"/>
    <w:rsid w:val="003732BB"/>
    <w:rsid w:val="0037648E"/>
    <w:rsid w:val="003775BB"/>
    <w:rsid w:val="003824AF"/>
    <w:rsid w:val="00386EE2"/>
    <w:rsid w:val="00387A95"/>
    <w:rsid w:val="00390FD3"/>
    <w:rsid w:val="00395412"/>
    <w:rsid w:val="003B7737"/>
    <w:rsid w:val="003B7929"/>
    <w:rsid w:val="003D3848"/>
    <w:rsid w:val="003E07BF"/>
    <w:rsid w:val="003E12D9"/>
    <w:rsid w:val="003E1B89"/>
    <w:rsid w:val="003E243C"/>
    <w:rsid w:val="003F42D4"/>
    <w:rsid w:val="00403732"/>
    <w:rsid w:val="00407BF8"/>
    <w:rsid w:val="00413696"/>
    <w:rsid w:val="0043249F"/>
    <w:rsid w:val="00435A6C"/>
    <w:rsid w:val="00447A9D"/>
    <w:rsid w:val="00465141"/>
    <w:rsid w:val="004670D4"/>
    <w:rsid w:val="00491B69"/>
    <w:rsid w:val="004A18E4"/>
    <w:rsid w:val="004C4F09"/>
    <w:rsid w:val="004C5DC2"/>
    <w:rsid w:val="004C673C"/>
    <w:rsid w:val="004D00D9"/>
    <w:rsid w:val="004D11AA"/>
    <w:rsid w:val="004D465E"/>
    <w:rsid w:val="004D4AC5"/>
    <w:rsid w:val="004E6BC1"/>
    <w:rsid w:val="004F007C"/>
    <w:rsid w:val="005039EB"/>
    <w:rsid w:val="00503E27"/>
    <w:rsid w:val="00511394"/>
    <w:rsid w:val="0051473A"/>
    <w:rsid w:val="005203F3"/>
    <w:rsid w:val="00533BB0"/>
    <w:rsid w:val="005369D1"/>
    <w:rsid w:val="00540C7E"/>
    <w:rsid w:val="00544D24"/>
    <w:rsid w:val="005454D7"/>
    <w:rsid w:val="005468B6"/>
    <w:rsid w:val="00550577"/>
    <w:rsid w:val="00553685"/>
    <w:rsid w:val="005546DE"/>
    <w:rsid w:val="00555B67"/>
    <w:rsid w:val="00557605"/>
    <w:rsid w:val="00562C8F"/>
    <w:rsid w:val="00570A8A"/>
    <w:rsid w:val="005776E3"/>
    <w:rsid w:val="0058767B"/>
    <w:rsid w:val="0059035E"/>
    <w:rsid w:val="005A00EF"/>
    <w:rsid w:val="005A2CD5"/>
    <w:rsid w:val="005A42B1"/>
    <w:rsid w:val="005B392A"/>
    <w:rsid w:val="005B4278"/>
    <w:rsid w:val="005B7731"/>
    <w:rsid w:val="005C1870"/>
    <w:rsid w:val="005C3EEA"/>
    <w:rsid w:val="005C74E5"/>
    <w:rsid w:val="005D309E"/>
    <w:rsid w:val="005D3125"/>
    <w:rsid w:val="005D4AE1"/>
    <w:rsid w:val="005D6D2E"/>
    <w:rsid w:val="005E099E"/>
    <w:rsid w:val="005E6B0D"/>
    <w:rsid w:val="005F04A5"/>
    <w:rsid w:val="005F3944"/>
    <w:rsid w:val="005F6A68"/>
    <w:rsid w:val="005F70EC"/>
    <w:rsid w:val="00611CF1"/>
    <w:rsid w:val="00622701"/>
    <w:rsid w:val="00623A5F"/>
    <w:rsid w:val="006276EF"/>
    <w:rsid w:val="006400F8"/>
    <w:rsid w:val="00642510"/>
    <w:rsid w:val="00642857"/>
    <w:rsid w:val="00652B52"/>
    <w:rsid w:val="00652CCA"/>
    <w:rsid w:val="00653C18"/>
    <w:rsid w:val="00657B5F"/>
    <w:rsid w:val="006742BC"/>
    <w:rsid w:val="00686509"/>
    <w:rsid w:val="006927B0"/>
    <w:rsid w:val="006A3959"/>
    <w:rsid w:val="006B71AD"/>
    <w:rsid w:val="006B71F2"/>
    <w:rsid w:val="006C0C6B"/>
    <w:rsid w:val="006C1648"/>
    <w:rsid w:val="006C2081"/>
    <w:rsid w:val="006C4E06"/>
    <w:rsid w:val="006D0BBD"/>
    <w:rsid w:val="006E3019"/>
    <w:rsid w:val="006E5925"/>
    <w:rsid w:val="006E73C4"/>
    <w:rsid w:val="006F191F"/>
    <w:rsid w:val="006F2E19"/>
    <w:rsid w:val="006F3823"/>
    <w:rsid w:val="006F6294"/>
    <w:rsid w:val="006F6BA8"/>
    <w:rsid w:val="00704955"/>
    <w:rsid w:val="0070793A"/>
    <w:rsid w:val="00707CA0"/>
    <w:rsid w:val="007103D4"/>
    <w:rsid w:val="007131D6"/>
    <w:rsid w:val="00722A35"/>
    <w:rsid w:val="00722BE3"/>
    <w:rsid w:val="00732B54"/>
    <w:rsid w:val="007450C0"/>
    <w:rsid w:val="007477E8"/>
    <w:rsid w:val="0075107D"/>
    <w:rsid w:val="00755570"/>
    <w:rsid w:val="007625DE"/>
    <w:rsid w:val="00763611"/>
    <w:rsid w:val="00765921"/>
    <w:rsid w:val="0077350A"/>
    <w:rsid w:val="00773A0F"/>
    <w:rsid w:val="00773E2E"/>
    <w:rsid w:val="00780D1C"/>
    <w:rsid w:val="00780F35"/>
    <w:rsid w:val="00794BC5"/>
    <w:rsid w:val="007A44EC"/>
    <w:rsid w:val="007A4556"/>
    <w:rsid w:val="007B0CBA"/>
    <w:rsid w:val="007B5FF1"/>
    <w:rsid w:val="007C1973"/>
    <w:rsid w:val="007C1AF7"/>
    <w:rsid w:val="007C705E"/>
    <w:rsid w:val="007C728C"/>
    <w:rsid w:val="007E029C"/>
    <w:rsid w:val="007E08BC"/>
    <w:rsid w:val="007E452F"/>
    <w:rsid w:val="00805E8B"/>
    <w:rsid w:val="0081159E"/>
    <w:rsid w:val="00811EF9"/>
    <w:rsid w:val="00822047"/>
    <w:rsid w:val="00826CF0"/>
    <w:rsid w:val="008275DD"/>
    <w:rsid w:val="00841B79"/>
    <w:rsid w:val="00852493"/>
    <w:rsid w:val="00852C4D"/>
    <w:rsid w:val="00863EE7"/>
    <w:rsid w:val="00867018"/>
    <w:rsid w:val="00867119"/>
    <w:rsid w:val="00872C5A"/>
    <w:rsid w:val="00872D9E"/>
    <w:rsid w:val="00875C49"/>
    <w:rsid w:val="00880DBC"/>
    <w:rsid w:val="00884BA0"/>
    <w:rsid w:val="00886802"/>
    <w:rsid w:val="0089188E"/>
    <w:rsid w:val="00895C9D"/>
    <w:rsid w:val="008961F9"/>
    <w:rsid w:val="008A0756"/>
    <w:rsid w:val="008A1F0B"/>
    <w:rsid w:val="008B17FB"/>
    <w:rsid w:val="008C3F54"/>
    <w:rsid w:val="008D4FB7"/>
    <w:rsid w:val="008D588A"/>
    <w:rsid w:val="008D5C7C"/>
    <w:rsid w:val="009006B3"/>
    <w:rsid w:val="00902708"/>
    <w:rsid w:val="00906C97"/>
    <w:rsid w:val="00922E68"/>
    <w:rsid w:val="0092355B"/>
    <w:rsid w:val="00935DE1"/>
    <w:rsid w:val="00936914"/>
    <w:rsid w:val="0094192F"/>
    <w:rsid w:val="009431AF"/>
    <w:rsid w:val="00957136"/>
    <w:rsid w:val="0095793F"/>
    <w:rsid w:val="0096781C"/>
    <w:rsid w:val="00983025"/>
    <w:rsid w:val="00987CEE"/>
    <w:rsid w:val="00990C04"/>
    <w:rsid w:val="00995B3D"/>
    <w:rsid w:val="009962D6"/>
    <w:rsid w:val="009C2130"/>
    <w:rsid w:val="009E037D"/>
    <w:rsid w:val="009E09D6"/>
    <w:rsid w:val="009E4364"/>
    <w:rsid w:val="009F506D"/>
    <w:rsid w:val="00A032A0"/>
    <w:rsid w:val="00A05E44"/>
    <w:rsid w:val="00A10250"/>
    <w:rsid w:val="00A10A97"/>
    <w:rsid w:val="00A30525"/>
    <w:rsid w:val="00A3399F"/>
    <w:rsid w:val="00A42DE9"/>
    <w:rsid w:val="00A5391E"/>
    <w:rsid w:val="00A56C79"/>
    <w:rsid w:val="00A613A6"/>
    <w:rsid w:val="00A61788"/>
    <w:rsid w:val="00A64BAF"/>
    <w:rsid w:val="00A673EC"/>
    <w:rsid w:val="00A704DC"/>
    <w:rsid w:val="00A70BF7"/>
    <w:rsid w:val="00A745FC"/>
    <w:rsid w:val="00A77669"/>
    <w:rsid w:val="00A8312E"/>
    <w:rsid w:val="00A84A28"/>
    <w:rsid w:val="00A910F5"/>
    <w:rsid w:val="00A937CD"/>
    <w:rsid w:val="00A9678E"/>
    <w:rsid w:val="00A96B6D"/>
    <w:rsid w:val="00AC107C"/>
    <w:rsid w:val="00AC7143"/>
    <w:rsid w:val="00AF55AF"/>
    <w:rsid w:val="00AF55EA"/>
    <w:rsid w:val="00B05C3C"/>
    <w:rsid w:val="00B05DDF"/>
    <w:rsid w:val="00B117B0"/>
    <w:rsid w:val="00B259B2"/>
    <w:rsid w:val="00B2605F"/>
    <w:rsid w:val="00B46A6E"/>
    <w:rsid w:val="00B471AE"/>
    <w:rsid w:val="00B52ACB"/>
    <w:rsid w:val="00B55B5A"/>
    <w:rsid w:val="00B564A5"/>
    <w:rsid w:val="00B62224"/>
    <w:rsid w:val="00B80EA0"/>
    <w:rsid w:val="00B91B82"/>
    <w:rsid w:val="00BA239E"/>
    <w:rsid w:val="00BB3550"/>
    <w:rsid w:val="00BB55D4"/>
    <w:rsid w:val="00BB723D"/>
    <w:rsid w:val="00BC2E2D"/>
    <w:rsid w:val="00BC31E7"/>
    <w:rsid w:val="00BD6B12"/>
    <w:rsid w:val="00BE1729"/>
    <w:rsid w:val="00BF6F1D"/>
    <w:rsid w:val="00BF7D87"/>
    <w:rsid w:val="00C00BC3"/>
    <w:rsid w:val="00C03FE2"/>
    <w:rsid w:val="00C12850"/>
    <w:rsid w:val="00C24966"/>
    <w:rsid w:val="00C25CCD"/>
    <w:rsid w:val="00C27EF5"/>
    <w:rsid w:val="00C301FA"/>
    <w:rsid w:val="00C32EB1"/>
    <w:rsid w:val="00C4274E"/>
    <w:rsid w:val="00C53127"/>
    <w:rsid w:val="00C55901"/>
    <w:rsid w:val="00C57302"/>
    <w:rsid w:val="00C60C18"/>
    <w:rsid w:val="00C61BC3"/>
    <w:rsid w:val="00C72A08"/>
    <w:rsid w:val="00C82D93"/>
    <w:rsid w:val="00C83869"/>
    <w:rsid w:val="00C90266"/>
    <w:rsid w:val="00C96E0B"/>
    <w:rsid w:val="00C97133"/>
    <w:rsid w:val="00CB01AD"/>
    <w:rsid w:val="00CB2D10"/>
    <w:rsid w:val="00CB3A5A"/>
    <w:rsid w:val="00CB6972"/>
    <w:rsid w:val="00CC053F"/>
    <w:rsid w:val="00CC2E32"/>
    <w:rsid w:val="00CC384D"/>
    <w:rsid w:val="00CC559F"/>
    <w:rsid w:val="00CC7F0D"/>
    <w:rsid w:val="00CD5311"/>
    <w:rsid w:val="00CE4534"/>
    <w:rsid w:val="00CF08D7"/>
    <w:rsid w:val="00CF26B0"/>
    <w:rsid w:val="00CF7C4D"/>
    <w:rsid w:val="00D00E2C"/>
    <w:rsid w:val="00D015F6"/>
    <w:rsid w:val="00D070F9"/>
    <w:rsid w:val="00D27B6E"/>
    <w:rsid w:val="00D44D60"/>
    <w:rsid w:val="00D5087A"/>
    <w:rsid w:val="00D55937"/>
    <w:rsid w:val="00D55AFB"/>
    <w:rsid w:val="00D57F24"/>
    <w:rsid w:val="00D63B14"/>
    <w:rsid w:val="00D674D1"/>
    <w:rsid w:val="00D70D25"/>
    <w:rsid w:val="00D72636"/>
    <w:rsid w:val="00D734E1"/>
    <w:rsid w:val="00D869C4"/>
    <w:rsid w:val="00D9336E"/>
    <w:rsid w:val="00D96E7E"/>
    <w:rsid w:val="00DB2D15"/>
    <w:rsid w:val="00DB33BC"/>
    <w:rsid w:val="00DB7116"/>
    <w:rsid w:val="00DB7622"/>
    <w:rsid w:val="00DD2C33"/>
    <w:rsid w:val="00DE1ABA"/>
    <w:rsid w:val="00DE70D9"/>
    <w:rsid w:val="00DF4521"/>
    <w:rsid w:val="00DF7765"/>
    <w:rsid w:val="00E03393"/>
    <w:rsid w:val="00E0757C"/>
    <w:rsid w:val="00E15362"/>
    <w:rsid w:val="00E15581"/>
    <w:rsid w:val="00E207F4"/>
    <w:rsid w:val="00E25D60"/>
    <w:rsid w:val="00E3428C"/>
    <w:rsid w:val="00E34467"/>
    <w:rsid w:val="00E41FB2"/>
    <w:rsid w:val="00E55DE8"/>
    <w:rsid w:val="00E62716"/>
    <w:rsid w:val="00E65935"/>
    <w:rsid w:val="00E665AC"/>
    <w:rsid w:val="00E72027"/>
    <w:rsid w:val="00E76D4B"/>
    <w:rsid w:val="00E827B3"/>
    <w:rsid w:val="00E92C6B"/>
    <w:rsid w:val="00E968FD"/>
    <w:rsid w:val="00E97E0B"/>
    <w:rsid w:val="00EB0012"/>
    <w:rsid w:val="00EC0F5B"/>
    <w:rsid w:val="00EC3861"/>
    <w:rsid w:val="00EC46EE"/>
    <w:rsid w:val="00EC7DBC"/>
    <w:rsid w:val="00ED7269"/>
    <w:rsid w:val="00EE1CC6"/>
    <w:rsid w:val="00EE2CE2"/>
    <w:rsid w:val="00EF45D1"/>
    <w:rsid w:val="00F038F7"/>
    <w:rsid w:val="00F14EB6"/>
    <w:rsid w:val="00F207FF"/>
    <w:rsid w:val="00F30ED5"/>
    <w:rsid w:val="00F31F60"/>
    <w:rsid w:val="00F35421"/>
    <w:rsid w:val="00F36454"/>
    <w:rsid w:val="00F3670F"/>
    <w:rsid w:val="00F40323"/>
    <w:rsid w:val="00F43CD1"/>
    <w:rsid w:val="00F44ED1"/>
    <w:rsid w:val="00F462D8"/>
    <w:rsid w:val="00F53634"/>
    <w:rsid w:val="00F64EEC"/>
    <w:rsid w:val="00F721B5"/>
    <w:rsid w:val="00F77462"/>
    <w:rsid w:val="00F853CE"/>
    <w:rsid w:val="00F92B32"/>
    <w:rsid w:val="00F957B5"/>
    <w:rsid w:val="00FA7C26"/>
    <w:rsid w:val="00FB229A"/>
    <w:rsid w:val="00FD46AE"/>
    <w:rsid w:val="00FE19B6"/>
    <w:rsid w:val="00FE24C4"/>
    <w:rsid w:val="00FE4021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5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1"/>
    <w:qFormat/>
    <w:rsid w:val="00092F15"/>
    <w:pPr>
      <w:keepNext/>
      <w:keepLines/>
      <w:numPr>
        <w:numId w:val="2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Cs w:val="28"/>
      <w:u w:val="single"/>
      <w:lang w:val="en-GB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iPriority w:val="1"/>
    <w:unhideWhenUsed/>
    <w:qFormat/>
    <w:rsid w:val="00092F15"/>
    <w:pPr>
      <w:keepNext w:val="0"/>
      <w:keepLines w:val="0"/>
      <w:numPr>
        <w:ilvl w:val="1"/>
      </w:numPr>
      <w:spacing w:before="0"/>
      <w:jc w:val="left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iPriority w:val="9"/>
    <w:unhideWhenUsed/>
    <w:qFormat/>
    <w:rsid w:val="00092F15"/>
    <w:pPr>
      <w:numPr>
        <w:ilvl w:val="2"/>
      </w:numPr>
      <w:ind w:left="1440" w:hanging="720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"/>
    <w:unhideWhenUsed/>
    <w:qFormat/>
    <w:rsid w:val="00092F15"/>
    <w:pPr>
      <w:keepNext/>
      <w:keepLines/>
      <w:numPr>
        <w:ilvl w:val="3"/>
        <w:numId w:val="2"/>
      </w:numPr>
      <w:spacing w:before="200" w:line="276" w:lineRule="auto"/>
      <w:outlineLvl w:val="3"/>
    </w:pPr>
    <w:rPr>
      <w:rFonts w:eastAsiaTheme="majorEastAsia" w:cstheme="majorBidi"/>
      <w:bCs/>
      <w:iCs/>
      <w:color w:val="000000" w:themeColor="text1"/>
      <w:szCs w:val="22"/>
      <w:lang w:val="en-GB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"/>
    <w:basedOn w:val="Normal"/>
    <w:next w:val="Normal"/>
    <w:link w:val="Heading5Char"/>
    <w:uiPriority w:val="9"/>
    <w:unhideWhenUsed/>
    <w:qFormat/>
    <w:rsid w:val="00092F15"/>
    <w:pPr>
      <w:keepNext/>
      <w:keepLines/>
      <w:numPr>
        <w:ilvl w:val="4"/>
        <w:numId w:val="2"/>
      </w:numPr>
      <w:spacing w:before="200" w:after="120" w:line="360" w:lineRule="auto"/>
      <w:ind w:left="720" w:hanging="720"/>
      <w:outlineLvl w:val="4"/>
    </w:pPr>
    <w:rPr>
      <w:rFonts w:eastAsiaTheme="majorEastAsia" w:cstheme="majorBidi"/>
      <w:szCs w:val="22"/>
      <w:lang w:val="en-GB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"/>
    <w:unhideWhenUsed/>
    <w:qFormat/>
    <w:rsid w:val="00092F15"/>
    <w:pPr>
      <w:keepNext/>
      <w:keepLines/>
      <w:numPr>
        <w:ilvl w:val="5"/>
        <w:numId w:val="2"/>
      </w:numPr>
      <w:spacing w:before="200" w:line="276" w:lineRule="auto"/>
      <w:outlineLvl w:val="5"/>
    </w:pPr>
    <w:rPr>
      <w:rFonts w:eastAsiaTheme="majorEastAsia" w:cstheme="majorBidi"/>
      <w:iCs/>
      <w:color w:val="000000" w:themeColor="text1"/>
      <w:szCs w:val="22"/>
      <w:lang w:val="en-GB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"/>
    <w:unhideWhenUsed/>
    <w:qFormat/>
    <w:rsid w:val="00092F15"/>
    <w:pPr>
      <w:keepNext/>
      <w:keepLines/>
      <w:numPr>
        <w:ilvl w:val="6"/>
        <w:numId w:val="2"/>
      </w:numPr>
      <w:spacing w:before="200" w:line="360" w:lineRule="auto"/>
      <w:ind w:left="720" w:hanging="720"/>
      <w:outlineLvl w:val="6"/>
    </w:pPr>
    <w:rPr>
      <w:rFonts w:eastAsiaTheme="majorEastAsia" w:cstheme="majorBidi"/>
      <w:iCs/>
      <w:szCs w:val="22"/>
      <w:lang w:val="en-GB"/>
    </w:rPr>
  </w:style>
  <w:style w:type="paragraph" w:styleId="Heading8">
    <w:name w:val="heading 8"/>
    <w:aliases w:val="level2(a)"/>
    <w:basedOn w:val="Normal"/>
    <w:next w:val="Normal"/>
    <w:link w:val="Heading8Char"/>
    <w:uiPriority w:val="9"/>
    <w:unhideWhenUsed/>
    <w:qFormat/>
    <w:rsid w:val="00092F15"/>
    <w:pPr>
      <w:keepNext/>
      <w:keepLines/>
      <w:numPr>
        <w:ilvl w:val="7"/>
        <w:numId w:val="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"/>
    <w:unhideWhenUsed/>
    <w:qFormat/>
    <w:rsid w:val="00092F15"/>
    <w:pPr>
      <w:keepNext/>
      <w:keepLines/>
      <w:numPr>
        <w:ilvl w:val="8"/>
        <w:numId w:val="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5"/>
    <w:unhideWhenUsed/>
    <w:qFormat/>
    <w:rsid w:val="00EE1C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5"/>
    <w:rsid w:val="00EE1CC6"/>
  </w:style>
  <w:style w:type="paragraph" w:styleId="Footer">
    <w:name w:val="footer"/>
    <w:basedOn w:val="Normal"/>
    <w:link w:val="FooterChar"/>
    <w:uiPriority w:val="99"/>
    <w:unhideWhenUsed/>
    <w:rsid w:val="00EE1C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CC6"/>
  </w:style>
  <w:style w:type="table" w:styleId="TableGrid">
    <w:name w:val="Table Grid"/>
    <w:basedOn w:val="TableNormal"/>
    <w:uiPriority w:val="39"/>
    <w:rsid w:val="0036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USATableTexta">
    <w:name w:val="DCUSA Table Text a)"/>
    <w:basedOn w:val="Normal"/>
    <w:qFormat/>
    <w:rsid w:val="003625E3"/>
    <w:pPr>
      <w:numPr>
        <w:numId w:val="1"/>
      </w:numPr>
      <w:tabs>
        <w:tab w:val="num" w:pos="360"/>
      </w:tabs>
      <w:spacing w:before="120" w:after="120"/>
      <w:ind w:left="0" w:firstLine="0"/>
    </w:pPr>
    <w:rPr>
      <w:rFonts w:eastAsia="Calibri"/>
      <w:szCs w:val="22"/>
      <w:lang w:val="en-GB"/>
    </w:rPr>
  </w:style>
  <w:style w:type="paragraph" w:customStyle="1" w:styleId="DCUSATableTextbulletpt">
    <w:name w:val="DCUSA Table Text bullet pt"/>
    <w:basedOn w:val="Normal"/>
    <w:link w:val="DCUSATableTextbulletptChar"/>
    <w:qFormat/>
    <w:rsid w:val="003625E3"/>
    <w:pPr>
      <w:numPr>
        <w:ilvl w:val="1"/>
        <w:numId w:val="1"/>
      </w:numPr>
      <w:tabs>
        <w:tab w:val="num" w:pos="360"/>
      </w:tabs>
      <w:spacing w:before="120" w:after="120" w:line="360" w:lineRule="auto"/>
      <w:ind w:left="0" w:firstLine="0"/>
    </w:pPr>
    <w:rPr>
      <w:rFonts w:eastAsia="Calibri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5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5E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1"/>
    <w:rsid w:val="00092F15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uiPriority w:val="1"/>
    <w:rsid w:val="00092F15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uiPriority w:val="9"/>
    <w:rsid w:val="00092F15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"/>
    <w:rsid w:val="00092F15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"/>
    <w:rsid w:val="00092F15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"/>
    <w:rsid w:val="00092F15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"/>
    <w:rsid w:val="00092F15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"/>
    <w:rsid w:val="00092F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"/>
    <w:rsid w:val="00092F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092F15"/>
    <w:pPr>
      <w:ind w:left="720"/>
      <w:contextualSpacing/>
    </w:pPr>
  </w:style>
  <w:style w:type="paragraph" w:customStyle="1" w:styleId="DCHeading4">
    <w:name w:val="DC Heading 4"/>
    <w:basedOn w:val="Normal"/>
    <w:qFormat/>
    <w:rsid w:val="00092F15"/>
    <w:pPr>
      <w:numPr>
        <w:numId w:val="3"/>
      </w:numPr>
      <w:spacing w:after="240" w:line="360" w:lineRule="auto"/>
      <w:jc w:val="center"/>
    </w:pPr>
    <w:rPr>
      <w:rFonts w:ascii="Times New Roman Bold" w:eastAsiaTheme="minorHAnsi" w:hAnsi="Times New Roman Bold" w:cstheme="minorBidi"/>
      <w:szCs w:val="22"/>
      <w:u w:val="single"/>
      <w:lang w:val="en-GB"/>
    </w:rPr>
  </w:style>
  <w:style w:type="numbering" w:customStyle="1" w:styleId="DCParalinknumbers">
    <w:name w:val="DC Para link numbers"/>
    <w:uiPriority w:val="99"/>
    <w:rsid w:val="00092F15"/>
    <w:pPr>
      <w:numPr>
        <w:numId w:val="3"/>
      </w:numPr>
    </w:pPr>
  </w:style>
  <w:style w:type="character" w:styleId="CommentReference">
    <w:name w:val="annotation reference"/>
    <w:basedOn w:val="DefaultParagraphFont"/>
    <w:uiPriority w:val="99"/>
    <w:unhideWhenUsed/>
    <w:rsid w:val="009E43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436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36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DeltaViewInsertion">
    <w:name w:val="DeltaView Insertion"/>
    <w:uiPriority w:val="99"/>
    <w:rsid w:val="00C97133"/>
    <w:rPr>
      <w:color w:val="0000FF"/>
      <w:u w:val="double"/>
    </w:rPr>
  </w:style>
  <w:style w:type="character" w:customStyle="1" w:styleId="DeltaViewDeletion">
    <w:name w:val="DeltaView Deletion"/>
    <w:uiPriority w:val="99"/>
    <w:rsid w:val="00C97133"/>
    <w:rPr>
      <w:strike/>
      <w:color w:val="FF0000"/>
    </w:rPr>
  </w:style>
  <w:style w:type="paragraph" w:customStyle="1" w:styleId="AgtLevel4">
    <w:name w:val="Agt/Level4"/>
    <w:basedOn w:val="Normal"/>
    <w:uiPriority w:val="99"/>
    <w:rsid w:val="00CC559F"/>
    <w:pPr>
      <w:tabs>
        <w:tab w:val="num" w:pos="2126"/>
      </w:tabs>
      <w:spacing w:after="240" w:line="360" w:lineRule="auto"/>
      <w:ind w:left="2126" w:hanging="709"/>
      <w:jc w:val="both"/>
    </w:pPr>
    <w:rPr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6E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6EE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86EE2"/>
    <w:rPr>
      <w:vertAlign w:val="superscript"/>
    </w:rPr>
  </w:style>
  <w:style w:type="paragraph" w:styleId="BodyText3">
    <w:name w:val="Body Text 3"/>
    <w:basedOn w:val="Normal"/>
    <w:link w:val="BodyText3Char"/>
    <w:uiPriority w:val="99"/>
    <w:unhideWhenUsed/>
    <w:rsid w:val="0075107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5107D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4D46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465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06B58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after="200"/>
      <w:ind w:left="709"/>
      <w:jc w:val="both"/>
    </w:pPr>
    <w:rPr>
      <w:sz w:val="22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006B58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C128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CSubHeading1Level2">
    <w:name w:val="DC Sub Heading 1 Level 2"/>
    <w:basedOn w:val="Normal"/>
    <w:link w:val="DCSubHeading1Level2Char"/>
    <w:qFormat/>
    <w:rsid w:val="008275DD"/>
    <w:pPr>
      <w:spacing w:after="240" w:line="360" w:lineRule="auto"/>
    </w:pPr>
    <w:rPr>
      <w:rFonts w:ascii="Times New Roman Bold" w:eastAsiaTheme="minorHAnsi" w:hAnsi="Times New Roman Bold" w:cstheme="minorBidi"/>
      <w:b/>
      <w:szCs w:val="22"/>
      <w:lang w:val="en-GB"/>
    </w:rPr>
  </w:style>
  <w:style w:type="character" w:customStyle="1" w:styleId="DCSubHeading1Level2Char">
    <w:name w:val="DC Sub Heading 1 Level 2 Char"/>
    <w:basedOn w:val="DefaultParagraphFont"/>
    <w:link w:val="DCSubHeading1Level2"/>
    <w:rsid w:val="008275DD"/>
    <w:rPr>
      <w:rFonts w:ascii="Times New Roman Bold" w:hAnsi="Times New Roman Bold"/>
      <w:b/>
      <w:sz w:val="24"/>
    </w:rPr>
  </w:style>
  <w:style w:type="paragraph" w:styleId="Revision">
    <w:name w:val="Revision"/>
    <w:hidden/>
    <w:uiPriority w:val="99"/>
    <w:semiHidden/>
    <w:rsid w:val="00EC4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CNormParaL2Char">
    <w:name w:val="DC Norm Para L2 Char"/>
    <w:basedOn w:val="DCSubHeading1Level2Char"/>
    <w:uiPriority w:val="99"/>
    <w:rsid w:val="00F43CD1"/>
    <w:rPr>
      <w:rFonts w:ascii="Times New Roman" w:hAnsi="Times New Roman"/>
      <w:b w:val="0"/>
      <w:caps w:val="0"/>
      <w:color w:val="auto"/>
      <w:sz w:val="24"/>
      <w:u w:val="none"/>
    </w:rPr>
  </w:style>
  <w:style w:type="paragraph" w:customStyle="1" w:styleId="DCHeading1">
    <w:name w:val="DC Heading 1"/>
    <w:basedOn w:val="Normal"/>
    <w:link w:val="DCHeading1Char"/>
    <w:qFormat/>
    <w:rsid w:val="00EB0012"/>
    <w:pPr>
      <w:spacing w:after="240" w:line="360" w:lineRule="auto"/>
      <w:jc w:val="center"/>
    </w:pPr>
    <w:rPr>
      <w:rFonts w:eastAsiaTheme="minorHAnsi" w:cstheme="minorBidi"/>
      <w:b/>
      <w:caps/>
      <w:sz w:val="28"/>
      <w:szCs w:val="22"/>
      <w:lang w:val="en-GB"/>
    </w:rPr>
  </w:style>
  <w:style w:type="character" w:customStyle="1" w:styleId="DCHeading1Char">
    <w:name w:val="DC Heading 1 Char"/>
    <w:basedOn w:val="DefaultParagraphFont"/>
    <w:link w:val="DCHeading1"/>
    <w:rsid w:val="00EB0012"/>
    <w:rPr>
      <w:rFonts w:ascii="Times New Roman" w:hAnsi="Times New Roman"/>
      <w:b/>
      <w:caps/>
      <w:sz w:val="28"/>
    </w:rPr>
  </w:style>
  <w:style w:type="paragraph" w:styleId="NormalWeb">
    <w:name w:val="Normal (Web)"/>
    <w:basedOn w:val="Normal"/>
    <w:uiPriority w:val="99"/>
    <w:rsid w:val="00E92C6B"/>
    <w:pPr>
      <w:spacing w:before="100" w:beforeAutospacing="1" w:after="100" w:afterAutospacing="1"/>
    </w:pPr>
    <w:rPr>
      <w:lang w:val="en-GB" w:eastAsia="en-GB"/>
    </w:rPr>
  </w:style>
  <w:style w:type="paragraph" w:customStyle="1" w:styleId="DCTOCHeading2">
    <w:name w:val="DC TOC Heading 2"/>
    <w:basedOn w:val="Normal"/>
    <w:qFormat/>
    <w:rsid w:val="003B7737"/>
    <w:pPr>
      <w:numPr>
        <w:numId w:val="8"/>
      </w:numPr>
      <w:spacing w:line="360" w:lineRule="auto"/>
      <w:jc w:val="center"/>
    </w:pPr>
    <w:rPr>
      <w:rFonts w:eastAsiaTheme="minorHAnsi" w:cstheme="minorBidi"/>
      <w:caps/>
      <w:szCs w:val="22"/>
      <w:u w:val="single"/>
      <w:lang w:val="en-GB"/>
    </w:rPr>
  </w:style>
  <w:style w:type="numbering" w:customStyle="1" w:styleId="DCTOCWholeNumbers">
    <w:name w:val="DC TOC Whole Numbers"/>
    <w:uiPriority w:val="99"/>
    <w:rsid w:val="003B7737"/>
    <w:pPr>
      <w:numPr>
        <w:numId w:val="8"/>
      </w:numPr>
    </w:pPr>
  </w:style>
  <w:style w:type="character" w:customStyle="1" w:styleId="DCUSATableTextbulletptChar">
    <w:name w:val="DCUSA Table Text bullet pt Char"/>
    <w:basedOn w:val="DefaultParagraphFont"/>
    <w:link w:val="DCUSATableTextbulletpt"/>
    <w:rsid w:val="003B7737"/>
    <w:rPr>
      <w:rFonts w:ascii="Times New Roman" w:eastAsia="Calibri" w:hAnsi="Times New Roman" w:cs="Times New Roman"/>
      <w:sz w:val="24"/>
    </w:rPr>
  </w:style>
  <w:style w:type="paragraph" w:customStyle="1" w:styleId="DCTOCSchedule">
    <w:name w:val="DC TOC Schedule"/>
    <w:basedOn w:val="Normal"/>
    <w:qFormat/>
    <w:rsid w:val="00557605"/>
    <w:pPr>
      <w:spacing w:line="360" w:lineRule="auto"/>
    </w:pPr>
    <w:rPr>
      <w:rFonts w:eastAsiaTheme="minorHAnsi" w:cstheme="minorBidi"/>
      <w:caps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5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1"/>
    <w:qFormat/>
    <w:rsid w:val="00092F15"/>
    <w:pPr>
      <w:keepNext/>
      <w:keepLines/>
      <w:numPr>
        <w:numId w:val="2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Cs w:val="28"/>
      <w:u w:val="single"/>
      <w:lang w:val="en-GB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iPriority w:val="1"/>
    <w:unhideWhenUsed/>
    <w:qFormat/>
    <w:rsid w:val="00092F15"/>
    <w:pPr>
      <w:keepNext w:val="0"/>
      <w:keepLines w:val="0"/>
      <w:numPr>
        <w:ilvl w:val="1"/>
      </w:numPr>
      <w:spacing w:before="0"/>
      <w:jc w:val="left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iPriority w:val="9"/>
    <w:unhideWhenUsed/>
    <w:qFormat/>
    <w:rsid w:val="00092F15"/>
    <w:pPr>
      <w:numPr>
        <w:ilvl w:val="2"/>
      </w:numPr>
      <w:ind w:left="1440" w:hanging="720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"/>
    <w:unhideWhenUsed/>
    <w:qFormat/>
    <w:rsid w:val="00092F15"/>
    <w:pPr>
      <w:keepNext/>
      <w:keepLines/>
      <w:numPr>
        <w:ilvl w:val="3"/>
        <w:numId w:val="2"/>
      </w:numPr>
      <w:spacing w:before="200" w:line="276" w:lineRule="auto"/>
      <w:outlineLvl w:val="3"/>
    </w:pPr>
    <w:rPr>
      <w:rFonts w:eastAsiaTheme="majorEastAsia" w:cstheme="majorBidi"/>
      <w:bCs/>
      <w:iCs/>
      <w:color w:val="000000" w:themeColor="text1"/>
      <w:szCs w:val="22"/>
      <w:lang w:val="en-GB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"/>
    <w:basedOn w:val="Normal"/>
    <w:next w:val="Normal"/>
    <w:link w:val="Heading5Char"/>
    <w:uiPriority w:val="9"/>
    <w:unhideWhenUsed/>
    <w:qFormat/>
    <w:rsid w:val="00092F15"/>
    <w:pPr>
      <w:keepNext/>
      <w:keepLines/>
      <w:numPr>
        <w:ilvl w:val="4"/>
        <w:numId w:val="2"/>
      </w:numPr>
      <w:spacing w:before="200" w:after="120" w:line="360" w:lineRule="auto"/>
      <w:ind w:left="720" w:hanging="720"/>
      <w:outlineLvl w:val="4"/>
    </w:pPr>
    <w:rPr>
      <w:rFonts w:eastAsiaTheme="majorEastAsia" w:cstheme="majorBidi"/>
      <w:szCs w:val="22"/>
      <w:lang w:val="en-GB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"/>
    <w:unhideWhenUsed/>
    <w:qFormat/>
    <w:rsid w:val="00092F15"/>
    <w:pPr>
      <w:keepNext/>
      <w:keepLines/>
      <w:numPr>
        <w:ilvl w:val="5"/>
        <w:numId w:val="2"/>
      </w:numPr>
      <w:spacing w:before="200" w:line="276" w:lineRule="auto"/>
      <w:outlineLvl w:val="5"/>
    </w:pPr>
    <w:rPr>
      <w:rFonts w:eastAsiaTheme="majorEastAsia" w:cstheme="majorBidi"/>
      <w:iCs/>
      <w:color w:val="000000" w:themeColor="text1"/>
      <w:szCs w:val="22"/>
      <w:lang w:val="en-GB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"/>
    <w:unhideWhenUsed/>
    <w:qFormat/>
    <w:rsid w:val="00092F15"/>
    <w:pPr>
      <w:keepNext/>
      <w:keepLines/>
      <w:numPr>
        <w:ilvl w:val="6"/>
        <w:numId w:val="2"/>
      </w:numPr>
      <w:spacing w:before="200" w:line="360" w:lineRule="auto"/>
      <w:ind w:left="720" w:hanging="720"/>
      <w:outlineLvl w:val="6"/>
    </w:pPr>
    <w:rPr>
      <w:rFonts w:eastAsiaTheme="majorEastAsia" w:cstheme="majorBidi"/>
      <w:iCs/>
      <w:szCs w:val="22"/>
      <w:lang w:val="en-GB"/>
    </w:rPr>
  </w:style>
  <w:style w:type="paragraph" w:styleId="Heading8">
    <w:name w:val="heading 8"/>
    <w:aliases w:val="level2(a)"/>
    <w:basedOn w:val="Normal"/>
    <w:next w:val="Normal"/>
    <w:link w:val="Heading8Char"/>
    <w:uiPriority w:val="9"/>
    <w:unhideWhenUsed/>
    <w:qFormat/>
    <w:rsid w:val="00092F15"/>
    <w:pPr>
      <w:keepNext/>
      <w:keepLines/>
      <w:numPr>
        <w:ilvl w:val="7"/>
        <w:numId w:val="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"/>
    <w:unhideWhenUsed/>
    <w:qFormat/>
    <w:rsid w:val="00092F15"/>
    <w:pPr>
      <w:keepNext/>
      <w:keepLines/>
      <w:numPr>
        <w:ilvl w:val="8"/>
        <w:numId w:val="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5"/>
    <w:unhideWhenUsed/>
    <w:qFormat/>
    <w:rsid w:val="00EE1C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5"/>
    <w:rsid w:val="00EE1CC6"/>
  </w:style>
  <w:style w:type="paragraph" w:styleId="Footer">
    <w:name w:val="footer"/>
    <w:basedOn w:val="Normal"/>
    <w:link w:val="FooterChar"/>
    <w:uiPriority w:val="99"/>
    <w:unhideWhenUsed/>
    <w:rsid w:val="00EE1C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CC6"/>
  </w:style>
  <w:style w:type="table" w:styleId="TableGrid">
    <w:name w:val="Table Grid"/>
    <w:basedOn w:val="TableNormal"/>
    <w:uiPriority w:val="39"/>
    <w:rsid w:val="0036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USATableTexta">
    <w:name w:val="DCUSA Table Text a)"/>
    <w:basedOn w:val="Normal"/>
    <w:qFormat/>
    <w:rsid w:val="003625E3"/>
    <w:pPr>
      <w:numPr>
        <w:numId w:val="1"/>
      </w:numPr>
      <w:tabs>
        <w:tab w:val="num" w:pos="360"/>
      </w:tabs>
      <w:spacing w:before="120" w:after="120"/>
      <w:ind w:left="0" w:firstLine="0"/>
    </w:pPr>
    <w:rPr>
      <w:rFonts w:eastAsia="Calibri"/>
      <w:szCs w:val="22"/>
      <w:lang w:val="en-GB"/>
    </w:rPr>
  </w:style>
  <w:style w:type="paragraph" w:customStyle="1" w:styleId="DCUSATableTextbulletpt">
    <w:name w:val="DCUSA Table Text bullet pt"/>
    <w:basedOn w:val="Normal"/>
    <w:link w:val="DCUSATableTextbulletptChar"/>
    <w:qFormat/>
    <w:rsid w:val="003625E3"/>
    <w:pPr>
      <w:numPr>
        <w:ilvl w:val="1"/>
        <w:numId w:val="1"/>
      </w:numPr>
      <w:tabs>
        <w:tab w:val="num" w:pos="360"/>
      </w:tabs>
      <w:spacing w:before="120" w:after="120" w:line="360" w:lineRule="auto"/>
      <w:ind w:left="0" w:firstLine="0"/>
    </w:pPr>
    <w:rPr>
      <w:rFonts w:eastAsia="Calibri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5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5E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1"/>
    <w:rsid w:val="00092F15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uiPriority w:val="1"/>
    <w:rsid w:val="00092F15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uiPriority w:val="9"/>
    <w:rsid w:val="00092F15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"/>
    <w:rsid w:val="00092F15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"/>
    <w:rsid w:val="00092F15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"/>
    <w:rsid w:val="00092F15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"/>
    <w:rsid w:val="00092F15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"/>
    <w:rsid w:val="00092F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"/>
    <w:rsid w:val="00092F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092F15"/>
    <w:pPr>
      <w:ind w:left="720"/>
      <w:contextualSpacing/>
    </w:pPr>
  </w:style>
  <w:style w:type="paragraph" w:customStyle="1" w:styleId="DCHeading4">
    <w:name w:val="DC Heading 4"/>
    <w:basedOn w:val="Normal"/>
    <w:qFormat/>
    <w:rsid w:val="00092F15"/>
    <w:pPr>
      <w:numPr>
        <w:numId w:val="3"/>
      </w:numPr>
      <w:spacing w:after="240" w:line="360" w:lineRule="auto"/>
      <w:jc w:val="center"/>
    </w:pPr>
    <w:rPr>
      <w:rFonts w:ascii="Times New Roman Bold" w:eastAsiaTheme="minorHAnsi" w:hAnsi="Times New Roman Bold" w:cstheme="minorBidi"/>
      <w:szCs w:val="22"/>
      <w:u w:val="single"/>
      <w:lang w:val="en-GB"/>
    </w:rPr>
  </w:style>
  <w:style w:type="numbering" w:customStyle="1" w:styleId="DCParalinknumbers">
    <w:name w:val="DC Para link numbers"/>
    <w:uiPriority w:val="99"/>
    <w:rsid w:val="00092F15"/>
    <w:pPr>
      <w:numPr>
        <w:numId w:val="3"/>
      </w:numPr>
    </w:pPr>
  </w:style>
  <w:style w:type="character" w:styleId="CommentReference">
    <w:name w:val="annotation reference"/>
    <w:basedOn w:val="DefaultParagraphFont"/>
    <w:uiPriority w:val="99"/>
    <w:unhideWhenUsed/>
    <w:rsid w:val="009E43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436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36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DeltaViewInsertion">
    <w:name w:val="DeltaView Insertion"/>
    <w:uiPriority w:val="99"/>
    <w:rsid w:val="00C97133"/>
    <w:rPr>
      <w:color w:val="0000FF"/>
      <w:u w:val="double"/>
    </w:rPr>
  </w:style>
  <w:style w:type="character" w:customStyle="1" w:styleId="DeltaViewDeletion">
    <w:name w:val="DeltaView Deletion"/>
    <w:uiPriority w:val="99"/>
    <w:rsid w:val="00C97133"/>
    <w:rPr>
      <w:strike/>
      <w:color w:val="FF0000"/>
    </w:rPr>
  </w:style>
  <w:style w:type="paragraph" w:customStyle="1" w:styleId="AgtLevel4">
    <w:name w:val="Agt/Level4"/>
    <w:basedOn w:val="Normal"/>
    <w:uiPriority w:val="99"/>
    <w:rsid w:val="00CC559F"/>
    <w:pPr>
      <w:tabs>
        <w:tab w:val="num" w:pos="2126"/>
      </w:tabs>
      <w:spacing w:after="240" w:line="360" w:lineRule="auto"/>
      <w:ind w:left="2126" w:hanging="709"/>
      <w:jc w:val="both"/>
    </w:pPr>
    <w:rPr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6E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6EE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86EE2"/>
    <w:rPr>
      <w:vertAlign w:val="superscript"/>
    </w:rPr>
  </w:style>
  <w:style w:type="paragraph" w:styleId="BodyText3">
    <w:name w:val="Body Text 3"/>
    <w:basedOn w:val="Normal"/>
    <w:link w:val="BodyText3Char"/>
    <w:uiPriority w:val="99"/>
    <w:unhideWhenUsed/>
    <w:rsid w:val="0075107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5107D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4D46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465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06B58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after="200"/>
      <w:ind w:left="709"/>
      <w:jc w:val="both"/>
    </w:pPr>
    <w:rPr>
      <w:sz w:val="22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006B58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C128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CSubHeading1Level2">
    <w:name w:val="DC Sub Heading 1 Level 2"/>
    <w:basedOn w:val="Normal"/>
    <w:link w:val="DCSubHeading1Level2Char"/>
    <w:qFormat/>
    <w:rsid w:val="008275DD"/>
    <w:pPr>
      <w:spacing w:after="240" w:line="360" w:lineRule="auto"/>
    </w:pPr>
    <w:rPr>
      <w:rFonts w:ascii="Times New Roman Bold" w:eastAsiaTheme="minorHAnsi" w:hAnsi="Times New Roman Bold" w:cstheme="minorBidi"/>
      <w:b/>
      <w:szCs w:val="22"/>
      <w:lang w:val="en-GB"/>
    </w:rPr>
  </w:style>
  <w:style w:type="character" w:customStyle="1" w:styleId="DCSubHeading1Level2Char">
    <w:name w:val="DC Sub Heading 1 Level 2 Char"/>
    <w:basedOn w:val="DefaultParagraphFont"/>
    <w:link w:val="DCSubHeading1Level2"/>
    <w:rsid w:val="008275DD"/>
    <w:rPr>
      <w:rFonts w:ascii="Times New Roman Bold" w:hAnsi="Times New Roman Bold"/>
      <w:b/>
      <w:sz w:val="24"/>
    </w:rPr>
  </w:style>
  <w:style w:type="paragraph" w:styleId="Revision">
    <w:name w:val="Revision"/>
    <w:hidden/>
    <w:uiPriority w:val="99"/>
    <w:semiHidden/>
    <w:rsid w:val="00EC4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CNormParaL2Char">
    <w:name w:val="DC Norm Para L2 Char"/>
    <w:basedOn w:val="DCSubHeading1Level2Char"/>
    <w:uiPriority w:val="99"/>
    <w:rsid w:val="00F43CD1"/>
    <w:rPr>
      <w:rFonts w:ascii="Times New Roman" w:hAnsi="Times New Roman"/>
      <w:b w:val="0"/>
      <w:caps w:val="0"/>
      <w:color w:val="auto"/>
      <w:sz w:val="24"/>
      <w:u w:val="none"/>
    </w:rPr>
  </w:style>
  <w:style w:type="paragraph" w:customStyle="1" w:styleId="DCHeading1">
    <w:name w:val="DC Heading 1"/>
    <w:basedOn w:val="Normal"/>
    <w:link w:val="DCHeading1Char"/>
    <w:qFormat/>
    <w:rsid w:val="00EB0012"/>
    <w:pPr>
      <w:spacing w:after="240" w:line="360" w:lineRule="auto"/>
      <w:jc w:val="center"/>
    </w:pPr>
    <w:rPr>
      <w:rFonts w:eastAsiaTheme="minorHAnsi" w:cstheme="minorBidi"/>
      <w:b/>
      <w:caps/>
      <w:sz w:val="28"/>
      <w:szCs w:val="22"/>
      <w:lang w:val="en-GB"/>
    </w:rPr>
  </w:style>
  <w:style w:type="character" w:customStyle="1" w:styleId="DCHeading1Char">
    <w:name w:val="DC Heading 1 Char"/>
    <w:basedOn w:val="DefaultParagraphFont"/>
    <w:link w:val="DCHeading1"/>
    <w:rsid w:val="00EB0012"/>
    <w:rPr>
      <w:rFonts w:ascii="Times New Roman" w:hAnsi="Times New Roman"/>
      <w:b/>
      <w:caps/>
      <w:sz w:val="28"/>
    </w:rPr>
  </w:style>
  <w:style w:type="paragraph" w:styleId="NormalWeb">
    <w:name w:val="Normal (Web)"/>
    <w:basedOn w:val="Normal"/>
    <w:uiPriority w:val="99"/>
    <w:rsid w:val="00E92C6B"/>
    <w:pPr>
      <w:spacing w:before="100" w:beforeAutospacing="1" w:after="100" w:afterAutospacing="1"/>
    </w:pPr>
    <w:rPr>
      <w:lang w:val="en-GB" w:eastAsia="en-GB"/>
    </w:rPr>
  </w:style>
  <w:style w:type="paragraph" w:customStyle="1" w:styleId="DCTOCHeading2">
    <w:name w:val="DC TOC Heading 2"/>
    <w:basedOn w:val="Normal"/>
    <w:qFormat/>
    <w:rsid w:val="003B7737"/>
    <w:pPr>
      <w:numPr>
        <w:numId w:val="8"/>
      </w:numPr>
      <w:spacing w:line="360" w:lineRule="auto"/>
      <w:jc w:val="center"/>
    </w:pPr>
    <w:rPr>
      <w:rFonts w:eastAsiaTheme="minorHAnsi" w:cstheme="minorBidi"/>
      <w:caps/>
      <w:szCs w:val="22"/>
      <w:u w:val="single"/>
      <w:lang w:val="en-GB"/>
    </w:rPr>
  </w:style>
  <w:style w:type="numbering" w:customStyle="1" w:styleId="DCTOCWholeNumbers">
    <w:name w:val="DC TOC Whole Numbers"/>
    <w:uiPriority w:val="99"/>
    <w:rsid w:val="003B7737"/>
    <w:pPr>
      <w:numPr>
        <w:numId w:val="8"/>
      </w:numPr>
    </w:pPr>
  </w:style>
  <w:style w:type="character" w:customStyle="1" w:styleId="DCUSATableTextbulletptChar">
    <w:name w:val="DCUSA Table Text bullet pt Char"/>
    <w:basedOn w:val="DefaultParagraphFont"/>
    <w:link w:val="DCUSATableTextbulletpt"/>
    <w:rsid w:val="003B7737"/>
    <w:rPr>
      <w:rFonts w:ascii="Times New Roman" w:eastAsia="Calibri" w:hAnsi="Times New Roman" w:cs="Times New Roman"/>
      <w:sz w:val="24"/>
    </w:rPr>
  </w:style>
  <w:style w:type="paragraph" w:customStyle="1" w:styleId="DCTOCSchedule">
    <w:name w:val="DC TOC Schedule"/>
    <w:basedOn w:val="Normal"/>
    <w:qFormat/>
    <w:rsid w:val="00557605"/>
    <w:pPr>
      <w:spacing w:line="360" w:lineRule="auto"/>
    </w:pPr>
    <w:rPr>
      <w:rFonts w:eastAsiaTheme="minorHAnsi" w:cstheme="minorBidi"/>
      <w:caps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13" Type="http://schemas.openxmlformats.org/officeDocument/2006/relationships/header" Target="header3.xml" />
  <Relationship Id="rId18" Type="http://schemas.microsoft.com/office/2011/relationships/people" Target="people.xml" />
  <Relationship Id="rId3" Type="http://schemas.openxmlformats.org/officeDocument/2006/relationships/styles" Target="styles.xml" />
  <Relationship Id="rId7" Type="http://schemas.openxmlformats.org/officeDocument/2006/relationships/footnotes" Target="footnotes.xml" />
  <Relationship Id="rId12" Type="http://schemas.openxmlformats.org/officeDocument/2006/relationships/footer" Target="footer2.xml" />
  <Relationship Id="rId2" Type="http://schemas.openxmlformats.org/officeDocument/2006/relationships/numbering" Target="numbering.xml" />
  <Relationship Id="rId16" Type="http://schemas.openxmlformats.org/officeDocument/2006/relationships/theme" Target="theme/theme1.xml" />
  <Relationship Id="rId1" Type="http://schemas.openxmlformats.org/officeDocument/2006/relationships/customXml" Target="../customXml/item1.xml" />
  <Relationship Id="rId6" Type="http://schemas.openxmlformats.org/officeDocument/2006/relationships/webSettings" Target="webSettings.xml" />
  <Relationship Id="rId11" Type="http://schemas.openxmlformats.org/officeDocument/2006/relationships/footer" Target="footer1.xml" />
  <Relationship Id="rId5" Type="http://schemas.openxmlformats.org/officeDocument/2006/relationships/settings" Target="settings.xml" />
  <Relationship Id="rId15" Type="http://schemas.openxmlformats.org/officeDocument/2006/relationships/fontTable" Target="fontTable.xml" />
  <Relationship Id="rId10" Type="http://schemas.openxmlformats.org/officeDocument/2006/relationships/header" Target="header2.xml" />
  <Relationship Id="rId4" Type="http://schemas.microsoft.com/office/2007/relationships/stylesWithEffects" Target="stylesWithEffects.xml" />
  <Relationship Id="rId9" Type="http://schemas.openxmlformats.org/officeDocument/2006/relationships/header" Target="header1.xml" />
  <Relationship Id="rId14" Type="http://schemas.openxmlformats.org/officeDocument/2006/relationships/footer" Target="footer3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89591-D89B-45FB-8E48-9E914CC1E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414</Words>
  <Characters>2290</Characters>
  <Application>Microsoft Office Word</Application>
  <DocSecurity>0</DocSecurity>
  <Lines>73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04d9ddc1-62db-4b7d-ad50-99c83a5e8065</vt:lpwstr>
  </property>
</Properties>
</file>