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685AC" w14:textId="27BC1B2C" w:rsidR="003A1829" w:rsidRPr="006B2681" w:rsidRDefault="006B2681" w:rsidP="006B2681">
      <w:pPr>
        <w:jc w:val="center"/>
        <w:rPr>
          <w:rFonts w:ascii="Times New Roman" w:hAnsi="Times New Roman" w:cs="Times New Roman"/>
          <w:b/>
          <w:u w:val="single"/>
        </w:rPr>
      </w:pPr>
      <w:r w:rsidRPr="006B2681">
        <w:rPr>
          <w:rFonts w:ascii="Times New Roman" w:hAnsi="Times New Roman" w:cs="Times New Roman"/>
          <w:b/>
          <w:u w:val="single"/>
        </w:rPr>
        <w:t>DCP 339 ‘Amend definition of ‘Other Charges’ in Clause 19.2.1 to exclude the recovery of approved Last Resort Supply Payment Claims’</w:t>
      </w:r>
    </w:p>
    <w:p w14:paraId="766B2BB1" w14:textId="087814CC" w:rsidR="006B2681" w:rsidRPr="006B2681" w:rsidRDefault="006B2681" w:rsidP="006B2681">
      <w:pPr>
        <w:jc w:val="center"/>
        <w:rPr>
          <w:rFonts w:ascii="Times New Roman" w:hAnsi="Times New Roman" w:cs="Times New Roman"/>
          <w:b/>
          <w:u w:val="single"/>
        </w:rPr>
      </w:pPr>
    </w:p>
    <w:p w14:paraId="01C29461" w14:textId="6FDD93A4" w:rsidR="006B2681" w:rsidRPr="006B2681" w:rsidRDefault="006B2681" w:rsidP="006B2681">
      <w:pPr>
        <w:rPr>
          <w:rFonts w:ascii="Times New Roman" w:hAnsi="Times New Roman" w:cs="Times New Roman"/>
          <w:b/>
          <w:u w:val="single"/>
        </w:rPr>
      </w:pPr>
      <w:r w:rsidRPr="006B2681">
        <w:rPr>
          <w:rFonts w:ascii="Times New Roman" w:hAnsi="Times New Roman" w:cs="Times New Roman"/>
          <w:b/>
          <w:u w:val="single"/>
        </w:rPr>
        <w:t>Amend Clause 19.2.1 of Section 19 as follows:</w:t>
      </w:r>
      <w:bookmarkStart w:id="0" w:name="_GoBack"/>
      <w:bookmarkEnd w:id="0"/>
    </w:p>
    <w:p w14:paraId="2275FD2E" w14:textId="237E9844" w:rsidR="006B2681" w:rsidRDefault="006B2681" w:rsidP="006B2681">
      <w:pPr>
        <w:rPr>
          <w:b/>
          <w:u w:val="single"/>
        </w:rPr>
      </w:pPr>
    </w:p>
    <w:p w14:paraId="5442286A" w14:textId="77DD071F" w:rsidR="006B2681" w:rsidRPr="001A1F35" w:rsidRDefault="006B2681" w:rsidP="006B2681">
      <w:pPr>
        <w:pStyle w:val="Heading2"/>
        <w:numPr>
          <w:ilvl w:val="1"/>
          <w:numId w:val="6"/>
        </w:numPr>
      </w:pPr>
      <w:r>
        <w:t xml:space="preserve">      </w:t>
      </w:r>
      <w:r>
        <w:t>The</w:t>
      </w:r>
      <w:r w:rsidRPr="001A1F35">
        <w:t xml:space="preserve"> </w:t>
      </w:r>
      <w:r>
        <w:t xml:space="preserve">“Other </w:t>
      </w:r>
      <w:r w:rsidRPr="00B810D6">
        <w:rPr>
          <w:b/>
        </w:rPr>
        <w:t>Charges</w:t>
      </w:r>
      <w:r>
        <w:t>”</w:t>
      </w:r>
      <w:r w:rsidRPr="001A1F35">
        <w:t xml:space="preserve"> shall be:</w:t>
      </w:r>
    </w:p>
    <w:p w14:paraId="4AA43847" w14:textId="364BEA82" w:rsidR="006B2681" w:rsidRPr="006B2681" w:rsidRDefault="006B2681" w:rsidP="006B2681">
      <w:pPr>
        <w:pStyle w:val="Heading3"/>
        <w:numPr>
          <w:ilvl w:val="0"/>
          <w:numId w:val="0"/>
        </w:numPr>
        <w:ind w:left="1571" w:hanging="851"/>
      </w:pPr>
      <w:r>
        <w:t xml:space="preserve">19.2.1      </w:t>
      </w:r>
      <w:r w:rsidRPr="001A1F35">
        <w:t>the charges for (</w:t>
      </w:r>
      <w:proofErr w:type="spellStart"/>
      <w:r w:rsidRPr="001A1F35">
        <w:t>i</w:t>
      </w:r>
      <w:proofErr w:type="spellEnd"/>
      <w:r w:rsidRPr="001A1F35">
        <w:t xml:space="preserve">) the provision of MPAS, </w:t>
      </w:r>
      <w:ins w:id="1" w:author="Hollie Nicholls" w:date="2019-02-12T11:50:00Z">
        <w:r>
          <w:t xml:space="preserve">and </w:t>
        </w:r>
      </w:ins>
      <w:r w:rsidRPr="001A1F35">
        <w:t>(ii) (where applicable) the provision of Legacy Meter Asset Provision and of Data Services</w:t>
      </w:r>
      <w:ins w:id="2" w:author="Hollie Nicholls" w:date="2019-02-12T11:50:00Z">
        <w:r>
          <w:t>;</w:t>
        </w:r>
      </w:ins>
      <w:del w:id="3" w:author="Hollie Nicholls" w:date="2019-02-12T11:50:00Z">
        <w:r w:rsidRPr="001A1F35" w:rsidDel="006B2681">
          <w:delText>, and (iii) (where applicable) the provision of last resort supply payments (all pursuant to the Company’s obligations under, respectively,  Condition 18, Condition 36, and Condition 38 of its Distribution Licence);</w:delText>
        </w:r>
      </w:del>
      <w:r w:rsidRPr="001A1F35">
        <w:t xml:space="preserve"> </w:t>
      </w:r>
    </w:p>
    <w:sectPr w:rsidR="006B2681" w:rsidRPr="006B26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731F4"/>
    <w:multiLevelType w:val="multilevel"/>
    <w:tmpl w:val="96C0DBE8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-432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-432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-4320" w:firstLine="0"/>
      </w:pPr>
      <w:rPr>
        <w:rFonts w:hint="default"/>
      </w:rPr>
    </w:lvl>
    <w:lvl w:ilvl="4">
      <w:start w:val="1"/>
      <w:numFmt w:val="lowerLetter"/>
      <w:pStyle w:val="Heading5"/>
      <w:lvlText w:val="(%5)"/>
      <w:lvlJc w:val="left"/>
      <w:pPr>
        <w:ind w:left="1134" w:firstLine="0"/>
      </w:pPr>
      <w:rPr>
        <w:rFonts w:hint="default"/>
        <w:b w:val="0"/>
      </w:rPr>
    </w:lvl>
    <w:lvl w:ilvl="5">
      <w:start w:val="1"/>
      <w:numFmt w:val="lowerRoman"/>
      <w:pStyle w:val="Heading6"/>
      <w:lvlText w:val="(%6)"/>
      <w:lvlJc w:val="left"/>
      <w:pPr>
        <w:ind w:left="-4320" w:firstLine="0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spacing w:val="0"/>
        <w:kern w:val="0"/>
        <w:position w:val="0"/>
        <w:vertAlign w:val="baseline"/>
        <w:em w:val="none"/>
      </w:rPr>
    </w:lvl>
    <w:lvl w:ilvl="6">
      <w:start w:val="1"/>
      <w:numFmt w:val="decimal"/>
      <w:pStyle w:val="Heading7"/>
      <w:lvlText w:val="%7."/>
      <w:lvlJc w:val="left"/>
      <w:pPr>
        <w:ind w:left="-432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7">
      <w:start w:val="1"/>
      <w:numFmt w:val="lowerLetter"/>
      <w:pStyle w:val="Heading8"/>
      <w:lvlText w:val="%8."/>
      <w:lvlJc w:val="left"/>
      <w:pPr>
        <w:ind w:left="-4320" w:firstLine="0"/>
      </w:pPr>
      <w:rPr>
        <w:rFonts w:hint="default"/>
      </w:rPr>
    </w:lvl>
    <w:lvl w:ilvl="8">
      <w:start w:val="1"/>
      <w:numFmt w:val="lowerRoman"/>
      <w:pStyle w:val="Heading9"/>
      <w:lvlText w:val="%9."/>
      <w:lvlJc w:val="left"/>
      <w:pPr>
        <w:ind w:left="-4320" w:firstLine="0"/>
      </w:pPr>
      <w:rPr>
        <w:rFonts w:hint="default"/>
      </w:rPr>
    </w:lvl>
  </w:abstractNum>
  <w:abstractNum w:abstractNumId="1" w15:restartNumberingAfterBreak="0">
    <w:nsid w:val="49AE5770"/>
    <w:multiLevelType w:val="multilevel"/>
    <w:tmpl w:val="1E7845D6"/>
    <w:lvl w:ilvl="0">
      <w:start w:val="1"/>
      <w:numFmt w:val="upperLetter"/>
      <w:pStyle w:val="DCAlphaCaps"/>
      <w:lvlText w:val="(%1)"/>
      <w:lvlJc w:val="left"/>
      <w:pPr>
        <w:ind w:left="1660" w:firstLine="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)"/>
      <w:lvlJc w:val="left"/>
      <w:pPr>
        <w:ind w:left="166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60" w:firstLine="0"/>
      </w:pPr>
      <w:rPr>
        <w:rFonts w:hint="default"/>
      </w:rPr>
    </w:lvl>
    <w:lvl w:ilvl="3">
      <w:start w:val="1"/>
      <w:numFmt w:val="decimal"/>
      <w:pStyle w:val="Heading10"/>
      <w:lvlText w:val="(%4)"/>
      <w:lvlJc w:val="left"/>
      <w:pPr>
        <w:ind w:left="166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6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66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66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66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660" w:firstLine="0"/>
      </w:pPr>
      <w:rPr>
        <w:rFonts w:hint="default"/>
      </w:rPr>
    </w:lvl>
  </w:abstractNum>
  <w:abstractNum w:abstractNumId="2" w15:restartNumberingAfterBreak="0">
    <w:nsid w:val="54ED4271"/>
    <w:multiLevelType w:val="multilevel"/>
    <w:tmpl w:val="69321174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56612D7"/>
    <w:multiLevelType w:val="multilevel"/>
    <w:tmpl w:val="FA58A8CC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ollie Nicholls">
    <w15:presenceInfo w15:providerId="AD" w15:userId="S::Hollie.Nicholls@electralink.co.uk::5170487c-a9d3-4d2d-866e-8f99d059bab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681"/>
    <w:rsid w:val="00397672"/>
    <w:rsid w:val="006B2681"/>
    <w:rsid w:val="0083708D"/>
    <w:rsid w:val="00895AE9"/>
    <w:rsid w:val="00BE62D6"/>
    <w:rsid w:val="00E3792B"/>
    <w:rsid w:val="00FA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F8972"/>
  <w15:chartTrackingRefBased/>
  <w15:docId w15:val="{6F3B1D14-ACCE-4CF3-A1AC-2FDA2A848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DCUSA H1,JPW-num-section,level 1,level1,Nadpis 1,1,Part,Chapter Heading,Level 1,head1,head11,head12,PARA1,h1,H1,H11,H12,H13,H14,H15,H16,H17,H18,H19,H110,H111,H112,H113,H114,H115,H116,H121,H131,H141,H151,H161,H171,H181,H191,H1101,H1111,H1121"/>
    <w:basedOn w:val="Normal"/>
    <w:next w:val="Heading2"/>
    <w:link w:val="Heading1Char"/>
    <w:uiPriority w:val="99"/>
    <w:qFormat/>
    <w:rsid w:val="006B2681"/>
    <w:pPr>
      <w:keepNext/>
      <w:keepLines/>
      <w:numPr>
        <w:numId w:val="1"/>
      </w:numPr>
      <w:spacing w:before="480" w:after="240" w:line="360" w:lineRule="auto"/>
      <w:jc w:val="center"/>
      <w:outlineLvl w:val="0"/>
    </w:pPr>
    <w:rPr>
      <w:rFonts w:ascii="Times New Roman Bold" w:eastAsiaTheme="majorEastAsia" w:hAnsi="Times New Roman Bold" w:cstheme="majorBidi"/>
      <w:b/>
      <w:bCs/>
      <w:caps/>
      <w:sz w:val="24"/>
      <w:szCs w:val="28"/>
      <w:u w:val="single"/>
    </w:rPr>
  </w:style>
  <w:style w:type="paragraph" w:styleId="Heading2">
    <w:name w:val="heading 2"/>
    <w:aliases w:val="DCUSA H2,level 2,level2,2,Chapter,1.Seite,Sub Heading,Chapter Title,Attribute Heading 2,H2,h2,(Alt+2),heading2,heading h2,KJL:1st Level,Level 2,PARA2,Major1,Sub section title,S Heading,S Heading 2,Major,Reset numbering,H21,H22,H23,H211,H221"/>
    <w:basedOn w:val="Heading1"/>
    <w:link w:val="Heading2Char"/>
    <w:uiPriority w:val="99"/>
    <w:unhideWhenUsed/>
    <w:qFormat/>
    <w:rsid w:val="006B2681"/>
    <w:pPr>
      <w:keepNext w:val="0"/>
      <w:keepLines w:val="0"/>
      <w:numPr>
        <w:ilvl w:val="1"/>
      </w:numPr>
      <w:spacing w:before="0"/>
      <w:ind w:left="720" w:hanging="720"/>
      <w:jc w:val="both"/>
      <w:outlineLvl w:val="1"/>
    </w:pPr>
    <w:rPr>
      <w:rFonts w:ascii="Times New Roman" w:hAnsi="Times New Roman"/>
      <w:b w:val="0"/>
      <w:bCs w:val="0"/>
      <w:caps w:val="0"/>
      <w:szCs w:val="26"/>
      <w:u w:val="none"/>
    </w:rPr>
  </w:style>
  <w:style w:type="paragraph" w:styleId="Heading3">
    <w:name w:val="heading 3"/>
    <w:aliases w:val="DCUSA H3,level 3,level3,Nadpis 3,3,Section,Annotationen,(Alt+3),(Alt+3)1,(Alt+3)2,(Alt+3)3,(Alt+3)4,(Alt+3)5,(Alt+3)6,(Alt+3)11,(Alt+3)21,(Alt+3)31,(Alt+3)41,(Alt+3)7,(Alt+3)12,(Alt+3)22,(Alt+3)32,(Alt+3)42,(Alt+3)8,(Alt+3)9,(Alt+3)10"/>
    <w:basedOn w:val="Heading2"/>
    <w:next w:val="Heading2"/>
    <w:link w:val="Heading3Char"/>
    <w:uiPriority w:val="99"/>
    <w:unhideWhenUsed/>
    <w:qFormat/>
    <w:rsid w:val="006B2681"/>
    <w:pPr>
      <w:numPr>
        <w:ilvl w:val="2"/>
      </w:numPr>
      <w:ind w:left="1571" w:hanging="851"/>
      <w:outlineLvl w:val="2"/>
    </w:pPr>
    <w:rPr>
      <w:bCs/>
    </w:rPr>
  </w:style>
  <w:style w:type="paragraph" w:styleId="Heading4">
    <w:name w:val="heading 4"/>
    <w:aliases w:val="DCUSA H4,Subsection,(Alt+4),H41,(Alt+4)1,H42,(Alt+4)2,H43,(Alt+4)3,H44,(Alt+4)4,H45,(Alt+4)5,H411,(Alt+4)11,H421,(Alt+4)21,H431,(Alt+4)31,h4,H46,H47,H48,H49,H410,H441,H451,H461,H471,H481,H491,H4101,H412,H413,H414,H415,H416,H417,H418,H419,H420"/>
    <w:basedOn w:val="Normal"/>
    <w:next w:val="Normal"/>
    <w:link w:val="Heading4Char"/>
    <w:uiPriority w:val="99"/>
    <w:unhideWhenUsed/>
    <w:qFormat/>
    <w:rsid w:val="006B2681"/>
    <w:pPr>
      <w:keepNext/>
      <w:keepLines/>
      <w:numPr>
        <w:ilvl w:val="3"/>
        <w:numId w:val="1"/>
      </w:numPr>
      <w:spacing w:before="200" w:after="0" w:line="276" w:lineRule="auto"/>
      <w:outlineLvl w:val="3"/>
    </w:pPr>
    <w:rPr>
      <w:rFonts w:ascii="Times New Roman" w:eastAsiaTheme="majorEastAsia" w:hAnsi="Times New Roman" w:cstheme="majorBidi"/>
      <w:bCs/>
      <w:iCs/>
      <w:color w:val="000000" w:themeColor="text1"/>
      <w:sz w:val="24"/>
    </w:rPr>
  </w:style>
  <w:style w:type="paragraph" w:styleId="Heading5">
    <w:name w:val="heading 5"/>
    <w:aliases w:val="DCUSA a),Subheading,Heading 5*,H5,FMH1,Appendix A to X,dash,ds,dd,h5,Heading 5(unused),Level 3 - (i),Roman list,H51,Heading 5   Appendix A to X,PR13,Second Subheading,i) ii) iii),Lev 5,Level 3 - i,5,H5-Heading 5,l5,heading5,Heading5,level 5"/>
    <w:basedOn w:val="Normal"/>
    <w:next w:val="Normal"/>
    <w:link w:val="Heading5Char"/>
    <w:uiPriority w:val="99"/>
    <w:unhideWhenUsed/>
    <w:qFormat/>
    <w:rsid w:val="006B2681"/>
    <w:pPr>
      <w:keepNext/>
      <w:keepLines/>
      <w:numPr>
        <w:ilvl w:val="4"/>
        <w:numId w:val="1"/>
      </w:numPr>
      <w:spacing w:before="200" w:after="120" w:line="360" w:lineRule="auto"/>
      <w:ind w:left="1287" w:hanging="567"/>
      <w:outlineLvl w:val="4"/>
    </w:pPr>
    <w:rPr>
      <w:rFonts w:ascii="Times New Roman" w:eastAsiaTheme="majorEastAsia" w:hAnsi="Times New Roman" w:cstheme="majorBidi"/>
      <w:sz w:val="24"/>
    </w:rPr>
  </w:style>
  <w:style w:type="paragraph" w:styleId="Heading6">
    <w:name w:val="heading 6"/>
    <w:aliases w:val="DCSA i),h6,H6,H61,H62,H63,H64,H65,H66,H67,H68,H69,H610,H611,H612,H613,H614,H615,H616,H617,H618,H619,H621,H631,H641,H651,H661,H671,H681,H691,H6101,H6111,H6121,H6131,H6141,H6151,H6161,H6171,H6181,H620,H622,H623,H624,H625,H626,H627,H628,H629,H630"/>
    <w:basedOn w:val="Normal"/>
    <w:next w:val="Normal"/>
    <w:link w:val="Heading6Char"/>
    <w:uiPriority w:val="99"/>
    <w:unhideWhenUsed/>
    <w:qFormat/>
    <w:rsid w:val="006B2681"/>
    <w:pPr>
      <w:keepNext/>
      <w:keepLines/>
      <w:numPr>
        <w:ilvl w:val="5"/>
        <w:numId w:val="1"/>
      </w:numPr>
      <w:spacing w:before="200" w:after="0" w:line="276" w:lineRule="auto"/>
      <w:outlineLvl w:val="5"/>
    </w:pPr>
    <w:rPr>
      <w:rFonts w:ascii="Times New Roman" w:eastAsiaTheme="majorEastAsia" w:hAnsi="Times New Roman" w:cstheme="majorBidi"/>
      <w:iCs/>
      <w:color w:val="000000" w:themeColor="text1"/>
      <w:sz w:val="24"/>
    </w:rPr>
  </w:style>
  <w:style w:type="paragraph" w:styleId="Heading7">
    <w:name w:val="heading 7"/>
    <w:aliases w:val="ITT t7,PA Appendix Major,Appendix Major,Lev 7,Heading 7(unused),Legal Level 1.1.,L2 PIP,L7,Numbered - 7,7,subTITLEPAGE,letter list,L1 Heading 7,req3,cnc,Caption number (column-wide),Bulleted list,H7DO NOT USE,level1-noHeading,level1noheading"/>
    <w:basedOn w:val="Normal"/>
    <w:next w:val="Normal"/>
    <w:link w:val="Heading7Char"/>
    <w:uiPriority w:val="99"/>
    <w:unhideWhenUsed/>
    <w:qFormat/>
    <w:rsid w:val="006B2681"/>
    <w:pPr>
      <w:numPr>
        <w:ilvl w:val="6"/>
        <w:numId w:val="1"/>
      </w:numPr>
      <w:spacing w:after="240" w:line="360" w:lineRule="auto"/>
      <w:ind w:left="720" w:hanging="720"/>
      <w:jc w:val="both"/>
      <w:outlineLvl w:val="6"/>
    </w:pPr>
    <w:rPr>
      <w:rFonts w:ascii="Times New Roman" w:eastAsiaTheme="majorEastAsia" w:hAnsi="Times New Roman" w:cstheme="majorBidi"/>
      <w:iCs/>
      <w:sz w:val="24"/>
    </w:rPr>
  </w:style>
  <w:style w:type="paragraph" w:styleId="Heading8">
    <w:name w:val="heading 8"/>
    <w:aliases w:val="level2(a)"/>
    <w:basedOn w:val="Normal"/>
    <w:next w:val="Normal"/>
    <w:link w:val="Heading8Char"/>
    <w:uiPriority w:val="99"/>
    <w:unhideWhenUsed/>
    <w:qFormat/>
    <w:rsid w:val="006B2681"/>
    <w:pPr>
      <w:keepNext/>
      <w:keepLines/>
      <w:numPr>
        <w:ilvl w:val="7"/>
        <w:numId w:val="1"/>
      </w:numPr>
      <w:spacing w:before="200" w:after="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aliases w:val="App Heading,level3(i)"/>
    <w:basedOn w:val="Normal"/>
    <w:next w:val="Normal"/>
    <w:link w:val="Heading9Char"/>
    <w:uiPriority w:val="99"/>
    <w:unhideWhenUsed/>
    <w:qFormat/>
    <w:rsid w:val="006B2681"/>
    <w:pPr>
      <w:keepNext/>
      <w:keepLines/>
      <w:numPr>
        <w:ilvl w:val="8"/>
        <w:numId w:val="1"/>
      </w:numPr>
      <w:spacing w:before="200" w:after="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6B2681"/>
    <w:rPr>
      <w:rFonts w:ascii="Times New Roman Bold" w:eastAsiaTheme="majorEastAsia" w:hAnsi="Times New Roman Bold" w:cstheme="majorBidi"/>
      <w:b/>
      <w:bCs/>
      <w:caps/>
      <w:sz w:val="24"/>
      <w:szCs w:val="28"/>
      <w:u w:val="single"/>
    </w:rPr>
  </w:style>
  <w:style w:type="character" w:customStyle="1" w:styleId="Heading2Char">
    <w:name w:val="Heading 2 Char"/>
    <w:aliases w:val="DCUSA H2 Char,level 2 Char,level2 Char,2 Char,Chapter Char,1.Seite Char,Sub Heading Char,Chapter Title Char,Attribute Heading 2 Char,H2 Char,h2 Char,(Alt+2) Char,heading2 Char,heading h2 Char,KJL:1st Level Char,Level 2 Char,PARA2 Char"/>
    <w:basedOn w:val="DefaultParagraphFont"/>
    <w:link w:val="Heading2"/>
    <w:uiPriority w:val="99"/>
    <w:rsid w:val="006B2681"/>
    <w:rPr>
      <w:rFonts w:ascii="Times New Roman" w:eastAsiaTheme="majorEastAsia" w:hAnsi="Times New Roman" w:cstheme="majorBidi"/>
      <w:sz w:val="24"/>
      <w:szCs w:val="26"/>
    </w:rPr>
  </w:style>
  <w:style w:type="character" w:customStyle="1" w:styleId="Heading3Char">
    <w:name w:val="Heading 3 Char"/>
    <w:aliases w:val="DCUSA H3 Char,level 3 Char,level3 Char,Nadpis 3 Char,3 Char,Section Char,Annotationen Char,(Alt+3) Char,(Alt+3)1 Char,(Alt+3)2 Char,(Alt+3)3 Char,(Alt+3)4 Char,(Alt+3)5 Char,(Alt+3)6 Char,(Alt+3)11 Char,(Alt+3)21 Char,(Alt+3)31 Char"/>
    <w:basedOn w:val="DefaultParagraphFont"/>
    <w:link w:val="Heading3"/>
    <w:uiPriority w:val="99"/>
    <w:rsid w:val="006B2681"/>
    <w:rPr>
      <w:rFonts w:ascii="Times New Roman" w:eastAsiaTheme="majorEastAsia" w:hAnsi="Times New Roman" w:cstheme="majorBidi"/>
      <w:bCs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rsid w:val="006B2681"/>
    <w:rPr>
      <w:rFonts w:ascii="Times New Roman" w:eastAsiaTheme="majorEastAsia" w:hAnsi="Times New Roman" w:cstheme="majorBidi"/>
      <w:bCs/>
      <w:iCs/>
      <w:color w:val="000000" w:themeColor="text1"/>
      <w:sz w:val="24"/>
    </w:rPr>
  </w:style>
  <w:style w:type="character" w:customStyle="1" w:styleId="Heading5Char">
    <w:name w:val="Heading 5 Char"/>
    <w:basedOn w:val="DefaultParagraphFont"/>
    <w:link w:val="Heading5"/>
    <w:uiPriority w:val="99"/>
    <w:rsid w:val="006B2681"/>
    <w:rPr>
      <w:rFonts w:ascii="Times New Roman" w:eastAsiaTheme="majorEastAsia" w:hAnsi="Times New Roman" w:cstheme="majorBidi"/>
      <w:sz w:val="24"/>
    </w:rPr>
  </w:style>
  <w:style w:type="character" w:customStyle="1" w:styleId="Heading6Char">
    <w:name w:val="Heading 6 Char"/>
    <w:basedOn w:val="DefaultParagraphFont"/>
    <w:link w:val="Heading6"/>
    <w:uiPriority w:val="99"/>
    <w:rsid w:val="006B2681"/>
    <w:rPr>
      <w:rFonts w:ascii="Times New Roman" w:eastAsiaTheme="majorEastAsia" w:hAnsi="Times New Roman" w:cstheme="majorBidi"/>
      <w:iCs/>
      <w:color w:val="000000" w:themeColor="text1"/>
      <w:sz w:val="24"/>
    </w:rPr>
  </w:style>
  <w:style w:type="character" w:customStyle="1" w:styleId="Heading7Char">
    <w:name w:val="Heading 7 Char"/>
    <w:basedOn w:val="DefaultParagraphFont"/>
    <w:link w:val="Heading7"/>
    <w:uiPriority w:val="99"/>
    <w:rsid w:val="006B2681"/>
    <w:rPr>
      <w:rFonts w:ascii="Times New Roman" w:eastAsiaTheme="majorEastAsia" w:hAnsi="Times New Roman" w:cstheme="majorBidi"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6B268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6B268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DCAlphaCaps">
    <w:name w:val="DC Alpha Caps"/>
    <w:basedOn w:val="Normal"/>
    <w:link w:val="DCAlphaCapsChar"/>
    <w:qFormat/>
    <w:rsid w:val="006B2681"/>
    <w:pPr>
      <w:numPr>
        <w:numId w:val="2"/>
      </w:numPr>
      <w:spacing w:after="240" w:line="360" w:lineRule="auto"/>
    </w:pPr>
    <w:rPr>
      <w:rFonts w:ascii="Times New Roman" w:hAnsi="Times New Roman"/>
      <w:sz w:val="24"/>
    </w:rPr>
  </w:style>
  <w:style w:type="paragraph" w:customStyle="1" w:styleId="Heading10">
    <w:name w:val="Heading 10"/>
    <w:basedOn w:val="Heading5"/>
    <w:qFormat/>
    <w:rsid w:val="006B2681"/>
    <w:pPr>
      <w:numPr>
        <w:ilvl w:val="3"/>
        <w:numId w:val="2"/>
      </w:numPr>
      <w:spacing w:before="0"/>
    </w:pPr>
  </w:style>
  <w:style w:type="character" w:customStyle="1" w:styleId="DCAlphaCapsChar">
    <w:name w:val="DC Alpha Caps Char"/>
    <w:basedOn w:val="DefaultParagraphFont"/>
    <w:link w:val="DCAlphaCaps"/>
    <w:rsid w:val="006B2681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Hollie Nicholls</dc:creator>
  <cp:keywords/>
  <dc:description/>
  <cp:lastModifiedBy>Hollie Nicholls</cp:lastModifiedBy>
  <cp:revision>1</cp:revision>
  <dcterms:created xsi:type="dcterms:W3CDTF">2019-02-12T11:44:00Z</dcterms:created>
  <dcterms:modified xsi:type="dcterms:W3CDTF">2019-02-12T11:51:00Z</dcterms:modified>
</cp:coreProperties>
</file>