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91BE8" w14:textId="77777777" w:rsidR="008F22A5" w:rsidRDefault="00193115" w:rsidP="00223DF1">
      <w:pPr>
        <w:pStyle w:val="Title"/>
      </w:pPr>
      <w:r>
        <w:t>Attachment 2</w:t>
      </w:r>
      <w:r w:rsidR="00555564">
        <w:t xml:space="preserve"> – RESPONSE FORM</w:t>
      </w:r>
    </w:p>
    <w:tbl>
      <w:tblPr>
        <w:tblStyle w:val="ElectralinkResponseTable"/>
        <w:tblW w:w="0" w:type="auto"/>
        <w:tblLook w:val="04A0" w:firstRow="1" w:lastRow="0" w:firstColumn="1" w:lastColumn="0" w:noHBand="0" w:noVBand="1"/>
      </w:tblPr>
      <w:tblGrid>
        <w:gridCol w:w="2671"/>
        <w:gridCol w:w="6277"/>
      </w:tblGrid>
      <w:tr w:rsidR="00B23399" w14:paraId="2795F7F8"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05304364" w14:textId="77777777" w:rsidR="00B23399" w:rsidRDefault="00B23399" w:rsidP="00B23399">
            <w:pPr>
              <w:pStyle w:val="ColumnHeading"/>
            </w:pPr>
            <w:r w:rsidRPr="00B23399">
              <w:t>CP Details</w:t>
            </w:r>
          </w:p>
        </w:tc>
      </w:tr>
      <w:tr w:rsidR="00555564" w14:paraId="0830457B" w14:textId="77777777" w:rsidTr="005124D0">
        <w:tc>
          <w:tcPr>
            <w:tcW w:w="2689" w:type="dxa"/>
          </w:tcPr>
          <w:p w14:paraId="3F56B81D" w14:textId="77777777" w:rsidR="00555564" w:rsidRDefault="00555564" w:rsidP="00555564">
            <w:r>
              <w:t>CP number:</w:t>
            </w:r>
          </w:p>
        </w:tc>
        <w:tc>
          <w:tcPr>
            <w:tcW w:w="6378" w:type="dxa"/>
          </w:tcPr>
          <w:p w14:paraId="7CE21443" w14:textId="6F1C904D" w:rsidR="00555564" w:rsidRDefault="00EB6E16" w:rsidP="00555564">
            <w:r>
              <w:t>DCP 3</w:t>
            </w:r>
            <w:r w:rsidR="00C9342E">
              <w:t>2</w:t>
            </w:r>
            <w:r w:rsidR="001C081C">
              <w:t>3</w:t>
            </w:r>
          </w:p>
        </w:tc>
      </w:tr>
      <w:tr w:rsidR="00555564" w14:paraId="4A874790" w14:textId="77777777" w:rsidTr="005124D0">
        <w:tc>
          <w:tcPr>
            <w:tcW w:w="2689" w:type="dxa"/>
          </w:tcPr>
          <w:p w14:paraId="3EE62BF7" w14:textId="77777777" w:rsidR="00555564" w:rsidRDefault="00555564" w:rsidP="00555564">
            <w:r w:rsidRPr="00916C37">
              <w:t>CP Title:</w:t>
            </w:r>
          </w:p>
        </w:tc>
        <w:tc>
          <w:tcPr>
            <w:tcW w:w="6378" w:type="dxa"/>
          </w:tcPr>
          <w:p w14:paraId="1F3189FC" w14:textId="3E101893" w:rsidR="00555564" w:rsidRDefault="001C081C" w:rsidP="00555564">
            <w:r w:rsidRPr="001C081C">
              <w:t>Update Schedule 25 - Appendix 2 Removal of Unused Data Items</w:t>
            </w:r>
          </w:p>
        </w:tc>
      </w:tr>
      <w:tr w:rsidR="00555564" w14:paraId="2E9056F2" w14:textId="77777777" w:rsidTr="005124D0">
        <w:tc>
          <w:tcPr>
            <w:tcW w:w="2689" w:type="dxa"/>
          </w:tcPr>
          <w:p w14:paraId="42D12FEF" w14:textId="77777777" w:rsidR="00555564" w:rsidRPr="00916C37" w:rsidRDefault="00555564" w:rsidP="00555564">
            <w:r w:rsidRPr="00916C37">
              <w:t>Parties Impacted:</w:t>
            </w:r>
          </w:p>
        </w:tc>
        <w:tc>
          <w:tcPr>
            <w:tcW w:w="6378" w:type="dxa"/>
          </w:tcPr>
          <w:p w14:paraId="6E28CEBF" w14:textId="66DF8903" w:rsidR="00555564" w:rsidRDefault="00C9342E" w:rsidP="00555564">
            <w:r w:rsidRPr="00C9342E">
              <w:t>Supplier</w:t>
            </w:r>
            <w:r w:rsidR="001C081C">
              <w:t>s</w:t>
            </w:r>
          </w:p>
        </w:tc>
      </w:tr>
      <w:tr w:rsidR="00555564" w14:paraId="31F3308D" w14:textId="77777777" w:rsidTr="005124D0">
        <w:tc>
          <w:tcPr>
            <w:tcW w:w="2689" w:type="dxa"/>
          </w:tcPr>
          <w:p w14:paraId="72644892" w14:textId="77777777" w:rsidR="00555564" w:rsidRPr="00916C37" w:rsidRDefault="00555564" w:rsidP="00555564">
            <w:r w:rsidRPr="00916C37">
              <w:t>Part 1/ Part 2 Matter:</w:t>
            </w:r>
          </w:p>
        </w:tc>
        <w:tc>
          <w:tcPr>
            <w:tcW w:w="6378" w:type="dxa"/>
          </w:tcPr>
          <w:p w14:paraId="0C40EDE5" w14:textId="77777777" w:rsidR="00555564" w:rsidRDefault="00555564" w:rsidP="00555564">
            <w:r>
              <w:t>Part 2</w:t>
            </w:r>
            <w:bookmarkStart w:id="0" w:name="_GoBack"/>
            <w:bookmarkEnd w:id="0"/>
          </w:p>
        </w:tc>
      </w:tr>
      <w:tr w:rsidR="00555564" w14:paraId="762A5B09" w14:textId="77777777" w:rsidTr="005124D0">
        <w:tc>
          <w:tcPr>
            <w:tcW w:w="2689" w:type="dxa"/>
          </w:tcPr>
          <w:p w14:paraId="599A5A34" w14:textId="77777777" w:rsidR="00555564" w:rsidRPr="00916C37" w:rsidRDefault="00555564" w:rsidP="00555564">
            <w:r w:rsidRPr="00916C37">
              <w:t>Implementation Date:</w:t>
            </w:r>
          </w:p>
        </w:tc>
        <w:tc>
          <w:tcPr>
            <w:tcW w:w="6378" w:type="dxa"/>
          </w:tcPr>
          <w:p w14:paraId="11835396" w14:textId="53ED1757" w:rsidR="00555564" w:rsidRDefault="00C9342E" w:rsidP="00555564">
            <w:r>
              <w:t>01 November 2018</w:t>
            </w:r>
          </w:p>
        </w:tc>
      </w:tr>
      <w:tr w:rsidR="00555564" w14:paraId="6AF2E4BD" w14:textId="77777777" w:rsidTr="005124D0">
        <w:tc>
          <w:tcPr>
            <w:tcW w:w="2689" w:type="dxa"/>
          </w:tcPr>
          <w:p w14:paraId="51F3554A" w14:textId="77777777" w:rsidR="00555564" w:rsidRPr="00916C37" w:rsidRDefault="00555564" w:rsidP="00555564">
            <w:r w:rsidRPr="00916C37">
              <w:t>Voting End Date:</w:t>
            </w:r>
          </w:p>
        </w:tc>
        <w:tc>
          <w:tcPr>
            <w:tcW w:w="6378" w:type="dxa"/>
          </w:tcPr>
          <w:p w14:paraId="7F1BDCCF" w14:textId="15C8DA81" w:rsidR="00555564" w:rsidRDefault="00C9342E" w:rsidP="00555564">
            <w:r>
              <w:t xml:space="preserve">10 </w:t>
            </w:r>
            <w:r w:rsidR="00E361B6">
              <w:t>September</w:t>
            </w:r>
            <w:r>
              <w:t xml:space="preserve"> 2018</w:t>
            </w:r>
          </w:p>
        </w:tc>
      </w:tr>
    </w:tbl>
    <w:p w14:paraId="033E041A" w14:textId="77777777" w:rsidR="00193115" w:rsidRDefault="00193115" w:rsidP="00B23399">
      <w:pPr>
        <w:pStyle w:val="BodyText"/>
      </w:pPr>
    </w:p>
    <w:tbl>
      <w:tblPr>
        <w:tblStyle w:val="ElectralinkResponseTable"/>
        <w:tblW w:w="0" w:type="auto"/>
        <w:tblLook w:val="04A0" w:firstRow="1" w:lastRow="0" w:firstColumn="1" w:lastColumn="0" w:noHBand="0" w:noVBand="1"/>
      </w:tblPr>
      <w:tblGrid>
        <w:gridCol w:w="2672"/>
        <w:gridCol w:w="6276"/>
      </w:tblGrid>
      <w:tr w:rsidR="004A45C0" w14:paraId="34982C00" w14:textId="77777777"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14:paraId="7D2FFA09" w14:textId="77777777" w:rsidR="004A45C0" w:rsidRDefault="004A45C0" w:rsidP="004A45C0">
            <w:pPr>
              <w:pStyle w:val="ColumnHeading"/>
            </w:pPr>
            <w:r>
              <w:t>Respondent Details</w:t>
            </w:r>
          </w:p>
        </w:tc>
      </w:tr>
      <w:tr w:rsidR="00B23399" w14:paraId="03A534B6" w14:textId="77777777" w:rsidTr="00D7706F">
        <w:tc>
          <w:tcPr>
            <w:tcW w:w="2697" w:type="dxa"/>
          </w:tcPr>
          <w:p w14:paraId="4CDCC8CD" w14:textId="77777777" w:rsidR="00B23399" w:rsidRDefault="00B23399" w:rsidP="00193115">
            <w:r>
              <w:t>Name:</w:t>
            </w:r>
          </w:p>
        </w:tc>
        <w:sdt>
          <w:sdtPr>
            <w:alias w:val="Respondent Name"/>
            <w:tag w:val="respondent_name"/>
            <w:id w:val="818384244"/>
            <w:placeholder>
              <w:docPart w:val="6B158BECA39B4A6AA8B3FE8933BE4C3C"/>
            </w:placeholder>
            <w:showingPlcHdr/>
          </w:sdtPr>
          <w:sdtEndPr/>
          <w:sdtContent>
            <w:tc>
              <w:tcPr>
                <w:tcW w:w="6369" w:type="dxa"/>
              </w:tcPr>
              <w:p w14:paraId="4D104148" w14:textId="77777777" w:rsidR="00B23399" w:rsidRDefault="00D7706F" w:rsidP="00193115">
                <w:r w:rsidRPr="005D19FB">
                  <w:rPr>
                    <w:rStyle w:val="PlaceholderText"/>
                  </w:rPr>
                  <w:t>Click here to enter text.</w:t>
                </w:r>
              </w:p>
            </w:tc>
          </w:sdtContent>
        </w:sdt>
      </w:tr>
      <w:tr w:rsidR="00B23399" w14:paraId="6C785766" w14:textId="77777777" w:rsidTr="00D7706F">
        <w:tc>
          <w:tcPr>
            <w:tcW w:w="2697" w:type="dxa"/>
          </w:tcPr>
          <w:p w14:paraId="73E3DD84" w14:textId="77777777" w:rsidR="00B23399" w:rsidRDefault="00B23399" w:rsidP="00193115">
            <w:r>
              <w:t>Party Category:</w:t>
            </w:r>
          </w:p>
        </w:tc>
        <w:sdt>
          <w:sdtPr>
            <w:alias w:val="Party Category"/>
            <w:tag w:val="party_category"/>
            <w:id w:val="-22558357"/>
            <w:placeholder>
              <w:docPart w:val="9D66A5F0EA0B425FA113ED0787AC131F"/>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14:paraId="07B60206" w14:textId="77777777" w:rsidR="00B23399" w:rsidRDefault="00D7706F" w:rsidP="00193115">
                <w:r w:rsidRPr="005D19FB">
                  <w:rPr>
                    <w:rStyle w:val="PlaceholderText"/>
                  </w:rPr>
                  <w:t>Choose an item.</w:t>
                </w:r>
              </w:p>
            </w:tc>
          </w:sdtContent>
        </w:sdt>
      </w:tr>
      <w:tr w:rsidR="00B23399" w14:paraId="6E41C804" w14:textId="77777777" w:rsidTr="00D7706F">
        <w:tc>
          <w:tcPr>
            <w:tcW w:w="2697" w:type="dxa"/>
          </w:tcPr>
          <w:p w14:paraId="5FBDDF3C" w14:textId="77777777" w:rsidR="00B23399" w:rsidRDefault="00B23399" w:rsidP="00193115">
            <w:r>
              <w:t>Party Name 1:</w:t>
            </w:r>
            <w:r w:rsidR="005F26DE">
              <w:rPr>
                <w:rStyle w:val="FootnoteReference"/>
              </w:rPr>
              <w:footnoteReference w:id="1"/>
            </w:r>
          </w:p>
        </w:tc>
        <w:sdt>
          <w:sdtPr>
            <w:alias w:val="First Party Name"/>
            <w:tag w:val="party_name1"/>
            <w:id w:val="-53554798"/>
            <w:placeholder>
              <w:docPart w:val="519477E6507B4DC389C557A4ACD3B60F"/>
            </w:placeholder>
            <w:showingPlcHdr/>
            <w:text/>
          </w:sdtPr>
          <w:sdtEndPr/>
          <w:sdtContent>
            <w:tc>
              <w:tcPr>
                <w:tcW w:w="6369" w:type="dxa"/>
              </w:tcPr>
              <w:p w14:paraId="1229F251" w14:textId="77777777" w:rsidR="00B23399" w:rsidRDefault="00D7706F" w:rsidP="00193115">
                <w:r w:rsidRPr="005D19FB">
                  <w:rPr>
                    <w:rStyle w:val="PlaceholderText"/>
                  </w:rPr>
                  <w:t>Click here to enter text.</w:t>
                </w:r>
              </w:p>
            </w:tc>
          </w:sdtContent>
        </w:sdt>
      </w:tr>
      <w:tr w:rsidR="00B23399" w14:paraId="67E41B51" w14:textId="77777777" w:rsidTr="00D7706F">
        <w:tc>
          <w:tcPr>
            <w:tcW w:w="2697" w:type="dxa"/>
          </w:tcPr>
          <w:p w14:paraId="6CA3434D" w14:textId="77777777" w:rsidR="00B23399" w:rsidRDefault="00B23399" w:rsidP="00193115">
            <w:r>
              <w:t>Party Name 2:</w:t>
            </w:r>
          </w:p>
        </w:tc>
        <w:sdt>
          <w:sdtPr>
            <w:alias w:val="Second Party Name"/>
            <w:tag w:val="party_name2"/>
            <w:id w:val="-524558490"/>
            <w:placeholder>
              <w:docPart w:val="B1AB7F84EEB24B2D95F40B037015D1B7"/>
            </w:placeholder>
            <w:showingPlcHdr/>
            <w:text/>
          </w:sdtPr>
          <w:sdtEndPr/>
          <w:sdtContent>
            <w:tc>
              <w:tcPr>
                <w:tcW w:w="6369" w:type="dxa"/>
              </w:tcPr>
              <w:p w14:paraId="4E59D8EF" w14:textId="77777777" w:rsidR="00B23399" w:rsidRDefault="005A6203" w:rsidP="00193115">
                <w:r w:rsidRPr="005D19FB">
                  <w:rPr>
                    <w:rStyle w:val="PlaceholderText"/>
                  </w:rPr>
                  <w:t>Click here to enter text.</w:t>
                </w:r>
              </w:p>
            </w:tc>
          </w:sdtContent>
        </w:sdt>
      </w:tr>
      <w:tr w:rsidR="00B23399" w14:paraId="5F9E050C" w14:textId="77777777" w:rsidTr="00D7706F">
        <w:tc>
          <w:tcPr>
            <w:tcW w:w="2697" w:type="dxa"/>
          </w:tcPr>
          <w:p w14:paraId="34F8F21B" w14:textId="77777777" w:rsidR="00B23399" w:rsidRDefault="00B23399" w:rsidP="00193115">
            <w:r>
              <w:t>Party Name 3:</w:t>
            </w:r>
          </w:p>
        </w:tc>
        <w:sdt>
          <w:sdtPr>
            <w:alias w:val="Third Party Name"/>
            <w:tag w:val="party_name3"/>
            <w:id w:val="600385893"/>
            <w:placeholder>
              <w:docPart w:val="D92A053554E8486BBF18C30AC2000AEB"/>
            </w:placeholder>
            <w:showingPlcHdr/>
            <w:text/>
          </w:sdtPr>
          <w:sdtEndPr/>
          <w:sdtContent>
            <w:tc>
              <w:tcPr>
                <w:tcW w:w="6369" w:type="dxa"/>
              </w:tcPr>
              <w:p w14:paraId="4D6CBD11" w14:textId="77777777" w:rsidR="00B23399" w:rsidRDefault="005A6203" w:rsidP="00193115">
                <w:r w:rsidRPr="005D19FB">
                  <w:rPr>
                    <w:rStyle w:val="PlaceholderText"/>
                  </w:rPr>
                  <w:t>Click here to enter text.</w:t>
                </w:r>
              </w:p>
            </w:tc>
          </w:sdtContent>
        </w:sdt>
      </w:tr>
      <w:tr w:rsidR="00B23399" w14:paraId="09A4FBB7" w14:textId="77777777" w:rsidTr="00D7706F">
        <w:tc>
          <w:tcPr>
            <w:tcW w:w="2697" w:type="dxa"/>
          </w:tcPr>
          <w:p w14:paraId="4C348F53" w14:textId="77777777" w:rsidR="00B23399" w:rsidRDefault="00B23399" w:rsidP="00193115">
            <w:r>
              <w:t>Party Name 4:</w:t>
            </w:r>
          </w:p>
        </w:tc>
        <w:sdt>
          <w:sdtPr>
            <w:alias w:val="Fourth Party Name"/>
            <w:tag w:val="party_name4"/>
            <w:id w:val="199669052"/>
            <w:placeholder>
              <w:docPart w:val="EBFD6B87124949009E58530203F853FA"/>
            </w:placeholder>
            <w:showingPlcHdr/>
            <w:text/>
          </w:sdtPr>
          <w:sdtEndPr/>
          <w:sdtContent>
            <w:tc>
              <w:tcPr>
                <w:tcW w:w="6369" w:type="dxa"/>
              </w:tcPr>
              <w:p w14:paraId="176B478F" w14:textId="77777777" w:rsidR="00B23399" w:rsidRDefault="005A6203" w:rsidP="00193115">
                <w:r w:rsidRPr="005D19FB">
                  <w:rPr>
                    <w:rStyle w:val="PlaceholderText"/>
                  </w:rPr>
                  <w:t>Click here to enter text.</w:t>
                </w:r>
              </w:p>
            </w:tc>
          </w:sdtContent>
        </w:sdt>
      </w:tr>
      <w:tr w:rsidR="00B23399" w14:paraId="79C1EB17" w14:textId="77777777" w:rsidTr="00D7706F">
        <w:tc>
          <w:tcPr>
            <w:tcW w:w="2697" w:type="dxa"/>
          </w:tcPr>
          <w:p w14:paraId="195948E4" w14:textId="77777777" w:rsidR="00B23399" w:rsidRDefault="00B23399" w:rsidP="00B23399">
            <w:r>
              <w:t>Telephone number:</w:t>
            </w:r>
          </w:p>
        </w:tc>
        <w:sdt>
          <w:sdtPr>
            <w:alias w:val="Telephone Number"/>
            <w:tag w:val="tel_number"/>
            <w:id w:val="-429814997"/>
            <w:placeholder>
              <w:docPart w:val="7DDFA0B1CFAB4D4CA74931E882A36430"/>
            </w:placeholder>
            <w:showingPlcHdr/>
            <w:text/>
          </w:sdtPr>
          <w:sdtEndPr/>
          <w:sdtContent>
            <w:tc>
              <w:tcPr>
                <w:tcW w:w="6369" w:type="dxa"/>
              </w:tcPr>
              <w:p w14:paraId="114E0928" w14:textId="77777777" w:rsidR="00B23399" w:rsidRDefault="005F26DE" w:rsidP="005F26DE">
                <w:pPr>
                  <w:tabs>
                    <w:tab w:val="left" w:pos="996"/>
                  </w:tabs>
                </w:pPr>
                <w:r w:rsidRPr="005D19FB">
                  <w:rPr>
                    <w:rStyle w:val="PlaceholderText"/>
                  </w:rPr>
                  <w:t>Click here to enter text.</w:t>
                </w:r>
              </w:p>
            </w:tc>
          </w:sdtContent>
        </w:sdt>
      </w:tr>
      <w:tr w:rsidR="00B23399" w14:paraId="6233AE45" w14:textId="77777777" w:rsidTr="00D7706F">
        <w:tc>
          <w:tcPr>
            <w:tcW w:w="2697" w:type="dxa"/>
          </w:tcPr>
          <w:p w14:paraId="1F64CDF7" w14:textId="77777777" w:rsidR="00B23399" w:rsidRDefault="00B23399" w:rsidP="00B23399">
            <w:r>
              <w:t>Fax number:</w:t>
            </w:r>
          </w:p>
        </w:tc>
        <w:sdt>
          <w:sdtPr>
            <w:alias w:val="Fax Number"/>
            <w:tag w:val="fax_number"/>
            <w:id w:val="1231895377"/>
            <w:placeholder>
              <w:docPart w:val="1B9F448BEC1E4592BAD83DFCEB306980"/>
            </w:placeholder>
            <w:showingPlcHdr/>
            <w:text/>
          </w:sdtPr>
          <w:sdtEndPr/>
          <w:sdtContent>
            <w:tc>
              <w:tcPr>
                <w:tcW w:w="6369" w:type="dxa"/>
              </w:tcPr>
              <w:p w14:paraId="793E32E7" w14:textId="77777777" w:rsidR="00B23399" w:rsidRDefault="005F26DE" w:rsidP="00193115">
                <w:r w:rsidRPr="005D19FB">
                  <w:rPr>
                    <w:rStyle w:val="PlaceholderText"/>
                  </w:rPr>
                  <w:t>Click here to enter text.</w:t>
                </w:r>
              </w:p>
            </w:tc>
          </w:sdtContent>
        </w:sdt>
      </w:tr>
      <w:tr w:rsidR="00B23399" w14:paraId="05CA1A30" w14:textId="77777777" w:rsidTr="00D7706F">
        <w:tc>
          <w:tcPr>
            <w:tcW w:w="2697" w:type="dxa"/>
          </w:tcPr>
          <w:p w14:paraId="73B16BB3" w14:textId="77777777" w:rsidR="00B23399" w:rsidRDefault="00B23399" w:rsidP="00B23399">
            <w:r>
              <w:t>Email address:</w:t>
            </w:r>
          </w:p>
        </w:tc>
        <w:sdt>
          <w:sdtPr>
            <w:alias w:val="Email Address"/>
            <w:tag w:val="email_address"/>
            <w:id w:val="-244729387"/>
            <w:placeholder>
              <w:docPart w:val="6397548AAF7B405BB7C3333995505FF1"/>
            </w:placeholder>
            <w:showingPlcHdr/>
            <w:text/>
          </w:sdtPr>
          <w:sdtEndPr/>
          <w:sdtContent>
            <w:tc>
              <w:tcPr>
                <w:tcW w:w="6369" w:type="dxa"/>
              </w:tcPr>
              <w:p w14:paraId="787D9BAC" w14:textId="77777777" w:rsidR="00B23399" w:rsidRDefault="005F26DE" w:rsidP="00193115">
                <w:r w:rsidRPr="005D19FB">
                  <w:rPr>
                    <w:rStyle w:val="PlaceholderText"/>
                  </w:rPr>
                  <w:t>Click here to enter text.</w:t>
                </w:r>
              </w:p>
            </w:tc>
          </w:sdtContent>
        </w:sdt>
      </w:tr>
    </w:tbl>
    <w:p w14:paraId="355B4AED" w14:textId="77777777" w:rsidR="00B23399" w:rsidRDefault="00B23399" w:rsidP="005F26DE">
      <w:pPr>
        <w:pStyle w:val="BodyText"/>
      </w:pPr>
    </w:p>
    <w:tbl>
      <w:tblPr>
        <w:tblStyle w:val="ElectralinkResponseTable"/>
        <w:tblW w:w="0" w:type="auto"/>
        <w:tblLook w:val="04A0" w:firstRow="1" w:lastRow="0" w:firstColumn="1" w:lastColumn="0" w:noHBand="0" w:noVBand="1"/>
      </w:tblPr>
      <w:tblGrid>
        <w:gridCol w:w="2680"/>
        <w:gridCol w:w="6268"/>
      </w:tblGrid>
      <w:tr w:rsidR="005F26DE" w14:paraId="284A5E19"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0A563560" w14:textId="77777777" w:rsidR="005F26DE" w:rsidRDefault="005F26DE" w:rsidP="005F26DE">
            <w:pPr>
              <w:pStyle w:val="ColumnHeading"/>
            </w:pPr>
            <w:r>
              <w:t>Response</w:t>
            </w:r>
          </w:p>
        </w:tc>
      </w:tr>
      <w:tr w:rsidR="005F26DE" w14:paraId="13E1729C" w14:textId="77777777" w:rsidTr="005F2D28">
        <w:tc>
          <w:tcPr>
            <w:tcW w:w="2697" w:type="dxa"/>
          </w:tcPr>
          <w:p w14:paraId="48089DBA" w14:textId="77777777" w:rsidR="005F26DE" w:rsidRDefault="005F26DE" w:rsidP="00193115">
            <w:r>
              <w:t>Proposed solution:</w:t>
            </w:r>
          </w:p>
        </w:tc>
        <w:sdt>
          <w:sdtPr>
            <w:alias w:val="Proposed Solution"/>
            <w:tag w:val="proposed_solution"/>
            <w:id w:val="-1730296221"/>
            <w:placeholder>
              <w:docPart w:val="6264484FDA3640288D313E0A587C229F"/>
            </w:placeholder>
            <w:showingPlcHdr/>
            <w:dropDownList>
              <w:listItem w:value="Choose an item."/>
              <w:listItem w:displayText="Accept" w:value="Accept"/>
              <w:listItem w:displayText="Reject" w:value="Reject"/>
            </w:dropDownList>
          </w:sdtPr>
          <w:sdtEndPr/>
          <w:sdtContent>
            <w:tc>
              <w:tcPr>
                <w:tcW w:w="6370" w:type="dxa"/>
              </w:tcPr>
              <w:p w14:paraId="0D97CEB3" w14:textId="77777777" w:rsidR="005F26DE" w:rsidRDefault="005F26DE" w:rsidP="00193115">
                <w:r w:rsidRPr="005D19FB">
                  <w:rPr>
                    <w:rStyle w:val="PlaceholderText"/>
                  </w:rPr>
                  <w:t>Choose an item.</w:t>
                </w:r>
              </w:p>
            </w:tc>
          </w:sdtContent>
        </w:sdt>
      </w:tr>
      <w:tr w:rsidR="005F26DE" w14:paraId="611C3DEF" w14:textId="77777777" w:rsidTr="005F2D28">
        <w:tc>
          <w:tcPr>
            <w:tcW w:w="2697" w:type="dxa"/>
            <w:tcBorders>
              <w:bottom w:val="single" w:sz="4" w:space="0" w:color="auto"/>
            </w:tcBorders>
          </w:tcPr>
          <w:p w14:paraId="4AF68C62" w14:textId="77777777" w:rsidR="005F26DE" w:rsidRDefault="005F26DE" w:rsidP="00193115">
            <w:r>
              <w:t>Implementation date:</w:t>
            </w:r>
          </w:p>
        </w:tc>
        <w:sdt>
          <w:sdtPr>
            <w:alias w:val="Implementation Date"/>
            <w:tag w:val="implementation_date"/>
            <w:id w:val="-1016541940"/>
            <w:placeholder>
              <w:docPart w:val="2FF40BE49AD342D6A0318D28AD3A4453"/>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6F7470E7" w14:textId="77777777" w:rsidR="005F26DE" w:rsidRDefault="005F26DE" w:rsidP="00193115">
                <w:r w:rsidRPr="005D19FB">
                  <w:rPr>
                    <w:rStyle w:val="PlaceholderText"/>
                  </w:rPr>
                  <w:t>Choose an item.</w:t>
                </w:r>
              </w:p>
            </w:tc>
          </w:sdtContent>
        </w:sdt>
      </w:tr>
      <w:tr w:rsidR="005F26DE" w14:paraId="7C1174B9" w14:textId="77777777" w:rsidTr="004572E2">
        <w:tc>
          <w:tcPr>
            <w:tcW w:w="9067" w:type="dxa"/>
            <w:gridSpan w:val="2"/>
            <w:tcBorders>
              <w:bottom w:val="single" w:sz="4" w:space="0" w:color="auto"/>
            </w:tcBorders>
            <w:shd w:val="clear" w:color="auto" w:fill="DDDDDD"/>
          </w:tcPr>
          <w:p w14:paraId="1380E8F2" w14:textId="77777777" w:rsidR="005F26DE" w:rsidRDefault="005F26DE" w:rsidP="005F2D28">
            <w:pPr>
              <w:pStyle w:val="ObjectivesHeading"/>
            </w:pPr>
            <w:r>
              <w:t>DCUSA General Objectives</w:t>
            </w:r>
          </w:p>
          <w:p w14:paraId="53754DB3" w14:textId="77777777" w:rsidR="005F26DE" w:rsidRDefault="005F26DE" w:rsidP="005F26DE">
            <w:pPr>
              <w:pStyle w:val="ListNumber"/>
            </w:pPr>
            <w:r>
              <w:t>The development, maintenance and operation by each of the DNO Parties and IDNO Parties of an efficient, co-ordinated, and economical Distribution System.</w:t>
            </w:r>
          </w:p>
          <w:p w14:paraId="5632B84C" w14:textId="77777777" w:rsidR="005F26DE" w:rsidRDefault="005F26DE" w:rsidP="005F26DE">
            <w:pPr>
              <w:pStyle w:val="ListNumber"/>
            </w:pPr>
            <w:r>
              <w:lastRenderedPageBreak/>
              <w:t xml:space="preserve">The facilitation of effective competition in the generation and supply of electricity and (so far as is consistent with that) the promotion of such competition in the sale, distribution and purchase of electricity. </w:t>
            </w:r>
          </w:p>
          <w:p w14:paraId="72D52781" w14:textId="77777777" w:rsidR="005F26DE" w:rsidRDefault="005F26DE" w:rsidP="005F26DE">
            <w:pPr>
              <w:pStyle w:val="ListNumber"/>
            </w:pPr>
            <w:r>
              <w:t>The efficient discharge by each of the DNO Parties and IDNO Parties of the obligations imposed upon them by their Distribution Licences.</w:t>
            </w:r>
          </w:p>
          <w:p w14:paraId="76596F47" w14:textId="77777777" w:rsidR="005F26DE" w:rsidRDefault="005F26DE" w:rsidP="005F26DE">
            <w:pPr>
              <w:pStyle w:val="ListNumber"/>
            </w:pPr>
            <w:r>
              <w:t>The promotion of efficiency in the implementation and administration of this Agreement and the arrangements under it.</w:t>
            </w:r>
          </w:p>
          <w:p w14:paraId="600EFAE4" w14:textId="77777777" w:rsidR="005F26DE" w:rsidRDefault="005F26DE" w:rsidP="005F26DE">
            <w:pPr>
              <w:pStyle w:val="ListNumber"/>
            </w:pPr>
            <w:r>
              <w:t>Compliance with the Regulation on Cross-Border Exchange in Electricity and any relevant legally binding decisions of the European Commission and/or the Agency for the Co-operation of Energy Regulators.</w:t>
            </w:r>
          </w:p>
          <w:p w14:paraId="39BBDFA9" w14:textId="77777777" w:rsidR="00A66BB5" w:rsidRDefault="00A66BB5" w:rsidP="00A66BB5">
            <w:pPr>
              <w:pStyle w:val="ListNumber"/>
            </w:pPr>
            <w:r>
              <w:t>T</w:t>
            </w:r>
            <w:r w:rsidRPr="00A66BB5">
              <w:t>hat compliance with the Charging Methodologies promotes efficiency in its own implementation and administration.</w:t>
            </w:r>
          </w:p>
          <w:p w14:paraId="77802045" w14:textId="77777777" w:rsidR="005F26DE" w:rsidRDefault="005F26DE" w:rsidP="005F2D28">
            <w:pPr>
              <w:pStyle w:val="ObjectivesHeading"/>
            </w:pPr>
            <w:r>
              <w:t xml:space="preserve">DCUSA Charging Objectives </w:t>
            </w:r>
          </w:p>
          <w:p w14:paraId="0962FB05" w14:textId="77777777" w:rsidR="005F26DE" w:rsidRDefault="005F26DE" w:rsidP="005F26DE">
            <w:pPr>
              <w:pStyle w:val="ListNumber"/>
              <w:numPr>
                <w:ilvl w:val="0"/>
                <w:numId w:val="16"/>
              </w:numPr>
            </w:pPr>
            <w:r>
              <w:t>That compliance by each DNO Party with the Charging Methodologies facilitates the discharge by the DNO Party of the obligations imposed on it under the Act and by its Distribution Licence</w:t>
            </w:r>
          </w:p>
          <w:p w14:paraId="35449D59" w14:textId="77777777" w:rsidR="005F26DE" w:rsidRDefault="005F26DE" w:rsidP="005F26DE">
            <w:pPr>
              <w:pStyle w:val="ListNumber"/>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24553175" w14:textId="77777777" w:rsidR="005F26DE" w:rsidRDefault="005F26DE" w:rsidP="005F2D28">
            <w:pPr>
              <w:pStyle w:val="ListNumber"/>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73570BF9" w14:textId="77777777" w:rsidR="005F26DE" w:rsidRDefault="005F26DE" w:rsidP="005F26DE">
            <w:pPr>
              <w:pStyle w:val="ListNumber"/>
            </w:pPr>
            <w:r>
              <w:t>That, so far as is consistent with Clauses 3.2.1 to 3.2.3, the Charging Methodologies, so far as is reasonably practicable, properly take account of developments in each DNO Party’s Distribution Business</w:t>
            </w:r>
          </w:p>
          <w:p w14:paraId="6D7351AE" w14:textId="77777777" w:rsidR="005F26DE" w:rsidRDefault="005F26DE" w:rsidP="005F26DE">
            <w:pPr>
              <w:pStyle w:val="ListNumber"/>
            </w:pPr>
            <w: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4572E2" w14:paraId="29FDF7CD" w14:textId="77777777" w:rsidTr="004572E2">
        <w:tc>
          <w:tcPr>
            <w:tcW w:w="2697" w:type="dxa"/>
            <w:shd w:val="clear" w:color="auto" w:fill="auto"/>
          </w:tcPr>
          <w:p w14:paraId="44B7C86E" w14:textId="77777777" w:rsidR="004572E2" w:rsidRDefault="004572E2" w:rsidP="004572E2">
            <w:r w:rsidRPr="004572E2">
              <w:lastRenderedPageBreak/>
              <w:t>Please advise which DCUSA Objective(s) are better facilitated by this change and provide the reason why the objective(s) are better facilitated?</w:t>
            </w:r>
          </w:p>
        </w:tc>
        <w:sdt>
          <w:sdtPr>
            <w:alias w:val="Response Details"/>
            <w:tag w:val="response_details"/>
            <w:id w:val="1442806310"/>
            <w:placeholder>
              <w:docPart w:val="D6694867ABFD44D78B6F9BF6FC237C8B"/>
            </w:placeholder>
            <w:showingPlcHdr/>
          </w:sdtPr>
          <w:sdtEndPr/>
          <w:sdtContent>
            <w:tc>
              <w:tcPr>
                <w:tcW w:w="6370" w:type="dxa"/>
                <w:shd w:val="clear" w:color="auto" w:fill="auto"/>
              </w:tcPr>
              <w:p w14:paraId="5990FB1A" w14:textId="77777777" w:rsidR="004572E2" w:rsidRDefault="004572E2" w:rsidP="004572E2">
                <w:r w:rsidRPr="005D19FB">
                  <w:rPr>
                    <w:rStyle w:val="PlaceholderText"/>
                  </w:rPr>
                  <w:t>Click here to enter text.</w:t>
                </w:r>
              </w:p>
            </w:tc>
          </w:sdtContent>
        </w:sdt>
      </w:tr>
      <w:tr w:rsidR="004572E2" w14:paraId="7F52B4C6" w14:textId="77777777" w:rsidTr="004572E2">
        <w:tc>
          <w:tcPr>
            <w:tcW w:w="2697" w:type="dxa"/>
            <w:shd w:val="clear" w:color="auto" w:fill="auto"/>
          </w:tcPr>
          <w:p w14:paraId="0F1847C5" w14:textId="77777777" w:rsidR="004572E2" w:rsidRPr="004572E2" w:rsidRDefault="004572E2" w:rsidP="004572E2">
            <w:r w:rsidRPr="004572E2">
              <w:t>Any Other Comments</w:t>
            </w:r>
            <w:r>
              <w:rPr>
                <w:rStyle w:val="FootnoteReference"/>
              </w:rPr>
              <w:footnoteReference w:id="2"/>
            </w:r>
          </w:p>
        </w:tc>
        <w:sdt>
          <w:sdtPr>
            <w:alias w:val="Other Comments"/>
            <w:tag w:val="other_comments"/>
            <w:id w:val="163441968"/>
            <w:placeholder>
              <w:docPart w:val="7EF9285D3D9D4EB59EEA2AA0527F02E6"/>
            </w:placeholder>
            <w:showingPlcHdr/>
          </w:sdtPr>
          <w:sdtEndPr/>
          <w:sdtContent>
            <w:tc>
              <w:tcPr>
                <w:tcW w:w="6370" w:type="dxa"/>
                <w:shd w:val="clear" w:color="auto" w:fill="auto"/>
              </w:tcPr>
              <w:p w14:paraId="3186114E" w14:textId="77777777" w:rsidR="004572E2" w:rsidRDefault="001F256A" w:rsidP="004572E2">
                <w:r w:rsidRPr="005D19FB">
                  <w:rPr>
                    <w:rStyle w:val="PlaceholderText"/>
                  </w:rPr>
                  <w:t>Click here to enter text.</w:t>
                </w:r>
              </w:p>
            </w:tc>
          </w:sdtContent>
        </w:sdt>
      </w:tr>
    </w:tbl>
    <w:p w14:paraId="22EE0F29" w14:textId="77777777" w:rsidR="00555564" w:rsidRDefault="00555564" w:rsidP="00193115"/>
    <w:p w14:paraId="21C85BDB" w14:textId="77777777" w:rsidR="00555564" w:rsidRPr="00555564" w:rsidRDefault="00555564" w:rsidP="00555564"/>
    <w:p w14:paraId="1E78B0BC" w14:textId="77777777" w:rsidR="00555564" w:rsidRPr="00555564" w:rsidRDefault="00555564" w:rsidP="00555564"/>
    <w:p w14:paraId="1720DD6A" w14:textId="77777777" w:rsidR="00555564" w:rsidRPr="00555564" w:rsidRDefault="00555564" w:rsidP="00555564"/>
    <w:p w14:paraId="62DAD910" w14:textId="77777777" w:rsidR="00555564" w:rsidRDefault="00555564" w:rsidP="00555564"/>
    <w:p w14:paraId="00C62571" w14:textId="77777777" w:rsidR="005F26DE" w:rsidRPr="00555564" w:rsidRDefault="00555564" w:rsidP="00555564">
      <w:pPr>
        <w:tabs>
          <w:tab w:val="left" w:pos="3849"/>
        </w:tabs>
      </w:pPr>
      <w:r>
        <w:tab/>
      </w:r>
    </w:p>
    <w:sectPr w:rsidR="005F26DE" w:rsidRPr="00555564"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98BED" w14:textId="77777777" w:rsidR="00555564" w:rsidRDefault="00555564" w:rsidP="00FD00A2">
      <w:r>
        <w:separator/>
      </w:r>
    </w:p>
  </w:endnote>
  <w:endnote w:type="continuationSeparator" w:id="0">
    <w:p w14:paraId="40E76E56" w14:textId="77777777" w:rsidR="00555564" w:rsidRDefault="00555564"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1DA6C" w14:textId="1A9599C7" w:rsidR="00FD00A2" w:rsidRDefault="00E361B6">
    <w:pPr>
      <w:pStyle w:val="Footer"/>
    </w:pPr>
    <w:r>
      <w:t>17 August</w:t>
    </w:r>
    <w:r w:rsidR="00C9342E">
      <w:t xml:space="preserve"> 2018</w:t>
    </w:r>
    <w:r w:rsidR="00FD00A2">
      <w:tab/>
      <w:t xml:space="preserve">Page </w:t>
    </w:r>
    <w:r w:rsidR="00FD00A2">
      <w:fldChar w:fldCharType="begin"/>
    </w:r>
    <w:r w:rsidR="00FD00A2">
      <w:instrText xml:space="preserve"> page </w:instrText>
    </w:r>
    <w:r w:rsidR="00FD00A2">
      <w:fldChar w:fldCharType="separate"/>
    </w:r>
    <w:r w:rsidR="00EB6E16">
      <w:rPr>
        <w:noProof/>
      </w:rPr>
      <w:t>3</w:t>
    </w:r>
    <w:r w:rsidR="00FD00A2">
      <w:fldChar w:fldCharType="end"/>
    </w:r>
    <w:r w:rsidR="00FD00A2">
      <w:t xml:space="preserve"> of </w:t>
    </w:r>
    <w:r w:rsidR="00FD00A2">
      <w:fldChar w:fldCharType="begin"/>
    </w:r>
    <w:r w:rsidR="00FD00A2">
      <w:instrText xml:space="preserve"> numpages </w:instrText>
    </w:r>
    <w:r w:rsidR="00FD00A2">
      <w:fldChar w:fldCharType="separate"/>
    </w:r>
    <w:r w:rsidR="00EB6E16">
      <w:rPr>
        <w:noProof/>
      </w:rPr>
      <w:t>3</w:t>
    </w:r>
    <w:r w:rsidR="00FD00A2">
      <w:fldChar w:fldCharType="end"/>
    </w:r>
    <w:r w:rsidR="00FD00A2">
      <w:tab/>
    </w:r>
    <w:r w:rsidR="00555564">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6FF5F" w14:textId="77777777" w:rsidR="00555564" w:rsidRDefault="00555564" w:rsidP="00FD00A2">
      <w:r>
        <w:separator/>
      </w:r>
    </w:p>
  </w:footnote>
  <w:footnote w:type="continuationSeparator" w:id="0">
    <w:p w14:paraId="569953BF" w14:textId="77777777" w:rsidR="00555564" w:rsidRDefault="00555564" w:rsidP="00FD00A2">
      <w:r>
        <w:continuationSeparator/>
      </w:r>
    </w:p>
  </w:footnote>
  <w:footnote w:id="1">
    <w:p w14:paraId="011D475F" w14:textId="77777777" w:rsidR="005F26DE" w:rsidRDefault="005F26DE">
      <w:pPr>
        <w:pStyle w:val="FootnoteText"/>
      </w:pPr>
      <w:r>
        <w:rPr>
          <w:rStyle w:val="FootnoteReference"/>
        </w:rPr>
        <w:footnoteRef/>
      </w:r>
      <w:r>
        <w:t xml:space="preserve"> Please add </w:t>
      </w:r>
      <w:r w:rsidR="00807039">
        <w:t xml:space="preserve">only </w:t>
      </w:r>
      <w:proofErr w:type="gramStart"/>
      <w:r>
        <w:t>one party</w:t>
      </w:r>
      <w:proofErr w:type="gramEnd"/>
      <w:r>
        <w:t xml:space="preserve"> name per line.</w:t>
      </w:r>
    </w:p>
  </w:footnote>
  <w:footnote w:id="2">
    <w:p w14:paraId="5B47B597" w14:textId="77777777" w:rsidR="004572E2" w:rsidRDefault="004572E2">
      <w:pPr>
        <w:pStyle w:val="FootnoteText"/>
      </w:pPr>
      <w:r>
        <w:rPr>
          <w:rStyle w:val="FootnoteReference"/>
        </w:rPr>
        <w:footnoteRef/>
      </w:r>
      <w:r>
        <w:t xml:space="preserve"> </w:t>
      </w:r>
      <w:r w:rsidRPr="004572E2">
        <w:t xml:space="preserve">Please note that for Part 1 matters the Authority may </w:t>
      </w:r>
      <w:proofErr w:type="gramStart"/>
      <w:r w:rsidRPr="004572E2">
        <w:t>take into account</w:t>
      </w:r>
      <w:proofErr w:type="gramEnd"/>
      <w:r w:rsidRPr="004572E2">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C42A0" w14:textId="020481F2" w:rsidR="00FD00A2" w:rsidRDefault="008D01AD">
    <w:pPr>
      <w:pStyle w:val="Header"/>
    </w:pPr>
    <w:r>
      <w:t xml:space="preserve">DCUSA </w:t>
    </w:r>
    <w:r w:rsidR="00193115">
      <w:t>Change Report</w:t>
    </w:r>
    <w:r w:rsidR="00FD00A2">
      <w:tab/>
    </w:r>
    <w:r w:rsidR="00A66BB5">
      <w:t>DCP 3</w:t>
    </w:r>
    <w:r w:rsidR="00C9342E">
      <w:t>2</w:t>
    </w:r>
    <w:r w:rsidR="001C081C">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564"/>
    <w:rsid w:val="00077D80"/>
    <w:rsid w:val="000C3FB9"/>
    <w:rsid w:val="00134AF7"/>
    <w:rsid w:val="00171886"/>
    <w:rsid w:val="00193115"/>
    <w:rsid w:val="001C081C"/>
    <w:rsid w:val="001E03C5"/>
    <w:rsid w:val="001F256A"/>
    <w:rsid w:val="00223DF1"/>
    <w:rsid w:val="0023069B"/>
    <w:rsid w:val="002B61A0"/>
    <w:rsid w:val="0031153A"/>
    <w:rsid w:val="0040580C"/>
    <w:rsid w:val="00410907"/>
    <w:rsid w:val="004572E2"/>
    <w:rsid w:val="004A45C0"/>
    <w:rsid w:val="005124D0"/>
    <w:rsid w:val="00554409"/>
    <w:rsid w:val="00555564"/>
    <w:rsid w:val="005A6203"/>
    <w:rsid w:val="005F1DC2"/>
    <w:rsid w:val="005F26DE"/>
    <w:rsid w:val="005F2D28"/>
    <w:rsid w:val="00697019"/>
    <w:rsid w:val="00711B18"/>
    <w:rsid w:val="007361B2"/>
    <w:rsid w:val="0076726D"/>
    <w:rsid w:val="00807039"/>
    <w:rsid w:val="00884177"/>
    <w:rsid w:val="008D01AD"/>
    <w:rsid w:val="008F22A5"/>
    <w:rsid w:val="00916C37"/>
    <w:rsid w:val="00963A66"/>
    <w:rsid w:val="009A3EA3"/>
    <w:rsid w:val="009B02DB"/>
    <w:rsid w:val="009F1AFC"/>
    <w:rsid w:val="00A66BB5"/>
    <w:rsid w:val="00A817E9"/>
    <w:rsid w:val="00A828F0"/>
    <w:rsid w:val="00AC6DB4"/>
    <w:rsid w:val="00B23399"/>
    <w:rsid w:val="00C01797"/>
    <w:rsid w:val="00C9342E"/>
    <w:rsid w:val="00CE497A"/>
    <w:rsid w:val="00D7706F"/>
    <w:rsid w:val="00DB3EF9"/>
    <w:rsid w:val="00E361B6"/>
    <w:rsid w:val="00EB6E16"/>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71C828"/>
  <w15:chartTrackingRefBased/>
  <w15:docId w15:val="{3BFC9DC3-77D5-4EC5-970F-6A8AD20A4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DCUSA\A%20-%20Change%20Process\DCP_301\B%20-%20Change%20Report\Attachment%202_DCP%20301%20Voting%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B158BECA39B4A6AA8B3FE8933BE4C3C"/>
        <w:category>
          <w:name w:val="General"/>
          <w:gallery w:val="placeholder"/>
        </w:category>
        <w:types>
          <w:type w:val="bbPlcHdr"/>
        </w:types>
        <w:behaviors>
          <w:behavior w:val="content"/>
        </w:behaviors>
        <w:guid w:val="{767A34D9-4475-422A-AC7F-756FC327F8C3}"/>
      </w:docPartPr>
      <w:docPartBody>
        <w:p w:rsidR="00DF569D" w:rsidRDefault="00E14011">
          <w:pPr>
            <w:pStyle w:val="6B158BECA39B4A6AA8B3FE8933BE4C3C"/>
          </w:pPr>
          <w:r w:rsidRPr="005D19FB">
            <w:rPr>
              <w:rStyle w:val="PlaceholderText"/>
            </w:rPr>
            <w:t>Click here to enter text.</w:t>
          </w:r>
        </w:p>
      </w:docPartBody>
    </w:docPart>
    <w:docPart>
      <w:docPartPr>
        <w:name w:val="9D66A5F0EA0B425FA113ED0787AC131F"/>
        <w:category>
          <w:name w:val="General"/>
          <w:gallery w:val="placeholder"/>
        </w:category>
        <w:types>
          <w:type w:val="bbPlcHdr"/>
        </w:types>
        <w:behaviors>
          <w:behavior w:val="content"/>
        </w:behaviors>
        <w:guid w:val="{C2D98E00-FF0F-451D-9F80-5F92147E8F01}"/>
      </w:docPartPr>
      <w:docPartBody>
        <w:p w:rsidR="00DF569D" w:rsidRDefault="00E14011">
          <w:pPr>
            <w:pStyle w:val="9D66A5F0EA0B425FA113ED0787AC131F"/>
          </w:pPr>
          <w:r w:rsidRPr="005D19FB">
            <w:rPr>
              <w:rStyle w:val="PlaceholderText"/>
            </w:rPr>
            <w:t>Choose an item.</w:t>
          </w:r>
        </w:p>
      </w:docPartBody>
    </w:docPart>
    <w:docPart>
      <w:docPartPr>
        <w:name w:val="519477E6507B4DC389C557A4ACD3B60F"/>
        <w:category>
          <w:name w:val="General"/>
          <w:gallery w:val="placeholder"/>
        </w:category>
        <w:types>
          <w:type w:val="bbPlcHdr"/>
        </w:types>
        <w:behaviors>
          <w:behavior w:val="content"/>
        </w:behaviors>
        <w:guid w:val="{594A705C-7A4E-45BE-96AC-E7A01660C689}"/>
      </w:docPartPr>
      <w:docPartBody>
        <w:p w:rsidR="00DF569D" w:rsidRDefault="00E14011">
          <w:pPr>
            <w:pStyle w:val="519477E6507B4DC389C557A4ACD3B60F"/>
          </w:pPr>
          <w:r w:rsidRPr="005D19FB">
            <w:rPr>
              <w:rStyle w:val="PlaceholderText"/>
            </w:rPr>
            <w:t>Click here to enter text.</w:t>
          </w:r>
        </w:p>
      </w:docPartBody>
    </w:docPart>
    <w:docPart>
      <w:docPartPr>
        <w:name w:val="B1AB7F84EEB24B2D95F40B037015D1B7"/>
        <w:category>
          <w:name w:val="General"/>
          <w:gallery w:val="placeholder"/>
        </w:category>
        <w:types>
          <w:type w:val="bbPlcHdr"/>
        </w:types>
        <w:behaviors>
          <w:behavior w:val="content"/>
        </w:behaviors>
        <w:guid w:val="{EC27C118-DBB2-481C-A0C3-388D0829C0A7}"/>
      </w:docPartPr>
      <w:docPartBody>
        <w:p w:rsidR="00DF569D" w:rsidRDefault="00E14011">
          <w:pPr>
            <w:pStyle w:val="B1AB7F84EEB24B2D95F40B037015D1B7"/>
          </w:pPr>
          <w:r w:rsidRPr="005D19FB">
            <w:rPr>
              <w:rStyle w:val="PlaceholderText"/>
            </w:rPr>
            <w:t>Click here to enter text.</w:t>
          </w:r>
        </w:p>
      </w:docPartBody>
    </w:docPart>
    <w:docPart>
      <w:docPartPr>
        <w:name w:val="D92A053554E8486BBF18C30AC2000AEB"/>
        <w:category>
          <w:name w:val="General"/>
          <w:gallery w:val="placeholder"/>
        </w:category>
        <w:types>
          <w:type w:val="bbPlcHdr"/>
        </w:types>
        <w:behaviors>
          <w:behavior w:val="content"/>
        </w:behaviors>
        <w:guid w:val="{50A88EA4-2792-40E6-B4D8-9D21286A0071}"/>
      </w:docPartPr>
      <w:docPartBody>
        <w:p w:rsidR="00DF569D" w:rsidRDefault="00E14011">
          <w:pPr>
            <w:pStyle w:val="D92A053554E8486BBF18C30AC2000AEB"/>
          </w:pPr>
          <w:r w:rsidRPr="005D19FB">
            <w:rPr>
              <w:rStyle w:val="PlaceholderText"/>
            </w:rPr>
            <w:t>Click here to enter text.</w:t>
          </w:r>
        </w:p>
      </w:docPartBody>
    </w:docPart>
    <w:docPart>
      <w:docPartPr>
        <w:name w:val="EBFD6B87124949009E58530203F853FA"/>
        <w:category>
          <w:name w:val="General"/>
          <w:gallery w:val="placeholder"/>
        </w:category>
        <w:types>
          <w:type w:val="bbPlcHdr"/>
        </w:types>
        <w:behaviors>
          <w:behavior w:val="content"/>
        </w:behaviors>
        <w:guid w:val="{BA37AC13-EBC1-4D0E-8049-79C20D512248}"/>
      </w:docPartPr>
      <w:docPartBody>
        <w:p w:rsidR="00DF569D" w:rsidRDefault="00E14011">
          <w:pPr>
            <w:pStyle w:val="EBFD6B87124949009E58530203F853FA"/>
          </w:pPr>
          <w:r w:rsidRPr="005D19FB">
            <w:rPr>
              <w:rStyle w:val="PlaceholderText"/>
            </w:rPr>
            <w:t>Click here to enter text.</w:t>
          </w:r>
        </w:p>
      </w:docPartBody>
    </w:docPart>
    <w:docPart>
      <w:docPartPr>
        <w:name w:val="7DDFA0B1CFAB4D4CA74931E882A36430"/>
        <w:category>
          <w:name w:val="General"/>
          <w:gallery w:val="placeholder"/>
        </w:category>
        <w:types>
          <w:type w:val="bbPlcHdr"/>
        </w:types>
        <w:behaviors>
          <w:behavior w:val="content"/>
        </w:behaviors>
        <w:guid w:val="{7F0C7220-3B33-4D39-9351-033C8EF848BD}"/>
      </w:docPartPr>
      <w:docPartBody>
        <w:p w:rsidR="00DF569D" w:rsidRDefault="00E14011">
          <w:pPr>
            <w:pStyle w:val="7DDFA0B1CFAB4D4CA74931E882A36430"/>
          </w:pPr>
          <w:r w:rsidRPr="005D19FB">
            <w:rPr>
              <w:rStyle w:val="PlaceholderText"/>
            </w:rPr>
            <w:t>Click here to enter text.</w:t>
          </w:r>
        </w:p>
      </w:docPartBody>
    </w:docPart>
    <w:docPart>
      <w:docPartPr>
        <w:name w:val="1B9F448BEC1E4592BAD83DFCEB306980"/>
        <w:category>
          <w:name w:val="General"/>
          <w:gallery w:val="placeholder"/>
        </w:category>
        <w:types>
          <w:type w:val="bbPlcHdr"/>
        </w:types>
        <w:behaviors>
          <w:behavior w:val="content"/>
        </w:behaviors>
        <w:guid w:val="{AB3DE27D-E8AD-45D7-88EF-03BF3A87DF46}"/>
      </w:docPartPr>
      <w:docPartBody>
        <w:p w:rsidR="00DF569D" w:rsidRDefault="00E14011">
          <w:pPr>
            <w:pStyle w:val="1B9F448BEC1E4592BAD83DFCEB306980"/>
          </w:pPr>
          <w:r w:rsidRPr="005D19FB">
            <w:rPr>
              <w:rStyle w:val="PlaceholderText"/>
            </w:rPr>
            <w:t>Click here to enter text.</w:t>
          </w:r>
        </w:p>
      </w:docPartBody>
    </w:docPart>
    <w:docPart>
      <w:docPartPr>
        <w:name w:val="6397548AAF7B405BB7C3333995505FF1"/>
        <w:category>
          <w:name w:val="General"/>
          <w:gallery w:val="placeholder"/>
        </w:category>
        <w:types>
          <w:type w:val="bbPlcHdr"/>
        </w:types>
        <w:behaviors>
          <w:behavior w:val="content"/>
        </w:behaviors>
        <w:guid w:val="{E37C09F3-16A8-4162-BAC5-F41C588F457C}"/>
      </w:docPartPr>
      <w:docPartBody>
        <w:p w:rsidR="00DF569D" w:rsidRDefault="00E14011">
          <w:pPr>
            <w:pStyle w:val="6397548AAF7B405BB7C3333995505FF1"/>
          </w:pPr>
          <w:r w:rsidRPr="005D19FB">
            <w:rPr>
              <w:rStyle w:val="PlaceholderText"/>
            </w:rPr>
            <w:t>Click here to enter text.</w:t>
          </w:r>
        </w:p>
      </w:docPartBody>
    </w:docPart>
    <w:docPart>
      <w:docPartPr>
        <w:name w:val="6264484FDA3640288D313E0A587C229F"/>
        <w:category>
          <w:name w:val="General"/>
          <w:gallery w:val="placeholder"/>
        </w:category>
        <w:types>
          <w:type w:val="bbPlcHdr"/>
        </w:types>
        <w:behaviors>
          <w:behavior w:val="content"/>
        </w:behaviors>
        <w:guid w:val="{11190F12-F0C1-45EC-B5C2-9840A3575FC4}"/>
      </w:docPartPr>
      <w:docPartBody>
        <w:p w:rsidR="00DF569D" w:rsidRDefault="00E14011">
          <w:pPr>
            <w:pStyle w:val="6264484FDA3640288D313E0A587C229F"/>
          </w:pPr>
          <w:r w:rsidRPr="005D19FB">
            <w:rPr>
              <w:rStyle w:val="PlaceholderText"/>
            </w:rPr>
            <w:t>Choose an item.</w:t>
          </w:r>
        </w:p>
      </w:docPartBody>
    </w:docPart>
    <w:docPart>
      <w:docPartPr>
        <w:name w:val="2FF40BE49AD342D6A0318D28AD3A4453"/>
        <w:category>
          <w:name w:val="General"/>
          <w:gallery w:val="placeholder"/>
        </w:category>
        <w:types>
          <w:type w:val="bbPlcHdr"/>
        </w:types>
        <w:behaviors>
          <w:behavior w:val="content"/>
        </w:behaviors>
        <w:guid w:val="{1010F59E-820B-433F-9A55-51FA875ADB07}"/>
      </w:docPartPr>
      <w:docPartBody>
        <w:p w:rsidR="00DF569D" w:rsidRDefault="00E14011">
          <w:pPr>
            <w:pStyle w:val="2FF40BE49AD342D6A0318D28AD3A4453"/>
          </w:pPr>
          <w:r w:rsidRPr="005D19FB">
            <w:rPr>
              <w:rStyle w:val="PlaceholderText"/>
            </w:rPr>
            <w:t>Choose an item.</w:t>
          </w:r>
        </w:p>
      </w:docPartBody>
    </w:docPart>
    <w:docPart>
      <w:docPartPr>
        <w:name w:val="D6694867ABFD44D78B6F9BF6FC237C8B"/>
        <w:category>
          <w:name w:val="General"/>
          <w:gallery w:val="placeholder"/>
        </w:category>
        <w:types>
          <w:type w:val="bbPlcHdr"/>
        </w:types>
        <w:behaviors>
          <w:behavior w:val="content"/>
        </w:behaviors>
        <w:guid w:val="{A5671739-9751-4E8B-BDF5-484FCC56EEDD}"/>
      </w:docPartPr>
      <w:docPartBody>
        <w:p w:rsidR="00DF569D" w:rsidRDefault="00E14011">
          <w:pPr>
            <w:pStyle w:val="D6694867ABFD44D78B6F9BF6FC237C8B"/>
          </w:pPr>
          <w:r w:rsidRPr="005D19FB">
            <w:rPr>
              <w:rStyle w:val="PlaceholderText"/>
            </w:rPr>
            <w:t>Click here to enter text.</w:t>
          </w:r>
        </w:p>
      </w:docPartBody>
    </w:docPart>
    <w:docPart>
      <w:docPartPr>
        <w:name w:val="7EF9285D3D9D4EB59EEA2AA0527F02E6"/>
        <w:category>
          <w:name w:val="General"/>
          <w:gallery w:val="placeholder"/>
        </w:category>
        <w:types>
          <w:type w:val="bbPlcHdr"/>
        </w:types>
        <w:behaviors>
          <w:behavior w:val="content"/>
        </w:behaviors>
        <w:guid w:val="{B10FDD02-F252-4527-AD0F-4C78E518ABAC}"/>
      </w:docPartPr>
      <w:docPartBody>
        <w:p w:rsidR="00DF569D" w:rsidRDefault="00E14011">
          <w:pPr>
            <w:pStyle w:val="7EF9285D3D9D4EB59EEA2AA0527F02E6"/>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011"/>
    <w:rsid w:val="00DF569D"/>
    <w:rsid w:val="00E140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4011"/>
    <w:rPr>
      <w:color w:val="808080"/>
    </w:rPr>
  </w:style>
  <w:style w:type="paragraph" w:customStyle="1" w:styleId="6B158BECA39B4A6AA8B3FE8933BE4C3C">
    <w:name w:val="6B158BECA39B4A6AA8B3FE8933BE4C3C"/>
  </w:style>
  <w:style w:type="paragraph" w:customStyle="1" w:styleId="9D66A5F0EA0B425FA113ED0787AC131F">
    <w:name w:val="9D66A5F0EA0B425FA113ED0787AC131F"/>
  </w:style>
  <w:style w:type="paragraph" w:customStyle="1" w:styleId="519477E6507B4DC389C557A4ACD3B60F">
    <w:name w:val="519477E6507B4DC389C557A4ACD3B60F"/>
  </w:style>
  <w:style w:type="paragraph" w:customStyle="1" w:styleId="B1AB7F84EEB24B2D95F40B037015D1B7">
    <w:name w:val="B1AB7F84EEB24B2D95F40B037015D1B7"/>
  </w:style>
  <w:style w:type="paragraph" w:customStyle="1" w:styleId="D92A053554E8486BBF18C30AC2000AEB">
    <w:name w:val="D92A053554E8486BBF18C30AC2000AEB"/>
  </w:style>
  <w:style w:type="paragraph" w:customStyle="1" w:styleId="EBFD6B87124949009E58530203F853FA">
    <w:name w:val="EBFD6B87124949009E58530203F853FA"/>
  </w:style>
  <w:style w:type="paragraph" w:customStyle="1" w:styleId="7DDFA0B1CFAB4D4CA74931E882A36430">
    <w:name w:val="7DDFA0B1CFAB4D4CA74931E882A36430"/>
  </w:style>
  <w:style w:type="paragraph" w:customStyle="1" w:styleId="1B9F448BEC1E4592BAD83DFCEB306980">
    <w:name w:val="1B9F448BEC1E4592BAD83DFCEB306980"/>
  </w:style>
  <w:style w:type="paragraph" w:customStyle="1" w:styleId="6397548AAF7B405BB7C3333995505FF1">
    <w:name w:val="6397548AAF7B405BB7C3333995505FF1"/>
  </w:style>
  <w:style w:type="paragraph" w:customStyle="1" w:styleId="6264484FDA3640288D313E0A587C229F">
    <w:name w:val="6264484FDA3640288D313E0A587C229F"/>
  </w:style>
  <w:style w:type="paragraph" w:customStyle="1" w:styleId="2FF40BE49AD342D6A0318D28AD3A4453">
    <w:name w:val="2FF40BE49AD342D6A0318D28AD3A4453"/>
  </w:style>
  <w:style w:type="paragraph" w:customStyle="1" w:styleId="D6694867ABFD44D78B6F9BF6FC237C8B">
    <w:name w:val="D6694867ABFD44D78B6F9BF6FC237C8B"/>
  </w:style>
  <w:style w:type="paragraph" w:customStyle="1" w:styleId="7EF9285D3D9D4EB59EEA2AA0527F02E6">
    <w:name w:val="7EF9285D3D9D4EB59EEA2AA0527F02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59F69-DB0E-4483-98EA-2CCAEE1E1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Attachment 2_DCP 301 Voting Form</Template>
  <TotalTime>16</TotalTime>
  <Pages>3</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7</cp:revision>
  <dcterms:created xsi:type="dcterms:W3CDTF">2017-07-10T14:12:00Z</dcterms:created>
  <dcterms:modified xsi:type="dcterms:W3CDTF">2018-08-07T11:17:00Z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