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467D5" w14:textId="182651F8" w:rsidR="008C38FA" w:rsidRDefault="00FC452F" w:rsidP="00FC452F">
      <w:pPr>
        <w:pStyle w:val="DCHeading1"/>
      </w:pPr>
      <w:r>
        <w:t xml:space="preserve">DCP </w:t>
      </w:r>
      <w:r w:rsidR="00851164">
        <w:t>325</w:t>
      </w:r>
      <w:r>
        <w:t xml:space="preserve"> – </w:t>
      </w:r>
      <w:r w:rsidRPr="00FC452F">
        <w:t>Reviewing the requirements of Sections 35A (‘Provision of Cost Information’), 35B (‘Production of the Annual Review Pack’), Schedule 15 (‘Cost Information Table’) and Schedule 20 (‘Production of the Annual Review Pack’)</w:t>
      </w:r>
    </w:p>
    <w:p w14:paraId="1417402F" w14:textId="695775CF" w:rsidR="000F6929" w:rsidRPr="000F6929" w:rsidRDefault="000F6929" w:rsidP="008C38FA">
      <w:pPr>
        <w:pStyle w:val="DCNormaParaL1"/>
        <w:rPr>
          <w:b/>
        </w:rPr>
      </w:pPr>
      <w:r w:rsidRPr="0098704C">
        <w:rPr>
          <w:b/>
        </w:rPr>
        <w:t>Amend Clause 35.A as follows:</w:t>
      </w:r>
    </w:p>
    <w:p w14:paraId="156C5A66" w14:textId="10E4DDFA" w:rsidR="008C38FA" w:rsidRPr="001A1F35" w:rsidRDefault="008C38FA" w:rsidP="008C38FA">
      <w:pPr>
        <w:pStyle w:val="Heading1"/>
        <w:numPr>
          <w:ilvl w:val="0"/>
          <w:numId w:val="0"/>
        </w:numPr>
        <w:spacing w:line="240" w:lineRule="auto"/>
      </w:pPr>
      <w:r w:rsidRPr="001A1F35">
        <w:fldChar w:fldCharType="begin"/>
      </w:r>
      <w:r w:rsidRPr="001A1F35">
        <w:instrText xml:space="preserve"> TC "</w:instrText>
      </w:r>
      <w:r w:rsidRPr="001A1F35">
        <w:tab/>
        <w:instrText>35A.</w:instrText>
      </w:r>
      <w:r w:rsidRPr="001A1F35">
        <w:tab/>
        <w:instrText>PROVISION OF COST INFORMATION</w:instrText>
      </w:r>
      <w:r w:rsidRPr="001A1F35">
        <w:tab/>
        <w:instrText xml:space="preserve">&gt;" \l1 </w:instrText>
      </w:r>
      <w:r w:rsidRPr="001A1F35">
        <w:fldChar w:fldCharType="end"/>
      </w:r>
      <w:bookmarkStart w:id="0" w:name="_Toc513018211"/>
      <w:r w:rsidRPr="001A1F35">
        <w:t>35A.</w:t>
      </w:r>
      <w:r w:rsidRPr="001A1F35">
        <w:tab/>
        <w:t>PROVISION OF COST INFORMATION</w:t>
      </w:r>
      <w:bookmarkEnd w:id="0"/>
    </w:p>
    <w:p w14:paraId="78D4C1B5" w14:textId="77777777" w:rsidR="008C38FA" w:rsidRPr="001A1F35" w:rsidRDefault="008C38FA" w:rsidP="000F6929">
      <w:pPr>
        <w:spacing w:line="240" w:lineRule="auto"/>
        <w:ind w:left="720" w:hanging="720"/>
        <w:jc w:val="both"/>
      </w:pPr>
      <w:r w:rsidRPr="001A1F35">
        <w:t>35A.1</w:t>
      </w:r>
      <w:r w:rsidRPr="001A1F35">
        <w:tab/>
        <w:t>This Clause 35A shall only apply where the Company is a DNO Party.</w:t>
      </w:r>
    </w:p>
    <w:p w14:paraId="151847F9" w14:textId="1FDF7F0C" w:rsidR="008C38FA" w:rsidRDefault="008C38FA" w:rsidP="000F6929">
      <w:pPr>
        <w:ind w:left="720" w:hanging="720"/>
        <w:jc w:val="both"/>
        <w:rPr>
          <w:ins w:id="1" w:author="Hollie Nicholls" w:date="2019-07-02T13:56:00Z"/>
        </w:rPr>
      </w:pPr>
      <w:r w:rsidRPr="001A1F35">
        <w:t>35A.2</w:t>
      </w:r>
      <w:r w:rsidRPr="001A1F35">
        <w:tab/>
        <w:t xml:space="preserve">By </w:t>
      </w:r>
      <w:ins w:id="2" w:author="Hollie Nicholls" w:date="2019-07-02T13:41:00Z">
        <w:r w:rsidR="00F36C81">
          <w:t>[Schedule to be agreed]</w:t>
        </w:r>
      </w:ins>
      <w:ins w:id="3" w:author="Hollie Nicholls" w:date="2019-07-02T13:42:00Z">
        <w:r w:rsidR="00F36C81">
          <w:t xml:space="preserve"> </w:t>
        </w:r>
      </w:ins>
      <w:del w:id="4" w:author="Hollie Nicholls" w:date="2019-07-02T13:42:00Z">
        <w:r w:rsidRPr="001A1F35" w:rsidDel="00F36C81">
          <w:delText xml:space="preserve">the fifth Working Day of May, August, November and February in each year, </w:delText>
        </w:r>
      </w:del>
      <w:r w:rsidRPr="001A1F35">
        <w:t>the Company shall</w:t>
      </w:r>
      <w:ins w:id="5" w:author="Hollie Nicholls" w:date="2019-07-02T13:42:00Z">
        <w:r w:rsidR="00F36C81">
          <w:t xml:space="preserve"> populate, publish on its own website and provide to the Secretariat the ‘</w:t>
        </w:r>
      </w:ins>
      <w:ins w:id="6" w:author="Hollie Nicholls" w:date="2019-07-02T13:55:00Z">
        <w:r w:rsidR="00A6325F">
          <w:t>Illustrative Forecast Model</w:t>
        </w:r>
      </w:ins>
      <w:ins w:id="7" w:author="Hollie Nicholls" w:date="2019-07-02T13:42:00Z">
        <w:r w:rsidR="00F36C81">
          <w:t>’ template version [XXX] as provided by the Panel, which shall be prepared in accordance with the tables</w:t>
        </w:r>
      </w:ins>
      <w:ins w:id="8" w:author="Hollie Nicholls" w:date="2019-07-02T13:43:00Z">
        <w:r w:rsidR="00F36C81">
          <w:t xml:space="preserve"> detailed in Schedule 15</w:t>
        </w:r>
      </w:ins>
      <w:del w:id="9" w:author="Hollie Nicholls" w:date="2019-07-02T13:43:00Z">
        <w:r w:rsidRPr="001A1F35" w:rsidDel="00F36C81">
          <w:delText xml:space="preserve"> complete a copy of table 1 in Schedule 15 and send the completed table to the Secretariat</w:delText>
        </w:r>
      </w:del>
      <w:r w:rsidRPr="001A1F35">
        <w:t>.</w:t>
      </w:r>
    </w:p>
    <w:p w14:paraId="5C19C42D" w14:textId="050B2A36" w:rsidR="00A6325F" w:rsidRDefault="00A6325F" w:rsidP="000F6929">
      <w:pPr>
        <w:ind w:left="720" w:hanging="720"/>
        <w:jc w:val="both"/>
        <w:rPr>
          <w:ins w:id="10" w:author="Hollie Nicholls" w:date="2019-07-02T13:57:00Z"/>
        </w:rPr>
      </w:pPr>
      <w:ins w:id="11" w:author="Hollie Nicholls" w:date="2019-07-02T13:56:00Z">
        <w:r>
          <w:t>35A.</w:t>
        </w:r>
      </w:ins>
      <w:ins w:id="12" w:author="Hollie Nicholls" w:date="2019-07-02T13:57:00Z">
        <w:r>
          <w:t>3</w:t>
        </w:r>
      </w:ins>
      <w:ins w:id="13" w:author="Hollie Nicholls" w:date="2019-07-02T13:56:00Z">
        <w:r>
          <w:tab/>
          <w:t>The Secretariat shall, within three Working Days of receiving each table and commentary provided pursuant to this Cla</w:t>
        </w:r>
      </w:ins>
      <w:ins w:id="14" w:author="Hollie Nicholls" w:date="2019-07-02T13:57:00Z">
        <w:r>
          <w:t>use 35A, publish such Illustrative Forecast Model on the website.</w:t>
        </w:r>
      </w:ins>
    </w:p>
    <w:p w14:paraId="085FA93F" w14:textId="4F7B5C76" w:rsidR="00A6325F" w:rsidRDefault="00A6325F" w:rsidP="000F6929">
      <w:pPr>
        <w:ind w:left="720" w:hanging="720"/>
        <w:jc w:val="both"/>
      </w:pPr>
      <w:ins w:id="15" w:author="Hollie Nicholls" w:date="2019-07-02T13:57:00Z">
        <w:r>
          <w:t>35A.4</w:t>
        </w:r>
        <w:r>
          <w:tab/>
          <w:t>The Secretariat shall ensure that, within [schedule to be agreed], a meeting is convened (which may be held by telephone conference) at which the C</w:t>
        </w:r>
      </w:ins>
      <w:ins w:id="16" w:author="Hollie Nicholls" w:date="2019-07-02T13:58:00Z">
        <w:r>
          <w:t xml:space="preserve">ompany will be present and to which all Supplier Parties and IDNO Parties are invited. At such a meeting, the Company shall provide an oral commentary to assist those attending to understand the data presented within the most recently submitted Illustrative Forecast Model. The Company shall ensure that the Supplier Parties and the IDNO Parties attending </w:t>
        </w:r>
      </w:ins>
      <w:ins w:id="17" w:author="Hollie Nicholls" w:date="2019-07-02T13:59:00Z">
        <w:r>
          <w:t>the meeting are given the opportunity to ask questions regarding the Illustrative Forecast Model, and the Company shall use reasonable endeavours to provide a response to those questions.</w:t>
        </w:r>
      </w:ins>
    </w:p>
    <w:p w14:paraId="4C3CF524" w14:textId="56902EF0" w:rsidR="008C38FA" w:rsidRDefault="008C38FA" w:rsidP="00A6325F">
      <w:pPr>
        <w:jc w:val="both"/>
      </w:pPr>
      <w:r w:rsidRPr="001A1F35">
        <w:t xml:space="preserve"> </w:t>
      </w:r>
    </w:p>
    <w:p w14:paraId="514360A2" w14:textId="4DA4D7A6" w:rsidR="00FC452F" w:rsidRPr="000F6929" w:rsidRDefault="0098704C" w:rsidP="00FC452F">
      <w:pPr>
        <w:pStyle w:val="DCNormaParaL1"/>
        <w:rPr>
          <w:b/>
        </w:rPr>
      </w:pPr>
      <w:r>
        <w:rPr>
          <w:b/>
        </w:rPr>
        <w:t>Delete Clause 35B and replace with “NOT USED”:</w:t>
      </w:r>
    </w:p>
    <w:p w14:paraId="11B7E8C4" w14:textId="5DDDE9F2" w:rsidR="008C38FA" w:rsidRDefault="008C38FA" w:rsidP="008C38FA">
      <w:pPr>
        <w:pStyle w:val="Heading1"/>
        <w:numPr>
          <w:ilvl w:val="0"/>
          <w:numId w:val="0"/>
        </w:numPr>
      </w:pPr>
      <w:r w:rsidRPr="001A1F35">
        <w:lastRenderedPageBreak/>
        <w:fldChar w:fldCharType="begin"/>
      </w:r>
      <w:r w:rsidRPr="001A1F35">
        <w:instrText xml:space="preserve"> TC "</w:instrText>
      </w:r>
      <w:r w:rsidRPr="001A1F35">
        <w:tab/>
        <w:instrText>35A.</w:instrText>
      </w:r>
      <w:r w:rsidRPr="001A1F35">
        <w:tab/>
        <w:instrText>PROVISION OF COST INFORMATION</w:instrText>
      </w:r>
      <w:r w:rsidRPr="001A1F35">
        <w:tab/>
        <w:instrText xml:space="preserve">&gt;" \l1 </w:instrText>
      </w:r>
      <w:r w:rsidRPr="001A1F35">
        <w:fldChar w:fldCharType="end"/>
      </w:r>
      <w:bookmarkStart w:id="18" w:name="_Toc513018212"/>
      <w:r w:rsidRPr="001A1F35">
        <w:t>35B.</w:t>
      </w:r>
      <w:r w:rsidRPr="001A1F35">
        <w:tab/>
      </w:r>
      <w:del w:id="19" w:author="Hollie Nicholls" w:date="2019-07-02T14:00:00Z">
        <w:r w:rsidRPr="001A1F35" w:rsidDel="00A6325F">
          <w:delText>PRODUCTION OF THE ANNUAL REVIEW PACK</w:delText>
        </w:r>
      </w:del>
      <w:bookmarkEnd w:id="18"/>
      <w:ins w:id="20" w:author="Hollie Nicholls" w:date="2019-07-02T14:00:00Z">
        <w:r w:rsidR="00A6325F">
          <w:t>Not USED</w:t>
        </w:r>
      </w:ins>
    </w:p>
    <w:p w14:paraId="57697474" w14:textId="7D5DCF16" w:rsidR="008C38FA" w:rsidRPr="001A1F35" w:rsidDel="00A6325F" w:rsidRDefault="008C38FA" w:rsidP="008C38FA">
      <w:pPr>
        <w:ind w:left="720" w:hanging="720"/>
        <w:jc w:val="both"/>
        <w:rPr>
          <w:del w:id="21" w:author="Hollie Nicholls" w:date="2019-07-02T14:00:00Z"/>
        </w:rPr>
      </w:pPr>
      <w:del w:id="22" w:author="Hollie Nicholls" w:date="2019-07-02T14:00:00Z">
        <w:r w:rsidRPr="001A1F35" w:rsidDel="00A6325F">
          <w:delText xml:space="preserve">35B.1 </w:delText>
        </w:r>
        <w:r w:rsidRPr="001A1F35" w:rsidDel="00A6325F">
          <w:tab/>
          <w:delText>This Clause 35B shall only apply where the Company is a DNO Party.</w:delText>
        </w:r>
      </w:del>
    </w:p>
    <w:p w14:paraId="03A56A66" w14:textId="7C9FF476" w:rsidR="008C38FA" w:rsidRPr="001A1F35" w:rsidDel="00A6325F" w:rsidRDefault="008C38FA" w:rsidP="008C38FA">
      <w:pPr>
        <w:ind w:left="720" w:hanging="720"/>
        <w:jc w:val="both"/>
        <w:rPr>
          <w:del w:id="23" w:author="Hollie Nicholls" w:date="2019-07-02T14:00:00Z"/>
        </w:rPr>
      </w:pPr>
      <w:del w:id="24" w:author="Hollie Nicholls" w:date="2019-07-02T14:00:00Z">
        <w:r w:rsidRPr="001A1F35" w:rsidDel="00A6325F">
          <w:delText xml:space="preserve">35B.2 </w:delText>
        </w:r>
        <w:r w:rsidRPr="001A1F35" w:rsidDel="00A6325F">
          <w:tab/>
          <w:delText>The Annual Review Pack (or ARP) is to be published on behalf of each DNO Party, and refreshed where necessary, in accordance with this Clause 35B.</w:delText>
        </w:r>
      </w:del>
    </w:p>
    <w:p w14:paraId="7BEF7FE0" w14:textId="5F1EF6B7" w:rsidR="008C38FA" w:rsidRPr="001A1F35" w:rsidDel="00A6325F" w:rsidRDefault="008C38FA" w:rsidP="008C38FA">
      <w:pPr>
        <w:ind w:left="720" w:hanging="720"/>
        <w:jc w:val="both"/>
        <w:rPr>
          <w:del w:id="25" w:author="Hollie Nicholls" w:date="2019-07-02T14:00:00Z"/>
        </w:rPr>
      </w:pPr>
      <w:del w:id="26" w:author="Hollie Nicholls" w:date="2019-07-02T14:00:00Z">
        <w:r w:rsidRPr="001A1F35" w:rsidDel="00A6325F">
          <w:delText>35B.3</w:delText>
        </w:r>
        <w:r w:rsidRPr="001A1F35" w:rsidDel="00A6325F">
          <w:tab/>
          <w:delText>By 31 December of each year, the Company shall complete the ARP and send the completed ARP to the Secretariat.</w:delText>
        </w:r>
      </w:del>
    </w:p>
    <w:p w14:paraId="2E09B6C0" w14:textId="0A9B11FA" w:rsidR="008C38FA" w:rsidRPr="001A1F35" w:rsidDel="00A6325F" w:rsidRDefault="008C38FA" w:rsidP="008C38FA">
      <w:pPr>
        <w:ind w:left="720" w:hanging="720"/>
        <w:jc w:val="both"/>
        <w:rPr>
          <w:del w:id="27" w:author="Hollie Nicholls" w:date="2019-07-02T14:00:00Z"/>
        </w:rPr>
      </w:pPr>
      <w:del w:id="28" w:author="Hollie Nicholls" w:date="2019-07-02T14:00:00Z">
        <w:r w:rsidRPr="001A1F35" w:rsidDel="00A6325F">
          <w:delText>35B.4</w:delText>
        </w:r>
        <w:r w:rsidRPr="001A1F35" w:rsidDel="00A6325F">
          <w:tab/>
          <w:delText>By the third Working Day of January in each year, the Secretariat shall publish on the Website the completed ARP most recently received from each DNO Party.</w:delText>
        </w:r>
      </w:del>
    </w:p>
    <w:p w14:paraId="45B4BFB0" w14:textId="0D3662A5" w:rsidR="008C38FA" w:rsidRPr="001A1F35" w:rsidDel="00A6325F" w:rsidRDefault="008C38FA" w:rsidP="008C38FA">
      <w:pPr>
        <w:ind w:left="720" w:hanging="720"/>
        <w:jc w:val="both"/>
        <w:rPr>
          <w:del w:id="29" w:author="Hollie Nicholls" w:date="2019-07-02T14:00:00Z"/>
        </w:rPr>
      </w:pPr>
      <w:del w:id="30" w:author="Hollie Nicholls" w:date="2019-07-02T14:00:00Z">
        <w:r w:rsidRPr="001A1F35" w:rsidDel="00A6325F">
          <w:delText>35B.5</w:delText>
        </w:r>
        <w:r w:rsidRPr="001A1F35" w:rsidDel="00A6325F">
          <w:tab/>
          <w:delText xml:space="preserve">Where the Use of System Charges to be charged by the Company from April in any year differ from the indicative charges set out in the Company’s ARP published pursuant to Clause 35B.4 in January of that year, then the Company shall (at least 40 days prior to the date from which such charges are to have effect) resubmit an updated ARP to the Secretariat. </w:delText>
        </w:r>
      </w:del>
    </w:p>
    <w:p w14:paraId="422A97E8" w14:textId="29B40843" w:rsidR="008C38FA" w:rsidDel="00A6325F" w:rsidRDefault="008C38FA" w:rsidP="008C38FA">
      <w:pPr>
        <w:ind w:left="720" w:hanging="720"/>
        <w:jc w:val="both"/>
        <w:rPr>
          <w:del w:id="31" w:author="Hollie Nicholls" w:date="2019-07-02T14:00:00Z"/>
        </w:rPr>
      </w:pPr>
      <w:del w:id="32" w:author="Hollie Nicholls" w:date="2019-07-02T14:00:00Z">
        <w:r w:rsidRPr="001A1F35" w:rsidDel="00A6325F">
          <w:delText>35B.6</w:delText>
        </w:r>
        <w:r w:rsidRPr="001A1F35" w:rsidDel="00A6325F">
          <w:tab/>
          <w:delText>The Secretariat shall, within 5 days of receiving any updated ARP pursuant to Clause 35B.5, publish the updated ARP on the Website.</w:delText>
        </w:r>
      </w:del>
    </w:p>
    <w:p w14:paraId="164B1239" w14:textId="5906CDE0" w:rsidR="00011B2A" w:rsidRDefault="00011B2A">
      <w:pPr>
        <w:spacing w:after="200" w:line="276" w:lineRule="auto"/>
      </w:pPr>
      <w:r>
        <w:br w:type="page"/>
      </w:r>
    </w:p>
    <w:p w14:paraId="0D18AC02" w14:textId="77777777" w:rsidR="00011B2A" w:rsidRDefault="00011B2A" w:rsidP="00851164">
      <w:pPr>
        <w:jc w:val="both"/>
        <w:sectPr w:rsidR="00011B2A">
          <w:pgSz w:w="11906" w:h="16838"/>
          <w:pgMar w:top="1440" w:right="1440" w:bottom="1440" w:left="1440" w:header="708" w:footer="708" w:gutter="0"/>
          <w:cols w:space="708"/>
          <w:docGrid w:linePitch="360"/>
        </w:sectPr>
      </w:pPr>
    </w:p>
    <w:p w14:paraId="52389BEA" w14:textId="69EF06C0" w:rsidR="005E234B" w:rsidRPr="00122F15" w:rsidRDefault="00122F15" w:rsidP="00122F15">
      <w:pPr>
        <w:pStyle w:val="DCSubHeading1Level2"/>
        <w:rPr>
          <w:u w:val="none"/>
        </w:rPr>
      </w:pPr>
      <w:bookmarkStart w:id="33" w:name="_Toc513018517"/>
      <w:r w:rsidRPr="00A6325F">
        <w:rPr>
          <w:u w:val="none"/>
        </w:rPr>
        <w:lastRenderedPageBreak/>
        <w:t>Delete Schedule 20 and replace with the words ‘N</w:t>
      </w:r>
      <w:r w:rsidR="0098704C">
        <w:rPr>
          <w:u w:val="none"/>
        </w:rPr>
        <w:t>OT USED</w:t>
      </w:r>
      <w:r w:rsidRPr="00A6325F">
        <w:rPr>
          <w:u w:val="none"/>
        </w:rPr>
        <w:t>’:</w:t>
      </w:r>
    </w:p>
    <w:p w14:paraId="129A34C8" w14:textId="7B4CECE4" w:rsidR="005E234B" w:rsidRPr="00EB5A48" w:rsidRDefault="005E234B" w:rsidP="005E234B">
      <w:pPr>
        <w:pStyle w:val="DCHeading1"/>
      </w:pPr>
      <w:r w:rsidRPr="00EB5A48">
        <w:t xml:space="preserve">SCHEDULE 20 – </w:t>
      </w:r>
      <w:del w:id="34" w:author="Hollie Nicholls" w:date="2019-07-02T14:01:00Z">
        <w:r w:rsidRPr="00EB5A48" w:rsidDel="00A6325F">
          <w:delText>PRODUCTION OF THE ANNUAL REVIEW PACK</w:delText>
        </w:r>
      </w:del>
      <w:bookmarkEnd w:id="33"/>
      <w:ins w:id="35" w:author="Hollie Nicholls" w:date="2019-07-02T14:01:00Z">
        <w:r w:rsidR="00A6325F">
          <w:t>NOT USED</w:t>
        </w:r>
      </w:ins>
    </w:p>
    <w:p w14:paraId="40E7880A" w14:textId="3E75FD95" w:rsidR="005E234B" w:rsidDel="00A6325F" w:rsidRDefault="005E234B" w:rsidP="002D3F5B">
      <w:pPr>
        <w:pStyle w:val="Heading1"/>
        <w:numPr>
          <w:ilvl w:val="0"/>
          <w:numId w:val="30"/>
        </w:numPr>
        <w:rPr>
          <w:del w:id="36" w:author="Hollie Nicholls" w:date="2019-07-02T14:01:00Z"/>
        </w:rPr>
      </w:pPr>
      <w:bookmarkStart w:id="37" w:name="_Toc360028121"/>
      <w:bookmarkStart w:id="38" w:name="_Toc391559987"/>
      <w:bookmarkStart w:id="39" w:name="_Toc510303107"/>
      <w:bookmarkStart w:id="40" w:name="_Toc513018518"/>
      <w:del w:id="41" w:author="Hollie Nicholls" w:date="2019-07-02T14:01:00Z">
        <w:r w:rsidRPr="00C9171E" w:rsidDel="00A6325F">
          <w:delText>INTRODUCTION</w:delText>
        </w:r>
        <w:bookmarkEnd w:id="37"/>
        <w:bookmarkEnd w:id="38"/>
        <w:bookmarkEnd w:id="39"/>
        <w:bookmarkEnd w:id="40"/>
      </w:del>
    </w:p>
    <w:p w14:paraId="0D5AC7FE" w14:textId="685C9E1A" w:rsidR="005E234B" w:rsidRPr="00181C77" w:rsidDel="00A6325F" w:rsidRDefault="005E234B" w:rsidP="005E234B">
      <w:pPr>
        <w:ind w:left="100"/>
        <w:rPr>
          <w:del w:id="42" w:author="Hollie Nicholls" w:date="2019-07-02T14:01:00Z"/>
          <w:b/>
          <w:bCs/>
        </w:rPr>
      </w:pPr>
      <w:del w:id="43" w:author="Hollie Nicholls" w:date="2019-07-02T14:01:00Z">
        <w:r w:rsidRPr="00181C77" w:rsidDel="00A6325F">
          <w:rPr>
            <w:b/>
            <w:bCs/>
          </w:rPr>
          <w:delText xml:space="preserve">This Schedule </w:delText>
        </w:r>
        <w:r w:rsidDel="00A6325F">
          <w:rPr>
            <w:b/>
            <w:bCs/>
          </w:rPr>
          <w:delText>20</w:delText>
        </w:r>
        <w:r w:rsidRPr="00181C77" w:rsidDel="00A6325F">
          <w:rPr>
            <w:b/>
            <w:bCs/>
          </w:rPr>
          <w:delText xml:space="preserve">, version </w:delText>
        </w:r>
        <w:r w:rsidDel="00A6325F">
          <w:rPr>
            <w:b/>
            <w:bCs/>
          </w:rPr>
          <w:delText>10.0</w:delText>
        </w:r>
        <w:r w:rsidRPr="00181C77" w:rsidDel="00A6325F">
          <w:rPr>
            <w:b/>
            <w:bCs/>
          </w:rPr>
          <w:delText xml:space="preserve">, is to be used for the calculation of Use of System Charges which will become effective from, </w:delText>
        </w:r>
        <w:r w:rsidDel="00A6325F">
          <w:rPr>
            <w:b/>
            <w:bCs/>
          </w:rPr>
          <w:delText>01 April 2018</w:delText>
        </w:r>
        <w:r w:rsidRPr="00181C77" w:rsidDel="00A6325F">
          <w:rPr>
            <w:b/>
            <w:bCs/>
          </w:rPr>
          <w:delText xml:space="preserve"> and remain effective until superseded by a revised version.</w:delText>
        </w:r>
      </w:del>
    </w:p>
    <w:p w14:paraId="6EB72560" w14:textId="39092307" w:rsidR="005E234B" w:rsidRPr="00EB5A48" w:rsidDel="00A6325F" w:rsidRDefault="005E234B" w:rsidP="00122F15">
      <w:pPr>
        <w:pStyle w:val="Heading2"/>
        <w:numPr>
          <w:ilvl w:val="1"/>
          <w:numId w:val="15"/>
        </w:numPr>
        <w:ind w:left="720" w:hanging="720"/>
        <w:jc w:val="both"/>
        <w:rPr>
          <w:del w:id="44" w:author="Hollie Nicholls" w:date="2019-07-02T14:01:00Z"/>
        </w:rPr>
      </w:pPr>
      <w:del w:id="45" w:author="Hollie Nicholls" w:date="2019-07-02T14:01:00Z">
        <w:r w:rsidRPr="00EB5A48" w:rsidDel="00A6325F">
          <w:delText xml:space="preserve">The “Annual Review Pack” or “ARP” is a document to be completed by each DNO Party giving indicative (when first published in accordance with Clause 35B) and final (when updated in accordance with Clause 35B) Use of System Charges to apply pursuant to the Charging Methodology set out in Schedule 16 (the “CDCM”). The pack shall contain detail of historical and forecast CDCM inputs, and a forecast of use of system tariffs for the next 5 years, in accordance with Paragraph 2. The template to be used for the pack shall be ARP model version </w:delText>
        </w:r>
        <w:r w:rsidDel="00A6325F">
          <w:delText>104</w:delText>
        </w:r>
        <w:r w:rsidRPr="00EB5A48" w:rsidDel="00A6325F">
          <w:delText xml:space="preserve"> </w:delText>
        </w:r>
        <w:r w:rsidDel="00A6325F">
          <w:delText>when</w:delText>
        </w:r>
        <w:r w:rsidRPr="00EB5A48" w:rsidDel="00A6325F">
          <w:delText xml:space="preserve"> issued by the Panel</w:delText>
        </w:r>
        <w:r w:rsidDel="00A6325F">
          <w:delText>.</w:delText>
        </w:r>
      </w:del>
    </w:p>
    <w:p w14:paraId="0321C65F" w14:textId="00E0C729" w:rsidR="005E234B" w:rsidRPr="00EB5A48" w:rsidDel="00A6325F" w:rsidRDefault="005E234B" w:rsidP="00122F15">
      <w:pPr>
        <w:pStyle w:val="Heading1"/>
        <w:keepNext w:val="0"/>
        <w:keepLines w:val="0"/>
        <w:spacing w:line="276" w:lineRule="auto"/>
        <w:rPr>
          <w:del w:id="46" w:author="Hollie Nicholls" w:date="2019-07-02T14:01:00Z"/>
        </w:rPr>
      </w:pPr>
      <w:bookmarkStart w:id="47" w:name="_Toc360028122"/>
      <w:bookmarkStart w:id="48" w:name="_Toc391559988"/>
      <w:bookmarkStart w:id="49" w:name="_Toc510303108"/>
      <w:bookmarkStart w:id="50" w:name="_Toc513018519"/>
      <w:del w:id="51" w:author="Hollie Nicholls" w:date="2019-07-02T14:01:00Z">
        <w:r w:rsidRPr="00EB5A48" w:rsidDel="00A6325F">
          <w:delText>CONTENT OF THE ARP</w:delText>
        </w:r>
        <w:bookmarkEnd w:id="47"/>
        <w:bookmarkEnd w:id="48"/>
        <w:bookmarkEnd w:id="49"/>
        <w:bookmarkEnd w:id="50"/>
      </w:del>
    </w:p>
    <w:p w14:paraId="41C3CC9B" w14:textId="596DA50E" w:rsidR="005E234B" w:rsidRPr="00EB5A48" w:rsidDel="00A6325F" w:rsidRDefault="005E234B" w:rsidP="00122F15">
      <w:pPr>
        <w:pStyle w:val="Heading2"/>
        <w:numPr>
          <w:ilvl w:val="1"/>
          <w:numId w:val="15"/>
        </w:numPr>
        <w:ind w:left="720" w:hanging="720"/>
        <w:jc w:val="both"/>
        <w:rPr>
          <w:del w:id="52" w:author="Hollie Nicholls" w:date="2019-07-02T14:01:00Z"/>
        </w:rPr>
      </w:pPr>
      <w:del w:id="53" w:author="Hollie Nicholls" w:date="2019-07-02T14:01:00Z">
        <w:r w:rsidRPr="00EB5A48" w:rsidDel="00A6325F">
          <w:delText>The Annual Review Pack issued by each DNO Party will contain the following:</w:delText>
        </w:r>
      </w:del>
    </w:p>
    <w:p w14:paraId="0F8D2297" w14:textId="4FEBA9F5" w:rsidR="005E234B" w:rsidRPr="003B54AE" w:rsidDel="00A6325F" w:rsidRDefault="005E234B" w:rsidP="00122F15">
      <w:pPr>
        <w:pStyle w:val="Heading5"/>
        <w:numPr>
          <w:ilvl w:val="4"/>
          <w:numId w:val="15"/>
        </w:numPr>
        <w:spacing w:before="200" w:after="120"/>
        <w:ind w:left="1287" w:hanging="567"/>
        <w:rPr>
          <w:del w:id="54" w:author="Hollie Nicholls" w:date="2019-07-02T14:01:00Z"/>
        </w:rPr>
      </w:pPr>
      <w:del w:id="55" w:author="Hollie Nicholls" w:date="2019-07-02T14:01:00Z">
        <w:r w:rsidRPr="00641FE2" w:rsidDel="00A6325F">
          <w:delText>historical CDCM input information for a minimum period of 3 years, and a 5-year forecast of the CDCM inputs, which will (in each case) be provided in a spreadsheet format and contain the CDCM input sheets in a format that can be directly copied into the CDCM model;</w:delText>
        </w:r>
      </w:del>
    </w:p>
    <w:p w14:paraId="3474C1E3" w14:textId="5C18ECDB" w:rsidR="005E234B" w:rsidRPr="00DD2FAE" w:rsidDel="00A6325F" w:rsidRDefault="005E234B" w:rsidP="00122F15">
      <w:pPr>
        <w:pStyle w:val="Heading5"/>
        <w:numPr>
          <w:ilvl w:val="4"/>
          <w:numId w:val="15"/>
        </w:numPr>
        <w:spacing w:before="200" w:after="120"/>
        <w:ind w:left="1287" w:hanging="567"/>
        <w:rPr>
          <w:del w:id="56" w:author="Hollie Nicholls" w:date="2019-07-02T14:01:00Z"/>
        </w:rPr>
      </w:pPr>
      <w:del w:id="57" w:author="Hollie Nicholls" w:date="2019-07-02T14:01:00Z">
        <w:r w:rsidRPr="003B54AE" w:rsidDel="00A6325F">
          <w:delText>CDCM tariffs and typical bills for each tariff in each year of the 5-year period covered by the Annual Revie</w:delText>
        </w:r>
        <w:r w:rsidRPr="00DD2FAE" w:rsidDel="00A6325F">
          <w:delText>w Pack;</w:delText>
        </w:r>
      </w:del>
    </w:p>
    <w:p w14:paraId="7E3F02CB" w14:textId="0DA5D16D" w:rsidR="005E234B" w:rsidRPr="00DD2FAE" w:rsidDel="00A6325F" w:rsidRDefault="005E234B" w:rsidP="00122F15">
      <w:pPr>
        <w:pStyle w:val="Heading5"/>
        <w:numPr>
          <w:ilvl w:val="4"/>
          <w:numId w:val="15"/>
        </w:numPr>
        <w:spacing w:before="200" w:after="120"/>
        <w:ind w:left="1287" w:hanging="567"/>
        <w:rPr>
          <w:del w:id="58" w:author="Hollie Nicholls" w:date="2019-07-02T14:01:00Z"/>
        </w:rPr>
      </w:pPr>
      <w:del w:id="59" w:author="Hollie Nicholls" w:date="2019-07-02T14:01:00Z">
        <w:r w:rsidRPr="00DD2FAE" w:rsidDel="00A6325F">
          <w:delText>functionality to allow users the ability to update the forecast CDCM inputs and view the resultant impact on Use of System Charges and typical bills;</w:delText>
        </w:r>
      </w:del>
    </w:p>
    <w:p w14:paraId="525B2413" w14:textId="36BC9EBF" w:rsidR="005E234B" w:rsidRPr="00CD53D8" w:rsidDel="00A6325F" w:rsidRDefault="005E234B" w:rsidP="00122F15">
      <w:pPr>
        <w:pStyle w:val="Heading5"/>
        <w:numPr>
          <w:ilvl w:val="4"/>
          <w:numId w:val="15"/>
        </w:numPr>
        <w:spacing w:before="200" w:after="120"/>
        <w:ind w:left="1287" w:hanging="567"/>
        <w:rPr>
          <w:del w:id="60" w:author="Hollie Nicholls" w:date="2019-07-02T14:01:00Z"/>
        </w:rPr>
      </w:pPr>
      <w:del w:id="61" w:author="Hollie Nicholls" w:date="2019-07-02T14:01:00Z">
        <w:r w:rsidRPr="00CD53D8" w:rsidDel="00A6325F">
          <w:delText xml:space="preserve">a 5-year forecast of the retail prices index (RPI), and a link between that forecast and any of the CDCM inputs which the DNO Party believes relate to </w:delText>
        </w:r>
        <w:r w:rsidRPr="00CD53D8" w:rsidDel="00A6325F">
          <w:lastRenderedPageBreak/>
          <w:delText>RPI, so that users are able to update the RPI forecast in such a way that it automatically updates the relevant CDCM inputs;</w:delText>
        </w:r>
      </w:del>
    </w:p>
    <w:p w14:paraId="1AC6A280" w14:textId="581BC9E8" w:rsidR="00122F15" w:rsidDel="00A6325F" w:rsidRDefault="005E234B" w:rsidP="00122F15">
      <w:pPr>
        <w:pStyle w:val="Heading5"/>
        <w:numPr>
          <w:ilvl w:val="4"/>
          <w:numId w:val="15"/>
        </w:numPr>
        <w:spacing w:before="200" w:after="120"/>
        <w:ind w:left="1287" w:hanging="567"/>
        <w:rPr>
          <w:del w:id="62" w:author="Hollie Nicholls" w:date="2019-07-02T14:01:00Z"/>
        </w:rPr>
      </w:pPr>
      <w:del w:id="63" w:author="Hollie Nicholls" w:date="2019-07-02T14:01:00Z">
        <w:r w:rsidRPr="00CD53D8" w:rsidDel="00A6325F">
          <w:delText>a commentary on the forecast for each CDCM input via individual comments;</w:delText>
        </w:r>
      </w:del>
    </w:p>
    <w:p w14:paraId="14DC2825" w14:textId="0289661C" w:rsidR="005E234B" w:rsidRPr="00CD53D8" w:rsidDel="00A6325F" w:rsidRDefault="005E234B" w:rsidP="00122F15">
      <w:pPr>
        <w:pStyle w:val="Heading5"/>
        <w:numPr>
          <w:ilvl w:val="4"/>
          <w:numId w:val="15"/>
        </w:numPr>
        <w:spacing w:before="200" w:after="120"/>
        <w:ind w:left="1287" w:hanging="567"/>
        <w:rPr>
          <w:del w:id="64" w:author="Hollie Nicholls" w:date="2019-07-02T14:01:00Z"/>
        </w:rPr>
      </w:pPr>
      <w:del w:id="65" w:author="Hollie Nicholls" w:date="2019-07-02T14:01:00Z">
        <w:r w:rsidRPr="00CD53D8" w:rsidDel="00A6325F">
          <w:delText>details of the expected time bands (as referred to in the CDCM model) that will be used in each of the 5 years covered by the Annual Review Pack; and</w:delText>
        </w:r>
      </w:del>
    </w:p>
    <w:p w14:paraId="5CFCD00F" w14:textId="6F16488D" w:rsidR="005E234B" w:rsidRPr="00CD53D8" w:rsidDel="00A6325F" w:rsidRDefault="005E234B" w:rsidP="00122F15">
      <w:pPr>
        <w:pStyle w:val="Heading5"/>
        <w:numPr>
          <w:ilvl w:val="4"/>
          <w:numId w:val="15"/>
        </w:numPr>
        <w:spacing w:before="200" w:after="120"/>
        <w:ind w:left="1287" w:hanging="567"/>
        <w:rPr>
          <w:del w:id="66" w:author="Hollie Nicholls" w:date="2019-07-02T14:01:00Z"/>
        </w:rPr>
      </w:pPr>
      <w:del w:id="67" w:author="Hollie Nicholls" w:date="2019-07-02T14:01:00Z">
        <w:r w:rsidRPr="00CD53D8" w:rsidDel="00A6325F">
          <w:delText>details of the historic data over the previous 3 years used in calculating the average values for load characteristics (load factors, coincidence factors, and the estimated proportion of units recorded in each relevant time pattern regime that fall within each distribution time band) and peaking probabilities.</w:delText>
        </w:r>
      </w:del>
    </w:p>
    <w:p w14:paraId="69C6A743" w14:textId="083FD46A" w:rsidR="005E234B" w:rsidRPr="00EB5A48" w:rsidDel="00A6325F" w:rsidRDefault="005E234B" w:rsidP="00122F15">
      <w:pPr>
        <w:pStyle w:val="Heading1"/>
        <w:keepNext w:val="0"/>
        <w:keepLines w:val="0"/>
        <w:spacing w:line="276" w:lineRule="auto"/>
        <w:rPr>
          <w:del w:id="68" w:author="Hollie Nicholls" w:date="2019-07-02T14:01:00Z"/>
        </w:rPr>
      </w:pPr>
      <w:bookmarkStart w:id="69" w:name="_Toc360028123"/>
      <w:bookmarkStart w:id="70" w:name="_Toc391559989"/>
      <w:bookmarkStart w:id="71" w:name="_Toc510303109"/>
      <w:bookmarkStart w:id="72" w:name="_Toc513018520"/>
      <w:del w:id="73" w:author="Hollie Nicholls" w:date="2019-07-02T14:01:00Z">
        <w:r w:rsidRPr="00EB5A48" w:rsidDel="00A6325F">
          <w:delText>GENERAL</w:delText>
        </w:r>
        <w:bookmarkEnd w:id="69"/>
        <w:bookmarkEnd w:id="70"/>
        <w:bookmarkEnd w:id="71"/>
        <w:bookmarkEnd w:id="72"/>
      </w:del>
    </w:p>
    <w:p w14:paraId="050BB10D" w14:textId="53C79454" w:rsidR="005E234B" w:rsidRPr="00EB5A48" w:rsidDel="00A6325F" w:rsidRDefault="005E234B" w:rsidP="00122F15">
      <w:pPr>
        <w:pStyle w:val="Heading2"/>
        <w:numPr>
          <w:ilvl w:val="1"/>
          <w:numId w:val="15"/>
        </w:numPr>
        <w:ind w:left="720" w:hanging="720"/>
        <w:jc w:val="both"/>
        <w:rPr>
          <w:del w:id="74" w:author="Hollie Nicholls" w:date="2019-07-02T14:01:00Z"/>
        </w:rPr>
      </w:pPr>
      <w:del w:id="75" w:author="Hollie Nicholls" w:date="2019-07-02T14:01:00Z">
        <w:r w:rsidRPr="00EB5A48" w:rsidDel="00A6325F">
          <w:delText>The forecast CDCM input data will be provided by DNO Parties based on their own perception of how the CDCM input data may change over the 5-year period covered by the Annual Review Pack.  The format of the annual review pack will be common, but the actual forecast will be specific to each DNO Party to allow that DNO Party flexibility to express its own views and to provide a realistic forecast.</w:delText>
        </w:r>
      </w:del>
    </w:p>
    <w:p w14:paraId="2C93EEEE" w14:textId="44658A73" w:rsidR="005E234B" w:rsidRPr="00EB5A48" w:rsidDel="00A6325F" w:rsidRDefault="005E234B" w:rsidP="00122F15">
      <w:pPr>
        <w:pStyle w:val="Heading2"/>
        <w:numPr>
          <w:ilvl w:val="1"/>
          <w:numId w:val="15"/>
        </w:numPr>
        <w:ind w:left="720" w:hanging="720"/>
        <w:jc w:val="both"/>
        <w:rPr>
          <w:del w:id="76" w:author="Hollie Nicholls" w:date="2019-07-02T14:01:00Z"/>
        </w:rPr>
      </w:pPr>
      <w:del w:id="77" w:author="Hollie Nicholls" w:date="2019-07-02T14:01:00Z">
        <w:r w:rsidRPr="00EB5A48" w:rsidDel="00A6325F">
          <w:delText>It is acknowledged that:</w:delText>
        </w:r>
      </w:del>
    </w:p>
    <w:p w14:paraId="4241E492" w14:textId="0B196D9A" w:rsidR="005E234B" w:rsidRPr="00641FE2" w:rsidDel="00A6325F" w:rsidRDefault="005E234B" w:rsidP="00122F15">
      <w:pPr>
        <w:pStyle w:val="Heading5"/>
        <w:numPr>
          <w:ilvl w:val="4"/>
          <w:numId w:val="15"/>
        </w:numPr>
        <w:spacing w:before="200" w:after="120"/>
        <w:ind w:left="1287" w:hanging="567"/>
        <w:rPr>
          <w:del w:id="78" w:author="Hollie Nicholls" w:date="2019-07-02T14:01:00Z"/>
        </w:rPr>
      </w:pPr>
      <w:del w:id="79" w:author="Hollie Nicholls" w:date="2019-07-02T14:01:00Z">
        <w:r w:rsidRPr="00641FE2" w:rsidDel="00A6325F">
          <w:delText xml:space="preserve">in populating the Annual Review Pack, each DNO Party will make a number of assumptions; </w:delText>
        </w:r>
      </w:del>
    </w:p>
    <w:p w14:paraId="74EA9325" w14:textId="77D03FF8" w:rsidR="005E234B" w:rsidRPr="003B54AE" w:rsidDel="00A6325F" w:rsidRDefault="005E234B" w:rsidP="00122F15">
      <w:pPr>
        <w:pStyle w:val="Heading5"/>
        <w:numPr>
          <w:ilvl w:val="4"/>
          <w:numId w:val="15"/>
        </w:numPr>
        <w:spacing w:before="200" w:after="120"/>
        <w:ind w:left="1287" w:hanging="567"/>
        <w:rPr>
          <w:del w:id="80" w:author="Hollie Nicholls" w:date="2019-07-02T14:01:00Z"/>
        </w:rPr>
      </w:pPr>
      <w:del w:id="81" w:author="Hollie Nicholls" w:date="2019-07-02T14:01:00Z">
        <w:r w:rsidRPr="003B54AE" w:rsidDel="00A6325F">
          <w:delText>the information set out in each Annual Review Pack is illustrative in nature, and is only intended as an indication of an expectation at a point in time; and</w:delText>
        </w:r>
      </w:del>
    </w:p>
    <w:p w14:paraId="661BF809" w14:textId="5739013D" w:rsidR="005E234B" w:rsidRPr="00DD2FAE" w:rsidDel="00A6325F" w:rsidRDefault="005E234B" w:rsidP="00122F15">
      <w:pPr>
        <w:pStyle w:val="Heading5"/>
        <w:numPr>
          <w:ilvl w:val="4"/>
          <w:numId w:val="15"/>
        </w:numPr>
        <w:spacing w:before="200" w:after="120"/>
        <w:ind w:left="1287" w:hanging="567"/>
        <w:rPr>
          <w:del w:id="82" w:author="Hollie Nicholls" w:date="2019-07-02T14:01:00Z"/>
        </w:rPr>
      </w:pPr>
      <w:del w:id="83" w:author="Hollie Nicholls" w:date="2019-07-02T14:01:00Z">
        <w:r w:rsidRPr="003B54AE" w:rsidDel="00A6325F">
          <w:delText xml:space="preserve">actual Use of System Charges may differ significantly from the indicative tariffs set out in the Annual Review Packs, including where there are </w:delText>
        </w:r>
        <w:r w:rsidRPr="00DD2FAE" w:rsidDel="00A6325F">
          <w:delText xml:space="preserve">material changes in the data and assumptions underlying the forecasts,  </w:delText>
        </w:r>
      </w:del>
    </w:p>
    <w:p w14:paraId="5A076C60" w14:textId="1AF370D5" w:rsidR="005E234B" w:rsidRPr="00EB5A48" w:rsidDel="00A6325F" w:rsidRDefault="005E234B" w:rsidP="00122F15">
      <w:pPr>
        <w:pStyle w:val="Heading2"/>
        <w:numPr>
          <w:ilvl w:val="0"/>
          <w:numId w:val="0"/>
        </w:numPr>
        <w:ind w:left="720"/>
        <w:rPr>
          <w:del w:id="84" w:author="Hollie Nicholls" w:date="2019-07-02T14:01:00Z"/>
        </w:rPr>
      </w:pPr>
      <w:del w:id="85" w:author="Hollie Nicholls" w:date="2019-07-02T14:01:00Z">
        <w:r w:rsidRPr="00EB5A48" w:rsidDel="00A6325F">
          <w:delText>and, accordingly, although each DNO Party shall endeavour to ensure the accuracy of the information provided in the Annual Review Pack, no DNO Party (or its officers, employees or agents) will be liable for the accuracy of the information contained in the Annual Review Packs.</w:delText>
        </w:r>
      </w:del>
    </w:p>
    <w:p w14:paraId="78C72212" w14:textId="0A730DA5" w:rsidR="00B7284B" w:rsidRDefault="00B7284B"/>
    <w:p w14:paraId="3328008B" w14:textId="77777777" w:rsidR="00B7284B" w:rsidRPr="000D0225" w:rsidRDefault="00B7284B" w:rsidP="002D3F5B">
      <w:pPr>
        <w:pStyle w:val="Heading1"/>
        <w:numPr>
          <w:ilvl w:val="0"/>
          <w:numId w:val="38"/>
        </w:numPr>
      </w:pPr>
      <w:bookmarkStart w:id="86" w:name="_Toc513018170"/>
      <w:r w:rsidRPr="000D0225">
        <w:lastRenderedPageBreak/>
        <w:t>DEFINITIONS AND INTERPRETATION</w:t>
      </w:r>
      <w:bookmarkEnd w:id="86"/>
    </w:p>
    <w:p w14:paraId="20A99A08" w14:textId="780E78D0" w:rsidR="00B7284B" w:rsidRPr="00C8554D" w:rsidRDefault="00B7284B" w:rsidP="00B7284B">
      <w:pPr>
        <w:pStyle w:val="DCSubHeading1Level2"/>
      </w:pPr>
      <w:r>
        <w:rPr>
          <w:u w:val="none"/>
        </w:rPr>
        <w:t>Amend the following d</w:t>
      </w:r>
      <w:r w:rsidRPr="00B7284B">
        <w:rPr>
          <w:u w:val="none"/>
        </w:rPr>
        <w:t>efinition</w:t>
      </w:r>
      <w:r>
        <w:rPr>
          <w:u w:val="none"/>
        </w:rPr>
        <w:t xml:space="preserve"> set out under Clause 1:</w:t>
      </w:r>
    </w:p>
    <w:tbl>
      <w:tblPr>
        <w:tblW w:w="8639" w:type="dxa"/>
        <w:tblInd w:w="709" w:type="dxa"/>
        <w:tblLook w:val="0000" w:firstRow="0" w:lastRow="0" w:firstColumn="0" w:lastColumn="0" w:noHBand="0" w:noVBand="0"/>
      </w:tblPr>
      <w:tblGrid>
        <w:gridCol w:w="2999"/>
        <w:gridCol w:w="5640"/>
      </w:tblGrid>
      <w:tr w:rsidR="00B7284B" w:rsidRPr="00823C2D" w14:paraId="37A6BC8E" w14:textId="77777777" w:rsidTr="00240FAF">
        <w:trPr>
          <w:cantSplit/>
        </w:trPr>
        <w:tc>
          <w:tcPr>
            <w:tcW w:w="2999" w:type="dxa"/>
          </w:tcPr>
          <w:p w14:paraId="1240A990" w14:textId="67FE82F4" w:rsidR="00B7284B" w:rsidRPr="00823C2D" w:rsidRDefault="00B7284B" w:rsidP="00240FAF">
            <w:pPr>
              <w:pStyle w:val="DCSubHeading1Level2"/>
            </w:pPr>
            <w:del w:id="87" w:author="Hollie Nicholls" w:date="2019-07-02T14:02:00Z">
              <w:r w:rsidRPr="00823C2D" w:rsidDel="00E7601C">
                <w:delText>Annual Review Pack or ARP</w:delText>
              </w:r>
            </w:del>
          </w:p>
        </w:tc>
        <w:tc>
          <w:tcPr>
            <w:tcW w:w="5640" w:type="dxa"/>
          </w:tcPr>
          <w:p w14:paraId="55B5B9D3" w14:textId="5DBE48DF" w:rsidR="00B7284B" w:rsidRPr="00823C2D" w:rsidRDefault="00B7284B" w:rsidP="00240FAF">
            <w:del w:id="88" w:author="Hollie Nicholls" w:date="2019-07-02T14:02:00Z">
              <w:r w:rsidRPr="00823C2D" w:rsidDel="00E7601C">
                <w:delText>has the meaning given to that term in Paragraph 1.1 of Schedule 20.</w:delText>
              </w:r>
            </w:del>
          </w:p>
        </w:tc>
      </w:tr>
    </w:tbl>
    <w:p w14:paraId="220EF70A" w14:textId="77777777" w:rsidR="00B7284B" w:rsidRDefault="00B7284B" w:rsidP="00B7284B">
      <w:pPr>
        <w:jc w:val="center"/>
        <w:outlineLvl w:val="6"/>
        <w:rPr>
          <w:rFonts w:eastAsia="Times New Roman" w:cs="Times New Roman"/>
          <w:b/>
          <w:iCs/>
          <w:caps/>
          <w:sz w:val="28"/>
        </w:rPr>
      </w:pPr>
    </w:p>
    <w:p w14:paraId="7ADF2537" w14:textId="4AB5A950" w:rsidR="00B7284B" w:rsidRDefault="00B7284B" w:rsidP="00B7284B">
      <w:pPr>
        <w:ind w:left="720" w:hanging="720"/>
      </w:pPr>
    </w:p>
    <w:p w14:paraId="2221EC35" w14:textId="0A6F67A0" w:rsidR="00851164" w:rsidRDefault="00851164">
      <w:pPr>
        <w:spacing w:after="200" w:line="276" w:lineRule="auto"/>
      </w:pPr>
      <w:r>
        <w:br w:type="page"/>
      </w:r>
    </w:p>
    <w:p w14:paraId="79D7A7A8" w14:textId="77777777" w:rsidR="00851164" w:rsidRDefault="00851164" w:rsidP="00B7284B">
      <w:pPr>
        <w:ind w:left="720" w:hanging="720"/>
        <w:sectPr w:rsidR="00851164" w:rsidSect="00011B2A">
          <w:footerReference w:type="default" r:id="rId7"/>
          <w:pgSz w:w="11906" w:h="16838"/>
          <w:pgMar w:top="1440" w:right="1440" w:bottom="1440" w:left="1440" w:header="709" w:footer="709" w:gutter="0"/>
          <w:cols w:space="708"/>
          <w:docGrid w:linePitch="360"/>
        </w:sectPr>
      </w:pPr>
    </w:p>
    <w:p w14:paraId="6147C26D" w14:textId="3D3360EC" w:rsidR="00851164" w:rsidRPr="00011B2A" w:rsidRDefault="00851164" w:rsidP="00851164">
      <w:pPr>
        <w:jc w:val="center"/>
        <w:outlineLvl w:val="6"/>
        <w:rPr>
          <w:rFonts w:eastAsia="Times New Roman" w:cs="Times New Roman"/>
          <w:b/>
          <w:iCs/>
          <w:caps/>
          <w:sz w:val="28"/>
        </w:rPr>
      </w:pPr>
      <w:r w:rsidRPr="00011B2A">
        <w:rPr>
          <w:rFonts w:eastAsia="Times New Roman" w:cs="Times New Roman"/>
          <w:b/>
          <w:iCs/>
          <w:caps/>
          <w:sz w:val="28"/>
        </w:rPr>
        <w:lastRenderedPageBreak/>
        <w:fldChar w:fldCharType="begin"/>
      </w:r>
      <w:r w:rsidRPr="00011B2A">
        <w:rPr>
          <w:rFonts w:eastAsia="Times New Roman" w:cs="Times New Roman"/>
          <w:b/>
          <w:iCs/>
          <w:caps/>
          <w:sz w:val="28"/>
        </w:rPr>
        <w:instrText xml:space="preserve"> TC " SCHEDULE 15 COST INFORMATION TABLE &gt;" \l1 </w:instrText>
      </w:r>
      <w:r w:rsidRPr="00011B2A">
        <w:rPr>
          <w:rFonts w:eastAsia="Times New Roman" w:cs="Times New Roman"/>
          <w:b/>
          <w:iCs/>
          <w:caps/>
          <w:sz w:val="28"/>
        </w:rPr>
        <w:fldChar w:fldCharType="end"/>
      </w:r>
      <w:r w:rsidRPr="00011B2A">
        <w:rPr>
          <w:rFonts w:eastAsia="Times New Roman" w:cs="Times New Roman"/>
          <w:b/>
          <w:iCs/>
          <w:caps/>
          <w:sz w:val="28"/>
        </w:rPr>
        <w:fldChar w:fldCharType="begin"/>
      </w:r>
      <w:r w:rsidRPr="00011B2A">
        <w:rPr>
          <w:rFonts w:eastAsia="Times New Roman" w:cs="Times New Roman"/>
          <w:b/>
          <w:iCs/>
          <w:caps/>
          <w:sz w:val="28"/>
        </w:rPr>
        <w:instrText xml:space="preserve"> TC " SCHEDULE 15 COST INFORMATION TABLE &gt;" \l1 </w:instrText>
      </w:r>
      <w:r w:rsidRPr="00011B2A">
        <w:rPr>
          <w:rFonts w:eastAsia="Times New Roman" w:cs="Times New Roman"/>
          <w:b/>
          <w:iCs/>
          <w:caps/>
          <w:sz w:val="28"/>
        </w:rPr>
        <w:fldChar w:fldCharType="end"/>
      </w:r>
      <w:bookmarkStart w:id="89" w:name="_Toc513018420"/>
      <w:r w:rsidRPr="00011B2A">
        <w:rPr>
          <w:rFonts w:eastAsia="Times New Roman" w:cs="Times New Roman"/>
          <w:b/>
          <w:iCs/>
          <w:caps/>
          <w:sz w:val="28"/>
        </w:rPr>
        <w:t xml:space="preserve">SCHEDULE 15 – </w:t>
      </w:r>
      <w:del w:id="90" w:author="Hollie Nicholls" w:date="2019-07-02T14:04:00Z">
        <w:r w:rsidRPr="00011B2A" w:rsidDel="00E7601C">
          <w:rPr>
            <w:rFonts w:eastAsia="Times New Roman" w:cs="Times New Roman"/>
            <w:b/>
            <w:iCs/>
            <w:caps/>
            <w:sz w:val="28"/>
          </w:rPr>
          <w:delText>COST INFORMATION TABLE</w:delText>
        </w:r>
      </w:del>
      <w:bookmarkEnd w:id="89"/>
      <w:ins w:id="91" w:author="Hollie Nicholls" w:date="2019-07-02T14:04:00Z">
        <w:r w:rsidR="00E7601C">
          <w:rPr>
            <w:rFonts w:eastAsia="Times New Roman" w:cs="Times New Roman"/>
            <w:b/>
            <w:iCs/>
            <w:caps/>
            <w:sz w:val="28"/>
          </w:rPr>
          <w:t>Illustrative forecast model</w:t>
        </w:r>
      </w:ins>
    </w:p>
    <w:p w14:paraId="18FACD1B" w14:textId="77777777" w:rsidR="00851164" w:rsidRPr="00011B2A" w:rsidRDefault="00851164" w:rsidP="00851164">
      <w:pPr>
        <w:keepNext/>
        <w:keepLines/>
        <w:numPr>
          <w:ilvl w:val="0"/>
          <w:numId w:val="32"/>
        </w:numPr>
        <w:spacing w:before="480"/>
        <w:jc w:val="center"/>
        <w:outlineLvl w:val="0"/>
        <w:rPr>
          <w:rFonts w:ascii="Times New Roman Bold" w:eastAsia="Times New Roman" w:hAnsi="Times New Roman Bold" w:cs="Times New Roman"/>
          <w:b/>
          <w:bCs/>
          <w:caps/>
          <w:szCs w:val="28"/>
          <w:u w:val="single"/>
        </w:rPr>
      </w:pPr>
      <w:bookmarkStart w:id="92" w:name="_Toc360027677"/>
      <w:bookmarkStart w:id="93" w:name="_Toc360028031"/>
      <w:bookmarkStart w:id="94" w:name="_Toc391559889"/>
      <w:bookmarkStart w:id="95" w:name="_Toc510303009"/>
      <w:bookmarkStart w:id="96" w:name="_Toc513018421"/>
      <w:r w:rsidRPr="00011B2A">
        <w:rPr>
          <w:rFonts w:ascii="Times New Roman Bold" w:eastAsia="Times New Roman" w:hAnsi="Times New Roman Bold" w:cs="Times New Roman"/>
          <w:b/>
          <w:bCs/>
          <w:caps/>
          <w:szCs w:val="28"/>
          <w:u w:val="single"/>
        </w:rPr>
        <w:t>DEFINITIONS</w:t>
      </w:r>
      <w:bookmarkEnd w:id="92"/>
      <w:bookmarkEnd w:id="93"/>
      <w:bookmarkEnd w:id="94"/>
      <w:bookmarkEnd w:id="95"/>
      <w:bookmarkEnd w:id="96"/>
    </w:p>
    <w:p w14:paraId="689B41CC" w14:textId="77777777" w:rsidR="00851164" w:rsidRPr="00011B2A" w:rsidRDefault="00851164" w:rsidP="00851164">
      <w:pPr>
        <w:numPr>
          <w:ilvl w:val="1"/>
          <w:numId w:val="23"/>
        </w:numPr>
        <w:ind w:left="720"/>
        <w:jc w:val="both"/>
        <w:outlineLvl w:val="1"/>
        <w:rPr>
          <w:rFonts w:eastAsia="Times New Roman" w:cs="Times New Roman"/>
          <w:szCs w:val="26"/>
        </w:rPr>
      </w:pPr>
      <w:r w:rsidRPr="00011B2A">
        <w:rPr>
          <w:rFonts w:eastAsia="Times New Roman" w:cs="Times New Roman"/>
          <w:szCs w:val="26"/>
        </w:rPr>
        <w:t>In this Schedule 15, except where the context otherwise requires, the following terms shall have the meanings set opposite them:</w:t>
      </w:r>
    </w:p>
    <w:tbl>
      <w:tblPr>
        <w:tblW w:w="8925" w:type="dxa"/>
        <w:tblInd w:w="828" w:type="dxa"/>
        <w:tblLayout w:type="fixed"/>
        <w:tblLook w:val="04A0" w:firstRow="1" w:lastRow="0" w:firstColumn="1" w:lastColumn="0" w:noHBand="0" w:noVBand="1"/>
      </w:tblPr>
      <w:tblGrid>
        <w:gridCol w:w="2992"/>
        <w:gridCol w:w="5933"/>
      </w:tblGrid>
      <w:tr w:rsidR="00851164" w:rsidRPr="00011B2A" w14:paraId="183526C8" w14:textId="77777777" w:rsidTr="00851164">
        <w:tc>
          <w:tcPr>
            <w:tcW w:w="2992" w:type="dxa"/>
            <w:hideMark/>
          </w:tcPr>
          <w:p w14:paraId="273829C5" w14:textId="77777777" w:rsidR="00851164" w:rsidRPr="00011B2A" w:rsidRDefault="00851164" w:rsidP="00851164">
            <w:pPr>
              <w:rPr>
                <w:rFonts w:ascii="Times New Roman Bold" w:eastAsia="Calibri" w:hAnsi="Times New Roman Bold" w:cs="Times New Roman"/>
                <w:b/>
                <w:szCs w:val="24"/>
                <w:lang w:val="en-US"/>
              </w:rPr>
            </w:pPr>
            <w:r w:rsidRPr="00011B2A">
              <w:rPr>
                <w:rFonts w:ascii="Times New Roman Bold" w:eastAsia="Calibri" w:hAnsi="Times New Roman Bold" w:cs="Times New Roman"/>
                <w:b/>
                <w:lang w:val="en-US"/>
              </w:rPr>
              <w:t>CDCM</w:t>
            </w:r>
          </w:p>
        </w:tc>
        <w:tc>
          <w:tcPr>
            <w:tcW w:w="5933" w:type="dxa"/>
            <w:hideMark/>
          </w:tcPr>
          <w:p w14:paraId="30A72B4E" w14:textId="77777777" w:rsidR="00851164" w:rsidRPr="00011B2A" w:rsidRDefault="00851164" w:rsidP="00851164">
            <w:pPr>
              <w:jc w:val="both"/>
              <w:rPr>
                <w:rFonts w:eastAsia="Calibri" w:cs="Times New Roman"/>
                <w:szCs w:val="24"/>
                <w:lang w:val="en-US"/>
              </w:rPr>
            </w:pPr>
            <w:r w:rsidRPr="00011B2A">
              <w:rPr>
                <w:rFonts w:eastAsia="Calibri" w:cs="Times New Roman"/>
                <w:lang w:val="en-US"/>
              </w:rPr>
              <w:t>means the Common Distribution Charging Methodology as set out in Schedule 16.</w:t>
            </w:r>
          </w:p>
        </w:tc>
      </w:tr>
      <w:tr w:rsidR="00851164" w:rsidRPr="00011B2A" w14:paraId="79EF2AFD" w14:textId="77777777" w:rsidTr="00851164">
        <w:tc>
          <w:tcPr>
            <w:tcW w:w="2992" w:type="dxa"/>
            <w:hideMark/>
          </w:tcPr>
          <w:p w14:paraId="4A1D7928" w14:textId="77777777" w:rsidR="00851164" w:rsidRPr="00011B2A" w:rsidRDefault="00851164" w:rsidP="00851164">
            <w:pPr>
              <w:rPr>
                <w:rFonts w:ascii="Times New Roman Bold" w:eastAsia="Calibri" w:hAnsi="Times New Roman Bold" w:cs="Times New Roman"/>
                <w:b/>
                <w:szCs w:val="24"/>
                <w:lang w:val="en-US"/>
              </w:rPr>
            </w:pPr>
            <w:r w:rsidRPr="00011B2A">
              <w:rPr>
                <w:rFonts w:ascii="Times New Roman Bold" w:eastAsia="Calibri" w:hAnsi="Times New Roman Bold" w:cs="Times New Roman"/>
                <w:b/>
                <w:lang w:val="en-US"/>
              </w:rPr>
              <w:t>CDCM Revenue</w:t>
            </w:r>
          </w:p>
        </w:tc>
        <w:tc>
          <w:tcPr>
            <w:tcW w:w="5933" w:type="dxa"/>
            <w:hideMark/>
          </w:tcPr>
          <w:p w14:paraId="67BDDDB4" w14:textId="77777777" w:rsidR="00851164" w:rsidRPr="00011B2A" w:rsidRDefault="00851164" w:rsidP="00851164">
            <w:pPr>
              <w:jc w:val="both"/>
              <w:rPr>
                <w:rFonts w:eastAsia="Calibri" w:cs="Times New Roman"/>
                <w:szCs w:val="24"/>
                <w:lang w:val="en-US"/>
              </w:rPr>
            </w:pPr>
            <w:r w:rsidRPr="00011B2A">
              <w:rPr>
                <w:rFonts w:eastAsia="Calibri" w:cs="Times New Roman"/>
                <w:lang w:val="en-US"/>
              </w:rPr>
              <w:t>means the revenue to be recovered from tariffs calculated under the CDCM.</w:t>
            </w:r>
          </w:p>
        </w:tc>
      </w:tr>
      <w:tr w:rsidR="00851164" w:rsidRPr="00011B2A" w14:paraId="18447892" w14:textId="77777777" w:rsidTr="00851164">
        <w:tc>
          <w:tcPr>
            <w:tcW w:w="2992" w:type="dxa"/>
            <w:hideMark/>
          </w:tcPr>
          <w:p w14:paraId="67511BA0" w14:textId="77777777" w:rsidR="00851164" w:rsidRPr="00011B2A" w:rsidRDefault="00851164" w:rsidP="00851164">
            <w:pPr>
              <w:rPr>
                <w:rFonts w:ascii="Times New Roman Bold" w:eastAsia="Calibri" w:hAnsi="Times New Roman Bold" w:cs="Times New Roman"/>
                <w:b/>
                <w:szCs w:val="24"/>
                <w:lang w:val="en-US"/>
              </w:rPr>
            </w:pPr>
            <w:r w:rsidRPr="00011B2A">
              <w:rPr>
                <w:rFonts w:ascii="Times New Roman Bold" w:eastAsia="Calibri" w:hAnsi="Times New Roman Bold" w:cs="Times New Roman"/>
                <w:b/>
                <w:lang w:val="en-US"/>
              </w:rPr>
              <w:t xml:space="preserve">Demand Use of System Charges </w:t>
            </w:r>
          </w:p>
        </w:tc>
        <w:tc>
          <w:tcPr>
            <w:tcW w:w="5933" w:type="dxa"/>
            <w:hideMark/>
          </w:tcPr>
          <w:p w14:paraId="2D9DC2BC" w14:textId="77777777" w:rsidR="00851164" w:rsidRPr="00011B2A" w:rsidRDefault="00851164" w:rsidP="00851164">
            <w:pPr>
              <w:jc w:val="both"/>
              <w:rPr>
                <w:rFonts w:eastAsia="Calibri" w:cs="Times New Roman"/>
                <w:szCs w:val="24"/>
                <w:lang w:val="en-US"/>
              </w:rPr>
            </w:pPr>
            <w:r w:rsidRPr="00011B2A">
              <w:rPr>
                <w:rFonts w:eastAsia="Calibri" w:cs="Times New Roman"/>
                <w:lang w:val="en-US"/>
              </w:rPr>
              <w:t xml:space="preserve">has the meaning given to that term in special condition CRC2 of the Company’s Distribution </w:t>
            </w:r>
            <w:proofErr w:type="spellStart"/>
            <w:proofErr w:type="gramStart"/>
            <w:r w:rsidRPr="00011B2A">
              <w:rPr>
                <w:rFonts w:eastAsia="Calibri" w:cs="Times New Roman"/>
                <w:lang w:val="en-US"/>
              </w:rPr>
              <w:t>Licence</w:t>
            </w:r>
            <w:proofErr w:type="spellEnd"/>
            <w:r w:rsidRPr="00011B2A">
              <w:rPr>
                <w:rFonts w:eastAsia="Calibri" w:cs="Times New Roman"/>
                <w:lang w:val="en-US"/>
              </w:rPr>
              <w:t>.</w:t>
            </w:r>
            <w:proofErr w:type="gramEnd"/>
          </w:p>
        </w:tc>
      </w:tr>
      <w:tr w:rsidR="00851164" w:rsidRPr="00011B2A" w14:paraId="475C6FCE" w14:textId="77777777" w:rsidTr="00851164">
        <w:tc>
          <w:tcPr>
            <w:tcW w:w="2992" w:type="dxa"/>
            <w:hideMark/>
          </w:tcPr>
          <w:p w14:paraId="15D23D74" w14:textId="77777777" w:rsidR="00851164" w:rsidRPr="00011B2A" w:rsidRDefault="00851164" w:rsidP="00851164">
            <w:pPr>
              <w:rPr>
                <w:rFonts w:ascii="Times New Roman Bold" w:eastAsia="Calibri" w:hAnsi="Times New Roman Bold" w:cs="Times New Roman"/>
                <w:b/>
                <w:szCs w:val="24"/>
                <w:lang w:val="en-US"/>
              </w:rPr>
            </w:pPr>
            <w:r w:rsidRPr="00011B2A">
              <w:rPr>
                <w:rFonts w:ascii="Times New Roman Bold" w:eastAsia="Calibri" w:hAnsi="Times New Roman Bold" w:cs="Times New Roman"/>
                <w:b/>
                <w:lang w:val="en-US"/>
              </w:rPr>
              <w:t>EDCM &amp; Certain Interconnector Revenue</w:t>
            </w:r>
          </w:p>
        </w:tc>
        <w:tc>
          <w:tcPr>
            <w:tcW w:w="5933" w:type="dxa"/>
            <w:hideMark/>
          </w:tcPr>
          <w:p w14:paraId="3D8C3866" w14:textId="77777777" w:rsidR="00851164" w:rsidRPr="00011B2A" w:rsidRDefault="00851164" w:rsidP="00851164">
            <w:pPr>
              <w:jc w:val="both"/>
              <w:rPr>
                <w:rFonts w:eastAsia="Calibri" w:cs="Times New Roman"/>
                <w:szCs w:val="24"/>
                <w:lang w:val="en-US"/>
              </w:rPr>
            </w:pPr>
            <w:r w:rsidRPr="00011B2A">
              <w:rPr>
                <w:rFonts w:eastAsia="Calibri" w:cs="Times New Roman"/>
                <w:lang w:val="en-US"/>
              </w:rPr>
              <w:t>means, at any time and in respect of a Regulatory Year, the Company’s reasonable estimate (at that time) of: (a) the revenue to be recovered from tariffs calculated under the Charging Methodology set out in Schedule 17 or 18 (as applicable to the Company); plus (b) to the extent relevant, the revenue to be recovered from the DNO Party-to-DNO Party interconnector charges referred to in paragraph 20.4 of the methodology set out in schedule 17.</w:t>
            </w:r>
          </w:p>
        </w:tc>
      </w:tr>
    </w:tbl>
    <w:p w14:paraId="403A0801" w14:textId="77777777" w:rsidR="00851164" w:rsidRPr="00011B2A" w:rsidRDefault="00851164" w:rsidP="00851164">
      <w:pPr>
        <w:rPr>
          <w:rFonts w:ascii="Times New Roman Bold" w:eastAsia="Calibri" w:hAnsi="Times New Roman Bold" w:cs="Times New Roman"/>
          <w:b/>
          <w:lang w:val="en-US"/>
        </w:rPr>
        <w:sectPr w:rsidR="00851164" w:rsidRPr="00011B2A" w:rsidSect="00011B2A">
          <w:footerReference w:type="default" r:id="rId8"/>
          <w:pgSz w:w="16834" w:h="11909" w:orient="landscape"/>
          <w:pgMar w:top="1440" w:right="1440" w:bottom="1440" w:left="1440" w:header="709" w:footer="709" w:gutter="0"/>
          <w:paperSrc w:first="7" w:other="7"/>
          <w:cols w:space="720"/>
          <w:docGrid w:linePitch="326"/>
        </w:sectPr>
      </w:pPr>
    </w:p>
    <w:tbl>
      <w:tblPr>
        <w:tblW w:w="8925" w:type="dxa"/>
        <w:tblInd w:w="828" w:type="dxa"/>
        <w:tblLayout w:type="fixed"/>
        <w:tblLook w:val="04A0" w:firstRow="1" w:lastRow="0" w:firstColumn="1" w:lastColumn="0" w:noHBand="0" w:noVBand="1"/>
      </w:tblPr>
      <w:tblGrid>
        <w:gridCol w:w="2992"/>
        <w:gridCol w:w="5933"/>
      </w:tblGrid>
      <w:tr w:rsidR="00851164" w:rsidRPr="00011B2A" w14:paraId="0A6A440C" w14:textId="77777777" w:rsidTr="00851164">
        <w:tc>
          <w:tcPr>
            <w:tcW w:w="2992" w:type="dxa"/>
            <w:hideMark/>
          </w:tcPr>
          <w:p w14:paraId="0D51E3DC" w14:textId="77777777" w:rsidR="00851164" w:rsidRPr="00011B2A" w:rsidRDefault="00851164" w:rsidP="00851164">
            <w:pPr>
              <w:rPr>
                <w:rFonts w:ascii="Times New Roman Bold" w:eastAsia="Calibri" w:hAnsi="Times New Roman Bold" w:cs="Times New Roman"/>
                <w:b/>
                <w:szCs w:val="24"/>
                <w:lang w:val="en-US"/>
              </w:rPr>
            </w:pPr>
            <w:r w:rsidRPr="00011B2A">
              <w:rPr>
                <w:rFonts w:ascii="Times New Roman Bold" w:eastAsia="Calibri" w:hAnsi="Times New Roman Bold" w:cs="Times New Roman"/>
                <w:b/>
                <w:lang w:val="en-US"/>
              </w:rPr>
              <w:lastRenderedPageBreak/>
              <w:t>Final Collected Revenue Forecast</w:t>
            </w:r>
          </w:p>
        </w:tc>
        <w:tc>
          <w:tcPr>
            <w:tcW w:w="5933" w:type="dxa"/>
            <w:hideMark/>
          </w:tcPr>
          <w:p w14:paraId="199F2C11" w14:textId="77777777" w:rsidR="00851164" w:rsidRPr="00011B2A" w:rsidRDefault="00851164" w:rsidP="00851164">
            <w:pPr>
              <w:jc w:val="both"/>
              <w:rPr>
                <w:rFonts w:eastAsia="Calibri" w:cs="Times New Roman"/>
                <w:szCs w:val="24"/>
                <w:lang w:val="en-US"/>
              </w:rPr>
            </w:pPr>
            <w:r w:rsidRPr="00011B2A">
              <w:rPr>
                <w:rFonts w:eastAsia="Calibri" w:cs="Times New Roman"/>
                <w:lang w:val="en-US"/>
              </w:rPr>
              <w:t xml:space="preserve">means, at any time and in respect of a Regulatory Year, the Company’s reasonable estimate (at that time) of the final Regulated Combined Distribution Network Revenue for that Regulatory Year.  </w:t>
            </w:r>
          </w:p>
        </w:tc>
      </w:tr>
      <w:tr w:rsidR="00851164" w:rsidRPr="00011B2A" w14:paraId="78E2F492" w14:textId="77777777" w:rsidTr="00851164">
        <w:tc>
          <w:tcPr>
            <w:tcW w:w="2992" w:type="dxa"/>
            <w:hideMark/>
          </w:tcPr>
          <w:p w14:paraId="29C138DB" w14:textId="77777777" w:rsidR="00851164" w:rsidRPr="00011B2A" w:rsidRDefault="00851164" w:rsidP="00851164">
            <w:pPr>
              <w:rPr>
                <w:rFonts w:ascii="Times New Roman Bold" w:eastAsia="Calibri" w:hAnsi="Times New Roman Bold" w:cs="Times New Roman"/>
                <w:b/>
                <w:szCs w:val="24"/>
                <w:lang w:val="en-US"/>
              </w:rPr>
            </w:pPr>
            <w:r w:rsidRPr="00011B2A">
              <w:rPr>
                <w:rFonts w:ascii="Times New Roman Bold" w:eastAsia="Calibri" w:hAnsi="Times New Roman Bold" w:cs="Times New Roman"/>
                <w:b/>
                <w:lang w:val="en-US"/>
              </w:rPr>
              <w:t>Generation Use of System Charges</w:t>
            </w:r>
          </w:p>
        </w:tc>
        <w:tc>
          <w:tcPr>
            <w:tcW w:w="5933" w:type="dxa"/>
            <w:hideMark/>
          </w:tcPr>
          <w:p w14:paraId="74AF01BF" w14:textId="77777777" w:rsidR="00851164" w:rsidRPr="00011B2A" w:rsidRDefault="00851164" w:rsidP="00851164">
            <w:pPr>
              <w:jc w:val="both"/>
              <w:rPr>
                <w:rFonts w:eastAsia="Calibri" w:cs="Times New Roman"/>
                <w:szCs w:val="24"/>
                <w:lang w:val="en-US"/>
              </w:rPr>
            </w:pPr>
            <w:r w:rsidRPr="00011B2A">
              <w:rPr>
                <w:rFonts w:eastAsia="Calibri" w:cs="Times New Roman"/>
                <w:lang w:val="en-US"/>
              </w:rPr>
              <w:t xml:space="preserve">has the meaning given to that term in special condition CRC2 of the Company’s Distribution </w:t>
            </w:r>
            <w:proofErr w:type="spellStart"/>
            <w:proofErr w:type="gramStart"/>
            <w:r w:rsidRPr="00011B2A">
              <w:rPr>
                <w:rFonts w:eastAsia="Calibri" w:cs="Times New Roman"/>
                <w:lang w:val="en-US"/>
              </w:rPr>
              <w:t>Licence</w:t>
            </w:r>
            <w:proofErr w:type="spellEnd"/>
            <w:r w:rsidRPr="00011B2A">
              <w:rPr>
                <w:rFonts w:eastAsia="Calibri" w:cs="Times New Roman"/>
                <w:lang w:val="en-US"/>
              </w:rPr>
              <w:t>.</w:t>
            </w:r>
            <w:proofErr w:type="gramEnd"/>
          </w:p>
        </w:tc>
      </w:tr>
      <w:tr w:rsidR="00851164" w:rsidRPr="00011B2A" w14:paraId="6B847CB9" w14:textId="77777777" w:rsidTr="00851164">
        <w:tc>
          <w:tcPr>
            <w:tcW w:w="2992" w:type="dxa"/>
            <w:hideMark/>
          </w:tcPr>
          <w:p w14:paraId="35CD6C5E" w14:textId="77777777" w:rsidR="00851164" w:rsidRPr="00011B2A" w:rsidRDefault="00851164" w:rsidP="00851164">
            <w:pPr>
              <w:rPr>
                <w:rFonts w:ascii="Times New Roman Bold" w:eastAsia="Calibri" w:hAnsi="Times New Roman Bold" w:cs="Times New Roman"/>
                <w:b/>
                <w:szCs w:val="24"/>
                <w:lang w:val="en-US"/>
              </w:rPr>
            </w:pPr>
            <w:r w:rsidRPr="00011B2A">
              <w:rPr>
                <w:rFonts w:ascii="Times New Roman Bold" w:eastAsia="Calibri" w:hAnsi="Times New Roman Bold" w:cs="Times New Roman"/>
                <w:b/>
                <w:lang w:val="en-US"/>
              </w:rPr>
              <w:t>Regulated Combined Distribution Network Revenue</w:t>
            </w:r>
          </w:p>
        </w:tc>
        <w:tc>
          <w:tcPr>
            <w:tcW w:w="5933" w:type="dxa"/>
            <w:hideMark/>
          </w:tcPr>
          <w:p w14:paraId="24C31835" w14:textId="77777777" w:rsidR="00851164" w:rsidRPr="00011B2A" w:rsidRDefault="00851164" w:rsidP="00851164">
            <w:pPr>
              <w:jc w:val="both"/>
              <w:rPr>
                <w:rFonts w:eastAsia="Calibri" w:cs="Times New Roman"/>
                <w:szCs w:val="24"/>
                <w:lang w:val="en-US"/>
              </w:rPr>
            </w:pPr>
            <w:r w:rsidRPr="00011B2A">
              <w:rPr>
                <w:rFonts w:eastAsia="Calibri" w:cs="Times New Roman"/>
                <w:lang w:val="en-US"/>
              </w:rPr>
              <w:t xml:space="preserve">has the meaning given to that term in special conditions CRC2 of Company’s Distribution </w:t>
            </w:r>
            <w:proofErr w:type="spellStart"/>
            <w:proofErr w:type="gramStart"/>
            <w:r w:rsidRPr="00011B2A">
              <w:rPr>
                <w:rFonts w:eastAsia="Calibri" w:cs="Times New Roman"/>
                <w:lang w:val="en-US"/>
              </w:rPr>
              <w:t>Licence</w:t>
            </w:r>
            <w:proofErr w:type="spellEnd"/>
            <w:r w:rsidRPr="00011B2A">
              <w:rPr>
                <w:rFonts w:eastAsia="Calibri" w:cs="Times New Roman"/>
                <w:lang w:val="en-US"/>
              </w:rPr>
              <w:t>.</w:t>
            </w:r>
            <w:proofErr w:type="gramEnd"/>
          </w:p>
        </w:tc>
      </w:tr>
      <w:tr w:rsidR="00851164" w:rsidRPr="00011B2A" w14:paraId="0AA2C9B5" w14:textId="77777777" w:rsidTr="00851164">
        <w:tc>
          <w:tcPr>
            <w:tcW w:w="2992" w:type="dxa"/>
            <w:hideMark/>
          </w:tcPr>
          <w:p w14:paraId="54B1AC62" w14:textId="77777777" w:rsidR="00851164" w:rsidRPr="00011B2A" w:rsidRDefault="00851164" w:rsidP="00851164">
            <w:pPr>
              <w:rPr>
                <w:rFonts w:ascii="Times New Roman Bold" w:eastAsia="Calibri" w:hAnsi="Times New Roman Bold" w:cs="Times New Roman"/>
                <w:b/>
                <w:szCs w:val="24"/>
                <w:lang w:val="en-US"/>
              </w:rPr>
            </w:pPr>
            <w:r w:rsidRPr="00011B2A">
              <w:rPr>
                <w:rFonts w:ascii="Times New Roman Bold" w:eastAsia="Calibri" w:hAnsi="Times New Roman Bold" w:cs="Times New Roman"/>
                <w:b/>
                <w:lang w:val="en-US"/>
              </w:rPr>
              <w:t>Regulatory Year</w:t>
            </w:r>
          </w:p>
        </w:tc>
        <w:tc>
          <w:tcPr>
            <w:tcW w:w="5933" w:type="dxa"/>
            <w:hideMark/>
          </w:tcPr>
          <w:p w14:paraId="3F2F0A16" w14:textId="77777777" w:rsidR="00851164" w:rsidRPr="00011B2A" w:rsidRDefault="00851164" w:rsidP="00851164">
            <w:pPr>
              <w:jc w:val="both"/>
              <w:rPr>
                <w:rFonts w:eastAsia="Calibri" w:cs="Times New Roman"/>
                <w:szCs w:val="24"/>
                <w:lang w:val="en-US"/>
              </w:rPr>
            </w:pPr>
            <w:r w:rsidRPr="00011B2A">
              <w:rPr>
                <w:rFonts w:eastAsia="Calibri" w:cs="Times New Roman"/>
                <w:lang w:val="en-US"/>
              </w:rPr>
              <w:t xml:space="preserve">has the meaning given to that term in special condition CRC2 of the Company’s Distribution </w:t>
            </w:r>
            <w:proofErr w:type="spellStart"/>
            <w:proofErr w:type="gramStart"/>
            <w:r w:rsidRPr="00011B2A">
              <w:rPr>
                <w:rFonts w:eastAsia="Calibri" w:cs="Times New Roman"/>
                <w:lang w:val="en-US"/>
              </w:rPr>
              <w:t>Licence</w:t>
            </w:r>
            <w:proofErr w:type="spellEnd"/>
            <w:r w:rsidRPr="00011B2A">
              <w:rPr>
                <w:rFonts w:eastAsia="Calibri" w:cs="Times New Roman"/>
                <w:lang w:val="en-US"/>
              </w:rPr>
              <w:t>.</w:t>
            </w:r>
            <w:proofErr w:type="gramEnd"/>
          </w:p>
        </w:tc>
      </w:tr>
      <w:tr w:rsidR="00851164" w:rsidRPr="00011B2A" w14:paraId="3A7C5FD5" w14:textId="77777777" w:rsidTr="00851164">
        <w:tc>
          <w:tcPr>
            <w:tcW w:w="2992" w:type="dxa"/>
            <w:hideMark/>
          </w:tcPr>
          <w:p w14:paraId="2220E4D2" w14:textId="77777777" w:rsidR="00851164" w:rsidRPr="00011B2A" w:rsidRDefault="00851164" w:rsidP="00851164">
            <w:pPr>
              <w:rPr>
                <w:rFonts w:ascii="Times New Roman Bold" w:eastAsia="Calibri" w:hAnsi="Times New Roman Bold" w:cs="Times New Roman"/>
                <w:b/>
                <w:szCs w:val="24"/>
                <w:lang w:val="en-US"/>
              </w:rPr>
            </w:pPr>
            <w:r w:rsidRPr="00011B2A">
              <w:rPr>
                <w:rFonts w:ascii="Times New Roman Bold" w:eastAsia="Calibri" w:hAnsi="Times New Roman Bold" w:cs="Times New Roman"/>
                <w:b/>
                <w:lang w:val="en-US"/>
              </w:rPr>
              <w:t>Regulatory Year t</w:t>
            </w:r>
          </w:p>
        </w:tc>
        <w:tc>
          <w:tcPr>
            <w:tcW w:w="5933" w:type="dxa"/>
            <w:hideMark/>
          </w:tcPr>
          <w:p w14:paraId="62F70B60" w14:textId="77777777" w:rsidR="00851164" w:rsidRPr="00011B2A" w:rsidRDefault="00851164" w:rsidP="00851164">
            <w:pPr>
              <w:jc w:val="both"/>
              <w:rPr>
                <w:rFonts w:eastAsia="Calibri" w:cs="Times New Roman"/>
                <w:szCs w:val="24"/>
                <w:lang w:val="en-US"/>
              </w:rPr>
            </w:pPr>
            <w:r w:rsidRPr="00011B2A">
              <w:rPr>
                <w:rFonts w:eastAsia="Calibri" w:cs="Times New Roman"/>
                <w:lang w:val="en-US"/>
              </w:rPr>
              <w:t xml:space="preserve">means, in respect of any estimate, the then current Regulatory Year at the time the estimate is made.  </w:t>
            </w:r>
            <w:r w:rsidRPr="00011B2A">
              <w:rPr>
                <w:rFonts w:eastAsia="Calibri" w:cs="Times New Roman"/>
                <w:b/>
                <w:lang w:val="en-US"/>
              </w:rPr>
              <w:t>Regulatory Year t-1</w:t>
            </w:r>
            <w:r w:rsidRPr="00011B2A">
              <w:rPr>
                <w:rFonts w:eastAsia="Calibri" w:cs="Times New Roman"/>
                <w:lang w:val="en-US"/>
              </w:rPr>
              <w:t xml:space="preserve"> shall be the previous Regulatory year, and </w:t>
            </w:r>
            <w:r w:rsidRPr="00011B2A">
              <w:rPr>
                <w:rFonts w:eastAsia="Calibri" w:cs="Times New Roman"/>
                <w:b/>
                <w:lang w:val="en-US"/>
              </w:rPr>
              <w:t>Regulatory Year t+1</w:t>
            </w:r>
            <w:r w:rsidRPr="00011B2A">
              <w:rPr>
                <w:rFonts w:eastAsia="Calibri" w:cs="Times New Roman"/>
                <w:lang w:val="en-US"/>
              </w:rPr>
              <w:t xml:space="preserve"> shall be the following Regulatory Year and so on. </w:t>
            </w:r>
          </w:p>
        </w:tc>
      </w:tr>
      <w:tr w:rsidR="00851164" w:rsidRPr="00011B2A" w14:paraId="0AC55FE9" w14:textId="77777777" w:rsidTr="00851164">
        <w:tc>
          <w:tcPr>
            <w:tcW w:w="2992" w:type="dxa"/>
            <w:hideMark/>
          </w:tcPr>
          <w:p w14:paraId="50752ED1" w14:textId="77777777" w:rsidR="00851164" w:rsidRPr="00011B2A" w:rsidRDefault="00851164" w:rsidP="00851164">
            <w:pPr>
              <w:rPr>
                <w:rFonts w:ascii="Times New Roman Bold" w:eastAsia="Calibri" w:hAnsi="Times New Roman Bold" w:cs="Times New Roman"/>
                <w:b/>
                <w:szCs w:val="24"/>
                <w:lang w:val="en-US"/>
              </w:rPr>
            </w:pPr>
            <w:r w:rsidRPr="00011B2A">
              <w:rPr>
                <w:rFonts w:ascii="Times New Roman Bold" w:eastAsia="Calibri" w:hAnsi="Times New Roman Bold" w:cs="Times New Roman"/>
                <w:b/>
                <w:lang w:val="en-US"/>
              </w:rPr>
              <w:t>Use of System Charges</w:t>
            </w:r>
          </w:p>
        </w:tc>
        <w:tc>
          <w:tcPr>
            <w:tcW w:w="5933" w:type="dxa"/>
            <w:hideMark/>
          </w:tcPr>
          <w:p w14:paraId="3A91E9DC" w14:textId="77777777" w:rsidR="00851164" w:rsidRPr="00011B2A" w:rsidRDefault="00851164" w:rsidP="00851164">
            <w:pPr>
              <w:jc w:val="both"/>
              <w:rPr>
                <w:rFonts w:eastAsia="Calibri" w:cs="Times New Roman"/>
                <w:szCs w:val="24"/>
                <w:lang w:val="en-US"/>
              </w:rPr>
            </w:pPr>
            <w:r w:rsidRPr="00011B2A">
              <w:rPr>
                <w:rFonts w:eastAsia="Calibri" w:cs="Times New Roman"/>
                <w:lang w:val="en-US"/>
              </w:rPr>
              <w:t xml:space="preserve">means Demand Use </w:t>
            </w:r>
            <w:proofErr w:type="gramStart"/>
            <w:r w:rsidRPr="00011B2A">
              <w:rPr>
                <w:rFonts w:eastAsia="Calibri" w:cs="Times New Roman"/>
                <w:lang w:val="en-US"/>
              </w:rPr>
              <w:t>Of</w:t>
            </w:r>
            <w:proofErr w:type="gramEnd"/>
            <w:r w:rsidRPr="00011B2A">
              <w:rPr>
                <w:rFonts w:eastAsia="Calibri" w:cs="Times New Roman"/>
                <w:lang w:val="en-US"/>
              </w:rPr>
              <w:t xml:space="preserve"> System Charges and Generation Use Of System Charges.</w:t>
            </w:r>
          </w:p>
        </w:tc>
      </w:tr>
    </w:tbl>
    <w:p w14:paraId="4F9EE5D3" w14:textId="21D4CA03" w:rsidR="00AC7C3E" w:rsidRPr="00AC7C3E" w:rsidRDefault="00851164" w:rsidP="00BF11A0">
      <w:pPr>
        <w:pStyle w:val="ListNumber4"/>
      </w:pPr>
      <w:r w:rsidRPr="00011B2A">
        <w:lastRenderedPageBreak/>
        <w:t xml:space="preserve">The estimates made by the Company in completing the table set out in this Schedule (including the illustrative tariffs) shall be based on such information as is reasonably available to the Company at the time of such estimate (it being acknowledged that such estimates may be subject to revision from time to time). </w:t>
      </w:r>
    </w:p>
    <w:p w14:paraId="1C259A54" w14:textId="77777777" w:rsidR="00851164" w:rsidRPr="00011B2A" w:rsidRDefault="00851164" w:rsidP="00851164">
      <w:pPr>
        <w:numPr>
          <w:ilvl w:val="1"/>
          <w:numId w:val="23"/>
        </w:numPr>
        <w:ind w:left="720"/>
        <w:jc w:val="both"/>
        <w:outlineLvl w:val="1"/>
        <w:rPr>
          <w:rFonts w:eastAsia="Times New Roman" w:cs="Times New Roman"/>
          <w:szCs w:val="26"/>
        </w:rPr>
      </w:pPr>
      <w:r w:rsidRPr="00011B2A">
        <w:rPr>
          <w:rFonts w:eastAsia="Times New Roman" w:cs="Times New Roman"/>
          <w:szCs w:val="26"/>
        </w:rPr>
        <w:t>The terms used in the second column of table 1 below are to have the meanings ascribed to them in the special conditions (CRCs) of the Company’s Distribution Licence. The Company is to complete the subsequent columns with the corresponding value for such term and each Regulatory Year, as provided by the Company’s Licence (or, where no such value is provided, with the Company’s best estimate of such value on the basis of stated assumptions to be outlined in the final column of that table).</w:t>
      </w:r>
    </w:p>
    <w:p w14:paraId="699E5790" w14:textId="77777777" w:rsidR="00851164" w:rsidRPr="00011B2A" w:rsidRDefault="00851164" w:rsidP="00851164">
      <w:pPr>
        <w:numPr>
          <w:ilvl w:val="1"/>
          <w:numId w:val="23"/>
        </w:numPr>
        <w:ind w:left="720"/>
        <w:jc w:val="both"/>
        <w:outlineLvl w:val="1"/>
        <w:rPr>
          <w:rFonts w:eastAsia="Times New Roman" w:cs="Times New Roman"/>
          <w:szCs w:val="26"/>
        </w:rPr>
      </w:pPr>
      <w:r w:rsidRPr="00011B2A">
        <w:rPr>
          <w:rFonts w:eastAsia="Times New Roman" w:cs="Times New Roman"/>
          <w:szCs w:val="26"/>
        </w:rPr>
        <w:t xml:space="preserve">Words and expressions not otherwise defined in this Agreement or this Schedule shall have the meanings given to them in the special conditions (CRCs) of the Company’s Distribution Licence. </w:t>
      </w:r>
    </w:p>
    <w:p w14:paraId="7A92215A" w14:textId="091A49A6" w:rsidR="00851164" w:rsidRPr="00435B76" w:rsidDel="00435B76" w:rsidRDefault="00851164" w:rsidP="00851164">
      <w:pPr>
        <w:numPr>
          <w:ilvl w:val="1"/>
          <w:numId w:val="23"/>
        </w:numPr>
        <w:ind w:left="720"/>
        <w:jc w:val="both"/>
        <w:outlineLvl w:val="1"/>
        <w:rPr>
          <w:del w:id="97" w:author="Hollie Nicholls" w:date="2019-07-08T11:27:00Z"/>
          <w:rFonts w:eastAsia="Times New Roman" w:cs="Times New Roman"/>
          <w:szCs w:val="26"/>
        </w:rPr>
      </w:pPr>
      <w:commentRangeStart w:id="98"/>
      <w:del w:id="99" w:author="Hollie Nicholls" w:date="2019-07-08T11:27:00Z">
        <w:r w:rsidRPr="00011B2A" w:rsidDel="00435B76">
          <w:rPr>
            <w:rFonts w:eastAsia="Times New Roman" w:cs="Times New Roman"/>
            <w:szCs w:val="26"/>
          </w:rPr>
          <w:delText>The illustrative tariffs to be included by the Company in completing table 3 below shall be determined using the latest Total Allowed Revenue (ARt in table 1) and an updated estimate of Transmission Exit Charges (TBt in table 1) and any other inputs (if appropriate).</w:delText>
        </w:r>
      </w:del>
      <w:commentRangeEnd w:id="98"/>
      <w:r w:rsidR="00435B76">
        <w:rPr>
          <w:rStyle w:val="CommentReference"/>
        </w:rPr>
        <w:commentReference w:id="98"/>
      </w:r>
    </w:p>
    <w:p w14:paraId="5088193B" w14:textId="7AEB4DB5" w:rsidR="00435B76" w:rsidRPr="00241557" w:rsidRDefault="00435B76" w:rsidP="00435B76">
      <w:pPr>
        <w:ind w:left="360"/>
        <w:jc w:val="both"/>
        <w:outlineLvl w:val="1"/>
        <w:rPr>
          <w:ins w:id="100" w:author="Hollie Nicholls" w:date="2019-07-08T11:29:00Z"/>
          <w:rFonts w:ascii="Times New Roman Bold" w:eastAsia="Calibri" w:hAnsi="Times New Roman Bold" w:cs="Times New Roman"/>
          <w:bCs/>
        </w:rPr>
      </w:pPr>
      <w:commentRangeStart w:id="101"/>
      <w:ins w:id="102" w:author="Hollie Nicholls" w:date="2019-07-08T11:29:00Z">
        <w:r w:rsidRPr="00241557">
          <w:rPr>
            <w:rFonts w:ascii="Times New Roman Bold" w:eastAsia="Calibri" w:hAnsi="Times New Roman Bold" w:cs="Times New Roman"/>
            <w:bCs/>
          </w:rPr>
          <w:t>5.</w:t>
        </w:r>
        <w:r w:rsidRPr="00241557">
          <w:rPr>
            <w:rFonts w:ascii="Times New Roman Bold" w:eastAsia="Calibri" w:hAnsi="Times New Roman Bold" w:cs="Times New Roman"/>
            <w:bCs/>
          </w:rPr>
          <w:tab/>
          <w:t>The Illustrative Forecast Model issued by each DNO Party will contain the following:</w:t>
        </w:r>
      </w:ins>
    </w:p>
    <w:p w14:paraId="301107F3" w14:textId="68BEEF09" w:rsidR="00435B76" w:rsidRPr="00241557" w:rsidRDefault="00435B76" w:rsidP="00435B76">
      <w:pPr>
        <w:ind w:left="360"/>
        <w:jc w:val="both"/>
        <w:outlineLvl w:val="1"/>
        <w:rPr>
          <w:ins w:id="103" w:author="Hollie Nicholls" w:date="2019-07-08T11:31:00Z"/>
          <w:rFonts w:ascii="Times New Roman Bold" w:eastAsia="Calibri" w:hAnsi="Times New Roman Bold" w:cs="Times New Roman"/>
          <w:bCs/>
          <w:rPrChange w:id="104" w:author="Hollie Nicholls" w:date="2019-07-08T13:21:00Z">
            <w:rPr>
              <w:ins w:id="105" w:author="Hollie Nicholls" w:date="2019-07-08T11:31:00Z"/>
              <w:rFonts w:ascii="Times New Roman Bold" w:eastAsia="Calibri" w:hAnsi="Times New Roman Bold" w:cs="Times New Roman"/>
              <w:bCs/>
            </w:rPr>
          </w:rPrChange>
        </w:rPr>
      </w:pPr>
      <w:ins w:id="106" w:author="Hollie Nicholls" w:date="2019-07-08T11:29:00Z">
        <w:r w:rsidRPr="00241557">
          <w:rPr>
            <w:rFonts w:ascii="Times New Roman Bold" w:eastAsia="Calibri" w:hAnsi="Times New Roman Bold" w:cs="Times New Roman"/>
            <w:bCs/>
          </w:rPr>
          <w:tab/>
          <w:t>(a)</w:t>
        </w:r>
        <w:r w:rsidRPr="00241557">
          <w:rPr>
            <w:rFonts w:ascii="Times New Roman Bold" w:eastAsia="Calibri" w:hAnsi="Times New Roman Bold" w:cs="Times New Roman"/>
            <w:bCs/>
          </w:rPr>
          <w:tab/>
          <w:t xml:space="preserve">historical </w:t>
        </w:r>
      </w:ins>
      <w:ins w:id="107" w:author="Hollie Nicholls" w:date="2019-07-08T11:30:00Z">
        <w:r w:rsidRPr="00241557">
          <w:rPr>
            <w:rFonts w:ascii="Times New Roman Bold" w:eastAsia="Calibri" w:hAnsi="Times New Roman Bold" w:cs="Times New Roman"/>
            <w:bCs/>
          </w:rPr>
          <w:t>CDCM input information for a minimum period of 3 years, and a 5-year forecast of the CDCM inputs, which will (in each case) be provided in a spreadsheet format and conta</w:t>
        </w:r>
      </w:ins>
      <w:ins w:id="108" w:author="Hollie Nicholls" w:date="2019-07-08T11:31:00Z">
        <w:r w:rsidRPr="00241557">
          <w:rPr>
            <w:rFonts w:ascii="Times New Roman Bold" w:eastAsia="Calibri" w:hAnsi="Times New Roman Bold" w:cs="Times New Roman"/>
            <w:bCs/>
            <w:rPrChange w:id="109" w:author="Hollie Nicholls" w:date="2019-07-08T13:21:00Z">
              <w:rPr>
                <w:rFonts w:ascii="Times New Roman Bold" w:eastAsia="Calibri" w:hAnsi="Times New Roman Bold" w:cs="Times New Roman"/>
                <w:bCs/>
              </w:rPr>
            </w:rPrChange>
          </w:rPr>
          <w:t>in the CDCM input sheets in a format that can be directly copied into the CDCM model;</w:t>
        </w:r>
      </w:ins>
    </w:p>
    <w:p w14:paraId="7FE50CC6" w14:textId="0C85F492" w:rsidR="00435B76" w:rsidRPr="00241557" w:rsidRDefault="00435B76" w:rsidP="00435B76">
      <w:pPr>
        <w:ind w:left="360"/>
        <w:jc w:val="both"/>
        <w:outlineLvl w:val="1"/>
        <w:rPr>
          <w:ins w:id="110" w:author="Hollie Nicholls" w:date="2019-07-08T11:32:00Z"/>
          <w:rFonts w:ascii="Times New Roman Bold" w:eastAsia="Calibri" w:hAnsi="Times New Roman Bold" w:cs="Times New Roman"/>
          <w:bCs/>
          <w:rPrChange w:id="111" w:author="Hollie Nicholls" w:date="2019-07-08T13:21:00Z">
            <w:rPr>
              <w:ins w:id="112" w:author="Hollie Nicholls" w:date="2019-07-08T11:32:00Z"/>
              <w:rFonts w:ascii="Times New Roman Bold" w:eastAsia="Calibri" w:hAnsi="Times New Roman Bold" w:cs="Times New Roman"/>
              <w:bCs/>
            </w:rPr>
          </w:rPrChange>
        </w:rPr>
      </w:pPr>
      <w:ins w:id="113" w:author="Hollie Nicholls" w:date="2019-07-08T11:31:00Z">
        <w:r w:rsidRPr="00241557">
          <w:rPr>
            <w:rFonts w:ascii="Times New Roman Bold" w:eastAsia="Calibri" w:hAnsi="Times New Roman Bold" w:cs="Times New Roman"/>
            <w:bCs/>
            <w:rPrChange w:id="114" w:author="Hollie Nicholls" w:date="2019-07-08T13:21:00Z">
              <w:rPr>
                <w:rFonts w:ascii="Times New Roman Bold" w:eastAsia="Calibri" w:hAnsi="Times New Roman Bold" w:cs="Times New Roman"/>
                <w:bCs/>
              </w:rPr>
            </w:rPrChange>
          </w:rPr>
          <w:tab/>
          <w:t>(b)</w:t>
        </w:r>
        <w:r w:rsidRPr="00241557">
          <w:rPr>
            <w:rFonts w:ascii="Times New Roman Bold" w:eastAsia="Calibri" w:hAnsi="Times New Roman Bold" w:cs="Times New Roman"/>
            <w:bCs/>
            <w:rPrChange w:id="115" w:author="Hollie Nicholls" w:date="2019-07-08T13:21:00Z">
              <w:rPr>
                <w:rFonts w:ascii="Times New Roman Bold" w:eastAsia="Calibri" w:hAnsi="Times New Roman Bold" w:cs="Times New Roman"/>
                <w:bCs/>
              </w:rPr>
            </w:rPrChange>
          </w:rPr>
          <w:tab/>
          <w:t xml:space="preserve">CDCM tariffs and typical </w:t>
        </w:r>
      </w:ins>
      <w:ins w:id="116" w:author="Hollie Nicholls" w:date="2019-07-08T11:32:00Z">
        <w:r w:rsidRPr="00241557">
          <w:rPr>
            <w:rFonts w:ascii="Times New Roman Bold" w:eastAsia="Calibri" w:hAnsi="Times New Roman Bold" w:cs="Times New Roman"/>
            <w:bCs/>
            <w:rPrChange w:id="117" w:author="Hollie Nicholls" w:date="2019-07-08T13:21:00Z">
              <w:rPr>
                <w:rFonts w:ascii="Times New Roman Bold" w:eastAsia="Calibri" w:hAnsi="Times New Roman Bold" w:cs="Times New Roman"/>
                <w:bCs/>
              </w:rPr>
            </w:rPrChange>
          </w:rPr>
          <w:t>bills for each tariff in each year of the 5-year period covered by the Illustrative Forecast Model;</w:t>
        </w:r>
      </w:ins>
    </w:p>
    <w:p w14:paraId="0A04355F" w14:textId="5D7B4DD5" w:rsidR="00435B76" w:rsidRPr="00241557" w:rsidRDefault="00435B76" w:rsidP="00435B76">
      <w:pPr>
        <w:ind w:left="360"/>
        <w:jc w:val="both"/>
        <w:outlineLvl w:val="1"/>
        <w:rPr>
          <w:ins w:id="118" w:author="Hollie Nicholls" w:date="2019-07-08T11:33:00Z"/>
          <w:rFonts w:ascii="Times New Roman Bold" w:eastAsia="Calibri" w:hAnsi="Times New Roman Bold" w:cs="Times New Roman"/>
          <w:bCs/>
          <w:rPrChange w:id="119" w:author="Hollie Nicholls" w:date="2019-07-08T13:21:00Z">
            <w:rPr>
              <w:ins w:id="120" w:author="Hollie Nicholls" w:date="2019-07-08T11:33:00Z"/>
              <w:rFonts w:ascii="Times New Roman Bold" w:eastAsia="Calibri" w:hAnsi="Times New Roman Bold" w:cs="Times New Roman"/>
              <w:bCs/>
            </w:rPr>
          </w:rPrChange>
        </w:rPr>
      </w:pPr>
      <w:ins w:id="121" w:author="Hollie Nicholls" w:date="2019-07-08T11:32:00Z">
        <w:r w:rsidRPr="00241557">
          <w:rPr>
            <w:rFonts w:ascii="Times New Roman Bold" w:eastAsia="Calibri" w:hAnsi="Times New Roman Bold" w:cs="Times New Roman"/>
            <w:bCs/>
            <w:rPrChange w:id="122" w:author="Hollie Nicholls" w:date="2019-07-08T13:21:00Z">
              <w:rPr>
                <w:rFonts w:ascii="Times New Roman Bold" w:eastAsia="Calibri" w:hAnsi="Times New Roman Bold" w:cs="Times New Roman"/>
                <w:bCs/>
              </w:rPr>
            </w:rPrChange>
          </w:rPr>
          <w:tab/>
          <w:t>(c)</w:t>
        </w:r>
        <w:r w:rsidRPr="00241557">
          <w:rPr>
            <w:rFonts w:ascii="Times New Roman Bold" w:eastAsia="Calibri" w:hAnsi="Times New Roman Bold" w:cs="Times New Roman"/>
            <w:bCs/>
            <w:rPrChange w:id="123" w:author="Hollie Nicholls" w:date="2019-07-08T13:21:00Z">
              <w:rPr>
                <w:rFonts w:ascii="Times New Roman Bold" w:eastAsia="Calibri" w:hAnsi="Times New Roman Bold" w:cs="Times New Roman"/>
                <w:bCs/>
              </w:rPr>
            </w:rPrChange>
          </w:rPr>
          <w:tab/>
          <w:t xml:space="preserve">functionality to allow users the ability to update the forecast CDCM inputs and view the resultant impact on Use of System </w:t>
        </w:r>
        <w:bookmarkStart w:id="124" w:name="_GoBack"/>
        <w:bookmarkEnd w:id="124"/>
        <w:r w:rsidRPr="00241557">
          <w:rPr>
            <w:rFonts w:ascii="Times New Roman Bold" w:eastAsia="Calibri" w:hAnsi="Times New Roman Bold" w:cs="Times New Roman"/>
            <w:bCs/>
            <w:rPrChange w:id="125" w:author="Hollie Nicholls" w:date="2019-07-08T13:21:00Z">
              <w:rPr>
                <w:rFonts w:ascii="Times New Roman Bold" w:eastAsia="Calibri" w:hAnsi="Times New Roman Bold" w:cs="Times New Roman"/>
                <w:bCs/>
              </w:rPr>
            </w:rPrChange>
          </w:rPr>
          <w:t>Charges and ty</w:t>
        </w:r>
      </w:ins>
      <w:ins w:id="126" w:author="Hollie Nicholls" w:date="2019-07-08T11:33:00Z">
        <w:r w:rsidRPr="00241557">
          <w:rPr>
            <w:rFonts w:ascii="Times New Roman Bold" w:eastAsia="Calibri" w:hAnsi="Times New Roman Bold" w:cs="Times New Roman"/>
            <w:bCs/>
            <w:rPrChange w:id="127" w:author="Hollie Nicholls" w:date="2019-07-08T13:21:00Z">
              <w:rPr>
                <w:rFonts w:ascii="Times New Roman Bold" w:eastAsia="Calibri" w:hAnsi="Times New Roman Bold" w:cs="Times New Roman"/>
                <w:bCs/>
              </w:rPr>
            </w:rPrChange>
          </w:rPr>
          <w:t>pical bills;</w:t>
        </w:r>
      </w:ins>
    </w:p>
    <w:p w14:paraId="5E65D944" w14:textId="09041FA3" w:rsidR="00435B76" w:rsidRPr="00241557" w:rsidRDefault="00435B76" w:rsidP="00435B76">
      <w:pPr>
        <w:ind w:left="360"/>
        <w:jc w:val="both"/>
        <w:outlineLvl w:val="1"/>
        <w:rPr>
          <w:ins w:id="128" w:author="Hollie Nicholls" w:date="2019-07-08T11:34:00Z"/>
          <w:rFonts w:ascii="Times New Roman Bold" w:eastAsia="Calibri" w:hAnsi="Times New Roman Bold" w:cs="Times New Roman"/>
          <w:bCs/>
          <w:rPrChange w:id="129" w:author="Hollie Nicholls" w:date="2019-07-08T13:21:00Z">
            <w:rPr>
              <w:ins w:id="130" w:author="Hollie Nicholls" w:date="2019-07-08T11:34:00Z"/>
              <w:rFonts w:ascii="Times New Roman Bold" w:eastAsia="Calibri" w:hAnsi="Times New Roman Bold" w:cs="Times New Roman"/>
              <w:bCs/>
            </w:rPr>
          </w:rPrChange>
        </w:rPr>
      </w:pPr>
      <w:ins w:id="131" w:author="Hollie Nicholls" w:date="2019-07-08T11:33:00Z">
        <w:r w:rsidRPr="00241557">
          <w:rPr>
            <w:rFonts w:ascii="Times New Roman Bold" w:eastAsia="Calibri" w:hAnsi="Times New Roman Bold" w:cs="Times New Roman"/>
            <w:bCs/>
            <w:rPrChange w:id="132" w:author="Hollie Nicholls" w:date="2019-07-08T13:21:00Z">
              <w:rPr>
                <w:rFonts w:ascii="Times New Roman Bold" w:eastAsia="Calibri" w:hAnsi="Times New Roman Bold" w:cs="Times New Roman"/>
                <w:bCs/>
              </w:rPr>
            </w:rPrChange>
          </w:rPr>
          <w:lastRenderedPageBreak/>
          <w:tab/>
          <w:t>(d)</w:t>
        </w:r>
        <w:r w:rsidRPr="00241557">
          <w:rPr>
            <w:rFonts w:ascii="Times New Roman Bold" w:eastAsia="Calibri" w:hAnsi="Times New Roman Bold" w:cs="Times New Roman"/>
            <w:bCs/>
            <w:rPrChange w:id="133" w:author="Hollie Nicholls" w:date="2019-07-08T13:21:00Z">
              <w:rPr>
                <w:rFonts w:ascii="Times New Roman Bold" w:eastAsia="Calibri" w:hAnsi="Times New Roman Bold" w:cs="Times New Roman"/>
                <w:bCs/>
              </w:rPr>
            </w:rPrChange>
          </w:rPr>
          <w:tab/>
          <w:t xml:space="preserve">a 5-year forecast of the retail prices index (RPI), and a </w:t>
        </w:r>
        <w:proofErr w:type="spellStart"/>
        <w:r w:rsidRPr="00241557">
          <w:rPr>
            <w:rFonts w:ascii="Times New Roman Bold" w:eastAsia="Calibri" w:hAnsi="Times New Roman Bold" w:cs="Times New Roman"/>
            <w:bCs/>
            <w:rPrChange w:id="134" w:author="Hollie Nicholls" w:date="2019-07-08T13:21:00Z">
              <w:rPr>
                <w:rFonts w:ascii="Times New Roman Bold" w:eastAsia="Calibri" w:hAnsi="Times New Roman Bold" w:cs="Times New Roman"/>
                <w:bCs/>
              </w:rPr>
            </w:rPrChange>
          </w:rPr>
          <w:t>linkn</w:t>
        </w:r>
        <w:proofErr w:type="spellEnd"/>
        <w:r w:rsidRPr="00241557">
          <w:rPr>
            <w:rFonts w:ascii="Times New Roman Bold" w:eastAsia="Calibri" w:hAnsi="Times New Roman Bold" w:cs="Times New Roman"/>
            <w:bCs/>
            <w:rPrChange w:id="135" w:author="Hollie Nicholls" w:date="2019-07-08T13:21:00Z">
              <w:rPr>
                <w:rFonts w:ascii="Times New Roman Bold" w:eastAsia="Calibri" w:hAnsi="Times New Roman Bold" w:cs="Times New Roman"/>
                <w:bCs/>
              </w:rPr>
            </w:rPrChange>
          </w:rPr>
          <w:t xml:space="preserve"> between that forecast and any of the </w:t>
        </w:r>
        <w:proofErr w:type="spellStart"/>
        <w:r w:rsidRPr="00241557">
          <w:rPr>
            <w:rFonts w:ascii="Times New Roman Bold" w:eastAsia="Calibri" w:hAnsi="Times New Roman Bold" w:cs="Times New Roman"/>
            <w:bCs/>
            <w:rPrChange w:id="136" w:author="Hollie Nicholls" w:date="2019-07-08T13:21:00Z">
              <w:rPr>
                <w:rFonts w:ascii="Times New Roman Bold" w:eastAsia="Calibri" w:hAnsi="Times New Roman Bold" w:cs="Times New Roman"/>
                <w:bCs/>
              </w:rPr>
            </w:rPrChange>
          </w:rPr>
          <w:t>CDCm</w:t>
        </w:r>
        <w:proofErr w:type="spellEnd"/>
        <w:r w:rsidRPr="00241557">
          <w:rPr>
            <w:rFonts w:ascii="Times New Roman Bold" w:eastAsia="Calibri" w:hAnsi="Times New Roman Bold" w:cs="Times New Roman"/>
            <w:bCs/>
            <w:rPrChange w:id="137" w:author="Hollie Nicholls" w:date="2019-07-08T13:21:00Z">
              <w:rPr>
                <w:rFonts w:ascii="Times New Roman Bold" w:eastAsia="Calibri" w:hAnsi="Times New Roman Bold" w:cs="Times New Roman"/>
                <w:bCs/>
              </w:rPr>
            </w:rPrChange>
          </w:rPr>
          <w:t xml:space="preserve"> inputs which the DNO Party believes relate to RPI, so that users are able to update the RPI forecast in such a way tha</w:t>
        </w:r>
      </w:ins>
      <w:ins w:id="138" w:author="Hollie Nicholls" w:date="2019-07-08T11:34:00Z">
        <w:r w:rsidRPr="00241557">
          <w:rPr>
            <w:rFonts w:ascii="Times New Roman Bold" w:eastAsia="Calibri" w:hAnsi="Times New Roman Bold" w:cs="Times New Roman"/>
            <w:bCs/>
            <w:rPrChange w:id="139" w:author="Hollie Nicholls" w:date="2019-07-08T13:21:00Z">
              <w:rPr>
                <w:rFonts w:ascii="Times New Roman Bold" w:eastAsia="Calibri" w:hAnsi="Times New Roman Bold" w:cs="Times New Roman"/>
                <w:bCs/>
              </w:rPr>
            </w:rPrChange>
          </w:rPr>
          <w:t>t it automatically updates the relevant CDCM inputs;</w:t>
        </w:r>
      </w:ins>
    </w:p>
    <w:p w14:paraId="7E3E76B8" w14:textId="161AEE9D" w:rsidR="00435B76" w:rsidRPr="00241557" w:rsidRDefault="00435B76" w:rsidP="00435B76">
      <w:pPr>
        <w:ind w:left="360"/>
        <w:jc w:val="both"/>
        <w:outlineLvl w:val="1"/>
        <w:rPr>
          <w:ins w:id="140" w:author="Hollie Nicholls" w:date="2019-07-08T11:34:00Z"/>
          <w:rFonts w:ascii="Times New Roman Bold" w:eastAsia="Calibri" w:hAnsi="Times New Roman Bold" w:cs="Times New Roman"/>
          <w:bCs/>
          <w:rPrChange w:id="141" w:author="Hollie Nicholls" w:date="2019-07-08T13:21:00Z">
            <w:rPr>
              <w:ins w:id="142" w:author="Hollie Nicholls" w:date="2019-07-08T11:34:00Z"/>
              <w:rFonts w:ascii="Times New Roman Bold" w:eastAsia="Calibri" w:hAnsi="Times New Roman Bold" w:cs="Times New Roman"/>
              <w:bCs/>
            </w:rPr>
          </w:rPrChange>
        </w:rPr>
      </w:pPr>
      <w:ins w:id="143" w:author="Hollie Nicholls" w:date="2019-07-08T11:34:00Z">
        <w:r w:rsidRPr="00241557">
          <w:rPr>
            <w:rFonts w:ascii="Times New Roman Bold" w:eastAsia="Calibri" w:hAnsi="Times New Roman Bold" w:cs="Times New Roman"/>
            <w:bCs/>
            <w:rPrChange w:id="144" w:author="Hollie Nicholls" w:date="2019-07-08T13:21:00Z">
              <w:rPr>
                <w:rFonts w:ascii="Times New Roman Bold" w:eastAsia="Calibri" w:hAnsi="Times New Roman Bold" w:cs="Times New Roman"/>
                <w:bCs/>
              </w:rPr>
            </w:rPrChange>
          </w:rPr>
          <w:tab/>
          <w:t>(e)</w:t>
        </w:r>
        <w:r w:rsidRPr="00241557">
          <w:rPr>
            <w:rFonts w:ascii="Times New Roman Bold" w:eastAsia="Calibri" w:hAnsi="Times New Roman Bold" w:cs="Times New Roman"/>
            <w:bCs/>
            <w:rPrChange w:id="145" w:author="Hollie Nicholls" w:date="2019-07-08T13:21:00Z">
              <w:rPr>
                <w:rFonts w:ascii="Times New Roman Bold" w:eastAsia="Calibri" w:hAnsi="Times New Roman Bold" w:cs="Times New Roman"/>
                <w:bCs/>
              </w:rPr>
            </w:rPrChange>
          </w:rPr>
          <w:tab/>
          <w:t>a commentary on the forecast for each CDCM input via individual comments;</w:t>
        </w:r>
      </w:ins>
    </w:p>
    <w:p w14:paraId="2240C26C" w14:textId="66A446F1" w:rsidR="00435B76" w:rsidRPr="00241557" w:rsidRDefault="00435B76" w:rsidP="00435B76">
      <w:pPr>
        <w:ind w:left="360"/>
        <w:jc w:val="both"/>
        <w:outlineLvl w:val="1"/>
        <w:rPr>
          <w:ins w:id="146" w:author="Hollie Nicholls" w:date="2019-07-08T11:36:00Z"/>
          <w:rFonts w:ascii="Times New Roman Bold" w:eastAsia="Calibri" w:hAnsi="Times New Roman Bold" w:cs="Times New Roman"/>
          <w:bCs/>
          <w:rPrChange w:id="147" w:author="Hollie Nicholls" w:date="2019-07-08T13:21:00Z">
            <w:rPr>
              <w:ins w:id="148" w:author="Hollie Nicholls" w:date="2019-07-08T11:36:00Z"/>
              <w:rFonts w:ascii="Times New Roman Bold" w:eastAsia="Calibri" w:hAnsi="Times New Roman Bold" w:cs="Times New Roman"/>
              <w:bCs/>
            </w:rPr>
          </w:rPrChange>
        </w:rPr>
      </w:pPr>
      <w:ins w:id="149" w:author="Hollie Nicholls" w:date="2019-07-08T11:34:00Z">
        <w:r w:rsidRPr="00241557">
          <w:rPr>
            <w:rFonts w:ascii="Times New Roman Bold" w:eastAsia="Calibri" w:hAnsi="Times New Roman Bold" w:cs="Times New Roman"/>
            <w:bCs/>
            <w:rPrChange w:id="150" w:author="Hollie Nicholls" w:date="2019-07-08T13:21:00Z">
              <w:rPr>
                <w:rFonts w:ascii="Times New Roman Bold" w:eastAsia="Calibri" w:hAnsi="Times New Roman Bold" w:cs="Times New Roman"/>
                <w:bCs/>
              </w:rPr>
            </w:rPrChange>
          </w:rPr>
          <w:tab/>
          <w:t>(f)</w:t>
        </w:r>
        <w:r w:rsidRPr="00241557">
          <w:rPr>
            <w:rFonts w:ascii="Times New Roman Bold" w:eastAsia="Calibri" w:hAnsi="Times New Roman Bold" w:cs="Times New Roman"/>
            <w:bCs/>
            <w:rPrChange w:id="151" w:author="Hollie Nicholls" w:date="2019-07-08T13:21:00Z">
              <w:rPr>
                <w:rFonts w:ascii="Times New Roman Bold" w:eastAsia="Calibri" w:hAnsi="Times New Roman Bold" w:cs="Times New Roman"/>
                <w:bCs/>
              </w:rPr>
            </w:rPrChange>
          </w:rPr>
          <w:tab/>
        </w:r>
      </w:ins>
      <w:ins w:id="152" w:author="Hollie Nicholls" w:date="2019-07-08T11:35:00Z">
        <w:r w:rsidRPr="00241557">
          <w:rPr>
            <w:rFonts w:ascii="Times New Roman Bold" w:eastAsia="Calibri" w:hAnsi="Times New Roman Bold" w:cs="Times New Roman"/>
            <w:bCs/>
            <w:rPrChange w:id="153" w:author="Hollie Nicholls" w:date="2019-07-08T13:21:00Z">
              <w:rPr>
                <w:rFonts w:ascii="Times New Roman Bold" w:eastAsia="Calibri" w:hAnsi="Times New Roman Bold" w:cs="Times New Roman"/>
                <w:bCs/>
              </w:rPr>
            </w:rPrChange>
          </w:rPr>
          <w:t>details of the expected time bands (as referred to in the CDCM model) that will be used in each of the 5 years covered by the Il</w:t>
        </w:r>
      </w:ins>
      <w:ins w:id="154" w:author="Hollie Nicholls" w:date="2019-07-08T11:36:00Z">
        <w:r w:rsidRPr="00241557">
          <w:rPr>
            <w:rFonts w:ascii="Times New Roman Bold" w:eastAsia="Calibri" w:hAnsi="Times New Roman Bold" w:cs="Times New Roman"/>
            <w:bCs/>
            <w:rPrChange w:id="155" w:author="Hollie Nicholls" w:date="2019-07-08T13:21:00Z">
              <w:rPr>
                <w:rFonts w:ascii="Times New Roman Bold" w:eastAsia="Calibri" w:hAnsi="Times New Roman Bold" w:cs="Times New Roman"/>
                <w:bCs/>
              </w:rPr>
            </w:rPrChange>
          </w:rPr>
          <w:t>lustrative Forecast Model; and</w:t>
        </w:r>
      </w:ins>
    </w:p>
    <w:p w14:paraId="47427978" w14:textId="458E3F6C" w:rsidR="00435B76" w:rsidRPr="00241557" w:rsidRDefault="00435B76" w:rsidP="00435B76">
      <w:pPr>
        <w:ind w:left="360"/>
        <w:jc w:val="both"/>
        <w:outlineLvl w:val="1"/>
        <w:rPr>
          <w:ins w:id="156" w:author="Hollie Nicholls" w:date="2019-07-08T11:51:00Z"/>
          <w:rFonts w:ascii="Times New Roman Bold" w:eastAsia="Calibri" w:hAnsi="Times New Roman Bold" w:cs="Times New Roman"/>
          <w:bCs/>
          <w:rPrChange w:id="157" w:author="Hollie Nicholls" w:date="2019-07-08T13:21:00Z">
            <w:rPr>
              <w:ins w:id="158" w:author="Hollie Nicholls" w:date="2019-07-08T11:51:00Z"/>
              <w:rFonts w:ascii="Times New Roman Bold" w:eastAsia="Calibri" w:hAnsi="Times New Roman Bold" w:cs="Times New Roman"/>
              <w:bCs/>
            </w:rPr>
          </w:rPrChange>
        </w:rPr>
      </w:pPr>
      <w:ins w:id="159" w:author="Hollie Nicholls" w:date="2019-07-08T11:36:00Z">
        <w:r w:rsidRPr="00241557">
          <w:rPr>
            <w:rFonts w:ascii="Times New Roman Bold" w:eastAsia="Calibri" w:hAnsi="Times New Roman Bold" w:cs="Times New Roman"/>
            <w:bCs/>
            <w:rPrChange w:id="160" w:author="Hollie Nicholls" w:date="2019-07-08T13:21:00Z">
              <w:rPr>
                <w:rFonts w:ascii="Times New Roman Bold" w:eastAsia="Calibri" w:hAnsi="Times New Roman Bold" w:cs="Times New Roman"/>
                <w:bCs/>
              </w:rPr>
            </w:rPrChange>
          </w:rPr>
          <w:tab/>
          <w:t>(g)</w:t>
        </w:r>
        <w:r w:rsidRPr="00241557">
          <w:rPr>
            <w:rFonts w:ascii="Times New Roman Bold" w:eastAsia="Calibri" w:hAnsi="Times New Roman Bold" w:cs="Times New Roman"/>
            <w:bCs/>
            <w:rPrChange w:id="161" w:author="Hollie Nicholls" w:date="2019-07-08T13:21:00Z">
              <w:rPr>
                <w:rFonts w:ascii="Times New Roman Bold" w:eastAsia="Calibri" w:hAnsi="Times New Roman Bold" w:cs="Times New Roman"/>
                <w:bCs/>
              </w:rPr>
            </w:rPrChange>
          </w:rPr>
          <w:tab/>
          <w:t xml:space="preserve">details of the historic </w:t>
        </w:r>
        <w:proofErr w:type="spellStart"/>
        <w:r w:rsidRPr="00241557">
          <w:rPr>
            <w:rFonts w:ascii="Times New Roman Bold" w:eastAsia="Calibri" w:hAnsi="Times New Roman Bold" w:cs="Times New Roman"/>
            <w:bCs/>
            <w:rPrChange w:id="162" w:author="Hollie Nicholls" w:date="2019-07-08T13:21:00Z">
              <w:rPr>
                <w:rFonts w:ascii="Times New Roman Bold" w:eastAsia="Calibri" w:hAnsi="Times New Roman Bold" w:cs="Times New Roman"/>
                <w:bCs/>
              </w:rPr>
            </w:rPrChange>
          </w:rPr>
          <w:t>daa</w:t>
        </w:r>
        <w:proofErr w:type="spellEnd"/>
        <w:r w:rsidRPr="00241557">
          <w:rPr>
            <w:rFonts w:ascii="Times New Roman Bold" w:eastAsia="Calibri" w:hAnsi="Times New Roman Bold" w:cs="Times New Roman"/>
            <w:bCs/>
            <w:rPrChange w:id="163" w:author="Hollie Nicholls" w:date="2019-07-08T13:21:00Z">
              <w:rPr>
                <w:rFonts w:ascii="Times New Roman Bold" w:eastAsia="Calibri" w:hAnsi="Times New Roman Bold" w:cs="Times New Roman"/>
                <w:bCs/>
              </w:rPr>
            </w:rPrChange>
          </w:rPr>
          <w:t xml:space="preserve"> over the previous 3 years used in calculating the average values for load characteristics (load factors, coincidence factors, and the estimated proportion of units recorded in each relevant time pattern regime that f</w:t>
        </w:r>
      </w:ins>
      <w:ins w:id="164" w:author="Hollie Nicholls" w:date="2019-07-08T11:37:00Z">
        <w:r w:rsidRPr="00241557">
          <w:rPr>
            <w:rFonts w:ascii="Times New Roman Bold" w:eastAsia="Calibri" w:hAnsi="Times New Roman Bold" w:cs="Times New Roman"/>
            <w:bCs/>
            <w:rPrChange w:id="165" w:author="Hollie Nicholls" w:date="2019-07-08T13:21:00Z">
              <w:rPr>
                <w:rFonts w:ascii="Times New Roman Bold" w:eastAsia="Calibri" w:hAnsi="Times New Roman Bold" w:cs="Times New Roman"/>
                <w:bCs/>
              </w:rPr>
            </w:rPrChange>
          </w:rPr>
          <w:t xml:space="preserve">all within each distribution time band) and peaking probabilities. </w:t>
        </w:r>
      </w:ins>
    </w:p>
    <w:p w14:paraId="7D23E0FB" w14:textId="602AFFF2" w:rsidR="004F1E18" w:rsidRPr="00241557" w:rsidRDefault="004F1E18" w:rsidP="00435B76">
      <w:pPr>
        <w:ind w:left="360"/>
        <w:jc w:val="both"/>
        <w:outlineLvl w:val="1"/>
        <w:rPr>
          <w:ins w:id="166" w:author="Hollie Nicholls" w:date="2019-07-08T11:55:00Z"/>
          <w:rFonts w:ascii="Times New Roman Bold" w:eastAsia="Calibri" w:hAnsi="Times New Roman Bold" w:cs="Times New Roman"/>
          <w:bCs/>
          <w:rPrChange w:id="167" w:author="Hollie Nicholls" w:date="2019-07-08T13:21:00Z">
            <w:rPr>
              <w:ins w:id="168" w:author="Hollie Nicholls" w:date="2019-07-08T11:55:00Z"/>
              <w:rFonts w:ascii="Times New Roman Bold" w:eastAsia="Calibri" w:hAnsi="Times New Roman Bold" w:cs="Times New Roman"/>
              <w:bCs/>
            </w:rPr>
          </w:rPrChange>
        </w:rPr>
      </w:pPr>
      <w:ins w:id="169" w:author="Hollie Nicholls" w:date="2019-07-08T11:52:00Z">
        <w:r w:rsidRPr="00241557">
          <w:rPr>
            <w:rFonts w:ascii="Times New Roman Bold" w:eastAsia="Calibri" w:hAnsi="Times New Roman Bold" w:cs="Times New Roman"/>
            <w:bCs/>
            <w:rPrChange w:id="170" w:author="Hollie Nicholls" w:date="2019-07-08T13:21:00Z">
              <w:rPr>
                <w:rFonts w:ascii="Times New Roman Bold" w:eastAsia="Calibri" w:hAnsi="Times New Roman Bold" w:cs="Times New Roman"/>
                <w:bCs/>
              </w:rPr>
            </w:rPrChange>
          </w:rPr>
          <w:t>6.1</w:t>
        </w:r>
        <w:r w:rsidRPr="00241557">
          <w:rPr>
            <w:rFonts w:ascii="Times New Roman Bold" w:eastAsia="Calibri" w:hAnsi="Times New Roman Bold" w:cs="Times New Roman"/>
            <w:bCs/>
            <w:rPrChange w:id="171" w:author="Hollie Nicholls" w:date="2019-07-08T13:21:00Z">
              <w:rPr>
                <w:rFonts w:ascii="Times New Roman Bold" w:eastAsia="Calibri" w:hAnsi="Times New Roman Bold" w:cs="Times New Roman"/>
                <w:bCs/>
              </w:rPr>
            </w:rPrChange>
          </w:rPr>
          <w:tab/>
        </w:r>
        <w:r w:rsidRPr="00241557">
          <w:rPr>
            <w:rFonts w:ascii="Times New Roman Bold" w:eastAsia="Calibri" w:hAnsi="Times New Roman Bold" w:cs="Times New Roman"/>
            <w:bCs/>
            <w:rPrChange w:id="172" w:author="Hollie Nicholls" w:date="2019-07-08T13:21:00Z">
              <w:rPr>
                <w:rFonts w:ascii="Times New Roman Bold" w:eastAsia="Calibri" w:hAnsi="Times New Roman Bold" w:cs="Times New Roman"/>
                <w:bCs/>
              </w:rPr>
            </w:rPrChange>
          </w:rPr>
          <w:tab/>
          <w:t xml:space="preserve">The forecast CDCM input data will be provided </w:t>
        </w:r>
        <w:r w:rsidR="006F4821" w:rsidRPr="00241557">
          <w:rPr>
            <w:rFonts w:ascii="Times New Roman Bold" w:eastAsia="Calibri" w:hAnsi="Times New Roman Bold" w:cs="Times New Roman"/>
            <w:bCs/>
            <w:rPrChange w:id="173" w:author="Hollie Nicholls" w:date="2019-07-08T13:21:00Z">
              <w:rPr>
                <w:rFonts w:ascii="Times New Roman Bold" w:eastAsia="Calibri" w:hAnsi="Times New Roman Bold" w:cs="Times New Roman"/>
                <w:bCs/>
              </w:rPr>
            </w:rPrChange>
          </w:rPr>
          <w:t xml:space="preserve">by DNO </w:t>
        </w:r>
        <w:proofErr w:type="spellStart"/>
        <w:r w:rsidR="006F4821" w:rsidRPr="00241557">
          <w:rPr>
            <w:rFonts w:ascii="Times New Roman Bold" w:eastAsia="Calibri" w:hAnsi="Times New Roman Bold" w:cs="Times New Roman"/>
            <w:bCs/>
            <w:rPrChange w:id="174" w:author="Hollie Nicholls" w:date="2019-07-08T13:21:00Z">
              <w:rPr>
                <w:rFonts w:ascii="Times New Roman Bold" w:eastAsia="Calibri" w:hAnsi="Times New Roman Bold" w:cs="Times New Roman"/>
                <w:bCs/>
              </w:rPr>
            </w:rPrChange>
          </w:rPr>
          <w:t>Parteis</w:t>
        </w:r>
        <w:proofErr w:type="spellEnd"/>
        <w:r w:rsidR="006F4821" w:rsidRPr="00241557">
          <w:rPr>
            <w:rFonts w:ascii="Times New Roman Bold" w:eastAsia="Calibri" w:hAnsi="Times New Roman Bold" w:cs="Times New Roman"/>
            <w:bCs/>
            <w:rPrChange w:id="175" w:author="Hollie Nicholls" w:date="2019-07-08T13:21:00Z">
              <w:rPr>
                <w:rFonts w:ascii="Times New Roman Bold" w:eastAsia="Calibri" w:hAnsi="Times New Roman Bold" w:cs="Times New Roman"/>
                <w:bCs/>
              </w:rPr>
            </w:rPrChange>
          </w:rPr>
          <w:t xml:space="preserve"> based on their own perception of how the CDCM input </w:t>
        </w:r>
      </w:ins>
      <w:ins w:id="176" w:author="Hollie Nicholls" w:date="2019-07-08T11:53:00Z">
        <w:r w:rsidR="006F4821" w:rsidRPr="00241557">
          <w:rPr>
            <w:rFonts w:ascii="Times New Roman Bold" w:eastAsia="Calibri" w:hAnsi="Times New Roman Bold" w:cs="Times New Roman"/>
            <w:bCs/>
            <w:rPrChange w:id="177" w:author="Hollie Nicholls" w:date="2019-07-08T13:21:00Z">
              <w:rPr>
                <w:rFonts w:ascii="Times New Roman Bold" w:eastAsia="Calibri" w:hAnsi="Times New Roman Bold" w:cs="Times New Roman"/>
                <w:bCs/>
              </w:rPr>
            </w:rPrChange>
          </w:rPr>
          <w:t>data may change over the 5-year period covered by the Illustrative Forecast Model. The format of the Illustrative Forecast Model will be common, but the a</w:t>
        </w:r>
      </w:ins>
      <w:ins w:id="178" w:author="Hollie Nicholls" w:date="2019-07-08T11:54:00Z">
        <w:r w:rsidR="006F4821" w:rsidRPr="00241557">
          <w:rPr>
            <w:rFonts w:ascii="Times New Roman Bold" w:eastAsia="Calibri" w:hAnsi="Times New Roman Bold" w:cs="Times New Roman"/>
            <w:bCs/>
            <w:rPrChange w:id="179" w:author="Hollie Nicholls" w:date="2019-07-08T13:21:00Z">
              <w:rPr>
                <w:rFonts w:ascii="Times New Roman Bold" w:eastAsia="Calibri" w:hAnsi="Times New Roman Bold" w:cs="Times New Roman"/>
                <w:bCs/>
              </w:rPr>
            </w:rPrChange>
          </w:rPr>
          <w:t>ctual forecast will be specific to each DNO Party to allow that DNO Party flexibility to express its own views and to prov</w:t>
        </w:r>
      </w:ins>
      <w:ins w:id="180" w:author="Hollie Nicholls" w:date="2019-07-08T11:55:00Z">
        <w:r w:rsidR="006F4821" w:rsidRPr="00241557">
          <w:rPr>
            <w:rFonts w:ascii="Times New Roman Bold" w:eastAsia="Calibri" w:hAnsi="Times New Roman Bold" w:cs="Times New Roman"/>
            <w:bCs/>
            <w:rPrChange w:id="181" w:author="Hollie Nicholls" w:date="2019-07-08T13:21:00Z">
              <w:rPr>
                <w:rFonts w:ascii="Times New Roman Bold" w:eastAsia="Calibri" w:hAnsi="Times New Roman Bold" w:cs="Times New Roman"/>
                <w:bCs/>
              </w:rPr>
            </w:rPrChange>
          </w:rPr>
          <w:t>ide a realistic forecast.</w:t>
        </w:r>
      </w:ins>
    </w:p>
    <w:p w14:paraId="6CA9E338" w14:textId="2E9F8D3C" w:rsidR="006F4821" w:rsidRPr="00241557" w:rsidRDefault="006F4821" w:rsidP="00435B76">
      <w:pPr>
        <w:ind w:left="360"/>
        <w:jc w:val="both"/>
        <w:outlineLvl w:val="1"/>
        <w:rPr>
          <w:ins w:id="182" w:author="Hollie Nicholls" w:date="2019-07-08T11:55:00Z"/>
          <w:rFonts w:ascii="Times New Roman Bold" w:eastAsia="Calibri" w:hAnsi="Times New Roman Bold" w:cs="Times New Roman"/>
          <w:bCs/>
          <w:rPrChange w:id="183" w:author="Hollie Nicholls" w:date="2019-07-08T13:21:00Z">
            <w:rPr>
              <w:ins w:id="184" w:author="Hollie Nicholls" w:date="2019-07-08T11:55:00Z"/>
              <w:rFonts w:ascii="Times New Roman Bold" w:eastAsia="Calibri" w:hAnsi="Times New Roman Bold" w:cs="Times New Roman"/>
              <w:bCs/>
            </w:rPr>
          </w:rPrChange>
        </w:rPr>
      </w:pPr>
      <w:ins w:id="185" w:author="Hollie Nicholls" w:date="2019-07-08T11:55:00Z">
        <w:r w:rsidRPr="00241557">
          <w:rPr>
            <w:rFonts w:ascii="Times New Roman Bold" w:eastAsia="Calibri" w:hAnsi="Times New Roman Bold" w:cs="Times New Roman"/>
            <w:bCs/>
            <w:rPrChange w:id="186" w:author="Hollie Nicholls" w:date="2019-07-08T13:21:00Z">
              <w:rPr>
                <w:rFonts w:ascii="Times New Roman Bold" w:eastAsia="Calibri" w:hAnsi="Times New Roman Bold" w:cs="Times New Roman"/>
                <w:bCs/>
              </w:rPr>
            </w:rPrChange>
          </w:rPr>
          <w:t>6.2</w:t>
        </w:r>
        <w:r w:rsidRPr="00241557">
          <w:rPr>
            <w:rFonts w:ascii="Times New Roman Bold" w:eastAsia="Calibri" w:hAnsi="Times New Roman Bold" w:cs="Times New Roman"/>
            <w:bCs/>
            <w:rPrChange w:id="187" w:author="Hollie Nicholls" w:date="2019-07-08T13:21:00Z">
              <w:rPr>
                <w:rFonts w:ascii="Times New Roman Bold" w:eastAsia="Calibri" w:hAnsi="Times New Roman Bold" w:cs="Times New Roman"/>
                <w:bCs/>
              </w:rPr>
            </w:rPrChange>
          </w:rPr>
          <w:tab/>
        </w:r>
        <w:r w:rsidRPr="00241557">
          <w:rPr>
            <w:rFonts w:ascii="Times New Roman Bold" w:eastAsia="Calibri" w:hAnsi="Times New Roman Bold" w:cs="Times New Roman"/>
            <w:bCs/>
            <w:rPrChange w:id="188" w:author="Hollie Nicholls" w:date="2019-07-08T13:21:00Z">
              <w:rPr>
                <w:rFonts w:ascii="Times New Roman Bold" w:eastAsia="Calibri" w:hAnsi="Times New Roman Bold" w:cs="Times New Roman"/>
                <w:bCs/>
              </w:rPr>
            </w:rPrChange>
          </w:rPr>
          <w:tab/>
          <w:t>It is acknowledged that:</w:t>
        </w:r>
      </w:ins>
    </w:p>
    <w:p w14:paraId="39FA0266" w14:textId="71DE00E8" w:rsidR="006F4821" w:rsidRPr="00241557" w:rsidRDefault="006F4821" w:rsidP="00435B76">
      <w:pPr>
        <w:ind w:left="360"/>
        <w:jc w:val="both"/>
        <w:outlineLvl w:val="1"/>
        <w:rPr>
          <w:ins w:id="189" w:author="Hollie Nicholls" w:date="2019-07-08T11:55:00Z"/>
          <w:rFonts w:ascii="Times New Roman Bold" w:eastAsia="Calibri" w:hAnsi="Times New Roman Bold" w:cs="Times New Roman"/>
          <w:bCs/>
          <w:rPrChange w:id="190" w:author="Hollie Nicholls" w:date="2019-07-08T13:21:00Z">
            <w:rPr>
              <w:ins w:id="191" w:author="Hollie Nicholls" w:date="2019-07-08T11:55:00Z"/>
              <w:rFonts w:ascii="Times New Roman Bold" w:eastAsia="Calibri" w:hAnsi="Times New Roman Bold" w:cs="Times New Roman"/>
              <w:bCs/>
            </w:rPr>
          </w:rPrChange>
        </w:rPr>
      </w:pPr>
      <w:ins w:id="192" w:author="Hollie Nicholls" w:date="2019-07-08T11:55:00Z">
        <w:r w:rsidRPr="00241557">
          <w:rPr>
            <w:rFonts w:ascii="Times New Roman Bold" w:eastAsia="Calibri" w:hAnsi="Times New Roman Bold" w:cs="Times New Roman"/>
            <w:bCs/>
            <w:rPrChange w:id="193" w:author="Hollie Nicholls" w:date="2019-07-08T13:21:00Z">
              <w:rPr>
                <w:rFonts w:ascii="Times New Roman Bold" w:eastAsia="Calibri" w:hAnsi="Times New Roman Bold" w:cs="Times New Roman"/>
                <w:bCs/>
              </w:rPr>
            </w:rPrChange>
          </w:rPr>
          <w:tab/>
        </w:r>
        <w:r w:rsidRPr="00241557">
          <w:rPr>
            <w:rFonts w:ascii="Times New Roman Bold" w:eastAsia="Calibri" w:hAnsi="Times New Roman Bold" w:cs="Times New Roman"/>
            <w:bCs/>
            <w:rPrChange w:id="194" w:author="Hollie Nicholls" w:date="2019-07-08T13:21:00Z">
              <w:rPr>
                <w:rFonts w:ascii="Times New Roman Bold" w:eastAsia="Calibri" w:hAnsi="Times New Roman Bold" w:cs="Times New Roman"/>
                <w:bCs/>
              </w:rPr>
            </w:rPrChange>
          </w:rPr>
          <w:tab/>
          <w:t>(a)</w:t>
        </w:r>
        <w:r w:rsidRPr="00241557">
          <w:rPr>
            <w:rFonts w:ascii="Times New Roman Bold" w:eastAsia="Calibri" w:hAnsi="Times New Roman Bold" w:cs="Times New Roman"/>
            <w:bCs/>
            <w:rPrChange w:id="195" w:author="Hollie Nicholls" w:date="2019-07-08T13:21:00Z">
              <w:rPr>
                <w:rFonts w:ascii="Times New Roman Bold" w:eastAsia="Calibri" w:hAnsi="Times New Roman Bold" w:cs="Times New Roman"/>
                <w:bCs/>
              </w:rPr>
            </w:rPrChange>
          </w:rPr>
          <w:tab/>
          <w:t xml:space="preserve">in populating the Illustrative Forecast Model, each DNO Party will make </w:t>
        </w:r>
        <w:proofErr w:type="gramStart"/>
        <w:r w:rsidRPr="00241557">
          <w:rPr>
            <w:rFonts w:ascii="Times New Roman Bold" w:eastAsia="Calibri" w:hAnsi="Times New Roman Bold" w:cs="Times New Roman"/>
            <w:bCs/>
            <w:rPrChange w:id="196" w:author="Hollie Nicholls" w:date="2019-07-08T13:21:00Z">
              <w:rPr>
                <w:rFonts w:ascii="Times New Roman Bold" w:eastAsia="Calibri" w:hAnsi="Times New Roman Bold" w:cs="Times New Roman"/>
                <w:bCs/>
              </w:rPr>
            </w:rPrChange>
          </w:rPr>
          <w:t>a number of</w:t>
        </w:r>
        <w:proofErr w:type="gramEnd"/>
        <w:r w:rsidRPr="00241557">
          <w:rPr>
            <w:rFonts w:ascii="Times New Roman Bold" w:eastAsia="Calibri" w:hAnsi="Times New Roman Bold" w:cs="Times New Roman"/>
            <w:bCs/>
            <w:rPrChange w:id="197" w:author="Hollie Nicholls" w:date="2019-07-08T13:21:00Z">
              <w:rPr>
                <w:rFonts w:ascii="Times New Roman Bold" w:eastAsia="Calibri" w:hAnsi="Times New Roman Bold" w:cs="Times New Roman"/>
                <w:bCs/>
              </w:rPr>
            </w:rPrChange>
          </w:rPr>
          <w:t xml:space="preserve"> assumptions;</w:t>
        </w:r>
      </w:ins>
    </w:p>
    <w:p w14:paraId="6CD5BBA4" w14:textId="51111A4D" w:rsidR="006F4821" w:rsidRPr="00241557" w:rsidRDefault="006F4821" w:rsidP="00435B76">
      <w:pPr>
        <w:ind w:left="360"/>
        <w:jc w:val="both"/>
        <w:outlineLvl w:val="1"/>
        <w:rPr>
          <w:ins w:id="198" w:author="Hollie Nicholls" w:date="2019-07-08T11:56:00Z"/>
          <w:rFonts w:ascii="Times New Roman Bold" w:eastAsia="Calibri" w:hAnsi="Times New Roman Bold" w:cs="Times New Roman"/>
          <w:bCs/>
          <w:rPrChange w:id="199" w:author="Hollie Nicholls" w:date="2019-07-08T13:21:00Z">
            <w:rPr>
              <w:ins w:id="200" w:author="Hollie Nicholls" w:date="2019-07-08T11:56:00Z"/>
              <w:rFonts w:ascii="Times New Roman Bold" w:eastAsia="Calibri" w:hAnsi="Times New Roman Bold" w:cs="Times New Roman"/>
              <w:bCs/>
            </w:rPr>
          </w:rPrChange>
        </w:rPr>
      </w:pPr>
      <w:ins w:id="201" w:author="Hollie Nicholls" w:date="2019-07-08T11:55:00Z">
        <w:r w:rsidRPr="00241557">
          <w:rPr>
            <w:rFonts w:ascii="Times New Roman Bold" w:eastAsia="Calibri" w:hAnsi="Times New Roman Bold" w:cs="Times New Roman"/>
            <w:bCs/>
            <w:rPrChange w:id="202" w:author="Hollie Nicholls" w:date="2019-07-08T13:21:00Z">
              <w:rPr>
                <w:rFonts w:ascii="Times New Roman Bold" w:eastAsia="Calibri" w:hAnsi="Times New Roman Bold" w:cs="Times New Roman"/>
                <w:bCs/>
              </w:rPr>
            </w:rPrChange>
          </w:rPr>
          <w:tab/>
        </w:r>
        <w:r w:rsidRPr="00241557">
          <w:rPr>
            <w:rFonts w:ascii="Times New Roman Bold" w:eastAsia="Calibri" w:hAnsi="Times New Roman Bold" w:cs="Times New Roman"/>
            <w:bCs/>
            <w:rPrChange w:id="203" w:author="Hollie Nicholls" w:date="2019-07-08T13:21:00Z">
              <w:rPr>
                <w:rFonts w:ascii="Times New Roman Bold" w:eastAsia="Calibri" w:hAnsi="Times New Roman Bold" w:cs="Times New Roman"/>
                <w:bCs/>
              </w:rPr>
            </w:rPrChange>
          </w:rPr>
          <w:tab/>
        </w:r>
      </w:ins>
      <w:ins w:id="204" w:author="Hollie Nicholls" w:date="2019-07-08T11:56:00Z">
        <w:r w:rsidRPr="00241557">
          <w:rPr>
            <w:rFonts w:ascii="Times New Roman Bold" w:eastAsia="Calibri" w:hAnsi="Times New Roman Bold" w:cs="Times New Roman"/>
            <w:bCs/>
            <w:rPrChange w:id="205" w:author="Hollie Nicholls" w:date="2019-07-08T13:21:00Z">
              <w:rPr>
                <w:rFonts w:ascii="Times New Roman Bold" w:eastAsia="Calibri" w:hAnsi="Times New Roman Bold" w:cs="Times New Roman"/>
                <w:bCs/>
              </w:rPr>
            </w:rPrChange>
          </w:rPr>
          <w:t>(b)</w:t>
        </w:r>
        <w:r w:rsidRPr="00241557">
          <w:rPr>
            <w:rFonts w:ascii="Times New Roman Bold" w:eastAsia="Calibri" w:hAnsi="Times New Roman Bold" w:cs="Times New Roman"/>
            <w:bCs/>
            <w:rPrChange w:id="206" w:author="Hollie Nicholls" w:date="2019-07-08T13:21:00Z">
              <w:rPr>
                <w:rFonts w:ascii="Times New Roman Bold" w:eastAsia="Calibri" w:hAnsi="Times New Roman Bold" w:cs="Times New Roman"/>
                <w:bCs/>
              </w:rPr>
            </w:rPrChange>
          </w:rPr>
          <w:tab/>
          <w:t>the information set out in each Illustrative Forecast Model is illustrative in nature, and is only intended as an indication of an expectation at a point in time; and</w:t>
        </w:r>
      </w:ins>
    </w:p>
    <w:p w14:paraId="182AE553" w14:textId="0A9E3D8D" w:rsidR="006F4821" w:rsidRPr="00241557" w:rsidRDefault="006F4821" w:rsidP="00435B76">
      <w:pPr>
        <w:ind w:left="360"/>
        <w:jc w:val="both"/>
        <w:outlineLvl w:val="1"/>
        <w:rPr>
          <w:ins w:id="207" w:author="Hollie Nicholls" w:date="2019-07-08T11:29:00Z"/>
          <w:rFonts w:eastAsia="Times New Roman" w:cs="Times New Roman"/>
          <w:bCs/>
          <w:szCs w:val="26"/>
        </w:rPr>
      </w:pPr>
      <w:ins w:id="208" w:author="Hollie Nicholls" w:date="2019-07-08T11:56:00Z">
        <w:r w:rsidRPr="00241557">
          <w:rPr>
            <w:rFonts w:ascii="Times New Roman Bold" w:eastAsia="Calibri" w:hAnsi="Times New Roman Bold" w:cs="Times New Roman"/>
            <w:bCs/>
            <w:rPrChange w:id="209" w:author="Hollie Nicholls" w:date="2019-07-08T13:21:00Z">
              <w:rPr>
                <w:rFonts w:ascii="Times New Roman Bold" w:eastAsia="Calibri" w:hAnsi="Times New Roman Bold" w:cs="Times New Roman"/>
                <w:bCs/>
              </w:rPr>
            </w:rPrChange>
          </w:rPr>
          <w:lastRenderedPageBreak/>
          <w:tab/>
        </w:r>
        <w:r w:rsidRPr="00241557">
          <w:rPr>
            <w:rFonts w:ascii="Times New Roman Bold" w:eastAsia="Calibri" w:hAnsi="Times New Roman Bold" w:cs="Times New Roman"/>
            <w:bCs/>
            <w:rPrChange w:id="210" w:author="Hollie Nicholls" w:date="2019-07-08T13:21:00Z">
              <w:rPr>
                <w:rFonts w:ascii="Times New Roman Bold" w:eastAsia="Calibri" w:hAnsi="Times New Roman Bold" w:cs="Times New Roman"/>
                <w:bCs/>
              </w:rPr>
            </w:rPrChange>
          </w:rPr>
          <w:tab/>
          <w:t>(c)</w:t>
        </w:r>
        <w:r w:rsidRPr="00241557">
          <w:rPr>
            <w:rFonts w:ascii="Times New Roman Bold" w:eastAsia="Calibri" w:hAnsi="Times New Roman Bold" w:cs="Times New Roman"/>
            <w:bCs/>
            <w:rPrChange w:id="211" w:author="Hollie Nicholls" w:date="2019-07-08T13:21:00Z">
              <w:rPr>
                <w:rFonts w:ascii="Times New Roman Bold" w:eastAsia="Calibri" w:hAnsi="Times New Roman Bold" w:cs="Times New Roman"/>
                <w:bCs/>
              </w:rPr>
            </w:rPrChange>
          </w:rPr>
          <w:tab/>
          <w:t>actual Use of</w:t>
        </w:r>
      </w:ins>
      <w:ins w:id="212" w:author="Hollie Nicholls" w:date="2019-07-08T11:57:00Z">
        <w:r w:rsidRPr="00241557">
          <w:rPr>
            <w:rFonts w:ascii="Times New Roman Bold" w:eastAsia="Calibri" w:hAnsi="Times New Roman Bold" w:cs="Times New Roman"/>
            <w:bCs/>
            <w:rPrChange w:id="213" w:author="Hollie Nicholls" w:date="2019-07-08T13:21:00Z">
              <w:rPr>
                <w:rFonts w:ascii="Times New Roman Bold" w:eastAsia="Calibri" w:hAnsi="Times New Roman Bold" w:cs="Times New Roman"/>
                <w:bCs/>
              </w:rPr>
            </w:rPrChange>
          </w:rPr>
          <w:t xml:space="preserve"> System Charges may differ significantly from the indicative tariffs set out in the Illustrative Forecast Models, including where there are material changes in the data and assumptions underlying the forecasts</w:t>
        </w:r>
      </w:ins>
      <w:ins w:id="214" w:author="Hollie Nicholls" w:date="2019-07-08T11:58:00Z">
        <w:r w:rsidRPr="00241557">
          <w:rPr>
            <w:rFonts w:ascii="Times New Roman Bold" w:eastAsia="Calibri" w:hAnsi="Times New Roman Bold" w:cs="Times New Roman"/>
            <w:bCs/>
            <w:rPrChange w:id="215" w:author="Hollie Nicholls" w:date="2019-07-08T13:21:00Z">
              <w:rPr>
                <w:rFonts w:ascii="Times New Roman Bold" w:eastAsia="Calibri" w:hAnsi="Times New Roman Bold" w:cs="Times New Roman"/>
                <w:bCs/>
              </w:rPr>
            </w:rPrChange>
          </w:rPr>
          <w:t xml:space="preserve">, and accordingly, although each DNO Party shall endeavour to ensure the </w:t>
        </w:r>
        <w:proofErr w:type="spellStart"/>
        <w:r w:rsidRPr="00241557">
          <w:rPr>
            <w:rFonts w:ascii="Times New Roman Bold" w:eastAsia="Calibri" w:hAnsi="Times New Roman Bold" w:cs="Times New Roman"/>
            <w:bCs/>
            <w:rPrChange w:id="216" w:author="Hollie Nicholls" w:date="2019-07-08T13:21:00Z">
              <w:rPr>
                <w:rFonts w:ascii="Times New Roman Bold" w:eastAsia="Calibri" w:hAnsi="Times New Roman Bold" w:cs="Times New Roman"/>
                <w:bCs/>
              </w:rPr>
            </w:rPrChange>
          </w:rPr>
          <w:t>accuract</w:t>
        </w:r>
        <w:proofErr w:type="spellEnd"/>
        <w:r w:rsidRPr="00241557">
          <w:rPr>
            <w:rFonts w:ascii="Times New Roman Bold" w:eastAsia="Calibri" w:hAnsi="Times New Roman Bold" w:cs="Times New Roman"/>
            <w:bCs/>
            <w:rPrChange w:id="217" w:author="Hollie Nicholls" w:date="2019-07-08T13:21:00Z">
              <w:rPr>
                <w:rFonts w:ascii="Times New Roman Bold" w:eastAsia="Calibri" w:hAnsi="Times New Roman Bold" w:cs="Times New Roman"/>
                <w:bCs/>
              </w:rPr>
            </w:rPrChange>
          </w:rPr>
          <w:t xml:space="preserve"> of the information provided in the Illustrative Forecast Model, no DNO Party (or its officers, employees or age</w:t>
        </w:r>
      </w:ins>
      <w:ins w:id="218" w:author="Hollie Nicholls" w:date="2019-07-08T11:59:00Z">
        <w:r w:rsidRPr="00241557">
          <w:rPr>
            <w:rFonts w:ascii="Times New Roman Bold" w:eastAsia="Calibri" w:hAnsi="Times New Roman Bold" w:cs="Times New Roman"/>
            <w:bCs/>
            <w:rPrChange w:id="219" w:author="Hollie Nicholls" w:date="2019-07-08T13:21:00Z">
              <w:rPr>
                <w:rFonts w:ascii="Times New Roman Bold" w:eastAsia="Calibri" w:hAnsi="Times New Roman Bold" w:cs="Times New Roman"/>
                <w:bCs/>
              </w:rPr>
            </w:rPrChange>
          </w:rPr>
          <w:t>nts) will be liable for the accuracy of the information contained in the Illustrative Forecast Models.</w:t>
        </w:r>
      </w:ins>
      <w:commentRangeEnd w:id="101"/>
      <w:ins w:id="220" w:author="Hollie Nicholls" w:date="2019-07-08T13:21:00Z">
        <w:r w:rsidR="00241557">
          <w:rPr>
            <w:rStyle w:val="CommentReference"/>
          </w:rPr>
          <w:commentReference w:id="101"/>
        </w:r>
      </w:ins>
    </w:p>
    <w:p w14:paraId="53166511" w14:textId="77777777" w:rsidR="00851164" w:rsidRPr="00435B76" w:rsidRDefault="00851164">
      <w:pPr>
        <w:numPr>
          <w:ilvl w:val="1"/>
          <w:numId w:val="23"/>
        </w:numPr>
        <w:ind w:left="720"/>
        <w:jc w:val="both"/>
        <w:outlineLvl w:val="1"/>
        <w:rPr>
          <w:rFonts w:ascii="Times New Roman Bold" w:eastAsia="Calibri" w:hAnsi="Times New Roman Bold" w:cs="Times New Roman"/>
          <w:b/>
        </w:rPr>
        <w:pPrChange w:id="221" w:author="Hollie Nicholls" w:date="2019-07-08T11:29:00Z">
          <w:pPr/>
        </w:pPrChange>
      </w:pPr>
      <w:del w:id="222" w:author="Hollie Nicholls" w:date="2019-07-08T11:29:00Z">
        <w:r w:rsidRPr="00435B76" w:rsidDel="00435B76">
          <w:rPr>
            <w:rFonts w:ascii="Times New Roman Bold" w:eastAsia="Calibri" w:hAnsi="Times New Roman Bold" w:cs="Times New Roman"/>
            <w:b/>
          </w:rPr>
          <w:br w:type="page"/>
        </w:r>
      </w:del>
    </w:p>
    <w:p w14:paraId="1D302242" w14:textId="77777777" w:rsidR="00851164" w:rsidRPr="00011B2A" w:rsidRDefault="00851164" w:rsidP="00851164">
      <w:pPr>
        <w:ind w:left="142"/>
        <w:rPr>
          <w:rFonts w:eastAsia="Calibri" w:cs="Times New Roman"/>
          <w:b/>
        </w:rPr>
      </w:pPr>
      <w:r w:rsidRPr="00011B2A">
        <w:rPr>
          <w:rFonts w:eastAsia="Calibri" w:cs="Times New Roman"/>
          <w:b/>
        </w:rPr>
        <w:lastRenderedPageBreak/>
        <w:t>TABLE 1</w:t>
      </w:r>
    </w:p>
    <w:p w14:paraId="5A9EF2BA" w14:textId="348E495A" w:rsidR="00851164" w:rsidRDefault="00851164" w:rsidP="00851164">
      <w:pPr>
        <w:ind w:left="142"/>
        <w:rPr>
          <w:ins w:id="223" w:author="Hollie Nicholls" w:date="2019-07-02T14:15:00Z"/>
          <w:rFonts w:eastAsia="Calibri" w:cs="Times New Roman"/>
        </w:rPr>
      </w:pPr>
      <w:del w:id="224" w:author="Hollie Nicholls" w:date="2019-07-02T14:13:00Z">
        <w:r w:rsidRPr="00011B2A" w:rsidDel="00AC7C3E">
          <w:rPr>
            <w:rFonts w:eastAsia="Calibri" w:cs="Times New Roman"/>
          </w:rPr>
          <w:delText>The table referred to in Clause 35A.2 is set out below</w:delText>
        </w:r>
      </w:del>
      <w:ins w:id="225" w:author="Hollie Nicholls" w:date="2019-07-02T14:13:00Z">
        <w:r w:rsidR="00AC7C3E">
          <w:rPr>
            <w:rFonts w:eastAsia="Calibri" w:cs="Times New Roman"/>
          </w:rPr>
          <w:t>The Company should replicate the final column of Ta</w:t>
        </w:r>
      </w:ins>
      <w:ins w:id="226" w:author="Hollie Nicholls" w:date="2019-07-02T14:14:00Z">
        <w:r w:rsidR="00AC7C3E">
          <w:rPr>
            <w:rFonts w:eastAsia="Calibri" w:cs="Times New Roman"/>
          </w:rPr>
          <w:t>ble 1 for each year from the start of the Price Control Period relating to regulatory year t-2, to the latest of the final regulatory year of the current Price Control Period or regulatory year t+4</w:t>
        </w:r>
      </w:ins>
      <w:del w:id="227" w:author="Hollie Nicholls" w:date="2019-07-02T14:14:00Z">
        <w:r w:rsidRPr="00011B2A" w:rsidDel="00AC7C3E">
          <w:rPr>
            <w:rFonts w:eastAsia="Calibri" w:cs="Times New Roman"/>
          </w:rPr>
          <w:delText>:</w:delText>
        </w:r>
      </w:del>
      <w:ins w:id="228" w:author="Hollie Nicholls" w:date="2019-07-02T14:14:00Z">
        <w:r w:rsidR="00AC7C3E">
          <w:rPr>
            <w:rFonts w:eastAsia="Calibri" w:cs="Times New Roman"/>
          </w:rPr>
          <w:t>.</w:t>
        </w:r>
      </w:ins>
    </w:p>
    <w:p w14:paraId="1C33D978" w14:textId="581F39A6" w:rsidR="00AC7C3E" w:rsidRDefault="00AC7C3E" w:rsidP="00AC7C3E">
      <w:pPr>
        <w:spacing w:after="0" w:line="240" w:lineRule="auto"/>
        <w:ind w:left="142"/>
        <w:rPr>
          <w:ins w:id="229" w:author="Hollie Nicholls" w:date="2019-07-08T12:12:00Z"/>
          <w:rFonts w:eastAsia="Calibri" w:cs="Times New Roman"/>
        </w:rPr>
      </w:pPr>
    </w:p>
    <w:p w14:paraId="40F37F41" w14:textId="1C4E5C2A" w:rsidR="00F6550D" w:rsidRDefault="00F6550D" w:rsidP="00AC7C3E">
      <w:pPr>
        <w:spacing w:after="0" w:line="240" w:lineRule="auto"/>
        <w:ind w:left="142"/>
        <w:rPr>
          <w:ins w:id="230" w:author="Hollie Nicholls" w:date="2019-07-08T12:12:00Z"/>
          <w:rFonts w:eastAsia="Calibri" w:cs="Times New Roman"/>
        </w:rPr>
      </w:pPr>
      <w:ins w:id="231" w:author="Hollie Nicholls" w:date="2019-07-08T12:12:00Z">
        <w:r w:rsidRPr="00F6550D">
          <w:rPr>
            <w:noProof/>
          </w:rPr>
          <w:lastRenderedPageBreak/>
          <w:drawing>
            <wp:inline distT="0" distB="0" distL="0" distR="0" wp14:anchorId="67ADCF48" wp14:editId="20388DFB">
              <wp:extent cx="8860790" cy="51828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60790" cy="5182870"/>
                      </a:xfrm>
                      <a:prstGeom prst="rect">
                        <a:avLst/>
                      </a:prstGeom>
                      <a:noFill/>
                      <a:ln>
                        <a:noFill/>
                      </a:ln>
                    </pic:spPr>
                  </pic:pic>
                </a:graphicData>
              </a:graphic>
            </wp:inline>
          </w:drawing>
        </w:r>
      </w:ins>
    </w:p>
    <w:p w14:paraId="50C3106B" w14:textId="77777777" w:rsidR="00F6550D" w:rsidRDefault="00F6550D" w:rsidP="00AC7C3E">
      <w:pPr>
        <w:spacing w:after="0" w:line="240" w:lineRule="auto"/>
        <w:ind w:left="142"/>
        <w:rPr>
          <w:ins w:id="232" w:author="Hollie Nicholls" w:date="2019-07-02T14:19:00Z"/>
          <w:rFonts w:eastAsia="Calibri" w:cs="Times New Roman"/>
        </w:rPr>
      </w:pPr>
    </w:p>
    <w:p w14:paraId="57920745" w14:textId="77777777" w:rsidR="00AC7C3E" w:rsidRPr="00AC7C3E" w:rsidRDefault="00AC7C3E" w:rsidP="00AC7C3E">
      <w:pPr>
        <w:spacing w:after="0" w:line="240" w:lineRule="auto"/>
        <w:ind w:left="142"/>
        <w:rPr>
          <w:rFonts w:eastAsia="Calibri" w:cs="Times New Roman"/>
        </w:rPr>
      </w:pPr>
    </w:p>
    <w:tbl>
      <w:tblPr>
        <w:tblW w:w="13841" w:type="dxa"/>
        <w:tblInd w:w="108" w:type="dxa"/>
        <w:tblLook w:val="04A0" w:firstRow="1" w:lastRow="0" w:firstColumn="1" w:lastColumn="0" w:noHBand="0" w:noVBand="1"/>
        <w:tblPrChange w:id="233" w:author="Hollie Nicholls" w:date="2019-07-08T12:12:00Z">
          <w:tblPr>
            <w:tblW w:w="9397" w:type="dxa"/>
            <w:tblInd w:w="103" w:type="dxa"/>
            <w:tblLook w:val="04A0" w:firstRow="1" w:lastRow="0" w:firstColumn="1" w:lastColumn="0" w:noHBand="0" w:noVBand="1"/>
          </w:tblPr>
        </w:tblPrChange>
      </w:tblPr>
      <w:tblGrid>
        <w:gridCol w:w="3254"/>
        <w:gridCol w:w="1168"/>
        <w:gridCol w:w="992"/>
        <w:gridCol w:w="281"/>
        <w:gridCol w:w="915"/>
        <w:gridCol w:w="1176"/>
        <w:gridCol w:w="1176"/>
        <w:gridCol w:w="1176"/>
        <w:gridCol w:w="1176"/>
        <w:gridCol w:w="1025"/>
        <w:gridCol w:w="151"/>
        <w:gridCol w:w="298"/>
        <w:gridCol w:w="1058"/>
        <w:tblGridChange w:id="234">
          <w:tblGrid>
            <w:gridCol w:w="3560"/>
            <w:gridCol w:w="1265"/>
            <w:gridCol w:w="1025"/>
            <w:gridCol w:w="276"/>
            <w:gridCol w:w="948"/>
            <w:gridCol w:w="1059"/>
            <w:gridCol w:w="1108"/>
            <w:gridCol w:w="1108"/>
            <w:gridCol w:w="1108"/>
            <w:gridCol w:w="963"/>
            <w:gridCol w:w="145"/>
            <w:gridCol w:w="216"/>
            <w:gridCol w:w="1060"/>
          </w:tblGrid>
        </w:tblGridChange>
      </w:tblGrid>
      <w:tr w:rsidR="00851164" w:rsidRPr="00011B2A" w:rsidDel="00AC7C3E" w14:paraId="7297E64F" w14:textId="5840E23C" w:rsidTr="00F6550D">
        <w:trPr>
          <w:trHeight w:val="300"/>
          <w:del w:id="235" w:author="Hollie Nicholls" w:date="2019-07-02T14:19:00Z"/>
          <w:trPrChange w:id="236" w:author="Hollie Nicholls" w:date="2019-07-08T12:12:00Z">
            <w:trPr>
              <w:trHeight w:val="300"/>
            </w:trPr>
          </w:trPrChange>
        </w:trPr>
        <w:tc>
          <w:tcPr>
            <w:tcW w:w="6126" w:type="dxa"/>
            <w:gridSpan w:val="4"/>
            <w:tcBorders>
              <w:top w:val="nil"/>
              <w:left w:val="nil"/>
              <w:bottom w:val="nil"/>
              <w:right w:val="nil"/>
            </w:tcBorders>
            <w:shd w:val="clear" w:color="auto" w:fill="auto"/>
            <w:noWrap/>
            <w:vAlign w:val="center"/>
            <w:hideMark/>
            <w:tcPrChange w:id="237" w:author="Hollie Nicholls" w:date="2019-07-08T12:12:00Z">
              <w:tcPr>
                <w:tcW w:w="6902" w:type="dxa"/>
                <w:gridSpan w:val="4"/>
                <w:tcBorders>
                  <w:top w:val="nil"/>
                  <w:left w:val="nil"/>
                  <w:bottom w:val="nil"/>
                  <w:right w:val="nil"/>
                </w:tcBorders>
                <w:shd w:val="clear" w:color="auto" w:fill="auto"/>
                <w:noWrap/>
                <w:vAlign w:val="center"/>
                <w:hideMark/>
              </w:tcPr>
            </w:tcPrChange>
          </w:tcPr>
          <w:p w14:paraId="1ED29E9E" w14:textId="2D12EA84" w:rsidR="00851164" w:rsidRPr="00011B2A" w:rsidDel="00AC7C3E" w:rsidRDefault="00851164" w:rsidP="00851164">
            <w:pPr>
              <w:spacing w:after="0" w:line="240" w:lineRule="auto"/>
              <w:rPr>
                <w:del w:id="238" w:author="Hollie Nicholls" w:date="2019-07-02T14:19:00Z"/>
                <w:rFonts w:eastAsia="Times New Roman" w:cs="Times New Roman"/>
                <w:b/>
                <w:bCs/>
                <w:color w:val="000000"/>
                <w:szCs w:val="24"/>
                <w:lang w:eastAsia="en-GB"/>
              </w:rPr>
            </w:pPr>
            <w:del w:id="239" w:author="Hollie Nicholls" w:date="2019-07-02T14:19:00Z">
              <w:r w:rsidRPr="00011B2A" w:rsidDel="00AC7C3E">
                <w:rPr>
                  <w:rFonts w:eastAsia="Times New Roman" w:cs="Times New Roman"/>
                  <w:b/>
                  <w:bCs/>
                  <w:color w:val="000000"/>
                  <w:szCs w:val="24"/>
                  <w:lang w:eastAsia="en-GB"/>
                </w:rPr>
                <w:lastRenderedPageBreak/>
                <w:delText>Company Name:</w:delText>
              </w:r>
            </w:del>
          </w:p>
        </w:tc>
        <w:tc>
          <w:tcPr>
            <w:tcW w:w="7715" w:type="dxa"/>
            <w:gridSpan w:val="9"/>
            <w:tcBorders>
              <w:top w:val="nil"/>
              <w:left w:val="nil"/>
              <w:bottom w:val="nil"/>
              <w:right w:val="nil"/>
            </w:tcBorders>
            <w:shd w:val="clear" w:color="auto" w:fill="auto"/>
            <w:noWrap/>
            <w:vAlign w:val="center"/>
            <w:hideMark/>
            <w:tcPrChange w:id="240" w:author="Hollie Nicholls" w:date="2019-07-08T12:12:00Z">
              <w:tcPr>
                <w:tcW w:w="7288" w:type="dxa"/>
                <w:gridSpan w:val="9"/>
                <w:tcBorders>
                  <w:top w:val="nil"/>
                  <w:left w:val="nil"/>
                  <w:bottom w:val="nil"/>
                  <w:right w:val="nil"/>
                </w:tcBorders>
                <w:shd w:val="clear" w:color="auto" w:fill="auto"/>
                <w:noWrap/>
                <w:vAlign w:val="center"/>
                <w:hideMark/>
              </w:tcPr>
            </w:tcPrChange>
          </w:tcPr>
          <w:p w14:paraId="111BCD19" w14:textId="3C45AE6A" w:rsidR="00851164" w:rsidRPr="00011B2A" w:rsidDel="00AC7C3E" w:rsidRDefault="00851164" w:rsidP="00851164">
            <w:pPr>
              <w:spacing w:after="0" w:line="240" w:lineRule="auto"/>
              <w:rPr>
                <w:del w:id="241" w:author="Hollie Nicholls" w:date="2019-07-02T14:19:00Z"/>
                <w:rFonts w:eastAsia="Times New Roman" w:cs="Times New Roman"/>
                <w:b/>
                <w:bCs/>
                <w:color w:val="000000"/>
                <w:szCs w:val="24"/>
                <w:lang w:eastAsia="en-GB"/>
              </w:rPr>
            </w:pPr>
            <w:del w:id="242" w:author="Hollie Nicholls" w:date="2019-07-02T14:19:00Z">
              <w:r w:rsidRPr="00011B2A" w:rsidDel="00AC7C3E">
                <w:rPr>
                  <w:rFonts w:eastAsia="Times New Roman" w:cs="Times New Roman"/>
                  <w:b/>
                  <w:bCs/>
                  <w:color w:val="000000"/>
                  <w:szCs w:val="24"/>
                  <w:lang w:eastAsia="en-GB"/>
                </w:rPr>
                <w:delText>[PLEASE ENTER COMPANY NAME]</w:delText>
              </w:r>
            </w:del>
          </w:p>
        </w:tc>
      </w:tr>
      <w:tr w:rsidR="00851164" w:rsidRPr="00011B2A" w:rsidDel="00AC7C3E" w14:paraId="372B9F33" w14:textId="47117C84" w:rsidTr="00F6550D">
        <w:trPr>
          <w:gridAfter w:val="3"/>
          <w:wAfter w:w="1421" w:type="dxa"/>
          <w:trHeight w:val="300"/>
          <w:del w:id="243" w:author="Hollie Nicholls" w:date="2019-07-02T14:19:00Z"/>
          <w:trPrChange w:id="244" w:author="Hollie Nicholls" w:date="2019-07-08T12:12:00Z">
            <w:trPr>
              <w:gridAfter w:val="3"/>
              <w:wAfter w:w="1693" w:type="dxa"/>
              <w:trHeight w:val="300"/>
            </w:trPr>
          </w:trPrChange>
        </w:trPr>
        <w:tc>
          <w:tcPr>
            <w:tcW w:w="6126" w:type="dxa"/>
            <w:gridSpan w:val="4"/>
            <w:tcBorders>
              <w:top w:val="nil"/>
              <w:left w:val="nil"/>
              <w:bottom w:val="nil"/>
              <w:right w:val="nil"/>
            </w:tcBorders>
            <w:shd w:val="clear" w:color="auto" w:fill="auto"/>
            <w:noWrap/>
            <w:vAlign w:val="center"/>
            <w:hideMark/>
            <w:tcPrChange w:id="245" w:author="Hollie Nicholls" w:date="2019-07-08T12:12:00Z">
              <w:tcPr>
                <w:tcW w:w="6902" w:type="dxa"/>
                <w:gridSpan w:val="4"/>
                <w:tcBorders>
                  <w:top w:val="nil"/>
                  <w:left w:val="nil"/>
                  <w:bottom w:val="nil"/>
                  <w:right w:val="nil"/>
                </w:tcBorders>
                <w:shd w:val="clear" w:color="auto" w:fill="auto"/>
                <w:noWrap/>
                <w:vAlign w:val="center"/>
                <w:hideMark/>
              </w:tcPr>
            </w:tcPrChange>
          </w:tcPr>
          <w:p w14:paraId="486B67AC" w14:textId="04029B44" w:rsidR="00851164" w:rsidRPr="00011B2A" w:rsidDel="00AC7C3E" w:rsidRDefault="00851164" w:rsidP="00851164">
            <w:pPr>
              <w:spacing w:after="0" w:line="240" w:lineRule="auto"/>
              <w:rPr>
                <w:del w:id="246" w:author="Hollie Nicholls" w:date="2019-07-02T14:19:00Z"/>
                <w:rFonts w:eastAsia="Times New Roman" w:cs="Times New Roman"/>
                <w:b/>
                <w:bCs/>
                <w:color w:val="000000"/>
                <w:szCs w:val="24"/>
                <w:lang w:eastAsia="en-GB"/>
              </w:rPr>
            </w:pPr>
            <w:del w:id="247" w:author="Hollie Nicholls" w:date="2019-07-02T14:19:00Z">
              <w:r w:rsidRPr="00011B2A" w:rsidDel="00AC7C3E">
                <w:rPr>
                  <w:rFonts w:eastAsia="Times New Roman" w:cs="Times New Roman"/>
                  <w:b/>
                  <w:bCs/>
                  <w:color w:val="000000"/>
                  <w:szCs w:val="24"/>
                  <w:lang w:eastAsia="en-GB"/>
                </w:rPr>
                <w:delText>Date:</w:delText>
              </w:r>
            </w:del>
          </w:p>
        </w:tc>
        <w:tc>
          <w:tcPr>
            <w:tcW w:w="6294" w:type="dxa"/>
            <w:gridSpan w:val="6"/>
            <w:tcBorders>
              <w:top w:val="nil"/>
              <w:left w:val="nil"/>
              <w:bottom w:val="nil"/>
              <w:right w:val="nil"/>
            </w:tcBorders>
            <w:shd w:val="clear" w:color="auto" w:fill="auto"/>
            <w:noWrap/>
            <w:vAlign w:val="center"/>
            <w:hideMark/>
            <w:tcPrChange w:id="248" w:author="Hollie Nicholls" w:date="2019-07-08T12:12:00Z">
              <w:tcPr>
                <w:tcW w:w="5595" w:type="dxa"/>
                <w:gridSpan w:val="6"/>
                <w:tcBorders>
                  <w:top w:val="nil"/>
                  <w:left w:val="nil"/>
                  <w:bottom w:val="nil"/>
                  <w:right w:val="nil"/>
                </w:tcBorders>
                <w:shd w:val="clear" w:color="auto" w:fill="auto"/>
                <w:noWrap/>
                <w:vAlign w:val="center"/>
                <w:hideMark/>
              </w:tcPr>
            </w:tcPrChange>
          </w:tcPr>
          <w:p w14:paraId="5B751ECE" w14:textId="0D671807" w:rsidR="00851164" w:rsidRPr="00011B2A" w:rsidDel="00AC7C3E" w:rsidRDefault="00851164" w:rsidP="00851164">
            <w:pPr>
              <w:spacing w:after="0" w:line="240" w:lineRule="auto"/>
              <w:rPr>
                <w:del w:id="249" w:author="Hollie Nicholls" w:date="2019-07-02T14:19:00Z"/>
                <w:rFonts w:eastAsia="Times New Roman" w:cs="Times New Roman"/>
                <w:b/>
                <w:bCs/>
                <w:color w:val="000000"/>
                <w:szCs w:val="24"/>
                <w:lang w:eastAsia="en-GB"/>
              </w:rPr>
            </w:pPr>
            <w:del w:id="250" w:author="Hollie Nicholls" w:date="2019-07-02T14:19:00Z">
              <w:r w:rsidRPr="00011B2A" w:rsidDel="00AC7C3E">
                <w:rPr>
                  <w:rFonts w:eastAsia="Times New Roman" w:cs="Times New Roman"/>
                  <w:b/>
                  <w:bCs/>
                  <w:color w:val="000000"/>
                  <w:szCs w:val="24"/>
                  <w:lang w:eastAsia="en-GB"/>
                </w:rPr>
                <w:delText>[MMMM YYYY]</w:delText>
              </w:r>
            </w:del>
          </w:p>
        </w:tc>
      </w:tr>
      <w:tr w:rsidR="00851164" w:rsidRPr="00011B2A" w:rsidDel="00AC7C3E" w14:paraId="3AA6BBA9" w14:textId="79951833" w:rsidTr="00F6550D">
        <w:trPr>
          <w:gridAfter w:val="1"/>
          <w:wAfter w:w="1060" w:type="dxa"/>
          <w:trHeight w:val="300"/>
          <w:del w:id="251" w:author="Hollie Nicholls" w:date="2019-07-02T14:19:00Z"/>
          <w:trPrChange w:id="252" w:author="Hollie Nicholls" w:date="2019-07-08T12:12:00Z">
            <w:trPr>
              <w:gridAfter w:val="1"/>
              <w:wAfter w:w="1360" w:type="dxa"/>
              <w:trHeight w:val="300"/>
            </w:trPr>
          </w:trPrChange>
        </w:trPr>
        <w:tc>
          <w:tcPr>
            <w:tcW w:w="6126" w:type="dxa"/>
            <w:gridSpan w:val="4"/>
            <w:tcBorders>
              <w:top w:val="nil"/>
              <w:left w:val="nil"/>
              <w:bottom w:val="nil"/>
              <w:right w:val="nil"/>
            </w:tcBorders>
            <w:shd w:val="clear" w:color="auto" w:fill="auto"/>
            <w:noWrap/>
            <w:vAlign w:val="center"/>
            <w:hideMark/>
            <w:tcPrChange w:id="253" w:author="Hollie Nicholls" w:date="2019-07-08T12:12:00Z">
              <w:tcPr>
                <w:tcW w:w="6902" w:type="dxa"/>
                <w:gridSpan w:val="4"/>
                <w:tcBorders>
                  <w:top w:val="nil"/>
                  <w:left w:val="nil"/>
                  <w:bottom w:val="nil"/>
                  <w:right w:val="nil"/>
                </w:tcBorders>
                <w:shd w:val="clear" w:color="auto" w:fill="auto"/>
                <w:noWrap/>
                <w:vAlign w:val="center"/>
                <w:hideMark/>
              </w:tcPr>
            </w:tcPrChange>
          </w:tcPr>
          <w:p w14:paraId="1F87439E" w14:textId="05634B3E" w:rsidR="00851164" w:rsidRPr="00011B2A" w:rsidDel="00AC7C3E" w:rsidRDefault="00851164" w:rsidP="00851164">
            <w:pPr>
              <w:spacing w:after="0" w:line="240" w:lineRule="auto"/>
              <w:rPr>
                <w:del w:id="254" w:author="Hollie Nicholls" w:date="2019-07-02T14:19:00Z"/>
                <w:rFonts w:eastAsia="Times New Roman" w:cs="Times New Roman"/>
                <w:b/>
                <w:bCs/>
                <w:color w:val="000000"/>
                <w:szCs w:val="24"/>
                <w:lang w:eastAsia="en-GB"/>
              </w:rPr>
            </w:pPr>
            <w:del w:id="255" w:author="Hollie Nicholls" w:date="2019-07-02T14:19:00Z">
              <w:r w:rsidRPr="00011B2A" w:rsidDel="00AC7C3E">
                <w:rPr>
                  <w:rFonts w:eastAsia="Times New Roman" w:cs="Times New Roman"/>
                  <w:b/>
                  <w:bCs/>
                  <w:color w:val="000000"/>
                  <w:szCs w:val="24"/>
                  <w:lang w:eastAsia="en-GB"/>
                </w:rPr>
                <w:delText>Title:</w:delText>
              </w:r>
            </w:del>
          </w:p>
          <w:p w14:paraId="2339C0F1" w14:textId="4D4A47DD" w:rsidR="00851164" w:rsidRPr="00011B2A" w:rsidDel="00AC7C3E" w:rsidRDefault="00851164" w:rsidP="00851164">
            <w:pPr>
              <w:spacing w:after="0" w:line="240" w:lineRule="auto"/>
              <w:rPr>
                <w:del w:id="256" w:author="Hollie Nicholls" w:date="2019-07-02T14:19:00Z"/>
                <w:rFonts w:eastAsia="Times New Roman" w:cs="Times New Roman"/>
                <w:b/>
                <w:bCs/>
                <w:color w:val="000000"/>
                <w:szCs w:val="24"/>
                <w:lang w:eastAsia="en-GB"/>
              </w:rPr>
            </w:pPr>
          </w:p>
        </w:tc>
        <w:tc>
          <w:tcPr>
            <w:tcW w:w="6655" w:type="dxa"/>
            <w:gridSpan w:val="8"/>
            <w:tcBorders>
              <w:top w:val="nil"/>
              <w:left w:val="nil"/>
              <w:bottom w:val="nil"/>
              <w:right w:val="nil"/>
            </w:tcBorders>
            <w:shd w:val="clear" w:color="auto" w:fill="auto"/>
            <w:noWrap/>
            <w:vAlign w:val="center"/>
            <w:hideMark/>
            <w:tcPrChange w:id="257" w:author="Hollie Nicholls" w:date="2019-07-08T12:12:00Z">
              <w:tcPr>
                <w:tcW w:w="5928" w:type="dxa"/>
                <w:gridSpan w:val="8"/>
                <w:tcBorders>
                  <w:top w:val="nil"/>
                  <w:left w:val="nil"/>
                  <w:bottom w:val="nil"/>
                  <w:right w:val="nil"/>
                </w:tcBorders>
                <w:shd w:val="clear" w:color="auto" w:fill="auto"/>
                <w:noWrap/>
                <w:vAlign w:val="center"/>
                <w:hideMark/>
              </w:tcPr>
            </w:tcPrChange>
          </w:tcPr>
          <w:p w14:paraId="79ABAE65" w14:textId="4D096C05" w:rsidR="00851164" w:rsidRPr="00011B2A" w:rsidDel="00AC7C3E" w:rsidRDefault="00851164" w:rsidP="00851164">
            <w:pPr>
              <w:spacing w:after="0" w:line="240" w:lineRule="auto"/>
              <w:rPr>
                <w:del w:id="258" w:author="Hollie Nicholls" w:date="2019-07-02T14:19:00Z"/>
                <w:rFonts w:eastAsia="Times New Roman" w:cs="Times New Roman"/>
                <w:b/>
                <w:bCs/>
                <w:color w:val="000000"/>
                <w:szCs w:val="24"/>
                <w:lang w:eastAsia="en-GB"/>
              </w:rPr>
            </w:pPr>
            <w:del w:id="259" w:author="Hollie Nicholls" w:date="2019-07-02T14:19:00Z">
              <w:r w:rsidRPr="00011B2A" w:rsidDel="00AC7C3E">
                <w:rPr>
                  <w:rFonts w:eastAsia="Times New Roman" w:cs="Times New Roman"/>
                  <w:b/>
                  <w:bCs/>
                  <w:color w:val="000000"/>
                  <w:szCs w:val="24"/>
                  <w:lang w:eastAsia="en-GB"/>
                </w:rPr>
                <w:delText>DCUSA Schedule 15 - Table 1 information</w:delText>
              </w:r>
            </w:del>
          </w:p>
          <w:p w14:paraId="4A4E5885" w14:textId="7D81D9FF" w:rsidR="00851164" w:rsidRPr="00011B2A" w:rsidDel="00AC7C3E" w:rsidRDefault="00851164" w:rsidP="00851164">
            <w:pPr>
              <w:spacing w:after="0" w:line="240" w:lineRule="auto"/>
              <w:rPr>
                <w:del w:id="260" w:author="Hollie Nicholls" w:date="2019-07-02T14:19:00Z"/>
                <w:rFonts w:eastAsia="Times New Roman" w:cs="Times New Roman"/>
                <w:b/>
                <w:bCs/>
                <w:color w:val="000000"/>
                <w:szCs w:val="24"/>
                <w:lang w:eastAsia="en-GB"/>
              </w:rPr>
            </w:pPr>
          </w:p>
        </w:tc>
      </w:tr>
      <w:tr w:rsidR="00851164" w:rsidRPr="00011B2A" w:rsidDel="003866BD" w14:paraId="392C5A44" w14:textId="28140155" w:rsidTr="00F6550D">
        <w:trPr>
          <w:trHeight w:val="300"/>
          <w:del w:id="261" w:author="Hollie Nicholls" w:date="2019-07-02T16:15:00Z"/>
          <w:trPrChange w:id="262" w:author="Hollie Nicholls" w:date="2019-07-08T12:12:00Z">
            <w:trPr>
              <w:trHeight w:val="300"/>
            </w:trPr>
          </w:trPrChange>
        </w:trPr>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263" w:author="Hollie Nicholls" w:date="2019-07-08T12:12:00Z">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97A17F7" w14:textId="43110E3C" w:rsidR="00851164" w:rsidRPr="00011B2A" w:rsidDel="003866BD" w:rsidRDefault="00851164" w:rsidP="00851164">
            <w:pPr>
              <w:spacing w:after="0" w:line="240" w:lineRule="auto"/>
              <w:rPr>
                <w:del w:id="264" w:author="Hollie Nicholls" w:date="2019-07-02T16:15:00Z"/>
                <w:rFonts w:eastAsia="Times New Roman" w:cs="Times New Roman"/>
                <w:b/>
                <w:bCs/>
                <w:szCs w:val="24"/>
                <w:lang w:eastAsia="en-GB"/>
              </w:rPr>
            </w:pPr>
            <w:del w:id="265" w:author="Hollie Nicholls" w:date="2019-07-02T16:15:00Z">
              <w:r w:rsidRPr="00011B2A" w:rsidDel="003866BD">
                <w:rPr>
                  <w:rFonts w:eastAsia="Times New Roman" w:cs="Times New Roman"/>
                  <w:b/>
                  <w:bCs/>
                  <w:szCs w:val="24"/>
                  <w:lang w:eastAsia="en-GB"/>
                </w:rPr>
                <w:delText>Description</w:delText>
              </w:r>
            </w:del>
          </w:p>
        </w:tc>
        <w:tc>
          <w:tcPr>
            <w:tcW w:w="126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Change w:id="266" w:author="Hollie Nicholls" w:date="2019-07-08T12:12:00Z">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tcPrChange>
          </w:tcPr>
          <w:p w14:paraId="4BF622D7" w14:textId="636D443A" w:rsidR="00851164" w:rsidRPr="00011B2A" w:rsidDel="003866BD" w:rsidRDefault="00851164" w:rsidP="00851164">
            <w:pPr>
              <w:spacing w:after="0" w:line="240" w:lineRule="auto"/>
              <w:jc w:val="center"/>
              <w:rPr>
                <w:del w:id="267" w:author="Hollie Nicholls" w:date="2019-07-02T16:15:00Z"/>
                <w:rFonts w:eastAsia="Times New Roman" w:cs="Times New Roman"/>
                <w:b/>
                <w:bCs/>
                <w:szCs w:val="24"/>
                <w:lang w:eastAsia="en-GB"/>
              </w:rPr>
            </w:pPr>
            <w:del w:id="268" w:author="Hollie Nicholls" w:date="2019-07-02T16:15:00Z">
              <w:r w:rsidRPr="00011B2A" w:rsidDel="003866BD">
                <w:rPr>
                  <w:rFonts w:eastAsia="Times New Roman" w:cs="Times New Roman"/>
                  <w:b/>
                  <w:bCs/>
                  <w:szCs w:val="24"/>
                  <w:lang w:eastAsia="en-GB"/>
                </w:rPr>
                <w:delText>Licence Term</w:delText>
              </w:r>
            </w:del>
          </w:p>
        </w:tc>
        <w:tc>
          <w:tcPr>
            <w:tcW w:w="10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Change w:id="269" w:author="Hollie Nicholls" w:date="2019-07-08T12:12:00Z">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tcPrChange>
          </w:tcPr>
          <w:p w14:paraId="3CA37037" w14:textId="2048E4FE" w:rsidR="00851164" w:rsidRPr="00011B2A" w:rsidDel="003866BD" w:rsidRDefault="00851164" w:rsidP="00851164">
            <w:pPr>
              <w:spacing w:after="0" w:line="240" w:lineRule="auto"/>
              <w:jc w:val="center"/>
              <w:rPr>
                <w:del w:id="270" w:author="Hollie Nicholls" w:date="2019-07-02T16:15:00Z"/>
                <w:rFonts w:eastAsia="Times New Roman" w:cs="Times New Roman"/>
                <w:b/>
                <w:bCs/>
                <w:szCs w:val="24"/>
                <w:lang w:eastAsia="en-GB"/>
              </w:rPr>
            </w:pPr>
            <w:del w:id="271" w:author="Hollie Nicholls" w:date="2019-07-02T16:15:00Z">
              <w:r w:rsidRPr="00011B2A" w:rsidDel="003866BD">
                <w:rPr>
                  <w:rFonts w:eastAsia="Times New Roman" w:cs="Times New Roman"/>
                  <w:b/>
                  <w:bCs/>
                  <w:szCs w:val="24"/>
                  <w:lang w:eastAsia="en-GB"/>
                </w:rPr>
                <w:delText>CRC</w:delText>
              </w:r>
            </w:del>
          </w:p>
        </w:tc>
        <w:tc>
          <w:tcPr>
            <w:tcW w:w="1224" w:type="dxa"/>
            <w:gridSpan w:val="2"/>
            <w:tcBorders>
              <w:top w:val="single" w:sz="4" w:space="0" w:color="auto"/>
              <w:left w:val="nil"/>
              <w:bottom w:val="single" w:sz="4" w:space="0" w:color="auto"/>
              <w:right w:val="nil"/>
            </w:tcBorders>
            <w:shd w:val="clear" w:color="auto" w:fill="auto"/>
            <w:noWrap/>
            <w:vAlign w:val="center"/>
            <w:hideMark/>
            <w:tcPrChange w:id="272" w:author="Hollie Nicholls" w:date="2019-07-08T12:12:00Z">
              <w:tcPr>
                <w:tcW w:w="992" w:type="dxa"/>
                <w:gridSpan w:val="2"/>
                <w:tcBorders>
                  <w:top w:val="single" w:sz="4" w:space="0" w:color="auto"/>
                  <w:left w:val="nil"/>
                  <w:bottom w:val="single" w:sz="4" w:space="0" w:color="auto"/>
                  <w:right w:val="nil"/>
                </w:tcBorders>
                <w:shd w:val="clear" w:color="auto" w:fill="auto"/>
                <w:noWrap/>
                <w:vAlign w:val="center"/>
                <w:hideMark/>
              </w:tcPr>
            </w:tcPrChange>
          </w:tcPr>
          <w:p w14:paraId="6514CD36" w14:textId="4E4BCDB1" w:rsidR="00851164" w:rsidRPr="00011B2A" w:rsidDel="003866BD" w:rsidRDefault="00851164" w:rsidP="00851164">
            <w:pPr>
              <w:spacing w:after="0" w:line="240" w:lineRule="auto"/>
              <w:jc w:val="center"/>
              <w:rPr>
                <w:del w:id="273" w:author="Hollie Nicholls" w:date="2019-07-02T16:15:00Z"/>
                <w:rFonts w:eastAsia="Times New Roman" w:cs="Times New Roman"/>
                <w:b/>
                <w:bCs/>
                <w:szCs w:val="24"/>
                <w:lang w:eastAsia="en-GB"/>
              </w:rPr>
            </w:pPr>
            <w:del w:id="274" w:author="Hollie Nicholls" w:date="2019-07-02T16:15:00Z">
              <w:r w:rsidRPr="00011B2A" w:rsidDel="003866BD">
                <w:rPr>
                  <w:rFonts w:eastAsia="Times New Roman" w:cs="Times New Roman"/>
                  <w:b/>
                  <w:bCs/>
                  <w:szCs w:val="24"/>
                  <w:lang w:eastAsia="en-GB"/>
                </w:rPr>
                <w:delText> </w:delText>
              </w:r>
            </w:del>
          </w:p>
        </w:tc>
        <w:tc>
          <w:tcPr>
            <w:tcW w:w="1059" w:type="dxa"/>
            <w:tcBorders>
              <w:top w:val="single" w:sz="4" w:space="0" w:color="auto"/>
              <w:left w:val="nil"/>
              <w:bottom w:val="single" w:sz="4" w:space="0" w:color="auto"/>
              <w:right w:val="nil"/>
            </w:tcBorders>
            <w:shd w:val="clear" w:color="auto" w:fill="auto"/>
            <w:noWrap/>
            <w:vAlign w:val="center"/>
            <w:hideMark/>
            <w:tcPrChange w:id="275" w:author="Hollie Nicholls" w:date="2019-07-08T12:12:00Z">
              <w:tcPr>
                <w:tcW w:w="992" w:type="dxa"/>
                <w:tcBorders>
                  <w:top w:val="single" w:sz="4" w:space="0" w:color="auto"/>
                  <w:left w:val="nil"/>
                  <w:bottom w:val="single" w:sz="4" w:space="0" w:color="auto"/>
                  <w:right w:val="nil"/>
                </w:tcBorders>
                <w:shd w:val="clear" w:color="auto" w:fill="auto"/>
                <w:noWrap/>
                <w:vAlign w:val="center"/>
                <w:hideMark/>
              </w:tcPr>
            </w:tcPrChange>
          </w:tcPr>
          <w:p w14:paraId="6A118BA6" w14:textId="36402BF0" w:rsidR="00851164" w:rsidRPr="00011B2A" w:rsidDel="003866BD" w:rsidRDefault="00851164" w:rsidP="00851164">
            <w:pPr>
              <w:spacing w:after="0" w:line="240" w:lineRule="auto"/>
              <w:jc w:val="center"/>
              <w:rPr>
                <w:del w:id="276" w:author="Hollie Nicholls" w:date="2019-07-02T16:15:00Z"/>
                <w:rFonts w:eastAsia="Times New Roman" w:cs="Times New Roman"/>
                <w:b/>
                <w:bCs/>
                <w:szCs w:val="24"/>
                <w:lang w:eastAsia="en-GB"/>
              </w:rPr>
            </w:pPr>
            <w:del w:id="277" w:author="Hollie Nicholls" w:date="2019-07-02T16:15:00Z">
              <w:r w:rsidRPr="00011B2A" w:rsidDel="003866BD">
                <w:rPr>
                  <w:rFonts w:eastAsia="Times New Roman" w:cs="Times New Roman"/>
                  <w:b/>
                  <w:bCs/>
                  <w:szCs w:val="24"/>
                  <w:lang w:eastAsia="en-GB"/>
                </w:rPr>
                <w:delText> </w:delText>
              </w:r>
            </w:del>
          </w:p>
        </w:tc>
        <w:tc>
          <w:tcPr>
            <w:tcW w:w="1108" w:type="dxa"/>
            <w:tcBorders>
              <w:top w:val="single" w:sz="4" w:space="0" w:color="auto"/>
              <w:left w:val="nil"/>
              <w:bottom w:val="single" w:sz="4" w:space="0" w:color="auto"/>
              <w:right w:val="nil"/>
            </w:tcBorders>
            <w:shd w:val="clear" w:color="auto" w:fill="auto"/>
            <w:noWrap/>
            <w:vAlign w:val="center"/>
            <w:hideMark/>
            <w:tcPrChange w:id="278" w:author="Hollie Nicholls" w:date="2019-07-08T12:12:00Z">
              <w:tcPr>
                <w:tcW w:w="992" w:type="dxa"/>
                <w:tcBorders>
                  <w:top w:val="single" w:sz="4" w:space="0" w:color="auto"/>
                  <w:left w:val="nil"/>
                  <w:bottom w:val="single" w:sz="4" w:space="0" w:color="auto"/>
                  <w:right w:val="nil"/>
                </w:tcBorders>
                <w:shd w:val="clear" w:color="auto" w:fill="auto"/>
                <w:noWrap/>
                <w:vAlign w:val="center"/>
                <w:hideMark/>
              </w:tcPr>
            </w:tcPrChange>
          </w:tcPr>
          <w:p w14:paraId="3E2742E3" w14:textId="456CAB2F" w:rsidR="00851164" w:rsidRPr="00011B2A" w:rsidDel="003866BD" w:rsidRDefault="00851164" w:rsidP="00851164">
            <w:pPr>
              <w:spacing w:after="0" w:line="240" w:lineRule="auto"/>
              <w:jc w:val="center"/>
              <w:rPr>
                <w:del w:id="279" w:author="Hollie Nicholls" w:date="2019-07-02T16:15:00Z"/>
                <w:rFonts w:eastAsia="Times New Roman" w:cs="Times New Roman"/>
                <w:b/>
                <w:bCs/>
                <w:szCs w:val="24"/>
                <w:lang w:eastAsia="en-GB"/>
              </w:rPr>
            </w:pPr>
            <w:del w:id="280" w:author="Hollie Nicholls" w:date="2019-07-02T16:15:00Z">
              <w:r w:rsidRPr="00011B2A" w:rsidDel="003866BD">
                <w:rPr>
                  <w:rFonts w:eastAsia="Times New Roman" w:cs="Times New Roman"/>
                  <w:b/>
                  <w:bCs/>
                  <w:szCs w:val="24"/>
                  <w:lang w:eastAsia="en-GB"/>
                </w:rPr>
                <w:delText> </w:delText>
              </w:r>
            </w:del>
          </w:p>
        </w:tc>
        <w:tc>
          <w:tcPr>
            <w:tcW w:w="1108" w:type="dxa"/>
            <w:tcBorders>
              <w:top w:val="single" w:sz="4" w:space="0" w:color="auto"/>
              <w:left w:val="nil"/>
              <w:bottom w:val="single" w:sz="4" w:space="0" w:color="auto"/>
              <w:right w:val="nil"/>
            </w:tcBorders>
            <w:shd w:val="clear" w:color="auto" w:fill="auto"/>
            <w:noWrap/>
            <w:vAlign w:val="center"/>
            <w:hideMark/>
            <w:tcPrChange w:id="281" w:author="Hollie Nicholls" w:date="2019-07-08T12:12:00Z">
              <w:tcPr>
                <w:tcW w:w="993" w:type="dxa"/>
                <w:tcBorders>
                  <w:top w:val="single" w:sz="4" w:space="0" w:color="auto"/>
                  <w:left w:val="nil"/>
                  <w:bottom w:val="single" w:sz="4" w:space="0" w:color="auto"/>
                  <w:right w:val="nil"/>
                </w:tcBorders>
                <w:shd w:val="clear" w:color="auto" w:fill="auto"/>
                <w:noWrap/>
                <w:vAlign w:val="center"/>
                <w:hideMark/>
              </w:tcPr>
            </w:tcPrChange>
          </w:tcPr>
          <w:p w14:paraId="033DC14E" w14:textId="371DB651" w:rsidR="00851164" w:rsidRPr="00011B2A" w:rsidDel="003866BD" w:rsidRDefault="00851164" w:rsidP="00851164">
            <w:pPr>
              <w:spacing w:after="0" w:line="240" w:lineRule="auto"/>
              <w:jc w:val="center"/>
              <w:rPr>
                <w:del w:id="282" w:author="Hollie Nicholls" w:date="2019-07-02T16:15:00Z"/>
                <w:rFonts w:eastAsia="Times New Roman" w:cs="Times New Roman"/>
                <w:b/>
                <w:bCs/>
                <w:szCs w:val="24"/>
                <w:lang w:eastAsia="en-GB"/>
              </w:rPr>
            </w:pPr>
            <w:del w:id="283" w:author="Hollie Nicholls" w:date="2019-07-02T16:15:00Z">
              <w:r w:rsidRPr="00011B2A" w:rsidDel="003866BD">
                <w:rPr>
                  <w:rFonts w:eastAsia="Times New Roman" w:cs="Times New Roman"/>
                  <w:b/>
                  <w:bCs/>
                  <w:szCs w:val="24"/>
                  <w:lang w:eastAsia="en-GB"/>
                </w:rPr>
                <w:delText> </w:delText>
              </w:r>
            </w:del>
          </w:p>
        </w:tc>
        <w:tc>
          <w:tcPr>
            <w:tcW w:w="1108" w:type="dxa"/>
            <w:tcBorders>
              <w:top w:val="single" w:sz="4" w:space="0" w:color="auto"/>
              <w:left w:val="nil"/>
              <w:bottom w:val="single" w:sz="4" w:space="0" w:color="auto"/>
              <w:right w:val="nil"/>
            </w:tcBorders>
            <w:shd w:val="clear" w:color="auto" w:fill="auto"/>
            <w:noWrap/>
            <w:vAlign w:val="center"/>
            <w:hideMark/>
            <w:tcPrChange w:id="284" w:author="Hollie Nicholls" w:date="2019-07-08T12:12:00Z">
              <w:tcPr>
                <w:tcW w:w="992" w:type="dxa"/>
                <w:tcBorders>
                  <w:top w:val="single" w:sz="4" w:space="0" w:color="auto"/>
                  <w:left w:val="nil"/>
                  <w:bottom w:val="single" w:sz="4" w:space="0" w:color="auto"/>
                  <w:right w:val="nil"/>
                </w:tcBorders>
                <w:shd w:val="clear" w:color="auto" w:fill="auto"/>
                <w:noWrap/>
                <w:vAlign w:val="center"/>
                <w:hideMark/>
              </w:tcPr>
            </w:tcPrChange>
          </w:tcPr>
          <w:p w14:paraId="732D81B5" w14:textId="298A4472" w:rsidR="00851164" w:rsidRPr="00011B2A" w:rsidDel="003866BD" w:rsidRDefault="00851164" w:rsidP="00851164">
            <w:pPr>
              <w:spacing w:after="0" w:line="240" w:lineRule="auto"/>
              <w:jc w:val="center"/>
              <w:rPr>
                <w:del w:id="285" w:author="Hollie Nicholls" w:date="2019-07-02T16:15:00Z"/>
                <w:rFonts w:eastAsia="Times New Roman" w:cs="Times New Roman"/>
                <w:b/>
                <w:bCs/>
                <w:szCs w:val="24"/>
                <w:lang w:eastAsia="en-GB"/>
              </w:rPr>
            </w:pPr>
            <w:del w:id="286" w:author="Hollie Nicholls" w:date="2019-07-02T16:15:00Z">
              <w:r w:rsidRPr="00011B2A" w:rsidDel="003866BD">
                <w:rPr>
                  <w:rFonts w:eastAsia="Times New Roman" w:cs="Times New Roman"/>
                  <w:b/>
                  <w:bCs/>
                  <w:szCs w:val="24"/>
                  <w:lang w:eastAsia="en-GB"/>
                </w:rPr>
                <w:delText> </w:delText>
              </w:r>
            </w:del>
          </w:p>
        </w:tc>
        <w:tc>
          <w:tcPr>
            <w:tcW w:w="1108" w:type="dxa"/>
            <w:gridSpan w:val="2"/>
            <w:tcBorders>
              <w:top w:val="single" w:sz="4" w:space="0" w:color="auto"/>
              <w:left w:val="nil"/>
              <w:bottom w:val="single" w:sz="4" w:space="0" w:color="auto"/>
              <w:right w:val="nil"/>
            </w:tcBorders>
            <w:shd w:val="clear" w:color="auto" w:fill="auto"/>
            <w:noWrap/>
            <w:vAlign w:val="center"/>
            <w:hideMark/>
            <w:tcPrChange w:id="287" w:author="Hollie Nicholls" w:date="2019-07-08T12:12:00Z">
              <w:tcPr>
                <w:tcW w:w="992" w:type="dxa"/>
                <w:gridSpan w:val="2"/>
                <w:tcBorders>
                  <w:top w:val="single" w:sz="4" w:space="0" w:color="auto"/>
                  <w:left w:val="nil"/>
                  <w:bottom w:val="single" w:sz="4" w:space="0" w:color="auto"/>
                  <w:right w:val="nil"/>
                </w:tcBorders>
                <w:shd w:val="clear" w:color="auto" w:fill="auto"/>
                <w:noWrap/>
                <w:vAlign w:val="center"/>
                <w:hideMark/>
              </w:tcPr>
            </w:tcPrChange>
          </w:tcPr>
          <w:p w14:paraId="33D5FBB0" w14:textId="4FDE3834" w:rsidR="00851164" w:rsidRPr="00011B2A" w:rsidDel="003866BD" w:rsidRDefault="00851164" w:rsidP="00851164">
            <w:pPr>
              <w:spacing w:after="0" w:line="240" w:lineRule="auto"/>
              <w:jc w:val="center"/>
              <w:rPr>
                <w:del w:id="288" w:author="Hollie Nicholls" w:date="2019-07-02T16:15:00Z"/>
                <w:rFonts w:eastAsia="Times New Roman" w:cs="Times New Roman"/>
                <w:b/>
                <w:bCs/>
                <w:szCs w:val="24"/>
                <w:lang w:eastAsia="en-GB"/>
              </w:rPr>
            </w:pPr>
            <w:del w:id="289" w:author="Hollie Nicholls" w:date="2019-07-02T16:15:00Z">
              <w:r w:rsidRPr="00011B2A" w:rsidDel="003866BD">
                <w:rPr>
                  <w:rFonts w:eastAsia="Times New Roman" w:cs="Times New Roman"/>
                  <w:b/>
                  <w:bCs/>
                  <w:szCs w:val="24"/>
                  <w:lang w:eastAsia="en-GB"/>
                </w:rPr>
                <w:delText> </w:delText>
              </w:r>
            </w:del>
          </w:p>
        </w:tc>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Change w:id="290" w:author="Hollie Nicholls" w:date="2019-07-08T12:12:00Z">
              <w:tcPr>
                <w:tcW w:w="155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tcPrChange>
          </w:tcPr>
          <w:p w14:paraId="33254DF4" w14:textId="116D459B" w:rsidR="00851164" w:rsidRPr="00011B2A" w:rsidDel="003866BD" w:rsidRDefault="00851164" w:rsidP="00851164">
            <w:pPr>
              <w:spacing w:after="0" w:line="240" w:lineRule="auto"/>
              <w:jc w:val="center"/>
              <w:rPr>
                <w:del w:id="291" w:author="Hollie Nicholls" w:date="2019-07-02T16:15:00Z"/>
                <w:rFonts w:eastAsia="Times New Roman" w:cs="Times New Roman"/>
                <w:bCs/>
                <w:szCs w:val="24"/>
                <w:lang w:eastAsia="en-GB"/>
              </w:rPr>
            </w:pPr>
            <w:del w:id="292" w:author="Hollie Nicholls" w:date="2019-07-02T16:15:00Z">
              <w:r w:rsidRPr="00011B2A" w:rsidDel="003866BD">
                <w:rPr>
                  <w:rFonts w:eastAsia="Times New Roman" w:cs="Times New Roman"/>
                  <w:bCs/>
                  <w:szCs w:val="24"/>
                  <w:lang w:eastAsia="en-GB"/>
                </w:rPr>
                <w:delText>Assumptions</w:delText>
              </w:r>
            </w:del>
          </w:p>
        </w:tc>
      </w:tr>
      <w:tr w:rsidR="00851164" w:rsidRPr="00011B2A" w:rsidDel="003866BD" w14:paraId="07DA9EB4" w14:textId="6DB41F95" w:rsidTr="00F6550D">
        <w:trPr>
          <w:trHeight w:val="300"/>
          <w:del w:id="293" w:author="Hollie Nicholls" w:date="2019-07-02T16:15:00Z"/>
          <w:trPrChange w:id="294" w:author="Hollie Nicholls" w:date="2019-07-08T12:12:00Z">
            <w:trPr>
              <w:trHeight w:val="300"/>
            </w:trPr>
          </w:trPrChange>
        </w:trPr>
        <w:tc>
          <w:tcPr>
            <w:tcW w:w="3560" w:type="dxa"/>
            <w:vMerge w:val="restart"/>
            <w:tcBorders>
              <w:top w:val="nil"/>
              <w:left w:val="single" w:sz="4" w:space="0" w:color="auto"/>
              <w:bottom w:val="single" w:sz="4" w:space="0" w:color="000000"/>
              <w:right w:val="single" w:sz="4" w:space="0" w:color="auto"/>
            </w:tcBorders>
            <w:shd w:val="clear" w:color="auto" w:fill="auto"/>
            <w:noWrap/>
            <w:vAlign w:val="center"/>
            <w:hideMark/>
            <w:tcPrChange w:id="295" w:author="Hollie Nicholls" w:date="2019-07-08T12:12:00Z">
              <w:tcPr>
                <w:tcW w:w="4126" w:type="dxa"/>
                <w:vMerge w:val="restart"/>
                <w:tcBorders>
                  <w:top w:val="nil"/>
                  <w:left w:val="single" w:sz="4" w:space="0" w:color="auto"/>
                  <w:bottom w:val="single" w:sz="4" w:space="0" w:color="000000"/>
                  <w:right w:val="single" w:sz="4" w:space="0" w:color="auto"/>
                </w:tcBorders>
                <w:shd w:val="clear" w:color="auto" w:fill="auto"/>
                <w:noWrap/>
                <w:vAlign w:val="center"/>
                <w:hideMark/>
              </w:tcPr>
            </w:tcPrChange>
          </w:tcPr>
          <w:p w14:paraId="758FA742" w14:textId="3AF30DF9" w:rsidR="00851164" w:rsidRPr="00011B2A" w:rsidDel="003866BD" w:rsidRDefault="00851164" w:rsidP="00851164">
            <w:pPr>
              <w:spacing w:after="0" w:line="240" w:lineRule="auto"/>
              <w:rPr>
                <w:del w:id="296" w:author="Hollie Nicholls" w:date="2019-07-02T16:15:00Z"/>
                <w:rFonts w:eastAsia="Times New Roman" w:cs="Times New Roman"/>
                <w:b/>
                <w:bCs/>
                <w:szCs w:val="24"/>
                <w:lang w:eastAsia="en-GB"/>
              </w:rPr>
            </w:pPr>
            <w:del w:id="297" w:author="Hollie Nicholls" w:date="2019-07-02T16:15:00Z">
              <w:r w:rsidRPr="00011B2A" w:rsidDel="003866BD">
                <w:rPr>
                  <w:rFonts w:eastAsia="Times New Roman" w:cs="Times New Roman"/>
                  <w:b/>
                  <w:bCs/>
                  <w:szCs w:val="24"/>
                  <w:lang w:eastAsia="en-GB"/>
                </w:rPr>
                <w:delText>Regulatory Year</w:delText>
              </w:r>
            </w:del>
          </w:p>
        </w:tc>
        <w:tc>
          <w:tcPr>
            <w:tcW w:w="1265" w:type="dxa"/>
            <w:vMerge/>
            <w:tcBorders>
              <w:top w:val="single" w:sz="4" w:space="0" w:color="auto"/>
              <w:left w:val="single" w:sz="4" w:space="0" w:color="auto"/>
              <w:bottom w:val="single" w:sz="4" w:space="0" w:color="000000"/>
              <w:right w:val="single" w:sz="4" w:space="0" w:color="auto"/>
            </w:tcBorders>
            <w:vAlign w:val="center"/>
            <w:hideMark/>
            <w:tcPrChange w:id="298" w:author="Hollie Nicholls" w:date="2019-07-08T12:12:00Z">
              <w:tcPr>
                <w:tcW w:w="1418" w:type="dxa"/>
                <w:vMerge/>
                <w:tcBorders>
                  <w:top w:val="single" w:sz="4" w:space="0" w:color="auto"/>
                  <w:left w:val="single" w:sz="4" w:space="0" w:color="auto"/>
                  <w:bottom w:val="single" w:sz="4" w:space="0" w:color="000000"/>
                  <w:right w:val="single" w:sz="4" w:space="0" w:color="auto"/>
                </w:tcBorders>
                <w:vAlign w:val="center"/>
                <w:hideMark/>
              </w:tcPr>
            </w:tcPrChange>
          </w:tcPr>
          <w:p w14:paraId="231096E6" w14:textId="196BE46C" w:rsidR="00851164" w:rsidRPr="00011B2A" w:rsidDel="003866BD" w:rsidRDefault="00851164" w:rsidP="00851164">
            <w:pPr>
              <w:spacing w:after="0" w:line="240" w:lineRule="auto"/>
              <w:rPr>
                <w:del w:id="299" w:author="Hollie Nicholls" w:date="2019-07-02T16:15:00Z"/>
                <w:rFonts w:eastAsia="Times New Roman" w:cs="Times New Roman"/>
                <w:b/>
                <w:bCs/>
                <w:szCs w:val="24"/>
                <w:lang w:eastAsia="en-GB"/>
              </w:rPr>
            </w:pPr>
          </w:p>
        </w:tc>
        <w:tc>
          <w:tcPr>
            <w:tcW w:w="1025" w:type="dxa"/>
            <w:vMerge/>
            <w:tcBorders>
              <w:top w:val="single" w:sz="4" w:space="0" w:color="auto"/>
              <w:left w:val="single" w:sz="4" w:space="0" w:color="auto"/>
              <w:bottom w:val="single" w:sz="4" w:space="0" w:color="000000"/>
              <w:right w:val="single" w:sz="4" w:space="0" w:color="auto"/>
            </w:tcBorders>
            <w:vAlign w:val="center"/>
            <w:hideMark/>
            <w:tcPrChange w:id="300" w:author="Hollie Nicholls" w:date="2019-07-08T12:12:00Z">
              <w:tcPr>
                <w:tcW w:w="1134" w:type="dxa"/>
                <w:vMerge/>
                <w:tcBorders>
                  <w:top w:val="single" w:sz="4" w:space="0" w:color="auto"/>
                  <w:left w:val="single" w:sz="4" w:space="0" w:color="auto"/>
                  <w:bottom w:val="single" w:sz="4" w:space="0" w:color="000000"/>
                  <w:right w:val="single" w:sz="4" w:space="0" w:color="auto"/>
                </w:tcBorders>
                <w:vAlign w:val="center"/>
                <w:hideMark/>
              </w:tcPr>
            </w:tcPrChange>
          </w:tcPr>
          <w:p w14:paraId="4E79BC36" w14:textId="5B26CA57" w:rsidR="00851164" w:rsidRPr="00011B2A" w:rsidDel="003866BD" w:rsidRDefault="00851164" w:rsidP="00851164">
            <w:pPr>
              <w:spacing w:after="0" w:line="240" w:lineRule="auto"/>
              <w:rPr>
                <w:del w:id="301" w:author="Hollie Nicholls" w:date="2019-07-02T16:15:00Z"/>
                <w:rFonts w:eastAsia="Times New Roman" w:cs="Times New Roman"/>
                <w:b/>
                <w:bCs/>
                <w:szCs w:val="24"/>
                <w:lang w:eastAsia="en-GB"/>
              </w:rPr>
            </w:pPr>
          </w:p>
        </w:tc>
        <w:tc>
          <w:tcPr>
            <w:tcW w:w="1224" w:type="dxa"/>
            <w:gridSpan w:val="2"/>
            <w:tcBorders>
              <w:top w:val="nil"/>
              <w:left w:val="nil"/>
              <w:bottom w:val="single" w:sz="4" w:space="0" w:color="auto"/>
              <w:right w:val="single" w:sz="4" w:space="0" w:color="auto"/>
            </w:tcBorders>
            <w:shd w:val="clear" w:color="auto" w:fill="auto"/>
            <w:noWrap/>
            <w:vAlign w:val="center"/>
            <w:hideMark/>
            <w:tcPrChange w:id="302" w:author="Hollie Nicholls" w:date="2019-07-08T12:12: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2F364879" w14:textId="37F8BF20" w:rsidR="00851164" w:rsidRPr="00011B2A" w:rsidDel="003866BD" w:rsidRDefault="00851164" w:rsidP="00851164">
            <w:pPr>
              <w:spacing w:after="0" w:line="240" w:lineRule="auto"/>
              <w:jc w:val="center"/>
              <w:rPr>
                <w:del w:id="303" w:author="Hollie Nicholls" w:date="2019-07-02T16:15:00Z"/>
                <w:rFonts w:eastAsia="Times New Roman" w:cs="Times New Roman"/>
                <w:b/>
                <w:bCs/>
                <w:szCs w:val="24"/>
                <w:lang w:eastAsia="en-GB"/>
              </w:rPr>
            </w:pPr>
            <w:del w:id="304" w:author="Hollie Nicholls" w:date="2019-07-02T16:15:00Z">
              <w:r w:rsidRPr="00011B2A" w:rsidDel="003866BD">
                <w:rPr>
                  <w:rFonts w:eastAsia="Times New Roman" w:cs="Times New Roman"/>
                  <w:b/>
                  <w:bCs/>
                  <w:szCs w:val="24"/>
                  <w:lang w:eastAsia="en-GB"/>
                </w:rPr>
                <w:delText>t-1</w:delText>
              </w:r>
            </w:del>
          </w:p>
        </w:tc>
        <w:tc>
          <w:tcPr>
            <w:tcW w:w="1059" w:type="dxa"/>
            <w:tcBorders>
              <w:top w:val="nil"/>
              <w:left w:val="nil"/>
              <w:bottom w:val="single" w:sz="4" w:space="0" w:color="auto"/>
              <w:right w:val="single" w:sz="4" w:space="0" w:color="auto"/>
            </w:tcBorders>
            <w:shd w:val="clear" w:color="auto" w:fill="auto"/>
            <w:noWrap/>
            <w:vAlign w:val="center"/>
            <w:hideMark/>
            <w:tcPrChange w:id="305"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5087102A" w14:textId="28D1FDD5" w:rsidR="00851164" w:rsidRPr="00011B2A" w:rsidDel="003866BD" w:rsidRDefault="00851164" w:rsidP="00851164">
            <w:pPr>
              <w:spacing w:after="0" w:line="240" w:lineRule="auto"/>
              <w:jc w:val="center"/>
              <w:rPr>
                <w:del w:id="306" w:author="Hollie Nicholls" w:date="2019-07-02T16:15:00Z"/>
                <w:rFonts w:eastAsia="Times New Roman" w:cs="Times New Roman"/>
                <w:b/>
                <w:bCs/>
                <w:szCs w:val="24"/>
                <w:lang w:eastAsia="en-GB"/>
              </w:rPr>
            </w:pPr>
            <w:del w:id="307" w:author="Hollie Nicholls" w:date="2019-07-02T16:15:00Z">
              <w:r w:rsidRPr="00011B2A" w:rsidDel="003866BD">
                <w:rPr>
                  <w:rFonts w:eastAsia="Times New Roman" w:cs="Times New Roman"/>
                  <w:b/>
                  <w:bCs/>
                  <w:szCs w:val="24"/>
                  <w:lang w:eastAsia="en-GB"/>
                </w:rPr>
                <w:delText>t</w:delText>
              </w:r>
            </w:del>
          </w:p>
        </w:tc>
        <w:tc>
          <w:tcPr>
            <w:tcW w:w="1108" w:type="dxa"/>
            <w:tcBorders>
              <w:top w:val="nil"/>
              <w:left w:val="nil"/>
              <w:bottom w:val="single" w:sz="4" w:space="0" w:color="auto"/>
              <w:right w:val="single" w:sz="4" w:space="0" w:color="auto"/>
            </w:tcBorders>
            <w:shd w:val="clear" w:color="auto" w:fill="auto"/>
            <w:noWrap/>
            <w:vAlign w:val="center"/>
            <w:hideMark/>
            <w:tcPrChange w:id="308"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6883FCAA" w14:textId="7625B8B0" w:rsidR="00851164" w:rsidRPr="00011B2A" w:rsidDel="003866BD" w:rsidRDefault="00851164" w:rsidP="00851164">
            <w:pPr>
              <w:spacing w:after="0" w:line="240" w:lineRule="auto"/>
              <w:jc w:val="center"/>
              <w:rPr>
                <w:del w:id="309" w:author="Hollie Nicholls" w:date="2019-07-02T16:15:00Z"/>
                <w:rFonts w:eastAsia="Times New Roman" w:cs="Times New Roman"/>
                <w:b/>
                <w:bCs/>
                <w:szCs w:val="24"/>
                <w:lang w:eastAsia="en-GB"/>
              </w:rPr>
            </w:pPr>
            <w:del w:id="310" w:author="Hollie Nicholls" w:date="2019-07-02T16:15:00Z">
              <w:r w:rsidRPr="00011B2A" w:rsidDel="003866BD">
                <w:rPr>
                  <w:rFonts w:eastAsia="Times New Roman" w:cs="Times New Roman"/>
                  <w:b/>
                  <w:bCs/>
                  <w:szCs w:val="24"/>
                  <w:lang w:eastAsia="en-GB"/>
                </w:rPr>
                <w:delText>t+1</w:delText>
              </w:r>
            </w:del>
          </w:p>
        </w:tc>
        <w:tc>
          <w:tcPr>
            <w:tcW w:w="1108" w:type="dxa"/>
            <w:tcBorders>
              <w:top w:val="nil"/>
              <w:left w:val="nil"/>
              <w:bottom w:val="single" w:sz="4" w:space="0" w:color="auto"/>
              <w:right w:val="single" w:sz="4" w:space="0" w:color="auto"/>
            </w:tcBorders>
            <w:shd w:val="clear" w:color="auto" w:fill="auto"/>
            <w:noWrap/>
            <w:vAlign w:val="center"/>
            <w:hideMark/>
            <w:tcPrChange w:id="311" w:author="Hollie Nicholls" w:date="2019-07-08T12:12:00Z">
              <w:tcPr>
                <w:tcW w:w="993" w:type="dxa"/>
                <w:tcBorders>
                  <w:top w:val="nil"/>
                  <w:left w:val="nil"/>
                  <w:bottom w:val="single" w:sz="4" w:space="0" w:color="auto"/>
                  <w:right w:val="single" w:sz="4" w:space="0" w:color="auto"/>
                </w:tcBorders>
                <w:shd w:val="clear" w:color="auto" w:fill="auto"/>
                <w:noWrap/>
                <w:vAlign w:val="center"/>
                <w:hideMark/>
              </w:tcPr>
            </w:tcPrChange>
          </w:tcPr>
          <w:p w14:paraId="2A80E4B2" w14:textId="324CAEE6" w:rsidR="00851164" w:rsidRPr="00011B2A" w:rsidDel="003866BD" w:rsidRDefault="00851164" w:rsidP="00851164">
            <w:pPr>
              <w:spacing w:after="0" w:line="240" w:lineRule="auto"/>
              <w:jc w:val="center"/>
              <w:rPr>
                <w:del w:id="312" w:author="Hollie Nicholls" w:date="2019-07-02T16:15:00Z"/>
                <w:rFonts w:eastAsia="Times New Roman" w:cs="Times New Roman"/>
                <w:b/>
                <w:bCs/>
                <w:szCs w:val="24"/>
                <w:lang w:eastAsia="en-GB"/>
              </w:rPr>
            </w:pPr>
            <w:del w:id="313" w:author="Hollie Nicholls" w:date="2019-07-02T16:15:00Z">
              <w:r w:rsidRPr="00011B2A" w:rsidDel="003866BD">
                <w:rPr>
                  <w:rFonts w:eastAsia="Times New Roman" w:cs="Times New Roman"/>
                  <w:b/>
                  <w:bCs/>
                  <w:szCs w:val="24"/>
                  <w:lang w:eastAsia="en-GB"/>
                </w:rPr>
                <w:delText>t+2</w:delText>
              </w:r>
            </w:del>
          </w:p>
        </w:tc>
        <w:tc>
          <w:tcPr>
            <w:tcW w:w="1108" w:type="dxa"/>
            <w:tcBorders>
              <w:top w:val="nil"/>
              <w:left w:val="nil"/>
              <w:bottom w:val="single" w:sz="4" w:space="0" w:color="auto"/>
              <w:right w:val="single" w:sz="4" w:space="0" w:color="auto"/>
            </w:tcBorders>
            <w:shd w:val="clear" w:color="auto" w:fill="auto"/>
            <w:noWrap/>
            <w:vAlign w:val="center"/>
            <w:hideMark/>
            <w:tcPrChange w:id="314"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2DD23976" w14:textId="6CE62BE8" w:rsidR="00851164" w:rsidRPr="00011B2A" w:rsidDel="003866BD" w:rsidRDefault="00851164" w:rsidP="00851164">
            <w:pPr>
              <w:spacing w:after="0" w:line="240" w:lineRule="auto"/>
              <w:jc w:val="center"/>
              <w:rPr>
                <w:del w:id="315" w:author="Hollie Nicholls" w:date="2019-07-02T16:15:00Z"/>
                <w:rFonts w:eastAsia="Times New Roman" w:cs="Times New Roman"/>
                <w:b/>
                <w:bCs/>
                <w:szCs w:val="24"/>
                <w:lang w:eastAsia="en-GB"/>
              </w:rPr>
            </w:pPr>
            <w:del w:id="316" w:author="Hollie Nicholls" w:date="2019-07-02T16:15:00Z">
              <w:r w:rsidRPr="00011B2A" w:rsidDel="003866BD">
                <w:rPr>
                  <w:rFonts w:eastAsia="Times New Roman" w:cs="Times New Roman"/>
                  <w:b/>
                  <w:bCs/>
                  <w:szCs w:val="24"/>
                  <w:lang w:eastAsia="en-GB"/>
                </w:rPr>
                <w:delText>t+3</w:delText>
              </w:r>
            </w:del>
          </w:p>
        </w:tc>
        <w:tc>
          <w:tcPr>
            <w:tcW w:w="1108" w:type="dxa"/>
            <w:gridSpan w:val="2"/>
            <w:tcBorders>
              <w:top w:val="nil"/>
              <w:left w:val="nil"/>
              <w:bottom w:val="single" w:sz="4" w:space="0" w:color="auto"/>
              <w:right w:val="single" w:sz="4" w:space="0" w:color="auto"/>
            </w:tcBorders>
            <w:shd w:val="clear" w:color="auto" w:fill="auto"/>
            <w:noWrap/>
            <w:vAlign w:val="center"/>
            <w:hideMark/>
            <w:tcPrChange w:id="317" w:author="Hollie Nicholls" w:date="2019-07-08T12:12: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74F33191" w14:textId="12A164E8" w:rsidR="00851164" w:rsidRPr="00011B2A" w:rsidDel="003866BD" w:rsidRDefault="00851164" w:rsidP="00851164">
            <w:pPr>
              <w:spacing w:after="0" w:line="240" w:lineRule="auto"/>
              <w:jc w:val="center"/>
              <w:rPr>
                <w:del w:id="318" w:author="Hollie Nicholls" w:date="2019-07-02T16:15:00Z"/>
                <w:rFonts w:eastAsia="Times New Roman" w:cs="Times New Roman"/>
                <w:b/>
                <w:bCs/>
                <w:szCs w:val="24"/>
                <w:lang w:eastAsia="en-GB"/>
              </w:rPr>
            </w:pPr>
            <w:del w:id="319" w:author="Hollie Nicholls" w:date="2019-07-02T16:15:00Z">
              <w:r w:rsidRPr="00011B2A" w:rsidDel="003866BD">
                <w:rPr>
                  <w:rFonts w:eastAsia="Times New Roman" w:cs="Times New Roman"/>
                  <w:b/>
                  <w:bCs/>
                  <w:szCs w:val="24"/>
                  <w:lang w:eastAsia="en-GB"/>
                </w:rPr>
                <w:delText>t+4</w:delText>
              </w:r>
            </w:del>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Change w:id="320" w:author="Hollie Nicholls" w:date="2019-07-08T12:12:00Z">
              <w:tcPr>
                <w:tcW w:w="1559" w:type="dxa"/>
                <w:gridSpan w:val="2"/>
                <w:vMerge/>
                <w:tcBorders>
                  <w:top w:val="single" w:sz="4" w:space="0" w:color="auto"/>
                  <w:left w:val="single" w:sz="4" w:space="0" w:color="auto"/>
                  <w:bottom w:val="single" w:sz="4" w:space="0" w:color="000000"/>
                  <w:right w:val="single" w:sz="4" w:space="0" w:color="auto"/>
                </w:tcBorders>
                <w:vAlign w:val="center"/>
                <w:hideMark/>
              </w:tcPr>
            </w:tcPrChange>
          </w:tcPr>
          <w:p w14:paraId="30C16F61" w14:textId="54A8E05D" w:rsidR="00851164" w:rsidRPr="00011B2A" w:rsidDel="003866BD" w:rsidRDefault="00851164" w:rsidP="00851164">
            <w:pPr>
              <w:spacing w:after="0" w:line="240" w:lineRule="auto"/>
              <w:rPr>
                <w:del w:id="321" w:author="Hollie Nicholls" w:date="2019-07-02T16:15:00Z"/>
                <w:rFonts w:eastAsia="Times New Roman" w:cs="Times New Roman"/>
                <w:bCs/>
                <w:szCs w:val="24"/>
                <w:lang w:eastAsia="en-GB"/>
              </w:rPr>
            </w:pPr>
          </w:p>
        </w:tc>
      </w:tr>
      <w:tr w:rsidR="00851164" w:rsidRPr="00011B2A" w:rsidDel="003866BD" w14:paraId="161E0500" w14:textId="0878C980" w:rsidTr="00F6550D">
        <w:trPr>
          <w:trHeight w:val="975"/>
          <w:del w:id="322" w:author="Hollie Nicholls" w:date="2019-07-02T16:15:00Z"/>
          <w:trPrChange w:id="323" w:author="Hollie Nicholls" w:date="2019-07-08T12:12:00Z">
            <w:trPr>
              <w:trHeight w:val="975"/>
            </w:trPr>
          </w:trPrChange>
        </w:trPr>
        <w:tc>
          <w:tcPr>
            <w:tcW w:w="3560" w:type="dxa"/>
            <w:vMerge/>
            <w:tcBorders>
              <w:top w:val="nil"/>
              <w:left w:val="single" w:sz="4" w:space="0" w:color="auto"/>
              <w:bottom w:val="single" w:sz="4" w:space="0" w:color="000000"/>
              <w:right w:val="single" w:sz="4" w:space="0" w:color="auto"/>
            </w:tcBorders>
            <w:vAlign w:val="center"/>
            <w:hideMark/>
            <w:tcPrChange w:id="324" w:author="Hollie Nicholls" w:date="2019-07-08T12:12:00Z">
              <w:tcPr>
                <w:tcW w:w="4126" w:type="dxa"/>
                <w:vMerge/>
                <w:tcBorders>
                  <w:top w:val="nil"/>
                  <w:left w:val="single" w:sz="4" w:space="0" w:color="auto"/>
                  <w:bottom w:val="single" w:sz="4" w:space="0" w:color="000000"/>
                  <w:right w:val="single" w:sz="4" w:space="0" w:color="auto"/>
                </w:tcBorders>
                <w:vAlign w:val="center"/>
                <w:hideMark/>
              </w:tcPr>
            </w:tcPrChange>
          </w:tcPr>
          <w:p w14:paraId="69071749" w14:textId="322C8221" w:rsidR="00851164" w:rsidRPr="00011B2A" w:rsidDel="003866BD" w:rsidRDefault="00851164" w:rsidP="00851164">
            <w:pPr>
              <w:spacing w:after="0" w:line="240" w:lineRule="auto"/>
              <w:rPr>
                <w:del w:id="325" w:author="Hollie Nicholls" w:date="2019-07-02T16:15:00Z"/>
                <w:rFonts w:eastAsia="Times New Roman" w:cs="Times New Roman"/>
                <w:b/>
                <w:bCs/>
                <w:szCs w:val="24"/>
                <w:lang w:eastAsia="en-GB"/>
              </w:rPr>
            </w:pPr>
          </w:p>
        </w:tc>
        <w:tc>
          <w:tcPr>
            <w:tcW w:w="1265" w:type="dxa"/>
            <w:vMerge/>
            <w:tcBorders>
              <w:top w:val="single" w:sz="4" w:space="0" w:color="auto"/>
              <w:left w:val="single" w:sz="4" w:space="0" w:color="auto"/>
              <w:bottom w:val="single" w:sz="4" w:space="0" w:color="000000"/>
              <w:right w:val="single" w:sz="4" w:space="0" w:color="auto"/>
            </w:tcBorders>
            <w:vAlign w:val="center"/>
            <w:hideMark/>
            <w:tcPrChange w:id="326" w:author="Hollie Nicholls" w:date="2019-07-08T12:12:00Z">
              <w:tcPr>
                <w:tcW w:w="1418" w:type="dxa"/>
                <w:vMerge/>
                <w:tcBorders>
                  <w:top w:val="single" w:sz="4" w:space="0" w:color="auto"/>
                  <w:left w:val="single" w:sz="4" w:space="0" w:color="auto"/>
                  <w:bottom w:val="single" w:sz="4" w:space="0" w:color="000000"/>
                  <w:right w:val="single" w:sz="4" w:space="0" w:color="auto"/>
                </w:tcBorders>
                <w:vAlign w:val="center"/>
                <w:hideMark/>
              </w:tcPr>
            </w:tcPrChange>
          </w:tcPr>
          <w:p w14:paraId="501538B0" w14:textId="7088EE26" w:rsidR="00851164" w:rsidRPr="00011B2A" w:rsidDel="003866BD" w:rsidRDefault="00851164" w:rsidP="00851164">
            <w:pPr>
              <w:spacing w:after="0" w:line="240" w:lineRule="auto"/>
              <w:rPr>
                <w:del w:id="327" w:author="Hollie Nicholls" w:date="2019-07-02T16:15:00Z"/>
                <w:rFonts w:eastAsia="Times New Roman" w:cs="Times New Roman"/>
                <w:b/>
                <w:bCs/>
                <w:szCs w:val="24"/>
                <w:lang w:eastAsia="en-GB"/>
              </w:rPr>
            </w:pPr>
          </w:p>
        </w:tc>
        <w:tc>
          <w:tcPr>
            <w:tcW w:w="1025" w:type="dxa"/>
            <w:vMerge/>
            <w:tcBorders>
              <w:top w:val="single" w:sz="4" w:space="0" w:color="auto"/>
              <w:left w:val="single" w:sz="4" w:space="0" w:color="auto"/>
              <w:bottom w:val="single" w:sz="4" w:space="0" w:color="000000"/>
              <w:right w:val="single" w:sz="4" w:space="0" w:color="auto"/>
            </w:tcBorders>
            <w:vAlign w:val="center"/>
            <w:hideMark/>
            <w:tcPrChange w:id="328" w:author="Hollie Nicholls" w:date="2019-07-08T12:12:00Z">
              <w:tcPr>
                <w:tcW w:w="1134" w:type="dxa"/>
                <w:vMerge/>
                <w:tcBorders>
                  <w:top w:val="single" w:sz="4" w:space="0" w:color="auto"/>
                  <w:left w:val="single" w:sz="4" w:space="0" w:color="auto"/>
                  <w:bottom w:val="single" w:sz="4" w:space="0" w:color="000000"/>
                  <w:right w:val="single" w:sz="4" w:space="0" w:color="auto"/>
                </w:tcBorders>
                <w:vAlign w:val="center"/>
                <w:hideMark/>
              </w:tcPr>
            </w:tcPrChange>
          </w:tcPr>
          <w:p w14:paraId="592CAABA" w14:textId="5025108E" w:rsidR="00851164" w:rsidRPr="00011B2A" w:rsidDel="003866BD" w:rsidRDefault="00851164" w:rsidP="00851164">
            <w:pPr>
              <w:spacing w:after="0" w:line="240" w:lineRule="auto"/>
              <w:rPr>
                <w:del w:id="329" w:author="Hollie Nicholls" w:date="2019-07-02T16:15:00Z"/>
                <w:rFonts w:eastAsia="Times New Roman" w:cs="Times New Roman"/>
                <w:b/>
                <w:bCs/>
                <w:szCs w:val="24"/>
                <w:lang w:eastAsia="en-GB"/>
              </w:rPr>
            </w:pPr>
          </w:p>
        </w:tc>
        <w:tc>
          <w:tcPr>
            <w:tcW w:w="1224" w:type="dxa"/>
            <w:gridSpan w:val="2"/>
            <w:tcBorders>
              <w:top w:val="nil"/>
              <w:left w:val="nil"/>
              <w:bottom w:val="single" w:sz="4" w:space="0" w:color="auto"/>
              <w:right w:val="single" w:sz="4" w:space="0" w:color="auto"/>
            </w:tcBorders>
            <w:shd w:val="clear" w:color="auto" w:fill="auto"/>
            <w:noWrap/>
            <w:vAlign w:val="center"/>
            <w:hideMark/>
            <w:tcPrChange w:id="330" w:author="Hollie Nicholls" w:date="2019-07-08T12:12: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219E85E7" w14:textId="40F6B868" w:rsidR="00851164" w:rsidRPr="00011B2A" w:rsidDel="003866BD" w:rsidRDefault="00851164" w:rsidP="00851164">
            <w:pPr>
              <w:spacing w:after="0" w:line="240" w:lineRule="auto"/>
              <w:jc w:val="center"/>
              <w:rPr>
                <w:del w:id="331" w:author="Hollie Nicholls" w:date="2019-07-02T16:15:00Z"/>
                <w:rFonts w:eastAsia="Times New Roman" w:cs="Times New Roman"/>
                <w:b/>
                <w:bCs/>
                <w:sz w:val="20"/>
                <w:szCs w:val="20"/>
                <w:lang w:eastAsia="en-GB"/>
              </w:rPr>
            </w:pPr>
            <w:del w:id="332" w:author="Hollie Nicholls" w:date="2019-07-02T16:15:00Z">
              <w:r w:rsidRPr="00011B2A" w:rsidDel="003866BD">
                <w:rPr>
                  <w:rFonts w:eastAsia="Times New Roman" w:cs="Times New Roman"/>
                  <w:b/>
                  <w:bCs/>
                  <w:sz w:val="20"/>
                  <w:szCs w:val="20"/>
                  <w:lang w:eastAsia="en-GB"/>
                </w:rPr>
                <w:delText>[YYYY/YY]</w:delText>
              </w:r>
            </w:del>
          </w:p>
        </w:tc>
        <w:tc>
          <w:tcPr>
            <w:tcW w:w="1059" w:type="dxa"/>
            <w:tcBorders>
              <w:top w:val="nil"/>
              <w:left w:val="nil"/>
              <w:bottom w:val="single" w:sz="4" w:space="0" w:color="auto"/>
              <w:right w:val="single" w:sz="4" w:space="0" w:color="auto"/>
            </w:tcBorders>
            <w:shd w:val="clear" w:color="auto" w:fill="auto"/>
            <w:noWrap/>
            <w:vAlign w:val="center"/>
            <w:hideMark/>
            <w:tcPrChange w:id="333"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5983AAB6" w14:textId="1EF4143E" w:rsidR="00851164" w:rsidRPr="00011B2A" w:rsidDel="003866BD" w:rsidRDefault="00851164" w:rsidP="00851164">
            <w:pPr>
              <w:spacing w:after="0" w:line="240" w:lineRule="auto"/>
              <w:jc w:val="center"/>
              <w:rPr>
                <w:del w:id="334" w:author="Hollie Nicholls" w:date="2019-07-02T16:15:00Z"/>
                <w:rFonts w:eastAsia="Times New Roman" w:cs="Times New Roman"/>
                <w:b/>
                <w:bCs/>
                <w:sz w:val="20"/>
                <w:szCs w:val="20"/>
                <w:lang w:eastAsia="en-GB"/>
              </w:rPr>
            </w:pPr>
            <w:del w:id="335" w:author="Hollie Nicholls" w:date="2019-07-02T16:15:00Z">
              <w:r w:rsidRPr="00011B2A" w:rsidDel="003866BD">
                <w:rPr>
                  <w:rFonts w:eastAsia="Times New Roman" w:cs="Times New Roman"/>
                  <w:b/>
                  <w:bCs/>
                  <w:sz w:val="20"/>
                  <w:szCs w:val="20"/>
                  <w:lang w:eastAsia="en-GB"/>
                </w:rPr>
                <w:delText>[YYYY/YY]</w:delText>
              </w:r>
            </w:del>
          </w:p>
        </w:tc>
        <w:tc>
          <w:tcPr>
            <w:tcW w:w="1108" w:type="dxa"/>
            <w:tcBorders>
              <w:top w:val="nil"/>
              <w:left w:val="nil"/>
              <w:bottom w:val="single" w:sz="4" w:space="0" w:color="auto"/>
              <w:right w:val="single" w:sz="4" w:space="0" w:color="auto"/>
            </w:tcBorders>
            <w:shd w:val="clear" w:color="auto" w:fill="auto"/>
            <w:noWrap/>
            <w:vAlign w:val="center"/>
            <w:hideMark/>
            <w:tcPrChange w:id="336"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2B38E002" w14:textId="256D25E9" w:rsidR="00851164" w:rsidRPr="00011B2A" w:rsidDel="003866BD" w:rsidRDefault="00851164" w:rsidP="00851164">
            <w:pPr>
              <w:spacing w:after="0" w:line="240" w:lineRule="auto"/>
              <w:jc w:val="center"/>
              <w:rPr>
                <w:del w:id="337" w:author="Hollie Nicholls" w:date="2019-07-02T16:15:00Z"/>
                <w:rFonts w:eastAsia="Times New Roman" w:cs="Times New Roman"/>
                <w:b/>
                <w:bCs/>
                <w:sz w:val="20"/>
                <w:szCs w:val="20"/>
                <w:lang w:eastAsia="en-GB"/>
              </w:rPr>
            </w:pPr>
            <w:del w:id="338" w:author="Hollie Nicholls" w:date="2019-07-02T16:15:00Z">
              <w:r w:rsidRPr="00011B2A" w:rsidDel="003866BD">
                <w:rPr>
                  <w:rFonts w:eastAsia="Times New Roman" w:cs="Times New Roman"/>
                  <w:b/>
                  <w:bCs/>
                  <w:sz w:val="20"/>
                  <w:szCs w:val="20"/>
                  <w:lang w:eastAsia="en-GB"/>
                </w:rPr>
                <w:delText>[YYYY/YY]</w:delText>
              </w:r>
            </w:del>
          </w:p>
        </w:tc>
        <w:tc>
          <w:tcPr>
            <w:tcW w:w="1108" w:type="dxa"/>
            <w:tcBorders>
              <w:top w:val="nil"/>
              <w:left w:val="nil"/>
              <w:bottom w:val="single" w:sz="4" w:space="0" w:color="auto"/>
              <w:right w:val="single" w:sz="4" w:space="0" w:color="auto"/>
            </w:tcBorders>
            <w:shd w:val="clear" w:color="auto" w:fill="auto"/>
            <w:noWrap/>
            <w:vAlign w:val="center"/>
            <w:hideMark/>
            <w:tcPrChange w:id="339" w:author="Hollie Nicholls" w:date="2019-07-08T12:12:00Z">
              <w:tcPr>
                <w:tcW w:w="993" w:type="dxa"/>
                <w:tcBorders>
                  <w:top w:val="nil"/>
                  <w:left w:val="nil"/>
                  <w:bottom w:val="single" w:sz="4" w:space="0" w:color="auto"/>
                  <w:right w:val="single" w:sz="4" w:space="0" w:color="auto"/>
                </w:tcBorders>
                <w:shd w:val="clear" w:color="auto" w:fill="auto"/>
                <w:noWrap/>
                <w:vAlign w:val="center"/>
                <w:hideMark/>
              </w:tcPr>
            </w:tcPrChange>
          </w:tcPr>
          <w:p w14:paraId="3FF6890A" w14:textId="226700CF" w:rsidR="00851164" w:rsidRPr="00011B2A" w:rsidDel="003866BD" w:rsidRDefault="00851164" w:rsidP="00851164">
            <w:pPr>
              <w:spacing w:after="0" w:line="240" w:lineRule="auto"/>
              <w:jc w:val="center"/>
              <w:rPr>
                <w:del w:id="340" w:author="Hollie Nicholls" w:date="2019-07-02T16:15:00Z"/>
                <w:rFonts w:eastAsia="Times New Roman" w:cs="Times New Roman"/>
                <w:b/>
                <w:bCs/>
                <w:sz w:val="20"/>
                <w:szCs w:val="20"/>
                <w:lang w:eastAsia="en-GB"/>
              </w:rPr>
            </w:pPr>
            <w:del w:id="341" w:author="Hollie Nicholls" w:date="2019-07-02T16:15:00Z">
              <w:r w:rsidRPr="00011B2A" w:rsidDel="003866BD">
                <w:rPr>
                  <w:rFonts w:eastAsia="Times New Roman" w:cs="Times New Roman"/>
                  <w:b/>
                  <w:bCs/>
                  <w:sz w:val="20"/>
                  <w:szCs w:val="20"/>
                  <w:lang w:eastAsia="en-GB"/>
                </w:rPr>
                <w:delText>[YYYY/YY]</w:delText>
              </w:r>
            </w:del>
          </w:p>
        </w:tc>
        <w:tc>
          <w:tcPr>
            <w:tcW w:w="1108" w:type="dxa"/>
            <w:tcBorders>
              <w:top w:val="nil"/>
              <w:left w:val="nil"/>
              <w:bottom w:val="single" w:sz="4" w:space="0" w:color="auto"/>
              <w:right w:val="single" w:sz="4" w:space="0" w:color="auto"/>
            </w:tcBorders>
            <w:shd w:val="clear" w:color="auto" w:fill="auto"/>
            <w:noWrap/>
            <w:vAlign w:val="center"/>
            <w:hideMark/>
            <w:tcPrChange w:id="342"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6FF41614" w14:textId="09FA5FB0" w:rsidR="00851164" w:rsidRPr="00011B2A" w:rsidDel="003866BD" w:rsidRDefault="00851164" w:rsidP="00851164">
            <w:pPr>
              <w:spacing w:after="0" w:line="240" w:lineRule="auto"/>
              <w:jc w:val="center"/>
              <w:rPr>
                <w:del w:id="343" w:author="Hollie Nicholls" w:date="2019-07-02T16:15:00Z"/>
                <w:rFonts w:eastAsia="Times New Roman" w:cs="Times New Roman"/>
                <w:b/>
                <w:bCs/>
                <w:sz w:val="20"/>
                <w:szCs w:val="20"/>
                <w:lang w:eastAsia="en-GB"/>
              </w:rPr>
            </w:pPr>
            <w:del w:id="344" w:author="Hollie Nicholls" w:date="2019-07-02T16:15:00Z">
              <w:r w:rsidRPr="00011B2A" w:rsidDel="003866BD">
                <w:rPr>
                  <w:rFonts w:eastAsia="Times New Roman" w:cs="Times New Roman"/>
                  <w:b/>
                  <w:bCs/>
                  <w:sz w:val="20"/>
                  <w:szCs w:val="20"/>
                  <w:lang w:eastAsia="en-GB"/>
                </w:rPr>
                <w:delText>[YYYY/YY]</w:delText>
              </w:r>
            </w:del>
          </w:p>
        </w:tc>
        <w:tc>
          <w:tcPr>
            <w:tcW w:w="1108" w:type="dxa"/>
            <w:gridSpan w:val="2"/>
            <w:tcBorders>
              <w:top w:val="nil"/>
              <w:left w:val="nil"/>
              <w:bottom w:val="single" w:sz="4" w:space="0" w:color="auto"/>
              <w:right w:val="single" w:sz="4" w:space="0" w:color="auto"/>
            </w:tcBorders>
            <w:shd w:val="clear" w:color="auto" w:fill="auto"/>
            <w:noWrap/>
            <w:vAlign w:val="center"/>
            <w:hideMark/>
            <w:tcPrChange w:id="345" w:author="Hollie Nicholls" w:date="2019-07-08T12:12: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01FFE81E" w14:textId="5661D4F3" w:rsidR="00851164" w:rsidRPr="00011B2A" w:rsidDel="003866BD" w:rsidRDefault="00851164" w:rsidP="00851164">
            <w:pPr>
              <w:spacing w:after="0" w:line="240" w:lineRule="auto"/>
              <w:jc w:val="center"/>
              <w:rPr>
                <w:del w:id="346" w:author="Hollie Nicholls" w:date="2019-07-02T16:15:00Z"/>
                <w:rFonts w:eastAsia="Times New Roman" w:cs="Times New Roman"/>
                <w:b/>
                <w:bCs/>
                <w:sz w:val="20"/>
                <w:szCs w:val="20"/>
                <w:lang w:eastAsia="en-GB"/>
              </w:rPr>
            </w:pPr>
            <w:del w:id="347" w:author="Hollie Nicholls" w:date="2019-07-02T16:15:00Z">
              <w:r w:rsidRPr="00011B2A" w:rsidDel="003866BD">
                <w:rPr>
                  <w:rFonts w:eastAsia="Times New Roman" w:cs="Times New Roman"/>
                  <w:b/>
                  <w:bCs/>
                  <w:sz w:val="20"/>
                  <w:szCs w:val="20"/>
                  <w:lang w:eastAsia="en-GB"/>
                </w:rPr>
                <w:delText>[YYYY/YY]</w:delText>
              </w:r>
            </w:del>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Change w:id="348" w:author="Hollie Nicholls" w:date="2019-07-08T12:12:00Z">
              <w:tcPr>
                <w:tcW w:w="1559" w:type="dxa"/>
                <w:gridSpan w:val="2"/>
                <w:vMerge/>
                <w:tcBorders>
                  <w:top w:val="single" w:sz="4" w:space="0" w:color="auto"/>
                  <w:left w:val="single" w:sz="4" w:space="0" w:color="auto"/>
                  <w:bottom w:val="single" w:sz="4" w:space="0" w:color="000000"/>
                  <w:right w:val="single" w:sz="4" w:space="0" w:color="auto"/>
                </w:tcBorders>
                <w:vAlign w:val="center"/>
                <w:hideMark/>
              </w:tcPr>
            </w:tcPrChange>
          </w:tcPr>
          <w:p w14:paraId="51787B46" w14:textId="02336365" w:rsidR="00851164" w:rsidRPr="00011B2A" w:rsidDel="003866BD" w:rsidRDefault="00851164" w:rsidP="00851164">
            <w:pPr>
              <w:spacing w:after="0" w:line="240" w:lineRule="auto"/>
              <w:rPr>
                <w:del w:id="349" w:author="Hollie Nicholls" w:date="2019-07-02T16:15:00Z"/>
                <w:rFonts w:eastAsia="Times New Roman" w:cs="Times New Roman"/>
                <w:bCs/>
                <w:szCs w:val="24"/>
                <w:lang w:eastAsia="en-GB"/>
              </w:rPr>
            </w:pPr>
          </w:p>
        </w:tc>
      </w:tr>
      <w:tr w:rsidR="00851164" w:rsidRPr="00011B2A" w:rsidDel="003866BD" w14:paraId="3DBBA0E4" w14:textId="468CC791" w:rsidTr="00F6550D">
        <w:trPr>
          <w:trHeight w:val="402"/>
          <w:del w:id="350" w:author="Hollie Nicholls" w:date="2019-07-02T16:15:00Z"/>
          <w:trPrChange w:id="351"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352"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18B28FF1" w14:textId="7AC134FC" w:rsidR="00851164" w:rsidRPr="00011B2A" w:rsidDel="003866BD" w:rsidRDefault="00851164" w:rsidP="00851164">
            <w:pPr>
              <w:spacing w:after="0" w:line="240" w:lineRule="auto"/>
              <w:rPr>
                <w:del w:id="353" w:author="Hollie Nicholls" w:date="2019-07-02T16:15:00Z"/>
                <w:rFonts w:eastAsia="Times New Roman" w:cs="Times New Roman"/>
                <w:color w:val="000000"/>
                <w:szCs w:val="24"/>
                <w:lang w:eastAsia="en-GB"/>
              </w:rPr>
            </w:pPr>
            <w:del w:id="354" w:author="Hollie Nicholls" w:date="2019-07-02T16:15:00Z">
              <w:r w:rsidRPr="00011B2A" w:rsidDel="003866BD">
                <w:rPr>
                  <w:rFonts w:eastAsia="Times New Roman" w:cs="Times New Roman"/>
                  <w:color w:val="000000"/>
                  <w:szCs w:val="24"/>
                  <w:lang w:eastAsia="en-GB"/>
                </w:rPr>
                <w:delText>Base Demand Revenue before inflation (A1)</w:delText>
              </w:r>
            </w:del>
          </w:p>
        </w:tc>
        <w:tc>
          <w:tcPr>
            <w:tcW w:w="1265" w:type="dxa"/>
            <w:tcBorders>
              <w:top w:val="nil"/>
              <w:left w:val="nil"/>
              <w:bottom w:val="single" w:sz="4" w:space="0" w:color="auto"/>
              <w:right w:val="single" w:sz="4" w:space="0" w:color="auto"/>
            </w:tcBorders>
            <w:shd w:val="clear" w:color="auto" w:fill="auto"/>
            <w:noWrap/>
            <w:vAlign w:val="center"/>
            <w:hideMark/>
            <w:tcPrChange w:id="355"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1548DA35" w14:textId="543F6E04" w:rsidR="00851164" w:rsidRPr="00011B2A" w:rsidDel="003866BD" w:rsidRDefault="00851164" w:rsidP="00851164">
            <w:pPr>
              <w:spacing w:after="0" w:line="240" w:lineRule="auto"/>
              <w:jc w:val="center"/>
              <w:rPr>
                <w:del w:id="356" w:author="Hollie Nicholls" w:date="2019-07-02T16:15:00Z"/>
                <w:rFonts w:eastAsia="Times New Roman" w:cs="Times New Roman"/>
                <w:szCs w:val="24"/>
                <w:lang w:eastAsia="en-GB"/>
              </w:rPr>
            </w:pPr>
            <w:del w:id="357" w:author="Hollie Nicholls" w:date="2019-07-02T16:15:00Z">
              <w:r w:rsidRPr="00011B2A" w:rsidDel="003866BD">
                <w:rPr>
                  <w:rFonts w:eastAsia="Times New Roman" w:cs="Times New Roman"/>
                  <w:szCs w:val="24"/>
                  <w:lang w:eastAsia="en-GB"/>
                </w:rPr>
                <w:delText>PU</w:delText>
              </w:r>
            </w:del>
          </w:p>
        </w:tc>
        <w:tc>
          <w:tcPr>
            <w:tcW w:w="1025" w:type="dxa"/>
            <w:tcBorders>
              <w:top w:val="nil"/>
              <w:left w:val="nil"/>
              <w:bottom w:val="single" w:sz="4" w:space="0" w:color="auto"/>
              <w:right w:val="single" w:sz="4" w:space="0" w:color="auto"/>
            </w:tcBorders>
            <w:shd w:val="clear" w:color="auto" w:fill="auto"/>
            <w:noWrap/>
            <w:vAlign w:val="center"/>
            <w:hideMark/>
            <w:tcPrChange w:id="358"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26E7EBF0" w14:textId="7A918E18" w:rsidR="00851164" w:rsidRPr="00011B2A" w:rsidDel="003866BD" w:rsidRDefault="00851164" w:rsidP="00851164">
            <w:pPr>
              <w:spacing w:after="0" w:line="240" w:lineRule="auto"/>
              <w:jc w:val="center"/>
              <w:rPr>
                <w:del w:id="359" w:author="Hollie Nicholls" w:date="2019-07-02T16:15:00Z"/>
                <w:rFonts w:eastAsia="Times New Roman" w:cs="Times New Roman"/>
                <w:color w:val="000000"/>
                <w:szCs w:val="24"/>
                <w:lang w:eastAsia="en-GB"/>
              </w:rPr>
            </w:pPr>
            <w:del w:id="360" w:author="Hollie Nicholls" w:date="2019-07-02T16:15:00Z">
              <w:r w:rsidRPr="00011B2A" w:rsidDel="003866BD">
                <w:rPr>
                  <w:rFonts w:eastAsia="Times New Roman" w:cs="Times New Roman"/>
                  <w:color w:val="000000"/>
                  <w:szCs w:val="24"/>
                  <w:lang w:eastAsia="en-GB"/>
                </w:rPr>
                <w:delText>CRC2A</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361"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A531102" w14:textId="0BC8FB58" w:rsidR="00851164" w:rsidRPr="00011B2A" w:rsidDel="003866BD" w:rsidRDefault="00851164" w:rsidP="00851164">
            <w:pPr>
              <w:spacing w:after="0" w:line="240" w:lineRule="auto"/>
              <w:jc w:val="center"/>
              <w:rPr>
                <w:del w:id="362" w:author="Hollie Nicholls" w:date="2019-07-02T16:15:00Z"/>
                <w:rFonts w:eastAsia="Times New Roman" w:cs="Times New Roman"/>
                <w:color w:val="000000"/>
                <w:szCs w:val="24"/>
                <w:lang w:eastAsia="en-GB"/>
              </w:rPr>
            </w:pPr>
            <w:del w:id="363"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364"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FC043C1" w14:textId="318D1A03" w:rsidR="00851164" w:rsidRPr="00011B2A" w:rsidDel="003866BD" w:rsidRDefault="00851164" w:rsidP="00851164">
            <w:pPr>
              <w:spacing w:after="0" w:line="240" w:lineRule="auto"/>
              <w:jc w:val="center"/>
              <w:rPr>
                <w:del w:id="365" w:author="Hollie Nicholls" w:date="2019-07-02T16:15:00Z"/>
                <w:rFonts w:eastAsia="Times New Roman" w:cs="Times New Roman"/>
                <w:color w:val="000000"/>
                <w:szCs w:val="24"/>
                <w:lang w:eastAsia="en-GB"/>
              </w:rPr>
            </w:pPr>
            <w:del w:id="36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36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DF42EA3" w14:textId="5ED609D6" w:rsidR="00851164" w:rsidRPr="00011B2A" w:rsidDel="003866BD" w:rsidRDefault="00851164" w:rsidP="00851164">
            <w:pPr>
              <w:spacing w:after="0" w:line="240" w:lineRule="auto"/>
              <w:jc w:val="center"/>
              <w:rPr>
                <w:del w:id="368" w:author="Hollie Nicholls" w:date="2019-07-02T16:15:00Z"/>
                <w:rFonts w:eastAsia="Times New Roman" w:cs="Times New Roman"/>
                <w:color w:val="000000"/>
                <w:szCs w:val="24"/>
                <w:lang w:eastAsia="en-GB"/>
              </w:rPr>
            </w:pPr>
            <w:del w:id="369"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370"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BADEFCB" w14:textId="56D7B800" w:rsidR="00851164" w:rsidRPr="00011B2A" w:rsidDel="003866BD" w:rsidRDefault="00851164" w:rsidP="00851164">
            <w:pPr>
              <w:spacing w:after="0" w:line="240" w:lineRule="auto"/>
              <w:jc w:val="center"/>
              <w:rPr>
                <w:del w:id="371" w:author="Hollie Nicholls" w:date="2019-07-02T16:15:00Z"/>
                <w:rFonts w:eastAsia="Times New Roman" w:cs="Times New Roman"/>
                <w:color w:val="000000"/>
                <w:szCs w:val="24"/>
                <w:lang w:eastAsia="en-GB"/>
              </w:rPr>
            </w:pPr>
            <w:del w:id="37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37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AD50AA7" w14:textId="10344311" w:rsidR="00851164" w:rsidRPr="00011B2A" w:rsidDel="003866BD" w:rsidRDefault="00851164" w:rsidP="00851164">
            <w:pPr>
              <w:spacing w:after="0" w:line="240" w:lineRule="auto"/>
              <w:jc w:val="center"/>
              <w:rPr>
                <w:del w:id="374" w:author="Hollie Nicholls" w:date="2019-07-02T16:15:00Z"/>
                <w:rFonts w:eastAsia="Times New Roman" w:cs="Times New Roman"/>
                <w:color w:val="000000"/>
                <w:szCs w:val="24"/>
                <w:lang w:eastAsia="en-GB"/>
              </w:rPr>
            </w:pPr>
            <w:del w:id="375"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376"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A065C37" w14:textId="7FA5E988" w:rsidR="00851164" w:rsidRPr="00011B2A" w:rsidDel="003866BD" w:rsidRDefault="00851164" w:rsidP="00851164">
            <w:pPr>
              <w:spacing w:after="0" w:line="240" w:lineRule="auto"/>
              <w:jc w:val="center"/>
              <w:rPr>
                <w:del w:id="377" w:author="Hollie Nicholls" w:date="2019-07-02T16:15:00Z"/>
                <w:rFonts w:eastAsia="Times New Roman" w:cs="Times New Roman"/>
                <w:color w:val="000000"/>
                <w:szCs w:val="24"/>
                <w:lang w:eastAsia="en-GB"/>
              </w:rPr>
            </w:pPr>
            <w:del w:id="378"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379"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610CA8FB" w14:textId="79FBA8EF" w:rsidR="00851164" w:rsidRPr="00011B2A" w:rsidDel="003866BD" w:rsidRDefault="00851164" w:rsidP="00851164">
            <w:pPr>
              <w:spacing w:after="0" w:line="240" w:lineRule="auto"/>
              <w:rPr>
                <w:del w:id="380" w:author="Hollie Nicholls" w:date="2019-07-02T16:15:00Z"/>
                <w:rFonts w:eastAsia="Times New Roman" w:cs="Times New Roman"/>
                <w:color w:val="000000"/>
                <w:szCs w:val="24"/>
                <w:lang w:eastAsia="en-GB"/>
              </w:rPr>
            </w:pPr>
            <w:del w:id="381"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4B71D49F" w14:textId="75DF8296" w:rsidTr="00F6550D">
        <w:trPr>
          <w:trHeight w:val="402"/>
          <w:del w:id="382" w:author="Hollie Nicholls" w:date="2019-07-02T16:15:00Z"/>
          <w:trPrChange w:id="383"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384"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62182065" w14:textId="67CD7D96" w:rsidR="00851164" w:rsidRPr="00011B2A" w:rsidDel="003866BD" w:rsidRDefault="00851164" w:rsidP="00851164">
            <w:pPr>
              <w:spacing w:after="0" w:line="240" w:lineRule="auto"/>
              <w:rPr>
                <w:del w:id="385" w:author="Hollie Nicholls" w:date="2019-07-02T16:15:00Z"/>
                <w:rFonts w:eastAsia="Times New Roman" w:cs="Times New Roman"/>
                <w:color w:val="000000"/>
                <w:szCs w:val="24"/>
                <w:lang w:eastAsia="en-GB"/>
              </w:rPr>
            </w:pPr>
            <w:del w:id="386" w:author="Hollie Nicholls" w:date="2019-07-02T16:15:00Z">
              <w:r w:rsidRPr="00011B2A" w:rsidDel="003866BD">
                <w:rPr>
                  <w:rFonts w:eastAsia="Times New Roman" w:cs="Times New Roman"/>
                  <w:color w:val="000000"/>
                  <w:szCs w:val="24"/>
                  <w:lang w:eastAsia="en-GB"/>
                </w:rPr>
                <w:delText>Annual Iteration adjustment before inflation (A2)</w:delText>
              </w:r>
            </w:del>
          </w:p>
        </w:tc>
        <w:tc>
          <w:tcPr>
            <w:tcW w:w="1265" w:type="dxa"/>
            <w:tcBorders>
              <w:top w:val="nil"/>
              <w:left w:val="nil"/>
              <w:bottom w:val="single" w:sz="4" w:space="0" w:color="auto"/>
              <w:right w:val="single" w:sz="4" w:space="0" w:color="auto"/>
            </w:tcBorders>
            <w:shd w:val="clear" w:color="auto" w:fill="auto"/>
            <w:noWrap/>
            <w:vAlign w:val="center"/>
            <w:hideMark/>
            <w:tcPrChange w:id="387"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529FAD2A" w14:textId="2F37E9D8" w:rsidR="00851164" w:rsidRPr="00011B2A" w:rsidDel="003866BD" w:rsidRDefault="00851164" w:rsidP="00851164">
            <w:pPr>
              <w:spacing w:after="0" w:line="240" w:lineRule="auto"/>
              <w:jc w:val="center"/>
              <w:rPr>
                <w:del w:id="388" w:author="Hollie Nicholls" w:date="2019-07-02T16:15:00Z"/>
                <w:rFonts w:eastAsia="Times New Roman" w:cs="Times New Roman"/>
                <w:szCs w:val="24"/>
                <w:lang w:eastAsia="en-GB"/>
              </w:rPr>
            </w:pPr>
            <w:del w:id="389" w:author="Hollie Nicholls" w:date="2019-07-02T16:15:00Z">
              <w:r w:rsidRPr="00011B2A" w:rsidDel="003866BD">
                <w:rPr>
                  <w:rFonts w:eastAsia="Times New Roman" w:cs="Times New Roman"/>
                  <w:szCs w:val="24"/>
                  <w:lang w:eastAsia="en-GB"/>
                </w:rPr>
                <w:delText>MOD</w:delText>
              </w:r>
            </w:del>
          </w:p>
        </w:tc>
        <w:tc>
          <w:tcPr>
            <w:tcW w:w="1025" w:type="dxa"/>
            <w:tcBorders>
              <w:top w:val="nil"/>
              <w:left w:val="nil"/>
              <w:bottom w:val="single" w:sz="4" w:space="0" w:color="auto"/>
              <w:right w:val="single" w:sz="4" w:space="0" w:color="auto"/>
            </w:tcBorders>
            <w:shd w:val="clear" w:color="auto" w:fill="auto"/>
            <w:noWrap/>
            <w:vAlign w:val="center"/>
            <w:hideMark/>
            <w:tcPrChange w:id="390"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52C3025E" w14:textId="5F768BC0" w:rsidR="00851164" w:rsidRPr="00011B2A" w:rsidDel="003866BD" w:rsidRDefault="00851164" w:rsidP="00851164">
            <w:pPr>
              <w:spacing w:after="0" w:line="240" w:lineRule="auto"/>
              <w:jc w:val="center"/>
              <w:rPr>
                <w:del w:id="391" w:author="Hollie Nicholls" w:date="2019-07-02T16:15:00Z"/>
                <w:rFonts w:eastAsia="Times New Roman" w:cs="Times New Roman"/>
                <w:color w:val="000000"/>
                <w:szCs w:val="24"/>
                <w:lang w:eastAsia="en-GB"/>
              </w:rPr>
            </w:pPr>
            <w:del w:id="392" w:author="Hollie Nicholls" w:date="2019-07-02T16:15:00Z">
              <w:r w:rsidRPr="00011B2A" w:rsidDel="003866BD">
                <w:rPr>
                  <w:rFonts w:eastAsia="Times New Roman" w:cs="Times New Roman"/>
                  <w:color w:val="000000"/>
                  <w:szCs w:val="24"/>
                  <w:lang w:eastAsia="en-GB"/>
                </w:rPr>
                <w:delText>CRC2A</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393"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E3EAF62" w14:textId="59BE5CC7" w:rsidR="00851164" w:rsidRPr="00011B2A" w:rsidDel="003866BD" w:rsidRDefault="00851164" w:rsidP="00851164">
            <w:pPr>
              <w:spacing w:after="0" w:line="240" w:lineRule="auto"/>
              <w:jc w:val="center"/>
              <w:rPr>
                <w:del w:id="394" w:author="Hollie Nicholls" w:date="2019-07-02T16:15:00Z"/>
                <w:rFonts w:eastAsia="Times New Roman" w:cs="Times New Roman"/>
                <w:color w:val="000000"/>
                <w:szCs w:val="24"/>
                <w:lang w:eastAsia="en-GB"/>
              </w:rPr>
            </w:pPr>
            <w:del w:id="395"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396"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5DB1745" w14:textId="758D8A39" w:rsidR="00851164" w:rsidRPr="00011B2A" w:rsidDel="003866BD" w:rsidRDefault="00851164" w:rsidP="00851164">
            <w:pPr>
              <w:spacing w:after="0" w:line="240" w:lineRule="auto"/>
              <w:jc w:val="center"/>
              <w:rPr>
                <w:del w:id="397" w:author="Hollie Nicholls" w:date="2019-07-02T16:15:00Z"/>
                <w:rFonts w:eastAsia="Times New Roman" w:cs="Times New Roman"/>
                <w:color w:val="000000"/>
                <w:szCs w:val="24"/>
                <w:lang w:eastAsia="en-GB"/>
              </w:rPr>
            </w:pPr>
            <w:del w:id="39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39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11895A6" w14:textId="66CFA963" w:rsidR="00851164" w:rsidRPr="00011B2A" w:rsidDel="003866BD" w:rsidRDefault="00851164" w:rsidP="00851164">
            <w:pPr>
              <w:spacing w:after="0" w:line="240" w:lineRule="auto"/>
              <w:jc w:val="center"/>
              <w:rPr>
                <w:del w:id="400" w:author="Hollie Nicholls" w:date="2019-07-02T16:15:00Z"/>
                <w:rFonts w:eastAsia="Times New Roman" w:cs="Times New Roman"/>
                <w:color w:val="000000"/>
                <w:szCs w:val="24"/>
                <w:lang w:eastAsia="en-GB"/>
              </w:rPr>
            </w:pPr>
            <w:del w:id="401"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02"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731C424" w14:textId="34186590" w:rsidR="00851164" w:rsidRPr="00011B2A" w:rsidDel="003866BD" w:rsidRDefault="00851164" w:rsidP="00851164">
            <w:pPr>
              <w:spacing w:after="0" w:line="240" w:lineRule="auto"/>
              <w:jc w:val="center"/>
              <w:rPr>
                <w:del w:id="403" w:author="Hollie Nicholls" w:date="2019-07-02T16:15:00Z"/>
                <w:rFonts w:eastAsia="Times New Roman" w:cs="Times New Roman"/>
                <w:color w:val="000000"/>
                <w:szCs w:val="24"/>
                <w:lang w:eastAsia="en-GB"/>
              </w:rPr>
            </w:pPr>
            <w:del w:id="404"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0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B3E73D1" w14:textId="57984D3A" w:rsidR="00851164" w:rsidRPr="00011B2A" w:rsidDel="003866BD" w:rsidRDefault="00851164" w:rsidP="00851164">
            <w:pPr>
              <w:spacing w:after="0" w:line="240" w:lineRule="auto"/>
              <w:jc w:val="center"/>
              <w:rPr>
                <w:del w:id="406" w:author="Hollie Nicholls" w:date="2019-07-02T16:15:00Z"/>
                <w:rFonts w:eastAsia="Times New Roman" w:cs="Times New Roman"/>
                <w:color w:val="000000"/>
                <w:szCs w:val="24"/>
                <w:lang w:eastAsia="en-GB"/>
              </w:rPr>
            </w:pPr>
            <w:del w:id="407"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408"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5EDF17F" w14:textId="50B55EC1" w:rsidR="00851164" w:rsidRPr="00011B2A" w:rsidDel="003866BD" w:rsidRDefault="00851164" w:rsidP="00851164">
            <w:pPr>
              <w:spacing w:after="0" w:line="240" w:lineRule="auto"/>
              <w:jc w:val="center"/>
              <w:rPr>
                <w:del w:id="409" w:author="Hollie Nicholls" w:date="2019-07-02T16:15:00Z"/>
                <w:rFonts w:eastAsia="Times New Roman" w:cs="Times New Roman"/>
                <w:color w:val="000000"/>
                <w:szCs w:val="24"/>
                <w:lang w:eastAsia="en-GB"/>
              </w:rPr>
            </w:pPr>
            <w:del w:id="410"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411"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14563D14" w14:textId="12E1A765" w:rsidR="00851164" w:rsidRPr="00011B2A" w:rsidDel="003866BD" w:rsidRDefault="00851164" w:rsidP="00851164">
            <w:pPr>
              <w:spacing w:after="0" w:line="240" w:lineRule="auto"/>
              <w:rPr>
                <w:del w:id="412" w:author="Hollie Nicholls" w:date="2019-07-02T16:15:00Z"/>
                <w:rFonts w:eastAsia="Times New Roman" w:cs="Times New Roman"/>
                <w:color w:val="000000"/>
                <w:szCs w:val="24"/>
                <w:lang w:eastAsia="en-GB"/>
              </w:rPr>
            </w:pPr>
            <w:del w:id="413"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47B232E0" w14:textId="1F6526BB" w:rsidTr="00F6550D">
        <w:trPr>
          <w:trHeight w:val="402"/>
          <w:del w:id="414" w:author="Hollie Nicholls" w:date="2019-07-02T16:15:00Z"/>
          <w:trPrChange w:id="415"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416"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68F6C5FB" w14:textId="79922D29" w:rsidR="00851164" w:rsidRPr="00011B2A" w:rsidDel="003866BD" w:rsidRDefault="00851164" w:rsidP="00851164">
            <w:pPr>
              <w:spacing w:after="0" w:line="240" w:lineRule="auto"/>
              <w:rPr>
                <w:del w:id="417" w:author="Hollie Nicholls" w:date="2019-07-02T16:15:00Z"/>
                <w:rFonts w:eastAsia="Times New Roman" w:cs="Times New Roman"/>
                <w:color w:val="000000"/>
                <w:szCs w:val="24"/>
                <w:lang w:eastAsia="en-GB"/>
              </w:rPr>
            </w:pPr>
            <w:del w:id="418" w:author="Hollie Nicholls" w:date="2019-07-02T16:15:00Z">
              <w:r w:rsidRPr="00011B2A" w:rsidDel="003866BD">
                <w:rPr>
                  <w:rFonts w:eastAsia="Times New Roman" w:cs="Times New Roman"/>
                  <w:color w:val="000000"/>
                  <w:szCs w:val="24"/>
                  <w:lang w:eastAsia="en-GB"/>
                </w:rPr>
                <w:delText>RPI True-up before inflation (A3)</w:delText>
              </w:r>
            </w:del>
          </w:p>
        </w:tc>
        <w:tc>
          <w:tcPr>
            <w:tcW w:w="1265" w:type="dxa"/>
            <w:tcBorders>
              <w:top w:val="nil"/>
              <w:left w:val="nil"/>
              <w:bottom w:val="single" w:sz="4" w:space="0" w:color="auto"/>
              <w:right w:val="single" w:sz="4" w:space="0" w:color="auto"/>
            </w:tcBorders>
            <w:shd w:val="clear" w:color="auto" w:fill="auto"/>
            <w:noWrap/>
            <w:vAlign w:val="center"/>
            <w:hideMark/>
            <w:tcPrChange w:id="419"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5E160F70" w14:textId="393F6550" w:rsidR="00851164" w:rsidRPr="00011B2A" w:rsidDel="003866BD" w:rsidRDefault="00851164" w:rsidP="00851164">
            <w:pPr>
              <w:spacing w:after="0" w:line="240" w:lineRule="auto"/>
              <w:jc w:val="center"/>
              <w:rPr>
                <w:del w:id="420" w:author="Hollie Nicholls" w:date="2019-07-02T16:15:00Z"/>
                <w:rFonts w:eastAsia="Times New Roman" w:cs="Times New Roman"/>
                <w:szCs w:val="24"/>
                <w:lang w:eastAsia="en-GB"/>
              </w:rPr>
            </w:pPr>
            <w:del w:id="421" w:author="Hollie Nicholls" w:date="2019-07-02T16:15:00Z">
              <w:r w:rsidRPr="00011B2A" w:rsidDel="003866BD">
                <w:rPr>
                  <w:rFonts w:eastAsia="Times New Roman" w:cs="Times New Roman"/>
                  <w:szCs w:val="24"/>
                  <w:lang w:eastAsia="en-GB"/>
                </w:rPr>
                <w:delText>TRU</w:delText>
              </w:r>
            </w:del>
          </w:p>
        </w:tc>
        <w:tc>
          <w:tcPr>
            <w:tcW w:w="1025" w:type="dxa"/>
            <w:tcBorders>
              <w:top w:val="nil"/>
              <w:left w:val="nil"/>
              <w:bottom w:val="single" w:sz="4" w:space="0" w:color="auto"/>
              <w:right w:val="single" w:sz="4" w:space="0" w:color="auto"/>
            </w:tcBorders>
            <w:shd w:val="clear" w:color="auto" w:fill="auto"/>
            <w:noWrap/>
            <w:vAlign w:val="center"/>
            <w:hideMark/>
            <w:tcPrChange w:id="422"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0F5B330D" w14:textId="3F7B6D24" w:rsidR="00851164" w:rsidRPr="00011B2A" w:rsidDel="003866BD" w:rsidRDefault="00851164" w:rsidP="00851164">
            <w:pPr>
              <w:spacing w:after="0" w:line="240" w:lineRule="auto"/>
              <w:jc w:val="center"/>
              <w:rPr>
                <w:del w:id="423" w:author="Hollie Nicholls" w:date="2019-07-02T16:15:00Z"/>
                <w:rFonts w:eastAsia="Times New Roman" w:cs="Times New Roman"/>
                <w:color w:val="000000"/>
                <w:szCs w:val="24"/>
                <w:lang w:eastAsia="en-GB"/>
              </w:rPr>
            </w:pPr>
            <w:del w:id="424" w:author="Hollie Nicholls" w:date="2019-07-02T16:15:00Z">
              <w:r w:rsidRPr="00011B2A" w:rsidDel="003866BD">
                <w:rPr>
                  <w:rFonts w:eastAsia="Times New Roman" w:cs="Times New Roman"/>
                  <w:color w:val="000000"/>
                  <w:szCs w:val="24"/>
                  <w:lang w:eastAsia="en-GB"/>
                </w:rPr>
                <w:delText>CRC2A</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425"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8C23AC3" w14:textId="6F57F032" w:rsidR="00851164" w:rsidRPr="00011B2A" w:rsidDel="003866BD" w:rsidRDefault="00851164" w:rsidP="00851164">
            <w:pPr>
              <w:spacing w:after="0" w:line="240" w:lineRule="auto"/>
              <w:jc w:val="center"/>
              <w:rPr>
                <w:del w:id="426" w:author="Hollie Nicholls" w:date="2019-07-02T16:15:00Z"/>
                <w:rFonts w:eastAsia="Times New Roman" w:cs="Times New Roman"/>
                <w:color w:val="000000"/>
                <w:szCs w:val="24"/>
                <w:lang w:eastAsia="en-GB"/>
              </w:rPr>
            </w:pPr>
            <w:del w:id="427"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28"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E5517CB" w14:textId="64FA9834" w:rsidR="00851164" w:rsidRPr="00011B2A" w:rsidDel="003866BD" w:rsidRDefault="00851164" w:rsidP="00851164">
            <w:pPr>
              <w:spacing w:after="0" w:line="240" w:lineRule="auto"/>
              <w:jc w:val="center"/>
              <w:rPr>
                <w:del w:id="429" w:author="Hollie Nicholls" w:date="2019-07-02T16:15:00Z"/>
                <w:rFonts w:eastAsia="Times New Roman" w:cs="Times New Roman"/>
                <w:color w:val="000000"/>
                <w:szCs w:val="24"/>
                <w:lang w:eastAsia="en-GB"/>
              </w:rPr>
            </w:pPr>
            <w:del w:id="430"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3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17E8F20" w14:textId="37864640" w:rsidR="00851164" w:rsidRPr="00011B2A" w:rsidDel="003866BD" w:rsidRDefault="00851164" w:rsidP="00851164">
            <w:pPr>
              <w:spacing w:after="0" w:line="240" w:lineRule="auto"/>
              <w:jc w:val="center"/>
              <w:rPr>
                <w:del w:id="432" w:author="Hollie Nicholls" w:date="2019-07-02T16:15:00Z"/>
                <w:rFonts w:eastAsia="Times New Roman" w:cs="Times New Roman"/>
                <w:color w:val="000000"/>
                <w:szCs w:val="24"/>
                <w:lang w:eastAsia="en-GB"/>
              </w:rPr>
            </w:pPr>
            <w:del w:id="433"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34"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F45AA4D" w14:textId="38D3A127" w:rsidR="00851164" w:rsidRPr="00011B2A" w:rsidDel="003866BD" w:rsidRDefault="00851164" w:rsidP="00851164">
            <w:pPr>
              <w:spacing w:after="0" w:line="240" w:lineRule="auto"/>
              <w:jc w:val="center"/>
              <w:rPr>
                <w:del w:id="435" w:author="Hollie Nicholls" w:date="2019-07-02T16:15:00Z"/>
                <w:rFonts w:eastAsia="Times New Roman" w:cs="Times New Roman"/>
                <w:color w:val="000000"/>
                <w:szCs w:val="24"/>
                <w:lang w:eastAsia="en-GB"/>
              </w:rPr>
            </w:pPr>
            <w:del w:id="43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3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EA30032" w14:textId="307E4618" w:rsidR="00851164" w:rsidRPr="00011B2A" w:rsidDel="003866BD" w:rsidRDefault="00851164" w:rsidP="00851164">
            <w:pPr>
              <w:spacing w:after="0" w:line="240" w:lineRule="auto"/>
              <w:jc w:val="center"/>
              <w:rPr>
                <w:del w:id="438" w:author="Hollie Nicholls" w:date="2019-07-02T16:15:00Z"/>
                <w:rFonts w:eastAsia="Times New Roman" w:cs="Times New Roman"/>
                <w:color w:val="000000"/>
                <w:szCs w:val="24"/>
                <w:lang w:eastAsia="en-GB"/>
              </w:rPr>
            </w:pPr>
            <w:del w:id="439"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440"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E4B6F28" w14:textId="631D9632" w:rsidR="00851164" w:rsidRPr="00011B2A" w:rsidDel="003866BD" w:rsidRDefault="00851164" w:rsidP="00851164">
            <w:pPr>
              <w:spacing w:after="0" w:line="240" w:lineRule="auto"/>
              <w:jc w:val="center"/>
              <w:rPr>
                <w:del w:id="441" w:author="Hollie Nicholls" w:date="2019-07-02T16:15:00Z"/>
                <w:rFonts w:eastAsia="Times New Roman" w:cs="Times New Roman"/>
                <w:color w:val="000000"/>
                <w:szCs w:val="24"/>
                <w:lang w:eastAsia="en-GB"/>
              </w:rPr>
            </w:pPr>
            <w:del w:id="442"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443"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0EF42814" w14:textId="0C5120D4" w:rsidR="00851164" w:rsidRPr="00011B2A" w:rsidDel="003866BD" w:rsidRDefault="00851164" w:rsidP="00851164">
            <w:pPr>
              <w:spacing w:after="0" w:line="240" w:lineRule="auto"/>
              <w:rPr>
                <w:del w:id="444" w:author="Hollie Nicholls" w:date="2019-07-02T16:15:00Z"/>
                <w:rFonts w:eastAsia="Times New Roman" w:cs="Times New Roman"/>
                <w:color w:val="000000"/>
                <w:szCs w:val="24"/>
                <w:lang w:eastAsia="en-GB"/>
              </w:rPr>
            </w:pPr>
            <w:del w:id="445"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619EC102" w14:textId="5CEEB71E" w:rsidTr="00F6550D">
        <w:trPr>
          <w:trHeight w:val="402"/>
          <w:del w:id="446" w:author="Hollie Nicholls" w:date="2019-07-02T16:15:00Z"/>
          <w:trPrChange w:id="447"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448"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1A568A47" w14:textId="17FF2ACE" w:rsidR="00851164" w:rsidRPr="00011B2A" w:rsidDel="003866BD" w:rsidRDefault="00851164" w:rsidP="00851164">
            <w:pPr>
              <w:spacing w:after="0" w:line="240" w:lineRule="auto"/>
              <w:rPr>
                <w:del w:id="449" w:author="Hollie Nicholls" w:date="2019-07-02T16:15:00Z"/>
                <w:rFonts w:eastAsia="Times New Roman" w:cs="Times New Roman"/>
                <w:color w:val="000000"/>
                <w:szCs w:val="24"/>
                <w:lang w:eastAsia="en-GB"/>
              </w:rPr>
            </w:pPr>
            <w:del w:id="450" w:author="Hollie Nicholls" w:date="2019-07-02T16:15:00Z">
              <w:r w:rsidRPr="00011B2A" w:rsidDel="003866BD">
                <w:rPr>
                  <w:rFonts w:eastAsia="Times New Roman" w:cs="Times New Roman"/>
                  <w:color w:val="000000"/>
                  <w:szCs w:val="24"/>
                  <w:lang w:eastAsia="en-GB"/>
                </w:rPr>
                <w:delText>Price index adjustment (A4)</w:delText>
              </w:r>
            </w:del>
          </w:p>
        </w:tc>
        <w:tc>
          <w:tcPr>
            <w:tcW w:w="1265" w:type="dxa"/>
            <w:tcBorders>
              <w:top w:val="nil"/>
              <w:left w:val="nil"/>
              <w:bottom w:val="single" w:sz="4" w:space="0" w:color="auto"/>
              <w:right w:val="single" w:sz="4" w:space="0" w:color="auto"/>
            </w:tcBorders>
            <w:shd w:val="clear" w:color="auto" w:fill="auto"/>
            <w:noWrap/>
            <w:vAlign w:val="center"/>
            <w:hideMark/>
            <w:tcPrChange w:id="451"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0503838A" w14:textId="04EAF506" w:rsidR="00851164" w:rsidRPr="00011B2A" w:rsidDel="003866BD" w:rsidRDefault="00851164" w:rsidP="00851164">
            <w:pPr>
              <w:spacing w:after="0" w:line="240" w:lineRule="auto"/>
              <w:jc w:val="center"/>
              <w:rPr>
                <w:del w:id="452" w:author="Hollie Nicholls" w:date="2019-07-02T16:15:00Z"/>
                <w:rFonts w:eastAsia="Times New Roman" w:cs="Times New Roman"/>
                <w:szCs w:val="24"/>
                <w:lang w:eastAsia="en-GB"/>
              </w:rPr>
            </w:pPr>
            <w:del w:id="453" w:author="Hollie Nicholls" w:date="2019-07-02T16:15:00Z">
              <w:r w:rsidRPr="00011B2A" w:rsidDel="003866BD">
                <w:rPr>
                  <w:rFonts w:eastAsia="Times New Roman" w:cs="Times New Roman"/>
                  <w:szCs w:val="24"/>
                  <w:lang w:eastAsia="en-GB"/>
                </w:rPr>
                <w:delText>RPIF</w:delText>
              </w:r>
            </w:del>
          </w:p>
        </w:tc>
        <w:tc>
          <w:tcPr>
            <w:tcW w:w="1025" w:type="dxa"/>
            <w:tcBorders>
              <w:top w:val="nil"/>
              <w:left w:val="nil"/>
              <w:bottom w:val="single" w:sz="4" w:space="0" w:color="auto"/>
              <w:right w:val="single" w:sz="4" w:space="0" w:color="auto"/>
            </w:tcBorders>
            <w:shd w:val="clear" w:color="auto" w:fill="auto"/>
            <w:noWrap/>
            <w:vAlign w:val="center"/>
            <w:hideMark/>
            <w:tcPrChange w:id="454"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72D9EC05" w14:textId="0F5DA0D8" w:rsidR="00851164" w:rsidRPr="00011B2A" w:rsidDel="003866BD" w:rsidRDefault="00851164" w:rsidP="00851164">
            <w:pPr>
              <w:spacing w:after="0" w:line="240" w:lineRule="auto"/>
              <w:jc w:val="center"/>
              <w:rPr>
                <w:del w:id="455" w:author="Hollie Nicholls" w:date="2019-07-02T16:15:00Z"/>
                <w:rFonts w:eastAsia="Times New Roman" w:cs="Times New Roman"/>
                <w:color w:val="000000"/>
                <w:szCs w:val="24"/>
                <w:lang w:eastAsia="en-GB"/>
              </w:rPr>
            </w:pPr>
            <w:del w:id="456" w:author="Hollie Nicholls" w:date="2019-07-02T16:15:00Z">
              <w:r w:rsidRPr="00011B2A" w:rsidDel="003866BD">
                <w:rPr>
                  <w:rFonts w:eastAsia="Times New Roman" w:cs="Times New Roman"/>
                  <w:color w:val="000000"/>
                  <w:szCs w:val="24"/>
                  <w:lang w:eastAsia="en-GB"/>
                </w:rPr>
                <w:delText>CRC2A</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457"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D406012" w14:textId="3BC4368F" w:rsidR="00851164" w:rsidRPr="00011B2A" w:rsidDel="003866BD" w:rsidRDefault="00851164" w:rsidP="00851164">
            <w:pPr>
              <w:spacing w:after="0" w:line="240" w:lineRule="auto"/>
              <w:jc w:val="center"/>
              <w:rPr>
                <w:del w:id="458" w:author="Hollie Nicholls" w:date="2019-07-02T16:15:00Z"/>
                <w:rFonts w:eastAsia="Times New Roman" w:cs="Times New Roman"/>
                <w:color w:val="000000"/>
                <w:szCs w:val="24"/>
                <w:lang w:eastAsia="en-GB"/>
              </w:rPr>
            </w:pPr>
            <w:del w:id="459"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60"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9B26DE1" w14:textId="20126830" w:rsidR="00851164" w:rsidRPr="00011B2A" w:rsidDel="003866BD" w:rsidRDefault="00851164" w:rsidP="00851164">
            <w:pPr>
              <w:spacing w:after="0" w:line="240" w:lineRule="auto"/>
              <w:jc w:val="center"/>
              <w:rPr>
                <w:del w:id="461" w:author="Hollie Nicholls" w:date="2019-07-02T16:15:00Z"/>
                <w:rFonts w:eastAsia="Times New Roman" w:cs="Times New Roman"/>
                <w:color w:val="000000"/>
                <w:szCs w:val="24"/>
                <w:lang w:eastAsia="en-GB"/>
              </w:rPr>
            </w:pPr>
            <w:del w:id="46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6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D2E1452" w14:textId="430D1837" w:rsidR="00851164" w:rsidRPr="00011B2A" w:rsidDel="003866BD" w:rsidRDefault="00851164" w:rsidP="00851164">
            <w:pPr>
              <w:spacing w:after="0" w:line="240" w:lineRule="auto"/>
              <w:jc w:val="center"/>
              <w:rPr>
                <w:del w:id="464" w:author="Hollie Nicholls" w:date="2019-07-02T16:15:00Z"/>
                <w:rFonts w:eastAsia="Times New Roman" w:cs="Times New Roman"/>
                <w:color w:val="000000"/>
                <w:szCs w:val="24"/>
                <w:lang w:eastAsia="en-GB"/>
              </w:rPr>
            </w:pPr>
            <w:del w:id="465"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66"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BCE87DA" w14:textId="490C164F" w:rsidR="00851164" w:rsidRPr="00011B2A" w:rsidDel="003866BD" w:rsidRDefault="00851164" w:rsidP="00851164">
            <w:pPr>
              <w:spacing w:after="0" w:line="240" w:lineRule="auto"/>
              <w:jc w:val="center"/>
              <w:rPr>
                <w:del w:id="467" w:author="Hollie Nicholls" w:date="2019-07-02T16:15:00Z"/>
                <w:rFonts w:eastAsia="Times New Roman" w:cs="Times New Roman"/>
                <w:color w:val="000000"/>
                <w:szCs w:val="24"/>
                <w:lang w:eastAsia="en-GB"/>
              </w:rPr>
            </w:pPr>
            <w:del w:id="46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46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D3E65A0" w14:textId="4E33F2F5" w:rsidR="00851164" w:rsidRPr="00011B2A" w:rsidDel="003866BD" w:rsidRDefault="00851164" w:rsidP="00851164">
            <w:pPr>
              <w:spacing w:after="0" w:line="240" w:lineRule="auto"/>
              <w:jc w:val="center"/>
              <w:rPr>
                <w:del w:id="470" w:author="Hollie Nicholls" w:date="2019-07-02T16:15:00Z"/>
                <w:rFonts w:eastAsia="Times New Roman" w:cs="Times New Roman"/>
                <w:color w:val="000000"/>
                <w:szCs w:val="24"/>
                <w:lang w:eastAsia="en-GB"/>
              </w:rPr>
            </w:pPr>
            <w:del w:id="471"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472"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DCD8424" w14:textId="299958C2" w:rsidR="00851164" w:rsidRPr="00011B2A" w:rsidDel="003866BD" w:rsidRDefault="00851164" w:rsidP="00851164">
            <w:pPr>
              <w:spacing w:after="0" w:line="240" w:lineRule="auto"/>
              <w:jc w:val="center"/>
              <w:rPr>
                <w:del w:id="473" w:author="Hollie Nicholls" w:date="2019-07-02T16:15:00Z"/>
                <w:rFonts w:eastAsia="Times New Roman" w:cs="Times New Roman"/>
                <w:color w:val="000000"/>
                <w:szCs w:val="24"/>
                <w:lang w:eastAsia="en-GB"/>
              </w:rPr>
            </w:pPr>
            <w:del w:id="474"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475"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10532AD4" w14:textId="3780A2B4" w:rsidR="00851164" w:rsidRPr="00011B2A" w:rsidDel="003866BD" w:rsidRDefault="00851164" w:rsidP="00851164">
            <w:pPr>
              <w:spacing w:after="0" w:line="240" w:lineRule="auto"/>
              <w:rPr>
                <w:del w:id="476" w:author="Hollie Nicholls" w:date="2019-07-02T16:15:00Z"/>
                <w:rFonts w:eastAsia="Times New Roman" w:cs="Times New Roman"/>
                <w:color w:val="000000"/>
                <w:szCs w:val="24"/>
                <w:lang w:eastAsia="en-GB"/>
              </w:rPr>
            </w:pPr>
            <w:del w:id="477"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5CAD2479" w14:textId="0E94EC69" w:rsidTr="00F6550D">
        <w:trPr>
          <w:trHeight w:val="600"/>
          <w:del w:id="478" w:author="Hollie Nicholls" w:date="2019-07-02T16:15:00Z"/>
          <w:trPrChange w:id="479"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000000" w:fill="BFBFBF"/>
            <w:vAlign w:val="center"/>
            <w:hideMark/>
            <w:tcPrChange w:id="480" w:author="Hollie Nicholls" w:date="2019-07-08T12:12:00Z">
              <w:tcPr>
                <w:tcW w:w="4126" w:type="dxa"/>
                <w:tcBorders>
                  <w:top w:val="nil"/>
                  <w:left w:val="single" w:sz="4" w:space="0" w:color="auto"/>
                  <w:bottom w:val="single" w:sz="4" w:space="0" w:color="auto"/>
                  <w:right w:val="single" w:sz="4" w:space="0" w:color="auto"/>
                </w:tcBorders>
                <w:shd w:val="clear" w:color="000000" w:fill="BFBFBF"/>
                <w:vAlign w:val="center"/>
                <w:hideMark/>
              </w:tcPr>
            </w:tcPrChange>
          </w:tcPr>
          <w:p w14:paraId="225F5A32" w14:textId="4572B8C4" w:rsidR="00851164" w:rsidRPr="00011B2A" w:rsidDel="003866BD" w:rsidRDefault="00851164" w:rsidP="00851164">
            <w:pPr>
              <w:spacing w:after="0" w:line="240" w:lineRule="auto"/>
              <w:rPr>
                <w:del w:id="481" w:author="Hollie Nicholls" w:date="2019-07-02T16:15:00Z"/>
                <w:rFonts w:eastAsia="Times New Roman" w:cs="Times New Roman"/>
                <w:b/>
                <w:bCs/>
                <w:color w:val="000000"/>
                <w:szCs w:val="24"/>
                <w:lang w:eastAsia="en-GB"/>
              </w:rPr>
            </w:pPr>
            <w:del w:id="482" w:author="Hollie Nicholls" w:date="2019-07-02T16:15:00Z">
              <w:r w:rsidRPr="00011B2A" w:rsidDel="003866BD">
                <w:rPr>
                  <w:rFonts w:eastAsia="Times New Roman" w:cs="Times New Roman"/>
                  <w:b/>
                  <w:bCs/>
                  <w:color w:val="000000"/>
                  <w:szCs w:val="24"/>
                  <w:lang w:eastAsia="en-GB"/>
                </w:rPr>
                <w:delText xml:space="preserve">Base demand revenue (A): </w:delText>
              </w:r>
              <w:r w:rsidRPr="00011B2A" w:rsidDel="003866BD">
                <w:rPr>
                  <w:rFonts w:eastAsia="Times New Roman" w:cs="Times New Roman"/>
                  <w:b/>
                  <w:bCs/>
                  <w:color w:val="000000"/>
                  <w:szCs w:val="24"/>
                  <w:lang w:eastAsia="en-GB"/>
                </w:rPr>
                <w:br/>
                <w:delText>[A = (A1 + A2 + A3) * A4]</w:delText>
              </w:r>
            </w:del>
          </w:p>
        </w:tc>
        <w:tc>
          <w:tcPr>
            <w:tcW w:w="1265" w:type="dxa"/>
            <w:tcBorders>
              <w:top w:val="nil"/>
              <w:left w:val="nil"/>
              <w:bottom w:val="single" w:sz="4" w:space="0" w:color="auto"/>
              <w:right w:val="single" w:sz="4" w:space="0" w:color="auto"/>
            </w:tcBorders>
            <w:shd w:val="clear" w:color="000000" w:fill="BFBFBF"/>
            <w:noWrap/>
            <w:vAlign w:val="center"/>
            <w:hideMark/>
            <w:tcPrChange w:id="483" w:author="Hollie Nicholls" w:date="2019-07-08T12:12:00Z">
              <w:tcPr>
                <w:tcW w:w="1418" w:type="dxa"/>
                <w:tcBorders>
                  <w:top w:val="nil"/>
                  <w:left w:val="nil"/>
                  <w:bottom w:val="single" w:sz="4" w:space="0" w:color="auto"/>
                  <w:right w:val="single" w:sz="4" w:space="0" w:color="auto"/>
                </w:tcBorders>
                <w:shd w:val="clear" w:color="000000" w:fill="BFBFBF"/>
                <w:noWrap/>
                <w:vAlign w:val="center"/>
                <w:hideMark/>
              </w:tcPr>
            </w:tcPrChange>
          </w:tcPr>
          <w:p w14:paraId="3F13FC4B" w14:textId="3EB18593" w:rsidR="00851164" w:rsidRPr="00011B2A" w:rsidDel="003866BD" w:rsidRDefault="00851164" w:rsidP="00851164">
            <w:pPr>
              <w:spacing w:after="0" w:line="240" w:lineRule="auto"/>
              <w:jc w:val="center"/>
              <w:rPr>
                <w:del w:id="484" w:author="Hollie Nicholls" w:date="2019-07-02T16:15:00Z"/>
                <w:rFonts w:eastAsia="Times New Roman" w:cs="Times New Roman"/>
                <w:b/>
                <w:bCs/>
                <w:szCs w:val="24"/>
                <w:lang w:eastAsia="en-GB"/>
              </w:rPr>
            </w:pPr>
            <w:del w:id="485" w:author="Hollie Nicholls" w:date="2019-07-02T16:15:00Z">
              <w:r w:rsidRPr="00011B2A" w:rsidDel="003866BD">
                <w:rPr>
                  <w:rFonts w:eastAsia="Times New Roman" w:cs="Times New Roman"/>
                  <w:b/>
                  <w:bCs/>
                  <w:szCs w:val="24"/>
                  <w:lang w:eastAsia="en-GB"/>
                </w:rPr>
                <w:delText>BR</w:delText>
              </w:r>
            </w:del>
          </w:p>
        </w:tc>
        <w:tc>
          <w:tcPr>
            <w:tcW w:w="1025" w:type="dxa"/>
            <w:tcBorders>
              <w:top w:val="nil"/>
              <w:left w:val="nil"/>
              <w:bottom w:val="single" w:sz="4" w:space="0" w:color="auto"/>
              <w:right w:val="single" w:sz="4" w:space="0" w:color="auto"/>
            </w:tcBorders>
            <w:shd w:val="clear" w:color="000000" w:fill="BFBFBF"/>
            <w:noWrap/>
            <w:vAlign w:val="center"/>
            <w:hideMark/>
            <w:tcPrChange w:id="486" w:author="Hollie Nicholls" w:date="2019-07-08T12:12:00Z">
              <w:tcPr>
                <w:tcW w:w="1134" w:type="dxa"/>
                <w:tcBorders>
                  <w:top w:val="nil"/>
                  <w:left w:val="nil"/>
                  <w:bottom w:val="single" w:sz="4" w:space="0" w:color="auto"/>
                  <w:right w:val="single" w:sz="4" w:space="0" w:color="auto"/>
                </w:tcBorders>
                <w:shd w:val="clear" w:color="000000" w:fill="BFBFBF"/>
                <w:noWrap/>
                <w:vAlign w:val="center"/>
                <w:hideMark/>
              </w:tcPr>
            </w:tcPrChange>
          </w:tcPr>
          <w:p w14:paraId="7CC291B3" w14:textId="263BF766" w:rsidR="00851164" w:rsidRPr="00011B2A" w:rsidDel="003866BD" w:rsidRDefault="00851164" w:rsidP="00851164">
            <w:pPr>
              <w:spacing w:after="0" w:line="240" w:lineRule="auto"/>
              <w:jc w:val="center"/>
              <w:rPr>
                <w:del w:id="487" w:author="Hollie Nicholls" w:date="2019-07-02T16:15:00Z"/>
                <w:rFonts w:eastAsia="Times New Roman" w:cs="Times New Roman"/>
                <w:b/>
                <w:bCs/>
                <w:color w:val="000000"/>
                <w:szCs w:val="24"/>
                <w:lang w:eastAsia="en-GB"/>
              </w:rPr>
            </w:pPr>
            <w:del w:id="488" w:author="Hollie Nicholls" w:date="2019-07-02T16:15:00Z">
              <w:r w:rsidRPr="00011B2A" w:rsidDel="003866BD">
                <w:rPr>
                  <w:rFonts w:eastAsia="Times New Roman" w:cs="Times New Roman"/>
                  <w:b/>
                  <w:bCs/>
                  <w:color w:val="000000"/>
                  <w:szCs w:val="24"/>
                  <w:lang w:eastAsia="en-GB"/>
                </w:rPr>
                <w:delText>CRC2A</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489"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4F5C72AB" w14:textId="30B8FBD8" w:rsidR="00851164" w:rsidRPr="00011B2A" w:rsidDel="003866BD" w:rsidRDefault="00851164" w:rsidP="00851164">
            <w:pPr>
              <w:spacing w:after="0" w:line="240" w:lineRule="auto"/>
              <w:jc w:val="center"/>
              <w:rPr>
                <w:del w:id="490" w:author="Hollie Nicholls" w:date="2019-07-02T16:15:00Z"/>
                <w:rFonts w:eastAsia="Times New Roman" w:cs="Times New Roman"/>
                <w:b/>
                <w:bCs/>
                <w:color w:val="000000"/>
                <w:szCs w:val="24"/>
                <w:lang w:eastAsia="en-GB"/>
              </w:rPr>
            </w:pPr>
            <w:del w:id="491" w:author="Hollie Nicholls" w:date="2019-07-02T16:15:00Z">
              <w:r w:rsidRPr="00011B2A" w:rsidDel="003866BD">
                <w:rPr>
                  <w:rFonts w:eastAsia="Times New Roman" w:cs="Times New Roman"/>
                  <w:b/>
                  <w:bCs/>
                  <w:color w:val="000000"/>
                  <w:szCs w:val="24"/>
                  <w:lang w:eastAsia="en-GB"/>
                </w:rPr>
                <w:delText>-</w:delText>
              </w:r>
            </w:del>
          </w:p>
        </w:tc>
        <w:tc>
          <w:tcPr>
            <w:tcW w:w="105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492"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8A7E0AA" w14:textId="47793DD9" w:rsidR="00851164" w:rsidRPr="00011B2A" w:rsidDel="003866BD" w:rsidRDefault="00851164" w:rsidP="00851164">
            <w:pPr>
              <w:spacing w:after="0" w:line="240" w:lineRule="auto"/>
              <w:jc w:val="center"/>
              <w:rPr>
                <w:del w:id="493" w:author="Hollie Nicholls" w:date="2019-07-02T16:15:00Z"/>
                <w:rFonts w:eastAsia="Times New Roman" w:cs="Times New Roman"/>
                <w:b/>
                <w:bCs/>
                <w:color w:val="000000"/>
                <w:szCs w:val="24"/>
                <w:lang w:eastAsia="en-GB"/>
              </w:rPr>
            </w:pPr>
            <w:del w:id="494"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49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4B62ABBB" w14:textId="580697B8" w:rsidR="00851164" w:rsidRPr="00011B2A" w:rsidDel="003866BD" w:rsidRDefault="00851164" w:rsidP="00851164">
            <w:pPr>
              <w:spacing w:after="0" w:line="240" w:lineRule="auto"/>
              <w:jc w:val="center"/>
              <w:rPr>
                <w:del w:id="496" w:author="Hollie Nicholls" w:date="2019-07-02T16:15:00Z"/>
                <w:rFonts w:eastAsia="Times New Roman" w:cs="Times New Roman"/>
                <w:b/>
                <w:bCs/>
                <w:color w:val="000000"/>
                <w:szCs w:val="24"/>
                <w:lang w:eastAsia="en-GB"/>
              </w:rPr>
            </w:pPr>
            <w:del w:id="497"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498"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362F3D6" w14:textId="1CEA71B9" w:rsidR="00851164" w:rsidRPr="00011B2A" w:rsidDel="003866BD" w:rsidRDefault="00851164" w:rsidP="00851164">
            <w:pPr>
              <w:spacing w:after="0" w:line="240" w:lineRule="auto"/>
              <w:jc w:val="center"/>
              <w:rPr>
                <w:del w:id="499" w:author="Hollie Nicholls" w:date="2019-07-02T16:15:00Z"/>
                <w:rFonts w:eastAsia="Times New Roman" w:cs="Times New Roman"/>
                <w:b/>
                <w:bCs/>
                <w:color w:val="000000"/>
                <w:szCs w:val="24"/>
                <w:lang w:eastAsia="en-GB"/>
              </w:rPr>
            </w:pPr>
            <w:del w:id="500"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50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631167C" w14:textId="12AE511E" w:rsidR="00851164" w:rsidRPr="00011B2A" w:rsidDel="003866BD" w:rsidRDefault="00851164" w:rsidP="00851164">
            <w:pPr>
              <w:spacing w:after="0" w:line="240" w:lineRule="auto"/>
              <w:jc w:val="center"/>
              <w:rPr>
                <w:del w:id="502" w:author="Hollie Nicholls" w:date="2019-07-02T16:15:00Z"/>
                <w:rFonts w:eastAsia="Times New Roman" w:cs="Times New Roman"/>
                <w:b/>
                <w:bCs/>
                <w:color w:val="000000"/>
                <w:szCs w:val="24"/>
                <w:lang w:eastAsia="en-GB"/>
              </w:rPr>
            </w:pPr>
            <w:del w:id="503" w:author="Hollie Nicholls" w:date="2019-07-02T16:15:00Z">
              <w:r w:rsidRPr="00011B2A" w:rsidDel="003866BD">
                <w:rPr>
                  <w:rFonts w:eastAsia="Times New Roman" w:cs="Times New Roman"/>
                  <w:b/>
                  <w:bCs/>
                  <w:color w:val="000000"/>
                  <w:szCs w:val="24"/>
                  <w:lang w:eastAsia="en-GB"/>
                </w:rPr>
                <w:delText>-</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504"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4438604C" w14:textId="4BDAFBBE" w:rsidR="00851164" w:rsidRPr="00011B2A" w:rsidDel="003866BD" w:rsidRDefault="00851164" w:rsidP="00851164">
            <w:pPr>
              <w:spacing w:after="0" w:line="240" w:lineRule="auto"/>
              <w:jc w:val="center"/>
              <w:rPr>
                <w:del w:id="505" w:author="Hollie Nicholls" w:date="2019-07-02T16:15:00Z"/>
                <w:rFonts w:eastAsia="Times New Roman" w:cs="Times New Roman"/>
                <w:b/>
                <w:bCs/>
                <w:color w:val="000000"/>
                <w:szCs w:val="24"/>
                <w:lang w:eastAsia="en-GB"/>
              </w:rPr>
            </w:pPr>
            <w:del w:id="506" w:author="Hollie Nicholls" w:date="2019-07-02T16:15:00Z">
              <w:r w:rsidRPr="00011B2A" w:rsidDel="003866BD">
                <w:rPr>
                  <w:rFonts w:eastAsia="Times New Roman" w:cs="Times New Roman"/>
                  <w:b/>
                  <w:bCs/>
                  <w:color w:val="000000"/>
                  <w:szCs w:val="24"/>
                  <w:lang w:eastAsia="en-GB"/>
                </w:rPr>
                <w:delText>-</w:delText>
              </w:r>
            </w:del>
          </w:p>
        </w:tc>
        <w:tc>
          <w:tcPr>
            <w:tcW w:w="1276" w:type="dxa"/>
            <w:gridSpan w:val="2"/>
            <w:tcBorders>
              <w:top w:val="nil"/>
              <w:left w:val="nil"/>
              <w:bottom w:val="single" w:sz="4" w:space="0" w:color="auto"/>
              <w:right w:val="single" w:sz="4" w:space="0" w:color="auto"/>
            </w:tcBorders>
            <w:shd w:val="clear" w:color="000000" w:fill="BFBFBF"/>
            <w:vAlign w:val="center"/>
            <w:hideMark/>
            <w:tcPrChange w:id="507" w:author="Hollie Nicholls" w:date="2019-07-08T12:12:00Z">
              <w:tcPr>
                <w:tcW w:w="1559" w:type="dxa"/>
                <w:gridSpan w:val="2"/>
                <w:tcBorders>
                  <w:top w:val="nil"/>
                  <w:left w:val="nil"/>
                  <w:bottom w:val="single" w:sz="4" w:space="0" w:color="auto"/>
                  <w:right w:val="single" w:sz="4" w:space="0" w:color="auto"/>
                </w:tcBorders>
                <w:shd w:val="clear" w:color="000000" w:fill="BFBFBF"/>
                <w:vAlign w:val="center"/>
                <w:hideMark/>
              </w:tcPr>
            </w:tcPrChange>
          </w:tcPr>
          <w:p w14:paraId="41D327DD" w14:textId="19FCB413" w:rsidR="00851164" w:rsidRPr="00011B2A" w:rsidDel="003866BD" w:rsidRDefault="00851164" w:rsidP="00851164">
            <w:pPr>
              <w:spacing w:after="0" w:line="240" w:lineRule="auto"/>
              <w:rPr>
                <w:del w:id="508" w:author="Hollie Nicholls" w:date="2019-07-02T16:15:00Z"/>
                <w:rFonts w:eastAsia="Times New Roman" w:cs="Times New Roman"/>
                <w:bCs/>
                <w:color w:val="000000"/>
                <w:szCs w:val="24"/>
                <w:lang w:eastAsia="en-GB"/>
              </w:rPr>
            </w:pPr>
            <w:del w:id="509" w:author="Hollie Nicholls" w:date="2019-07-02T16:15:00Z">
              <w:r w:rsidRPr="00011B2A" w:rsidDel="003866BD">
                <w:rPr>
                  <w:rFonts w:eastAsia="Times New Roman" w:cs="Times New Roman"/>
                  <w:bCs/>
                  <w:color w:val="000000"/>
                  <w:szCs w:val="24"/>
                  <w:lang w:eastAsia="en-GB"/>
                </w:rPr>
                <w:delText>A = (A1 + A2 + A3) * A4</w:delText>
              </w:r>
            </w:del>
          </w:p>
        </w:tc>
      </w:tr>
      <w:tr w:rsidR="00851164" w:rsidRPr="00011B2A" w:rsidDel="003866BD" w14:paraId="51FDD3E7" w14:textId="35BC0098" w:rsidTr="00F6550D">
        <w:trPr>
          <w:trHeight w:val="402"/>
          <w:del w:id="510" w:author="Hollie Nicholls" w:date="2019-07-02T16:15:00Z"/>
          <w:trPrChange w:id="511"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512"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795D11F7" w14:textId="2707F9D5" w:rsidR="00851164" w:rsidRPr="00011B2A" w:rsidDel="003866BD" w:rsidRDefault="00851164" w:rsidP="00851164">
            <w:pPr>
              <w:spacing w:after="0" w:line="240" w:lineRule="auto"/>
              <w:rPr>
                <w:del w:id="513" w:author="Hollie Nicholls" w:date="2019-07-02T16:15:00Z"/>
                <w:rFonts w:eastAsia="Times New Roman" w:cs="Times New Roman"/>
                <w:color w:val="000000"/>
                <w:szCs w:val="24"/>
                <w:lang w:eastAsia="en-GB"/>
              </w:rPr>
            </w:pPr>
            <w:del w:id="514" w:author="Hollie Nicholls" w:date="2019-07-02T16:15:00Z">
              <w:r w:rsidRPr="00011B2A" w:rsidDel="003866BD">
                <w:rPr>
                  <w:rFonts w:eastAsia="Times New Roman" w:cs="Times New Roman"/>
                  <w:color w:val="000000"/>
                  <w:szCs w:val="24"/>
                  <w:lang w:eastAsia="en-GB"/>
                </w:rPr>
                <w:delText>Pass-Through Licence Fees (B1)</w:delText>
              </w:r>
            </w:del>
          </w:p>
        </w:tc>
        <w:tc>
          <w:tcPr>
            <w:tcW w:w="1265" w:type="dxa"/>
            <w:tcBorders>
              <w:top w:val="nil"/>
              <w:left w:val="nil"/>
              <w:bottom w:val="single" w:sz="4" w:space="0" w:color="auto"/>
              <w:right w:val="single" w:sz="4" w:space="0" w:color="auto"/>
            </w:tcBorders>
            <w:shd w:val="clear" w:color="auto" w:fill="auto"/>
            <w:noWrap/>
            <w:vAlign w:val="center"/>
            <w:hideMark/>
            <w:tcPrChange w:id="515"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02873309" w14:textId="69F71555" w:rsidR="00851164" w:rsidRPr="00011B2A" w:rsidDel="003866BD" w:rsidRDefault="00851164" w:rsidP="00851164">
            <w:pPr>
              <w:spacing w:after="0" w:line="240" w:lineRule="auto"/>
              <w:jc w:val="center"/>
              <w:rPr>
                <w:del w:id="516" w:author="Hollie Nicholls" w:date="2019-07-02T16:15:00Z"/>
                <w:rFonts w:eastAsia="Times New Roman" w:cs="Times New Roman"/>
                <w:szCs w:val="24"/>
                <w:lang w:eastAsia="en-GB"/>
              </w:rPr>
            </w:pPr>
            <w:del w:id="517" w:author="Hollie Nicholls" w:date="2019-07-02T16:15:00Z">
              <w:r w:rsidRPr="00011B2A" w:rsidDel="003866BD">
                <w:rPr>
                  <w:rFonts w:eastAsia="Times New Roman" w:cs="Times New Roman"/>
                  <w:szCs w:val="24"/>
                  <w:lang w:eastAsia="en-GB"/>
                </w:rPr>
                <w:delText>LF</w:delText>
              </w:r>
            </w:del>
          </w:p>
        </w:tc>
        <w:tc>
          <w:tcPr>
            <w:tcW w:w="1025" w:type="dxa"/>
            <w:tcBorders>
              <w:top w:val="nil"/>
              <w:left w:val="nil"/>
              <w:bottom w:val="single" w:sz="4" w:space="0" w:color="auto"/>
              <w:right w:val="single" w:sz="4" w:space="0" w:color="auto"/>
            </w:tcBorders>
            <w:shd w:val="clear" w:color="auto" w:fill="auto"/>
            <w:noWrap/>
            <w:vAlign w:val="center"/>
            <w:hideMark/>
            <w:tcPrChange w:id="518"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17BD8EF4" w14:textId="0D3A65D7" w:rsidR="00851164" w:rsidRPr="00011B2A" w:rsidDel="003866BD" w:rsidRDefault="00851164" w:rsidP="00851164">
            <w:pPr>
              <w:spacing w:after="0" w:line="240" w:lineRule="auto"/>
              <w:jc w:val="center"/>
              <w:rPr>
                <w:del w:id="519" w:author="Hollie Nicholls" w:date="2019-07-02T16:15:00Z"/>
                <w:rFonts w:eastAsia="Times New Roman" w:cs="Times New Roman"/>
                <w:color w:val="000000"/>
                <w:szCs w:val="24"/>
                <w:lang w:eastAsia="en-GB"/>
              </w:rPr>
            </w:pPr>
            <w:del w:id="520" w:author="Hollie Nicholls" w:date="2019-07-02T16:15:00Z">
              <w:r w:rsidRPr="00011B2A" w:rsidDel="003866BD">
                <w:rPr>
                  <w:rFonts w:eastAsia="Times New Roman" w:cs="Times New Roman"/>
                  <w:color w:val="000000"/>
                  <w:szCs w:val="24"/>
                  <w:lang w:eastAsia="en-GB"/>
                </w:rPr>
                <w:delText>CRC2B</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521"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E21E056" w14:textId="0033CCA2" w:rsidR="00851164" w:rsidRPr="00011B2A" w:rsidDel="003866BD" w:rsidRDefault="00851164" w:rsidP="00851164">
            <w:pPr>
              <w:spacing w:after="0" w:line="240" w:lineRule="auto"/>
              <w:jc w:val="center"/>
              <w:rPr>
                <w:del w:id="522" w:author="Hollie Nicholls" w:date="2019-07-02T16:15:00Z"/>
                <w:rFonts w:eastAsia="Times New Roman" w:cs="Times New Roman"/>
                <w:color w:val="000000"/>
                <w:szCs w:val="24"/>
                <w:lang w:eastAsia="en-GB"/>
              </w:rPr>
            </w:pPr>
            <w:del w:id="523"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24"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4A82ED7" w14:textId="0D253AA0" w:rsidR="00851164" w:rsidRPr="00011B2A" w:rsidDel="003866BD" w:rsidRDefault="00851164" w:rsidP="00851164">
            <w:pPr>
              <w:spacing w:after="0" w:line="240" w:lineRule="auto"/>
              <w:jc w:val="center"/>
              <w:rPr>
                <w:del w:id="525" w:author="Hollie Nicholls" w:date="2019-07-02T16:15:00Z"/>
                <w:rFonts w:eastAsia="Times New Roman" w:cs="Times New Roman"/>
                <w:color w:val="000000"/>
                <w:szCs w:val="24"/>
                <w:lang w:eastAsia="en-GB"/>
              </w:rPr>
            </w:pPr>
            <w:del w:id="52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2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319C1A6" w14:textId="7F1FB25F" w:rsidR="00851164" w:rsidRPr="00011B2A" w:rsidDel="003866BD" w:rsidRDefault="00851164" w:rsidP="00851164">
            <w:pPr>
              <w:spacing w:after="0" w:line="240" w:lineRule="auto"/>
              <w:jc w:val="center"/>
              <w:rPr>
                <w:del w:id="528" w:author="Hollie Nicholls" w:date="2019-07-02T16:15:00Z"/>
                <w:rFonts w:eastAsia="Times New Roman" w:cs="Times New Roman"/>
                <w:color w:val="000000"/>
                <w:szCs w:val="24"/>
                <w:lang w:eastAsia="en-GB"/>
              </w:rPr>
            </w:pPr>
            <w:del w:id="529"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30"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E26EB74" w14:textId="00732C90" w:rsidR="00851164" w:rsidRPr="00011B2A" w:rsidDel="003866BD" w:rsidRDefault="00851164" w:rsidP="00851164">
            <w:pPr>
              <w:spacing w:after="0" w:line="240" w:lineRule="auto"/>
              <w:jc w:val="center"/>
              <w:rPr>
                <w:del w:id="531" w:author="Hollie Nicholls" w:date="2019-07-02T16:15:00Z"/>
                <w:rFonts w:eastAsia="Times New Roman" w:cs="Times New Roman"/>
                <w:color w:val="000000"/>
                <w:szCs w:val="24"/>
                <w:lang w:eastAsia="en-GB"/>
              </w:rPr>
            </w:pPr>
            <w:del w:id="53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3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6237511" w14:textId="433AAC3F" w:rsidR="00851164" w:rsidRPr="00011B2A" w:rsidDel="003866BD" w:rsidRDefault="00851164" w:rsidP="00851164">
            <w:pPr>
              <w:spacing w:after="0" w:line="240" w:lineRule="auto"/>
              <w:jc w:val="center"/>
              <w:rPr>
                <w:del w:id="534" w:author="Hollie Nicholls" w:date="2019-07-02T16:15:00Z"/>
                <w:rFonts w:eastAsia="Times New Roman" w:cs="Times New Roman"/>
                <w:color w:val="000000"/>
                <w:szCs w:val="24"/>
                <w:lang w:eastAsia="en-GB"/>
              </w:rPr>
            </w:pPr>
            <w:del w:id="535"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536"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94EE24C" w14:textId="2E0B8D99" w:rsidR="00851164" w:rsidRPr="00011B2A" w:rsidDel="003866BD" w:rsidRDefault="00851164" w:rsidP="00851164">
            <w:pPr>
              <w:spacing w:after="0" w:line="240" w:lineRule="auto"/>
              <w:jc w:val="center"/>
              <w:rPr>
                <w:del w:id="537" w:author="Hollie Nicholls" w:date="2019-07-02T16:15:00Z"/>
                <w:rFonts w:eastAsia="Times New Roman" w:cs="Times New Roman"/>
                <w:color w:val="000000"/>
                <w:szCs w:val="24"/>
                <w:lang w:eastAsia="en-GB"/>
              </w:rPr>
            </w:pPr>
            <w:del w:id="538"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539"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524C3E46" w14:textId="274FA6BA" w:rsidR="00851164" w:rsidRPr="00011B2A" w:rsidDel="003866BD" w:rsidRDefault="00851164" w:rsidP="00851164">
            <w:pPr>
              <w:spacing w:after="0" w:line="240" w:lineRule="auto"/>
              <w:rPr>
                <w:del w:id="540" w:author="Hollie Nicholls" w:date="2019-07-02T16:15:00Z"/>
                <w:rFonts w:eastAsia="Times New Roman" w:cs="Times New Roman"/>
                <w:color w:val="000000"/>
                <w:szCs w:val="24"/>
                <w:lang w:eastAsia="en-GB"/>
              </w:rPr>
            </w:pPr>
            <w:del w:id="541"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2F1A7C73" w14:textId="28DC4BBB" w:rsidTr="00F6550D">
        <w:trPr>
          <w:trHeight w:val="402"/>
          <w:del w:id="542" w:author="Hollie Nicholls" w:date="2019-07-02T16:15:00Z"/>
          <w:trPrChange w:id="543"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544"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11B721E8" w14:textId="240DE634" w:rsidR="00851164" w:rsidRPr="00011B2A" w:rsidDel="003866BD" w:rsidRDefault="00851164" w:rsidP="00851164">
            <w:pPr>
              <w:spacing w:after="0" w:line="240" w:lineRule="auto"/>
              <w:rPr>
                <w:del w:id="545" w:author="Hollie Nicholls" w:date="2019-07-02T16:15:00Z"/>
                <w:rFonts w:eastAsia="Times New Roman" w:cs="Times New Roman"/>
                <w:color w:val="000000"/>
                <w:szCs w:val="24"/>
                <w:lang w:eastAsia="en-GB"/>
              </w:rPr>
            </w:pPr>
            <w:del w:id="546" w:author="Hollie Nicholls" w:date="2019-07-02T16:15:00Z">
              <w:r w:rsidRPr="00011B2A" w:rsidDel="003866BD">
                <w:rPr>
                  <w:rFonts w:eastAsia="Times New Roman" w:cs="Times New Roman"/>
                  <w:color w:val="000000"/>
                  <w:szCs w:val="24"/>
                  <w:lang w:eastAsia="en-GB"/>
                </w:rPr>
                <w:delText>Pass-Through Business Rates (B2)</w:delText>
              </w:r>
            </w:del>
          </w:p>
        </w:tc>
        <w:tc>
          <w:tcPr>
            <w:tcW w:w="1265" w:type="dxa"/>
            <w:tcBorders>
              <w:top w:val="nil"/>
              <w:left w:val="nil"/>
              <w:bottom w:val="single" w:sz="4" w:space="0" w:color="auto"/>
              <w:right w:val="single" w:sz="4" w:space="0" w:color="auto"/>
            </w:tcBorders>
            <w:shd w:val="clear" w:color="auto" w:fill="auto"/>
            <w:noWrap/>
            <w:vAlign w:val="center"/>
            <w:hideMark/>
            <w:tcPrChange w:id="547"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399C84B8" w14:textId="27E424BA" w:rsidR="00851164" w:rsidRPr="00011B2A" w:rsidDel="003866BD" w:rsidRDefault="00851164" w:rsidP="00851164">
            <w:pPr>
              <w:spacing w:after="0" w:line="240" w:lineRule="auto"/>
              <w:jc w:val="center"/>
              <w:rPr>
                <w:del w:id="548" w:author="Hollie Nicholls" w:date="2019-07-02T16:15:00Z"/>
                <w:rFonts w:eastAsia="Times New Roman" w:cs="Times New Roman"/>
                <w:szCs w:val="24"/>
                <w:lang w:eastAsia="en-GB"/>
              </w:rPr>
            </w:pPr>
            <w:del w:id="549" w:author="Hollie Nicholls" w:date="2019-07-02T16:15:00Z">
              <w:r w:rsidRPr="00011B2A" w:rsidDel="003866BD">
                <w:rPr>
                  <w:rFonts w:eastAsia="Times New Roman" w:cs="Times New Roman"/>
                  <w:szCs w:val="24"/>
                  <w:lang w:eastAsia="en-GB"/>
                </w:rPr>
                <w:delText>RB</w:delText>
              </w:r>
            </w:del>
          </w:p>
        </w:tc>
        <w:tc>
          <w:tcPr>
            <w:tcW w:w="1025" w:type="dxa"/>
            <w:tcBorders>
              <w:top w:val="nil"/>
              <w:left w:val="nil"/>
              <w:bottom w:val="single" w:sz="4" w:space="0" w:color="auto"/>
              <w:right w:val="single" w:sz="4" w:space="0" w:color="auto"/>
            </w:tcBorders>
            <w:shd w:val="clear" w:color="auto" w:fill="auto"/>
            <w:noWrap/>
            <w:vAlign w:val="center"/>
            <w:hideMark/>
            <w:tcPrChange w:id="550"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449C4C9A" w14:textId="1F93B805" w:rsidR="00851164" w:rsidRPr="00011B2A" w:rsidDel="003866BD" w:rsidRDefault="00851164" w:rsidP="00851164">
            <w:pPr>
              <w:spacing w:after="0" w:line="240" w:lineRule="auto"/>
              <w:jc w:val="center"/>
              <w:rPr>
                <w:del w:id="551" w:author="Hollie Nicholls" w:date="2019-07-02T16:15:00Z"/>
                <w:rFonts w:eastAsia="Times New Roman" w:cs="Times New Roman"/>
                <w:color w:val="000000"/>
                <w:szCs w:val="24"/>
                <w:lang w:eastAsia="en-GB"/>
              </w:rPr>
            </w:pPr>
            <w:del w:id="552" w:author="Hollie Nicholls" w:date="2019-07-02T16:15:00Z">
              <w:r w:rsidRPr="00011B2A" w:rsidDel="003866BD">
                <w:rPr>
                  <w:rFonts w:eastAsia="Times New Roman" w:cs="Times New Roman"/>
                  <w:color w:val="000000"/>
                  <w:szCs w:val="24"/>
                  <w:lang w:eastAsia="en-GB"/>
                </w:rPr>
                <w:delText>CRC2B</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553"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B338DE8" w14:textId="11787B8F" w:rsidR="00851164" w:rsidRPr="00011B2A" w:rsidDel="003866BD" w:rsidRDefault="00851164" w:rsidP="00851164">
            <w:pPr>
              <w:spacing w:after="0" w:line="240" w:lineRule="auto"/>
              <w:jc w:val="center"/>
              <w:rPr>
                <w:del w:id="554" w:author="Hollie Nicholls" w:date="2019-07-02T16:15:00Z"/>
                <w:rFonts w:eastAsia="Times New Roman" w:cs="Times New Roman"/>
                <w:color w:val="000000"/>
                <w:szCs w:val="24"/>
                <w:lang w:eastAsia="en-GB"/>
              </w:rPr>
            </w:pPr>
            <w:del w:id="555"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56"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3D7CE94" w14:textId="7549D45B" w:rsidR="00851164" w:rsidRPr="00011B2A" w:rsidDel="003866BD" w:rsidRDefault="00851164" w:rsidP="00851164">
            <w:pPr>
              <w:spacing w:after="0" w:line="240" w:lineRule="auto"/>
              <w:jc w:val="center"/>
              <w:rPr>
                <w:del w:id="557" w:author="Hollie Nicholls" w:date="2019-07-02T16:15:00Z"/>
                <w:rFonts w:eastAsia="Times New Roman" w:cs="Times New Roman"/>
                <w:color w:val="000000"/>
                <w:szCs w:val="24"/>
                <w:lang w:eastAsia="en-GB"/>
              </w:rPr>
            </w:pPr>
            <w:del w:id="55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5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91CE0AD" w14:textId="2C51E870" w:rsidR="00851164" w:rsidRPr="00011B2A" w:rsidDel="003866BD" w:rsidRDefault="00851164" w:rsidP="00851164">
            <w:pPr>
              <w:spacing w:after="0" w:line="240" w:lineRule="auto"/>
              <w:jc w:val="center"/>
              <w:rPr>
                <w:del w:id="560" w:author="Hollie Nicholls" w:date="2019-07-02T16:15:00Z"/>
                <w:rFonts w:eastAsia="Times New Roman" w:cs="Times New Roman"/>
                <w:color w:val="000000"/>
                <w:szCs w:val="24"/>
                <w:lang w:eastAsia="en-GB"/>
              </w:rPr>
            </w:pPr>
            <w:del w:id="561"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62"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3E42FAD" w14:textId="32C265AE" w:rsidR="00851164" w:rsidRPr="00011B2A" w:rsidDel="003866BD" w:rsidRDefault="00851164" w:rsidP="00851164">
            <w:pPr>
              <w:spacing w:after="0" w:line="240" w:lineRule="auto"/>
              <w:jc w:val="center"/>
              <w:rPr>
                <w:del w:id="563" w:author="Hollie Nicholls" w:date="2019-07-02T16:15:00Z"/>
                <w:rFonts w:eastAsia="Times New Roman" w:cs="Times New Roman"/>
                <w:color w:val="000000"/>
                <w:szCs w:val="24"/>
                <w:lang w:eastAsia="en-GB"/>
              </w:rPr>
            </w:pPr>
            <w:del w:id="564"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6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405F018" w14:textId="7785220F" w:rsidR="00851164" w:rsidRPr="00011B2A" w:rsidDel="003866BD" w:rsidRDefault="00851164" w:rsidP="00851164">
            <w:pPr>
              <w:spacing w:after="0" w:line="240" w:lineRule="auto"/>
              <w:jc w:val="center"/>
              <w:rPr>
                <w:del w:id="566" w:author="Hollie Nicholls" w:date="2019-07-02T16:15:00Z"/>
                <w:rFonts w:eastAsia="Times New Roman" w:cs="Times New Roman"/>
                <w:color w:val="000000"/>
                <w:szCs w:val="24"/>
                <w:lang w:eastAsia="en-GB"/>
              </w:rPr>
            </w:pPr>
            <w:del w:id="567"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568"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2D88017" w14:textId="30A324E6" w:rsidR="00851164" w:rsidRPr="00011B2A" w:rsidDel="003866BD" w:rsidRDefault="00851164" w:rsidP="00851164">
            <w:pPr>
              <w:spacing w:after="0" w:line="240" w:lineRule="auto"/>
              <w:jc w:val="center"/>
              <w:rPr>
                <w:del w:id="569" w:author="Hollie Nicholls" w:date="2019-07-02T16:15:00Z"/>
                <w:rFonts w:eastAsia="Times New Roman" w:cs="Times New Roman"/>
                <w:color w:val="000000"/>
                <w:szCs w:val="24"/>
                <w:lang w:eastAsia="en-GB"/>
              </w:rPr>
            </w:pPr>
            <w:del w:id="570"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571"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06B6D51D" w14:textId="7DCFD2F0" w:rsidR="00851164" w:rsidRPr="00011B2A" w:rsidDel="003866BD" w:rsidRDefault="00851164" w:rsidP="00851164">
            <w:pPr>
              <w:spacing w:after="0" w:line="240" w:lineRule="auto"/>
              <w:rPr>
                <w:del w:id="572" w:author="Hollie Nicholls" w:date="2019-07-02T16:15:00Z"/>
                <w:rFonts w:eastAsia="Times New Roman" w:cs="Times New Roman"/>
                <w:color w:val="000000"/>
                <w:szCs w:val="24"/>
                <w:lang w:eastAsia="en-GB"/>
              </w:rPr>
            </w:pPr>
            <w:del w:id="573"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0381442C" w14:textId="50F76932" w:rsidTr="00F6550D">
        <w:trPr>
          <w:trHeight w:val="402"/>
          <w:del w:id="574" w:author="Hollie Nicholls" w:date="2019-07-02T16:15:00Z"/>
          <w:trPrChange w:id="575"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576"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2625031F" w14:textId="369EAD2C" w:rsidR="00851164" w:rsidRPr="00011B2A" w:rsidDel="003866BD" w:rsidRDefault="00851164" w:rsidP="00851164">
            <w:pPr>
              <w:spacing w:after="0" w:line="240" w:lineRule="auto"/>
              <w:rPr>
                <w:del w:id="577" w:author="Hollie Nicholls" w:date="2019-07-02T16:15:00Z"/>
                <w:rFonts w:eastAsia="Times New Roman" w:cs="Times New Roman"/>
                <w:color w:val="000000"/>
                <w:szCs w:val="24"/>
                <w:lang w:eastAsia="en-GB"/>
              </w:rPr>
            </w:pPr>
            <w:del w:id="578" w:author="Hollie Nicholls" w:date="2019-07-02T16:15:00Z">
              <w:r w:rsidRPr="00011B2A" w:rsidDel="003866BD">
                <w:rPr>
                  <w:rFonts w:eastAsia="Times New Roman" w:cs="Times New Roman"/>
                  <w:color w:val="000000"/>
                  <w:szCs w:val="24"/>
                  <w:lang w:eastAsia="en-GB"/>
                </w:rPr>
                <w:delText>Pass-Through Transmission Connection Point Charges (B3)</w:delText>
              </w:r>
            </w:del>
          </w:p>
        </w:tc>
        <w:tc>
          <w:tcPr>
            <w:tcW w:w="1265" w:type="dxa"/>
            <w:tcBorders>
              <w:top w:val="nil"/>
              <w:left w:val="nil"/>
              <w:bottom w:val="single" w:sz="4" w:space="0" w:color="auto"/>
              <w:right w:val="single" w:sz="4" w:space="0" w:color="auto"/>
            </w:tcBorders>
            <w:shd w:val="clear" w:color="auto" w:fill="auto"/>
            <w:noWrap/>
            <w:vAlign w:val="center"/>
            <w:hideMark/>
            <w:tcPrChange w:id="579"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74F590B4" w14:textId="6EF55676" w:rsidR="00851164" w:rsidRPr="00011B2A" w:rsidDel="003866BD" w:rsidRDefault="00851164" w:rsidP="00851164">
            <w:pPr>
              <w:spacing w:after="0" w:line="240" w:lineRule="auto"/>
              <w:jc w:val="center"/>
              <w:rPr>
                <w:del w:id="580" w:author="Hollie Nicholls" w:date="2019-07-02T16:15:00Z"/>
                <w:rFonts w:eastAsia="Times New Roman" w:cs="Times New Roman"/>
                <w:szCs w:val="24"/>
                <w:lang w:eastAsia="en-GB"/>
              </w:rPr>
            </w:pPr>
            <w:del w:id="581" w:author="Hollie Nicholls" w:date="2019-07-02T16:15:00Z">
              <w:r w:rsidRPr="00011B2A" w:rsidDel="003866BD">
                <w:rPr>
                  <w:rFonts w:eastAsia="Times New Roman" w:cs="Times New Roman"/>
                  <w:szCs w:val="24"/>
                  <w:lang w:eastAsia="en-GB"/>
                </w:rPr>
                <w:delText>TB</w:delText>
              </w:r>
            </w:del>
          </w:p>
        </w:tc>
        <w:tc>
          <w:tcPr>
            <w:tcW w:w="1025" w:type="dxa"/>
            <w:tcBorders>
              <w:top w:val="nil"/>
              <w:left w:val="nil"/>
              <w:bottom w:val="single" w:sz="4" w:space="0" w:color="auto"/>
              <w:right w:val="single" w:sz="4" w:space="0" w:color="auto"/>
            </w:tcBorders>
            <w:shd w:val="clear" w:color="auto" w:fill="auto"/>
            <w:noWrap/>
            <w:vAlign w:val="center"/>
            <w:hideMark/>
            <w:tcPrChange w:id="582"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0BBD3E6F" w14:textId="690091B1" w:rsidR="00851164" w:rsidRPr="00011B2A" w:rsidDel="003866BD" w:rsidRDefault="00851164" w:rsidP="00851164">
            <w:pPr>
              <w:spacing w:after="0" w:line="240" w:lineRule="auto"/>
              <w:jc w:val="center"/>
              <w:rPr>
                <w:del w:id="583" w:author="Hollie Nicholls" w:date="2019-07-02T16:15:00Z"/>
                <w:rFonts w:eastAsia="Times New Roman" w:cs="Times New Roman"/>
                <w:color w:val="000000"/>
                <w:szCs w:val="24"/>
                <w:lang w:eastAsia="en-GB"/>
              </w:rPr>
            </w:pPr>
            <w:del w:id="584" w:author="Hollie Nicholls" w:date="2019-07-02T16:15:00Z">
              <w:r w:rsidRPr="00011B2A" w:rsidDel="003866BD">
                <w:rPr>
                  <w:rFonts w:eastAsia="Times New Roman" w:cs="Times New Roman"/>
                  <w:color w:val="000000"/>
                  <w:szCs w:val="24"/>
                  <w:lang w:eastAsia="en-GB"/>
                </w:rPr>
                <w:delText>CRC2B</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585"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610D14F" w14:textId="5FB9A63C" w:rsidR="00851164" w:rsidRPr="00011B2A" w:rsidDel="003866BD" w:rsidRDefault="00851164" w:rsidP="00851164">
            <w:pPr>
              <w:spacing w:after="0" w:line="240" w:lineRule="auto"/>
              <w:jc w:val="center"/>
              <w:rPr>
                <w:del w:id="586" w:author="Hollie Nicholls" w:date="2019-07-02T16:15:00Z"/>
                <w:rFonts w:eastAsia="Times New Roman" w:cs="Times New Roman"/>
                <w:color w:val="000000"/>
                <w:szCs w:val="24"/>
                <w:lang w:eastAsia="en-GB"/>
              </w:rPr>
            </w:pPr>
            <w:del w:id="587"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88"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E3AAB3F" w14:textId="45382E64" w:rsidR="00851164" w:rsidRPr="00011B2A" w:rsidDel="003866BD" w:rsidRDefault="00851164" w:rsidP="00851164">
            <w:pPr>
              <w:spacing w:after="0" w:line="240" w:lineRule="auto"/>
              <w:jc w:val="center"/>
              <w:rPr>
                <w:del w:id="589" w:author="Hollie Nicholls" w:date="2019-07-02T16:15:00Z"/>
                <w:rFonts w:eastAsia="Times New Roman" w:cs="Times New Roman"/>
                <w:color w:val="000000"/>
                <w:szCs w:val="24"/>
                <w:lang w:eastAsia="en-GB"/>
              </w:rPr>
            </w:pPr>
            <w:del w:id="590"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9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BC8914A" w14:textId="3BFD542C" w:rsidR="00851164" w:rsidRPr="00011B2A" w:rsidDel="003866BD" w:rsidRDefault="00851164" w:rsidP="00851164">
            <w:pPr>
              <w:spacing w:after="0" w:line="240" w:lineRule="auto"/>
              <w:jc w:val="center"/>
              <w:rPr>
                <w:del w:id="592" w:author="Hollie Nicholls" w:date="2019-07-02T16:15:00Z"/>
                <w:rFonts w:eastAsia="Times New Roman" w:cs="Times New Roman"/>
                <w:color w:val="000000"/>
                <w:szCs w:val="24"/>
                <w:lang w:eastAsia="en-GB"/>
              </w:rPr>
            </w:pPr>
            <w:del w:id="593"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94"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87A9208" w14:textId="1F7D81E1" w:rsidR="00851164" w:rsidRPr="00011B2A" w:rsidDel="003866BD" w:rsidRDefault="00851164" w:rsidP="00851164">
            <w:pPr>
              <w:spacing w:after="0" w:line="240" w:lineRule="auto"/>
              <w:jc w:val="center"/>
              <w:rPr>
                <w:del w:id="595" w:author="Hollie Nicholls" w:date="2019-07-02T16:15:00Z"/>
                <w:rFonts w:eastAsia="Times New Roman" w:cs="Times New Roman"/>
                <w:color w:val="000000"/>
                <w:szCs w:val="24"/>
                <w:lang w:eastAsia="en-GB"/>
              </w:rPr>
            </w:pPr>
            <w:del w:id="59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9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141280E" w14:textId="03D9D246" w:rsidR="00851164" w:rsidRPr="00011B2A" w:rsidDel="003866BD" w:rsidRDefault="00851164" w:rsidP="00851164">
            <w:pPr>
              <w:spacing w:after="0" w:line="240" w:lineRule="auto"/>
              <w:jc w:val="center"/>
              <w:rPr>
                <w:del w:id="598" w:author="Hollie Nicholls" w:date="2019-07-02T16:15:00Z"/>
                <w:rFonts w:eastAsia="Times New Roman" w:cs="Times New Roman"/>
                <w:color w:val="000000"/>
                <w:szCs w:val="24"/>
                <w:lang w:eastAsia="en-GB"/>
              </w:rPr>
            </w:pPr>
            <w:del w:id="599"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600"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BAA712F" w14:textId="66718789" w:rsidR="00851164" w:rsidRPr="00011B2A" w:rsidDel="003866BD" w:rsidRDefault="00851164" w:rsidP="00851164">
            <w:pPr>
              <w:spacing w:after="0" w:line="240" w:lineRule="auto"/>
              <w:jc w:val="center"/>
              <w:rPr>
                <w:del w:id="601" w:author="Hollie Nicholls" w:date="2019-07-02T16:15:00Z"/>
                <w:rFonts w:eastAsia="Times New Roman" w:cs="Times New Roman"/>
                <w:color w:val="000000"/>
                <w:szCs w:val="24"/>
                <w:lang w:eastAsia="en-GB"/>
              </w:rPr>
            </w:pPr>
            <w:del w:id="602"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603"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34C4F895" w14:textId="65F3B1C3" w:rsidR="00851164" w:rsidRPr="00011B2A" w:rsidDel="003866BD" w:rsidRDefault="00851164" w:rsidP="00851164">
            <w:pPr>
              <w:spacing w:after="0" w:line="240" w:lineRule="auto"/>
              <w:rPr>
                <w:del w:id="604" w:author="Hollie Nicholls" w:date="2019-07-02T16:15:00Z"/>
                <w:rFonts w:eastAsia="Times New Roman" w:cs="Times New Roman"/>
                <w:color w:val="000000"/>
                <w:szCs w:val="24"/>
                <w:lang w:eastAsia="en-GB"/>
              </w:rPr>
            </w:pPr>
            <w:del w:id="605"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46A638A8" w14:textId="585BBA00" w:rsidTr="00F6550D">
        <w:trPr>
          <w:trHeight w:val="402"/>
          <w:del w:id="606" w:author="Hollie Nicholls" w:date="2019-07-02T16:15:00Z"/>
          <w:trPrChange w:id="607"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608"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11210FDF" w14:textId="0772AA9C" w:rsidR="00851164" w:rsidRPr="00011B2A" w:rsidDel="003866BD" w:rsidRDefault="00851164" w:rsidP="00851164">
            <w:pPr>
              <w:spacing w:after="0" w:line="240" w:lineRule="auto"/>
              <w:rPr>
                <w:del w:id="609" w:author="Hollie Nicholls" w:date="2019-07-02T16:15:00Z"/>
                <w:rFonts w:eastAsia="Times New Roman" w:cs="Times New Roman"/>
                <w:color w:val="000000"/>
                <w:szCs w:val="24"/>
                <w:lang w:eastAsia="en-GB"/>
              </w:rPr>
            </w:pPr>
            <w:del w:id="610" w:author="Hollie Nicholls" w:date="2019-07-02T16:15:00Z">
              <w:r w:rsidRPr="00011B2A" w:rsidDel="003866BD">
                <w:rPr>
                  <w:rFonts w:eastAsia="Times New Roman" w:cs="Times New Roman"/>
                  <w:color w:val="000000"/>
                  <w:szCs w:val="24"/>
                  <w:lang w:eastAsia="en-GB"/>
                </w:rPr>
                <w:delText>Pass-through Smart Meter Communication Licence Costs (B4)</w:delText>
              </w:r>
            </w:del>
          </w:p>
        </w:tc>
        <w:tc>
          <w:tcPr>
            <w:tcW w:w="1265" w:type="dxa"/>
            <w:tcBorders>
              <w:top w:val="nil"/>
              <w:left w:val="nil"/>
              <w:bottom w:val="single" w:sz="4" w:space="0" w:color="auto"/>
              <w:right w:val="single" w:sz="4" w:space="0" w:color="auto"/>
            </w:tcBorders>
            <w:shd w:val="clear" w:color="auto" w:fill="auto"/>
            <w:noWrap/>
            <w:vAlign w:val="center"/>
            <w:hideMark/>
            <w:tcPrChange w:id="611"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3C6AA738" w14:textId="2853459E" w:rsidR="00851164" w:rsidRPr="00011B2A" w:rsidDel="003866BD" w:rsidRDefault="00851164" w:rsidP="00851164">
            <w:pPr>
              <w:spacing w:after="0" w:line="240" w:lineRule="auto"/>
              <w:jc w:val="center"/>
              <w:rPr>
                <w:del w:id="612" w:author="Hollie Nicholls" w:date="2019-07-02T16:15:00Z"/>
                <w:rFonts w:eastAsia="Times New Roman" w:cs="Times New Roman"/>
                <w:szCs w:val="24"/>
                <w:lang w:eastAsia="en-GB"/>
              </w:rPr>
            </w:pPr>
            <w:del w:id="613" w:author="Hollie Nicholls" w:date="2019-07-02T16:15:00Z">
              <w:r w:rsidRPr="00011B2A" w:rsidDel="003866BD">
                <w:rPr>
                  <w:rFonts w:eastAsia="Times New Roman" w:cs="Times New Roman"/>
                  <w:szCs w:val="24"/>
                  <w:lang w:eastAsia="en-GB"/>
                </w:rPr>
                <w:delText>SMC</w:delText>
              </w:r>
            </w:del>
          </w:p>
        </w:tc>
        <w:tc>
          <w:tcPr>
            <w:tcW w:w="1025" w:type="dxa"/>
            <w:tcBorders>
              <w:top w:val="nil"/>
              <w:left w:val="nil"/>
              <w:bottom w:val="single" w:sz="4" w:space="0" w:color="auto"/>
              <w:right w:val="single" w:sz="4" w:space="0" w:color="auto"/>
            </w:tcBorders>
            <w:shd w:val="clear" w:color="auto" w:fill="auto"/>
            <w:noWrap/>
            <w:vAlign w:val="center"/>
            <w:hideMark/>
            <w:tcPrChange w:id="614"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629DD493" w14:textId="7E6A13DA" w:rsidR="00851164" w:rsidRPr="00011B2A" w:rsidDel="003866BD" w:rsidRDefault="00851164" w:rsidP="00851164">
            <w:pPr>
              <w:spacing w:after="0" w:line="240" w:lineRule="auto"/>
              <w:jc w:val="center"/>
              <w:rPr>
                <w:del w:id="615" w:author="Hollie Nicholls" w:date="2019-07-02T16:15:00Z"/>
                <w:rFonts w:eastAsia="Times New Roman" w:cs="Times New Roman"/>
                <w:color w:val="000000"/>
                <w:szCs w:val="24"/>
                <w:lang w:eastAsia="en-GB"/>
              </w:rPr>
            </w:pPr>
            <w:del w:id="616" w:author="Hollie Nicholls" w:date="2019-07-02T16:15:00Z">
              <w:r w:rsidRPr="00011B2A" w:rsidDel="003866BD">
                <w:rPr>
                  <w:rFonts w:eastAsia="Times New Roman" w:cs="Times New Roman"/>
                  <w:color w:val="000000"/>
                  <w:szCs w:val="24"/>
                  <w:lang w:eastAsia="en-GB"/>
                </w:rPr>
                <w:delText>CRC2B</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617"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BF1054F" w14:textId="7DECC140" w:rsidR="00851164" w:rsidRPr="00011B2A" w:rsidDel="003866BD" w:rsidRDefault="00851164" w:rsidP="00851164">
            <w:pPr>
              <w:spacing w:after="0" w:line="240" w:lineRule="auto"/>
              <w:jc w:val="center"/>
              <w:rPr>
                <w:del w:id="618" w:author="Hollie Nicholls" w:date="2019-07-02T16:15:00Z"/>
                <w:rFonts w:eastAsia="Times New Roman" w:cs="Times New Roman"/>
                <w:color w:val="000000"/>
                <w:szCs w:val="24"/>
                <w:lang w:eastAsia="en-GB"/>
              </w:rPr>
            </w:pPr>
            <w:del w:id="619"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20"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86595D8" w14:textId="73FB4505" w:rsidR="00851164" w:rsidRPr="00011B2A" w:rsidDel="003866BD" w:rsidRDefault="00851164" w:rsidP="00851164">
            <w:pPr>
              <w:spacing w:after="0" w:line="240" w:lineRule="auto"/>
              <w:jc w:val="center"/>
              <w:rPr>
                <w:del w:id="621" w:author="Hollie Nicholls" w:date="2019-07-02T16:15:00Z"/>
                <w:rFonts w:eastAsia="Times New Roman" w:cs="Times New Roman"/>
                <w:color w:val="000000"/>
                <w:szCs w:val="24"/>
                <w:lang w:eastAsia="en-GB"/>
              </w:rPr>
            </w:pPr>
            <w:del w:id="62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2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C3259C1" w14:textId="07F1711E" w:rsidR="00851164" w:rsidRPr="00011B2A" w:rsidDel="003866BD" w:rsidRDefault="00851164" w:rsidP="00851164">
            <w:pPr>
              <w:spacing w:after="0" w:line="240" w:lineRule="auto"/>
              <w:jc w:val="center"/>
              <w:rPr>
                <w:del w:id="624" w:author="Hollie Nicholls" w:date="2019-07-02T16:15:00Z"/>
                <w:rFonts w:eastAsia="Times New Roman" w:cs="Times New Roman"/>
                <w:color w:val="000000"/>
                <w:szCs w:val="24"/>
                <w:lang w:eastAsia="en-GB"/>
              </w:rPr>
            </w:pPr>
            <w:del w:id="625"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26"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2AA3C99" w14:textId="49C237AD" w:rsidR="00851164" w:rsidRPr="00011B2A" w:rsidDel="003866BD" w:rsidRDefault="00851164" w:rsidP="00851164">
            <w:pPr>
              <w:spacing w:after="0" w:line="240" w:lineRule="auto"/>
              <w:jc w:val="center"/>
              <w:rPr>
                <w:del w:id="627" w:author="Hollie Nicholls" w:date="2019-07-02T16:15:00Z"/>
                <w:rFonts w:eastAsia="Times New Roman" w:cs="Times New Roman"/>
                <w:color w:val="000000"/>
                <w:szCs w:val="24"/>
                <w:lang w:eastAsia="en-GB"/>
              </w:rPr>
            </w:pPr>
            <w:del w:id="62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2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7E37A3F" w14:textId="0F462847" w:rsidR="00851164" w:rsidRPr="00011B2A" w:rsidDel="003866BD" w:rsidRDefault="00851164" w:rsidP="00851164">
            <w:pPr>
              <w:spacing w:after="0" w:line="240" w:lineRule="auto"/>
              <w:jc w:val="center"/>
              <w:rPr>
                <w:del w:id="630" w:author="Hollie Nicholls" w:date="2019-07-02T16:15:00Z"/>
                <w:rFonts w:eastAsia="Times New Roman" w:cs="Times New Roman"/>
                <w:color w:val="000000"/>
                <w:szCs w:val="24"/>
                <w:lang w:eastAsia="en-GB"/>
              </w:rPr>
            </w:pPr>
            <w:del w:id="631"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632"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CD5935B" w14:textId="0983DDFA" w:rsidR="00851164" w:rsidRPr="00011B2A" w:rsidDel="003866BD" w:rsidRDefault="00851164" w:rsidP="00851164">
            <w:pPr>
              <w:spacing w:after="0" w:line="240" w:lineRule="auto"/>
              <w:jc w:val="center"/>
              <w:rPr>
                <w:del w:id="633" w:author="Hollie Nicholls" w:date="2019-07-02T16:15:00Z"/>
                <w:rFonts w:eastAsia="Times New Roman" w:cs="Times New Roman"/>
                <w:color w:val="000000"/>
                <w:szCs w:val="24"/>
                <w:lang w:eastAsia="en-GB"/>
              </w:rPr>
            </w:pPr>
            <w:del w:id="634"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635"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28830D69" w14:textId="2505535C" w:rsidR="00851164" w:rsidRPr="00011B2A" w:rsidDel="003866BD" w:rsidRDefault="00851164" w:rsidP="00851164">
            <w:pPr>
              <w:spacing w:after="0" w:line="240" w:lineRule="auto"/>
              <w:rPr>
                <w:del w:id="636" w:author="Hollie Nicholls" w:date="2019-07-02T16:15:00Z"/>
                <w:rFonts w:eastAsia="Times New Roman" w:cs="Times New Roman"/>
                <w:color w:val="000000"/>
                <w:szCs w:val="24"/>
                <w:lang w:eastAsia="en-GB"/>
              </w:rPr>
            </w:pPr>
            <w:del w:id="637"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30C79BD3" w14:textId="3A7EB19E" w:rsidTr="00F6550D">
        <w:trPr>
          <w:trHeight w:val="402"/>
          <w:del w:id="638" w:author="Hollie Nicholls" w:date="2019-07-02T16:15:00Z"/>
          <w:trPrChange w:id="639"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640"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71D851C1" w14:textId="37871035" w:rsidR="00851164" w:rsidRPr="00011B2A" w:rsidDel="003866BD" w:rsidRDefault="00851164" w:rsidP="00851164">
            <w:pPr>
              <w:spacing w:after="0" w:line="240" w:lineRule="auto"/>
              <w:rPr>
                <w:del w:id="641" w:author="Hollie Nicholls" w:date="2019-07-02T16:15:00Z"/>
                <w:rFonts w:eastAsia="Times New Roman" w:cs="Times New Roman"/>
                <w:color w:val="000000"/>
                <w:szCs w:val="24"/>
                <w:lang w:eastAsia="en-GB"/>
              </w:rPr>
            </w:pPr>
            <w:del w:id="642" w:author="Hollie Nicholls" w:date="2019-07-02T16:15:00Z">
              <w:r w:rsidRPr="00011B2A" w:rsidDel="003866BD">
                <w:rPr>
                  <w:rFonts w:eastAsia="Times New Roman" w:cs="Times New Roman"/>
                  <w:color w:val="000000"/>
                  <w:szCs w:val="24"/>
                  <w:lang w:eastAsia="en-GB"/>
                </w:rPr>
                <w:delText>Pass-through Smart Meter IT Costs (B5)</w:delText>
              </w:r>
            </w:del>
          </w:p>
        </w:tc>
        <w:tc>
          <w:tcPr>
            <w:tcW w:w="1265" w:type="dxa"/>
            <w:tcBorders>
              <w:top w:val="nil"/>
              <w:left w:val="nil"/>
              <w:bottom w:val="single" w:sz="4" w:space="0" w:color="auto"/>
              <w:right w:val="single" w:sz="4" w:space="0" w:color="auto"/>
            </w:tcBorders>
            <w:shd w:val="clear" w:color="auto" w:fill="auto"/>
            <w:noWrap/>
            <w:vAlign w:val="center"/>
            <w:hideMark/>
            <w:tcPrChange w:id="643"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12C55952" w14:textId="452ED553" w:rsidR="00851164" w:rsidRPr="00011B2A" w:rsidDel="003866BD" w:rsidRDefault="00851164" w:rsidP="00851164">
            <w:pPr>
              <w:spacing w:after="0" w:line="240" w:lineRule="auto"/>
              <w:jc w:val="center"/>
              <w:rPr>
                <w:del w:id="644" w:author="Hollie Nicholls" w:date="2019-07-02T16:15:00Z"/>
                <w:rFonts w:eastAsia="Times New Roman" w:cs="Times New Roman"/>
                <w:szCs w:val="24"/>
                <w:lang w:eastAsia="en-GB"/>
              </w:rPr>
            </w:pPr>
            <w:del w:id="645" w:author="Hollie Nicholls" w:date="2019-07-02T16:15:00Z">
              <w:r w:rsidRPr="00011B2A" w:rsidDel="003866BD">
                <w:rPr>
                  <w:rFonts w:eastAsia="Times New Roman" w:cs="Times New Roman"/>
                  <w:szCs w:val="24"/>
                  <w:lang w:eastAsia="en-GB"/>
                </w:rPr>
                <w:delText>SMIT</w:delText>
              </w:r>
            </w:del>
          </w:p>
        </w:tc>
        <w:tc>
          <w:tcPr>
            <w:tcW w:w="1025" w:type="dxa"/>
            <w:tcBorders>
              <w:top w:val="nil"/>
              <w:left w:val="nil"/>
              <w:bottom w:val="single" w:sz="4" w:space="0" w:color="auto"/>
              <w:right w:val="single" w:sz="4" w:space="0" w:color="auto"/>
            </w:tcBorders>
            <w:shd w:val="clear" w:color="auto" w:fill="auto"/>
            <w:noWrap/>
            <w:vAlign w:val="center"/>
            <w:hideMark/>
            <w:tcPrChange w:id="646"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38004A2C" w14:textId="05585746" w:rsidR="00851164" w:rsidRPr="00011B2A" w:rsidDel="003866BD" w:rsidRDefault="00851164" w:rsidP="00851164">
            <w:pPr>
              <w:spacing w:after="0" w:line="240" w:lineRule="auto"/>
              <w:jc w:val="center"/>
              <w:rPr>
                <w:del w:id="647" w:author="Hollie Nicholls" w:date="2019-07-02T16:15:00Z"/>
                <w:rFonts w:eastAsia="Times New Roman" w:cs="Times New Roman"/>
                <w:color w:val="000000"/>
                <w:szCs w:val="24"/>
                <w:lang w:eastAsia="en-GB"/>
              </w:rPr>
            </w:pPr>
            <w:del w:id="648" w:author="Hollie Nicholls" w:date="2019-07-02T16:15:00Z">
              <w:r w:rsidRPr="00011B2A" w:rsidDel="003866BD">
                <w:rPr>
                  <w:rFonts w:eastAsia="Times New Roman" w:cs="Times New Roman"/>
                  <w:color w:val="000000"/>
                  <w:szCs w:val="24"/>
                  <w:lang w:eastAsia="en-GB"/>
                </w:rPr>
                <w:delText>CRC2B</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649"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E2A5A57" w14:textId="39F9B66F" w:rsidR="00851164" w:rsidRPr="00011B2A" w:rsidDel="003866BD" w:rsidRDefault="00851164" w:rsidP="00851164">
            <w:pPr>
              <w:spacing w:after="0" w:line="240" w:lineRule="auto"/>
              <w:jc w:val="center"/>
              <w:rPr>
                <w:del w:id="650" w:author="Hollie Nicholls" w:date="2019-07-02T16:15:00Z"/>
                <w:rFonts w:eastAsia="Times New Roman" w:cs="Times New Roman"/>
                <w:color w:val="000000"/>
                <w:szCs w:val="24"/>
                <w:lang w:eastAsia="en-GB"/>
              </w:rPr>
            </w:pPr>
            <w:del w:id="651"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52"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9D8AC13" w14:textId="7D8866FB" w:rsidR="00851164" w:rsidRPr="00011B2A" w:rsidDel="003866BD" w:rsidRDefault="00851164" w:rsidP="00851164">
            <w:pPr>
              <w:spacing w:after="0" w:line="240" w:lineRule="auto"/>
              <w:jc w:val="center"/>
              <w:rPr>
                <w:del w:id="653" w:author="Hollie Nicholls" w:date="2019-07-02T16:15:00Z"/>
                <w:rFonts w:eastAsia="Times New Roman" w:cs="Times New Roman"/>
                <w:color w:val="000000"/>
                <w:szCs w:val="24"/>
                <w:lang w:eastAsia="en-GB"/>
              </w:rPr>
            </w:pPr>
            <w:del w:id="654"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5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84E211B" w14:textId="5D04C8C8" w:rsidR="00851164" w:rsidRPr="00011B2A" w:rsidDel="003866BD" w:rsidRDefault="00851164" w:rsidP="00851164">
            <w:pPr>
              <w:spacing w:after="0" w:line="240" w:lineRule="auto"/>
              <w:jc w:val="center"/>
              <w:rPr>
                <w:del w:id="656" w:author="Hollie Nicholls" w:date="2019-07-02T16:15:00Z"/>
                <w:rFonts w:eastAsia="Times New Roman" w:cs="Times New Roman"/>
                <w:color w:val="000000"/>
                <w:szCs w:val="24"/>
                <w:lang w:eastAsia="en-GB"/>
              </w:rPr>
            </w:pPr>
            <w:del w:id="657"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58"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858D83B" w14:textId="1CA2330E" w:rsidR="00851164" w:rsidRPr="00011B2A" w:rsidDel="003866BD" w:rsidRDefault="00851164" w:rsidP="00851164">
            <w:pPr>
              <w:spacing w:after="0" w:line="240" w:lineRule="auto"/>
              <w:jc w:val="center"/>
              <w:rPr>
                <w:del w:id="659" w:author="Hollie Nicholls" w:date="2019-07-02T16:15:00Z"/>
                <w:rFonts w:eastAsia="Times New Roman" w:cs="Times New Roman"/>
                <w:color w:val="000000"/>
                <w:szCs w:val="24"/>
                <w:lang w:eastAsia="en-GB"/>
              </w:rPr>
            </w:pPr>
            <w:del w:id="660"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6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36C3DF5" w14:textId="69D14CB9" w:rsidR="00851164" w:rsidRPr="00011B2A" w:rsidDel="003866BD" w:rsidRDefault="00851164" w:rsidP="00851164">
            <w:pPr>
              <w:spacing w:after="0" w:line="240" w:lineRule="auto"/>
              <w:jc w:val="center"/>
              <w:rPr>
                <w:del w:id="662" w:author="Hollie Nicholls" w:date="2019-07-02T16:15:00Z"/>
                <w:rFonts w:eastAsia="Times New Roman" w:cs="Times New Roman"/>
                <w:color w:val="000000"/>
                <w:szCs w:val="24"/>
                <w:lang w:eastAsia="en-GB"/>
              </w:rPr>
            </w:pPr>
            <w:del w:id="663"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664"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A91907B" w14:textId="5180FDD1" w:rsidR="00851164" w:rsidRPr="00011B2A" w:rsidDel="003866BD" w:rsidRDefault="00851164" w:rsidP="00851164">
            <w:pPr>
              <w:spacing w:after="0" w:line="240" w:lineRule="auto"/>
              <w:jc w:val="center"/>
              <w:rPr>
                <w:del w:id="665" w:author="Hollie Nicholls" w:date="2019-07-02T16:15:00Z"/>
                <w:rFonts w:eastAsia="Times New Roman" w:cs="Times New Roman"/>
                <w:color w:val="000000"/>
                <w:szCs w:val="24"/>
                <w:lang w:eastAsia="en-GB"/>
              </w:rPr>
            </w:pPr>
            <w:del w:id="666"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667"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6D60AC87" w14:textId="073C9722" w:rsidR="00851164" w:rsidRPr="00011B2A" w:rsidDel="003866BD" w:rsidRDefault="00851164" w:rsidP="00851164">
            <w:pPr>
              <w:spacing w:after="0" w:line="240" w:lineRule="auto"/>
              <w:rPr>
                <w:del w:id="668" w:author="Hollie Nicholls" w:date="2019-07-02T16:15:00Z"/>
                <w:rFonts w:eastAsia="Times New Roman" w:cs="Times New Roman"/>
                <w:color w:val="000000"/>
                <w:szCs w:val="24"/>
                <w:lang w:eastAsia="en-GB"/>
              </w:rPr>
            </w:pPr>
            <w:del w:id="669"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4D05F38B" w14:textId="57AE6A5E" w:rsidTr="00F6550D">
        <w:trPr>
          <w:trHeight w:val="402"/>
          <w:del w:id="670" w:author="Hollie Nicholls" w:date="2019-07-02T16:15:00Z"/>
          <w:trPrChange w:id="671"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672"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74B1ACF7" w14:textId="38A53AF1" w:rsidR="00851164" w:rsidRPr="00011B2A" w:rsidDel="003866BD" w:rsidRDefault="00851164" w:rsidP="00851164">
            <w:pPr>
              <w:spacing w:after="0" w:line="240" w:lineRule="auto"/>
              <w:rPr>
                <w:del w:id="673" w:author="Hollie Nicholls" w:date="2019-07-02T16:15:00Z"/>
                <w:rFonts w:eastAsia="Times New Roman" w:cs="Times New Roman"/>
                <w:color w:val="000000"/>
                <w:szCs w:val="24"/>
                <w:lang w:eastAsia="en-GB"/>
              </w:rPr>
            </w:pPr>
            <w:del w:id="674" w:author="Hollie Nicholls" w:date="2019-07-02T16:15:00Z">
              <w:r w:rsidRPr="00011B2A" w:rsidDel="003866BD">
                <w:rPr>
                  <w:rFonts w:eastAsia="Times New Roman" w:cs="Times New Roman"/>
                  <w:color w:val="000000"/>
                  <w:szCs w:val="24"/>
                  <w:lang w:eastAsia="en-GB"/>
                </w:rPr>
                <w:lastRenderedPageBreak/>
                <w:delText>Pass-through Ring Fence Costs (B6)</w:delText>
              </w:r>
            </w:del>
          </w:p>
        </w:tc>
        <w:tc>
          <w:tcPr>
            <w:tcW w:w="1265" w:type="dxa"/>
            <w:tcBorders>
              <w:top w:val="nil"/>
              <w:left w:val="nil"/>
              <w:bottom w:val="single" w:sz="4" w:space="0" w:color="auto"/>
              <w:right w:val="single" w:sz="4" w:space="0" w:color="auto"/>
            </w:tcBorders>
            <w:shd w:val="clear" w:color="auto" w:fill="auto"/>
            <w:noWrap/>
            <w:vAlign w:val="center"/>
            <w:hideMark/>
            <w:tcPrChange w:id="675"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5F456C3A" w14:textId="78BDB9CB" w:rsidR="00851164" w:rsidRPr="00011B2A" w:rsidDel="003866BD" w:rsidRDefault="00851164" w:rsidP="00851164">
            <w:pPr>
              <w:spacing w:after="0" w:line="240" w:lineRule="auto"/>
              <w:jc w:val="center"/>
              <w:rPr>
                <w:del w:id="676" w:author="Hollie Nicholls" w:date="2019-07-02T16:15:00Z"/>
                <w:rFonts w:eastAsia="Times New Roman" w:cs="Times New Roman"/>
                <w:szCs w:val="24"/>
                <w:lang w:eastAsia="en-GB"/>
              </w:rPr>
            </w:pPr>
            <w:del w:id="677" w:author="Hollie Nicholls" w:date="2019-07-02T16:15:00Z">
              <w:r w:rsidRPr="00011B2A" w:rsidDel="003866BD">
                <w:rPr>
                  <w:rFonts w:eastAsia="Times New Roman" w:cs="Times New Roman"/>
                  <w:szCs w:val="24"/>
                  <w:lang w:eastAsia="en-GB"/>
                </w:rPr>
                <w:delText>RF</w:delText>
              </w:r>
            </w:del>
          </w:p>
        </w:tc>
        <w:tc>
          <w:tcPr>
            <w:tcW w:w="1025" w:type="dxa"/>
            <w:tcBorders>
              <w:top w:val="nil"/>
              <w:left w:val="nil"/>
              <w:bottom w:val="single" w:sz="4" w:space="0" w:color="auto"/>
              <w:right w:val="single" w:sz="4" w:space="0" w:color="auto"/>
            </w:tcBorders>
            <w:shd w:val="clear" w:color="auto" w:fill="auto"/>
            <w:noWrap/>
            <w:vAlign w:val="center"/>
            <w:hideMark/>
            <w:tcPrChange w:id="678"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0555C783" w14:textId="52A08DCC" w:rsidR="00851164" w:rsidRPr="00011B2A" w:rsidDel="003866BD" w:rsidRDefault="00851164" w:rsidP="00851164">
            <w:pPr>
              <w:spacing w:after="0" w:line="240" w:lineRule="auto"/>
              <w:jc w:val="center"/>
              <w:rPr>
                <w:del w:id="679" w:author="Hollie Nicholls" w:date="2019-07-02T16:15:00Z"/>
                <w:rFonts w:eastAsia="Times New Roman" w:cs="Times New Roman"/>
                <w:color w:val="000000"/>
                <w:szCs w:val="24"/>
                <w:lang w:eastAsia="en-GB"/>
              </w:rPr>
            </w:pPr>
            <w:del w:id="680" w:author="Hollie Nicholls" w:date="2019-07-02T16:15:00Z">
              <w:r w:rsidRPr="00011B2A" w:rsidDel="003866BD">
                <w:rPr>
                  <w:rFonts w:eastAsia="Times New Roman" w:cs="Times New Roman"/>
                  <w:color w:val="000000"/>
                  <w:szCs w:val="24"/>
                  <w:lang w:eastAsia="en-GB"/>
                </w:rPr>
                <w:delText>CRC2B</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681"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6D3A948" w14:textId="0909188B" w:rsidR="00851164" w:rsidRPr="00011B2A" w:rsidDel="003866BD" w:rsidRDefault="00851164" w:rsidP="00851164">
            <w:pPr>
              <w:spacing w:after="0" w:line="240" w:lineRule="auto"/>
              <w:jc w:val="center"/>
              <w:rPr>
                <w:del w:id="682" w:author="Hollie Nicholls" w:date="2019-07-02T16:15:00Z"/>
                <w:rFonts w:eastAsia="Times New Roman" w:cs="Times New Roman"/>
                <w:color w:val="000000"/>
                <w:szCs w:val="24"/>
                <w:lang w:eastAsia="en-GB"/>
              </w:rPr>
            </w:pPr>
            <w:del w:id="683"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84"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1120DF1" w14:textId="2A6AE0EB" w:rsidR="00851164" w:rsidRPr="00011B2A" w:rsidDel="003866BD" w:rsidRDefault="00851164" w:rsidP="00851164">
            <w:pPr>
              <w:spacing w:after="0" w:line="240" w:lineRule="auto"/>
              <w:jc w:val="center"/>
              <w:rPr>
                <w:del w:id="685" w:author="Hollie Nicholls" w:date="2019-07-02T16:15:00Z"/>
                <w:rFonts w:eastAsia="Times New Roman" w:cs="Times New Roman"/>
                <w:color w:val="000000"/>
                <w:szCs w:val="24"/>
                <w:lang w:eastAsia="en-GB"/>
              </w:rPr>
            </w:pPr>
            <w:del w:id="68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8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CADA7C5" w14:textId="72D6BC3C" w:rsidR="00851164" w:rsidRPr="00011B2A" w:rsidDel="003866BD" w:rsidRDefault="00851164" w:rsidP="00851164">
            <w:pPr>
              <w:spacing w:after="0" w:line="240" w:lineRule="auto"/>
              <w:jc w:val="center"/>
              <w:rPr>
                <w:del w:id="688" w:author="Hollie Nicholls" w:date="2019-07-02T16:15:00Z"/>
                <w:rFonts w:eastAsia="Times New Roman" w:cs="Times New Roman"/>
                <w:color w:val="000000"/>
                <w:szCs w:val="24"/>
                <w:lang w:eastAsia="en-GB"/>
              </w:rPr>
            </w:pPr>
            <w:del w:id="689"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90"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D0A2CDF" w14:textId="2CBC3867" w:rsidR="00851164" w:rsidRPr="00011B2A" w:rsidDel="003866BD" w:rsidRDefault="00851164" w:rsidP="00851164">
            <w:pPr>
              <w:spacing w:after="0" w:line="240" w:lineRule="auto"/>
              <w:jc w:val="center"/>
              <w:rPr>
                <w:del w:id="691" w:author="Hollie Nicholls" w:date="2019-07-02T16:15:00Z"/>
                <w:rFonts w:eastAsia="Times New Roman" w:cs="Times New Roman"/>
                <w:color w:val="000000"/>
                <w:szCs w:val="24"/>
                <w:lang w:eastAsia="en-GB"/>
              </w:rPr>
            </w:pPr>
            <w:del w:id="69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69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A684E09" w14:textId="0489D032" w:rsidR="00851164" w:rsidRPr="00011B2A" w:rsidDel="003866BD" w:rsidRDefault="00851164" w:rsidP="00851164">
            <w:pPr>
              <w:spacing w:after="0" w:line="240" w:lineRule="auto"/>
              <w:jc w:val="center"/>
              <w:rPr>
                <w:del w:id="694" w:author="Hollie Nicholls" w:date="2019-07-02T16:15:00Z"/>
                <w:rFonts w:eastAsia="Times New Roman" w:cs="Times New Roman"/>
                <w:color w:val="000000"/>
                <w:szCs w:val="24"/>
                <w:lang w:eastAsia="en-GB"/>
              </w:rPr>
            </w:pPr>
            <w:del w:id="695"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696"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E86A61B" w14:textId="6F37E5BD" w:rsidR="00851164" w:rsidRPr="00011B2A" w:rsidDel="003866BD" w:rsidRDefault="00851164" w:rsidP="00851164">
            <w:pPr>
              <w:spacing w:after="0" w:line="240" w:lineRule="auto"/>
              <w:jc w:val="center"/>
              <w:rPr>
                <w:del w:id="697" w:author="Hollie Nicholls" w:date="2019-07-02T16:15:00Z"/>
                <w:rFonts w:eastAsia="Times New Roman" w:cs="Times New Roman"/>
                <w:color w:val="000000"/>
                <w:szCs w:val="24"/>
                <w:lang w:eastAsia="en-GB"/>
              </w:rPr>
            </w:pPr>
            <w:del w:id="698"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699"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4E9F36CB" w14:textId="0CACAE7B" w:rsidR="00851164" w:rsidRPr="00011B2A" w:rsidDel="003866BD" w:rsidRDefault="00851164" w:rsidP="00851164">
            <w:pPr>
              <w:spacing w:after="0" w:line="240" w:lineRule="auto"/>
              <w:rPr>
                <w:del w:id="700" w:author="Hollie Nicholls" w:date="2019-07-02T16:15:00Z"/>
                <w:rFonts w:eastAsia="Times New Roman" w:cs="Times New Roman"/>
                <w:color w:val="000000"/>
                <w:szCs w:val="24"/>
                <w:lang w:eastAsia="en-GB"/>
              </w:rPr>
            </w:pPr>
            <w:del w:id="701"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2A620E27" w14:textId="3AD66138" w:rsidTr="00F6550D">
        <w:trPr>
          <w:trHeight w:val="402"/>
          <w:del w:id="702" w:author="Hollie Nicholls" w:date="2019-07-02T16:15:00Z"/>
          <w:trPrChange w:id="703"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704"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785D079D" w14:textId="253B8D80" w:rsidR="00851164" w:rsidRPr="00011B2A" w:rsidDel="003866BD" w:rsidRDefault="00851164" w:rsidP="00851164">
            <w:pPr>
              <w:spacing w:after="0" w:line="240" w:lineRule="auto"/>
              <w:rPr>
                <w:del w:id="705" w:author="Hollie Nicholls" w:date="2019-07-02T16:15:00Z"/>
                <w:rFonts w:eastAsia="Times New Roman" w:cs="Times New Roman"/>
                <w:color w:val="000000"/>
                <w:szCs w:val="24"/>
                <w:lang w:eastAsia="en-GB"/>
              </w:rPr>
            </w:pPr>
            <w:del w:id="706" w:author="Hollie Nicholls" w:date="2019-07-02T16:15:00Z">
              <w:r w:rsidRPr="00011B2A" w:rsidDel="003866BD">
                <w:rPr>
                  <w:rFonts w:eastAsia="Times New Roman" w:cs="Times New Roman"/>
                  <w:color w:val="000000"/>
                  <w:szCs w:val="24"/>
                  <w:lang w:eastAsia="en-GB"/>
                </w:rPr>
                <w:delText>Pass-Through Others (B7)</w:delText>
              </w:r>
            </w:del>
          </w:p>
        </w:tc>
        <w:tc>
          <w:tcPr>
            <w:tcW w:w="1265" w:type="dxa"/>
            <w:tcBorders>
              <w:top w:val="nil"/>
              <w:left w:val="nil"/>
              <w:bottom w:val="single" w:sz="4" w:space="0" w:color="auto"/>
              <w:right w:val="single" w:sz="4" w:space="0" w:color="auto"/>
            </w:tcBorders>
            <w:shd w:val="clear" w:color="auto" w:fill="auto"/>
            <w:noWrap/>
            <w:vAlign w:val="center"/>
            <w:hideMark/>
            <w:tcPrChange w:id="707"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23FA165C" w14:textId="31801986" w:rsidR="00851164" w:rsidRPr="00011B2A" w:rsidDel="003866BD" w:rsidRDefault="00851164" w:rsidP="00851164">
            <w:pPr>
              <w:spacing w:after="0" w:line="240" w:lineRule="auto"/>
              <w:jc w:val="center"/>
              <w:rPr>
                <w:del w:id="708" w:author="Hollie Nicholls" w:date="2019-07-02T16:15:00Z"/>
                <w:rFonts w:eastAsia="Times New Roman" w:cs="Times New Roman"/>
                <w:szCs w:val="24"/>
                <w:lang w:eastAsia="en-GB"/>
              </w:rPr>
            </w:pPr>
            <w:del w:id="709" w:author="Hollie Nicholls" w:date="2019-07-02T16:15:00Z">
              <w:r w:rsidRPr="00011B2A" w:rsidDel="003866BD">
                <w:rPr>
                  <w:rFonts w:eastAsia="Times New Roman" w:cs="Times New Roman"/>
                  <w:szCs w:val="24"/>
                  <w:lang w:eastAsia="en-GB"/>
                </w:rPr>
                <w:delText>HB</w:delText>
              </w:r>
              <w:r w:rsidRPr="00011B2A" w:rsidDel="003866BD">
                <w:rPr>
                  <w:rFonts w:eastAsia="Times New Roman" w:cs="Times New Roman"/>
                  <w:szCs w:val="24"/>
                  <w:vertAlign w:val="subscript"/>
                  <w:lang w:eastAsia="en-GB"/>
                </w:rPr>
                <w:delText xml:space="preserve">, </w:delText>
              </w:r>
              <w:r w:rsidRPr="00011B2A" w:rsidDel="003866BD">
                <w:rPr>
                  <w:rFonts w:eastAsia="Times New Roman" w:cs="Times New Roman"/>
                  <w:szCs w:val="24"/>
                  <w:lang w:eastAsia="en-GB"/>
                </w:rPr>
                <w:delText>SEC, UNC</w:delText>
              </w:r>
            </w:del>
          </w:p>
        </w:tc>
        <w:tc>
          <w:tcPr>
            <w:tcW w:w="1025" w:type="dxa"/>
            <w:tcBorders>
              <w:top w:val="nil"/>
              <w:left w:val="nil"/>
              <w:bottom w:val="single" w:sz="4" w:space="0" w:color="auto"/>
              <w:right w:val="single" w:sz="4" w:space="0" w:color="auto"/>
            </w:tcBorders>
            <w:shd w:val="clear" w:color="auto" w:fill="auto"/>
            <w:noWrap/>
            <w:vAlign w:val="center"/>
            <w:hideMark/>
            <w:tcPrChange w:id="710"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4C3898DE" w14:textId="711A8F7C" w:rsidR="00851164" w:rsidRPr="00011B2A" w:rsidDel="003866BD" w:rsidRDefault="00851164" w:rsidP="00851164">
            <w:pPr>
              <w:spacing w:after="0" w:line="240" w:lineRule="auto"/>
              <w:jc w:val="center"/>
              <w:rPr>
                <w:del w:id="711" w:author="Hollie Nicholls" w:date="2019-07-02T16:15:00Z"/>
                <w:rFonts w:eastAsia="Times New Roman" w:cs="Times New Roman"/>
                <w:color w:val="000000"/>
                <w:szCs w:val="24"/>
                <w:lang w:eastAsia="en-GB"/>
              </w:rPr>
            </w:pPr>
            <w:del w:id="712" w:author="Hollie Nicholls" w:date="2019-07-02T16:15:00Z">
              <w:r w:rsidRPr="00011B2A" w:rsidDel="003866BD">
                <w:rPr>
                  <w:rFonts w:eastAsia="Times New Roman" w:cs="Times New Roman"/>
                  <w:color w:val="000000"/>
                  <w:szCs w:val="24"/>
                  <w:lang w:eastAsia="en-GB"/>
                </w:rPr>
                <w:delText>CRC2B</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713"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24D677F" w14:textId="3EB66109" w:rsidR="00851164" w:rsidRPr="00011B2A" w:rsidDel="003866BD" w:rsidRDefault="00851164" w:rsidP="00851164">
            <w:pPr>
              <w:spacing w:after="0" w:line="240" w:lineRule="auto"/>
              <w:jc w:val="center"/>
              <w:rPr>
                <w:del w:id="714" w:author="Hollie Nicholls" w:date="2019-07-02T16:15:00Z"/>
                <w:rFonts w:eastAsia="Times New Roman" w:cs="Times New Roman"/>
                <w:color w:val="000000"/>
                <w:szCs w:val="24"/>
                <w:lang w:eastAsia="en-GB"/>
              </w:rPr>
            </w:pPr>
            <w:del w:id="715"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716"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E884DB9" w14:textId="49AC7599" w:rsidR="00851164" w:rsidRPr="00011B2A" w:rsidDel="003866BD" w:rsidRDefault="00851164" w:rsidP="00851164">
            <w:pPr>
              <w:spacing w:after="0" w:line="240" w:lineRule="auto"/>
              <w:jc w:val="center"/>
              <w:rPr>
                <w:del w:id="717" w:author="Hollie Nicholls" w:date="2019-07-02T16:15:00Z"/>
                <w:rFonts w:eastAsia="Times New Roman" w:cs="Times New Roman"/>
                <w:color w:val="000000"/>
                <w:szCs w:val="24"/>
                <w:lang w:eastAsia="en-GB"/>
              </w:rPr>
            </w:pPr>
            <w:del w:id="71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71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E1AA333" w14:textId="3C976719" w:rsidR="00851164" w:rsidRPr="00011B2A" w:rsidDel="003866BD" w:rsidRDefault="00851164" w:rsidP="00851164">
            <w:pPr>
              <w:spacing w:after="0" w:line="240" w:lineRule="auto"/>
              <w:jc w:val="center"/>
              <w:rPr>
                <w:del w:id="720" w:author="Hollie Nicholls" w:date="2019-07-02T16:15:00Z"/>
                <w:rFonts w:eastAsia="Times New Roman" w:cs="Times New Roman"/>
                <w:color w:val="000000"/>
                <w:szCs w:val="24"/>
                <w:lang w:eastAsia="en-GB"/>
              </w:rPr>
            </w:pPr>
            <w:del w:id="721"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722"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EF3B212" w14:textId="16BB688D" w:rsidR="00851164" w:rsidRPr="00011B2A" w:rsidDel="003866BD" w:rsidRDefault="00851164" w:rsidP="00851164">
            <w:pPr>
              <w:spacing w:after="0" w:line="240" w:lineRule="auto"/>
              <w:jc w:val="center"/>
              <w:rPr>
                <w:del w:id="723" w:author="Hollie Nicholls" w:date="2019-07-02T16:15:00Z"/>
                <w:rFonts w:eastAsia="Times New Roman" w:cs="Times New Roman"/>
                <w:color w:val="000000"/>
                <w:szCs w:val="24"/>
                <w:lang w:eastAsia="en-GB"/>
              </w:rPr>
            </w:pPr>
            <w:del w:id="724"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72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6032E82" w14:textId="4AD5F9AE" w:rsidR="00851164" w:rsidRPr="00011B2A" w:rsidDel="003866BD" w:rsidRDefault="00851164" w:rsidP="00851164">
            <w:pPr>
              <w:spacing w:after="0" w:line="240" w:lineRule="auto"/>
              <w:jc w:val="center"/>
              <w:rPr>
                <w:del w:id="726" w:author="Hollie Nicholls" w:date="2019-07-02T16:15:00Z"/>
                <w:rFonts w:eastAsia="Times New Roman" w:cs="Times New Roman"/>
                <w:color w:val="000000"/>
                <w:szCs w:val="24"/>
                <w:lang w:eastAsia="en-GB"/>
              </w:rPr>
            </w:pPr>
            <w:del w:id="727"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728"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31C267D" w14:textId="4072E730" w:rsidR="00851164" w:rsidRPr="00011B2A" w:rsidDel="003866BD" w:rsidRDefault="00851164" w:rsidP="00851164">
            <w:pPr>
              <w:spacing w:after="0" w:line="240" w:lineRule="auto"/>
              <w:jc w:val="center"/>
              <w:rPr>
                <w:del w:id="729" w:author="Hollie Nicholls" w:date="2019-07-02T16:15:00Z"/>
                <w:rFonts w:eastAsia="Times New Roman" w:cs="Times New Roman"/>
                <w:color w:val="000000"/>
                <w:szCs w:val="24"/>
                <w:lang w:eastAsia="en-GB"/>
              </w:rPr>
            </w:pPr>
            <w:del w:id="730"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731"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19FD6D98" w14:textId="34730011" w:rsidR="00851164" w:rsidRPr="00011B2A" w:rsidDel="003866BD" w:rsidRDefault="00851164" w:rsidP="00851164">
            <w:pPr>
              <w:spacing w:after="0" w:line="240" w:lineRule="auto"/>
              <w:rPr>
                <w:del w:id="732" w:author="Hollie Nicholls" w:date="2019-07-02T16:15:00Z"/>
                <w:rFonts w:eastAsia="Times New Roman" w:cs="Times New Roman"/>
                <w:color w:val="000000"/>
                <w:szCs w:val="24"/>
                <w:lang w:eastAsia="en-GB"/>
              </w:rPr>
            </w:pPr>
            <w:del w:id="733"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12336115" w14:textId="4C9CF19F" w:rsidTr="00F6550D">
        <w:trPr>
          <w:trHeight w:val="600"/>
          <w:del w:id="734" w:author="Hollie Nicholls" w:date="2019-07-02T16:15:00Z"/>
          <w:trPrChange w:id="735"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000000" w:fill="BFBFBF"/>
            <w:vAlign w:val="center"/>
            <w:hideMark/>
            <w:tcPrChange w:id="736" w:author="Hollie Nicholls" w:date="2019-07-08T12:12:00Z">
              <w:tcPr>
                <w:tcW w:w="4126" w:type="dxa"/>
                <w:tcBorders>
                  <w:top w:val="nil"/>
                  <w:left w:val="single" w:sz="4" w:space="0" w:color="auto"/>
                  <w:bottom w:val="single" w:sz="4" w:space="0" w:color="auto"/>
                  <w:right w:val="single" w:sz="4" w:space="0" w:color="auto"/>
                </w:tcBorders>
                <w:shd w:val="clear" w:color="000000" w:fill="BFBFBF"/>
                <w:vAlign w:val="center"/>
                <w:hideMark/>
              </w:tcPr>
            </w:tcPrChange>
          </w:tcPr>
          <w:p w14:paraId="0EC5AEE9" w14:textId="70DD2102" w:rsidR="00851164" w:rsidRPr="00011B2A" w:rsidDel="003866BD" w:rsidRDefault="00851164" w:rsidP="00851164">
            <w:pPr>
              <w:spacing w:after="0" w:line="240" w:lineRule="auto"/>
              <w:rPr>
                <w:del w:id="737" w:author="Hollie Nicholls" w:date="2019-07-02T16:15:00Z"/>
                <w:rFonts w:eastAsia="Times New Roman" w:cs="Times New Roman"/>
                <w:b/>
                <w:bCs/>
                <w:color w:val="000000"/>
                <w:szCs w:val="24"/>
                <w:lang w:eastAsia="en-GB"/>
              </w:rPr>
            </w:pPr>
            <w:del w:id="738" w:author="Hollie Nicholls" w:date="2019-07-02T16:15:00Z">
              <w:r w:rsidRPr="00011B2A" w:rsidDel="003866BD">
                <w:rPr>
                  <w:rFonts w:eastAsia="Times New Roman" w:cs="Times New Roman"/>
                  <w:b/>
                  <w:bCs/>
                  <w:color w:val="000000"/>
                  <w:szCs w:val="24"/>
                  <w:lang w:eastAsia="en-GB"/>
                </w:rPr>
                <w:delText>Allowed Pass-Through Items (B):</w:delText>
              </w:r>
              <w:r w:rsidRPr="00011B2A" w:rsidDel="003866BD">
                <w:rPr>
                  <w:rFonts w:eastAsia="Times New Roman" w:cs="Times New Roman"/>
                  <w:b/>
                  <w:bCs/>
                  <w:color w:val="000000"/>
                  <w:szCs w:val="24"/>
                  <w:lang w:eastAsia="en-GB"/>
                </w:rPr>
                <w:br/>
                <w:delText>[B = B1 + B2 + B3 + B4 + B5 + B6 + B7]</w:delText>
              </w:r>
            </w:del>
          </w:p>
        </w:tc>
        <w:tc>
          <w:tcPr>
            <w:tcW w:w="1265" w:type="dxa"/>
            <w:tcBorders>
              <w:top w:val="nil"/>
              <w:left w:val="nil"/>
              <w:bottom w:val="single" w:sz="4" w:space="0" w:color="auto"/>
              <w:right w:val="single" w:sz="4" w:space="0" w:color="auto"/>
            </w:tcBorders>
            <w:shd w:val="clear" w:color="000000" w:fill="BFBFBF"/>
            <w:noWrap/>
            <w:vAlign w:val="center"/>
            <w:hideMark/>
            <w:tcPrChange w:id="739" w:author="Hollie Nicholls" w:date="2019-07-08T12:12:00Z">
              <w:tcPr>
                <w:tcW w:w="1418" w:type="dxa"/>
                <w:tcBorders>
                  <w:top w:val="nil"/>
                  <w:left w:val="nil"/>
                  <w:bottom w:val="single" w:sz="4" w:space="0" w:color="auto"/>
                  <w:right w:val="single" w:sz="4" w:space="0" w:color="auto"/>
                </w:tcBorders>
                <w:shd w:val="clear" w:color="000000" w:fill="BFBFBF"/>
                <w:noWrap/>
                <w:vAlign w:val="center"/>
                <w:hideMark/>
              </w:tcPr>
            </w:tcPrChange>
          </w:tcPr>
          <w:p w14:paraId="50D3D1B9" w14:textId="66B35C58" w:rsidR="00851164" w:rsidRPr="00011B2A" w:rsidDel="003866BD" w:rsidRDefault="00851164" w:rsidP="00851164">
            <w:pPr>
              <w:spacing w:after="0" w:line="240" w:lineRule="auto"/>
              <w:jc w:val="center"/>
              <w:rPr>
                <w:del w:id="740" w:author="Hollie Nicholls" w:date="2019-07-02T16:15:00Z"/>
                <w:rFonts w:eastAsia="Times New Roman" w:cs="Times New Roman"/>
                <w:b/>
                <w:bCs/>
                <w:szCs w:val="24"/>
                <w:lang w:eastAsia="en-GB"/>
              </w:rPr>
            </w:pPr>
            <w:del w:id="741" w:author="Hollie Nicholls" w:date="2019-07-02T16:15:00Z">
              <w:r w:rsidRPr="00011B2A" w:rsidDel="003866BD">
                <w:rPr>
                  <w:rFonts w:eastAsia="Times New Roman" w:cs="Times New Roman"/>
                  <w:b/>
                  <w:bCs/>
                  <w:szCs w:val="24"/>
                  <w:lang w:eastAsia="en-GB"/>
                </w:rPr>
                <w:delText>PT</w:delText>
              </w:r>
            </w:del>
          </w:p>
        </w:tc>
        <w:tc>
          <w:tcPr>
            <w:tcW w:w="1025" w:type="dxa"/>
            <w:tcBorders>
              <w:top w:val="nil"/>
              <w:left w:val="nil"/>
              <w:bottom w:val="single" w:sz="4" w:space="0" w:color="auto"/>
              <w:right w:val="single" w:sz="4" w:space="0" w:color="auto"/>
            </w:tcBorders>
            <w:shd w:val="clear" w:color="000000" w:fill="BFBFBF"/>
            <w:noWrap/>
            <w:vAlign w:val="center"/>
            <w:hideMark/>
            <w:tcPrChange w:id="742" w:author="Hollie Nicholls" w:date="2019-07-08T12:12:00Z">
              <w:tcPr>
                <w:tcW w:w="1134" w:type="dxa"/>
                <w:tcBorders>
                  <w:top w:val="nil"/>
                  <w:left w:val="nil"/>
                  <w:bottom w:val="single" w:sz="4" w:space="0" w:color="auto"/>
                  <w:right w:val="single" w:sz="4" w:space="0" w:color="auto"/>
                </w:tcBorders>
                <w:shd w:val="clear" w:color="000000" w:fill="BFBFBF"/>
                <w:noWrap/>
                <w:vAlign w:val="center"/>
                <w:hideMark/>
              </w:tcPr>
            </w:tcPrChange>
          </w:tcPr>
          <w:p w14:paraId="69217F12" w14:textId="088D14A0" w:rsidR="00851164" w:rsidRPr="00011B2A" w:rsidDel="003866BD" w:rsidRDefault="00851164" w:rsidP="00851164">
            <w:pPr>
              <w:spacing w:after="0" w:line="240" w:lineRule="auto"/>
              <w:jc w:val="center"/>
              <w:rPr>
                <w:del w:id="743" w:author="Hollie Nicholls" w:date="2019-07-02T16:15:00Z"/>
                <w:rFonts w:eastAsia="Times New Roman" w:cs="Times New Roman"/>
                <w:b/>
                <w:bCs/>
                <w:color w:val="000000"/>
                <w:szCs w:val="24"/>
                <w:lang w:eastAsia="en-GB"/>
              </w:rPr>
            </w:pPr>
            <w:del w:id="744" w:author="Hollie Nicholls" w:date="2019-07-02T16:15:00Z">
              <w:r w:rsidRPr="00011B2A" w:rsidDel="003866BD">
                <w:rPr>
                  <w:rFonts w:eastAsia="Times New Roman" w:cs="Times New Roman"/>
                  <w:b/>
                  <w:bCs/>
                  <w:color w:val="000000"/>
                  <w:szCs w:val="24"/>
                  <w:lang w:eastAsia="en-GB"/>
                </w:rPr>
                <w:delText>CRC2B</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745"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4514BFB6" w14:textId="346B2A15" w:rsidR="00851164" w:rsidRPr="00011B2A" w:rsidDel="003866BD" w:rsidRDefault="00851164" w:rsidP="00851164">
            <w:pPr>
              <w:spacing w:after="0" w:line="240" w:lineRule="auto"/>
              <w:jc w:val="center"/>
              <w:rPr>
                <w:del w:id="746" w:author="Hollie Nicholls" w:date="2019-07-02T16:15:00Z"/>
                <w:rFonts w:eastAsia="Times New Roman" w:cs="Times New Roman"/>
                <w:b/>
                <w:bCs/>
                <w:color w:val="000000"/>
                <w:szCs w:val="24"/>
                <w:lang w:eastAsia="en-GB"/>
              </w:rPr>
            </w:pPr>
            <w:del w:id="747" w:author="Hollie Nicholls" w:date="2019-07-02T16:15:00Z">
              <w:r w:rsidRPr="00011B2A" w:rsidDel="003866BD">
                <w:rPr>
                  <w:rFonts w:eastAsia="Times New Roman" w:cs="Times New Roman"/>
                  <w:b/>
                  <w:bCs/>
                  <w:color w:val="000000"/>
                  <w:szCs w:val="24"/>
                  <w:lang w:eastAsia="en-GB"/>
                </w:rPr>
                <w:delText>-</w:delText>
              </w:r>
            </w:del>
          </w:p>
        </w:tc>
        <w:tc>
          <w:tcPr>
            <w:tcW w:w="105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748"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480B91B8" w14:textId="6B58F0FD" w:rsidR="00851164" w:rsidRPr="00011B2A" w:rsidDel="003866BD" w:rsidRDefault="00851164" w:rsidP="00851164">
            <w:pPr>
              <w:spacing w:after="0" w:line="240" w:lineRule="auto"/>
              <w:jc w:val="center"/>
              <w:rPr>
                <w:del w:id="749" w:author="Hollie Nicholls" w:date="2019-07-02T16:15:00Z"/>
                <w:rFonts w:eastAsia="Times New Roman" w:cs="Times New Roman"/>
                <w:b/>
                <w:bCs/>
                <w:color w:val="000000"/>
                <w:szCs w:val="24"/>
                <w:lang w:eastAsia="en-GB"/>
              </w:rPr>
            </w:pPr>
            <w:del w:id="750"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75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7EE20932" w14:textId="0ADDF87B" w:rsidR="00851164" w:rsidRPr="00011B2A" w:rsidDel="003866BD" w:rsidRDefault="00851164" w:rsidP="00851164">
            <w:pPr>
              <w:spacing w:after="0" w:line="240" w:lineRule="auto"/>
              <w:jc w:val="center"/>
              <w:rPr>
                <w:del w:id="752" w:author="Hollie Nicholls" w:date="2019-07-02T16:15:00Z"/>
                <w:rFonts w:eastAsia="Times New Roman" w:cs="Times New Roman"/>
                <w:b/>
                <w:bCs/>
                <w:color w:val="000000"/>
                <w:szCs w:val="24"/>
                <w:lang w:eastAsia="en-GB"/>
              </w:rPr>
            </w:pPr>
            <w:del w:id="753"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754"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4087BCB3" w14:textId="026F83DC" w:rsidR="00851164" w:rsidRPr="00011B2A" w:rsidDel="003866BD" w:rsidRDefault="00851164" w:rsidP="00851164">
            <w:pPr>
              <w:spacing w:after="0" w:line="240" w:lineRule="auto"/>
              <w:jc w:val="center"/>
              <w:rPr>
                <w:del w:id="755" w:author="Hollie Nicholls" w:date="2019-07-02T16:15:00Z"/>
                <w:rFonts w:eastAsia="Times New Roman" w:cs="Times New Roman"/>
                <w:b/>
                <w:bCs/>
                <w:color w:val="000000"/>
                <w:szCs w:val="24"/>
                <w:lang w:eastAsia="en-GB"/>
              </w:rPr>
            </w:pPr>
            <w:del w:id="756"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75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325EEA7B" w14:textId="3A5D571E" w:rsidR="00851164" w:rsidRPr="00011B2A" w:rsidDel="003866BD" w:rsidRDefault="00851164" w:rsidP="00851164">
            <w:pPr>
              <w:spacing w:after="0" w:line="240" w:lineRule="auto"/>
              <w:jc w:val="center"/>
              <w:rPr>
                <w:del w:id="758" w:author="Hollie Nicholls" w:date="2019-07-02T16:15:00Z"/>
                <w:rFonts w:eastAsia="Times New Roman" w:cs="Times New Roman"/>
                <w:b/>
                <w:bCs/>
                <w:color w:val="000000"/>
                <w:szCs w:val="24"/>
                <w:lang w:eastAsia="en-GB"/>
              </w:rPr>
            </w:pPr>
            <w:del w:id="759" w:author="Hollie Nicholls" w:date="2019-07-02T16:15:00Z">
              <w:r w:rsidRPr="00011B2A" w:rsidDel="003866BD">
                <w:rPr>
                  <w:rFonts w:eastAsia="Times New Roman" w:cs="Times New Roman"/>
                  <w:b/>
                  <w:bCs/>
                  <w:color w:val="000000"/>
                  <w:szCs w:val="24"/>
                  <w:lang w:eastAsia="en-GB"/>
                </w:rPr>
                <w:delText>-</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760"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7E564726" w14:textId="27CD2599" w:rsidR="00851164" w:rsidRPr="00011B2A" w:rsidDel="003866BD" w:rsidRDefault="00851164" w:rsidP="00851164">
            <w:pPr>
              <w:spacing w:after="0" w:line="240" w:lineRule="auto"/>
              <w:jc w:val="center"/>
              <w:rPr>
                <w:del w:id="761" w:author="Hollie Nicholls" w:date="2019-07-02T16:15:00Z"/>
                <w:rFonts w:eastAsia="Times New Roman" w:cs="Times New Roman"/>
                <w:b/>
                <w:bCs/>
                <w:color w:val="000000"/>
                <w:szCs w:val="24"/>
                <w:lang w:eastAsia="en-GB"/>
              </w:rPr>
            </w:pPr>
            <w:del w:id="762" w:author="Hollie Nicholls" w:date="2019-07-02T16:15:00Z">
              <w:r w:rsidRPr="00011B2A" w:rsidDel="003866BD">
                <w:rPr>
                  <w:rFonts w:eastAsia="Times New Roman" w:cs="Times New Roman"/>
                  <w:b/>
                  <w:bCs/>
                  <w:color w:val="000000"/>
                  <w:szCs w:val="24"/>
                  <w:lang w:eastAsia="en-GB"/>
                </w:rPr>
                <w:delText>-</w:delText>
              </w:r>
            </w:del>
          </w:p>
        </w:tc>
        <w:tc>
          <w:tcPr>
            <w:tcW w:w="1276" w:type="dxa"/>
            <w:gridSpan w:val="2"/>
            <w:tcBorders>
              <w:top w:val="nil"/>
              <w:left w:val="nil"/>
              <w:bottom w:val="single" w:sz="4" w:space="0" w:color="auto"/>
              <w:right w:val="single" w:sz="4" w:space="0" w:color="auto"/>
            </w:tcBorders>
            <w:shd w:val="clear" w:color="000000" w:fill="BFBFBF"/>
            <w:vAlign w:val="center"/>
            <w:hideMark/>
            <w:tcPrChange w:id="763" w:author="Hollie Nicholls" w:date="2019-07-08T12:12:00Z">
              <w:tcPr>
                <w:tcW w:w="1559" w:type="dxa"/>
                <w:gridSpan w:val="2"/>
                <w:tcBorders>
                  <w:top w:val="nil"/>
                  <w:left w:val="nil"/>
                  <w:bottom w:val="single" w:sz="4" w:space="0" w:color="auto"/>
                  <w:right w:val="single" w:sz="4" w:space="0" w:color="auto"/>
                </w:tcBorders>
                <w:shd w:val="clear" w:color="000000" w:fill="BFBFBF"/>
                <w:vAlign w:val="center"/>
                <w:hideMark/>
              </w:tcPr>
            </w:tcPrChange>
          </w:tcPr>
          <w:p w14:paraId="4EF46E2C" w14:textId="1503C4AE" w:rsidR="00851164" w:rsidRPr="00011B2A" w:rsidDel="003866BD" w:rsidRDefault="00851164" w:rsidP="00851164">
            <w:pPr>
              <w:spacing w:after="0" w:line="240" w:lineRule="auto"/>
              <w:rPr>
                <w:del w:id="764" w:author="Hollie Nicholls" w:date="2019-07-02T16:15:00Z"/>
                <w:rFonts w:eastAsia="Times New Roman" w:cs="Times New Roman"/>
                <w:bCs/>
                <w:color w:val="000000"/>
                <w:szCs w:val="24"/>
                <w:lang w:eastAsia="en-GB"/>
              </w:rPr>
            </w:pPr>
            <w:del w:id="765" w:author="Hollie Nicholls" w:date="2019-07-02T16:15:00Z">
              <w:r w:rsidRPr="00011B2A" w:rsidDel="003866BD">
                <w:rPr>
                  <w:rFonts w:eastAsia="Times New Roman" w:cs="Times New Roman"/>
                  <w:bCs/>
                  <w:color w:val="000000"/>
                  <w:szCs w:val="24"/>
                  <w:lang w:eastAsia="en-GB"/>
                </w:rPr>
                <w:delText>B = B1 + B2 + B3 + B4 + B5 + B6 + B7</w:delText>
              </w:r>
            </w:del>
          </w:p>
        </w:tc>
      </w:tr>
      <w:tr w:rsidR="00851164" w:rsidRPr="00011B2A" w:rsidDel="003866BD" w14:paraId="4AD37D93" w14:textId="3FFA6EF2" w:rsidTr="00F6550D">
        <w:trPr>
          <w:trHeight w:val="402"/>
          <w:del w:id="766" w:author="Hollie Nicholls" w:date="2019-07-02T16:15:00Z"/>
          <w:trPrChange w:id="767"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768"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582026F6" w14:textId="4915B881" w:rsidR="00851164" w:rsidRPr="00011B2A" w:rsidDel="003866BD" w:rsidRDefault="00851164" w:rsidP="00851164">
            <w:pPr>
              <w:spacing w:after="0" w:line="240" w:lineRule="auto"/>
              <w:rPr>
                <w:del w:id="769" w:author="Hollie Nicholls" w:date="2019-07-02T16:15:00Z"/>
                <w:rFonts w:eastAsia="Times New Roman" w:cs="Times New Roman"/>
                <w:color w:val="000000"/>
                <w:szCs w:val="24"/>
                <w:lang w:eastAsia="en-GB"/>
              </w:rPr>
            </w:pPr>
            <w:del w:id="770" w:author="Hollie Nicholls" w:date="2019-07-02T16:15:00Z">
              <w:r w:rsidRPr="00011B2A" w:rsidDel="003866BD">
                <w:rPr>
                  <w:rFonts w:eastAsia="Times New Roman" w:cs="Times New Roman"/>
                  <w:color w:val="000000"/>
                  <w:szCs w:val="24"/>
                  <w:lang w:eastAsia="en-GB"/>
                </w:rPr>
                <w:delText>Broad Measure of Customer Service incentive (C1)</w:delText>
              </w:r>
            </w:del>
          </w:p>
        </w:tc>
        <w:tc>
          <w:tcPr>
            <w:tcW w:w="1265" w:type="dxa"/>
            <w:tcBorders>
              <w:top w:val="nil"/>
              <w:left w:val="nil"/>
              <w:bottom w:val="single" w:sz="4" w:space="0" w:color="auto"/>
              <w:right w:val="single" w:sz="4" w:space="0" w:color="auto"/>
            </w:tcBorders>
            <w:shd w:val="clear" w:color="auto" w:fill="auto"/>
            <w:noWrap/>
            <w:vAlign w:val="center"/>
            <w:hideMark/>
            <w:tcPrChange w:id="771"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64839E61" w14:textId="6E13AA43" w:rsidR="00851164" w:rsidRPr="00011B2A" w:rsidDel="003866BD" w:rsidRDefault="00851164" w:rsidP="00851164">
            <w:pPr>
              <w:spacing w:after="0" w:line="240" w:lineRule="auto"/>
              <w:jc w:val="center"/>
              <w:rPr>
                <w:del w:id="772" w:author="Hollie Nicholls" w:date="2019-07-02T16:15:00Z"/>
                <w:rFonts w:eastAsia="Times New Roman" w:cs="Times New Roman"/>
                <w:szCs w:val="24"/>
                <w:lang w:eastAsia="en-GB"/>
              </w:rPr>
            </w:pPr>
            <w:del w:id="773" w:author="Hollie Nicholls" w:date="2019-07-02T16:15:00Z">
              <w:r w:rsidRPr="00011B2A" w:rsidDel="003866BD">
                <w:rPr>
                  <w:rFonts w:eastAsia="Times New Roman" w:cs="Times New Roman"/>
                  <w:szCs w:val="24"/>
                  <w:lang w:eastAsia="en-GB"/>
                </w:rPr>
                <w:delText>BM</w:delText>
              </w:r>
            </w:del>
          </w:p>
        </w:tc>
        <w:tc>
          <w:tcPr>
            <w:tcW w:w="1025" w:type="dxa"/>
            <w:tcBorders>
              <w:top w:val="nil"/>
              <w:left w:val="nil"/>
              <w:bottom w:val="single" w:sz="4" w:space="0" w:color="auto"/>
              <w:right w:val="single" w:sz="4" w:space="0" w:color="auto"/>
            </w:tcBorders>
            <w:shd w:val="clear" w:color="auto" w:fill="auto"/>
            <w:noWrap/>
            <w:vAlign w:val="center"/>
            <w:hideMark/>
            <w:tcPrChange w:id="774"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285FE879" w14:textId="21C45226" w:rsidR="00851164" w:rsidRPr="00011B2A" w:rsidDel="003866BD" w:rsidRDefault="00851164" w:rsidP="00851164">
            <w:pPr>
              <w:spacing w:after="0" w:line="240" w:lineRule="auto"/>
              <w:jc w:val="center"/>
              <w:rPr>
                <w:del w:id="775" w:author="Hollie Nicholls" w:date="2019-07-02T16:15:00Z"/>
                <w:rFonts w:eastAsia="Times New Roman" w:cs="Times New Roman"/>
                <w:color w:val="000000"/>
                <w:szCs w:val="24"/>
                <w:lang w:eastAsia="en-GB"/>
              </w:rPr>
            </w:pPr>
            <w:del w:id="776" w:author="Hollie Nicholls" w:date="2019-07-02T16:15:00Z">
              <w:r w:rsidRPr="00011B2A" w:rsidDel="003866BD">
                <w:rPr>
                  <w:rFonts w:eastAsia="Times New Roman" w:cs="Times New Roman"/>
                  <w:color w:val="000000"/>
                  <w:szCs w:val="24"/>
                  <w:lang w:eastAsia="en-GB"/>
                </w:rPr>
                <w:delText>CRC2C</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777"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2663FC1" w14:textId="52499716" w:rsidR="00851164" w:rsidRPr="00011B2A" w:rsidDel="003866BD" w:rsidRDefault="00851164" w:rsidP="00851164">
            <w:pPr>
              <w:spacing w:after="0" w:line="240" w:lineRule="auto"/>
              <w:jc w:val="center"/>
              <w:rPr>
                <w:del w:id="778" w:author="Hollie Nicholls" w:date="2019-07-02T16:15:00Z"/>
                <w:rFonts w:eastAsia="Times New Roman" w:cs="Times New Roman"/>
                <w:color w:val="000000"/>
                <w:szCs w:val="24"/>
                <w:lang w:eastAsia="en-GB"/>
              </w:rPr>
            </w:pPr>
            <w:del w:id="779"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780"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7A881C4" w14:textId="72C16F65" w:rsidR="00851164" w:rsidRPr="00011B2A" w:rsidDel="003866BD" w:rsidRDefault="00851164" w:rsidP="00851164">
            <w:pPr>
              <w:spacing w:after="0" w:line="240" w:lineRule="auto"/>
              <w:jc w:val="center"/>
              <w:rPr>
                <w:del w:id="781" w:author="Hollie Nicholls" w:date="2019-07-02T16:15:00Z"/>
                <w:rFonts w:eastAsia="Times New Roman" w:cs="Times New Roman"/>
                <w:color w:val="000000"/>
                <w:szCs w:val="24"/>
                <w:lang w:eastAsia="en-GB"/>
              </w:rPr>
            </w:pPr>
            <w:del w:id="78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78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6870DF5" w14:textId="5BAE1F48" w:rsidR="00851164" w:rsidRPr="00011B2A" w:rsidDel="003866BD" w:rsidRDefault="00851164" w:rsidP="00851164">
            <w:pPr>
              <w:spacing w:after="0" w:line="240" w:lineRule="auto"/>
              <w:jc w:val="center"/>
              <w:rPr>
                <w:del w:id="784" w:author="Hollie Nicholls" w:date="2019-07-02T16:15:00Z"/>
                <w:rFonts w:eastAsia="Times New Roman" w:cs="Times New Roman"/>
                <w:color w:val="000000"/>
                <w:szCs w:val="24"/>
                <w:lang w:eastAsia="en-GB"/>
              </w:rPr>
            </w:pPr>
            <w:del w:id="785"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786"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62F1AA4" w14:textId="20523945" w:rsidR="00851164" w:rsidRPr="00011B2A" w:rsidDel="003866BD" w:rsidRDefault="00851164" w:rsidP="00851164">
            <w:pPr>
              <w:spacing w:after="0" w:line="240" w:lineRule="auto"/>
              <w:jc w:val="center"/>
              <w:rPr>
                <w:del w:id="787" w:author="Hollie Nicholls" w:date="2019-07-02T16:15:00Z"/>
                <w:rFonts w:eastAsia="Times New Roman" w:cs="Times New Roman"/>
                <w:color w:val="000000"/>
                <w:szCs w:val="24"/>
                <w:lang w:eastAsia="en-GB"/>
              </w:rPr>
            </w:pPr>
            <w:del w:id="78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78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81DC69D" w14:textId="7A358271" w:rsidR="00851164" w:rsidRPr="00011B2A" w:rsidDel="003866BD" w:rsidRDefault="00851164" w:rsidP="00851164">
            <w:pPr>
              <w:spacing w:after="0" w:line="240" w:lineRule="auto"/>
              <w:jc w:val="center"/>
              <w:rPr>
                <w:del w:id="790" w:author="Hollie Nicholls" w:date="2019-07-02T16:15:00Z"/>
                <w:rFonts w:eastAsia="Times New Roman" w:cs="Times New Roman"/>
                <w:color w:val="000000"/>
                <w:szCs w:val="24"/>
                <w:lang w:eastAsia="en-GB"/>
              </w:rPr>
            </w:pPr>
            <w:del w:id="791"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792"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959685A" w14:textId="55FDDBEF" w:rsidR="00851164" w:rsidRPr="00011B2A" w:rsidDel="003866BD" w:rsidRDefault="00851164" w:rsidP="00851164">
            <w:pPr>
              <w:spacing w:after="0" w:line="240" w:lineRule="auto"/>
              <w:jc w:val="center"/>
              <w:rPr>
                <w:del w:id="793" w:author="Hollie Nicholls" w:date="2019-07-02T16:15:00Z"/>
                <w:rFonts w:eastAsia="Times New Roman" w:cs="Times New Roman"/>
                <w:color w:val="000000"/>
                <w:szCs w:val="24"/>
                <w:lang w:eastAsia="en-GB"/>
              </w:rPr>
            </w:pPr>
            <w:del w:id="794"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795"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46050D13" w14:textId="094F3D97" w:rsidR="00851164" w:rsidRPr="00011B2A" w:rsidDel="003866BD" w:rsidRDefault="00851164" w:rsidP="00851164">
            <w:pPr>
              <w:spacing w:after="0" w:line="240" w:lineRule="auto"/>
              <w:rPr>
                <w:del w:id="796" w:author="Hollie Nicholls" w:date="2019-07-02T16:15:00Z"/>
                <w:rFonts w:eastAsia="Times New Roman" w:cs="Times New Roman"/>
                <w:color w:val="000000"/>
                <w:szCs w:val="24"/>
                <w:lang w:eastAsia="en-GB"/>
              </w:rPr>
            </w:pPr>
            <w:del w:id="797"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3E65B952" w14:textId="39311389" w:rsidTr="00F6550D">
        <w:trPr>
          <w:trHeight w:val="402"/>
          <w:del w:id="798" w:author="Hollie Nicholls" w:date="2019-07-02T16:15:00Z"/>
          <w:trPrChange w:id="799"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800"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2E854AEB" w14:textId="76A44A9A" w:rsidR="00851164" w:rsidRPr="00011B2A" w:rsidDel="003866BD" w:rsidRDefault="00851164" w:rsidP="00851164">
            <w:pPr>
              <w:spacing w:after="0" w:line="240" w:lineRule="auto"/>
              <w:rPr>
                <w:del w:id="801" w:author="Hollie Nicholls" w:date="2019-07-02T16:15:00Z"/>
                <w:rFonts w:eastAsia="Times New Roman" w:cs="Times New Roman"/>
                <w:color w:val="000000"/>
                <w:szCs w:val="24"/>
                <w:lang w:eastAsia="en-GB"/>
              </w:rPr>
            </w:pPr>
            <w:del w:id="802" w:author="Hollie Nicholls" w:date="2019-07-02T16:15:00Z">
              <w:r w:rsidRPr="00011B2A" w:rsidDel="003866BD">
                <w:rPr>
                  <w:rFonts w:eastAsia="Times New Roman" w:cs="Times New Roman"/>
                  <w:color w:val="000000"/>
                  <w:szCs w:val="24"/>
                  <w:lang w:eastAsia="en-GB"/>
                </w:rPr>
                <w:delText>Quality of Service incentive (C2)</w:delText>
              </w:r>
            </w:del>
          </w:p>
        </w:tc>
        <w:tc>
          <w:tcPr>
            <w:tcW w:w="1265" w:type="dxa"/>
            <w:tcBorders>
              <w:top w:val="nil"/>
              <w:left w:val="nil"/>
              <w:bottom w:val="single" w:sz="4" w:space="0" w:color="auto"/>
              <w:right w:val="single" w:sz="4" w:space="0" w:color="auto"/>
            </w:tcBorders>
            <w:shd w:val="clear" w:color="auto" w:fill="auto"/>
            <w:noWrap/>
            <w:vAlign w:val="center"/>
            <w:hideMark/>
            <w:tcPrChange w:id="803"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4A97DD08" w14:textId="78C04D3E" w:rsidR="00851164" w:rsidRPr="00011B2A" w:rsidDel="003866BD" w:rsidRDefault="00851164" w:rsidP="00851164">
            <w:pPr>
              <w:spacing w:after="0" w:line="240" w:lineRule="auto"/>
              <w:jc w:val="center"/>
              <w:rPr>
                <w:del w:id="804" w:author="Hollie Nicholls" w:date="2019-07-02T16:15:00Z"/>
                <w:rFonts w:eastAsia="Times New Roman" w:cs="Times New Roman"/>
                <w:szCs w:val="24"/>
                <w:lang w:eastAsia="en-GB"/>
              </w:rPr>
            </w:pPr>
            <w:del w:id="805" w:author="Hollie Nicholls" w:date="2019-07-02T16:15:00Z">
              <w:r w:rsidRPr="00011B2A" w:rsidDel="003866BD">
                <w:rPr>
                  <w:rFonts w:eastAsia="Times New Roman" w:cs="Times New Roman"/>
                  <w:szCs w:val="24"/>
                  <w:lang w:eastAsia="en-GB"/>
                </w:rPr>
                <w:delText>IQ</w:delText>
              </w:r>
            </w:del>
          </w:p>
        </w:tc>
        <w:tc>
          <w:tcPr>
            <w:tcW w:w="1025" w:type="dxa"/>
            <w:tcBorders>
              <w:top w:val="nil"/>
              <w:left w:val="nil"/>
              <w:bottom w:val="single" w:sz="4" w:space="0" w:color="auto"/>
              <w:right w:val="single" w:sz="4" w:space="0" w:color="auto"/>
            </w:tcBorders>
            <w:shd w:val="clear" w:color="auto" w:fill="auto"/>
            <w:noWrap/>
            <w:vAlign w:val="center"/>
            <w:hideMark/>
            <w:tcPrChange w:id="806"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3F075692" w14:textId="7AB7380A" w:rsidR="00851164" w:rsidRPr="00011B2A" w:rsidDel="003866BD" w:rsidRDefault="00851164" w:rsidP="00851164">
            <w:pPr>
              <w:spacing w:after="0" w:line="240" w:lineRule="auto"/>
              <w:jc w:val="center"/>
              <w:rPr>
                <w:del w:id="807" w:author="Hollie Nicholls" w:date="2019-07-02T16:15:00Z"/>
                <w:rFonts w:eastAsia="Times New Roman" w:cs="Times New Roman"/>
                <w:color w:val="000000"/>
                <w:szCs w:val="24"/>
                <w:lang w:eastAsia="en-GB"/>
              </w:rPr>
            </w:pPr>
            <w:del w:id="808" w:author="Hollie Nicholls" w:date="2019-07-02T16:15:00Z">
              <w:r w:rsidRPr="00011B2A" w:rsidDel="003866BD">
                <w:rPr>
                  <w:rFonts w:eastAsia="Times New Roman" w:cs="Times New Roman"/>
                  <w:color w:val="000000"/>
                  <w:szCs w:val="24"/>
                  <w:lang w:eastAsia="en-GB"/>
                </w:rPr>
                <w:delText>CRC2D</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809"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790F0A4" w14:textId="78C0C9A0" w:rsidR="00851164" w:rsidRPr="00011B2A" w:rsidDel="003866BD" w:rsidRDefault="00851164" w:rsidP="00851164">
            <w:pPr>
              <w:spacing w:after="0" w:line="240" w:lineRule="auto"/>
              <w:jc w:val="center"/>
              <w:rPr>
                <w:del w:id="810" w:author="Hollie Nicholls" w:date="2019-07-02T16:15:00Z"/>
                <w:rFonts w:eastAsia="Times New Roman" w:cs="Times New Roman"/>
                <w:color w:val="000000"/>
                <w:szCs w:val="24"/>
                <w:lang w:eastAsia="en-GB"/>
              </w:rPr>
            </w:pPr>
            <w:del w:id="811"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12"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E6C6FA3" w14:textId="101C2331" w:rsidR="00851164" w:rsidRPr="00011B2A" w:rsidDel="003866BD" w:rsidRDefault="00851164" w:rsidP="00851164">
            <w:pPr>
              <w:spacing w:after="0" w:line="240" w:lineRule="auto"/>
              <w:jc w:val="center"/>
              <w:rPr>
                <w:del w:id="813" w:author="Hollie Nicholls" w:date="2019-07-02T16:15:00Z"/>
                <w:rFonts w:eastAsia="Times New Roman" w:cs="Times New Roman"/>
                <w:color w:val="000000"/>
                <w:szCs w:val="24"/>
                <w:lang w:eastAsia="en-GB"/>
              </w:rPr>
            </w:pPr>
            <w:del w:id="814"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1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1039290" w14:textId="774B68CB" w:rsidR="00851164" w:rsidRPr="00011B2A" w:rsidDel="003866BD" w:rsidRDefault="00851164" w:rsidP="00851164">
            <w:pPr>
              <w:spacing w:after="0" w:line="240" w:lineRule="auto"/>
              <w:jc w:val="center"/>
              <w:rPr>
                <w:del w:id="816" w:author="Hollie Nicholls" w:date="2019-07-02T16:15:00Z"/>
                <w:rFonts w:eastAsia="Times New Roman" w:cs="Times New Roman"/>
                <w:color w:val="000000"/>
                <w:szCs w:val="24"/>
                <w:lang w:eastAsia="en-GB"/>
              </w:rPr>
            </w:pPr>
            <w:del w:id="817"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18"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11A69B1" w14:textId="59152B9D" w:rsidR="00851164" w:rsidRPr="00011B2A" w:rsidDel="003866BD" w:rsidRDefault="00851164" w:rsidP="00851164">
            <w:pPr>
              <w:spacing w:after="0" w:line="240" w:lineRule="auto"/>
              <w:jc w:val="center"/>
              <w:rPr>
                <w:del w:id="819" w:author="Hollie Nicholls" w:date="2019-07-02T16:15:00Z"/>
                <w:rFonts w:eastAsia="Times New Roman" w:cs="Times New Roman"/>
                <w:color w:val="000000"/>
                <w:szCs w:val="24"/>
                <w:lang w:eastAsia="en-GB"/>
              </w:rPr>
            </w:pPr>
            <w:del w:id="820"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2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D557ACC" w14:textId="061419C4" w:rsidR="00851164" w:rsidRPr="00011B2A" w:rsidDel="003866BD" w:rsidRDefault="00851164" w:rsidP="00851164">
            <w:pPr>
              <w:spacing w:after="0" w:line="240" w:lineRule="auto"/>
              <w:jc w:val="center"/>
              <w:rPr>
                <w:del w:id="822" w:author="Hollie Nicholls" w:date="2019-07-02T16:15:00Z"/>
                <w:rFonts w:eastAsia="Times New Roman" w:cs="Times New Roman"/>
                <w:color w:val="000000"/>
                <w:szCs w:val="24"/>
                <w:lang w:eastAsia="en-GB"/>
              </w:rPr>
            </w:pPr>
            <w:del w:id="823"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824"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354D999" w14:textId="7A18FE3C" w:rsidR="00851164" w:rsidRPr="00011B2A" w:rsidDel="003866BD" w:rsidRDefault="00851164" w:rsidP="00851164">
            <w:pPr>
              <w:spacing w:after="0" w:line="240" w:lineRule="auto"/>
              <w:jc w:val="center"/>
              <w:rPr>
                <w:del w:id="825" w:author="Hollie Nicholls" w:date="2019-07-02T16:15:00Z"/>
                <w:rFonts w:eastAsia="Times New Roman" w:cs="Times New Roman"/>
                <w:color w:val="000000"/>
                <w:szCs w:val="24"/>
                <w:lang w:eastAsia="en-GB"/>
              </w:rPr>
            </w:pPr>
            <w:del w:id="826"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827"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792C953A" w14:textId="08622BA5" w:rsidR="00851164" w:rsidRPr="00011B2A" w:rsidDel="003866BD" w:rsidRDefault="00851164" w:rsidP="00851164">
            <w:pPr>
              <w:spacing w:after="0" w:line="240" w:lineRule="auto"/>
              <w:rPr>
                <w:del w:id="828" w:author="Hollie Nicholls" w:date="2019-07-02T16:15:00Z"/>
                <w:rFonts w:eastAsia="Times New Roman" w:cs="Times New Roman"/>
                <w:color w:val="000000"/>
                <w:szCs w:val="24"/>
                <w:lang w:eastAsia="en-GB"/>
              </w:rPr>
            </w:pPr>
            <w:del w:id="829"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22DEDF20" w14:textId="623175F9" w:rsidTr="00F6550D">
        <w:trPr>
          <w:trHeight w:val="402"/>
          <w:del w:id="830" w:author="Hollie Nicholls" w:date="2019-07-02T16:15:00Z"/>
          <w:trPrChange w:id="831"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832"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5F836451" w14:textId="3A789780" w:rsidR="00851164" w:rsidRPr="00011B2A" w:rsidDel="003866BD" w:rsidRDefault="00851164" w:rsidP="00851164">
            <w:pPr>
              <w:spacing w:after="0" w:line="240" w:lineRule="auto"/>
              <w:rPr>
                <w:del w:id="833" w:author="Hollie Nicholls" w:date="2019-07-02T16:15:00Z"/>
                <w:rFonts w:eastAsia="Times New Roman" w:cs="Times New Roman"/>
                <w:color w:val="000000"/>
                <w:szCs w:val="24"/>
                <w:lang w:eastAsia="en-GB"/>
              </w:rPr>
            </w:pPr>
            <w:del w:id="834" w:author="Hollie Nicholls" w:date="2019-07-02T16:15:00Z">
              <w:r w:rsidRPr="00011B2A" w:rsidDel="003866BD">
                <w:rPr>
                  <w:rFonts w:eastAsia="Times New Roman" w:cs="Times New Roman"/>
                  <w:color w:val="000000"/>
                  <w:szCs w:val="24"/>
                  <w:lang w:eastAsia="en-GB"/>
                </w:rPr>
                <w:delText>Connections Engagement incentive (C3)</w:delText>
              </w:r>
            </w:del>
          </w:p>
        </w:tc>
        <w:tc>
          <w:tcPr>
            <w:tcW w:w="1265" w:type="dxa"/>
            <w:tcBorders>
              <w:top w:val="nil"/>
              <w:left w:val="nil"/>
              <w:bottom w:val="single" w:sz="4" w:space="0" w:color="auto"/>
              <w:right w:val="single" w:sz="4" w:space="0" w:color="auto"/>
            </w:tcBorders>
            <w:shd w:val="clear" w:color="auto" w:fill="auto"/>
            <w:noWrap/>
            <w:vAlign w:val="center"/>
            <w:hideMark/>
            <w:tcPrChange w:id="835"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4EAC55FC" w14:textId="4DEE6B1B" w:rsidR="00851164" w:rsidRPr="00011B2A" w:rsidDel="003866BD" w:rsidRDefault="00851164" w:rsidP="00851164">
            <w:pPr>
              <w:spacing w:after="0" w:line="240" w:lineRule="auto"/>
              <w:jc w:val="center"/>
              <w:rPr>
                <w:del w:id="836" w:author="Hollie Nicholls" w:date="2019-07-02T16:15:00Z"/>
                <w:rFonts w:eastAsia="Times New Roman" w:cs="Times New Roman"/>
                <w:szCs w:val="24"/>
                <w:lang w:eastAsia="en-GB"/>
              </w:rPr>
            </w:pPr>
            <w:del w:id="837" w:author="Hollie Nicholls" w:date="2019-07-02T16:15:00Z">
              <w:r w:rsidRPr="00011B2A" w:rsidDel="003866BD">
                <w:rPr>
                  <w:rFonts w:eastAsia="Times New Roman" w:cs="Times New Roman"/>
                  <w:szCs w:val="24"/>
                  <w:lang w:eastAsia="en-GB"/>
                </w:rPr>
                <w:delText>ICE</w:delText>
              </w:r>
            </w:del>
          </w:p>
        </w:tc>
        <w:tc>
          <w:tcPr>
            <w:tcW w:w="1025" w:type="dxa"/>
            <w:tcBorders>
              <w:top w:val="nil"/>
              <w:left w:val="nil"/>
              <w:bottom w:val="single" w:sz="4" w:space="0" w:color="auto"/>
              <w:right w:val="single" w:sz="4" w:space="0" w:color="auto"/>
            </w:tcBorders>
            <w:shd w:val="clear" w:color="auto" w:fill="auto"/>
            <w:noWrap/>
            <w:vAlign w:val="center"/>
            <w:hideMark/>
            <w:tcPrChange w:id="838"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446B873A" w14:textId="7FFE7D5D" w:rsidR="00851164" w:rsidRPr="00011B2A" w:rsidDel="003866BD" w:rsidRDefault="00851164" w:rsidP="00851164">
            <w:pPr>
              <w:spacing w:after="0" w:line="240" w:lineRule="auto"/>
              <w:jc w:val="center"/>
              <w:rPr>
                <w:del w:id="839" w:author="Hollie Nicholls" w:date="2019-07-02T16:15:00Z"/>
                <w:rFonts w:eastAsia="Times New Roman" w:cs="Times New Roman"/>
                <w:color w:val="000000"/>
                <w:szCs w:val="24"/>
                <w:lang w:eastAsia="en-GB"/>
              </w:rPr>
            </w:pPr>
            <w:del w:id="840" w:author="Hollie Nicholls" w:date="2019-07-02T16:15:00Z">
              <w:r w:rsidRPr="00011B2A" w:rsidDel="003866BD">
                <w:rPr>
                  <w:rFonts w:eastAsia="Times New Roman" w:cs="Times New Roman"/>
                  <w:color w:val="000000"/>
                  <w:szCs w:val="24"/>
                  <w:lang w:eastAsia="en-GB"/>
                </w:rPr>
                <w:delText>CRC2E</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841"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C2F9E60" w14:textId="190A2297" w:rsidR="00851164" w:rsidRPr="00011B2A" w:rsidDel="003866BD" w:rsidRDefault="00851164" w:rsidP="00851164">
            <w:pPr>
              <w:spacing w:after="0" w:line="240" w:lineRule="auto"/>
              <w:jc w:val="center"/>
              <w:rPr>
                <w:del w:id="842" w:author="Hollie Nicholls" w:date="2019-07-02T16:15:00Z"/>
                <w:rFonts w:eastAsia="Times New Roman" w:cs="Times New Roman"/>
                <w:color w:val="000000"/>
                <w:szCs w:val="24"/>
                <w:lang w:eastAsia="en-GB"/>
              </w:rPr>
            </w:pPr>
            <w:del w:id="843"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44"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9DBAEB3" w14:textId="37676533" w:rsidR="00851164" w:rsidRPr="00011B2A" w:rsidDel="003866BD" w:rsidRDefault="00851164" w:rsidP="00851164">
            <w:pPr>
              <w:spacing w:after="0" w:line="240" w:lineRule="auto"/>
              <w:jc w:val="center"/>
              <w:rPr>
                <w:del w:id="845" w:author="Hollie Nicholls" w:date="2019-07-02T16:15:00Z"/>
                <w:rFonts w:eastAsia="Times New Roman" w:cs="Times New Roman"/>
                <w:color w:val="000000"/>
                <w:szCs w:val="24"/>
                <w:lang w:eastAsia="en-GB"/>
              </w:rPr>
            </w:pPr>
            <w:del w:id="84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4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BCA0388" w14:textId="2A457A40" w:rsidR="00851164" w:rsidRPr="00011B2A" w:rsidDel="003866BD" w:rsidRDefault="00851164" w:rsidP="00851164">
            <w:pPr>
              <w:spacing w:after="0" w:line="240" w:lineRule="auto"/>
              <w:jc w:val="center"/>
              <w:rPr>
                <w:del w:id="848" w:author="Hollie Nicholls" w:date="2019-07-02T16:15:00Z"/>
                <w:rFonts w:eastAsia="Times New Roman" w:cs="Times New Roman"/>
                <w:color w:val="000000"/>
                <w:szCs w:val="24"/>
                <w:lang w:eastAsia="en-GB"/>
              </w:rPr>
            </w:pPr>
            <w:del w:id="849"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50"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FF67803" w14:textId="4363772A" w:rsidR="00851164" w:rsidRPr="00011B2A" w:rsidDel="003866BD" w:rsidRDefault="00851164" w:rsidP="00851164">
            <w:pPr>
              <w:spacing w:after="0" w:line="240" w:lineRule="auto"/>
              <w:jc w:val="center"/>
              <w:rPr>
                <w:del w:id="851" w:author="Hollie Nicholls" w:date="2019-07-02T16:15:00Z"/>
                <w:rFonts w:eastAsia="Times New Roman" w:cs="Times New Roman"/>
                <w:color w:val="000000"/>
                <w:szCs w:val="24"/>
                <w:lang w:eastAsia="en-GB"/>
              </w:rPr>
            </w:pPr>
            <w:del w:id="85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5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D66CB73" w14:textId="691D54C3" w:rsidR="00851164" w:rsidRPr="00011B2A" w:rsidDel="003866BD" w:rsidRDefault="00851164" w:rsidP="00851164">
            <w:pPr>
              <w:spacing w:after="0" w:line="240" w:lineRule="auto"/>
              <w:jc w:val="center"/>
              <w:rPr>
                <w:del w:id="854" w:author="Hollie Nicholls" w:date="2019-07-02T16:15:00Z"/>
                <w:rFonts w:eastAsia="Times New Roman" w:cs="Times New Roman"/>
                <w:color w:val="000000"/>
                <w:szCs w:val="24"/>
                <w:lang w:eastAsia="en-GB"/>
              </w:rPr>
            </w:pPr>
            <w:del w:id="855"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856"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B97FC1A" w14:textId="14FAEDCE" w:rsidR="00851164" w:rsidRPr="00011B2A" w:rsidDel="003866BD" w:rsidRDefault="00851164" w:rsidP="00851164">
            <w:pPr>
              <w:spacing w:after="0" w:line="240" w:lineRule="auto"/>
              <w:jc w:val="center"/>
              <w:rPr>
                <w:del w:id="857" w:author="Hollie Nicholls" w:date="2019-07-02T16:15:00Z"/>
                <w:rFonts w:eastAsia="Times New Roman" w:cs="Times New Roman"/>
                <w:color w:val="000000"/>
                <w:szCs w:val="24"/>
                <w:lang w:eastAsia="en-GB"/>
              </w:rPr>
            </w:pPr>
            <w:del w:id="858"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859"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40AF5F11" w14:textId="01562E0E" w:rsidR="00851164" w:rsidRPr="00011B2A" w:rsidDel="003866BD" w:rsidRDefault="00851164" w:rsidP="00851164">
            <w:pPr>
              <w:spacing w:after="0" w:line="240" w:lineRule="auto"/>
              <w:rPr>
                <w:del w:id="860" w:author="Hollie Nicholls" w:date="2019-07-02T16:15:00Z"/>
                <w:rFonts w:eastAsia="Times New Roman" w:cs="Times New Roman"/>
                <w:color w:val="000000"/>
                <w:szCs w:val="24"/>
                <w:lang w:eastAsia="en-GB"/>
              </w:rPr>
            </w:pPr>
            <w:del w:id="861"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4F3D08F0" w14:textId="3E5AD77B" w:rsidTr="00F6550D">
        <w:trPr>
          <w:trHeight w:val="402"/>
          <w:del w:id="862" w:author="Hollie Nicholls" w:date="2019-07-02T16:15:00Z"/>
          <w:trPrChange w:id="863"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864"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5B22A132" w14:textId="5752EDC5" w:rsidR="00851164" w:rsidRPr="00011B2A" w:rsidDel="003866BD" w:rsidRDefault="00851164" w:rsidP="00851164">
            <w:pPr>
              <w:spacing w:after="0" w:line="240" w:lineRule="auto"/>
              <w:rPr>
                <w:del w:id="865" w:author="Hollie Nicholls" w:date="2019-07-02T16:15:00Z"/>
                <w:rFonts w:eastAsia="Times New Roman" w:cs="Times New Roman"/>
                <w:color w:val="000000"/>
                <w:szCs w:val="24"/>
                <w:lang w:eastAsia="en-GB"/>
              </w:rPr>
            </w:pPr>
            <w:del w:id="866" w:author="Hollie Nicholls" w:date="2019-07-02T16:15:00Z">
              <w:r w:rsidRPr="00011B2A" w:rsidDel="003866BD">
                <w:rPr>
                  <w:rFonts w:eastAsia="Times New Roman" w:cs="Times New Roman"/>
                  <w:color w:val="000000"/>
                  <w:szCs w:val="24"/>
                  <w:lang w:eastAsia="en-GB"/>
                </w:rPr>
                <w:delText>Time to Connect incentive (C4)</w:delText>
              </w:r>
            </w:del>
          </w:p>
        </w:tc>
        <w:tc>
          <w:tcPr>
            <w:tcW w:w="1265" w:type="dxa"/>
            <w:tcBorders>
              <w:top w:val="nil"/>
              <w:left w:val="nil"/>
              <w:bottom w:val="single" w:sz="4" w:space="0" w:color="auto"/>
              <w:right w:val="single" w:sz="4" w:space="0" w:color="auto"/>
            </w:tcBorders>
            <w:shd w:val="clear" w:color="auto" w:fill="auto"/>
            <w:noWrap/>
            <w:vAlign w:val="center"/>
            <w:hideMark/>
            <w:tcPrChange w:id="867"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5A8EDB72" w14:textId="5ECFC98A" w:rsidR="00851164" w:rsidRPr="00011B2A" w:rsidDel="003866BD" w:rsidRDefault="00851164" w:rsidP="00851164">
            <w:pPr>
              <w:spacing w:after="0" w:line="240" w:lineRule="auto"/>
              <w:jc w:val="center"/>
              <w:rPr>
                <w:del w:id="868" w:author="Hollie Nicholls" w:date="2019-07-02T16:15:00Z"/>
                <w:rFonts w:eastAsia="Times New Roman" w:cs="Times New Roman"/>
                <w:szCs w:val="24"/>
                <w:lang w:eastAsia="en-GB"/>
              </w:rPr>
            </w:pPr>
            <w:del w:id="869" w:author="Hollie Nicholls" w:date="2019-07-02T16:15:00Z">
              <w:r w:rsidRPr="00011B2A" w:rsidDel="003866BD">
                <w:rPr>
                  <w:rFonts w:eastAsia="Times New Roman" w:cs="Times New Roman"/>
                  <w:szCs w:val="24"/>
                  <w:lang w:eastAsia="en-GB"/>
                </w:rPr>
                <w:delText>TTC</w:delText>
              </w:r>
            </w:del>
          </w:p>
        </w:tc>
        <w:tc>
          <w:tcPr>
            <w:tcW w:w="1025" w:type="dxa"/>
            <w:tcBorders>
              <w:top w:val="nil"/>
              <w:left w:val="nil"/>
              <w:bottom w:val="single" w:sz="4" w:space="0" w:color="auto"/>
              <w:right w:val="single" w:sz="4" w:space="0" w:color="auto"/>
            </w:tcBorders>
            <w:shd w:val="clear" w:color="auto" w:fill="auto"/>
            <w:noWrap/>
            <w:vAlign w:val="center"/>
            <w:hideMark/>
            <w:tcPrChange w:id="870"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35858DEA" w14:textId="421065D1" w:rsidR="00851164" w:rsidRPr="00011B2A" w:rsidDel="003866BD" w:rsidRDefault="00851164" w:rsidP="00851164">
            <w:pPr>
              <w:spacing w:after="0" w:line="240" w:lineRule="auto"/>
              <w:jc w:val="center"/>
              <w:rPr>
                <w:del w:id="871" w:author="Hollie Nicholls" w:date="2019-07-02T16:15:00Z"/>
                <w:rFonts w:eastAsia="Times New Roman" w:cs="Times New Roman"/>
                <w:color w:val="000000"/>
                <w:szCs w:val="24"/>
                <w:lang w:eastAsia="en-GB"/>
              </w:rPr>
            </w:pPr>
            <w:del w:id="872" w:author="Hollie Nicholls" w:date="2019-07-02T16:15:00Z">
              <w:r w:rsidRPr="00011B2A" w:rsidDel="003866BD">
                <w:rPr>
                  <w:rFonts w:eastAsia="Times New Roman" w:cs="Times New Roman"/>
                  <w:color w:val="000000"/>
                  <w:szCs w:val="24"/>
                  <w:lang w:eastAsia="en-GB"/>
                </w:rPr>
                <w:delText>CRC2F</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873"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FA21A41" w14:textId="5BD76A95" w:rsidR="00851164" w:rsidRPr="00011B2A" w:rsidDel="003866BD" w:rsidRDefault="00851164" w:rsidP="00851164">
            <w:pPr>
              <w:spacing w:after="0" w:line="240" w:lineRule="auto"/>
              <w:jc w:val="center"/>
              <w:rPr>
                <w:del w:id="874" w:author="Hollie Nicholls" w:date="2019-07-02T16:15:00Z"/>
                <w:rFonts w:eastAsia="Times New Roman" w:cs="Times New Roman"/>
                <w:color w:val="000000"/>
                <w:szCs w:val="24"/>
                <w:lang w:eastAsia="en-GB"/>
              </w:rPr>
            </w:pPr>
            <w:del w:id="875"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76"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8D61E0E" w14:textId="6D3375EF" w:rsidR="00851164" w:rsidRPr="00011B2A" w:rsidDel="003866BD" w:rsidRDefault="00851164" w:rsidP="00851164">
            <w:pPr>
              <w:spacing w:after="0" w:line="240" w:lineRule="auto"/>
              <w:jc w:val="center"/>
              <w:rPr>
                <w:del w:id="877" w:author="Hollie Nicholls" w:date="2019-07-02T16:15:00Z"/>
                <w:rFonts w:eastAsia="Times New Roman" w:cs="Times New Roman"/>
                <w:color w:val="000000"/>
                <w:szCs w:val="24"/>
                <w:lang w:eastAsia="en-GB"/>
              </w:rPr>
            </w:pPr>
            <w:del w:id="87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7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94BF53F" w14:textId="3CF45231" w:rsidR="00851164" w:rsidRPr="00011B2A" w:rsidDel="003866BD" w:rsidRDefault="00851164" w:rsidP="00851164">
            <w:pPr>
              <w:spacing w:after="0" w:line="240" w:lineRule="auto"/>
              <w:jc w:val="center"/>
              <w:rPr>
                <w:del w:id="880" w:author="Hollie Nicholls" w:date="2019-07-02T16:15:00Z"/>
                <w:rFonts w:eastAsia="Times New Roman" w:cs="Times New Roman"/>
                <w:color w:val="000000"/>
                <w:szCs w:val="24"/>
                <w:lang w:eastAsia="en-GB"/>
              </w:rPr>
            </w:pPr>
            <w:del w:id="881"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82"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20C5CE2" w14:textId="5AFA35EE" w:rsidR="00851164" w:rsidRPr="00011B2A" w:rsidDel="003866BD" w:rsidRDefault="00851164" w:rsidP="00851164">
            <w:pPr>
              <w:spacing w:after="0" w:line="240" w:lineRule="auto"/>
              <w:jc w:val="center"/>
              <w:rPr>
                <w:del w:id="883" w:author="Hollie Nicholls" w:date="2019-07-02T16:15:00Z"/>
                <w:rFonts w:eastAsia="Times New Roman" w:cs="Times New Roman"/>
                <w:color w:val="000000"/>
                <w:szCs w:val="24"/>
                <w:lang w:eastAsia="en-GB"/>
              </w:rPr>
            </w:pPr>
            <w:del w:id="884"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88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F5432A0" w14:textId="641B332A" w:rsidR="00851164" w:rsidRPr="00011B2A" w:rsidDel="003866BD" w:rsidRDefault="00851164" w:rsidP="00851164">
            <w:pPr>
              <w:spacing w:after="0" w:line="240" w:lineRule="auto"/>
              <w:jc w:val="center"/>
              <w:rPr>
                <w:del w:id="886" w:author="Hollie Nicholls" w:date="2019-07-02T16:15:00Z"/>
                <w:rFonts w:eastAsia="Times New Roman" w:cs="Times New Roman"/>
                <w:color w:val="000000"/>
                <w:szCs w:val="24"/>
                <w:lang w:eastAsia="en-GB"/>
              </w:rPr>
            </w:pPr>
            <w:del w:id="887"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888"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C270CF3" w14:textId="0844F60E" w:rsidR="00851164" w:rsidRPr="00011B2A" w:rsidDel="003866BD" w:rsidRDefault="00851164" w:rsidP="00851164">
            <w:pPr>
              <w:spacing w:after="0" w:line="240" w:lineRule="auto"/>
              <w:jc w:val="center"/>
              <w:rPr>
                <w:del w:id="889" w:author="Hollie Nicholls" w:date="2019-07-02T16:15:00Z"/>
                <w:rFonts w:eastAsia="Times New Roman" w:cs="Times New Roman"/>
                <w:color w:val="000000"/>
                <w:szCs w:val="24"/>
                <w:lang w:eastAsia="en-GB"/>
              </w:rPr>
            </w:pPr>
            <w:del w:id="890"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891"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4128A48A" w14:textId="10F5BCDB" w:rsidR="00851164" w:rsidRPr="00011B2A" w:rsidDel="003866BD" w:rsidRDefault="00851164" w:rsidP="00851164">
            <w:pPr>
              <w:spacing w:after="0" w:line="240" w:lineRule="auto"/>
              <w:rPr>
                <w:del w:id="892" w:author="Hollie Nicholls" w:date="2019-07-02T16:15:00Z"/>
                <w:rFonts w:eastAsia="Times New Roman" w:cs="Times New Roman"/>
                <w:color w:val="000000"/>
                <w:szCs w:val="24"/>
                <w:lang w:eastAsia="en-GB"/>
              </w:rPr>
            </w:pPr>
            <w:del w:id="893"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19FD04D8" w14:textId="62147F11" w:rsidTr="00F6550D">
        <w:trPr>
          <w:trHeight w:val="402"/>
          <w:del w:id="894" w:author="Hollie Nicholls" w:date="2019-07-02T16:15:00Z"/>
          <w:trPrChange w:id="895"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896"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738CD1FA" w14:textId="4A3BEFC7" w:rsidR="00851164" w:rsidRPr="00011B2A" w:rsidDel="003866BD" w:rsidRDefault="00851164" w:rsidP="00851164">
            <w:pPr>
              <w:spacing w:after="0" w:line="240" w:lineRule="auto"/>
              <w:rPr>
                <w:del w:id="897" w:author="Hollie Nicholls" w:date="2019-07-02T16:15:00Z"/>
                <w:rFonts w:eastAsia="Times New Roman" w:cs="Times New Roman"/>
                <w:color w:val="000000"/>
                <w:szCs w:val="24"/>
                <w:lang w:eastAsia="en-GB"/>
              </w:rPr>
            </w:pPr>
            <w:del w:id="898" w:author="Hollie Nicholls" w:date="2019-07-02T16:15:00Z">
              <w:r w:rsidRPr="00011B2A" w:rsidDel="003866BD">
                <w:rPr>
                  <w:rFonts w:eastAsia="Times New Roman" w:cs="Times New Roman"/>
                  <w:color w:val="000000"/>
                  <w:szCs w:val="24"/>
                  <w:lang w:eastAsia="en-GB"/>
                </w:rPr>
                <w:delText>Losses Discretionary Reward incentive (C5)</w:delText>
              </w:r>
            </w:del>
          </w:p>
        </w:tc>
        <w:tc>
          <w:tcPr>
            <w:tcW w:w="1265" w:type="dxa"/>
            <w:tcBorders>
              <w:top w:val="nil"/>
              <w:left w:val="nil"/>
              <w:bottom w:val="single" w:sz="4" w:space="0" w:color="auto"/>
              <w:right w:val="single" w:sz="4" w:space="0" w:color="auto"/>
            </w:tcBorders>
            <w:shd w:val="clear" w:color="auto" w:fill="auto"/>
            <w:noWrap/>
            <w:vAlign w:val="center"/>
            <w:hideMark/>
            <w:tcPrChange w:id="899"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7C604825" w14:textId="2B2E4F69" w:rsidR="00851164" w:rsidRPr="00011B2A" w:rsidDel="003866BD" w:rsidRDefault="00851164" w:rsidP="00851164">
            <w:pPr>
              <w:spacing w:after="0" w:line="240" w:lineRule="auto"/>
              <w:jc w:val="center"/>
              <w:rPr>
                <w:del w:id="900" w:author="Hollie Nicholls" w:date="2019-07-02T16:15:00Z"/>
                <w:rFonts w:eastAsia="Times New Roman" w:cs="Times New Roman"/>
                <w:szCs w:val="24"/>
                <w:lang w:eastAsia="en-GB"/>
              </w:rPr>
            </w:pPr>
            <w:del w:id="901" w:author="Hollie Nicholls" w:date="2019-07-02T16:15:00Z">
              <w:r w:rsidRPr="00011B2A" w:rsidDel="003866BD">
                <w:rPr>
                  <w:rFonts w:eastAsia="Times New Roman" w:cs="Times New Roman"/>
                  <w:szCs w:val="24"/>
                  <w:lang w:eastAsia="en-GB"/>
                </w:rPr>
                <w:delText>LDR</w:delText>
              </w:r>
            </w:del>
          </w:p>
        </w:tc>
        <w:tc>
          <w:tcPr>
            <w:tcW w:w="1025" w:type="dxa"/>
            <w:tcBorders>
              <w:top w:val="nil"/>
              <w:left w:val="nil"/>
              <w:bottom w:val="single" w:sz="4" w:space="0" w:color="auto"/>
              <w:right w:val="single" w:sz="4" w:space="0" w:color="auto"/>
            </w:tcBorders>
            <w:shd w:val="clear" w:color="auto" w:fill="auto"/>
            <w:noWrap/>
            <w:vAlign w:val="center"/>
            <w:hideMark/>
            <w:tcPrChange w:id="902"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14BCBC0A" w14:textId="37E0E592" w:rsidR="00851164" w:rsidRPr="00011B2A" w:rsidDel="003866BD" w:rsidRDefault="00851164" w:rsidP="00851164">
            <w:pPr>
              <w:spacing w:after="0" w:line="240" w:lineRule="auto"/>
              <w:jc w:val="center"/>
              <w:rPr>
                <w:del w:id="903" w:author="Hollie Nicholls" w:date="2019-07-02T16:15:00Z"/>
                <w:rFonts w:eastAsia="Times New Roman" w:cs="Times New Roman"/>
                <w:color w:val="000000"/>
                <w:szCs w:val="24"/>
                <w:lang w:eastAsia="en-GB"/>
              </w:rPr>
            </w:pPr>
            <w:del w:id="904" w:author="Hollie Nicholls" w:date="2019-07-02T16:15:00Z">
              <w:r w:rsidRPr="00011B2A" w:rsidDel="003866BD">
                <w:rPr>
                  <w:rFonts w:eastAsia="Times New Roman" w:cs="Times New Roman"/>
                  <w:color w:val="000000"/>
                  <w:szCs w:val="24"/>
                  <w:lang w:eastAsia="en-GB"/>
                </w:rPr>
                <w:delText>CRC2G</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905"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7868435" w14:textId="5F32C942" w:rsidR="00851164" w:rsidRPr="00011B2A" w:rsidDel="003866BD" w:rsidRDefault="00851164" w:rsidP="00851164">
            <w:pPr>
              <w:spacing w:after="0" w:line="240" w:lineRule="auto"/>
              <w:jc w:val="center"/>
              <w:rPr>
                <w:del w:id="906" w:author="Hollie Nicholls" w:date="2019-07-02T16:15:00Z"/>
                <w:rFonts w:eastAsia="Times New Roman" w:cs="Times New Roman"/>
                <w:color w:val="000000"/>
                <w:szCs w:val="24"/>
                <w:lang w:eastAsia="en-GB"/>
              </w:rPr>
            </w:pPr>
            <w:del w:id="907"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08"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E8A9E0C" w14:textId="08540B7F" w:rsidR="00851164" w:rsidRPr="00011B2A" w:rsidDel="003866BD" w:rsidRDefault="00851164" w:rsidP="00851164">
            <w:pPr>
              <w:spacing w:after="0" w:line="240" w:lineRule="auto"/>
              <w:jc w:val="center"/>
              <w:rPr>
                <w:del w:id="909" w:author="Hollie Nicholls" w:date="2019-07-02T16:15:00Z"/>
                <w:rFonts w:eastAsia="Times New Roman" w:cs="Times New Roman"/>
                <w:color w:val="000000"/>
                <w:szCs w:val="24"/>
                <w:lang w:eastAsia="en-GB"/>
              </w:rPr>
            </w:pPr>
            <w:del w:id="910"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1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6DE266C" w14:textId="763E2E11" w:rsidR="00851164" w:rsidRPr="00011B2A" w:rsidDel="003866BD" w:rsidRDefault="00851164" w:rsidP="00851164">
            <w:pPr>
              <w:spacing w:after="0" w:line="240" w:lineRule="auto"/>
              <w:jc w:val="center"/>
              <w:rPr>
                <w:del w:id="912" w:author="Hollie Nicholls" w:date="2019-07-02T16:15:00Z"/>
                <w:rFonts w:eastAsia="Times New Roman" w:cs="Times New Roman"/>
                <w:color w:val="000000"/>
                <w:szCs w:val="24"/>
                <w:lang w:eastAsia="en-GB"/>
              </w:rPr>
            </w:pPr>
            <w:del w:id="913"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14"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374E503" w14:textId="4E0F6378" w:rsidR="00851164" w:rsidRPr="00011B2A" w:rsidDel="003866BD" w:rsidRDefault="00851164" w:rsidP="00851164">
            <w:pPr>
              <w:spacing w:after="0" w:line="240" w:lineRule="auto"/>
              <w:jc w:val="center"/>
              <w:rPr>
                <w:del w:id="915" w:author="Hollie Nicholls" w:date="2019-07-02T16:15:00Z"/>
                <w:rFonts w:eastAsia="Times New Roman" w:cs="Times New Roman"/>
                <w:color w:val="000000"/>
                <w:szCs w:val="24"/>
                <w:lang w:eastAsia="en-GB"/>
              </w:rPr>
            </w:pPr>
            <w:del w:id="91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1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6826D85" w14:textId="0D42A2AE" w:rsidR="00851164" w:rsidRPr="00011B2A" w:rsidDel="003866BD" w:rsidRDefault="00851164" w:rsidP="00851164">
            <w:pPr>
              <w:spacing w:after="0" w:line="240" w:lineRule="auto"/>
              <w:jc w:val="center"/>
              <w:rPr>
                <w:del w:id="918" w:author="Hollie Nicholls" w:date="2019-07-02T16:15:00Z"/>
                <w:rFonts w:eastAsia="Times New Roman" w:cs="Times New Roman"/>
                <w:color w:val="000000"/>
                <w:szCs w:val="24"/>
                <w:lang w:eastAsia="en-GB"/>
              </w:rPr>
            </w:pPr>
            <w:del w:id="919"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920"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4B06174" w14:textId="321C36A7" w:rsidR="00851164" w:rsidRPr="00011B2A" w:rsidDel="003866BD" w:rsidRDefault="00851164" w:rsidP="00851164">
            <w:pPr>
              <w:spacing w:after="0" w:line="240" w:lineRule="auto"/>
              <w:jc w:val="center"/>
              <w:rPr>
                <w:del w:id="921" w:author="Hollie Nicholls" w:date="2019-07-02T16:15:00Z"/>
                <w:rFonts w:eastAsia="Times New Roman" w:cs="Times New Roman"/>
                <w:color w:val="000000"/>
                <w:szCs w:val="24"/>
                <w:lang w:eastAsia="en-GB"/>
              </w:rPr>
            </w:pPr>
            <w:del w:id="922"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923"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5D978CAF" w14:textId="0E2CA722" w:rsidR="00851164" w:rsidRPr="00011B2A" w:rsidDel="003866BD" w:rsidRDefault="00851164" w:rsidP="00851164">
            <w:pPr>
              <w:spacing w:after="0" w:line="240" w:lineRule="auto"/>
              <w:rPr>
                <w:del w:id="924" w:author="Hollie Nicholls" w:date="2019-07-02T16:15:00Z"/>
                <w:rFonts w:eastAsia="Times New Roman" w:cs="Times New Roman"/>
                <w:color w:val="000000"/>
                <w:szCs w:val="24"/>
                <w:lang w:eastAsia="en-GB"/>
              </w:rPr>
            </w:pPr>
            <w:del w:id="925"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299B3CDD" w14:textId="7E87889A" w:rsidTr="00F6550D">
        <w:trPr>
          <w:trHeight w:val="402"/>
          <w:del w:id="926" w:author="Hollie Nicholls" w:date="2019-07-02T16:15:00Z"/>
          <w:trPrChange w:id="927"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928"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1AAFA232" w14:textId="220DDD4D" w:rsidR="00851164" w:rsidRPr="00011B2A" w:rsidDel="003866BD" w:rsidRDefault="00851164" w:rsidP="00851164">
            <w:pPr>
              <w:spacing w:after="0" w:line="240" w:lineRule="auto"/>
              <w:rPr>
                <w:del w:id="929" w:author="Hollie Nicholls" w:date="2019-07-02T16:15:00Z"/>
                <w:rFonts w:eastAsia="Times New Roman" w:cs="Times New Roman"/>
                <w:color w:val="000000"/>
                <w:szCs w:val="24"/>
                <w:lang w:eastAsia="en-GB"/>
              </w:rPr>
            </w:pPr>
            <w:del w:id="930" w:author="Hollie Nicholls" w:date="2019-07-02T16:15:00Z">
              <w:r w:rsidRPr="00011B2A" w:rsidDel="003866BD">
                <w:rPr>
                  <w:rFonts w:eastAsia="Times New Roman" w:cs="Times New Roman"/>
                  <w:color w:val="000000"/>
                  <w:szCs w:val="24"/>
                  <w:lang w:eastAsia="en-GB"/>
                </w:rPr>
                <w:delText>Network Innovation Allowance (C6)</w:delText>
              </w:r>
            </w:del>
          </w:p>
        </w:tc>
        <w:tc>
          <w:tcPr>
            <w:tcW w:w="1265" w:type="dxa"/>
            <w:tcBorders>
              <w:top w:val="nil"/>
              <w:left w:val="nil"/>
              <w:bottom w:val="single" w:sz="4" w:space="0" w:color="auto"/>
              <w:right w:val="single" w:sz="4" w:space="0" w:color="auto"/>
            </w:tcBorders>
            <w:shd w:val="clear" w:color="auto" w:fill="auto"/>
            <w:noWrap/>
            <w:vAlign w:val="center"/>
            <w:hideMark/>
            <w:tcPrChange w:id="931"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5EEE15D4" w14:textId="6C75285D" w:rsidR="00851164" w:rsidRPr="00011B2A" w:rsidDel="003866BD" w:rsidRDefault="00851164" w:rsidP="00851164">
            <w:pPr>
              <w:spacing w:after="0" w:line="240" w:lineRule="auto"/>
              <w:jc w:val="center"/>
              <w:rPr>
                <w:del w:id="932" w:author="Hollie Nicholls" w:date="2019-07-02T16:15:00Z"/>
                <w:rFonts w:eastAsia="Times New Roman" w:cs="Times New Roman"/>
                <w:szCs w:val="24"/>
                <w:lang w:eastAsia="en-GB"/>
              </w:rPr>
            </w:pPr>
            <w:del w:id="933" w:author="Hollie Nicholls" w:date="2019-07-02T16:15:00Z">
              <w:r w:rsidRPr="00011B2A" w:rsidDel="003866BD">
                <w:rPr>
                  <w:rFonts w:eastAsia="Times New Roman" w:cs="Times New Roman"/>
                  <w:szCs w:val="24"/>
                  <w:lang w:eastAsia="en-GB"/>
                </w:rPr>
                <w:delText>NIA</w:delText>
              </w:r>
            </w:del>
          </w:p>
        </w:tc>
        <w:tc>
          <w:tcPr>
            <w:tcW w:w="1025" w:type="dxa"/>
            <w:tcBorders>
              <w:top w:val="nil"/>
              <w:left w:val="nil"/>
              <w:bottom w:val="single" w:sz="4" w:space="0" w:color="auto"/>
              <w:right w:val="single" w:sz="4" w:space="0" w:color="auto"/>
            </w:tcBorders>
            <w:shd w:val="clear" w:color="auto" w:fill="auto"/>
            <w:noWrap/>
            <w:vAlign w:val="center"/>
            <w:hideMark/>
            <w:tcPrChange w:id="934"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6EC852A9" w14:textId="6F6D73F0" w:rsidR="00851164" w:rsidRPr="00011B2A" w:rsidDel="003866BD" w:rsidRDefault="00851164" w:rsidP="00851164">
            <w:pPr>
              <w:spacing w:after="0" w:line="240" w:lineRule="auto"/>
              <w:jc w:val="center"/>
              <w:rPr>
                <w:del w:id="935" w:author="Hollie Nicholls" w:date="2019-07-02T16:15:00Z"/>
                <w:rFonts w:eastAsia="Times New Roman" w:cs="Times New Roman"/>
                <w:color w:val="000000"/>
                <w:szCs w:val="24"/>
                <w:lang w:eastAsia="en-GB"/>
              </w:rPr>
            </w:pPr>
            <w:del w:id="936" w:author="Hollie Nicholls" w:date="2019-07-02T16:15:00Z">
              <w:r w:rsidRPr="00011B2A" w:rsidDel="003866BD">
                <w:rPr>
                  <w:rFonts w:eastAsia="Times New Roman" w:cs="Times New Roman"/>
                  <w:color w:val="000000"/>
                  <w:szCs w:val="24"/>
                  <w:lang w:eastAsia="en-GB"/>
                </w:rPr>
                <w:delText>CRC2H</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937"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61805C6" w14:textId="54CB1DAA" w:rsidR="00851164" w:rsidRPr="00011B2A" w:rsidDel="003866BD" w:rsidRDefault="00851164" w:rsidP="00851164">
            <w:pPr>
              <w:spacing w:after="0" w:line="240" w:lineRule="auto"/>
              <w:jc w:val="center"/>
              <w:rPr>
                <w:del w:id="938" w:author="Hollie Nicholls" w:date="2019-07-02T16:15:00Z"/>
                <w:rFonts w:eastAsia="Times New Roman" w:cs="Times New Roman"/>
                <w:color w:val="000000"/>
                <w:szCs w:val="24"/>
                <w:lang w:eastAsia="en-GB"/>
              </w:rPr>
            </w:pPr>
            <w:del w:id="939"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40"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2A23175" w14:textId="5250563F" w:rsidR="00851164" w:rsidRPr="00011B2A" w:rsidDel="003866BD" w:rsidRDefault="00851164" w:rsidP="00851164">
            <w:pPr>
              <w:spacing w:after="0" w:line="240" w:lineRule="auto"/>
              <w:jc w:val="center"/>
              <w:rPr>
                <w:del w:id="941" w:author="Hollie Nicholls" w:date="2019-07-02T16:15:00Z"/>
                <w:rFonts w:eastAsia="Times New Roman" w:cs="Times New Roman"/>
                <w:color w:val="000000"/>
                <w:szCs w:val="24"/>
                <w:lang w:eastAsia="en-GB"/>
              </w:rPr>
            </w:pPr>
            <w:del w:id="94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4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35015A5" w14:textId="5C7E715A" w:rsidR="00851164" w:rsidRPr="00011B2A" w:rsidDel="003866BD" w:rsidRDefault="00851164" w:rsidP="00851164">
            <w:pPr>
              <w:spacing w:after="0" w:line="240" w:lineRule="auto"/>
              <w:jc w:val="center"/>
              <w:rPr>
                <w:del w:id="944" w:author="Hollie Nicholls" w:date="2019-07-02T16:15:00Z"/>
                <w:rFonts w:eastAsia="Times New Roman" w:cs="Times New Roman"/>
                <w:color w:val="000000"/>
                <w:szCs w:val="24"/>
                <w:lang w:eastAsia="en-GB"/>
              </w:rPr>
            </w:pPr>
            <w:del w:id="945"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46"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25B2101" w14:textId="26AE3379" w:rsidR="00851164" w:rsidRPr="00011B2A" w:rsidDel="003866BD" w:rsidRDefault="00851164" w:rsidP="00851164">
            <w:pPr>
              <w:spacing w:after="0" w:line="240" w:lineRule="auto"/>
              <w:jc w:val="center"/>
              <w:rPr>
                <w:del w:id="947" w:author="Hollie Nicholls" w:date="2019-07-02T16:15:00Z"/>
                <w:rFonts w:eastAsia="Times New Roman" w:cs="Times New Roman"/>
                <w:color w:val="000000"/>
                <w:szCs w:val="24"/>
                <w:lang w:eastAsia="en-GB"/>
              </w:rPr>
            </w:pPr>
            <w:del w:id="94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4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D0DD077" w14:textId="15B42271" w:rsidR="00851164" w:rsidRPr="00011B2A" w:rsidDel="003866BD" w:rsidRDefault="00851164" w:rsidP="00851164">
            <w:pPr>
              <w:spacing w:after="0" w:line="240" w:lineRule="auto"/>
              <w:jc w:val="center"/>
              <w:rPr>
                <w:del w:id="950" w:author="Hollie Nicholls" w:date="2019-07-02T16:15:00Z"/>
                <w:rFonts w:eastAsia="Times New Roman" w:cs="Times New Roman"/>
                <w:color w:val="000000"/>
                <w:szCs w:val="24"/>
                <w:lang w:eastAsia="en-GB"/>
              </w:rPr>
            </w:pPr>
            <w:del w:id="951"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952"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60372C6" w14:textId="3FA4E249" w:rsidR="00851164" w:rsidRPr="00011B2A" w:rsidDel="003866BD" w:rsidRDefault="00851164" w:rsidP="00851164">
            <w:pPr>
              <w:spacing w:after="0" w:line="240" w:lineRule="auto"/>
              <w:jc w:val="center"/>
              <w:rPr>
                <w:del w:id="953" w:author="Hollie Nicholls" w:date="2019-07-02T16:15:00Z"/>
                <w:rFonts w:eastAsia="Times New Roman" w:cs="Times New Roman"/>
                <w:color w:val="000000"/>
                <w:szCs w:val="24"/>
                <w:lang w:eastAsia="en-GB"/>
              </w:rPr>
            </w:pPr>
            <w:del w:id="954"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955"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1D56E4FB" w14:textId="4BAE733B" w:rsidR="00851164" w:rsidRPr="00011B2A" w:rsidDel="003866BD" w:rsidRDefault="00851164" w:rsidP="00851164">
            <w:pPr>
              <w:spacing w:after="0" w:line="240" w:lineRule="auto"/>
              <w:rPr>
                <w:del w:id="956" w:author="Hollie Nicholls" w:date="2019-07-02T16:15:00Z"/>
                <w:rFonts w:eastAsia="Times New Roman" w:cs="Times New Roman"/>
                <w:color w:val="000000"/>
                <w:szCs w:val="24"/>
                <w:lang w:eastAsia="en-GB"/>
              </w:rPr>
            </w:pPr>
            <w:del w:id="957"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53685420" w14:textId="05902B54" w:rsidTr="00F6550D">
        <w:trPr>
          <w:trHeight w:val="402"/>
          <w:del w:id="958" w:author="Hollie Nicholls" w:date="2019-07-02T16:15:00Z"/>
          <w:trPrChange w:id="959" w:author="Hollie Nicholls" w:date="2019-07-08T12:12:00Z">
            <w:trPr>
              <w:trHeight w:val="402"/>
            </w:trPr>
          </w:trPrChange>
        </w:trPr>
        <w:tc>
          <w:tcPr>
            <w:tcW w:w="3560" w:type="dxa"/>
            <w:vMerge w:val="restart"/>
            <w:tcBorders>
              <w:top w:val="nil"/>
              <w:left w:val="single" w:sz="4" w:space="0" w:color="auto"/>
              <w:bottom w:val="single" w:sz="4" w:space="0" w:color="000000"/>
              <w:right w:val="single" w:sz="4" w:space="0" w:color="auto"/>
            </w:tcBorders>
            <w:shd w:val="clear" w:color="auto" w:fill="auto"/>
            <w:noWrap/>
            <w:vAlign w:val="center"/>
            <w:hideMark/>
            <w:tcPrChange w:id="960" w:author="Hollie Nicholls" w:date="2019-07-08T12:12:00Z">
              <w:tcPr>
                <w:tcW w:w="4126" w:type="dxa"/>
                <w:vMerge w:val="restart"/>
                <w:tcBorders>
                  <w:top w:val="nil"/>
                  <w:left w:val="single" w:sz="4" w:space="0" w:color="auto"/>
                  <w:bottom w:val="single" w:sz="4" w:space="0" w:color="000000"/>
                  <w:right w:val="single" w:sz="4" w:space="0" w:color="auto"/>
                </w:tcBorders>
                <w:shd w:val="clear" w:color="auto" w:fill="auto"/>
                <w:noWrap/>
                <w:vAlign w:val="center"/>
                <w:hideMark/>
              </w:tcPr>
            </w:tcPrChange>
          </w:tcPr>
          <w:p w14:paraId="437AAF4B" w14:textId="342DD600" w:rsidR="00851164" w:rsidRPr="00011B2A" w:rsidDel="003866BD" w:rsidRDefault="00851164" w:rsidP="00851164">
            <w:pPr>
              <w:spacing w:after="0" w:line="240" w:lineRule="auto"/>
              <w:rPr>
                <w:del w:id="961" w:author="Hollie Nicholls" w:date="2019-07-02T16:15:00Z"/>
                <w:rFonts w:eastAsia="Times New Roman" w:cs="Times New Roman"/>
                <w:color w:val="000000"/>
                <w:szCs w:val="24"/>
                <w:lang w:eastAsia="en-GB"/>
              </w:rPr>
            </w:pPr>
            <w:del w:id="962" w:author="Hollie Nicholls" w:date="2019-07-02T16:15:00Z">
              <w:r w:rsidRPr="00011B2A" w:rsidDel="003866BD">
                <w:rPr>
                  <w:rFonts w:eastAsia="Times New Roman" w:cs="Times New Roman"/>
                  <w:color w:val="000000"/>
                  <w:szCs w:val="24"/>
                  <w:lang w:eastAsia="en-GB"/>
                </w:rPr>
                <w:delText>Low Carbon Networks Fund (C7)</w:delText>
              </w:r>
            </w:del>
          </w:p>
        </w:tc>
        <w:tc>
          <w:tcPr>
            <w:tcW w:w="1265" w:type="dxa"/>
            <w:tcBorders>
              <w:top w:val="nil"/>
              <w:left w:val="nil"/>
              <w:bottom w:val="single" w:sz="4" w:space="0" w:color="auto"/>
              <w:right w:val="single" w:sz="4" w:space="0" w:color="auto"/>
            </w:tcBorders>
            <w:shd w:val="clear" w:color="auto" w:fill="auto"/>
            <w:noWrap/>
            <w:vAlign w:val="center"/>
            <w:hideMark/>
            <w:tcPrChange w:id="963"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54A3B540" w14:textId="4F091049" w:rsidR="00851164" w:rsidRPr="00011B2A" w:rsidDel="003866BD" w:rsidRDefault="00851164" w:rsidP="00851164">
            <w:pPr>
              <w:spacing w:after="0" w:line="240" w:lineRule="auto"/>
              <w:jc w:val="center"/>
              <w:rPr>
                <w:del w:id="964" w:author="Hollie Nicholls" w:date="2019-07-02T16:15:00Z"/>
                <w:rFonts w:eastAsia="Times New Roman" w:cs="Times New Roman"/>
                <w:szCs w:val="24"/>
                <w:lang w:eastAsia="en-GB"/>
              </w:rPr>
            </w:pPr>
            <w:del w:id="965" w:author="Hollie Nicholls" w:date="2019-07-02T16:15:00Z">
              <w:r w:rsidRPr="00011B2A" w:rsidDel="003866BD">
                <w:rPr>
                  <w:rFonts w:eastAsia="Times New Roman" w:cs="Times New Roman"/>
                  <w:szCs w:val="24"/>
                  <w:lang w:eastAsia="en-GB"/>
                </w:rPr>
                <w:delText>LCN1</w:delText>
              </w:r>
            </w:del>
          </w:p>
        </w:tc>
        <w:tc>
          <w:tcPr>
            <w:tcW w:w="1025" w:type="dxa"/>
            <w:tcBorders>
              <w:top w:val="nil"/>
              <w:left w:val="nil"/>
              <w:bottom w:val="single" w:sz="4" w:space="0" w:color="auto"/>
              <w:right w:val="single" w:sz="4" w:space="0" w:color="auto"/>
            </w:tcBorders>
            <w:shd w:val="clear" w:color="auto" w:fill="auto"/>
            <w:noWrap/>
            <w:vAlign w:val="center"/>
            <w:hideMark/>
            <w:tcPrChange w:id="966"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276D2C65" w14:textId="2CD048C1" w:rsidR="00851164" w:rsidRPr="00011B2A" w:rsidDel="003866BD" w:rsidRDefault="00851164" w:rsidP="00851164">
            <w:pPr>
              <w:spacing w:after="0" w:line="240" w:lineRule="auto"/>
              <w:jc w:val="center"/>
              <w:rPr>
                <w:del w:id="967" w:author="Hollie Nicholls" w:date="2019-07-02T16:15:00Z"/>
                <w:rFonts w:eastAsia="Times New Roman" w:cs="Times New Roman"/>
                <w:color w:val="000000"/>
                <w:szCs w:val="24"/>
                <w:lang w:eastAsia="en-GB"/>
              </w:rPr>
            </w:pPr>
            <w:del w:id="968" w:author="Hollie Nicholls" w:date="2019-07-02T16:15:00Z">
              <w:r w:rsidRPr="00011B2A" w:rsidDel="003866BD">
                <w:rPr>
                  <w:rFonts w:eastAsia="Times New Roman" w:cs="Times New Roman"/>
                  <w:color w:val="000000"/>
                  <w:szCs w:val="24"/>
                  <w:lang w:eastAsia="en-GB"/>
                </w:rPr>
                <w:delText>CRC2J</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969"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24CF7DC" w14:textId="582A2860" w:rsidR="00851164" w:rsidRPr="00011B2A" w:rsidDel="003866BD" w:rsidRDefault="00851164" w:rsidP="00851164">
            <w:pPr>
              <w:spacing w:after="0" w:line="240" w:lineRule="auto"/>
              <w:jc w:val="center"/>
              <w:rPr>
                <w:del w:id="970" w:author="Hollie Nicholls" w:date="2019-07-02T16:15:00Z"/>
                <w:rFonts w:eastAsia="Times New Roman" w:cs="Times New Roman"/>
                <w:color w:val="000000"/>
                <w:szCs w:val="24"/>
                <w:lang w:eastAsia="en-GB"/>
              </w:rPr>
            </w:pPr>
            <w:del w:id="971"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72"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DCD6C3D" w14:textId="2EA7DCE3" w:rsidR="00851164" w:rsidRPr="00011B2A" w:rsidDel="003866BD" w:rsidRDefault="00851164" w:rsidP="00851164">
            <w:pPr>
              <w:spacing w:after="0" w:line="240" w:lineRule="auto"/>
              <w:jc w:val="center"/>
              <w:rPr>
                <w:del w:id="973" w:author="Hollie Nicholls" w:date="2019-07-02T16:15:00Z"/>
                <w:rFonts w:eastAsia="Times New Roman" w:cs="Times New Roman"/>
                <w:color w:val="000000"/>
                <w:szCs w:val="24"/>
                <w:lang w:eastAsia="en-GB"/>
              </w:rPr>
            </w:pPr>
            <w:del w:id="974"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7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CBE5EA3" w14:textId="22BE0A59" w:rsidR="00851164" w:rsidRPr="00011B2A" w:rsidDel="003866BD" w:rsidRDefault="00851164" w:rsidP="00851164">
            <w:pPr>
              <w:spacing w:after="0" w:line="240" w:lineRule="auto"/>
              <w:jc w:val="center"/>
              <w:rPr>
                <w:del w:id="976" w:author="Hollie Nicholls" w:date="2019-07-02T16:15:00Z"/>
                <w:rFonts w:eastAsia="Times New Roman" w:cs="Times New Roman"/>
                <w:color w:val="000000"/>
                <w:szCs w:val="24"/>
                <w:lang w:eastAsia="en-GB"/>
              </w:rPr>
            </w:pPr>
            <w:del w:id="977"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78"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E41846F" w14:textId="5D04A50F" w:rsidR="00851164" w:rsidRPr="00011B2A" w:rsidDel="003866BD" w:rsidRDefault="00851164" w:rsidP="00851164">
            <w:pPr>
              <w:spacing w:after="0" w:line="240" w:lineRule="auto"/>
              <w:jc w:val="center"/>
              <w:rPr>
                <w:del w:id="979" w:author="Hollie Nicholls" w:date="2019-07-02T16:15:00Z"/>
                <w:rFonts w:eastAsia="Times New Roman" w:cs="Times New Roman"/>
                <w:color w:val="000000"/>
                <w:szCs w:val="24"/>
                <w:lang w:eastAsia="en-GB"/>
              </w:rPr>
            </w:pPr>
            <w:del w:id="980"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98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2825B68" w14:textId="3EE30901" w:rsidR="00851164" w:rsidRPr="00011B2A" w:rsidDel="003866BD" w:rsidRDefault="00851164" w:rsidP="00851164">
            <w:pPr>
              <w:spacing w:after="0" w:line="240" w:lineRule="auto"/>
              <w:jc w:val="center"/>
              <w:rPr>
                <w:del w:id="982" w:author="Hollie Nicholls" w:date="2019-07-02T16:15:00Z"/>
                <w:rFonts w:eastAsia="Times New Roman" w:cs="Times New Roman"/>
                <w:color w:val="000000"/>
                <w:szCs w:val="24"/>
                <w:lang w:eastAsia="en-GB"/>
              </w:rPr>
            </w:pPr>
            <w:del w:id="983"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984"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DF990C2" w14:textId="0FFA017B" w:rsidR="00851164" w:rsidRPr="00011B2A" w:rsidDel="003866BD" w:rsidRDefault="00851164" w:rsidP="00851164">
            <w:pPr>
              <w:spacing w:after="0" w:line="240" w:lineRule="auto"/>
              <w:jc w:val="center"/>
              <w:rPr>
                <w:del w:id="985" w:author="Hollie Nicholls" w:date="2019-07-02T16:15:00Z"/>
                <w:rFonts w:eastAsia="Times New Roman" w:cs="Times New Roman"/>
                <w:color w:val="000000"/>
                <w:szCs w:val="24"/>
                <w:lang w:eastAsia="en-GB"/>
              </w:rPr>
            </w:pPr>
            <w:del w:id="986" w:author="Hollie Nicholls" w:date="2019-07-02T16:15:00Z">
              <w:r w:rsidRPr="00011B2A" w:rsidDel="003866BD">
                <w:rPr>
                  <w:rFonts w:eastAsia="Times New Roman" w:cs="Times New Roman"/>
                  <w:color w:val="000000"/>
                  <w:szCs w:val="24"/>
                  <w:lang w:eastAsia="en-GB"/>
                </w:rPr>
                <w:delText> </w:delText>
              </w:r>
            </w:del>
          </w:p>
        </w:tc>
        <w:tc>
          <w:tcPr>
            <w:tcW w:w="127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Change w:id="987" w:author="Hollie Nicholls" w:date="2019-07-08T12:12:00Z">
              <w:tcPr>
                <w:tcW w:w="155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tcPrChange>
          </w:tcPr>
          <w:p w14:paraId="3A330C36" w14:textId="7483F663" w:rsidR="00851164" w:rsidRPr="00011B2A" w:rsidDel="003866BD" w:rsidRDefault="00851164" w:rsidP="00851164">
            <w:pPr>
              <w:spacing w:after="0" w:line="240" w:lineRule="auto"/>
              <w:rPr>
                <w:del w:id="988" w:author="Hollie Nicholls" w:date="2019-07-02T16:15:00Z"/>
                <w:rFonts w:eastAsia="Times New Roman" w:cs="Times New Roman"/>
                <w:color w:val="000000"/>
                <w:szCs w:val="24"/>
                <w:lang w:eastAsia="en-GB"/>
              </w:rPr>
            </w:pPr>
            <w:del w:id="989"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08DAC95F" w14:textId="2E66AFF2" w:rsidTr="00F6550D">
        <w:trPr>
          <w:trHeight w:val="402"/>
          <w:del w:id="990" w:author="Hollie Nicholls" w:date="2019-07-02T16:15:00Z"/>
          <w:trPrChange w:id="991" w:author="Hollie Nicholls" w:date="2019-07-08T12:12:00Z">
            <w:trPr>
              <w:trHeight w:val="402"/>
            </w:trPr>
          </w:trPrChange>
        </w:trPr>
        <w:tc>
          <w:tcPr>
            <w:tcW w:w="3560" w:type="dxa"/>
            <w:vMerge/>
            <w:tcBorders>
              <w:top w:val="nil"/>
              <w:left w:val="single" w:sz="4" w:space="0" w:color="auto"/>
              <w:bottom w:val="single" w:sz="4" w:space="0" w:color="000000"/>
              <w:right w:val="single" w:sz="4" w:space="0" w:color="auto"/>
            </w:tcBorders>
            <w:vAlign w:val="center"/>
            <w:hideMark/>
            <w:tcPrChange w:id="992" w:author="Hollie Nicholls" w:date="2019-07-08T12:12:00Z">
              <w:tcPr>
                <w:tcW w:w="4126" w:type="dxa"/>
                <w:vMerge/>
                <w:tcBorders>
                  <w:top w:val="nil"/>
                  <w:left w:val="single" w:sz="4" w:space="0" w:color="auto"/>
                  <w:bottom w:val="single" w:sz="4" w:space="0" w:color="000000"/>
                  <w:right w:val="single" w:sz="4" w:space="0" w:color="auto"/>
                </w:tcBorders>
                <w:vAlign w:val="center"/>
                <w:hideMark/>
              </w:tcPr>
            </w:tcPrChange>
          </w:tcPr>
          <w:p w14:paraId="647027AA" w14:textId="06DAF6A2" w:rsidR="00851164" w:rsidRPr="00011B2A" w:rsidDel="003866BD" w:rsidRDefault="00851164" w:rsidP="00851164">
            <w:pPr>
              <w:spacing w:after="0" w:line="240" w:lineRule="auto"/>
              <w:rPr>
                <w:del w:id="993" w:author="Hollie Nicholls" w:date="2019-07-02T16:15:00Z"/>
                <w:rFonts w:eastAsia="Times New Roman" w:cs="Times New Roman"/>
                <w:color w:val="000000"/>
                <w:szCs w:val="24"/>
                <w:lang w:eastAsia="en-GB"/>
              </w:rPr>
            </w:pPr>
          </w:p>
        </w:tc>
        <w:tc>
          <w:tcPr>
            <w:tcW w:w="1265" w:type="dxa"/>
            <w:tcBorders>
              <w:top w:val="nil"/>
              <w:left w:val="nil"/>
              <w:bottom w:val="single" w:sz="4" w:space="0" w:color="auto"/>
              <w:right w:val="single" w:sz="4" w:space="0" w:color="auto"/>
            </w:tcBorders>
            <w:shd w:val="clear" w:color="auto" w:fill="auto"/>
            <w:noWrap/>
            <w:vAlign w:val="center"/>
            <w:hideMark/>
            <w:tcPrChange w:id="994"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3DAE8F02" w14:textId="074A4A68" w:rsidR="00851164" w:rsidRPr="00011B2A" w:rsidDel="003866BD" w:rsidRDefault="00851164" w:rsidP="00851164">
            <w:pPr>
              <w:spacing w:after="0" w:line="240" w:lineRule="auto"/>
              <w:jc w:val="center"/>
              <w:rPr>
                <w:del w:id="995" w:author="Hollie Nicholls" w:date="2019-07-02T16:15:00Z"/>
                <w:rFonts w:eastAsia="Times New Roman" w:cs="Times New Roman"/>
                <w:szCs w:val="24"/>
                <w:lang w:eastAsia="en-GB"/>
              </w:rPr>
            </w:pPr>
            <w:del w:id="996" w:author="Hollie Nicholls" w:date="2019-07-02T16:15:00Z">
              <w:r w:rsidRPr="00011B2A" w:rsidDel="003866BD">
                <w:rPr>
                  <w:rFonts w:eastAsia="Times New Roman" w:cs="Times New Roman"/>
                  <w:szCs w:val="24"/>
                  <w:lang w:eastAsia="en-GB"/>
                </w:rPr>
                <w:delText>LCN2</w:delText>
              </w:r>
            </w:del>
          </w:p>
        </w:tc>
        <w:tc>
          <w:tcPr>
            <w:tcW w:w="1025" w:type="dxa"/>
            <w:tcBorders>
              <w:top w:val="nil"/>
              <w:left w:val="nil"/>
              <w:bottom w:val="single" w:sz="4" w:space="0" w:color="auto"/>
              <w:right w:val="single" w:sz="4" w:space="0" w:color="auto"/>
            </w:tcBorders>
            <w:shd w:val="clear" w:color="auto" w:fill="auto"/>
            <w:noWrap/>
            <w:vAlign w:val="center"/>
            <w:hideMark/>
            <w:tcPrChange w:id="997"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6CB108EE" w14:textId="71E3D538" w:rsidR="00851164" w:rsidRPr="00011B2A" w:rsidDel="003866BD" w:rsidRDefault="00851164" w:rsidP="00851164">
            <w:pPr>
              <w:spacing w:after="0" w:line="240" w:lineRule="auto"/>
              <w:jc w:val="center"/>
              <w:rPr>
                <w:del w:id="998" w:author="Hollie Nicholls" w:date="2019-07-02T16:15:00Z"/>
                <w:rFonts w:eastAsia="Times New Roman" w:cs="Times New Roman"/>
                <w:color w:val="000000"/>
                <w:szCs w:val="24"/>
                <w:lang w:eastAsia="en-GB"/>
              </w:rPr>
            </w:pPr>
            <w:del w:id="999" w:author="Hollie Nicholls" w:date="2019-07-02T16:15:00Z">
              <w:r w:rsidRPr="00011B2A" w:rsidDel="003866BD">
                <w:rPr>
                  <w:rFonts w:eastAsia="Times New Roman" w:cs="Times New Roman"/>
                  <w:color w:val="000000"/>
                  <w:szCs w:val="24"/>
                  <w:lang w:eastAsia="en-GB"/>
                </w:rPr>
                <w:delText>CRC2J</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000"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EB07E0E" w14:textId="2938C52A" w:rsidR="00851164" w:rsidRPr="00011B2A" w:rsidDel="003866BD" w:rsidRDefault="00851164" w:rsidP="00851164">
            <w:pPr>
              <w:spacing w:after="0" w:line="240" w:lineRule="auto"/>
              <w:jc w:val="center"/>
              <w:rPr>
                <w:del w:id="1001" w:author="Hollie Nicholls" w:date="2019-07-02T16:15:00Z"/>
                <w:rFonts w:eastAsia="Times New Roman" w:cs="Times New Roman"/>
                <w:color w:val="000000"/>
                <w:szCs w:val="24"/>
                <w:lang w:eastAsia="en-GB"/>
              </w:rPr>
            </w:pPr>
            <w:del w:id="1002"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0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3E0D8FF" w14:textId="06A6FB60" w:rsidR="00851164" w:rsidRPr="00011B2A" w:rsidDel="003866BD" w:rsidRDefault="00851164" w:rsidP="00851164">
            <w:pPr>
              <w:spacing w:after="0" w:line="240" w:lineRule="auto"/>
              <w:jc w:val="center"/>
              <w:rPr>
                <w:del w:id="1004" w:author="Hollie Nicholls" w:date="2019-07-02T16:15:00Z"/>
                <w:rFonts w:eastAsia="Times New Roman" w:cs="Times New Roman"/>
                <w:color w:val="000000"/>
                <w:szCs w:val="24"/>
                <w:lang w:eastAsia="en-GB"/>
              </w:rPr>
            </w:pPr>
            <w:del w:id="1005"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06"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3F1766B" w14:textId="3EE75321" w:rsidR="00851164" w:rsidRPr="00011B2A" w:rsidDel="003866BD" w:rsidRDefault="00851164" w:rsidP="00851164">
            <w:pPr>
              <w:spacing w:after="0" w:line="240" w:lineRule="auto"/>
              <w:jc w:val="center"/>
              <w:rPr>
                <w:del w:id="1007" w:author="Hollie Nicholls" w:date="2019-07-02T16:15:00Z"/>
                <w:rFonts w:eastAsia="Times New Roman" w:cs="Times New Roman"/>
                <w:color w:val="000000"/>
                <w:szCs w:val="24"/>
                <w:lang w:eastAsia="en-GB"/>
              </w:rPr>
            </w:pPr>
            <w:del w:id="100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09"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158C128" w14:textId="2BC3D6AD" w:rsidR="00851164" w:rsidRPr="00011B2A" w:rsidDel="003866BD" w:rsidRDefault="00851164" w:rsidP="00851164">
            <w:pPr>
              <w:spacing w:after="0" w:line="240" w:lineRule="auto"/>
              <w:jc w:val="center"/>
              <w:rPr>
                <w:del w:id="1010" w:author="Hollie Nicholls" w:date="2019-07-02T16:15:00Z"/>
                <w:rFonts w:eastAsia="Times New Roman" w:cs="Times New Roman"/>
                <w:color w:val="000000"/>
                <w:szCs w:val="24"/>
                <w:lang w:eastAsia="en-GB"/>
              </w:rPr>
            </w:pPr>
            <w:del w:id="1011"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12"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4F71703" w14:textId="51125745" w:rsidR="00851164" w:rsidRPr="00011B2A" w:rsidDel="003866BD" w:rsidRDefault="00851164" w:rsidP="00851164">
            <w:pPr>
              <w:spacing w:after="0" w:line="240" w:lineRule="auto"/>
              <w:jc w:val="center"/>
              <w:rPr>
                <w:del w:id="1013" w:author="Hollie Nicholls" w:date="2019-07-02T16:15:00Z"/>
                <w:rFonts w:eastAsia="Times New Roman" w:cs="Times New Roman"/>
                <w:color w:val="000000"/>
                <w:szCs w:val="24"/>
                <w:lang w:eastAsia="en-GB"/>
              </w:rPr>
            </w:pPr>
            <w:del w:id="1014"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015"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63AB51E" w14:textId="7FBC052C" w:rsidR="00851164" w:rsidRPr="00011B2A" w:rsidDel="003866BD" w:rsidRDefault="00851164" w:rsidP="00851164">
            <w:pPr>
              <w:spacing w:after="0" w:line="240" w:lineRule="auto"/>
              <w:jc w:val="center"/>
              <w:rPr>
                <w:del w:id="1016" w:author="Hollie Nicholls" w:date="2019-07-02T16:15:00Z"/>
                <w:rFonts w:eastAsia="Times New Roman" w:cs="Times New Roman"/>
                <w:color w:val="000000"/>
                <w:szCs w:val="24"/>
                <w:lang w:eastAsia="en-GB"/>
              </w:rPr>
            </w:pPr>
            <w:del w:id="1017" w:author="Hollie Nicholls" w:date="2019-07-02T16:15:00Z">
              <w:r w:rsidRPr="00011B2A" w:rsidDel="003866BD">
                <w:rPr>
                  <w:rFonts w:eastAsia="Times New Roman" w:cs="Times New Roman"/>
                  <w:color w:val="000000"/>
                  <w:szCs w:val="24"/>
                  <w:lang w:eastAsia="en-GB"/>
                </w:rPr>
                <w:delText> </w:delText>
              </w:r>
            </w:del>
          </w:p>
        </w:tc>
        <w:tc>
          <w:tcPr>
            <w:tcW w:w="1276" w:type="dxa"/>
            <w:gridSpan w:val="2"/>
            <w:vMerge/>
            <w:tcBorders>
              <w:top w:val="nil"/>
              <w:left w:val="single" w:sz="4" w:space="0" w:color="auto"/>
              <w:bottom w:val="single" w:sz="4" w:space="0" w:color="000000"/>
              <w:right w:val="single" w:sz="4" w:space="0" w:color="auto"/>
            </w:tcBorders>
            <w:vAlign w:val="center"/>
            <w:hideMark/>
            <w:tcPrChange w:id="1018" w:author="Hollie Nicholls" w:date="2019-07-08T12:12:00Z">
              <w:tcPr>
                <w:tcW w:w="1559" w:type="dxa"/>
                <w:gridSpan w:val="2"/>
                <w:vMerge/>
                <w:tcBorders>
                  <w:top w:val="nil"/>
                  <w:left w:val="single" w:sz="4" w:space="0" w:color="auto"/>
                  <w:bottom w:val="single" w:sz="4" w:space="0" w:color="000000"/>
                  <w:right w:val="single" w:sz="4" w:space="0" w:color="auto"/>
                </w:tcBorders>
                <w:vAlign w:val="center"/>
                <w:hideMark/>
              </w:tcPr>
            </w:tcPrChange>
          </w:tcPr>
          <w:p w14:paraId="55431072" w14:textId="6B1F64B0" w:rsidR="00851164" w:rsidRPr="00011B2A" w:rsidDel="003866BD" w:rsidRDefault="00851164" w:rsidP="00851164">
            <w:pPr>
              <w:spacing w:after="0" w:line="240" w:lineRule="auto"/>
              <w:rPr>
                <w:del w:id="1019" w:author="Hollie Nicholls" w:date="2019-07-02T16:15:00Z"/>
                <w:rFonts w:eastAsia="Times New Roman" w:cs="Times New Roman"/>
                <w:color w:val="000000"/>
                <w:szCs w:val="24"/>
                <w:lang w:eastAsia="en-GB"/>
              </w:rPr>
            </w:pPr>
          </w:p>
        </w:tc>
      </w:tr>
      <w:tr w:rsidR="00851164" w:rsidRPr="00011B2A" w:rsidDel="003866BD" w14:paraId="79C61F8E" w14:textId="4FF51760" w:rsidTr="00F6550D">
        <w:trPr>
          <w:trHeight w:val="402"/>
          <w:del w:id="1020" w:author="Hollie Nicholls" w:date="2019-07-02T16:15:00Z"/>
          <w:trPrChange w:id="1021"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1022"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4C6C00D3" w14:textId="5B450FA0" w:rsidR="00851164" w:rsidRPr="00011B2A" w:rsidDel="003866BD" w:rsidRDefault="00851164" w:rsidP="00851164">
            <w:pPr>
              <w:spacing w:after="0" w:line="240" w:lineRule="auto"/>
              <w:rPr>
                <w:del w:id="1023" w:author="Hollie Nicholls" w:date="2019-07-02T16:15:00Z"/>
                <w:rFonts w:eastAsia="Times New Roman" w:cs="Times New Roman"/>
                <w:color w:val="000000"/>
                <w:szCs w:val="24"/>
                <w:lang w:eastAsia="en-GB"/>
              </w:rPr>
            </w:pPr>
            <w:del w:id="1024" w:author="Hollie Nicholls" w:date="2019-07-02T16:15:00Z">
              <w:r w:rsidRPr="00011B2A" w:rsidDel="003866BD">
                <w:rPr>
                  <w:rFonts w:eastAsia="Times New Roman" w:cs="Times New Roman"/>
                  <w:color w:val="000000"/>
                  <w:szCs w:val="24"/>
                  <w:lang w:eastAsia="en-GB"/>
                </w:rPr>
                <w:delText>Connection Guaranteed Standards Systems &amp; Processes penalty (C8)</w:delText>
              </w:r>
            </w:del>
          </w:p>
        </w:tc>
        <w:tc>
          <w:tcPr>
            <w:tcW w:w="1265" w:type="dxa"/>
            <w:tcBorders>
              <w:top w:val="nil"/>
              <w:left w:val="nil"/>
              <w:bottom w:val="single" w:sz="4" w:space="0" w:color="auto"/>
              <w:right w:val="single" w:sz="4" w:space="0" w:color="auto"/>
            </w:tcBorders>
            <w:shd w:val="clear" w:color="auto" w:fill="auto"/>
            <w:noWrap/>
            <w:vAlign w:val="center"/>
            <w:hideMark/>
            <w:tcPrChange w:id="1025"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66688B26" w14:textId="48C81A05" w:rsidR="00851164" w:rsidRPr="00011B2A" w:rsidDel="003866BD" w:rsidRDefault="00851164" w:rsidP="00851164">
            <w:pPr>
              <w:spacing w:after="0" w:line="240" w:lineRule="auto"/>
              <w:jc w:val="center"/>
              <w:rPr>
                <w:del w:id="1026" w:author="Hollie Nicholls" w:date="2019-07-02T16:15:00Z"/>
                <w:rFonts w:eastAsia="Times New Roman" w:cs="Times New Roman"/>
                <w:szCs w:val="24"/>
                <w:lang w:eastAsia="en-GB"/>
              </w:rPr>
            </w:pPr>
            <w:del w:id="1027" w:author="Hollie Nicholls" w:date="2019-07-02T16:15:00Z">
              <w:r w:rsidRPr="00011B2A" w:rsidDel="003866BD">
                <w:rPr>
                  <w:rFonts w:eastAsia="Times New Roman" w:cs="Times New Roman"/>
                  <w:szCs w:val="24"/>
                  <w:lang w:eastAsia="en-GB"/>
                </w:rPr>
                <w:delText>AUM, CGSRA</w:delText>
              </w:r>
            </w:del>
          </w:p>
        </w:tc>
        <w:tc>
          <w:tcPr>
            <w:tcW w:w="1025" w:type="dxa"/>
            <w:tcBorders>
              <w:top w:val="nil"/>
              <w:left w:val="nil"/>
              <w:bottom w:val="single" w:sz="4" w:space="0" w:color="auto"/>
              <w:right w:val="single" w:sz="4" w:space="0" w:color="auto"/>
            </w:tcBorders>
            <w:shd w:val="clear" w:color="auto" w:fill="auto"/>
            <w:noWrap/>
            <w:vAlign w:val="center"/>
            <w:hideMark/>
            <w:tcPrChange w:id="1028"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53AF0B3E" w14:textId="37E1D74F" w:rsidR="00851164" w:rsidRPr="00011B2A" w:rsidDel="003866BD" w:rsidRDefault="00851164" w:rsidP="00851164">
            <w:pPr>
              <w:spacing w:after="0" w:line="240" w:lineRule="auto"/>
              <w:jc w:val="center"/>
              <w:rPr>
                <w:del w:id="1029" w:author="Hollie Nicholls" w:date="2019-07-02T16:15:00Z"/>
                <w:rFonts w:eastAsia="Times New Roman" w:cs="Times New Roman"/>
                <w:color w:val="000000"/>
                <w:szCs w:val="24"/>
                <w:lang w:eastAsia="en-GB"/>
              </w:rPr>
            </w:pPr>
            <w:del w:id="1030" w:author="Hollie Nicholls" w:date="2019-07-02T16:15:00Z">
              <w:r w:rsidRPr="00011B2A" w:rsidDel="003866BD">
                <w:rPr>
                  <w:rFonts w:eastAsia="Times New Roman" w:cs="Times New Roman"/>
                  <w:color w:val="000000"/>
                  <w:szCs w:val="24"/>
                  <w:lang w:eastAsia="en-GB"/>
                </w:rPr>
                <w:delText>CRC2K-L</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031"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D4F2C93" w14:textId="23C1ADBC" w:rsidR="00851164" w:rsidRPr="00011B2A" w:rsidDel="003866BD" w:rsidRDefault="00851164" w:rsidP="00851164">
            <w:pPr>
              <w:spacing w:after="0" w:line="240" w:lineRule="auto"/>
              <w:jc w:val="center"/>
              <w:rPr>
                <w:del w:id="1032" w:author="Hollie Nicholls" w:date="2019-07-02T16:15:00Z"/>
                <w:rFonts w:eastAsia="Times New Roman" w:cs="Times New Roman"/>
                <w:color w:val="000000"/>
                <w:szCs w:val="24"/>
                <w:lang w:eastAsia="en-GB"/>
              </w:rPr>
            </w:pPr>
            <w:del w:id="1033"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34"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16E088C" w14:textId="31931FCE" w:rsidR="00851164" w:rsidRPr="00011B2A" w:rsidDel="003866BD" w:rsidRDefault="00851164" w:rsidP="00851164">
            <w:pPr>
              <w:spacing w:after="0" w:line="240" w:lineRule="auto"/>
              <w:jc w:val="center"/>
              <w:rPr>
                <w:del w:id="1035" w:author="Hollie Nicholls" w:date="2019-07-02T16:15:00Z"/>
                <w:rFonts w:eastAsia="Times New Roman" w:cs="Times New Roman"/>
                <w:color w:val="000000"/>
                <w:szCs w:val="24"/>
                <w:lang w:eastAsia="en-GB"/>
              </w:rPr>
            </w:pPr>
            <w:del w:id="103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3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54ADA85" w14:textId="1EB9DBD2" w:rsidR="00851164" w:rsidRPr="00011B2A" w:rsidDel="003866BD" w:rsidRDefault="00851164" w:rsidP="00851164">
            <w:pPr>
              <w:spacing w:after="0" w:line="240" w:lineRule="auto"/>
              <w:jc w:val="center"/>
              <w:rPr>
                <w:del w:id="1038" w:author="Hollie Nicholls" w:date="2019-07-02T16:15:00Z"/>
                <w:rFonts w:eastAsia="Times New Roman" w:cs="Times New Roman"/>
                <w:color w:val="000000"/>
                <w:szCs w:val="24"/>
                <w:lang w:eastAsia="en-GB"/>
              </w:rPr>
            </w:pPr>
            <w:del w:id="1039"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40"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3ADFD3B" w14:textId="46C32563" w:rsidR="00851164" w:rsidRPr="00011B2A" w:rsidDel="003866BD" w:rsidRDefault="00851164" w:rsidP="00851164">
            <w:pPr>
              <w:spacing w:after="0" w:line="240" w:lineRule="auto"/>
              <w:jc w:val="center"/>
              <w:rPr>
                <w:del w:id="1041" w:author="Hollie Nicholls" w:date="2019-07-02T16:15:00Z"/>
                <w:rFonts w:eastAsia="Times New Roman" w:cs="Times New Roman"/>
                <w:color w:val="000000"/>
                <w:szCs w:val="24"/>
                <w:lang w:eastAsia="en-GB"/>
              </w:rPr>
            </w:pPr>
            <w:del w:id="104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4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4D87CE7" w14:textId="4F976FA9" w:rsidR="00851164" w:rsidRPr="00011B2A" w:rsidDel="003866BD" w:rsidRDefault="00851164" w:rsidP="00851164">
            <w:pPr>
              <w:spacing w:after="0" w:line="240" w:lineRule="auto"/>
              <w:jc w:val="center"/>
              <w:rPr>
                <w:del w:id="1044" w:author="Hollie Nicholls" w:date="2019-07-02T16:15:00Z"/>
                <w:rFonts w:eastAsia="Times New Roman" w:cs="Times New Roman"/>
                <w:color w:val="000000"/>
                <w:szCs w:val="24"/>
                <w:lang w:eastAsia="en-GB"/>
              </w:rPr>
            </w:pPr>
            <w:del w:id="1045"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046"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03C73CB" w14:textId="3CC66320" w:rsidR="00851164" w:rsidRPr="00011B2A" w:rsidDel="003866BD" w:rsidRDefault="00851164" w:rsidP="00851164">
            <w:pPr>
              <w:spacing w:after="0" w:line="240" w:lineRule="auto"/>
              <w:jc w:val="center"/>
              <w:rPr>
                <w:del w:id="1047" w:author="Hollie Nicholls" w:date="2019-07-02T16:15:00Z"/>
                <w:rFonts w:eastAsia="Times New Roman" w:cs="Times New Roman"/>
                <w:color w:val="000000"/>
                <w:szCs w:val="24"/>
                <w:lang w:eastAsia="en-GB"/>
              </w:rPr>
            </w:pPr>
            <w:del w:id="1048"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049"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5A3336B2" w14:textId="1CB7BDB2" w:rsidR="00851164" w:rsidRPr="00011B2A" w:rsidDel="003866BD" w:rsidRDefault="00851164" w:rsidP="00851164">
            <w:pPr>
              <w:spacing w:after="0" w:line="240" w:lineRule="auto"/>
              <w:rPr>
                <w:del w:id="1050" w:author="Hollie Nicholls" w:date="2019-07-02T16:15:00Z"/>
                <w:rFonts w:eastAsia="Times New Roman" w:cs="Times New Roman"/>
                <w:color w:val="000000"/>
                <w:szCs w:val="24"/>
                <w:lang w:eastAsia="en-GB"/>
              </w:rPr>
            </w:pPr>
            <w:del w:id="1051"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36A2544E" w14:textId="3DFC9B14" w:rsidTr="00F6550D">
        <w:trPr>
          <w:trHeight w:val="402"/>
          <w:del w:id="1052" w:author="Hollie Nicholls" w:date="2019-07-02T16:15:00Z"/>
          <w:trPrChange w:id="1053" w:author="Hollie Nicholls" w:date="2019-07-08T12:12:00Z">
            <w:trPr>
              <w:trHeight w:val="402"/>
            </w:trPr>
          </w:trPrChange>
        </w:trPr>
        <w:tc>
          <w:tcPr>
            <w:tcW w:w="3560" w:type="dxa"/>
            <w:vMerge w:val="restart"/>
            <w:tcBorders>
              <w:top w:val="nil"/>
              <w:left w:val="single" w:sz="4" w:space="0" w:color="auto"/>
              <w:bottom w:val="single" w:sz="4" w:space="0" w:color="000000"/>
              <w:right w:val="single" w:sz="4" w:space="0" w:color="auto"/>
            </w:tcBorders>
            <w:shd w:val="clear" w:color="auto" w:fill="auto"/>
            <w:noWrap/>
            <w:vAlign w:val="center"/>
            <w:hideMark/>
            <w:tcPrChange w:id="1054" w:author="Hollie Nicholls" w:date="2019-07-08T12:12:00Z">
              <w:tcPr>
                <w:tcW w:w="4126" w:type="dxa"/>
                <w:vMerge w:val="restart"/>
                <w:tcBorders>
                  <w:top w:val="nil"/>
                  <w:left w:val="single" w:sz="4" w:space="0" w:color="auto"/>
                  <w:bottom w:val="single" w:sz="4" w:space="0" w:color="000000"/>
                  <w:right w:val="single" w:sz="4" w:space="0" w:color="auto"/>
                </w:tcBorders>
                <w:shd w:val="clear" w:color="auto" w:fill="auto"/>
                <w:noWrap/>
                <w:vAlign w:val="center"/>
                <w:hideMark/>
              </w:tcPr>
            </w:tcPrChange>
          </w:tcPr>
          <w:p w14:paraId="40B58312" w14:textId="6316E55D" w:rsidR="00851164" w:rsidRPr="00011B2A" w:rsidDel="003866BD" w:rsidRDefault="00851164" w:rsidP="00851164">
            <w:pPr>
              <w:spacing w:after="0" w:line="240" w:lineRule="auto"/>
              <w:rPr>
                <w:del w:id="1055" w:author="Hollie Nicholls" w:date="2019-07-02T16:15:00Z"/>
                <w:rFonts w:eastAsia="Times New Roman" w:cs="Times New Roman"/>
                <w:color w:val="000000"/>
                <w:szCs w:val="24"/>
                <w:lang w:eastAsia="en-GB"/>
              </w:rPr>
            </w:pPr>
            <w:del w:id="1056" w:author="Hollie Nicholls" w:date="2019-07-02T16:15:00Z">
              <w:r w:rsidRPr="00011B2A" w:rsidDel="003866BD">
                <w:rPr>
                  <w:rFonts w:eastAsia="Times New Roman" w:cs="Times New Roman"/>
                  <w:color w:val="000000"/>
                  <w:szCs w:val="24"/>
                  <w:lang w:eastAsia="en-GB"/>
                </w:rPr>
                <w:delText>Residual Losses and Growth incentive (C9)</w:delText>
              </w:r>
            </w:del>
          </w:p>
        </w:tc>
        <w:tc>
          <w:tcPr>
            <w:tcW w:w="1265" w:type="dxa"/>
            <w:tcBorders>
              <w:top w:val="nil"/>
              <w:left w:val="nil"/>
              <w:bottom w:val="single" w:sz="4" w:space="0" w:color="auto"/>
              <w:right w:val="single" w:sz="4" w:space="0" w:color="auto"/>
            </w:tcBorders>
            <w:shd w:val="clear" w:color="auto" w:fill="auto"/>
            <w:noWrap/>
            <w:vAlign w:val="center"/>
            <w:hideMark/>
            <w:tcPrChange w:id="1057"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0E722661" w14:textId="7FEE1932" w:rsidR="00851164" w:rsidRPr="00011B2A" w:rsidDel="003866BD" w:rsidRDefault="00851164" w:rsidP="00851164">
            <w:pPr>
              <w:spacing w:after="0" w:line="240" w:lineRule="auto"/>
              <w:jc w:val="center"/>
              <w:rPr>
                <w:del w:id="1058" w:author="Hollie Nicholls" w:date="2019-07-02T16:15:00Z"/>
                <w:rFonts w:eastAsia="Times New Roman" w:cs="Times New Roman"/>
                <w:szCs w:val="24"/>
                <w:lang w:eastAsia="en-GB"/>
              </w:rPr>
            </w:pPr>
            <w:del w:id="1059" w:author="Hollie Nicholls" w:date="2019-07-02T16:15:00Z">
              <w:r w:rsidRPr="00011B2A" w:rsidDel="003866BD">
                <w:rPr>
                  <w:rFonts w:eastAsia="Times New Roman" w:cs="Times New Roman"/>
                  <w:szCs w:val="24"/>
                  <w:lang w:eastAsia="en-GB"/>
                </w:rPr>
                <w:delText>PPL</w:delText>
              </w:r>
            </w:del>
          </w:p>
        </w:tc>
        <w:tc>
          <w:tcPr>
            <w:tcW w:w="1025" w:type="dxa"/>
            <w:tcBorders>
              <w:top w:val="nil"/>
              <w:left w:val="nil"/>
              <w:bottom w:val="single" w:sz="4" w:space="0" w:color="auto"/>
              <w:right w:val="single" w:sz="4" w:space="0" w:color="auto"/>
            </w:tcBorders>
            <w:shd w:val="clear" w:color="auto" w:fill="auto"/>
            <w:noWrap/>
            <w:vAlign w:val="center"/>
            <w:hideMark/>
            <w:tcPrChange w:id="1060"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4C370CBD" w14:textId="5B48D87E" w:rsidR="00851164" w:rsidRPr="00011B2A" w:rsidDel="003866BD" w:rsidRDefault="00851164" w:rsidP="00851164">
            <w:pPr>
              <w:spacing w:after="0" w:line="240" w:lineRule="auto"/>
              <w:jc w:val="center"/>
              <w:rPr>
                <w:del w:id="1061" w:author="Hollie Nicholls" w:date="2019-07-02T16:15:00Z"/>
                <w:rFonts w:eastAsia="Times New Roman" w:cs="Times New Roman"/>
                <w:color w:val="000000"/>
                <w:szCs w:val="24"/>
                <w:lang w:eastAsia="en-GB"/>
              </w:rPr>
            </w:pPr>
            <w:del w:id="1062" w:author="Hollie Nicholls" w:date="2019-07-02T16:15:00Z">
              <w:r w:rsidRPr="00011B2A" w:rsidDel="003866BD">
                <w:rPr>
                  <w:rFonts w:eastAsia="Times New Roman" w:cs="Times New Roman"/>
                  <w:color w:val="000000"/>
                  <w:szCs w:val="24"/>
                  <w:lang w:eastAsia="en-GB"/>
                </w:rPr>
                <w:delText>CRC2M</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063"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6F07CA8" w14:textId="4A24BC88" w:rsidR="00851164" w:rsidRPr="00011B2A" w:rsidDel="003866BD" w:rsidRDefault="00851164" w:rsidP="00851164">
            <w:pPr>
              <w:spacing w:after="0" w:line="240" w:lineRule="auto"/>
              <w:jc w:val="center"/>
              <w:rPr>
                <w:del w:id="1064" w:author="Hollie Nicholls" w:date="2019-07-02T16:15:00Z"/>
                <w:rFonts w:eastAsia="Times New Roman" w:cs="Times New Roman"/>
                <w:color w:val="000000"/>
                <w:szCs w:val="24"/>
                <w:lang w:eastAsia="en-GB"/>
              </w:rPr>
            </w:pPr>
            <w:del w:id="1065"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66"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2EB3C9C" w14:textId="7D3B1CD1" w:rsidR="00851164" w:rsidRPr="00011B2A" w:rsidDel="003866BD" w:rsidRDefault="00851164" w:rsidP="00851164">
            <w:pPr>
              <w:spacing w:after="0" w:line="240" w:lineRule="auto"/>
              <w:jc w:val="center"/>
              <w:rPr>
                <w:del w:id="1067" w:author="Hollie Nicholls" w:date="2019-07-02T16:15:00Z"/>
                <w:rFonts w:eastAsia="Times New Roman" w:cs="Times New Roman"/>
                <w:color w:val="000000"/>
                <w:szCs w:val="24"/>
                <w:lang w:eastAsia="en-GB"/>
              </w:rPr>
            </w:pPr>
            <w:del w:id="106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6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580DEA7" w14:textId="677E1FFA" w:rsidR="00851164" w:rsidRPr="00011B2A" w:rsidDel="003866BD" w:rsidRDefault="00851164" w:rsidP="00851164">
            <w:pPr>
              <w:spacing w:after="0" w:line="240" w:lineRule="auto"/>
              <w:jc w:val="center"/>
              <w:rPr>
                <w:del w:id="1070" w:author="Hollie Nicholls" w:date="2019-07-02T16:15:00Z"/>
                <w:rFonts w:eastAsia="Times New Roman" w:cs="Times New Roman"/>
                <w:color w:val="000000"/>
                <w:szCs w:val="24"/>
                <w:lang w:eastAsia="en-GB"/>
              </w:rPr>
            </w:pPr>
            <w:del w:id="1071"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72"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BEA6612" w14:textId="77EE0142" w:rsidR="00851164" w:rsidRPr="00011B2A" w:rsidDel="003866BD" w:rsidRDefault="00851164" w:rsidP="00851164">
            <w:pPr>
              <w:spacing w:after="0" w:line="240" w:lineRule="auto"/>
              <w:jc w:val="center"/>
              <w:rPr>
                <w:del w:id="1073" w:author="Hollie Nicholls" w:date="2019-07-02T16:15:00Z"/>
                <w:rFonts w:eastAsia="Times New Roman" w:cs="Times New Roman"/>
                <w:color w:val="000000"/>
                <w:szCs w:val="24"/>
                <w:lang w:eastAsia="en-GB"/>
              </w:rPr>
            </w:pPr>
            <w:del w:id="1074"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7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A5A69E6" w14:textId="7496B8F6" w:rsidR="00851164" w:rsidRPr="00011B2A" w:rsidDel="003866BD" w:rsidRDefault="00851164" w:rsidP="00851164">
            <w:pPr>
              <w:spacing w:after="0" w:line="240" w:lineRule="auto"/>
              <w:jc w:val="center"/>
              <w:rPr>
                <w:del w:id="1076" w:author="Hollie Nicholls" w:date="2019-07-02T16:15:00Z"/>
                <w:rFonts w:eastAsia="Times New Roman" w:cs="Times New Roman"/>
                <w:color w:val="000000"/>
                <w:szCs w:val="24"/>
                <w:lang w:eastAsia="en-GB"/>
              </w:rPr>
            </w:pPr>
            <w:del w:id="1077"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078"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99D8096" w14:textId="77570C1F" w:rsidR="00851164" w:rsidRPr="00011B2A" w:rsidDel="003866BD" w:rsidRDefault="00851164" w:rsidP="00851164">
            <w:pPr>
              <w:spacing w:after="0" w:line="240" w:lineRule="auto"/>
              <w:jc w:val="center"/>
              <w:rPr>
                <w:del w:id="1079" w:author="Hollie Nicholls" w:date="2019-07-02T16:15:00Z"/>
                <w:rFonts w:eastAsia="Times New Roman" w:cs="Times New Roman"/>
                <w:color w:val="000000"/>
                <w:szCs w:val="24"/>
                <w:lang w:eastAsia="en-GB"/>
              </w:rPr>
            </w:pPr>
            <w:del w:id="1080" w:author="Hollie Nicholls" w:date="2019-07-02T16:15:00Z">
              <w:r w:rsidRPr="00011B2A" w:rsidDel="003866BD">
                <w:rPr>
                  <w:rFonts w:eastAsia="Times New Roman" w:cs="Times New Roman"/>
                  <w:color w:val="000000"/>
                  <w:szCs w:val="24"/>
                  <w:lang w:eastAsia="en-GB"/>
                </w:rPr>
                <w:delText> </w:delText>
              </w:r>
            </w:del>
          </w:p>
        </w:tc>
        <w:tc>
          <w:tcPr>
            <w:tcW w:w="127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Change w:id="1081" w:author="Hollie Nicholls" w:date="2019-07-08T12:12:00Z">
              <w:tcPr>
                <w:tcW w:w="1559"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tcPrChange>
          </w:tcPr>
          <w:p w14:paraId="6A5AC0C6" w14:textId="7B95D440" w:rsidR="00851164" w:rsidRPr="00011B2A" w:rsidDel="003866BD" w:rsidRDefault="00851164" w:rsidP="00851164">
            <w:pPr>
              <w:spacing w:after="0" w:line="240" w:lineRule="auto"/>
              <w:rPr>
                <w:del w:id="1082" w:author="Hollie Nicholls" w:date="2019-07-02T16:15:00Z"/>
                <w:rFonts w:eastAsia="Times New Roman" w:cs="Times New Roman"/>
                <w:color w:val="000000"/>
                <w:szCs w:val="24"/>
                <w:lang w:eastAsia="en-GB"/>
              </w:rPr>
            </w:pPr>
            <w:del w:id="1083"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1C0131FC" w14:textId="6A2FDF2A" w:rsidTr="00F6550D">
        <w:trPr>
          <w:trHeight w:val="402"/>
          <w:del w:id="1084" w:author="Hollie Nicholls" w:date="2019-07-02T16:15:00Z"/>
          <w:trPrChange w:id="1085" w:author="Hollie Nicholls" w:date="2019-07-08T12:12:00Z">
            <w:trPr>
              <w:trHeight w:val="402"/>
            </w:trPr>
          </w:trPrChange>
        </w:trPr>
        <w:tc>
          <w:tcPr>
            <w:tcW w:w="3560" w:type="dxa"/>
            <w:vMerge/>
            <w:tcBorders>
              <w:top w:val="nil"/>
              <w:left w:val="single" w:sz="4" w:space="0" w:color="auto"/>
              <w:bottom w:val="single" w:sz="4" w:space="0" w:color="000000"/>
              <w:right w:val="single" w:sz="4" w:space="0" w:color="auto"/>
            </w:tcBorders>
            <w:vAlign w:val="center"/>
            <w:hideMark/>
            <w:tcPrChange w:id="1086" w:author="Hollie Nicholls" w:date="2019-07-08T12:12:00Z">
              <w:tcPr>
                <w:tcW w:w="4126" w:type="dxa"/>
                <w:vMerge/>
                <w:tcBorders>
                  <w:top w:val="nil"/>
                  <w:left w:val="single" w:sz="4" w:space="0" w:color="auto"/>
                  <w:bottom w:val="single" w:sz="4" w:space="0" w:color="000000"/>
                  <w:right w:val="single" w:sz="4" w:space="0" w:color="auto"/>
                </w:tcBorders>
                <w:vAlign w:val="center"/>
                <w:hideMark/>
              </w:tcPr>
            </w:tcPrChange>
          </w:tcPr>
          <w:p w14:paraId="0C890F27" w14:textId="1ED6239C" w:rsidR="00851164" w:rsidRPr="00011B2A" w:rsidDel="003866BD" w:rsidRDefault="00851164" w:rsidP="00851164">
            <w:pPr>
              <w:spacing w:after="0" w:line="240" w:lineRule="auto"/>
              <w:rPr>
                <w:del w:id="1087" w:author="Hollie Nicholls" w:date="2019-07-02T16:15:00Z"/>
                <w:rFonts w:eastAsia="Times New Roman" w:cs="Times New Roman"/>
                <w:color w:val="000000"/>
                <w:szCs w:val="24"/>
                <w:lang w:eastAsia="en-GB"/>
              </w:rPr>
            </w:pPr>
          </w:p>
        </w:tc>
        <w:tc>
          <w:tcPr>
            <w:tcW w:w="1265" w:type="dxa"/>
            <w:tcBorders>
              <w:top w:val="nil"/>
              <w:left w:val="nil"/>
              <w:bottom w:val="single" w:sz="4" w:space="0" w:color="auto"/>
              <w:right w:val="single" w:sz="4" w:space="0" w:color="auto"/>
            </w:tcBorders>
            <w:shd w:val="clear" w:color="auto" w:fill="auto"/>
            <w:noWrap/>
            <w:vAlign w:val="center"/>
            <w:hideMark/>
            <w:tcPrChange w:id="1088"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01170458" w14:textId="423A27A2" w:rsidR="00851164" w:rsidRPr="00011B2A" w:rsidDel="003866BD" w:rsidRDefault="00851164" w:rsidP="00851164">
            <w:pPr>
              <w:spacing w:after="0" w:line="240" w:lineRule="auto"/>
              <w:jc w:val="center"/>
              <w:rPr>
                <w:del w:id="1089" w:author="Hollie Nicholls" w:date="2019-07-02T16:15:00Z"/>
                <w:rFonts w:eastAsia="Times New Roman" w:cs="Times New Roman"/>
                <w:szCs w:val="24"/>
                <w:lang w:eastAsia="en-GB"/>
              </w:rPr>
            </w:pPr>
            <w:del w:id="1090" w:author="Hollie Nicholls" w:date="2019-07-02T16:15:00Z">
              <w:r w:rsidRPr="00011B2A" w:rsidDel="003866BD">
                <w:rPr>
                  <w:rFonts w:eastAsia="Times New Roman" w:cs="Times New Roman"/>
                  <w:szCs w:val="24"/>
                  <w:lang w:eastAsia="en-GB"/>
                </w:rPr>
                <w:delText>GTA</w:delText>
              </w:r>
            </w:del>
          </w:p>
        </w:tc>
        <w:tc>
          <w:tcPr>
            <w:tcW w:w="1025" w:type="dxa"/>
            <w:tcBorders>
              <w:top w:val="nil"/>
              <w:left w:val="nil"/>
              <w:bottom w:val="single" w:sz="4" w:space="0" w:color="auto"/>
              <w:right w:val="single" w:sz="4" w:space="0" w:color="auto"/>
            </w:tcBorders>
            <w:shd w:val="clear" w:color="auto" w:fill="auto"/>
            <w:noWrap/>
            <w:vAlign w:val="center"/>
            <w:hideMark/>
            <w:tcPrChange w:id="1091"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6B0E47C8" w14:textId="027B6F9B" w:rsidR="00851164" w:rsidRPr="00011B2A" w:rsidDel="003866BD" w:rsidRDefault="00851164" w:rsidP="00851164">
            <w:pPr>
              <w:spacing w:after="0" w:line="240" w:lineRule="auto"/>
              <w:jc w:val="center"/>
              <w:rPr>
                <w:del w:id="1092" w:author="Hollie Nicholls" w:date="2019-07-02T16:15:00Z"/>
                <w:rFonts w:eastAsia="Times New Roman" w:cs="Times New Roman"/>
                <w:color w:val="000000"/>
                <w:szCs w:val="24"/>
                <w:lang w:eastAsia="en-GB"/>
              </w:rPr>
            </w:pPr>
            <w:del w:id="1093" w:author="Hollie Nicholls" w:date="2019-07-02T16:15:00Z">
              <w:r w:rsidRPr="00011B2A" w:rsidDel="003866BD">
                <w:rPr>
                  <w:rFonts w:eastAsia="Times New Roman" w:cs="Times New Roman"/>
                  <w:color w:val="000000"/>
                  <w:szCs w:val="24"/>
                  <w:lang w:eastAsia="en-GB"/>
                </w:rPr>
                <w:delText>CRC2M</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094"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DE4BD1E" w14:textId="307CD99E" w:rsidR="00851164" w:rsidRPr="00011B2A" w:rsidDel="003866BD" w:rsidRDefault="00851164" w:rsidP="00851164">
            <w:pPr>
              <w:spacing w:after="0" w:line="240" w:lineRule="auto"/>
              <w:jc w:val="center"/>
              <w:rPr>
                <w:del w:id="1095" w:author="Hollie Nicholls" w:date="2019-07-02T16:15:00Z"/>
                <w:rFonts w:eastAsia="Times New Roman" w:cs="Times New Roman"/>
                <w:color w:val="000000"/>
                <w:szCs w:val="24"/>
                <w:lang w:eastAsia="en-GB"/>
              </w:rPr>
            </w:pPr>
            <w:del w:id="1096"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09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B37F7D8" w14:textId="08A061D6" w:rsidR="00851164" w:rsidRPr="00011B2A" w:rsidDel="003866BD" w:rsidRDefault="00851164" w:rsidP="00851164">
            <w:pPr>
              <w:spacing w:after="0" w:line="240" w:lineRule="auto"/>
              <w:jc w:val="center"/>
              <w:rPr>
                <w:del w:id="1098" w:author="Hollie Nicholls" w:date="2019-07-02T16:15:00Z"/>
                <w:rFonts w:eastAsia="Times New Roman" w:cs="Times New Roman"/>
                <w:color w:val="000000"/>
                <w:szCs w:val="24"/>
                <w:lang w:eastAsia="en-GB"/>
              </w:rPr>
            </w:pPr>
            <w:del w:id="1099"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100"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D2C1267" w14:textId="2C0EB0CB" w:rsidR="00851164" w:rsidRPr="00011B2A" w:rsidDel="003866BD" w:rsidRDefault="00851164" w:rsidP="00851164">
            <w:pPr>
              <w:spacing w:after="0" w:line="240" w:lineRule="auto"/>
              <w:jc w:val="center"/>
              <w:rPr>
                <w:del w:id="1101" w:author="Hollie Nicholls" w:date="2019-07-02T16:15:00Z"/>
                <w:rFonts w:eastAsia="Times New Roman" w:cs="Times New Roman"/>
                <w:color w:val="000000"/>
                <w:szCs w:val="24"/>
                <w:lang w:eastAsia="en-GB"/>
              </w:rPr>
            </w:pPr>
            <w:del w:id="110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103"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ECAD9D9" w14:textId="2375257B" w:rsidR="00851164" w:rsidRPr="00011B2A" w:rsidDel="003866BD" w:rsidRDefault="00851164" w:rsidP="00851164">
            <w:pPr>
              <w:spacing w:after="0" w:line="240" w:lineRule="auto"/>
              <w:jc w:val="center"/>
              <w:rPr>
                <w:del w:id="1104" w:author="Hollie Nicholls" w:date="2019-07-02T16:15:00Z"/>
                <w:rFonts w:eastAsia="Times New Roman" w:cs="Times New Roman"/>
                <w:color w:val="000000"/>
                <w:szCs w:val="24"/>
                <w:lang w:eastAsia="en-GB"/>
              </w:rPr>
            </w:pPr>
            <w:del w:id="1105"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106"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7145145" w14:textId="03C7916A" w:rsidR="00851164" w:rsidRPr="00011B2A" w:rsidDel="003866BD" w:rsidRDefault="00851164" w:rsidP="00851164">
            <w:pPr>
              <w:spacing w:after="0" w:line="240" w:lineRule="auto"/>
              <w:jc w:val="center"/>
              <w:rPr>
                <w:del w:id="1107" w:author="Hollie Nicholls" w:date="2019-07-02T16:15:00Z"/>
                <w:rFonts w:eastAsia="Times New Roman" w:cs="Times New Roman"/>
                <w:color w:val="000000"/>
                <w:szCs w:val="24"/>
                <w:lang w:eastAsia="en-GB"/>
              </w:rPr>
            </w:pPr>
            <w:del w:id="1108"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109"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17E8C38" w14:textId="2ECF9676" w:rsidR="00851164" w:rsidRPr="00011B2A" w:rsidDel="003866BD" w:rsidRDefault="00851164" w:rsidP="00851164">
            <w:pPr>
              <w:spacing w:after="0" w:line="240" w:lineRule="auto"/>
              <w:jc w:val="center"/>
              <w:rPr>
                <w:del w:id="1110" w:author="Hollie Nicholls" w:date="2019-07-02T16:15:00Z"/>
                <w:rFonts w:eastAsia="Times New Roman" w:cs="Times New Roman"/>
                <w:color w:val="000000"/>
                <w:szCs w:val="24"/>
                <w:lang w:eastAsia="en-GB"/>
              </w:rPr>
            </w:pPr>
            <w:del w:id="1111" w:author="Hollie Nicholls" w:date="2019-07-02T16:15:00Z">
              <w:r w:rsidRPr="00011B2A" w:rsidDel="003866BD">
                <w:rPr>
                  <w:rFonts w:eastAsia="Times New Roman" w:cs="Times New Roman"/>
                  <w:color w:val="000000"/>
                  <w:szCs w:val="24"/>
                  <w:lang w:eastAsia="en-GB"/>
                </w:rPr>
                <w:delText> </w:delText>
              </w:r>
            </w:del>
          </w:p>
        </w:tc>
        <w:tc>
          <w:tcPr>
            <w:tcW w:w="1276" w:type="dxa"/>
            <w:gridSpan w:val="2"/>
            <w:vMerge/>
            <w:tcBorders>
              <w:top w:val="nil"/>
              <w:left w:val="single" w:sz="4" w:space="0" w:color="auto"/>
              <w:bottom w:val="single" w:sz="4" w:space="0" w:color="000000"/>
              <w:right w:val="single" w:sz="4" w:space="0" w:color="auto"/>
            </w:tcBorders>
            <w:vAlign w:val="center"/>
            <w:hideMark/>
            <w:tcPrChange w:id="1112" w:author="Hollie Nicholls" w:date="2019-07-08T12:12:00Z">
              <w:tcPr>
                <w:tcW w:w="1559" w:type="dxa"/>
                <w:gridSpan w:val="2"/>
                <w:vMerge/>
                <w:tcBorders>
                  <w:top w:val="nil"/>
                  <w:left w:val="single" w:sz="4" w:space="0" w:color="auto"/>
                  <w:bottom w:val="single" w:sz="4" w:space="0" w:color="000000"/>
                  <w:right w:val="single" w:sz="4" w:space="0" w:color="auto"/>
                </w:tcBorders>
                <w:vAlign w:val="center"/>
                <w:hideMark/>
              </w:tcPr>
            </w:tcPrChange>
          </w:tcPr>
          <w:p w14:paraId="1ED63D7A" w14:textId="6CCC06DB" w:rsidR="00851164" w:rsidRPr="00011B2A" w:rsidDel="003866BD" w:rsidRDefault="00851164" w:rsidP="00851164">
            <w:pPr>
              <w:spacing w:after="0" w:line="240" w:lineRule="auto"/>
              <w:rPr>
                <w:del w:id="1113" w:author="Hollie Nicholls" w:date="2019-07-02T16:15:00Z"/>
                <w:rFonts w:eastAsia="Times New Roman" w:cs="Times New Roman"/>
                <w:color w:val="000000"/>
                <w:szCs w:val="24"/>
                <w:lang w:eastAsia="en-GB"/>
              </w:rPr>
            </w:pPr>
          </w:p>
        </w:tc>
      </w:tr>
      <w:tr w:rsidR="00851164" w:rsidRPr="00011B2A" w:rsidDel="003866BD" w14:paraId="23C0C38D" w14:textId="3FC04853" w:rsidTr="00F6550D">
        <w:trPr>
          <w:trHeight w:val="600"/>
          <w:del w:id="1114" w:author="Hollie Nicholls" w:date="2019-07-02T16:15:00Z"/>
          <w:trPrChange w:id="1115"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000000" w:fill="BFBFBF"/>
            <w:vAlign w:val="center"/>
            <w:hideMark/>
            <w:tcPrChange w:id="1116" w:author="Hollie Nicholls" w:date="2019-07-08T12:12:00Z">
              <w:tcPr>
                <w:tcW w:w="4126" w:type="dxa"/>
                <w:tcBorders>
                  <w:top w:val="nil"/>
                  <w:left w:val="single" w:sz="4" w:space="0" w:color="auto"/>
                  <w:bottom w:val="single" w:sz="4" w:space="0" w:color="auto"/>
                  <w:right w:val="single" w:sz="4" w:space="0" w:color="auto"/>
                </w:tcBorders>
                <w:shd w:val="clear" w:color="000000" w:fill="BFBFBF"/>
                <w:vAlign w:val="center"/>
                <w:hideMark/>
              </w:tcPr>
            </w:tcPrChange>
          </w:tcPr>
          <w:p w14:paraId="74E76104" w14:textId="652E658A" w:rsidR="00851164" w:rsidRPr="00011B2A" w:rsidDel="003866BD" w:rsidRDefault="00851164" w:rsidP="00851164">
            <w:pPr>
              <w:spacing w:after="0" w:line="240" w:lineRule="auto"/>
              <w:rPr>
                <w:del w:id="1117" w:author="Hollie Nicholls" w:date="2019-07-02T16:15:00Z"/>
                <w:rFonts w:eastAsia="Times New Roman" w:cs="Times New Roman"/>
                <w:b/>
                <w:bCs/>
                <w:color w:val="000000"/>
                <w:szCs w:val="24"/>
                <w:lang w:eastAsia="en-GB"/>
              </w:rPr>
            </w:pPr>
            <w:del w:id="1118" w:author="Hollie Nicholls" w:date="2019-07-02T16:15:00Z">
              <w:r w:rsidRPr="00011B2A" w:rsidDel="003866BD">
                <w:rPr>
                  <w:rFonts w:eastAsia="Times New Roman" w:cs="Times New Roman"/>
                  <w:b/>
                  <w:bCs/>
                  <w:color w:val="000000"/>
                  <w:szCs w:val="24"/>
                  <w:lang w:eastAsia="en-GB"/>
                </w:rPr>
                <w:delText>Incentive Revenue and Other Adjustments (C):</w:delText>
              </w:r>
              <w:r w:rsidRPr="00011B2A" w:rsidDel="003866BD">
                <w:rPr>
                  <w:rFonts w:eastAsia="Times New Roman" w:cs="Times New Roman"/>
                  <w:b/>
                  <w:bCs/>
                  <w:color w:val="000000"/>
                  <w:szCs w:val="24"/>
                  <w:lang w:eastAsia="en-GB"/>
                </w:rPr>
                <w:br/>
              </w:r>
              <w:r w:rsidRPr="00011B2A" w:rsidDel="003866BD">
                <w:rPr>
                  <w:rFonts w:eastAsia="Times New Roman" w:cs="Times New Roman"/>
                  <w:b/>
                  <w:bCs/>
                  <w:color w:val="000000"/>
                  <w:szCs w:val="24"/>
                  <w:lang w:eastAsia="en-GB"/>
                </w:rPr>
                <w:lastRenderedPageBreak/>
                <w:delText>[C = C1 + C2 + C3 + C4 + C5 + C6 + C7 + C8 + C9]</w:delText>
              </w:r>
            </w:del>
          </w:p>
        </w:tc>
        <w:tc>
          <w:tcPr>
            <w:tcW w:w="1265" w:type="dxa"/>
            <w:tcBorders>
              <w:top w:val="nil"/>
              <w:left w:val="nil"/>
              <w:bottom w:val="single" w:sz="4" w:space="0" w:color="auto"/>
              <w:right w:val="single" w:sz="4" w:space="0" w:color="auto"/>
            </w:tcBorders>
            <w:shd w:val="clear" w:color="000000" w:fill="BFBFBF"/>
            <w:noWrap/>
            <w:vAlign w:val="center"/>
            <w:hideMark/>
            <w:tcPrChange w:id="1119" w:author="Hollie Nicholls" w:date="2019-07-08T12:12:00Z">
              <w:tcPr>
                <w:tcW w:w="1418" w:type="dxa"/>
                <w:tcBorders>
                  <w:top w:val="nil"/>
                  <w:left w:val="nil"/>
                  <w:bottom w:val="single" w:sz="4" w:space="0" w:color="auto"/>
                  <w:right w:val="single" w:sz="4" w:space="0" w:color="auto"/>
                </w:tcBorders>
                <w:shd w:val="clear" w:color="000000" w:fill="BFBFBF"/>
                <w:noWrap/>
                <w:vAlign w:val="center"/>
                <w:hideMark/>
              </w:tcPr>
            </w:tcPrChange>
          </w:tcPr>
          <w:p w14:paraId="6B81D9CD" w14:textId="7FFD9C61" w:rsidR="00851164" w:rsidRPr="00011B2A" w:rsidDel="003866BD" w:rsidRDefault="00851164" w:rsidP="00851164">
            <w:pPr>
              <w:spacing w:after="0" w:line="240" w:lineRule="auto"/>
              <w:jc w:val="center"/>
              <w:rPr>
                <w:del w:id="1120" w:author="Hollie Nicholls" w:date="2019-07-02T16:15:00Z"/>
                <w:rFonts w:eastAsia="Times New Roman" w:cs="Times New Roman"/>
                <w:b/>
                <w:bCs/>
                <w:szCs w:val="24"/>
                <w:lang w:eastAsia="en-GB"/>
              </w:rPr>
            </w:pPr>
            <w:del w:id="1121" w:author="Hollie Nicholls" w:date="2019-07-02T16:15:00Z">
              <w:r w:rsidRPr="00011B2A" w:rsidDel="003866BD">
                <w:rPr>
                  <w:rFonts w:eastAsia="Times New Roman" w:cs="Times New Roman"/>
                  <w:b/>
                  <w:bCs/>
                  <w:szCs w:val="24"/>
                  <w:lang w:eastAsia="en-GB"/>
                </w:rPr>
                <w:lastRenderedPageBreak/>
                <w:delText> </w:delText>
              </w:r>
            </w:del>
          </w:p>
        </w:tc>
        <w:tc>
          <w:tcPr>
            <w:tcW w:w="1025" w:type="dxa"/>
            <w:tcBorders>
              <w:top w:val="nil"/>
              <w:left w:val="nil"/>
              <w:bottom w:val="single" w:sz="4" w:space="0" w:color="auto"/>
              <w:right w:val="single" w:sz="4" w:space="0" w:color="auto"/>
            </w:tcBorders>
            <w:shd w:val="clear" w:color="000000" w:fill="BFBFBF"/>
            <w:noWrap/>
            <w:vAlign w:val="center"/>
            <w:hideMark/>
            <w:tcPrChange w:id="1122" w:author="Hollie Nicholls" w:date="2019-07-08T12:12:00Z">
              <w:tcPr>
                <w:tcW w:w="1134" w:type="dxa"/>
                <w:tcBorders>
                  <w:top w:val="nil"/>
                  <w:left w:val="nil"/>
                  <w:bottom w:val="single" w:sz="4" w:space="0" w:color="auto"/>
                  <w:right w:val="single" w:sz="4" w:space="0" w:color="auto"/>
                </w:tcBorders>
                <w:shd w:val="clear" w:color="000000" w:fill="BFBFBF"/>
                <w:noWrap/>
                <w:vAlign w:val="center"/>
                <w:hideMark/>
              </w:tcPr>
            </w:tcPrChange>
          </w:tcPr>
          <w:p w14:paraId="6F8D7758" w14:textId="2A5DEF2D" w:rsidR="00851164" w:rsidRPr="00011B2A" w:rsidDel="003866BD" w:rsidRDefault="00851164" w:rsidP="00851164">
            <w:pPr>
              <w:spacing w:after="0" w:line="240" w:lineRule="auto"/>
              <w:jc w:val="center"/>
              <w:rPr>
                <w:del w:id="1123" w:author="Hollie Nicholls" w:date="2019-07-02T16:15:00Z"/>
                <w:rFonts w:eastAsia="Times New Roman" w:cs="Times New Roman"/>
                <w:b/>
                <w:bCs/>
                <w:color w:val="000000"/>
                <w:szCs w:val="24"/>
                <w:lang w:eastAsia="en-GB"/>
              </w:rPr>
            </w:pPr>
            <w:del w:id="1124" w:author="Hollie Nicholls" w:date="2019-07-02T16:15:00Z">
              <w:r w:rsidRPr="00011B2A" w:rsidDel="003866BD">
                <w:rPr>
                  <w:rFonts w:eastAsia="Times New Roman" w:cs="Times New Roman"/>
                  <w:b/>
                  <w:bCs/>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125"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1285E23" w14:textId="463E15E5" w:rsidR="00851164" w:rsidRPr="00011B2A" w:rsidDel="003866BD" w:rsidRDefault="00851164" w:rsidP="00851164">
            <w:pPr>
              <w:spacing w:after="0" w:line="240" w:lineRule="auto"/>
              <w:jc w:val="center"/>
              <w:rPr>
                <w:del w:id="1126" w:author="Hollie Nicholls" w:date="2019-07-02T16:15:00Z"/>
                <w:rFonts w:eastAsia="Times New Roman" w:cs="Times New Roman"/>
                <w:b/>
                <w:bCs/>
                <w:color w:val="000000"/>
                <w:szCs w:val="24"/>
                <w:lang w:eastAsia="en-GB"/>
              </w:rPr>
            </w:pPr>
            <w:del w:id="1127" w:author="Hollie Nicholls" w:date="2019-07-02T16:15:00Z">
              <w:r w:rsidRPr="00011B2A" w:rsidDel="003866BD">
                <w:rPr>
                  <w:rFonts w:eastAsia="Times New Roman" w:cs="Times New Roman"/>
                  <w:b/>
                  <w:bCs/>
                  <w:color w:val="000000"/>
                  <w:szCs w:val="24"/>
                  <w:lang w:eastAsia="en-GB"/>
                </w:rPr>
                <w:delText>-</w:delText>
              </w:r>
            </w:del>
          </w:p>
        </w:tc>
        <w:tc>
          <w:tcPr>
            <w:tcW w:w="105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128"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4B01F3C" w14:textId="2544C463" w:rsidR="00851164" w:rsidRPr="00011B2A" w:rsidDel="003866BD" w:rsidRDefault="00851164" w:rsidP="00851164">
            <w:pPr>
              <w:spacing w:after="0" w:line="240" w:lineRule="auto"/>
              <w:jc w:val="center"/>
              <w:rPr>
                <w:del w:id="1129" w:author="Hollie Nicholls" w:date="2019-07-02T16:15:00Z"/>
                <w:rFonts w:eastAsia="Times New Roman" w:cs="Times New Roman"/>
                <w:b/>
                <w:bCs/>
                <w:color w:val="000000"/>
                <w:szCs w:val="24"/>
                <w:lang w:eastAsia="en-GB"/>
              </w:rPr>
            </w:pPr>
            <w:del w:id="1130"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13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13AB1552" w14:textId="516DC3F5" w:rsidR="00851164" w:rsidRPr="00011B2A" w:rsidDel="003866BD" w:rsidRDefault="00851164" w:rsidP="00851164">
            <w:pPr>
              <w:spacing w:after="0" w:line="240" w:lineRule="auto"/>
              <w:jc w:val="center"/>
              <w:rPr>
                <w:del w:id="1132" w:author="Hollie Nicholls" w:date="2019-07-02T16:15:00Z"/>
                <w:rFonts w:eastAsia="Times New Roman" w:cs="Times New Roman"/>
                <w:b/>
                <w:bCs/>
                <w:color w:val="000000"/>
                <w:szCs w:val="24"/>
                <w:lang w:eastAsia="en-GB"/>
              </w:rPr>
            </w:pPr>
            <w:del w:id="1133"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134"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55D9A12" w14:textId="5045B204" w:rsidR="00851164" w:rsidRPr="00011B2A" w:rsidDel="003866BD" w:rsidRDefault="00851164" w:rsidP="00851164">
            <w:pPr>
              <w:spacing w:after="0" w:line="240" w:lineRule="auto"/>
              <w:jc w:val="center"/>
              <w:rPr>
                <w:del w:id="1135" w:author="Hollie Nicholls" w:date="2019-07-02T16:15:00Z"/>
                <w:rFonts w:eastAsia="Times New Roman" w:cs="Times New Roman"/>
                <w:b/>
                <w:bCs/>
                <w:color w:val="000000"/>
                <w:szCs w:val="24"/>
                <w:lang w:eastAsia="en-GB"/>
              </w:rPr>
            </w:pPr>
            <w:del w:id="1136"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13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12EC6F9F" w14:textId="3632A34D" w:rsidR="00851164" w:rsidRPr="00011B2A" w:rsidDel="003866BD" w:rsidRDefault="00851164" w:rsidP="00851164">
            <w:pPr>
              <w:spacing w:after="0" w:line="240" w:lineRule="auto"/>
              <w:jc w:val="center"/>
              <w:rPr>
                <w:del w:id="1138" w:author="Hollie Nicholls" w:date="2019-07-02T16:15:00Z"/>
                <w:rFonts w:eastAsia="Times New Roman" w:cs="Times New Roman"/>
                <w:b/>
                <w:bCs/>
                <w:color w:val="000000"/>
                <w:szCs w:val="24"/>
                <w:lang w:eastAsia="en-GB"/>
              </w:rPr>
            </w:pPr>
            <w:del w:id="1139" w:author="Hollie Nicholls" w:date="2019-07-02T16:15:00Z">
              <w:r w:rsidRPr="00011B2A" w:rsidDel="003866BD">
                <w:rPr>
                  <w:rFonts w:eastAsia="Times New Roman" w:cs="Times New Roman"/>
                  <w:b/>
                  <w:bCs/>
                  <w:color w:val="000000"/>
                  <w:szCs w:val="24"/>
                  <w:lang w:eastAsia="en-GB"/>
                </w:rPr>
                <w:delText>-</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140"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1382DA64" w14:textId="1B9CD439" w:rsidR="00851164" w:rsidRPr="00011B2A" w:rsidDel="003866BD" w:rsidRDefault="00851164" w:rsidP="00851164">
            <w:pPr>
              <w:spacing w:after="0" w:line="240" w:lineRule="auto"/>
              <w:jc w:val="center"/>
              <w:rPr>
                <w:del w:id="1141" w:author="Hollie Nicholls" w:date="2019-07-02T16:15:00Z"/>
                <w:rFonts w:eastAsia="Times New Roman" w:cs="Times New Roman"/>
                <w:b/>
                <w:bCs/>
                <w:color w:val="000000"/>
                <w:szCs w:val="24"/>
                <w:lang w:eastAsia="en-GB"/>
              </w:rPr>
            </w:pPr>
            <w:del w:id="1142" w:author="Hollie Nicholls" w:date="2019-07-02T16:15:00Z">
              <w:r w:rsidRPr="00011B2A" w:rsidDel="003866BD">
                <w:rPr>
                  <w:rFonts w:eastAsia="Times New Roman" w:cs="Times New Roman"/>
                  <w:b/>
                  <w:bCs/>
                  <w:color w:val="000000"/>
                  <w:szCs w:val="24"/>
                  <w:lang w:eastAsia="en-GB"/>
                </w:rPr>
                <w:delText>-</w:delText>
              </w:r>
            </w:del>
          </w:p>
        </w:tc>
        <w:tc>
          <w:tcPr>
            <w:tcW w:w="1276" w:type="dxa"/>
            <w:gridSpan w:val="2"/>
            <w:tcBorders>
              <w:top w:val="nil"/>
              <w:left w:val="nil"/>
              <w:bottom w:val="single" w:sz="4" w:space="0" w:color="auto"/>
              <w:right w:val="single" w:sz="4" w:space="0" w:color="auto"/>
            </w:tcBorders>
            <w:shd w:val="clear" w:color="000000" w:fill="BFBFBF"/>
            <w:vAlign w:val="center"/>
            <w:hideMark/>
            <w:tcPrChange w:id="1143" w:author="Hollie Nicholls" w:date="2019-07-08T12:12:00Z">
              <w:tcPr>
                <w:tcW w:w="1559" w:type="dxa"/>
                <w:gridSpan w:val="2"/>
                <w:tcBorders>
                  <w:top w:val="nil"/>
                  <w:left w:val="nil"/>
                  <w:bottom w:val="single" w:sz="4" w:space="0" w:color="auto"/>
                  <w:right w:val="single" w:sz="4" w:space="0" w:color="auto"/>
                </w:tcBorders>
                <w:shd w:val="clear" w:color="000000" w:fill="BFBFBF"/>
                <w:vAlign w:val="center"/>
                <w:hideMark/>
              </w:tcPr>
            </w:tcPrChange>
          </w:tcPr>
          <w:p w14:paraId="1E00E793" w14:textId="304AC6FB" w:rsidR="00851164" w:rsidRPr="00011B2A" w:rsidDel="003866BD" w:rsidRDefault="00851164" w:rsidP="00851164">
            <w:pPr>
              <w:spacing w:after="0" w:line="240" w:lineRule="auto"/>
              <w:rPr>
                <w:del w:id="1144" w:author="Hollie Nicholls" w:date="2019-07-02T16:15:00Z"/>
                <w:rFonts w:eastAsia="Times New Roman" w:cs="Times New Roman"/>
                <w:bCs/>
                <w:color w:val="000000"/>
                <w:szCs w:val="24"/>
                <w:lang w:eastAsia="en-GB"/>
              </w:rPr>
            </w:pPr>
            <w:del w:id="1145" w:author="Hollie Nicholls" w:date="2019-07-02T16:15:00Z">
              <w:r w:rsidRPr="00011B2A" w:rsidDel="003866BD">
                <w:rPr>
                  <w:rFonts w:eastAsia="Times New Roman" w:cs="Times New Roman"/>
                  <w:bCs/>
                  <w:color w:val="000000"/>
                  <w:szCs w:val="24"/>
                  <w:lang w:eastAsia="en-GB"/>
                </w:rPr>
                <w:delText xml:space="preserve">C = C1 + C2 + C3 + </w:delText>
              </w:r>
              <w:r w:rsidRPr="00011B2A" w:rsidDel="003866BD">
                <w:rPr>
                  <w:rFonts w:eastAsia="Times New Roman" w:cs="Times New Roman"/>
                  <w:bCs/>
                  <w:color w:val="000000"/>
                  <w:szCs w:val="24"/>
                  <w:lang w:eastAsia="en-GB"/>
                </w:rPr>
                <w:lastRenderedPageBreak/>
                <w:delText>C4 + C5 + C6 + C7 + C8 + C9</w:delText>
              </w:r>
            </w:del>
          </w:p>
        </w:tc>
      </w:tr>
      <w:tr w:rsidR="00851164" w:rsidRPr="00011B2A" w:rsidDel="003866BD" w14:paraId="0F733983" w14:textId="6D522699" w:rsidTr="00F6550D">
        <w:trPr>
          <w:trHeight w:val="402"/>
          <w:del w:id="1146" w:author="Hollie Nicholls" w:date="2019-07-02T16:15:00Z"/>
          <w:trPrChange w:id="1147"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noWrap/>
            <w:vAlign w:val="center"/>
            <w:hideMark/>
            <w:tcPrChange w:id="1148" w:author="Hollie Nicholls" w:date="2019-07-08T12:12:00Z">
              <w:tcPr>
                <w:tcW w:w="4126" w:type="dxa"/>
                <w:tcBorders>
                  <w:top w:val="nil"/>
                  <w:left w:val="single" w:sz="4" w:space="0" w:color="auto"/>
                  <w:bottom w:val="single" w:sz="4" w:space="0" w:color="auto"/>
                  <w:right w:val="single" w:sz="4" w:space="0" w:color="auto"/>
                </w:tcBorders>
                <w:shd w:val="clear" w:color="auto" w:fill="auto"/>
                <w:noWrap/>
                <w:vAlign w:val="center"/>
                <w:hideMark/>
              </w:tcPr>
            </w:tcPrChange>
          </w:tcPr>
          <w:p w14:paraId="351AC733" w14:textId="709AE075" w:rsidR="00851164" w:rsidRPr="00011B2A" w:rsidDel="003866BD" w:rsidRDefault="00851164" w:rsidP="00851164">
            <w:pPr>
              <w:spacing w:after="0" w:line="240" w:lineRule="auto"/>
              <w:rPr>
                <w:del w:id="1149" w:author="Hollie Nicholls" w:date="2019-07-02T16:15:00Z"/>
                <w:rFonts w:eastAsia="Times New Roman" w:cs="Times New Roman"/>
                <w:color w:val="000000"/>
                <w:szCs w:val="24"/>
                <w:lang w:eastAsia="en-GB"/>
              </w:rPr>
            </w:pPr>
            <w:del w:id="1150" w:author="Hollie Nicholls" w:date="2019-07-02T16:15:00Z">
              <w:r w:rsidRPr="00011B2A" w:rsidDel="003866BD">
                <w:rPr>
                  <w:rFonts w:eastAsia="Times New Roman" w:cs="Times New Roman"/>
                  <w:color w:val="000000"/>
                  <w:szCs w:val="24"/>
                  <w:lang w:eastAsia="en-GB"/>
                </w:rPr>
                <w:lastRenderedPageBreak/>
                <w:delText>Correction Factor (D)</w:delText>
              </w:r>
            </w:del>
          </w:p>
        </w:tc>
        <w:tc>
          <w:tcPr>
            <w:tcW w:w="1265" w:type="dxa"/>
            <w:tcBorders>
              <w:top w:val="nil"/>
              <w:left w:val="nil"/>
              <w:bottom w:val="single" w:sz="4" w:space="0" w:color="auto"/>
              <w:right w:val="single" w:sz="4" w:space="0" w:color="auto"/>
            </w:tcBorders>
            <w:shd w:val="clear" w:color="auto" w:fill="auto"/>
            <w:noWrap/>
            <w:vAlign w:val="center"/>
            <w:hideMark/>
            <w:tcPrChange w:id="1151"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5F58B43C" w14:textId="5E29FC58" w:rsidR="00851164" w:rsidRPr="00011B2A" w:rsidDel="003866BD" w:rsidRDefault="00851164" w:rsidP="00851164">
            <w:pPr>
              <w:spacing w:after="0" w:line="240" w:lineRule="auto"/>
              <w:jc w:val="center"/>
              <w:rPr>
                <w:del w:id="1152" w:author="Hollie Nicholls" w:date="2019-07-02T16:15:00Z"/>
                <w:rFonts w:eastAsia="Times New Roman" w:cs="Times New Roman"/>
                <w:szCs w:val="24"/>
                <w:lang w:eastAsia="en-GB"/>
              </w:rPr>
            </w:pPr>
            <w:del w:id="1153" w:author="Hollie Nicholls" w:date="2019-07-02T16:15:00Z">
              <w:r w:rsidRPr="00011B2A" w:rsidDel="003866BD">
                <w:rPr>
                  <w:rFonts w:eastAsia="Times New Roman" w:cs="Times New Roman"/>
                  <w:szCs w:val="24"/>
                  <w:lang w:eastAsia="en-GB"/>
                </w:rPr>
                <w:delText>-K</w:delText>
              </w:r>
            </w:del>
          </w:p>
        </w:tc>
        <w:tc>
          <w:tcPr>
            <w:tcW w:w="1025" w:type="dxa"/>
            <w:tcBorders>
              <w:top w:val="nil"/>
              <w:left w:val="nil"/>
              <w:bottom w:val="single" w:sz="4" w:space="0" w:color="auto"/>
              <w:right w:val="single" w:sz="4" w:space="0" w:color="auto"/>
            </w:tcBorders>
            <w:shd w:val="clear" w:color="auto" w:fill="auto"/>
            <w:noWrap/>
            <w:vAlign w:val="center"/>
            <w:hideMark/>
            <w:tcPrChange w:id="1154"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6907514A" w14:textId="460AC007" w:rsidR="00851164" w:rsidRPr="00011B2A" w:rsidDel="003866BD" w:rsidRDefault="00851164" w:rsidP="00851164">
            <w:pPr>
              <w:spacing w:after="0" w:line="240" w:lineRule="auto"/>
              <w:jc w:val="center"/>
              <w:rPr>
                <w:del w:id="1155" w:author="Hollie Nicholls" w:date="2019-07-02T16:15:00Z"/>
                <w:rFonts w:eastAsia="Times New Roman" w:cs="Times New Roman"/>
                <w:color w:val="000000"/>
                <w:szCs w:val="24"/>
                <w:lang w:eastAsia="en-GB"/>
              </w:rPr>
            </w:pPr>
            <w:del w:id="1156" w:author="Hollie Nicholls" w:date="2019-07-02T16:15:00Z">
              <w:r w:rsidRPr="00011B2A" w:rsidDel="003866BD">
                <w:rPr>
                  <w:rFonts w:eastAsia="Times New Roman" w:cs="Times New Roman"/>
                  <w:color w:val="000000"/>
                  <w:szCs w:val="24"/>
                  <w:lang w:eastAsia="en-GB"/>
                </w:rPr>
                <w:delText>CRC2A</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157"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8C66883" w14:textId="3017B145" w:rsidR="00851164" w:rsidRPr="00011B2A" w:rsidDel="003866BD" w:rsidRDefault="00851164" w:rsidP="00851164">
            <w:pPr>
              <w:spacing w:after="0" w:line="240" w:lineRule="auto"/>
              <w:jc w:val="center"/>
              <w:rPr>
                <w:del w:id="1158" w:author="Hollie Nicholls" w:date="2019-07-02T16:15:00Z"/>
                <w:rFonts w:eastAsia="Times New Roman" w:cs="Times New Roman"/>
                <w:color w:val="000000"/>
                <w:szCs w:val="24"/>
                <w:lang w:eastAsia="en-GB"/>
              </w:rPr>
            </w:pPr>
            <w:del w:id="1159"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160"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EA44141" w14:textId="3364BA8F" w:rsidR="00851164" w:rsidRPr="00011B2A" w:rsidDel="003866BD" w:rsidRDefault="00851164" w:rsidP="00851164">
            <w:pPr>
              <w:spacing w:after="0" w:line="240" w:lineRule="auto"/>
              <w:jc w:val="center"/>
              <w:rPr>
                <w:del w:id="1161" w:author="Hollie Nicholls" w:date="2019-07-02T16:15:00Z"/>
                <w:rFonts w:eastAsia="Times New Roman" w:cs="Times New Roman"/>
                <w:color w:val="000000"/>
                <w:szCs w:val="24"/>
                <w:lang w:eastAsia="en-GB"/>
              </w:rPr>
            </w:pPr>
            <w:del w:id="116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16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E684863" w14:textId="06BF9807" w:rsidR="00851164" w:rsidRPr="00011B2A" w:rsidDel="003866BD" w:rsidRDefault="00851164" w:rsidP="00851164">
            <w:pPr>
              <w:spacing w:after="0" w:line="240" w:lineRule="auto"/>
              <w:jc w:val="center"/>
              <w:rPr>
                <w:del w:id="1164" w:author="Hollie Nicholls" w:date="2019-07-02T16:15:00Z"/>
                <w:rFonts w:eastAsia="Times New Roman" w:cs="Times New Roman"/>
                <w:color w:val="000000"/>
                <w:szCs w:val="24"/>
                <w:lang w:eastAsia="en-GB"/>
              </w:rPr>
            </w:pPr>
            <w:del w:id="1165"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166"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1ADB569" w14:textId="2423C79B" w:rsidR="00851164" w:rsidRPr="00011B2A" w:rsidDel="003866BD" w:rsidRDefault="00851164" w:rsidP="00851164">
            <w:pPr>
              <w:spacing w:after="0" w:line="240" w:lineRule="auto"/>
              <w:jc w:val="center"/>
              <w:rPr>
                <w:del w:id="1167" w:author="Hollie Nicholls" w:date="2019-07-02T16:15:00Z"/>
                <w:rFonts w:eastAsia="Times New Roman" w:cs="Times New Roman"/>
                <w:color w:val="000000"/>
                <w:szCs w:val="24"/>
                <w:lang w:eastAsia="en-GB"/>
              </w:rPr>
            </w:pPr>
            <w:del w:id="116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16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01566DF" w14:textId="144210D3" w:rsidR="00851164" w:rsidRPr="00011B2A" w:rsidDel="003866BD" w:rsidRDefault="00851164" w:rsidP="00851164">
            <w:pPr>
              <w:spacing w:after="0" w:line="240" w:lineRule="auto"/>
              <w:jc w:val="center"/>
              <w:rPr>
                <w:del w:id="1170" w:author="Hollie Nicholls" w:date="2019-07-02T16:15:00Z"/>
                <w:rFonts w:eastAsia="Times New Roman" w:cs="Times New Roman"/>
                <w:color w:val="000000"/>
                <w:szCs w:val="24"/>
                <w:lang w:eastAsia="en-GB"/>
              </w:rPr>
            </w:pPr>
            <w:del w:id="1171"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172"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01837CE" w14:textId="2F5EB71F" w:rsidR="00851164" w:rsidRPr="00011B2A" w:rsidDel="003866BD" w:rsidRDefault="00851164" w:rsidP="00851164">
            <w:pPr>
              <w:spacing w:after="0" w:line="240" w:lineRule="auto"/>
              <w:jc w:val="center"/>
              <w:rPr>
                <w:del w:id="1173" w:author="Hollie Nicholls" w:date="2019-07-02T16:15:00Z"/>
                <w:rFonts w:eastAsia="Times New Roman" w:cs="Times New Roman"/>
                <w:color w:val="000000"/>
                <w:szCs w:val="24"/>
                <w:lang w:eastAsia="en-GB"/>
              </w:rPr>
            </w:pPr>
            <w:del w:id="1174"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175"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5C21958D" w14:textId="309C0AAC" w:rsidR="00851164" w:rsidRPr="00011B2A" w:rsidDel="003866BD" w:rsidRDefault="00851164" w:rsidP="00851164">
            <w:pPr>
              <w:spacing w:after="0" w:line="240" w:lineRule="auto"/>
              <w:rPr>
                <w:del w:id="1176" w:author="Hollie Nicholls" w:date="2019-07-02T16:15:00Z"/>
                <w:rFonts w:eastAsia="Times New Roman" w:cs="Times New Roman"/>
                <w:color w:val="000000"/>
                <w:szCs w:val="24"/>
                <w:lang w:eastAsia="en-GB"/>
              </w:rPr>
            </w:pPr>
            <w:del w:id="1177"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0F369313" w14:textId="4061D0A2" w:rsidTr="00F6550D">
        <w:trPr>
          <w:trHeight w:val="600"/>
          <w:del w:id="1178" w:author="Hollie Nicholls" w:date="2019-07-02T16:15:00Z"/>
          <w:trPrChange w:id="1179"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000000" w:fill="BFBFBF"/>
            <w:vAlign w:val="center"/>
            <w:hideMark/>
            <w:tcPrChange w:id="1180" w:author="Hollie Nicholls" w:date="2019-07-08T12:12:00Z">
              <w:tcPr>
                <w:tcW w:w="4126" w:type="dxa"/>
                <w:tcBorders>
                  <w:top w:val="nil"/>
                  <w:left w:val="single" w:sz="4" w:space="0" w:color="auto"/>
                  <w:bottom w:val="single" w:sz="4" w:space="0" w:color="auto"/>
                  <w:right w:val="single" w:sz="4" w:space="0" w:color="auto"/>
                </w:tcBorders>
                <w:shd w:val="clear" w:color="000000" w:fill="BFBFBF"/>
                <w:vAlign w:val="center"/>
                <w:hideMark/>
              </w:tcPr>
            </w:tcPrChange>
          </w:tcPr>
          <w:p w14:paraId="527210A9" w14:textId="1F89DB80" w:rsidR="00851164" w:rsidRPr="00011B2A" w:rsidDel="003866BD" w:rsidRDefault="00851164" w:rsidP="00851164">
            <w:pPr>
              <w:spacing w:after="0" w:line="240" w:lineRule="auto"/>
              <w:rPr>
                <w:del w:id="1181" w:author="Hollie Nicholls" w:date="2019-07-02T16:15:00Z"/>
                <w:rFonts w:eastAsia="Times New Roman" w:cs="Times New Roman"/>
                <w:b/>
                <w:bCs/>
                <w:color w:val="000000"/>
                <w:szCs w:val="24"/>
                <w:lang w:eastAsia="en-GB"/>
              </w:rPr>
            </w:pPr>
            <w:del w:id="1182" w:author="Hollie Nicholls" w:date="2019-07-02T16:15:00Z">
              <w:r w:rsidRPr="00011B2A" w:rsidDel="003866BD">
                <w:rPr>
                  <w:rFonts w:eastAsia="Times New Roman" w:cs="Times New Roman"/>
                  <w:b/>
                  <w:bCs/>
                  <w:color w:val="000000"/>
                  <w:szCs w:val="24"/>
                  <w:lang w:eastAsia="en-GB"/>
                </w:rPr>
                <w:delText>Total allowed Revenue (E):</w:delText>
              </w:r>
              <w:r w:rsidRPr="00011B2A" w:rsidDel="003866BD">
                <w:rPr>
                  <w:rFonts w:eastAsia="Times New Roman" w:cs="Times New Roman"/>
                  <w:b/>
                  <w:bCs/>
                  <w:color w:val="000000"/>
                  <w:szCs w:val="24"/>
                  <w:lang w:eastAsia="en-GB"/>
                </w:rPr>
                <w:br/>
                <w:delText>[E = A + B + C + D]</w:delText>
              </w:r>
            </w:del>
          </w:p>
        </w:tc>
        <w:tc>
          <w:tcPr>
            <w:tcW w:w="1265" w:type="dxa"/>
            <w:tcBorders>
              <w:top w:val="nil"/>
              <w:left w:val="nil"/>
              <w:bottom w:val="single" w:sz="4" w:space="0" w:color="auto"/>
              <w:right w:val="single" w:sz="4" w:space="0" w:color="auto"/>
            </w:tcBorders>
            <w:shd w:val="clear" w:color="000000" w:fill="BFBFBF"/>
            <w:noWrap/>
            <w:vAlign w:val="center"/>
            <w:hideMark/>
            <w:tcPrChange w:id="1183" w:author="Hollie Nicholls" w:date="2019-07-08T12:12:00Z">
              <w:tcPr>
                <w:tcW w:w="1418" w:type="dxa"/>
                <w:tcBorders>
                  <w:top w:val="nil"/>
                  <w:left w:val="nil"/>
                  <w:bottom w:val="single" w:sz="4" w:space="0" w:color="auto"/>
                  <w:right w:val="single" w:sz="4" w:space="0" w:color="auto"/>
                </w:tcBorders>
                <w:shd w:val="clear" w:color="000000" w:fill="BFBFBF"/>
                <w:noWrap/>
                <w:vAlign w:val="center"/>
                <w:hideMark/>
              </w:tcPr>
            </w:tcPrChange>
          </w:tcPr>
          <w:p w14:paraId="7CF5F477" w14:textId="209492EF" w:rsidR="00851164" w:rsidRPr="00011B2A" w:rsidDel="003866BD" w:rsidRDefault="00851164" w:rsidP="00851164">
            <w:pPr>
              <w:spacing w:after="0" w:line="240" w:lineRule="auto"/>
              <w:jc w:val="center"/>
              <w:rPr>
                <w:del w:id="1184" w:author="Hollie Nicholls" w:date="2019-07-02T16:15:00Z"/>
                <w:rFonts w:eastAsia="Times New Roman" w:cs="Times New Roman"/>
                <w:b/>
                <w:bCs/>
                <w:szCs w:val="24"/>
                <w:lang w:eastAsia="en-GB"/>
              </w:rPr>
            </w:pPr>
            <w:del w:id="1185" w:author="Hollie Nicholls" w:date="2019-07-02T16:15:00Z">
              <w:r w:rsidRPr="00011B2A" w:rsidDel="003866BD">
                <w:rPr>
                  <w:rFonts w:eastAsia="Times New Roman" w:cs="Times New Roman"/>
                  <w:b/>
                  <w:bCs/>
                  <w:szCs w:val="24"/>
                  <w:lang w:eastAsia="en-GB"/>
                </w:rPr>
                <w:delText>AR</w:delText>
              </w:r>
            </w:del>
          </w:p>
        </w:tc>
        <w:tc>
          <w:tcPr>
            <w:tcW w:w="1025" w:type="dxa"/>
            <w:tcBorders>
              <w:top w:val="nil"/>
              <w:left w:val="nil"/>
              <w:bottom w:val="single" w:sz="4" w:space="0" w:color="auto"/>
              <w:right w:val="single" w:sz="4" w:space="0" w:color="auto"/>
            </w:tcBorders>
            <w:shd w:val="clear" w:color="000000" w:fill="BFBFBF"/>
            <w:noWrap/>
            <w:vAlign w:val="center"/>
            <w:hideMark/>
            <w:tcPrChange w:id="1186" w:author="Hollie Nicholls" w:date="2019-07-08T12:12:00Z">
              <w:tcPr>
                <w:tcW w:w="1134" w:type="dxa"/>
                <w:tcBorders>
                  <w:top w:val="nil"/>
                  <w:left w:val="nil"/>
                  <w:bottom w:val="single" w:sz="4" w:space="0" w:color="auto"/>
                  <w:right w:val="single" w:sz="4" w:space="0" w:color="auto"/>
                </w:tcBorders>
                <w:shd w:val="clear" w:color="000000" w:fill="BFBFBF"/>
                <w:noWrap/>
                <w:vAlign w:val="center"/>
                <w:hideMark/>
              </w:tcPr>
            </w:tcPrChange>
          </w:tcPr>
          <w:p w14:paraId="02B0679B" w14:textId="63E03933" w:rsidR="00851164" w:rsidRPr="00011B2A" w:rsidDel="003866BD" w:rsidRDefault="00851164" w:rsidP="00851164">
            <w:pPr>
              <w:spacing w:after="0" w:line="240" w:lineRule="auto"/>
              <w:jc w:val="center"/>
              <w:rPr>
                <w:del w:id="1187" w:author="Hollie Nicholls" w:date="2019-07-02T16:15:00Z"/>
                <w:rFonts w:eastAsia="Times New Roman" w:cs="Times New Roman"/>
                <w:b/>
                <w:bCs/>
                <w:color w:val="000000"/>
                <w:szCs w:val="24"/>
                <w:lang w:eastAsia="en-GB"/>
              </w:rPr>
            </w:pPr>
            <w:del w:id="1188" w:author="Hollie Nicholls" w:date="2019-07-02T16:15:00Z">
              <w:r w:rsidRPr="00011B2A" w:rsidDel="003866BD">
                <w:rPr>
                  <w:rFonts w:eastAsia="Times New Roman" w:cs="Times New Roman"/>
                  <w:b/>
                  <w:bCs/>
                  <w:color w:val="000000"/>
                  <w:szCs w:val="24"/>
                  <w:lang w:eastAsia="en-GB"/>
                </w:rPr>
                <w:delText>CRC2A</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189"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448347DA" w14:textId="7C56414B" w:rsidR="00851164" w:rsidRPr="00011B2A" w:rsidDel="003866BD" w:rsidRDefault="00851164" w:rsidP="00851164">
            <w:pPr>
              <w:spacing w:after="0" w:line="240" w:lineRule="auto"/>
              <w:jc w:val="center"/>
              <w:rPr>
                <w:del w:id="1190" w:author="Hollie Nicholls" w:date="2019-07-02T16:15:00Z"/>
                <w:rFonts w:eastAsia="Times New Roman" w:cs="Times New Roman"/>
                <w:b/>
                <w:bCs/>
                <w:color w:val="000000"/>
                <w:szCs w:val="24"/>
                <w:lang w:eastAsia="en-GB"/>
              </w:rPr>
            </w:pPr>
            <w:del w:id="1191" w:author="Hollie Nicholls" w:date="2019-07-02T16:15:00Z">
              <w:r w:rsidRPr="00011B2A" w:rsidDel="003866BD">
                <w:rPr>
                  <w:rFonts w:eastAsia="Times New Roman" w:cs="Times New Roman"/>
                  <w:b/>
                  <w:bCs/>
                  <w:color w:val="000000"/>
                  <w:szCs w:val="24"/>
                  <w:lang w:eastAsia="en-GB"/>
                </w:rPr>
                <w:delText>-</w:delText>
              </w:r>
            </w:del>
          </w:p>
        </w:tc>
        <w:tc>
          <w:tcPr>
            <w:tcW w:w="105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192"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7B6845EB" w14:textId="59B2F3E2" w:rsidR="00851164" w:rsidRPr="00011B2A" w:rsidDel="003866BD" w:rsidRDefault="00851164" w:rsidP="00851164">
            <w:pPr>
              <w:spacing w:after="0" w:line="240" w:lineRule="auto"/>
              <w:jc w:val="center"/>
              <w:rPr>
                <w:del w:id="1193" w:author="Hollie Nicholls" w:date="2019-07-02T16:15:00Z"/>
                <w:rFonts w:eastAsia="Times New Roman" w:cs="Times New Roman"/>
                <w:b/>
                <w:bCs/>
                <w:color w:val="000000"/>
                <w:szCs w:val="24"/>
                <w:lang w:eastAsia="en-GB"/>
              </w:rPr>
            </w:pPr>
            <w:del w:id="1194"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19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6A4F4367" w14:textId="451DF3FC" w:rsidR="00851164" w:rsidRPr="00011B2A" w:rsidDel="003866BD" w:rsidRDefault="00851164" w:rsidP="00851164">
            <w:pPr>
              <w:spacing w:after="0" w:line="240" w:lineRule="auto"/>
              <w:jc w:val="center"/>
              <w:rPr>
                <w:del w:id="1196" w:author="Hollie Nicholls" w:date="2019-07-02T16:15:00Z"/>
                <w:rFonts w:eastAsia="Times New Roman" w:cs="Times New Roman"/>
                <w:b/>
                <w:bCs/>
                <w:color w:val="000000"/>
                <w:szCs w:val="24"/>
                <w:lang w:eastAsia="en-GB"/>
              </w:rPr>
            </w:pPr>
            <w:del w:id="1197"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198"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7DD9AA25" w14:textId="2FE8026B" w:rsidR="00851164" w:rsidRPr="00011B2A" w:rsidDel="003866BD" w:rsidRDefault="00851164" w:rsidP="00851164">
            <w:pPr>
              <w:spacing w:after="0" w:line="240" w:lineRule="auto"/>
              <w:jc w:val="center"/>
              <w:rPr>
                <w:del w:id="1199" w:author="Hollie Nicholls" w:date="2019-07-02T16:15:00Z"/>
                <w:rFonts w:eastAsia="Times New Roman" w:cs="Times New Roman"/>
                <w:b/>
                <w:bCs/>
                <w:color w:val="000000"/>
                <w:szCs w:val="24"/>
                <w:lang w:eastAsia="en-GB"/>
              </w:rPr>
            </w:pPr>
            <w:del w:id="1200"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20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2614494" w14:textId="23122113" w:rsidR="00851164" w:rsidRPr="00011B2A" w:rsidDel="003866BD" w:rsidRDefault="00851164" w:rsidP="00851164">
            <w:pPr>
              <w:spacing w:after="0" w:line="240" w:lineRule="auto"/>
              <w:jc w:val="center"/>
              <w:rPr>
                <w:del w:id="1202" w:author="Hollie Nicholls" w:date="2019-07-02T16:15:00Z"/>
                <w:rFonts w:eastAsia="Times New Roman" w:cs="Times New Roman"/>
                <w:b/>
                <w:bCs/>
                <w:color w:val="000000"/>
                <w:szCs w:val="24"/>
                <w:lang w:eastAsia="en-GB"/>
              </w:rPr>
            </w:pPr>
            <w:del w:id="1203" w:author="Hollie Nicholls" w:date="2019-07-02T16:15:00Z">
              <w:r w:rsidRPr="00011B2A" w:rsidDel="003866BD">
                <w:rPr>
                  <w:rFonts w:eastAsia="Times New Roman" w:cs="Times New Roman"/>
                  <w:b/>
                  <w:bCs/>
                  <w:color w:val="000000"/>
                  <w:szCs w:val="24"/>
                  <w:lang w:eastAsia="en-GB"/>
                </w:rPr>
                <w:delText>-</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204"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0890B46A" w14:textId="4D5AEF48" w:rsidR="00851164" w:rsidRPr="00011B2A" w:rsidDel="003866BD" w:rsidRDefault="00851164" w:rsidP="00851164">
            <w:pPr>
              <w:spacing w:after="0" w:line="240" w:lineRule="auto"/>
              <w:jc w:val="center"/>
              <w:rPr>
                <w:del w:id="1205" w:author="Hollie Nicholls" w:date="2019-07-02T16:15:00Z"/>
                <w:rFonts w:eastAsia="Times New Roman" w:cs="Times New Roman"/>
                <w:b/>
                <w:bCs/>
                <w:color w:val="000000"/>
                <w:szCs w:val="24"/>
                <w:lang w:eastAsia="en-GB"/>
              </w:rPr>
            </w:pPr>
            <w:del w:id="1206" w:author="Hollie Nicholls" w:date="2019-07-02T16:15:00Z">
              <w:r w:rsidRPr="00011B2A" w:rsidDel="003866BD">
                <w:rPr>
                  <w:rFonts w:eastAsia="Times New Roman" w:cs="Times New Roman"/>
                  <w:b/>
                  <w:bCs/>
                  <w:color w:val="000000"/>
                  <w:szCs w:val="24"/>
                  <w:lang w:eastAsia="en-GB"/>
                </w:rPr>
                <w:delText>-</w:delText>
              </w:r>
            </w:del>
          </w:p>
        </w:tc>
        <w:tc>
          <w:tcPr>
            <w:tcW w:w="1276" w:type="dxa"/>
            <w:gridSpan w:val="2"/>
            <w:tcBorders>
              <w:top w:val="nil"/>
              <w:left w:val="nil"/>
              <w:bottom w:val="single" w:sz="4" w:space="0" w:color="auto"/>
              <w:right w:val="single" w:sz="4" w:space="0" w:color="auto"/>
            </w:tcBorders>
            <w:shd w:val="clear" w:color="000000" w:fill="BFBFBF"/>
            <w:vAlign w:val="center"/>
            <w:hideMark/>
            <w:tcPrChange w:id="1207" w:author="Hollie Nicholls" w:date="2019-07-08T12:12:00Z">
              <w:tcPr>
                <w:tcW w:w="1559" w:type="dxa"/>
                <w:gridSpan w:val="2"/>
                <w:tcBorders>
                  <w:top w:val="nil"/>
                  <w:left w:val="nil"/>
                  <w:bottom w:val="single" w:sz="4" w:space="0" w:color="auto"/>
                  <w:right w:val="single" w:sz="4" w:space="0" w:color="auto"/>
                </w:tcBorders>
                <w:shd w:val="clear" w:color="000000" w:fill="BFBFBF"/>
                <w:vAlign w:val="center"/>
                <w:hideMark/>
              </w:tcPr>
            </w:tcPrChange>
          </w:tcPr>
          <w:p w14:paraId="32660766" w14:textId="28437EBD" w:rsidR="00851164" w:rsidRPr="00011B2A" w:rsidDel="003866BD" w:rsidRDefault="00851164" w:rsidP="00851164">
            <w:pPr>
              <w:spacing w:after="0" w:line="240" w:lineRule="auto"/>
              <w:rPr>
                <w:del w:id="1208" w:author="Hollie Nicholls" w:date="2019-07-02T16:15:00Z"/>
                <w:rFonts w:eastAsia="Times New Roman" w:cs="Times New Roman"/>
                <w:bCs/>
                <w:color w:val="000000"/>
                <w:szCs w:val="24"/>
                <w:lang w:eastAsia="en-GB"/>
              </w:rPr>
            </w:pPr>
            <w:del w:id="1209" w:author="Hollie Nicholls" w:date="2019-07-02T16:15:00Z">
              <w:r w:rsidRPr="00011B2A" w:rsidDel="003866BD">
                <w:rPr>
                  <w:rFonts w:eastAsia="Times New Roman" w:cs="Times New Roman"/>
                  <w:bCs/>
                  <w:color w:val="000000"/>
                  <w:szCs w:val="24"/>
                  <w:lang w:eastAsia="en-GB"/>
                </w:rPr>
                <w:delText>E = A + B + C + D</w:delText>
              </w:r>
            </w:del>
          </w:p>
        </w:tc>
      </w:tr>
      <w:tr w:rsidR="00851164" w:rsidRPr="00011B2A" w:rsidDel="003866BD" w14:paraId="1FCC6CDE" w14:textId="0E1B342F" w:rsidTr="00F6550D">
        <w:trPr>
          <w:trHeight w:val="600"/>
          <w:del w:id="1210" w:author="Hollie Nicholls" w:date="2019-07-02T16:15:00Z"/>
          <w:trPrChange w:id="1211"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212"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3BB4EA2A" w14:textId="74E08669" w:rsidR="00851164" w:rsidRPr="00011B2A" w:rsidDel="003866BD" w:rsidRDefault="00851164" w:rsidP="00851164">
            <w:pPr>
              <w:spacing w:after="0" w:line="240" w:lineRule="auto"/>
              <w:rPr>
                <w:del w:id="1213" w:author="Hollie Nicholls" w:date="2019-07-02T16:15:00Z"/>
                <w:rFonts w:eastAsia="Times New Roman" w:cs="Times New Roman"/>
                <w:color w:val="000000"/>
                <w:szCs w:val="24"/>
                <w:lang w:eastAsia="en-GB"/>
              </w:rPr>
            </w:pPr>
            <w:del w:id="1214" w:author="Hollie Nicholls" w:date="2019-07-02T16:15:00Z">
              <w:r w:rsidRPr="00011B2A" w:rsidDel="003866BD">
                <w:rPr>
                  <w:rFonts w:eastAsia="Times New Roman" w:cs="Times New Roman"/>
                  <w:color w:val="000000"/>
                  <w:szCs w:val="24"/>
                  <w:lang w:eastAsia="en-GB"/>
                </w:rPr>
                <w:delText>Other 1. Excluded services - Top-up, standby, and enhanced system security (F1) (see note 1)</w:delText>
              </w:r>
            </w:del>
          </w:p>
        </w:tc>
        <w:tc>
          <w:tcPr>
            <w:tcW w:w="1265" w:type="dxa"/>
            <w:tcBorders>
              <w:top w:val="nil"/>
              <w:left w:val="nil"/>
              <w:bottom w:val="single" w:sz="4" w:space="0" w:color="auto"/>
              <w:right w:val="single" w:sz="4" w:space="0" w:color="auto"/>
            </w:tcBorders>
            <w:shd w:val="clear" w:color="auto" w:fill="auto"/>
            <w:noWrap/>
            <w:vAlign w:val="center"/>
            <w:hideMark/>
            <w:tcPrChange w:id="1215"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268811D2" w14:textId="36487115" w:rsidR="00851164" w:rsidRPr="00011B2A" w:rsidDel="003866BD" w:rsidRDefault="00851164" w:rsidP="00851164">
            <w:pPr>
              <w:spacing w:after="0" w:line="240" w:lineRule="auto"/>
              <w:jc w:val="center"/>
              <w:rPr>
                <w:del w:id="1216" w:author="Hollie Nicholls" w:date="2019-07-02T16:15:00Z"/>
                <w:rFonts w:eastAsia="Times New Roman" w:cs="Times New Roman"/>
                <w:szCs w:val="24"/>
                <w:lang w:eastAsia="en-GB"/>
              </w:rPr>
            </w:pPr>
            <w:del w:id="1217" w:author="Hollie Nicholls" w:date="2019-07-02T16:15:00Z">
              <w:r w:rsidRPr="00011B2A" w:rsidDel="003866BD">
                <w:rPr>
                  <w:rFonts w:eastAsia="Times New Roman" w:cs="Times New Roman"/>
                  <w:szCs w:val="24"/>
                  <w:lang w:eastAsia="en-GB"/>
                </w:rPr>
                <w:delText>DRS4</w:delText>
              </w:r>
            </w:del>
          </w:p>
        </w:tc>
        <w:tc>
          <w:tcPr>
            <w:tcW w:w="1025" w:type="dxa"/>
            <w:tcBorders>
              <w:top w:val="nil"/>
              <w:left w:val="nil"/>
              <w:bottom w:val="single" w:sz="4" w:space="0" w:color="auto"/>
              <w:right w:val="single" w:sz="4" w:space="0" w:color="auto"/>
            </w:tcBorders>
            <w:shd w:val="clear" w:color="auto" w:fill="auto"/>
            <w:noWrap/>
            <w:vAlign w:val="center"/>
            <w:hideMark/>
            <w:tcPrChange w:id="1218"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4D20607B" w14:textId="37475E17" w:rsidR="00851164" w:rsidRPr="00011B2A" w:rsidDel="003866BD" w:rsidRDefault="00851164" w:rsidP="00851164">
            <w:pPr>
              <w:spacing w:after="0" w:line="240" w:lineRule="auto"/>
              <w:jc w:val="center"/>
              <w:rPr>
                <w:del w:id="1219" w:author="Hollie Nicholls" w:date="2019-07-02T16:15:00Z"/>
                <w:rFonts w:eastAsia="Times New Roman" w:cs="Times New Roman"/>
                <w:color w:val="000000"/>
                <w:szCs w:val="24"/>
                <w:lang w:eastAsia="en-GB"/>
              </w:rPr>
            </w:pPr>
            <w:del w:id="1220" w:author="Hollie Nicholls" w:date="2019-07-02T16:15:00Z">
              <w:r w:rsidRPr="00011B2A" w:rsidDel="003866BD">
                <w:rPr>
                  <w:rFonts w:eastAsia="Times New Roman" w:cs="Times New Roman"/>
                  <w:color w:val="000000"/>
                  <w:szCs w:val="24"/>
                  <w:lang w:eastAsia="en-GB"/>
                </w:rPr>
                <w:delText>CRC5C</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221"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E223B8D" w14:textId="1097C94D" w:rsidR="00851164" w:rsidRPr="00011B2A" w:rsidDel="003866BD" w:rsidRDefault="00851164" w:rsidP="00851164">
            <w:pPr>
              <w:spacing w:after="0" w:line="240" w:lineRule="auto"/>
              <w:jc w:val="center"/>
              <w:rPr>
                <w:del w:id="1222" w:author="Hollie Nicholls" w:date="2019-07-02T16:15:00Z"/>
                <w:rFonts w:eastAsia="Times New Roman" w:cs="Times New Roman"/>
                <w:color w:val="000000"/>
                <w:szCs w:val="24"/>
                <w:lang w:eastAsia="en-GB"/>
              </w:rPr>
            </w:pPr>
            <w:del w:id="1223"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24"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2538D81" w14:textId="1BEA8C2A" w:rsidR="00851164" w:rsidRPr="00011B2A" w:rsidDel="003866BD" w:rsidRDefault="00851164" w:rsidP="00851164">
            <w:pPr>
              <w:spacing w:after="0" w:line="240" w:lineRule="auto"/>
              <w:jc w:val="center"/>
              <w:rPr>
                <w:del w:id="1225" w:author="Hollie Nicholls" w:date="2019-07-02T16:15:00Z"/>
                <w:rFonts w:eastAsia="Times New Roman" w:cs="Times New Roman"/>
                <w:color w:val="000000"/>
                <w:szCs w:val="24"/>
                <w:lang w:eastAsia="en-GB"/>
              </w:rPr>
            </w:pPr>
            <w:del w:id="122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2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A685C50" w14:textId="4D217AA1" w:rsidR="00851164" w:rsidRPr="00011B2A" w:rsidDel="003866BD" w:rsidRDefault="00851164" w:rsidP="00851164">
            <w:pPr>
              <w:spacing w:after="0" w:line="240" w:lineRule="auto"/>
              <w:jc w:val="center"/>
              <w:rPr>
                <w:del w:id="1228" w:author="Hollie Nicholls" w:date="2019-07-02T16:15:00Z"/>
                <w:rFonts w:eastAsia="Times New Roman" w:cs="Times New Roman"/>
                <w:color w:val="000000"/>
                <w:szCs w:val="24"/>
                <w:lang w:eastAsia="en-GB"/>
              </w:rPr>
            </w:pPr>
            <w:del w:id="1229"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30"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0AA49B9" w14:textId="428312BB" w:rsidR="00851164" w:rsidRPr="00011B2A" w:rsidDel="003866BD" w:rsidRDefault="00851164" w:rsidP="00851164">
            <w:pPr>
              <w:spacing w:after="0" w:line="240" w:lineRule="auto"/>
              <w:jc w:val="center"/>
              <w:rPr>
                <w:del w:id="1231" w:author="Hollie Nicholls" w:date="2019-07-02T16:15:00Z"/>
                <w:rFonts w:eastAsia="Times New Roman" w:cs="Times New Roman"/>
                <w:color w:val="000000"/>
                <w:szCs w:val="24"/>
                <w:lang w:eastAsia="en-GB"/>
              </w:rPr>
            </w:pPr>
            <w:del w:id="123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3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FDAFDD2" w14:textId="725CA49D" w:rsidR="00851164" w:rsidRPr="00011B2A" w:rsidDel="003866BD" w:rsidRDefault="00851164" w:rsidP="00851164">
            <w:pPr>
              <w:spacing w:after="0" w:line="240" w:lineRule="auto"/>
              <w:jc w:val="center"/>
              <w:rPr>
                <w:del w:id="1234" w:author="Hollie Nicholls" w:date="2019-07-02T16:15:00Z"/>
                <w:rFonts w:eastAsia="Times New Roman" w:cs="Times New Roman"/>
                <w:color w:val="000000"/>
                <w:szCs w:val="24"/>
                <w:lang w:eastAsia="en-GB"/>
              </w:rPr>
            </w:pPr>
            <w:del w:id="1235"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236"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F48434B" w14:textId="6AD7974A" w:rsidR="00851164" w:rsidRPr="00011B2A" w:rsidDel="003866BD" w:rsidRDefault="00851164" w:rsidP="00851164">
            <w:pPr>
              <w:spacing w:after="0" w:line="240" w:lineRule="auto"/>
              <w:jc w:val="center"/>
              <w:rPr>
                <w:del w:id="1237" w:author="Hollie Nicholls" w:date="2019-07-02T16:15:00Z"/>
                <w:rFonts w:eastAsia="Times New Roman" w:cs="Times New Roman"/>
                <w:color w:val="000000"/>
                <w:szCs w:val="24"/>
                <w:lang w:eastAsia="en-GB"/>
              </w:rPr>
            </w:pPr>
            <w:del w:id="1238"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239"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224A8491" w14:textId="380760D9" w:rsidR="00851164" w:rsidRPr="00011B2A" w:rsidDel="003866BD" w:rsidRDefault="00851164" w:rsidP="00851164">
            <w:pPr>
              <w:spacing w:after="0" w:line="240" w:lineRule="auto"/>
              <w:rPr>
                <w:del w:id="1240" w:author="Hollie Nicholls" w:date="2019-07-02T16:15:00Z"/>
                <w:rFonts w:eastAsia="Times New Roman" w:cs="Times New Roman"/>
                <w:color w:val="000000"/>
                <w:szCs w:val="24"/>
                <w:lang w:eastAsia="en-GB"/>
              </w:rPr>
            </w:pPr>
            <w:del w:id="1241"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090CD4F7" w14:textId="08C45F63" w:rsidTr="00F6550D">
        <w:trPr>
          <w:trHeight w:val="402"/>
          <w:del w:id="1242" w:author="Hollie Nicholls" w:date="2019-07-02T16:15:00Z"/>
          <w:trPrChange w:id="1243"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244"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0079515A" w14:textId="564FD53A" w:rsidR="00851164" w:rsidRPr="00011B2A" w:rsidDel="003866BD" w:rsidRDefault="00851164" w:rsidP="00851164">
            <w:pPr>
              <w:spacing w:after="0" w:line="240" w:lineRule="auto"/>
              <w:rPr>
                <w:del w:id="1245" w:author="Hollie Nicholls" w:date="2019-07-02T16:15:00Z"/>
                <w:rFonts w:eastAsia="Times New Roman" w:cs="Times New Roman"/>
                <w:color w:val="000000"/>
                <w:szCs w:val="24"/>
                <w:lang w:eastAsia="en-GB"/>
              </w:rPr>
            </w:pPr>
            <w:del w:id="1246" w:author="Hollie Nicholls" w:date="2019-07-02T16:15:00Z">
              <w:r w:rsidRPr="00011B2A" w:rsidDel="003866BD">
                <w:rPr>
                  <w:rFonts w:eastAsia="Times New Roman" w:cs="Times New Roman"/>
                  <w:color w:val="000000"/>
                  <w:szCs w:val="24"/>
                  <w:lang w:eastAsia="en-GB"/>
                </w:rPr>
                <w:delText>Other 2. Excluded services - Revenue protection services (F2) (see note 1)</w:delText>
              </w:r>
            </w:del>
          </w:p>
        </w:tc>
        <w:tc>
          <w:tcPr>
            <w:tcW w:w="1265" w:type="dxa"/>
            <w:tcBorders>
              <w:top w:val="nil"/>
              <w:left w:val="nil"/>
              <w:bottom w:val="single" w:sz="4" w:space="0" w:color="auto"/>
              <w:right w:val="single" w:sz="4" w:space="0" w:color="auto"/>
            </w:tcBorders>
            <w:shd w:val="clear" w:color="auto" w:fill="auto"/>
            <w:noWrap/>
            <w:vAlign w:val="center"/>
            <w:hideMark/>
            <w:tcPrChange w:id="1247"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49328EDC" w14:textId="4653E576" w:rsidR="00851164" w:rsidRPr="00011B2A" w:rsidDel="003866BD" w:rsidRDefault="00851164" w:rsidP="00851164">
            <w:pPr>
              <w:spacing w:after="0" w:line="240" w:lineRule="auto"/>
              <w:jc w:val="center"/>
              <w:rPr>
                <w:del w:id="1248" w:author="Hollie Nicholls" w:date="2019-07-02T16:15:00Z"/>
                <w:rFonts w:eastAsia="Times New Roman" w:cs="Times New Roman"/>
                <w:szCs w:val="24"/>
                <w:lang w:eastAsia="en-GB"/>
              </w:rPr>
            </w:pPr>
            <w:del w:id="1249" w:author="Hollie Nicholls" w:date="2019-07-02T16:15:00Z">
              <w:r w:rsidRPr="00011B2A" w:rsidDel="003866BD">
                <w:rPr>
                  <w:rFonts w:eastAsia="Times New Roman" w:cs="Times New Roman"/>
                  <w:szCs w:val="24"/>
                  <w:lang w:eastAsia="en-GB"/>
                </w:rPr>
                <w:delText>DRS5</w:delText>
              </w:r>
            </w:del>
          </w:p>
        </w:tc>
        <w:tc>
          <w:tcPr>
            <w:tcW w:w="1025" w:type="dxa"/>
            <w:tcBorders>
              <w:top w:val="nil"/>
              <w:left w:val="nil"/>
              <w:bottom w:val="single" w:sz="4" w:space="0" w:color="auto"/>
              <w:right w:val="single" w:sz="4" w:space="0" w:color="auto"/>
            </w:tcBorders>
            <w:shd w:val="clear" w:color="auto" w:fill="auto"/>
            <w:noWrap/>
            <w:vAlign w:val="center"/>
            <w:hideMark/>
            <w:tcPrChange w:id="1250"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339F6B5C" w14:textId="7F6AD16A" w:rsidR="00851164" w:rsidRPr="00011B2A" w:rsidDel="003866BD" w:rsidRDefault="00851164" w:rsidP="00851164">
            <w:pPr>
              <w:spacing w:after="0" w:line="240" w:lineRule="auto"/>
              <w:jc w:val="center"/>
              <w:rPr>
                <w:del w:id="1251" w:author="Hollie Nicholls" w:date="2019-07-02T16:15:00Z"/>
                <w:rFonts w:eastAsia="Times New Roman" w:cs="Times New Roman"/>
                <w:color w:val="000000"/>
                <w:szCs w:val="24"/>
                <w:lang w:eastAsia="en-GB"/>
              </w:rPr>
            </w:pPr>
            <w:del w:id="1252" w:author="Hollie Nicholls" w:date="2019-07-02T16:15:00Z">
              <w:r w:rsidRPr="00011B2A" w:rsidDel="003866BD">
                <w:rPr>
                  <w:rFonts w:eastAsia="Times New Roman" w:cs="Times New Roman"/>
                  <w:color w:val="000000"/>
                  <w:szCs w:val="24"/>
                  <w:lang w:eastAsia="en-GB"/>
                </w:rPr>
                <w:delText>CRC5C</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253"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5E67AC6" w14:textId="150CA2E7" w:rsidR="00851164" w:rsidRPr="00011B2A" w:rsidDel="003866BD" w:rsidRDefault="00851164" w:rsidP="00851164">
            <w:pPr>
              <w:spacing w:after="0" w:line="240" w:lineRule="auto"/>
              <w:jc w:val="center"/>
              <w:rPr>
                <w:del w:id="1254" w:author="Hollie Nicholls" w:date="2019-07-02T16:15:00Z"/>
                <w:rFonts w:eastAsia="Times New Roman" w:cs="Times New Roman"/>
                <w:color w:val="000000"/>
                <w:szCs w:val="24"/>
                <w:lang w:eastAsia="en-GB"/>
              </w:rPr>
            </w:pPr>
            <w:del w:id="1255"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56"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600A2F1" w14:textId="3C589686" w:rsidR="00851164" w:rsidRPr="00011B2A" w:rsidDel="003866BD" w:rsidRDefault="00851164" w:rsidP="00851164">
            <w:pPr>
              <w:spacing w:after="0" w:line="240" w:lineRule="auto"/>
              <w:jc w:val="center"/>
              <w:rPr>
                <w:del w:id="1257" w:author="Hollie Nicholls" w:date="2019-07-02T16:15:00Z"/>
                <w:rFonts w:eastAsia="Times New Roman" w:cs="Times New Roman"/>
                <w:color w:val="000000"/>
                <w:szCs w:val="24"/>
                <w:lang w:eastAsia="en-GB"/>
              </w:rPr>
            </w:pPr>
            <w:del w:id="125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5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177ED6B" w14:textId="0BE7D9CB" w:rsidR="00851164" w:rsidRPr="00011B2A" w:rsidDel="003866BD" w:rsidRDefault="00851164" w:rsidP="00851164">
            <w:pPr>
              <w:spacing w:after="0" w:line="240" w:lineRule="auto"/>
              <w:jc w:val="center"/>
              <w:rPr>
                <w:del w:id="1260" w:author="Hollie Nicholls" w:date="2019-07-02T16:15:00Z"/>
                <w:rFonts w:eastAsia="Times New Roman" w:cs="Times New Roman"/>
                <w:color w:val="000000"/>
                <w:szCs w:val="24"/>
                <w:lang w:eastAsia="en-GB"/>
              </w:rPr>
            </w:pPr>
            <w:del w:id="1261"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62"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0DBCAB5" w14:textId="4C8695A5" w:rsidR="00851164" w:rsidRPr="00011B2A" w:rsidDel="003866BD" w:rsidRDefault="00851164" w:rsidP="00851164">
            <w:pPr>
              <w:spacing w:after="0" w:line="240" w:lineRule="auto"/>
              <w:jc w:val="center"/>
              <w:rPr>
                <w:del w:id="1263" w:author="Hollie Nicholls" w:date="2019-07-02T16:15:00Z"/>
                <w:rFonts w:eastAsia="Times New Roman" w:cs="Times New Roman"/>
                <w:color w:val="000000"/>
                <w:szCs w:val="24"/>
                <w:lang w:eastAsia="en-GB"/>
              </w:rPr>
            </w:pPr>
            <w:del w:id="1264"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6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AFC5B5E" w14:textId="28B9898B" w:rsidR="00851164" w:rsidRPr="00011B2A" w:rsidDel="003866BD" w:rsidRDefault="00851164" w:rsidP="00851164">
            <w:pPr>
              <w:spacing w:after="0" w:line="240" w:lineRule="auto"/>
              <w:jc w:val="center"/>
              <w:rPr>
                <w:del w:id="1266" w:author="Hollie Nicholls" w:date="2019-07-02T16:15:00Z"/>
                <w:rFonts w:eastAsia="Times New Roman" w:cs="Times New Roman"/>
                <w:color w:val="000000"/>
                <w:szCs w:val="24"/>
                <w:lang w:eastAsia="en-GB"/>
              </w:rPr>
            </w:pPr>
            <w:del w:id="1267"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268"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E4A0847" w14:textId="210F9B03" w:rsidR="00851164" w:rsidRPr="00011B2A" w:rsidDel="003866BD" w:rsidRDefault="00851164" w:rsidP="00851164">
            <w:pPr>
              <w:spacing w:after="0" w:line="240" w:lineRule="auto"/>
              <w:jc w:val="center"/>
              <w:rPr>
                <w:del w:id="1269" w:author="Hollie Nicholls" w:date="2019-07-02T16:15:00Z"/>
                <w:rFonts w:eastAsia="Times New Roman" w:cs="Times New Roman"/>
                <w:color w:val="000000"/>
                <w:szCs w:val="24"/>
                <w:lang w:eastAsia="en-GB"/>
              </w:rPr>
            </w:pPr>
            <w:del w:id="1270"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271"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092C718D" w14:textId="039BBD93" w:rsidR="00851164" w:rsidRPr="00011B2A" w:rsidDel="003866BD" w:rsidRDefault="00851164" w:rsidP="00851164">
            <w:pPr>
              <w:spacing w:after="0" w:line="240" w:lineRule="auto"/>
              <w:rPr>
                <w:del w:id="1272" w:author="Hollie Nicholls" w:date="2019-07-02T16:15:00Z"/>
                <w:rFonts w:eastAsia="Times New Roman" w:cs="Times New Roman"/>
                <w:color w:val="000000"/>
                <w:szCs w:val="24"/>
                <w:lang w:eastAsia="en-GB"/>
              </w:rPr>
            </w:pPr>
            <w:del w:id="1273"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10F3C287" w14:textId="021B840B" w:rsidTr="00F6550D">
        <w:trPr>
          <w:trHeight w:val="402"/>
          <w:del w:id="1274" w:author="Hollie Nicholls" w:date="2019-07-02T16:15:00Z"/>
          <w:trPrChange w:id="1275"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276"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4C52B7AF" w14:textId="47224418" w:rsidR="00851164" w:rsidRPr="00011B2A" w:rsidDel="003866BD" w:rsidRDefault="00851164" w:rsidP="00851164">
            <w:pPr>
              <w:spacing w:after="0" w:line="240" w:lineRule="auto"/>
              <w:rPr>
                <w:del w:id="1277" w:author="Hollie Nicholls" w:date="2019-07-02T16:15:00Z"/>
                <w:rFonts w:eastAsia="Times New Roman" w:cs="Times New Roman"/>
                <w:color w:val="000000"/>
                <w:szCs w:val="24"/>
                <w:lang w:eastAsia="en-GB"/>
              </w:rPr>
            </w:pPr>
            <w:del w:id="1278" w:author="Hollie Nicholls" w:date="2019-07-02T16:15:00Z">
              <w:r w:rsidRPr="00011B2A" w:rsidDel="003866BD">
                <w:rPr>
                  <w:rFonts w:eastAsia="Times New Roman" w:cs="Times New Roman"/>
                  <w:color w:val="000000"/>
                  <w:szCs w:val="24"/>
                  <w:lang w:eastAsia="en-GB"/>
                </w:rPr>
                <w:delText>Other 3. Excluded services - Miscellaneous (F3) (see note 1)</w:delText>
              </w:r>
            </w:del>
          </w:p>
        </w:tc>
        <w:tc>
          <w:tcPr>
            <w:tcW w:w="1265" w:type="dxa"/>
            <w:tcBorders>
              <w:top w:val="nil"/>
              <w:left w:val="nil"/>
              <w:bottom w:val="single" w:sz="4" w:space="0" w:color="auto"/>
              <w:right w:val="single" w:sz="4" w:space="0" w:color="auto"/>
            </w:tcBorders>
            <w:shd w:val="clear" w:color="auto" w:fill="auto"/>
            <w:noWrap/>
            <w:vAlign w:val="center"/>
            <w:hideMark/>
            <w:tcPrChange w:id="1279"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1C5D9802" w14:textId="43C9C61F" w:rsidR="00851164" w:rsidRPr="00011B2A" w:rsidDel="003866BD" w:rsidRDefault="00851164" w:rsidP="00851164">
            <w:pPr>
              <w:spacing w:after="0" w:line="240" w:lineRule="auto"/>
              <w:jc w:val="center"/>
              <w:rPr>
                <w:del w:id="1280" w:author="Hollie Nicholls" w:date="2019-07-02T16:15:00Z"/>
                <w:rFonts w:eastAsia="Times New Roman" w:cs="Times New Roman"/>
                <w:szCs w:val="24"/>
                <w:lang w:eastAsia="en-GB"/>
              </w:rPr>
            </w:pPr>
            <w:del w:id="1281" w:author="Hollie Nicholls" w:date="2019-07-02T16:15:00Z">
              <w:r w:rsidRPr="00011B2A" w:rsidDel="003866BD">
                <w:rPr>
                  <w:rFonts w:eastAsia="Times New Roman" w:cs="Times New Roman"/>
                  <w:szCs w:val="24"/>
                  <w:lang w:eastAsia="en-GB"/>
                </w:rPr>
                <w:delText>DRS9</w:delText>
              </w:r>
            </w:del>
          </w:p>
        </w:tc>
        <w:tc>
          <w:tcPr>
            <w:tcW w:w="1025" w:type="dxa"/>
            <w:tcBorders>
              <w:top w:val="nil"/>
              <w:left w:val="nil"/>
              <w:bottom w:val="single" w:sz="4" w:space="0" w:color="auto"/>
              <w:right w:val="single" w:sz="4" w:space="0" w:color="auto"/>
            </w:tcBorders>
            <w:shd w:val="clear" w:color="auto" w:fill="auto"/>
            <w:noWrap/>
            <w:vAlign w:val="center"/>
            <w:hideMark/>
            <w:tcPrChange w:id="1282"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4D9D39A0" w14:textId="727BE027" w:rsidR="00851164" w:rsidRPr="00011B2A" w:rsidDel="003866BD" w:rsidRDefault="00851164" w:rsidP="00851164">
            <w:pPr>
              <w:spacing w:after="0" w:line="240" w:lineRule="auto"/>
              <w:jc w:val="center"/>
              <w:rPr>
                <w:del w:id="1283" w:author="Hollie Nicholls" w:date="2019-07-02T16:15:00Z"/>
                <w:rFonts w:eastAsia="Times New Roman" w:cs="Times New Roman"/>
                <w:color w:val="000000"/>
                <w:szCs w:val="24"/>
                <w:lang w:eastAsia="en-GB"/>
              </w:rPr>
            </w:pPr>
            <w:del w:id="1284" w:author="Hollie Nicholls" w:date="2019-07-02T16:15:00Z">
              <w:r w:rsidRPr="00011B2A" w:rsidDel="003866BD">
                <w:rPr>
                  <w:rFonts w:eastAsia="Times New Roman" w:cs="Times New Roman"/>
                  <w:color w:val="000000"/>
                  <w:szCs w:val="24"/>
                  <w:lang w:eastAsia="en-GB"/>
                </w:rPr>
                <w:delText>CRC5C</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285"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3B8921B" w14:textId="30ACD40B" w:rsidR="00851164" w:rsidRPr="00011B2A" w:rsidDel="003866BD" w:rsidRDefault="00851164" w:rsidP="00851164">
            <w:pPr>
              <w:spacing w:after="0" w:line="240" w:lineRule="auto"/>
              <w:jc w:val="center"/>
              <w:rPr>
                <w:del w:id="1286" w:author="Hollie Nicholls" w:date="2019-07-02T16:15:00Z"/>
                <w:rFonts w:eastAsia="Times New Roman" w:cs="Times New Roman"/>
                <w:color w:val="000000"/>
                <w:szCs w:val="24"/>
                <w:lang w:eastAsia="en-GB"/>
              </w:rPr>
            </w:pPr>
            <w:del w:id="1287"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88"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AC9ED9F" w14:textId="0DE40F92" w:rsidR="00851164" w:rsidRPr="00011B2A" w:rsidDel="003866BD" w:rsidRDefault="00851164" w:rsidP="00851164">
            <w:pPr>
              <w:spacing w:after="0" w:line="240" w:lineRule="auto"/>
              <w:jc w:val="center"/>
              <w:rPr>
                <w:del w:id="1289" w:author="Hollie Nicholls" w:date="2019-07-02T16:15:00Z"/>
                <w:rFonts w:eastAsia="Times New Roman" w:cs="Times New Roman"/>
                <w:color w:val="000000"/>
                <w:szCs w:val="24"/>
                <w:lang w:eastAsia="en-GB"/>
              </w:rPr>
            </w:pPr>
            <w:del w:id="1290"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9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FADE878" w14:textId="119A1B51" w:rsidR="00851164" w:rsidRPr="00011B2A" w:rsidDel="003866BD" w:rsidRDefault="00851164" w:rsidP="00851164">
            <w:pPr>
              <w:spacing w:after="0" w:line="240" w:lineRule="auto"/>
              <w:jc w:val="center"/>
              <w:rPr>
                <w:del w:id="1292" w:author="Hollie Nicholls" w:date="2019-07-02T16:15:00Z"/>
                <w:rFonts w:eastAsia="Times New Roman" w:cs="Times New Roman"/>
                <w:color w:val="000000"/>
                <w:szCs w:val="24"/>
                <w:lang w:eastAsia="en-GB"/>
              </w:rPr>
            </w:pPr>
            <w:del w:id="1293"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94"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DBC193D" w14:textId="615D1B47" w:rsidR="00851164" w:rsidRPr="00011B2A" w:rsidDel="003866BD" w:rsidRDefault="00851164" w:rsidP="00851164">
            <w:pPr>
              <w:spacing w:after="0" w:line="240" w:lineRule="auto"/>
              <w:jc w:val="center"/>
              <w:rPr>
                <w:del w:id="1295" w:author="Hollie Nicholls" w:date="2019-07-02T16:15:00Z"/>
                <w:rFonts w:eastAsia="Times New Roman" w:cs="Times New Roman"/>
                <w:color w:val="000000"/>
                <w:szCs w:val="24"/>
                <w:lang w:eastAsia="en-GB"/>
              </w:rPr>
            </w:pPr>
            <w:del w:id="129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29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421043C" w14:textId="4597B9C1" w:rsidR="00851164" w:rsidRPr="00011B2A" w:rsidDel="003866BD" w:rsidRDefault="00851164" w:rsidP="00851164">
            <w:pPr>
              <w:spacing w:after="0" w:line="240" w:lineRule="auto"/>
              <w:jc w:val="center"/>
              <w:rPr>
                <w:del w:id="1298" w:author="Hollie Nicholls" w:date="2019-07-02T16:15:00Z"/>
                <w:rFonts w:eastAsia="Times New Roman" w:cs="Times New Roman"/>
                <w:color w:val="000000"/>
                <w:szCs w:val="24"/>
                <w:lang w:eastAsia="en-GB"/>
              </w:rPr>
            </w:pPr>
            <w:del w:id="1299"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300"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1AC7226" w14:textId="59E424BC" w:rsidR="00851164" w:rsidRPr="00011B2A" w:rsidDel="003866BD" w:rsidRDefault="00851164" w:rsidP="00851164">
            <w:pPr>
              <w:spacing w:after="0" w:line="240" w:lineRule="auto"/>
              <w:jc w:val="center"/>
              <w:rPr>
                <w:del w:id="1301" w:author="Hollie Nicholls" w:date="2019-07-02T16:15:00Z"/>
                <w:rFonts w:eastAsia="Times New Roman" w:cs="Times New Roman"/>
                <w:color w:val="000000"/>
                <w:szCs w:val="24"/>
                <w:lang w:eastAsia="en-GB"/>
              </w:rPr>
            </w:pPr>
            <w:del w:id="1302"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303"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3FA3FB7D" w14:textId="7231F89D" w:rsidR="00851164" w:rsidRPr="00011B2A" w:rsidDel="003866BD" w:rsidRDefault="00851164" w:rsidP="00851164">
            <w:pPr>
              <w:spacing w:after="0" w:line="240" w:lineRule="auto"/>
              <w:rPr>
                <w:del w:id="1304" w:author="Hollie Nicholls" w:date="2019-07-02T16:15:00Z"/>
                <w:rFonts w:eastAsia="Times New Roman" w:cs="Times New Roman"/>
                <w:color w:val="000000"/>
                <w:szCs w:val="24"/>
                <w:lang w:eastAsia="en-GB"/>
              </w:rPr>
            </w:pPr>
            <w:del w:id="1305"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1B54ADE7" w14:textId="7E079FA5" w:rsidTr="00F6550D">
        <w:trPr>
          <w:trHeight w:val="402"/>
          <w:del w:id="1306" w:author="Hollie Nicholls" w:date="2019-07-02T16:15:00Z"/>
          <w:trPrChange w:id="1307"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308"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727A7FE5" w14:textId="5176CFB8" w:rsidR="00851164" w:rsidRPr="00011B2A" w:rsidDel="003866BD" w:rsidRDefault="00851164" w:rsidP="00851164">
            <w:pPr>
              <w:spacing w:after="0" w:line="240" w:lineRule="auto"/>
              <w:rPr>
                <w:del w:id="1309" w:author="Hollie Nicholls" w:date="2019-07-02T16:15:00Z"/>
                <w:rFonts w:eastAsia="Times New Roman" w:cs="Times New Roman"/>
                <w:i/>
                <w:iCs/>
                <w:color w:val="000000"/>
                <w:szCs w:val="24"/>
                <w:lang w:eastAsia="en-GB"/>
              </w:rPr>
            </w:pPr>
            <w:del w:id="1310" w:author="Hollie Nicholls" w:date="2019-07-02T16:15:00Z">
              <w:r w:rsidRPr="00011B2A" w:rsidDel="003866BD">
                <w:rPr>
                  <w:rFonts w:eastAsia="Times New Roman" w:cs="Times New Roman"/>
                  <w:i/>
                  <w:iCs/>
                  <w:color w:val="000000"/>
                  <w:szCs w:val="24"/>
                  <w:lang w:eastAsia="en-GB"/>
                </w:rPr>
                <w:delText>Other 4. blank or if required please provide description (F4)</w:delText>
              </w:r>
            </w:del>
          </w:p>
        </w:tc>
        <w:tc>
          <w:tcPr>
            <w:tcW w:w="1265" w:type="dxa"/>
            <w:tcBorders>
              <w:top w:val="nil"/>
              <w:left w:val="nil"/>
              <w:bottom w:val="single" w:sz="4" w:space="0" w:color="auto"/>
              <w:right w:val="single" w:sz="4" w:space="0" w:color="auto"/>
            </w:tcBorders>
            <w:shd w:val="clear" w:color="auto" w:fill="auto"/>
            <w:noWrap/>
            <w:vAlign w:val="center"/>
            <w:hideMark/>
            <w:tcPrChange w:id="1311"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60895FA3" w14:textId="19FC2B97" w:rsidR="00851164" w:rsidRPr="00011B2A" w:rsidDel="003866BD" w:rsidRDefault="00851164" w:rsidP="00851164">
            <w:pPr>
              <w:spacing w:after="0" w:line="240" w:lineRule="auto"/>
              <w:jc w:val="center"/>
              <w:rPr>
                <w:del w:id="1312" w:author="Hollie Nicholls" w:date="2019-07-02T16:15:00Z"/>
                <w:rFonts w:eastAsia="Times New Roman" w:cs="Times New Roman"/>
                <w:szCs w:val="24"/>
                <w:lang w:eastAsia="en-GB"/>
              </w:rPr>
            </w:pPr>
            <w:del w:id="1313" w:author="Hollie Nicholls" w:date="2019-07-02T16:15:00Z">
              <w:r w:rsidRPr="00011B2A" w:rsidDel="003866BD">
                <w:rPr>
                  <w:rFonts w:eastAsia="Times New Roman" w:cs="Times New Roman"/>
                  <w:szCs w:val="24"/>
                  <w:lang w:eastAsia="en-GB"/>
                </w:rPr>
                <w:delText> </w:delText>
              </w:r>
            </w:del>
          </w:p>
        </w:tc>
        <w:tc>
          <w:tcPr>
            <w:tcW w:w="1025" w:type="dxa"/>
            <w:tcBorders>
              <w:top w:val="nil"/>
              <w:left w:val="nil"/>
              <w:bottom w:val="single" w:sz="4" w:space="0" w:color="auto"/>
              <w:right w:val="single" w:sz="4" w:space="0" w:color="auto"/>
            </w:tcBorders>
            <w:shd w:val="clear" w:color="auto" w:fill="auto"/>
            <w:noWrap/>
            <w:vAlign w:val="center"/>
            <w:hideMark/>
            <w:tcPrChange w:id="1314"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1126DC57" w14:textId="5E49085C" w:rsidR="00851164" w:rsidRPr="00011B2A" w:rsidDel="003866BD" w:rsidRDefault="00851164" w:rsidP="00851164">
            <w:pPr>
              <w:spacing w:after="0" w:line="240" w:lineRule="auto"/>
              <w:jc w:val="center"/>
              <w:rPr>
                <w:del w:id="1315" w:author="Hollie Nicholls" w:date="2019-07-02T16:15:00Z"/>
                <w:rFonts w:eastAsia="Times New Roman" w:cs="Times New Roman"/>
                <w:color w:val="000000"/>
                <w:szCs w:val="24"/>
                <w:lang w:eastAsia="en-GB"/>
              </w:rPr>
            </w:pPr>
            <w:del w:id="1316" w:author="Hollie Nicholls" w:date="2019-07-02T16:15:00Z">
              <w:r w:rsidRPr="00011B2A" w:rsidDel="003866BD">
                <w:rPr>
                  <w:rFonts w:eastAsia="Times New Roman" w:cs="Times New Roman"/>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317"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ADFAD34" w14:textId="526358F1" w:rsidR="00851164" w:rsidRPr="00011B2A" w:rsidDel="003866BD" w:rsidRDefault="00851164" w:rsidP="00851164">
            <w:pPr>
              <w:spacing w:after="0" w:line="240" w:lineRule="auto"/>
              <w:jc w:val="center"/>
              <w:rPr>
                <w:del w:id="1318" w:author="Hollie Nicholls" w:date="2019-07-02T16:15:00Z"/>
                <w:rFonts w:eastAsia="Times New Roman" w:cs="Times New Roman"/>
                <w:b/>
                <w:bCs/>
                <w:color w:val="000000"/>
                <w:szCs w:val="24"/>
                <w:lang w:eastAsia="en-GB"/>
              </w:rPr>
            </w:pPr>
            <w:del w:id="1319" w:author="Hollie Nicholls" w:date="2019-07-02T16:15:00Z">
              <w:r w:rsidRPr="00011B2A" w:rsidDel="003866BD">
                <w:rPr>
                  <w:rFonts w:eastAsia="Times New Roman" w:cs="Times New Roman"/>
                  <w:b/>
                  <w:bCs/>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320"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2047531" w14:textId="72144F26" w:rsidR="00851164" w:rsidRPr="00011B2A" w:rsidDel="003866BD" w:rsidRDefault="00851164" w:rsidP="00851164">
            <w:pPr>
              <w:spacing w:after="0" w:line="240" w:lineRule="auto"/>
              <w:jc w:val="center"/>
              <w:rPr>
                <w:del w:id="1321" w:author="Hollie Nicholls" w:date="2019-07-02T16:15:00Z"/>
                <w:rFonts w:eastAsia="Times New Roman" w:cs="Times New Roman"/>
                <w:b/>
                <w:bCs/>
                <w:color w:val="000000"/>
                <w:szCs w:val="24"/>
                <w:lang w:eastAsia="en-GB"/>
              </w:rPr>
            </w:pPr>
            <w:del w:id="1322"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32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0108F59" w14:textId="397A449C" w:rsidR="00851164" w:rsidRPr="00011B2A" w:rsidDel="003866BD" w:rsidRDefault="00851164" w:rsidP="00851164">
            <w:pPr>
              <w:spacing w:after="0" w:line="240" w:lineRule="auto"/>
              <w:jc w:val="center"/>
              <w:rPr>
                <w:del w:id="1324" w:author="Hollie Nicholls" w:date="2019-07-02T16:15:00Z"/>
                <w:rFonts w:eastAsia="Times New Roman" w:cs="Times New Roman"/>
                <w:b/>
                <w:bCs/>
                <w:color w:val="000000"/>
                <w:szCs w:val="24"/>
                <w:lang w:eastAsia="en-GB"/>
              </w:rPr>
            </w:pPr>
            <w:del w:id="1325"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326"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6582C2A" w14:textId="79F07F8F" w:rsidR="00851164" w:rsidRPr="00011B2A" w:rsidDel="003866BD" w:rsidRDefault="00851164" w:rsidP="00851164">
            <w:pPr>
              <w:spacing w:after="0" w:line="240" w:lineRule="auto"/>
              <w:jc w:val="center"/>
              <w:rPr>
                <w:del w:id="1327" w:author="Hollie Nicholls" w:date="2019-07-02T16:15:00Z"/>
                <w:rFonts w:eastAsia="Times New Roman" w:cs="Times New Roman"/>
                <w:b/>
                <w:bCs/>
                <w:color w:val="000000"/>
                <w:szCs w:val="24"/>
                <w:lang w:eastAsia="en-GB"/>
              </w:rPr>
            </w:pPr>
            <w:del w:id="1328"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32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FA31124" w14:textId="1F1ABB5E" w:rsidR="00851164" w:rsidRPr="00011B2A" w:rsidDel="003866BD" w:rsidRDefault="00851164" w:rsidP="00851164">
            <w:pPr>
              <w:spacing w:after="0" w:line="240" w:lineRule="auto"/>
              <w:jc w:val="center"/>
              <w:rPr>
                <w:del w:id="1330" w:author="Hollie Nicholls" w:date="2019-07-02T16:15:00Z"/>
                <w:rFonts w:eastAsia="Times New Roman" w:cs="Times New Roman"/>
                <w:b/>
                <w:bCs/>
                <w:color w:val="000000"/>
                <w:szCs w:val="24"/>
                <w:lang w:eastAsia="en-GB"/>
              </w:rPr>
            </w:pPr>
            <w:del w:id="1331" w:author="Hollie Nicholls" w:date="2019-07-02T16:15:00Z">
              <w:r w:rsidRPr="00011B2A" w:rsidDel="003866BD">
                <w:rPr>
                  <w:rFonts w:eastAsia="Times New Roman" w:cs="Times New Roman"/>
                  <w:b/>
                  <w:bCs/>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332"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DD5494D" w14:textId="1F0E9244" w:rsidR="00851164" w:rsidRPr="00011B2A" w:rsidDel="003866BD" w:rsidRDefault="00851164" w:rsidP="00851164">
            <w:pPr>
              <w:spacing w:after="0" w:line="240" w:lineRule="auto"/>
              <w:jc w:val="center"/>
              <w:rPr>
                <w:del w:id="1333" w:author="Hollie Nicholls" w:date="2019-07-02T16:15:00Z"/>
                <w:rFonts w:eastAsia="Times New Roman" w:cs="Times New Roman"/>
                <w:b/>
                <w:bCs/>
                <w:color w:val="000000"/>
                <w:szCs w:val="24"/>
                <w:lang w:eastAsia="en-GB"/>
              </w:rPr>
            </w:pPr>
            <w:del w:id="1334" w:author="Hollie Nicholls" w:date="2019-07-02T16:15:00Z">
              <w:r w:rsidRPr="00011B2A" w:rsidDel="003866BD">
                <w:rPr>
                  <w:rFonts w:eastAsia="Times New Roman" w:cs="Times New Roman"/>
                  <w:b/>
                  <w:bCs/>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335"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0A69E3CC" w14:textId="6F53D462" w:rsidR="00851164" w:rsidRPr="00011B2A" w:rsidDel="003866BD" w:rsidRDefault="00851164" w:rsidP="00851164">
            <w:pPr>
              <w:spacing w:after="0" w:line="240" w:lineRule="auto"/>
              <w:rPr>
                <w:del w:id="1336" w:author="Hollie Nicholls" w:date="2019-07-02T16:15:00Z"/>
                <w:rFonts w:eastAsia="Times New Roman" w:cs="Times New Roman"/>
                <w:color w:val="000000"/>
                <w:szCs w:val="24"/>
                <w:lang w:eastAsia="en-GB"/>
              </w:rPr>
            </w:pPr>
            <w:del w:id="1337"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3B9894D9" w14:textId="26AB08A7" w:rsidTr="00F6550D">
        <w:trPr>
          <w:trHeight w:val="402"/>
          <w:del w:id="1338" w:author="Hollie Nicholls" w:date="2019-07-02T16:15:00Z"/>
          <w:trPrChange w:id="1339"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340"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1AA03184" w14:textId="465A4AD8" w:rsidR="00851164" w:rsidRPr="00011B2A" w:rsidDel="003866BD" w:rsidRDefault="00851164" w:rsidP="00851164">
            <w:pPr>
              <w:spacing w:after="0" w:line="240" w:lineRule="auto"/>
              <w:rPr>
                <w:del w:id="1341" w:author="Hollie Nicholls" w:date="2019-07-02T16:15:00Z"/>
                <w:rFonts w:eastAsia="Times New Roman" w:cs="Times New Roman"/>
                <w:i/>
                <w:iCs/>
                <w:color w:val="000000"/>
                <w:szCs w:val="24"/>
                <w:lang w:eastAsia="en-GB"/>
              </w:rPr>
            </w:pPr>
            <w:del w:id="1342" w:author="Hollie Nicholls" w:date="2019-07-02T16:15:00Z">
              <w:r w:rsidRPr="00011B2A" w:rsidDel="003866BD">
                <w:rPr>
                  <w:rFonts w:eastAsia="Times New Roman" w:cs="Times New Roman"/>
                  <w:i/>
                  <w:iCs/>
                  <w:color w:val="000000"/>
                  <w:szCs w:val="24"/>
                  <w:lang w:eastAsia="en-GB"/>
                </w:rPr>
                <w:delText>Other 5. blank or if required please provide description (F5)</w:delText>
              </w:r>
            </w:del>
          </w:p>
        </w:tc>
        <w:tc>
          <w:tcPr>
            <w:tcW w:w="1265" w:type="dxa"/>
            <w:tcBorders>
              <w:top w:val="nil"/>
              <w:left w:val="nil"/>
              <w:bottom w:val="single" w:sz="4" w:space="0" w:color="auto"/>
              <w:right w:val="single" w:sz="4" w:space="0" w:color="auto"/>
            </w:tcBorders>
            <w:shd w:val="clear" w:color="auto" w:fill="auto"/>
            <w:noWrap/>
            <w:vAlign w:val="center"/>
            <w:hideMark/>
            <w:tcPrChange w:id="1343"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0E984A15" w14:textId="4C92B7EA" w:rsidR="00851164" w:rsidRPr="00011B2A" w:rsidDel="003866BD" w:rsidRDefault="00851164" w:rsidP="00851164">
            <w:pPr>
              <w:spacing w:after="0" w:line="240" w:lineRule="auto"/>
              <w:jc w:val="center"/>
              <w:rPr>
                <w:del w:id="1344" w:author="Hollie Nicholls" w:date="2019-07-02T16:15:00Z"/>
                <w:rFonts w:eastAsia="Times New Roman" w:cs="Times New Roman"/>
                <w:szCs w:val="24"/>
                <w:lang w:eastAsia="en-GB"/>
              </w:rPr>
            </w:pPr>
            <w:del w:id="1345" w:author="Hollie Nicholls" w:date="2019-07-02T16:15:00Z">
              <w:r w:rsidRPr="00011B2A" w:rsidDel="003866BD">
                <w:rPr>
                  <w:rFonts w:eastAsia="Times New Roman" w:cs="Times New Roman"/>
                  <w:szCs w:val="24"/>
                  <w:lang w:eastAsia="en-GB"/>
                </w:rPr>
                <w:delText> </w:delText>
              </w:r>
            </w:del>
          </w:p>
        </w:tc>
        <w:tc>
          <w:tcPr>
            <w:tcW w:w="1025" w:type="dxa"/>
            <w:tcBorders>
              <w:top w:val="nil"/>
              <w:left w:val="nil"/>
              <w:bottom w:val="single" w:sz="4" w:space="0" w:color="auto"/>
              <w:right w:val="single" w:sz="4" w:space="0" w:color="auto"/>
            </w:tcBorders>
            <w:shd w:val="clear" w:color="auto" w:fill="auto"/>
            <w:noWrap/>
            <w:vAlign w:val="center"/>
            <w:hideMark/>
            <w:tcPrChange w:id="1346"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035EB2CB" w14:textId="11506B00" w:rsidR="00851164" w:rsidRPr="00011B2A" w:rsidDel="003866BD" w:rsidRDefault="00851164" w:rsidP="00851164">
            <w:pPr>
              <w:spacing w:after="0" w:line="240" w:lineRule="auto"/>
              <w:jc w:val="center"/>
              <w:rPr>
                <w:del w:id="1347" w:author="Hollie Nicholls" w:date="2019-07-02T16:15:00Z"/>
                <w:rFonts w:eastAsia="Times New Roman" w:cs="Times New Roman"/>
                <w:color w:val="000000"/>
                <w:szCs w:val="24"/>
                <w:lang w:eastAsia="en-GB"/>
              </w:rPr>
            </w:pPr>
            <w:del w:id="1348" w:author="Hollie Nicholls" w:date="2019-07-02T16:15:00Z">
              <w:r w:rsidRPr="00011B2A" w:rsidDel="003866BD">
                <w:rPr>
                  <w:rFonts w:eastAsia="Times New Roman" w:cs="Times New Roman"/>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349"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2FDBAD5" w14:textId="1CCD4B5E" w:rsidR="00851164" w:rsidRPr="00011B2A" w:rsidDel="003866BD" w:rsidRDefault="00851164" w:rsidP="00851164">
            <w:pPr>
              <w:spacing w:after="0" w:line="240" w:lineRule="auto"/>
              <w:jc w:val="center"/>
              <w:rPr>
                <w:del w:id="1350" w:author="Hollie Nicholls" w:date="2019-07-02T16:15:00Z"/>
                <w:rFonts w:eastAsia="Times New Roman" w:cs="Times New Roman"/>
                <w:b/>
                <w:bCs/>
                <w:color w:val="000000"/>
                <w:szCs w:val="24"/>
                <w:lang w:eastAsia="en-GB"/>
              </w:rPr>
            </w:pPr>
            <w:del w:id="1351" w:author="Hollie Nicholls" w:date="2019-07-02T16:15:00Z">
              <w:r w:rsidRPr="00011B2A" w:rsidDel="003866BD">
                <w:rPr>
                  <w:rFonts w:eastAsia="Times New Roman" w:cs="Times New Roman"/>
                  <w:b/>
                  <w:bCs/>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352"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AF57A36" w14:textId="10E88C6E" w:rsidR="00851164" w:rsidRPr="00011B2A" w:rsidDel="003866BD" w:rsidRDefault="00851164" w:rsidP="00851164">
            <w:pPr>
              <w:spacing w:after="0" w:line="240" w:lineRule="auto"/>
              <w:jc w:val="center"/>
              <w:rPr>
                <w:del w:id="1353" w:author="Hollie Nicholls" w:date="2019-07-02T16:15:00Z"/>
                <w:rFonts w:eastAsia="Times New Roman" w:cs="Times New Roman"/>
                <w:b/>
                <w:bCs/>
                <w:color w:val="000000"/>
                <w:szCs w:val="24"/>
                <w:lang w:eastAsia="en-GB"/>
              </w:rPr>
            </w:pPr>
            <w:del w:id="1354"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35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65E349E" w14:textId="32DD4249" w:rsidR="00851164" w:rsidRPr="00011B2A" w:rsidDel="003866BD" w:rsidRDefault="00851164" w:rsidP="00851164">
            <w:pPr>
              <w:spacing w:after="0" w:line="240" w:lineRule="auto"/>
              <w:jc w:val="center"/>
              <w:rPr>
                <w:del w:id="1356" w:author="Hollie Nicholls" w:date="2019-07-02T16:15:00Z"/>
                <w:rFonts w:eastAsia="Times New Roman" w:cs="Times New Roman"/>
                <w:b/>
                <w:bCs/>
                <w:color w:val="000000"/>
                <w:szCs w:val="24"/>
                <w:lang w:eastAsia="en-GB"/>
              </w:rPr>
            </w:pPr>
            <w:del w:id="1357"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358"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7158AC9" w14:textId="7EBB56CB" w:rsidR="00851164" w:rsidRPr="00011B2A" w:rsidDel="003866BD" w:rsidRDefault="00851164" w:rsidP="00851164">
            <w:pPr>
              <w:spacing w:after="0" w:line="240" w:lineRule="auto"/>
              <w:jc w:val="center"/>
              <w:rPr>
                <w:del w:id="1359" w:author="Hollie Nicholls" w:date="2019-07-02T16:15:00Z"/>
                <w:rFonts w:eastAsia="Times New Roman" w:cs="Times New Roman"/>
                <w:b/>
                <w:bCs/>
                <w:color w:val="000000"/>
                <w:szCs w:val="24"/>
                <w:lang w:eastAsia="en-GB"/>
              </w:rPr>
            </w:pPr>
            <w:del w:id="1360"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36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079FE63" w14:textId="653FA317" w:rsidR="00851164" w:rsidRPr="00011B2A" w:rsidDel="003866BD" w:rsidRDefault="00851164" w:rsidP="00851164">
            <w:pPr>
              <w:spacing w:after="0" w:line="240" w:lineRule="auto"/>
              <w:jc w:val="center"/>
              <w:rPr>
                <w:del w:id="1362" w:author="Hollie Nicholls" w:date="2019-07-02T16:15:00Z"/>
                <w:rFonts w:eastAsia="Times New Roman" w:cs="Times New Roman"/>
                <w:b/>
                <w:bCs/>
                <w:color w:val="000000"/>
                <w:szCs w:val="24"/>
                <w:lang w:eastAsia="en-GB"/>
              </w:rPr>
            </w:pPr>
            <w:del w:id="1363" w:author="Hollie Nicholls" w:date="2019-07-02T16:15:00Z">
              <w:r w:rsidRPr="00011B2A" w:rsidDel="003866BD">
                <w:rPr>
                  <w:rFonts w:eastAsia="Times New Roman" w:cs="Times New Roman"/>
                  <w:b/>
                  <w:bCs/>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364"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320ECBD" w14:textId="77B4ABDC" w:rsidR="00851164" w:rsidRPr="00011B2A" w:rsidDel="003866BD" w:rsidRDefault="00851164" w:rsidP="00851164">
            <w:pPr>
              <w:spacing w:after="0" w:line="240" w:lineRule="auto"/>
              <w:jc w:val="center"/>
              <w:rPr>
                <w:del w:id="1365" w:author="Hollie Nicholls" w:date="2019-07-02T16:15:00Z"/>
                <w:rFonts w:eastAsia="Times New Roman" w:cs="Times New Roman"/>
                <w:b/>
                <w:bCs/>
                <w:color w:val="000000"/>
                <w:szCs w:val="24"/>
                <w:lang w:eastAsia="en-GB"/>
              </w:rPr>
            </w:pPr>
            <w:del w:id="1366" w:author="Hollie Nicholls" w:date="2019-07-02T16:15:00Z">
              <w:r w:rsidRPr="00011B2A" w:rsidDel="003866BD">
                <w:rPr>
                  <w:rFonts w:eastAsia="Times New Roman" w:cs="Times New Roman"/>
                  <w:b/>
                  <w:bCs/>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367"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3126E128" w14:textId="41B3B81D" w:rsidR="00851164" w:rsidRPr="00011B2A" w:rsidDel="003866BD" w:rsidRDefault="00851164" w:rsidP="00851164">
            <w:pPr>
              <w:spacing w:after="0" w:line="240" w:lineRule="auto"/>
              <w:rPr>
                <w:del w:id="1368" w:author="Hollie Nicholls" w:date="2019-07-02T16:15:00Z"/>
                <w:rFonts w:eastAsia="Times New Roman" w:cs="Times New Roman"/>
                <w:color w:val="000000"/>
                <w:szCs w:val="24"/>
                <w:lang w:eastAsia="en-GB"/>
              </w:rPr>
            </w:pPr>
            <w:del w:id="1369"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124A6DCF" w14:textId="710DC1FD" w:rsidTr="00F6550D">
        <w:trPr>
          <w:trHeight w:val="600"/>
          <w:del w:id="1370" w:author="Hollie Nicholls" w:date="2019-07-02T16:15:00Z"/>
          <w:trPrChange w:id="1371"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000000" w:fill="BFBFBF"/>
            <w:vAlign w:val="center"/>
            <w:hideMark/>
            <w:tcPrChange w:id="1372" w:author="Hollie Nicholls" w:date="2019-07-08T12:12:00Z">
              <w:tcPr>
                <w:tcW w:w="4126" w:type="dxa"/>
                <w:tcBorders>
                  <w:top w:val="nil"/>
                  <w:left w:val="single" w:sz="4" w:space="0" w:color="auto"/>
                  <w:bottom w:val="single" w:sz="4" w:space="0" w:color="auto"/>
                  <w:right w:val="single" w:sz="4" w:space="0" w:color="auto"/>
                </w:tcBorders>
                <w:shd w:val="clear" w:color="000000" w:fill="BFBFBF"/>
                <w:vAlign w:val="center"/>
                <w:hideMark/>
              </w:tcPr>
            </w:tcPrChange>
          </w:tcPr>
          <w:p w14:paraId="67931016" w14:textId="2E150EC4" w:rsidR="00851164" w:rsidRPr="00011B2A" w:rsidDel="003866BD" w:rsidRDefault="00851164" w:rsidP="00851164">
            <w:pPr>
              <w:spacing w:after="0" w:line="240" w:lineRule="auto"/>
              <w:rPr>
                <w:del w:id="1373" w:author="Hollie Nicholls" w:date="2019-07-02T16:15:00Z"/>
                <w:rFonts w:eastAsia="Times New Roman" w:cs="Times New Roman"/>
                <w:b/>
                <w:bCs/>
                <w:color w:val="000000"/>
                <w:szCs w:val="24"/>
                <w:lang w:eastAsia="en-GB"/>
              </w:rPr>
            </w:pPr>
            <w:del w:id="1374" w:author="Hollie Nicholls" w:date="2019-07-02T16:15:00Z">
              <w:r w:rsidRPr="00011B2A" w:rsidDel="003866BD">
                <w:rPr>
                  <w:rFonts w:eastAsia="Times New Roman" w:cs="Times New Roman"/>
                  <w:b/>
                  <w:bCs/>
                  <w:color w:val="000000"/>
                  <w:szCs w:val="24"/>
                  <w:lang w:eastAsia="en-GB"/>
                </w:rPr>
                <w:delText>Total other revenue recovered by Use of System Charges (F):</w:delText>
              </w:r>
              <w:r w:rsidRPr="00011B2A" w:rsidDel="003866BD">
                <w:rPr>
                  <w:rFonts w:eastAsia="Times New Roman" w:cs="Times New Roman"/>
                  <w:b/>
                  <w:bCs/>
                  <w:color w:val="000000"/>
                  <w:szCs w:val="24"/>
                  <w:lang w:eastAsia="en-GB"/>
                </w:rPr>
                <w:br/>
                <w:delText>[F = F1 + F2 + F3 + F4 + F5]</w:delText>
              </w:r>
            </w:del>
          </w:p>
        </w:tc>
        <w:tc>
          <w:tcPr>
            <w:tcW w:w="1265" w:type="dxa"/>
            <w:tcBorders>
              <w:top w:val="nil"/>
              <w:left w:val="nil"/>
              <w:bottom w:val="single" w:sz="4" w:space="0" w:color="auto"/>
              <w:right w:val="single" w:sz="4" w:space="0" w:color="auto"/>
            </w:tcBorders>
            <w:shd w:val="clear" w:color="000000" w:fill="BFBFBF"/>
            <w:noWrap/>
            <w:vAlign w:val="center"/>
            <w:hideMark/>
            <w:tcPrChange w:id="1375" w:author="Hollie Nicholls" w:date="2019-07-08T12:12:00Z">
              <w:tcPr>
                <w:tcW w:w="1418" w:type="dxa"/>
                <w:tcBorders>
                  <w:top w:val="nil"/>
                  <w:left w:val="nil"/>
                  <w:bottom w:val="single" w:sz="4" w:space="0" w:color="auto"/>
                  <w:right w:val="single" w:sz="4" w:space="0" w:color="auto"/>
                </w:tcBorders>
                <w:shd w:val="clear" w:color="000000" w:fill="BFBFBF"/>
                <w:noWrap/>
                <w:vAlign w:val="center"/>
                <w:hideMark/>
              </w:tcPr>
            </w:tcPrChange>
          </w:tcPr>
          <w:p w14:paraId="0FDD123B" w14:textId="66B10D95" w:rsidR="00851164" w:rsidRPr="00011B2A" w:rsidDel="003866BD" w:rsidRDefault="00851164" w:rsidP="00851164">
            <w:pPr>
              <w:spacing w:after="0" w:line="240" w:lineRule="auto"/>
              <w:jc w:val="center"/>
              <w:rPr>
                <w:del w:id="1376" w:author="Hollie Nicholls" w:date="2019-07-02T16:15:00Z"/>
                <w:rFonts w:eastAsia="Times New Roman" w:cs="Times New Roman"/>
                <w:b/>
                <w:bCs/>
                <w:szCs w:val="24"/>
                <w:lang w:eastAsia="en-GB"/>
              </w:rPr>
            </w:pPr>
            <w:del w:id="1377" w:author="Hollie Nicholls" w:date="2019-07-02T16:15:00Z">
              <w:r w:rsidRPr="00011B2A" w:rsidDel="003866BD">
                <w:rPr>
                  <w:rFonts w:eastAsia="Times New Roman" w:cs="Times New Roman"/>
                  <w:b/>
                  <w:bCs/>
                  <w:szCs w:val="24"/>
                  <w:lang w:eastAsia="en-GB"/>
                </w:rPr>
                <w:delText> </w:delText>
              </w:r>
            </w:del>
          </w:p>
        </w:tc>
        <w:tc>
          <w:tcPr>
            <w:tcW w:w="1025" w:type="dxa"/>
            <w:tcBorders>
              <w:top w:val="nil"/>
              <w:left w:val="nil"/>
              <w:bottom w:val="single" w:sz="4" w:space="0" w:color="auto"/>
              <w:right w:val="single" w:sz="4" w:space="0" w:color="auto"/>
            </w:tcBorders>
            <w:shd w:val="clear" w:color="000000" w:fill="BFBFBF"/>
            <w:noWrap/>
            <w:vAlign w:val="center"/>
            <w:hideMark/>
            <w:tcPrChange w:id="1378" w:author="Hollie Nicholls" w:date="2019-07-08T12:12:00Z">
              <w:tcPr>
                <w:tcW w:w="1134" w:type="dxa"/>
                <w:tcBorders>
                  <w:top w:val="nil"/>
                  <w:left w:val="nil"/>
                  <w:bottom w:val="single" w:sz="4" w:space="0" w:color="auto"/>
                  <w:right w:val="single" w:sz="4" w:space="0" w:color="auto"/>
                </w:tcBorders>
                <w:shd w:val="clear" w:color="000000" w:fill="BFBFBF"/>
                <w:noWrap/>
                <w:vAlign w:val="center"/>
                <w:hideMark/>
              </w:tcPr>
            </w:tcPrChange>
          </w:tcPr>
          <w:p w14:paraId="2F112D0A" w14:textId="3FF7C812" w:rsidR="00851164" w:rsidRPr="00011B2A" w:rsidDel="003866BD" w:rsidRDefault="00851164" w:rsidP="00851164">
            <w:pPr>
              <w:spacing w:after="0" w:line="240" w:lineRule="auto"/>
              <w:jc w:val="center"/>
              <w:rPr>
                <w:del w:id="1379" w:author="Hollie Nicholls" w:date="2019-07-02T16:15:00Z"/>
                <w:rFonts w:eastAsia="Times New Roman" w:cs="Times New Roman"/>
                <w:b/>
                <w:bCs/>
                <w:color w:val="000000"/>
                <w:szCs w:val="24"/>
                <w:lang w:eastAsia="en-GB"/>
              </w:rPr>
            </w:pPr>
            <w:del w:id="1380" w:author="Hollie Nicholls" w:date="2019-07-02T16:15:00Z">
              <w:r w:rsidRPr="00011B2A" w:rsidDel="003866BD">
                <w:rPr>
                  <w:rFonts w:eastAsia="Times New Roman" w:cs="Times New Roman"/>
                  <w:b/>
                  <w:bCs/>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381"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40F996AC" w14:textId="1B64A574" w:rsidR="00851164" w:rsidRPr="00011B2A" w:rsidDel="003866BD" w:rsidRDefault="00851164" w:rsidP="00851164">
            <w:pPr>
              <w:spacing w:after="0" w:line="240" w:lineRule="auto"/>
              <w:jc w:val="center"/>
              <w:rPr>
                <w:del w:id="1382" w:author="Hollie Nicholls" w:date="2019-07-02T16:15:00Z"/>
                <w:rFonts w:eastAsia="Times New Roman" w:cs="Times New Roman"/>
                <w:b/>
                <w:bCs/>
                <w:color w:val="000000"/>
                <w:szCs w:val="24"/>
                <w:lang w:eastAsia="en-GB"/>
              </w:rPr>
            </w:pPr>
            <w:del w:id="1383" w:author="Hollie Nicholls" w:date="2019-07-02T16:15:00Z">
              <w:r w:rsidRPr="00011B2A" w:rsidDel="003866BD">
                <w:rPr>
                  <w:rFonts w:eastAsia="Times New Roman" w:cs="Times New Roman"/>
                  <w:b/>
                  <w:bCs/>
                  <w:color w:val="000000"/>
                  <w:szCs w:val="24"/>
                  <w:lang w:eastAsia="en-GB"/>
                </w:rPr>
                <w:delText>-</w:delText>
              </w:r>
            </w:del>
          </w:p>
        </w:tc>
        <w:tc>
          <w:tcPr>
            <w:tcW w:w="105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384"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42162D9C" w14:textId="5706AD12" w:rsidR="00851164" w:rsidRPr="00011B2A" w:rsidDel="003866BD" w:rsidRDefault="00851164" w:rsidP="00851164">
            <w:pPr>
              <w:spacing w:after="0" w:line="240" w:lineRule="auto"/>
              <w:jc w:val="center"/>
              <w:rPr>
                <w:del w:id="1385" w:author="Hollie Nicholls" w:date="2019-07-02T16:15:00Z"/>
                <w:rFonts w:eastAsia="Times New Roman" w:cs="Times New Roman"/>
                <w:b/>
                <w:bCs/>
                <w:color w:val="000000"/>
                <w:szCs w:val="24"/>
                <w:lang w:eastAsia="en-GB"/>
              </w:rPr>
            </w:pPr>
            <w:del w:id="1386"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38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67E08D71" w14:textId="13748C6E" w:rsidR="00851164" w:rsidRPr="00011B2A" w:rsidDel="003866BD" w:rsidRDefault="00851164" w:rsidP="00851164">
            <w:pPr>
              <w:spacing w:after="0" w:line="240" w:lineRule="auto"/>
              <w:jc w:val="center"/>
              <w:rPr>
                <w:del w:id="1388" w:author="Hollie Nicholls" w:date="2019-07-02T16:15:00Z"/>
                <w:rFonts w:eastAsia="Times New Roman" w:cs="Times New Roman"/>
                <w:b/>
                <w:bCs/>
                <w:color w:val="000000"/>
                <w:szCs w:val="24"/>
                <w:lang w:eastAsia="en-GB"/>
              </w:rPr>
            </w:pPr>
            <w:del w:id="1389"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390"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C9F04BD" w14:textId="11F6BDB0" w:rsidR="00851164" w:rsidRPr="00011B2A" w:rsidDel="003866BD" w:rsidRDefault="00851164" w:rsidP="00851164">
            <w:pPr>
              <w:spacing w:after="0" w:line="240" w:lineRule="auto"/>
              <w:jc w:val="center"/>
              <w:rPr>
                <w:del w:id="1391" w:author="Hollie Nicholls" w:date="2019-07-02T16:15:00Z"/>
                <w:rFonts w:eastAsia="Times New Roman" w:cs="Times New Roman"/>
                <w:b/>
                <w:bCs/>
                <w:color w:val="000000"/>
                <w:szCs w:val="24"/>
                <w:lang w:eastAsia="en-GB"/>
              </w:rPr>
            </w:pPr>
            <w:del w:id="1392"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39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6B859495" w14:textId="0C64002F" w:rsidR="00851164" w:rsidRPr="00011B2A" w:rsidDel="003866BD" w:rsidRDefault="00851164" w:rsidP="00851164">
            <w:pPr>
              <w:spacing w:after="0" w:line="240" w:lineRule="auto"/>
              <w:jc w:val="center"/>
              <w:rPr>
                <w:del w:id="1394" w:author="Hollie Nicholls" w:date="2019-07-02T16:15:00Z"/>
                <w:rFonts w:eastAsia="Times New Roman" w:cs="Times New Roman"/>
                <w:b/>
                <w:bCs/>
                <w:color w:val="000000"/>
                <w:szCs w:val="24"/>
                <w:lang w:eastAsia="en-GB"/>
              </w:rPr>
            </w:pPr>
            <w:del w:id="1395" w:author="Hollie Nicholls" w:date="2019-07-02T16:15:00Z">
              <w:r w:rsidRPr="00011B2A" w:rsidDel="003866BD">
                <w:rPr>
                  <w:rFonts w:eastAsia="Times New Roman" w:cs="Times New Roman"/>
                  <w:b/>
                  <w:bCs/>
                  <w:color w:val="000000"/>
                  <w:szCs w:val="24"/>
                  <w:lang w:eastAsia="en-GB"/>
                </w:rPr>
                <w:delText>-</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396"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7EA214BB" w14:textId="6DF4B9AB" w:rsidR="00851164" w:rsidRPr="00011B2A" w:rsidDel="003866BD" w:rsidRDefault="00851164" w:rsidP="00851164">
            <w:pPr>
              <w:spacing w:after="0" w:line="240" w:lineRule="auto"/>
              <w:jc w:val="center"/>
              <w:rPr>
                <w:del w:id="1397" w:author="Hollie Nicholls" w:date="2019-07-02T16:15:00Z"/>
                <w:rFonts w:eastAsia="Times New Roman" w:cs="Times New Roman"/>
                <w:b/>
                <w:bCs/>
                <w:color w:val="000000"/>
                <w:szCs w:val="24"/>
                <w:lang w:eastAsia="en-GB"/>
              </w:rPr>
            </w:pPr>
            <w:del w:id="1398" w:author="Hollie Nicholls" w:date="2019-07-02T16:15:00Z">
              <w:r w:rsidRPr="00011B2A" w:rsidDel="003866BD">
                <w:rPr>
                  <w:rFonts w:eastAsia="Times New Roman" w:cs="Times New Roman"/>
                  <w:b/>
                  <w:bCs/>
                  <w:color w:val="000000"/>
                  <w:szCs w:val="24"/>
                  <w:lang w:eastAsia="en-GB"/>
                </w:rPr>
                <w:delText>-</w:delText>
              </w:r>
            </w:del>
          </w:p>
        </w:tc>
        <w:tc>
          <w:tcPr>
            <w:tcW w:w="1276" w:type="dxa"/>
            <w:gridSpan w:val="2"/>
            <w:tcBorders>
              <w:top w:val="nil"/>
              <w:left w:val="nil"/>
              <w:bottom w:val="single" w:sz="4" w:space="0" w:color="auto"/>
              <w:right w:val="single" w:sz="4" w:space="0" w:color="auto"/>
            </w:tcBorders>
            <w:shd w:val="clear" w:color="000000" w:fill="BFBFBF"/>
            <w:vAlign w:val="center"/>
            <w:hideMark/>
            <w:tcPrChange w:id="1399" w:author="Hollie Nicholls" w:date="2019-07-08T12:12:00Z">
              <w:tcPr>
                <w:tcW w:w="1559" w:type="dxa"/>
                <w:gridSpan w:val="2"/>
                <w:tcBorders>
                  <w:top w:val="nil"/>
                  <w:left w:val="nil"/>
                  <w:bottom w:val="single" w:sz="4" w:space="0" w:color="auto"/>
                  <w:right w:val="single" w:sz="4" w:space="0" w:color="auto"/>
                </w:tcBorders>
                <w:shd w:val="clear" w:color="000000" w:fill="BFBFBF"/>
                <w:vAlign w:val="center"/>
                <w:hideMark/>
              </w:tcPr>
            </w:tcPrChange>
          </w:tcPr>
          <w:p w14:paraId="2B024CD6" w14:textId="3E0F6E78" w:rsidR="00851164" w:rsidRPr="00011B2A" w:rsidDel="003866BD" w:rsidRDefault="00851164" w:rsidP="00851164">
            <w:pPr>
              <w:spacing w:after="0" w:line="240" w:lineRule="auto"/>
              <w:rPr>
                <w:del w:id="1400" w:author="Hollie Nicholls" w:date="2019-07-02T16:15:00Z"/>
                <w:rFonts w:eastAsia="Times New Roman" w:cs="Times New Roman"/>
                <w:bCs/>
                <w:color w:val="000000"/>
                <w:szCs w:val="24"/>
                <w:lang w:eastAsia="en-GB"/>
              </w:rPr>
            </w:pPr>
            <w:del w:id="1401" w:author="Hollie Nicholls" w:date="2019-07-02T16:15:00Z">
              <w:r w:rsidRPr="00011B2A" w:rsidDel="003866BD">
                <w:rPr>
                  <w:rFonts w:eastAsia="Times New Roman" w:cs="Times New Roman"/>
                  <w:bCs/>
                  <w:color w:val="000000"/>
                  <w:szCs w:val="24"/>
                  <w:lang w:eastAsia="en-GB"/>
                </w:rPr>
                <w:delText>F = F1 + F2 + F3 + F4 + F5</w:delText>
              </w:r>
            </w:del>
          </w:p>
        </w:tc>
      </w:tr>
      <w:tr w:rsidR="00851164" w:rsidRPr="00011B2A" w:rsidDel="003866BD" w14:paraId="5DB5E5BE" w14:textId="01CB29E3" w:rsidTr="00F6550D">
        <w:trPr>
          <w:trHeight w:val="600"/>
          <w:del w:id="1402" w:author="Hollie Nicholls" w:date="2019-07-02T16:15:00Z"/>
          <w:trPrChange w:id="1403"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000000" w:fill="BFBFBF"/>
            <w:vAlign w:val="center"/>
            <w:hideMark/>
            <w:tcPrChange w:id="1404" w:author="Hollie Nicholls" w:date="2019-07-08T12:12:00Z">
              <w:tcPr>
                <w:tcW w:w="4126" w:type="dxa"/>
                <w:tcBorders>
                  <w:top w:val="nil"/>
                  <w:left w:val="single" w:sz="4" w:space="0" w:color="auto"/>
                  <w:bottom w:val="single" w:sz="4" w:space="0" w:color="auto"/>
                  <w:right w:val="single" w:sz="4" w:space="0" w:color="auto"/>
                </w:tcBorders>
                <w:shd w:val="clear" w:color="000000" w:fill="BFBFBF"/>
                <w:vAlign w:val="center"/>
                <w:hideMark/>
              </w:tcPr>
            </w:tcPrChange>
          </w:tcPr>
          <w:p w14:paraId="4C635D4A" w14:textId="75031BCD" w:rsidR="00851164" w:rsidRPr="00011B2A" w:rsidDel="003866BD" w:rsidRDefault="00851164" w:rsidP="00851164">
            <w:pPr>
              <w:spacing w:after="0" w:line="240" w:lineRule="auto"/>
              <w:rPr>
                <w:del w:id="1405" w:author="Hollie Nicholls" w:date="2019-07-02T16:15:00Z"/>
                <w:rFonts w:eastAsia="Times New Roman" w:cs="Times New Roman"/>
                <w:b/>
                <w:bCs/>
                <w:color w:val="000000"/>
                <w:szCs w:val="24"/>
                <w:lang w:eastAsia="en-GB"/>
              </w:rPr>
            </w:pPr>
            <w:del w:id="1406" w:author="Hollie Nicholls" w:date="2019-07-02T16:15:00Z">
              <w:r w:rsidRPr="00011B2A" w:rsidDel="003866BD">
                <w:rPr>
                  <w:rFonts w:eastAsia="Times New Roman" w:cs="Times New Roman"/>
                  <w:b/>
                  <w:bCs/>
                  <w:color w:val="000000"/>
                  <w:szCs w:val="24"/>
                  <w:lang w:eastAsia="en-GB"/>
                </w:rPr>
                <w:delText>Total Revenue for Use of System Charges (G):</w:delText>
              </w:r>
              <w:r w:rsidRPr="00011B2A" w:rsidDel="003866BD">
                <w:rPr>
                  <w:rFonts w:eastAsia="Times New Roman" w:cs="Times New Roman"/>
                  <w:b/>
                  <w:bCs/>
                  <w:color w:val="000000"/>
                  <w:szCs w:val="24"/>
                  <w:lang w:eastAsia="en-GB"/>
                </w:rPr>
                <w:br/>
                <w:delText>[G = E + F]</w:delText>
              </w:r>
            </w:del>
          </w:p>
        </w:tc>
        <w:tc>
          <w:tcPr>
            <w:tcW w:w="1265" w:type="dxa"/>
            <w:tcBorders>
              <w:top w:val="nil"/>
              <w:left w:val="nil"/>
              <w:bottom w:val="single" w:sz="4" w:space="0" w:color="auto"/>
              <w:right w:val="single" w:sz="4" w:space="0" w:color="auto"/>
            </w:tcBorders>
            <w:shd w:val="clear" w:color="000000" w:fill="BFBFBF"/>
            <w:noWrap/>
            <w:vAlign w:val="center"/>
            <w:hideMark/>
            <w:tcPrChange w:id="1407" w:author="Hollie Nicholls" w:date="2019-07-08T12:12:00Z">
              <w:tcPr>
                <w:tcW w:w="1418" w:type="dxa"/>
                <w:tcBorders>
                  <w:top w:val="nil"/>
                  <w:left w:val="nil"/>
                  <w:bottom w:val="single" w:sz="4" w:space="0" w:color="auto"/>
                  <w:right w:val="single" w:sz="4" w:space="0" w:color="auto"/>
                </w:tcBorders>
                <w:shd w:val="clear" w:color="000000" w:fill="BFBFBF"/>
                <w:noWrap/>
                <w:vAlign w:val="center"/>
                <w:hideMark/>
              </w:tcPr>
            </w:tcPrChange>
          </w:tcPr>
          <w:p w14:paraId="1AFEB77A" w14:textId="43A70CFA" w:rsidR="00851164" w:rsidRPr="00011B2A" w:rsidDel="003866BD" w:rsidRDefault="00851164" w:rsidP="00851164">
            <w:pPr>
              <w:spacing w:after="0" w:line="240" w:lineRule="auto"/>
              <w:jc w:val="center"/>
              <w:rPr>
                <w:del w:id="1408" w:author="Hollie Nicholls" w:date="2019-07-02T16:15:00Z"/>
                <w:rFonts w:eastAsia="Times New Roman" w:cs="Times New Roman"/>
                <w:b/>
                <w:bCs/>
                <w:szCs w:val="24"/>
                <w:lang w:eastAsia="en-GB"/>
              </w:rPr>
            </w:pPr>
            <w:del w:id="1409" w:author="Hollie Nicholls" w:date="2019-07-02T16:15:00Z">
              <w:r w:rsidRPr="00011B2A" w:rsidDel="003866BD">
                <w:rPr>
                  <w:rFonts w:eastAsia="Times New Roman" w:cs="Times New Roman"/>
                  <w:b/>
                  <w:bCs/>
                  <w:szCs w:val="24"/>
                  <w:lang w:eastAsia="en-GB"/>
                </w:rPr>
                <w:delText> </w:delText>
              </w:r>
            </w:del>
          </w:p>
        </w:tc>
        <w:tc>
          <w:tcPr>
            <w:tcW w:w="1025" w:type="dxa"/>
            <w:tcBorders>
              <w:top w:val="nil"/>
              <w:left w:val="nil"/>
              <w:bottom w:val="single" w:sz="4" w:space="0" w:color="auto"/>
              <w:right w:val="single" w:sz="4" w:space="0" w:color="auto"/>
            </w:tcBorders>
            <w:shd w:val="clear" w:color="000000" w:fill="BFBFBF"/>
            <w:noWrap/>
            <w:vAlign w:val="center"/>
            <w:hideMark/>
            <w:tcPrChange w:id="1410" w:author="Hollie Nicholls" w:date="2019-07-08T12:12:00Z">
              <w:tcPr>
                <w:tcW w:w="1134" w:type="dxa"/>
                <w:tcBorders>
                  <w:top w:val="nil"/>
                  <w:left w:val="nil"/>
                  <w:bottom w:val="single" w:sz="4" w:space="0" w:color="auto"/>
                  <w:right w:val="single" w:sz="4" w:space="0" w:color="auto"/>
                </w:tcBorders>
                <w:shd w:val="clear" w:color="000000" w:fill="BFBFBF"/>
                <w:noWrap/>
                <w:vAlign w:val="center"/>
                <w:hideMark/>
              </w:tcPr>
            </w:tcPrChange>
          </w:tcPr>
          <w:p w14:paraId="38D183C2" w14:textId="58775667" w:rsidR="00851164" w:rsidRPr="00011B2A" w:rsidDel="003866BD" w:rsidRDefault="00851164" w:rsidP="00851164">
            <w:pPr>
              <w:spacing w:after="0" w:line="240" w:lineRule="auto"/>
              <w:jc w:val="center"/>
              <w:rPr>
                <w:del w:id="1411" w:author="Hollie Nicholls" w:date="2019-07-02T16:15:00Z"/>
                <w:rFonts w:eastAsia="Times New Roman" w:cs="Times New Roman"/>
                <w:b/>
                <w:bCs/>
                <w:color w:val="000000"/>
                <w:szCs w:val="24"/>
                <w:lang w:eastAsia="en-GB"/>
              </w:rPr>
            </w:pPr>
            <w:del w:id="1412" w:author="Hollie Nicholls" w:date="2019-07-02T16:15:00Z">
              <w:r w:rsidRPr="00011B2A" w:rsidDel="003866BD">
                <w:rPr>
                  <w:rFonts w:eastAsia="Times New Roman" w:cs="Times New Roman"/>
                  <w:b/>
                  <w:bCs/>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413"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58B88B68" w14:textId="657FD150" w:rsidR="00851164" w:rsidRPr="00011B2A" w:rsidDel="003866BD" w:rsidRDefault="00851164" w:rsidP="00851164">
            <w:pPr>
              <w:spacing w:after="0" w:line="240" w:lineRule="auto"/>
              <w:jc w:val="center"/>
              <w:rPr>
                <w:del w:id="1414" w:author="Hollie Nicholls" w:date="2019-07-02T16:15:00Z"/>
                <w:rFonts w:eastAsia="Times New Roman" w:cs="Times New Roman"/>
                <w:b/>
                <w:bCs/>
                <w:color w:val="000000"/>
                <w:szCs w:val="24"/>
                <w:lang w:eastAsia="en-GB"/>
              </w:rPr>
            </w:pPr>
            <w:del w:id="1415" w:author="Hollie Nicholls" w:date="2019-07-02T16:15:00Z">
              <w:r w:rsidRPr="00011B2A" w:rsidDel="003866BD">
                <w:rPr>
                  <w:rFonts w:eastAsia="Times New Roman" w:cs="Times New Roman"/>
                  <w:b/>
                  <w:bCs/>
                  <w:color w:val="000000"/>
                  <w:szCs w:val="24"/>
                  <w:lang w:eastAsia="en-GB"/>
                </w:rPr>
                <w:delText>-</w:delText>
              </w:r>
            </w:del>
          </w:p>
        </w:tc>
        <w:tc>
          <w:tcPr>
            <w:tcW w:w="105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416"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3AC8FE22" w14:textId="247E1A1B" w:rsidR="00851164" w:rsidRPr="00011B2A" w:rsidDel="003866BD" w:rsidRDefault="00851164" w:rsidP="00851164">
            <w:pPr>
              <w:spacing w:after="0" w:line="240" w:lineRule="auto"/>
              <w:jc w:val="center"/>
              <w:rPr>
                <w:del w:id="1417" w:author="Hollie Nicholls" w:date="2019-07-02T16:15:00Z"/>
                <w:rFonts w:eastAsia="Times New Roman" w:cs="Times New Roman"/>
                <w:b/>
                <w:bCs/>
                <w:color w:val="000000"/>
                <w:szCs w:val="24"/>
                <w:lang w:eastAsia="en-GB"/>
              </w:rPr>
            </w:pPr>
            <w:del w:id="1418"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41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4BCA20AA" w14:textId="12F50C9C" w:rsidR="00851164" w:rsidRPr="00011B2A" w:rsidDel="003866BD" w:rsidRDefault="00851164" w:rsidP="00851164">
            <w:pPr>
              <w:spacing w:after="0" w:line="240" w:lineRule="auto"/>
              <w:jc w:val="center"/>
              <w:rPr>
                <w:del w:id="1420" w:author="Hollie Nicholls" w:date="2019-07-02T16:15:00Z"/>
                <w:rFonts w:eastAsia="Times New Roman" w:cs="Times New Roman"/>
                <w:b/>
                <w:bCs/>
                <w:color w:val="000000"/>
                <w:szCs w:val="24"/>
                <w:lang w:eastAsia="en-GB"/>
              </w:rPr>
            </w:pPr>
            <w:del w:id="1421"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422"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453EA15" w14:textId="117C7E16" w:rsidR="00851164" w:rsidRPr="00011B2A" w:rsidDel="003866BD" w:rsidRDefault="00851164" w:rsidP="00851164">
            <w:pPr>
              <w:spacing w:after="0" w:line="240" w:lineRule="auto"/>
              <w:jc w:val="center"/>
              <w:rPr>
                <w:del w:id="1423" w:author="Hollie Nicholls" w:date="2019-07-02T16:15:00Z"/>
                <w:rFonts w:eastAsia="Times New Roman" w:cs="Times New Roman"/>
                <w:b/>
                <w:bCs/>
                <w:color w:val="000000"/>
                <w:szCs w:val="24"/>
                <w:lang w:eastAsia="en-GB"/>
              </w:rPr>
            </w:pPr>
            <w:del w:id="1424"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42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4247F6AE" w14:textId="74626BB6" w:rsidR="00851164" w:rsidRPr="00011B2A" w:rsidDel="003866BD" w:rsidRDefault="00851164" w:rsidP="00851164">
            <w:pPr>
              <w:spacing w:after="0" w:line="240" w:lineRule="auto"/>
              <w:jc w:val="center"/>
              <w:rPr>
                <w:del w:id="1426" w:author="Hollie Nicholls" w:date="2019-07-02T16:15:00Z"/>
                <w:rFonts w:eastAsia="Times New Roman" w:cs="Times New Roman"/>
                <w:b/>
                <w:bCs/>
                <w:color w:val="000000"/>
                <w:szCs w:val="24"/>
                <w:lang w:eastAsia="en-GB"/>
              </w:rPr>
            </w:pPr>
            <w:del w:id="1427" w:author="Hollie Nicholls" w:date="2019-07-02T16:15:00Z">
              <w:r w:rsidRPr="00011B2A" w:rsidDel="003866BD">
                <w:rPr>
                  <w:rFonts w:eastAsia="Times New Roman" w:cs="Times New Roman"/>
                  <w:b/>
                  <w:bCs/>
                  <w:color w:val="000000"/>
                  <w:szCs w:val="24"/>
                  <w:lang w:eastAsia="en-GB"/>
                </w:rPr>
                <w:delText>-</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428"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5DCF3CE3" w14:textId="535501AC" w:rsidR="00851164" w:rsidRPr="00011B2A" w:rsidDel="003866BD" w:rsidRDefault="00851164" w:rsidP="00851164">
            <w:pPr>
              <w:spacing w:after="0" w:line="240" w:lineRule="auto"/>
              <w:jc w:val="center"/>
              <w:rPr>
                <w:del w:id="1429" w:author="Hollie Nicholls" w:date="2019-07-02T16:15:00Z"/>
                <w:rFonts w:eastAsia="Times New Roman" w:cs="Times New Roman"/>
                <w:b/>
                <w:bCs/>
                <w:color w:val="000000"/>
                <w:szCs w:val="24"/>
                <w:lang w:eastAsia="en-GB"/>
              </w:rPr>
            </w:pPr>
            <w:del w:id="1430" w:author="Hollie Nicholls" w:date="2019-07-02T16:15:00Z">
              <w:r w:rsidRPr="00011B2A" w:rsidDel="003866BD">
                <w:rPr>
                  <w:rFonts w:eastAsia="Times New Roman" w:cs="Times New Roman"/>
                  <w:b/>
                  <w:bCs/>
                  <w:color w:val="000000"/>
                  <w:szCs w:val="24"/>
                  <w:lang w:eastAsia="en-GB"/>
                </w:rPr>
                <w:delText>-</w:delText>
              </w:r>
            </w:del>
          </w:p>
        </w:tc>
        <w:tc>
          <w:tcPr>
            <w:tcW w:w="1276" w:type="dxa"/>
            <w:gridSpan w:val="2"/>
            <w:tcBorders>
              <w:top w:val="nil"/>
              <w:left w:val="nil"/>
              <w:bottom w:val="single" w:sz="4" w:space="0" w:color="auto"/>
              <w:right w:val="single" w:sz="4" w:space="0" w:color="auto"/>
            </w:tcBorders>
            <w:shd w:val="clear" w:color="000000" w:fill="BFBFBF"/>
            <w:vAlign w:val="center"/>
            <w:hideMark/>
            <w:tcPrChange w:id="1431" w:author="Hollie Nicholls" w:date="2019-07-08T12:12:00Z">
              <w:tcPr>
                <w:tcW w:w="1559" w:type="dxa"/>
                <w:gridSpan w:val="2"/>
                <w:tcBorders>
                  <w:top w:val="nil"/>
                  <w:left w:val="nil"/>
                  <w:bottom w:val="single" w:sz="4" w:space="0" w:color="auto"/>
                  <w:right w:val="single" w:sz="4" w:space="0" w:color="auto"/>
                </w:tcBorders>
                <w:shd w:val="clear" w:color="000000" w:fill="BFBFBF"/>
                <w:vAlign w:val="center"/>
                <w:hideMark/>
              </w:tcPr>
            </w:tcPrChange>
          </w:tcPr>
          <w:p w14:paraId="725FBBD6" w14:textId="2336A0FF" w:rsidR="00851164" w:rsidRPr="00011B2A" w:rsidDel="003866BD" w:rsidRDefault="00851164" w:rsidP="00851164">
            <w:pPr>
              <w:spacing w:after="0" w:line="240" w:lineRule="auto"/>
              <w:rPr>
                <w:del w:id="1432" w:author="Hollie Nicholls" w:date="2019-07-02T16:15:00Z"/>
                <w:rFonts w:eastAsia="Times New Roman" w:cs="Times New Roman"/>
                <w:bCs/>
                <w:color w:val="000000"/>
                <w:szCs w:val="24"/>
                <w:lang w:eastAsia="en-GB"/>
              </w:rPr>
            </w:pPr>
            <w:del w:id="1433" w:author="Hollie Nicholls" w:date="2019-07-02T16:15:00Z">
              <w:r w:rsidRPr="00011B2A" w:rsidDel="003866BD">
                <w:rPr>
                  <w:rFonts w:eastAsia="Times New Roman" w:cs="Times New Roman"/>
                  <w:bCs/>
                  <w:color w:val="000000"/>
                  <w:szCs w:val="24"/>
                  <w:lang w:eastAsia="en-GB"/>
                </w:rPr>
                <w:delText>G = E + F</w:delText>
              </w:r>
            </w:del>
          </w:p>
        </w:tc>
      </w:tr>
      <w:tr w:rsidR="00851164" w:rsidRPr="00011B2A" w:rsidDel="003866BD" w14:paraId="3F9A247C" w14:textId="783870CE" w:rsidTr="00F6550D">
        <w:trPr>
          <w:trHeight w:val="600"/>
          <w:del w:id="1434" w:author="Hollie Nicholls" w:date="2019-07-02T16:15:00Z"/>
          <w:trPrChange w:id="1435"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436"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263BA488" w14:textId="65F94849" w:rsidR="00851164" w:rsidRPr="00011B2A" w:rsidDel="003866BD" w:rsidRDefault="00851164" w:rsidP="00851164">
            <w:pPr>
              <w:spacing w:after="0" w:line="240" w:lineRule="auto"/>
              <w:rPr>
                <w:del w:id="1437" w:author="Hollie Nicholls" w:date="2019-07-02T16:15:00Z"/>
                <w:rFonts w:eastAsia="Times New Roman" w:cs="Times New Roman"/>
                <w:color w:val="000000"/>
                <w:szCs w:val="24"/>
                <w:lang w:eastAsia="en-GB"/>
              </w:rPr>
            </w:pPr>
            <w:del w:id="1438" w:author="Hollie Nicholls" w:date="2019-07-02T16:15:00Z">
              <w:r w:rsidRPr="00011B2A" w:rsidDel="003866BD">
                <w:rPr>
                  <w:rFonts w:eastAsia="Times New Roman" w:cs="Times New Roman"/>
                  <w:color w:val="000000"/>
                  <w:szCs w:val="24"/>
                  <w:lang w:eastAsia="en-GB"/>
                </w:rPr>
                <w:delText>1. Revenue raised outside CDCM - EDCM and Certain Interconnector Revenue (H1)</w:delText>
              </w:r>
            </w:del>
          </w:p>
        </w:tc>
        <w:tc>
          <w:tcPr>
            <w:tcW w:w="1265" w:type="dxa"/>
            <w:tcBorders>
              <w:top w:val="nil"/>
              <w:left w:val="nil"/>
              <w:bottom w:val="single" w:sz="4" w:space="0" w:color="auto"/>
              <w:right w:val="single" w:sz="4" w:space="0" w:color="auto"/>
            </w:tcBorders>
            <w:shd w:val="clear" w:color="auto" w:fill="auto"/>
            <w:noWrap/>
            <w:vAlign w:val="center"/>
            <w:hideMark/>
            <w:tcPrChange w:id="1439"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5923CE92" w14:textId="50206820" w:rsidR="00851164" w:rsidRPr="00011B2A" w:rsidDel="003866BD" w:rsidRDefault="00851164" w:rsidP="00851164">
            <w:pPr>
              <w:spacing w:after="0" w:line="240" w:lineRule="auto"/>
              <w:jc w:val="center"/>
              <w:rPr>
                <w:del w:id="1440" w:author="Hollie Nicholls" w:date="2019-07-02T16:15:00Z"/>
                <w:rFonts w:eastAsia="Times New Roman" w:cs="Times New Roman"/>
                <w:szCs w:val="24"/>
                <w:lang w:eastAsia="en-GB"/>
              </w:rPr>
            </w:pPr>
            <w:del w:id="1441" w:author="Hollie Nicholls" w:date="2019-07-02T16:15:00Z">
              <w:r w:rsidRPr="00011B2A" w:rsidDel="003866BD">
                <w:rPr>
                  <w:rFonts w:eastAsia="Times New Roman" w:cs="Times New Roman"/>
                  <w:szCs w:val="24"/>
                  <w:lang w:eastAsia="en-GB"/>
                </w:rPr>
                <w:delText> </w:delText>
              </w:r>
            </w:del>
          </w:p>
        </w:tc>
        <w:tc>
          <w:tcPr>
            <w:tcW w:w="1025" w:type="dxa"/>
            <w:tcBorders>
              <w:top w:val="nil"/>
              <w:left w:val="nil"/>
              <w:bottom w:val="single" w:sz="4" w:space="0" w:color="auto"/>
              <w:right w:val="single" w:sz="4" w:space="0" w:color="auto"/>
            </w:tcBorders>
            <w:shd w:val="clear" w:color="auto" w:fill="auto"/>
            <w:noWrap/>
            <w:vAlign w:val="center"/>
            <w:hideMark/>
            <w:tcPrChange w:id="1442"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4DB896B9" w14:textId="7CD204D0" w:rsidR="00851164" w:rsidRPr="00011B2A" w:rsidDel="003866BD" w:rsidRDefault="00851164" w:rsidP="00851164">
            <w:pPr>
              <w:spacing w:after="0" w:line="240" w:lineRule="auto"/>
              <w:jc w:val="center"/>
              <w:rPr>
                <w:del w:id="1443" w:author="Hollie Nicholls" w:date="2019-07-02T16:15:00Z"/>
                <w:rFonts w:eastAsia="Times New Roman" w:cs="Times New Roman"/>
                <w:color w:val="000000"/>
                <w:szCs w:val="24"/>
                <w:lang w:eastAsia="en-GB"/>
              </w:rPr>
            </w:pPr>
            <w:del w:id="1444" w:author="Hollie Nicholls" w:date="2019-07-02T16:15:00Z">
              <w:r w:rsidRPr="00011B2A" w:rsidDel="003866BD">
                <w:rPr>
                  <w:rFonts w:eastAsia="Times New Roman" w:cs="Times New Roman"/>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445"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D7B0F53" w14:textId="12D86F4C" w:rsidR="00851164" w:rsidRPr="00011B2A" w:rsidDel="003866BD" w:rsidRDefault="00851164" w:rsidP="00851164">
            <w:pPr>
              <w:spacing w:after="0" w:line="240" w:lineRule="auto"/>
              <w:jc w:val="center"/>
              <w:rPr>
                <w:del w:id="1446" w:author="Hollie Nicholls" w:date="2019-07-02T16:15:00Z"/>
                <w:rFonts w:eastAsia="Times New Roman" w:cs="Times New Roman"/>
                <w:color w:val="000000"/>
                <w:szCs w:val="24"/>
                <w:lang w:eastAsia="en-GB"/>
              </w:rPr>
            </w:pPr>
            <w:del w:id="1447"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448"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507AE02" w14:textId="6EDA2B9E" w:rsidR="00851164" w:rsidRPr="00011B2A" w:rsidDel="003866BD" w:rsidRDefault="00851164" w:rsidP="00851164">
            <w:pPr>
              <w:spacing w:after="0" w:line="240" w:lineRule="auto"/>
              <w:jc w:val="center"/>
              <w:rPr>
                <w:del w:id="1449" w:author="Hollie Nicholls" w:date="2019-07-02T16:15:00Z"/>
                <w:rFonts w:eastAsia="Times New Roman" w:cs="Times New Roman"/>
                <w:color w:val="000000"/>
                <w:szCs w:val="24"/>
                <w:lang w:eastAsia="en-GB"/>
              </w:rPr>
            </w:pPr>
            <w:del w:id="1450"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45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2AB47D1" w14:textId="15610D76" w:rsidR="00851164" w:rsidRPr="00011B2A" w:rsidDel="003866BD" w:rsidRDefault="00851164" w:rsidP="00851164">
            <w:pPr>
              <w:spacing w:after="0" w:line="240" w:lineRule="auto"/>
              <w:jc w:val="center"/>
              <w:rPr>
                <w:del w:id="1452" w:author="Hollie Nicholls" w:date="2019-07-02T16:15:00Z"/>
                <w:rFonts w:eastAsia="Times New Roman" w:cs="Times New Roman"/>
                <w:color w:val="000000"/>
                <w:szCs w:val="24"/>
                <w:lang w:eastAsia="en-GB"/>
              </w:rPr>
            </w:pPr>
            <w:del w:id="1453"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454"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FEEBC2B" w14:textId="1CCED5DF" w:rsidR="00851164" w:rsidRPr="00011B2A" w:rsidDel="003866BD" w:rsidRDefault="00851164" w:rsidP="00851164">
            <w:pPr>
              <w:spacing w:after="0" w:line="240" w:lineRule="auto"/>
              <w:jc w:val="center"/>
              <w:rPr>
                <w:del w:id="1455" w:author="Hollie Nicholls" w:date="2019-07-02T16:15:00Z"/>
                <w:rFonts w:eastAsia="Times New Roman" w:cs="Times New Roman"/>
                <w:color w:val="000000"/>
                <w:szCs w:val="24"/>
                <w:lang w:eastAsia="en-GB"/>
              </w:rPr>
            </w:pPr>
            <w:del w:id="145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45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4B5B404" w14:textId="144D5E4B" w:rsidR="00851164" w:rsidRPr="00011B2A" w:rsidDel="003866BD" w:rsidRDefault="00851164" w:rsidP="00851164">
            <w:pPr>
              <w:spacing w:after="0" w:line="240" w:lineRule="auto"/>
              <w:jc w:val="center"/>
              <w:rPr>
                <w:del w:id="1458" w:author="Hollie Nicholls" w:date="2019-07-02T16:15:00Z"/>
                <w:rFonts w:eastAsia="Times New Roman" w:cs="Times New Roman"/>
                <w:color w:val="000000"/>
                <w:szCs w:val="24"/>
                <w:lang w:eastAsia="en-GB"/>
              </w:rPr>
            </w:pPr>
            <w:del w:id="1459"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460"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9C7A158" w14:textId="353FFF1C" w:rsidR="00851164" w:rsidRPr="00011B2A" w:rsidDel="003866BD" w:rsidRDefault="00851164" w:rsidP="00851164">
            <w:pPr>
              <w:spacing w:after="0" w:line="240" w:lineRule="auto"/>
              <w:jc w:val="center"/>
              <w:rPr>
                <w:del w:id="1461" w:author="Hollie Nicholls" w:date="2019-07-02T16:15:00Z"/>
                <w:rFonts w:eastAsia="Times New Roman" w:cs="Times New Roman"/>
                <w:color w:val="000000"/>
                <w:szCs w:val="24"/>
                <w:lang w:eastAsia="en-GB"/>
              </w:rPr>
            </w:pPr>
            <w:del w:id="1462"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463"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0A858709" w14:textId="43784694" w:rsidR="00851164" w:rsidRPr="00011B2A" w:rsidDel="003866BD" w:rsidRDefault="00851164" w:rsidP="00851164">
            <w:pPr>
              <w:spacing w:after="0" w:line="240" w:lineRule="auto"/>
              <w:rPr>
                <w:del w:id="1464" w:author="Hollie Nicholls" w:date="2019-07-02T16:15:00Z"/>
                <w:rFonts w:eastAsia="Times New Roman" w:cs="Times New Roman"/>
                <w:color w:val="000000"/>
                <w:szCs w:val="24"/>
                <w:lang w:eastAsia="en-GB"/>
              </w:rPr>
            </w:pPr>
            <w:del w:id="1465"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353E7FC9" w14:textId="2653EFF3" w:rsidTr="00F6550D">
        <w:trPr>
          <w:trHeight w:val="402"/>
          <w:del w:id="1466" w:author="Hollie Nicholls" w:date="2019-07-02T16:15:00Z"/>
          <w:trPrChange w:id="1467"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468"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17767613" w14:textId="2ADB5265" w:rsidR="00851164" w:rsidRPr="00011B2A" w:rsidDel="003866BD" w:rsidRDefault="00851164" w:rsidP="00851164">
            <w:pPr>
              <w:spacing w:after="0" w:line="240" w:lineRule="auto"/>
              <w:rPr>
                <w:del w:id="1469" w:author="Hollie Nicholls" w:date="2019-07-02T16:15:00Z"/>
                <w:rFonts w:eastAsia="Times New Roman" w:cs="Times New Roman"/>
                <w:color w:val="000000"/>
                <w:szCs w:val="24"/>
                <w:lang w:eastAsia="en-GB"/>
              </w:rPr>
            </w:pPr>
            <w:del w:id="1470" w:author="Hollie Nicholls" w:date="2019-07-02T16:15:00Z">
              <w:r w:rsidRPr="00011B2A" w:rsidDel="003866BD">
                <w:rPr>
                  <w:rFonts w:eastAsia="Times New Roman" w:cs="Times New Roman"/>
                  <w:color w:val="000000"/>
                  <w:szCs w:val="24"/>
                  <w:lang w:eastAsia="en-GB"/>
                </w:rPr>
                <w:lastRenderedPageBreak/>
                <w:delText>2. Revenue raised outside CDCM - Voluntary under-recovery (H2)</w:delText>
              </w:r>
            </w:del>
          </w:p>
        </w:tc>
        <w:tc>
          <w:tcPr>
            <w:tcW w:w="1265" w:type="dxa"/>
            <w:tcBorders>
              <w:top w:val="nil"/>
              <w:left w:val="nil"/>
              <w:bottom w:val="single" w:sz="4" w:space="0" w:color="auto"/>
              <w:right w:val="single" w:sz="4" w:space="0" w:color="auto"/>
            </w:tcBorders>
            <w:shd w:val="clear" w:color="auto" w:fill="auto"/>
            <w:noWrap/>
            <w:vAlign w:val="center"/>
            <w:hideMark/>
            <w:tcPrChange w:id="1471"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369C8641" w14:textId="57608FE5" w:rsidR="00851164" w:rsidRPr="00011B2A" w:rsidDel="003866BD" w:rsidRDefault="00851164" w:rsidP="00851164">
            <w:pPr>
              <w:spacing w:after="0" w:line="240" w:lineRule="auto"/>
              <w:jc w:val="center"/>
              <w:rPr>
                <w:del w:id="1472" w:author="Hollie Nicholls" w:date="2019-07-02T16:15:00Z"/>
                <w:rFonts w:eastAsia="Times New Roman" w:cs="Times New Roman"/>
                <w:szCs w:val="24"/>
                <w:lang w:eastAsia="en-GB"/>
              </w:rPr>
            </w:pPr>
            <w:del w:id="1473" w:author="Hollie Nicholls" w:date="2019-07-02T16:15:00Z">
              <w:r w:rsidRPr="00011B2A" w:rsidDel="003866BD">
                <w:rPr>
                  <w:rFonts w:eastAsia="Times New Roman" w:cs="Times New Roman"/>
                  <w:szCs w:val="24"/>
                  <w:lang w:eastAsia="en-GB"/>
                </w:rPr>
                <w:delText> </w:delText>
              </w:r>
            </w:del>
          </w:p>
        </w:tc>
        <w:tc>
          <w:tcPr>
            <w:tcW w:w="1025" w:type="dxa"/>
            <w:tcBorders>
              <w:top w:val="nil"/>
              <w:left w:val="nil"/>
              <w:bottom w:val="single" w:sz="4" w:space="0" w:color="auto"/>
              <w:right w:val="single" w:sz="4" w:space="0" w:color="auto"/>
            </w:tcBorders>
            <w:shd w:val="clear" w:color="auto" w:fill="auto"/>
            <w:noWrap/>
            <w:vAlign w:val="center"/>
            <w:hideMark/>
            <w:tcPrChange w:id="1474"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2DD72CCD" w14:textId="103DF2DC" w:rsidR="00851164" w:rsidRPr="00011B2A" w:rsidDel="003866BD" w:rsidRDefault="00851164" w:rsidP="00851164">
            <w:pPr>
              <w:spacing w:after="0" w:line="240" w:lineRule="auto"/>
              <w:jc w:val="center"/>
              <w:rPr>
                <w:del w:id="1475" w:author="Hollie Nicholls" w:date="2019-07-02T16:15:00Z"/>
                <w:rFonts w:eastAsia="Times New Roman" w:cs="Times New Roman"/>
                <w:color w:val="000000"/>
                <w:szCs w:val="24"/>
                <w:lang w:eastAsia="en-GB"/>
              </w:rPr>
            </w:pPr>
            <w:del w:id="1476" w:author="Hollie Nicholls" w:date="2019-07-02T16:15:00Z">
              <w:r w:rsidRPr="00011B2A" w:rsidDel="003866BD">
                <w:rPr>
                  <w:rFonts w:eastAsia="Times New Roman" w:cs="Times New Roman"/>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477"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2DE8F5D" w14:textId="4B9904C7" w:rsidR="00851164" w:rsidRPr="00011B2A" w:rsidDel="003866BD" w:rsidRDefault="00851164" w:rsidP="00851164">
            <w:pPr>
              <w:spacing w:after="0" w:line="240" w:lineRule="auto"/>
              <w:jc w:val="center"/>
              <w:rPr>
                <w:del w:id="1478" w:author="Hollie Nicholls" w:date="2019-07-02T16:15:00Z"/>
                <w:rFonts w:eastAsia="Times New Roman" w:cs="Times New Roman"/>
                <w:color w:val="000000"/>
                <w:szCs w:val="24"/>
                <w:lang w:eastAsia="en-GB"/>
              </w:rPr>
            </w:pPr>
            <w:del w:id="1479"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480"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F2EA2ED" w14:textId="211DE867" w:rsidR="00851164" w:rsidRPr="00011B2A" w:rsidDel="003866BD" w:rsidRDefault="00851164" w:rsidP="00851164">
            <w:pPr>
              <w:spacing w:after="0" w:line="240" w:lineRule="auto"/>
              <w:jc w:val="center"/>
              <w:rPr>
                <w:del w:id="1481" w:author="Hollie Nicholls" w:date="2019-07-02T16:15:00Z"/>
                <w:rFonts w:eastAsia="Times New Roman" w:cs="Times New Roman"/>
                <w:color w:val="000000"/>
                <w:szCs w:val="24"/>
                <w:lang w:eastAsia="en-GB"/>
              </w:rPr>
            </w:pPr>
            <w:del w:id="1482"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48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B2D2427" w14:textId="4E8CE0FC" w:rsidR="00851164" w:rsidRPr="00011B2A" w:rsidDel="003866BD" w:rsidRDefault="00851164" w:rsidP="00851164">
            <w:pPr>
              <w:spacing w:after="0" w:line="240" w:lineRule="auto"/>
              <w:jc w:val="center"/>
              <w:rPr>
                <w:del w:id="1484" w:author="Hollie Nicholls" w:date="2019-07-02T16:15:00Z"/>
                <w:rFonts w:eastAsia="Times New Roman" w:cs="Times New Roman"/>
                <w:color w:val="000000"/>
                <w:szCs w:val="24"/>
                <w:lang w:eastAsia="en-GB"/>
              </w:rPr>
            </w:pPr>
            <w:del w:id="1485"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486"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DD0E600" w14:textId="4C6FA028" w:rsidR="00851164" w:rsidRPr="00011B2A" w:rsidDel="003866BD" w:rsidRDefault="00851164" w:rsidP="00851164">
            <w:pPr>
              <w:spacing w:after="0" w:line="240" w:lineRule="auto"/>
              <w:jc w:val="center"/>
              <w:rPr>
                <w:del w:id="1487" w:author="Hollie Nicholls" w:date="2019-07-02T16:15:00Z"/>
                <w:rFonts w:eastAsia="Times New Roman" w:cs="Times New Roman"/>
                <w:color w:val="000000"/>
                <w:szCs w:val="24"/>
                <w:lang w:eastAsia="en-GB"/>
              </w:rPr>
            </w:pPr>
            <w:del w:id="1488"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48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214752E" w14:textId="0915EE35" w:rsidR="00851164" w:rsidRPr="00011B2A" w:rsidDel="003866BD" w:rsidRDefault="00851164" w:rsidP="00851164">
            <w:pPr>
              <w:spacing w:after="0" w:line="240" w:lineRule="auto"/>
              <w:jc w:val="center"/>
              <w:rPr>
                <w:del w:id="1490" w:author="Hollie Nicholls" w:date="2019-07-02T16:15:00Z"/>
                <w:rFonts w:eastAsia="Times New Roman" w:cs="Times New Roman"/>
                <w:color w:val="000000"/>
                <w:szCs w:val="24"/>
                <w:lang w:eastAsia="en-GB"/>
              </w:rPr>
            </w:pPr>
            <w:del w:id="1491"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492"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5E01DD5" w14:textId="64E8E0E2" w:rsidR="00851164" w:rsidRPr="00011B2A" w:rsidDel="003866BD" w:rsidRDefault="00851164" w:rsidP="00851164">
            <w:pPr>
              <w:spacing w:after="0" w:line="240" w:lineRule="auto"/>
              <w:jc w:val="center"/>
              <w:rPr>
                <w:del w:id="1493" w:author="Hollie Nicholls" w:date="2019-07-02T16:15:00Z"/>
                <w:rFonts w:eastAsia="Times New Roman" w:cs="Times New Roman"/>
                <w:color w:val="000000"/>
                <w:szCs w:val="24"/>
                <w:lang w:eastAsia="en-GB"/>
              </w:rPr>
            </w:pPr>
            <w:del w:id="1494"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495"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61E55017" w14:textId="346874C1" w:rsidR="00851164" w:rsidRPr="00011B2A" w:rsidDel="003866BD" w:rsidRDefault="00851164" w:rsidP="00851164">
            <w:pPr>
              <w:spacing w:after="0" w:line="240" w:lineRule="auto"/>
              <w:rPr>
                <w:del w:id="1496" w:author="Hollie Nicholls" w:date="2019-07-02T16:15:00Z"/>
                <w:rFonts w:eastAsia="Times New Roman" w:cs="Times New Roman"/>
                <w:color w:val="000000"/>
                <w:szCs w:val="24"/>
                <w:lang w:eastAsia="en-GB"/>
              </w:rPr>
            </w:pPr>
            <w:del w:id="1497"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42735E48" w14:textId="08691353" w:rsidTr="00F6550D">
        <w:trPr>
          <w:trHeight w:val="600"/>
          <w:del w:id="1498" w:author="Hollie Nicholls" w:date="2019-07-02T16:15:00Z"/>
          <w:trPrChange w:id="1499"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500"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39B91E68" w14:textId="287D78B5" w:rsidR="00851164" w:rsidRPr="00011B2A" w:rsidDel="003866BD" w:rsidRDefault="00851164" w:rsidP="00851164">
            <w:pPr>
              <w:spacing w:after="0" w:line="240" w:lineRule="auto"/>
              <w:rPr>
                <w:del w:id="1501" w:author="Hollie Nicholls" w:date="2019-07-02T16:15:00Z"/>
                <w:rFonts w:eastAsia="Times New Roman" w:cs="Times New Roman"/>
                <w:i/>
                <w:iCs/>
                <w:color w:val="000000"/>
                <w:szCs w:val="24"/>
                <w:lang w:eastAsia="en-GB"/>
              </w:rPr>
            </w:pPr>
            <w:del w:id="1502" w:author="Hollie Nicholls" w:date="2019-07-02T16:15:00Z">
              <w:r w:rsidRPr="00011B2A" w:rsidDel="003866BD">
                <w:rPr>
                  <w:rFonts w:eastAsia="Times New Roman" w:cs="Times New Roman"/>
                  <w:i/>
                  <w:iCs/>
                  <w:color w:val="000000"/>
                  <w:szCs w:val="24"/>
                  <w:lang w:eastAsia="en-GB"/>
                </w:rPr>
                <w:delText>3. Revenue raised outside CDCM - blank or if required please provide description (H3)</w:delText>
              </w:r>
            </w:del>
          </w:p>
        </w:tc>
        <w:tc>
          <w:tcPr>
            <w:tcW w:w="1265" w:type="dxa"/>
            <w:tcBorders>
              <w:top w:val="nil"/>
              <w:left w:val="nil"/>
              <w:bottom w:val="single" w:sz="4" w:space="0" w:color="auto"/>
              <w:right w:val="single" w:sz="4" w:space="0" w:color="auto"/>
            </w:tcBorders>
            <w:shd w:val="clear" w:color="auto" w:fill="auto"/>
            <w:noWrap/>
            <w:vAlign w:val="center"/>
            <w:hideMark/>
            <w:tcPrChange w:id="1503"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0DD05433" w14:textId="58BDA84A" w:rsidR="00851164" w:rsidRPr="00011B2A" w:rsidDel="003866BD" w:rsidRDefault="00851164" w:rsidP="00851164">
            <w:pPr>
              <w:spacing w:after="0" w:line="240" w:lineRule="auto"/>
              <w:jc w:val="center"/>
              <w:rPr>
                <w:del w:id="1504" w:author="Hollie Nicholls" w:date="2019-07-02T16:15:00Z"/>
                <w:rFonts w:eastAsia="Times New Roman" w:cs="Times New Roman"/>
                <w:szCs w:val="24"/>
                <w:lang w:eastAsia="en-GB"/>
              </w:rPr>
            </w:pPr>
            <w:del w:id="1505" w:author="Hollie Nicholls" w:date="2019-07-02T16:15:00Z">
              <w:r w:rsidRPr="00011B2A" w:rsidDel="003866BD">
                <w:rPr>
                  <w:rFonts w:eastAsia="Times New Roman" w:cs="Times New Roman"/>
                  <w:szCs w:val="24"/>
                  <w:lang w:eastAsia="en-GB"/>
                </w:rPr>
                <w:delText> </w:delText>
              </w:r>
            </w:del>
          </w:p>
        </w:tc>
        <w:tc>
          <w:tcPr>
            <w:tcW w:w="1025" w:type="dxa"/>
            <w:tcBorders>
              <w:top w:val="nil"/>
              <w:left w:val="nil"/>
              <w:bottom w:val="single" w:sz="4" w:space="0" w:color="auto"/>
              <w:right w:val="single" w:sz="4" w:space="0" w:color="auto"/>
            </w:tcBorders>
            <w:shd w:val="clear" w:color="auto" w:fill="auto"/>
            <w:noWrap/>
            <w:vAlign w:val="center"/>
            <w:hideMark/>
            <w:tcPrChange w:id="1506"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0C3AE8E5" w14:textId="0DA77DA3" w:rsidR="00851164" w:rsidRPr="00011B2A" w:rsidDel="003866BD" w:rsidRDefault="00851164" w:rsidP="00851164">
            <w:pPr>
              <w:spacing w:after="0" w:line="240" w:lineRule="auto"/>
              <w:jc w:val="center"/>
              <w:rPr>
                <w:del w:id="1507" w:author="Hollie Nicholls" w:date="2019-07-02T16:15:00Z"/>
                <w:rFonts w:eastAsia="Times New Roman" w:cs="Times New Roman"/>
                <w:color w:val="000000"/>
                <w:szCs w:val="24"/>
                <w:lang w:eastAsia="en-GB"/>
              </w:rPr>
            </w:pPr>
            <w:del w:id="1508" w:author="Hollie Nicholls" w:date="2019-07-02T16:15:00Z">
              <w:r w:rsidRPr="00011B2A" w:rsidDel="003866BD">
                <w:rPr>
                  <w:rFonts w:eastAsia="Times New Roman" w:cs="Times New Roman"/>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509"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B054DCA" w14:textId="1D7E995B" w:rsidR="00851164" w:rsidRPr="00011B2A" w:rsidDel="003866BD" w:rsidRDefault="00851164" w:rsidP="00851164">
            <w:pPr>
              <w:spacing w:after="0" w:line="240" w:lineRule="auto"/>
              <w:jc w:val="center"/>
              <w:rPr>
                <w:del w:id="1510" w:author="Hollie Nicholls" w:date="2019-07-02T16:15:00Z"/>
                <w:rFonts w:eastAsia="Times New Roman" w:cs="Times New Roman"/>
                <w:color w:val="000000"/>
                <w:szCs w:val="24"/>
                <w:lang w:eastAsia="en-GB"/>
              </w:rPr>
            </w:pPr>
            <w:del w:id="1511"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512"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5862BDB" w14:textId="22BAB97A" w:rsidR="00851164" w:rsidRPr="00011B2A" w:rsidDel="003866BD" w:rsidRDefault="00851164" w:rsidP="00851164">
            <w:pPr>
              <w:spacing w:after="0" w:line="240" w:lineRule="auto"/>
              <w:jc w:val="center"/>
              <w:rPr>
                <w:del w:id="1513" w:author="Hollie Nicholls" w:date="2019-07-02T16:15:00Z"/>
                <w:rFonts w:eastAsia="Times New Roman" w:cs="Times New Roman"/>
                <w:color w:val="000000"/>
                <w:szCs w:val="24"/>
                <w:lang w:eastAsia="en-GB"/>
              </w:rPr>
            </w:pPr>
            <w:del w:id="1514"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51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74D327F" w14:textId="39BE5BA8" w:rsidR="00851164" w:rsidRPr="00011B2A" w:rsidDel="003866BD" w:rsidRDefault="00851164" w:rsidP="00851164">
            <w:pPr>
              <w:spacing w:after="0" w:line="240" w:lineRule="auto"/>
              <w:jc w:val="center"/>
              <w:rPr>
                <w:del w:id="1516" w:author="Hollie Nicholls" w:date="2019-07-02T16:15:00Z"/>
                <w:rFonts w:eastAsia="Times New Roman" w:cs="Times New Roman"/>
                <w:color w:val="000000"/>
                <w:szCs w:val="24"/>
                <w:lang w:eastAsia="en-GB"/>
              </w:rPr>
            </w:pPr>
            <w:del w:id="1517"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518"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79705FB" w14:textId="5DE38795" w:rsidR="00851164" w:rsidRPr="00011B2A" w:rsidDel="003866BD" w:rsidRDefault="00851164" w:rsidP="00851164">
            <w:pPr>
              <w:spacing w:after="0" w:line="240" w:lineRule="auto"/>
              <w:jc w:val="center"/>
              <w:rPr>
                <w:del w:id="1519" w:author="Hollie Nicholls" w:date="2019-07-02T16:15:00Z"/>
                <w:rFonts w:eastAsia="Times New Roman" w:cs="Times New Roman"/>
                <w:color w:val="000000"/>
                <w:szCs w:val="24"/>
                <w:lang w:eastAsia="en-GB"/>
              </w:rPr>
            </w:pPr>
            <w:del w:id="1520"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52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7CD51D6" w14:textId="1F865F43" w:rsidR="00851164" w:rsidRPr="00011B2A" w:rsidDel="003866BD" w:rsidRDefault="00851164" w:rsidP="00851164">
            <w:pPr>
              <w:spacing w:after="0" w:line="240" w:lineRule="auto"/>
              <w:jc w:val="center"/>
              <w:rPr>
                <w:del w:id="1522" w:author="Hollie Nicholls" w:date="2019-07-02T16:15:00Z"/>
                <w:rFonts w:eastAsia="Times New Roman" w:cs="Times New Roman"/>
                <w:color w:val="000000"/>
                <w:szCs w:val="24"/>
                <w:lang w:eastAsia="en-GB"/>
              </w:rPr>
            </w:pPr>
            <w:del w:id="1523"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524"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AC96EE8" w14:textId="2A484AC5" w:rsidR="00851164" w:rsidRPr="00011B2A" w:rsidDel="003866BD" w:rsidRDefault="00851164" w:rsidP="00851164">
            <w:pPr>
              <w:spacing w:after="0" w:line="240" w:lineRule="auto"/>
              <w:jc w:val="center"/>
              <w:rPr>
                <w:del w:id="1525" w:author="Hollie Nicholls" w:date="2019-07-02T16:15:00Z"/>
                <w:rFonts w:eastAsia="Times New Roman" w:cs="Times New Roman"/>
                <w:color w:val="000000"/>
                <w:szCs w:val="24"/>
                <w:lang w:eastAsia="en-GB"/>
              </w:rPr>
            </w:pPr>
            <w:del w:id="1526"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527"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1CB0B744" w14:textId="0755FA1E" w:rsidR="00851164" w:rsidRPr="00011B2A" w:rsidDel="003866BD" w:rsidRDefault="00851164" w:rsidP="00851164">
            <w:pPr>
              <w:spacing w:after="0" w:line="240" w:lineRule="auto"/>
              <w:rPr>
                <w:del w:id="1528" w:author="Hollie Nicholls" w:date="2019-07-02T16:15:00Z"/>
                <w:rFonts w:eastAsia="Times New Roman" w:cs="Times New Roman"/>
                <w:color w:val="000000"/>
                <w:szCs w:val="24"/>
                <w:lang w:eastAsia="en-GB"/>
              </w:rPr>
            </w:pPr>
            <w:del w:id="1529"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1BDE4F32" w14:textId="7FCE02D7" w:rsidTr="00F6550D">
        <w:trPr>
          <w:trHeight w:val="600"/>
          <w:del w:id="1530" w:author="Hollie Nicholls" w:date="2019-07-02T16:15:00Z"/>
          <w:trPrChange w:id="1531"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532"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5EF4BAEF" w14:textId="0C036171" w:rsidR="00851164" w:rsidRPr="00011B2A" w:rsidDel="003866BD" w:rsidRDefault="00851164" w:rsidP="00851164">
            <w:pPr>
              <w:spacing w:after="0" w:line="240" w:lineRule="auto"/>
              <w:rPr>
                <w:del w:id="1533" w:author="Hollie Nicholls" w:date="2019-07-02T16:15:00Z"/>
                <w:rFonts w:eastAsia="Times New Roman" w:cs="Times New Roman"/>
                <w:i/>
                <w:iCs/>
                <w:color w:val="000000"/>
                <w:szCs w:val="24"/>
                <w:lang w:eastAsia="en-GB"/>
              </w:rPr>
            </w:pPr>
            <w:del w:id="1534" w:author="Hollie Nicholls" w:date="2019-07-02T16:15:00Z">
              <w:r w:rsidRPr="00011B2A" w:rsidDel="003866BD">
                <w:rPr>
                  <w:rFonts w:eastAsia="Times New Roman" w:cs="Times New Roman"/>
                  <w:i/>
                  <w:iCs/>
                  <w:color w:val="000000"/>
                  <w:szCs w:val="24"/>
                  <w:lang w:eastAsia="en-GB"/>
                </w:rPr>
                <w:delText>4. Revenue raised outside CDCM - blank or if required please provide description (H4)</w:delText>
              </w:r>
            </w:del>
          </w:p>
        </w:tc>
        <w:tc>
          <w:tcPr>
            <w:tcW w:w="1265" w:type="dxa"/>
            <w:tcBorders>
              <w:top w:val="nil"/>
              <w:left w:val="nil"/>
              <w:bottom w:val="single" w:sz="4" w:space="0" w:color="auto"/>
              <w:right w:val="single" w:sz="4" w:space="0" w:color="auto"/>
            </w:tcBorders>
            <w:shd w:val="clear" w:color="auto" w:fill="auto"/>
            <w:noWrap/>
            <w:vAlign w:val="center"/>
            <w:hideMark/>
            <w:tcPrChange w:id="1535"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6DB4474D" w14:textId="252CC720" w:rsidR="00851164" w:rsidRPr="00011B2A" w:rsidDel="003866BD" w:rsidRDefault="00851164" w:rsidP="00851164">
            <w:pPr>
              <w:spacing w:after="0" w:line="240" w:lineRule="auto"/>
              <w:jc w:val="center"/>
              <w:rPr>
                <w:del w:id="1536" w:author="Hollie Nicholls" w:date="2019-07-02T16:15:00Z"/>
                <w:rFonts w:eastAsia="Times New Roman" w:cs="Times New Roman"/>
                <w:szCs w:val="24"/>
                <w:lang w:eastAsia="en-GB"/>
              </w:rPr>
            </w:pPr>
            <w:del w:id="1537" w:author="Hollie Nicholls" w:date="2019-07-02T16:15:00Z">
              <w:r w:rsidRPr="00011B2A" w:rsidDel="003866BD">
                <w:rPr>
                  <w:rFonts w:eastAsia="Times New Roman" w:cs="Times New Roman"/>
                  <w:szCs w:val="24"/>
                  <w:lang w:eastAsia="en-GB"/>
                </w:rPr>
                <w:delText> </w:delText>
              </w:r>
            </w:del>
          </w:p>
        </w:tc>
        <w:tc>
          <w:tcPr>
            <w:tcW w:w="1025" w:type="dxa"/>
            <w:tcBorders>
              <w:top w:val="nil"/>
              <w:left w:val="nil"/>
              <w:bottom w:val="single" w:sz="4" w:space="0" w:color="auto"/>
              <w:right w:val="single" w:sz="4" w:space="0" w:color="auto"/>
            </w:tcBorders>
            <w:shd w:val="clear" w:color="auto" w:fill="auto"/>
            <w:noWrap/>
            <w:vAlign w:val="center"/>
            <w:hideMark/>
            <w:tcPrChange w:id="1538"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38204511" w14:textId="43D73C68" w:rsidR="00851164" w:rsidRPr="00011B2A" w:rsidDel="003866BD" w:rsidRDefault="00851164" w:rsidP="00851164">
            <w:pPr>
              <w:spacing w:after="0" w:line="240" w:lineRule="auto"/>
              <w:jc w:val="center"/>
              <w:rPr>
                <w:del w:id="1539" w:author="Hollie Nicholls" w:date="2019-07-02T16:15:00Z"/>
                <w:rFonts w:eastAsia="Times New Roman" w:cs="Times New Roman"/>
                <w:color w:val="000000"/>
                <w:szCs w:val="24"/>
                <w:lang w:eastAsia="en-GB"/>
              </w:rPr>
            </w:pPr>
            <w:del w:id="1540" w:author="Hollie Nicholls" w:date="2019-07-02T16:15:00Z">
              <w:r w:rsidRPr="00011B2A" w:rsidDel="003866BD">
                <w:rPr>
                  <w:rFonts w:eastAsia="Times New Roman" w:cs="Times New Roman"/>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541"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49066CD3" w14:textId="1D0C0B20" w:rsidR="00851164" w:rsidRPr="00011B2A" w:rsidDel="003866BD" w:rsidRDefault="00851164" w:rsidP="00851164">
            <w:pPr>
              <w:spacing w:after="0" w:line="240" w:lineRule="auto"/>
              <w:jc w:val="center"/>
              <w:rPr>
                <w:del w:id="1542" w:author="Hollie Nicholls" w:date="2019-07-02T16:15:00Z"/>
                <w:rFonts w:eastAsia="Times New Roman" w:cs="Times New Roman"/>
                <w:b/>
                <w:bCs/>
                <w:color w:val="000000"/>
                <w:szCs w:val="24"/>
                <w:lang w:eastAsia="en-GB"/>
              </w:rPr>
            </w:pPr>
            <w:del w:id="1543" w:author="Hollie Nicholls" w:date="2019-07-02T16:15:00Z">
              <w:r w:rsidRPr="00011B2A" w:rsidDel="003866BD">
                <w:rPr>
                  <w:rFonts w:eastAsia="Times New Roman" w:cs="Times New Roman"/>
                  <w:b/>
                  <w:bCs/>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544"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689B7B7" w14:textId="724F2C4D" w:rsidR="00851164" w:rsidRPr="00011B2A" w:rsidDel="003866BD" w:rsidRDefault="00851164" w:rsidP="00851164">
            <w:pPr>
              <w:spacing w:after="0" w:line="240" w:lineRule="auto"/>
              <w:jc w:val="center"/>
              <w:rPr>
                <w:del w:id="1545" w:author="Hollie Nicholls" w:date="2019-07-02T16:15:00Z"/>
                <w:rFonts w:eastAsia="Times New Roman" w:cs="Times New Roman"/>
                <w:b/>
                <w:bCs/>
                <w:color w:val="000000"/>
                <w:szCs w:val="24"/>
                <w:lang w:eastAsia="en-GB"/>
              </w:rPr>
            </w:pPr>
            <w:del w:id="1546"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54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C59B1E3" w14:textId="1F41BC8B" w:rsidR="00851164" w:rsidRPr="00011B2A" w:rsidDel="003866BD" w:rsidRDefault="00851164" w:rsidP="00851164">
            <w:pPr>
              <w:spacing w:after="0" w:line="240" w:lineRule="auto"/>
              <w:jc w:val="center"/>
              <w:rPr>
                <w:del w:id="1548" w:author="Hollie Nicholls" w:date="2019-07-02T16:15:00Z"/>
                <w:rFonts w:eastAsia="Times New Roman" w:cs="Times New Roman"/>
                <w:b/>
                <w:bCs/>
                <w:color w:val="000000"/>
                <w:szCs w:val="24"/>
                <w:lang w:eastAsia="en-GB"/>
              </w:rPr>
            </w:pPr>
            <w:del w:id="1549"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550"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80A131A" w14:textId="4BE32ECD" w:rsidR="00851164" w:rsidRPr="00011B2A" w:rsidDel="003866BD" w:rsidRDefault="00851164" w:rsidP="00851164">
            <w:pPr>
              <w:spacing w:after="0" w:line="240" w:lineRule="auto"/>
              <w:jc w:val="center"/>
              <w:rPr>
                <w:del w:id="1551" w:author="Hollie Nicholls" w:date="2019-07-02T16:15:00Z"/>
                <w:rFonts w:eastAsia="Times New Roman" w:cs="Times New Roman"/>
                <w:b/>
                <w:bCs/>
                <w:color w:val="000000"/>
                <w:szCs w:val="24"/>
                <w:lang w:eastAsia="en-GB"/>
              </w:rPr>
            </w:pPr>
            <w:del w:id="1552"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55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158BAAC8" w14:textId="150A32EA" w:rsidR="00851164" w:rsidRPr="00011B2A" w:rsidDel="003866BD" w:rsidRDefault="00851164" w:rsidP="00851164">
            <w:pPr>
              <w:spacing w:after="0" w:line="240" w:lineRule="auto"/>
              <w:jc w:val="center"/>
              <w:rPr>
                <w:del w:id="1554" w:author="Hollie Nicholls" w:date="2019-07-02T16:15:00Z"/>
                <w:rFonts w:eastAsia="Times New Roman" w:cs="Times New Roman"/>
                <w:b/>
                <w:bCs/>
                <w:color w:val="000000"/>
                <w:szCs w:val="24"/>
                <w:lang w:eastAsia="en-GB"/>
              </w:rPr>
            </w:pPr>
            <w:del w:id="1555" w:author="Hollie Nicholls" w:date="2019-07-02T16:15:00Z">
              <w:r w:rsidRPr="00011B2A" w:rsidDel="003866BD">
                <w:rPr>
                  <w:rFonts w:eastAsia="Times New Roman" w:cs="Times New Roman"/>
                  <w:b/>
                  <w:bCs/>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556"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A23886F" w14:textId="6DD2ED54" w:rsidR="00851164" w:rsidRPr="00011B2A" w:rsidDel="003866BD" w:rsidRDefault="00851164" w:rsidP="00851164">
            <w:pPr>
              <w:spacing w:after="0" w:line="240" w:lineRule="auto"/>
              <w:jc w:val="center"/>
              <w:rPr>
                <w:del w:id="1557" w:author="Hollie Nicholls" w:date="2019-07-02T16:15:00Z"/>
                <w:rFonts w:eastAsia="Times New Roman" w:cs="Times New Roman"/>
                <w:b/>
                <w:bCs/>
                <w:color w:val="000000"/>
                <w:szCs w:val="24"/>
                <w:lang w:eastAsia="en-GB"/>
              </w:rPr>
            </w:pPr>
            <w:del w:id="1558" w:author="Hollie Nicholls" w:date="2019-07-02T16:15:00Z">
              <w:r w:rsidRPr="00011B2A" w:rsidDel="003866BD">
                <w:rPr>
                  <w:rFonts w:eastAsia="Times New Roman" w:cs="Times New Roman"/>
                  <w:b/>
                  <w:bCs/>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559"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3035D2A2" w14:textId="01BB0C28" w:rsidR="00851164" w:rsidRPr="00011B2A" w:rsidDel="003866BD" w:rsidRDefault="00851164" w:rsidP="00851164">
            <w:pPr>
              <w:spacing w:after="0" w:line="240" w:lineRule="auto"/>
              <w:rPr>
                <w:del w:id="1560" w:author="Hollie Nicholls" w:date="2019-07-02T16:15:00Z"/>
                <w:rFonts w:eastAsia="Times New Roman" w:cs="Times New Roman"/>
                <w:color w:val="000000"/>
                <w:szCs w:val="24"/>
                <w:lang w:eastAsia="en-GB"/>
              </w:rPr>
            </w:pPr>
            <w:del w:id="1561"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354EFEA5" w14:textId="42493FD2" w:rsidTr="00F6550D">
        <w:trPr>
          <w:trHeight w:val="600"/>
          <w:del w:id="1562" w:author="Hollie Nicholls" w:date="2019-07-02T16:15:00Z"/>
          <w:trPrChange w:id="1563"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000000" w:fill="BFBFBF"/>
            <w:vAlign w:val="center"/>
            <w:hideMark/>
            <w:tcPrChange w:id="1564" w:author="Hollie Nicholls" w:date="2019-07-08T12:12:00Z">
              <w:tcPr>
                <w:tcW w:w="4126" w:type="dxa"/>
                <w:tcBorders>
                  <w:top w:val="nil"/>
                  <w:left w:val="single" w:sz="4" w:space="0" w:color="auto"/>
                  <w:bottom w:val="single" w:sz="4" w:space="0" w:color="auto"/>
                  <w:right w:val="single" w:sz="4" w:space="0" w:color="auto"/>
                </w:tcBorders>
                <w:shd w:val="clear" w:color="000000" w:fill="BFBFBF"/>
                <w:vAlign w:val="center"/>
                <w:hideMark/>
              </w:tcPr>
            </w:tcPrChange>
          </w:tcPr>
          <w:p w14:paraId="3A90E970" w14:textId="0BD2DBBA" w:rsidR="00851164" w:rsidRPr="00011B2A" w:rsidDel="003866BD" w:rsidRDefault="00851164" w:rsidP="00851164">
            <w:pPr>
              <w:spacing w:after="0" w:line="240" w:lineRule="auto"/>
              <w:rPr>
                <w:del w:id="1565" w:author="Hollie Nicholls" w:date="2019-07-02T16:15:00Z"/>
                <w:rFonts w:eastAsia="Times New Roman" w:cs="Times New Roman"/>
                <w:b/>
                <w:bCs/>
                <w:color w:val="000000"/>
                <w:szCs w:val="24"/>
                <w:lang w:eastAsia="en-GB"/>
              </w:rPr>
            </w:pPr>
            <w:del w:id="1566" w:author="Hollie Nicholls" w:date="2019-07-02T16:15:00Z">
              <w:r w:rsidRPr="00011B2A" w:rsidDel="003866BD">
                <w:rPr>
                  <w:rFonts w:eastAsia="Times New Roman" w:cs="Times New Roman"/>
                  <w:b/>
                  <w:bCs/>
                  <w:color w:val="000000"/>
                  <w:szCs w:val="24"/>
                  <w:lang w:eastAsia="en-GB"/>
                </w:rPr>
                <w:delText>Total Revenue to be raised outside the CDCM (H):</w:delText>
              </w:r>
              <w:r w:rsidRPr="00011B2A" w:rsidDel="003866BD">
                <w:rPr>
                  <w:rFonts w:eastAsia="Times New Roman" w:cs="Times New Roman"/>
                  <w:b/>
                  <w:bCs/>
                  <w:color w:val="000000"/>
                  <w:szCs w:val="24"/>
                  <w:lang w:eastAsia="en-GB"/>
                </w:rPr>
                <w:br/>
                <w:delText>[H = H1 + H2 + H3 + H4]</w:delText>
              </w:r>
            </w:del>
          </w:p>
        </w:tc>
        <w:tc>
          <w:tcPr>
            <w:tcW w:w="1265" w:type="dxa"/>
            <w:tcBorders>
              <w:top w:val="nil"/>
              <w:left w:val="nil"/>
              <w:bottom w:val="single" w:sz="4" w:space="0" w:color="auto"/>
              <w:right w:val="single" w:sz="4" w:space="0" w:color="auto"/>
            </w:tcBorders>
            <w:shd w:val="clear" w:color="000000" w:fill="BFBFBF"/>
            <w:noWrap/>
            <w:vAlign w:val="center"/>
            <w:hideMark/>
            <w:tcPrChange w:id="1567" w:author="Hollie Nicholls" w:date="2019-07-08T12:12:00Z">
              <w:tcPr>
                <w:tcW w:w="1418" w:type="dxa"/>
                <w:tcBorders>
                  <w:top w:val="nil"/>
                  <w:left w:val="nil"/>
                  <w:bottom w:val="single" w:sz="4" w:space="0" w:color="auto"/>
                  <w:right w:val="single" w:sz="4" w:space="0" w:color="auto"/>
                </w:tcBorders>
                <w:shd w:val="clear" w:color="000000" w:fill="BFBFBF"/>
                <w:noWrap/>
                <w:vAlign w:val="center"/>
                <w:hideMark/>
              </w:tcPr>
            </w:tcPrChange>
          </w:tcPr>
          <w:p w14:paraId="645830F9" w14:textId="59C3A20B" w:rsidR="00851164" w:rsidRPr="00011B2A" w:rsidDel="003866BD" w:rsidRDefault="00851164" w:rsidP="00851164">
            <w:pPr>
              <w:spacing w:after="0" w:line="240" w:lineRule="auto"/>
              <w:jc w:val="center"/>
              <w:rPr>
                <w:del w:id="1568" w:author="Hollie Nicholls" w:date="2019-07-02T16:15:00Z"/>
                <w:rFonts w:eastAsia="Times New Roman" w:cs="Times New Roman"/>
                <w:b/>
                <w:bCs/>
                <w:szCs w:val="24"/>
                <w:lang w:eastAsia="en-GB"/>
              </w:rPr>
            </w:pPr>
            <w:del w:id="1569" w:author="Hollie Nicholls" w:date="2019-07-02T16:15:00Z">
              <w:r w:rsidRPr="00011B2A" w:rsidDel="003866BD">
                <w:rPr>
                  <w:rFonts w:eastAsia="Times New Roman" w:cs="Times New Roman"/>
                  <w:b/>
                  <w:bCs/>
                  <w:szCs w:val="24"/>
                  <w:lang w:eastAsia="en-GB"/>
                </w:rPr>
                <w:delText> </w:delText>
              </w:r>
            </w:del>
          </w:p>
        </w:tc>
        <w:tc>
          <w:tcPr>
            <w:tcW w:w="1025" w:type="dxa"/>
            <w:tcBorders>
              <w:top w:val="nil"/>
              <w:left w:val="nil"/>
              <w:bottom w:val="single" w:sz="4" w:space="0" w:color="auto"/>
              <w:right w:val="single" w:sz="4" w:space="0" w:color="auto"/>
            </w:tcBorders>
            <w:shd w:val="clear" w:color="000000" w:fill="BFBFBF"/>
            <w:noWrap/>
            <w:vAlign w:val="center"/>
            <w:hideMark/>
            <w:tcPrChange w:id="1570" w:author="Hollie Nicholls" w:date="2019-07-08T12:12:00Z">
              <w:tcPr>
                <w:tcW w:w="1134" w:type="dxa"/>
                <w:tcBorders>
                  <w:top w:val="nil"/>
                  <w:left w:val="nil"/>
                  <w:bottom w:val="single" w:sz="4" w:space="0" w:color="auto"/>
                  <w:right w:val="single" w:sz="4" w:space="0" w:color="auto"/>
                </w:tcBorders>
                <w:shd w:val="clear" w:color="000000" w:fill="BFBFBF"/>
                <w:noWrap/>
                <w:vAlign w:val="center"/>
                <w:hideMark/>
              </w:tcPr>
            </w:tcPrChange>
          </w:tcPr>
          <w:p w14:paraId="265B9EA5" w14:textId="61AC884E" w:rsidR="00851164" w:rsidRPr="00011B2A" w:rsidDel="003866BD" w:rsidRDefault="00851164" w:rsidP="00851164">
            <w:pPr>
              <w:spacing w:after="0" w:line="240" w:lineRule="auto"/>
              <w:jc w:val="center"/>
              <w:rPr>
                <w:del w:id="1571" w:author="Hollie Nicholls" w:date="2019-07-02T16:15:00Z"/>
                <w:rFonts w:eastAsia="Times New Roman" w:cs="Times New Roman"/>
                <w:b/>
                <w:bCs/>
                <w:color w:val="000000"/>
                <w:szCs w:val="24"/>
                <w:lang w:eastAsia="en-GB"/>
              </w:rPr>
            </w:pPr>
            <w:del w:id="1572" w:author="Hollie Nicholls" w:date="2019-07-02T16:15:00Z">
              <w:r w:rsidRPr="00011B2A" w:rsidDel="003866BD">
                <w:rPr>
                  <w:rFonts w:eastAsia="Times New Roman" w:cs="Times New Roman"/>
                  <w:b/>
                  <w:bCs/>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573"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3E1DFC8" w14:textId="2080B836" w:rsidR="00851164" w:rsidRPr="00011B2A" w:rsidDel="003866BD" w:rsidRDefault="00851164" w:rsidP="00851164">
            <w:pPr>
              <w:spacing w:after="0" w:line="240" w:lineRule="auto"/>
              <w:jc w:val="center"/>
              <w:rPr>
                <w:del w:id="1574" w:author="Hollie Nicholls" w:date="2019-07-02T16:15:00Z"/>
                <w:rFonts w:eastAsia="Times New Roman" w:cs="Times New Roman"/>
                <w:b/>
                <w:bCs/>
                <w:color w:val="000000"/>
                <w:szCs w:val="24"/>
                <w:lang w:eastAsia="en-GB"/>
              </w:rPr>
            </w:pPr>
            <w:del w:id="1575" w:author="Hollie Nicholls" w:date="2019-07-02T16:15:00Z">
              <w:r w:rsidRPr="00011B2A" w:rsidDel="003866BD">
                <w:rPr>
                  <w:rFonts w:eastAsia="Times New Roman" w:cs="Times New Roman"/>
                  <w:b/>
                  <w:bCs/>
                  <w:color w:val="000000"/>
                  <w:szCs w:val="24"/>
                  <w:lang w:eastAsia="en-GB"/>
                </w:rPr>
                <w:delText>-</w:delText>
              </w:r>
            </w:del>
          </w:p>
        </w:tc>
        <w:tc>
          <w:tcPr>
            <w:tcW w:w="105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576"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B52CC35" w14:textId="5F718151" w:rsidR="00851164" w:rsidRPr="00011B2A" w:rsidDel="003866BD" w:rsidRDefault="00851164" w:rsidP="00851164">
            <w:pPr>
              <w:spacing w:after="0" w:line="240" w:lineRule="auto"/>
              <w:jc w:val="center"/>
              <w:rPr>
                <w:del w:id="1577" w:author="Hollie Nicholls" w:date="2019-07-02T16:15:00Z"/>
                <w:rFonts w:eastAsia="Times New Roman" w:cs="Times New Roman"/>
                <w:b/>
                <w:bCs/>
                <w:color w:val="000000"/>
                <w:szCs w:val="24"/>
                <w:lang w:eastAsia="en-GB"/>
              </w:rPr>
            </w:pPr>
            <w:del w:id="1578"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57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270CAD9" w14:textId="2613DD5B" w:rsidR="00851164" w:rsidRPr="00011B2A" w:rsidDel="003866BD" w:rsidRDefault="00851164" w:rsidP="00851164">
            <w:pPr>
              <w:spacing w:after="0" w:line="240" w:lineRule="auto"/>
              <w:jc w:val="center"/>
              <w:rPr>
                <w:del w:id="1580" w:author="Hollie Nicholls" w:date="2019-07-02T16:15:00Z"/>
                <w:rFonts w:eastAsia="Times New Roman" w:cs="Times New Roman"/>
                <w:b/>
                <w:bCs/>
                <w:color w:val="000000"/>
                <w:szCs w:val="24"/>
                <w:lang w:eastAsia="en-GB"/>
              </w:rPr>
            </w:pPr>
            <w:del w:id="1581"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582"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5C22A625" w14:textId="54346305" w:rsidR="00851164" w:rsidRPr="00011B2A" w:rsidDel="003866BD" w:rsidRDefault="00851164" w:rsidP="00851164">
            <w:pPr>
              <w:spacing w:after="0" w:line="240" w:lineRule="auto"/>
              <w:jc w:val="center"/>
              <w:rPr>
                <w:del w:id="1583" w:author="Hollie Nicholls" w:date="2019-07-02T16:15:00Z"/>
                <w:rFonts w:eastAsia="Times New Roman" w:cs="Times New Roman"/>
                <w:b/>
                <w:bCs/>
                <w:color w:val="000000"/>
                <w:szCs w:val="24"/>
                <w:lang w:eastAsia="en-GB"/>
              </w:rPr>
            </w:pPr>
            <w:del w:id="1584"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58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384CC5F0" w14:textId="1CB47B4F" w:rsidR="00851164" w:rsidRPr="00011B2A" w:rsidDel="003866BD" w:rsidRDefault="00851164" w:rsidP="00851164">
            <w:pPr>
              <w:spacing w:after="0" w:line="240" w:lineRule="auto"/>
              <w:jc w:val="center"/>
              <w:rPr>
                <w:del w:id="1586" w:author="Hollie Nicholls" w:date="2019-07-02T16:15:00Z"/>
                <w:rFonts w:eastAsia="Times New Roman" w:cs="Times New Roman"/>
                <w:b/>
                <w:bCs/>
                <w:color w:val="000000"/>
                <w:szCs w:val="24"/>
                <w:lang w:eastAsia="en-GB"/>
              </w:rPr>
            </w:pPr>
            <w:del w:id="1587" w:author="Hollie Nicholls" w:date="2019-07-02T16:15:00Z">
              <w:r w:rsidRPr="00011B2A" w:rsidDel="003866BD">
                <w:rPr>
                  <w:rFonts w:eastAsia="Times New Roman" w:cs="Times New Roman"/>
                  <w:b/>
                  <w:bCs/>
                  <w:color w:val="000000"/>
                  <w:szCs w:val="24"/>
                  <w:lang w:eastAsia="en-GB"/>
                </w:rPr>
                <w:delText>-</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588"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745262A0" w14:textId="24454D4C" w:rsidR="00851164" w:rsidRPr="00011B2A" w:rsidDel="003866BD" w:rsidRDefault="00851164" w:rsidP="00851164">
            <w:pPr>
              <w:spacing w:after="0" w:line="240" w:lineRule="auto"/>
              <w:jc w:val="center"/>
              <w:rPr>
                <w:del w:id="1589" w:author="Hollie Nicholls" w:date="2019-07-02T16:15:00Z"/>
                <w:rFonts w:eastAsia="Times New Roman" w:cs="Times New Roman"/>
                <w:b/>
                <w:bCs/>
                <w:color w:val="000000"/>
                <w:szCs w:val="24"/>
                <w:lang w:eastAsia="en-GB"/>
              </w:rPr>
            </w:pPr>
            <w:del w:id="1590" w:author="Hollie Nicholls" w:date="2019-07-02T16:15:00Z">
              <w:r w:rsidRPr="00011B2A" w:rsidDel="003866BD">
                <w:rPr>
                  <w:rFonts w:eastAsia="Times New Roman" w:cs="Times New Roman"/>
                  <w:b/>
                  <w:bCs/>
                  <w:color w:val="000000"/>
                  <w:szCs w:val="24"/>
                  <w:lang w:eastAsia="en-GB"/>
                </w:rPr>
                <w:delText>-</w:delText>
              </w:r>
            </w:del>
          </w:p>
        </w:tc>
        <w:tc>
          <w:tcPr>
            <w:tcW w:w="1276" w:type="dxa"/>
            <w:gridSpan w:val="2"/>
            <w:tcBorders>
              <w:top w:val="nil"/>
              <w:left w:val="nil"/>
              <w:bottom w:val="single" w:sz="4" w:space="0" w:color="auto"/>
              <w:right w:val="single" w:sz="4" w:space="0" w:color="auto"/>
            </w:tcBorders>
            <w:shd w:val="clear" w:color="000000" w:fill="BFBFBF"/>
            <w:vAlign w:val="center"/>
            <w:hideMark/>
            <w:tcPrChange w:id="1591" w:author="Hollie Nicholls" w:date="2019-07-08T12:12:00Z">
              <w:tcPr>
                <w:tcW w:w="1559" w:type="dxa"/>
                <w:gridSpan w:val="2"/>
                <w:tcBorders>
                  <w:top w:val="nil"/>
                  <w:left w:val="nil"/>
                  <w:bottom w:val="single" w:sz="4" w:space="0" w:color="auto"/>
                  <w:right w:val="single" w:sz="4" w:space="0" w:color="auto"/>
                </w:tcBorders>
                <w:shd w:val="clear" w:color="000000" w:fill="BFBFBF"/>
                <w:vAlign w:val="center"/>
                <w:hideMark/>
              </w:tcPr>
            </w:tcPrChange>
          </w:tcPr>
          <w:p w14:paraId="179E772F" w14:textId="22737481" w:rsidR="00851164" w:rsidRPr="00011B2A" w:rsidDel="003866BD" w:rsidRDefault="00851164" w:rsidP="00851164">
            <w:pPr>
              <w:spacing w:after="0" w:line="240" w:lineRule="auto"/>
              <w:rPr>
                <w:del w:id="1592" w:author="Hollie Nicholls" w:date="2019-07-02T16:15:00Z"/>
                <w:rFonts w:eastAsia="Times New Roman" w:cs="Times New Roman"/>
                <w:bCs/>
                <w:color w:val="000000"/>
                <w:szCs w:val="24"/>
                <w:lang w:eastAsia="en-GB"/>
              </w:rPr>
            </w:pPr>
            <w:del w:id="1593" w:author="Hollie Nicholls" w:date="2019-07-02T16:15:00Z">
              <w:r w:rsidRPr="00011B2A" w:rsidDel="003866BD">
                <w:rPr>
                  <w:rFonts w:eastAsia="Times New Roman" w:cs="Times New Roman"/>
                  <w:bCs/>
                  <w:color w:val="000000"/>
                  <w:szCs w:val="24"/>
                  <w:lang w:eastAsia="en-GB"/>
                </w:rPr>
                <w:delText>H = H1 + H2 + H3 + H4</w:delText>
              </w:r>
            </w:del>
          </w:p>
        </w:tc>
      </w:tr>
      <w:tr w:rsidR="00851164" w:rsidRPr="00011B2A" w:rsidDel="003866BD" w14:paraId="7DB6254D" w14:textId="5E465563" w:rsidTr="00F6550D">
        <w:trPr>
          <w:trHeight w:val="600"/>
          <w:del w:id="1594" w:author="Hollie Nicholls" w:date="2019-07-02T16:15:00Z"/>
          <w:trPrChange w:id="1595"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000000" w:fill="BFBFBF"/>
            <w:vAlign w:val="center"/>
            <w:hideMark/>
            <w:tcPrChange w:id="1596" w:author="Hollie Nicholls" w:date="2019-07-08T12:12:00Z">
              <w:tcPr>
                <w:tcW w:w="4126" w:type="dxa"/>
                <w:tcBorders>
                  <w:top w:val="nil"/>
                  <w:left w:val="single" w:sz="4" w:space="0" w:color="auto"/>
                  <w:bottom w:val="single" w:sz="4" w:space="0" w:color="auto"/>
                  <w:right w:val="single" w:sz="4" w:space="0" w:color="auto"/>
                </w:tcBorders>
                <w:shd w:val="clear" w:color="000000" w:fill="BFBFBF"/>
                <w:vAlign w:val="center"/>
                <w:hideMark/>
              </w:tcPr>
            </w:tcPrChange>
          </w:tcPr>
          <w:p w14:paraId="328BDF1A" w14:textId="2E7123C2" w:rsidR="00851164" w:rsidRPr="00011B2A" w:rsidDel="003866BD" w:rsidRDefault="00851164" w:rsidP="00851164">
            <w:pPr>
              <w:spacing w:after="0" w:line="240" w:lineRule="auto"/>
              <w:rPr>
                <w:del w:id="1597" w:author="Hollie Nicholls" w:date="2019-07-02T16:15:00Z"/>
                <w:rFonts w:eastAsia="Times New Roman" w:cs="Times New Roman"/>
                <w:b/>
                <w:bCs/>
                <w:color w:val="000000"/>
                <w:szCs w:val="24"/>
                <w:lang w:eastAsia="en-GB"/>
              </w:rPr>
            </w:pPr>
            <w:del w:id="1598" w:author="Hollie Nicholls" w:date="2019-07-02T16:15:00Z">
              <w:r w:rsidRPr="00011B2A" w:rsidDel="003866BD">
                <w:rPr>
                  <w:rFonts w:eastAsia="Times New Roman" w:cs="Times New Roman"/>
                  <w:b/>
                  <w:bCs/>
                  <w:color w:val="000000"/>
                  <w:szCs w:val="24"/>
                  <w:lang w:eastAsia="en-GB"/>
                </w:rPr>
                <w:delText>Latest forecast of CDCM Revenue (I):</w:delText>
              </w:r>
              <w:r w:rsidRPr="00011B2A" w:rsidDel="003866BD">
                <w:rPr>
                  <w:rFonts w:eastAsia="Times New Roman" w:cs="Times New Roman"/>
                  <w:b/>
                  <w:bCs/>
                  <w:color w:val="000000"/>
                  <w:szCs w:val="24"/>
                  <w:lang w:eastAsia="en-GB"/>
                </w:rPr>
                <w:br/>
                <w:delText>[I = G - H]</w:delText>
              </w:r>
            </w:del>
          </w:p>
        </w:tc>
        <w:tc>
          <w:tcPr>
            <w:tcW w:w="1265" w:type="dxa"/>
            <w:tcBorders>
              <w:top w:val="nil"/>
              <w:left w:val="nil"/>
              <w:bottom w:val="single" w:sz="4" w:space="0" w:color="auto"/>
              <w:right w:val="single" w:sz="4" w:space="0" w:color="auto"/>
            </w:tcBorders>
            <w:shd w:val="clear" w:color="000000" w:fill="BFBFBF"/>
            <w:noWrap/>
            <w:vAlign w:val="center"/>
            <w:hideMark/>
            <w:tcPrChange w:id="1599" w:author="Hollie Nicholls" w:date="2019-07-08T12:12:00Z">
              <w:tcPr>
                <w:tcW w:w="1418" w:type="dxa"/>
                <w:tcBorders>
                  <w:top w:val="nil"/>
                  <w:left w:val="nil"/>
                  <w:bottom w:val="single" w:sz="4" w:space="0" w:color="auto"/>
                  <w:right w:val="single" w:sz="4" w:space="0" w:color="auto"/>
                </w:tcBorders>
                <w:shd w:val="clear" w:color="000000" w:fill="BFBFBF"/>
                <w:noWrap/>
                <w:vAlign w:val="center"/>
                <w:hideMark/>
              </w:tcPr>
            </w:tcPrChange>
          </w:tcPr>
          <w:p w14:paraId="3AFAB626" w14:textId="48A33EAA" w:rsidR="00851164" w:rsidRPr="00011B2A" w:rsidDel="003866BD" w:rsidRDefault="00851164" w:rsidP="00851164">
            <w:pPr>
              <w:spacing w:after="0" w:line="240" w:lineRule="auto"/>
              <w:jc w:val="center"/>
              <w:rPr>
                <w:del w:id="1600" w:author="Hollie Nicholls" w:date="2019-07-02T16:15:00Z"/>
                <w:rFonts w:eastAsia="Times New Roman" w:cs="Times New Roman"/>
                <w:b/>
                <w:bCs/>
                <w:szCs w:val="24"/>
                <w:lang w:eastAsia="en-GB"/>
              </w:rPr>
            </w:pPr>
            <w:del w:id="1601" w:author="Hollie Nicholls" w:date="2019-07-02T16:15:00Z">
              <w:r w:rsidRPr="00011B2A" w:rsidDel="003866BD">
                <w:rPr>
                  <w:rFonts w:eastAsia="Times New Roman" w:cs="Times New Roman"/>
                  <w:b/>
                  <w:bCs/>
                  <w:szCs w:val="24"/>
                  <w:lang w:eastAsia="en-GB"/>
                </w:rPr>
                <w:delText> </w:delText>
              </w:r>
            </w:del>
          </w:p>
        </w:tc>
        <w:tc>
          <w:tcPr>
            <w:tcW w:w="1025" w:type="dxa"/>
            <w:tcBorders>
              <w:top w:val="nil"/>
              <w:left w:val="nil"/>
              <w:bottom w:val="single" w:sz="4" w:space="0" w:color="auto"/>
              <w:right w:val="single" w:sz="4" w:space="0" w:color="auto"/>
            </w:tcBorders>
            <w:shd w:val="clear" w:color="000000" w:fill="BFBFBF"/>
            <w:noWrap/>
            <w:vAlign w:val="center"/>
            <w:hideMark/>
            <w:tcPrChange w:id="1602" w:author="Hollie Nicholls" w:date="2019-07-08T12:12:00Z">
              <w:tcPr>
                <w:tcW w:w="1134" w:type="dxa"/>
                <w:tcBorders>
                  <w:top w:val="nil"/>
                  <w:left w:val="nil"/>
                  <w:bottom w:val="single" w:sz="4" w:space="0" w:color="auto"/>
                  <w:right w:val="single" w:sz="4" w:space="0" w:color="auto"/>
                </w:tcBorders>
                <w:shd w:val="clear" w:color="000000" w:fill="BFBFBF"/>
                <w:noWrap/>
                <w:vAlign w:val="center"/>
                <w:hideMark/>
              </w:tcPr>
            </w:tcPrChange>
          </w:tcPr>
          <w:p w14:paraId="3F2A9124" w14:textId="774534E6" w:rsidR="00851164" w:rsidRPr="00011B2A" w:rsidDel="003866BD" w:rsidRDefault="00851164" w:rsidP="00851164">
            <w:pPr>
              <w:spacing w:after="0" w:line="240" w:lineRule="auto"/>
              <w:jc w:val="center"/>
              <w:rPr>
                <w:del w:id="1603" w:author="Hollie Nicholls" w:date="2019-07-02T16:15:00Z"/>
                <w:rFonts w:eastAsia="Times New Roman" w:cs="Times New Roman"/>
                <w:b/>
                <w:bCs/>
                <w:color w:val="000000"/>
                <w:szCs w:val="24"/>
                <w:lang w:eastAsia="en-GB"/>
              </w:rPr>
            </w:pPr>
            <w:del w:id="1604" w:author="Hollie Nicholls" w:date="2019-07-02T16:15:00Z">
              <w:r w:rsidRPr="00011B2A" w:rsidDel="003866BD">
                <w:rPr>
                  <w:rFonts w:eastAsia="Times New Roman" w:cs="Times New Roman"/>
                  <w:b/>
                  <w:bCs/>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05"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5F0EFAE7" w14:textId="0D117294" w:rsidR="00851164" w:rsidRPr="00011B2A" w:rsidDel="003866BD" w:rsidRDefault="00851164" w:rsidP="00851164">
            <w:pPr>
              <w:spacing w:after="0" w:line="240" w:lineRule="auto"/>
              <w:jc w:val="center"/>
              <w:rPr>
                <w:del w:id="1606" w:author="Hollie Nicholls" w:date="2019-07-02T16:15:00Z"/>
                <w:rFonts w:eastAsia="Times New Roman" w:cs="Times New Roman"/>
                <w:b/>
                <w:bCs/>
                <w:color w:val="000000"/>
                <w:szCs w:val="24"/>
                <w:lang w:eastAsia="en-GB"/>
              </w:rPr>
            </w:pPr>
            <w:del w:id="1607" w:author="Hollie Nicholls" w:date="2019-07-02T16:15:00Z">
              <w:r w:rsidRPr="00011B2A" w:rsidDel="003866BD">
                <w:rPr>
                  <w:rFonts w:eastAsia="Times New Roman" w:cs="Times New Roman"/>
                  <w:b/>
                  <w:bCs/>
                  <w:color w:val="000000"/>
                  <w:szCs w:val="24"/>
                  <w:lang w:eastAsia="en-GB"/>
                </w:rPr>
                <w:delText>-</w:delText>
              </w:r>
            </w:del>
          </w:p>
        </w:tc>
        <w:tc>
          <w:tcPr>
            <w:tcW w:w="105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08"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5CBC4E2D" w14:textId="568B751E" w:rsidR="00851164" w:rsidRPr="00011B2A" w:rsidDel="003866BD" w:rsidRDefault="00851164" w:rsidP="00851164">
            <w:pPr>
              <w:spacing w:after="0" w:line="240" w:lineRule="auto"/>
              <w:jc w:val="center"/>
              <w:rPr>
                <w:del w:id="1609" w:author="Hollie Nicholls" w:date="2019-07-02T16:15:00Z"/>
                <w:rFonts w:eastAsia="Times New Roman" w:cs="Times New Roman"/>
                <w:b/>
                <w:bCs/>
                <w:color w:val="000000"/>
                <w:szCs w:val="24"/>
                <w:lang w:eastAsia="en-GB"/>
              </w:rPr>
            </w:pPr>
            <w:del w:id="1610"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1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3F100185" w14:textId="370FBD36" w:rsidR="00851164" w:rsidRPr="00011B2A" w:rsidDel="003866BD" w:rsidRDefault="00851164" w:rsidP="00851164">
            <w:pPr>
              <w:spacing w:after="0" w:line="240" w:lineRule="auto"/>
              <w:jc w:val="center"/>
              <w:rPr>
                <w:del w:id="1612" w:author="Hollie Nicholls" w:date="2019-07-02T16:15:00Z"/>
                <w:rFonts w:eastAsia="Times New Roman" w:cs="Times New Roman"/>
                <w:b/>
                <w:bCs/>
                <w:color w:val="000000"/>
                <w:szCs w:val="24"/>
                <w:lang w:eastAsia="en-GB"/>
              </w:rPr>
            </w:pPr>
            <w:del w:id="1613"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14"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641717BE" w14:textId="6B9ABE35" w:rsidR="00851164" w:rsidRPr="00011B2A" w:rsidDel="003866BD" w:rsidRDefault="00851164" w:rsidP="00851164">
            <w:pPr>
              <w:spacing w:after="0" w:line="240" w:lineRule="auto"/>
              <w:jc w:val="center"/>
              <w:rPr>
                <w:del w:id="1615" w:author="Hollie Nicholls" w:date="2019-07-02T16:15:00Z"/>
                <w:rFonts w:eastAsia="Times New Roman" w:cs="Times New Roman"/>
                <w:b/>
                <w:bCs/>
                <w:color w:val="000000"/>
                <w:szCs w:val="24"/>
                <w:lang w:eastAsia="en-GB"/>
              </w:rPr>
            </w:pPr>
            <w:del w:id="1616"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1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64F6B85A" w14:textId="06C43D9B" w:rsidR="00851164" w:rsidRPr="00011B2A" w:rsidDel="003866BD" w:rsidRDefault="00851164" w:rsidP="00851164">
            <w:pPr>
              <w:spacing w:after="0" w:line="240" w:lineRule="auto"/>
              <w:jc w:val="center"/>
              <w:rPr>
                <w:del w:id="1618" w:author="Hollie Nicholls" w:date="2019-07-02T16:15:00Z"/>
                <w:rFonts w:eastAsia="Times New Roman" w:cs="Times New Roman"/>
                <w:b/>
                <w:bCs/>
                <w:color w:val="000000"/>
                <w:szCs w:val="24"/>
                <w:lang w:eastAsia="en-GB"/>
              </w:rPr>
            </w:pPr>
            <w:del w:id="1619" w:author="Hollie Nicholls" w:date="2019-07-02T16:15:00Z">
              <w:r w:rsidRPr="00011B2A" w:rsidDel="003866BD">
                <w:rPr>
                  <w:rFonts w:eastAsia="Times New Roman" w:cs="Times New Roman"/>
                  <w:b/>
                  <w:bCs/>
                  <w:color w:val="000000"/>
                  <w:szCs w:val="24"/>
                  <w:lang w:eastAsia="en-GB"/>
                </w:rPr>
                <w:delText>-</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20"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680B36D9" w14:textId="7EB42382" w:rsidR="00851164" w:rsidRPr="00011B2A" w:rsidDel="003866BD" w:rsidRDefault="00851164" w:rsidP="00851164">
            <w:pPr>
              <w:spacing w:after="0" w:line="240" w:lineRule="auto"/>
              <w:jc w:val="center"/>
              <w:rPr>
                <w:del w:id="1621" w:author="Hollie Nicholls" w:date="2019-07-02T16:15:00Z"/>
                <w:rFonts w:eastAsia="Times New Roman" w:cs="Times New Roman"/>
                <w:b/>
                <w:bCs/>
                <w:color w:val="000000"/>
                <w:szCs w:val="24"/>
                <w:lang w:eastAsia="en-GB"/>
              </w:rPr>
            </w:pPr>
            <w:del w:id="1622" w:author="Hollie Nicholls" w:date="2019-07-02T16:15:00Z">
              <w:r w:rsidRPr="00011B2A" w:rsidDel="003866BD">
                <w:rPr>
                  <w:rFonts w:eastAsia="Times New Roman" w:cs="Times New Roman"/>
                  <w:b/>
                  <w:bCs/>
                  <w:color w:val="000000"/>
                  <w:szCs w:val="24"/>
                  <w:lang w:eastAsia="en-GB"/>
                </w:rPr>
                <w:delText>-</w:delText>
              </w:r>
            </w:del>
          </w:p>
        </w:tc>
        <w:tc>
          <w:tcPr>
            <w:tcW w:w="1276" w:type="dxa"/>
            <w:gridSpan w:val="2"/>
            <w:tcBorders>
              <w:top w:val="nil"/>
              <w:left w:val="nil"/>
              <w:bottom w:val="single" w:sz="4" w:space="0" w:color="auto"/>
              <w:right w:val="single" w:sz="4" w:space="0" w:color="auto"/>
            </w:tcBorders>
            <w:shd w:val="clear" w:color="000000" w:fill="BFBFBF"/>
            <w:vAlign w:val="center"/>
            <w:hideMark/>
            <w:tcPrChange w:id="1623" w:author="Hollie Nicholls" w:date="2019-07-08T12:12:00Z">
              <w:tcPr>
                <w:tcW w:w="1559" w:type="dxa"/>
                <w:gridSpan w:val="2"/>
                <w:tcBorders>
                  <w:top w:val="nil"/>
                  <w:left w:val="nil"/>
                  <w:bottom w:val="single" w:sz="4" w:space="0" w:color="auto"/>
                  <w:right w:val="single" w:sz="4" w:space="0" w:color="auto"/>
                </w:tcBorders>
                <w:shd w:val="clear" w:color="000000" w:fill="BFBFBF"/>
                <w:vAlign w:val="center"/>
                <w:hideMark/>
              </w:tcPr>
            </w:tcPrChange>
          </w:tcPr>
          <w:p w14:paraId="11442117" w14:textId="601344E1" w:rsidR="00851164" w:rsidRPr="00011B2A" w:rsidDel="003866BD" w:rsidRDefault="00851164" w:rsidP="00851164">
            <w:pPr>
              <w:spacing w:after="0" w:line="240" w:lineRule="auto"/>
              <w:rPr>
                <w:del w:id="1624" w:author="Hollie Nicholls" w:date="2019-07-02T16:15:00Z"/>
                <w:rFonts w:eastAsia="Times New Roman" w:cs="Times New Roman"/>
                <w:bCs/>
                <w:color w:val="000000"/>
                <w:szCs w:val="24"/>
                <w:lang w:eastAsia="en-GB"/>
              </w:rPr>
            </w:pPr>
            <w:del w:id="1625" w:author="Hollie Nicholls" w:date="2019-07-02T16:15:00Z">
              <w:r w:rsidRPr="00011B2A" w:rsidDel="003866BD">
                <w:rPr>
                  <w:rFonts w:eastAsia="Times New Roman" w:cs="Times New Roman"/>
                  <w:bCs/>
                  <w:color w:val="000000"/>
                  <w:szCs w:val="24"/>
                  <w:lang w:eastAsia="en-GB"/>
                </w:rPr>
                <w:delText>I = G - H</w:delText>
              </w:r>
            </w:del>
          </w:p>
        </w:tc>
      </w:tr>
      <w:tr w:rsidR="00851164" w:rsidRPr="00011B2A" w:rsidDel="003866BD" w14:paraId="7FBBE314" w14:textId="3412A767" w:rsidTr="00F6550D">
        <w:trPr>
          <w:trHeight w:val="600"/>
          <w:del w:id="1626" w:author="Hollie Nicholls" w:date="2019-07-02T16:15:00Z"/>
          <w:trPrChange w:id="1627"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000000" w:fill="BFBFBF"/>
            <w:vAlign w:val="center"/>
            <w:hideMark/>
            <w:tcPrChange w:id="1628" w:author="Hollie Nicholls" w:date="2019-07-08T12:12:00Z">
              <w:tcPr>
                <w:tcW w:w="4126" w:type="dxa"/>
                <w:tcBorders>
                  <w:top w:val="nil"/>
                  <w:left w:val="single" w:sz="4" w:space="0" w:color="auto"/>
                  <w:bottom w:val="single" w:sz="4" w:space="0" w:color="auto"/>
                  <w:right w:val="single" w:sz="4" w:space="0" w:color="auto"/>
                </w:tcBorders>
                <w:shd w:val="clear" w:color="000000" w:fill="BFBFBF"/>
                <w:vAlign w:val="center"/>
                <w:hideMark/>
              </w:tcPr>
            </w:tcPrChange>
          </w:tcPr>
          <w:p w14:paraId="4FC1F2C8" w14:textId="6DD4B901" w:rsidR="00851164" w:rsidRPr="00011B2A" w:rsidDel="003866BD" w:rsidRDefault="00851164" w:rsidP="00851164">
            <w:pPr>
              <w:spacing w:after="0" w:line="240" w:lineRule="auto"/>
              <w:rPr>
                <w:del w:id="1629" w:author="Hollie Nicholls" w:date="2019-07-02T16:15:00Z"/>
                <w:rFonts w:eastAsia="Times New Roman" w:cs="Times New Roman"/>
                <w:b/>
                <w:bCs/>
                <w:color w:val="000000"/>
                <w:szCs w:val="24"/>
                <w:lang w:eastAsia="en-GB"/>
              </w:rPr>
            </w:pPr>
            <w:del w:id="1630" w:author="Hollie Nicholls" w:date="2019-07-02T16:15:00Z">
              <w:r w:rsidRPr="00011B2A" w:rsidDel="003866BD">
                <w:rPr>
                  <w:rFonts w:eastAsia="Times New Roman" w:cs="Times New Roman"/>
                  <w:b/>
                  <w:bCs/>
                  <w:color w:val="000000"/>
                  <w:szCs w:val="24"/>
                  <w:lang w:eastAsia="en-GB"/>
                </w:rPr>
                <w:delText>CDCM Revenue Used in Charging Model</w:delText>
              </w:r>
            </w:del>
          </w:p>
        </w:tc>
        <w:tc>
          <w:tcPr>
            <w:tcW w:w="1265" w:type="dxa"/>
            <w:tcBorders>
              <w:top w:val="nil"/>
              <w:left w:val="nil"/>
              <w:bottom w:val="single" w:sz="4" w:space="0" w:color="auto"/>
              <w:right w:val="single" w:sz="4" w:space="0" w:color="auto"/>
            </w:tcBorders>
            <w:shd w:val="clear" w:color="000000" w:fill="BFBFBF"/>
            <w:noWrap/>
            <w:vAlign w:val="center"/>
            <w:hideMark/>
            <w:tcPrChange w:id="1631" w:author="Hollie Nicholls" w:date="2019-07-08T12:12:00Z">
              <w:tcPr>
                <w:tcW w:w="1418" w:type="dxa"/>
                <w:tcBorders>
                  <w:top w:val="nil"/>
                  <w:left w:val="nil"/>
                  <w:bottom w:val="single" w:sz="4" w:space="0" w:color="auto"/>
                  <w:right w:val="single" w:sz="4" w:space="0" w:color="auto"/>
                </w:tcBorders>
                <w:shd w:val="clear" w:color="000000" w:fill="BFBFBF"/>
                <w:noWrap/>
                <w:vAlign w:val="center"/>
                <w:hideMark/>
              </w:tcPr>
            </w:tcPrChange>
          </w:tcPr>
          <w:p w14:paraId="5E8BCD94" w14:textId="30C32B76" w:rsidR="00851164" w:rsidRPr="00011B2A" w:rsidDel="003866BD" w:rsidRDefault="00851164" w:rsidP="00851164">
            <w:pPr>
              <w:spacing w:after="0" w:line="240" w:lineRule="auto"/>
              <w:jc w:val="center"/>
              <w:rPr>
                <w:del w:id="1632" w:author="Hollie Nicholls" w:date="2019-07-02T16:15:00Z"/>
                <w:rFonts w:eastAsia="Times New Roman" w:cs="Times New Roman"/>
                <w:b/>
                <w:bCs/>
                <w:szCs w:val="24"/>
                <w:lang w:eastAsia="en-GB"/>
              </w:rPr>
            </w:pPr>
            <w:del w:id="1633" w:author="Hollie Nicholls" w:date="2019-07-02T16:15:00Z">
              <w:r w:rsidRPr="00011B2A" w:rsidDel="003866BD">
                <w:rPr>
                  <w:rFonts w:eastAsia="Times New Roman" w:cs="Times New Roman"/>
                  <w:b/>
                  <w:bCs/>
                  <w:szCs w:val="24"/>
                  <w:lang w:eastAsia="en-GB"/>
                </w:rPr>
                <w:delText> </w:delText>
              </w:r>
            </w:del>
          </w:p>
        </w:tc>
        <w:tc>
          <w:tcPr>
            <w:tcW w:w="1025" w:type="dxa"/>
            <w:tcBorders>
              <w:top w:val="nil"/>
              <w:left w:val="nil"/>
              <w:bottom w:val="single" w:sz="4" w:space="0" w:color="auto"/>
              <w:right w:val="single" w:sz="4" w:space="0" w:color="auto"/>
            </w:tcBorders>
            <w:shd w:val="clear" w:color="000000" w:fill="BFBFBF"/>
            <w:noWrap/>
            <w:vAlign w:val="center"/>
            <w:hideMark/>
            <w:tcPrChange w:id="1634" w:author="Hollie Nicholls" w:date="2019-07-08T12:12:00Z">
              <w:tcPr>
                <w:tcW w:w="1134" w:type="dxa"/>
                <w:tcBorders>
                  <w:top w:val="nil"/>
                  <w:left w:val="nil"/>
                  <w:bottom w:val="single" w:sz="4" w:space="0" w:color="auto"/>
                  <w:right w:val="single" w:sz="4" w:space="0" w:color="auto"/>
                </w:tcBorders>
                <w:shd w:val="clear" w:color="000000" w:fill="BFBFBF"/>
                <w:noWrap/>
                <w:vAlign w:val="center"/>
                <w:hideMark/>
              </w:tcPr>
            </w:tcPrChange>
          </w:tcPr>
          <w:p w14:paraId="345A8853" w14:textId="6F7CDE2D" w:rsidR="00851164" w:rsidRPr="00011B2A" w:rsidDel="003866BD" w:rsidRDefault="00851164" w:rsidP="00851164">
            <w:pPr>
              <w:spacing w:after="0" w:line="240" w:lineRule="auto"/>
              <w:jc w:val="center"/>
              <w:rPr>
                <w:del w:id="1635" w:author="Hollie Nicholls" w:date="2019-07-02T16:15:00Z"/>
                <w:rFonts w:eastAsia="Times New Roman" w:cs="Times New Roman"/>
                <w:b/>
                <w:bCs/>
                <w:color w:val="000000"/>
                <w:szCs w:val="24"/>
                <w:lang w:eastAsia="en-GB"/>
              </w:rPr>
            </w:pPr>
            <w:del w:id="1636" w:author="Hollie Nicholls" w:date="2019-07-02T16:15:00Z">
              <w:r w:rsidRPr="00011B2A" w:rsidDel="003866BD">
                <w:rPr>
                  <w:rFonts w:eastAsia="Times New Roman" w:cs="Times New Roman"/>
                  <w:b/>
                  <w:bCs/>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37"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102C9EAA" w14:textId="3A97A537" w:rsidR="00851164" w:rsidRPr="00011B2A" w:rsidDel="003866BD" w:rsidRDefault="00851164" w:rsidP="00851164">
            <w:pPr>
              <w:spacing w:after="0" w:line="240" w:lineRule="auto"/>
              <w:jc w:val="center"/>
              <w:rPr>
                <w:del w:id="1638" w:author="Hollie Nicholls" w:date="2019-07-02T16:15:00Z"/>
                <w:rFonts w:eastAsia="Times New Roman" w:cs="Times New Roman"/>
                <w:b/>
                <w:bCs/>
                <w:color w:val="000000"/>
                <w:szCs w:val="24"/>
                <w:lang w:eastAsia="en-GB"/>
              </w:rPr>
            </w:pPr>
            <w:del w:id="1639" w:author="Hollie Nicholls" w:date="2019-07-02T16:15:00Z">
              <w:r w:rsidRPr="00011B2A" w:rsidDel="003866BD">
                <w:rPr>
                  <w:rFonts w:eastAsia="Times New Roman" w:cs="Times New Roman"/>
                  <w:b/>
                  <w:bCs/>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40"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1ACF9050" w14:textId="21C86CFE" w:rsidR="00851164" w:rsidRPr="00011B2A" w:rsidDel="003866BD" w:rsidRDefault="00851164" w:rsidP="00851164">
            <w:pPr>
              <w:spacing w:after="0" w:line="240" w:lineRule="auto"/>
              <w:jc w:val="center"/>
              <w:rPr>
                <w:del w:id="1641" w:author="Hollie Nicholls" w:date="2019-07-02T16:15:00Z"/>
                <w:rFonts w:eastAsia="Times New Roman" w:cs="Times New Roman"/>
                <w:b/>
                <w:bCs/>
                <w:color w:val="000000"/>
                <w:szCs w:val="24"/>
                <w:lang w:eastAsia="en-GB"/>
              </w:rPr>
            </w:pPr>
            <w:del w:id="1642"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4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7E01B84" w14:textId="1A2BFD53" w:rsidR="00851164" w:rsidRPr="00011B2A" w:rsidDel="003866BD" w:rsidRDefault="00851164" w:rsidP="00851164">
            <w:pPr>
              <w:spacing w:after="0" w:line="240" w:lineRule="auto"/>
              <w:jc w:val="center"/>
              <w:rPr>
                <w:del w:id="1644" w:author="Hollie Nicholls" w:date="2019-07-02T16:15:00Z"/>
                <w:rFonts w:eastAsia="Times New Roman" w:cs="Times New Roman"/>
                <w:b/>
                <w:bCs/>
                <w:color w:val="000000"/>
                <w:szCs w:val="24"/>
                <w:lang w:eastAsia="en-GB"/>
              </w:rPr>
            </w:pPr>
            <w:del w:id="1645"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46"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5B8C513F" w14:textId="7C7FB7F8" w:rsidR="00851164" w:rsidRPr="00011B2A" w:rsidDel="003866BD" w:rsidRDefault="00851164" w:rsidP="00851164">
            <w:pPr>
              <w:spacing w:after="0" w:line="240" w:lineRule="auto"/>
              <w:jc w:val="center"/>
              <w:rPr>
                <w:del w:id="1647" w:author="Hollie Nicholls" w:date="2019-07-02T16:15:00Z"/>
                <w:rFonts w:eastAsia="Times New Roman" w:cs="Times New Roman"/>
                <w:b/>
                <w:bCs/>
                <w:color w:val="000000"/>
                <w:szCs w:val="24"/>
                <w:lang w:eastAsia="en-GB"/>
              </w:rPr>
            </w:pPr>
            <w:del w:id="1648"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49"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3115C3DE" w14:textId="01CF87B5" w:rsidR="00851164" w:rsidRPr="00011B2A" w:rsidDel="003866BD" w:rsidRDefault="00851164" w:rsidP="00851164">
            <w:pPr>
              <w:spacing w:after="0" w:line="240" w:lineRule="auto"/>
              <w:jc w:val="center"/>
              <w:rPr>
                <w:del w:id="1650" w:author="Hollie Nicholls" w:date="2019-07-02T16:15:00Z"/>
                <w:rFonts w:eastAsia="Times New Roman" w:cs="Times New Roman"/>
                <w:b/>
                <w:bCs/>
                <w:color w:val="000000"/>
                <w:szCs w:val="24"/>
                <w:lang w:eastAsia="en-GB"/>
              </w:rPr>
            </w:pPr>
            <w:del w:id="1651" w:author="Hollie Nicholls" w:date="2019-07-02T16:15:00Z">
              <w:r w:rsidRPr="00011B2A" w:rsidDel="003866BD">
                <w:rPr>
                  <w:rFonts w:eastAsia="Times New Roman" w:cs="Times New Roman"/>
                  <w:b/>
                  <w:bCs/>
                  <w:color w:val="000000"/>
                  <w:szCs w:val="24"/>
                  <w:lang w:eastAsia="en-GB"/>
                </w:rPr>
                <w:delText>-</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Change w:id="1652"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tcPrChange>
          </w:tcPr>
          <w:p w14:paraId="2B07D74B" w14:textId="3E7563DB" w:rsidR="00851164" w:rsidRPr="00011B2A" w:rsidDel="003866BD" w:rsidRDefault="00851164" w:rsidP="00851164">
            <w:pPr>
              <w:spacing w:after="0" w:line="240" w:lineRule="auto"/>
              <w:jc w:val="center"/>
              <w:rPr>
                <w:del w:id="1653" w:author="Hollie Nicholls" w:date="2019-07-02T16:15:00Z"/>
                <w:rFonts w:eastAsia="Times New Roman" w:cs="Times New Roman"/>
                <w:b/>
                <w:bCs/>
                <w:color w:val="000000"/>
                <w:szCs w:val="24"/>
                <w:lang w:eastAsia="en-GB"/>
              </w:rPr>
            </w:pPr>
            <w:del w:id="1654" w:author="Hollie Nicholls" w:date="2019-07-02T16:15:00Z">
              <w:r w:rsidRPr="00011B2A" w:rsidDel="003866BD">
                <w:rPr>
                  <w:rFonts w:eastAsia="Times New Roman" w:cs="Times New Roman"/>
                  <w:b/>
                  <w:bCs/>
                  <w:color w:val="000000"/>
                  <w:szCs w:val="24"/>
                  <w:lang w:eastAsia="en-GB"/>
                </w:rPr>
                <w:delText>-</w:delText>
              </w:r>
            </w:del>
          </w:p>
        </w:tc>
        <w:tc>
          <w:tcPr>
            <w:tcW w:w="1276" w:type="dxa"/>
            <w:gridSpan w:val="2"/>
            <w:tcBorders>
              <w:top w:val="nil"/>
              <w:left w:val="nil"/>
              <w:bottom w:val="single" w:sz="4" w:space="0" w:color="auto"/>
              <w:right w:val="single" w:sz="4" w:space="0" w:color="auto"/>
            </w:tcBorders>
            <w:shd w:val="clear" w:color="000000" w:fill="BFBFBF"/>
            <w:vAlign w:val="center"/>
            <w:hideMark/>
            <w:tcPrChange w:id="1655" w:author="Hollie Nicholls" w:date="2019-07-08T12:12:00Z">
              <w:tcPr>
                <w:tcW w:w="1559" w:type="dxa"/>
                <w:gridSpan w:val="2"/>
                <w:tcBorders>
                  <w:top w:val="nil"/>
                  <w:left w:val="nil"/>
                  <w:bottom w:val="single" w:sz="4" w:space="0" w:color="auto"/>
                  <w:right w:val="single" w:sz="4" w:space="0" w:color="auto"/>
                </w:tcBorders>
                <w:shd w:val="clear" w:color="000000" w:fill="BFBFBF"/>
                <w:vAlign w:val="center"/>
                <w:hideMark/>
              </w:tcPr>
            </w:tcPrChange>
          </w:tcPr>
          <w:p w14:paraId="66DB2233" w14:textId="54BB64B0" w:rsidR="00851164" w:rsidRPr="00011B2A" w:rsidDel="003866BD" w:rsidRDefault="00851164" w:rsidP="00851164">
            <w:pPr>
              <w:spacing w:after="0" w:line="240" w:lineRule="auto"/>
              <w:rPr>
                <w:del w:id="1656" w:author="Hollie Nicholls" w:date="2019-07-02T16:15:00Z"/>
                <w:rFonts w:eastAsia="Times New Roman" w:cs="Times New Roman"/>
                <w:bCs/>
                <w:color w:val="000000"/>
                <w:szCs w:val="24"/>
                <w:lang w:eastAsia="en-GB"/>
              </w:rPr>
            </w:pPr>
            <w:del w:id="1657" w:author="Hollie Nicholls" w:date="2019-07-02T16:15:00Z">
              <w:r w:rsidRPr="00011B2A" w:rsidDel="003866BD">
                <w:rPr>
                  <w:rFonts w:eastAsia="Times New Roman" w:cs="Times New Roman"/>
                  <w:bCs/>
                  <w:color w:val="000000"/>
                  <w:szCs w:val="24"/>
                  <w:lang w:eastAsia="en-GB"/>
                </w:rPr>
                <w:delText> </w:delText>
              </w:r>
            </w:del>
          </w:p>
        </w:tc>
      </w:tr>
      <w:tr w:rsidR="00851164" w:rsidRPr="00011B2A" w:rsidDel="003866BD" w14:paraId="18C9E306" w14:textId="47EF3EEF" w:rsidTr="00F6550D">
        <w:trPr>
          <w:trHeight w:val="402"/>
          <w:del w:id="1658" w:author="Hollie Nicholls" w:date="2019-07-02T16:15:00Z"/>
          <w:trPrChange w:id="1659"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660"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66036D53" w14:textId="679C3FBA" w:rsidR="00851164" w:rsidRPr="00011B2A" w:rsidDel="003866BD" w:rsidRDefault="00851164" w:rsidP="00851164">
            <w:pPr>
              <w:spacing w:after="0" w:line="240" w:lineRule="auto"/>
              <w:rPr>
                <w:del w:id="1661" w:author="Hollie Nicholls" w:date="2019-07-02T16:15:00Z"/>
                <w:rFonts w:eastAsia="Times New Roman" w:cs="Times New Roman"/>
                <w:color w:val="000000"/>
                <w:szCs w:val="24"/>
                <w:lang w:eastAsia="en-GB"/>
              </w:rPr>
            </w:pPr>
            <w:del w:id="1662" w:author="Hollie Nicholls" w:date="2019-07-02T16:15:00Z">
              <w:r w:rsidRPr="00011B2A" w:rsidDel="003866BD">
                <w:rPr>
                  <w:rFonts w:eastAsia="Times New Roman" w:cs="Times New Roman"/>
                  <w:color w:val="000000"/>
                  <w:szCs w:val="24"/>
                  <w:lang w:eastAsia="en-GB"/>
                </w:rPr>
                <w:delText>Final Collected Revenue Forecast (J)</w:delText>
              </w:r>
            </w:del>
          </w:p>
        </w:tc>
        <w:tc>
          <w:tcPr>
            <w:tcW w:w="1265" w:type="dxa"/>
            <w:tcBorders>
              <w:top w:val="nil"/>
              <w:left w:val="nil"/>
              <w:bottom w:val="single" w:sz="4" w:space="0" w:color="auto"/>
              <w:right w:val="single" w:sz="4" w:space="0" w:color="auto"/>
            </w:tcBorders>
            <w:shd w:val="clear" w:color="auto" w:fill="auto"/>
            <w:noWrap/>
            <w:vAlign w:val="center"/>
            <w:hideMark/>
            <w:tcPrChange w:id="1663"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2C85FB1F" w14:textId="39C4D75C" w:rsidR="00851164" w:rsidRPr="00011B2A" w:rsidDel="003866BD" w:rsidRDefault="00851164" w:rsidP="00851164">
            <w:pPr>
              <w:spacing w:after="0" w:line="240" w:lineRule="auto"/>
              <w:jc w:val="center"/>
              <w:rPr>
                <w:del w:id="1664" w:author="Hollie Nicholls" w:date="2019-07-02T16:15:00Z"/>
                <w:rFonts w:eastAsia="Times New Roman" w:cs="Times New Roman"/>
                <w:szCs w:val="24"/>
                <w:lang w:eastAsia="en-GB"/>
              </w:rPr>
            </w:pPr>
            <w:del w:id="1665" w:author="Hollie Nicholls" w:date="2019-07-02T16:15:00Z">
              <w:r w:rsidRPr="00011B2A" w:rsidDel="003866BD">
                <w:rPr>
                  <w:rFonts w:eastAsia="Times New Roman" w:cs="Times New Roman"/>
                  <w:szCs w:val="24"/>
                  <w:lang w:eastAsia="en-GB"/>
                </w:rPr>
                <w:delText> </w:delText>
              </w:r>
            </w:del>
          </w:p>
        </w:tc>
        <w:tc>
          <w:tcPr>
            <w:tcW w:w="1025" w:type="dxa"/>
            <w:tcBorders>
              <w:top w:val="nil"/>
              <w:left w:val="nil"/>
              <w:bottom w:val="single" w:sz="4" w:space="0" w:color="auto"/>
              <w:right w:val="single" w:sz="4" w:space="0" w:color="auto"/>
            </w:tcBorders>
            <w:shd w:val="clear" w:color="auto" w:fill="auto"/>
            <w:noWrap/>
            <w:vAlign w:val="center"/>
            <w:hideMark/>
            <w:tcPrChange w:id="1666"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2AFF924E" w14:textId="7EF3255F" w:rsidR="00851164" w:rsidRPr="00011B2A" w:rsidDel="003866BD" w:rsidRDefault="00851164" w:rsidP="00851164">
            <w:pPr>
              <w:spacing w:after="0" w:line="240" w:lineRule="auto"/>
              <w:jc w:val="center"/>
              <w:rPr>
                <w:del w:id="1667" w:author="Hollie Nicholls" w:date="2019-07-02T16:15:00Z"/>
                <w:rFonts w:eastAsia="Times New Roman" w:cs="Times New Roman"/>
                <w:color w:val="000000"/>
                <w:szCs w:val="24"/>
                <w:lang w:eastAsia="en-GB"/>
              </w:rPr>
            </w:pPr>
            <w:del w:id="1668" w:author="Hollie Nicholls" w:date="2019-07-02T16:15:00Z">
              <w:r w:rsidRPr="00011B2A" w:rsidDel="003866BD">
                <w:rPr>
                  <w:rFonts w:eastAsia="Times New Roman" w:cs="Times New Roman"/>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669"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299C7D19" w14:textId="47EC25B6" w:rsidR="00851164" w:rsidRPr="00011B2A" w:rsidDel="003866BD" w:rsidRDefault="00851164" w:rsidP="00851164">
            <w:pPr>
              <w:spacing w:after="0" w:line="240" w:lineRule="auto"/>
              <w:jc w:val="center"/>
              <w:rPr>
                <w:del w:id="1670" w:author="Hollie Nicholls" w:date="2019-07-02T16:15:00Z"/>
                <w:rFonts w:eastAsia="Times New Roman" w:cs="Times New Roman"/>
                <w:b/>
                <w:bCs/>
                <w:color w:val="000000"/>
                <w:szCs w:val="24"/>
                <w:lang w:eastAsia="en-GB"/>
              </w:rPr>
            </w:pPr>
            <w:del w:id="1671" w:author="Hollie Nicholls" w:date="2019-07-02T16:15:00Z">
              <w:r w:rsidRPr="00011B2A" w:rsidDel="003866BD">
                <w:rPr>
                  <w:rFonts w:eastAsia="Times New Roman" w:cs="Times New Roman"/>
                  <w:b/>
                  <w:bCs/>
                  <w:color w:val="000000"/>
                  <w:szCs w:val="24"/>
                  <w:lang w:eastAsia="en-GB"/>
                </w:rPr>
                <w:delText> </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672"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377FBD9" w14:textId="5940EB5B" w:rsidR="00851164" w:rsidRPr="00011B2A" w:rsidDel="003866BD" w:rsidRDefault="00851164" w:rsidP="00851164">
            <w:pPr>
              <w:spacing w:after="0" w:line="240" w:lineRule="auto"/>
              <w:jc w:val="center"/>
              <w:rPr>
                <w:del w:id="1673" w:author="Hollie Nicholls" w:date="2019-07-02T16:15:00Z"/>
                <w:rFonts w:eastAsia="Times New Roman" w:cs="Times New Roman"/>
                <w:b/>
                <w:bCs/>
                <w:color w:val="000000"/>
                <w:szCs w:val="24"/>
                <w:lang w:eastAsia="en-GB"/>
              </w:rPr>
            </w:pPr>
            <w:del w:id="1674"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675"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D05B6E1" w14:textId="383DBD45" w:rsidR="00851164" w:rsidRPr="00011B2A" w:rsidDel="003866BD" w:rsidRDefault="00851164" w:rsidP="00851164">
            <w:pPr>
              <w:spacing w:after="0" w:line="240" w:lineRule="auto"/>
              <w:jc w:val="center"/>
              <w:rPr>
                <w:del w:id="1676" w:author="Hollie Nicholls" w:date="2019-07-02T16:15:00Z"/>
                <w:rFonts w:eastAsia="Times New Roman" w:cs="Times New Roman"/>
                <w:b/>
                <w:bCs/>
                <w:color w:val="000000"/>
                <w:szCs w:val="24"/>
                <w:lang w:eastAsia="en-GB"/>
              </w:rPr>
            </w:pPr>
            <w:del w:id="1677"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678"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F45CA1A" w14:textId="24C3FF30" w:rsidR="00851164" w:rsidRPr="00011B2A" w:rsidDel="003866BD" w:rsidRDefault="00851164" w:rsidP="00851164">
            <w:pPr>
              <w:spacing w:after="0" w:line="240" w:lineRule="auto"/>
              <w:jc w:val="center"/>
              <w:rPr>
                <w:del w:id="1679" w:author="Hollie Nicholls" w:date="2019-07-02T16:15:00Z"/>
                <w:rFonts w:eastAsia="Times New Roman" w:cs="Times New Roman"/>
                <w:b/>
                <w:bCs/>
                <w:color w:val="000000"/>
                <w:szCs w:val="24"/>
                <w:lang w:eastAsia="en-GB"/>
              </w:rPr>
            </w:pPr>
            <w:del w:id="1680" w:author="Hollie Nicholls" w:date="2019-07-02T16:15:00Z">
              <w:r w:rsidRPr="00011B2A" w:rsidDel="003866BD">
                <w:rPr>
                  <w:rFonts w:eastAsia="Times New Roman" w:cs="Times New Roman"/>
                  <w:b/>
                  <w:bCs/>
                  <w:color w:val="000000"/>
                  <w:szCs w:val="24"/>
                  <w:lang w:eastAsia="en-GB"/>
                </w:rPr>
                <w:delText> </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681"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36724A7" w14:textId="38A13F95" w:rsidR="00851164" w:rsidRPr="00011B2A" w:rsidDel="003866BD" w:rsidRDefault="00851164" w:rsidP="00851164">
            <w:pPr>
              <w:spacing w:after="0" w:line="240" w:lineRule="auto"/>
              <w:jc w:val="center"/>
              <w:rPr>
                <w:del w:id="1682" w:author="Hollie Nicholls" w:date="2019-07-02T16:15:00Z"/>
                <w:rFonts w:eastAsia="Times New Roman" w:cs="Times New Roman"/>
                <w:b/>
                <w:bCs/>
                <w:color w:val="000000"/>
                <w:szCs w:val="24"/>
                <w:lang w:eastAsia="en-GB"/>
              </w:rPr>
            </w:pPr>
            <w:del w:id="1683" w:author="Hollie Nicholls" w:date="2019-07-02T16:15:00Z">
              <w:r w:rsidRPr="00011B2A" w:rsidDel="003866BD">
                <w:rPr>
                  <w:rFonts w:eastAsia="Times New Roman" w:cs="Times New Roman"/>
                  <w:b/>
                  <w:bCs/>
                  <w:color w:val="000000"/>
                  <w:szCs w:val="24"/>
                  <w:lang w:eastAsia="en-GB"/>
                </w:rPr>
                <w:delText> </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684"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56F6195F" w14:textId="345FD946" w:rsidR="00851164" w:rsidRPr="00011B2A" w:rsidDel="003866BD" w:rsidRDefault="00851164" w:rsidP="00851164">
            <w:pPr>
              <w:spacing w:after="0" w:line="240" w:lineRule="auto"/>
              <w:jc w:val="center"/>
              <w:rPr>
                <w:del w:id="1685" w:author="Hollie Nicholls" w:date="2019-07-02T16:15:00Z"/>
                <w:rFonts w:eastAsia="Times New Roman" w:cs="Times New Roman"/>
                <w:b/>
                <w:bCs/>
                <w:color w:val="000000"/>
                <w:szCs w:val="24"/>
                <w:lang w:eastAsia="en-GB"/>
              </w:rPr>
            </w:pPr>
            <w:del w:id="1686" w:author="Hollie Nicholls" w:date="2019-07-02T16:15:00Z">
              <w:r w:rsidRPr="00011B2A" w:rsidDel="003866BD">
                <w:rPr>
                  <w:rFonts w:eastAsia="Times New Roman" w:cs="Times New Roman"/>
                  <w:b/>
                  <w:bCs/>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687"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3A383158" w14:textId="30CD1D71" w:rsidR="00851164" w:rsidRPr="00011B2A" w:rsidDel="003866BD" w:rsidRDefault="00851164" w:rsidP="00851164">
            <w:pPr>
              <w:spacing w:after="0" w:line="240" w:lineRule="auto"/>
              <w:rPr>
                <w:del w:id="1688" w:author="Hollie Nicholls" w:date="2019-07-02T16:15:00Z"/>
                <w:rFonts w:eastAsia="Times New Roman" w:cs="Times New Roman"/>
                <w:color w:val="000000"/>
                <w:szCs w:val="24"/>
                <w:lang w:eastAsia="en-GB"/>
              </w:rPr>
            </w:pPr>
            <w:del w:id="1689"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623B5C19" w14:textId="21244891" w:rsidTr="00F6550D">
        <w:trPr>
          <w:trHeight w:val="600"/>
          <w:del w:id="1690" w:author="Hollie Nicholls" w:date="2019-07-02T16:15:00Z"/>
          <w:trPrChange w:id="1691"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692"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14171FCB" w14:textId="11B6868E" w:rsidR="00851164" w:rsidRPr="00011B2A" w:rsidDel="003866BD" w:rsidRDefault="00851164" w:rsidP="00851164">
            <w:pPr>
              <w:spacing w:after="0" w:line="240" w:lineRule="auto"/>
              <w:rPr>
                <w:del w:id="1693" w:author="Hollie Nicholls" w:date="2019-07-02T16:15:00Z"/>
                <w:rFonts w:eastAsia="Times New Roman" w:cs="Times New Roman"/>
                <w:color w:val="000000"/>
                <w:szCs w:val="24"/>
                <w:lang w:eastAsia="en-GB"/>
              </w:rPr>
            </w:pPr>
            <w:del w:id="1694" w:author="Hollie Nicholls" w:date="2019-07-02T16:15:00Z">
              <w:r w:rsidRPr="00011B2A" w:rsidDel="003866BD">
                <w:rPr>
                  <w:rFonts w:eastAsia="Times New Roman" w:cs="Times New Roman"/>
                  <w:color w:val="000000"/>
                  <w:szCs w:val="24"/>
                  <w:lang w:eastAsia="en-GB"/>
                </w:rPr>
                <w:delText>Forecast Over / (Under) Recovery</w:delText>
              </w:r>
              <w:r w:rsidRPr="00011B2A" w:rsidDel="003866BD">
                <w:rPr>
                  <w:rFonts w:eastAsia="Times New Roman" w:cs="Times New Roman"/>
                  <w:color w:val="000000"/>
                  <w:szCs w:val="24"/>
                  <w:lang w:eastAsia="en-GB"/>
                </w:rPr>
                <w:br/>
                <w:delText>[being (J - F - E + H2)]</w:delText>
              </w:r>
            </w:del>
          </w:p>
        </w:tc>
        <w:tc>
          <w:tcPr>
            <w:tcW w:w="1265" w:type="dxa"/>
            <w:tcBorders>
              <w:top w:val="nil"/>
              <w:left w:val="nil"/>
              <w:bottom w:val="single" w:sz="4" w:space="0" w:color="auto"/>
              <w:right w:val="single" w:sz="4" w:space="0" w:color="auto"/>
            </w:tcBorders>
            <w:shd w:val="clear" w:color="auto" w:fill="auto"/>
            <w:noWrap/>
            <w:vAlign w:val="center"/>
            <w:hideMark/>
            <w:tcPrChange w:id="1695"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562B7494" w14:textId="26340D7C" w:rsidR="00851164" w:rsidRPr="00011B2A" w:rsidDel="003866BD" w:rsidRDefault="00851164" w:rsidP="00851164">
            <w:pPr>
              <w:spacing w:after="0" w:line="240" w:lineRule="auto"/>
              <w:jc w:val="center"/>
              <w:rPr>
                <w:del w:id="1696" w:author="Hollie Nicholls" w:date="2019-07-02T16:15:00Z"/>
                <w:rFonts w:eastAsia="Times New Roman" w:cs="Times New Roman"/>
                <w:szCs w:val="24"/>
                <w:lang w:eastAsia="en-GB"/>
              </w:rPr>
            </w:pPr>
            <w:del w:id="1697" w:author="Hollie Nicholls" w:date="2019-07-02T16:15:00Z">
              <w:r w:rsidRPr="00011B2A" w:rsidDel="003866BD">
                <w:rPr>
                  <w:rFonts w:eastAsia="Times New Roman" w:cs="Times New Roman"/>
                  <w:szCs w:val="24"/>
                  <w:lang w:eastAsia="en-GB"/>
                </w:rPr>
                <w:delText> </w:delText>
              </w:r>
            </w:del>
          </w:p>
        </w:tc>
        <w:tc>
          <w:tcPr>
            <w:tcW w:w="1025" w:type="dxa"/>
            <w:tcBorders>
              <w:top w:val="nil"/>
              <w:left w:val="nil"/>
              <w:bottom w:val="single" w:sz="4" w:space="0" w:color="auto"/>
              <w:right w:val="single" w:sz="4" w:space="0" w:color="auto"/>
            </w:tcBorders>
            <w:shd w:val="clear" w:color="auto" w:fill="auto"/>
            <w:noWrap/>
            <w:vAlign w:val="center"/>
            <w:hideMark/>
            <w:tcPrChange w:id="1698"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5C2436B1" w14:textId="3CAD606F" w:rsidR="00851164" w:rsidRPr="00011B2A" w:rsidDel="003866BD" w:rsidRDefault="00851164" w:rsidP="00851164">
            <w:pPr>
              <w:spacing w:after="0" w:line="240" w:lineRule="auto"/>
              <w:jc w:val="center"/>
              <w:rPr>
                <w:del w:id="1699" w:author="Hollie Nicholls" w:date="2019-07-02T16:15:00Z"/>
                <w:rFonts w:eastAsia="Times New Roman" w:cs="Times New Roman"/>
                <w:color w:val="000000"/>
                <w:szCs w:val="24"/>
                <w:lang w:eastAsia="en-GB"/>
              </w:rPr>
            </w:pPr>
            <w:del w:id="1700" w:author="Hollie Nicholls" w:date="2019-07-02T16:15:00Z">
              <w:r w:rsidRPr="00011B2A" w:rsidDel="003866BD">
                <w:rPr>
                  <w:rFonts w:eastAsia="Times New Roman" w:cs="Times New Roman"/>
                  <w:color w:val="000000"/>
                  <w:szCs w:val="24"/>
                  <w:lang w:eastAsia="en-GB"/>
                </w:rPr>
                <w:delText> </w:delText>
              </w:r>
            </w:del>
          </w:p>
        </w:tc>
        <w:tc>
          <w:tcPr>
            <w:tcW w:w="12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701"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45317D6" w14:textId="191A89F8" w:rsidR="00851164" w:rsidRPr="00011B2A" w:rsidDel="003866BD" w:rsidRDefault="00851164" w:rsidP="00851164">
            <w:pPr>
              <w:spacing w:after="0" w:line="240" w:lineRule="auto"/>
              <w:jc w:val="center"/>
              <w:rPr>
                <w:del w:id="1702" w:author="Hollie Nicholls" w:date="2019-07-02T16:15:00Z"/>
                <w:rFonts w:eastAsia="Times New Roman" w:cs="Times New Roman"/>
                <w:b/>
                <w:bCs/>
                <w:color w:val="000000"/>
                <w:szCs w:val="24"/>
                <w:lang w:eastAsia="en-GB"/>
              </w:rPr>
            </w:pPr>
            <w:del w:id="1703" w:author="Hollie Nicholls" w:date="2019-07-02T16:15:00Z">
              <w:r w:rsidRPr="00011B2A" w:rsidDel="003866BD">
                <w:rPr>
                  <w:rFonts w:eastAsia="Times New Roman" w:cs="Times New Roman"/>
                  <w:b/>
                  <w:bCs/>
                  <w:color w:val="000000"/>
                  <w:szCs w:val="24"/>
                  <w:lang w:eastAsia="en-GB"/>
                </w:rPr>
                <w:delText>-</w:delText>
              </w:r>
            </w:del>
          </w:p>
        </w:tc>
        <w:tc>
          <w:tcPr>
            <w:tcW w:w="1059"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704"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32C67064" w14:textId="662856CC" w:rsidR="00851164" w:rsidRPr="00011B2A" w:rsidDel="003866BD" w:rsidRDefault="00851164" w:rsidP="00851164">
            <w:pPr>
              <w:spacing w:after="0" w:line="240" w:lineRule="auto"/>
              <w:jc w:val="center"/>
              <w:rPr>
                <w:del w:id="1705" w:author="Hollie Nicholls" w:date="2019-07-02T16:15:00Z"/>
                <w:rFonts w:eastAsia="Times New Roman" w:cs="Times New Roman"/>
                <w:b/>
                <w:bCs/>
                <w:color w:val="000000"/>
                <w:szCs w:val="24"/>
                <w:lang w:eastAsia="en-GB"/>
              </w:rPr>
            </w:pPr>
            <w:del w:id="1706"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707"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1D28BB7" w14:textId="151F08A4" w:rsidR="00851164" w:rsidRPr="00011B2A" w:rsidDel="003866BD" w:rsidRDefault="00851164" w:rsidP="00851164">
            <w:pPr>
              <w:spacing w:after="0" w:line="240" w:lineRule="auto"/>
              <w:jc w:val="center"/>
              <w:rPr>
                <w:del w:id="1708" w:author="Hollie Nicholls" w:date="2019-07-02T16:15:00Z"/>
                <w:rFonts w:eastAsia="Times New Roman" w:cs="Times New Roman"/>
                <w:b/>
                <w:bCs/>
                <w:color w:val="000000"/>
                <w:szCs w:val="24"/>
                <w:lang w:eastAsia="en-GB"/>
              </w:rPr>
            </w:pPr>
            <w:del w:id="1709"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710" w:author="Hollie Nicholls" w:date="2019-07-08T12:12:00Z">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546A7BA" w14:textId="75384B77" w:rsidR="00851164" w:rsidRPr="00011B2A" w:rsidDel="003866BD" w:rsidRDefault="00851164" w:rsidP="00851164">
            <w:pPr>
              <w:spacing w:after="0" w:line="240" w:lineRule="auto"/>
              <w:jc w:val="center"/>
              <w:rPr>
                <w:del w:id="1711" w:author="Hollie Nicholls" w:date="2019-07-02T16:15:00Z"/>
                <w:rFonts w:eastAsia="Times New Roman" w:cs="Times New Roman"/>
                <w:b/>
                <w:bCs/>
                <w:color w:val="000000"/>
                <w:szCs w:val="24"/>
                <w:lang w:eastAsia="en-GB"/>
              </w:rPr>
            </w:pPr>
            <w:del w:id="1712" w:author="Hollie Nicholls" w:date="2019-07-02T16:15:00Z">
              <w:r w:rsidRPr="00011B2A" w:rsidDel="003866BD">
                <w:rPr>
                  <w:rFonts w:eastAsia="Times New Roman" w:cs="Times New Roman"/>
                  <w:b/>
                  <w:bCs/>
                  <w:color w:val="000000"/>
                  <w:szCs w:val="24"/>
                  <w:lang w:eastAsia="en-GB"/>
                </w:rPr>
                <w:delText>-</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1713" w:author="Hollie Nicholls" w:date="2019-07-08T12:12:00Z">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029D3F8D" w14:textId="12E8E175" w:rsidR="00851164" w:rsidRPr="00011B2A" w:rsidDel="003866BD" w:rsidRDefault="00851164" w:rsidP="00851164">
            <w:pPr>
              <w:spacing w:after="0" w:line="240" w:lineRule="auto"/>
              <w:jc w:val="center"/>
              <w:rPr>
                <w:del w:id="1714" w:author="Hollie Nicholls" w:date="2019-07-02T16:15:00Z"/>
                <w:rFonts w:eastAsia="Times New Roman" w:cs="Times New Roman"/>
                <w:b/>
                <w:bCs/>
                <w:color w:val="000000"/>
                <w:szCs w:val="24"/>
                <w:lang w:eastAsia="en-GB"/>
              </w:rPr>
            </w:pPr>
            <w:del w:id="1715" w:author="Hollie Nicholls" w:date="2019-07-02T16:15:00Z">
              <w:r w:rsidRPr="00011B2A" w:rsidDel="003866BD">
                <w:rPr>
                  <w:rFonts w:eastAsia="Times New Roman" w:cs="Times New Roman"/>
                  <w:b/>
                  <w:bCs/>
                  <w:color w:val="000000"/>
                  <w:szCs w:val="24"/>
                  <w:lang w:eastAsia="en-GB"/>
                </w:rPr>
                <w:delText>-</w:delText>
              </w:r>
            </w:del>
          </w:p>
        </w:tc>
        <w:tc>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Change w:id="1716" w:author="Hollie Nicholls" w:date="2019-07-08T12:12:00Z">
              <w:tcPr>
                <w:tcW w:w="9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659BB870" w14:textId="1B0782C7" w:rsidR="00851164" w:rsidRPr="00011B2A" w:rsidDel="003866BD" w:rsidRDefault="00851164" w:rsidP="00851164">
            <w:pPr>
              <w:spacing w:after="0" w:line="240" w:lineRule="auto"/>
              <w:jc w:val="center"/>
              <w:rPr>
                <w:del w:id="1717" w:author="Hollie Nicholls" w:date="2019-07-02T16:15:00Z"/>
                <w:rFonts w:eastAsia="Times New Roman" w:cs="Times New Roman"/>
                <w:b/>
                <w:bCs/>
                <w:color w:val="000000"/>
                <w:szCs w:val="24"/>
                <w:lang w:eastAsia="en-GB"/>
              </w:rPr>
            </w:pPr>
            <w:del w:id="1718" w:author="Hollie Nicholls" w:date="2019-07-02T16:15:00Z">
              <w:r w:rsidRPr="00011B2A" w:rsidDel="003866BD">
                <w:rPr>
                  <w:rFonts w:eastAsia="Times New Roman" w:cs="Times New Roman"/>
                  <w:b/>
                  <w:bCs/>
                  <w:color w:val="000000"/>
                  <w:szCs w:val="24"/>
                  <w:lang w:eastAsia="en-GB"/>
                </w:rPr>
                <w:delText>-</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719"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21FF826D" w14:textId="0B539914" w:rsidR="00851164" w:rsidRPr="00011B2A" w:rsidDel="003866BD" w:rsidRDefault="00851164" w:rsidP="00851164">
            <w:pPr>
              <w:spacing w:after="0" w:line="240" w:lineRule="auto"/>
              <w:rPr>
                <w:del w:id="1720" w:author="Hollie Nicholls" w:date="2019-07-02T16:15:00Z"/>
                <w:rFonts w:eastAsia="Times New Roman" w:cs="Times New Roman"/>
                <w:color w:val="000000"/>
                <w:szCs w:val="24"/>
                <w:lang w:eastAsia="en-GB"/>
              </w:rPr>
            </w:pPr>
            <w:del w:id="1721" w:author="Hollie Nicholls" w:date="2019-07-02T16:15:00Z">
              <w:r w:rsidRPr="00011B2A" w:rsidDel="003866BD">
                <w:rPr>
                  <w:rFonts w:eastAsia="Times New Roman" w:cs="Times New Roman"/>
                  <w:color w:val="000000"/>
                  <w:szCs w:val="24"/>
                  <w:lang w:eastAsia="en-GB"/>
                </w:rPr>
                <w:delText>J - F - E + H2</w:delText>
              </w:r>
            </w:del>
          </w:p>
        </w:tc>
      </w:tr>
      <w:tr w:rsidR="00851164" w:rsidRPr="00011B2A" w:rsidDel="003866BD" w14:paraId="50B5B5E0" w14:textId="3C03B2CB" w:rsidTr="00F6550D">
        <w:trPr>
          <w:trHeight w:val="402"/>
          <w:del w:id="1722" w:author="Hollie Nicholls" w:date="2019-07-02T16:15:00Z"/>
          <w:trPrChange w:id="1723" w:author="Hollie Nicholls" w:date="2019-07-08T12:12:00Z">
            <w:trPr>
              <w:trHeight w:val="402"/>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724"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1A491662" w14:textId="1E10B3DA" w:rsidR="00851164" w:rsidRPr="00011B2A" w:rsidDel="003866BD" w:rsidRDefault="00851164" w:rsidP="00851164">
            <w:pPr>
              <w:spacing w:after="0" w:line="240" w:lineRule="auto"/>
              <w:rPr>
                <w:del w:id="1725" w:author="Hollie Nicholls" w:date="2019-07-02T16:15:00Z"/>
                <w:rFonts w:eastAsia="Times New Roman" w:cs="Times New Roman"/>
                <w:color w:val="000000"/>
                <w:szCs w:val="24"/>
                <w:lang w:eastAsia="en-GB"/>
              </w:rPr>
            </w:pPr>
            <w:del w:id="1726" w:author="Hollie Nicholls" w:date="2019-07-02T16:15:00Z">
              <w:r w:rsidRPr="00011B2A" w:rsidDel="003866BD">
                <w:rPr>
                  <w:rFonts w:eastAsia="Times New Roman" w:cs="Times New Roman"/>
                  <w:color w:val="000000"/>
                  <w:szCs w:val="24"/>
                  <w:lang w:eastAsia="en-GB"/>
                </w:rPr>
                <w:delText>Forecast overall percentage change to Allowed Revenue (K)</w:delText>
              </w:r>
            </w:del>
          </w:p>
        </w:tc>
        <w:tc>
          <w:tcPr>
            <w:tcW w:w="1265" w:type="dxa"/>
            <w:tcBorders>
              <w:top w:val="nil"/>
              <w:left w:val="nil"/>
              <w:bottom w:val="single" w:sz="4" w:space="0" w:color="auto"/>
              <w:right w:val="single" w:sz="4" w:space="0" w:color="auto"/>
            </w:tcBorders>
            <w:shd w:val="clear" w:color="auto" w:fill="auto"/>
            <w:noWrap/>
            <w:vAlign w:val="center"/>
            <w:hideMark/>
            <w:tcPrChange w:id="1727"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00EC6547" w14:textId="377993E0" w:rsidR="00851164" w:rsidRPr="00011B2A" w:rsidDel="003866BD" w:rsidRDefault="00851164" w:rsidP="00851164">
            <w:pPr>
              <w:spacing w:after="0" w:line="240" w:lineRule="auto"/>
              <w:jc w:val="center"/>
              <w:rPr>
                <w:del w:id="1728" w:author="Hollie Nicholls" w:date="2019-07-02T16:15:00Z"/>
                <w:rFonts w:eastAsia="Times New Roman" w:cs="Times New Roman"/>
                <w:szCs w:val="24"/>
                <w:lang w:eastAsia="en-GB"/>
              </w:rPr>
            </w:pPr>
            <w:del w:id="1729" w:author="Hollie Nicholls" w:date="2019-07-02T16:15:00Z">
              <w:r w:rsidRPr="00011B2A" w:rsidDel="003866BD">
                <w:rPr>
                  <w:rFonts w:eastAsia="Times New Roman" w:cs="Times New Roman"/>
                  <w:szCs w:val="24"/>
                  <w:lang w:eastAsia="en-GB"/>
                </w:rPr>
                <w:delText> </w:delText>
              </w:r>
            </w:del>
          </w:p>
        </w:tc>
        <w:tc>
          <w:tcPr>
            <w:tcW w:w="1025" w:type="dxa"/>
            <w:tcBorders>
              <w:top w:val="nil"/>
              <w:left w:val="nil"/>
              <w:bottom w:val="single" w:sz="4" w:space="0" w:color="auto"/>
              <w:right w:val="single" w:sz="4" w:space="0" w:color="auto"/>
            </w:tcBorders>
            <w:shd w:val="clear" w:color="auto" w:fill="auto"/>
            <w:noWrap/>
            <w:vAlign w:val="center"/>
            <w:hideMark/>
            <w:tcPrChange w:id="1730"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07F606B3" w14:textId="5A42C280" w:rsidR="00851164" w:rsidRPr="00011B2A" w:rsidDel="003866BD" w:rsidRDefault="00851164" w:rsidP="00851164">
            <w:pPr>
              <w:spacing w:after="0" w:line="240" w:lineRule="auto"/>
              <w:jc w:val="center"/>
              <w:rPr>
                <w:del w:id="1731" w:author="Hollie Nicholls" w:date="2019-07-02T16:15:00Z"/>
                <w:rFonts w:eastAsia="Times New Roman" w:cs="Times New Roman"/>
                <w:color w:val="000000"/>
                <w:szCs w:val="24"/>
                <w:lang w:eastAsia="en-GB"/>
              </w:rPr>
            </w:pPr>
            <w:del w:id="1732" w:author="Hollie Nicholls" w:date="2019-07-02T16:15:00Z">
              <w:r w:rsidRPr="00011B2A" w:rsidDel="003866BD">
                <w:rPr>
                  <w:rFonts w:eastAsia="Times New Roman" w:cs="Times New Roman"/>
                  <w:color w:val="000000"/>
                  <w:szCs w:val="24"/>
                  <w:lang w:eastAsia="en-GB"/>
                </w:rPr>
                <w:delText> </w:delText>
              </w:r>
            </w:del>
          </w:p>
        </w:tc>
        <w:tc>
          <w:tcPr>
            <w:tcW w:w="1224" w:type="dxa"/>
            <w:gridSpan w:val="2"/>
            <w:tcBorders>
              <w:top w:val="nil"/>
              <w:left w:val="nil"/>
              <w:bottom w:val="single" w:sz="4" w:space="0" w:color="auto"/>
              <w:right w:val="single" w:sz="4" w:space="0" w:color="auto"/>
            </w:tcBorders>
            <w:shd w:val="clear" w:color="auto" w:fill="auto"/>
            <w:noWrap/>
            <w:vAlign w:val="center"/>
            <w:hideMark/>
            <w:tcPrChange w:id="1733" w:author="Hollie Nicholls" w:date="2019-07-08T12:12: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046BB376" w14:textId="1FE10F21" w:rsidR="00851164" w:rsidRPr="00011B2A" w:rsidDel="003866BD" w:rsidRDefault="00851164" w:rsidP="00851164">
            <w:pPr>
              <w:spacing w:after="0" w:line="240" w:lineRule="auto"/>
              <w:jc w:val="center"/>
              <w:rPr>
                <w:del w:id="1734" w:author="Hollie Nicholls" w:date="2019-07-02T16:15:00Z"/>
                <w:rFonts w:eastAsia="Times New Roman" w:cs="Times New Roman"/>
                <w:color w:val="000000"/>
                <w:szCs w:val="24"/>
                <w:lang w:eastAsia="en-GB"/>
              </w:rPr>
            </w:pPr>
            <w:del w:id="1735"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nil"/>
              <w:left w:val="nil"/>
              <w:bottom w:val="single" w:sz="4" w:space="0" w:color="auto"/>
              <w:right w:val="single" w:sz="4" w:space="0" w:color="auto"/>
            </w:tcBorders>
            <w:shd w:val="clear" w:color="auto" w:fill="auto"/>
            <w:noWrap/>
            <w:vAlign w:val="center"/>
            <w:hideMark/>
            <w:tcPrChange w:id="1736"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32D057D9" w14:textId="71852B1D" w:rsidR="00851164" w:rsidRPr="00011B2A" w:rsidDel="003866BD" w:rsidRDefault="00851164" w:rsidP="00851164">
            <w:pPr>
              <w:spacing w:after="0" w:line="240" w:lineRule="auto"/>
              <w:jc w:val="center"/>
              <w:rPr>
                <w:del w:id="1737" w:author="Hollie Nicholls" w:date="2019-07-02T16:15:00Z"/>
                <w:rFonts w:eastAsia="Times New Roman" w:cs="Times New Roman"/>
                <w:color w:val="000000"/>
                <w:szCs w:val="24"/>
                <w:lang w:eastAsia="en-GB"/>
              </w:rPr>
            </w:pPr>
            <w:del w:id="1738" w:author="Hollie Nicholls" w:date="2019-07-02T16:15:00Z">
              <w:r w:rsidRPr="00011B2A" w:rsidDel="003866BD">
                <w:rPr>
                  <w:rFonts w:eastAsia="Times New Roman" w:cs="Times New Roman"/>
                  <w:color w:val="000000"/>
                  <w:szCs w:val="24"/>
                  <w:lang w:eastAsia="en-GB"/>
                </w:rPr>
                <w:delText>-</w:delText>
              </w:r>
            </w:del>
          </w:p>
        </w:tc>
        <w:tc>
          <w:tcPr>
            <w:tcW w:w="1108" w:type="dxa"/>
            <w:tcBorders>
              <w:top w:val="nil"/>
              <w:left w:val="nil"/>
              <w:bottom w:val="single" w:sz="4" w:space="0" w:color="auto"/>
              <w:right w:val="single" w:sz="4" w:space="0" w:color="auto"/>
            </w:tcBorders>
            <w:shd w:val="clear" w:color="auto" w:fill="auto"/>
            <w:noWrap/>
            <w:vAlign w:val="center"/>
            <w:hideMark/>
            <w:tcPrChange w:id="1739"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7DC6F4D6" w14:textId="08419D1A" w:rsidR="00851164" w:rsidRPr="00011B2A" w:rsidDel="003866BD" w:rsidRDefault="00851164" w:rsidP="00851164">
            <w:pPr>
              <w:spacing w:after="0" w:line="240" w:lineRule="auto"/>
              <w:jc w:val="center"/>
              <w:rPr>
                <w:del w:id="1740" w:author="Hollie Nicholls" w:date="2019-07-02T16:15:00Z"/>
                <w:rFonts w:eastAsia="Times New Roman" w:cs="Times New Roman"/>
                <w:color w:val="000000"/>
                <w:szCs w:val="24"/>
                <w:lang w:eastAsia="en-GB"/>
              </w:rPr>
            </w:pPr>
            <w:del w:id="1741" w:author="Hollie Nicholls" w:date="2019-07-02T16:15:00Z">
              <w:r w:rsidRPr="00011B2A" w:rsidDel="003866BD">
                <w:rPr>
                  <w:rFonts w:eastAsia="Times New Roman" w:cs="Times New Roman"/>
                  <w:color w:val="000000"/>
                  <w:szCs w:val="24"/>
                  <w:lang w:eastAsia="en-GB"/>
                </w:rPr>
                <w:delText>-</w:delText>
              </w:r>
            </w:del>
          </w:p>
        </w:tc>
        <w:tc>
          <w:tcPr>
            <w:tcW w:w="1108" w:type="dxa"/>
            <w:tcBorders>
              <w:top w:val="nil"/>
              <w:left w:val="nil"/>
              <w:bottom w:val="single" w:sz="4" w:space="0" w:color="auto"/>
              <w:right w:val="single" w:sz="4" w:space="0" w:color="auto"/>
            </w:tcBorders>
            <w:shd w:val="clear" w:color="auto" w:fill="auto"/>
            <w:noWrap/>
            <w:vAlign w:val="center"/>
            <w:hideMark/>
            <w:tcPrChange w:id="1742" w:author="Hollie Nicholls" w:date="2019-07-08T12:12:00Z">
              <w:tcPr>
                <w:tcW w:w="993" w:type="dxa"/>
                <w:tcBorders>
                  <w:top w:val="nil"/>
                  <w:left w:val="nil"/>
                  <w:bottom w:val="single" w:sz="4" w:space="0" w:color="auto"/>
                  <w:right w:val="single" w:sz="4" w:space="0" w:color="auto"/>
                </w:tcBorders>
                <w:shd w:val="clear" w:color="auto" w:fill="auto"/>
                <w:noWrap/>
                <w:vAlign w:val="center"/>
                <w:hideMark/>
              </w:tcPr>
            </w:tcPrChange>
          </w:tcPr>
          <w:p w14:paraId="54ABA57F" w14:textId="75ECCFA3" w:rsidR="00851164" w:rsidRPr="00011B2A" w:rsidDel="003866BD" w:rsidRDefault="00851164" w:rsidP="00851164">
            <w:pPr>
              <w:spacing w:after="0" w:line="240" w:lineRule="auto"/>
              <w:jc w:val="center"/>
              <w:rPr>
                <w:del w:id="1743" w:author="Hollie Nicholls" w:date="2019-07-02T16:15:00Z"/>
                <w:rFonts w:eastAsia="Times New Roman" w:cs="Times New Roman"/>
                <w:color w:val="000000"/>
                <w:szCs w:val="24"/>
                <w:lang w:eastAsia="en-GB"/>
              </w:rPr>
            </w:pPr>
            <w:del w:id="1744" w:author="Hollie Nicholls" w:date="2019-07-02T16:15:00Z">
              <w:r w:rsidRPr="00011B2A" w:rsidDel="003866BD">
                <w:rPr>
                  <w:rFonts w:eastAsia="Times New Roman" w:cs="Times New Roman"/>
                  <w:color w:val="000000"/>
                  <w:szCs w:val="24"/>
                  <w:lang w:eastAsia="en-GB"/>
                </w:rPr>
                <w:delText>-</w:delText>
              </w:r>
            </w:del>
          </w:p>
        </w:tc>
        <w:tc>
          <w:tcPr>
            <w:tcW w:w="1108" w:type="dxa"/>
            <w:tcBorders>
              <w:top w:val="nil"/>
              <w:left w:val="nil"/>
              <w:bottom w:val="single" w:sz="4" w:space="0" w:color="auto"/>
              <w:right w:val="single" w:sz="4" w:space="0" w:color="auto"/>
            </w:tcBorders>
            <w:shd w:val="clear" w:color="auto" w:fill="auto"/>
            <w:noWrap/>
            <w:vAlign w:val="center"/>
            <w:hideMark/>
            <w:tcPrChange w:id="1745"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57F8E302" w14:textId="60C4F024" w:rsidR="00851164" w:rsidRPr="00011B2A" w:rsidDel="003866BD" w:rsidRDefault="00851164" w:rsidP="00851164">
            <w:pPr>
              <w:spacing w:after="0" w:line="240" w:lineRule="auto"/>
              <w:jc w:val="center"/>
              <w:rPr>
                <w:del w:id="1746" w:author="Hollie Nicholls" w:date="2019-07-02T16:15:00Z"/>
                <w:rFonts w:eastAsia="Times New Roman" w:cs="Times New Roman"/>
                <w:color w:val="000000"/>
                <w:szCs w:val="24"/>
                <w:lang w:eastAsia="en-GB"/>
              </w:rPr>
            </w:pPr>
            <w:del w:id="1747" w:author="Hollie Nicholls" w:date="2019-07-02T16:15:00Z">
              <w:r w:rsidRPr="00011B2A" w:rsidDel="003866BD">
                <w:rPr>
                  <w:rFonts w:eastAsia="Times New Roman" w:cs="Times New Roman"/>
                  <w:color w:val="000000"/>
                  <w:szCs w:val="24"/>
                  <w:lang w:eastAsia="en-GB"/>
                </w:rPr>
                <w:delText>-</w:delText>
              </w:r>
            </w:del>
          </w:p>
        </w:tc>
        <w:tc>
          <w:tcPr>
            <w:tcW w:w="1108" w:type="dxa"/>
            <w:gridSpan w:val="2"/>
            <w:tcBorders>
              <w:top w:val="nil"/>
              <w:left w:val="nil"/>
              <w:bottom w:val="single" w:sz="4" w:space="0" w:color="auto"/>
              <w:right w:val="single" w:sz="4" w:space="0" w:color="auto"/>
            </w:tcBorders>
            <w:shd w:val="clear" w:color="auto" w:fill="auto"/>
            <w:noWrap/>
            <w:vAlign w:val="center"/>
            <w:hideMark/>
            <w:tcPrChange w:id="1748" w:author="Hollie Nicholls" w:date="2019-07-08T12:12: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0229B6D2" w14:textId="156AA3D5" w:rsidR="00851164" w:rsidRPr="00011B2A" w:rsidDel="003866BD" w:rsidRDefault="00851164" w:rsidP="00851164">
            <w:pPr>
              <w:spacing w:after="0" w:line="240" w:lineRule="auto"/>
              <w:jc w:val="center"/>
              <w:rPr>
                <w:del w:id="1749" w:author="Hollie Nicholls" w:date="2019-07-02T16:15:00Z"/>
                <w:rFonts w:eastAsia="Times New Roman" w:cs="Times New Roman"/>
                <w:color w:val="000000"/>
                <w:szCs w:val="24"/>
                <w:lang w:eastAsia="en-GB"/>
              </w:rPr>
            </w:pPr>
            <w:del w:id="1750" w:author="Hollie Nicholls" w:date="2019-07-02T16:15:00Z">
              <w:r w:rsidRPr="00011B2A" w:rsidDel="003866BD">
                <w:rPr>
                  <w:rFonts w:eastAsia="Times New Roman" w:cs="Times New Roman"/>
                  <w:color w:val="000000"/>
                  <w:szCs w:val="24"/>
                  <w:lang w:eastAsia="en-GB"/>
                </w:rPr>
                <w:delText>-</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751"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155749C5" w14:textId="41B4468F" w:rsidR="00851164" w:rsidRPr="00011B2A" w:rsidDel="003866BD" w:rsidRDefault="00851164" w:rsidP="00851164">
            <w:pPr>
              <w:spacing w:after="0" w:line="240" w:lineRule="auto"/>
              <w:rPr>
                <w:del w:id="1752" w:author="Hollie Nicholls" w:date="2019-07-02T16:15:00Z"/>
                <w:rFonts w:eastAsia="Times New Roman" w:cs="Times New Roman"/>
                <w:color w:val="000000"/>
                <w:szCs w:val="24"/>
                <w:lang w:eastAsia="en-GB"/>
              </w:rPr>
            </w:pPr>
            <w:del w:id="1753" w:author="Hollie Nicholls" w:date="2019-07-02T16:15:00Z">
              <w:r w:rsidRPr="00011B2A" w:rsidDel="003866BD">
                <w:rPr>
                  <w:rFonts w:eastAsia="Times New Roman" w:cs="Times New Roman"/>
                  <w:color w:val="000000"/>
                  <w:szCs w:val="24"/>
                  <w:lang w:eastAsia="en-GB"/>
                </w:rPr>
                <w:delText> </w:delText>
              </w:r>
            </w:del>
          </w:p>
        </w:tc>
      </w:tr>
      <w:tr w:rsidR="00851164" w:rsidRPr="00011B2A" w:rsidDel="003866BD" w14:paraId="626E1B63" w14:textId="2048AD41" w:rsidTr="00F6550D">
        <w:trPr>
          <w:trHeight w:val="600"/>
          <w:del w:id="1754" w:author="Hollie Nicholls" w:date="2019-07-02T16:15:00Z"/>
          <w:trPrChange w:id="1755" w:author="Hollie Nicholls" w:date="2019-07-08T12:12:00Z">
            <w:trPr>
              <w:trHeight w:val="600"/>
            </w:trPr>
          </w:trPrChange>
        </w:trPr>
        <w:tc>
          <w:tcPr>
            <w:tcW w:w="3560" w:type="dxa"/>
            <w:tcBorders>
              <w:top w:val="nil"/>
              <w:left w:val="single" w:sz="4" w:space="0" w:color="auto"/>
              <w:bottom w:val="single" w:sz="4" w:space="0" w:color="auto"/>
              <w:right w:val="single" w:sz="4" w:space="0" w:color="auto"/>
            </w:tcBorders>
            <w:shd w:val="clear" w:color="auto" w:fill="auto"/>
            <w:vAlign w:val="center"/>
            <w:hideMark/>
            <w:tcPrChange w:id="1756" w:author="Hollie Nicholls" w:date="2019-07-08T12:12:00Z">
              <w:tcPr>
                <w:tcW w:w="4126" w:type="dxa"/>
                <w:tcBorders>
                  <w:top w:val="nil"/>
                  <w:left w:val="single" w:sz="4" w:space="0" w:color="auto"/>
                  <w:bottom w:val="single" w:sz="4" w:space="0" w:color="auto"/>
                  <w:right w:val="single" w:sz="4" w:space="0" w:color="auto"/>
                </w:tcBorders>
                <w:shd w:val="clear" w:color="auto" w:fill="auto"/>
                <w:vAlign w:val="center"/>
                <w:hideMark/>
              </w:tcPr>
            </w:tcPrChange>
          </w:tcPr>
          <w:p w14:paraId="660F42C4" w14:textId="22A137BA" w:rsidR="00851164" w:rsidRPr="00011B2A" w:rsidDel="003866BD" w:rsidRDefault="00851164" w:rsidP="00851164">
            <w:pPr>
              <w:spacing w:after="0" w:line="240" w:lineRule="auto"/>
              <w:rPr>
                <w:del w:id="1757" w:author="Hollie Nicholls" w:date="2019-07-02T16:15:00Z"/>
                <w:rFonts w:eastAsia="Times New Roman" w:cs="Times New Roman"/>
                <w:color w:val="000000"/>
                <w:szCs w:val="24"/>
                <w:lang w:eastAsia="en-GB"/>
              </w:rPr>
            </w:pPr>
            <w:del w:id="1758" w:author="Hollie Nicholls" w:date="2019-07-02T16:15:00Z">
              <w:r w:rsidRPr="00011B2A" w:rsidDel="003866BD">
                <w:rPr>
                  <w:rFonts w:eastAsia="Times New Roman" w:cs="Times New Roman"/>
                  <w:color w:val="000000"/>
                  <w:szCs w:val="24"/>
                  <w:lang w:eastAsia="en-GB"/>
                </w:rPr>
                <w:delText>Overall % change to Use of System Charges effective 1st April of Regulatory Year to balance (L)</w:delText>
              </w:r>
            </w:del>
          </w:p>
        </w:tc>
        <w:tc>
          <w:tcPr>
            <w:tcW w:w="1265" w:type="dxa"/>
            <w:tcBorders>
              <w:top w:val="nil"/>
              <w:left w:val="nil"/>
              <w:bottom w:val="single" w:sz="4" w:space="0" w:color="auto"/>
              <w:right w:val="single" w:sz="4" w:space="0" w:color="auto"/>
            </w:tcBorders>
            <w:shd w:val="clear" w:color="auto" w:fill="auto"/>
            <w:noWrap/>
            <w:vAlign w:val="center"/>
            <w:hideMark/>
            <w:tcPrChange w:id="1759" w:author="Hollie Nicholls" w:date="2019-07-08T12:12:00Z">
              <w:tcPr>
                <w:tcW w:w="1418" w:type="dxa"/>
                <w:tcBorders>
                  <w:top w:val="nil"/>
                  <w:left w:val="nil"/>
                  <w:bottom w:val="single" w:sz="4" w:space="0" w:color="auto"/>
                  <w:right w:val="single" w:sz="4" w:space="0" w:color="auto"/>
                </w:tcBorders>
                <w:shd w:val="clear" w:color="auto" w:fill="auto"/>
                <w:noWrap/>
                <w:vAlign w:val="center"/>
                <w:hideMark/>
              </w:tcPr>
            </w:tcPrChange>
          </w:tcPr>
          <w:p w14:paraId="728144B9" w14:textId="3DE432FF" w:rsidR="00851164" w:rsidRPr="00011B2A" w:rsidDel="003866BD" w:rsidRDefault="00851164" w:rsidP="00851164">
            <w:pPr>
              <w:spacing w:after="0" w:line="240" w:lineRule="auto"/>
              <w:jc w:val="center"/>
              <w:rPr>
                <w:del w:id="1760" w:author="Hollie Nicholls" w:date="2019-07-02T16:15:00Z"/>
                <w:rFonts w:eastAsia="Times New Roman" w:cs="Times New Roman"/>
                <w:szCs w:val="24"/>
                <w:lang w:eastAsia="en-GB"/>
              </w:rPr>
            </w:pPr>
            <w:del w:id="1761" w:author="Hollie Nicholls" w:date="2019-07-02T16:15:00Z">
              <w:r w:rsidRPr="00011B2A" w:rsidDel="003866BD">
                <w:rPr>
                  <w:rFonts w:eastAsia="Times New Roman" w:cs="Times New Roman"/>
                  <w:szCs w:val="24"/>
                  <w:lang w:eastAsia="en-GB"/>
                </w:rPr>
                <w:delText> </w:delText>
              </w:r>
            </w:del>
          </w:p>
        </w:tc>
        <w:tc>
          <w:tcPr>
            <w:tcW w:w="1025" w:type="dxa"/>
            <w:tcBorders>
              <w:top w:val="nil"/>
              <w:left w:val="nil"/>
              <w:bottom w:val="single" w:sz="4" w:space="0" w:color="auto"/>
              <w:right w:val="single" w:sz="4" w:space="0" w:color="auto"/>
            </w:tcBorders>
            <w:shd w:val="clear" w:color="auto" w:fill="auto"/>
            <w:noWrap/>
            <w:vAlign w:val="center"/>
            <w:hideMark/>
            <w:tcPrChange w:id="1762" w:author="Hollie Nicholls" w:date="2019-07-08T12:12:00Z">
              <w:tcPr>
                <w:tcW w:w="1134" w:type="dxa"/>
                <w:tcBorders>
                  <w:top w:val="nil"/>
                  <w:left w:val="nil"/>
                  <w:bottom w:val="single" w:sz="4" w:space="0" w:color="auto"/>
                  <w:right w:val="single" w:sz="4" w:space="0" w:color="auto"/>
                </w:tcBorders>
                <w:shd w:val="clear" w:color="auto" w:fill="auto"/>
                <w:noWrap/>
                <w:vAlign w:val="center"/>
                <w:hideMark/>
              </w:tcPr>
            </w:tcPrChange>
          </w:tcPr>
          <w:p w14:paraId="64366025" w14:textId="70DEE374" w:rsidR="00851164" w:rsidRPr="00011B2A" w:rsidDel="003866BD" w:rsidRDefault="00851164" w:rsidP="00851164">
            <w:pPr>
              <w:spacing w:after="0" w:line="240" w:lineRule="auto"/>
              <w:jc w:val="center"/>
              <w:rPr>
                <w:del w:id="1763" w:author="Hollie Nicholls" w:date="2019-07-02T16:15:00Z"/>
                <w:rFonts w:eastAsia="Times New Roman" w:cs="Times New Roman"/>
                <w:color w:val="000000"/>
                <w:szCs w:val="24"/>
                <w:lang w:eastAsia="en-GB"/>
              </w:rPr>
            </w:pPr>
            <w:del w:id="1764" w:author="Hollie Nicholls" w:date="2019-07-02T16:15:00Z">
              <w:r w:rsidRPr="00011B2A" w:rsidDel="003866BD">
                <w:rPr>
                  <w:rFonts w:eastAsia="Times New Roman" w:cs="Times New Roman"/>
                  <w:color w:val="000000"/>
                  <w:szCs w:val="24"/>
                  <w:lang w:eastAsia="en-GB"/>
                </w:rPr>
                <w:delText> </w:delText>
              </w:r>
            </w:del>
          </w:p>
        </w:tc>
        <w:tc>
          <w:tcPr>
            <w:tcW w:w="1224" w:type="dxa"/>
            <w:gridSpan w:val="2"/>
            <w:tcBorders>
              <w:top w:val="nil"/>
              <w:left w:val="nil"/>
              <w:bottom w:val="single" w:sz="4" w:space="0" w:color="auto"/>
              <w:right w:val="single" w:sz="4" w:space="0" w:color="auto"/>
            </w:tcBorders>
            <w:shd w:val="clear" w:color="auto" w:fill="auto"/>
            <w:noWrap/>
            <w:vAlign w:val="center"/>
            <w:hideMark/>
            <w:tcPrChange w:id="1765" w:author="Hollie Nicholls" w:date="2019-07-08T12:12: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15135DDC" w14:textId="00B15D72" w:rsidR="00851164" w:rsidRPr="00011B2A" w:rsidDel="003866BD" w:rsidRDefault="00851164" w:rsidP="00851164">
            <w:pPr>
              <w:spacing w:after="0" w:line="240" w:lineRule="auto"/>
              <w:jc w:val="center"/>
              <w:rPr>
                <w:del w:id="1766" w:author="Hollie Nicholls" w:date="2019-07-02T16:15:00Z"/>
                <w:rFonts w:eastAsia="Times New Roman" w:cs="Times New Roman"/>
                <w:color w:val="000000"/>
                <w:szCs w:val="24"/>
                <w:lang w:eastAsia="en-GB"/>
              </w:rPr>
            </w:pPr>
            <w:del w:id="1767" w:author="Hollie Nicholls" w:date="2019-07-02T16:15:00Z">
              <w:r w:rsidRPr="00011B2A" w:rsidDel="003866BD">
                <w:rPr>
                  <w:rFonts w:eastAsia="Times New Roman" w:cs="Times New Roman"/>
                  <w:color w:val="000000"/>
                  <w:szCs w:val="24"/>
                  <w:lang w:eastAsia="en-GB"/>
                </w:rPr>
                <w:delText> </w:delText>
              </w:r>
            </w:del>
          </w:p>
        </w:tc>
        <w:tc>
          <w:tcPr>
            <w:tcW w:w="1059" w:type="dxa"/>
            <w:tcBorders>
              <w:top w:val="nil"/>
              <w:left w:val="nil"/>
              <w:bottom w:val="single" w:sz="4" w:space="0" w:color="auto"/>
              <w:right w:val="single" w:sz="4" w:space="0" w:color="auto"/>
            </w:tcBorders>
            <w:shd w:val="clear" w:color="auto" w:fill="auto"/>
            <w:noWrap/>
            <w:vAlign w:val="center"/>
            <w:hideMark/>
            <w:tcPrChange w:id="1768"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23048269" w14:textId="3F3459AB" w:rsidR="00851164" w:rsidRPr="00011B2A" w:rsidDel="003866BD" w:rsidRDefault="00851164" w:rsidP="00851164">
            <w:pPr>
              <w:spacing w:after="0" w:line="240" w:lineRule="auto"/>
              <w:jc w:val="center"/>
              <w:rPr>
                <w:del w:id="1769" w:author="Hollie Nicholls" w:date="2019-07-02T16:15:00Z"/>
                <w:rFonts w:eastAsia="Times New Roman" w:cs="Times New Roman"/>
                <w:color w:val="000000"/>
                <w:szCs w:val="24"/>
                <w:lang w:eastAsia="en-GB"/>
              </w:rPr>
            </w:pPr>
            <w:del w:id="1770"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nil"/>
              <w:left w:val="nil"/>
              <w:bottom w:val="single" w:sz="4" w:space="0" w:color="auto"/>
              <w:right w:val="single" w:sz="4" w:space="0" w:color="auto"/>
            </w:tcBorders>
            <w:shd w:val="clear" w:color="auto" w:fill="auto"/>
            <w:noWrap/>
            <w:vAlign w:val="center"/>
            <w:hideMark/>
            <w:tcPrChange w:id="1771"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7F0BC68A" w14:textId="594E47D1" w:rsidR="00851164" w:rsidRPr="00011B2A" w:rsidDel="003866BD" w:rsidRDefault="00851164" w:rsidP="00851164">
            <w:pPr>
              <w:spacing w:after="0" w:line="240" w:lineRule="auto"/>
              <w:jc w:val="center"/>
              <w:rPr>
                <w:del w:id="1772" w:author="Hollie Nicholls" w:date="2019-07-02T16:15:00Z"/>
                <w:rFonts w:eastAsia="Times New Roman" w:cs="Times New Roman"/>
                <w:color w:val="000000"/>
                <w:szCs w:val="24"/>
                <w:lang w:eastAsia="en-GB"/>
              </w:rPr>
            </w:pPr>
            <w:del w:id="1773"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nil"/>
              <w:left w:val="nil"/>
              <w:bottom w:val="single" w:sz="4" w:space="0" w:color="auto"/>
              <w:right w:val="single" w:sz="4" w:space="0" w:color="auto"/>
            </w:tcBorders>
            <w:shd w:val="clear" w:color="auto" w:fill="auto"/>
            <w:noWrap/>
            <w:vAlign w:val="center"/>
            <w:hideMark/>
            <w:tcPrChange w:id="1774" w:author="Hollie Nicholls" w:date="2019-07-08T12:12:00Z">
              <w:tcPr>
                <w:tcW w:w="993" w:type="dxa"/>
                <w:tcBorders>
                  <w:top w:val="nil"/>
                  <w:left w:val="nil"/>
                  <w:bottom w:val="single" w:sz="4" w:space="0" w:color="auto"/>
                  <w:right w:val="single" w:sz="4" w:space="0" w:color="auto"/>
                </w:tcBorders>
                <w:shd w:val="clear" w:color="auto" w:fill="auto"/>
                <w:noWrap/>
                <w:vAlign w:val="center"/>
                <w:hideMark/>
              </w:tcPr>
            </w:tcPrChange>
          </w:tcPr>
          <w:p w14:paraId="01CC9885" w14:textId="6D80ABF4" w:rsidR="00851164" w:rsidRPr="00011B2A" w:rsidDel="003866BD" w:rsidRDefault="00851164" w:rsidP="00851164">
            <w:pPr>
              <w:spacing w:after="0" w:line="240" w:lineRule="auto"/>
              <w:jc w:val="center"/>
              <w:rPr>
                <w:del w:id="1775" w:author="Hollie Nicholls" w:date="2019-07-02T16:15:00Z"/>
                <w:rFonts w:eastAsia="Times New Roman" w:cs="Times New Roman"/>
                <w:color w:val="000000"/>
                <w:szCs w:val="24"/>
                <w:lang w:eastAsia="en-GB"/>
              </w:rPr>
            </w:pPr>
            <w:del w:id="1776" w:author="Hollie Nicholls" w:date="2019-07-02T16:15:00Z">
              <w:r w:rsidRPr="00011B2A" w:rsidDel="003866BD">
                <w:rPr>
                  <w:rFonts w:eastAsia="Times New Roman" w:cs="Times New Roman"/>
                  <w:color w:val="000000"/>
                  <w:szCs w:val="24"/>
                  <w:lang w:eastAsia="en-GB"/>
                </w:rPr>
                <w:delText> </w:delText>
              </w:r>
            </w:del>
          </w:p>
        </w:tc>
        <w:tc>
          <w:tcPr>
            <w:tcW w:w="1108" w:type="dxa"/>
            <w:tcBorders>
              <w:top w:val="nil"/>
              <w:left w:val="nil"/>
              <w:bottom w:val="single" w:sz="4" w:space="0" w:color="auto"/>
              <w:right w:val="single" w:sz="4" w:space="0" w:color="auto"/>
            </w:tcBorders>
            <w:shd w:val="clear" w:color="auto" w:fill="auto"/>
            <w:noWrap/>
            <w:vAlign w:val="center"/>
            <w:hideMark/>
            <w:tcPrChange w:id="1777" w:author="Hollie Nicholls" w:date="2019-07-08T12:12:00Z">
              <w:tcPr>
                <w:tcW w:w="992" w:type="dxa"/>
                <w:tcBorders>
                  <w:top w:val="nil"/>
                  <w:left w:val="nil"/>
                  <w:bottom w:val="single" w:sz="4" w:space="0" w:color="auto"/>
                  <w:right w:val="single" w:sz="4" w:space="0" w:color="auto"/>
                </w:tcBorders>
                <w:shd w:val="clear" w:color="auto" w:fill="auto"/>
                <w:noWrap/>
                <w:vAlign w:val="center"/>
                <w:hideMark/>
              </w:tcPr>
            </w:tcPrChange>
          </w:tcPr>
          <w:p w14:paraId="2103C783" w14:textId="64BCC440" w:rsidR="00851164" w:rsidRPr="00011B2A" w:rsidDel="003866BD" w:rsidRDefault="00851164" w:rsidP="00851164">
            <w:pPr>
              <w:spacing w:after="0" w:line="240" w:lineRule="auto"/>
              <w:jc w:val="center"/>
              <w:rPr>
                <w:del w:id="1778" w:author="Hollie Nicholls" w:date="2019-07-02T16:15:00Z"/>
                <w:rFonts w:eastAsia="Times New Roman" w:cs="Times New Roman"/>
                <w:color w:val="000000"/>
                <w:szCs w:val="24"/>
                <w:lang w:eastAsia="en-GB"/>
              </w:rPr>
            </w:pPr>
            <w:del w:id="1779" w:author="Hollie Nicholls" w:date="2019-07-02T16:15:00Z">
              <w:r w:rsidRPr="00011B2A" w:rsidDel="003866BD">
                <w:rPr>
                  <w:rFonts w:eastAsia="Times New Roman" w:cs="Times New Roman"/>
                  <w:color w:val="000000"/>
                  <w:szCs w:val="24"/>
                  <w:lang w:eastAsia="en-GB"/>
                </w:rPr>
                <w:delText> </w:delText>
              </w:r>
            </w:del>
          </w:p>
        </w:tc>
        <w:tc>
          <w:tcPr>
            <w:tcW w:w="1108" w:type="dxa"/>
            <w:gridSpan w:val="2"/>
            <w:tcBorders>
              <w:top w:val="nil"/>
              <w:left w:val="nil"/>
              <w:bottom w:val="single" w:sz="4" w:space="0" w:color="auto"/>
              <w:right w:val="single" w:sz="4" w:space="0" w:color="auto"/>
            </w:tcBorders>
            <w:shd w:val="clear" w:color="auto" w:fill="auto"/>
            <w:noWrap/>
            <w:vAlign w:val="center"/>
            <w:hideMark/>
            <w:tcPrChange w:id="1780" w:author="Hollie Nicholls" w:date="2019-07-08T12:12: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2909B1FA" w14:textId="781532F4" w:rsidR="00851164" w:rsidRPr="00011B2A" w:rsidDel="003866BD" w:rsidRDefault="00851164" w:rsidP="00851164">
            <w:pPr>
              <w:spacing w:after="0" w:line="240" w:lineRule="auto"/>
              <w:jc w:val="center"/>
              <w:rPr>
                <w:del w:id="1781" w:author="Hollie Nicholls" w:date="2019-07-02T16:15:00Z"/>
                <w:rFonts w:eastAsia="Times New Roman" w:cs="Times New Roman"/>
                <w:color w:val="000000"/>
                <w:szCs w:val="24"/>
                <w:lang w:eastAsia="en-GB"/>
              </w:rPr>
            </w:pPr>
            <w:del w:id="1782" w:author="Hollie Nicholls" w:date="2019-07-02T16:15:00Z">
              <w:r w:rsidRPr="00011B2A" w:rsidDel="003866BD">
                <w:rPr>
                  <w:rFonts w:eastAsia="Times New Roman" w:cs="Times New Roman"/>
                  <w:color w:val="000000"/>
                  <w:szCs w:val="24"/>
                  <w:lang w:eastAsia="en-GB"/>
                </w:rPr>
                <w:delText> </w:delText>
              </w:r>
            </w:del>
          </w:p>
        </w:tc>
        <w:tc>
          <w:tcPr>
            <w:tcW w:w="1276" w:type="dxa"/>
            <w:gridSpan w:val="2"/>
            <w:tcBorders>
              <w:top w:val="nil"/>
              <w:left w:val="nil"/>
              <w:bottom w:val="single" w:sz="4" w:space="0" w:color="auto"/>
              <w:right w:val="single" w:sz="4" w:space="0" w:color="auto"/>
            </w:tcBorders>
            <w:shd w:val="clear" w:color="auto" w:fill="auto"/>
            <w:vAlign w:val="center"/>
            <w:hideMark/>
            <w:tcPrChange w:id="1783" w:author="Hollie Nicholls" w:date="2019-07-08T12:12:00Z">
              <w:tcPr>
                <w:tcW w:w="1559" w:type="dxa"/>
                <w:gridSpan w:val="2"/>
                <w:tcBorders>
                  <w:top w:val="nil"/>
                  <w:left w:val="nil"/>
                  <w:bottom w:val="single" w:sz="4" w:space="0" w:color="auto"/>
                  <w:right w:val="single" w:sz="4" w:space="0" w:color="auto"/>
                </w:tcBorders>
                <w:shd w:val="clear" w:color="auto" w:fill="auto"/>
                <w:vAlign w:val="center"/>
                <w:hideMark/>
              </w:tcPr>
            </w:tcPrChange>
          </w:tcPr>
          <w:p w14:paraId="73FD95F0" w14:textId="15A9705F" w:rsidR="00851164" w:rsidRPr="00011B2A" w:rsidDel="003866BD" w:rsidRDefault="00851164" w:rsidP="00851164">
            <w:pPr>
              <w:spacing w:after="0" w:line="240" w:lineRule="auto"/>
              <w:rPr>
                <w:del w:id="1784" w:author="Hollie Nicholls" w:date="2019-07-02T16:15:00Z"/>
                <w:rFonts w:eastAsia="Times New Roman" w:cs="Times New Roman"/>
                <w:color w:val="000000"/>
                <w:szCs w:val="24"/>
                <w:lang w:eastAsia="en-GB"/>
              </w:rPr>
            </w:pPr>
            <w:del w:id="1785" w:author="Hollie Nicholls" w:date="2019-07-02T16:15:00Z">
              <w:r w:rsidRPr="00011B2A" w:rsidDel="003866BD">
                <w:rPr>
                  <w:rFonts w:eastAsia="Times New Roman" w:cs="Times New Roman"/>
                  <w:color w:val="000000"/>
                  <w:szCs w:val="24"/>
                  <w:lang w:eastAsia="en-GB"/>
                </w:rPr>
                <w:delText> </w:delText>
              </w:r>
            </w:del>
          </w:p>
        </w:tc>
      </w:tr>
    </w:tbl>
    <w:p w14:paraId="3AB12372" w14:textId="77777777" w:rsidR="00A45C24" w:rsidRDefault="00851164" w:rsidP="00851164">
      <w:pPr>
        <w:spacing w:before="120"/>
        <w:ind w:left="142"/>
        <w:rPr>
          <w:ins w:id="1786" w:author="Hollie Nicholls" w:date="2019-07-02T16:16:00Z"/>
          <w:rFonts w:eastAsia="Calibri" w:cs="Times New Roman"/>
        </w:rPr>
      </w:pPr>
      <w:del w:id="1787" w:author="Hollie Nicholls" w:date="2019-07-02T16:15:00Z">
        <w:r w:rsidRPr="00011B2A" w:rsidDel="003866BD">
          <w:rPr>
            <w:rFonts w:eastAsia="Calibri" w:cs="Times New Roman"/>
          </w:rPr>
          <w:lastRenderedPageBreak/>
          <w:delText>Note 1: Cost categories associated with excluded services should only be populated if the Company recovers the costs of providing these services from Use of System Charges.</w:delText>
        </w:r>
      </w:del>
      <w:r w:rsidRPr="00011B2A">
        <w:rPr>
          <w:rFonts w:eastAsia="Calibri" w:cs="Times New Roman"/>
        </w:rPr>
        <w:br/>
      </w:r>
    </w:p>
    <w:p w14:paraId="56F9894A" w14:textId="77777777" w:rsidR="00A45C24" w:rsidRDefault="00A45C24" w:rsidP="00851164">
      <w:pPr>
        <w:spacing w:before="120"/>
        <w:ind w:left="142"/>
        <w:rPr>
          <w:ins w:id="1788" w:author="Hollie Nicholls" w:date="2019-07-02T16:16:00Z"/>
          <w:rFonts w:eastAsia="Calibri" w:cs="Times New Roman"/>
          <w:b/>
          <w:bCs/>
        </w:rPr>
      </w:pPr>
      <w:ins w:id="1789" w:author="Hollie Nicholls" w:date="2019-07-02T16:16:00Z">
        <w:r>
          <w:rPr>
            <w:rFonts w:eastAsia="Calibri" w:cs="Times New Roman"/>
            <w:b/>
            <w:bCs/>
          </w:rPr>
          <w:t>Table 1.1_RPI</w:t>
        </w:r>
      </w:ins>
    </w:p>
    <w:p w14:paraId="3BE85DF7" w14:textId="73AC0317" w:rsidR="005D0BEA" w:rsidRDefault="00A45C24" w:rsidP="00851164">
      <w:pPr>
        <w:spacing w:before="120"/>
        <w:ind w:left="142"/>
        <w:rPr>
          <w:ins w:id="1790" w:author="Hollie Nicholls" w:date="2019-07-08T12:09:00Z"/>
          <w:rFonts w:eastAsia="Calibri" w:cs="Times New Roman"/>
        </w:rPr>
      </w:pPr>
      <w:ins w:id="1791" w:author="Hollie Nicholls" w:date="2019-07-02T16:16:00Z">
        <w:r>
          <w:rPr>
            <w:rFonts w:eastAsia="Calibri" w:cs="Times New Roman"/>
          </w:rPr>
          <w:t>The Company sh</w:t>
        </w:r>
      </w:ins>
      <w:ins w:id="1792" w:author="Hollie Nicholls" w:date="2019-07-03T15:55:00Z">
        <w:r w:rsidR="00711A69">
          <w:rPr>
            <w:rFonts w:eastAsia="Calibri" w:cs="Times New Roman"/>
          </w:rPr>
          <w:t>ould replicate Table 1.1</w:t>
        </w:r>
      </w:ins>
      <w:ins w:id="1793" w:author="Hollie Nicholls" w:date="2019-07-03T15:56:00Z">
        <w:r w:rsidR="00711A69">
          <w:rPr>
            <w:rFonts w:eastAsia="Calibri" w:cs="Times New Roman"/>
          </w:rPr>
          <w:t xml:space="preserve"> of the Illustrative Forecast Model to provide Users with a breakdown of the Price </w:t>
        </w:r>
      </w:ins>
      <w:ins w:id="1794" w:author="Hollie Nicholls" w:date="2019-07-03T16:00:00Z">
        <w:r w:rsidR="00711A69">
          <w:rPr>
            <w:rFonts w:eastAsia="Calibri" w:cs="Times New Roman"/>
          </w:rPr>
          <w:t>Index Adjustment Factors (RPIF</w:t>
        </w:r>
      </w:ins>
      <w:ins w:id="1795" w:author="Hollie Nicholls" w:date="2019-07-03T16:02:00Z">
        <w:r w:rsidR="005D0BEA">
          <w:rPr>
            <w:rFonts w:eastAsia="Calibri" w:cs="Times New Roman"/>
          </w:rPr>
          <w:t>) to allow Users to determine how data from the HM Treasury Forecasts is used. The Company should also include the movement in each compon</w:t>
        </w:r>
      </w:ins>
      <w:ins w:id="1796" w:author="Hollie Nicholls" w:date="2019-07-03T16:03:00Z">
        <w:r w:rsidR="005D0BEA">
          <w:rPr>
            <w:rFonts w:eastAsia="Calibri" w:cs="Times New Roman"/>
          </w:rPr>
          <w:t>ent between the previous quarter’s version and the current version in that financial year.</w:t>
        </w:r>
      </w:ins>
    </w:p>
    <w:p w14:paraId="28FF8464" w14:textId="6D86ADB1" w:rsidR="006F4821" w:rsidRDefault="006F4821" w:rsidP="00851164">
      <w:pPr>
        <w:spacing w:before="120"/>
        <w:ind w:left="142"/>
        <w:rPr>
          <w:ins w:id="1797" w:author="Hollie Nicholls" w:date="2019-07-08T12:09:00Z"/>
          <w:rFonts w:eastAsia="Calibri" w:cs="Times New Roman"/>
        </w:rPr>
      </w:pPr>
    </w:p>
    <w:p w14:paraId="62C2566F" w14:textId="0DBCD965" w:rsidR="006F4821" w:rsidRDefault="00F6550D" w:rsidP="00851164">
      <w:pPr>
        <w:spacing w:before="120"/>
        <w:ind w:left="142"/>
        <w:rPr>
          <w:ins w:id="1798" w:author="Hollie Nicholls" w:date="2019-07-03T16:03:00Z"/>
          <w:rFonts w:eastAsia="Calibri" w:cs="Times New Roman"/>
        </w:rPr>
      </w:pPr>
      <w:ins w:id="1799" w:author="Hollie Nicholls" w:date="2019-07-08T12:11:00Z">
        <w:r w:rsidRPr="00F6550D">
          <w:rPr>
            <w:noProof/>
          </w:rPr>
          <w:drawing>
            <wp:inline distT="0" distB="0" distL="0" distR="0" wp14:anchorId="3EC29240" wp14:editId="13D930AA">
              <wp:extent cx="8860790" cy="1854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60790" cy="1854200"/>
                      </a:xfrm>
                      <a:prstGeom prst="rect">
                        <a:avLst/>
                      </a:prstGeom>
                      <a:noFill/>
                      <a:ln>
                        <a:noFill/>
                      </a:ln>
                    </pic:spPr>
                  </pic:pic>
                </a:graphicData>
              </a:graphic>
            </wp:inline>
          </w:drawing>
        </w:r>
      </w:ins>
    </w:p>
    <w:p w14:paraId="15F511CA" w14:textId="77777777" w:rsidR="000D129F" w:rsidRDefault="00711A69" w:rsidP="00851164">
      <w:pPr>
        <w:spacing w:before="120"/>
        <w:ind w:left="142"/>
        <w:rPr>
          <w:ins w:id="1800" w:author="Hollie Nicholls" w:date="2019-07-03T16:13:00Z"/>
          <w:rFonts w:eastAsia="Calibri" w:cs="Times New Roman"/>
          <w:b/>
          <w:bCs/>
        </w:rPr>
      </w:pPr>
      <w:ins w:id="1801" w:author="Hollie Nicholls" w:date="2019-07-03T16:01:00Z">
        <w:r w:rsidRPr="00CD22D6">
          <w:rPr>
            <w:rStyle w:val="NEW"/>
            <w:rFonts w:asciiTheme="minorHAnsi" w:hAnsiTheme="minorHAnsi"/>
            <w:color w:val="2F5496" w:themeColor="accent1" w:themeShade="BF"/>
            <w:sz w:val="20"/>
            <w:szCs w:val="20"/>
          </w:rPr>
          <w:t xml:space="preserve"> </w:t>
        </w:r>
      </w:ins>
      <w:ins w:id="1802" w:author="Hollie Nicholls" w:date="2019-07-03T16:12:00Z">
        <w:r w:rsidR="005D0BEA" w:rsidRPr="000D129F">
          <w:rPr>
            <w:rFonts w:eastAsia="Calibri" w:cs="Times New Roman"/>
            <w:b/>
            <w:bCs/>
          </w:rPr>
          <w:t>Table 1.2</w:t>
        </w:r>
      </w:ins>
      <w:ins w:id="1803" w:author="Hollie Nicholls" w:date="2019-07-03T16:13:00Z">
        <w:r w:rsidR="000D129F" w:rsidRPr="000D129F">
          <w:rPr>
            <w:rFonts w:eastAsia="Calibri" w:cs="Times New Roman"/>
            <w:b/>
            <w:bCs/>
          </w:rPr>
          <w:t>_MOD</w:t>
        </w:r>
      </w:ins>
    </w:p>
    <w:p w14:paraId="686F76EE" w14:textId="34AB99D8" w:rsidR="000D129F" w:rsidRDefault="000D129F" w:rsidP="00BF11A0">
      <w:pPr>
        <w:spacing w:before="120"/>
        <w:ind w:left="142"/>
        <w:rPr>
          <w:ins w:id="1804" w:author="Hollie Nicholls" w:date="2019-07-08T12:13:00Z"/>
          <w:rFonts w:eastAsia="Calibri" w:cs="Times New Roman"/>
        </w:rPr>
      </w:pPr>
      <w:ins w:id="1805" w:author="Hollie Nicholls" w:date="2019-07-03T16:13:00Z">
        <w:r>
          <w:rPr>
            <w:rFonts w:eastAsia="Calibri" w:cs="Times New Roman"/>
          </w:rPr>
          <w:lastRenderedPageBreak/>
          <w:t>The Company should replicate Table 1.2 of the Illustrative Forecast Model to provide Users with a breakdown of th</w:t>
        </w:r>
      </w:ins>
      <w:ins w:id="1806" w:author="Hollie Nicholls" w:date="2019-07-03T16:16:00Z">
        <w:r>
          <w:rPr>
            <w:rFonts w:eastAsia="Calibri" w:cs="Times New Roman"/>
          </w:rPr>
          <w:t xml:space="preserve">e </w:t>
        </w:r>
        <w:proofErr w:type="spellStart"/>
        <w:r>
          <w:rPr>
            <w:rFonts w:eastAsia="Calibri" w:cs="Times New Roman"/>
          </w:rPr>
          <w:t>MODt</w:t>
        </w:r>
        <w:proofErr w:type="spellEnd"/>
        <w:r>
          <w:rPr>
            <w:rFonts w:eastAsia="Calibri" w:cs="Times New Roman"/>
          </w:rPr>
          <w:t xml:space="preserve"> Term, providing transparency into the assumptions behind the revenue ter</w:t>
        </w:r>
      </w:ins>
      <w:ins w:id="1807" w:author="Hollie Nicholls" w:date="2019-07-03T16:17:00Z">
        <w:r>
          <w:rPr>
            <w:rFonts w:eastAsia="Calibri" w:cs="Times New Roman"/>
          </w:rPr>
          <w:t>m. Th</w:t>
        </w:r>
      </w:ins>
      <w:ins w:id="1808" w:author="Hollie Nicholls" w:date="2019-07-03T16:18:00Z">
        <w:r>
          <w:rPr>
            <w:rFonts w:eastAsia="Calibri" w:cs="Times New Roman"/>
          </w:rPr>
          <w:t xml:space="preserve">e Company shall provide this information by </w:t>
        </w:r>
      </w:ins>
      <w:ins w:id="1809" w:author="Hollie Nicholls" w:date="2019-07-03T16:19:00Z">
        <w:r>
          <w:rPr>
            <w:rFonts w:eastAsia="Calibri" w:cs="Times New Roman"/>
          </w:rPr>
          <w:t>using the Price Control Financial Model published by the Authority in each financial year.</w:t>
        </w:r>
      </w:ins>
    </w:p>
    <w:p w14:paraId="3639CE22" w14:textId="1E186860" w:rsidR="00F6550D" w:rsidRDefault="00F6550D" w:rsidP="00BF11A0">
      <w:pPr>
        <w:spacing w:before="120"/>
        <w:ind w:left="142"/>
        <w:rPr>
          <w:ins w:id="1810" w:author="Hollie Nicholls" w:date="2019-07-08T12:13:00Z"/>
          <w:rFonts w:eastAsia="Calibri" w:cs="Times New Roman"/>
        </w:rPr>
      </w:pPr>
    </w:p>
    <w:p w14:paraId="2968F641" w14:textId="39935CA1" w:rsidR="00F6550D" w:rsidRPr="00BF11A0" w:rsidRDefault="00F6550D" w:rsidP="00BF11A0">
      <w:pPr>
        <w:spacing w:before="120"/>
        <w:ind w:left="142"/>
        <w:rPr>
          <w:ins w:id="1811" w:author="Hollie Nicholls" w:date="2019-07-03T16:19:00Z"/>
          <w:rFonts w:eastAsia="Calibri" w:cs="Times New Roman"/>
        </w:rPr>
      </w:pPr>
      <w:ins w:id="1812" w:author="Hollie Nicholls" w:date="2019-07-08T12:13:00Z">
        <w:r w:rsidRPr="00F6550D">
          <w:rPr>
            <w:noProof/>
          </w:rPr>
          <w:lastRenderedPageBreak/>
          <w:drawing>
            <wp:inline distT="0" distB="0" distL="0" distR="0" wp14:anchorId="349A2247" wp14:editId="086F0F32">
              <wp:extent cx="8860790" cy="54032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60790" cy="5403215"/>
                      </a:xfrm>
                      <a:prstGeom prst="rect">
                        <a:avLst/>
                      </a:prstGeom>
                      <a:noFill/>
                      <a:ln>
                        <a:noFill/>
                      </a:ln>
                    </pic:spPr>
                  </pic:pic>
                </a:graphicData>
              </a:graphic>
            </wp:inline>
          </w:drawing>
        </w:r>
      </w:ins>
    </w:p>
    <w:p w14:paraId="351D80E7" w14:textId="07D9FAA2" w:rsidR="00851164" w:rsidRDefault="00851164" w:rsidP="000D129F">
      <w:pPr>
        <w:spacing w:before="120"/>
        <w:rPr>
          <w:ins w:id="1813" w:author="Hollie Nicholls" w:date="2019-07-03T16:28:00Z"/>
          <w:rFonts w:eastAsia="Calibri" w:cs="Times New Roman"/>
          <w:b/>
        </w:rPr>
      </w:pPr>
      <w:r w:rsidRPr="00011B2A">
        <w:rPr>
          <w:rFonts w:eastAsia="Calibri" w:cs="Times New Roman"/>
        </w:rPr>
        <w:br w:type="page"/>
      </w:r>
      <w:r w:rsidRPr="00011B2A">
        <w:rPr>
          <w:rFonts w:eastAsia="Calibri" w:cs="Times New Roman"/>
          <w:b/>
        </w:rPr>
        <w:lastRenderedPageBreak/>
        <w:t>TABLE 2</w:t>
      </w:r>
    </w:p>
    <w:p w14:paraId="5070DDA3" w14:textId="75BB02F7" w:rsidR="00BF11A0" w:rsidRDefault="00BF11A0" w:rsidP="00BF11A0">
      <w:pPr>
        <w:spacing w:before="120"/>
        <w:rPr>
          <w:ins w:id="1814" w:author="Hollie Nicholls" w:date="2019-07-03T16:31:00Z"/>
          <w:rFonts w:eastAsia="Calibri" w:cs="Times New Roman"/>
        </w:rPr>
      </w:pPr>
      <w:ins w:id="1815" w:author="Hollie Nicholls" w:date="2019-07-03T16:28:00Z">
        <w:r>
          <w:rPr>
            <w:rFonts w:eastAsia="Calibri" w:cs="Times New Roman"/>
          </w:rPr>
          <w:t>The Company shall provide commentary on their biggest associated risks with their Base Demand Revenue, Allowed Pass-through Items, Incentive Revenue and Other Adjustments and their Correction data.</w:t>
        </w:r>
      </w:ins>
    </w:p>
    <w:p w14:paraId="226DA5E2" w14:textId="4C624D71" w:rsidR="00BF11A0" w:rsidRPr="00011B2A" w:rsidRDefault="00F6550D" w:rsidP="00BF11A0">
      <w:pPr>
        <w:spacing w:before="120"/>
        <w:rPr>
          <w:rFonts w:eastAsia="Calibri" w:cs="Times New Roman"/>
          <w:b/>
        </w:rPr>
      </w:pPr>
      <w:ins w:id="1816" w:author="Hollie Nicholls" w:date="2019-07-08T12:13:00Z">
        <w:r w:rsidRPr="00F6550D">
          <w:rPr>
            <w:noProof/>
          </w:rPr>
          <w:drawing>
            <wp:inline distT="0" distB="0" distL="0" distR="0" wp14:anchorId="47AD2F24" wp14:editId="1F10A18C">
              <wp:extent cx="8860790" cy="40328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60790" cy="4032885"/>
                      </a:xfrm>
                      <a:prstGeom prst="rect">
                        <a:avLst/>
                      </a:prstGeom>
                      <a:noFill/>
                      <a:ln>
                        <a:noFill/>
                      </a:ln>
                    </pic:spPr>
                  </pic:pic>
                </a:graphicData>
              </a:graphic>
            </wp:inline>
          </w:drawing>
        </w:r>
      </w:ins>
    </w:p>
    <w:p w14:paraId="47E6F2E3" w14:textId="05972DC0" w:rsidR="00851164" w:rsidRPr="00011B2A" w:rsidRDefault="00851164" w:rsidP="00851164">
      <w:pPr>
        <w:ind w:left="142"/>
        <w:rPr>
          <w:rFonts w:eastAsia="Calibri" w:cs="Times New Roman"/>
        </w:rPr>
      </w:pPr>
      <w:del w:id="1817" w:author="Hollie Nicholls" w:date="2019-07-03T16:27:00Z">
        <w:r w:rsidRPr="00011B2A" w:rsidDel="00BF11A0">
          <w:rPr>
            <w:rFonts w:eastAsia="Calibri" w:cs="Times New Roman"/>
          </w:rPr>
          <w:delText>The table referred to in Clause 35A.3 is set out below:</w:delText>
        </w:r>
      </w:del>
    </w:p>
    <w:tbl>
      <w:tblPr>
        <w:tblW w:w="14948" w:type="dxa"/>
        <w:tblLook w:val="04A0" w:firstRow="1" w:lastRow="0" w:firstColumn="1" w:lastColumn="0" w:noHBand="0" w:noVBand="1"/>
      </w:tblPr>
      <w:tblGrid>
        <w:gridCol w:w="98"/>
        <w:gridCol w:w="3680"/>
        <w:gridCol w:w="1335"/>
        <w:gridCol w:w="1003"/>
        <w:gridCol w:w="1259"/>
        <w:gridCol w:w="133"/>
        <w:gridCol w:w="1240"/>
        <w:gridCol w:w="1240"/>
        <w:gridCol w:w="1240"/>
        <w:gridCol w:w="832"/>
        <w:gridCol w:w="408"/>
        <w:gridCol w:w="1240"/>
        <w:gridCol w:w="1142"/>
        <w:gridCol w:w="98"/>
      </w:tblGrid>
      <w:tr w:rsidR="00851164" w:rsidRPr="00011B2A" w:rsidDel="00BF11A0" w14:paraId="25C54537" w14:textId="66D27BD4" w:rsidTr="00851164">
        <w:trPr>
          <w:gridAfter w:val="1"/>
          <w:wAfter w:w="98" w:type="dxa"/>
          <w:trHeight w:val="300"/>
          <w:del w:id="1818" w:author="Hollie Nicholls" w:date="2019-07-03T16:27:00Z"/>
        </w:trPr>
        <w:tc>
          <w:tcPr>
            <w:tcW w:w="7375" w:type="dxa"/>
            <w:gridSpan w:val="5"/>
            <w:tcBorders>
              <w:top w:val="nil"/>
              <w:left w:val="nil"/>
              <w:bottom w:val="nil"/>
              <w:right w:val="nil"/>
            </w:tcBorders>
            <w:shd w:val="clear" w:color="auto" w:fill="auto"/>
            <w:noWrap/>
            <w:vAlign w:val="center"/>
            <w:hideMark/>
          </w:tcPr>
          <w:p w14:paraId="0200C78F" w14:textId="662DE47C" w:rsidR="00851164" w:rsidRPr="00011B2A" w:rsidDel="00BF11A0" w:rsidRDefault="00851164" w:rsidP="00851164">
            <w:pPr>
              <w:spacing w:after="0" w:line="240" w:lineRule="auto"/>
              <w:rPr>
                <w:del w:id="1819" w:author="Hollie Nicholls" w:date="2019-07-03T16:27:00Z"/>
                <w:rFonts w:eastAsia="Times New Roman" w:cs="Times New Roman"/>
                <w:b/>
                <w:bCs/>
                <w:color w:val="000000"/>
                <w:szCs w:val="24"/>
                <w:lang w:eastAsia="en-GB"/>
              </w:rPr>
            </w:pPr>
            <w:del w:id="1820" w:author="Hollie Nicholls" w:date="2019-07-03T16:27:00Z">
              <w:r w:rsidRPr="00011B2A" w:rsidDel="00BF11A0">
                <w:rPr>
                  <w:rFonts w:eastAsia="Times New Roman" w:cs="Times New Roman"/>
                  <w:b/>
                  <w:bCs/>
                  <w:color w:val="000000"/>
                  <w:szCs w:val="24"/>
                  <w:lang w:eastAsia="en-GB"/>
                </w:rPr>
                <w:lastRenderedPageBreak/>
                <w:delText>Company Name:</w:delText>
              </w:r>
            </w:del>
          </w:p>
        </w:tc>
        <w:tc>
          <w:tcPr>
            <w:tcW w:w="7475" w:type="dxa"/>
            <w:gridSpan w:val="8"/>
            <w:tcBorders>
              <w:top w:val="nil"/>
              <w:left w:val="nil"/>
              <w:bottom w:val="nil"/>
              <w:right w:val="nil"/>
            </w:tcBorders>
            <w:shd w:val="clear" w:color="auto" w:fill="auto"/>
            <w:noWrap/>
            <w:vAlign w:val="center"/>
            <w:hideMark/>
          </w:tcPr>
          <w:p w14:paraId="72F46B4C" w14:textId="59C7F36D" w:rsidR="00851164" w:rsidRPr="00011B2A" w:rsidDel="00BF11A0" w:rsidRDefault="00851164" w:rsidP="00851164">
            <w:pPr>
              <w:spacing w:after="0" w:line="240" w:lineRule="auto"/>
              <w:rPr>
                <w:del w:id="1821" w:author="Hollie Nicholls" w:date="2019-07-03T16:27:00Z"/>
                <w:rFonts w:eastAsia="Times New Roman" w:cs="Times New Roman"/>
                <w:b/>
                <w:bCs/>
                <w:color w:val="000000"/>
                <w:szCs w:val="24"/>
                <w:lang w:eastAsia="en-GB"/>
              </w:rPr>
            </w:pPr>
            <w:del w:id="1822" w:author="Hollie Nicholls" w:date="2019-07-03T16:27:00Z">
              <w:r w:rsidRPr="00011B2A" w:rsidDel="00BF11A0">
                <w:rPr>
                  <w:rFonts w:eastAsia="Times New Roman" w:cs="Times New Roman"/>
                  <w:b/>
                  <w:bCs/>
                  <w:color w:val="000000"/>
                  <w:szCs w:val="24"/>
                  <w:lang w:eastAsia="en-GB"/>
                </w:rPr>
                <w:delText>[PLEASE ENTER COMPANY NAME]</w:delText>
              </w:r>
            </w:del>
          </w:p>
        </w:tc>
      </w:tr>
      <w:tr w:rsidR="00851164" w:rsidRPr="00011B2A" w:rsidDel="00BF11A0" w14:paraId="5EE0A491" w14:textId="1CA1A44E" w:rsidTr="00851164">
        <w:trPr>
          <w:gridAfter w:val="1"/>
          <w:wAfter w:w="98" w:type="dxa"/>
          <w:trHeight w:val="300"/>
          <w:del w:id="1823" w:author="Hollie Nicholls" w:date="2019-07-03T16:27:00Z"/>
        </w:trPr>
        <w:tc>
          <w:tcPr>
            <w:tcW w:w="7375" w:type="dxa"/>
            <w:gridSpan w:val="5"/>
            <w:tcBorders>
              <w:top w:val="nil"/>
              <w:left w:val="nil"/>
              <w:bottom w:val="nil"/>
              <w:right w:val="nil"/>
            </w:tcBorders>
            <w:shd w:val="clear" w:color="auto" w:fill="auto"/>
            <w:noWrap/>
            <w:vAlign w:val="center"/>
            <w:hideMark/>
          </w:tcPr>
          <w:p w14:paraId="1BFD0A1A" w14:textId="03E202F1" w:rsidR="00851164" w:rsidRPr="00011B2A" w:rsidDel="00BF11A0" w:rsidRDefault="00851164" w:rsidP="00851164">
            <w:pPr>
              <w:spacing w:after="0" w:line="240" w:lineRule="auto"/>
              <w:rPr>
                <w:del w:id="1824" w:author="Hollie Nicholls" w:date="2019-07-03T16:27:00Z"/>
                <w:rFonts w:eastAsia="Times New Roman" w:cs="Times New Roman"/>
                <w:b/>
                <w:bCs/>
                <w:color w:val="000000"/>
                <w:szCs w:val="24"/>
                <w:lang w:eastAsia="en-GB"/>
              </w:rPr>
            </w:pPr>
            <w:del w:id="1825" w:author="Hollie Nicholls" w:date="2019-07-03T16:27:00Z">
              <w:r w:rsidRPr="00011B2A" w:rsidDel="00BF11A0">
                <w:rPr>
                  <w:rFonts w:eastAsia="Times New Roman" w:cs="Times New Roman"/>
                  <w:b/>
                  <w:bCs/>
                  <w:color w:val="000000"/>
                  <w:szCs w:val="24"/>
                  <w:lang w:eastAsia="en-GB"/>
                </w:rPr>
                <w:delText>Date:</w:delText>
              </w:r>
            </w:del>
          </w:p>
        </w:tc>
        <w:tc>
          <w:tcPr>
            <w:tcW w:w="4685" w:type="dxa"/>
            <w:gridSpan w:val="5"/>
            <w:tcBorders>
              <w:top w:val="nil"/>
              <w:left w:val="nil"/>
              <w:bottom w:val="nil"/>
              <w:right w:val="nil"/>
            </w:tcBorders>
            <w:shd w:val="clear" w:color="auto" w:fill="auto"/>
            <w:noWrap/>
            <w:vAlign w:val="center"/>
            <w:hideMark/>
          </w:tcPr>
          <w:p w14:paraId="557946FC" w14:textId="230AA2B5" w:rsidR="00851164" w:rsidRPr="00011B2A" w:rsidDel="00BF11A0" w:rsidRDefault="00851164" w:rsidP="00851164">
            <w:pPr>
              <w:spacing w:after="0" w:line="240" w:lineRule="auto"/>
              <w:rPr>
                <w:del w:id="1826" w:author="Hollie Nicholls" w:date="2019-07-03T16:27:00Z"/>
                <w:rFonts w:eastAsia="Times New Roman" w:cs="Times New Roman"/>
                <w:b/>
                <w:bCs/>
                <w:color w:val="000000"/>
                <w:szCs w:val="24"/>
                <w:lang w:eastAsia="en-GB"/>
              </w:rPr>
            </w:pPr>
            <w:del w:id="1827" w:author="Hollie Nicholls" w:date="2019-07-03T16:27:00Z">
              <w:r w:rsidRPr="00011B2A" w:rsidDel="00BF11A0">
                <w:rPr>
                  <w:rFonts w:eastAsia="Times New Roman" w:cs="Times New Roman"/>
                  <w:b/>
                  <w:bCs/>
                  <w:color w:val="000000"/>
                  <w:szCs w:val="24"/>
                  <w:lang w:eastAsia="en-GB"/>
                </w:rPr>
                <w:delText>[MMMM YYYY]</w:delText>
              </w:r>
            </w:del>
          </w:p>
        </w:tc>
        <w:tc>
          <w:tcPr>
            <w:tcW w:w="2790" w:type="dxa"/>
            <w:gridSpan w:val="3"/>
            <w:tcBorders>
              <w:top w:val="nil"/>
              <w:left w:val="nil"/>
              <w:bottom w:val="nil"/>
              <w:right w:val="nil"/>
            </w:tcBorders>
            <w:shd w:val="clear" w:color="auto" w:fill="auto"/>
            <w:noWrap/>
            <w:vAlign w:val="center"/>
            <w:hideMark/>
          </w:tcPr>
          <w:p w14:paraId="28A50C96" w14:textId="6A10ABF4" w:rsidR="00851164" w:rsidRPr="00011B2A" w:rsidDel="00BF11A0" w:rsidRDefault="00851164" w:rsidP="00851164">
            <w:pPr>
              <w:spacing w:after="0" w:line="240" w:lineRule="auto"/>
              <w:rPr>
                <w:del w:id="1828" w:author="Hollie Nicholls" w:date="2019-07-03T16:27:00Z"/>
                <w:rFonts w:eastAsia="Times New Roman" w:cs="Times New Roman"/>
                <w:color w:val="000000"/>
                <w:szCs w:val="24"/>
                <w:lang w:eastAsia="en-GB"/>
              </w:rPr>
            </w:pPr>
          </w:p>
        </w:tc>
      </w:tr>
      <w:tr w:rsidR="00851164" w:rsidRPr="00011B2A" w:rsidDel="00BF11A0" w14:paraId="0694E56E" w14:textId="6DA2078C" w:rsidTr="00851164">
        <w:trPr>
          <w:gridAfter w:val="1"/>
          <w:wAfter w:w="98" w:type="dxa"/>
          <w:trHeight w:val="300"/>
          <w:del w:id="1829" w:author="Hollie Nicholls" w:date="2019-07-03T16:27:00Z"/>
        </w:trPr>
        <w:tc>
          <w:tcPr>
            <w:tcW w:w="7375" w:type="dxa"/>
            <w:gridSpan w:val="5"/>
            <w:tcBorders>
              <w:top w:val="nil"/>
              <w:left w:val="nil"/>
              <w:bottom w:val="nil"/>
              <w:right w:val="nil"/>
            </w:tcBorders>
            <w:shd w:val="clear" w:color="auto" w:fill="auto"/>
            <w:noWrap/>
            <w:vAlign w:val="center"/>
            <w:hideMark/>
          </w:tcPr>
          <w:p w14:paraId="6B1632DA" w14:textId="4366624E" w:rsidR="00851164" w:rsidRPr="00011B2A" w:rsidDel="00BF11A0" w:rsidRDefault="00851164" w:rsidP="00851164">
            <w:pPr>
              <w:spacing w:line="240" w:lineRule="auto"/>
              <w:rPr>
                <w:del w:id="1830" w:author="Hollie Nicholls" w:date="2019-07-03T16:27:00Z"/>
                <w:rFonts w:eastAsia="Times New Roman" w:cs="Times New Roman"/>
                <w:b/>
                <w:bCs/>
                <w:color w:val="000000"/>
                <w:szCs w:val="24"/>
                <w:lang w:eastAsia="en-GB"/>
              </w:rPr>
            </w:pPr>
            <w:del w:id="1831" w:author="Hollie Nicholls" w:date="2019-07-03T16:27:00Z">
              <w:r w:rsidRPr="00011B2A" w:rsidDel="00BF11A0">
                <w:rPr>
                  <w:rFonts w:eastAsia="Times New Roman" w:cs="Times New Roman"/>
                  <w:b/>
                  <w:bCs/>
                  <w:color w:val="000000"/>
                  <w:szCs w:val="24"/>
                  <w:lang w:eastAsia="en-GB"/>
                </w:rPr>
                <w:delText>Title:</w:delText>
              </w:r>
            </w:del>
          </w:p>
        </w:tc>
        <w:tc>
          <w:tcPr>
            <w:tcW w:w="7475" w:type="dxa"/>
            <w:gridSpan w:val="8"/>
            <w:tcBorders>
              <w:top w:val="nil"/>
              <w:left w:val="nil"/>
              <w:bottom w:val="nil"/>
              <w:right w:val="nil"/>
            </w:tcBorders>
            <w:shd w:val="clear" w:color="auto" w:fill="auto"/>
            <w:noWrap/>
            <w:vAlign w:val="center"/>
            <w:hideMark/>
          </w:tcPr>
          <w:p w14:paraId="4DA9CFC7" w14:textId="3853459A" w:rsidR="00851164" w:rsidRPr="00011B2A" w:rsidDel="00BF11A0" w:rsidRDefault="00851164" w:rsidP="00851164">
            <w:pPr>
              <w:spacing w:line="240" w:lineRule="auto"/>
              <w:rPr>
                <w:del w:id="1832" w:author="Hollie Nicholls" w:date="2019-07-03T16:27:00Z"/>
                <w:rFonts w:eastAsia="Times New Roman" w:cs="Times New Roman"/>
                <w:b/>
                <w:bCs/>
                <w:color w:val="000000"/>
                <w:szCs w:val="24"/>
                <w:lang w:eastAsia="en-GB"/>
              </w:rPr>
            </w:pPr>
            <w:del w:id="1833" w:author="Hollie Nicholls" w:date="2019-07-03T16:27:00Z">
              <w:r w:rsidRPr="00011B2A" w:rsidDel="00BF11A0">
                <w:rPr>
                  <w:rFonts w:eastAsia="Times New Roman" w:cs="Times New Roman"/>
                  <w:b/>
                  <w:bCs/>
                  <w:color w:val="000000"/>
                  <w:szCs w:val="24"/>
                  <w:lang w:eastAsia="en-GB"/>
                </w:rPr>
                <w:delText>DCUSA Schedule 15 - Table 2 information</w:delText>
              </w:r>
            </w:del>
          </w:p>
        </w:tc>
      </w:tr>
      <w:tr w:rsidR="00851164" w:rsidRPr="00011B2A" w:rsidDel="00BF11A0" w14:paraId="55B5739F" w14:textId="28820FCC" w:rsidTr="00851164">
        <w:trPr>
          <w:gridBefore w:val="1"/>
          <w:wBefore w:w="98" w:type="dxa"/>
          <w:trHeight w:val="300"/>
          <w:del w:id="1834" w:author="Hollie Nicholls" w:date="2019-07-03T16:27:00Z"/>
        </w:trPr>
        <w:tc>
          <w:tcPr>
            <w:tcW w:w="3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2622A" w14:textId="6E4562F8" w:rsidR="00851164" w:rsidRPr="00011B2A" w:rsidDel="00BF11A0" w:rsidRDefault="00851164" w:rsidP="00851164">
            <w:pPr>
              <w:spacing w:after="0" w:line="240" w:lineRule="auto"/>
              <w:rPr>
                <w:del w:id="1835" w:author="Hollie Nicholls" w:date="2019-07-03T16:27:00Z"/>
                <w:rFonts w:eastAsia="Times New Roman" w:cs="Times New Roman"/>
                <w:b/>
                <w:bCs/>
                <w:szCs w:val="24"/>
                <w:lang w:eastAsia="en-GB"/>
              </w:rPr>
            </w:pPr>
            <w:del w:id="1836" w:author="Hollie Nicholls" w:date="2019-07-03T16:27:00Z">
              <w:r w:rsidRPr="00011B2A" w:rsidDel="00BF11A0">
                <w:rPr>
                  <w:rFonts w:eastAsia="Times New Roman" w:cs="Times New Roman"/>
                  <w:b/>
                  <w:bCs/>
                  <w:szCs w:val="24"/>
                  <w:lang w:eastAsia="en-GB"/>
                </w:rPr>
                <w:delText>Description</w:delText>
              </w:r>
            </w:del>
          </w:p>
        </w:tc>
        <w:tc>
          <w:tcPr>
            <w:tcW w:w="373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CEC9763" w14:textId="5A83E7CE" w:rsidR="00851164" w:rsidRPr="00011B2A" w:rsidDel="00BF11A0" w:rsidRDefault="00851164" w:rsidP="00851164">
            <w:pPr>
              <w:spacing w:after="0" w:line="240" w:lineRule="auto"/>
              <w:jc w:val="center"/>
              <w:rPr>
                <w:del w:id="1837" w:author="Hollie Nicholls" w:date="2019-07-03T16:27:00Z"/>
                <w:rFonts w:eastAsia="Times New Roman" w:cs="Times New Roman"/>
                <w:b/>
                <w:bCs/>
                <w:szCs w:val="24"/>
                <w:lang w:eastAsia="en-GB"/>
              </w:rPr>
            </w:pPr>
            <w:del w:id="1838" w:author="Hollie Nicholls" w:date="2019-07-03T16:27:00Z">
              <w:r w:rsidRPr="00011B2A" w:rsidDel="00BF11A0">
                <w:rPr>
                  <w:rFonts w:eastAsia="Times New Roman" w:cs="Times New Roman"/>
                  <w:b/>
                  <w:bCs/>
                  <w:sz w:val="20"/>
                  <w:szCs w:val="20"/>
                  <w:lang w:eastAsia="en-GB"/>
                </w:rPr>
                <w:delText>[YYYY/YY]</w:delText>
              </w:r>
            </w:del>
          </w:p>
        </w:tc>
        <w:tc>
          <w:tcPr>
            <w:tcW w:w="37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B78784C" w14:textId="42C77D47" w:rsidR="00851164" w:rsidRPr="00011B2A" w:rsidDel="00BF11A0" w:rsidRDefault="00851164" w:rsidP="00851164">
            <w:pPr>
              <w:spacing w:after="0" w:line="240" w:lineRule="auto"/>
              <w:jc w:val="center"/>
              <w:rPr>
                <w:del w:id="1839" w:author="Hollie Nicholls" w:date="2019-07-03T16:27:00Z"/>
                <w:rFonts w:eastAsia="Times New Roman" w:cs="Times New Roman"/>
                <w:b/>
                <w:bCs/>
                <w:szCs w:val="24"/>
                <w:lang w:eastAsia="en-GB"/>
              </w:rPr>
            </w:pPr>
            <w:del w:id="1840" w:author="Hollie Nicholls" w:date="2019-07-03T16:27:00Z">
              <w:r w:rsidRPr="00011B2A" w:rsidDel="00BF11A0">
                <w:rPr>
                  <w:rFonts w:eastAsia="Times New Roman" w:cs="Times New Roman"/>
                  <w:b/>
                  <w:bCs/>
                  <w:sz w:val="20"/>
                  <w:szCs w:val="20"/>
                  <w:lang w:eastAsia="en-GB"/>
                </w:rPr>
                <w:delText>[YYYY/YY]</w:delText>
              </w:r>
            </w:del>
          </w:p>
        </w:tc>
        <w:tc>
          <w:tcPr>
            <w:tcW w:w="3720" w:type="dxa"/>
            <w:gridSpan w:val="5"/>
            <w:tcBorders>
              <w:top w:val="single" w:sz="4" w:space="0" w:color="auto"/>
              <w:left w:val="nil"/>
              <w:bottom w:val="single" w:sz="4" w:space="0" w:color="auto"/>
              <w:right w:val="single" w:sz="4" w:space="0" w:color="auto"/>
            </w:tcBorders>
            <w:shd w:val="clear" w:color="auto" w:fill="auto"/>
            <w:noWrap/>
            <w:vAlign w:val="center"/>
            <w:hideMark/>
          </w:tcPr>
          <w:p w14:paraId="37ABD274" w14:textId="6AA3C9D0" w:rsidR="00851164" w:rsidRPr="00011B2A" w:rsidDel="00BF11A0" w:rsidRDefault="00851164" w:rsidP="00851164">
            <w:pPr>
              <w:spacing w:after="0" w:line="240" w:lineRule="auto"/>
              <w:jc w:val="center"/>
              <w:rPr>
                <w:del w:id="1841" w:author="Hollie Nicholls" w:date="2019-07-03T16:27:00Z"/>
                <w:rFonts w:eastAsia="Times New Roman" w:cs="Times New Roman"/>
                <w:b/>
                <w:bCs/>
                <w:szCs w:val="24"/>
                <w:lang w:eastAsia="en-GB"/>
              </w:rPr>
            </w:pPr>
            <w:del w:id="1842" w:author="Hollie Nicholls" w:date="2019-07-03T16:27:00Z">
              <w:r w:rsidRPr="00011B2A" w:rsidDel="00BF11A0">
                <w:rPr>
                  <w:rFonts w:eastAsia="Times New Roman" w:cs="Times New Roman"/>
                  <w:b/>
                  <w:bCs/>
                  <w:sz w:val="20"/>
                  <w:szCs w:val="20"/>
                  <w:lang w:eastAsia="en-GB"/>
                </w:rPr>
                <w:delText>[YYYY/YY]</w:delText>
              </w:r>
            </w:del>
          </w:p>
        </w:tc>
      </w:tr>
      <w:tr w:rsidR="00851164" w:rsidRPr="00011B2A" w:rsidDel="00BF11A0" w14:paraId="068C2A2C" w14:textId="5E8F7D16" w:rsidTr="00851164">
        <w:trPr>
          <w:gridBefore w:val="1"/>
          <w:wBefore w:w="98" w:type="dxa"/>
          <w:trHeight w:val="300"/>
          <w:del w:id="1843"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noWrap/>
            <w:vAlign w:val="center"/>
            <w:hideMark/>
          </w:tcPr>
          <w:p w14:paraId="2D217F8B" w14:textId="6F438ADF" w:rsidR="00851164" w:rsidRPr="00011B2A" w:rsidDel="00BF11A0" w:rsidRDefault="00851164" w:rsidP="00851164">
            <w:pPr>
              <w:spacing w:after="0" w:line="240" w:lineRule="auto"/>
              <w:rPr>
                <w:del w:id="1844" w:author="Hollie Nicholls" w:date="2019-07-03T16:27:00Z"/>
                <w:rFonts w:eastAsia="Times New Roman" w:cs="Times New Roman"/>
                <w:b/>
                <w:bCs/>
                <w:szCs w:val="24"/>
                <w:lang w:eastAsia="en-GB"/>
              </w:rPr>
            </w:pPr>
            <w:del w:id="1845" w:author="Hollie Nicholls" w:date="2019-07-03T16:27:00Z">
              <w:r w:rsidRPr="00011B2A" w:rsidDel="00BF11A0">
                <w:rPr>
                  <w:rFonts w:eastAsia="Times New Roman" w:cs="Times New Roman"/>
                  <w:b/>
                  <w:bCs/>
                  <w:szCs w:val="24"/>
                  <w:lang w:eastAsia="en-GB"/>
                </w:rPr>
                <w:delText>Regulatory Year</w:delText>
              </w:r>
            </w:del>
          </w:p>
        </w:tc>
        <w:tc>
          <w:tcPr>
            <w:tcW w:w="373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926B6BB" w14:textId="0A4AD05C" w:rsidR="00851164" w:rsidRPr="00011B2A" w:rsidDel="00BF11A0" w:rsidRDefault="00851164" w:rsidP="00851164">
            <w:pPr>
              <w:spacing w:after="0" w:line="240" w:lineRule="auto"/>
              <w:jc w:val="center"/>
              <w:rPr>
                <w:del w:id="1846" w:author="Hollie Nicholls" w:date="2019-07-03T16:27:00Z"/>
                <w:rFonts w:eastAsia="Times New Roman" w:cs="Times New Roman"/>
                <w:b/>
                <w:bCs/>
                <w:szCs w:val="24"/>
                <w:lang w:eastAsia="en-GB"/>
              </w:rPr>
            </w:pPr>
            <w:del w:id="1847" w:author="Hollie Nicholls" w:date="2019-07-03T16:27:00Z">
              <w:r w:rsidRPr="00011B2A" w:rsidDel="00BF11A0">
                <w:rPr>
                  <w:rFonts w:eastAsia="Times New Roman" w:cs="Times New Roman"/>
                  <w:b/>
                  <w:bCs/>
                  <w:szCs w:val="24"/>
                  <w:lang w:eastAsia="en-GB"/>
                </w:rPr>
                <w:delText>Regulatory Year t</w:delText>
              </w:r>
            </w:del>
          </w:p>
        </w:tc>
        <w:tc>
          <w:tcPr>
            <w:tcW w:w="37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3D2FD3" w14:textId="6252C76C" w:rsidR="00851164" w:rsidRPr="00011B2A" w:rsidDel="00BF11A0" w:rsidRDefault="00851164" w:rsidP="00851164">
            <w:pPr>
              <w:spacing w:after="0" w:line="240" w:lineRule="auto"/>
              <w:jc w:val="center"/>
              <w:rPr>
                <w:del w:id="1848" w:author="Hollie Nicholls" w:date="2019-07-03T16:27:00Z"/>
                <w:rFonts w:eastAsia="Times New Roman" w:cs="Times New Roman"/>
                <w:b/>
                <w:bCs/>
                <w:szCs w:val="24"/>
                <w:lang w:eastAsia="en-GB"/>
              </w:rPr>
            </w:pPr>
            <w:del w:id="1849" w:author="Hollie Nicholls" w:date="2019-07-03T16:27:00Z">
              <w:r w:rsidRPr="00011B2A" w:rsidDel="00BF11A0">
                <w:rPr>
                  <w:rFonts w:eastAsia="Times New Roman" w:cs="Times New Roman"/>
                  <w:b/>
                  <w:bCs/>
                  <w:szCs w:val="24"/>
                  <w:lang w:eastAsia="en-GB"/>
                </w:rPr>
                <w:delText>Regulatory Year t+1</w:delText>
              </w:r>
            </w:del>
          </w:p>
        </w:tc>
        <w:tc>
          <w:tcPr>
            <w:tcW w:w="3720" w:type="dxa"/>
            <w:gridSpan w:val="5"/>
            <w:tcBorders>
              <w:top w:val="single" w:sz="4" w:space="0" w:color="auto"/>
              <w:left w:val="nil"/>
              <w:bottom w:val="single" w:sz="4" w:space="0" w:color="auto"/>
              <w:right w:val="single" w:sz="4" w:space="0" w:color="auto"/>
            </w:tcBorders>
            <w:shd w:val="clear" w:color="auto" w:fill="auto"/>
            <w:noWrap/>
            <w:vAlign w:val="center"/>
            <w:hideMark/>
          </w:tcPr>
          <w:p w14:paraId="0F60904A" w14:textId="118CB885" w:rsidR="00851164" w:rsidRPr="00011B2A" w:rsidDel="00BF11A0" w:rsidRDefault="00851164" w:rsidP="00851164">
            <w:pPr>
              <w:spacing w:after="0" w:line="240" w:lineRule="auto"/>
              <w:jc w:val="center"/>
              <w:rPr>
                <w:del w:id="1850" w:author="Hollie Nicholls" w:date="2019-07-03T16:27:00Z"/>
                <w:rFonts w:eastAsia="Times New Roman" w:cs="Times New Roman"/>
                <w:b/>
                <w:bCs/>
                <w:szCs w:val="24"/>
                <w:lang w:eastAsia="en-GB"/>
              </w:rPr>
            </w:pPr>
            <w:del w:id="1851" w:author="Hollie Nicholls" w:date="2019-07-03T16:27:00Z">
              <w:r w:rsidRPr="00011B2A" w:rsidDel="00BF11A0">
                <w:rPr>
                  <w:rFonts w:eastAsia="Times New Roman" w:cs="Times New Roman"/>
                  <w:b/>
                  <w:bCs/>
                  <w:szCs w:val="24"/>
                  <w:lang w:eastAsia="en-GB"/>
                </w:rPr>
                <w:delText>Regulatory Year t+2</w:delText>
              </w:r>
            </w:del>
          </w:p>
        </w:tc>
      </w:tr>
      <w:tr w:rsidR="00851164" w:rsidRPr="00011B2A" w:rsidDel="00BF11A0" w14:paraId="1CA07C98" w14:textId="3327F2E7" w:rsidTr="00851164">
        <w:trPr>
          <w:gridBefore w:val="1"/>
          <w:wBefore w:w="98" w:type="dxa"/>
          <w:trHeight w:val="300"/>
          <w:del w:id="1852"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noWrap/>
            <w:vAlign w:val="center"/>
            <w:hideMark/>
          </w:tcPr>
          <w:p w14:paraId="4A3A91CE" w14:textId="4AF53F73" w:rsidR="00851164" w:rsidRPr="00011B2A" w:rsidDel="00BF11A0" w:rsidRDefault="00851164" w:rsidP="00851164">
            <w:pPr>
              <w:spacing w:after="0" w:line="240" w:lineRule="auto"/>
              <w:rPr>
                <w:del w:id="1853" w:author="Hollie Nicholls" w:date="2019-07-03T16:27:00Z"/>
                <w:rFonts w:eastAsia="Times New Roman" w:cs="Times New Roman"/>
                <w:b/>
                <w:bCs/>
                <w:szCs w:val="24"/>
                <w:lang w:eastAsia="en-GB"/>
              </w:rPr>
            </w:pPr>
            <w:del w:id="1854" w:author="Hollie Nicholls" w:date="2019-07-03T16:27:00Z">
              <w:r w:rsidRPr="00011B2A" w:rsidDel="00BF11A0">
                <w:rPr>
                  <w:rFonts w:eastAsia="Times New Roman" w:cs="Times New Roman"/>
                  <w:b/>
                  <w:bCs/>
                  <w:szCs w:val="24"/>
                  <w:lang w:eastAsia="en-GB"/>
                </w:rPr>
                <w:delText>£m</w:delText>
              </w:r>
            </w:del>
          </w:p>
        </w:tc>
        <w:tc>
          <w:tcPr>
            <w:tcW w:w="1335" w:type="dxa"/>
            <w:tcBorders>
              <w:top w:val="nil"/>
              <w:left w:val="nil"/>
              <w:bottom w:val="single" w:sz="4" w:space="0" w:color="auto"/>
              <w:right w:val="single" w:sz="4" w:space="0" w:color="auto"/>
            </w:tcBorders>
            <w:shd w:val="clear" w:color="auto" w:fill="auto"/>
            <w:noWrap/>
            <w:vAlign w:val="center"/>
            <w:hideMark/>
          </w:tcPr>
          <w:p w14:paraId="43F8720A" w14:textId="0A2E49D3" w:rsidR="00851164" w:rsidRPr="00011B2A" w:rsidDel="00BF11A0" w:rsidRDefault="00851164" w:rsidP="00851164">
            <w:pPr>
              <w:spacing w:after="0" w:line="240" w:lineRule="auto"/>
              <w:jc w:val="center"/>
              <w:rPr>
                <w:del w:id="1855" w:author="Hollie Nicholls" w:date="2019-07-03T16:27:00Z"/>
                <w:rFonts w:eastAsia="Times New Roman" w:cs="Times New Roman"/>
                <w:b/>
                <w:bCs/>
                <w:szCs w:val="24"/>
                <w:lang w:eastAsia="en-GB"/>
              </w:rPr>
            </w:pPr>
            <w:del w:id="1856" w:author="Hollie Nicholls" w:date="2019-07-03T16:27:00Z">
              <w:r w:rsidRPr="00011B2A" w:rsidDel="00BF11A0">
                <w:rPr>
                  <w:rFonts w:eastAsia="Times New Roman" w:cs="Times New Roman"/>
                  <w:b/>
                  <w:bCs/>
                  <w:szCs w:val="24"/>
                  <w:lang w:eastAsia="en-GB"/>
                </w:rPr>
                <w:delText xml:space="preserve">Low </w:delText>
              </w:r>
            </w:del>
          </w:p>
        </w:tc>
        <w:tc>
          <w:tcPr>
            <w:tcW w:w="1003" w:type="dxa"/>
            <w:tcBorders>
              <w:top w:val="nil"/>
              <w:left w:val="nil"/>
              <w:bottom w:val="single" w:sz="4" w:space="0" w:color="auto"/>
              <w:right w:val="single" w:sz="4" w:space="0" w:color="auto"/>
            </w:tcBorders>
            <w:shd w:val="clear" w:color="auto" w:fill="auto"/>
            <w:noWrap/>
            <w:vAlign w:val="center"/>
            <w:hideMark/>
          </w:tcPr>
          <w:p w14:paraId="2D3BBA2F" w14:textId="317C88AD" w:rsidR="00851164" w:rsidRPr="00011B2A" w:rsidDel="00BF11A0" w:rsidRDefault="00851164" w:rsidP="00851164">
            <w:pPr>
              <w:spacing w:after="0" w:line="240" w:lineRule="auto"/>
              <w:jc w:val="center"/>
              <w:rPr>
                <w:del w:id="1857" w:author="Hollie Nicholls" w:date="2019-07-03T16:27:00Z"/>
                <w:rFonts w:eastAsia="Times New Roman" w:cs="Times New Roman"/>
                <w:b/>
                <w:bCs/>
                <w:szCs w:val="24"/>
                <w:lang w:eastAsia="en-GB"/>
              </w:rPr>
            </w:pPr>
            <w:del w:id="1858" w:author="Hollie Nicholls" w:date="2019-07-03T16:27:00Z">
              <w:r w:rsidRPr="00011B2A" w:rsidDel="00BF11A0">
                <w:rPr>
                  <w:rFonts w:eastAsia="Times New Roman" w:cs="Times New Roman"/>
                  <w:b/>
                  <w:bCs/>
                  <w:szCs w:val="24"/>
                  <w:lang w:eastAsia="en-GB"/>
                </w:rPr>
                <w:delText>Central</w:delText>
              </w:r>
            </w:del>
          </w:p>
        </w:tc>
        <w:tc>
          <w:tcPr>
            <w:tcW w:w="1392" w:type="dxa"/>
            <w:gridSpan w:val="2"/>
            <w:tcBorders>
              <w:top w:val="nil"/>
              <w:left w:val="nil"/>
              <w:bottom w:val="single" w:sz="4" w:space="0" w:color="auto"/>
              <w:right w:val="single" w:sz="4" w:space="0" w:color="auto"/>
            </w:tcBorders>
            <w:shd w:val="clear" w:color="auto" w:fill="auto"/>
            <w:noWrap/>
            <w:vAlign w:val="center"/>
            <w:hideMark/>
          </w:tcPr>
          <w:p w14:paraId="67625AAA" w14:textId="7B3D79B6" w:rsidR="00851164" w:rsidRPr="00011B2A" w:rsidDel="00BF11A0" w:rsidRDefault="00851164" w:rsidP="00851164">
            <w:pPr>
              <w:spacing w:after="0" w:line="240" w:lineRule="auto"/>
              <w:jc w:val="center"/>
              <w:rPr>
                <w:del w:id="1859" w:author="Hollie Nicholls" w:date="2019-07-03T16:27:00Z"/>
                <w:rFonts w:eastAsia="Times New Roman" w:cs="Times New Roman"/>
                <w:b/>
                <w:bCs/>
                <w:szCs w:val="24"/>
                <w:lang w:eastAsia="en-GB"/>
              </w:rPr>
            </w:pPr>
            <w:del w:id="1860" w:author="Hollie Nicholls" w:date="2019-07-03T16:27:00Z">
              <w:r w:rsidRPr="00011B2A" w:rsidDel="00BF11A0">
                <w:rPr>
                  <w:rFonts w:eastAsia="Times New Roman" w:cs="Times New Roman"/>
                  <w:b/>
                  <w:bCs/>
                  <w:szCs w:val="24"/>
                  <w:lang w:eastAsia="en-GB"/>
                </w:rPr>
                <w:delText xml:space="preserve">High </w:delText>
              </w:r>
            </w:del>
          </w:p>
        </w:tc>
        <w:tc>
          <w:tcPr>
            <w:tcW w:w="1240" w:type="dxa"/>
            <w:tcBorders>
              <w:top w:val="nil"/>
              <w:left w:val="nil"/>
              <w:bottom w:val="single" w:sz="4" w:space="0" w:color="auto"/>
              <w:right w:val="single" w:sz="4" w:space="0" w:color="auto"/>
            </w:tcBorders>
            <w:shd w:val="clear" w:color="auto" w:fill="auto"/>
            <w:noWrap/>
            <w:vAlign w:val="center"/>
            <w:hideMark/>
          </w:tcPr>
          <w:p w14:paraId="433D1170" w14:textId="5FDFC8B9" w:rsidR="00851164" w:rsidRPr="00011B2A" w:rsidDel="00BF11A0" w:rsidRDefault="00851164" w:rsidP="00851164">
            <w:pPr>
              <w:spacing w:after="0" w:line="240" w:lineRule="auto"/>
              <w:jc w:val="center"/>
              <w:rPr>
                <w:del w:id="1861" w:author="Hollie Nicholls" w:date="2019-07-03T16:27:00Z"/>
                <w:rFonts w:eastAsia="Times New Roman" w:cs="Times New Roman"/>
                <w:b/>
                <w:bCs/>
                <w:szCs w:val="24"/>
                <w:lang w:eastAsia="en-GB"/>
              </w:rPr>
            </w:pPr>
            <w:del w:id="1862" w:author="Hollie Nicholls" w:date="2019-07-03T16:27:00Z">
              <w:r w:rsidRPr="00011B2A" w:rsidDel="00BF11A0">
                <w:rPr>
                  <w:rFonts w:eastAsia="Times New Roman" w:cs="Times New Roman"/>
                  <w:b/>
                  <w:bCs/>
                  <w:szCs w:val="24"/>
                  <w:lang w:eastAsia="en-GB"/>
                </w:rPr>
                <w:delText>Low</w:delText>
              </w:r>
            </w:del>
          </w:p>
        </w:tc>
        <w:tc>
          <w:tcPr>
            <w:tcW w:w="1240" w:type="dxa"/>
            <w:tcBorders>
              <w:top w:val="nil"/>
              <w:left w:val="nil"/>
              <w:bottom w:val="single" w:sz="4" w:space="0" w:color="auto"/>
              <w:right w:val="single" w:sz="4" w:space="0" w:color="auto"/>
            </w:tcBorders>
            <w:shd w:val="clear" w:color="auto" w:fill="auto"/>
            <w:noWrap/>
            <w:vAlign w:val="center"/>
            <w:hideMark/>
          </w:tcPr>
          <w:p w14:paraId="18D2BBD3" w14:textId="37CE4C65" w:rsidR="00851164" w:rsidRPr="00011B2A" w:rsidDel="00BF11A0" w:rsidRDefault="00851164" w:rsidP="00851164">
            <w:pPr>
              <w:spacing w:after="0" w:line="240" w:lineRule="auto"/>
              <w:jc w:val="center"/>
              <w:rPr>
                <w:del w:id="1863" w:author="Hollie Nicholls" w:date="2019-07-03T16:27:00Z"/>
                <w:rFonts w:eastAsia="Times New Roman" w:cs="Times New Roman"/>
                <w:b/>
                <w:bCs/>
                <w:szCs w:val="24"/>
                <w:lang w:eastAsia="en-GB"/>
              </w:rPr>
            </w:pPr>
            <w:del w:id="1864" w:author="Hollie Nicholls" w:date="2019-07-03T16:27:00Z">
              <w:r w:rsidRPr="00011B2A" w:rsidDel="00BF11A0">
                <w:rPr>
                  <w:rFonts w:eastAsia="Times New Roman" w:cs="Times New Roman"/>
                  <w:b/>
                  <w:bCs/>
                  <w:szCs w:val="24"/>
                  <w:lang w:eastAsia="en-GB"/>
                </w:rPr>
                <w:delText>Central</w:delText>
              </w:r>
            </w:del>
          </w:p>
        </w:tc>
        <w:tc>
          <w:tcPr>
            <w:tcW w:w="1240" w:type="dxa"/>
            <w:tcBorders>
              <w:top w:val="nil"/>
              <w:left w:val="nil"/>
              <w:bottom w:val="single" w:sz="4" w:space="0" w:color="auto"/>
              <w:right w:val="single" w:sz="4" w:space="0" w:color="auto"/>
            </w:tcBorders>
            <w:shd w:val="clear" w:color="auto" w:fill="auto"/>
            <w:noWrap/>
            <w:vAlign w:val="center"/>
            <w:hideMark/>
          </w:tcPr>
          <w:p w14:paraId="677C41BA" w14:textId="6FA3E13F" w:rsidR="00851164" w:rsidRPr="00011B2A" w:rsidDel="00BF11A0" w:rsidRDefault="00851164" w:rsidP="00851164">
            <w:pPr>
              <w:spacing w:after="0" w:line="240" w:lineRule="auto"/>
              <w:jc w:val="center"/>
              <w:rPr>
                <w:del w:id="1865" w:author="Hollie Nicholls" w:date="2019-07-03T16:27:00Z"/>
                <w:rFonts w:eastAsia="Times New Roman" w:cs="Times New Roman"/>
                <w:b/>
                <w:bCs/>
                <w:szCs w:val="24"/>
                <w:lang w:eastAsia="en-GB"/>
              </w:rPr>
            </w:pPr>
            <w:del w:id="1866" w:author="Hollie Nicholls" w:date="2019-07-03T16:27:00Z">
              <w:r w:rsidRPr="00011B2A" w:rsidDel="00BF11A0">
                <w:rPr>
                  <w:rFonts w:eastAsia="Times New Roman" w:cs="Times New Roman"/>
                  <w:b/>
                  <w:bCs/>
                  <w:szCs w:val="24"/>
                  <w:lang w:eastAsia="en-GB"/>
                </w:rPr>
                <w:delText>High</w:delText>
              </w:r>
            </w:del>
          </w:p>
        </w:tc>
        <w:tc>
          <w:tcPr>
            <w:tcW w:w="1240" w:type="dxa"/>
            <w:gridSpan w:val="2"/>
            <w:tcBorders>
              <w:top w:val="nil"/>
              <w:left w:val="nil"/>
              <w:bottom w:val="single" w:sz="4" w:space="0" w:color="auto"/>
              <w:right w:val="single" w:sz="4" w:space="0" w:color="auto"/>
            </w:tcBorders>
            <w:shd w:val="clear" w:color="auto" w:fill="auto"/>
            <w:noWrap/>
            <w:vAlign w:val="center"/>
            <w:hideMark/>
          </w:tcPr>
          <w:p w14:paraId="24F25FA1" w14:textId="49C35421" w:rsidR="00851164" w:rsidRPr="00011B2A" w:rsidDel="00BF11A0" w:rsidRDefault="00851164" w:rsidP="00851164">
            <w:pPr>
              <w:spacing w:after="0" w:line="240" w:lineRule="auto"/>
              <w:jc w:val="center"/>
              <w:rPr>
                <w:del w:id="1867" w:author="Hollie Nicholls" w:date="2019-07-03T16:27:00Z"/>
                <w:rFonts w:eastAsia="Times New Roman" w:cs="Times New Roman"/>
                <w:b/>
                <w:bCs/>
                <w:szCs w:val="24"/>
                <w:lang w:eastAsia="en-GB"/>
              </w:rPr>
            </w:pPr>
            <w:del w:id="1868" w:author="Hollie Nicholls" w:date="2019-07-03T16:27:00Z">
              <w:r w:rsidRPr="00011B2A" w:rsidDel="00BF11A0">
                <w:rPr>
                  <w:rFonts w:eastAsia="Times New Roman" w:cs="Times New Roman"/>
                  <w:b/>
                  <w:bCs/>
                  <w:szCs w:val="24"/>
                  <w:lang w:eastAsia="en-GB"/>
                </w:rPr>
                <w:delText>Low</w:delText>
              </w:r>
            </w:del>
          </w:p>
        </w:tc>
        <w:tc>
          <w:tcPr>
            <w:tcW w:w="1240" w:type="dxa"/>
            <w:tcBorders>
              <w:top w:val="nil"/>
              <w:left w:val="nil"/>
              <w:bottom w:val="single" w:sz="4" w:space="0" w:color="auto"/>
              <w:right w:val="single" w:sz="4" w:space="0" w:color="auto"/>
            </w:tcBorders>
            <w:shd w:val="clear" w:color="auto" w:fill="auto"/>
            <w:noWrap/>
            <w:vAlign w:val="center"/>
            <w:hideMark/>
          </w:tcPr>
          <w:p w14:paraId="014B5BEA" w14:textId="5E829C91" w:rsidR="00851164" w:rsidRPr="00011B2A" w:rsidDel="00BF11A0" w:rsidRDefault="00851164" w:rsidP="00851164">
            <w:pPr>
              <w:spacing w:after="0" w:line="240" w:lineRule="auto"/>
              <w:jc w:val="center"/>
              <w:rPr>
                <w:del w:id="1869" w:author="Hollie Nicholls" w:date="2019-07-03T16:27:00Z"/>
                <w:rFonts w:eastAsia="Times New Roman" w:cs="Times New Roman"/>
                <w:b/>
                <w:bCs/>
                <w:szCs w:val="24"/>
                <w:lang w:eastAsia="en-GB"/>
              </w:rPr>
            </w:pPr>
            <w:del w:id="1870" w:author="Hollie Nicholls" w:date="2019-07-03T16:27:00Z">
              <w:r w:rsidRPr="00011B2A" w:rsidDel="00BF11A0">
                <w:rPr>
                  <w:rFonts w:eastAsia="Times New Roman" w:cs="Times New Roman"/>
                  <w:b/>
                  <w:bCs/>
                  <w:szCs w:val="24"/>
                  <w:lang w:eastAsia="en-GB"/>
                </w:rPr>
                <w:delText>Central</w:delText>
              </w:r>
            </w:del>
          </w:p>
        </w:tc>
        <w:tc>
          <w:tcPr>
            <w:tcW w:w="1240" w:type="dxa"/>
            <w:gridSpan w:val="2"/>
            <w:tcBorders>
              <w:top w:val="nil"/>
              <w:left w:val="nil"/>
              <w:bottom w:val="single" w:sz="4" w:space="0" w:color="auto"/>
              <w:right w:val="single" w:sz="4" w:space="0" w:color="auto"/>
            </w:tcBorders>
            <w:shd w:val="clear" w:color="auto" w:fill="auto"/>
            <w:noWrap/>
            <w:vAlign w:val="center"/>
            <w:hideMark/>
          </w:tcPr>
          <w:p w14:paraId="4311CADE" w14:textId="223DAD24" w:rsidR="00851164" w:rsidRPr="00011B2A" w:rsidDel="00BF11A0" w:rsidRDefault="00851164" w:rsidP="00851164">
            <w:pPr>
              <w:spacing w:after="0" w:line="240" w:lineRule="auto"/>
              <w:jc w:val="center"/>
              <w:rPr>
                <w:del w:id="1871" w:author="Hollie Nicholls" w:date="2019-07-03T16:27:00Z"/>
                <w:rFonts w:eastAsia="Times New Roman" w:cs="Times New Roman"/>
                <w:b/>
                <w:bCs/>
                <w:szCs w:val="24"/>
                <w:lang w:eastAsia="en-GB"/>
              </w:rPr>
            </w:pPr>
            <w:del w:id="1872" w:author="Hollie Nicholls" w:date="2019-07-03T16:27:00Z">
              <w:r w:rsidRPr="00011B2A" w:rsidDel="00BF11A0">
                <w:rPr>
                  <w:rFonts w:eastAsia="Times New Roman" w:cs="Times New Roman"/>
                  <w:b/>
                  <w:bCs/>
                  <w:szCs w:val="24"/>
                  <w:lang w:eastAsia="en-GB"/>
                </w:rPr>
                <w:delText>High</w:delText>
              </w:r>
            </w:del>
          </w:p>
        </w:tc>
      </w:tr>
      <w:tr w:rsidR="00851164" w:rsidRPr="00011B2A" w:rsidDel="00BF11A0" w14:paraId="7838865D" w14:textId="15C3F1FC" w:rsidTr="00851164">
        <w:trPr>
          <w:gridBefore w:val="1"/>
          <w:wBefore w:w="98" w:type="dxa"/>
          <w:trHeight w:val="402"/>
          <w:del w:id="1873"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53D89F45" w14:textId="3D6C7D66" w:rsidR="00851164" w:rsidRPr="00011B2A" w:rsidDel="00BF11A0" w:rsidRDefault="00851164" w:rsidP="00851164">
            <w:pPr>
              <w:spacing w:after="0" w:line="240" w:lineRule="auto"/>
              <w:rPr>
                <w:del w:id="1874" w:author="Hollie Nicholls" w:date="2019-07-03T16:27:00Z"/>
                <w:rFonts w:eastAsia="Times New Roman" w:cs="Times New Roman"/>
                <w:color w:val="000000"/>
                <w:szCs w:val="24"/>
                <w:lang w:eastAsia="en-GB"/>
              </w:rPr>
            </w:pPr>
            <w:del w:id="1875" w:author="Hollie Nicholls" w:date="2019-07-03T16:27:00Z">
              <w:r w:rsidRPr="00011B2A" w:rsidDel="00BF11A0">
                <w:rPr>
                  <w:rFonts w:eastAsia="Times New Roman" w:cs="Times New Roman"/>
                  <w:color w:val="000000"/>
                  <w:szCs w:val="24"/>
                  <w:lang w:eastAsia="en-GB"/>
                </w:rPr>
                <w:delText>Under/over recovery</w:delText>
              </w:r>
            </w:del>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301EB" w14:textId="362FCA45" w:rsidR="00851164" w:rsidRPr="00011B2A" w:rsidDel="00BF11A0" w:rsidRDefault="00851164" w:rsidP="00851164">
            <w:pPr>
              <w:spacing w:after="0" w:line="240" w:lineRule="auto"/>
              <w:jc w:val="center"/>
              <w:rPr>
                <w:del w:id="1876" w:author="Hollie Nicholls" w:date="2019-07-03T16:27:00Z"/>
                <w:rFonts w:eastAsia="Times New Roman" w:cs="Times New Roman"/>
                <w:color w:val="000000"/>
                <w:szCs w:val="24"/>
                <w:lang w:eastAsia="en-GB"/>
              </w:rPr>
            </w:pPr>
            <w:del w:id="1877" w:author="Hollie Nicholls" w:date="2019-07-03T16:27:00Z">
              <w:r w:rsidRPr="00011B2A" w:rsidDel="00BF11A0">
                <w:rPr>
                  <w:rFonts w:eastAsia="Times New Roman" w:cs="Times New Roman"/>
                  <w:color w:val="000000"/>
                  <w:szCs w:val="24"/>
                  <w:lang w:eastAsia="en-GB"/>
                </w:rPr>
                <w:delText> </w:delText>
              </w:r>
            </w:del>
          </w:p>
        </w:tc>
        <w:tc>
          <w:tcPr>
            <w:tcW w:w="10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D64C5" w14:textId="6D3881E4" w:rsidR="00851164" w:rsidRPr="00011B2A" w:rsidDel="00BF11A0" w:rsidRDefault="00851164" w:rsidP="00851164">
            <w:pPr>
              <w:spacing w:after="0" w:line="240" w:lineRule="auto"/>
              <w:jc w:val="center"/>
              <w:rPr>
                <w:del w:id="1878" w:author="Hollie Nicholls" w:date="2019-07-03T16:27:00Z"/>
                <w:rFonts w:eastAsia="Times New Roman" w:cs="Times New Roman"/>
                <w:color w:val="000000"/>
                <w:szCs w:val="24"/>
                <w:lang w:eastAsia="en-GB"/>
              </w:rPr>
            </w:pPr>
            <w:del w:id="1879" w:author="Hollie Nicholls" w:date="2019-07-03T16:27:00Z">
              <w:r w:rsidRPr="00011B2A" w:rsidDel="00BF11A0">
                <w:rPr>
                  <w:rFonts w:eastAsia="Times New Roman" w:cs="Times New Roman"/>
                  <w:color w:val="000000"/>
                  <w:szCs w:val="24"/>
                  <w:lang w:eastAsia="en-GB"/>
                </w:rPr>
                <w:delText> </w:delText>
              </w:r>
            </w:del>
          </w:p>
        </w:tc>
        <w:tc>
          <w:tcPr>
            <w:tcW w:w="13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FAF96" w14:textId="30DFA73E" w:rsidR="00851164" w:rsidRPr="00011B2A" w:rsidDel="00BF11A0" w:rsidRDefault="00851164" w:rsidP="00851164">
            <w:pPr>
              <w:spacing w:after="0" w:line="240" w:lineRule="auto"/>
              <w:jc w:val="center"/>
              <w:rPr>
                <w:del w:id="1880" w:author="Hollie Nicholls" w:date="2019-07-03T16:27:00Z"/>
                <w:rFonts w:eastAsia="Times New Roman" w:cs="Times New Roman"/>
                <w:color w:val="000000"/>
                <w:szCs w:val="24"/>
                <w:lang w:eastAsia="en-GB"/>
              </w:rPr>
            </w:pPr>
            <w:del w:id="1881"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0F9FD50D" w14:textId="4EC83DF8" w:rsidR="00851164" w:rsidRPr="00011B2A" w:rsidDel="00BF11A0" w:rsidRDefault="00851164" w:rsidP="00851164">
            <w:pPr>
              <w:spacing w:after="0" w:line="240" w:lineRule="auto"/>
              <w:jc w:val="center"/>
              <w:rPr>
                <w:del w:id="1882" w:author="Hollie Nicholls" w:date="2019-07-03T16:27:00Z"/>
                <w:rFonts w:eastAsia="Times New Roman" w:cs="Times New Roman"/>
                <w:color w:val="000000"/>
                <w:szCs w:val="24"/>
                <w:lang w:eastAsia="en-GB"/>
              </w:rPr>
            </w:pPr>
            <w:del w:id="1883"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01BD191C" w14:textId="1EC35F55" w:rsidR="00851164" w:rsidRPr="00011B2A" w:rsidDel="00BF11A0" w:rsidRDefault="00851164" w:rsidP="00851164">
            <w:pPr>
              <w:spacing w:after="0" w:line="240" w:lineRule="auto"/>
              <w:jc w:val="center"/>
              <w:rPr>
                <w:del w:id="1884" w:author="Hollie Nicholls" w:date="2019-07-03T16:27:00Z"/>
                <w:rFonts w:eastAsia="Times New Roman" w:cs="Times New Roman"/>
                <w:color w:val="000000"/>
                <w:szCs w:val="24"/>
                <w:lang w:eastAsia="en-GB"/>
              </w:rPr>
            </w:pPr>
            <w:del w:id="1885"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4E79024A" w14:textId="00163502" w:rsidR="00851164" w:rsidRPr="00011B2A" w:rsidDel="00BF11A0" w:rsidRDefault="00851164" w:rsidP="00851164">
            <w:pPr>
              <w:spacing w:after="0" w:line="240" w:lineRule="auto"/>
              <w:jc w:val="center"/>
              <w:rPr>
                <w:del w:id="1886" w:author="Hollie Nicholls" w:date="2019-07-03T16:27:00Z"/>
                <w:rFonts w:eastAsia="Times New Roman" w:cs="Times New Roman"/>
                <w:color w:val="000000"/>
                <w:szCs w:val="24"/>
                <w:lang w:eastAsia="en-GB"/>
              </w:rPr>
            </w:pPr>
            <w:del w:id="1887"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1359B6CA" w14:textId="60AE5EEC" w:rsidR="00851164" w:rsidRPr="00011B2A" w:rsidDel="00BF11A0" w:rsidRDefault="00851164" w:rsidP="00851164">
            <w:pPr>
              <w:spacing w:after="0" w:line="240" w:lineRule="auto"/>
              <w:jc w:val="center"/>
              <w:rPr>
                <w:del w:id="1888" w:author="Hollie Nicholls" w:date="2019-07-03T16:27:00Z"/>
                <w:rFonts w:eastAsia="Times New Roman" w:cs="Times New Roman"/>
                <w:color w:val="000000"/>
                <w:szCs w:val="24"/>
                <w:lang w:eastAsia="en-GB"/>
              </w:rPr>
            </w:pPr>
            <w:del w:id="1889"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73C62F0F" w14:textId="6B609396" w:rsidR="00851164" w:rsidRPr="00011B2A" w:rsidDel="00BF11A0" w:rsidRDefault="00851164" w:rsidP="00851164">
            <w:pPr>
              <w:spacing w:after="0" w:line="240" w:lineRule="auto"/>
              <w:jc w:val="center"/>
              <w:rPr>
                <w:del w:id="1890" w:author="Hollie Nicholls" w:date="2019-07-03T16:27:00Z"/>
                <w:rFonts w:eastAsia="Times New Roman" w:cs="Times New Roman"/>
                <w:color w:val="000000"/>
                <w:szCs w:val="24"/>
                <w:lang w:eastAsia="en-GB"/>
              </w:rPr>
            </w:pPr>
            <w:del w:id="1891"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15083DD3" w14:textId="0341FE43" w:rsidR="00851164" w:rsidRPr="00011B2A" w:rsidDel="00BF11A0" w:rsidRDefault="00851164" w:rsidP="00851164">
            <w:pPr>
              <w:spacing w:after="0" w:line="240" w:lineRule="auto"/>
              <w:jc w:val="center"/>
              <w:rPr>
                <w:del w:id="1892" w:author="Hollie Nicholls" w:date="2019-07-03T16:27:00Z"/>
                <w:rFonts w:eastAsia="Times New Roman" w:cs="Times New Roman"/>
                <w:color w:val="000000"/>
                <w:szCs w:val="24"/>
                <w:lang w:eastAsia="en-GB"/>
              </w:rPr>
            </w:pPr>
            <w:del w:id="1893" w:author="Hollie Nicholls" w:date="2019-07-03T16:27:00Z">
              <w:r w:rsidRPr="00011B2A" w:rsidDel="00BF11A0">
                <w:rPr>
                  <w:rFonts w:eastAsia="Times New Roman" w:cs="Times New Roman"/>
                  <w:color w:val="000000"/>
                  <w:szCs w:val="24"/>
                  <w:lang w:eastAsia="en-GB"/>
                </w:rPr>
                <w:delText> </w:delText>
              </w:r>
            </w:del>
          </w:p>
        </w:tc>
      </w:tr>
      <w:tr w:rsidR="00851164" w:rsidRPr="00011B2A" w:rsidDel="00BF11A0" w14:paraId="2421919A" w14:textId="5587DFD2" w:rsidTr="00851164">
        <w:trPr>
          <w:gridBefore w:val="1"/>
          <w:wBefore w:w="98" w:type="dxa"/>
          <w:trHeight w:val="402"/>
          <w:del w:id="1894"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2B879F43" w14:textId="0C057E00" w:rsidR="00851164" w:rsidRPr="00011B2A" w:rsidDel="00BF11A0" w:rsidRDefault="00851164" w:rsidP="00851164">
            <w:pPr>
              <w:spacing w:after="0" w:line="240" w:lineRule="auto"/>
              <w:rPr>
                <w:del w:id="1895" w:author="Hollie Nicholls" w:date="2019-07-03T16:27:00Z"/>
                <w:rFonts w:eastAsia="Times New Roman" w:cs="Times New Roman"/>
                <w:color w:val="000000"/>
                <w:szCs w:val="24"/>
                <w:lang w:eastAsia="en-GB"/>
              </w:rPr>
            </w:pPr>
            <w:del w:id="1896" w:author="Hollie Nicholls" w:date="2019-07-03T16:27:00Z">
              <w:r w:rsidRPr="00011B2A" w:rsidDel="00BF11A0">
                <w:rPr>
                  <w:rFonts w:eastAsia="Times New Roman" w:cs="Times New Roman"/>
                  <w:color w:val="000000"/>
                  <w:szCs w:val="24"/>
                  <w:lang w:eastAsia="en-GB"/>
                </w:rPr>
                <w:delText>RPI True-up</w:delText>
              </w:r>
            </w:del>
          </w:p>
        </w:tc>
        <w:tc>
          <w:tcPr>
            <w:tcW w:w="1335"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0CF5A263" w14:textId="526D45F0" w:rsidR="00851164" w:rsidRPr="00011B2A" w:rsidDel="00BF11A0" w:rsidRDefault="00851164" w:rsidP="00851164">
            <w:pPr>
              <w:spacing w:after="0" w:line="240" w:lineRule="auto"/>
              <w:jc w:val="center"/>
              <w:rPr>
                <w:del w:id="1897" w:author="Hollie Nicholls" w:date="2019-07-03T16:27:00Z"/>
                <w:rFonts w:eastAsia="Times New Roman" w:cs="Times New Roman"/>
                <w:color w:val="000000"/>
                <w:szCs w:val="24"/>
                <w:lang w:eastAsia="en-GB"/>
              </w:rPr>
            </w:pPr>
            <w:del w:id="1898" w:author="Hollie Nicholls" w:date="2019-07-03T16:27:00Z">
              <w:r w:rsidRPr="00011B2A" w:rsidDel="00BF11A0">
                <w:rPr>
                  <w:rFonts w:eastAsia="Times New Roman" w:cs="Times New Roman"/>
                  <w:color w:val="000000"/>
                  <w:szCs w:val="24"/>
                  <w:lang w:eastAsia="en-GB"/>
                </w:rPr>
                <w:delText> </w:delText>
              </w:r>
            </w:del>
          </w:p>
        </w:tc>
        <w:tc>
          <w:tcPr>
            <w:tcW w:w="1003"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466369A9" w14:textId="1C3DD92E" w:rsidR="00851164" w:rsidRPr="00011B2A" w:rsidDel="00BF11A0" w:rsidRDefault="00851164" w:rsidP="00851164">
            <w:pPr>
              <w:spacing w:after="0" w:line="240" w:lineRule="auto"/>
              <w:jc w:val="center"/>
              <w:rPr>
                <w:del w:id="1899" w:author="Hollie Nicholls" w:date="2019-07-03T16:27:00Z"/>
                <w:rFonts w:eastAsia="Times New Roman" w:cs="Times New Roman"/>
                <w:color w:val="000000"/>
                <w:szCs w:val="24"/>
                <w:lang w:eastAsia="en-GB"/>
              </w:rPr>
            </w:pPr>
            <w:del w:id="1900" w:author="Hollie Nicholls" w:date="2019-07-03T16:27:00Z">
              <w:r w:rsidRPr="00011B2A" w:rsidDel="00BF11A0">
                <w:rPr>
                  <w:rFonts w:eastAsia="Times New Roman" w:cs="Times New Roman"/>
                  <w:color w:val="000000"/>
                  <w:szCs w:val="24"/>
                  <w:lang w:eastAsia="en-GB"/>
                </w:rPr>
                <w:delText> </w:delText>
              </w:r>
            </w:del>
          </w:p>
        </w:tc>
        <w:tc>
          <w:tcPr>
            <w:tcW w:w="1392"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6ED94CFC" w14:textId="17B74E67" w:rsidR="00851164" w:rsidRPr="00011B2A" w:rsidDel="00BF11A0" w:rsidRDefault="00851164" w:rsidP="00851164">
            <w:pPr>
              <w:spacing w:after="0" w:line="240" w:lineRule="auto"/>
              <w:jc w:val="center"/>
              <w:rPr>
                <w:del w:id="1901" w:author="Hollie Nicholls" w:date="2019-07-03T16:27:00Z"/>
                <w:rFonts w:eastAsia="Times New Roman" w:cs="Times New Roman"/>
                <w:color w:val="000000"/>
                <w:szCs w:val="24"/>
                <w:lang w:eastAsia="en-GB"/>
              </w:rPr>
            </w:pPr>
            <w:del w:id="1902"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B6286" w14:textId="4A6B1308" w:rsidR="00851164" w:rsidRPr="00011B2A" w:rsidDel="00BF11A0" w:rsidRDefault="00851164" w:rsidP="00851164">
            <w:pPr>
              <w:spacing w:after="0" w:line="240" w:lineRule="auto"/>
              <w:jc w:val="center"/>
              <w:rPr>
                <w:del w:id="1903" w:author="Hollie Nicholls" w:date="2019-07-03T16:27:00Z"/>
                <w:rFonts w:eastAsia="Times New Roman" w:cs="Times New Roman"/>
                <w:color w:val="000000"/>
                <w:szCs w:val="24"/>
                <w:lang w:eastAsia="en-GB"/>
              </w:rPr>
            </w:pPr>
            <w:del w:id="1904"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F75A3" w14:textId="2C9ABE45" w:rsidR="00851164" w:rsidRPr="00011B2A" w:rsidDel="00BF11A0" w:rsidRDefault="00851164" w:rsidP="00851164">
            <w:pPr>
              <w:spacing w:after="0" w:line="240" w:lineRule="auto"/>
              <w:jc w:val="center"/>
              <w:rPr>
                <w:del w:id="1905" w:author="Hollie Nicholls" w:date="2019-07-03T16:27:00Z"/>
                <w:rFonts w:eastAsia="Times New Roman" w:cs="Times New Roman"/>
                <w:color w:val="000000"/>
                <w:szCs w:val="24"/>
                <w:lang w:eastAsia="en-GB"/>
              </w:rPr>
            </w:pPr>
            <w:del w:id="1906"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0C893" w14:textId="64962C99" w:rsidR="00851164" w:rsidRPr="00011B2A" w:rsidDel="00BF11A0" w:rsidRDefault="00851164" w:rsidP="00851164">
            <w:pPr>
              <w:spacing w:after="0" w:line="240" w:lineRule="auto"/>
              <w:jc w:val="center"/>
              <w:rPr>
                <w:del w:id="1907" w:author="Hollie Nicholls" w:date="2019-07-03T16:27:00Z"/>
                <w:rFonts w:eastAsia="Times New Roman" w:cs="Times New Roman"/>
                <w:color w:val="000000"/>
                <w:szCs w:val="24"/>
                <w:lang w:eastAsia="en-GB"/>
              </w:rPr>
            </w:pPr>
            <w:del w:id="1908"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BB1DA" w14:textId="73445551" w:rsidR="00851164" w:rsidRPr="00011B2A" w:rsidDel="00BF11A0" w:rsidRDefault="00851164" w:rsidP="00851164">
            <w:pPr>
              <w:spacing w:after="0" w:line="240" w:lineRule="auto"/>
              <w:jc w:val="center"/>
              <w:rPr>
                <w:del w:id="1909" w:author="Hollie Nicholls" w:date="2019-07-03T16:27:00Z"/>
                <w:rFonts w:eastAsia="Times New Roman" w:cs="Times New Roman"/>
                <w:color w:val="000000"/>
                <w:szCs w:val="24"/>
                <w:lang w:eastAsia="en-GB"/>
              </w:rPr>
            </w:pPr>
            <w:del w:id="1910"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2DB2C" w14:textId="0BFA7096" w:rsidR="00851164" w:rsidRPr="00011B2A" w:rsidDel="00BF11A0" w:rsidRDefault="00851164" w:rsidP="00851164">
            <w:pPr>
              <w:spacing w:after="0" w:line="240" w:lineRule="auto"/>
              <w:jc w:val="center"/>
              <w:rPr>
                <w:del w:id="1911" w:author="Hollie Nicholls" w:date="2019-07-03T16:27:00Z"/>
                <w:rFonts w:eastAsia="Times New Roman" w:cs="Times New Roman"/>
                <w:color w:val="000000"/>
                <w:szCs w:val="24"/>
                <w:lang w:eastAsia="en-GB"/>
              </w:rPr>
            </w:pPr>
            <w:del w:id="1912"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F2529" w14:textId="0A9D746B" w:rsidR="00851164" w:rsidRPr="00011B2A" w:rsidDel="00BF11A0" w:rsidRDefault="00851164" w:rsidP="00851164">
            <w:pPr>
              <w:spacing w:after="0" w:line="240" w:lineRule="auto"/>
              <w:jc w:val="center"/>
              <w:rPr>
                <w:del w:id="1913" w:author="Hollie Nicholls" w:date="2019-07-03T16:27:00Z"/>
                <w:rFonts w:eastAsia="Times New Roman" w:cs="Times New Roman"/>
                <w:color w:val="000000"/>
                <w:szCs w:val="24"/>
                <w:lang w:eastAsia="en-GB"/>
              </w:rPr>
            </w:pPr>
            <w:del w:id="1914" w:author="Hollie Nicholls" w:date="2019-07-03T16:27:00Z">
              <w:r w:rsidRPr="00011B2A" w:rsidDel="00BF11A0">
                <w:rPr>
                  <w:rFonts w:eastAsia="Times New Roman" w:cs="Times New Roman"/>
                  <w:color w:val="000000"/>
                  <w:szCs w:val="24"/>
                  <w:lang w:eastAsia="en-GB"/>
                </w:rPr>
                <w:delText> </w:delText>
              </w:r>
            </w:del>
          </w:p>
        </w:tc>
      </w:tr>
      <w:tr w:rsidR="00851164" w:rsidRPr="00011B2A" w:rsidDel="00BF11A0" w14:paraId="53BF19EF" w14:textId="5114DF7D" w:rsidTr="00851164">
        <w:trPr>
          <w:gridBefore w:val="1"/>
          <w:wBefore w:w="98" w:type="dxa"/>
          <w:trHeight w:val="402"/>
          <w:del w:id="1915"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36DB9697" w14:textId="699F8284" w:rsidR="00851164" w:rsidRPr="00011B2A" w:rsidDel="00BF11A0" w:rsidRDefault="00851164" w:rsidP="00851164">
            <w:pPr>
              <w:spacing w:after="0" w:line="240" w:lineRule="auto"/>
              <w:rPr>
                <w:del w:id="1916" w:author="Hollie Nicholls" w:date="2019-07-03T16:27:00Z"/>
                <w:rFonts w:eastAsia="Times New Roman" w:cs="Times New Roman"/>
                <w:color w:val="000000"/>
                <w:szCs w:val="24"/>
                <w:lang w:eastAsia="en-GB"/>
              </w:rPr>
            </w:pPr>
            <w:del w:id="1917" w:author="Hollie Nicholls" w:date="2019-07-03T16:27:00Z">
              <w:r w:rsidRPr="00011B2A" w:rsidDel="00BF11A0">
                <w:rPr>
                  <w:rFonts w:eastAsia="Times New Roman" w:cs="Times New Roman"/>
                  <w:color w:val="000000"/>
                  <w:szCs w:val="24"/>
                  <w:lang w:eastAsia="en-GB"/>
                </w:rPr>
                <w:delText>Annual Iteration</w:delText>
              </w:r>
            </w:del>
          </w:p>
        </w:tc>
        <w:tc>
          <w:tcPr>
            <w:tcW w:w="1335"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212CE9F0" w14:textId="00C062C7" w:rsidR="00851164" w:rsidRPr="00011B2A" w:rsidDel="00BF11A0" w:rsidRDefault="00851164" w:rsidP="00851164">
            <w:pPr>
              <w:spacing w:after="0" w:line="240" w:lineRule="auto"/>
              <w:jc w:val="center"/>
              <w:rPr>
                <w:del w:id="1918" w:author="Hollie Nicholls" w:date="2019-07-03T16:27:00Z"/>
                <w:rFonts w:eastAsia="Times New Roman" w:cs="Times New Roman"/>
                <w:color w:val="000000"/>
                <w:szCs w:val="24"/>
                <w:lang w:eastAsia="en-GB"/>
              </w:rPr>
            </w:pPr>
            <w:del w:id="1919" w:author="Hollie Nicholls" w:date="2019-07-03T16:27:00Z">
              <w:r w:rsidRPr="00011B2A" w:rsidDel="00BF11A0">
                <w:rPr>
                  <w:rFonts w:eastAsia="Times New Roman" w:cs="Times New Roman"/>
                  <w:color w:val="000000"/>
                  <w:szCs w:val="24"/>
                  <w:lang w:eastAsia="en-GB"/>
                </w:rPr>
                <w:delText> </w:delText>
              </w:r>
            </w:del>
          </w:p>
        </w:tc>
        <w:tc>
          <w:tcPr>
            <w:tcW w:w="1003"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53174FD0" w14:textId="090BFFDC" w:rsidR="00851164" w:rsidRPr="00011B2A" w:rsidDel="00BF11A0" w:rsidRDefault="00851164" w:rsidP="00851164">
            <w:pPr>
              <w:spacing w:after="0" w:line="240" w:lineRule="auto"/>
              <w:jc w:val="center"/>
              <w:rPr>
                <w:del w:id="1920" w:author="Hollie Nicholls" w:date="2019-07-03T16:27:00Z"/>
                <w:rFonts w:eastAsia="Times New Roman" w:cs="Times New Roman"/>
                <w:color w:val="000000"/>
                <w:szCs w:val="24"/>
                <w:lang w:eastAsia="en-GB"/>
              </w:rPr>
            </w:pPr>
            <w:del w:id="1921" w:author="Hollie Nicholls" w:date="2019-07-03T16:27:00Z">
              <w:r w:rsidRPr="00011B2A" w:rsidDel="00BF11A0">
                <w:rPr>
                  <w:rFonts w:eastAsia="Times New Roman" w:cs="Times New Roman"/>
                  <w:color w:val="000000"/>
                  <w:szCs w:val="24"/>
                  <w:lang w:eastAsia="en-GB"/>
                </w:rPr>
                <w:delText> </w:delText>
              </w:r>
            </w:del>
          </w:p>
        </w:tc>
        <w:tc>
          <w:tcPr>
            <w:tcW w:w="1392"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405DBE2C" w14:textId="7AEB57E5" w:rsidR="00851164" w:rsidRPr="00011B2A" w:rsidDel="00BF11A0" w:rsidRDefault="00851164" w:rsidP="00851164">
            <w:pPr>
              <w:spacing w:after="0" w:line="240" w:lineRule="auto"/>
              <w:jc w:val="center"/>
              <w:rPr>
                <w:del w:id="1922" w:author="Hollie Nicholls" w:date="2019-07-03T16:27:00Z"/>
                <w:rFonts w:eastAsia="Times New Roman" w:cs="Times New Roman"/>
                <w:color w:val="000000"/>
                <w:szCs w:val="24"/>
                <w:lang w:eastAsia="en-GB"/>
              </w:rPr>
            </w:pPr>
            <w:del w:id="1923"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56F21" w14:textId="28AB9A9A" w:rsidR="00851164" w:rsidRPr="00011B2A" w:rsidDel="00BF11A0" w:rsidRDefault="00851164" w:rsidP="00851164">
            <w:pPr>
              <w:spacing w:after="0" w:line="240" w:lineRule="auto"/>
              <w:jc w:val="center"/>
              <w:rPr>
                <w:del w:id="1924" w:author="Hollie Nicholls" w:date="2019-07-03T16:27:00Z"/>
                <w:rFonts w:eastAsia="Times New Roman" w:cs="Times New Roman"/>
                <w:color w:val="000000"/>
                <w:szCs w:val="24"/>
                <w:lang w:eastAsia="en-GB"/>
              </w:rPr>
            </w:pPr>
            <w:del w:id="1925"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53A53" w14:textId="4D2B095C" w:rsidR="00851164" w:rsidRPr="00011B2A" w:rsidDel="00BF11A0" w:rsidRDefault="00851164" w:rsidP="00851164">
            <w:pPr>
              <w:spacing w:after="0" w:line="240" w:lineRule="auto"/>
              <w:jc w:val="center"/>
              <w:rPr>
                <w:del w:id="1926" w:author="Hollie Nicholls" w:date="2019-07-03T16:27:00Z"/>
                <w:rFonts w:eastAsia="Times New Roman" w:cs="Times New Roman"/>
                <w:color w:val="000000"/>
                <w:szCs w:val="24"/>
                <w:lang w:eastAsia="en-GB"/>
              </w:rPr>
            </w:pPr>
            <w:del w:id="1927"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B6D3A" w14:textId="7EA99E60" w:rsidR="00851164" w:rsidRPr="00011B2A" w:rsidDel="00BF11A0" w:rsidRDefault="00851164" w:rsidP="00851164">
            <w:pPr>
              <w:spacing w:after="0" w:line="240" w:lineRule="auto"/>
              <w:jc w:val="center"/>
              <w:rPr>
                <w:del w:id="1928" w:author="Hollie Nicholls" w:date="2019-07-03T16:27:00Z"/>
                <w:rFonts w:eastAsia="Times New Roman" w:cs="Times New Roman"/>
                <w:color w:val="000000"/>
                <w:szCs w:val="24"/>
                <w:lang w:eastAsia="en-GB"/>
              </w:rPr>
            </w:pPr>
            <w:del w:id="1929"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A1333" w14:textId="11F847EB" w:rsidR="00851164" w:rsidRPr="00011B2A" w:rsidDel="00BF11A0" w:rsidRDefault="00851164" w:rsidP="00851164">
            <w:pPr>
              <w:spacing w:after="0" w:line="240" w:lineRule="auto"/>
              <w:jc w:val="center"/>
              <w:rPr>
                <w:del w:id="1930" w:author="Hollie Nicholls" w:date="2019-07-03T16:27:00Z"/>
                <w:rFonts w:eastAsia="Times New Roman" w:cs="Times New Roman"/>
                <w:color w:val="000000"/>
                <w:szCs w:val="24"/>
                <w:lang w:eastAsia="en-GB"/>
              </w:rPr>
            </w:pPr>
            <w:del w:id="1931"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F7029" w14:textId="79363CCE" w:rsidR="00851164" w:rsidRPr="00011B2A" w:rsidDel="00BF11A0" w:rsidRDefault="00851164" w:rsidP="00851164">
            <w:pPr>
              <w:spacing w:after="0" w:line="240" w:lineRule="auto"/>
              <w:jc w:val="center"/>
              <w:rPr>
                <w:del w:id="1932" w:author="Hollie Nicholls" w:date="2019-07-03T16:27:00Z"/>
                <w:rFonts w:eastAsia="Times New Roman" w:cs="Times New Roman"/>
                <w:color w:val="000000"/>
                <w:szCs w:val="24"/>
                <w:lang w:eastAsia="en-GB"/>
              </w:rPr>
            </w:pPr>
            <w:del w:id="1933"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E8634" w14:textId="737E5878" w:rsidR="00851164" w:rsidRPr="00011B2A" w:rsidDel="00BF11A0" w:rsidRDefault="00851164" w:rsidP="00851164">
            <w:pPr>
              <w:spacing w:after="0" w:line="240" w:lineRule="auto"/>
              <w:jc w:val="center"/>
              <w:rPr>
                <w:del w:id="1934" w:author="Hollie Nicholls" w:date="2019-07-03T16:27:00Z"/>
                <w:rFonts w:eastAsia="Times New Roman" w:cs="Times New Roman"/>
                <w:color w:val="000000"/>
                <w:szCs w:val="24"/>
                <w:lang w:eastAsia="en-GB"/>
              </w:rPr>
            </w:pPr>
            <w:del w:id="1935" w:author="Hollie Nicholls" w:date="2019-07-03T16:27:00Z">
              <w:r w:rsidRPr="00011B2A" w:rsidDel="00BF11A0">
                <w:rPr>
                  <w:rFonts w:eastAsia="Times New Roman" w:cs="Times New Roman"/>
                  <w:color w:val="000000"/>
                  <w:szCs w:val="24"/>
                  <w:lang w:eastAsia="en-GB"/>
                </w:rPr>
                <w:delText> </w:delText>
              </w:r>
            </w:del>
          </w:p>
        </w:tc>
      </w:tr>
      <w:tr w:rsidR="00851164" w:rsidRPr="00011B2A" w:rsidDel="00BF11A0" w14:paraId="1ED72A89" w14:textId="319187D7" w:rsidTr="00851164">
        <w:trPr>
          <w:gridBefore w:val="1"/>
          <w:wBefore w:w="98" w:type="dxa"/>
          <w:trHeight w:val="402"/>
          <w:del w:id="1936"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6552C3A2" w14:textId="1BEF7BAE" w:rsidR="00851164" w:rsidRPr="00011B2A" w:rsidDel="00BF11A0" w:rsidRDefault="00851164" w:rsidP="00851164">
            <w:pPr>
              <w:spacing w:after="0" w:line="240" w:lineRule="auto"/>
              <w:rPr>
                <w:del w:id="1937" w:author="Hollie Nicholls" w:date="2019-07-03T16:27:00Z"/>
                <w:rFonts w:eastAsia="Times New Roman" w:cs="Times New Roman"/>
                <w:color w:val="000000"/>
                <w:szCs w:val="24"/>
                <w:lang w:eastAsia="en-GB"/>
              </w:rPr>
            </w:pPr>
            <w:del w:id="1938" w:author="Hollie Nicholls" w:date="2019-07-03T16:27:00Z">
              <w:r w:rsidRPr="00011B2A" w:rsidDel="00BF11A0">
                <w:rPr>
                  <w:rFonts w:eastAsia="Times New Roman" w:cs="Times New Roman"/>
                  <w:color w:val="000000"/>
                  <w:szCs w:val="24"/>
                  <w:lang w:eastAsia="en-GB"/>
                </w:rPr>
                <w:delText>Broad Measure of Customer Service</w:delText>
              </w:r>
            </w:del>
          </w:p>
        </w:tc>
        <w:tc>
          <w:tcPr>
            <w:tcW w:w="1335"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3328130A" w14:textId="3BC26F3F" w:rsidR="00851164" w:rsidRPr="00011B2A" w:rsidDel="00BF11A0" w:rsidRDefault="00851164" w:rsidP="00851164">
            <w:pPr>
              <w:spacing w:after="0" w:line="240" w:lineRule="auto"/>
              <w:jc w:val="center"/>
              <w:rPr>
                <w:del w:id="1939" w:author="Hollie Nicholls" w:date="2019-07-03T16:27:00Z"/>
                <w:rFonts w:eastAsia="Times New Roman" w:cs="Times New Roman"/>
                <w:color w:val="000000"/>
                <w:szCs w:val="24"/>
                <w:lang w:eastAsia="en-GB"/>
              </w:rPr>
            </w:pPr>
            <w:del w:id="1940" w:author="Hollie Nicholls" w:date="2019-07-03T16:27:00Z">
              <w:r w:rsidRPr="00011B2A" w:rsidDel="00BF11A0">
                <w:rPr>
                  <w:rFonts w:eastAsia="Times New Roman" w:cs="Times New Roman"/>
                  <w:color w:val="000000"/>
                  <w:szCs w:val="24"/>
                  <w:lang w:eastAsia="en-GB"/>
                </w:rPr>
                <w:delText> </w:delText>
              </w:r>
            </w:del>
          </w:p>
        </w:tc>
        <w:tc>
          <w:tcPr>
            <w:tcW w:w="1003"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236F43C5" w14:textId="0AF92D50" w:rsidR="00851164" w:rsidRPr="00011B2A" w:rsidDel="00BF11A0" w:rsidRDefault="00851164" w:rsidP="00851164">
            <w:pPr>
              <w:spacing w:after="0" w:line="240" w:lineRule="auto"/>
              <w:jc w:val="center"/>
              <w:rPr>
                <w:del w:id="1941" w:author="Hollie Nicholls" w:date="2019-07-03T16:27:00Z"/>
                <w:rFonts w:eastAsia="Times New Roman" w:cs="Times New Roman"/>
                <w:color w:val="000000"/>
                <w:szCs w:val="24"/>
                <w:lang w:eastAsia="en-GB"/>
              </w:rPr>
            </w:pPr>
            <w:del w:id="1942" w:author="Hollie Nicholls" w:date="2019-07-03T16:27:00Z">
              <w:r w:rsidRPr="00011B2A" w:rsidDel="00BF11A0">
                <w:rPr>
                  <w:rFonts w:eastAsia="Times New Roman" w:cs="Times New Roman"/>
                  <w:color w:val="000000"/>
                  <w:szCs w:val="24"/>
                  <w:lang w:eastAsia="en-GB"/>
                </w:rPr>
                <w:delText> </w:delText>
              </w:r>
            </w:del>
          </w:p>
        </w:tc>
        <w:tc>
          <w:tcPr>
            <w:tcW w:w="1392"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7E87ADEF" w14:textId="4580F482" w:rsidR="00851164" w:rsidRPr="00011B2A" w:rsidDel="00BF11A0" w:rsidRDefault="00851164" w:rsidP="00851164">
            <w:pPr>
              <w:spacing w:after="0" w:line="240" w:lineRule="auto"/>
              <w:jc w:val="center"/>
              <w:rPr>
                <w:del w:id="1943" w:author="Hollie Nicholls" w:date="2019-07-03T16:27:00Z"/>
                <w:rFonts w:eastAsia="Times New Roman" w:cs="Times New Roman"/>
                <w:color w:val="000000"/>
                <w:szCs w:val="24"/>
                <w:lang w:eastAsia="en-GB"/>
              </w:rPr>
            </w:pPr>
            <w:del w:id="1944"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8B411" w14:textId="176AB4D9" w:rsidR="00851164" w:rsidRPr="00011B2A" w:rsidDel="00BF11A0" w:rsidRDefault="00851164" w:rsidP="00851164">
            <w:pPr>
              <w:spacing w:after="0" w:line="240" w:lineRule="auto"/>
              <w:jc w:val="center"/>
              <w:rPr>
                <w:del w:id="1945" w:author="Hollie Nicholls" w:date="2019-07-03T16:27:00Z"/>
                <w:rFonts w:eastAsia="Times New Roman" w:cs="Times New Roman"/>
                <w:color w:val="000000"/>
                <w:szCs w:val="24"/>
                <w:lang w:eastAsia="en-GB"/>
              </w:rPr>
            </w:pPr>
            <w:del w:id="1946"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0CEF6" w14:textId="26E8CFB8" w:rsidR="00851164" w:rsidRPr="00011B2A" w:rsidDel="00BF11A0" w:rsidRDefault="00851164" w:rsidP="00851164">
            <w:pPr>
              <w:spacing w:after="0" w:line="240" w:lineRule="auto"/>
              <w:jc w:val="center"/>
              <w:rPr>
                <w:del w:id="1947" w:author="Hollie Nicholls" w:date="2019-07-03T16:27:00Z"/>
                <w:rFonts w:eastAsia="Times New Roman" w:cs="Times New Roman"/>
                <w:color w:val="000000"/>
                <w:szCs w:val="24"/>
                <w:lang w:eastAsia="en-GB"/>
              </w:rPr>
            </w:pPr>
            <w:del w:id="1948"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08498" w14:textId="5274082F" w:rsidR="00851164" w:rsidRPr="00011B2A" w:rsidDel="00BF11A0" w:rsidRDefault="00851164" w:rsidP="00851164">
            <w:pPr>
              <w:spacing w:after="0" w:line="240" w:lineRule="auto"/>
              <w:jc w:val="center"/>
              <w:rPr>
                <w:del w:id="1949" w:author="Hollie Nicholls" w:date="2019-07-03T16:27:00Z"/>
                <w:rFonts w:eastAsia="Times New Roman" w:cs="Times New Roman"/>
                <w:color w:val="000000"/>
                <w:szCs w:val="24"/>
                <w:lang w:eastAsia="en-GB"/>
              </w:rPr>
            </w:pPr>
            <w:del w:id="1950"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B6ACC" w14:textId="44EAB72E" w:rsidR="00851164" w:rsidRPr="00011B2A" w:rsidDel="00BF11A0" w:rsidRDefault="00851164" w:rsidP="00851164">
            <w:pPr>
              <w:spacing w:after="0" w:line="240" w:lineRule="auto"/>
              <w:jc w:val="center"/>
              <w:rPr>
                <w:del w:id="1951" w:author="Hollie Nicholls" w:date="2019-07-03T16:27:00Z"/>
                <w:rFonts w:eastAsia="Times New Roman" w:cs="Times New Roman"/>
                <w:color w:val="000000"/>
                <w:szCs w:val="24"/>
                <w:lang w:eastAsia="en-GB"/>
              </w:rPr>
            </w:pPr>
            <w:del w:id="1952"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CFB10" w14:textId="4C8237EE" w:rsidR="00851164" w:rsidRPr="00011B2A" w:rsidDel="00BF11A0" w:rsidRDefault="00851164" w:rsidP="00851164">
            <w:pPr>
              <w:spacing w:after="0" w:line="240" w:lineRule="auto"/>
              <w:jc w:val="center"/>
              <w:rPr>
                <w:del w:id="1953" w:author="Hollie Nicholls" w:date="2019-07-03T16:27:00Z"/>
                <w:rFonts w:eastAsia="Times New Roman" w:cs="Times New Roman"/>
                <w:color w:val="000000"/>
                <w:szCs w:val="24"/>
                <w:lang w:eastAsia="en-GB"/>
              </w:rPr>
            </w:pPr>
            <w:del w:id="1954"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85E52" w14:textId="6EF469F3" w:rsidR="00851164" w:rsidRPr="00011B2A" w:rsidDel="00BF11A0" w:rsidRDefault="00851164" w:rsidP="00851164">
            <w:pPr>
              <w:spacing w:after="0" w:line="240" w:lineRule="auto"/>
              <w:jc w:val="center"/>
              <w:rPr>
                <w:del w:id="1955" w:author="Hollie Nicholls" w:date="2019-07-03T16:27:00Z"/>
                <w:rFonts w:eastAsia="Times New Roman" w:cs="Times New Roman"/>
                <w:color w:val="000000"/>
                <w:szCs w:val="24"/>
                <w:lang w:eastAsia="en-GB"/>
              </w:rPr>
            </w:pPr>
            <w:del w:id="1956" w:author="Hollie Nicholls" w:date="2019-07-03T16:27:00Z">
              <w:r w:rsidRPr="00011B2A" w:rsidDel="00BF11A0">
                <w:rPr>
                  <w:rFonts w:eastAsia="Times New Roman" w:cs="Times New Roman"/>
                  <w:color w:val="000000"/>
                  <w:szCs w:val="24"/>
                  <w:lang w:eastAsia="en-GB"/>
                </w:rPr>
                <w:delText> </w:delText>
              </w:r>
            </w:del>
          </w:p>
        </w:tc>
      </w:tr>
      <w:tr w:rsidR="00851164" w:rsidRPr="00011B2A" w:rsidDel="00BF11A0" w14:paraId="4738C7F4" w14:textId="62A3884D" w:rsidTr="00851164">
        <w:trPr>
          <w:gridBefore w:val="1"/>
          <w:wBefore w:w="98" w:type="dxa"/>
          <w:trHeight w:val="402"/>
          <w:del w:id="1957"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3F878CD5" w14:textId="3BC5B279" w:rsidR="00851164" w:rsidRPr="00011B2A" w:rsidDel="00BF11A0" w:rsidRDefault="00851164" w:rsidP="00851164">
            <w:pPr>
              <w:spacing w:after="0" w:line="240" w:lineRule="auto"/>
              <w:rPr>
                <w:del w:id="1958" w:author="Hollie Nicholls" w:date="2019-07-03T16:27:00Z"/>
                <w:rFonts w:eastAsia="Times New Roman" w:cs="Times New Roman"/>
                <w:color w:val="000000"/>
                <w:szCs w:val="24"/>
                <w:lang w:eastAsia="en-GB"/>
              </w:rPr>
            </w:pPr>
            <w:del w:id="1959" w:author="Hollie Nicholls" w:date="2019-07-03T16:27:00Z">
              <w:r w:rsidRPr="00011B2A" w:rsidDel="00BF11A0">
                <w:rPr>
                  <w:rFonts w:eastAsia="Times New Roman" w:cs="Times New Roman"/>
                  <w:color w:val="000000"/>
                  <w:szCs w:val="24"/>
                  <w:lang w:eastAsia="en-GB"/>
                </w:rPr>
                <w:delText>Quality of Service</w:delText>
              </w:r>
            </w:del>
          </w:p>
        </w:tc>
        <w:tc>
          <w:tcPr>
            <w:tcW w:w="1335"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4E3290A9" w14:textId="3CFB6FAE" w:rsidR="00851164" w:rsidRPr="00011B2A" w:rsidDel="00BF11A0" w:rsidRDefault="00851164" w:rsidP="00851164">
            <w:pPr>
              <w:spacing w:after="0" w:line="240" w:lineRule="auto"/>
              <w:jc w:val="center"/>
              <w:rPr>
                <w:del w:id="1960" w:author="Hollie Nicholls" w:date="2019-07-03T16:27:00Z"/>
                <w:rFonts w:eastAsia="Times New Roman" w:cs="Times New Roman"/>
                <w:color w:val="000000"/>
                <w:szCs w:val="24"/>
                <w:lang w:eastAsia="en-GB"/>
              </w:rPr>
            </w:pPr>
            <w:del w:id="1961" w:author="Hollie Nicholls" w:date="2019-07-03T16:27:00Z">
              <w:r w:rsidRPr="00011B2A" w:rsidDel="00BF11A0">
                <w:rPr>
                  <w:rFonts w:eastAsia="Times New Roman" w:cs="Times New Roman"/>
                  <w:color w:val="000000"/>
                  <w:szCs w:val="24"/>
                  <w:lang w:eastAsia="en-GB"/>
                </w:rPr>
                <w:delText> </w:delText>
              </w:r>
            </w:del>
          </w:p>
        </w:tc>
        <w:tc>
          <w:tcPr>
            <w:tcW w:w="1003"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04E46F9A" w14:textId="14A6AE69" w:rsidR="00851164" w:rsidRPr="00011B2A" w:rsidDel="00BF11A0" w:rsidRDefault="00851164" w:rsidP="00851164">
            <w:pPr>
              <w:spacing w:after="0" w:line="240" w:lineRule="auto"/>
              <w:jc w:val="center"/>
              <w:rPr>
                <w:del w:id="1962" w:author="Hollie Nicholls" w:date="2019-07-03T16:27:00Z"/>
                <w:rFonts w:eastAsia="Times New Roman" w:cs="Times New Roman"/>
                <w:color w:val="000000"/>
                <w:szCs w:val="24"/>
                <w:lang w:eastAsia="en-GB"/>
              </w:rPr>
            </w:pPr>
            <w:del w:id="1963" w:author="Hollie Nicholls" w:date="2019-07-03T16:27:00Z">
              <w:r w:rsidRPr="00011B2A" w:rsidDel="00BF11A0">
                <w:rPr>
                  <w:rFonts w:eastAsia="Times New Roman" w:cs="Times New Roman"/>
                  <w:color w:val="000000"/>
                  <w:szCs w:val="24"/>
                  <w:lang w:eastAsia="en-GB"/>
                </w:rPr>
                <w:delText> </w:delText>
              </w:r>
            </w:del>
          </w:p>
        </w:tc>
        <w:tc>
          <w:tcPr>
            <w:tcW w:w="1392"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4A9A1001" w14:textId="4874E653" w:rsidR="00851164" w:rsidRPr="00011B2A" w:rsidDel="00BF11A0" w:rsidRDefault="00851164" w:rsidP="00851164">
            <w:pPr>
              <w:spacing w:after="0" w:line="240" w:lineRule="auto"/>
              <w:jc w:val="center"/>
              <w:rPr>
                <w:del w:id="1964" w:author="Hollie Nicholls" w:date="2019-07-03T16:27:00Z"/>
                <w:rFonts w:eastAsia="Times New Roman" w:cs="Times New Roman"/>
                <w:color w:val="000000"/>
                <w:szCs w:val="24"/>
                <w:lang w:eastAsia="en-GB"/>
              </w:rPr>
            </w:pPr>
            <w:del w:id="1965"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4E4E3" w14:textId="7FF73B22" w:rsidR="00851164" w:rsidRPr="00011B2A" w:rsidDel="00BF11A0" w:rsidRDefault="00851164" w:rsidP="00851164">
            <w:pPr>
              <w:spacing w:after="0" w:line="240" w:lineRule="auto"/>
              <w:jc w:val="center"/>
              <w:rPr>
                <w:del w:id="1966" w:author="Hollie Nicholls" w:date="2019-07-03T16:27:00Z"/>
                <w:rFonts w:eastAsia="Times New Roman" w:cs="Times New Roman"/>
                <w:color w:val="000000"/>
                <w:szCs w:val="24"/>
                <w:lang w:eastAsia="en-GB"/>
              </w:rPr>
            </w:pPr>
            <w:del w:id="1967"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D88DF" w14:textId="21FA467A" w:rsidR="00851164" w:rsidRPr="00011B2A" w:rsidDel="00BF11A0" w:rsidRDefault="00851164" w:rsidP="00851164">
            <w:pPr>
              <w:spacing w:after="0" w:line="240" w:lineRule="auto"/>
              <w:jc w:val="center"/>
              <w:rPr>
                <w:del w:id="1968" w:author="Hollie Nicholls" w:date="2019-07-03T16:27:00Z"/>
                <w:rFonts w:eastAsia="Times New Roman" w:cs="Times New Roman"/>
                <w:color w:val="000000"/>
                <w:szCs w:val="24"/>
                <w:lang w:eastAsia="en-GB"/>
              </w:rPr>
            </w:pPr>
            <w:del w:id="1969"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89387" w14:textId="3EE885BC" w:rsidR="00851164" w:rsidRPr="00011B2A" w:rsidDel="00BF11A0" w:rsidRDefault="00851164" w:rsidP="00851164">
            <w:pPr>
              <w:spacing w:after="0" w:line="240" w:lineRule="auto"/>
              <w:jc w:val="center"/>
              <w:rPr>
                <w:del w:id="1970" w:author="Hollie Nicholls" w:date="2019-07-03T16:27:00Z"/>
                <w:rFonts w:eastAsia="Times New Roman" w:cs="Times New Roman"/>
                <w:color w:val="000000"/>
                <w:szCs w:val="24"/>
                <w:lang w:eastAsia="en-GB"/>
              </w:rPr>
            </w:pPr>
            <w:del w:id="1971"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06495" w14:textId="58E99388" w:rsidR="00851164" w:rsidRPr="00011B2A" w:rsidDel="00BF11A0" w:rsidRDefault="00851164" w:rsidP="00851164">
            <w:pPr>
              <w:spacing w:after="0" w:line="240" w:lineRule="auto"/>
              <w:jc w:val="center"/>
              <w:rPr>
                <w:del w:id="1972" w:author="Hollie Nicholls" w:date="2019-07-03T16:27:00Z"/>
                <w:rFonts w:eastAsia="Times New Roman" w:cs="Times New Roman"/>
                <w:color w:val="000000"/>
                <w:szCs w:val="24"/>
                <w:lang w:eastAsia="en-GB"/>
              </w:rPr>
            </w:pPr>
            <w:del w:id="1973"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F66FF" w14:textId="57316A61" w:rsidR="00851164" w:rsidRPr="00011B2A" w:rsidDel="00BF11A0" w:rsidRDefault="00851164" w:rsidP="00851164">
            <w:pPr>
              <w:spacing w:after="0" w:line="240" w:lineRule="auto"/>
              <w:jc w:val="center"/>
              <w:rPr>
                <w:del w:id="1974" w:author="Hollie Nicholls" w:date="2019-07-03T16:27:00Z"/>
                <w:rFonts w:eastAsia="Times New Roman" w:cs="Times New Roman"/>
                <w:color w:val="000000"/>
                <w:szCs w:val="24"/>
                <w:lang w:eastAsia="en-GB"/>
              </w:rPr>
            </w:pPr>
            <w:del w:id="1975"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F0753" w14:textId="0D892D82" w:rsidR="00851164" w:rsidRPr="00011B2A" w:rsidDel="00BF11A0" w:rsidRDefault="00851164" w:rsidP="00851164">
            <w:pPr>
              <w:spacing w:after="0" w:line="240" w:lineRule="auto"/>
              <w:jc w:val="center"/>
              <w:rPr>
                <w:del w:id="1976" w:author="Hollie Nicholls" w:date="2019-07-03T16:27:00Z"/>
                <w:rFonts w:eastAsia="Times New Roman" w:cs="Times New Roman"/>
                <w:color w:val="000000"/>
                <w:szCs w:val="24"/>
                <w:lang w:eastAsia="en-GB"/>
              </w:rPr>
            </w:pPr>
            <w:del w:id="1977" w:author="Hollie Nicholls" w:date="2019-07-03T16:27:00Z">
              <w:r w:rsidRPr="00011B2A" w:rsidDel="00BF11A0">
                <w:rPr>
                  <w:rFonts w:eastAsia="Times New Roman" w:cs="Times New Roman"/>
                  <w:color w:val="000000"/>
                  <w:szCs w:val="24"/>
                  <w:lang w:eastAsia="en-GB"/>
                </w:rPr>
                <w:delText> </w:delText>
              </w:r>
            </w:del>
          </w:p>
        </w:tc>
      </w:tr>
      <w:tr w:rsidR="00851164" w:rsidRPr="00011B2A" w:rsidDel="00BF11A0" w14:paraId="2333D0DC" w14:textId="62D6444B" w:rsidTr="00851164">
        <w:trPr>
          <w:gridBefore w:val="1"/>
          <w:wBefore w:w="98" w:type="dxa"/>
          <w:trHeight w:val="402"/>
          <w:del w:id="1978"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685BBC72" w14:textId="58F63F9A" w:rsidR="00851164" w:rsidRPr="00011B2A" w:rsidDel="00BF11A0" w:rsidRDefault="00851164" w:rsidP="00851164">
            <w:pPr>
              <w:spacing w:after="0" w:line="240" w:lineRule="auto"/>
              <w:rPr>
                <w:del w:id="1979" w:author="Hollie Nicholls" w:date="2019-07-03T16:27:00Z"/>
                <w:rFonts w:eastAsia="Times New Roman" w:cs="Times New Roman"/>
                <w:color w:val="000000"/>
                <w:szCs w:val="24"/>
                <w:lang w:eastAsia="en-GB"/>
              </w:rPr>
            </w:pPr>
            <w:del w:id="1980" w:author="Hollie Nicholls" w:date="2019-07-03T16:27:00Z">
              <w:r w:rsidRPr="00011B2A" w:rsidDel="00BF11A0">
                <w:rPr>
                  <w:rFonts w:eastAsia="Times New Roman" w:cs="Times New Roman"/>
                  <w:color w:val="000000"/>
                  <w:szCs w:val="24"/>
                  <w:lang w:eastAsia="en-GB"/>
                </w:rPr>
                <w:delText>Incentive on Connections Engagement</w:delText>
              </w:r>
            </w:del>
          </w:p>
        </w:tc>
        <w:tc>
          <w:tcPr>
            <w:tcW w:w="1335"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22595555" w14:textId="75378A0E" w:rsidR="00851164" w:rsidRPr="00011B2A" w:rsidDel="00BF11A0" w:rsidRDefault="00851164" w:rsidP="00851164">
            <w:pPr>
              <w:spacing w:after="0" w:line="240" w:lineRule="auto"/>
              <w:jc w:val="center"/>
              <w:rPr>
                <w:del w:id="1981" w:author="Hollie Nicholls" w:date="2019-07-03T16:27:00Z"/>
                <w:rFonts w:eastAsia="Times New Roman" w:cs="Times New Roman"/>
                <w:color w:val="000000"/>
                <w:szCs w:val="24"/>
                <w:lang w:eastAsia="en-GB"/>
              </w:rPr>
            </w:pPr>
            <w:del w:id="1982" w:author="Hollie Nicholls" w:date="2019-07-03T16:27:00Z">
              <w:r w:rsidRPr="00011B2A" w:rsidDel="00BF11A0">
                <w:rPr>
                  <w:rFonts w:eastAsia="Times New Roman" w:cs="Times New Roman"/>
                  <w:color w:val="000000"/>
                  <w:szCs w:val="24"/>
                  <w:lang w:eastAsia="en-GB"/>
                </w:rPr>
                <w:delText> </w:delText>
              </w:r>
            </w:del>
          </w:p>
        </w:tc>
        <w:tc>
          <w:tcPr>
            <w:tcW w:w="1003"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582B5147" w14:textId="2DE10AF5" w:rsidR="00851164" w:rsidRPr="00011B2A" w:rsidDel="00BF11A0" w:rsidRDefault="00851164" w:rsidP="00851164">
            <w:pPr>
              <w:spacing w:after="0" w:line="240" w:lineRule="auto"/>
              <w:jc w:val="center"/>
              <w:rPr>
                <w:del w:id="1983" w:author="Hollie Nicholls" w:date="2019-07-03T16:27:00Z"/>
                <w:rFonts w:eastAsia="Times New Roman" w:cs="Times New Roman"/>
                <w:color w:val="000000"/>
                <w:szCs w:val="24"/>
                <w:lang w:eastAsia="en-GB"/>
              </w:rPr>
            </w:pPr>
            <w:del w:id="1984" w:author="Hollie Nicholls" w:date="2019-07-03T16:27:00Z">
              <w:r w:rsidRPr="00011B2A" w:rsidDel="00BF11A0">
                <w:rPr>
                  <w:rFonts w:eastAsia="Times New Roman" w:cs="Times New Roman"/>
                  <w:color w:val="000000"/>
                  <w:szCs w:val="24"/>
                  <w:lang w:eastAsia="en-GB"/>
                </w:rPr>
                <w:delText> </w:delText>
              </w:r>
            </w:del>
          </w:p>
        </w:tc>
        <w:tc>
          <w:tcPr>
            <w:tcW w:w="1392"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10DA01DD" w14:textId="759631AD" w:rsidR="00851164" w:rsidRPr="00011B2A" w:rsidDel="00BF11A0" w:rsidRDefault="00851164" w:rsidP="00851164">
            <w:pPr>
              <w:spacing w:after="0" w:line="240" w:lineRule="auto"/>
              <w:jc w:val="center"/>
              <w:rPr>
                <w:del w:id="1985" w:author="Hollie Nicholls" w:date="2019-07-03T16:27:00Z"/>
                <w:rFonts w:eastAsia="Times New Roman" w:cs="Times New Roman"/>
                <w:color w:val="000000"/>
                <w:szCs w:val="24"/>
                <w:lang w:eastAsia="en-GB"/>
              </w:rPr>
            </w:pPr>
            <w:del w:id="1986"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6326F" w14:textId="00D3F4FF" w:rsidR="00851164" w:rsidRPr="00011B2A" w:rsidDel="00BF11A0" w:rsidRDefault="00851164" w:rsidP="00851164">
            <w:pPr>
              <w:spacing w:after="0" w:line="240" w:lineRule="auto"/>
              <w:jc w:val="center"/>
              <w:rPr>
                <w:del w:id="1987" w:author="Hollie Nicholls" w:date="2019-07-03T16:27:00Z"/>
                <w:rFonts w:eastAsia="Times New Roman" w:cs="Times New Roman"/>
                <w:color w:val="000000"/>
                <w:szCs w:val="24"/>
                <w:lang w:eastAsia="en-GB"/>
              </w:rPr>
            </w:pPr>
            <w:del w:id="1988"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99A2D" w14:textId="361A7FE5" w:rsidR="00851164" w:rsidRPr="00011B2A" w:rsidDel="00BF11A0" w:rsidRDefault="00851164" w:rsidP="00851164">
            <w:pPr>
              <w:spacing w:after="0" w:line="240" w:lineRule="auto"/>
              <w:jc w:val="center"/>
              <w:rPr>
                <w:del w:id="1989" w:author="Hollie Nicholls" w:date="2019-07-03T16:27:00Z"/>
                <w:rFonts w:eastAsia="Times New Roman" w:cs="Times New Roman"/>
                <w:color w:val="000000"/>
                <w:szCs w:val="24"/>
                <w:lang w:eastAsia="en-GB"/>
              </w:rPr>
            </w:pPr>
            <w:del w:id="1990"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C7F9F" w14:textId="44DEB4B4" w:rsidR="00851164" w:rsidRPr="00011B2A" w:rsidDel="00BF11A0" w:rsidRDefault="00851164" w:rsidP="00851164">
            <w:pPr>
              <w:spacing w:after="0" w:line="240" w:lineRule="auto"/>
              <w:jc w:val="center"/>
              <w:rPr>
                <w:del w:id="1991" w:author="Hollie Nicholls" w:date="2019-07-03T16:27:00Z"/>
                <w:rFonts w:eastAsia="Times New Roman" w:cs="Times New Roman"/>
                <w:color w:val="000000"/>
                <w:szCs w:val="24"/>
                <w:lang w:eastAsia="en-GB"/>
              </w:rPr>
            </w:pPr>
            <w:del w:id="1992"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8D758" w14:textId="29D2B8CD" w:rsidR="00851164" w:rsidRPr="00011B2A" w:rsidDel="00BF11A0" w:rsidRDefault="00851164" w:rsidP="00851164">
            <w:pPr>
              <w:spacing w:after="0" w:line="240" w:lineRule="auto"/>
              <w:jc w:val="center"/>
              <w:rPr>
                <w:del w:id="1993" w:author="Hollie Nicholls" w:date="2019-07-03T16:27:00Z"/>
                <w:rFonts w:eastAsia="Times New Roman" w:cs="Times New Roman"/>
                <w:color w:val="000000"/>
                <w:szCs w:val="24"/>
                <w:lang w:eastAsia="en-GB"/>
              </w:rPr>
            </w:pPr>
            <w:del w:id="1994"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A29FA" w14:textId="1D264750" w:rsidR="00851164" w:rsidRPr="00011B2A" w:rsidDel="00BF11A0" w:rsidRDefault="00851164" w:rsidP="00851164">
            <w:pPr>
              <w:spacing w:after="0" w:line="240" w:lineRule="auto"/>
              <w:jc w:val="center"/>
              <w:rPr>
                <w:del w:id="1995" w:author="Hollie Nicholls" w:date="2019-07-03T16:27:00Z"/>
                <w:rFonts w:eastAsia="Times New Roman" w:cs="Times New Roman"/>
                <w:color w:val="000000"/>
                <w:szCs w:val="24"/>
                <w:lang w:eastAsia="en-GB"/>
              </w:rPr>
            </w:pPr>
            <w:del w:id="1996"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941F2" w14:textId="3D899998" w:rsidR="00851164" w:rsidRPr="00011B2A" w:rsidDel="00BF11A0" w:rsidRDefault="00851164" w:rsidP="00851164">
            <w:pPr>
              <w:spacing w:after="0" w:line="240" w:lineRule="auto"/>
              <w:jc w:val="center"/>
              <w:rPr>
                <w:del w:id="1997" w:author="Hollie Nicholls" w:date="2019-07-03T16:27:00Z"/>
                <w:rFonts w:eastAsia="Times New Roman" w:cs="Times New Roman"/>
                <w:color w:val="000000"/>
                <w:szCs w:val="24"/>
                <w:lang w:eastAsia="en-GB"/>
              </w:rPr>
            </w:pPr>
            <w:del w:id="1998" w:author="Hollie Nicholls" w:date="2019-07-03T16:27:00Z">
              <w:r w:rsidRPr="00011B2A" w:rsidDel="00BF11A0">
                <w:rPr>
                  <w:rFonts w:eastAsia="Times New Roman" w:cs="Times New Roman"/>
                  <w:color w:val="000000"/>
                  <w:szCs w:val="24"/>
                  <w:lang w:eastAsia="en-GB"/>
                </w:rPr>
                <w:delText> </w:delText>
              </w:r>
            </w:del>
          </w:p>
        </w:tc>
      </w:tr>
      <w:tr w:rsidR="00851164" w:rsidRPr="00011B2A" w:rsidDel="00BF11A0" w14:paraId="51365CC5" w14:textId="16830CA8" w:rsidTr="00851164">
        <w:trPr>
          <w:gridBefore w:val="1"/>
          <w:wBefore w:w="98" w:type="dxa"/>
          <w:trHeight w:val="402"/>
          <w:del w:id="1999"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15E049A3" w14:textId="0E61A8E1" w:rsidR="00851164" w:rsidRPr="00011B2A" w:rsidDel="00BF11A0" w:rsidRDefault="00851164" w:rsidP="00851164">
            <w:pPr>
              <w:spacing w:after="0" w:line="240" w:lineRule="auto"/>
              <w:rPr>
                <w:del w:id="2000" w:author="Hollie Nicholls" w:date="2019-07-03T16:27:00Z"/>
                <w:rFonts w:eastAsia="Times New Roman" w:cs="Times New Roman"/>
                <w:color w:val="000000"/>
                <w:szCs w:val="24"/>
                <w:lang w:eastAsia="en-GB"/>
              </w:rPr>
            </w:pPr>
            <w:del w:id="2001" w:author="Hollie Nicholls" w:date="2019-07-03T16:27:00Z">
              <w:r w:rsidRPr="00011B2A" w:rsidDel="00BF11A0">
                <w:rPr>
                  <w:rFonts w:eastAsia="Times New Roman" w:cs="Times New Roman"/>
                  <w:color w:val="000000"/>
                  <w:szCs w:val="24"/>
                  <w:lang w:eastAsia="en-GB"/>
                </w:rPr>
                <w:delText>Time to Connect</w:delText>
              </w:r>
            </w:del>
          </w:p>
        </w:tc>
        <w:tc>
          <w:tcPr>
            <w:tcW w:w="1335"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5875B127" w14:textId="1DB6520E" w:rsidR="00851164" w:rsidRPr="00011B2A" w:rsidDel="00BF11A0" w:rsidRDefault="00851164" w:rsidP="00851164">
            <w:pPr>
              <w:spacing w:after="0" w:line="240" w:lineRule="auto"/>
              <w:jc w:val="center"/>
              <w:rPr>
                <w:del w:id="2002" w:author="Hollie Nicholls" w:date="2019-07-03T16:27:00Z"/>
                <w:rFonts w:eastAsia="Times New Roman" w:cs="Times New Roman"/>
                <w:color w:val="000000"/>
                <w:szCs w:val="24"/>
                <w:lang w:eastAsia="en-GB"/>
              </w:rPr>
            </w:pPr>
            <w:del w:id="2003" w:author="Hollie Nicholls" w:date="2019-07-03T16:27:00Z">
              <w:r w:rsidRPr="00011B2A" w:rsidDel="00BF11A0">
                <w:rPr>
                  <w:rFonts w:eastAsia="Times New Roman" w:cs="Times New Roman"/>
                  <w:color w:val="000000"/>
                  <w:szCs w:val="24"/>
                  <w:lang w:eastAsia="en-GB"/>
                </w:rPr>
                <w:delText> </w:delText>
              </w:r>
            </w:del>
          </w:p>
        </w:tc>
        <w:tc>
          <w:tcPr>
            <w:tcW w:w="1003"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361A1530" w14:textId="41DC1D0F" w:rsidR="00851164" w:rsidRPr="00011B2A" w:rsidDel="00BF11A0" w:rsidRDefault="00851164" w:rsidP="00851164">
            <w:pPr>
              <w:spacing w:after="0" w:line="240" w:lineRule="auto"/>
              <w:jc w:val="center"/>
              <w:rPr>
                <w:del w:id="2004" w:author="Hollie Nicholls" w:date="2019-07-03T16:27:00Z"/>
                <w:rFonts w:eastAsia="Times New Roman" w:cs="Times New Roman"/>
                <w:color w:val="000000"/>
                <w:szCs w:val="24"/>
                <w:lang w:eastAsia="en-GB"/>
              </w:rPr>
            </w:pPr>
            <w:del w:id="2005" w:author="Hollie Nicholls" w:date="2019-07-03T16:27:00Z">
              <w:r w:rsidRPr="00011B2A" w:rsidDel="00BF11A0">
                <w:rPr>
                  <w:rFonts w:eastAsia="Times New Roman" w:cs="Times New Roman"/>
                  <w:color w:val="000000"/>
                  <w:szCs w:val="24"/>
                  <w:lang w:eastAsia="en-GB"/>
                </w:rPr>
                <w:delText> </w:delText>
              </w:r>
            </w:del>
          </w:p>
        </w:tc>
        <w:tc>
          <w:tcPr>
            <w:tcW w:w="1392"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21AB9B1F" w14:textId="058BD952" w:rsidR="00851164" w:rsidRPr="00011B2A" w:rsidDel="00BF11A0" w:rsidRDefault="00851164" w:rsidP="00851164">
            <w:pPr>
              <w:spacing w:after="0" w:line="240" w:lineRule="auto"/>
              <w:jc w:val="center"/>
              <w:rPr>
                <w:del w:id="2006" w:author="Hollie Nicholls" w:date="2019-07-03T16:27:00Z"/>
                <w:rFonts w:eastAsia="Times New Roman" w:cs="Times New Roman"/>
                <w:color w:val="000000"/>
                <w:szCs w:val="24"/>
                <w:lang w:eastAsia="en-GB"/>
              </w:rPr>
            </w:pPr>
            <w:del w:id="2007"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AAF14" w14:textId="2920135C" w:rsidR="00851164" w:rsidRPr="00011B2A" w:rsidDel="00BF11A0" w:rsidRDefault="00851164" w:rsidP="00851164">
            <w:pPr>
              <w:spacing w:after="0" w:line="240" w:lineRule="auto"/>
              <w:jc w:val="center"/>
              <w:rPr>
                <w:del w:id="2008" w:author="Hollie Nicholls" w:date="2019-07-03T16:27:00Z"/>
                <w:rFonts w:eastAsia="Times New Roman" w:cs="Times New Roman"/>
                <w:color w:val="000000"/>
                <w:szCs w:val="24"/>
                <w:lang w:eastAsia="en-GB"/>
              </w:rPr>
            </w:pPr>
            <w:del w:id="2009"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B82A8" w14:textId="0BF58BFB" w:rsidR="00851164" w:rsidRPr="00011B2A" w:rsidDel="00BF11A0" w:rsidRDefault="00851164" w:rsidP="00851164">
            <w:pPr>
              <w:spacing w:after="0" w:line="240" w:lineRule="auto"/>
              <w:jc w:val="center"/>
              <w:rPr>
                <w:del w:id="2010" w:author="Hollie Nicholls" w:date="2019-07-03T16:27:00Z"/>
                <w:rFonts w:eastAsia="Times New Roman" w:cs="Times New Roman"/>
                <w:color w:val="000000"/>
                <w:szCs w:val="24"/>
                <w:lang w:eastAsia="en-GB"/>
              </w:rPr>
            </w:pPr>
            <w:del w:id="2011"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0528D" w14:textId="581A7102" w:rsidR="00851164" w:rsidRPr="00011B2A" w:rsidDel="00BF11A0" w:rsidRDefault="00851164" w:rsidP="00851164">
            <w:pPr>
              <w:spacing w:after="0" w:line="240" w:lineRule="auto"/>
              <w:jc w:val="center"/>
              <w:rPr>
                <w:del w:id="2012" w:author="Hollie Nicholls" w:date="2019-07-03T16:27:00Z"/>
                <w:rFonts w:eastAsia="Times New Roman" w:cs="Times New Roman"/>
                <w:color w:val="000000"/>
                <w:szCs w:val="24"/>
                <w:lang w:eastAsia="en-GB"/>
              </w:rPr>
            </w:pPr>
            <w:del w:id="2013"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BDE2A" w14:textId="66E1EF22" w:rsidR="00851164" w:rsidRPr="00011B2A" w:rsidDel="00BF11A0" w:rsidRDefault="00851164" w:rsidP="00851164">
            <w:pPr>
              <w:spacing w:after="0" w:line="240" w:lineRule="auto"/>
              <w:jc w:val="center"/>
              <w:rPr>
                <w:del w:id="2014" w:author="Hollie Nicholls" w:date="2019-07-03T16:27:00Z"/>
                <w:rFonts w:eastAsia="Times New Roman" w:cs="Times New Roman"/>
                <w:color w:val="000000"/>
                <w:szCs w:val="24"/>
                <w:lang w:eastAsia="en-GB"/>
              </w:rPr>
            </w:pPr>
            <w:del w:id="2015"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6BD4F" w14:textId="05983E36" w:rsidR="00851164" w:rsidRPr="00011B2A" w:rsidDel="00BF11A0" w:rsidRDefault="00851164" w:rsidP="00851164">
            <w:pPr>
              <w:spacing w:after="0" w:line="240" w:lineRule="auto"/>
              <w:jc w:val="center"/>
              <w:rPr>
                <w:del w:id="2016" w:author="Hollie Nicholls" w:date="2019-07-03T16:27:00Z"/>
                <w:rFonts w:eastAsia="Times New Roman" w:cs="Times New Roman"/>
                <w:color w:val="000000"/>
                <w:szCs w:val="24"/>
                <w:lang w:eastAsia="en-GB"/>
              </w:rPr>
            </w:pPr>
            <w:del w:id="2017"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9678C" w14:textId="13A75C0D" w:rsidR="00851164" w:rsidRPr="00011B2A" w:rsidDel="00BF11A0" w:rsidRDefault="00851164" w:rsidP="00851164">
            <w:pPr>
              <w:spacing w:after="0" w:line="240" w:lineRule="auto"/>
              <w:jc w:val="center"/>
              <w:rPr>
                <w:del w:id="2018" w:author="Hollie Nicholls" w:date="2019-07-03T16:27:00Z"/>
                <w:rFonts w:eastAsia="Times New Roman" w:cs="Times New Roman"/>
                <w:color w:val="000000"/>
                <w:szCs w:val="24"/>
                <w:lang w:eastAsia="en-GB"/>
              </w:rPr>
            </w:pPr>
            <w:del w:id="2019" w:author="Hollie Nicholls" w:date="2019-07-03T16:27:00Z">
              <w:r w:rsidRPr="00011B2A" w:rsidDel="00BF11A0">
                <w:rPr>
                  <w:rFonts w:eastAsia="Times New Roman" w:cs="Times New Roman"/>
                  <w:color w:val="000000"/>
                  <w:szCs w:val="24"/>
                  <w:lang w:eastAsia="en-GB"/>
                </w:rPr>
                <w:delText> </w:delText>
              </w:r>
            </w:del>
          </w:p>
        </w:tc>
      </w:tr>
      <w:tr w:rsidR="00851164" w:rsidRPr="00011B2A" w:rsidDel="00BF11A0" w14:paraId="628AB954" w14:textId="2AB4D475" w:rsidTr="00851164">
        <w:trPr>
          <w:gridBefore w:val="1"/>
          <w:wBefore w:w="98" w:type="dxa"/>
          <w:trHeight w:val="402"/>
          <w:del w:id="2020"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2D91D599" w14:textId="79DFE201" w:rsidR="00851164" w:rsidRPr="00011B2A" w:rsidDel="00BF11A0" w:rsidRDefault="00851164" w:rsidP="00851164">
            <w:pPr>
              <w:spacing w:after="0" w:line="240" w:lineRule="auto"/>
              <w:rPr>
                <w:del w:id="2021" w:author="Hollie Nicholls" w:date="2019-07-03T16:27:00Z"/>
                <w:rFonts w:eastAsia="Times New Roman" w:cs="Times New Roman"/>
                <w:color w:val="000000"/>
                <w:szCs w:val="24"/>
                <w:lang w:eastAsia="en-GB"/>
              </w:rPr>
            </w:pPr>
            <w:del w:id="2022" w:author="Hollie Nicholls" w:date="2019-07-03T16:27:00Z">
              <w:r w:rsidRPr="00011B2A" w:rsidDel="00BF11A0">
                <w:rPr>
                  <w:rFonts w:eastAsia="Times New Roman" w:cs="Times New Roman"/>
                  <w:color w:val="000000"/>
                  <w:szCs w:val="24"/>
                  <w:lang w:eastAsia="en-GB"/>
                </w:rPr>
                <w:delText>Low Carbon Network Fund</w:delText>
              </w:r>
            </w:del>
          </w:p>
        </w:tc>
        <w:tc>
          <w:tcPr>
            <w:tcW w:w="1335"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4EBC14DD" w14:textId="7B0A6E2D" w:rsidR="00851164" w:rsidRPr="00011B2A" w:rsidDel="00BF11A0" w:rsidRDefault="00851164" w:rsidP="00851164">
            <w:pPr>
              <w:spacing w:after="0" w:line="240" w:lineRule="auto"/>
              <w:jc w:val="center"/>
              <w:rPr>
                <w:del w:id="2023" w:author="Hollie Nicholls" w:date="2019-07-03T16:27:00Z"/>
                <w:rFonts w:eastAsia="Times New Roman" w:cs="Times New Roman"/>
                <w:color w:val="000000"/>
                <w:szCs w:val="24"/>
                <w:lang w:eastAsia="en-GB"/>
              </w:rPr>
            </w:pPr>
            <w:del w:id="2024" w:author="Hollie Nicholls" w:date="2019-07-03T16:27:00Z">
              <w:r w:rsidRPr="00011B2A" w:rsidDel="00BF11A0">
                <w:rPr>
                  <w:rFonts w:eastAsia="Times New Roman" w:cs="Times New Roman"/>
                  <w:color w:val="000000"/>
                  <w:szCs w:val="24"/>
                  <w:lang w:eastAsia="en-GB"/>
                </w:rPr>
                <w:delText> </w:delText>
              </w:r>
            </w:del>
          </w:p>
        </w:tc>
        <w:tc>
          <w:tcPr>
            <w:tcW w:w="1003"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20794AAA" w14:textId="3E7587BA" w:rsidR="00851164" w:rsidRPr="00011B2A" w:rsidDel="00BF11A0" w:rsidRDefault="00851164" w:rsidP="00851164">
            <w:pPr>
              <w:spacing w:after="0" w:line="240" w:lineRule="auto"/>
              <w:jc w:val="center"/>
              <w:rPr>
                <w:del w:id="2025" w:author="Hollie Nicholls" w:date="2019-07-03T16:27:00Z"/>
                <w:rFonts w:eastAsia="Times New Roman" w:cs="Times New Roman"/>
                <w:color w:val="000000"/>
                <w:szCs w:val="24"/>
                <w:lang w:eastAsia="en-GB"/>
              </w:rPr>
            </w:pPr>
            <w:del w:id="2026" w:author="Hollie Nicholls" w:date="2019-07-03T16:27:00Z">
              <w:r w:rsidRPr="00011B2A" w:rsidDel="00BF11A0">
                <w:rPr>
                  <w:rFonts w:eastAsia="Times New Roman" w:cs="Times New Roman"/>
                  <w:color w:val="000000"/>
                  <w:szCs w:val="24"/>
                  <w:lang w:eastAsia="en-GB"/>
                </w:rPr>
                <w:delText> </w:delText>
              </w:r>
            </w:del>
          </w:p>
        </w:tc>
        <w:tc>
          <w:tcPr>
            <w:tcW w:w="1392"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68321035" w14:textId="0D8353FB" w:rsidR="00851164" w:rsidRPr="00011B2A" w:rsidDel="00BF11A0" w:rsidRDefault="00851164" w:rsidP="00851164">
            <w:pPr>
              <w:spacing w:after="0" w:line="240" w:lineRule="auto"/>
              <w:jc w:val="center"/>
              <w:rPr>
                <w:del w:id="2027" w:author="Hollie Nicholls" w:date="2019-07-03T16:27:00Z"/>
                <w:rFonts w:eastAsia="Times New Roman" w:cs="Times New Roman"/>
                <w:color w:val="000000"/>
                <w:szCs w:val="24"/>
                <w:lang w:eastAsia="en-GB"/>
              </w:rPr>
            </w:pPr>
            <w:del w:id="2028"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4A0C9" w14:textId="74879F58" w:rsidR="00851164" w:rsidRPr="00011B2A" w:rsidDel="00BF11A0" w:rsidRDefault="00851164" w:rsidP="00851164">
            <w:pPr>
              <w:spacing w:after="0" w:line="240" w:lineRule="auto"/>
              <w:jc w:val="center"/>
              <w:rPr>
                <w:del w:id="2029" w:author="Hollie Nicholls" w:date="2019-07-03T16:27:00Z"/>
                <w:rFonts w:eastAsia="Times New Roman" w:cs="Times New Roman"/>
                <w:color w:val="000000"/>
                <w:szCs w:val="24"/>
                <w:lang w:eastAsia="en-GB"/>
              </w:rPr>
            </w:pPr>
            <w:del w:id="2030"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92F90" w14:textId="157EF448" w:rsidR="00851164" w:rsidRPr="00011B2A" w:rsidDel="00BF11A0" w:rsidRDefault="00851164" w:rsidP="00851164">
            <w:pPr>
              <w:spacing w:after="0" w:line="240" w:lineRule="auto"/>
              <w:jc w:val="center"/>
              <w:rPr>
                <w:del w:id="2031" w:author="Hollie Nicholls" w:date="2019-07-03T16:27:00Z"/>
                <w:rFonts w:eastAsia="Times New Roman" w:cs="Times New Roman"/>
                <w:color w:val="000000"/>
                <w:szCs w:val="24"/>
                <w:lang w:eastAsia="en-GB"/>
              </w:rPr>
            </w:pPr>
            <w:del w:id="2032"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27A69" w14:textId="18155E1E" w:rsidR="00851164" w:rsidRPr="00011B2A" w:rsidDel="00BF11A0" w:rsidRDefault="00851164" w:rsidP="00851164">
            <w:pPr>
              <w:spacing w:after="0" w:line="240" w:lineRule="auto"/>
              <w:jc w:val="center"/>
              <w:rPr>
                <w:del w:id="2033" w:author="Hollie Nicholls" w:date="2019-07-03T16:27:00Z"/>
                <w:rFonts w:eastAsia="Times New Roman" w:cs="Times New Roman"/>
                <w:color w:val="000000"/>
                <w:szCs w:val="24"/>
                <w:lang w:eastAsia="en-GB"/>
              </w:rPr>
            </w:pPr>
            <w:del w:id="2034"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ED27A" w14:textId="52152877" w:rsidR="00851164" w:rsidRPr="00011B2A" w:rsidDel="00BF11A0" w:rsidRDefault="00851164" w:rsidP="00851164">
            <w:pPr>
              <w:spacing w:after="0" w:line="240" w:lineRule="auto"/>
              <w:jc w:val="center"/>
              <w:rPr>
                <w:del w:id="2035" w:author="Hollie Nicholls" w:date="2019-07-03T16:27:00Z"/>
                <w:rFonts w:eastAsia="Times New Roman" w:cs="Times New Roman"/>
                <w:color w:val="000000"/>
                <w:szCs w:val="24"/>
                <w:lang w:eastAsia="en-GB"/>
              </w:rPr>
            </w:pPr>
            <w:del w:id="2036"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D8555" w14:textId="6C6D5E0B" w:rsidR="00851164" w:rsidRPr="00011B2A" w:rsidDel="00BF11A0" w:rsidRDefault="00851164" w:rsidP="00851164">
            <w:pPr>
              <w:spacing w:after="0" w:line="240" w:lineRule="auto"/>
              <w:jc w:val="center"/>
              <w:rPr>
                <w:del w:id="2037" w:author="Hollie Nicholls" w:date="2019-07-03T16:27:00Z"/>
                <w:rFonts w:eastAsia="Times New Roman" w:cs="Times New Roman"/>
                <w:color w:val="000000"/>
                <w:szCs w:val="24"/>
                <w:lang w:eastAsia="en-GB"/>
              </w:rPr>
            </w:pPr>
            <w:del w:id="2038"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1071C" w14:textId="1E6F30EE" w:rsidR="00851164" w:rsidRPr="00011B2A" w:rsidDel="00BF11A0" w:rsidRDefault="00851164" w:rsidP="00851164">
            <w:pPr>
              <w:spacing w:after="0" w:line="240" w:lineRule="auto"/>
              <w:jc w:val="center"/>
              <w:rPr>
                <w:del w:id="2039" w:author="Hollie Nicholls" w:date="2019-07-03T16:27:00Z"/>
                <w:rFonts w:eastAsia="Times New Roman" w:cs="Times New Roman"/>
                <w:color w:val="000000"/>
                <w:szCs w:val="24"/>
                <w:lang w:eastAsia="en-GB"/>
              </w:rPr>
            </w:pPr>
            <w:del w:id="2040" w:author="Hollie Nicholls" w:date="2019-07-03T16:27:00Z">
              <w:r w:rsidRPr="00011B2A" w:rsidDel="00BF11A0">
                <w:rPr>
                  <w:rFonts w:eastAsia="Times New Roman" w:cs="Times New Roman"/>
                  <w:color w:val="000000"/>
                  <w:szCs w:val="24"/>
                  <w:lang w:eastAsia="en-GB"/>
                </w:rPr>
                <w:delText> </w:delText>
              </w:r>
            </w:del>
          </w:p>
        </w:tc>
      </w:tr>
      <w:tr w:rsidR="00851164" w:rsidRPr="00011B2A" w:rsidDel="00BF11A0" w14:paraId="51208468" w14:textId="13BB05AB" w:rsidTr="00851164">
        <w:trPr>
          <w:gridBefore w:val="1"/>
          <w:wBefore w:w="98" w:type="dxa"/>
          <w:trHeight w:val="402"/>
          <w:del w:id="2041"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7EF4A49A" w14:textId="29D26ACD" w:rsidR="00851164" w:rsidRPr="00011B2A" w:rsidDel="00BF11A0" w:rsidRDefault="00851164" w:rsidP="00851164">
            <w:pPr>
              <w:spacing w:after="0" w:line="240" w:lineRule="auto"/>
              <w:rPr>
                <w:del w:id="2042" w:author="Hollie Nicholls" w:date="2019-07-03T16:27:00Z"/>
                <w:rFonts w:eastAsia="Times New Roman" w:cs="Times New Roman"/>
                <w:color w:val="000000"/>
                <w:szCs w:val="24"/>
                <w:lang w:eastAsia="en-GB"/>
              </w:rPr>
            </w:pPr>
            <w:del w:id="2043" w:author="Hollie Nicholls" w:date="2019-07-03T16:27:00Z">
              <w:r w:rsidRPr="00011B2A" w:rsidDel="00BF11A0">
                <w:rPr>
                  <w:rFonts w:eastAsia="Times New Roman" w:cs="Times New Roman"/>
                  <w:color w:val="000000"/>
                  <w:szCs w:val="24"/>
                  <w:lang w:eastAsia="en-GB"/>
                </w:rPr>
                <w:delText>Significant others (please specify)</w:delText>
              </w:r>
            </w:del>
          </w:p>
        </w:tc>
        <w:tc>
          <w:tcPr>
            <w:tcW w:w="1335"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0A5BA707" w14:textId="337530BD" w:rsidR="00851164" w:rsidRPr="00011B2A" w:rsidDel="00BF11A0" w:rsidRDefault="00851164" w:rsidP="00851164">
            <w:pPr>
              <w:spacing w:after="0" w:line="240" w:lineRule="auto"/>
              <w:jc w:val="center"/>
              <w:rPr>
                <w:del w:id="2044" w:author="Hollie Nicholls" w:date="2019-07-03T16:27:00Z"/>
                <w:rFonts w:eastAsia="Times New Roman" w:cs="Times New Roman"/>
                <w:color w:val="000000"/>
                <w:szCs w:val="24"/>
                <w:lang w:eastAsia="en-GB"/>
              </w:rPr>
            </w:pPr>
            <w:del w:id="2045" w:author="Hollie Nicholls" w:date="2019-07-03T16:27:00Z">
              <w:r w:rsidRPr="00011B2A" w:rsidDel="00BF11A0">
                <w:rPr>
                  <w:rFonts w:eastAsia="Times New Roman" w:cs="Times New Roman"/>
                  <w:color w:val="000000"/>
                  <w:szCs w:val="24"/>
                  <w:lang w:eastAsia="en-GB"/>
                </w:rPr>
                <w:delText> </w:delText>
              </w:r>
            </w:del>
          </w:p>
        </w:tc>
        <w:tc>
          <w:tcPr>
            <w:tcW w:w="1003"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79236D6A" w14:textId="508B721F" w:rsidR="00851164" w:rsidRPr="00011B2A" w:rsidDel="00BF11A0" w:rsidRDefault="00851164" w:rsidP="00851164">
            <w:pPr>
              <w:spacing w:after="0" w:line="240" w:lineRule="auto"/>
              <w:jc w:val="center"/>
              <w:rPr>
                <w:del w:id="2046" w:author="Hollie Nicholls" w:date="2019-07-03T16:27:00Z"/>
                <w:rFonts w:eastAsia="Times New Roman" w:cs="Times New Roman"/>
                <w:color w:val="000000"/>
                <w:szCs w:val="24"/>
                <w:lang w:eastAsia="en-GB"/>
              </w:rPr>
            </w:pPr>
            <w:del w:id="2047" w:author="Hollie Nicholls" w:date="2019-07-03T16:27:00Z">
              <w:r w:rsidRPr="00011B2A" w:rsidDel="00BF11A0">
                <w:rPr>
                  <w:rFonts w:eastAsia="Times New Roman" w:cs="Times New Roman"/>
                  <w:color w:val="000000"/>
                  <w:szCs w:val="24"/>
                  <w:lang w:eastAsia="en-GB"/>
                </w:rPr>
                <w:delText> </w:delText>
              </w:r>
            </w:del>
          </w:p>
        </w:tc>
        <w:tc>
          <w:tcPr>
            <w:tcW w:w="1392"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5F296C59" w14:textId="4784E0C6" w:rsidR="00851164" w:rsidRPr="00011B2A" w:rsidDel="00BF11A0" w:rsidRDefault="00851164" w:rsidP="00851164">
            <w:pPr>
              <w:spacing w:after="0" w:line="240" w:lineRule="auto"/>
              <w:jc w:val="center"/>
              <w:rPr>
                <w:del w:id="2048" w:author="Hollie Nicholls" w:date="2019-07-03T16:27:00Z"/>
                <w:rFonts w:eastAsia="Times New Roman" w:cs="Times New Roman"/>
                <w:color w:val="000000"/>
                <w:szCs w:val="24"/>
                <w:lang w:eastAsia="en-GB"/>
              </w:rPr>
            </w:pPr>
            <w:del w:id="2049"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E8173" w14:textId="2939D1CF" w:rsidR="00851164" w:rsidRPr="00011B2A" w:rsidDel="00BF11A0" w:rsidRDefault="00851164" w:rsidP="00851164">
            <w:pPr>
              <w:spacing w:after="0" w:line="240" w:lineRule="auto"/>
              <w:jc w:val="center"/>
              <w:rPr>
                <w:del w:id="2050" w:author="Hollie Nicholls" w:date="2019-07-03T16:27:00Z"/>
                <w:rFonts w:eastAsia="Times New Roman" w:cs="Times New Roman"/>
                <w:color w:val="000000"/>
                <w:szCs w:val="24"/>
                <w:lang w:eastAsia="en-GB"/>
              </w:rPr>
            </w:pPr>
            <w:del w:id="2051"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900EE" w14:textId="796E7171" w:rsidR="00851164" w:rsidRPr="00011B2A" w:rsidDel="00BF11A0" w:rsidRDefault="00851164" w:rsidP="00851164">
            <w:pPr>
              <w:spacing w:after="0" w:line="240" w:lineRule="auto"/>
              <w:jc w:val="center"/>
              <w:rPr>
                <w:del w:id="2052" w:author="Hollie Nicholls" w:date="2019-07-03T16:27:00Z"/>
                <w:rFonts w:eastAsia="Times New Roman" w:cs="Times New Roman"/>
                <w:color w:val="000000"/>
                <w:szCs w:val="24"/>
                <w:lang w:eastAsia="en-GB"/>
              </w:rPr>
            </w:pPr>
            <w:del w:id="2053"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5705E" w14:textId="13470163" w:rsidR="00851164" w:rsidRPr="00011B2A" w:rsidDel="00BF11A0" w:rsidRDefault="00851164" w:rsidP="00851164">
            <w:pPr>
              <w:spacing w:after="0" w:line="240" w:lineRule="auto"/>
              <w:jc w:val="center"/>
              <w:rPr>
                <w:del w:id="2054" w:author="Hollie Nicholls" w:date="2019-07-03T16:27:00Z"/>
                <w:rFonts w:eastAsia="Times New Roman" w:cs="Times New Roman"/>
                <w:color w:val="000000"/>
                <w:szCs w:val="24"/>
                <w:lang w:eastAsia="en-GB"/>
              </w:rPr>
            </w:pPr>
            <w:del w:id="2055"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4B20C" w14:textId="56843F25" w:rsidR="00851164" w:rsidRPr="00011B2A" w:rsidDel="00BF11A0" w:rsidRDefault="00851164" w:rsidP="00851164">
            <w:pPr>
              <w:spacing w:after="0" w:line="240" w:lineRule="auto"/>
              <w:jc w:val="center"/>
              <w:rPr>
                <w:del w:id="2056" w:author="Hollie Nicholls" w:date="2019-07-03T16:27:00Z"/>
                <w:rFonts w:eastAsia="Times New Roman" w:cs="Times New Roman"/>
                <w:color w:val="000000"/>
                <w:szCs w:val="24"/>
                <w:lang w:eastAsia="en-GB"/>
              </w:rPr>
            </w:pPr>
            <w:del w:id="2057"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F3F6A" w14:textId="40BD3A0E" w:rsidR="00851164" w:rsidRPr="00011B2A" w:rsidDel="00BF11A0" w:rsidRDefault="00851164" w:rsidP="00851164">
            <w:pPr>
              <w:spacing w:after="0" w:line="240" w:lineRule="auto"/>
              <w:jc w:val="center"/>
              <w:rPr>
                <w:del w:id="2058" w:author="Hollie Nicholls" w:date="2019-07-03T16:27:00Z"/>
                <w:rFonts w:eastAsia="Times New Roman" w:cs="Times New Roman"/>
                <w:color w:val="000000"/>
                <w:szCs w:val="24"/>
                <w:lang w:eastAsia="en-GB"/>
              </w:rPr>
            </w:pPr>
            <w:del w:id="2059"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0A32A" w14:textId="779B167F" w:rsidR="00851164" w:rsidRPr="00011B2A" w:rsidDel="00BF11A0" w:rsidRDefault="00851164" w:rsidP="00851164">
            <w:pPr>
              <w:spacing w:after="0" w:line="240" w:lineRule="auto"/>
              <w:jc w:val="center"/>
              <w:rPr>
                <w:del w:id="2060" w:author="Hollie Nicholls" w:date="2019-07-03T16:27:00Z"/>
                <w:rFonts w:eastAsia="Times New Roman" w:cs="Times New Roman"/>
                <w:color w:val="000000"/>
                <w:szCs w:val="24"/>
                <w:lang w:eastAsia="en-GB"/>
              </w:rPr>
            </w:pPr>
            <w:del w:id="2061" w:author="Hollie Nicholls" w:date="2019-07-03T16:27:00Z">
              <w:r w:rsidRPr="00011B2A" w:rsidDel="00BF11A0">
                <w:rPr>
                  <w:rFonts w:eastAsia="Times New Roman" w:cs="Times New Roman"/>
                  <w:color w:val="000000"/>
                  <w:szCs w:val="24"/>
                  <w:lang w:eastAsia="en-GB"/>
                </w:rPr>
                <w:delText> </w:delText>
              </w:r>
            </w:del>
          </w:p>
        </w:tc>
      </w:tr>
      <w:tr w:rsidR="00851164" w:rsidRPr="00011B2A" w:rsidDel="00BF11A0" w14:paraId="6A752BA9" w14:textId="3D628C92" w:rsidTr="00851164">
        <w:trPr>
          <w:gridBefore w:val="1"/>
          <w:wBefore w:w="98" w:type="dxa"/>
          <w:trHeight w:val="402"/>
          <w:del w:id="2062" w:author="Hollie Nicholls" w:date="2019-07-03T16:27:00Z"/>
        </w:trPr>
        <w:tc>
          <w:tcPr>
            <w:tcW w:w="3680" w:type="dxa"/>
            <w:tcBorders>
              <w:top w:val="nil"/>
              <w:left w:val="single" w:sz="4" w:space="0" w:color="auto"/>
              <w:bottom w:val="single" w:sz="4" w:space="0" w:color="auto"/>
              <w:right w:val="single" w:sz="4" w:space="0" w:color="auto"/>
            </w:tcBorders>
            <w:shd w:val="clear" w:color="auto" w:fill="auto"/>
            <w:vAlign w:val="center"/>
            <w:hideMark/>
          </w:tcPr>
          <w:p w14:paraId="67847740" w14:textId="74CFC8E8" w:rsidR="00851164" w:rsidRPr="00011B2A" w:rsidDel="00BF11A0" w:rsidRDefault="00851164" w:rsidP="00851164">
            <w:pPr>
              <w:spacing w:after="0" w:line="240" w:lineRule="auto"/>
              <w:rPr>
                <w:del w:id="2063" w:author="Hollie Nicholls" w:date="2019-07-03T16:27:00Z"/>
                <w:rFonts w:eastAsia="Times New Roman" w:cs="Times New Roman"/>
                <w:color w:val="000000"/>
                <w:szCs w:val="24"/>
                <w:lang w:eastAsia="en-GB"/>
              </w:rPr>
            </w:pPr>
            <w:del w:id="2064" w:author="Hollie Nicholls" w:date="2019-07-03T16:27:00Z">
              <w:r w:rsidRPr="00011B2A" w:rsidDel="00BF11A0">
                <w:rPr>
                  <w:rFonts w:eastAsia="Times New Roman" w:cs="Times New Roman"/>
                  <w:color w:val="000000"/>
                  <w:szCs w:val="24"/>
                  <w:lang w:eastAsia="en-GB"/>
                </w:rPr>
                <w:delText>Final Collected Revenue Forecast</w:delText>
              </w:r>
            </w:del>
          </w:p>
        </w:tc>
        <w:tc>
          <w:tcPr>
            <w:tcW w:w="1335"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5FDFBA8C" w14:textId="64E28AE2" w:rsidR="00851164" w:rsidRPr="00011B2A" w:rsidDel="00BF11A0" w:rsidRDefault="00851164" w:rsidP="00851164">
            <w:pPr>
              <w:spacing w:after="0" w:line="240" w:lineRule="auto"/>
              <w:jc w:val="center"/>
              <w:rPr>
                <w:del w:id="2065" w:author="Hollie Nicholls" w:date="2019-07-03T16:27:00Z"/>
                <w:rFonts w:eastAsia="Times New Roman" w:cs="Times New Roman"/>
                <w:color w:val="000000"/>
                <w:szCs w:val="24"/>
                <w:lang w:eastAsia="en-GB"/>
              </w:rPr>
            </w:pPr>
            <w:del w:id="2066" w:author="Hollie Nicholls" w:date="2019-07-03T16:27:00Z">
              <w:r w:rsidRPr="00011B2A" w:rsidDel="00BF11A0">
                <w:rPr>
                  <w:rFonts w:eastAsia="Times New Roman" w:cs="Times New Roman"/>
                  <w:color w:val="000000"/>
                  <w:szCs w:val="24"/>
                  <w:lang w:eastAsia="en-GB"/>
                </w:rPr>
                <w:delText> </w:delText>
              </w:r>
            </w:del>
          </w:p>
        </w:tc>
        <w:tc>
          <w:tcPr>
            <w:tcW w:w="1003"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25048712" w14:textId="58C8850E" w:rsidR="00851164" w:rsidRPr="00011B2A" w:rsidDel="00BF11A0" w:rsidRDefault="00851164" w:rsidP="00851164">
            <w:pPr>
              <w:spacing w:after="0" w:line="240" w:lineRule="auto"/>
              <w:jc w:val="center"/>
              <w:rPr>
                <w:del w:id="2067" w:author="Hollie Nicholls" w:date="2019-07-03T16:27:00Z"/>
                <w:rFonts w:eastAsia="Times New Roman" w:cs="Times New Roman"/>
                <w:color w:val="000000"/>
                <w:szCs w:val="24"/>
                <w:lang w:eastAsia="en-GB"/>
              </w:rPr>
            </w:pPr>
            <w:del w:id="2068" w:author="Hollie Nicholls" w:date="2019-07-03T16:27:00Z">
              <w:r w:rsidRPr="00011B2A" w:rsidDel="00BF11A0">
                <w:rPr>
                  <w:rFonts w:eastAsia="Times New Roman" w:cs="Times New Roman"/>
                  <w:color w:val="000000"/>
                  <w:szCs w:val="24"/>
                  <w:lang w:eastAsia="en-GB"/>
                </w:rPr>
                <w:delText> </w:delText>
              </w:r>
            </w:del>
          </w:p>
        </w:tc>
        <w:tc>
          <w:tcPr>
            <w:tcW w:w="1392" w:type="dxa"/>
            <w:gridSpan w:val="2"/>
            <w:tcBorders>
              <w:top w:val="single" w:sz="4" w:space="0" w:color="auto"/>
              <w:left w:val="single" w:sz="4" w:space="0" w:color="auto"/>
              <w:bottom w:val="single" w:sz="4" w:space="0" w:color="auto"/>
              <w:right w:val="single" w:sz="4" w:space="0" w:color="auto"/>
            </w:tcBorders>
            <w:shd w:val="clear" w:color="000000" w:fill="969696"/>
            <w:noWrap/>
            <w:vAlign w:val="center"/>
            <w:hideMark/>
          </w:tcPr>
          <w:p w14:paraId="39BE7AD5" w14:textId="22BE462D" w:rsidR="00851164" w:rsidRPr="00011B2A" w:rsidDel="00BF11A0" w:rsidRDefault="00851164" w:rsidP="00851164">
            <w:pPr>
              <w:spacing w:after="0" w:line="240" w:lineRule="auto"/>
              <w:jc w:val="center"/>
              <w:rPr>
                <w:del w:id="2069" w:author="Hollie Nicholls" w:date="2019-07-03T16:27:00Z"/>
                <w:rFonts w:eastAsia="Times New Roman" w:cs="Times New Roman"/>
                <w:color w:val="000000"/>
                <w:szCs w:val="24"/>
                <w:lang w:eastAsia="en-GB"/>
              </w:rPr>
            </w:pPr>
            <w:del w:id="2070"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B072F" w14:textId="5203B192" w:rsidR="00851164" w:rsidRPr="00011B2A" w:rsidDel="00BF11A0" w:rsidRDefault="00851164" w:rsidP="00851164">
            <w:pPr>
              <w:spacing w:after="0" w:line="240" w:lineRule="auto"/>
              <w:jc w:val="center"/>
              <w:rPr>
                <w:del w:id="2071" w:author="Hollie Nicholls" w:date="2019-07-03T16:27:00Z"/>
                <w:rFonts w:eastAsia="Times New Roman" w:cs="Times New Roman"/>
                <w:color w:val="000000"/>
                <w:szCs w:val="24"/>
                <w:lang w:eastAsia="en-GB"/>
              </w:rPr>
            </w:pPr>
            <w:del w:id="2072"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F6CB2" w14:textId="4BB61783" w:rsidR="00851164" w:rsidRPr="00011B2A" w:rsidDel="00BF11A0" w:rsidRDefault="00851164" w:rsidP="00851164">
            <w:pPr>
              <w:spacing w:after="0" w:line="240" w:lineRule="auto"/>
              <w:jc w:val="center"/>
              <w:rPr>
                <w:del w:id="2073" w:author="Hollie Nicholls" w:date="2019-07-03T16:27:00Z"/>
                <w:rFonts w:eastAsia="Times New Roman" w:cs="Times New Roman"/>
                <w:color w:val="000000"/>
                <w:szCs w:val="24"/>
                <w:lang w:eastAsia="en-GB"/>
              </w:rPr>
            </w:pPr>
            <w:del w:id="2074"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99B3E" w14:textId="556665DE" w:rsidR="00851164" w:rsidRPr="00011B2A" w:rsidDel="00BF11A0" w:rsidRDefault="00851164" w:rsidP="00851164">
            <w:pPr>
              <w:spacing w:after="0" w:line="240" w:lineRule="auto"/>
              <w:jc w:val="center"/>
              <w:rPr>
                <w:del w:id="2075" w:author="Hollie Nicholls" w:date="2019-07-03T16:27:00Z"/>
                <w:rFonts w:eastAsia="Times New Roman" w:cs="Times New Roman"/>
                <w:color w:val="000000"/>
                <w:szCs w:val="24"/>
                <w:lang w:eastAsia="en-GB"/>
              </w:rPr>
            </w:pPr>
            <w:del w:id="2076"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5644D" w14:textId="57DCD6F5" w:rsidR="00851164" w:rsidRPr="00011B2A" w:rsidDel="00BF11A0" w:rsidRDefault="00851164" w:rsidP="00851164">
            <w:pPr>
              <w:spacing w:after="0" w:line="240" w:lineRule="auto"/>
              <w:jc w:val="center"/>
              <w:rPr>
                <w:del w:id="2077" w:author="Hollie Nicholls" w:date="2019-07-03T16:27:00Z"/>
                <w:rFonts w:eastAsia="Times New Roman" w:cs="Times New Roman"/>
                <w:color w:val="000000"/>
                <w:szCs w:val="24"/>
                <w:lang w:eastAsia="en-GB"/>
              </w:rPr>
            </w:pPr>
            <w:del w:id="2078" w:author="Hollie Nicholls" w:date="2019-07-03T16:27:00Z">
              <w:r w:rsidRPr="00011B2A" w:rsidDel="00BF11A0">
                <w:rPr>
                  <w:rFonts w:eastAsia="Times New Roman" w:cs="Times New Roman"/>
                  <w:color w:val="000000"/>
                  <w:szCs w:val="24"/>
                  <w:lang w:eastAsia="en-GB"/>
                </w:rPr>
                <w:delText> </w:delText>
              </w:r>
            </w:del>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5C274" w14:textId="06F39186" w:rsidR="00851164" w:rsidRPr="00011B2A" w:rsidDel="00BF11A0" w:rsidRDefault="00851164" w:rsidP="00851164">
            <w:pPr>
              <w:spacing w:after="0" w:line="240" w:lineRule="auto"/>
              <w:jc w:val="center"/>
              <w:rPr>
                <w:del w:id="2079" w:author="Hollie Nicholls" w:date="2019-07-03T16:27:00Z"/>
                <w:rFonts w:eastAsia="Times New Roman" w:cs="Times New Roman"/>
                <w:color w:val="000000"/>
                <w:szCs w:val="24"/>
                <w:lang w:eastAsia="en-GB"/>
              </w:rPr>
            </w:pPr>
            <w:del w:id="2080" w:author="Hollie Nicholls" w:date="2019-07-03T16:27:00Z">
              <w:r w:rsidRPr="00011B2A" w:rsidDel="00BF11A0">
                <w:rPr>
                  <w:rFonts w:eastAsia="Times New Roman" w:cs="Times New Roman"/>
                  <w:color w:val="000000"/>
                  <w:szCs w:val="24"/>
                  <w:lang w:eastAsia="en-GB"/>
                </w:rPr>
                <w:delText> </w:delText>
              </w:r>
            </w:del>
          </w:p>
        </w:tc>
        <w:tc>
          <w:tcPr>
            <w:tcW w:w="12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1A5DE" w14:textId="4C7EF3FA" w:rsidR="00851164" w:rsidRPr="00011B2A" w:rsidDel="00BF11A0" w:rsidRDefault="00851164" w:rsidP="00851164">
            <w:pPr>
              <w:spacing w:after="0" w:line="240" w:lineRule="auto"/>
              <w:jc w:val="center"/>
              <w:rPr>
                <w:del w:id="2081" w:author="Hollie Nicholls" w:date="2019-07-03T16:27:00Z"/>
                <w:rFonts w:eastAsia="Times New Roman" w:cs="Times New Roman"/>
                <w:color w:val="000000"/>
                <w:szCs w:val="24"/>
                <w:lang w:eastAsia="en-GB"/>
              </w:rPr>
            </w:pPr>
            <w:del w:id="2082" w:author="Hollie Nicholls" w:date="2019-07-03T16:27:00Z">
              <w:r w:rsidRPr="00011B2A" w:rsidDel="00BF11A0">
                <w:rPr>
                  <w:rFonts w:eastAsia="Times New Roman" w:cs="Times New Roman"/>
                  <w:color w:val="000000"/>
                  <w:szCs w:val="24"/>
                  <w:lang w:eastAsia="en-GB"/>
                </w:rPr>
                <w:delText> </w:delText>
              </w:r>
            </w:del>
          </w:p>
        </w:tc>
      </w:tr>
    </w:tbl>
    <w:p w14:paraId="2C18CF88" w14:textId="77777777" w:rsidR="00851164" w:rsidRPr="00011B2A" w:rsidRDefault="00851164" w:rsidP="00851164">
      <w:pPr>
        <w:rPr>
          <w:rFonts w:eastAsia="Calibri" w:cs="Times New Roman"/>
        </w:rPr>
        <w:sectPr w:rsidR="00851164" w:rsidRPr="00011B2A" w:rsidSect="00011B2A">
          <w:pgSz w:w="16834" w:h="11909" w:orient="landscape"/>
          <w:pgMar w:top="1440" w:right="1440" w:bottom="1440" w:left="1440" w:header="709" w:footer="709" w:gutter="0"/>
          <w:paperSrc w:first="7" w:other="7"/>
          <w:cols w:space="720"/>
          <w:docGrid w:linePitch="326"/>
        </w:sectPr>
      </w:pPr>
    </w:p>
    <w:p w14:paraId="4EDE65C7" w14:textId="49B9A373" w:rsidR="00851164" w:rsidRPr="00011B2A" w:rsidDel="00BF11A0" w:rsidRDefault="00851164" w:rsidP="00851164">
      <w:pPr>
        <w:rPr>
          <w:del w:id="2083" w:author="Hollie Nicholls" w:date="2019-07-03T16:27:00Z"/>
          <w:rFonts w:ascii="Times New Roman Bold" w:eastAsia="Calibri" w:hAnsi="Times New Roman Bold" w:cs="Times New Roman"/>
          <w:b/>
        </w:rPr>
      </w:pPr>
      <w:del w:id="2084" w:author="Hollie Nicholls" w:date="2019-07-03T16:27:00Z">
        <w:r w:rsidRPr="00011B2A" w:rsidDel="00BF11A0">
          <w:rPr>
            <w:rFonts w:ascii="Times New Roman Bold" w:eastAsia="Calibri" w:hAnsi="Times New Roman Bold" w:cs="Times New Roman"/>
            <w:b/>
          </w:rPr>
          <w:lastRenderedPageBreak/>
          <w:delText>Commentary</w:delText>
        </w:r>
      </w:del>
    </w:p>
    <w:p w14:paraId="44F3672C" w14:textId="32990CFF" w:rsidR="00851164" w:rsidRPr="00011B2A" w:rsidDel="00BF11A0" w:rsidRDefault="00851164" w:rsidP="00851164">
      <w:pPr>
        <w:numPr>
          <w:ilvl w:val="0"/>
          <w:numId w:val="34"/>
        </w:numPr>
        <w:ind w:hanging="720"/>
        <w:contextualSpacing/>
        <w:rPr>
          <w:del w:id="2085" w:author="Hollie Nicholls" w:date="2019-07-03T16:27:00Z"/>
          <w:rFonts w:eastAsia="Calibri" w:cs="Times New Roman"/>
        </w:rPr>
      </w:pPr>
      <w:del w:id="2086" w:author="Hollie Nicholls" w:date="2019-07-03T16:27:00Z">
        <w:r w:rsidRPr="00011B2A" w:rsidDel="00BF11A0">
          <w:rPr>
            <w:rFonts w:eastAsia="Calibri" w:cs="Times New Roman"/>
          </w:rPr>
          <w:delText xml:space="preserve">All £ figures are in money of the day. </w:delText>
        </w:r>
      </w:del>
    </w:p>
    <w:p w14:paraId="48C9E1B2" w14:textId="3B29ABFA" w:rsidR="00851164" w:rsidRPr="00011B2A" w:rsidDel="00BF11A0" w:rsidRDefault="00851164" w:rsidP="00851164">
      <w:pPr>
        <w:numPr>
          <w:ilvl w:val="0"/>
          <w:numId w:val="34"/>
        </w:numPr>
        <w:ind w:hanging="720"/>
        <w:contextualSpacing/>
        <w:rPr>
          <w:del w:id="2087" w:author="Hollie Nicholls" w:date="2019-07-03T16:27:00Z"/>
          <w:rFonts w:eastAsia="Calibri" w:cs="Times New Roman"/>
        </w:rPr>
      </w:pPr>
      <w:del w:id="2088" w:author="Hollie Nicholls" w:date="2019-07-03T16:27:00Z">
        <w:r w:rsidRPr="00011B2A" w:rsidDel="00BF11A0">
          <w:rPr>
            <w:rFonts w:eastAsia="Calibri" w:cs="Times New Roman"/>
          </w:rPr>
          <w:delText>Information provided to the nearest £m.</w:delText>
        </w:r>
      </w:del>
    </w:p>
    <w:p w14:paraId="03E433EC" w14:textId="41B36783" w:rsidR="00851164" w:rsidRPr="00011B2A" w:rsidDel="00BF11A0" w:rsidRDefault="00851164" w:rsidP="00851164">
      <w:pPr>
        <w:rPr>
          <w:del w:id="2089" w:author="Hollie Nicholls" w:date="2019-07-03T16:27:00Z"/>
          <w:rFonts w:ascii="Times New Roman Bold" w:eastAsia="Calibri" w:hAnsi="Times New Roman Bold" w:cs="Times New Roman"/>
          <w:b/>
        </w:rPr>
      </w:pPr>
      <w:del w:id="2090" w:author="Hollie Nicholls" w:date="2019-07-03T16:27:00Z">
        <w:r w:rsidRPr="00011B2A" w:rsidDel="00BF11A0">
          <w:rPr>
            <w:rFonts w:ascii="Times New Roman Bold" w:eastAsia="Calibri" w:hAnsi="Times New Roman Bold" w:cs="Times New Roman"/>
            <w:b/>
          </w:rPr>
          <w:delText>Assumptions</w:delText>
        </w:r>
      </w:del>
    </w:p>
    <w:p w14:paraId="64A8986F" w14:textId="2B718BDB" w:rsidR="00851164" w:rsidRPr="00011B2A" w:rsidDel="00BF11A0" w:rsidRDefault="00851164" w:rsidP="00851164">
      <w:pPr>
        <w:numPr>
          <w:ilvl w:val="0"/>
          <w:numId w:val="35"/>
        </w:numPr>
        <w:ind w:hanging="720"/>
        <w:contextualSpacing/>
        <w:rPr>
          <w:del w:id="2091" w:author="Hollie Nicholls" w:date="2019-07-03T16:27:00Z"/>
          <w:rFonts w:eastAsia="Calibri" w:cs="Times New Roman"/>
        </w:rPr>
      </w:pPr>
      <w:del w:id="2092" w:author="Hollie Nicholls" w:date="2019-07-03T16:27:00Z">
        <w:r w:rsidRPr="00011B2A" w:rsidDel="00BF11A0">
          <w:rPr>
            <w:rFonts w:eastAsia="Calibri" w:cs="Times New Roman"/>
          </w:rPr>
          <w:delText>It is assumed that there will be one set of price changes per year effective on 1st April.</w:delText>
        </w:r>
      </w:del>
    </w:p>
    <w:p w14:paraId="32ECC0E7" w14:textId="77777777" w:rsidR="00851164" w:rsidRPr="00011B2A" w:rsidRDefault="00851164" w:rsidP="00851164">
      <w:pPr>
        <w:ind w:left="709" w:hanging="709"/>
        <w:rPr>
          <w:rFonts w:ascii="Times New Roman Bold" w:eastAsia="Calibri" w:hAnsi="Times New Roman Bold" w:cs="Times New Roman"/>
          <w:b/>
        </w:rPr>
      </w:pPr>
      <w:r w:rsidRPr="00011B2A">
        <w:rPr>
          <w:rFonts w:ascii="Times New Roman Bold" w:eastAsia="Calibri" w:hAnsi="Times New Roman Bold" w:cs="Times New Roman"/>
          <w:b/>
        </w:rPr>
        <w:br w:type="page"/>
      </w:r>
    </w:p>
    <w:p w14:paraId="3FB12AF2" w14:textId="5B1B3814" w:rsidR="00851164" w:rsidRPr="00011B2A" w:rsidDel="00BF11A0" w:rsidRDefault="00851164" w:rsidP="00851164">
      <w:pPr>
        <w:ind w:left="142"/>
        <w:rPr>
          <w:del w:id="2093" w:author="Hollie Nicholls" w:date="2019-07-03T16:28:00Z"/>
          <w:rFonts w:eastAsia="Calibri" w:cs="Times New Roman"/>
          <w:b/>
        </w:rPr>
      </w:pPr>
      <w:del w:id="2094" w:author="Hollie Nicholls" w:date="2019-07-03T16:28:00Z">
        <w:r w:rsidRPr="00011B2A" w:rsidDel="00BF11A0">
          <w:rPr>
            <w:rFonts w:eastAsia="Calibri" w:cs="Times New Roman"/>
            <w:b/>
          </w:rPr>
          <w:lastRenderedPageBreak/>
          <w:delText>TABLE 3</w:delText>
        </w:r>
      </w:del>
    </w:p>
    <w:tbl>
      <w:tblPr>
        <w:tblpPr w:leftFromText="180" w:rightFromText="180" w:vertAnchor="text" w:horzAnchor="margin" w:tblpY="563"/>
        <w:tblW w:w="14190" w:type="dxa"/>
        <w:tblLayout w:type="fixed"/>
        <w:tblLook w:val="04A0" w:firstRow="1" w:lastRow="0" w:firstColumn="1" w:lastColumn="0" w:noHBand="0" w:noVBand="1"/>
      </w:tblPr>
      <w:tblGrid>
        <w:gridCol w:w="7239"/>
        <w:gridCol w:w="4152"/>
        <w:gridCol w:w="2799"/>
      </w:tblGrid>
      <w:tr w:rsidR="00851164" w:rsidRPr="00011B2A" w:rsidDel="00BF11A0" w14:paraId="611F4FB7" w14:textId="76970420" w:rsidTr="00851164">
        <w:trPr>
          <w:trHeight w:val="300"/>
          <w:del w:id="2095" w:author="Hollie Nicholls" w:date="2019-07-03T16:28:00Z"/>
        </w:trPr>
        <w:tc>
          <w:tcPr>
            <w:tcW w:w="7239" w:type="dxa"/>
            <w:tcBorders>
              <w:top w:val="nil"/>
              <w:left w:val="nil"/>
              <w:bottom w:val="nil"/>
              <w:right w:val="nil"/>
            </w:tcBorders>
            <w:shd w:val="clear" w:color="auto" w:fill="auto"/>
            <w:noWrap/>
            <w:vAlign w:val="center"/>
            <w:hideMark/>
          </w:tcPr>
          <w:p w14:paraId="0AC95544" w14:textId="04757B84" w:rsidR="00851164" w:rsidRPr="00011B2A" w:rsidDel="00BF11A0" w:rsidRDefault="00851164" w:rsidP="00851164">
            <w:pPr>
              <w:spacing w:after="0" w:line="240" w:lineRule="auto"/>
              <w:rPr>
                <w:del w:id="2096" w:author="Hollie Nicholls" w:date="2019-07-03T16:28:00Z"/>
                <w:rFonts w:eastAsia="Times New Roman" w:cs="Times New Roman"/>
                <w:b/>
                <w:bCs/>
                <w:color w:val="000000"/>
                <w:szCs w:val="24"/>
                <w:lang w:eastAsia="en-GB"/>
              </w:rPr>
            </w:pPr>
            <w:bookmarkStart w:id="2097" w:name="RANGE!A1:H34"/>
            <w:del w:id="2098" w:author="Hollie Nicholls" w:date="2019-07-03T16:28:00Z">
              <w:r w:rsidRPr="00011B2A" w:rsidDel="00BF11A0">
                <w:rPr>
                  <w:rFonts w:eastAsia="Times New Roman" w:cs="Times New Roman"/>
                  <w:b/>
                  <w:bCs/>
                  <w:color w:val="000000"/>
                  <w:szCs w:val="24"/>
                  <w:lang w:eastAsia="en-GB"/>
                </w:rPr>
                <w:delText>Company Name:</w:delText>
              </w:r>
              <w:bookmarkEnd w:id="2097"/>
            </w:del>
          </w:p>
        </w:tc>
        <w:tc>
          <w:tcPr>
            <w:tcW w:w="6951" w:type="dxa"/>
            <w:gridSpan w:val="2"/>
            <w:tcBorders>
              <w:top w:val="nil"/>
              <w:left w:val="nil"/>
              <w:bottom w:val="nil"/>
              <w:right w:val="nil"/>
            </w:tcBorders>
            <w:shd w:val="clear" w:color="auto" w:fill="auto"/>
            <w:noWrap/>
            <w:vAlign w:val="center"/>
            <w:hideMark/>
          </w:tcPr>
          <w:p w14:paraId="68D8D2E3" w14:textId="488377C8" w:rsidR="00851164" w:rsidRPr="00011B2A" w:rsidDel="00BF11A0" w:rsidRDefault="00851164" w:rsidP="00851164">
            <w:pPr>
              <w:spacing w:after="0" w:line="240" w:lineRule="auto"/>
              <w:rPr>
                <w:del w:id="2099" w:author="Hollie Nicholls" w:date="2019-07-03T16:28:00Z"/>
                <w:rFonts w:eastAsia="Times New Roman" w:cs="Times New Roman"/>
                <w:b/>
                <w:bCs/>
                <w:color w:val="000000"/>
                <w:szCs w:val="24"/>
                <w:lang w:eastAsia="en-GB"/>
              </w:rPr>
            </w:pPr>
            <w:del w:id="2100" w:author="Hollie Nicholls" w:date="2019-07-03T16:28:00Z">
              <w:r w:rsidRPr="00011B2A" w:rsidDel="00BF11A0">
                <w:rPr>
                  <w:rFonts w:eastAsia="Times New Roman" w:cs="Times New Roman"/>
                  <w:b/>
                  <w:bCs/>
                  <w:color w:val="000000"/>
                  <w:szCs w:val="24"/>
                  <w:lang w:eastAsia="en-GB"/>
                </w:rPr>
                <w:delText>[PLEASE ENTER COMPANY NAME]</w:delText>
              </w:r>
            </w:del>
          </w:p>
        </w:tc>
      </w:tr>
      <w:tr w:rsidR="00851164" w:rsidRPr="00011B2A" w:rsidDel="00BF11A0" w14:paraId="3A5CBFC8" w14:textId="29CC5C7A" w:rsidTr="00851164">
        <w:trPr>
          <w:gridAfter w:val="1"/>
          <w:wAfter w:w="2799" w:type="dxa"/>
          <w:trHeight w:val="300"/>
          <w:del w:id="2101" w:author="Hollie Nicholls" w:date="2019-07-03T16:28:00Z"/>
        </w:trPr>
        <w:tc>
          <w:tcPr>
            <w:tcW w:w="7239" w:type="dxa"/>
            <w:tcBorders>
              <w:top w:val="nil"/>
              <w:left w:val="nil"/>
              <w:bottom w:val="nil"/>
              <w:right w:val="nil"/>
            </w:tcBorders>
            <w:shd w:val="clear" w:color="auto" w:fill="auto"/>
            <w:noWrap/>
            <w:vAlign w:val="center"/>
            <w:hideMark/>
          </w:tcPr>
          <w:p w14:paraId="094205FC" w14:textId="2BC43455" w:rsidR="00851164" w:rsidRPr="00011B2A" w:rsidDel="00BF11A0" w:rsidRDefault="00851164" w:rsidP="00851164">
            <w:pPr>
              <w:spacing w:after="0" w:line="240" w:lineRule="auto"/>
              <w:rPr>
                <w:del w:id="2102" w:author="Hollie Nicholls" w:date="2019-07-03T16:28:00Z"/>
                <w:rFonts w:eastAsia="Times New Roman" w:cs="Times New Roman"/>
                <w:b/>
                <w:bCs/>
                <w:color w:val="000000"/>
                <w:szCs w:val="24"/>
                <w:lang w:eastAsia="en-GB"/>
              </w:rPr>
            </w:pPr>
            <w:del w:id="2103" w:author="Hollie Nicholls" w:date="2019-07-03T16:28:00Z">
              <w:r w:rsidRPr="00011B2A" w:rsidDel="00BF11A0">
                <w:rPr>
                  <w:rFonts w:eastAsia="Times New Roman" w:cs="Times New Roman"/>
                  <w:b/>
                  <w:bCs/>
                  <w:color w:val="000000"/>
                  <w:szCs w:val="24"/>
                  <w:lang w:eastAsia="en-GB"/>
                </w:rPr>
                <w:delText>Date:</w:delText>
              </w:r>
            </w:del>
          </w:p>
        </w:tc>
        <w:tc>
          <w:tcPr>
            <w:tcW w:w="4152" w:type="dxa"/>
            <w:tcBorders>
              <w:top w:val="nil"/>
              <w:left w:val="nil"/>
              <w:bottom w:val="nil"/>
              <w:right w:val="nil"/>
            </w:tcBorders>
            <w:shd w:val="clear" w:color="auto" w:fill="auto"/>
            <w:noWrap/>
            <w:vAlign w:val="center"/>
            <w:hideMark/>
          </w:tcPr>
          <w:p w14:paraId="44EC5A9B" w14:textId="4131AD26" w:rsidR="00851164" w:rsidRPr="00011B2A" w:rsidDel="00BF11A0" w:rsidRDefault="00851164" w:rsidP="00851164">
            <w:pPr>
              <w:spacing w:after="0" w:line="240" w:lineRule="auto"/>
              <w:rPr>
                <w:del w:id="2104" w:author="Hollie Nicholls" w:date="2019-07-03T16:28:00Z"/>
                <w:rFonts w:eastAsia="Times New Roman" w:cs="Times New Roman"/>
                <w:b/>
                <w:bCs/>
                <w:color w:val="000000"/>
                <w:szCs w:val="24"/>
                <w:lang w:eastAsia="en-GB"/>
              </w:rPr>
            </w:pPr>
            <w:del w:id="2105" w:author="Hollie Nicholls" w:date="2019-07-03T16:28:00Z">
              <w:r w:rsidRPr="00011B2A" w:rsidDel="00BF11A0">
                <w:rPr>
                  <w:rFonts w:eastAsia="Times New Roman" w:cs="Times New Roman"/>
                  <w:b/>
                  <w:bCs/>
                  <w:color w:val="000000"/>
                  <w:szCs w:val="24"/>
                  <w:lang w:eastAsia="en-GB"/>
                </w:rPr>
                <w:delText>[MMMM YYYY]</w:delText>
              </w:r>
            </w:del>
          </w:p>
        </w:tc>
      </w:tr>
      <w:tr w:rsidR="00851164" w:rsidRPr="00011B2A" w:rsidDel="00BF11A0" w14:paraId="75C6291B" w14:textId="30721B86" w:rsidTr="00851164">
        <w:trPr>
          <w:trHeight w:val="300"/>
          <w:del w:id="2106" w:author="Hollie Nicholls" w:date="2019-07-03T16:28:00Z"/>
        </w:trPr>
        <w:tc>
          <w:tcPr>
            <w:tcW w:w="7239" w:type="dxa"/>
            <w:tcBorders>
              <w:top w:val="nil"/>
              <w:left w:val="nil"/>
              <w:bottom w:val="nil"/>
              <w:right w:val="nil"/>
            </w:tcBorders>
            <w:shd w:val="clear" w:color="auto" w:fill="auto"/>
            <w:noWrap/>
            <w:vAlign w:val="center"/>
            <w:hideMark/>
          </w:tcPr>
          <w:p w14:paraId="13361C79" w14:textId="69BD4D57" w:rsidR="00851164" w:rsidRPr="00011B2A" w:rsidDel="00BF11A0" w:rsidRDefault="00851164" w:rsidP="00851164">
            <w:pPr>
              <w:spacing w:after="0" w:line="240" w:lineRule="auto"/>
              <w:rPr>
                <w:del w:id="2107" w:author="Hollie Nicholls" w:date="2019-07-03T16:28:00Z"/>
                <w:rFonts w:eastAsia="Times New Roman" w:cs="Times New Roman"/>
                <w:b/>
                <w:bCs/>
                <w:color w:val="000000"/>
                <w:szCs w:val="24"/>
                <w:lang w:eastAsia="en-GB"/>
              </w:rPr>
            </w:pPr>
            <w:del w:id="2108" w:author="Hollie Nicholls" w:date="2019-07-03T16:28:00Z">
              <w:r w:rsidRPr="00011B2A" w:rsidDel="00BF11A0">
                <w:rPr>
                  <w:rFonts w:eastAsia="Times New Roman" w:cs="Times New Roman"/>
                  <w:b/>
                  <w:bCs/>
                  <w:color w:val="000000"/>
                  <w:szCs w:val="24"/>
                  <w:lang w:eastAsia="en-GB"/>
                </w:rPr>
                <w:delText>Title:</w:delText>
              </w:r>
            </w:del>
          </w:p>
        </w:tc>
        <w:tc>
          <w:tcPr>
            <w:tcW w:w="6951" w:type="dxa"/>
            <w:gridSpan w:val="2"/>
            <w:tcBorders>
              <w:top w:val="nil"/>
              <w:left w:val="nil"/>
              <w:bottom w:val="nil"/>
              <w:right w:val="nil"/>
            </w:tcBorders>
            <w:shd w:val="clear" w:color="auto" w:fill="auto"/>
            <w:noWrap/>
            <w:vAlign w:val="center"/>
            <w:hideMark/>
          </w:tcPr>
          <w:p w14:paraId="1DEF0601" w14:textId="2319D0F5" w:rsidR="00851164" w:rsidRPr="00011B2A" w:rsidDel="00BF11A0" w:rsidRDefault="00851164" w:rsidP="00851164">
            <w:pPr>
              <w:spacing w:after="0" w:line="240" w:lineRule="auto"/>
              <w:rPr>
                <w:del w:id="2109" w:author="Hollie Nicholls" w:date="2019-07-03T16:28:00Z"/>
                <w:rFonts w:eastAsia="Times New Roman" w:cs="Times New Roman"/>
                <w:b/>
                <w:bCs/>
                <w:color w:val="000000"/>
                <w:szCs w:val="24"/>
                <w:lang w:eastAsia="en-GB"/>
              </w:rPr>
            </w:pPr>
            <w:del w:id="2110" w:author="Hollie Nicholls" w:date="2019-07-03T16:28:00Z">
              <w:r w:rsidRPr="00011B2A" w:rsidDel="00BF11A0">
                <w:rPr>
                  <w:rFonts w:eastAsia="Times New Roman" w:cs="Times New Roman"/>
                  <w:b/>
                  <w:bCs/>
                  <w:color w:val="000000"/>
                  <w:szCs w:val="24"/>
                  <w:lang w:eastAsia="en-GB"/>
                </w:rPr>
                <w:delText>DCUSA Schedule 15 - Table 3 information</w:delText>
              </w:r>
            </w:del>
          </w:p>
        </w:tc>
      </w:tr>
      <w:tr w:rsidR="00851164" w:rsidRPr="00011B2A" w:rsidDel="00BF11A0" w14:paraId="1BC13492" w14:textId="2F1E7260" w:rsidTr="00851164">
        <w:trPr>
          <w:gridAfter w:val="1"/>
          <w:wAfter w:w="2799" w:type="dxa"/>
          <w:trHeight w:val="300"/>
          <w:del w:id="2111" w:author="Hollie Nicholls" w:date="2019-07-03T16:28:00Z"/>
        </w:trPr>
        <w:tc>
          <w:tcPr>
            <w:tcW w:w="7239" w:type="dxa"/>
            <w:tcBorders>
              <w:top w:val="nil"/>
              <w:left w:val="nil"/>
              <w:bottom w:val="nil"/>
              <w:right w:val="nil"/>
            </w:tcBorders>
            <w:shd w:val="clear" w:color="auto" w:fill="auto"/>
            <w:noWrap/>
            <w:vAlign w:val="center"/>
            <w:hideMark/>
          </w:tcPr>
          <w:p w14:paraId="4E23DB5B" w14:textId="4550703B" w:rsidR="00851164" w:rsidRPr="00011B2A" w:rsidDel="00BF11A0" w:rsidRDefault="00851164" w:rsidP="00851164">
            <w:pPr>
              <w:spacing w:line="240" w:lineRule="auto"/>
              <w:rPr>
                <w:del w:id="2112" w:author="Hollie Nicholls" w:date="2019-07-03T16:28:00Z"/>
                <w:rFonts w:eastAsia="Times New Roman" w:cs="Times New Roman"/>
                <w:b/>
                <w:bCs/>
                <w:color w:val="000000"/>
                <w:szCs w:val="24"/>
                <w:lang w:eastAsia="en-GB"/>
              </w:rPr>
            </w:pPr>
            <w:del w:id="2113" w:author="Hollie Nicholls" w:date="2019-07-03T16:28:00Z">
              <w:r w:rsidRPr="00011B2A" w:rsidDel="00BF11A0">
                <w:rPr>
                  <w:rFonts w:eastAsia="Times New Roman" w:cs="Times New Roman"/>
                  <w:b/>
                  <w:bCs/>
                  <w:color w:val="000000"/>
                  <w:szCs w:val="24"/>
                  <w:lang w:eastAsia="en-GB"/>
                </w:rPr>
                <w:delText>Illustrative Charging Year:</w:delText>
              </w:r>
            </w:del>
          </w:p>
        </w:tc>
        <w:tc>
          <w:tcPr>
            <w:tcW w:w="4152" w:type="dxa"/>
            <w:tcBorders>
              <w:top w:val="nil"/>
              <w:left w:val="nil"/>
              <w:bottom w:val="nil"/>
              <w:right w:val="nil"/>
            </w:tcBorders>
            <w:shd w:val="clear" w:color="auto" w:fill="auto"/>
            <w:noWrap/>
            <w:vAlign w:val="center"/>
            <w:hideMark/>
          </w:tcPr>
          <w:p w14:paraId="50A31749" w14:textId="1D966E9E" w:rsidR="00851164" w:rsidRPr="00011B2A" w:rsidDel="00BF11A0" w:rsidRDefault="00851164" w:rsidP="00851164">
            <w:pPr>
              <w:spacing w:line="240" w:lineRule="auto"/>
              <w:rPr>
                <w:del w:id="2114" w:author="Hollie Nicholls" w:date="2019-07-03T16:28:00Z"/>
                <w:rFonts w:eastAsia="Times New Roman" w:cs="Times New Roman"/>
                <w:b/>
                <w:bCs/>
                <w:color w:val="000000"/>
                <w:szCs w:val="24"/>
                <w:lang w:eastAsia="en-GB"/>
              </w:rPr>
            </w:pPr>
            <w:del w:id="2115" w:author="Hollie Nicholls" w:date="2019-07-03T16:28:00Z">
              <w:r w:rsidRPr="00011B2A" w:rsidDel="00BF11A0">
                <w:rPr>
                  <w:rFonts w:eastAsia="Times New Roman" w:cs="Times New Roman"/>
                  <w:b/>
                  <w:bCs/>
                  <w:sz w:val="20"/>
                  <w:szCs w:val="20"/>
                  <w:lang w:eastAsia="en-GB"/>
                </w:rPr>
                <w:delText>[YYYY/YY]</w:delText>
              </w:r>
              <w:r w:rsidRPr="00011B2A" w:rsidDel="00BF11A0">
                <w:rPr>
                  <w:rFonts w:eastAsia="Times New Roman" w:cs="Times New Roman"/>
                  <w:b/>
                  <w:bCs/>
                  <w:color w:val="000000"/>
                  <w:szCs w:val="24"/>
                  <w:lang w:eastAsia="en-GB"/>
                </w:rPr>
                <w:delText xml:space="preserve"> (t+2)</w:delText>
              </w:r>
            </w:del>
          </w:p>
        </w:tc>
      </w:tr>
    </w:tbl>
    <w:p w14:paraId="5E0A91D7" w14:textId="02DBF0A0" w:rsidR="00851164" w:rsidRPr="00011B2A" w:rsidDel="00BF11A0" w:rsidRDefault="00851164" w:rsidP="00851164">
      <w:pPr>
        <w:ind w:left="142"/>
        <w:rPr>
          <w:del w:id="2116" w:author="Hollie Nicholls" w:date="2019-07-03T16:28:00Z"/>
          <w:rFonts w:eastAsia="Calibri" w:cs="Times New Roman"/>
        </w:rPr>
      </w:pPr>
      <w:del w:id="2117" w:author="Hollie Nicholls" w:date="2019-07-03T16:28:00Z">
        <w:r w:rsidRPr="00011B2A" w:rsidDel="00BF11A0">
          <w:rPr>
            <w:rFonts w:eastAsia="Calibri" w:cs="Times New Roman"/>
          </w:rPr>
          <w:delText>The table referred to in Clause 35A.4 is set out below:</w:delText>
        </w:r>
      </w:del>
    </w:p>
    <w:p w14:paraId="5689C5E9" w14:textId="04F1751B" w:rsidR="00851164" w:rsidRPr="00011B2A" w:rsidDel="00BF11A0" w:rsidRDefault="00851164" w:rsidP="00851164">
      <w:pPr>
        <w:ind w:left="142"/>
        <w:rPr>
          <w:del w:id="2118" w:author="Hollie Nicholls" w:date="2019-07-03T16:28:00Z"/>
          <w:rFonts w:eastAsia="Calibri" w:cs="Times New Roman"/>
        </w:rPr>
      </w:pPr>
      <w:del w:id="2119" w:author="Hollie Nicholls" w:date="2019-07-03T16:28:00Z">
        <w:r w:rsidRPr="00011B2A" w:rsidDel="00BF11A0">
          <w:rPr>
            <w:rFonts w:eastAsia="Calibri" w:cs="Times New Roman"/>
          </w:rPr>
          <w:delText>PLEASE NOTE THAT THESE ARE ILLUSTRATIVE TARIFFS ONLY AND ARE NOT TO BE CONSIDERED TO REPRESENT THE INDICATIVE OR FINAL TARIFFS WHICH WILL BE APPLIED BY THIS COMPANY</w:delText>
        </w:r>
      </w:del>
    </w:p>
    <w:tbl>
      <w:tblPr>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851"/>
        <w:gridCol w:w="1417"/>
        <w:gridCol w:w="1418"/>
        <w:gridCol w:w="1417"/>
        <w:gridCol w:w="1588"/>
        <w:gridCol w:w="1418"/>
        <w:gridCol w:w="1417"/>
        <w:gridCol w:w="1247"/>
      </w:tblGrid>
      <w:tr w:rsidR="00851164" w:rsidRPr="00011B2A" w:rsidDel="00BF11A0" w14:paraId="4CD91884" w14:textId="7E402DB5" w:rsidTr="00851164">
        <w:trPr>
          <w:del w:id="2120" w:author="Hollie Nicholls" w:date="2019-07-03T16:28:00Z"/>
        </w:trPr>
        <w:tc>
          <w:tcPr>
            <w:tcW w:w="3085" w:type="dxa"/>
            <w:tcBorders>
              <w:top w:val="single" w:sz="4" w:space="0" w:color="000000"/>
              <w:left w:val="single" w:sz="4" w:space="0" w:color="000000"/>
              <w:bottom w:val="single" w:sz="4" w:space="0" w:color="000000"/>
              <w:right w:val="single" w:sz="4" w:space="0" w:color="000000"/>
            </w:tcBorders>
          </w:tcPr>
          <w:p w14:paraId="7E7A6F8E" w14:textId="5F00E539" w:rsidR="00851164" w:rsidRPr="00011B2A" w:rsidDel="00BF11A0" w:rsidRDefault="00851164" w:rsidP="00851164">
            <w:pPr>
              <w:spacing w:after="0" w:line="240" w:lineRule="auto"/>
              <w:jc w:val="center"/>
              <w:rPr>
                <w:del w:id="2121" w:author="Hollie Nicholls" w:date="2019-07-03T16:28:00Z"/>
                <w:rFonts w:eastAsia="Times New Roman" w:cs="Times New Roman"/>
                <w:b/>
                <w:bCs/>
                <w:szCs w:val="24"/>
                <w:lang w:eastAsia="en-GB"/>
              </w:rPr>
            </w:pPr>
            <w:del w:id="2122" w:author="Hollie Nicholls" w:date="2019-07-03T16:28:00Z">
              <w:r w:rsidRPr="00011B2A" w:rsidDel="00BF11A0">
                <w:rPr>
                  <w:rFonts w:eastAsia="Times New Roman" w:cs="Times New Roman"/>
                  <w:b/>
                  <w:bCs/>
                  <w:szCs w:val="24"/>
                  <w:lang w:eastAsia="en-GB"/>
                </w:rPr>
                <w:delText>Tariff name (as per Annex 1 of the most recently published Relevant Charging Statement)</w:delText>
              </w:r>
            </w:del>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3A169AB7" w14:textId="3A16B272" w:rsidR="00851164" w:rsidRPr="00011B2A" w:rsidDel="00BF11A0" w:rsidRDefault="00851164" w:rsidP="00851164">
            <w:pPr>
              <w:spacing w:after="0" w:line="240" w:lineRule="auto"/>
              <w:jc w:val="center"/>
              <w:rPr>
                <w:del w:id="2123" w:author="Hollie Nicholls" w:date="2019-07-03T16:28:00Z"/>
                <w:rFonts w:eastAsia="Times New Roman" w:cs="Times New Roman"/>
                <w:b/>
                <w:bCs/>
                <w:szCs w:val="24"/>
                <w:lang w:eastAsia="en-GB"/>
              </w:rPr>
            </w:pPr>
            <w:del w:id="2124" w:author="Hollie Nicholls" w:date="2019-07-03T16:28:00Z">
              <w:r w:rsidRPr="00011B2A" w:rsidDel="00BF11A0">
                <w:rPr>
                  <w:rFonts w:eastAsia="Times New Roman" w:cs="Times New Roman"/>
                  <w:b/>
                  <w:bCs/>
                  <w:szCs w:val="24"/>
                  <w:lang w:eastAsia="en-GB"/>
                </w:rPr>
                <w:delText>PCs</w:delText>
              </w:r>
            </w:del>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103A2956" w14:textId="12139FA2" w:rsidR="00851164" w:rsidRPr="00011B2A" w:rsidDel="00BF11A0" w:rsidRDefault="00851164" w:rsidP="00851164">
            <w:pPr>
              <w:spacing w:after="0" w:line="240" w:lineRule="auto"/>
              <w:jc w:val="center"/>
              <w:rPr>
                <w:del w:id="2125" w:author="Hollie Nicholls" w:date="2019-07-03T16:28:00Z"/>
                <w:rFonts w:eastAsia="Times New Roman" w:cs="Times New Roman"/>
                <w:b/>
                <w:bCs/>
                <w:szCs w:val="24"/>
                <w:lang w:eastAsia="en-GB"/>
              </w:rPr>
            </w:pPr>
            <w:del w:id="2126" w:author="Hollie Nicholls" w:date="2019-07-03T16:28:00Z">
              <w:r w:rsidRPr="00011B2A" w:rsidDel="00BF11A0">
                <w:rPr>
                  <w:rFonts w:eastAsia="Times New Roman" w:cs="Times New Roman"/>
                  <w:b/>
                  <w:bCs/>
                  <w:szCs w:val="24"/>
                  <w:lang w:eastAsia="en-GB"/>
                </w:rPr>
                <w:delText>Unit rate 1 p/kWh</w:delText>
              </w:r>
            </w:del>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2508D54" w14:textId="4421492B" w:rsidR="00851164" w:rsidRPr="00011B2A" w:rsidDel="00BF11A0" w:rsidRDefault="00851164" w:rsidP="00851164">
            <w:pPr>
              <w:spacing w:after="0" w:line="240" w:lineRule="auto"/>
              <w:jc w:val="center"/>
              <w:rPr>
                <w:del w:id="2127" w:author="Hollie Nicholls" w:date="2019-07-03T16:28:00Z"/>
                <w:rFonts w:eastAsia="Times New Roman" w:cs="Times New Roman"/>
                <w:b/>
                <w:bCs/>
                <w:szCs w:val="24"/>
                <w:lang w:eastAsia="en-GB"/>
              </w:rPr>
            </w:pPr>
            <w:del w:id="2128" w:author="Hollie Nicholls" w:date="2019-07-03T16:28:00Z">
              <w:r w:rsidRPr="00011B2A" w:rsidDel="00BF11A0">
                <w:rPr>
                  <w:rFonts w:eastAsia="Times New Roman" w:cs="Times New Roman"/>
                  <w:b/>
                  <w:bCs/>
                  <w:szCs w:val="24"/>
                  <w:lang w:eastAsia="en-GB"/>
                </w:rPr>
                <w:delText>Unit rate 2 p/kWh</w:delText>
              </w:r>
            </w:del>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074A9521" w14:textId="582CFAD0" w:rsidR="00851164" w:rsidRPr="00011B2A" w:rsidDel="00BF11A0" w:rsidRDefault="00851164" w:rsidP="00851164">
            <w:pPr>
              <w:spacing w:after="0" w:line="240" w:lineRule="auto"/>
              <w:jc w:val="center"/>
              <w:rPr>
                <w:del w:id="2129" w:author="Hollie Nicholls" w:date="2019-07-03T16:28:00Z"/>
                <w:rFonts w:eastAsia="Times New Roman" w:cs="Times New Roman"/>
                <w:b/>
                <w:bCs/>
                <w:szCs w:val="24"/>
                <w:lang w:eastAsia="en-GB"/>
              </w:rPr>
            </w:pPr>
            <w:del w:id="2130" w:author="Hollie Nicholls" w:date="2019-07-03T16:28:00Z">
              <w:r w:rsidRPr="00011B2A" w:rsidDel="00BF11A0">
                <w:rPr>
                  <w:rFonts w:eastAsia="Times New Roman" w:cs="Times New Roman"/>
                  <w:b/>
                  <w:bCs/>
                  <w:szCs w:val="24"/>
                  <w:lang w:eastAsia="en-GB"/>
                </w:rPr>
                <w:delText>Unit rate 3 p/kWh</w:delText>
              </w:r>
            </w:del>
          </w:p>
        </w:tc>
        <w:tc>
          <w:tcPr>
            <w:tcW w:w="1588" w:type="dxa"/>
            <w:tcBorders>
              <w:top w:val="single" w:sz="4" w:space="0" w:color="000000"/>
              <w:left w:val="single" w:sz="4" w:space="0" w:color="000000"/>
              <w:bottom w:val="single" w:sz="4" w:space="0" w:color="000000"/>
              <w:right w:val="single" w:sz="4" w:space="0" w:color="000000"/>
            </w:tcBorders>
            <w:vAlign w:val="center"/>
            <w:hideMark/>
          </w:tcPr>
          <w:p w14:paraId="5347BCA6" w14:textId="342B4F07" w:rsidR="00851164" w:rsidRPr="00011B2A" w:rsidDel="00BF11A0" w:rsidRDefault="00851164" w:rsidP="00851164">
            <w:pPr>
              <w:spacing w:after="0" w:line="240" w:lineRule="auto"/>
              <w:jc w:val="center"/>
              <w:rPr>
                <w:del w:id="2131" w:author="Hollie Nicholls" w:date="2019-07-03T16:28:00Z"/>
                <w:rFonts w:eastAsia="Times New Roman" w:cs="Times New Roman"/>
                <w:b/>
                <w:bCs/>
                <w:szCs w:val="24"/>
                <w:lang w:eastAsia="en-GB"/>
              </w:rPr>
            </w:pPr>
            <w:del w:id="2132" w:author="Hollie Nicholls" w:date="2019-07-03T16:28:00Z">
              <w:r w:rsidRPr="00011B2A" w:rsidDel="00BF11A0">
                <w:rPr>
                  <w:rFonts w:eastAsia="Times New Roman" w:cs="Times New Roman"/>
                  <w:b/>
                  <w:bCs/>
                  <w:szCs w:val="24"/>
                  <w:lang w:eastAsia="en-GB"/>
                </w:rPr>
                <w:delText>Fixed charge p/MPAN/day</w:delText>
              </w:r>
            </w:del>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021D05D9" w14:textId="5C363D96" w:rsidR="00851164" w:rsidRPr="00011B2A" w:rsidDel="00BF11A0" w:rsidRDefault="00851164" w:rsidP="00851164">
            <w:pPr>
              <w:spacing w:after="0" w:line="240" w:lineRule="auto"/>
              <w:jc w:val="center"/>
              <w:rPr>
                <w:del w:id="2133" w:author="Hollie Nicholls" w:date="2019-07-03T16:28:00Z"/>
                <w:rFonts w:eastAsia="Times New Roman" w:cs="Times New Roman"/>
                <w:b/>
                <w:bCs/>
                <w:szCs w:val="24"/>
                <w:lang w:eastAsia="en-GB"/>
              </w:rPr>
            </w:pPr>
            <w:del w:id="2134" w:author="Hollie Nicholls" w:date="2019-07-03T16:28:00Z">
              <w:r w:rsidRPr="00011B2A" w:rsidDel="00BF11A0">
                <w:rPr>
                  <w:rFonts w:eastAsia="Times New Roman" w:cs="Times New Roman"/>
                  <w:b/>
                  <w:bCs/>
                  <w:szCs w:val="24"/>
                  <w:lang w:eastAsia="en-GB"/>
                </w:rPr>
                <w:delText>Capacity charge p/kVA/day</w:delText>
              </w:r>
            </w:del>
          </w:p>
        </w:tc>
        <w:tc>
          <w:tcPr>
            <w:tcW w:w="1417" w:type="dxa"/>
            <w:tcBorders>
              <w:top w:val="single" w:sz="4" w:space="0" w:color="000000"/>
              <w:left w:val="single" w:sz="4" w:space="0" w:color="000000"/>
              <w:bottom w:val="single" w:sz="4" w:space="0" w:color="000000"/>
              <w:right w:val="single" w:sz="4" w:space="0" w:color="000000"/>
            </w:tcBorders>
            <w:vAlign w:val="center"/>
          </w:tcPr>
          <w:p w14:paraId="2E760BA2" w14:textId="45480950" w:rsidR="00851164" w:rsidRPr="00011B2A" w:rsidDel="00BF11A0" w:rsidRDefault="00851164" w:rsidP="00851164">
            <w:pPr>
              <w:spacing w:after="0" w:line="240" w:lineRule="auto"/>
              <w:jc w:val="center"/>
              <w:rPr>
                <w:del w:id="2135" w:author="Hollie Nicholls" w:date="2019-07-03T16:28:00Z"/>
                <w:rFonts w:eastAsia="Times New Roman" w:cs="Times New Roman"/>
                <w:b/>
                <w:bCs/>
                <w:szCs w:val="24"/>
                <w:lang w:eastAsia="en-GB"/>
              </w:rPr>
            </w:pPr>
            <w:del w:id="2136" w:author="Hollie Nicholls" w:date="2019-07-03T16:28:00Z">
              <w:r w:rsidRPr="00011B2A" w:rsidDel="00BF11A0">
                <w:rPr>
                  <w:rFonts w:eastAsia="Times New Roman" w:cs="Times New Roman"/>
                  <w:b/>
                  <w:bCs/>
                  <w:szCs w:val="24"/>
                  <w:lang w:eastAsia="en-GB"/>
                </w:rPr>
                <w:delText>Exceeded capacity charge p/kVA/day</w:delText>
              </w:r>
            </w:del>
          </w:p>
        </w:tc>
        <w:tc>
          <w:tcPr>
            <w:tcW w:w="1247" w:type="dxa"/>
            <w:tcBorders>
              <w:top w:val="single" w:sz="4" w:space="0" w:color="000000"/>
              <w:left w:val="single" w:sz="4" w:space="0" w:color="000000"/>
              <w:bottom w:val="single" w:sz="4" w:space="0" w:color="000000"/>
              <w:right w:val="single" w:sz="4" w:space="0" w:color="000000"/>
            </w:tcBorders>
            <w:vAlign w:val="center"/>
            <w:hideMark/>
          </w:tcPr>
          <w:p w14:paraId="01A9095E" w14:textId="6DD42299" w:rsidR="00851164" w:rsidRPr="00011B2A" w:rsidDel="00BF11A0" w:rsidRDefault="00851164" w:rsidP="00851164">
            <w:pPr>
              <w:spacing w:after="0" w:line="240" w:lineRule="auto"/>
              <w:jc w:val="center"/>
              <w:rPr>
                <w:del w:id="2137" w:author="Hollie Nicholls" w:date="2019-07-03T16:28:00Z"/>
                <w:rFonts w:eastAsia="Times New Roman" w:cs="Times New Roman"/>
                <w:b/>
                <w:bCs/>
                <w:szCs w:val="24"/>
                <w:lang w:eastAsia="en-GB"/>
              </w:rPr>
            </w:pPr>
            <w:del w:id="2138" w:author="Hollie Nicholls" w:date="2019-07-03T16:28:00Z">
              <w:r w:rsidRPr="00011B2A" w:rsidDel="00BF11A0">
                <w:rPr>
                  <w:rFonts w:eastAsia="Times New Roman" w:cs="Times New Roman"/>
                  <w:b/>
                  <w:bCs/>
                  <w:szCs w:val="24"/>
                  <w:lang w:eastAsia="en-GB"/>
                </w:rPr>
                <w:delText>Reactive power charge p/kVArh</w:delText>
              </w:r>
            </w:del>
          </w:p>
        </w:tc>
      </w:tr>
      <w:tr w:rsidR="00851164" w:rsidRPr="00011B2A" w:rsidDel="00BF11A0" w14:paraId="3F8B666A" w14:textId="75693AA7" w:rsidTr="00851164">
        <w:trPr>
          <w:del w:id="2139" w:author="Hollie Nicholls" w:date="2019-07-03T16:28:00Z"/>
        </w:trPr>
        <w:tc>
          <w:tcPr>
            <w:tcW w:w="3085" w:type="dxa"/>
            <w:tcBorders>
              <w:top w:val="single" w:sz="4" w:space="0" w:color="000000"/>
              <w:left w:val="single" w:sz="4" w:space="0" w:color="000000"/>
              <w:bottom w:val="single" w:sz="4" w:space="0" w:color="000000"/>
              <w:right w:val="single" w:sz="4" w:space="0" w:color="000000"/>
            </w:tcBorders>
            <w:vAlign w:val="center"/>
          </w:tcPr>
          <w:p w14:paraId="3F8E50BA" w14:textId="7F2668C5" w:rsidR="00851164" w:rsidRPr="00011B2A" w:rsidDel="00BF11A0" w:rsidRDefault="00851164" w:rsidP="00851164">
            <w:pPr>
              <w:spacing w:after="0"/>
              <w:jc w:val="both"/>
              <w:rPr>
                <w:del w:id="2140" w:author="Hollie Nicholls" w:date="2019-07-03T16:28:00Z"/>
                <w:rFonts w:eastAsia="Calibri" w:cs="Times New Roman"/>
                <w:lang w:val="en-US"/>
              </w:rPr>
            </w:pPr>
          </w:p>
        </w:tc>
        <w:tc>
          <w:tcPr>
            <w:tcW w:w="851" w:type="dxa"/>
            <w:tcBorders>
              <w:top w:val="single" w:sz="4" w:space="0" w:color="000000"/>
              <w:left w:val="single" w:sz="4" w:space="0" w:color="000000"/>
              <w:bottom w:val="single" w:sz="4" w:space="0" w:color="000000"/>
              <w:right w:val="single" w:sz="4" w:space="0" w:color="000000"/>
            </w:tcBorders>
          </w:tcPr>
          <w:p w14:paraId="51BBCD88" w14:textId="7F8E3CAE" w:rsidR="00851164" w:rsidRPr="00011B2A" w:rsidDel="00BF11A0" w:rsidRDefault="00851164" w:rsidP="00851164">
            <w:pPr>
              <w:spacing w:after="0"/>
              <w:jc w:val="both"/>
              <w:rPr>
                <w:del w:id="2141" w:author="Hollie Nicholls" w:date="2019-07-03T16:28:00Z"/>
                <w:rFonts w:eastAsia="Calibri" w:cs="Times New Roman"/>
                <w:lang w:val="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CC8ABB4" w14:textId="34419E6D" w:rsidR="00851164" w:rsidRPr="00011B2A" w:rsidDel="00BF11A0" w:rsidRDefault="00851164" w:rsidP="00851164">
            <w:pPr>
              <w:spacing w:after="0"/>
              <w:jc w:val="right"/>
              <w:rPr>
                <w:del w:id="2142" w:author="Hollie Nicholls" w:date="2019-07-03T16:28:00Z"/>
                <w:rFonts w:eastAsia="Calibri" w:cs="Times New Roman"/>
                <w:lang w:val="en-US"/>
              </w:rPr>
            </w:pPr>
            <w:del w:id="2143" w:author="Hollie Nicholls" w:date="2019-07-03T16:28:00Z">
              <w:r w:rsidRPr="00011B2A" w:rsidDel="00BF11A0">
                <w:rPr>
                  <w:rFonts w:eastAsia="Times New Roman" w:cs="Times New Roman"/>
                  <w:color w:val="000000"/>
                  <w:szCs w:val="24"/>
                  <w:lang w:eastAsia="en-GB"/>
                </w:rPr>
                <w:delText> -</w:delText>
              </w:r>
            </w:del>
          </w:p>
        </w:tc>
        <w:tc>
          <w:tcPr>
            <w:tcW w:w="1418" w:type="dxa"/>
            <w:tcBorders>
              <w:top w:val="single" w:sz="4" w:space="0" w:color="000000"/>
              <w:left w:val="single" w:sz="4" w:space="0" w:color="000000"/>
              <w:bottom w:val="single" w:sz="4" w:space="0" w:color="000000"/>
              <w:right w:val="single" w:sz="4" w:space="0" w:color="000000"/>
            </w:tcBorders>
            <w:vAlign w:val="center"/>
          </w:tcPr>
          <w:p w14:paraId="296FF54E" w14:textId="223EF97F" w:rsidR="00851164" w:rsidRPr="00011B2A" w:rsidDel="00BF11A0" w:rsidRDefault="00851164" w:rsidP="00851164">
            <w:pPr>
              <w:spacing w:after="0"/>
              <w:jc w:val="right"/>
              <w:rPr>
                <w:del w:id="2144" w:author="Hollie Nicholls" w:date="2019-07-03T16:28:00Z"/>
                <w:rFonts w:eastAsia="Calibri" w:cs="Times New Roman"/>
                <w:lang w:val="en-US"/>
              </w:rPr>
            </w:pPr>
            <w:del w:id="2145" w:author="Hollie Nicholls" w:date="2019-07-03T16:28:00Z">
              <w:r w:rsidRPr="00011B2A" w:rsidDel="00BF11A0">
                <w:rPr>
                  <w:rFonts w:eastAsia="Times New Roman" w:cs="Times New Roman"/>
                  <w:color w:val="000000"/>
                  <w:szCs w:val="24"/>
                  <w:lang w:eastAsia="en-GB"/>
                </w:rPr>
                <w:delText> -</w:delText>
              </w:r>
            </w:del>
          </w:p>
        </w:tc>
        <w:tc>
          <w:tcPr>
            <w:tcW w:w="1417" w:type="dxa"/>
            <w:tcBorders>
              <w:top w:val="single" w:sz="4" w:space="0" w:color="000000"/>
              <w:left w:val="single" w:sz="4" w:space="0" w:color="000000"/>
              <w:bottom w:val="single" w:sz="4" w:space="0" w:color="000000"/>
              <w:right w:val="single" w:sz="4" w:space="0" w:color="000000"/>
            </w:tcBorders>
            <w:vAlign w:val="center"/>
          </w:tcPr>
          <w:p w14:paraId="47226DCE" w14:textId="53CDA78B" w:rsidR="00851164" w:rsidRPr="00011B2A" w:rsidDel="00BF11A0" w:rsidRDefault="00851164" w:rsidP="00851164">
            <w:pPr>
              <w:spacing w:after="0"/>
              <w:jc w:val="right"/>
              <w:rPr>
                <w:del w:id="2146" w:author="Hollie Nicholls" w:date="2019-07-03T16:28:00Z"/>
                <w:rFonts w:eastAsia="Calibri" w:cs="Times New Roman"/>
                <w:lang w:val="en-US"/>
              </w:rPr>
            </w:pPr>
            <w:del w:id="2147" w:author="Hollie Nicholls" w:date="2019-07-03T16:28:00Z">
              <w:r w:rsidRPr="00011B2A" w:rsidDel="00BF11A0">
                <w:rPr>
                  <w:rFonts w:eastAsia="Times New Roman" w:cs="Times New Roman"/>
                  <w:color w:val="000000"/>
                  <w:szCs w:val="24"/>
                  <w:lang w:eastAsia="en-GB"/>
                </w:rPr>
                <w:delText> -</w:delText>
              </w:r>
            </w:del>
          </w:p>
        </w:tc>
        <w:tc>
          <w:tcPr>
            <w:tcW w:w="1588" w:type="dxa"/>
            <w:tcBorders>
              <w:top w:val="single" w:sz="4" w:space="0" w:color="000000"/>
              <w:left w:val="single" w:sz="4" w:space="0" w:color="000000"/>
              <w:bottom w:val="single" w:sz="4" w:space="0" w:color="000000"/>
              <w:right w:val="single" w:sz="4" w:space="0" w:color="000000"/>
            </w:tcBorders>
            <w:vAlign w:val="center"/>
          </w:tcPr>
          <w:p w14:paraId="0EDB41B8" w14:textId="300CA87E" w:rsidR="00851164" w:rsidRPr="00011B2A" w:rsidDel="00BF11A0" w:rsidRDefault="00851164" w:rsidP="00851164">
            <w:pPr>
              <w:spacing w:after="0"/>
              <w:jc w:val="right"/>
              <w:rPr>
                <w:del w:id="2148" w:author="Hollie Nicholls" w:date="2019-07-03T16:28:00Z"/>
                <w:rFonts w:eastAsia="Calibri" w:cs="Times New Roman"/>
                <w:lang w:val="en-US"/>
              </w:rPr>
            </w:pPr>
            <w:del w:id="2149" w:author="Hollie Nicholls" w:date="2019-07-03T16:28:00Z">
              <w:r w:rsidRPr="00011B2A" w:rsidDel="00BF11A0">
                <w:rPr>
                  <w:rFonts w:eastAsia="Times New Roman" w:cs="Times New Roman"/>
                  <w:color w:val="000000"/>
                  <w:szCs w:val="24"/>
                  <w:lang w:eastAsia="en-GB"/>
                </w:rPr>
                <w:delText> -</w:delText>
              </w:r>
            </w:del>
          </w:p>
        </w:tc>
        <w:tc>
          <w:tcPr>
            <w:tcW w:w="1418" w:type="dxa"/>
            <w:tcBorders>
              <w:top w:val="single" w:sz="4" w:space="0" w:color="000000"/>
              <w:left w:val="single" w:sz="4" w:space="0" w:color="000000"/>
              <w:bottom w:val="single" w:sz="4" w:space="0" w:color="000000"/>
              <w:right w:val="single" w:sz="4" w:space="0" w:color="000000"/>
            </w:tcBorders>
            <w:vAlign w:val="center"/>
          </w:tcPr>
          <w:p w14:paraId="0C74E712" w14:textId="14489C83" w:rsidR="00851164" w:rsidRPr="00011B2A" w:rsidDel="00BF11A0" w:rsidRDefault="00851164" w:rsidP="00851164">
            <w:pPr>
              <w:spacing w:after="0"/>
              <w:jc w:val="right"/>
              <w:rPr>
                <w:del w:id="2150" w:author="Hollie Nicholls" w:date="2019-07-03T16:28:00Z"/>
                <w:rFonts w:eastAsia="Calibri" w:cs="Times New Roman"/>
                <w:lang w:val="en-US"/>
              </w:rPr>
            </w:pPr>
            <w:del w:id="2151" w:author="Hollie Nicholls" w:date="2019-07-03T16:28:00Z">
              <w:r w:rsidRPr="00011B2A" w:rsidDel="00BF11A0">
                <w:rPr>
                  <w:rFonts w:eastAsia="Times New Roman" w:cs="Times New Roman"/>
                  <w:color w:val="000000"/>
                  <w:szCs w:val="24"/>
                  <w:lang w:eastAsia="en-GB"/>
                </w:rPr>
                <w:delText> -</w:delText>
              </w:r>
            </w:del>
          </w:p>
        </w:tc>
        <w:tc>
          <w:tcPr>
            <w:tcW w:w="1417" w:type="dxa"/>
            <w:tcBorders>
              <w:top w:val="single" w:sz="4" w:space="0" w:color="000000"/>
              <w:left w:val="single" w:sz="4" w:space="0" w:color="000000"/>
              <w:bottom w:val="single" w:sz="4" w:space="0" w:color="000000"/>
              <w:right w:val="single" w:sz="4" w:space="0" w:color="000000"/>
            </w:tcBorders>
            <w:vAlign w:val="center"/>
          </w:tcPr>
          <w:p w14:paraId="7BD14BFE" w14:textId="32329177" w:rsidR="00851164" w:rsidRPr="00011B2A" w:rsidDel="00BF11A0" w:rsidRDefault="00851164" w:rsidP="00851164">
            <w:pPr>
              <w:spacing w:after="0"/>
              <w:jc w:val="right"/>
              <w:rPr>
                <w:del w:id="2152" w:author="Hollie Nicholls" w:date="2019-07-03T16:28:00Z"/>
                <w:rFonts w:eastAsia="Calibri" w:cs="Times New Roman"/>
                <w:lang w:val="en-US"/>
              </w:rPr>
            </w:pPr>
            <w:del w:id="2153" w:author="Hollie Nicholls" w:date="2019-07-03T16:28:00Z">
              <w:r w:rsidRPr="00011B2A" w:rsidDel="00BF11A0">
                <w:rPr>
                  <w:rFonts w:eastAsia="Times New Roman" w:cs="Times New Roman"/>
                  <w:color w:val="000000"/>
                  <w:szCs w:val="24"/>
                  <w:lang w:eastAsia="en-GB"/>
                </w:rPr>
                <w:delText> -</w:delText>
              </w:r>
            </w:del>
          </w:p>
        </w:tc>
        <w:tc>
          <w:tcPr>
            <w:tcW w:w="1247" w:type="dxa"/>
            <w:tcBorders>
              <w:top w:val="single" w:sz="4" w:space="0" w:color="000000"/>
              <w:left w:val="single" w:sz="4" w:space="0" w:color="000000"/>
              <w:bottom w:val="single" w:sz="4" w:space="0" w:color="000000"/>
              <w:right w:val="single" w:sz="4" w:space="0" w:color="000000"/>
            </w:tcBorders>
            <w:vAlign w:val="center"/>
          </w:tcPr>
          <w:p w14:paraId="275D40CB" w14:textId="6EB6C9D1" w:rsidR="00851164" w:rsidRPr="00011B2A" w:rsidDel="00BF11A0" w:rsidRDefault="00851164" w:rsidP="00851164">
            <w:pPr>
              <w:spacing w:after="0"/>
              <w:jc w:val="right"/>
              <w:rPr>
                <w:del w:id="2154" w:author="Hollie Nicholls" w:date="2019-07-03T16:28:00Z"/>
                <w:rFonts w:eastAsia="Calibri" w:cs="Times New Roman"/>
                <w:szCs w:val="24"/>
                <w:lang w:val="en-US"/>
              </w:rPr>
            </w:pPr>
            <w:del w:id="2155" w:author="Hollie Nicholls" w:date="2019-07-03T16:28:00Z">
              <w:r w:rsidRPr="00011B2A" w:rsidDel="00BF11A0">
                <w:rPr>
                  <w:rFonts w:eastAsia="Times New Roman" w:cs="Times New Roman"/>
                  <w:color w:val="000000"/>
                  <w:szCs w:val="24"/>
                  <w:lang w:eastAsia="en-GB"/>
                </w:rPr>
                <w:delText> -</w:delText>
              </w:r>
            </w:del>
          </w:p>
        </w:tc>
      </w:tr>
      <w:tr w:rsidR="00851164" w:rsidRPr="00011B2A" w:rsidDel="00BF11A0" w14:paraId="418E637D" w14:textId="25595E3B" w:rsidTr="00851164">
        <w:trPr>
          <w:del w:id="2156" w:author="Hollie Nicholls" w:date="2019-07-03T16:28:00Z"/>
        </w:trPr>
        <w:tc>
          <w:tcPr>
            <w:tcW w:w="3085" w:type="dxa"/>
            <w:tcBorders>
              <w:top w:val="single" w:sz="4" w:space="0" w:color="000000"/>
              <w:left w:val="single" w:sz="4" w:space="0" w:color="000000"/>
              <w:bottom w:val="single" w:sz="4" w:space="0" w:color="000000"/>
              <w:right w:val="single" w:sz="4" w:space="0" w:color="000000"/>
            </w:tcBorders>
            <w:vAlign w:val="center"/>
          </w:tcPr>
          <w:p w14:paraId="61E4D2F6" w14:textId="60FC0FE1" w:rsidR="00851164" w:rsidRPr="00011B2A" w:rsidDel="00BF11A0" w:rsidRDefault="00851164" w:rsidP="00851164">
            <w:pPr>
              <w:spacing w:after="0"/>
              <w:jc w:val="both"/>
              <w:rPr>
                <w:del w:id="2157" w:author="Hollie Nicholls" w:date="2019-07-03T16:28:00Z"/>
                <w:rFonts w:eastAsia="Calibri" w:cs="Times New Roman"/>
                <w:lang w:val="en-US"/>
              </w:rPr>
            </w:pPr>
          </w:p>
        </w:tc>
        <w:tc>
          <w:tcPr>
            <w:tcW w:w="851" w:type="dxa"/>
            <w:tcBorders>
              <w:top w:val="single" w:sz="4" w:space="0" w:color="000000"/>
              <w:left w:val="single" w:sz="4" w:space="0" w:color="000000"/>
              <w:bottom w:val="single" w:sz="4" w:space="0" w:color="000000"/>
              <w:right w:val="single" w:sz="4" w:space="0" w:color="000000"/>
            </w:tcBorders>
          </w:tcPr>
          <w:p w14:paraId="227E1B22" w14:textId="40FA0447" w:rsidR="00851164" w:rsidRPr="00011B2A" w:rsidDel="00BF11A0" w:rsidRDefault="00851164" w:rsidP="00851164">
            <w:pPr>
              <w:spacing w:after="0"/>
              <w:jc w:val="both"/>
              <w:rPr>
                <w:del w:id="2158" w:author="Hollie Nicholls" w:date="2019-07-03T16:28:00Z"/>
                <w:rFonts w:eastAsia="Calibri" w:cs="Times New Roman"/>
                <w:lang w:val="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AE3B32D" w14:textId="04D5C185" w:rsidR="00851164" w:rsidRPr="00011B2A" w:rsidDel="00BF11A0" w:rsidRDefault="00851164" w:rsidP="00851164">
            <w:pPr>
              <w:spacing w:after="0"/>
              <w:jc w:val="right"/>
              <w:rPr>
                <w:del w:id="2159" w:author="Hollie Nicholls" w:date="2019-07-03T16:28:00Z"/>
                <w:rFonts w:eastAsia="Calibri" w:cs="Times New Roman"/>
                <w:lang w:val="en-US"/>
              </w:rPr>
            </w:pPr>
            <w:del w:id="2160" w:author="Hollie Nicholls" w:date="2019-07-03T16:28:00Z">
              <w:r w:rsidRPr="00011B2A" w:rsidDel="00BF11A0">
                <w:rPr>
                  <w:rFonts w:eastAsia="Times New Roman" w:cs="Times New Roman"/>
                  <w:color w:val="000000"/>
                  <w:szCs w:val="24"/>
                  <w:lang w:eastAsia="en-GB"/>
                </w:rPr>
                <w:delText> -</w:delText>
              </w:r>
            </w:del>
          </w:p>
        </w:tc>
        <w:tc>
          <w:tcPr>
            <w:tcW w:w="1418" w:type="dxa"/>
            <w:tcBorders>
              <w:top w:val="single" w:sz="4" w:space="0" w:color="000000"/>
              <w:left w:val="single" w:sz="4" w:space="0" w:color="000000"/>
              <w:bottom w:val="single" w:sz="4" w:space="0" w:color="000000"/>
              <w:right w:val="single" w:sz="4" w:space="0" w:color="000000"/>
            </w:tcBorders>
            <w:vAlign w:val="center"/>
          </w:tcPr>
          <w:p w14:paraId="6C5DBEA7" w14:textId="66463A0C" w:rsidR="00851164" w:rsidRPr="00011B2A" w:rsidDel="00BF11A0" w:rsidRDefault="00851164" w:rsidP="00851164">
            <w:pPr>
              <w:spacing w:after="0"/>
              <w:jc w:val="right"/>
              <w:rPr>
                <w:del w:id="2161" w:author="Hollie Nicholls" w:date="2019-07-03T16:28:00Z"/>
                <w:rFonts w:eastAsia="Calibri" w:cs="Times New Roman"/>
                <w:lang w:val="en-US"/>
              </w:rPr>
            </w:pPr>
            <w:del w:id="2162" w:author="Hollie Nicholls" w:date="2019-07-03T16:28:00Z">
              <w:r w:rsidRPr="00011B2A" w:rsidDel="00BF11A0">
                <w:rPr>
                  <w:rFonts w:eastAsia="Times New Roman" w:cs="Times New Roman"/>
                  <w:color w:val="000000"/>
                  <w:szCs w:val="24"/>
                  <w:lang w:eastAsia="en-GB"/>
                </w:rPr>
                <w:delText> -</w:delText>
              </w:r>
            </w:del>
          </w:p>
        </w:tc>
        <w:tc>
          <w:tcPr>
            <w:tcW w:w="1417" w:type="dxa"/>
            <w:tcBorders>
              <w:top w:val="single" w:sz="4" w:space="0" w:color="000000"/>
              <w:left w:val="single" w:sz="4" w:space="0" w:color="000000"/>
              <w:bottom w:val="single" w:sz="4" w:space="0" w:color="000000"/>
              <w:right w:val="single" w:sz="4" w:space="0" w:color="000000"/>
            </w:tcBorders>
            <w:vAlign w:val="center"/>
          </w:tcPr>
          <w:p w14:paraId="63680FCA" w14:textId="0C86BA16" w:rsidR="00851164" w:rsidRPr="00011B2A" w:rsidDel="00BF11A0" w:rsidRDefault="00851164" w:rsidP="00851164">
            <w:pPr>
              <w:spacing w:after="0"/>
              <w:jc w:val="right"/>
              <w:rPr>
                <w:del w:id="2163" w:author="Hollie Nicholls" w:date="2019-07-03T16:28:00Z"/>
                <w:rFonts w:eastAsia="Calibri" w:cs="Times New Roman"/>
                <w:lang w:val="en-US"/>
              </w:rPr>
            </w:pPr>
            <w:del w:id="2164" w:author="Hollie Nicholls" w:date="2019-07-03T16:28:00Z">
              <w:r w:rsidRPr="00011B2A" w:rsidDel="00BF11A0">
                <w:rPr>
                  <w:rFonts w:eastAsia="Times New Roman" w:cs="Times New Roman"/>
                  <w:color w:val="000000"/>
                  <w:szCs w:val="24"/>
                  <w:lang w:eastAsia="en-GB"/>
                </w:rPr>
                <w:delText> -</w:delText>
              </w:r>
            </w:del>
          </w:p>
        </w:tc>
        <w:tc>
          <w:tcPr>
            <w:tcW w:w="1588" w:type="dxa"/>
            <w:tcBorders>
              <w:top w:val="single" w:sz="4" w:space="0" w:color="000000"/>
              <w:left w:val="single" w:sz="4" w:space="0" w:color="000000"/>
              <w:bottom w:val="single" w:sz="4" w:space="0" w:color="000000"/>
              <w:right w:val="single" w:sz="4" w:space="0" w:color="000000"/>
            </w:tcBorders>
            <w:vAlign w:val="center"/>
          </w:tcPr>
          <w:p w14:paraId="2A32B3CB" w14:textId="6124EE4F" w:rsidR="00851164" w:rsidRPr="00011B2A" w:rsidDel="00BF11A0" w:rsidRDefault="00851164" w:rsidP="00851164">
            <w:pPr>
              <w:spacing w:after="0"/>
              <w:jc w:val="right"/>
              <w:rPr>
                <w:del w:id="2165" w:author="Hollie Nicholls" w:date="2019-07-03T16:28:00Z"/>
                <w:rFonts w:eastAsia="Calibri" w:cs="Times New Roman"/>
                <w:lang w:val="en-US"/>
              </w:rPr>
            </w:pPr>
            <w:del w:id="2166" w:author="Hollie Nicholls" w:date="2019-07-03T16:28:00Z">
              <w:r w:rsidRPr="00011B2A" w:rsidDel="00BF11A0">
                <w:rPr>
                  <w:rFonts w:eastAsia="Times New Roman" w:cs="Times New Roman"/>
                  <w:color w:val="000000"/>
                  <w:szCs w:val="24"/>
                  <w:lang w:eastAsia="en-GB"/>
                </w:rPr>
                <w:delText> -</w:delText>
              </w:r>
            </w:del>
          </w:p>
        </w:tc>
        <w:tc>
          <w:tcPr>
            <w:tcW w:w="1418" w:type="dxa"/>
            <w:tcBorders>
              <w:top w:val="single" w:sz="4" w:space="0" w:color="000000"/>
              <w:left w:val="single" w:sz="4" w:space="0" w:color="000000"/>
              <w:bottom w:val="single" w:sz="4" w:space="0" w:color="000000"/>
              <w:right w:val="single" w:sz="4" w:space="0" w:color="000000"/>
            </w:tcBorders>
            <w:vAlign w:val="center"/>
          </w:tcPr>
          <w:p w14:paraId="76282C70" w14:textId="3C9A4384" w:rsidR="00851164" w:rsidRPr="00011B2A" w:rsidDel="00BF11A0" w:rsidRDefault="00851164" w:rsidP="00851164">
            <w:pPr>
              <w:spacing w:after="0"/>
              <w:jc w:val="right"/>
              <w:rPr>
                <w:del w:id="2167" w:author="Hollie Nicholls" w:date="2019-07-03T16:28:00Z"/>
                <w:rFonts w:eastAsia="Calibri" w:cs="Times New Roman"/>
                <w:lang w:val="en-US"/>
              </w:rPr>
            </w:pPr>
            <w:del w:id="2168" w:author="Hollie Nicholls" w:date="2019-07-03T16:28:00Z">
              <w:r w:rsidRPr="00011B2A" w:rsidDel="00BF11A0">
                <w:rPr>
                  <w:rFonts w:eastAsia="Times New Roman" w:cs="Times New Roman"/>
                  <w:color w:val="000000"/>
                  <w:szCs w:val="24"/>
                  <w:lang w:eastAsia="en-GB"/>
                </w:rPr>
                <w:delText> -</w:delText>
              </w:r>
            </w:del>
          </w:p>
        </w:tc>
        <w:tc>
          <w:tcPr>
            <w:tcW w:w="1417" w:type="dxa"/>
            <w:tcBorders>
              <w:top w:val="single" w:sz="4" w:space="0" w:color="000000"/>
              <w:left w:val="single" w:sz="4" w:space="0" w:color="000000"/>
              <w:bottom w:val="single" w:sz="4" w:space="0" w:color="000000"/>
              <w:right w:val="single" w:sz="4" w:space="0" w:color="000000"/>
            </w:tcBorders>
            <w:vAlign w:val="center"/>
          </w:tcPr>
          <w:p w14:paraId="7E3DBFA4" w14:textId="42B53E9A" w:rsidR="00851164" w:rsidRPr="00011B2A" w:rsidDel="00BF11A0" w:rsidRDefault="00851164" w:rsidP="00851164">
            <w:pPr>
              <w:spacing w:after="0"/>
              <w:jc w:val="right"/>
              <w:rPr>
                <w:del w:id="2169" w:author="Hollie Nicholls" w:date="2019-07-03T16:28:00Z"/>
                <w:rFonts w:eastAsia="Calibri" w:cs="Times New Roman"/>
                <w:lang w:val="en-US"/>
              </w:rPr>
            </w:pPr>
            <w:del w:id="2170" w:author="Hollie Nicholls" w:date="2019-07-03T16:28:00Z">
              <w:r w:rsidRPr="00011B2A" w:rsidDel="00BF11A0">
                <w:rPr>
                  <w:rFonts w:eastAsia="Times New Roman" w:cs="Times New Roman"/>
                  <w:color w:val="000000"/>
                  <w:szCs w:val="24"/>
                  <w:lang w:eastAsia="en-GB"/>
                </w:rPr>
                <w:delText> -</w:delText>
              </w:r>
            </w:del>
          </w:p>
        </w:tc>
        <w:tc>
          <w:tcPr>
            <w:tcW w:w="1247" w:type="dxa"/>
            <w:tcBorders>
              <w:top w:val="single" w:sz="4" w:space="0" w:color="000000"/>
              <w:left w:val="single" w:sz="4" w:space="0" w:color="000000"/>
              <w:bottom w:val="single" w:sz="4" w:space="0" w:color="000000"/>
              <w:right w:val="single" w:sz="4" w:space="0" w:color="000000"/>
            </w:tcBorders>
            <w:vAlign w:val="center"/>
          </w:tcPr>
          <w:p w14:paraId="21EDF9A1" w14:textId="3B43712B" w:rsidR="00851164" w:rsidRPr="00011B2A" w:rsidDel="00BF11A0" w:rsidRDefault="00851164" w:rsidP="00851164">
            <w:pPr>
              <w:spacing w:after="0"/>
              <w:jc w:val="right"/>
              <w:rPr>
                <w:del w:id="2171" w:author="Hollie Nicholls" w:date="2019-07-03T16:28:00Z"/>
                <w:rFonts w:eastAsia="Calibri" w:cs="Times New Roman"/>
                <w:szCs w:val="24"/>
                <w:lang w:val="en-US"/>
              </w:rPr>
            </w:pPr>
            <w:del w:id="2172" w:author="Hollie Nicholls" w:date="2019-07-03T16:28:00Z">
              <w:r w:rsidRPr="00011B2A" w:rsidDel="00BF11A0">
                <w:rPr>
                  <w:rFonts w:eastAsia="Times New Roman" w:cs="Times New Roman"/>
                  <w:color w:val="000000"/>
                  <w:szCs w:val="24"/>
                  <w:lang w:eastAsia="en-GB"/>
                </w:rPr>
                <w:delText> -</w:delText>
              </w:r>
            </w:del>
          </w:p>
        </w:tc>
      </w:tr>
      <w:tr w:rsidR="00851164" w:rsidRPr="00011B2A" w:rsidDel="00BF11A0" w14:paraId="6B3CD143" w14:textId="2E616003" w:rsidTr="00851164">
        <w:trPr>
          <w:del w:id="2173" w:author="Hollie Nicholls" w:date="2019-07-03T16:28:00Z"/>
        </w:trPr>
        <w:tc>
          <w:tcPr>
            <w:tcW w:w="3085" w:type="dxa"/>
            <w:tcBorders>
              <w:top w:val="single" w:sz="4" w:space="0" w:color="000000"/>
              <w:left w:val="single" w:sz="4" w:space="0" w:color="000000"/>
              <w:bottom w:val="single" w:sz="4" w:space="0" w:color="000000"/>
              <w:right w:val="single" w:sz="4" w:space="0" w:color="000000"/>
            </w:tcBorders>
            <w:vAlign w:val="center"/>
          </w:tcPr>
          <w:p w14:paraId="0E8B8FA0" w14:textId="7080CE94" w:rsidR="00851164" w:rsidRPr="00011B2A" w:rsidDel="00BF11A0" w:rsidRDefault="00851164" w:rsidP="00851164">
            <w:pPr>
              <w:spacing w:after="0"/>
              <w:jc w:val="both"/>
              <w:rPr>
                <w:del w:id="2174" w:author="Hollie Nicholls" w:date="2019-07-03T16:28:00Z"/>
                <w:rFonts w:eastAsia="Calibri" w:cs="Times New Roman"/>
                <w:lang w:val="en-US"/>
              </w:rPr>
            </w:pPr>
          </w:p>
        </w:tc>
        <w:tc>
          <w:tcPr>
            <w:tcW w:w="851" w:type="dxa"/>
            <w:tcBorders>
              <w:top w:val="single" w:sz="4" w:space="0" w:color="000000"/>
              <w:left w:val="single" w:sz="4" w:space="0" w:color="000000"/>
              <w:bottom w:val="single" w:sz="4" w:space="0" w:color="000000"/>
              <w:right w:val="single" w:sz="4" w:space="0" w:color="000000"/>
            </w:tcBorders>
          </w:tcPr>
          <w:p w14:paraId="1B119F1B" w14:textId="1881F91B" w:rsidR="00851164" w:rsidRPr="00011B2A" w:rsidDel="00BF11A0" w:rsidRDefault="00851164" w:rsidP="00851164">
            <w:pPr>
              <w:spacing w:after="0"/>
              <w:jc w:val="both"/>
              <w:rPr>
                <w:del w:id="2175" w:author="Hollie Nicholls" w:date="2019-07-03T16:28:00Z"/>
                <w:rFonts w:eastAsia="Calibri" w:cs="Times New Roman"/>
                <w:lang w:val="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E118835" w14:textId="69038830" w:rsidR="00851164" w:rsidRPr="00011B2A" w:rsidDel="00BF11A0" w:rsidRDefault="00851164" w:rsidP="00851164">
            <w:pPr>
              <w:spacing w:after="0"/>
              <w:jc w:val="right"/>
              <w:rPr>
                <w:del w:id="2176" w:author="Hollie Nicholls" w:date="2019-07-03T16:28:00Z"/>
                <w:rFonts w:eastAsia="Calibri" w:cs="Times New Roman"/>
                <w:lang w:val="en-US"/>
              </w:rPr>
            </w:pPr>
            <w:del w:id="2177" w:author="Hollie Nicholls" w:date="2019-07-03T16:28:00Z">
              <w:r w:rsidRPr="00011B2A" w:rsidDel="00BF11A0">
                <w:rPr>
                  <w:rFonts w:eastAsia="Times New Roman" w:cs="Times New Roman"/>
                  <w:color w:val="000000"/>
                  <w:szCs w:val="24"/>
                  <w:lang w:eastAsia="en-GB"/>
                </w:rPr>
                <w:delText> -</w:delText>
              </w:r>
            </w:del>
          </w:p>
        </w:tc>
        <w:tc>
          <w:tcPr>
            <w:tcW w:w="1418" w:type="dxa"/>
            <w:tcBorders>
              <w:top w:val="single" w:sz="4" w:space="0" w:color="000000"/>
              <w:left w:val="single" w:sz="4" w:space="0" w:color="000000"/>
              <w:bottom w:val="single" w:sz="4" w:space="0" w:color="000000"/>
              <w:right w:val="single" w:sz="4" w:space="0" w:color="000000"/>
            </w:tcBorders>
            <w:vAlign w:val="center"/>
          </w:tcPr>
          <w:p w14:paraId="51A311F9" w14:textId="7290F811" w:rsidR="00851164" w:rsidRPr="00011B2A" w:rsidDel="00BF11A0" w:rsidRDefault="00851164" w:rsidP="00851164">
            <w:pPr>
              <w:spacing w:after="0"/>
              <w:jc w:val="right"/>
              <w:rPr>
                <w:del w:id="2178" w:author="Hollie Nicholls" w:date="2019-07-03T16:28:00Z"/>
                <w:rFonts w:eastAsia="Calibri" w:cs="Times New Roman"/>
                <w:lang w:val="en-US"/>
              </w:rPr>
            </w:pPr>
            <w:del w:id="2179" w:author="Hollie Nicholls" w:date="2019-07-03T16:28:00Z">
              <w:r w:rsidRPr="00011B2A" w:rsidDel="00BF11A0">
                <w:rPr>
                  <w:rFonts w:eastAsia="Times New Roman" w:cs="Times New Roman"/>
                  <w:color w:val="000000"/>
                  <w:szCs w:val="24"/>
                  <w:lang w:eastAsia="en-GB"/>
                </w:rPr>
                <w:delText> -</w:delText>
              </w:r>
            </w:del>
          </w:p>
        </w:tc>
        <w:tc>
          <w:tcPr>
            <w:tcW w:w="1417" w:type="dxa"/>
            <w:tcBorders>
              <w:top w:val="single" w:sz="4" w:space="0" w:color="000000"/>
              <w:left w:val="single" w:sz="4" w:space="0" w:color="000000"/>
              <w:bottom w:val="single" w:sz="4" w:space="0" w:color="000000"/>
              <w:right w:val="single" w:sz="4" w:space="0" w:color="000000"/>
            </w:tcBorders>
            <w:vAlign w:val="center"/>
          </w:tcPr>
          <w:p w14:paraId="77F56A8D" w14:textId="3DA29AF5" w:rsidR="00851164" w:rsidRPr="00011B2A" w:rsidDel="00BF11A0" w:rsidRDefault="00851164" w:rsidP="00851164">
            <w:pPr>
              <w:spacing w:after="0"/>
              <w:jc w:val="right"/>
              <w:rPr>
                <w:del w:id="2180" w:author="Hollie Nicholls" w:date="2019-07-03T16:28:00Z"/>
                <w:rFonts w:eastAsia="Calibri" w:cs="Times New Roman"/>
                <w:lang w:val="en-US"/>
              </w:rPr>
            </w:pPr>
            <w:del w:id="2181" w:author="Hollie Nicholls" w:date="2019-07-03T16:28:00Z">
              <w:r w:rsidRPr="00011B2A" w:rsidDel="00BF11A0">
                <w:rPr>
                  <w:rFonts w:eastAsia="Times New Roman" w:cs="Times New Roman"/>
                  <w:color w:val="000000"/>
                  <w:szCs w:val="24"/>
                  <w:lang w:eastAsia="en-GB"/>
                </w:rPr>
                <w:delText> -</w:delText>
              </w:r>
            </w:del>
          </w:p>
        </w:tc>
        <w:tc>
          <w:tcPr>
            <w:tcW w:w="1588" w:type="dxa"/>
            <w:tcBorders>
              <w:top w:val="single" w:sz="4" w:space="0" w:color="000000"/>
              <w:left w:val="single" w:sz="4" w:space="0" w:color="000000"/>
              <w:bottom w:val="single" w:sz="4" w:space="0" w:color="000000"/>
              <w:right w:val="single" w:sz="4" w:space="0" w:color="000000"/>
            </w:tcBorders>
            <w:vAlign w:val="center"/>
          </w:tcPr>
          <w:p w14:paraId="1D058F0C" w14:textId="2C281E72" w:rsidR="00851164" w:rsidRPr="00011B2A" w:rsidDel="00BF11A0" w:rsidRDefault="00851164" w:rsidP="00851164">
            <w:pPr>
              <w:spacing w:after="0"/>
              <w:jc w:val="right"/>
              <w:rPr>
                <w:del w:id="2182" w:author="Hollie Nicholls" w:date="2019-07-03T16:28:00Z"/>
                <w:rFonts w:eastAsia="Calibri" w:cs="Times New Roman"/>
                <w:lang w:val="en-US"/>
              </w:rPr>
            </w:pPr>
            <w:del w:id="2183" w:author="Hollie Nicholls" w:date="2019-07-03T16:28:00Z">
              <w:r w:rsidRPr="00011B2A" w:rsidDel="00BF11A0">
                <w:rPr>
                  <w:rFonts w:eastAsia="Times New Roman" w:cs="Times New Roman"/>
                  <w:color w:val="000000"/>
                  <w:szCs w:val="24"/>
                  <w:lang w:eastAsia="en-GB"/>
                </w:rPr>
                <w:delText> -</w:delText>
              </w:r>
            </w:del>
          </w:p>
        </w:tc>
        <w:tc>
          <w:tcPr>
            <w:tcW w:w="1418" w:type="dxa"/>
            <w:tcBorders>
              <w:top w:val="single" w:sz="4" w:space="0" w:color="000000"/>
              <w:left w:val="single" w:sz="4" w:space="0" w:color="000000"/>
              <w:bottom w:val="single" w:sz="4" w:space="0" w:color="000000"/>
              <w:right w:val="single" w:sz="4" w:space="0" w:color="000000"/>
            </w:tcBorders>
            <w:vAlign w:val="center"/>
          </w:tcPr>
          <w:p w14:paraId="794D8185" w14:textId="113E59FD" w:rsidR="00851164" w:rsidRPr="00011B2A" w:rsidDel="00BF11A0" w:rsidRDefault="00851164" w:rsidP="00851164">
            <w:pPr>
              <w:spacing w:after="0"/>
              <w:jc w:val="right"/>
              <w:rPr>
                <w:del w:id="2184" w:author="Hollie Nicholls" w:date="2019-07-03T16:28:00Z"/>
                <w:rFonts w:eastAsia="Calibri" w:cs="Times New Roman"/>
                <w:lang w:val="en-US"/>
              </w:rPr>
            </w:pPr>
            <w:del w:id="2185" w:author="Hollie Nicholls" w:date="2019-07-03T16:28:00Z">
              <w:r w:rsidRPr="00011B2A" w:rsidDel="00BF11A0">
                <w:rPr>
                  <w:rFonts w:eastAsia="Times New Roman" w:cs="Times New Roman"/>
                  <w:color w:val="000000"/>
                  <w:szCs w:val="24"/>
                  <w:lang w:eastAsia="en-GB"/>
                </w:rPr>
                <w:delText> -</w:delText>
              </w:r>
            </w:del>
          </w:p>
        </w:tc>
        <w:tc>
          <w:tcPr>
            <w:tcW w:w="1417" w:type="dxa"/>
            <w:tcBorders>
              <w:top w:val="single" w:sz="4" w:space="0" w:color="000000"/>
              <w:left w:val="single" w:sz="4" w:space="0" w:color="000000"/>
              <w:bottom w:val="single" w:sz="4" w:space="0" w:color="000000"/>
              <w:right w:val="single" w:sz="4" w:space="0" w:color="000000"/>
            </w:tcBorders>
            <w:vAlign w:val="center"/>
          </w:tcPr>
          <w:p w14:paraId="2D6EB411" w14:textId="78B7AEA9" w:rsidR="00851164" w:rsidRPr="00011B2A" w:rsidDel="00BF11A0" w:rsidRDefault="00851164" w:rsidP="00851164">
            <w:pPr>
              <w:spacing w:after="0"/>
              <w:jc w:val="right"/>
              <w:rPr>
                <w:del w:id="2186" w:author="Hollie Nicholls" w:date="2019-07-03T16:28:00Z"/>
                <w:rFonts w:eastAsia="Calibri" w:cs="Times New Roman"/>
                <w:lang w:val="en-US"/>
              </w:rPr>
            </w:pPr>
            <w:del w:id="2187" w:author="Hollie Nicholls" w:date="2019-07-03T16:28:00Z">
              <w:r w:rsidRPr="00011B2A" w:rsidDel="00BF11A0">
                <w:rPr>
                  <w:rFonts w:eastAsia="Times New Roman" w:cs="Times New Roman"/>
                  <w:color w:val="000000"/>
                  <w:szCs w:val="24"/>
                  <w:lang w:eastAsia="en-GB"/>
                </w:rPr>
                <w:delText> -</w:delText>
              </w:r>
            </w:del>
          </w:p>
        </w:tc>
        <w:tc>
          <w:tcPr>
            <w:tcW w:w="1247" w:type="dxa"/>
            <w:tcBorders>
              <w:top w:val="single" w:sz="4" w:space="0" w:color="000000"/>
              <w:left w:val="single" w:sz="4" w:space="0" w:color="000000"/>
              <w:bottom w:val="single" w:sz="4" w:space="0" w:color="000000"/>
              <w:right w:val="single" w:sz="4" w:space="0" w:color="000000"/>
            </w:tcBorders>
            <w:vAlign w:val="center"/>
          </w:tcPr>
          <w:p w14:paraId="0AFEC79F" w14:textId="5B498432" w:rsidR="00851164" w:rsidRPr="00011B2A" w:rsidDel="00BF11A0" w:rsidRDefault="00851164" w:rsidP="00851164">
            <w:pPr>
              <w:spacing w:after="0"/>
              <w:jc w:val="right"/>
              <w:rPr>
                <w:del w:id="2188" w:author="Hollie Nicholls" w:date="2019-07-03T16:28:00Z"/>
                <w:rFonts w:eastAsia="Calibri" w:cs="Times New Roman"/>
                <w:szCs w:val="24"/>
                <w:lang w:val="en-US"/>
              </w:rPr>
            </w:pPr>
            <w:del w:id="2189" w:author="Hollie Nicholls" w:date="2019-07-03T16:28:00Z">
              <w:r w:rsidRPr="00011B2A" w:rsidDel="00BF11A0">
                <w:rPr>
                  <w:rFonts w:eastAsia="Times New Roman" w:cs="Times New Roman"/>
                  <w:color w:val="000000"/>
                  <w:szCs w:val="24"/>
                  <w:lang w:eastAsia="en-GB"/>
                </w:rPr>
                <w:delText> -</w:delText>
              </w:r>
            </w:del>
          </w:p>
        </w:tc>
      </w:tr>
      <w:tr w:rsidR="00851164" w:rsidRPr="00011B2A" w:rsidDel="00BF11A0" w14:paraId="6685108E" w14:textId="4A9603E8" w:rsidTr="00851164">
        <w:trPr>
          <w:del w:id="2190" w:author="Hollie Nicholls" w:date="2019-07-03T16:28:00Z"/>
        </w:trPr>
        <w:tc>
          <w:tcPr>
            <w:tcW w:w="3085" w:type="dxa"/>
            <w:tcBorders>
              <w:top w:val="single" w:sz="4" w:space="0" w:color="000000"/>
              <w:left w:val="single" w:sz="4" w:space="0" w:color="000000"/>
              <w:bottom w:val="single" w:sz="4" w:space="0" w:color="000000"/>
              <w:right w:val="single" w:sz="4" w:space="0" w:color="000000"/>
            </w:tcBorders>
            <w:vAlign w:val="center"/>
          </w:tcPr>
          <w:p w14:paraId="1734E184" w14:textId="68AD1181" w:rsidR="00851164" w:rsidRPr="00011B2A" w:rsidDel="00BF11A0" w:rsidRDefault="00851164" w:rsidP="00851164">
            <w:pPr>
              <w:spacing w:after="0"/>
              <w:jc w:val="both"/>
              <w:rPr>
                <w:del w:id="2191" w:author="Hollie Nicholls" w:date="2019-07-03T16:28:00Z"/>
                <w:rFonts w:eastAsia="Calibri" w:cs="Times New Roman"/>
                <w:lang w:val="en-US"/>
              </w:rPr>
            </w:pPr>
          </w:p>
        </w:tc>
        <w:tc>
          <w:tcPr>
            <w:tcW w:w="851" w:type="dxa"/>
            <w:tcBorders>
              <w:top w:val="single" w:sz="4" w:space="0" w:color="000000"/>
              <w:left w:val="single" w:sz="4" w:space="0" w:color="000000"/>
              <w:bottom w:val="single" w:sz="4" w:space="0" w:color="000000"/>
              <w:right w:val="single" w:sz="4" w:space="0" w:color="000000"/>
            </w:tcBorders>
          </w:tcPr>
          <w:p w14:paraId="62BC4743" w14:textId="52856777" w:rsidR="00851164" w:rsidRPr="00011B2A" w:rsidDel="00BF11A0" w:rsidRDefault="00851164" w:rsidP="00851164">
            <w:pPr>
              <w:spacing w:after="0"/>
              <w:jc w:val="both"/>
              <w:rPr>
                <w:del w:id="2192" w:author="Hollie Nicholls" w:date="2019-07-03T16:28:00Z"/>
                <w:rFonts w:eastAsia="Calibri" w:cs="Times New Roman"/>
                <w:lang w:val="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C06CC06" w14:textId="25B8620A" w:rsidR="00851164" w:rsidRPr="00011B2A" w:rsidDel="00BF11A0" w:rsidRDefault="00851164" w:rsidP="00851164">
            <w:pPr>
              <w:spacing w:after="0"/>
              <w:jc w:val="right"/>
              <w:rPr>
                <w:del w:id="2193" w:author="Hollie Nicholls" w:date="2019-07-03T16:28:00Z"/>
                <w:rFonts w:eastAsia="Calibri" w:cs="Times New Roman"/>
                <w:lang w:val="en-US"/>
              </w:rPr>
            </w:pPr>
            <w:del w:id="2194" w:author="Hollie Nicholls" w:date="2019-07-03T16:28:00Z">
              <w:r w:rsidRPr="00011B2A" w:rsidDel="00BF11A0">
                <w:rPr>
                  <w:rFonts w:eastAsia="Times New Roman" w:cs="Times New Roman"/>
                  <w:color w:val="000000"/>
                  <w:szCs w:val="24"/>
                  <w:lang w:eastAsia="en-GB"/>
                </w:rPr>
                <w:delText> -</w:delText>
              </w:r>
            </w:del>
          </w:p>
        </w:tc>
        <w:tc>
          <w:tcPr>
            <w:tcW w:w="1418" w:type="dxa"/>
            <w:tcBorders>
              <w:top w:val="single" w:sz="4" w:space="0" w:color="000000"/>
              <w:left w:val="single" w:sz="4" w:space="0" w:color="000000"/>
              <w:bottom w:val="single" w:sz="4" w:space="0" w:color="000000"/>
              <w:right w:val="single" w:sz="4" w:space="0" w:color="000000"/>
            </w:tcBorders>
            <w:vAlign w:val="center"/>
          </w:tcPr>
          <w:p w14:paraId="5BCDF797" w14:textId="683DAD95" w:rsidR="00851164" w:rsidRPr="00011B2A" w:rsidDel="00BF11A0" w:rsidRDefault="00851164" w:rsidP="00851164">
            <w:pPr>
              <w:spacing w:after="0"/>
              <w:jc w:val="right"/>
              <w:rPr>
                <w:del w:id="2195" w:author="Hollie Nicholls" w:date="2019-07-03T16:28:00Z"/>
                <w:rFonts w:eastAsia="Calibri" w:cs="Times New Roman"/>
                <w:lang w:val="en-US"/>
              </w:rPr>
            </w:pPr>
            <w:del w:id="2196" w:author="Hollie Nicholls" w:date="2019-07-03T16:28:00Z">
              <w:r w:rsidRPr="00011B2A" w:rsidDel="00BF11A0">
                <w:rPr>
                  <w:rFonts w:eastAsia="Times New Roman" w:cs="Times New Roman"/>
                  <w:color w:val="000000"/>
                  <w:szCs w:val="24"/>
                  <w:lang w:eastAsia="en-GB"/>
                </w:rPr>
                <w:delText> -</w:delText>
              </w:r>
            </w:del>
          </w:p>
        </w:tc>
        <w:tc>
          <w:tcPr>
            <w:tcW w:w="1417" w:type="dxa"/>
            <w:tcBorders>
              <w:top w:val="single" w:sz="4" w:space="0" w:color="000000"/>
              <w:left w:val="single" w:sz="4" w:space="0" w:color="000000"/>
              <w:bottom w:val="single" w:sz="4" w:space="0" w:color="000000"/>
              <w:right w:val="single" w:sz="4" w:space="0" w:color="000000"/>
            </w:tcBorders>
            <w:vAlign w:val="center"/>
          </w:tcPr>
          <w:p w14:paraId="07A04DFA" w14:textId="25991513" w:rsidR="00851164" w:rsidRPr="00011B2A" w:rsidDel="00BF11A0" w:rsidRDefault="00851164" w:rsidP="00851164">
            <w:pPr>
              <w:spacing w:after="0"/>
              <w:jc w:val="right"/>
              <w:rPr>
                <w:del w:id="2197" w:author="Hollie Nicholls" w:date="2019-07-03T16:28:00Z"/>
                <w:rFonts w:eastAsia="Calibri" w:cs="Times New Roman"/>
                <w:lang w:val="en-US"/>
              </w:rPr>
            </w:pPr>
            <w:del w:id="2198" w:author="Hollie Nicholls" w:date="2019-07-03T16:28:00Z">
              <w:r w:rsidRPr="00011B2A" w:rsidDel="00BF11A0">
                <w:rPr>
                  <w:rFonts w:eastAsia="Times New Roman" w:cs="Times New Roman"/>
                  <w:color w:val="000000"/>
                  <w:szCs w:val="24"/>
                  <w:lang w:eastAsia="en-GB"/>
                </w:rPr>
                <w:delText> -</w:delText>
              </w:r>
            </w:del>
          </w:p>
        </w:tc>
        <w:tc>
          <w:tcPr>
            <w:tcW w:w="1588" w:type="dxa"/>
            <w:tcBorders>
              <w:top w:val="single" w:sz="4" w:space="0" w:color="000000"/>
              <w:left w:val="single" w:sz="4" w:space="0" w:color="000000"/>
              <w:bottom w:val="single" w:sz="4" w:space="0" w:color="000000"/>
              <w:right w:val="single" w:sz="4" w:space="0" w:color="000000"/>
            </w:tcBorders>
            <w:vAlign w:val="center"/>
          </w:tcPr>
          <w:p w14:paraId="2BDC1570" w14:textId="77D63EE2" w:rsidR="00851164" w:rsidRPr="00011B2A" w:rsidDel="00BF11A0" w:rsidRDefault="00851164" w:rsidP="00851164">
            <w:pPr>
              <w:spacing w:after="0"/>
              <w:jc w:val="right"/>
              <w:rPr>
                <w:del w:id="2199" w:author="Hollie Nicholls" w:date="2019-07-03T16:28:00Z"/>
                <w:rFonts w:eastAsia="Calibri" w:cs="Times New Roman"/>
                <w:lang w:val="en-US"/>
              </w:rPr>
            </w:pPr>
            <w:del w:id="2200" w:author="Hollie Nicholls" w:date="2019-07-03T16:28:00Z">
              <w:r w:rsidRPr="00011B2A" w:rsidDel="00BF11A0">
                <w:rPr>
                  <w:rFonts w:eastAsia="Times New Roman" w:cs="Times New Roman"/>
                  <w:color w:val="000000"/>
                  <w:szCs w:val="24"/>
                  <w:lang w:eastAsia="en-GB"/>
                </w:rPr>
                <w:delText> -</w:delText>
              </w:r>
            </w:del>
          </w:p>
        </w:tc>
        <w:tc>
          <w:tcPr>
            <w:tcW w:w="1418" w:type="dxa"/>
            <w:tcBorders>
              <w:top w:val="single" w:sz="4" w:space="0" w:color="000000"/>
              <w:left w:val="single" w:sz="4" w:space="0" w:color="000000"/>
              <w:bottom w:val="single" w:sz="4" w:space="0" w:color="000000"/>
              <w:right w:val="single" w:sz="4" w:space="0" w:color="000000"/>
            </w:tcBorders>
            <w:vAlign w:val="center"/>
          </w:tcPr>
          <w:p w14:paraId="352F2435" w14:textId="74BF59B3" w:rsidR="00851164" w:rsidRPr="00011B2A" w:rsidDel="00BF11A0" w:rsidRDefault="00851164" w:rsidP="00851164">
            <w:pPr>
              <w:spacing w:after="0"/>
              <w:jc w:val="right"/>
              <w:rPr>
                <w:del w:id="2201" w:author="Hollie Nicholls" w:date="2019-07-03T16:28:00Z"/>
                <w:rFonts w:eastAsia="Calibri" w:cs="Times New Roman"/>
                <w:lang w:val="en-US"/>
              </w:rPr>
            </w:pPr>
            <w:del w:id="2202" w:author="Hollie Nicholls" w:date="2019-07-03T16:28:00Z">
              <w:r w:rsidRPr="00011B2A" w:rsidDel="00BF11A0">
                <w:rPr>
                  <w:rFonts w:eastAsia="Times New Roman" w:cs="Times New Roman"/>
                  <w:color w:val="000000"/>
                  <w:szCs w:val="24"/>
                  <w:lang w:eastAsia="en-GB"/>
                </w:rPr>
                <w:delText> -</w:delText>
              </w:r>
            </w:del>
          </w:p>
        </w:tc>
        <w:tc>
          <w:tcPr>
            <w:tcW w:w="1417" w:type="dxa"/>
            <w:tcBorders>
              <w:top w:val="single" w:sz="4" w:space="0" w:color="000000"/>
              <w:left w:val="single" w:sz="4" w:space="0" w:color="000000"/>
              <w:bottom w:val="single" w:sz="4" w:space="0" w:color="000000"/>
              <w:right w:val="single" w:sz="4" w:space="0" w:color="000000"/>
            </w:tcBorders>
            <w:vAlign w:val="center"/>
          </w:tcPr>
          <w:p w14:paraId="6C8CD9C5" w14:textId="38D9A548" w:rsidR="00851164" w:rsidRPr="00011B2A" w:rsidDel="00BF11A0" w:rsidRDefault="00851164" w:rsidP="00851164">
            <w:pPr>
              <w:spacing w:after="0"/>
              <w:jc w:val="right"/>
              <w:rPr>
                <w:del w:id="2203" w:author="Hollie Nicholls" w:date="2019-07-03T16:28:00Z"/>
                <w:rFonts w:eastAsia="Calibri" w:cs="Times New Roman"/>
                <w:lang w:val="en-US"/>
              </w:rPr>
            </w:pPr>
            <w:del w:id="2204" w:author="Hollie Nicholls" w:date="2019-07-03T16:28:00Z">
              <w:r w:rsidRPr="00011B2A" w:rsidDel="00BF11A0">
                <w:rPr>
                  <w:rFonts w:eastAsia="Times New Roman" w:cs="Times New Roman"/>
                  <w:color w:val="000000"/>
                  <w:szCs w:val="24"/>
                  <w:lang w:eastAsia="en-GB"/>
                </w:rPr>
                <w:delText> -</w:delText>
              </w:r>
            </w:del>
          </w:p>
        </w:tc>
        <w:tc>
          <w:tcPr>
            <w:tcW w:w="1247" w:type="dxa"/>
            <w:tcBorders>
              <w:top w:val="single" w:sz="4" w:space="0" w:color="000000"/>
              <w:left w:val="single" w:sz="4" w:space="0" w:color="000000"/>
              <w:bottom w:val="single" w:sz="4" w:space="0" w:color="000000"/>
              <w:right w:val="single" w:sz="4" w:space="0" w:color="000000"/>
            </w:tcBorders>
            <w:vAlign w:val="center"/>
          </w:tcPr>
          <w:p w14:paraId="728B5692" w14:textId="6358392B" w:rsidR="00851164" w:rsidRPr="00011B2A" w:rsidDel="00BF11A0" w:rsidRDefault="00851164" w:rsidP="00851164">
            <w:pPr>
              <w:spacing w:after="0"/>
              <w:jc w:val="right"/>
              <w:rPr>
                <w:del w:id="2205" w:author="Hollie Nicholls" w:date="2019-07-03T16:28:00Z"/>
                <w:rFonts w:eastAsia="Calibri" w:cs="Times New Roman"/>
                <w:szCs w:val="24"/>
                <w:lang w:val="en-US"/>
              </w:rPr>
            </w:pPr>
            <w:del w:id="2206" w:author="Hollie Nicholls" w:date="2019-07-03T16:28:00Z">
              <w:r w:rsidRPr="00011B2A" w:rsidDel="00BF11A0">
                <w:rPr>
                  <w:rFonts w:eastAsia="Times New Roman" w:cs="Times New Roman"/>
                  <w:color w:val="000000"/>
                  <w:szCs w:val="24"/>
                  <w:lang w:eastAsia="en-GB"/>
                </w:rPr>
                <w:delText> -</w:delText>
              </w:r>
            </w:del>
          </w:p>
        </w:tc>
      </w:tr>
      <w:tr w:rsidR="00851164" w:rsidRPr="00011B2A" w:rsidDel="00BF11A0" w14:paraId="45409C8A" w14:textId="4014AF7C" w:rsidTr="00851164">
        <w:trPr>
          <w:del w:id="2207" w:author="Hollie Nicholls" w:date="2019-07-03T16:28:00Z"/>
        </w:trPr>
        <w:tc>
          <w:tcPr>
            <w:tcW w:w="3085" w:type="dxa"/>
            <w:tcBorders>
              <w:top w:val="single" w:sz="4" w:space="0" w:color="000000"/>
              <w:left w:val="single" w:sz="4" w:space="0" w:color="000000"/>
              <w:bottom w:val="single" w:sz="4" w:space="0" w:color="000000"/>
              <w:right w:val="single" w:sz="4" w:space="0" w:color="000000"/>
            </w:tcBorders>
            <w:vAlign w:val="center"/>
          </w:tcPr>
          <w:p w14:paraId="19D8F89F" w14:textId="7820BA96" w:rsidR="00851164" w:rsidRPr="00011B2A" w:rsidDel="00BF11A0" w:rsidRDefault="00851164" w:rsidP="00851164">
            <w:pPr>
              <w:spacing w:after="0"/>
              <w:jc w:val="both"/>
              <w:rPr>
                <w:del w:id="2208" w:author="Hollie Nicholls" w:date="2019-07-03T16:28:00Z"/>
                <w:rFonts w:eastAsia="Calibri" w:cs="Times New Roman"/>
                <w:lang w:val="en-US"/>
              </w:rPr>
            </w:pPr>
          </w:p>
        </w:tc>
        <w:tc>
          <w:tcPr>
            <w:tcW w:w="851" w:type="dxa"/>
            <w:tcBorders>
              <w:top w:val="single" w:sz="4" w:space="0" w:color="000000"/>
              <w:left w:val="single" w:sz="4" w:space="0" w:color="000000"/>
              <w:bottom w:val="single" w:sz="4" w:space="0" w:color="000000"/>
              <w:right w:val="single" w:sz="4" w:space="0" w:color="000000"/>
            </w:tcBorders>
          </w:tcPr>
          <w:p w14:paraId="33C6A7DB" w14:textId="1AA30E7F" w:rsidR="00851164" w:rsidRPr="00011B2A" w:rsidDel="00BF11A0" w:rsidRDefault="00851164" w:rsidP="00851164">
            <w:pPr>
              <w:spacing w:after="0"/>
              <w:jc w:val="both"/>
              <w:rPr>
                <w:del w:id="2209" w:author="Hollie Nicholls" w:date="2019-07-03T16:28:00Z"/>
                <w:rFonts w:eastAsia="Calibri" w:cs="Times New Roman"/>
                <w:lang w:val="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72249F5" w14:textId="69A3BBE0" w:rsidR="00851164" w:rsidRPr="00011B2A" w:rsidDel="00BF11A0" w:rsidRDefault="00851164" w:rsidP="00851164">
            <w:pPr>
              <w:spacing w:after="0"/>
              <w:jc w:val="right"/>
              <w:rPr>
                <w:del w:id="2210" w:author="Hollie Nicholls" w:date="2019-07-03T16:28:00Z"/>
                <w:rFonts w:eastAsia="Calibri" w:cs="Times New Roman"/>
                <w:lang w:val="en-US"/>
              </w:rPr>
            </w:pPr>
            <w:del w:id="2211" w:author="Hollie Nicholls" w:date="2019-07-03T16:28:00Z">
              <w:r w:rsidRPr="00011B2A" w:rsidDel="00BF11A0">
                <w:rPr>
                  <w:rFonts w:eastAsia="Times New Roman" w:cs="Times New Roman"/>
                  <w:color w:val="000000"/>
                  <w:szCs w:val="24"/>
                  <w:lang w:eastAsia="en-GB"/>
                </w:rPr>
                <w:delText> -</w:delText>
              </w:r>
            </w:del>
          </w:p>
        </w:tc>
        <w:tc>
          <w:tcPr>
            <w:tcW w:w="1418" w:type="dxa"/>
            <w:tcBorders>
              <w:top w:val="single" w:sz="4" w:space="0" w:color="000000"/>
              <w:left w:val="single" w:sz="4" w:space="0" w:color="000000"/>
              <w:bottom w:val="single" w:sz="4" w:space="0" w:color="000000"/>
              <w:right w:val="single" w:sz="4" w:space="0" w:color="000000"/>
            </w:tcBorders>
            <w:vAlign w:val="center"/>
          </w:tcPr>
          <w:p w14:paraId="297C2E32" w14:textId="3B338AD2" w:rsidR="00851164" w:rsidRPr="00011B2A" w:rsidDel="00BF11A0" w:rsidRDefault="00851164" w:rsidP="00851164">
            <w:pPr>
              <w:spacing w:after="0"/>
              <w:jc w:val="right"/>
              <w:rPr>
                <w:del w:id="2212" w:author="Hollie Nicholls" w:date="2019-07-03T16:28:00Z"/>
                <w:rFonts w:eastAsia="Calibri" w:cs="Times New Roman"/>
                <w:lang w:val="en-US"/>
              </w:rPr>
            </w:pPr>
            <w:del w:id="2213" w:author="Hollie Nicholls" w:date="2019-07-03T16:28:00Z">
              <w:r w:rsidRPr="00011B2A" w:rsidDel="00BF11A0">
                <w:rPr>
                  <w:rFonts w:eastAsia="Times New Roman" w:cs="Times New Roman"/>
                  <w:color w:val="000000"/>
                  <w:szCs w:val="24"/>
                  <w:lang w:eastAsia="en-GB"/>
                </w:rPr>
                <w:delText> -</w:delText>
              </w:r>
            </w:del>
          </w:p>
        </w:tc>
        <w:tc>
          <w:tcPr>
            <w:tcW w:w="1417" w:type="dxa"/>
            <w:tcBorders>
              <w:top w:val="single" w:sz="4" w:space="0" w:color="000000"/>
              <w:left w:val="single" w:sz="4" w:space="0" w:color="000000"/>
              <w:bottom w:val="single" w:sz="4" w:space="0" w:color="000000"/>
              <w:right w:val="single" w:sz="4" w:space="0" w:color="000000"/>
            </w:tcBorders>
            <w:vAlign w:val="center"/>
          </w:tcPr>
          <w:p w14:paraId="1C05071D" w14:textId="097ACCA7" w:rsidR="00851164" w:rsidRPr="00011B2A" w:rsidDel="00BF11A0" w:rsidRDefault="00851164" w:rsidP="00851164">
            <w:pPr>
              <w:spacing w:after="0"/>
              <w:jc w:val="right"/>
              <w:rPr>
                <w:del w:id="2214" w:author="Hollie Nicholls" w:date="2019-07-03T16:28:00Z"/>
                <w:rFonts w:eastAsia="Calibri" w:cs="Times New Roman"/>
                <w:lang w:val="en-US"/>
              </w:rPr>
            </w:pPr>
            <w:del w:id="2215" w:author="Hollie Nicholls" w:date="2019-07-03T16:28:00Z">
              <w:r w:rsidRPr="00011B2A" w:rsidDel="00BF11A0">
                <w:rPr>
                  <w:rFonts w:eastAsia="Times New Roman" w:cs="Times New Roman"/>
                  <w:color w:val="000000"/>
                  <w:szCs w:val="24"/>
                  <w:lang w:eastAsia="en-GB"/>
                </w:rPr>
                <w:delText> -</w:delText>
              </w:r>
            </w:del>
          </w:p>
        </w:tc>
        <w:tc>
          <w:tcPr>
            <w:tcW w:w="1588" w:type="dxa"/>
            <w:tcBorders>
              <w:top w:val="single" w:sz="4" w:space="0" w:color="000000"/>
              <w:left w:val="single" w:sz="4" w:space="0" w:color="000000"/>
              <w:bottom w:val="single" w:sz="4" w:space="0" w:color="000000"/>
              <w:right w:val="single" w:sz="4" w:space="0" w:color="000000"/>
            </w:tcBorders>
            <w:vAlign w:val="center"/>
          </w:tcPr>
          <w:p w14:paraId="07EE99F0" w14:textId="5DBFAE41" w:rsidR="00851164" w:rsidRPr="00011B2A" w:rsidDel="00BF11A0" w:rsidRDefault="00851164" w:rsidP="00851164">
            <w:pPr>
              <w:spacing w:after="0"/>
              <w:jc w:val="right"/>
              <w:rPr>
                <w:del w:id="2216" w:author="Hollie Nicholls" w:date="2019-07-03T16:28:00Z"/>
                <w:rFonts w:eastAsia="Calibri" w:cs="Times New Roman"/>
                <w:lang w:val="en-US"/>
              </w:rPr>
            </w:pPr>
            <w:del w:id="2217" w:author="Hollie Nicholls" w:date="2019-07-03T16:28:00Z">
              <w:r w:rsidRPr="00011B2A" w:rsidDel="00BF11A0">
                <w:rPr>
                  <w:rFonts w:eastAsia="Times New Roman" w:cs="Times New Roman"/>
                  <w:color w:val="000000"/>
                  <w:szCs w:val="24"/>
                  <w:lang w:eastAsia="en-GB"/>
                </w:rPr>
                <w:delText> -</w:delText>
              </w:r>
            </w:del>
          </w:p>
        </w:tc>
        <w:tc>
          <w:tcPr>
            <w:tcW w:w="1418" w:type="dxa"/>
            <w:tcBorders>
              <w:top w:val="single" w:sz="4" w:space="0" w:color="000000"/>
              <w:left w:val="single" w:sz="4" w:space="0" w:color="000000"/>
              <w:bottom w:val="single" w:sz="4" w:space="0" w:color="000000"/>
              <w:right w:val="single" w:sz="4" w:space="0" w:color="000000"/>
            </w:tcBorders>
            <w:vAlign w:val="center"/>
          </w:tcPr>
          <w:p w14:paraId="67943AB7" w14:textId="3D0BF450" w:rsidR="00851164" w:rsidRPr="00011B2A" w:rsidDel="00BF11A0" w:rsidRDefault="00851164" w:rsidP="00851164">
            <w:pPr>
              <w:spacing w:after="0"/>
              <w:jc w:val="right"/>
              <w:rPr>
                <w:del w:id="2218" w:author="Hollie Nicholls" w:date="2019-07-03T16:28:00Z"/>
                <w:rFonts w:eastAsia="Calibri" w:cs="Times New Roman"/>
                <w:lang w:val="en-US"/>
              </w:rPr>
            </w:pPr>
            <w:del w:id="2219" w:author="Hollie Nicholls" w:date="2019-07-03T16:28:00Z">
              <w:r w:rsidRPr="00011B2A" w:rsidDel="00BF11A0">
                <w:rPr>
                  <w:rFonts w:eastAsia="Times New Roman" w:cs="Times New Roman"/>
                  <w:color w:val="000000"/>
                  <w:szCs w:val="24"/>
                  <w:lang w:eastAsia="en-GB"/>
                </w:rPr>
                <w:delText> -</w:delText>
              </w:r>
            </w:del>
          </w:p>
        </w:tc>
        <w:tc>
          <w:tcPr>
            <w:tcW w:w="1417" w:type="dxa"/>
            <w:tcBorders>
              <w:top w:val="single" w:sz="4" w:space="0" w:color="000000"/>
              <w:left w:val="single" w:sz="4" w:space="0" w:color="000000"/>
              <w:bottom w:val="single" w:sz="4" w:space="0" w:color="000000"/>
              <w:right w:val="single" w:sz="4" w:space="0" w:color="000000"/>
            </w:tcBorders>
            <w:vAlign w:val="center"/>
          </w:tcPr>
          <w:p w14:paraId="3C9D76F7" w14:textId="71C1B31A" w:rsidR="00851164" w:rsidRPr="00011B2A" w:rsidDel="00BF11A0" w:rsidRDefault="00851164" w:rsidP="00851164">
            <w:pPr>
              <w:spacing w:after="0"/>
              <w:jc w:val="right"/>
              <w:rPr>
                <w:del w:id="2220" w:author="Hollie Nicholls" w:date="2019-07-03T16:28:00Z"/>
                <w:rFonts w:eastAsia="Calibri" w:cs="Times New Roman"/>
                <w:lang w:val="en-US"/>
              </w:rPr>
            </w:pPr>
            <w:del w:id="2221" w:author="Hollie Nicholls" w:date="2019-07-03T16:28:00Z">
              <w:r w:rsidRPr="00011B2A" w:rsidDel="00BF11A0">
                <w:rPr>
                  <w:rFonts w:eastAsia="Times New Roman" w:cs="Times New Roman"/>
                  <w:color w:val="000000"/>
                  <w:szCs w:val="24"/>
                  <w:lang w:eastAsia="en-GB"/>
                </w:rPr>
                <w:delText> -</w:delText>
              </w:r>
            </w:del>
          </w:p>
        </w:tc>
        <w:tc>
          <w:tcPr>
            <w:tcW w:w="1247" w:type="dxa"/>
            <w:tcBorders>
              <w:top w:val="single" w:sz="4" w:space="0" w:color="000000"/>
              <w:left w:val="single" w:sz="4" w:space="0" w:color="000000"/>
              <w:bottom w:val="single" w:sz="4" w:space="0" w:color="000000"/>
              <w:right w:val="single" w:sz="4" w:space="0" w:color="000000"/>
            </w:tcBorders>
            <w:vAlign w:val="center"/>
          </w:tcPr>
          <w:p w14:paraId="7FE9BE90" w14:textId="514430E5" w:rsidR="00851164" w:rsidRPr="00011B2A" w:rsidDel="00BF11A0" w:rsidRDefault="00851164" w:rsidP="00851164">
            <w:pPr>
              <w:spacing w:after="0"/>
              <w:jc w:val="right"/>
              <w:rPr>
                <w:del w:id="2222" w:author="Hollie Nicholls" w:date="2019-07-03T16:28:00Z"/>
                <w:rFonts w:eastAsia="Calibri" w:cs="Times New Roman"/>
                <w:szCs w:val="24"/>
                <w:lang w:val="en-US"/>
              </w:rPr>
            </w:pPr>
            <w:del w:id="2223" w:author="Hollie Nicholls" w:date="2019-07-03T16:28:00Z">
              <w:r w:rsidRPr="00011B2A" w:rsidDel="00BF11A0">
                <w:rPr>
                  <w:rFonts w:eastAsia="Times New Roman" w:cs="Times New Roman"/>
                  <w:color w:val="000000"/>
                  <w:szCs w:val="24"/>
                  <w:lang w:eastAsia="en-GB"/>
                </w:rPr>
                <w:delText> -</w:delText>
              </w:r>
            </w:del>
          </w:p>
        </w:tc>
      </w:tr>
    </w:tbl>
    <w:p w14:paraId="5AC22848" w14:textId="48861A4E" w:rsidR="00851164" w:rsidRPr="00011B2A" w:rsidDel="00BF11A0" w:rsidRDefault="00851164" w:rsidP="00851164">
      <w:pPr>
        <w:spacing w:before="120"/>
        <w:rPr>
          <w:del w:id="2224" w:author="Hollie Nicholls" w:date="2019-07-03T16:28:00Z"/>
          <w:rFonts w:eastAsia="Calibri" w:cs="Times New Roman"/>
        </w:rPr>
      </w:pPr>
      <w:del w:id="2225" w:author="Hollie Nicholls" w:date="2019-07-03T16:28:00Z">
        <w:r w:rsidRPr="00011B2A" w:rsidDel="00BF11A0">
          <w:rPr>
            <w:rFonts w:eastAsia="Calibri" w:cs="Times New Roman"/>
          </w:rPr>
          <w:delText>Commentary</w:delText>
        </w:r>
      </w:del>
    </w:p>
    <w:p w14:paraId="65903D4D" w14:textId="5EAE36AC" w:rsidR="00851164" w:rsidRPr="00011B2A" w:rsidDel="00BF11A0" w:rsidRDefault="00851164" w:rsidP="00851164">
      <w:pPr>
        <w:numPr>
          <w:ilvl w:val="0"/>
          <w:numId w:val="33"/>
        </w:numPr>
        <w:ind w:hanging="720"/>
        <w:contextualSpacing/>
        <w:rPr>
          <w:del w:id="2226" w:author="Hollie Nicholls" w:date="2019-07-03T16:28:00Z"/>
          <w:rFonts w:eastAsia="Calibri" w:cs="Times New Roman"/>
        </w:rPr>
      </w:pPr>
      <w:del w:id="2227" w:author="Hollie Nicholls" w:date="2019-07-03T16:28:00Z">
        <w:r w:rsidRPr="00011B2A" w:rsidDel="00BF11A0">
          <w:rPr>
            <w:rFonts w:eastAsia="Calibri" w:cs="Times New Roman"/>
          </w:rPr>
          <w:delText xml:space="preserve">All illustrative tariffs as shown above are based on the latest Total Allowed Revenue (ARt in table 1) and the updated forecast Transmission Exit Charges (TBt in table) and any other inputs (if appropriate). </w:delText>
        </w:r>
      </w:del>
    </w:p>
    <w:p w14:paraId="6EE72BB4" w14:textId="4785FA14" w:rsidR="00851164" w:rsidRDefault="00851164" w:rsidP="00B7284B">
      <w:pPr>
        <w:ind w:left="720" w:hanging="720"/>
      </w:pPr>
    </w:p>
    <w:sectPr w:rsidR="00851164" w:rsidSect="00851164">
      <w:pgSz w:w="16838" w:h="11906" w:orient="landscape"/>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8" w:author="Hollie Nicholls" w:date="2019-07-08T11:27:00Z" w:initials="HN">
    <w:p w14:paraId="15A30CB5" w14:textId="5A1CDD18" w:rsidR="00435B76" w:rsidRDefault="00435B76">
      <w:pPr>
        <w:pStyle w:val="CommentText"/>
      </w:pPr>
      <w:r>
        <w:rPr>
          <w:rStyle w:val="CommentReference"/>
        </w:rPr>
        <w:annotationRef/>
      </w:r>
      <w:r>
        <w:t>We are removing table 3</w:t>
      </w:r>
    </w:p>
  </w:comment>
  <w:comment w:id="101" w:author="Hollie Nicholls" w:date="2019-07-08T13:21:00Z" w:initials="HN">
    <w:p w14:paraId="71F42A94" w14:textId="4CD07EA9" w:rsidR="00241557" w:rsidRDefault="00241557">
      <w:pPr>
        <w:pStyle w:val="CommentText"/>
      </w:pPr>
      <w:r>
        <w:rPr>
          <w:rStyle w:val="CommentReference"/>
        </w:rPr>
        <w:annotationRef/>
      </w:r>
      <w:r>
        <w:t>Copied from Schedule 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A30CB5" w15:done="0"/>
  <w15:commentEx w15:paraId="71F42A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A30CB5" w16cid:durableId="20CDA70F"/>
  <w16cid:commentId w16cid:paraId="71F42A94" w16cid:durableId="20CDC1C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48984" w14:textId="77777777" w:rsidR="0098704C" w:rsidRDefault="0098704C" w:rsidP="00B6797C">
      <w:pPr>
        <w:spacing w:after="0" w:line="240" w:lineRule="auto"/>
      </w:pPr>
      <w:r>
        <w:separator/>
      </w:r>
    </w:p>
  </w:endnote>
  <w:endnote w:type="continuationSeparator" w:id="0">
    <w:p w14:paraId="322FB415" w14:textId="77777777" w:rsidR="0098704C" w:rsidRDefault="0098704C" w:rsidP="00B67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1F91D" w14:textId="37C43CCB" w:rsidR="0098704C" w:rsidRDefault="0098704C">
    <w:pPr>
      <w:pStyle w:val="Footer"/>
      <w:tabs>
        <w:tab w:val="clear" w:pos="4513"/>
        <w:tab w:val="center" w:pos="45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CE7D5" w14:textId="77777777" w:rsidR="0098704C" w:rsidRPr="00B7284B" w:rsidRDefault="0098704C" w:rsidP="00B728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805D4" w14:textId="77777777" w:rsidR="0098704C" w:rsidRDefault="0098704C" w:rsidP="00B6797C">
      <w:pPr>
        <w:spacing w:after="0" w:line="240" w:lineRule="auto"/>
      </w:pPr>
      <w:r>
        <w:separator/>
      </w:r>
    </w:p>
  </w:footnote>
  <w:footnote w:type="continuationSeparator" w:id="0">
    <w:p w14:paraId="719C4939" w14:textId="77777777" w:rsidR="0098704C" w:rsidRDefault="0098704C" w:rsidP="00B679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47955A0"/>
    <w:multiLevelType w:val="multilevel"/>
    <w:tmpl w:val="56207D2A"/>
    <w:styleLink w:val="DCNormparalink2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0" w15:restartNumberingAfterBreak="0">
    <w:nsid w:val="08A731F4"/>
    <w:multiLevelType w:val="multilevel"/>
    <w:tmpl w:val="14BCE1B8"/>
    <w:lvl w:ilvl="0">
      <w:start w:val="1"/>
      <w:numFmt w:val="decimal"/>
      <w:pStyle w:val="Heading1"/>
      <w:lvlText w:val="%1."/>
      <w:lvlJc w:val="left"/>
      <w:pPr>
        <w:ind w:left="0" w:firstLine="0"/>
      </w:pPr>
      <w:rPr>
        <w:rFonts w:hint="default"/>
      </w:rPr>
    </w:lvl>
    <w:lvl w:ilvl="1">
      <w:start w:val="1"/>
      <w:numFmt w:val="decimal"/>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4320" w:firstLine="0"/>
      </w:pPr>
      <w:rPr>
        <w:rFonts w:hint="default"/>
        <w:b w:val="0"/>
      </w:rPr>
    </w:lvl>
    <w:lvl w:ilvl="5">
      <w:start w:val="1"/>
      <w:numFmt w:val="lowerRoman"/>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lvlText w:val="%7."/>
      <w:lvlJc w:val="left"/>
      <w:pPr>
        <w:ind w:left="720" w:hanging="72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15:restartNumberingAfterBreak="0">
    <w:nsid w:val="0D3C7A7F"/>
    <w:multiLevelType w:val="hybridMultilevel"/>
    <w:tmpl w:val="7C1A6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350920"/>
    <w:multiLevelType w:val="multilevel"/>
    <w:tmpl w:val="6C846A30"/>
    <w:styleLink w:val="DCTOCWholeNumbers1"/>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3" w15:restartNumberingAfterBreak="0">
    <w:nsid w:val="20D42221"/>
    <w:multiLevelType w:val="multilevel"/>
    <w:tmpl w:val="63ECB57C"/>
    <w:styleLink w:val="DCParalinknumbers1"/>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2B9E04A0"/>
    <w:multiLevelType w:val="hybridMultilevel"/>
    <w:tmpl w:val="E0C0AE26"/>
    <w:styleLink w:val="DCAphaCaps11"/>
    <w:lvl w:ilvl="0" w:tplc="2B5479AC">
      <w:start w:val="1"/>
      <w:numFmt w:val="decimal"/>
      <w:lvlText w:val="%1.1"/>
      <w:lvlJc w:val="left"/>
      <w:pPr>
        <w:ind w:left="3839" w:hanging="360"/>
      </w:pPr>
      <w:rPr>
        <w:rFonts w:ascii="Calibri" w:hAnsi="Calibri" w:hint="default"/>
        <w:b w:val="0"/>
        <w:i w:val="0"/>
        <w:caps w:val="0"/>
        <w:strike w:val="0"/>
        <w:dstrike w:val="0"/>
        <w:vanish w:val="0"/>
        <w:sz w:val="22"/>
        <w:vertAlign w:val="baseline"/>
      </w:rPr>
    </w:lvl>
    <w:lvl w:ilvl="1" w:tplc="08090019" w:tentative="1">
      <w:start w:val="1"/>
      <w:numFmt w:val="lowerLetter"/>
      <w:lvlText w:val="%2."/>
      <w:lvlJc w:val="left"/>
      <w:pPr>
        <w:ind w:left="4559" w:hanging="360"/>
      </w:pPr>
    </w:lvl>
    <w:lvl w:ilvl="2" w:tplc="0809001B" w:tentative="1">
      <w:start w:val="1"/>
      <w:numFmt w:val="lowerRoman"/>
      <w:lvlText w:val="%3."/>
      <w:lvlJc w:val="right"/>
      <w:pPr>
        <w:ind w:left="5279" w:hanging="180"/>
      </w:pPr>
    </w:lvl>
    <w:lvl w:ilvl="3" w:tplc="0809000F" w:tentative="1">
      <w:start w:val="1"/>
      <w:numFmt w:val="decimal"/>
      <w:pStyle w:val="Heading4"/>
      <w:lvlText w:val="%4."/>
      <w:lvlJc w:val="left"/>
      <w:pPr>
        <w:ind w:left="5999" w:hanging="360"/>
      </w:pPr>
    </w:lvl>
    <w:lvl w:ilvl="4" w:tplc="08090019" w:tentative="1">
      <w:start w:val="1"/>
      <w:numFmt w:val="lowerLetter"/>
      <w:lvlText w:val="%5."/>
      <w:lvlJc w:val="left"/>
      <w:pPr>
        <w:ind w:left="6719" w:hanging="360"/>
      </w:pPr>
    </w:lvl>
    <w:lvl w:ilvl="5" w:tplc="0809001B" w:tentative="1">
      <w:start w:val="1"/>
      <w:numFmt w:val="lowerRoman"/>
      <w:lvlText w:val="%6."/>
      <w:lvlJc w:val="right"/>
      <w:pPr>
        <w:ind w:left="7439" w:hanging="180"/>
      </w:pPr>
    </w:lvl>
    <w:lvl w:ilvl="6" w:tplc="0809000F" w:tentative="1">
      <w:start w:val="1"/>
      <w:numFmt w:val="decimal"/>
      <w:lvlText w:val="%7."/>
      <w:lvlJc w:val="left"/>
      <w:pPr>
        <w:ind w:left="8159" w:hanging="360"/>
      </w:pPr>
    </w:lvl>
    <w:lvl w:ilvl="7" w:tplc="08090019" w:tentative="1">
      <w:start w:val="1"/>
      <w:numFmt w:val="lowerLetter"/>
      <w:lvlText w:val="%8."/>
      <w:lvlJc w:val="left"/>
      <w:pPr>
        <w:ind w:left="8879" w:hanging="360"/>
      </w:pPr>
    </w:lvl>
    <w:lvl w:ilvl="8" w:tplc="0809001B" w:tentative="1">
      <w:start w:val="1"/>
      <w:numFmt w:val="lowerRoman"/>
      <w:lvlText w:val="%9."/>
      <w:lvlJc w:val="right"/>
      <w:pPr>
        <w:ind w:left="9599" w:hanging="180"/>
      </w:pPr>
    </w:lvl>
  </w:abstractNum>
  <w:abstractNum w:abstractNumId="16"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7" w15:restartNumberingAfterBreak="0">
    <w:nsid w:val="33C70C13"/>
    <w:multiLevelType w:val="hybridMultilevel"/>
    <w:tmpl w:val="D2E8BAD4"/>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19"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pStyle w:val="GSBodyParawithnumb"/>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1" w15:restartNumberingAfterBreak="0">
    <w:nsid w:val="487A3621"/>
    <w:multiLevelType w:val="multilevel"/>
    <w:tmpl w:val="9E5232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23"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6"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7"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28" w15:restartNumberingAfterBreak="0">
    <w:nsid w:val="6C3D3D31"/>
    <w:multiLevelType w:val="hybridMultilevel"/>
    <w:tmpl w:val="8AA8CE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76317B89"/>
    <w:multiLevelType w:val="hybridMultilevel"/>
    <w:tmpl w:val="28C6B06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A210585"/>
    <w:multiLevelType w:val="multilevel"/>
    <w:tmpl w:val="FBA8102A"/>
    <w:lvl w:ilvl="0">
      <w:start w:val="1"/>
      <w:numFmt w:val="decimal"/>
      <w:pStyle w:val="GSHeading1withnumb"/>
      <w:lvlText w:val="%1."/>
      <w:lvlJc w:val="left"/>
      <w:pPr>
        <w:tabs>
          <w:tab w:val="num" w:pos="567"/>
        </w:tabs>
        <w:ind w:left="567" w:hanging="567"/>
      </w:pPr>
      <w:rPr>
        <w:rFonts w:hint="default"/>
        <w:sz w:val="24"/>
      </w:rPr>
    </w:lvl>
    <w:lvl w:ilvl="1">
      <w:start w:val="1"/>
      <w:numFmt w:val="decimal"/>
      <w:lvlText w:val="%1.%2"/>
      <w:lvlJc w:val="left"/>
      <w:pPr>
        <w:tabs>
          <w:tab w:val="num" w:pos="567"/>
        </w:tabs>
        <w:ind w:left="567" w:hanging="567"/>
      </w:pPr>
      <w:rPr>
        <w:rFonts w:asciiTheme="minorHAnsi" w:hAnsiTheme="minorHAnsi" w:cstheme="minorHAnsi" w:hint="default"/>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1"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7ED03B3C"/>
    <w:multiLevelType w:val="hybridMultilevel"/>
    <w:tmpl w:val="52AAD800"/>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F1C301B"/>
    <w:multiLevelType w:val="multilevel"/>
    <w:tmpl w:val="7562C2AC"/>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4"/>
  </w:num>
  <w:num w:numId="2">
    <w:abstractNumId w:val="12"/>
  </w:num>
  <w:num w:numId="3">
    <w:abstractNumId w:val="15"/>
  </w:num>
  <w:num w:numId="4">
    <w:abstractNumId w:val="22"/>
  </w:num>
  <w:num w:numId="5">
    <w:abstractNumId w:val="8"/>
  </w:num>
  <w:num w:numId="6">
    <w:abstractNumId w:val="19"/>
  </w:num>
  <w:num w:numId="7">
    <w:abstractNumId w:val="19"/>
  </w:num>
  <w:num w:numId="8">
    <w:abstractNumId w:val="13"/>
  </w:num>
  <w:num w:numId="9">
    <w:abstractNumId w:val="14"/>
  </w:num>
  <w:num w:numId="10">
    <w:abstractNumId w:val="25"/>
  </w:num>
  <w:num w:numId="11">
    <w:abstractNumId w:val="20"/>
  </w:num>
  <w:num w:numId="12">
    <w:abstractNumId w:val="20"/>
  </w:num>
  <w:num w:numId="13">
    <w:abstractNumId w:val="16"/>
  </w:num>
  <w:num w:numId="14">
    <w:abstractNumId w:val="30"/>
  </w:num>
  <w:num w:numId="15">
    <w:abstractNumId w:val="10"/>
  </w:num>
  <w:num w:numId="16">
    <w:abstractNumId w:val="33"/>
  </w:num>
  <w:num w:numId="17">
    <w:abstractNumId w:val="23"/>
  </w:num>
  <w:num w:numId="18">
    <w:abstractNumId w:val="18"/>
  </w:num>
  <w:num w:numId="19">
    <w:abstractNumId w:val="26"/>
  </w:num>
  <w:num w:numId="20">
    <w:abstractNumId w:val="6"/>
  </w:num>
  <w:num w:numId="21">
    <w:abstractNumId w:val="3"/>
  </w:num>
  <w:num w:numId="22">
    <w:abstractNumId w:val="2"/>
  </w:num>
  <w:num w:numId="23">
    <w:abstractNumId w:val="1"/>
  </w:num>
  <w:num w:numId="24">
    <w:abstractNumId w:val="0"/>
  </w:num>
  <w:num w:numId="25">
    <w:abstractNumId w:val="31"/>
  </w:num>
  <w:num w:numId="26">
    <w:abstractNumId w:val="27"/>
  </w:num>
  <w:num w:numId="27">
    <w:abstractNumId w:val="7"/>
  </w:num>
  <w:num w:numId="28">
    <w:abstractNumId w:val="5"/>
  </w:num>
  <w:num w:numId="29">
    <w:abstractNumId w:val="4"/>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32"/>
  </w:num>
  <w:num w:numId="35">
    <w:abstractNumId w:val="17"/>
  </w:num>
  <w:num w:numId="36">
    <w:abstractNumId w:val="11"/>
  </w:num>
  <w:num w:numId="37">
    <w:abstractNumId w:val="28"/>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8FA"/>
    <w:rsid w:val="0000010F"/>
    <w:rsid w:val="00011B2A"/>
    <w:rsid w:val="00012537"/>
    <w:rsid w:val="000423D8"/>
    <w:rsid w:val="000C7996"/>
    <w:rsid w:val="000D129F"/>
    <w:rsid w:val="000D4829"/>
    <w:rsid w:val="000F5C1F"/>
    <w:rsid w:val="000F6929"/>
    <w:rsid w:val="00122F15"/>
    <w:rsid w:val="001710F6"/>
    <w:rsid w:val="00240FAF"/>
    <w:rsid w:val="00241557"/>
    <w:rsid w:val="002D3F5B"/>
    <w:rsid w:val="003866BD"/>
    <w:rsid w:val="003E1D51"/>
    <w:rsid w:val="00435B76"/>
    <w:rsid w:val="004443DC"/>
    <w:rsid w:val="004F1E18"/>
    <w:rsid w:val="005D0BEA"/>
    <w:rsid w:val="005E234B"/>
    <w:rsid w:val="005F43BC"/>
    <w:rsid w:val="00697AD5"/>
    <w:rsid w:val="006F4821"/>
    <w:rsid w:val="00711A69"/>
    <w:rsid w:val="007607B7"/>
    <w:rsid w:val="007721B2"/>
    <w:rsid w:val="00851164"/>
    <w:rsid w:val="008C3563"/>
    <w:rsid w:val="008C38FA"/>
    <w:rsid w:val="008C46C8"/>
    <w:rsid w:val="008C775C"/>
    <w:rsid w:val="008D54BD"/>
    <w:rsid w:val="008F6B8D"/>
    <w:rsid w:val="0098704C"/>
    <w:rsid w:val="00A32A07"/>
    <w:rsid w:val="00A344E7"/>
    <w:rsid w:val="00A45C24"/>
    <w:rsid w:val="00A6325F"/>
    <w:rsid w:val="00AC7C3E"/>
    <w:rsid w:val="00B6797C"/>
    <w:rsid w:val="00B7284B"/>
    <w:rsid w:val="00B77F85"/>
    <w:rsid w:val="00BF11A0"/>
    <w:rsid w:val="00C455F6"/>
    <w:rsid w:val="00D16838"/>
    <w:rsid w:val="00D35074"/>
    <w:rsid w:val="00DA3DFE"/>
    <w:rsid w:val="00E43205"/>
    <w:rsid w:val="00E712A7"/>
    <w:rsid w:val="00E7601C"/>
    <w:rsid w:val="00F36C81"/>
    <w:rsid w:val="00F44811"/>
    <w:rsid w:val="00F63D35"/>
    <w:rsid w:val="00F6550D"/>
    <w:rsid w:val="00F771CD"/>
    <w:rsid w:val="00FC452F"/>
    <w:rsid w:val="00FD5C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163EA"/>
  <w15:chartTrackingRefBased/>
  <w15:docId w15:val="{510CBF8A-BA72-4B35-BE78-AE0D24C00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8FA"/>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7721B2"/>
    <w:pPr>
      <w:keepNext/>
      <w:keepLines/>
      <w:numPr>
        <w:numId w:val="15"/>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DCNormaParaL1"/>
    <w:link w:val="Heading2Char"/>
    <w:uiPriority w:val="99"/>
    <w:unhideWhenUsed/>
    <w:qFormat/>
    <w:rsid w:val="007721B2"/>
    <w:pPr>
      <w:numPr>
        <w:numId w:val="16"/>
      </w:numPr>
      <w:outlineLvl w:val="1"/>
    </w:pPr>
    <w:rPr>
      <w:bCs/>
      <w:szCs w:val="26"/>
    </w:rPr>
  </w:style>
  <w:style w:type="paragraph" w:styleId="Heading3">
    <w:name w:val="heading 3"/>
    <w:aliases w:val="DCUSA H3,level 3,level3,Nadpis 3,3,Section,Annotationen,(Alt+3),(Alt+3)1,(Alt+3)2,(Alt+3)3,(Alt+3)4,(Alt+3)5,(Alt+3)6,(Alt+3)11,(Alt+3)21,(Alt+3)31,(Alt+3)41,(Alt+3)7,(Alt+3)12,(Alt+3)22,(Alt+3)32,(Alt+3)42,(Alt+3)8,(Alt+3)9,(Alt+3)10"/>
    <w:basedOn w:val="DCNormParaL3"/>
    <w:link w:val="Heading3Char"/>
    <w:uiPriority w:val="99"/>
    <w:unhideWhenUsed/>
    <w:qFormat/>
    <w:rsid w:val="007721B2"/>
    <w:pPr>
      <w:ind w:left="1080" w:hanging="360"/>
      <w:outlineLvl w:val="2"/>
    </w:pPr>
    <w:rPr>
      <w:rFonts w:cs="Times New Roman"/>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7721B2"/>
    <w:pPr>
      <w:keepNext/>
      <w:keepLines/>
      <w:numPr>
        <w:ilvl w:val="3"/>
        <w:numId w:val="3"/>
      </w:numPr>
      <w:ind w:left="2291" w:hanging="851"/>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DCNormaParaL1"/>
    <w:next w:val="DCNormaParaL1"/>
    <w:link w:val="Heading5Char"/>
    <w:uiPriority w:val="99"/>
    <w:unhideWhenUsed/>
    <w:qFormat/>
    <w:rsid w:val="007721B2"/>
    <w:pPr>
      <w:ind w:left="567" w:hanging="567"/>
      <w:outlineLvl w:val="4"/>
    </w:pPr>
  </w:style>
  <w:style w:type="paragraph" w:styleId="Heading6">
    <w:name w:val="heading 6"/>
    <w:aliases w:val="Heading 6 DCUSA (i),DCSA i),h6,H6,H61,H62,H63,H64,H65,H66,H67,H68,H69,H610,H611,H612,H613,H614,H615,H616,H617,H618,H619,H621,H631,H641,H651,H661,H671,H681,H691,H6101,H6111,H6121,H6131,H6141,H6151,H6161,H6171,H6181,H620,H622,H623,H624,H625,H626"/>
    <w:basedOn w:val="DCNormParaL3"/>
    <w:next w:val="DCNormParaL3"/>
    <w:link w:val="Heading6Char"/>
    <w:uiPriority w:val="99"/>
    <w:unhideWhenUsed/>
    <w:qFormat/>
    <w:rsid w:val="007721B2"/>
    <w:pPr>
      <w:keepNext/>
      <w:keepLines/>
      <w:numPr>
        <w:numId w:val="9"/>
      </w:numPr>
      <w:ind w:left="1287" w:hanging="567"/>
      <w:outlineLvl w:val="5"/>
    </w:pPr>
    <w:rPr>
      <w:rFonts w:eastAsiaTheme="majorEastAsia" w:cstheme="majorBidi"/>
      <w:iCs/>
      <w:color w:val="000000" w:themeColor="text1"/>
    </w:rPr>
  </w:style>
  <w:style w:type="paragraph" w:styleId="Heading7">
    <w:name w:val="heading 7"/>
    <w:aliases w:val="DCUSA numbered,ITT t7,PA Appendix Major,Appendix Major,Lev 7,Heading 7(unused),Legal Level 1.1.,L2 PIP,L7,Numbered - 7,7,subTITLEPAGE,letter list,L1 Heading 7,req3,cnc,Caption number (column-wide),Bulleted list,H7DO NOT USE,level1-noHeading"/>
    <w:next w:val="BodyText"/>
    <w:link w:val="Heading7Char"/>
    <w:uiPriority w:val="99"/>
    <w:unhideWhenUsed/>
    <w:qFormat/>
    <w:rsid w:val="007721B2"/>
    <w:pPr>
      <w:keepNext/>
      <w:keepLines/>
      <w:ind w:left="720" w:hanging="720"/>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7721B2"/>
    <w:pPr>
      <w:keepNext/>
      <w:keepLines/>
      <w:numPr>
        <w:ilvl w:val="7"/>
        <w:numId w:val="15"/>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7721B2"/>
    <w:pPr>
      <w:keepNext/>
      <w:keepLines/>
      <w:numPr>
        <w:ilvl w:val="8"/>
        <w:numId w:val="15"/>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BodyParawithnumb">
    <w:name w:val="GS Body Para with numb"/>
    <w:basedOn w:val="Normal"/>
    <w:link w:val="GSBodyParawithnumbChar"/>
    <w:autoRedefine/>
    <w:qFormat/>
    <w:rsid w:val="00A32A07"/>
    <w:pPr>
      <w:numPr>
        <w:ilvl w:val="1"/>
        <w:numId w:val="6"/>
      </w:numPr>
      <w:tabs>
        <w:tab w:val="num" w:pos="567"/>
      </w:tabs>
      <w:spacing w:before="60" w:after="180" w:line="260" w:lineRule="exact"/>
      <w:ind w:left="567" w:hanging="567"/>
    </w:pPr>
  </w:style>
  <w:style w:type="character" w:customStyle="1" w:styleId="GSBodyParawithnumbChar">
    <w:name w:val="GS Body Para with numb Char"/>
    <w:basedOn w:val="DefaultParagraphFont"/>
    <w:link w:val="GSBodyParawithnumb"/>
    <w:rsid w:val="00A32A07"/>
    <w:rPr>
      <w:rFonts w:ascii="Times New Roman" w:hAnsi="Times New Roman"/>
      <w:sz w:val="24"/>
    </w:rPr>
  </w:style>
  <w:style w:type="paragraph" w:customStyle="1" w:styleId="GSTitle">
    <w:name w:val="GS Title"/>
    <w:basedOn w:val="Title"/>
    <w:link w:val="GSTitleChar"/>
    <w:autoRedefine/>
    <w:qFormat/>
    <w:rsid w:val="00A32A07"/>
  </w:style>
  <w:style w:type="character" w:customStyle="1" w:styleId="GSTitleChar">
    <w:name w:val="GS Title Char"/>
    <w:basedOn w:val="DefaultParagraphFont"/>
    <w:link w:val="GSTitle"/>
    <w:rsid w:val="00A32A07"/>
    <w:rPr>
      <w:rFonts w:eastAsiaTheme="majorEastAsia" w:cstheme="majorBidi"/>
      <w:b/>
      <w:color w:val="398E63"/>
      <w:spacing w:val="-10"/>
      <w:kern w:val="28"/>
      <w:sz w:val="56"/>
      <w:szCs w:val="110"/>
      <w:lang w:eastAsia="en-GB"/>
    </w:rPr>
  </w:style>
  <w:style w:type="paragraph" w:styleId="Title">
    <w:name w:val="Title"/>
    <w:basedOn w:val="Normal"/>
    <w:next w:val="Normal"/>
    <w:link w:val="TitleChar"/>
    <w:uiPriority w:val="99"/>
    <w:qFormat/>
    <w:rsid w:val="00B77F85"/>
    <w:pPr>
      <w:pBdr>
        <w:bottom w:val="single" w:sz="2" w:space="3" w:color="CEE0CC"/>
      </w:pBdr>
      <w:spacing w:before="40" w:after="80" w:line="600" w:lineRule="exact"/>
    </w:pPr>
    <w:rPr>
      <w:rFonts w:eastAsiaTheme="majorEastAsia" w:cstheme="majorBidi"/>
      <w:b/>
      <w:color w:val="398E63"/>
      <w:spacing w:val="-10"/>
      <w:kern w:val="28"/>
      <w:sz w:val="56"/>
      <w:szCs w:val="110"/>
      <w:lang w:eastAsia="en-GB"/>
    </w:rPr>
  </w:style>
  <w:style w:type="character" w:customStyle="1" w:styleId="TitleChar">
    <w:name w:val="Title Char"/>
    <w:basedOn w:val="DefaultParagraphFont"/>
    <w:link w:val="Title"/>
    <w:uiPriority w:val="99"/>
    <w:rsid w:val="00B77F85"/>
    <w:rPr>
      <w:rFonts w:eastAsiaTheme="majorEastAsia" w:cstheme="majorBidi"/>
      <w:b/>
      <w:color w:val="398E63"/>
      <w:spacing w:val="-10"/>
      <w:kern w:val="28"/>
      <w:sz w:val="56"/>
      <w:szCs w:val="110"/>
      <w:lang w:eastAsia="en-GB"/>
    </w:rPr>
  </w:style>
  <w:style w:type="paragraph" w:customStyle="1" w:styleId="GSHeading1">
    <w:name w:val="GS Heading 1"/>
    <w:basedOn w:val="GSHeading1withnumb"/>
    <w:link w:val="GSHeading1Char"/>
    <w:qFormat/>
    <w:rsid w:val="00B77F85"/>
  </w:style>
  <w:style w:type="character" w:customStyle="1" w:styleId="GSHeading1Char">
    <w:name w:val="GS Heading 1 Char"/>
    <w:basedOn w:val="DefaultParagraphFont"/>
    <w:link w:val="GSHeading1"/>
    <w:rsid w:val="00B77F85"/>
    <w:rPr>
      <w:rFonts w:ascii="Times New Roman" w:eastAsiaTheme="minorEastAsia" w:hAnsi="Times New Roman"/>
      <w:color w:val="3C9164"/>
      <w:spacing w:val="15"/>
      <w:sz w:val="24"/>
      <w:szCs w:val="40"/>
      <w:lang w:eastAsia="en-GB"/>
    </w:rPr>
  </w:style>
  <w:style w:type="paragraph" w:customStyle="1" w:styleId="GSBodyPara">
    <w:name w:val="GS Body Para"/>
    <w:basedOn w:val="Normal"/>
    <w:link w:val="GSBodyParaChar"/>
    <w:qFormat/>
    <w:rsid w:val="00B77F85"/>
  </w:style>
  <w:style w:type="character" w:customStyle="1" w:styleId="GSBodyParaChar">
    <w:name w:val="GS Body Para Char"/>
    <w:basedOn w:val="DefaultParagraphFont"/>
    <w:link w:val="GSBodyPara"/>
    <w:rsid w:val="00B77F85"/>
    <w:rPr>
      <w:rFonts w:cs="Arial"/>
      <w:color w:val="4D4D4D"/>
    </w:rPr>
  </w:style>
  <w:style w:type="numbering" w:customStyle="1" w:styleId="GSNumList">
    <w:name w:val="GS NumList"/>
    <w:uiPriority w:val="99"/>
    <w:rsid w:val="00B77F85"/>
  </w:style>
  <w:style w:type="paragraph" w:customStyle="1" w:styleId="GSHeading2">
    <w:name w:val="GS Heading 2"/>
    <w:basedOn w:val="GSHeading1"/>
    <w:next w:val="GSBodyPara"/>
    <w:link w:val="GSHeading2Char"/>
    <w:qFormat/>
    <w:rsid w:val="00B77F85"/>
    <w:rPr>
      <w:sz w:val="32"/>
      <w:szCs w:val="32"/>
    </w:rPr>
  </w:style>
  <w:style w:type="character" w:customStyle="1" w:styleId="GSHeading2Char">
    <w:name w:val="GS Heading 2 Char"/>
    <w:basedOn w:val="GSHeading1Char"/>
    <w:link w:val="GSHeading2"/>
    <w:rsid w:val="00B77F85"/>
    <w:rPr>
      <w:rFonts w:ascii="Times New Roman" w:eastAsiaTheme="minorEastAsia" w:hAnsi="Times New Roman"/>
      <w:color w:val="3C9164"/>
      <w:spacing w:val="15"/>
      <w:sz w:val="32"/>
      <w:szCs w:val="32"/>
      <w:lang w:eastAsia="en-GB"/>
    </w:rPr>
  </w:style>
  <w:style w:type="table" w:customStyle="1" w:styleId="GSTable">
    <w:name w:val="GS Table"/>
    <w:basedOn w:val="TableNormal"/>
    <w:uiPriority w:val="99"/>
    <w:rsid w:val="00B77F85"/>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HeaderFooter">
    <w:name w:val="GS Header/Footer"/>
    <w:basedOn w:val="Normal"/>
    <w:link w:val="GSHeaderFooterChar"/>
    <w:qFormat/>
    <w:rsid w:val="00B77F8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B77F85"/>
    <w:rPr>
      <w:rFonts w:cs="Arial"/>
      <w:color w:val="4D4D4D"/>
      <w:sz w:val="16"/>
    </w:rPr>
  </w:style>
  <w:style w:type="paragraph" w:customStyle="1" w:styleId="GSTblText1">
    <w:name w:val="GS Tbl Text 1"/>
    <w:basedOn w:val="Normal"/>
    <w:qFormat/>
    <w:rsid w:val="00B77F85"/>
    <w:pPr>
      <w:spacing w:before="60" w:after="120" w:line="240" w:lineRule="auto"/>
    </w:pPr>
  </w:style>
  <w:style w:type="paragraph" w:customStyle="1" w:styleId="GSCommittee">
    <w:name w:val="GS Committee"/>
    <w:basedOn w:val="GSTblText1"/>
    <w:link w:val="GSCommitteeChar"/>
    <w:qFormat/>
    <w:rsid w:val="00B77F85"/>
  </w:style>
  <w:style w:type="character" w:customStyle="1" w:styleId="GSCommitteeChar">
    <w:name w:val="GS Committee Char"/>
    <w:basedOn w:val="DefaultParagraphFont"/>
    <w:link w:val="GSCommittee"/>
    <w:rsid w:val="00B77F85"/>
    <w:rPr>
      <w:rFonts w:cs="Arial"/>
      <w:color w:val="4D4D4D"/>
    </w:rPr>
  </w:style>
  <w:style w:type="paragraph" w:customStyle="1" w:styleId="GSBodyParaBullet">
    <w:name w:val="GS Body Para Bullet"/>
    <w:basedOn w:val="Normal"/>
    <w:link w:val="GSBodyParaBulletChar"/>
    <w:autoRedefine/>
    <w:qFormat/>
    <w:rsid w:val="00B77F85"/>
    <w:pPr>
      <w:numPr>
        <w:ilvl w:val="3"/>
        <w:numId w:val="1"/>
      </w:numPr>
      <w:tabs>
        <w:tab w:val="clear" w:pos="2880"/>
        <w:tab w:val="num" w:pos="851"/>
      </w:tabs>
      <w:spacing w:before="60" w:after="120"/>
      <w:ind w:left="851" w:hanging="284"/>
    </w:pPr>
  </w:style>
  <w:style w:type="character" w:customStyle="1" w:styleId="GSBodyParaBulletChar">
    <w:name w:val="GS Body Para Bullet Char"/>
    <w:basedOn w:val="DefaultParagraphFont"/>
    <w:link w:val="GSBodyParaBullet"/>
    <w:rsid w:val="00B77F85"/>
    <w:rPr>
      <w:rFonts w:ascii="Times New Roman" w:hAnsi="Times New Roman"/>
      <w:sz w:val="24"/>
    </w:rPr>
  </w:style>
  <w:style w:type="paragraph" w:customStyle="1" w:styleId="GSHeaderFooterlandscape">
    <w:name w:val="GS Header/Footer landscape"/>
    <w:basedOn w:val="Normal"/>
    <w:link w:val="GSHeaderFooterlandscapeChar"/>
    <w:qFormat/>
    <w:rsid w:val="00B77F8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B77F85"/>
    <w:rPr>
      <w:rFonts w:cs="Arial"/>
      <w:color w:val="4D4D4D"/>
      <w:sz w:val="16"/>
    </w:rPr>
  </w:style>
  <w:style w:type="paragraph" w:customStyle="1" w:styleId="GSHeading1withnumb">
    <w:name w:val="GS Heading 1 with numb"/>
    <w:basedOn w:val="Subtitle"/>
    <w:link w:val="GSHeading1withnumbChar"/>
    <w:autoRedefine/>
    <w:qFormat/>
    <w:rsid w:val="00A32A07"/>
    <w:pPr>
      <w:numPr>
        <w:ilvl w:val="0"/>
        <w:numId w:val="14"/>
      </w:numPr>
      <w:spacing w:after="80" w:line="280" w:lineRule="exact"/>
    </w:pPr>
    <w:rPr>
      <w:sz w:val="24"/>
    </w:rPr>
  </w:style>
  <w:style w:type="character" w:customStyle="1" w:styleId="GSHeading1withnumbChar">
    <w:name w:val="GS Heading 1 with numb Char"/>
    <w:basedOn w:val="DefaultParagraphFont"/>
    <w:link w:val="GSHeading1withnumb"/>
    <w:rsid w:val="00A32A07"/>
    <w:rPr>
      <w:rFonts w:ascii="Times New Roman" w:eastAsiaTheme="minorEastAsia" w:hAnsi="Times New Roman"/>
      <w:color w:val="3C9164"/>
      <w:spacing w:val="15"/>
      <w:sz w:val="24"/>
      <w:szCs w:val="40"/>
      <w:lang w:eastAsia="en-GB"/>
    </w:rPr>
  </w:style>
  <w:style w:type="paragraph" w:styleId="Subtitle">
    <w:name w:val="Subtitle"/>
    <w:basedOn w:val="Normal"/>
    <w:next w:val="Normal"/>
    <w:link w:val="SubtitleChar"/>
    <w:uiPriority w:val="11"/>
    <w:qFormat/>
    <w:rsid w:val="00B77F85"/>
    <w:pPr>
      <w:numPr>
        <w:ilvl w:val="1"/>
      </w:numPr>
      <w:pBdr>
        <w:bottom w:val="single" w:sz="2" w:space="5" w:color="CEE0CC"/>
      </w:pBdr>
      <w:spacing w:before="40" w:after="100" w:line="300" w:lineRule="exact"/>
    </w:pPr>
    <w:rPr>
      <w:rFonts w:eastAsiaTheme="minorEastAsia"/>
      <w:color w:val="3C9164"/>
      <w:spacing w:val="15"/>
      <w:sz w:val="28"/>
      <w:szCs w:val="40"/>
      <w:lang w:eastAsia="en-GB"/>
    </w:rPr>
  </w:style>
  <w:style w:type="character" w:customStyle="1" w:styleId="SubtitleChar">
    <w:name w:val="Subtitle Char"/>
    <w:basedOn w:val="DefaultParagraphFont"/>
    <w:link w:val="Subtitle"/>
    <w:uiPriority w:val="11"/>
    <w:rsid w:val="00B77F85"/>
    <w:rPr>
      <w:rFonts w:eastAsiaTheme="minorEastAsia" w:cs="Arial"/>
      <w:color w:val="3C9164"/>
      <w:spacing w:val="15"/>
      <w:sz w:val="28"/>
      <w:szCs w:val="40"/>
      <w:lang w:eastAsia="en-GB"/>
    </w:rPr>
  </w:style>
  <w:style w:type="paragraph" w:customStyle="1" w:styleId="PageNo">
    <w:name w:val="Page No"/>
    <w:basedOn w:val="Normal"/>
    <w:link w:val="PageNoChar"/>
    <w:qFormat/>
    <w:rsid w:val="00B77F85"/>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B77F85"/>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table" w:customStyle="1" w:styleId="TableGrid1">
    <w:name w:val="Table Grid1"/>
    <w:basedOn w:val="TableNormal"/>
    <w:next w:val="TableGrid"/>
    <w:rsid w:val="00B77F85"/>
    <w:pPr>
      <w:spacing w:after="0" w:line="240" w:lineRule="auto"/>
    </w:pPr>
    <w:rPr>
      <w:rFonts w:eastAsia="Times New Roman" w:cs="Times New Roman"/>
      <w:sz w:val="20"/>
      <w:szCs w:val="20"/>
      <w:lang w:val="en-US"/>
    </w:rPr>
    <w:tblPr>
      <w:tblInd w:w="113" w:type="dxa"/>
      <w:tblBorders>
        <w:top w:val="single" w:sz="2" w:space="0" w:color="398F63"/>
        <w:left w:val="single" w:sz="2" w:space="0" w:color="398F63"/>
        <w:bottom w:val="single" w:sz="2" w:space="0" w:color="398F63"/>
        <w:right w:val="single" w:sz="2" w:space="0" w:color="398F63"/>
        <w:insideH w:val="single" w:sz="2" w:space="0" w:color="398F63"/>
        <w:insideV w:val="single" w:sz="2" w:space="0" w:color="398F63"/>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98E63"/>
      </w:tcPr>
    </w:tblStylePr>
  </w:style>
  <w:style w:type="table" w:styleId="TableGrid">
    <w:name w:val="Table Grid"/>
    <w:basedOn w:val="TableNormal"/>
    <w:uiPriority w:val="59"/>
    <w:rsid w:val="00B77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White">
    <w:name w:val="Table Header White"/>
    <w:basedOn w:val="GSTblText1"/>
    <w:qFormat/>
    <w:rsid w:val="00B77F85"/>
    <w:pPr>
      <w:spacing w:before="20" w:after="40"/>
    </w:pPr>
    <w:rPr>
      <w:rFonts w:eastAsia="Times New Roman"/>
      <w:b/>
      <w:color w:val="FFFFFF" w:themeColor="background1"/>
      <w:sz w:val="20"/>
      <w:szCs w:val="20"/>
      <w:lang w:val="en-US"/>
    </w:rPr>
  </w:style>
  <w:style w:type="paragraph" w:customStyle="1" w:styleId="TableText">
    <w:name w:val="Table Text"/>
    <w:basedOn w:val="GSTblText1"/>
    <w:qFormat/>
    <w:rsid w:val="00B77F85"/>
    <w:pPr>
      <w:spacing w:before="20" w:after="40"/>
    </w:pPr>
    <w:rPr>
      <w:rFonts w:eastAsia="Times New Roman"/>
      <w:sz w:val="20"/>
      <w:szCs w:val="20"/>
      <w:lang w:val="en-US"/>
    </w:rPr>
  </w:style>
  <w:style w:type="paragraph" w:customStyle="1" w:styleId="Default">
    <w:name w:val="Default"/>
    <w:rsid w:val="00B77F85"/>
    <w:pPr>
      <w:autoSpaceDE w:val="0"/>
      <w:autoSpaceDN w:val="0"/>
      <w:adjustRightInd w:val="0"/>
      <w:spacing w:after="0" w:line="240" w:lineRule="auto"/>
    </w:pPr>
    <w:rPr>
      <w:rFonts w:ascii="Calibri" w:hAnsi="Calibri" w:cs="Calibri"/>
      <w:color w:val="000000"/>
      <w:sz w:val="24"/>
      <w:szCs w:val="24"/>
    </w:rPr>
  </w:style>
  <w:style w:type="table" w:customStyle="1" w:styleId="Style1">
    <w:name w:val="Style1"/>
    <w:basedOn w:val="TableGrid10"/>
    <w:uiPriority w:val="99"/>
    <w:rsid w:val="00B77F85"/>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B77F85"/>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ootnoteText">
    <w:name w:val="footnote text"/>
    <w:basedOn w:val="Normal"/>
    <w:link w:val="FootnoteTextChar"/>
    <w:unhideWhenUsed/>
    <w:rsid w:val="00B77F85"/>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rsid w:val="00B77F85"/>
    <w:rPr>
      <w:rFonts w:ascii="Calibri" w:hAnsi="Calibri"/>
      <w:sz w:val="20"/>
      <w:szCs w:val="20"/>
    </w:rPr>
  </w:style>
  <w:style w:type="paragraph" w:styleId="CommentText">
    <w:name w:val="annotation text"/>
    <w:basedOn w:val="Normal"/>
    <w:link w:val="CommentTextChar"/>
    <w:unhideWhenUsed/>
    <w:rsid w:val="00B77F85"/>
    <w:pPr>
      <w:spacing w:line="240" w:lineRule="auto"/>
    </w:pPr>
    <w:rPr>
      <w:sz w:val="20"/>
      <w:szCs w:val="20"/>
    </w:rPr>
  </w:style>
  <w:style w:type="character" w:customStyle="1" w:styleId="CommentTextChar">
    <w:name w:val="Comment Text Char"/>
    <w:basedOn w:val="DefaultParagraphFont"/>
    <w:link w:val="CommentText"/>
    <w:rsid w:val="00B77F85"/>
    <w:rPr>
      <w:rFonts w:cs="Arial"/>
      <w:color w:val="4D4D4D"/>
      <w:sz w:val="20"/>
      <w:szCs w:val="20"/>
    </w:rPr>
  </w:style>
  <w:style w:type="paragraph" w:styleId="Header">
    <w:name w:val="header"/>
    <w:basedOn w:val="Normal"/>
    <w:link w:val="HeaderChar"/>
    <w:unhideWhenUsed/>
    <w:qFormat/>
    <w:rsid w:val="00B77F85"/>
    <w:pPr>
      <w:tabs>
        <w:tab w:val="center" w:pos="4513"/>
        <w:tab w:val="right" w:pos="9026"/>
      </w:tabs>
      <w:spacing w:after="0" w:line="240" w:lineRule="auto"/>
    </w:pPr>
  </w:style>
  <w:style w:type="character" w:customStyle="1" w:styleId="HeaderChar">
    <w:name w:val="Header Char"/>
    <w:basedOn w:val="DefaultParagraphFont"/>
    <w:link w:val="Header"/>
    <w:rsid w:val="00B77F85"/>
    <w:rPr>
      <w:rFonts w:cs="Arial"/>
      <w:color w:val="4D4D4D"/>
    </w:rPr>
  </w:style>
  <w:style w:type="paragraph" w:styleId="Footer">
    <w:name w:val="footer"/>
    <w:aliases w:val="JPW-footer"/>
    <w:basedOn w:val="Normal"/>
    <w:link w:val="FooterChar"/>
    <w:unhideWhenUsed/>
    <w:rsid w:val="00B77F85"/>
    <w:pPr>
      <w:tabs>
        <w:tab w:val="center" w:pos="4513"/>
        <w:tab w:val="right" w:pos="9026"/>
      </w:tabs>
      <w:spacing w:after="0" w:line="240" w:lineRule="auto"/>
    </w:pPr>
  </w:style>
  <w:style w:type="character" w:customStyle="1" w:styleId="FooterChar">
    <w:name w:val="Footer Char"/>
    <w:aliases w:val="JPW-footer Char"/>
    <w:basedOn w:val="DefaultParagraphFont"/>
    <w:link w:val="Footer"/>
    <w:rsid w:val="00B77F85"/>
    <w:rPr>
      <w:rFonts w:cs="Arial"/>
      <w:color w:val="4D4D4D"/>
    </w:rPr>
  </w:style>
  <w:style w:type="character" w:styleId="FootnoteReference">
    <w:name w:val="footnote reference"/>
    <w:basedOn w:val="DefaultParagraphFont"/>
    <w:unhideWhenUsed/>
    <w:rsid w:val="00B77F85"/>
    <w:rPr>
      <w:vertAlign w:val="superscript"/>
    </w:rPr>
  </w:style>
  <w:style w:type="character" w:styleId="CommentReference">
    <w:name w:val="annotation reference"/>
    <w:basedOn w:val="DefaultParagraphFont"/>
    <w:unhideWhenUsed/>
    <w:rsid w:val="00B77F85"/>
    <w:rPr>
      <w:sz w:val="16"/>
      <w:szCs w:val="16"/>
    </w:rPr>
  </w:style>
  <w:style w:type="character" w:styleId="Hyperlink">
    <w:name w:val="Hyperlink"/>
    <w:basedOn w:val="DefaultParagraphFont"/>
    <w:uiPriority w:val="99"/>
    <w:rsid w:val="00B77F85"/>
    <w:rPr>
      <w:color w:val="0000FF"/>
      <w:u w:val="single"/>
    </w:rPr>
  </w:style>
  <w:style w:type="paragraph" w:styleId="CommentSubject">
    <w:name w:val="annotation subject"/>
    <w:basedOn w:val="CommentText"/>
    <w:next w:val="CommentText"/>
    <w:link w:val="CommentSubjectChar"/>
    <w:unhideWhenUsed/>
    <w:rsid w:val="00B77F85"/>
    <w:rPr>
      <w:b/>
      <w:bCs/>
    </w:rPr>
  </w:style>
  <w:style w:type="character" w:customStyle="1" w:styleId="CommentSubjectChar">
    <w:name w:val="Comment Subject Char"/>
    <w:basedOn w:val="CommentTextChar"/>
    <w:link w:val="CommentSubject"/>
    <w:rsid w:val="00B77F85"/>
    <w:rPr>
      <w:rFonts w:cs="Arial"/>
      <w:b/>
      <w:bCs/>
      <w:color w:val="4D4D4D"/>
      <w:sz w:val="20"/>
      <w:szCs w:val="20"/>
    </w:rPr>
  </w:style>
  <w:style w:type="paragraph" w:styleId="BalloonText">
    <w:name w:val="Balloon Text"/>
    <w:basedOn w:val="Normal"/>
    <w:link w:val="BalloonTextChar"/>
    <w:unhideWhenUsed/>
    <w:rsid w:val="00B77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77F85"/>
    <w:rPr>
      <w:rFonts w:ascii="Tahoma" w:hAnsi="Tahoma" w:cs="Tahoma"/>
      <w:color w:val="4D4D4D"/>
      <w:sz w:val="16"/>
      <w:szCs w:val="16"/>
    </w:rPr>
  </w:style>
  <w:style w:type="paragraph" w:styleId="NoSpacing">
    <w:name w:val="No Spacing"/>
    <w:uiPriority w:val="1"/>
    <w:qFormat/>
    <w:rsid w:val="00B77F85"/>
    <w:pPr>
      <w:spacing w:after="0" w:line="240" w:lineRule="auto"/>
    </w:pPr>
    <w:rPr>
      <w:rFonts w:ascii="Arial" w:hAnsi="Arial"/>
      <w:sz w:val="20"/>
    </w:rPr>
  </w:style>
  <w:style w:type="paragraph" w:styleId="ListParagraph">
    <w:name w:val="List Paragraph"/>
    <w:basedOn w:val="Normal"/>
    <w:uiPriority w:val="34"/>
    <w:qFormat/>
    <w:rsid w:val="00B77F85"/>
    <w:pPr>
      <w:ind w:left="720"/>
    </w:pPr>
  </w:style>
  <w:style w:type="paragraph" w:customStyle="1" w:styleId="DCAlphaCaps">
    <w:name w:val="DC Alpha Caps"/>
    <w:basedOn w:val="Normal"/>
    <w:link w:val="DCAlphaCapsChar"/>
    <w:qFormat/>
    <w:rsid w:val="00012537"/>
    <w:pPr>
      <w:numPr>
        <w:numId w:val="4"/>
      </w:numPr>
    </w:pPr>
  </w:style>
  <w:style w:type="character" w:customStyle="1" w:styleId="DCAlphaCapsChar">
    <w:name w:val="DC Alpha Caps Char"/>
    <w:basedOn w:val="DefaultParagraphFont"/>
    <w:link w:val="DCAlphaCaps"/>
    <w:rsid w:val="00012537"/>
    <w:rPr>
      <w:rFonts w:ascii="Times New Roman" w:hAnsi="Times New Roman"/>
      <w:sz w:val="24"/>
    </w:rPr>
  </w:style>
  <w:style w:type="paragraph" w:customStyle="1" w:styleId="DCAlphaCaplevel4">
    <w:name w:val="DC Alpha Cap level 4"/>
    <w:basedOn w:val="DCAlphaCaps"/>
    <w:link w:val="DCAlphaCaplevel4Char"/>
    <w:qFormat/>
    <w:rsid w:val="00012537"/>
    <w:pPr>
      <w:ind w:left="2160" w:hanging="720"/>
    </w:pPr>
  </w:style>
  <w:style w:type="character" w:customStyle="1" w:styleId="DCAlphaCaplevel4Char">
    <w:name w:val="DC Alpha Cap level 4 Char"/>
    <w:basedOn w:val="DCAlphaCapsChar"/>
    <w:link w:val="DCAlphaCaplevel4"/>
    <w:rsid w:val="00012537"/>
    <w:rPr>
      <w:rFonts w:ascii="Times New Roman" w:hAnsi="Times New Roman"/>
      <w:sz w:val="24"/>
    </w:rPr>
  </w:style>
  <w:style w:type="numbering" w:customStyle="1" w:styleId="DCAphaCaps1">
    <w:name w:val="DC Apha Caps 1"/>
    <w:uiPriority w:val="99"/>
    <w:rsid w:val="00012537"/>
  </w:style>
  <w:style w:type="paragraph" w:customStyle="1" w:styleId="DCHeading1">
    <w:name w:val="DC Heading 1"/>
    <w:basedOn w:val="Normal"/>
    <w:link w:val="DCHeading1Char"/>
    <w:qFormat/>
    <w:rsid w:val="00012537"/>
    <w:pPr>
      <w:jc w:val="center"/>
    </w:pPr>
    <w:rPr>
      <w:b/>
      <w:caps/>
      <w:sz w:val="28"/>
    </w:rPr>
  </w:style>
  <w:style w:type="character" w:customStyle="1" w:styleId="DCHeading1Char">
    <w:name w:val="DC Heading 1 Char"/>
    <w:basedOn w:val="DefaultParagraphFont"/>
    <w:link w:val="DCHeading1"/>
    <w:rsid w:val="00012537"/>
    <w:rPr>
      <w:rFonts w:ascii="Times New Roman" w:hAnsi="Times New Roman"/>
      <w:b/>
      <w:caps/>
      <w:sz w:val="28"/>
    </w:rPr>
  </w:style>
  <w:style w:type="paragraph" w:customStyle="1" w:styleId="DCHeading2">
    <w:name w:val="DC Heading 2"/>
    <w:basedOn w:val="DCHeading1"/>
    <w:link w:val="DCHeading2Char"/>
    <w:qFormat/>
    <w:rsid w:val="00012537"/>
    <w:pPr>
      <w:jc w:val="left"/>
    </w:pPr>
    <w:rPr>
      <w:b w:val="0"/>
      <w:sz w:val="24"/>
    </w:rPr>
  </w:style>
  <w:style w:type="character" w:customStyle="1" w:styleId="DCHeading2Char">
    <w:name w:val="DC Heading 2 Char"/>
    <w:basedOn w:val="DCHeading1Char"/>
    <w:link w:val="DCHeading2"/>
    <w:rsid w:val="00012537"/>
    <w:rPr>
      <w:rFonts w:ascii="Times New Roman" w:hAnsi="Times New Roman"/>
      <w:b w:val="0"/>
      <w:caps/>
      <w:sz w:val="24"/>
    </w:rPr>
  </w:style>
  <w:style w:type="paragraph" w:customStyle="1" w:styleId="DCHeading3">
    <w:name w:val="DC Heading 3"/>
    <w:basedOn w:val="DCHeading2"/>
    <w:qFormat/>
    <w:rsid w:val="00012537"/>
    <w:pPr>
      <w:jc w:val="center"/>
    </w:pPr>
    <w:rPr>
      <w:rFonts w:ascii="Times New Roman Bold" w:hAnsi="Times New Roman Bold"/>
      <w:b/>
    </w:rPr>
  </w:style>
  <w:style w:type="paragraph" w:customStyle="1" w:styleId="DCHeading4">
    <w:name w:val="DC Heading 4"/>
    <w:basedOn w:val="DCHeading3"/>
    <w:qFormat/>
    <w:rsid w:val="00012537"/>
    <w:pPr>
      <w:numPr>
        <w:numId w:val="9"/>
      </w:numPr>
    </w:pPr>
    <w:rPr>
      <w:b w:val="0"/>
      <w:caps w:val="0"/>
      <w:u w:val="single"/>
    </w:rPr>
  </w:style>
  <w:style w:type="paragraph" w:customStyle="1" w:styleId="DCNormParabulletptL2">
    <w:name w:val="DC Norm Para bullet pt L2"/>
    <w:basedOn w:val="DCHeading4"/>
    <w:link w:val="DCNormParabulletptL2Char"/>
    <w:rsid w:val="00012537"/>
    <w:pPr>
      <w:numPr>
        <w:numId w:val="7"/>
      </w:numPr>
      <w:jc w:val="left"/>
      <w:outlineLvl w:val="1"/>
    </w:pPr>
    <w:rPr>
      <w:rFonts w:ascii="Times New Roman" w:hAnsi="Times New Roman"/>
      <w:u w:val="none"/>
    </w:rPr>
  </w:style>
  <w:style w:type="character" w:customStyle="1" w:styleId="DCNormParabulletptL2Char">
    <w:name w:val="DC Norm Para bullet pt L2 Char"/>
    <w:basedOn w:val="DefaultParagraphFont"/>
    <w:link w:val="DCNormParabulletptL2"/>
    <w:rsid w:val="00012537"/>
    <w:rPr>
      <w:rFonts w:ascii="Times New Roman" w:hAnsi="Times New Roman"/>
      <w:sz w:val="24"/>
    </w:rPr>
  </w:style>
  <w:style w:type="paragraph" w:customStyle="1" w:styleId="DCNormParabulletptL3">
    <w:name w:val="DC Norm Para bullet pt L3"/>
    <w:basedOn w:val="DCNormParabulletptL2"/>
    <w:link w:val="DCNormParabulletptL3Char"/>
    <w:autoRedefine/>
    <w:qFormat/>
    <w:rsid w:val="00012537"/>
    <w:pPr>
      <w:numPr>
        <w:ilvl w:val="2"/>
      </w:numPr>
      <w:outlineLvl w:val="2"/>
    </w:pPr>
  </w:style>
  <w:style w:type="character" w:customStyle="1" w:styleId="DCNormParabulletptL3Char">
    <w:name w:val="DC Norm Para bullet pt L3 Char"/>
    <w:basedOn w:val="DCNormParabulletptL2Char"/>
    <w:link w:val="DCNormParabulletptL3"/>
    <w:rsid w:val="00012537"/>
    <w:rPr>
      <w:rFonts w:ascii="Times New Roman" w:hAnsi="Times New Roman"/>
      <w:sz w:val="24"/>
    </w:rPr>
  </w:style>
  <w:style w:type="character" w:customStyle="1" w:styleId="DCNormParaL2Char">
    <w:name w:val="DC Norm Para L2 Char"/>
    <w:basedOn w:val="DefaultParagraphFont"/>
    <w:uiPriority w:val="99"/>
    <w:rsid w:val="00012537"/>
    <w:rPr>
      <w:rFonts w:ascii="Times New Roman" w:hAnsi="Times New Roman"/>
      <w:b w:val="0"/>
      <w:caps w:val="0"/>
      <w:color w:val="auto"/>
      <w:sz w:val="24"/>
      <w:u w:val="none"/>
    </w:rPr>
  </w:style>
  <w:style w:type="paragraph" w:customStyle="1" w:styleId="DCNormaParaL1">
    <w:name w:val="DC Norma Para L1"/>
    <w:basedOn w:val="DCHeading4"/>
    <w:qFormat/>
    <w:rsid w:val="00012537"/>
    <w:pPr>
      <w:numPr>
        <w:numId w:val="0"/>
      </w:numPr>
      <w:jc w:val="left"/>
    </w:pPr>
    <w:rPr>
      <w:rFonts w:ascii="Times New Roman" w:hAnsi="Times New Roman"/>
      <w:u w:val="none"/>
    </w:rPr>
  </w:style>
  <w:style w:type="paragraph" w:customStyle="1" w:styleId="DCNormParaL3">
    <w:name w:val="DC Norm Para L3"/>
    <w:basedOn w:val="DCNormaParaL1"/>
    <w:link w:val="DCNormParaL3Char"/>
    <w:qFormat/>
    <w:rsid w:val="00012537"/>
    <w:pPr>
      <w:ind w:left="737"/>
    </w:pPr>
  </w:style>
  <w:style w:type="character" w:customStyle="1" w:styleId="DCNormParaL3Char">
    <w:name w:val="DC Norm Para L3 Char"/>
    <w:basedOn w:val="DCNormParaL2Char"/>
    <w:link w:val="DCNormParaL3"/>
    <w:rsid w:val="00012537"/>
    <w:rPr>
      <w:rFonts w:ascii="Times New Roman" w:hAnsi="Times New Roman"/>
      <w:b w:val="0"/>
      <w:caps w:val="0"/>
      <w:color w:val="auto"/>
      <w:sz w:val="24"/>
      <w:u w:val="none"/>
    </w:rPr>
  </w:style>
  <w:style w:type="numbering" w:customStyle="1" w:styleId="DCNormparalink2">
    <w:name w:val="DC Norm para link 2"/>
    <w:uiPriority w:val="99"/>
    <w:rsid w:val="00012537"/>
  </w:style>
  <w:style w:type="numbering" w:customStyle="1" w:styleId="DCParalinknumbers">
    <w:name w:val="DC Para link numbers"/>
    <w:uiPriority w:val="99"/>
    <w:rsid w:val="00012537"/>
    <w:pPr>
      <w:numPr>
        <w:numId w:val="9"/>
      </w:numPr>
    </w:pPr>
  </w:style>
  <w:style w:type="paragraph" w:customStyle="1" w:styleId="DCSideHeadingnumbered">
    <w:name w:val="DC Side Heading numbered"/>
    <w:basedOn w:val="Normal"/>
    <w:qFormat/>
    <w:rsid w:val="00012537"/>
    <w:pPr>
      <w:numPr>
        <w:numId w:val="10"/>
      </w:numPr>
    </w:pPr>
    <w:rPr>
      <w:b/>
    </w:rPr>
  </w:style>
  <w:style w:type="paragraph" w:customStyle="1" w:styleId="DCTOCHeading4">
    <w:name w:val="DC TOC Heading 4"/>
    <w:basedOn w:val="DCHeading1"/>
    <w:link w:val="DCTOCHeading4Char"/>
    <w:qFormat/>
    <w:rsid w:val="00012537"/>
    <w:rPr>
      <w:rFonts w:ascii="Times New Roman Bold" w:hAnsi="Times New Roman Bold"/>
      <w:sz w:val="24"/>
      <w:u w:val="single"/>
    </w:rPr>
  </w:style>
  <w:style w:type="character" w:customStyle="1" w:styleId="DCTOCHeading4Char">
    <w:name w:val="DC TOC Heading 4 Char"/>
    <w:basedOn w:val="DCHeading1Char"/>
    <w:link w:val="DCTOCHeading4"/>
    <w:rsid w:val="00012537"/>
    <w:rPr>
      <w:rFonts w:ascii="Times New Roman Bold" w:hAnsi="Times New Roman Bold"/>
      <w:b/>
      <w:caps/>
      <w:sz w:val="24"/>
      <w:u w:val="single"/>
    </w:rPr>
  </w:style>
  <w:style w:type="paragraph" w:customStyle="1" w:styleId="DCSubHeading1Level2">
    <w:name w:val="DC Sub Heading 1 Level 2"/>
    <w:basedOn w:val="DCTOCHeading4"/>
    <w:link w:val="DCSubHeading1Level2Char"/>
    <w:qFormat/>
    <w:rsid w:val="00012537"/>
    <w:pPr>
      <w:jc w:val="left"/>
    </w:pPr>
    <w:rPr>
      <w:caps w:val="0"/>
    </w:rPr>
  </w:style>
  <w:style w:type="character" w:customStyle="1" w:styleId="DCSubHeading1Level2Char">
    <w:name w:val="DC Sub Heading 1 Level 2 Char"/>
    <w:basedOn w:val="DCTOCHeading4Char"/>
    <w:link w:val="DCSubHeading1Level2"/>
    <w:rsid w:val="00012537"/>
    <w:rPr>
      <w:rFonts w:ascii="Times New Roman Bold" w:hAnsi="Times New Roman Bold"/>
      <w:b/>
      <w:caps w:val="0"/>
      <w:sz w:val="24"/>
      <w:u w:val="single"/>
    </w:rPr>
  </w:style>
  <w:style w:type="paragraph" w:customStyle="1" w:styleId="DCSubHeading2Level2">
    <w:name w:val="DC Sub Heading 2 Level 2"/>
    <w:basedOn w:val="DCSubHeading1Level2"/>
    <w:link w:val="DCSubHeading2Level2Char"/>
    <w:autoRedefine/>
    <w:qFormat/>
    <w:rsid w:val="004443DC"/>
    <w:pPr>
      <w:ind w:left="720"/>
    </w:pPr>
  </w:style>
  <w:style w:type="character" w:customStyle="1" w:styleId="DCSubHeading2Level2Char">
    <w:name w:val="DC Sub Heading 2 Level 2 Char"/>
    <w:basedOn w:val="DCSubHeading1Level2Char"/>
    <w:link w:val="DCSubHeading2Level2"/>
    <w:rsid w:val="004443DC"/>
    <w:rPr>
      <w:rFonts w:ascii="Times New Roman Bold" w:hAnsi="Times New Roman Bold"/>
      <w:b/>
      <w:caps w:val="0"/>
      <w:sz w:val="24"/>
      <w:u w:val="single"/>
    </w:rPr>
  </w:style>
  <w:style w:type="paragraph" w:customStyle="1" w:styleId="DCTOCHeading1">
    <w:name w:val="DC TOC Heading 1"/>
    <w:basedOn w:val="DCHeading2"/>
    <w:link w:val="DCTOCHeading1Char"/>
    <w:qFormat/>
    <w:rsid w:val="00012537"/>
    <w:pPr>
      <w:spacing w:after="0"/>
      <w:jc w:val="center"/>
    </w:pPr>
    <w:rPr>
      <w:rFonts w:ascii="Times New Roman Bold" w:hAnsi="Times New Roman Bold"/>
      <w:u w:val="single"/>
    </w:rPr>
  </w:style>
  <w:style w:type="character" w:customStyle="1" w:styleId="DCTOCHeading1Char">
    <w:name w:val="DC TOC Heading 1 Char"/>
    <w:basedOn w:val="DCHeading2Char"/>
    <w:link w:val="DCTOCHeading1"/>
    <w:rsid w:val="00012537"/>
    <w:rPr>
      <w:rFonts w:ascii="Times New Roman Bold" w:hAnsi="Times New Roman Bold"/>
      <w:b w:val="0"/>
      <w:caps/>
      <w:sz w:val="24"/>
      <w:u w:val="single"/>
    </w:rPr>
  </w:style>
  <w:style w:type="paragraph" w:customStyle="1" w:styleId="DCTOCHeading2">
    <w:name w:val="DC TOC Heading 2"/>
    <w:basedOn w:val="DCTOCHeading1"/>
    <w:qFormat/>
    <w:rsid w:val="00012537"/>
    <w:pPr>
      <w:numPr>
        <w:numId w:val="12"/>
      </w:numPr>
    </w:pPr>
    <w:rPr>
      <w:rFonts w:ascii="Times New Roman" w:hAnsi="Times New Roman"/>
    </w:rPr>
  </w:style>
  <w:style w:type="paragraph" w:customStyle="1" w:styleId="DCTOCSchedule">
    <w:name w:val="DC TOC Schedule"/>
    <w:basedOn w:val="Normal"/>
    <w:qFormat/>
    <w:rsid w:val="00012537"/>
    <w:pPr>
      <w:spacing w:after="0"/>
    </w:pPr>
    <w:rPr>
      <w:caps/>
    </w:rPr>
  </w:style>
  <w:style w:type="numbering" w:customStyle="1" w:styleId="DCTOCWholeNumbers">
    <w:name w:val="DC TOC Whole Numbers"/>
    <w:uiPriority w:val="99"/>
    <w:rsid w:val="00012537"/>
    <w:pPr>
      <w:numPr>
        <w:numId w:val="11"/>
      </w:numPr>
    </w:pPr>
  </w:style>
  <w:style w:type="paragraph" w:customStyle="1" w:styleId="DCUSATableText">
    <w:name w:val="DCUSA Table Text"/>
    <w:basedOn w:val="DCSubHeading1Level2"/>
    <w:link w:val="DCUSATableTextChar"/>
    <w:qFormat/>
    <w:rsid w:val="00012537"/>
    <w:pPr>
      <w:spacing w:before="120" w:after="120" w:line="264" w:lineRule="auto"/>
    </w:pPr>
    <w:rPr>
      <w:rFonts w:ascii="Times New Roman" w:hAnsi="Times New Roman"/>
      <w:b w:val="0"/>
    </w:rPr>
  </w:style>
  <w:style w:type="character" w:customStyle="1" w:styleId="DCUSATableTextChar">
    <w:name w:val="DCUSA Table Text Char"/>
    <w:basedOn w:val="DCSubHeading1Level2Char"/>
    <w:link w:val="DCUSATableText"/>
    <w:rsid w:val="00012537"/>
    <w:rPr>
      <w:rFonts w:ascii="Times New Roman" w:hAnsi="Times New Roman"/>
      <w:b w:val="0"/>
      <w:caps w:val="0"/>
      <w:sz w:val="24"/>
      <w:u w:val="single"/>
    </w:rPr>
  </w:style>
  <w:style w:type="paragraph" w:customStyle="1" w:styleId="DCUSATableTexta">
    <w:name w:val="DCUSA Table Text a)"/>
    <w:basedOn w:val="Normal"/>
    <w:qFormat/>
    <w:rsid w:val="00012537"/>
    <w:pPr>
      <w:numPr>
        <w:numId w:val="13"/>
      </w:numPr>
      <w:spacing w:after="120" w:line="240" w:lineRule="auto"/>
    </w:pPr>
  </w:style>
  <w:style w:type="paragraph" w:customStyle="1" w:styleId="DCUSATableTextbulletpt">
    <w:name w:val="DCUSA Table Text bullet pt"/>
    <w:basedOn w:val="DCUSATableText"/>
    <w:link w:val="DCUSATableTextbulletptChar"/>
    <w:qFormat/>
    <w:rsid w:val="00012537"/>
    <w:pPr>
      <w:numPr>
        <w:ilvl w:val="1"/>
        <w:numId w:val="13"/>
      </w:numPr>
      <w:spacing w:line="360" w:lineRule="auto"/>
    </w:pPr>
  </w:style>
  <w:style w:type="character" w:customStyle="1" w:styleId="DCUSATableTextbulletptChar">
    <w:name w:val="DCUSA Table Text bullet pt Char"/>
    <w:basedOn w:val="DCUSATableTextChar"/>
    <w:link w:val="DCUSATableTextbulletpt"/>
    <w:rsid w:val="00012537"/>
    <w:rPr>
      <w:rFonts w:ascii="Times New Roman" w:hAnsi="Times New Roman"/>
      <w:b w:val="0"/>
      <w:caps w:val="0"/>
      <w:sz w:val="24"/>
      <w:u w:val="single"/>
    </w:rPr>
  </w:style>
  <w:style w:type="paragraph" w:customStyle="1" w:styleId="DCUSATabletextnumbers">
    <w:name w:val="DCUSA Table text numbers"/>
    <w:basedOn w:val="DCUSATableText"/>
    <w:link w:val="DCUSATabletextnumbersChar"/>
    <w:qFormat/>
    <w:rsid w:val="00012537"/>
    <w:pPr>
      <w:spacing w:line="240" w:lineRule="auto"/>
    </w:pPr>
    <w:rPr>
      <w:b/>
    </w:rPr>
  </w:style>
  <w:style w:type="character" w:customStyle="1" w:styleId="DCUSATabletextnumbersChar">
    <w:name w:val="DCUSA Table text numbers Char"/>
    <w:basedOn w:val="DCUSATableTextChar"/>
    <w:link w:val="DCUSATabletextnumbers"/>
    <w:rsid w:val="00012537"/>
    <w:rPr>
      <w:rFonts w:ascii="Times New Roman" w:hAnsi="Times New Roman"/>
      <w:b/>
      <w:caps w:val="0"/>
      <w:sz w:val="24"/>
      <w:u w:val="single"/>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012537"/>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7721B2"/>
    <w:rPr>
      <w:rFonts w:ascii="Times New Roman" w:hAnsi="Times New Roman"/>
      <w:bCs/>
      <w:sz w:val="24"/>
      <w:szCs w:val="26"/>
    </w:rPr>
  </w:style>
  <w:style w:type="paragraph" w:customStyle="1" w:styleId="Heading2Title">
    <w:name w:val="Heading 2 Title"/>
    <w:basedOn w:val="Normal"/>
    <w:uiPriority w:val="99"/>
    <w:rsid w:val="00012537"/>
    <w:pPr>
      <w:tabs>
        <w:tab w:val="num" w:pos="709"/>
      </w:tabs>
      <w:ind w:left="709" w:hanging="709"/>
      <w:jc w:val="both"/>
    </w:pPr>
    <w:rPr>
      <w:rFonts w:eastAsia="Times New Roman" w:cs="Times New Roman"/>
      <w:szCs w:val="24"/>
      <w:lang w:eastAsia="en-GB"/>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7721B2"/>
    <w:rPr>
      <w:rFonts w:ascii="Times New Roman" w:hAnsi="Times New Roman" w:cs="Times New Roman"/>
      <w:sz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9"/>
    <w:rsid w:val="007721B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9"/>
    <w:rsid w:val="007721B2"/>
    <w:rPr>
      <w:rFonts w:ascii="Times New Roman" w:hAnsi="Times New Roman"/>
      <w:sz w:val="24"/>
    </w:rPr>
  </w:style>
  <w:style w:type="character" w:customStyle="1" w:styleId="Heading6Char">
    <w:name w:val="Heading 6 Char"/>
    <w:aliases w:val="Heading 6 DCUSA (i) Char,DCSA i) Char,h6 Char,H6 Char,H61 Char,H62 Char,H63 Char,H64 Char,H65 Char,H66 Char,H67 Char,H68 Char,H69 Char,H610 Char,H611 Char,H612 Char,H613 Char,H614 Char,H615 Char,H616 Char,H617 Char,H618 Char,H619 Char"/>
    <w:basedOn w:val="DefaultParagraphFont"/>
    <w:link w:val="Heading6"/>
    <w:uiPriority w:val="99"/>
    <w:rsid w:val="007721B2"/>
    <w:rPr>
      <w:rFonts w:ascii="Times New Roman" w:eastAsiaTheme="majorEastAsia" w:hAnsi="Times New Roman" w:cstheme="majorBidi"/>
      <w:iCs/>
      <w:color w:val="000000" w:themeColor="text1"/>
      <w:sz w:val="24"/>
    </w:rPr>
  </w:style>
  <w:style w:type="character" w:customStyle="1" w:styleId="Heading7Char">
    <w:name w:val="Heading 7 Char"/>
    <w:aliases w:val="DCUSA numbered Char,ITT t7 Char,PA Appendix Major Char,Appendix Major Char,Lev 7 Char,Heading 7(unused) Char,Legal Level 1.1. Char,L2 PIP Char,L7 Char,Numbered - 7 Char,7 Char,subTITLEPAGE Char,letter list Char,L1 Heading 7 Char,req3 Char"/>
    <w:basedOn w:val="DefaultParagraphFont"/>
    <w:link w:val="Heading7"/>
    <w:uiPriority w:val="99"/>
    <w:rsid w:val="007721B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9"/>
    <w:rsid w:val="00012537"/>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9"/>
    <w:rsid w:val="00012537"/>
    <w:rPr>
      <w:rFonts w:asciiTheme="majorHAnsi" w:eastAsiaTheme="majorEastAsia" w:hAnsiTheme="majorHAnsi" w:cstheme="majorBidi"/>
      <w:i/>
      <w:iCs/>
      <w:color w:val="404040" w:themeColor="text1" w:themeTint="BF"/>
      <w:sz w:val="20"/>
      <w:szCs w:val="20"/>
    </w:rPr>
  </w:style>
  <w:style w:type="table" w:customStyle="1" w:styleId="Style11">
    <w:name w:val="Style11"/>
    <w:basedOn w:val="TableGrid10"/>
    <w:uiPriority w:val="99"/>
    <w:rsid w:val="008D54BD"/>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alWeb">
    <w:name w:val="Normal (Web)"/>
    <w:basedOn w:val="Normal"/>
    <w:uiPriority w:val="99"/>
    <w:unhideWhenUsed/>
    <w:rsid w:val="008C775C"/>
    <w:rPr>
      <w:rFonts w:cs="Times New Roman"/>
      <w:szCs w:val="24"/>
    </w:rPr>
  </w:style>
  <w:style w:type="paragraph" w:styleId="BodyText">
    <w:name w:val="Body Text"/>
    <w:basedOn w:val="Normal"/>
    <w:link w:val="BodyTextChar"/>
    <w:unhideWhenUsed/>
    <w:qFormat/>
    <w:rsid w:val="007721B2"/>
    <w:pPr>
      <w:spacing w:after="120"/>
    </w:pPr>
  </w:style>
  <w:style w:type="character" w:customStyle="1" w:styleId="BodyTextChar">
    <w:name w:val="Body Text Char"/>
    <w:basedOn w:val="DefaultParagraphFont"/>
    <w:link w:val="BodyText"/>
    <w:rsid w:val="007721B2"/>
    <w:rPr>
      <w:rFonts w:cs="Arial"/>
      <w:color w:val="4D4D4D"/>
    </w:rPr>
  </w:style>
  <w:style w:type="numbering" w:customStyle="1" w:styleId="NoList1">
    <w:name w:val="No List1"/>
    <w:next w:val="NoList"/>
    <w:uiPriority w:val="99"/>
    <w:semiHidden/>
    <w:unhideWhenUsed/>
    <w:rsid w:val="00011B2A"/>
  </w:style>
  <w:style w:type="numbering" w:customStyle="1" w:styleId="AlphaCaps">
    <w:name w:val="Alpha Caps"/>
    <w:uiPriority w:val="99"/>
    <w:rsid w:val="00011B2A"/>
    <w:pPr>
      <w:numPr>
        <w:numId w:val="17"/>
      </w:numPr>
    </w:pPr>
  </w:style>
  <w:style w:type="paragraph" w:customStyle="1" w:styleId="Body1">
    <w:name w:val="Body1"/>
    <w:basedOn w:val="Normal"/>
    <w:link w:val="Body1Char"/>
    <w:autoRedefine/>
    <w:rsid w:val="00011B2A"/>
    <w:pPr>
      <w:keepNext/>
      <w:ind w:left="840"/>
      <w:jc w:val="both"/>
    </w:pPr>
    <w:rPr>
      <w:rFonts w:eastAsia="Times New Roman" w:cs="Times New Roman"/>
      <w:b/>
      <w:bCs/>
      <w:lang w:val="en-US"/>
    </w:rPr>
  </w:style>
  <w:style w:type="character" w:customStyle="1" w:styleId="Body1Char">
    <w:name w:val="Body1 Char"/>
    <w:link w:val="Body1"/>
    <w:locked/>
    <w:rsid w:val="00011B2A"/>
    <w:rPr>
      <w:rFonts w:ascii="Times New Roman" w:eastAsia="Times New Roman" w:hAnsi="Times New Roman" w:cs="Times New Roman"/>
      <w:b/>
      <w:bCs/>
      <w:sz w:val="24"/>
      <w:lang w:val="en-US"/>
    </w:rPr>
  </w:style>
  <w:style w:type="paragraph" w:styleId="EndnoteText">
    <w:name w:val="endnote text"/>
    <w:basedOn w:val="Normal"/>
    <w:link w:val="EndnoteTextChar"/>
    <w:uiPriority w:val="99"/>
    <w:semiHidden/>
    <w:unhideWhenUsed/>
    <w:rsid w:val="00011B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11B2A"/>
    <w:rPr>
      <w:rFonts w:ascii="Times New Roman" w:hAnsi="Times New Roman"/>
      <w:sz w:val="20"/>
      <w:szCs w:val="20"/>
    </w:rPr>
  </w:style>
  <w:style w:type="character" w:styleId="EndnoteReference">
    <w:name w:val="endnote reference"/>
    <w:basedOn w:val="DefaultParagraphFont"/>
    <w:uiPriority w:val="99"/>
    <w:semiHidden/>
    <w:unhideWhenUsed/>
    <w:rsid w:val="00011B2A"/>
    <w:rPr>
      <w:vertAlign w:val="superscript"/>
    </w:rPr>
  </w:style>
  <w:style w:type="numbering" w:customStyle="1" w:styleId="DCTOCWholeNumbers1">
    <w:name w:val="DC TOC Whole Numbers1"/>
    <w:uiPriority w:val="99"/>
    <w:rsid w:val="00011B2A"/>
    <w:pPr>
      <w:numPr>
        <w:numId w:val="2"/>
      </w:numPr>
    </w:pPr>
  </w:style>
  <w:style w:type="numbering" w:customStyle="1" w:styleId="DCAphaCaps11">
    <w:name w:val="DC Apha Caps 11"/>
    <w:uiPriority w:val="99"/>
    <w:rsid w:val="00011B2A"/>
    <w:pPr>
      <w:numPr>
        <w:numId w:val="3"/>
      </w:numPr>
    </w:pPr>
  </w:style>
  <w:style w:type="paragraph" w:styleId="TOC1">
    <w:name w:val="toc 1"/>
    <w:basedOn w:val="Normal"/>
    <w:next w:val="Normal"/>
    <w:autoRedefine/>
    <w:uiPriority w:val="39"/>
    <w:qFormat/>
    <w:rsid w:val="00011B2A"/>
    <w:pPr>
      <w:tabs>
        <w:tab w:val="left" w:pos="567"/>
        <w:tab w:val="right" w:leader="dot" w:pos="9639"/>
      </w:tabs>
      <w:spacing w:after="0"/>
      <w:ind w:left="1843" w:right="-610" w:hanging="1843"/>
    </w:pPr>
    <w:rPr>
      <w:rFonts w:eastAsia="Times New Roman" w:cs="Times New Roman"/>
      <w:caps/>
      <w:noProof/>
      <w:szCs w:val="24"/>
    </w:rPr>
  </w:style>
  <w:style w:type="numbering" w:customStyle="1" w:styleId="DCNormparalink21">
    <w:name w:val="DC Norm para link 21"/>
    <w:uiPriority w:val="99"/>
    <w:rsid w:val="00011B2A"/>
    <w:pPr>
      <w:numPr>
        <w:numId w:val="5"/>
      </w:numPr>
    </w:pPr>
  </w:style>
  <w:style w:type="paragraph" w:customStyle="1" w:styleId="AgtLevel4">
    <w:name w:val="Agt/Level4"/>
    <w:basedOn w:val="Normal"/>
    <w:uiPriority w:val="99"/>
    <w:rsid w:val="00011B2A"/>
    <w:pPr>
      <w:numPr>
        <w:ilvl w:val="3"/>
        <w:numId w:val="18"/>
      </w:numPr>
      <w:jc w:val="both"/>
    </w:pPr>
    <w:rPr>
      <w:rFonts w:eastAsia="Times New Roman" w:cs="Times New Roman"/>
      <w:szCs w:val="20"/>
    </w:rPr>
  </w:style>
  <w:style w:type="numbering" w:customStyle="1" w:styleId="Style2">
    <w:name w:val="Style2"/>
    <w:uiPriority w:val="99"/>
    <w:rsid w:val="00011B2A"/>
    <w:pPr>
      <w:numPr>
        <w:numId w:val="19"/>
      </w:numPr>
    </w:pPr>
  </w:style>
  <w:style w:type="numbering" w:customStyle="1" w:styleId="DCParalinknumbers1">
    <w:name w:val="DC Para link numbers1"/>
    <w:uiPriority w:val="99"/>
    <w:rsid w:val="00011B2A"/>
    <w:pPr>
      <w:numPr>
        <w:numId w:val="8"/>
      </w:numPr>
    </w:pPr>
  </w:style>
  <w:style w:type="paragraph" w:customStyle="1" w:styleId="Heading10">
    <w:name w:val="Heading 10"/>
    <w:basedOn w:val="Heading5"/>
    <w:link w:val="Heading10Char"/>
    <w:qFormat/>
    <w:rsid w:val="00011B2A"/>
    <w:pPr>
      <w:keepNext/>
      <w:keepLines/>
      <w:spacing w:after="120"/>
      <w:ind w:left="1660" w:firstLine="0"/>
    </w:pPr>
    <w:rPr>
      <w:rFonts w:eastAsia="Times New Roman" w:cs="Times New Roman"/>
    </w:rPr>
  </w:style>
  <w:style w:type="character" w:customStyle="1" w:styleId="Heading10Char">
    <w:name w:val="Heading 10 Char"/>
    <w:basedOn w:val="Heading5Char"/>
    <w:link w:val="Heading10"/>
    <w:rsid w:val="00011B2A"/>
    <w:rPr>
      <w:rFonts w:ascii="Times New Roman" w:eastAsia="Times New Roman" w:hAnsi="Times New Roman" w:cs="Times New Roman"/>
      <w:sz w:val="24"/>
    </w:rPr>
  </w:style>
  <w:style w:type="paragraph" w:customStyle="1" w:styleId="BodyTextdef">
    <w:name w:val="Body Text def"/>
    <w:basedOn w:val="BodyText"/>
    <w:uiPriority w:val="99"/>
    <w:rsid w:val="00011B2A"/>
    <w:pPr>
      <w:tabs>
        <w:tab w:val="left" w:pos="950"/>
      </w:tabs>
      <w:spacing w:before="120"/>
      <w:jc w:val="both"/>
    </w:pPr>
    <w:rPr>
      <w:rFonts w:eastAsia="Times New Roman" w:cs="Times New Roman"/>
      <w:szCs w:val="24"/>
    </w:rPr>
  </w:style>
  <w:style w:type="character" w:styleId="PageNumber">
    <w:name w:val="page number"/>
    <w:basedOn w:val="DefaultParagraphFont"/>
    <w:rsid w:val="00011B2A"/>
  </w:style>
  <w:style w:type="character" w:styleId="Emphasis">
    <w:name w:val="Emphasis"/>
    <w:basedOn w:val="DefaultParagraphFont"/>
    <w:uiPriority w:val="20"/>
    <w:qFormat/>
    <w:rsid w:val="00011B2A"/>
    <w:rPr>
      <w:i/>
      <w:iCs/>
    </w:rPr>
  </w:style>
  <w:style w:type="character" w:customStyle="1" w:styleId="IntenseEmphasis1">
    <w:name w:val="Intense Emphasis1"/>
    <w:basedOn w:val="DefaultParagraphFont"/>
    <w:uiPriority w:val="21"/>
    <w:qFormat/>
    <w:rsid w:val="00011B2A"/>
    <w:rPr>
      <w:b/>
      <w:bCs/>
      <w:i/>
      <w:iCs/>
      <w:color w:val="4F81BD"/>
    </w:rPr>
  </w:style>
  <w:style w:type="character" w:styleId="Strong">
    <w:name w:val="Strong"/>
    <w:basedOn w:val="DefaultParagraphFont"/>
    <w:uiPriority w:val="22"/>
    <w:qFormat/>
    <w:rsid w:val="00011B2A"/>
    <w:rPr>
      <w:b/>
      <w:bCs/>
    </w:rPr>
  </w:style>
  <w:style w:type="paragraph" w:customStyle="1" w:styleId="Quote1">
    <w:name w:val="Quote1"/>
    <w:basedOn w:val="Normal"/>
    <w:next w:val="Normal"/>
    <w:uiPriority w:val="29"/>
    <w:qFormat/>
    <w:rsid w:val="00011B2A"/>
    <w:rPr>
      <w:i/>
      <w:iCs/>
      <w:color w:val="000000"/>
    </w:rPr>
  </w:style>
  <w:style w:type="character" w:customStyle="1" w:styleId="QuoteChar">
    <w:name w:val="Quote Char"/>
    <w:basedOn w:val="DefaultParagraphFont"/>
    <w:link w:val="Quote"/>
    <w:uiPriority w:val="29"/>
    <w:rsid w:val="00011B2A"/>
    <w:rPr>
      <w:rFonts w:ascii="Times New Roman" w:hAnsi="Times New Roman"/>
      <w:i/>
      <w:iCs/>
      <w:color w:val="000000"/>
      <w:sz w:val="24"/>
    </w:rPr>
  </w:style>
  <w:style w:type="paragraph" w:customStyle="1" w:styleId="IntenseQuote1">
    <w:name w:val="Intense Quote1"/>
    <w:basedOn w:val="Normal"/>
    <w:next w:val="Normal"/>
    <w:uiPriority w:val="30"/>
    <w:qFormat/>
    <w:rsid w:val="00011B2A"/>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011B2A"/>
    <w:rPr>
      <w:rFonts w:ascii="Times New Roman" w:hAnsi="Times New Roman"/>
      <w:b/>
      <w:bCs/>
      <w:i/>
      <w:iCs/>
      <w:color w:val="4F81BD"/>
      <w:sz w:val="24"/>
    </w:rPr>
  </w:style>
  <w:style w:type="paragraph" w:customStyle="1" w:styleId="Table">
    <w:name w:val="Table"/>
    <w:basedOn w:val="Normal"/>
    <w:rsid w:val="00011B2A"/>
    <w:pPr>
      <w:spacing w:before="120" w:after="120" w:line="240" w:lineRule="auto"/>
    </w:pPr>
    <w:rPr>
      <w:rFonts w:ascii="Arial" w:eastAsia="Times New Roman" w:hAnsi="Arial" w:cs="Times New Roman"/>
      <w:kern w:val="14"/>
      <w:sz w:val="22"/>
      <w:szCs w:val="20"/>
    </w:rPr>
  </w:style>
  <w:style w:type="character" w:customStyle="1" w:styleId="SubtleEmphasis1">
    <w:name w:val="Subtle Emphasis1"/>
    <w:basedOn w:val="DefaultParagraphFont"/>
    <w:uiPriority w:val="19"/>
    <w:qFormat/>
    <w:rsid w:val="00011B2A"/>
    <w:rPr>
      <w:i/>
      <w:iCs/>
      <w:color w:val="808080"/>
    </w:rPr>
  </w:style>
  <w:style w:type="paragraph" w:styleId="Caption">
    <w:name w:val="caption"/>
    <w:basedOn w:val="Normal"/>
    <w:next w:val="Normal"/>
    <w:qFormat/>
    <w:rsid w:val="00011B2A"/>
    <w:pPr>
      <w:spacing w:line="240" w:lineRule="auto"/>
      <w:jc w:val="center"/>
    </w:pPr>
    <w:rPr>
      <w:rFonts w:eastAsia="Times New Roman" w:cs="Times New Roman"/>
      <w:b/>
      <w:bCs/>
      <w:szCs w:val="24"/>
    </w:rPr>
  </w:style>
  <w:style w:type="paragraph" w:customStyle="1" w:styleId="NormalTextBold">
    <w:name w:val="Normal Text Bold"/>
    <w:basedOn w:val="Normal"/>
    <w:rsid w:val="00011B2A"/>
    <w:pPr>
      <w:numPr>
        <w:numId w:val="25"/>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qFormat/>
    <w:rsid w:val="00011B2A"/>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011B2A"/>
    <w:rPr>
      <w:rFonts w:ascii="Arial" w:eastAsia="Times New Roman" w:hAnsi="Arial" w:cs="Times New Roman"/>
      <w:szCs w:val="20"/>
    </w:rPr>
  </w:style>
  <w:style w:type="paragraph" w:styleId="ListNumber">
    <w:name w:val="List Number"/>
    <w:basedOn w:val="Normal"/>
    <w:uiPriority w:val="99"/>
    <w:unhideWhenUsed/>
    <w:rsid w:val="00011B2A"/>
    <w:pPr>
      <w:numPr>
        <w:numId w:val="20"/>
      </w:numPr>
      <w:tabs>
        <w:tab w:val="clear" w:pos="360"/>
      </w:tabs>
      <w:ind w:left="357" w:hanging="357"/>
      <w:contextualSpacing/>
    </w:pPr>
  </w:style>
  <w:style w:type="paragraph" w:styleId="ListNumber2">
    <w:name w:val="List Number 2"/>
    <w:basedOn w:val="Normal"/>
    <w:uiPriority w:val="99"/>
    <w:unhideWhenUsed/>
    <w:rsid w:val="00011B2A"/>
    <w:pPr>
      <w:numPr>
        <w:numId w:val="21"/>
      </w:numPr>
      <w:tabs>
        <w:tab w:val="clear" w:pos="643"/>
        <w:tab w:val="num" w:pos="567"/>
      </w:tabs>
      <w:ind w:left="567" w:hanging="567"/>
      <w:contextualSpacing/>
    </w:pPr>
  </w:style>
  <w:style w:type="paragraph" w:styleId="ListNumber3">
    <w:name w:val="List Number 3"/>
    <w:basedOn w:val="Normal"/>
    <w:uiPriority w:val="99"/>
    <w:unhideWhenUsed/>
    <w:rsid w:val="00011B2A"/>
    <w:pPr>
      <w:numPr>
        <w:numId w:val="22"/>
      </w:numPr>
      <w:tabs>
        <w:tab w:val="clear" w:pos="926"/>
      </w:tabs>
      <w:ind w:left="0" w:firstLine="0"/>
      <w:contextualSpacing/>
    </w:pPr>
  </w:style>
  <w:style w:type="paragraph" w:styleId="ListNumber4">
    <w:name w:val="List Number 4"/>
    <w:basedOn w:val="Normal"/>
    <w:uiPriority w:val="99"/>
    <w:unhideWhenUsed/>
    <w:rsid w:val="00011B2A"/>
    <w:pPr>
      <w:numPr>
        <w:numId w:val="23"/>
      </w:numPr>
      <w:tabs>
        <w:tab w:val="clear" w:pos="1209"/>
        <w:tab w:val="num" w:pos="720"/>
      </w:tabs>
      <w:ind w:left="720" w:hanging="720"/>
      <w:contextualSpacing/>
    </w:pPr>
  </w:style>
  <w:style w:type="paragraph" w:styleId="ListNumber5">
    <w:name w:val="List Number 5"/>
    <w:basedOn w:val="Normal"/>
    <w:uiPriority w:val="99"/>
    <w:unhideWhenUsed/>
    <w:rsid w:val="00011B2A"/>
    <w:pPr>
      <w:numPr>
        <w:numId w:val="24"/>
      </w:numPr>
      <w:tabs>
        <w:tab w:val="clear" w:pos="1492"/>
      </w:tabs>
      <w:ind w:left="360"/>
      <w:contextualSpacing/>
    </w:pPr>
  </w:style>
  <w:style w:type="paragraph" w:styleId="ListContinue4">
    <w:name w:val="List Continue 4"/>
    <w:basedOn w:val="Normal"/>
    <w:uiPriority w:val="99"/>
    <w:unhideWhenUsed/>
    <w:rsid w:val="00011B2A"/>
    <w:pPr>
      <w:spacing w:after="120"/>
      <w:ind w:left="1132"/>
      <w:contextualSpacing/>
    </w:pPr>
  </w:style>
  <w:style w:type="paragraph" w:customStyle="1" w:styleId="StyleHeading3level3level3Nadpis3After12pt">
    <w:name w:val="Style Heading 3level 3level3Nadpis 3 + After:  12 pt"/>
    <w:basedOn w:val="Heading3"/>
    <w:rsid w:val="00011B2A"/>
    <w:pPr>
      <w:widowControl w:val="0"/>
      <w:numPr>
        <w:ilvl w:val="2"/>
        <w:numId w:val="26"/>
      </w:numPr>
      <w:tabs>
        <w:tab w:val="left" w:pos="1701"/>
      </w:tabs>
      <w:jc w:val="both"/>
    </w:pPr>
    <w:rPr>
      <w:rFonts w:eastAsia="Times New Roman"/>
      <w:bCs/>
      <w:szCs w:val="20"/>
    </w:rPr>
  </w:style>
  <w:style w:type="paragraph" w:customStyle="1" w:styleId="StyleHeading4Loweredby15pt">
    <w:name w:val="Style Heading 4 + Lowered by  1.5 pt"/>
    <w:basedOn w:val="Heading4"/>
    <w:rsid w:val="00011B2A"/>
    <w:pPr>
      <w:keepNext w:val="0"/>
      <w:keepLines w:val="0"/>
      <w:widowControl w:val="0"/>
      <w:numPr>
        <w:numId w:val="26"/>
      </w:numPr>
      <w:spacing w:after="220"/>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011B2A"/>
    <w:pPr>
      <w:keepLines/>
      <w:spacing w:after="60" w:line="240" w:lineRule="auto"/>
      <w:jc w:val="both"/>
    </w:pPr>
    <w:rPr>
      <w:rFonts w:eastAsia="Times New Roman" w:cs="Times New Roman"/>
      <w:sz w:val="22"/>
      <w:szCs w:val="20"/>
      <w:lang w:eastAsia="en-GB"/>
    </w:rPr>
  </w:style>
  <w:style w:type="paragraph" w:customStyle="1" w:styleId="BodyTextFirstIndent1">
    <w:name w:val="Body Text First Indent1"/>
    <w:basedOn w:val="BodyText"/>
    <w:next w:val="BodyTextFirstIndent"/>
    <w:link w:val="BodyTextFirstIndentChar"/>
    <w:uiPriority w:val="99"/>
    <w:unhideWhenUsed/>
    <w:rsid w:val="00011B2A"/>
    <w:pPr>
      <w:spacing w:after="240"/>
      <w:ind w:firstLine="360"/>
    </w:pPr>
    <w:rPr>
      <w:rFonts w:asciiTheme="minorHAnsi" w:hAnsiTheme="minorHAnsi" w:cs="Arial"/>
      <w:color w:val="4D4D4D"/>
      <w:sz w:val="22"/>
    </w:rPr>
  </w:style>
  <w:style w:type="character" w:customStyle="1" w:styleId="BodyTextFirstIndentChar">
    <w:name w:val="Body Text First Indent Char"/>
    <w:basedOn w:val="BodyTextChar"/>
    <w:link w:val="BodyTextFirstIndent1"/>
    <w:uiPriority w:val="99"/>
    <w:rsid w:val="00011B2A"/>
    <w:rPr>
      <w:rFonts w:cs="Arial"/>
      <w:color w:val="4D4D4D"/>
    </w:rPr>
  </w:style>
  <w:style w:type="paragraph" w:customStyle="1" w:styleId="Normaltext">
    <w:name w:val="Normal_text"/>
    <w:basedOn w:val="Normal"/>
    <w:rsid w:val="00011B2A"/>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011B2A"/>
    <w:pPr>
      <w:spacing w:after="0" w:line="240" w:lineRule="auto"/>
      <w:ind w:left="720"/>
      <w:jc w:val="both"/>
    </w:pPr>
    <w:rPr>
      <w:rFonts w:eastAsia="Times New Roman" w:cs="Times New Roman"/>
      <w:sz w:val="22"/>
      <w:lang w:eastAsia="en-GB"/>
    </w:rPr>
  </w:style>
  <w:style w:type="character" w:customStyle="1" w:styleId="IntenseReference1">
    <w:name w:val="Intense Reference1"/>
    <w:basedOn w:val="DefaultParagraphFont"/>
    <w:uiPriority w:val="32"/>
    <w:qFormat/>
    <w:rsid w:val="00011B2A"/>
    <w:rPr>
      <w:b/>
      <w:bCs/>
      <w:smallCaps/>
      <w:color w:val="C0504D"/>
      <w:spacing w:val="5"/>
      <w:u w:val="single"/>
    </w:rPr>
  </w:style>
  <w:style w:type="character" w:styleId="BookTitle">
    <w:name w:val="Book Title"/>
    <w:basedOn w:val="DefaultParagraphFont"/>
    <w:uiPriority w:val="33"/>
    <w:qFormat/>
    <w:rsid w:val="00011B2A"/>
    <w:rPr>
      <w:b/>
      <w:bCs/>
      <w:smallCaps/>
      <w:spacing w:val="5"/>
    </w:rPr>
  </w:style>
  <w:style w:type="paragraph" w:styleId="List">
    <w:name w:val="List"/>
    <w:basedOn w:val="Normal"/>
    <w:uiPriority w:val="99"/>
    <w:unhideWhenUsed/>
    <w:rsid w:val="00011B2A"/>
    <w:pPr>
      <w:ind w:left="283" w:hanging="283"/>
      <w:contextualSpacing/>
    </w:pPr>
  </w:style>
  <w:style w:type="paragraph" w:styleId="List2">
    <w:name w:val="List 2"/>
    <w:basedOn w:val="Normal"/>
    <w:uiPriority w:val="99"/>
    <w:unhideWhenUsed/>
    <w:rsid w:val="00011B2A"/>
    <w:pPr>
      <w:ind w:left="566" w:hanging="283"/>
      <w:contextualSpacing/>
    </w:pPr>
  </w:style>
  <w:style w:type="paragraph" w:styleId="List3">
    <w:name w:val="List 3"/>
    <w:basedOn w:val="Normal"/>
    <w:uiPriority w:val="99"/>
    <w:unhideWhenUsed/>
    <w:rsid w:val="00011B2A"/>
    <w:pPr>
      <w:ind w:left="849" w:hanging="283"/>
      <w:contextualSpacing/>
    </w:pPr>
  </w:style>
  <w:style w:type="paragraph" w:styleId="List4">
    <w:name w:val="List 4"/>
    <w:basedOn w:val="Normal"/>
    <w:uiPriority w:val="99"/>
    <w:unhideWhenUsed/>
    <w:rsid w:val="00011B2A"/>
    <w:pPr>
      <w:ind w:left="1132" w:hanging="283"/>
      <w:contextualSpacing/>
    </w:pPr>
  </w:style>
  <w:style w:type="paragraph" w:styleId="ListBullet2">
    <w:name w:val="List Bullet 2"/>
    <w:basedOn w:val="Normal"/>
    <w:uiPriority w:val="99"/>
    <w:unhideWhenUsed/>
    <w:rsid w:val="00011B2A"/>
    <w:pPr>
      <w:numPr>
        <w:numId w:val="28"/>
      </w:numPr>
      <w:tabs>
        <w:tab w:val="clear" w:pos="643"/>
      </w:tabs>
      <w:ind w:left="720"/>
      <w:contextualSpacing/>
    </w:pPr>
  </w:style>
  <w:style w:type="paragraph" w:styleId="ListBullet">
    <w:name w:val="List Bullet"/>
    <w:basedOn w:val="Normal"/>
    <w:uiPriority w:val="99"/>
    <w:unhideWhenUsed/>
    <w:rsid w:val="00011B2A"/>
    <w:pPr>
      <w:numPr>
        <w:numId w:val="27"/>
      </w:numPr>
      <w:tabs>
        <w:tab w:val="clear" w:pos="360"/>
      </w:tabs>
      <w:ind w:left="720"/>
      <w:contextualSpacing/>
    </w:pPr>
  </w:style>
  <w:style w:type="paragraph" w:styleId="ListBullet3">
    <w:name w:val="List Bullet 3"/>
    <w:basedOn w:val="Normal"/>
    <w:uiPriority w:val="99"/>
    <w:unhideWhenUsed/>
    <w:rsid w:val="00011B2A"/>
    <w:pPr>
      <w:numPr>
        <w:numId w:val="29"/>
      </w:numPr>
      <w:tabs>
        <w:tab w:val="clear" w:pos="926"/>
      </w:tabs>
      <w:ind w:left="0" w:firstLine="0"/>
      <w:contextualSpacing/>
    </w:pPr>
  </w:style>
  <w:style w:type="paragraph" w:customStyle="1" w:styleId="questions">
    <w:name w:val="questions"/>
    <w:basedOn w:val="Text"/>
    <w:rsid w:val="00011B2A"/>
    <w:rPr>
      <w:kern w:val="14"/>
    </w:rPr>
  </w:style>
  <w:style w:type="paragraph" w:customStyle="1" w:styleId="TOC21">
    <w:name w:val="TOC 21"/>
    <w:basedOn w:val="Normal"/>
    <w:next w:val="Normal"/>
    <w:autoRedefine/>
    <w:uiPriority w:val="39"/>
    <w:unhideWhenUsed/>
    <w:qFormat/>
    <w:rsid w:val="00011B2A"/>
    <w:pPr>
      <w:spacing w:after="100" w:line="276" w:lineRule="auto"/>
      <w:ind w:left="220"/>
    </w:pPr>
    <w:rPr>
      <w:rFonts w:ascii="Calibri" w:eastAsia="Times New Roman" w:hAnsi="Calibri"/>
      <w:sz w:val="22"/>
      <w:lang w:val="en-US"/>
    </w:rPr>
  </w:style>
  <w:style w:type="paragraph" w:customStyle="1" w:styleId="TOC31">
    <w:name w:val="TOC 31"/>
    <w:basedOn w:val="Normal"/>
    <w:next w:val="Normal"/>
    <w:autoRedefine/>
    <w:uiPriority w:val="39"/>
    <w:unhideWhenUsed/>
    <w:qFormat/>
    <w:rsid w:val="00011B2A"/>
    <w:pPr>
      <w:spacing w:after="100" w:line="276" w:lineRule="auto"/>
      <w:ind w:left="440"/>
    </w:pPr>
    <w:rPr>
      <w:rFonts w:ascii="Calibri" w:eastAsia="Times New Roman" w:hAnsi="Calibri"/>
      <w:sz w:val="22"/>
      <w:lang w:val="en-US"/>
    </w:rPr>
  </w:style>
  <w:style w:type="paragraph" w:customStyle="1" w:styleId="TOC41">
    <w:name w:val="TOC 41"/>
    <w:basedOn w:val="Normal"/>
    <w:next w:val="Normal"/>
    <w:autoRedefine/>
    <w:uiPriority w:val="39"/>
    <w:unhideWhenUsed/>
    <w:rsid w:val="00011B2A"/>
    <w:pPr>
      <w:spacing w:after="100" w:line="276" w:lineRule="auto"/>
      <w:ind w:left="660"/>
    </w:pPr>
    <w:rPr>
      <w:rFonts w:ascii="Calibri" w:eastAsia="Times New Roman" w:hAnsi="Calibri"/>
      <w:sz w:val="22"/>
      <w:lang w:val="en-US"/>
    </w:rPr>
  </w:style>
  <w:style w:type="paragraph" w:customStyle="1" w:styleId="TOC51">
    <w:name w:val="TOC 51"/>
    <w:basedOn w:val="Normal"/>
    <w:next w:val="Normal"/>
    <w:autoRedefine/>
    <w:uiPriority w:val="39"/>
    <w:unhideWhenUsed/>
    <w:rsid w:val="00011B2A"/>
    <w:pPr>
      <w:spacing w:after="100" w:line="276" w:lineRule="auto"/>
      <w:ind w:left="880"/>
    </w:pPr>
    <w:rPr>
      <w:rFonts w:ascii="Calibri" w:eastAsia="Times New Roman" w:hAnsi="Calibri"/>
      <w:sz w:val="22"/>
      <w:lang w:val="en-US"/>
    </w:rPr>
  </w:style>
  <w:style w:type="paragraph" w:customStyle="1" w:styleId="TOC61">
    <w:name w:val="TOC 61"/>
    <w:basedOn w:val="Normal"/>
    <w:next w:val="Normal"/>
    <w:autoRedefine/>
    <w:uiPriority w:val="39"/>
    <w:unhideWhenUsed/>
    <w:rsid w:val="00011B2A"/>
    <w:pPr>
      <w:spacing w:after="100" w:line="276" w:lineRule="auto"/>
      <w:ind w:left="1100"/>
    </w:pPr>
    <w:rPr>
      <w:rFonts w:ascii="Calibri" w:eastAsia="Times New Roman" w:hAnsi="Calibri"/>
      <w:sz w:val="22"/>
      <w:lang w:val="en-US"/>
    </w:rPr>
  </w:style>
  <w:style w:type="paragraph" w:customStyle="1" w:styleId="TOC71">
    <w:name w:val="TOC 71"/>
    <w:basedOn w:val="Normal"/>
    <w:next w:val="Normal"/>
    <w:autoRedefine/>
    <w:uiPriority w:val="39"/>
    <w:unhideWhenUsed/>
    <w:rsid w:val="00011B2A"/>
    <w:pPr>
      <w:spacing w:after="100" w:line="276" w:lineRule="auto"/>
      <w:ind w:left="1320"/>
    </w:pPr>
    <w:rPr>
      <w:rFonts w:ascii="Calibri" w:eastAsia="Times New Roman" w:hAnsi="Calibri"/>
      <w:sz w:val="22"/>
      <w:lang w:val="en-US"/>
    </w:rPr>
  </w:style>
  <w:style w:type="paragraph" w:customStyle="1" w:styleId="TOC81">
    <w:name w:val="TOC 81"/>
    <w:basedOn w:val="Normal"/>
    <w:next w:val="Normal"/>
    <w:autoRedefine/>
    <w:uiPriority w:val="39"/>
    <w:unhideWhenUsed/>
    <w:rsid w:val="00011B2A"/>
    <w:pPr>
      <w:spacing w:after="100" w:line="276" w:lineRule="auto"/>
      <w:ind w:left="1540"/>
    </w:pPr>
    <w:rPr>
      <w:rFonts w:ascii="Calibri" w:eastAsia="Times New Roman" w:hAnsi="Calibri"/>
      <w:sz w:val="22"/>
      <w:lang w:val="en-US"/>
    </w:rPr>
  </w:style>
  <w:style w:type="paragraph" w:customStyle="1" w:styleId="TOC91">
    <w:name w:val="TOC 91"/>
    <w:basedOn w:val="Normal"/>
    <w:next w:val="Normal"/>
    <w:autoRedefine/>
    <w:uiPriority w:val="39"/>
    <w:unhideWhenUsed/>
    <w:rsid w:val="00011B2A"/>
    <w:pPr>
      <w:spacing w:after="100" w:line="276" w:lineRule="auto"/>
      <w:ind w:left="1760"/>
    </w:pPr>
    <w:rPr>
      <w:rFonts w:ascii="Calibri" w:eastAsia="Times New Roman" w:hAnsi="Calibri"/>
      <w:sz w:val="22"/>
      <w:lang w:val="en-US"/>
    </w:rPr>
  </w:style>
  <w:style w:type="paragraph" w:styleId="Revision">
    <w:name w:val="Revision"/>
    <w:hidden/>
    <w:uiPriority w:val="99"/>
    <w:semiHidden/>
    <w:rsid w:val="00011B2A"/>
    <w:pPr>
      <w:spacing w:after="0" w:line="240" w:lineRule="auto"/>
    </w:pPr>
    <w:rPr>
      <w:rFonts w:ascii="Times New Roman" w:hAnsi="Times New Roman"/>
      <w:sz w:val="24"/>
    </w:rPr>
  </w:style>
  <w:style w:type="paragraph" w:styleId="ListContinue3">
    <w:name w:val="List Continue 3"/>
    <w:basedOn w:val="Normal"/>
    <w:uiPriority w:val="99"/>
    <w:unhideWhenUsed/>
    <w:rsid w:val="00011B2A"/>
    <w:pPr>
      <w:spacing w:after="120"/>
      <w:ind w:left="849"/>
      <w:contextualSpacing/>
    </w:pPr>
  </w:style>
  <w:style w:type="paragraph" w:styleId="BodyText2">
    <w:name w:val="Body Text 2"/>
    <w:basedOn w:val="Normal"/>
    <w:link w:val="BodyText2Char"/>
    <w:uiPriority w:val="99"/>
    <w:unhideWhenUsed/>
    <w:rsid w:val="00011B2A"/>
    <w:pPr>
      <w:spacing w:after="120" w:line="480" w:lineRule="auto"/>
    </w:pPr>
  </w:style>
  <w:style w:type="character" w:customStyle="1" w:styleId="BodyText2Char">
    <w:name w:val="Body Text 2 Char"/>
    <w:basedOn w:val="DefaultParagraphFont"/>
    <w:link w:val="BodyText2"/>
    <w:uiPriority w:val="99"/>
    <w:rsid w:val="00011B2A"/>
    <w:rPr>
      <w:rFonts w:ascii="Times New Roman" w:hAnsi="Times New Roman"/>
      <w:sz w:val="24"/>
    </w:rPr>
  </w:style>
  <w:style w:type="character" w:customStyle="1" w:styleId="Heading1Char1">
    <w:name w:val="Heading 1 Char1"/>
    <w:basedOn w:val="DefaultParagraphFont"/>
    <w:uiPriority w:val="99"/>
    <w:locked/>
    <w:rsid w:val="00011B2A"/>
    <w:rPr>
      <w:rFonts w:ascii="Times New Roman" w:eastAsia="Times New Roman" w:hAnsi="Times New Roman" w:cs="Arial"/>
      <w:b/>
      <w:bCs/>
      <w:kern w:val="32"/>
      <w:sz w:val="24"/>
      <w:szCs w:val="32"/>
      <w:lang w:val="en-GB" w:eastAsia="en-GB"/>
    </w:rPr>
  </w:style>
  <w:style w:type="character" w:styleId="FollowedHyperlink">
    <w:name w:val="FollowedHyperlink"/>
    <w:basedOn w:val="DefaultParagraphFont"/>
    <w:uiPriority w:val="99"/>
    <w:semiHidden/>
    <w:rsid w:val="00011B2A"/>
    <w:rPr>
      <w:rFonts w:cs="Times New Roman"/>
      <w:color w:val="800080"/>
      <w:u w:val="single"/>
    </w:rPr>
  </w:style>
  <w:style w:type="paragraph" w:styleId="TOCHeading">
    <w:name w:val="TOC Heading"/>
    <w:basedOn w:val="Heading1"/>
    <w:next w:val="Normal"/>
    <w:uiPriority w:val="39"/>
    <w:qFormat/>
    <w:rsid w:val="00011B2A"/>
    <w:pPr>
      <w:numPr>
        <w:numId w:val="0"/>
      </w:numPr>
      <w:tabs>
        <w:tab w:val="num" w:pos="360"/>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customStyle="1" w:styleId="TableGrid2">
    <w:name w:val="Table Grid2"/>
    <w:basedOn w:val="TableNormal"/>
    <w:next w:val="TableGrid"/>
    <w:rsid w:val="00011B2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011B2A"/>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011B2A"/>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011B2A"/>
    <w:pPr>
      <w:keepLines w:val="0"/>
      <w:numPr>
        <w:numId w:val="31"/>
      </w:numPr>
      <w:spacing w:before="0"/>
      <w:jc w:val="both"/>
    </w:pPr>
    <w:rPr>
      <w:rFonts w:ascii="Times New Roman" w:eastAsia="Calibri" w:hAnsi="Times New Roman" w:cs="Times New Roman"/>
      <w:caps w:val="0"/>
      <w:kern w:val="32"/>
      <w:szCs w:val="20"/>
      <w:u w:val="none"/>
      <w:lang w:eastAsia="en-GB"/>
    </w:rPr>
  </w:style>
  <w:style w:type="paragraph" w:styleId="BlockText">
    <w:name w:val="Block Text"/>
    <w:basedOn w:val="Normal"/>
    <w:uiPriority w:val="99"/>
    <w:rsid w:val="00011B2A"/>
    <w:pPr>
      <w:spacing w:after="120" w:line="240" w:lineRule="auto"/>
      <w:ind w:left="1440" w:right="1440"/>
    </w:pPr>
    <w:rPr>
      <w:rFonts w:eastAsia="Times New Roman" w:cs="Times New Roman"/>
      <w:szCs w:val="24"/>
      <w:lang w:eastAsia="en-GB"/>
    </w:rPr>
  </w:style>
  <w:style w:type="numbering" w:customStyle="1" w:styleId="NoList11">
    <w:name w:val="No List11"/>
    <w:next w:val="NoList"/>
    <w:semiHidden/>
    <w:rsid w:val="00011B2A"/>
  </w:style>
  <w:style w:type="table" w:customStyle="1" w:styleId="TableGrid11">
    <w:name w:val="Table Grid11"/>
    <w:basedOn w:val="TableNormal"/>
    <w:next w:val="TableGrid"/>
    <w:rsid w:val="00011B2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011B2A"/>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011B2A"/>
    <w:rPr>
      <w:rFonts w:ascii="Arial Unicode MS" w:eastAsia="Arial Unicode MS" w:hAnsi="Arial Unicode MS" w:cs="Arial Unicode MS" w:hint="eastAsia"/>
    </w:rPr>
  </w:style>
  <w:style w:type="character" w:customStyle="1" w:styleId="div-wrap-info-bold">
    <w:name w:val="div-wrap-info-bold"/>
    <w:basedOn w:val="DefaultParagraphFont"/>
    <w:rsid w:val="00011B2A"/>
    <w:rPr>
      <w:rFonts w:ascii="Times New Roman" w:hAnsi="Times New Roman" w:cs="Times New Roman" w:hint="default"/>
      <w:b/>
      <w:bCs/>
    </w:rPr>
  </w:style>
  <w:style w:type="character" w:customStyle="1" w:styleId="div-wraps-indented">
    <w:name w:val="div-wraps-indented"/>
    <w:basedOn w:val="DefaultParagraphFont"/>
    <w:rsid w:val="00011B2A"/>
    <w:rPr>
      <w:rFonts w:ascii="Times New Roman" w:hAnsi="Times New Roman" w:cs="Times New Roman" w:hint="default"/>
    </w:rPr>
  </w:style>
  <w:style w:type="character" w:customStyle="1" w:styleId="amendment-quote">
    <w:name w:val="amendment-quote"/>
    <w:basedOn w:val="DefaultParagraphFont"/>
    <w:rsid w:val="00011B2A"/>
    <w:rPr>
      <w:rFonts w:ascii="Helvetica" w:hAnsi="Helvetica" w:hint="default"/>
      <w:b w:val="0"/>
      <w:bCs w:val="0"/>
      <w:i w:val="0"/>
      <w:iCs w:val="0"/>
      <w:color w:val="000000"/>
    </w:rPr>
  </w:style>
  <w:style w:type="character" w:customStyle="1" w:styleId="within-new">
    <w:name w:val="within-new"/>
    <w:basedOn w:val="DefaultParagraphFont"/>
    <w:rsid w:val="00011B2A"/>
    <w:rPr>
      <w:color w:val="0000FF"/>
    </w:rPr>
  </w:style>
  <w:style w:type="character" w:customStyle="1" w:styleId="div-wrap-info">
    <w:name w:val="div-wrap-info"/>
    <w:basedOn w:val="DefaultParagraphFont"/>
    <w:rsid w:val="00011B2A"/>
  </w:style>
  <w:style w:type="paragraph" w:styleId="BodyTextIndent2">
    <w:name w:val="Body Text Indent 2"/>
    <w:basedOn w:val="Normal"/>
    <w:link w:val="BodyTextIndent2Char"/>
    <w:rsid w:val="00011B2A"/>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011B2A"/>
    <w:rPr>
      <w:rFonts w:ascii="Times New Roman" w:eastAsia="Times New Roman" w:hAnsi="Times New Roman" w:cs="Times New Roman"/>
      <w:sz w:val="24"/>
      <w:szCs w:val="24"/>
      <w:lang w:eastAsia="en-GB"/>
    </w:rPr>
  </w:style>
  <w:style w:type="paragraph" w:customStyle="1" w:styleId="SectionHeading">
    <w:name w:val="Section Heading"/>
    <w:basedOn w:val="Heading1"/>
    <w:rsid w:val="00011B2A"/>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011B2A"/>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011B2A"/>
  </w:style>
  <w:style w:type="character" w:customStyle="1" w:styleId="CharChar6">
    <w:name w:val="Char Char6"/>
    <w:basedOn w:val="DefaultParagraphFont"/>
    <w:rsid w:val="00011B2A"/>
    <w:rPr>
      <w:rFonts w:ascii="Cambria" w:eastAsia="Times New Roman" w:hAnsi="Cambria" w:cs="Times New Roman"/>
      <w:b/>
      <w:bCs/>
      <w:i/>
      <w:iCs/>
      <w:sz w:val="28"/>
      <w:szCs w:val="28"/>
      <w:lang w:eastAsia="en-GB"/>
    </w:rPr>
  </w:style>
  <w:style w:type="character" w:customStyle="1" w:styleId="CharChar5">
    <w:name w:val="Char Char5"/>
    <w:basedOn w:val="DefaultParagraphFont"/>
    <w:rsid w:val="00011B2A"/>
    <w:rPr>
      <w:rFonts w:ascii="Cambria" w:eastAsia="Times New Roman" w:hAnsi="Cambria" w:cs="Times New Roman"/>
      <w:b/>
      <w:bCs/>
      <w:sz w:val="26"/>
      <w:szCs w:val="26"/>
      <w:lang w:eastAsia="en-GB"/>
    </w:rPr>
  </w:style>
  <w:style w:type="character" w:customStyle="1" w:styleId="bold1">
    <w:name w:val="bold1"/>
    <w:basedOn w:val="DefaultParagraphFont"/>
    <w:rsid w:val="00011B2A"/>
    <w:rPr>
      <w:b/>
      <w:bCs/>
    </w:rPr>
  </w:style>
  <w:style w:type="character" w:customStyle="1" w:styleId="highlight">
    <w:name w:val="highlight"/>
    <w:basedOn w:val="DefaultParagraphFont"/>
    <w:rsid w:val="00011B2A"/>
  </w:style>
  <w:style w:type="paragraph" w:customStyle="1" w:styleId="StyleHeading2level2level2Left175cmHanging136cm">
    <w:name w:val="Style Heading 2level 2level2 + Left:  1.75 cm Hanging:  1.36 cm..."/>
    <w:basedOn w:val="Heading2"/>
    <w:rsid w:val="00011B2A"/>
    <w:pPr>
      <w:widowControl w:val="0"/>
      <w:numPr>
        <w:ilvl w:val="1"/>
        <w:numId w:val="17"/>
      </w:numPr>
      <w:jc w:val="both"/>
    </w:pPr>
    <w:rPr>
      <w:rFonts w:eastAsia="Times New Roman" w:cs="Times New Roman"/>
      <w:bCs w:val="0"/>
      <w:szCs w:val="20"/>
    </w:rPr>
  </w:style>
  <w:style w:type="table" w:customStyle="1" w:styleId="TableGrid21">
    <w:name w:val="Table Grid21"/>
    <w:basedOn w:val="TableNormal"/>
    <w:next w:val="TableGrid"/>
    <w:uiPriority w:val="59"/>
    <w:rsid w:val="00011B2A"/>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11B2A"/>
    <w:pPr>
      <w:widowControl w:val="0"/>
      <w:spacing w:after="0" w:line="240" w:lineRule="auto"/>
    </w:pPr>
    <w:rPr>
      <w:rFonts w:ascii="Calibri" w:hAnsi="Calibri"/>
      <w:sz w:val="22"/>
      <w:lang w:val="en-US"/>
    </w:rPr>
  </w:style>
  <w:style w:type="numbering" w:customStyle="1" w:styleId="NoList2">
    <w:name w:val="No List2"/>
    <w:next w:val="NoList"/>
    <w:uiPriority w:val="99"/>
    <w:semiHidden/>
    <w:unhideWhenUsed/>
    <w:rsid w:val="00011B2A"/>
  </w:style>
  <w:style w:type="numbering" w:customStyle="1" w:styleId="NoList3">
    <w:name w:val="No List3"/>
    <w:next w:val="NoList"/>
    <w:uiPriority w:val="99"/>
    <w:semiHidden/>
    <w:unhideWhenUsed/>
    <w:rsid w:val="00011B2A"/>
  </w:style>
  <w:style w:type="table" w:customStyle="1" w:styleId="TableGrid3">
    <w:name w:val="Table Grid3"/>
    <w:basedOn w:val="TableNormal"/>
    <w:next w:val="TableGrid"/>
    <w:uiPriority w:val="59"/>
    <w:rsid w:val="00011B2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011B2A"/>
  </w:style>
  <w:style w:type="table" w:customStyle="1" w:styleId="TableGrid4">
    <w:name w:val="Table Grid4"/>
    <w:basedOn w:val="TableNormal"/>
    <w:next w:val="TableGrid"/>
    <w:uiPriority w:val="59"/>
    <w:rsid w:val="00011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osing1">
    <w:name w:val="Closing1"/>
    <w:basedOn w:val="Normal"/>
    <w:next w:val="Closing"/>
    <w:link w:val="ClosingChar"/>
    <w:uiPriority w:val="5"/>
    <w:unhideWhenUsed/>
    <w:rsid w:val="00011B2A"/>
    <w:pPr>
      <w:spacing w:before="480" w:after="960" w:line="276" w:lineRule="auto"/>
      <w:contextualSpacing/>
    </w:pPr>
    <w:rPr>
      <w:rFonts w:asciiTheme="minorHAnsi" w:eastAsia="Times New Roman" w:hAnsiTheme="minorHAnsi"/>
      <w:sz w:val="22"/>
      <w:lang w:val="en-US"/>
    </w:rPr>
  </w:style>
  <w:style w:type="character" w:customStyle="1" w:styleId="ClosingChar">
    <w:name w:val="Closing Char"/>
    <w:basedOn w:val="DefaultParagraphFont"/>
    <w:link w:val="Closing1"/>
    <w:uiPriority w:val="5"/>
    <w:rsid w:val="00011B2A"/>
    <w:rPr>
      <w:rFonts w:eastAsia="Times New Roman"/>
      <w:lang w:val="en-US"/>
    </w:rPr>
  </w:style>
  <w:style w:type="paragraph" w:customStyle="1" w:styleId="RecipientAddress">
    <w:name w:val="Recipient Address"/>
    <w:basedOn w:val="NoSpacing"/>
    <w:uiPriority w:val="3"/>
    <w:rsid w:val="00011B2A"/>
    <w:pPr>
      <w:spacing w:after="360"/>
      <w:contextualSpacing/>
    </w:pPr>
    <w:rPr>
      <w:rFonts w:ascii="Calibri" w:eastAsia="Times New Roman" w:hAnsi="Calibri"/>
      <w:sz w:val="22"/>
      <w:lang w:val="en-US"/>
    </w:rPr>
  </w:style>
  <w:style w:type="paragraph" w:customStyle="1" w:styleId="Salutation1">
    <w:name w:val="Salutation1"/>
    <w:basedOn w:val="NoSpacing"/>
    <w:next w:val="Normal"/>
    <w:uiPriority w:val="4"/>
    <w:unhideWhenUsed/>
    <w:rsid w:val="00011B2A"/>
    <w:pPr>
      <w:spacing w:before="480" w:after="320"/>
      <w:contextualSpacing/>
    </w:pPr>
    <w:rPr>
      <w:rFonts w:ascii="Calibri" w:eastAsia="Times New Roman" w:hAnsi="Calibri"/>
      <w:b/>
      <w:sz w:val="22"/>
      <w:lang w:val="en-US"/>
    </w:rPr>
  </w:style>
  <w:style w:type="character" w:customStyle="1" w:styleId="SalutationChar">
    <w:name w:val="Salutation Char"/>
    <w:basedOn w:val="DefaultParagraphFont"/>
    <w:link w:val="Salutation"/>
    <w:uiPriority w:val="4"/>
    <w:rsid w:val="00011B2A"/>
    <w:rPr>
      <w:rFonts w:eastAsia="Times New Roman"/>
      <w:b/>
      <w:lang w:val="en-US"/>
    </w:rPr>
  </w:style>
  <w:style w:type="paragraph" w:customStyle="1" w:styleId="SenderAddress">
    <w:name w:val="Sender Address"/>
    <w:basedOn w:val="NoSpacing"/>
    <w:uiPriority w:val="2"/>
    <w:rsid w:val="00011B2A"/>
    <w:pPr>
      <w:spacing w:after="360"/>
      <w:contextualSpacing/>
    </w:pPr>
    <w:rPr>
      <w:rFonts w:ascii="Calibri" w:eastAsia="Times New Roman" w:hAnsi="Calibri"/>
      <w:sz w:val="22"/>
      <w:lang w:val="en-US"/>
    </w:rPr>
  </w:style>
  <w:style w:type="character" w:styleId="PlaceholderText">
    <w:name w:val="Placeholder Text"/>
    <w:basedOn w:val="DefaultParagraphFont"/>
    <w:uiPriority w:val="99"/>
    <w:unhideWhenUsed/>
    <w:rsid w:val="00011B2A"/>
    <w:rPr>
      <w:color w:val="808080"/>
    </w:rPr>
  </w:style>
  <w:style w:type="paragraph" w:customStyle="1" w:styleId="Signature1">
    <w:name w:val="Signature1"/>
    <w:basedOn w:val="Normal"/>
    <w:next w:val="Signature"/>
    <w:link w:val="SignatureChar"/>
    <w:uiPriority w:val="99"/>
    <w:unhideWhenUsed/>
    <w:rsid w:val="00011B2A"/>
    <w:pPr>
      <w:spacing w:after="200" w:line="276" w:lineRule="auto"/>
      <w:contextualSpacing/>
    </w:pPr>
    <w:rPr>
      <w:rFonts w:asciiTheme="minorHAnsi" w:eastAsia="Times New Roman" w:hAnsiTheme="minorHAnsi"/>
      <w:sz w:val="22"/>
      <w:lang w:val="en-US"/>
    </w:rPr>
  </w:style>
  <w:style w:type="character" w:customStyle="1" w:styleId="SignatureChar">
    <w:name w:val="Signature Char"/>
    <w:basedOn w:val="DefaultParagraphFont"/>
    <w:link w:val="Signature1"/>
    <w:uiPriority w:val="99"/>
    <w:rsid w:val="00011B2A"/>
    <w:rPr>
      <w:rFonts w:eastAsia="Times New Roman"/>
      <w:lang w:val="en-US"/>
    </w:rPr>
  </w:style>
  <w:style w:type="table" w:customStyle="1" w:styleId="TableGrid5">
    <w:name w:val="Table Grid5"/>
    <w:basedOn w:val="TableNormal"/>
    <w:next w:val="TableGrid"/>
    <w:uiPriority w:val="59"/>
    <w:rsid w:val="00011B2A"/>
    <w:pPr>
      <w:spacing w:after="0" w:line="240" w:lineRule="auto"/>
    </w:pPr>
    <w:rPr>
      <w:rFonts w:eastAsia="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semiHidden/>
    <w:unhideWhenUsed/>
    <w:rsid w:val="00011B2A"/>
    <w:rPr>
      <w:color w:val="2B579A"/>
      <w:shd w:val="clear" w:color="auto" w:fill="E6E6E6"/>
    </w:rPr>
  </w:style>
  <w:style w:type="character" w:styleId="UnresolvedMention">
    <w:name w:val="Unresolved Mention"/>
    <w:basedOn w:val="DefaultParagraphFont"/>
    <w:uiPriority w:val="99"/>
    <w:semiHidden/>
    <w:unhideWhenUsed/>
    <w:rsid w:val="00011B2A"/>
    <w:rPr>
      <w:color w:val="808080"/>
      <w:shd w:val="clear" w:color="auto" w:fill="E6E6E6"/>
    </w:rPr>
  </w:style>
  <w:style w:type="character" w:styleId="LineNumber">
    <w:name w:val="line number"/>
    <w:basedOn w:val="DefaultParagraphFont"/>
    <w:uiPriority w:val="99"/>
    <w:semiHidden/>
    <w:unhideWhenUsed/>
    <w:rsid w:val="00011B2A"/>
  </w:style>
  <w:style w:type="paragraph" w:customStyle="1" w:styleId="Title1">
    <w:name w:val="Title1"/>
    <w:basedOn w:val="Normal"/>
    <w:uiPriority w:val="99"/>
    <w:rsid w:val="00011B2A"/>
    <w:pPr>
      <w:widowControl w:val="0"/>
      <w:tabs>
        <w:tab w:val="left" w:pos="567"/>
      </w:tabs>
      <w:spacing w:after="0" w:line="240" w:lineRule="auto"/>
      <w:ind w:left="720"/>
    </w:pPr>
    <w:rPr>
      <w:rFonts w:ascii="Arial" w:eastAsia="Times New Roman" w:hAnsi="Arial" w:cs="Times New Roman"/>
      <w:b/>
      <w:sz w:val="36"/>
      <w:szCs w:val="20"/>
    </w:rPr>
  </w:style>
  <w:style w:type="paragraph" w:customStyle="1" w:styleId="LetterHeading">
    <w:name w:val="Letter Heading"/>
    <w:basedOn w:val="Normal"/>
    <w:uiPriority w:val="99"/>
    <w:rsid w:val="00011B2A"/>
    <w:pPr>
      <w:spacing w:after="0" w:line="240" w:lineRule="auto"/>
    </w:pPr>
    <w:rPr>
      <w:rFonts w:eastAsia="Times New Roman" w:cs="Times New Roman"/>
      <w:szCs w:val="20"/>
    </w:rPr>
  </w:style>
  <w:style w:type="character" w:styleId="IntenseEmphasis">
    <w:name w:val="Intense Emphasis"/>
    <w:basedOn w:val="DefaultParagraphFont"/>
    <w:uiPriority w:val="21"/>
    <w:qFormat/>
    <w:rsid w:val="00011B2A"/>
    <w:rPr>
      <w:i/>
      <w:iCs/>
      <w:color w:val="4472C4" w:themeColor="accent1"/>
    </w:rPr>
  </w:style>
  <w:style w:type="paragraph" w:styleId="Quote">
    <w:name w:val="Quote"/>
    <w:basedOn w:val="Normal"/>
    <w:next w:val="Normal"/>
    <w:link w:val="QuoteChar"/>
    <w:uiPriority w:val="29"/>
    <w:qFormat/>
    <w:rsid w:val="00011B2A"/>
    <w:pPr>
      <w:spacing w:before="200" w:after="160"/>
      <w:ind w:left="864" w:right="864"/>
      <w:jc w:val="center"/>
    </w:pPr>
    <w:rPr>
      <w:i/>
      <w:iCs/>
      <w:color w:val="000000"/>
    </w:rPr>
  </w:style>
  <w:style w:type="character" w:customStyle="1" w:styleId="QuoteChar1">
    <w:name w:val="Quote Char1"/>
    <w:basedOn w:val="DefaultParagraphFont"/>
    <w:uiPriority w:val="29"/>
    <w:rsid w:val="00011B2A"/>
    <w:rPr>
      <w:rFonts w:ascii="Times New Roman" w:hAnsi="Times New Roman"/>
      <w:i/>
      <w:iCs/>
      <w:color w:val="404040" w:themeColor="text1" w:themeTint="BF"/>
      <w:sz w:val="24"/>
    </w:rPr>
  </w:style>
  <w:style w:type="paragraph" w:styleId="IntenseQuote">
    <w:name w:val="Intense Quote"/>
    <w:basedOn w:val="Normal"/>
    <w:next w:val="Normal"/>
    <w:link w:val="IntenseQuoteChar"/>
    <w:uiPriority w:val="30"/>
    <w:qFormat/>
    <w:rsid w:val="00011B2A"/>
    <w:pPr>
      <w:pBdr>
        <w:top w:val="single" w:sz="4" w:space="10" w:color="4472C4" w:themeColor="accent1"/>
        <w:bottom w:val="single" w:sz="4" w:space="10" w:color="4472C4" w:themeColor="accent1"/>
      </w:pBdr>
      <w:spacing w:before="360" w:after="360"/>
      <w:ind w:left="864" w:right="864"/>
      <w:jc w:val="center"/>
    </w:pPr>
    <w:rPr>
      <w:b/>
      <w:bCs/>
      <w:i/>
      <w:iCs/>
      <w:color w:val="4F81BD"/>
    </w:rPr>
  </w:style>
  <w:style w:type="character" w:customStyle="1" w:styleId="IntenseQuoteChar1">
    <w:name w:val="Intense Quote Char1"/>
    <w:basedOn w:val="DefaultParagraphFont"/>
    <w:uiPriority w:val="30"/>
    <w:rsid w:val="00011B2A"/>
    <w:rPr>
      <w:rFonts w:ascii="Times New Roman" w:hAnsi="Times New Roman"/>
      <w:i/>
      <w:iCs/>
      <w:color w:val="4472C4" w:themeColor="accent1"/>
      <w:sz w:val="24"/>
    </w:rPr>
  </w:style>
  <w:style w:type="character" w:styleId="SubtleEmphasis">
    <w:name w:val="Subtle Emphasis"/>
    <w:basedOn w:val="DefaultParagraphFont"/>
    <w:uiPriority w:val="19"/>
    <w:qFormat/>
    <w:rsid w:val="00011B2A"/>
    <w:rPr>
      <w:i/>
      <w:iCs/>
      <w:color w:val="404040" w:themeColor="text1" w:themeTint="BF"/>
    </w:rPr>
  </w:style>
  <w:style w:type="paragraph" w:styleId="BodyTextFirstIndent">
    <w:name w:val="Body Text First Indent"/>
    <w:basedOn w:val="BodyText"/>
    <w:link w:val="BodyTextFirstIndentChar1"/>
    <w:uiPriority w:val="99"/>
    <w:semiHidden/>
    <w:unhideWhenUsed/>
    <w:rsid w:val="00011B2A"/>
    <w:pPr>
      <w:spacing w:after="240"/>
      <w:ind w:firstLine="360"/>
    </w:pPr>
  </w:style>
  <w:style w:type="character" w:customStyle="1" w:styleId="BodyTextFirstIndentChar1">
    <w:name w:val="Body Text First Indent Char1"/>
    <w:basedOn w:val="BodyTextChar"/>
    <w:link w:val="BodyTextFirstIndent"/>
    <w:uiPriority w:val="99"/>
    <w:semiHidden/>
    <w:rsid w:val="00011B2A"/>
    <w:rPr>
      <w:rFonts w:ascii="Times New Roman" w:hAnsi="Times New Roman" w:cs="Arial"/>
      <w:color w:val="4D4D4D"/>
      <w:sz w:val="24"/>
    </w:rPr>
  </w:style>
  <w:style w:type="character" w:styleId="IntenseReference">
    <w:name w:val="Intense Reference"/>
    <w:basedOn w:val="DefaultParagraphFont"/>
    <w:uiPriority w:val="32"/>
    <w:qFormat/>
    <w:rsid w:val="00011B2A"/>
    <w:rPr>
      <w:b/>
      <w:bCs/>
      <w:smallCaps/>
      <w:color w:val="4472C4" w:themeColor="accent1"/>
      <w:spacing w:val="5"/>
    </w:rPr>
  </w:style>
  <w:style w:type="paragraph" w:styleId="Closing">
    <w:name w:val="Closing"/>
    <w:basedOn w:val="Normal"/>
    <w:link w:val="ClosingChar1"/>
    <w:uiPriority w:val="99"/>
    <w:semiHidden/>
    <w:unhideWhenUsed/>
    <w:rsid w:val="00011B2A"/>
    <w:pPr>
      <w:spacing w:after="0" w:line="240" w:lineRule="auto"/>
      <w:ind w:left="4252"/>
    </w:pPr>
  </w:style>
  <w:style w:type="character" w:customStyle="1" w:styleId="ClosingChar1">
    <w:name w:val="Closing Char1"/>
    <w:basedOn w:val="DefaultParagraphFont"/>
    <w:link w:val="Closing"/>
    <w:uiPriority w:val="99"/>
    <w:semiHidden/>
    <w:rsid w:val="00011B2A"/>
    <w:rPr>
      <w:rFonts w:ascii="Times New Roman" w:hAnsi="Times New Roman"/>
      <w:sz w:val="24"/>
    </w:rPr>
  </w:style>
  <w:style w:type="paragraph" w:styleId="Salutation">
    <w:name w:val="Salutation"/>
    <w:basedOn w:val="Normal"/>
    <w:next w:val="Normal"/>
    <w:link w:val="SalutationChar"/>
    <w:uiPriority w:val="4"/>
    <w:semiHidden/>
    <w:unhideWhenUsed/>
    <w:rsid w:val="00011B2A"/>
    <w:rPr>
      <w:rFonts w:asciiTheme="minorHAnsi" w:eastAsia="Times New Roman" w:hAnsiTheme="minorHAnsi"/>
      <w:b/>
      <w:sz w:val="22"/>
      <w:lang w:val="en-US"/>
    </w:rPr>
  </w:style>
  <w:style w:type="character" w:customStyle="1" w:styleId="SalutationChar1">
    <w:name w:val="Salutation Char1"/>
    <w:basedOn w:val="DefaultParagraphFont"/>
    <w:uiPriority w:val="99"/>
    <w:semiHidden/>
    <w:rsid w:val="00011B2A"/>
    <w:rPr>
      <w:rFonts w:ascii="Times New Roman" w:hAnsi="Times New Roman"/>
      <w:sz w:val="24"/>
    </w:rPr>
  </w:style>
  <w:style w:type="paragraph" w:styleId="Signature">
    <w:name w:val="Signature"/>
    <w:basedOn w:val="Normal"/>
    <w:link w:val="SignatureChar1"/>
    <w:uiPriority w:val="99"/>
    <w:semiHidden/>
    <w:unhideWhenUsed/>
    <w:rsid w:val="00011B2A"/>
    <w:pPr>
      <w:spacing w:after="0" w:line="240" w:lineRule="auto"/>
      <w:ind w:left="4252"/>
    </w:pPr>
  </w:style>
  <w:style w:type="character" w:customStyle="1" w:styleId="SignatureChar1">
    <w:name w:val="Signature Char1"/>
    <w:basedOn w:val="DefaultParagraphFont"/>
    <w:link w:val="Signature"/>
    <w:uiPriority w:val="99"/>
    <w:semiHidden/>
    <w:rsid w:val="00011B2A"/>
    <w:rPr>
      <w:rFonts w:ascii="Times New Roman" w:hAnsi="Times New Roman"/>
      <w:sz w:val="24"/>
    </w:rPr>
  </w:style>
  <w:style w:type="character" w:customStyle="1" w:styleId="NEW">
    <w:name w:val="NEW"/>
    <w:basedOn w:val="DefaultParagraphFont"/>
    <w:uiPriority w:val="1"/>
    <w:rsid w:val="00711A69"/>
    <w:rPr>
      <w:rFonts w:ascii="Calibri" w:hAnsi="Calibr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627012">
      <w:bodyDiv w:val="1"/>
      <w:marLeft w:val="0"/>
      <w:marRight w:val="0"/>
      <w:marTop w:val="0"/>
      <w:marBottom w:val="0"/>
      <w:divBdr>
        <w:top w:val="none" w:sz="0" w:space="0" w:color="auto"/>
        <w:left w:val="none" w:sz="0" w:space="0" w:color="auto"/>
        <w:bottom w:val="none" w:sz="0" w:space="0" w:color="auto"/>
        <w:right w:val="none" w:sz="0" w:space="0" w:color="auto"/>
      </w:divBdr>
    </w:div>
    <w:div w:id="1036925691">
      <w:bodyDiv w:val="1"/>
      <w:marLeft w:val="0"/>
      <w:marRight w:val="0"/>
      <w:marTop w:val="0"/>
      <w:marBottom w:val="0"/>
      <w:divBdr>
        <w:top w:val="none" w:sz="0" w:space="0" w:color="auto"/>
        <w:left w:val="none" w:sz="0" w:space="0" w:color="auto"/>
        <w:bottom w:val="none" w:sz="0" w:space="0" w:color="auto"/>
        <w:right w:val="none" w:sz="0" w:space="0" w:color="auto"/>
      </w:divBdr>
    </w:div>
    <w:div w:id="149699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emf"/><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image" Target="media/image4.emf"/><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23</Pages>
  <Words>2971</Words>
  <Characters>16937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Hollie Nicholls</cp:lastModifiedBy>
  <cp:revision>5</cp:revision>
  <dcterms:created xsi:type="dcterms:W3CDTF">2019-07-02T15:20:00Z</dcterms:created>
  <dcterms:modified xsi:type="dcterms:W3CDTF">2019-07-08T12:21:00Z</dcterms:modified>
</cp:coreProperties>
</file>