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word/header2.xml" ContentType="application/vnd.openxmlformats-officedocument.wordprocessingml.header+xml"/>
  <Override PartName="/word/settings.xml" ContentType="application/vnd.openxmlformats-officedocument.wordprocessingml.settings+xml"/>
  <Override PartName="/word/footer3.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tylesWithEffects.xml" ContentType="application/vnd.ms-word.stylesWithEffects+xml"/>
  <Override PartName="/word/header3.xml" ContentType="application/vnd.openxmlformats-officedocument.wordprocessingml.header+xml"/>
  <Override PartName="/docProps/custom.xml" ContentType="application/vnd.openxmlformats-officedocument.custom-properties+xml"/>
  <Default Extension="png" ContentType="image/png"/>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37" w:rsidRPr="00E62716" w:rsidRDefault="004C4F09" w:rsidP="00D70D25">
      <w:pPr>
        <w:pStyle w:val="Header"/>
        <w:widowControl w:val="0"/>
        <w:spacing w:after="240" w:line="360" w:lineRule="auto"/>
        <w:jc w:val="center"/>
        <w:rPr>
          <w:b/>
          <w:u w:val="single"/>
          <w:lang w:val="en-GB"/>
        </w:rPr>
      </w:pPr>
      <w:bookmarkStart w:id="0" w:name="_GoBack"/>
      <w:bookmarkEnd w:id="0"/>
      <w:r w:rsidRPr="00E62716">
        <w:rPr>
          <w:b/>
          <w:u w:val="single"/>
          <w:lang w:val="en-GB"/>
        </w:rPr>
        <w:t xml:space="preserve">DCP </w:t>
      </w:r>
      <w:r w:rsidR="00356F6C">
        <w:rPr>
          <w:b/>
          <w:u w:val="single"/>
          <w:lang w:val="en-GB"/>
        </w:rPr>
        <w:t>25</w:t>
      </w:r>
      <w:r w:rsidR="002C27C1">
        <w:rPr>
          <w:b/>
          <w:u w:val="single"/>
          <w:lang w:val="en-GB"/>
        </w:rPr>
        <w:t>1</w:t>
      </w:r>
      <w:r w:rsidR="00D55937" w:rsidRPr="00E62716">
        <w:rPr>
          <w:b/>
          <w:u w:val="single"/>
          <w:lang w:val="en-GB"/>
        </w:rPr>
        <w:t xml:space="preserve"> Draft Legal Text</w:t>
      </w:r>
    </w:p>
    <w:p w:rsidR="00701C27" w:rsidRDefault="00701C27" w:rsidP="00625EA1">
      <w:pPr>
        <w:widowControl w:val="0"/>
        <w:autoSpaceDE w:val="0"/>
        <w:autoSpaceDN w:val="0"/>
        <w:adjustRightInd w:val="0"/>
        <w:spacing w:after="240" w:line="360" w:lineRule="auto"/>
        <w:jc w:val="center"/>
        <w:rPr>
          <w:b/>
          <w:u w:val="single"/>
          <w:lang w:val="en-GB"/>
        </w:rPr>
      </w:pPr>
      <w:bookmarkStart w:id="1" w:name="_Toc182224768"/>
      <w:r w:rsidRPr="00701C27">
        <w:rPr>
          <w:b/>
          <w:u w:val="single"/>
          <w:lang w:val="en-GB"/>
        </w:rPr>
        <w:t xml:space="preserve">Clarification and Extension of the Application of </w:t>
      </w:r>
      <w:r w:rsidR="002C27C1">
        <w:rPr>
          <w:b/>
          <w:u w:val="single"/>
          <w:lang w:val="en-GB"/>
        </w:rPr>
        <w:t>LDNO Tariffs</w:t>
      </w:r>
      <w:r w:rsidRPr="00701C27">
        <w:rPr>
          <w:b/>
          <w:u w:val="single"/>
          <w:lang w:val="en-GB"/>
        </w:rPr>
        <w:t xml:space="preserve"> under the </w:t>
      </w:r>
      <w:r w:rsidR="002C27C1">
        <w:rPr>
          <w:b/>
          <w:u w:val="single"/>
          <w:lang w:val="en-GB"/>
        </w:rPr>
        <w:t>C</w:t>
      </w:r>
      <w:r w:rsidRPr="00701C27">
        <w:rPr>
          <w:b/>
          <w:u w:val="single"/>
          <w:lang w:val="en-GB"/>
        </w:rPr>
        <w:t>DCM</w:t>
      </w:r>
    </w:p>
    <w:p w:rsidR="00FB229A" w:rsidRDefault="00FB229A" w:rsidP="00701C27">
      <w:pPr>
        <w:widowControl w:val="0"/>
        <w:autoSpaceDE w:val="0"/>
        <w:autoSpaceDN w:val="0"/>
        <w:adjustRightInd w:val="0"/>
        <w:spacing w:after="240" w:line="360" w:lineRule="auto"/>
        <w:jc w:val="both"/>
        <w:rPr>
          <w:b/>
          <w:u w:val="single"/>
          <w:lang w:val="en-GB"/>
        </w:rPr>
      </w:pPr>
      <w:r>
        <w:rPr>
          <w:b/>
          <w:u w:val="single"/>
          <w:lang w:val="en-GB"/>
        </w:rPr>
        <w:t xml:space="preserve">Amend </w:t>
      </w:r>
      <w:r w:rsidR="00356F6C">
        <w:rPr>
          <w:b/>
          <w:u w:val="single"/>
          <w:lang w:val="en-GB"/>
        </w:rPr>
        <w:t>paragraph 1</w:t>
      </w:r>
      <w:r w:rsidR="00E9014B">
        <w:rPr>
          <w:b/>
          <w:u w:val="single"/>
          <w:lang w:val="en-GB"/>
        </w:rPr>
        <w:t xml:space="preserve"> </w:t>
      </w:r>
      <w:r w:rsidR="00356F6C">
        <w:rPr>
          <w:b/>
          <w:u w:val="single"/>
          <w:lang w:val="en-GB"/>
        </w:rPr>
        <w:t xml:space="preserve">of Schedule </w:t>
      </w:r>
      <w:r w:rsidR="00E9014B">
        <w:rPr>
          <w:b/>
          <w:u w:val="single"/>
          <w:lang w:val="en-GB"/>
        </w:rPr>
        <w:t>16</w:t>
      </w:r>
      <w:r w:rsidR="004C673C">
        <w:rPr>
          <w:b/>
          <w:u w:val="single"/>
          <w:lang w:val="en-GB"/>
        </w:rPr>
        <w:t xml:space="preserve"> </w:t>
      </w:r>
      <w:r>
        <w:rPr>
          <w:b/>
          <w:u w:val="single"/>
          <w:lang w:val="en-GB"/>
        </w:rPr>
        <w:t>as follows:</w:t>
      </w:r>
    </w:p>
    <w:bookmarkEnd w:id="1"/>
    <w:p w:rsidR="00F83F09" w:rsidRDefault="00E9014B" w:rsidP="00E9014B">
      <w:pPr>
        <w:pStyle w:val="Heading2"/>
        <w:widowControl w:val="0"/>
        <w:numPr>
          <w:ilvl w:val="0"/>
          <w:numId w:val="0"/>
        </w:numPr>
        <w:ind w:left="720" w:hanging="720"/>
        <w:jc w:val="both"/>
        <w:rPr>
          <w:szCs w:val="24"/>
        </w:rPr>
      </w:pPr>
      <w:r>
        <w:rPr>
          <w:szCs w:val="24"/>
        </w:rPr>
        <w:t>1.</w:t>
      </w:r>
      <w:r>
        <w:rPr>
          <w:szCs w:val="24"/>
        </w:rPr>
        <w:tab/>
      </w:r>
      <w:r w:rsidRPr="00E9014B">
        <w:rPr>
          <w:szCs w:val="24"/>
        </w:rPr>
        <w:t>This Schedule 16 sets out the Common Distribution Charging Methodology (CDCM),</w:t>
      </w:r>
      <w:r>
        <w:rPr>
          <w:szCs w:val="24"/>
        </w:rPr>
        <w:t xml:space="preserve"> </w:t>
      </w:r>
      <w:r w:rsidRPr="00E9014B">
        <w:rPr>
          <w:szCs w:val="24"/>
        </w:rPr>
        <w:t>which gives the methods, principles, and assumptions underpinning the calculation of</w:t>
      </w:r>
      <w:r>
        <w:rPr>
          <w:szCs w:val="24"/>
        </w:rPr>
        <w:t xml:space="preserve"> </w:t>
      </w:r>
      <w:r w:rsidRPr="00E9014B">
        <w:rPr>
          <w:szCs w:val="24"/>
        </w:rPr>
        <w:t xml:space="preserve">Use of System Charges </w:t>
      </w:r>
      <w:ins w:id="2" w:author="Gowling WLG" w:date="2017-03-07T09:26:00Z">
        <w:r w:rsidR="00753C2C">
          <w:rPr>
            <w:szCs w:val="24"/>
          </w:rPr>
          <w:t xml:space="preserve">made </w:t>
        </w:r>
      </w:ins>
      <w:r w:rsidRPr="00E9014B">
        <w:rPr>
          <w:szCs w:val="24"/>
        </w:rPr>
        <w:t xml:space="preserve">by each DNO Party </w:t>
      </w:r>
      <w:ins w:id="3" w:author="Gowling WLG" w:date="2017-03-07T09:44:00Z">
        <w:r w:rsidR="00B22B0F">
          <w:rPr>
            <w:szCs w:val="24"/>
          </w:rPr>
          <w:t xml:space="preserve">operating within its Distribution </w:t>
        </w:r>
      </w:ins>
      <w:ins w:id="4" w:author="Gowling WLG" w:date="2017-03-14T10:13:00Z">
        <w:r w:rsidR="00CE0C51">
          <w:rPr>
            <w:szCs w:val="24"/>
          </w:rPr>
          <w:t xml:space="preserve">Services </w:t>
        </w:r>
      </w:ins>
      <w:ins w:id="5" w:author="Gowling WLG" w:date="2017-03-07T09:44:00Z">
        <w:r w:rsidR="00B22B0F">
          <w:rPr>
            <w:szCs w:val="24"/>
          </w:rPr>
          <w:t>Area</w:t>
        </w:r>
      </w:ins>
      <w:del w:id="6" w:author="Gowling WLG" w:date="2017-03-06T11:28:00Z">
        <w:r w:rsidRPr="00E9014B" w:rsidDel="00A23267">
          <w:rPr>
            <w:szCs w:val="24"/>
          </w:rPr>
          <w:delText>(except where the DNO Party is acting as</w:delText>
        </w:r>
        <w:r w:rsidDel="00A23267">
          <w:rPr>
            <w:szCs w:val="24"/>
          </w:rPr>
          <w:delText xml:space="preserve"> </w:delText>
        </w:r>
        <w:r w:rsidRPr="00E9014B" w:rsidDel="00A23267">
          <w:rPr>
            <w:szCs w:val="24"/>
          </w:rPr>
          <w:delText>an LDNO)</w:delText>
        </w:r>
      </w:del>
      <w:r w:rsidRPr="00E9014B">
        <w:rPr>
          <w:szCs w:val="24"/>
        </w:rPr>
        <w:t>.</w:t>
      </w:r>
    </w:p>
    <w:p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t>Amend paragraph 3 of Schedule 16 as follows:</w:t>
      </w:r>
    </w:p>
    <w:p w:rsidR="00E9014B" w:rsidRPr="00E9014B" w:rsidRDefault="00E9014B" w:rsidP="00E9014B">
      <w:pPr>
        <w:pStyle w:val="Heading2"/>
        <w:widowControl w:val="0"/>
        <w:numPr>
          <w:ilvl w:val="0"/>
          <w:numId w:val="0"/>
        </w:numPr>
        <w:ind w:left="720" w:hanging="720"/>
        <w:jc w:val="both"/>
        <w:rPr>
          <w:szCs w:val="24"/>
        </w:rPr>
      </w:pPr>
      <w:r>
        <w:rPr>
          <w:szCs w:val="24"/>
        </w:rPr>
        <w:t>3.</w:t>
      </w:r>
      <w:r>
        <w:rPr>
          <w:szCs w:val="24"/>
        </w:rPr>
        <w:tab/>
      </w:r>
      <w:r w:rsidRPr="00E9014B">
        <w:rPr>
          <w:szCs w:val="24"/>
        </w:rPr>
        <w:t>In order to comply with this methodology statement when setting distribution Use of</w:t>
      </w:r>
      <w:r>
        <w:rPr>
          <w:szCs w:val="24"/>
        </w:rPr>
        <w:t xml:space="preserve"> </w:t>
      </w:r>
      <w:r w:rsidRPr="00E9014B">
        <w:rPr>
          <w:szCs w:val="24"/>
        </w:rPr>
        <w:t>System Charges the DNO Party will populate and publish:</w:t>
      </w:r>
    </w:p>
    <w:p w:rsidR="00E9014B" w:rsidRPr="00E9014B" w:rsidRDefault="00E9014B" w:rsidP="0036374E">
      <w:pPr>
        <w:pStyle w:val="Heading2"/>
        <w:widowControl w:val="0"/>
        <w:numPr>
          <w:ilvl w:val="0"/>
          <w:numId w:val="0"/>
        </w:numPr>
        <w:ind w:left="1418" w:hanging="709"/>
        <w:jc w:val="both"/>
        <w:rPr>
          <w:szCs w:val="24"/>
        </w:rPr>
      </w:pPr>
      <w:r w:rsidRPr="00E9014B">
        <w:rPr>
          <w:szCs w:val="24"/>
        </w:rPr>
        <w:t>(a)</w:t>
      </w:r>
      <w:r>
        <w:rPr>
          <w:szCs w:val="24"/>
        </w:rPr>
        <w:tab/>
      </w:r>
      <w:r w:rsidRPr="00E9014B">
        <w:rPr>
          <w:szCs w:val="24"/>
        </w:rPr>
        <w:t xml:space="preserve">the CDCM model version </w:t>
      </w:r>
      <w:del w:id="7" w:author="Gowling WLG" w:date="2017-03-06T11:55:00Z">
        <w:r w:rsidRPr="00E9014B" w:rsidDel="00906418">
          <w:rPr>
            <w:szCs w:val="24"/>
          </w:rPr>
          <w:delText>103</w:delText>
        </w:r>
      </w:del>
      <w:ins w:id="8" w:author="Gowling WLG" w:date="2017-03-06T11:55:00Z">
        <w:r w:rsidR="00906418">
          <w:rPr>
            <w:szCs w:val="24"/>
          </w:rPr>
          <w:t>[TBC]</w:t>
        </w:r>
      </w:ins>
      <w:r w:rsidR="00906418" w:rsidRPr="00E9014B">
        <w:rPr>
          <w:szCs w:val="24"/>
        </w:rPr>
        <w:t xml:space="preserve"> </w:t>
      </w:r>
      <w:r w:rsidRPr="00E9014B">
        <w:rPr>
          <w:szCs w:val="24"/>
        </w:rPr>
        <w:t xml:space="preserve">as issued by the Panel on </w:t>
      </w:r>
      <w:del w:id="9" w:author="Gowling WLG" w:date="2017-03-06T11:52:00Z">
        <w:r w:rsidRPr="00E9014B" w:rsidDel="00906418">
          <w:rPr>
            <w:szCs w:val="24"/>
          </w:rPr>
          <w:delText>1 April 2015</w:delText>
        </w:r>
      </w:del>
      <w:ins w:id="10" w:author="Gowling WLG" w:date="2017-03-06T11:52:00Z">
        <w:r w:rsidR="00906418">
          <w:rPr>
            <w:szCs w:val="24"/>
          </w:rPr>
          <w:t>[TBC]</w:t>
        </w:r>
      </w:ins>
      <w:r w:rsidR="00906418">
        <w:rPr>
          <w:rStyle w:val="FootnoteReference"/>
          <w:szCs w:val="24"/>
        </w:rPr>
        <w:footnoteReference w:id="1"/>
      </w:r>
      <w:r w:rsidRPr="00E9014B">
        <w:rPr>
          <w:szCs w:val="24"/>
        </w:rPr>
        <w:t>; and</w:t>
      </w:r>
    </w:p>
    <w:p w:rsidR="00E9014B" w:rsidRDefault="00E9014B" w:rsidP="00E9014B">
      <w:pPr>
        <w:pStyle w:val="Heading2"/>
        <w:widowControl w:val="0"/>
        <w:numPr>
          <w:ilvl w:val="0"/>
          <w:numId w:val="0"/>
        </w:numPr>
        <w:ind w:left="1440" w:hanging="720"/>
        <w:jc w:val="both"/>
        <w:rPr>
          <w:szCs w:val="24"/>
        </w:rPr>
      </w:pPr>
      <w:r w:rsidRPr="00E9014B">
        <w:rPr>
          <w:szCs w:val="24"/>
        </w:rPr>
        <w:t>(b)</w:t>
      </w:r>
      <w:r>
        <w:rPr>
          <w:szCs w:val="24"/>
        </w:rPr>
        <w:tab/>
      </w:r>
      <w:r w:rsidRPr="00E9014B">
        <w:rPr>
          <w:szCs w:val="24"/>
        </w:rPr>
        <w:t xml:space="preserve">the CDCM “Price Control Disaggregation” model version </w:t>
      </w:r>
      <w:del w:id="11" w:author="Gowling WLG" w:date="2017-03-06T11:52:00Z">
        <w:r w:rsidRPr="00E9014B" w:rsidDel="00906418">
          <w:rPr>
            <w:szCs w:val="24"/>
          </w:rPr>
          <w:delText>3.0</w:delText>
        </w:r>
      </w:del>
      <w:ins w:id="12" w:author="Gowling WLG" w:date="2017-03-06T11:52:00Z">
        <w:r w:rsidR="00906418">
          <w:rPr>
            <w:szCs w:val="24"/>
          </w:rPr>
          <w:t>[</w:t>
        </w:r>
      </w:ins>
      <w:ins w:id="13" w:author="Gowling WLG" w:date="2017-03-06T11:53:00Z">
        <w:r w:rsidR="00906418">
          <w:rPr>
            <w:szCs w:val="24"/>
          </w:rPr>
          <w:t>TBC]</w:t>
        </w:r>
      </w:ins>
      <w:r w:rsidRPr="00E9014B">
        <w:rPr>
          <w:szCs w:val="24"/>
        </w:rPr>
        <w:t xml:space="preserve"> as issued by the</w:t>
      </w:r>
      <w:r>
        <w:rPr>
          <w:szCs w:val="24"/>
        </w:rPr>
        <w:t xml:space="preserve"> </w:t>
      </w:r>
      <w:r w:rsidRPr="00E9014B">
        <w:rPr>
          <w:szCs w:val="24"/>
        </w:rPr>
        <w:t xml:space="preserve">Panel on </w:t>
      </w:r>
      <w:del w:id="14" w:author="Gowling WLG" w:date="2017-03-06T11:53:00Z">
        <w:r w:rsidRPr="00E9014B" w:rsidDel="00906418">
          <w:rPr>
            <w:szCs w:val="24"/>
          </w:rPr>
          <w:delText>1 April 2016</w:delText>
        </w:r>
      </w:del>
      <w:ins w:id="15" w:author="Gowling WLG" w:date="2017-03-06T11:53:00Z">
        <w:r w:rsidR="00906418">
          <w:rPr>
            <w:szCs w:val="24"/>
          </w:rPr>
          <w:t>[TBC]</w:t>
        </w:r>
      </w:ins>
      <w:r w:rsidR="00906418">
        <w:rPr>
          <w:rStyle w:val="FootnoteReference"/>
          <w:szCs w:val="24"/>
        </w:rPr>
        <w:footnoteReference w:id="2"/>
      </w:r>
      <w:r w:rsidRPr="00E9014B">
        <w:rPr>
          <w:szCs w:val="24"/>
        </w:rPr>
        <w:t>.</w:t>
      </w:r>
    </w:p>
    <w:p w:rsidR="00E9014B" w:rsidRDefault="00E9014B">
      <w:pPr>
        <w:spacing w:after="200" w:line="276" w:lineRule="auto"/>
        <w:rPr>
          <w:b/>
          <w:u w:val="single"/>
          <w:lang w:val="en-GB"/>
        </w:rPr>
      </w:pPr>
      <w:r>
        <w:rPr>
          <w:b/>
          <w:u w:val="single"/>
          <w:lang w:val="en-GB"/>
        </w:rPr>
        <w:br w:type="page"/>
      </w:r>
    </w:p>
    <w:p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lastRenderedPageBreak/>
        <w:t>Delete Figure 1 in Schedule 16 and replace with the following:</w:t>
      </w:r>
    </w:p>
    <w:p w:rsidR="00E9014B" w:rsidRDefault="00E9014B" w:rsidP="00E9014B">
      <w:pPr>
        <w:pStyle w:val="Heading2"/>
        <w:widowControl w:val="0"/>
        <w:numPr>
          <w:ilvl w:val="0"/>
          <w:numId w:val="0"/>
        </w:numPr>
        <w:ind w:left="284"/>
        <w:jc w:val="both"/>
        <w:rPr>
          <w:szCs w:val="24"/>
        </w:rPr>
      </w:pPr>
      <w:r>
        <w:rPr>
          <w:noProof/>
          <w:szCs w:val="24"/>
          <w:lang w:eastAsia="en-GB"/>
        </w:rPr>
        <w:drawing>
          <wp:inline distT="0" distB="0" distL="0" distR="0" wp14:anchorId="2F23486E" wp14:editId="779E6B71">
            <wp:extent cx="4974590" cy="40112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4590" cy="4011295"/>
                    </a:xfrm>
                    <a:prstGeom prst="rect">
                      <a:avLst/>
                    </a:prstGeom>
                    <a:noFill/>
                  </pic:spPr>
                </pic:pic>
              </a:graphicData>
            </a:graphic>
          </wp:inline>
        </w:drawing>
      </w:r>
    </w:p>
    <w:p w:rsidR="00804DE0" w:rsidRDefault="00804DE0" w:rsidP="00E9014B">
      <w:pPr>
        <w:pStyle w:val="Heading2"/>
        <w:widowControl w:val="0"/>
        <w:numPr>
          <w:ilvl w:val="0"/>
          <w:numId w:val="0"/>
        </w:numPr>
        <w:ind w:left="720" w:hanging="720"/>
        <w:jc w:val="both"/>
        <w:rPr>
          <w:szCs w:val="24"/>
        </w:rPr>
      </w:pPr>
    </w:p>
    <w:p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t>Amend paragraph 8 of Schedule 16 as follows:</w:t>
      </w:r>
    </w:p>
    <w:p w:rsidR="00E9014B" w:rsidRDefault="00E9014B" w:rsidP="00E9014B">
      <w:pPr>
        <w:pStyle w:val="Heading2"/>
        <w:widowControl w:val="0"/>
        <w:numPr>
          <w:ilvl w:val="0"/>
          <w:numId w:val="0"/>
        </w:numPr>
        <w:ind w:left="720" w:hanging="720"/>
        <w:jc w:val="both"/>
        <w:rPr>
          <w:szCs w:val="24"/>
        </w:rPr>
      </w:pPr>
      <w:r>
        <w:rPr>
          <w:szCs w:val="24"/>
        </w:rPr>
        <w:t>8.</w:t>
      </w:r>
      <w:r>
        <w:rPr>
          <w:szCs w:val="24"/>
        </w:rPr>
        <w:tab/>
      </w:r>
      <w:r w:rsidRPr="00E9014B">
        <w:rPr>
          <w:szCs w:val="24"/>
        </w:rPr>
        <w:t>Step 2 is the application of the cost allocation rules set out below. These rules are</w:t>
      </w:r>
      <w:r>
        <w:rPr>
          <w:szCs w:val="24"/>
        </w:rPr>
        <w:t xml:space="preserve"> </w:t>
      </w:r>
      <w:r w:rsidRPr="00E9014B">
        <w:rPr>
          <w:szCs w:val="24"/>
        </w:rPr>
        <w:t xml:space="preserve">only for all-the-way tariffs and do not apply to </w:t>
      </w:r>
      <w:del w:id="16" w:author="Gowling WLG" w:date="2017-03-06T16:54:00Z">
        <w:r w:rsidRPr="00E9014B" w:rsidDel="008179FE">
          <w:rPr>
            <w:szCs w:val="24"/>
          </w:rPr>
          <w:delText xml:space="preserve">LDNO </w:delText>
        </w:r>
      </w:del>
      <w:ins w:id="17" w:author="Gowling WLG" w:date="2017-03-06T16:54:00Z">
        <w:r w:rsidR="008179FE">
          <w:rPr>
            <w:szCs w:val="24"/>
          </w:rPr>
          <w:t>QNO</w:t>
        </w:r>
        <w:r w:rsidR="008179FE" w:rsidRPr="00E9014B">
          <w:rPr>
            <w:szCs w:val="24"/>
          </w:rPr>
          <w:t xml:space="preserve"> </w:t>
        </w:r>
      </w:ins>
      <w:r w:rsidRPr="00E9014B">
        <w:rPr>
          <w:szCs w:val="24"/>
        </w:rPr>
        <w:t>tariffs.</w:t>
      </w:r>
    </w:p>
    <w:p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t>Amend paragraphs 10 and 11 of Schedule 16 as follows:</w:t>
      </w:r>
    </w:p>
    <w:p w:rsidR="00E9014B" w:rsidRPr="00E9014B" w:rsidRDefault="00E9014B" w:rsidP="00E9014B">
      <w:pPr>
        <w:pStyle w:val="Heading2"/>
        <w:widowControl w:val="0"/>
        <w:numPr>
          <w:ilvl w:val="0"/>
          <w:numId w:val="0"/>
        </w:numPr>
        <w:ind w:left="720" w:hanging="720"/>
        <w:jc w:val="both"/>
        <w:rPr>
          <w:szCs w:val="24"/>
        </w:rPr>
      </w:pPr>
      <w:r>
        <w:rPr>
          <w:szCs w:val="24"/>
        </w:rPr>
        <w:t>10.</w:t>
      </w:r>
      <w:r>
        <w:rPr>
          <w:szCs w:val="24"/>
        </w:rPr>
        <w:tab/>
      </w:r>
      <w:r w:rsidRPr="00E9014B">
        <w:rPr>
          <w:szCs w:val="24"/>
        </w:rPr>
        <w:t>Step 4 uses price control condition calculations, actual expenditure data and forecast</w:t>
      </w:r>
      <w:r>
        <w:rPr>
          <w:szCs w:val="24"/>
        </w:rPr>
        <w:t xml:space="preserve"> </w:t>
      </w:r>
      <w:r w:rsidRPr="00E9014B">
        <w:rPr>
          <w:szCs w:val="24"/>
        </w:rPr>
        <w:t>expenditure data in order to determine discount percentages, which are then applied to</w:t>
      </w:r>
      <w:r>
        <w:rPr>
          <w:szCs w:val="24"/>
        </w:rPr>
        <w:t xml:space="preserve"> </w:t>
      </w:r>
      <w:r w:rsidRPr="00E9014B">
        <w:rPr>
          <w:szCs w:val="24"/>
        </w:rPr>
        <w:t xml:space="preserve">all-the-way tariffs in order to produce </w:t>
      </w:r>
      <w:del w:id="18" w:author="Gowling WLG" w:date="2017-03-06T16:55:00Z">
        <w:r w:rsidRPr="00E9014B" w:rsidDel="008179FE">
          <w:rPr>
            <w:szCs w:val="24"/>
          </w:rPr>
          <w:delText xml:space="preserve">LDNO </w:delText>
        </w:r>
      </w:del>
      <w:ins w:id="19" w:author="Gowling WLG" w:date="2017-03-06T16:55:00Z">
        <w:r w:rsidR="008179FE">
          <w:rPr>
            <w:szCs w:val="24"/>
          </w:rPr>
          <w:t>QNO</w:t>
        </w:r>
        <w:r w:rsidR="008179FE" w:rsidRPr="00E9014B">
          <w:rPr>
            <w:szCs w:val="24"/>
          </w:rPr>
          <w:t xml:space="preserve"> </w:t>
        </w:r>
      </w:ins>
      <w:r w:rsidRPr="00E9014B">
        <w:rPr>
          <w:szCs w:val="24"/>
        </w:rPr>
        <w:t>tariffs.</w:t>
      </w:r>
    </w:p>
    <w:p w:rsidR="00E9014B" w:rsidRDefault="00E9014B" w:rsidP="00E9014B">
      <w:pPr>
        <w:pStyle w:val="Heading2"/>
        <w:widowControl w:val="0"/>
        <w:numPr>
          <w:ilvl w:val="0"/>
          <w:numId w:val="0"/>
        </w:numPr>
        <w:ind w:left="720" w:hanging="720"/>
        <w:jc w:val="both"/>
        <w:rPr>
          <w:szCs w:val="24"/>
        </w:rPr>
      </w:pPr>
      <w:r>
        <w:rPr>
          <w:szCs w:val="24"/>
        </w:rPr>
        <w:t>11.</w:t>
      </w:r>
      <w:r>
        <w:rPr>
          <w:szCs w:val="24"/>
        </w:rPr>
        <w:tab/>
      </w:r>
      <w:r w:rsidRPr="00E9014B">
        <w:rPr>
          <w:szCs w:val="24"/>
        </w:rPr>
        <w:t>Step 4 is independent from Steps 1 to 3. In practical terms, Step 4 must be performed</w:t>
      </w:r>
      <w:r>
        <w:rPr>
          <w:szCs w:val="24"/>
        </w:rPr>
        <w:t xml:space="preserve"> </w:t>
      </w:r>
      <w:r w:rsidRPr="00E9014B">
        <w:rPr>
          <w:szCs w:val="24"/>
        </w:rPr>
        <w:t>first</w:t>
      </w:r>
      <w:ins w:id="20" w:author="Gowling WLG" w:date="2017-03-06T17:00:00Z">
        <w:r w:rsidR="008179FE">
          <w:rPr>
            <w:szCs w:val="24"/>
          </w:rPr>
          <w:t>.</w:t>
        </w:r>
      </w:ins>
      <w:del w:id="21" w:author="Gowling WLG" w:date="2017-03-06T17:00:00Z">
        <w:r w:rsidRPr="00E9014B" w:rsidDel="008179FE">
          <w:rPr>
            <w:szCs w:val="24"/>
          </w:rPr>
          <w:delText>,</w:delText>
        </w:r>
      </w:del>
      <w:r w:rsidRPr="00E9014B">
        <w:rPr>
          <w:szCs w:val="24"/>
        </w:rPr>
        <w:t xml:space="preserve"> </w:t>
      </w:r>
      <w:del w:id="22" w:author="Gowling WLG" w:date="2017-03-06T17:00:00Z">
        <w:r w:rsidRPr="00E9014B" w:rsidDel="008179FE">
          <w:rPr>
            <w:szCs w:val="24"/>
          </w:rPr>
          <w:delText>as</w:delText>
        </w:r>
      </w:del>
      <w:ins w:id="23" w:author="Gowling WLG" w:date="2017-03-06T17:00:00Z">
        <w:r w:rsidR="008179FE">
          <w:rPr>
            <w:szCs w:val="24"/>
          </w:rPr>
          <w:t>This is because</w:t>
        </w:r>
      </w:ins>
      <w:r w:rsidRPr="00E9014B">
        <w:rPr>
          <w:szCs w:val="24"/>
        </w:rPr>
        <w:t xml:space="preserve"> the discount percentages </w:t>
      </w:r>
      <w:ins w:id="24" w:author="Gowling WLG" w:date="2017-03-06T17:00:00Z">
        <w:r w:rsidR="008179FE">
          <w:rPr>
            <w:szCs w:val="24"/>
          </w:rPr>
          <w:t>used to determine</w:t>
        </w:r>
      </w:ins>
      <w:ins w:id="25" w:author="Gowling WLG" w:date="2017-03-07T15:06:00Z">
        <w:r w:rsidR="003910AB">
          <w:rPr>
            <w:szCs w:val="24"/>
          </w:rPr>
          <w:t xml:space="preserve"> </w:t>
        </w:r>
      </w:ins>
      <w:ins w:id="26" w:author="Gowling WLG" w:date="2017-03-14T10:52:00Z">
        <w:r w:rsidR="004A7ABC">
          <w:rPr>
            <w:szCs w:val="24"/>
          </w:rPr>
          <w:t>QNO</w:t>
        </w:r>
      </w:ins>
      <w:ins w:id="27" w:author="Gowling WLG" w:date="2017-03-14T10:30:00Z">
        <w:r w:rsidR="003C1D88">
          <w:rPr>
            <w:szCs w:val="24"/>
          </w:rPr>
          <w:t xml:space="preserve"> </w:t>
        </w:r>
      </w:ins>
      <w:ins w:id="28" w:author="Gowling WLG" w:date="2017-03-14T10:41:00Z">
        <w:r w:rsidR="005048CD">
          <w:rPr>
            <w:szCs w:val="24"/>
          </w:rPr>
          <w:t xml:space="preserve">tariffs </w:t>
        </w:r>
      </w:ins>
      <w:r w:rsidRPr="00E9014B">
        <w:rPr>
          <w:szCs w:val="24"/>
        </w:rPr>
        <w:t>are used within Step 1 to combine volume forecasts</w:t>
      </w:r>
      <w:r>
        <w:rPr>
          <w:szCs w:val="24"/>
        </w:rPr>
        <w:t xml:space="preserve"> </w:t>
      </w:r>
      <w:r w:rsidRPr="00E9014B">
        <w:rPr>
          <w:szCs w:val="24"/>
        </w:rPr>
        <w:t xml:space="preserve">for all-the-way </w:t>
      </w:r>
      <w:ins w:id="29" w:author="Gowling WLG" w:date="2017-03-06T17:01:00Z">
        <w:r w:rsidR="008179FE">
          <w:rPr>
            <w:szCs w:val="24"/>
          </w:rPr>
          <w:t xml:space="preserve">tariffs </w:t>
        </w:r>
      </w:ins>
      <w:r w:rsidRPr="00E9014B">
        <w:rPr>
          <w:szCs w:val="24"/>
        </w:rPr>
        <w:t>and portfolio tariffs into a single composite dataset for each type of</w:t>
      </w:r>
      <w:r>
        <w:rPr>
          <w:szCs w:val="24"/>
        </w:rPr>
        <w:t xml:space="preserve"> </w:t>
      </w:r>
      <w:r w:rsidRPr="00E9014B">
        <w:rPr>
          <w:szCs w:val="24"/>
        </w:rPr>
        <w:t>end user.</w:t>
      </w:r>
    </w:p>
    <w:p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lastRenderedPageBreak/>
        <w:t xml:space="preserve">Amend paragraph </w:t>
      </w:r>
      <w:r w:rsidR="00410C99">
        <w:rPr>
          <w:b/>
          <w:u w:val="single"/>
          <w:lang w:val="en-GB"/>
        </w:rPr>
        <w:t>13</w:t>
      </w:r>
      <w:r>
        <w:rPr>
          <w:b/>
          <w:u w:val="single"/>
          <w:lang w:val="en-GB"/>
        </w:rPr>
        <w:t xml:space="preserve"> of Schedule 16 as follows:</w:t>
      </w:r>
    </w:p>
    <w:p w:rsidR="00E9014B" w:rsidRDefault="00410C99" w:rsidP="00410C99">
      <w:pPr>
        <w:pStyle w:val="Heading2"/>
        <w:widowControl w:val="0"/>
        <w:numPr>
          <w:ilvl w:val="0"/>
          <w:numId w:val="0"/>
        </w:numPr>
        <w:ind w:left="720" w:hanging="720"/>
        <w:jc w:val="both"/>
        <w:rPr>
          <w:szCs w:val="24"/>
        </w:rPr>
      </w:pPr>
      <w:r>
        <w:rPr>
          <w:szCs w:val="24"/>
        </w:rPr>
        <w:t>13.</w:t>
      </w:r>
      <w:r>
        <w:rPr>
          <w:szCs w:val="24"/>
        </w:rPr>
        <w:tab/>
      </w:r>
      <w:r w:rsidRPr="00410C99">
        <w:rPr>
          <w:szCs w:val="24"/>
        </w:rPr>
        <w:t xml:space="preserve">For </w:t>
      </w:r>
      <w:del w:id="30" w:author="Gowling WLG" w:date="2017-03-06T17:01:00Z">
        <w:r w:rsidRPr="00410C99" w:rsidDel="008179FE">
          <w:rPr>
            <w:szCs w:val="24"/>
          </w:rPr>
          <w:delText>users that are acting as LDNOs</w:delText>
        </w:r>
      </w:del>
      <w:ins w:id="31" w:author="Gowling WLG" w:date="2017-03-06T17:01:00Z">
        <w:r w:rsidR="008179FE">
          <w:rPr>
            <w:szCs w:val="24"/>
          </w:rPr>
          <w:t>QNOs</w:t>
        </w:r>
      </w:ins>
      <w:r w:rsidRPr="00410C99">
        <w:rPr>
          <w:szCs w:val="24"/>
        </w:rPr>
        <w:t xml:space="preserve">, tariffs are </w:t>
      </w:r>
      <w:ins w:id="32" w:author="Gowling WLG" w:date="2017-03-06T17:08:00Z">
        <w:r w:rsidR="00512D21">
          <w:rPr>
            <w:szCs w:val="24"/>
          </w:rPr>
          <w:t xml:space="preserve">applied in respect of users connected to </w:t>
        </w:r>
      </w:ins>
      <w:ins w:id="33" w:author="Gowling WLG" w:date="2017-03-14T10:25:00Z">
        <w:r w:rsidR="003C1D88">
          <w:rPr>
            <w:szCs w:val="24"/>
          </w:rPr>
          <w:t xml:space="preserve">the QNO's </w:t>
        </w:r>
      </w:ins>
      <w:ins w:id="34" w:author="Gowling WLG" w:date="2017-03-14T10:52:00Z">
        <w:r w:rsidR="004A7ABC">
          <w:rPr>
            <w:szCs w:val="24"/>
          </w:rPr>
          <w:t>network</w:t>
        </w:r>
      </w:ins>
      <w:ins w:id="35" w:author="Gowling WLG" w:date="2017-03-14T10:25:00Z">
        <w:r w:rsidR="003C1D88">
          <w:rPr>
            <w:szCs w:val="24"/>
          </w:rPr>
          <w:t xml:space="preserve">, </w:t>
        </w:r>
      </w:ins>
      <w:ins w:id="36" w:author="Gowling WLG" w:date="2017-03-14T10:53:00Z">
        <w:r w:rsidR="004A7ABC">
          <w:rPr>
            <w:szCs w:val="24"/>
          </w:rPr>
          <w:t>which</w:t>
        </w:r>
      </w:ins>
      <w:ins w:id="37" w:author="Gowling WLG" w:date="2017-03-06T17:08:00Z">
        <w:r w:rsidR="00512D21">
          <w:rPr>
            <w:szCs w:val="24"/>
          </w:rPr>
          <w:t xml:space="preserve"> comprise</w:t>
        </w:r>
      </w:ins>
      <w:del w:id="38" w:author="Gowling WLG" w:date="2017-03-06T17:08:00Z">
        <w:r w:rsidRPr="00410C99" w:rsidDel="00512D21">
          <w:rPr>
            <w:szCs w:val="24"/>
          </w:rPr>
          <w:delText>portfolio tariffs with</w:delText>
        </w:r>
      </w:del>
      <w:r w:rsidRPr="00410C99">
        <w:rPr>
          <w:szCs w:val="24"/>
        </w:rPr>
        <w:t xml:space="preserve"> the same tariff</w:t>
      </w:r>
      <w:r>
        <w:rPr>
          <w:szCs w:val="24"/>
        </w:rPr>
        <w:t xml:space="preserve"> </w:t>
      </w:r>
      <w:r w:rsidRPr="00410C99">
        <w:rPr>
          <w:szCs w:val="24"/>
        </w:rPr>
        <w:t xml:space="preserve">components as </w:t>
      </w:r>
      <w:del w:id="39" w:author="Gowling WLG" w:date="2017-03-06T17:09:00Z">
        <w:r w:rsidRPr="00410C99" w:rsidDel="00512D21">
          <w:rPr>
            <w:szCs w:val="24"/>
          </w:rPr>
          <w:delText>the corresponding</w:delText>
        </w:r>
      </w:del>
      <w:ins w:id="40" w:author="Gowling WLG" w:date="2017-03-14T10:26:00Z">
        <w:r w:rsidR="003C1D88">
          <w:rPr>
            <w:szCs w:val="24"/>
          </w:rPr>
          <w:t>the</w:t>
        </w:r>
      </w:ins>
      <w:ins w:id="41" w:author="Gowling WLG" w:date="2017-03-06T17:09:00Z">
        <w:r w:rsidR="00512D21">
          <w:rPr>
            <w:szCs w:val="24"/>
          </w:rPr>
          <w:t xml:space="preserve"> DNO Party's</w:t>
        </w:r>
      </w:ins>
      <w:r w:rsidRPr="00410C99">
        <w:rPr>
          <w:szCs w:val="24"/>
        </w:rPr>
        <w:t xml:space="preserve"> all-the-way </w:t>
      </w:r>
      <w:del w:id="42" w:author="Gowling WLG" w:date="2017-03-06T17:09:00Z">
        <w:r w:rsidRPr="00410C99" w:rsidDel="00512D21">
          <w:rPr>
            <w:szCs w:val="24"/>
          </w:rPr>
          <w:delText xml:space="preserve">end user </w:delText>
        </w:r>
      </w:del>
      <w:r w:rsidRPr="00410C99">
        <w:rPr>
          <w:szCs w:val="24"/>
        </w:rPr>
        <w:t>tariff</w:t>
      </w:r>
      <w:ins w:id="43" w:author="Gowling WLG" w:date="2017-03-06T17:09:00Z">
        <w:r w:rsidR="00512D21">
          <w:rPr>
            <w:szCs w:val="24"/>
          </w:rPr>
          <w:t>s to equivalent end users</w:t>
        </w:r>
      </w:ins>
      <w:r w:rsidRPr="00410C99">
        <w:rPr>
          <w:szCs w:val="24"/>
        </w:rPr>
        <w:t>, excluding reactive</w:t>
      </w:r>
      <w:r>
        <w:rPr>
          <w:szCs w:val="24"/>
        </w:rPr>
        <w:t xml:space="preserve"> </w:t>
      </w:r>
      <w:r w:rsidRPr="00410C99">
        <w:rPr>
          <w:szCs w:val="24"/>
        </w:rPr>
        <w:t>power charges (but prices for some tariff components may be calculated as zero).</w:t>
      </w:r>
    </w:p>
    <w:p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 53 of Schedule 16 as follows:</w:t>
      </w:r>
    </w:p>
    <w:p w:rsidR="00410C99" w:rsidRDefault="00410C99" w:rsidP="00410C99">
      <w:pPr>
        <w:pStyle w:val="Heading2"/>
        <w:widowControl w:val="0"/>
        <w:numPr>
          <w:ilvl w:val="0"/>
          <w:numId w:val="0"/>
        </w:numPr>
        <w:ind w:left="720" w:hanging="720"/>
        <w:jc w:val="both"/>
        <w:rPr>
          <w:szCs w:val="24"/>
        </w:rPr>
      </w:pPr>
      <w:r>
        <w:rPr>
          <w:szCs w:val="24"/>
        </w:rPr>
        <w:t>53.</w:t>
      </w:r>
      <w:r>
        <w:rPr>
          <w:szCs w:val="24"/>
        </w:rPr>
        <w:tab/>
      </w:r>
      <w:r w:rsidRPr="00410C99">
        <w:rPr>
          <w:szCs w:val="24"/>
        </w:rPr>
        <w:t xml:space="preserve">The volume forecasts for portfolio tariffs are multiplied by the </w:t>
      </w:r>
      <w:del w:id="44" w:author="Gowling WLG" w:date="2017-03-06T17:09:00Z">
        <w:r w:rsidRPr="00410C99" w:rsidDel="00512D21">
          <w:rPr>
            <w:szCs w:val="24"/>
          </w:rPr>
          <w:delText xml:space="preserve">LDNO </w:delText>
        </w:r>
      </w:del>
      <w:ins w:id="45" w:author="Gowling WLG" w:date="2017-03-06T17:10:00Z">
        <w:r w:rsidR="00512D21">
          <w:rPr>
            <w:szCs w:val="24"/>
          </w:rPr>
          <w:t>QNO</w:t>
        </w:r>
      </w:ins>
      <w:ins w:id="46" w:author="Gowling WLG" w:date="2017-03-06T17:09:00Z">
        <w:r w:rsidR="00512D21" w:rsidRPr="00410C99">
          <w:rPr>
            <w:szCs w:val="24"/>
          </w:rPr>
          <w:t xml:space="preserve"> </w:t>
        </w:r>
      </w:ins>
      <w:r w:rsidRPr="00410C99">
        <w:rPr>
          <w:szCs w:val="24"/>
        </w:rPr>
        <w:t>discount</w:t>
      </w:r>
      <w:r>
        <w:rPr>
          <w:szCs w:val="24"/>
        </w:rPr>
        <w:t xml:space="preserve"> </w:t>
      </w:r>
      <w:r w:rsidRPr="00410C99">
        <w:rPr>
          <w:szCs w:val="24"/>
        </w:rPr>
        <w:t>percentages determined in Step 4, and combined with the all-the-way volume</w:t>
      </w:r>
      <w:r>
        <w:rPr>
          <w:szCs w:val="24"/>
        </w:rPr>
        <w:t xml:space="preserve"> </w:t>
      </w:r>
      <w:r w:rsidRPr="00410C99">
        <w:rPr>
          <w:szCs w:val="24"/>
        </w:rPr>
        <w:t>forecasts for each end user type. These combined volume forecasts are used</w:t>
      </w:r>
      <w:r>
        <w:rPr>
          <w:szCs w:val="24"/>
        </w:rPr>
        <w:t xml:space="preserve"> </w:t>
      </w:r>
      <w:r w:rsidRPr="00410C99">
        <w:rPr>
          <w:szCs w:val="24"/>
        </w:rPr>
        <w:t>throughout Steps 2 and 3 of the methodology.</w:t>
      </w:r>
    </w:p>
    <w:p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paragraphs 95 and 96 of Schedule 16 as follows:</w:t>
      </w:r>
    </w:p>
    <w:p w:rsidR="00410C99" w:rsidRDefault="00410C99" w:rsidP="00410C99">
      <w:pPr>
        <w:pStyle w:val="Heading2"/>
        <w:widowControl w:val="0"/>
        <w:numPr>
          <w:ilvl w:val="0"/>
          <w:numId w:val="0"/>
        </w:numPr>
        <w:ind w:left="720" w:hanging="720"/>
        <w:jc w:val="both"/>
        <w:rPr>
          <w:szCs w:val="24"/>
        </w:rPr>
      </w:pPr>
      <w:r w:rsidRPr="00410C99">
        <w:rPr>
          <w:szCs w:val="24"/>
        </w:rPr>
        <w:t xml:space="preserve">95. </w:t>
      </w:r>
      <w:r>
        <w:rPr>
          <w:szCs w:val="24"/>
        </w:rPr>
        <w:tab/>
      </w:r>
      <w:r w:rsidRPr="00410C99">
        <w:rPr>
          <w:szCs w:val="24"/>
        </w:rPr>
        <w:t xml:space="preserve">The final tariffs for demand (before rounding and application of </w:t>
      </w:r>
      <w:del w:id="47" w:author="Gowling WLG" w:date="2017-03-06T17:10:00Z">
        <w:r w:rsidRPr="00410C99" w:rsidDel="00512D21">
          <w:rPr>
            <w:szCs w:val="24"/>
          </w:rPr>
          <w:delText xml:space="preserve">LDNO </w:delText>
        </w:r>
      </w:del>
      <w:r w:rsidRPr="00410C99">
        <w:rPr>
          <w:szCs w:val="24"/>
        </w:rPr>
        <w:t>discount</w:t>
      </w:r>
      <w:del w:id="48" w:author="Gowling WLG" w:date="2017-03-06T17:10:00Z">
        <w:r w:rsidRPr="00410C99" w:rsidDel="00512D21">
          <w:rPr>
            <w:szCs w:val="24"/>
          </w:rPr>
          <w:delText>s</w:delText>
        </w:r>
      </w:del>
      <w:ins w:id="49" w:author="Gowling WLG" w:date="2017-03-06T17:10:00Z">
        <w:r w:rsidR="00512D21">
          <w:rPr>
            <w:szCs w:val="24"/>
          </w:rPr>
          <w:t xml:space="preserve"> percentages for QNOs</w:t>
        </w:r>
      </w:ins>
      <w:r w:rsidRPr="00410C99">
        <w:rPr>
          <w:szCs w:val="24"/>
        </w:rPr>
        <w:t>) are</w:t>
      </w:r>
      <w:r>
        <w:rPr>
          <w:szCs w:val="24"/>
        </w:rPr>
        <w:t xml:space="preserve"> </w:t>
      </w:r>
      <w:r w:rsidRPr="00410C99">
        <w:rPr>
          <w:szCs w:val="24"/>
        </w:rPr>
        <w:t>determined on the basis of an allocation with the single adder included in costs.</w:t>
      </w:r>
      <w:r>
        <w:rPr>
          <w:szCs w:val="24"/>
        </w:rPr>
        <w:t xml:space="preserve"> </w:t>
      </w:r>
      <w:r w:rsidRPr="00410C99">
        <w:rPr>
          <w:szCs w:val="24"/>
        </w:rPr>
        <w:t>Tariffs for generation do not have any revenue matching element.</w:t>
      </w:r>
    </w:p>
    <w:p w:rsidR="00410C99" w:rsidRPr="00410C99" w:rsidRDefault="00410C99" w:rsidP="00410C99">
      <w:pPr>
        <w:pStyle w:val="Heading2"/>
        <w:widowControl w:val="0"/>
        <w:numPr>
          <w:ilvl w:val="0"/>
          <w:numId w:val="0"/>
        </w:numPr>
        <w:jc w:val="both"/>
        <w:rPr>
          <w:b/>
          <w:szCs w:val="24"/>
        </w:rPr>
      </w:pPr>
      <w:r w:rsidRPr="00410C99">
        <w:rPr>
          <w:b/>
          <w:szCs w:val="24"/>
        </w:rPr>
        <w:t>Step 4: Price control disaggregation</w:t>
      </w:r>
    </w:p>
    <w:p w:rsidR="00410C99" w:rsidRDefault="00410C99" w:rsidP="00410C99">
      <w:pPr>
        <w:pStyle w:val="Heading2"/>
        <w:widowControl w:val="0"/>
        <w:numPr>
          <w:ilvl w:val="0"/>
          <w:numId w:val="0"/>
        </w:numPr>
        <w:ind w:left="720" w:hanging="720"/>
        <w:jc w:val="both"/>
        <w:rPr>
          <w:szCs w:val="24"/>
        </w:rPr>
      </w:pPr>
      <w:r w:rsidRPr="00410C99">
        <w:rPr>
          <w:szCs w:val="24"/>
        </w:rPr>
        <w:t>96.</w:t>
      </w:r>
      <w:r>
        <w:rPr>
          <w:szCs w:val="24"/>
        </w:rPr>
        <w:tab/>
      </w:r>
      <w:r w:rsidRPr="00410C99">
        <w:rPr>
          <w:szCs w:val="24"/>
        </w:rPr>
        <w:t>Step 4 involves calculations based on price control and expenditure data which</w:t>
      </w:r>
      <w:r>
        <w:rPr>
          <w:szCs w:val="24"/>
        </w:rPr>
        <w:t xml:space="preserve"> </w:t>
      </w:r>
      <w:r w:rsidRPr="00410C99">
        <w:rPr>
          <w:szCs w:val="24"/>
        </w:rPr>
        <w:t>produce a series of discount percentages to be used to determine portfolio tariffs</w:t>
      </w:r>
      <w:del w:id="50" w:author="Gowling WLG" w:date="2017-03-06T17:10:00Z">
        <w:r w:rsidRPr="00410C99" w:rsidDel="00512D21">
          <w:rPr>
            <w:szCs w:val="24"/>
          </w:rPr>
          <w:delText xml:space="preserve"> for</w:delText>
        </w:r>
        <w:r w:rsidDel="00512D21">
          <w:rPr>
            <w:szCs w:val="24"/>
          </w:rPr>
          <w:delText xml:space="preserve"> </w:delText>
        </w:r>
        <w:r w:rsidRPr="00410C99" w:rsidDel="00512D21">
          <w:rPr>
            <w:szCs w:val="24"/>
          </w:rPr>
          <w:delText>LDNOs</w:delText>
        </w:r>
      </w:del>
      <w:r w:rsidRPr="00410C99">
        <w:rPr>
          <w:szCs w:val="24"/>
        </w:rPr>
        <w:t>.</w:t>
      </w:r>
    </w:p>
    <w:p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 98 of Schedule 16 as follows</w:t>
      </w:r>
      <w:r w:rsidR="00ED3DD3">
        <w:rPr>
          <w:rStyle w:val="FootnoteReference"/>
          <w:b/>
          <w:u w:val="single"/>
          <w:lang w:val="en-GB"/>
        </w:rPr>
        <w:footnoteReference w:id="3"/>
      </w:r>
      <w:r>
        <w:rPr>
          <w:b/>
          <w:u w:val="single"/>
          <w:lang w:val="en-GB"/>
        </w:rPr>
        <w:t>:</w:t>
      </w:r>
    </w:p>
    <w:p w:rsidR="00410C99" w:rsidRPr="00410C99" w:rsidRDefault="00410C99" w:rsidP="00410C99">
      <w:pPr>
        <w:pStyle w:val="Heading2"/>
        <w:widowControl w:val="0"/>
        <w:numPr>
          <w:ilvl w:val="0"/>
          <w:numId w:val="0"/>
        </w:numPr>
        <w:jc w:val="both"/>
        <w:rPr>
          <w:szCs w:val="24"/>
        </w:rPr>
      </w:pPr>
      <w:r w:rsidRPr="00410C99">
        <w:rPr>
          <w:szCs w:val="24"/>
        </w:rPr>
        <w:t>98.</w:t>
      </w:r>
      <w:r>
        <w:rPr>
          <w:szCs w:val="24"/>
        </w:rPr>
        <w:tab/>
      </w:r>
      <w:r w:rsidRPr="00410C99">
        <w:rPr>
          <w:szCs w:val="24"/>
        </w:rPr>
        <w:t>The determination of discount percentages involves the following steps:</w:t>
      </w:r>
    </w:p>
    <w:p w:rsidR="00410C99" w:rsidRPr="00410C99" w:rsidRDefault="00410C99" w:rsidP="00410C99">
      <w:pPr>
        <w:pStyle w:val="Heading2"/>
        <w:widowControl w:val="0"/>
        <w:numPr>
          <w:ilvl w:val="0"/>
          <w:numId w:val="0"/>
        </w:numPr>
        <w:ind w:left="1440" w:hanging="720"/>
        <w:jc w:val="both"/>
        <w:rPr>
          <w:szCs w:val="24"/>
        </w:rPr>
      </w:pPr>
      <w:r w:rsidRPr="00410C99">
        <w:rPr>
          <w:szCs w:val="24"/>
        </w:rPr>
        <w:t>(a)</w:t>
      </w:r>
      <w:r>
        <w:rPr>
          <w:szCs w:val="24"/>
        </w:rPr>
        <w:tab/>
      </w:r>
      <w:r w:rsidRPr="00410C99">
        <w:rPr>
          <w:szCs w:val="24"/>
        </w:rPr>
        <w:t>Breakdown of price control allowed revenue between operating</w:t>
      </w:r>
      <w:r>
        <w:rPr>
          <w:szCs w:val="24"/>
        </w:rPr>
        <w:t xml:space="preserve"> </w:t>
      </w:r>
      <w:r w:rsidRPr="00410C99">
        <w:rPr>
          <w:szCs w:val="24"/>
        </w:rPr>
        <w:t>expenditure, depreciation and return on regulatory asset value.</w:t>
      </w:r>
    </w:p>
    <w:p w:rsidR="00410C99" w:rsidRPr="00410C99" w:rsidRDefault="00410C99" w:rsidP="00410C99">
      <w:pPr>
        <w:pStyle w:val="Heading2"/>
        <w:widowControl w:val="0"/>
        <w:numPr>
          <w:ilvl w:val="0"/>
          <w:numId w:val="0"/>
        </w:numPr>
        <w:ind w:left="1440" w:hanging="720"/>
        <w:jc w:val="both"/>
        <w:rPr>
          <w:szCs w:val="24"/>
        </w:rPr>
      </w:pPr>
      <w:r w:rsidRPr="00410C99">
        <w:rPr>
          <w:szCs w:val="24"/>
        </w:rPr>
        <w:lastRenderedPageBreak/>
        <w:t>(b)</w:t>
      </w:r>
      <w:r>
        <w:rPr>
          <w:szCs w:val="24"/>
        </w:rPr>
        <w:tab/>
      </w:r>
      <w:r w:rsidRPr="00410C99">
        <w:rPr>
          <w:szCs w:val="24"/>
        </w:rPr>
        <w:t>Allocation of each of these components of price control allowed revenue</w:t>
      </w:r>
      <w:r>
        <w:rPr>
          <w:szCs w:val="24"/>
        </w:rPr>
        <w:t xml:space="preserve"> </w:t>
      </w:r>
      <w:r w:rsidRPr="00410C99">
        <w:rPr>
          <w:szCs w:val="24"/>
        </w:rPr>
        <w:t>to network levels.</w:t>
      </w:r>
    </w:p>
    <w:p w:rsidR="00410C99" w:rsidRPr="00410C99" w:rsidRDefault="00410C99" w:rsidP="00410C99">
      <w:pPr>
        <w:pStyle w:val="Heading2"/>
        <w:widowControl w:val="0"/>
        <w:numPr>
          <w:ilvl w:val="0"/>
          <w:numId w:val="0"/>
        </w:numPr>
        <w:ind w:left="1440" w:hanging="720"/>
        <w:jc w:val="both"/>
        <w:rPr>
          <w:szCs w:val="24"/>
        </w:rPr>
      </w:pPr>
      <w:r w:rsidRPr="00410C99">
        <w:rPr>
          <w:szCs w:val="24"/>
        </w:rPr>
        <w:t>(c)</w:t>
      </w:r>
      <w:r>
        <w:rPr>
          <w:szCs w:val="24"/>
        </w:rPr>
        <w:tab/>
      </w:r>
      <w:r w:rsidRPr="00410C99">
        <w:rPr>
          <w:szCs w:val="24"/>
        </w:rPr>
        <w:t>Determination of a percentage allocation of total revenue per unit to</w:t>
      </w:r>
      <w:r>
        <w:rPr>
          <w:szCs w:val="24"/>
        </w:rPr>
        <w:t xml:space="preserve"> </w:t>
      </w:r>
      <w:r w:rsidRPr="00410C99">
        <w:rPr>
          <w:szCs w:val="24"/>
        </w:rPr>
        <w:t>network levels.</w:t>
      </w:r>
    </w:p>
    <w:p w:rsidR="00410C99" w:rsidRPr="00410C99" w:rsidRDefault="00410C99" w:rsidP="00410C99">
      <w:pPr>
        <w:pStyle w:val="Heading2"/>
        <w:widowControl w:val="0"/>
        <w:numPr>
          <w:ilvl w:val="0"/>
          <w:numId w:val="0"/>
        </w:numPr>
        <w:ind w:left="1440" w:hanging="720"/>
        <w:jc w:val="both"/>
        <w:rPr>
          <w:szCs w:val="24"/>
        </w:rPr>
      </w:pPr>
      <w:r w:rsidRPr="00410C99">
        <w:rPr>
          <w:szCs w:val="24"/>
        </w:rPr>
        <w:t>(d)</w:t>
      </w:r>
      <w:r>
        <w:rPr>
          <w:szCs w:val="24"/>
        </w:rPr>
        <w:tab/>
      </w:r>
      <w:r w:rsidRPr="00410C99">
        <w:rPr>
          <w:szCs w:val="24"/>
        </w:rPr>
        <w:t>Determination of the proportion of the LV mains deemed to be used by</w:t>
      </w:r>
      <w:r>
        <w:rPr>
          <w:szCs w:val="24"/>
        </w:rPr>
        <w:t xml:space="preserve"> </w:t>
      </w:r>
      <w:r w:rsidRPr="00410C99">
        <w:rPr>
          <w:szCs w:val="24"/>
        </w:rPr>
        <w:t xml:space="preserve">LV- connected </w:t>
      </w:r>
      <w:del w:id="51" w:author="Gowling WLG" w:date="2017-03-06T17:13:00Z">
        <w:r w:rsidRPr="00410C99" w:rsidDel="00421416">
          <w:rPr>
            <w:szCs w:val="24"/>
          </w:rPr>
          <w:delText xml:space="preserve">embedded </w:delText>
        </w:r>
      </w:del>
      <w:ins w:id="52" w:author="Gowling WLG" w:date="2017-03-06T17:13:00Z">
        <w:r w:rsidR="00421416">
          <w:rPr>
            <w:szCs w:val="24"/>
          </w:rPr>
          <w:t>QNO</w:t>
        </w:r>
        <w:r w:rsidR="00421416" w:rsidRPr="00410C99">
          <w:rPr>
            <w:szCs w:val="24"/>
          </w:rPr>
          <w:t xml:space="preserve"> </w:t>
        </w:r>
      </w:ins>
      <w:r w:rsidRPr="00410C99">
        <w:rPr>
          <w:szCs w:val="24"/>
        </w:rPr>
        <w:t>networks.</w:t>
      </w:r>
    </w:p>
    <w:p w:rsidR="00410C99" w:rsidRPr="00410C99" w:rsidRDefault="00410C99" w:rsidP="00410C99">
      <w:pPr>
        <w:pStyle w:val="Heading2"/>
        <w:widowControl w:val="0"/>
        <w:numPr>
          <w:ilvl w:val="0"/>
          <w:numId w:val="0"/>
        </w:numPr>
        <w:ind w:left="1440" w:hanging="720"/>
        <w:jc w:val="both"/>
        <w:rPr>
          <w:szCs w:val="24"/>
        </w:rPr>
      </w:pPr>
      <w:r w:rsidRPr="00410C99">
        <w:rPr>
          <w:szCs w:val="24"/>
        </w:rPr>
        <w:t>(e)</w:t>
      </w:r>
      <w:r>
        <w:rPr>
          <w:szCs w:val="24"/>
        </w:rPr>
        <w:tab/>
      </w:r>
      <w:r w:rsidRPr="00410C99">
        <w:rPr>
          <w:szCs w:val="24"/>
        </w:rPr>
        <w:t>Determination of the proportion of the HV network deemed to be</w:t>
      </w:r>
      <w:r>
        <w:rPr>
          <w:szCs w:val="24"/>
        </w:rPr>
        <w:t xml:space="preserve"> </w:t>
      </w:r>
      <w:r w:rsidRPr="00410C99">
        <w:rPr>
          <w:szCs w:val="24"/>
        </w:rPr>
        <w:t xml:space="preserve">provided by HV-connected </w:t>
      </w:r>
      <w:del w:id="53" w:author="Gowling WLG" w:date="2017-03-06T17:12:00Z">
        <w:r w:rsidRPr="00410C99" w:rsidDel="00512D21">
          <w:rPr>
            <w:szCs w:val="24"/>
          </w:rPr>
          <w:delText xml:space="preserve">embedded </w:delText>
        </w:r>
      </w:del>
      <w:ins w:id="54" w:author="Gowling WLG" w:date="2017-03-06T17:12:00Z">
        <w:r w:rsidR="00512D21">
          <w:rPr>
            <w:szCs w:val="24"/>
          </w:rPr>
          <w:t>QNO</w:t>
        </w:r>
        <w:r w:rsidR="00512D21" w:rsidRPr="00410C99">
          <w:rPr>
            <w:szCs w:val="24"/>
          </w:rPr>
          <w:t xml:space="preserve"> </w:t>
        </w:r>
      </w:ins>
      <w:r w:rsidRPr="00410C99">
        <w:rPr>
          <w:szCs w:val="24"/>
        </w:rPr>
        <w:t>networks.</w:t>
      </w:r>
    </w:p>
    <w:p w:rsidR="00410C99" w:rsidRDefault="00410C99" w:rsidP="00410C99">
      <w:pPr>
        <w:pStyle w:val="Heading2"/>
        <w:widowControl w:val="0"/>
        <w:numPr>
          <w:ilvl w:val="0"/>
          <w:numId w:val="0"/>
        </w:numPr>
        <w:ind w:left="1440" w:hanging="720"/>
        <w:jc w:val="both"/>
        <w:rPr>
          <w:szCs w:val="24"/>
        </w:rPr>
      </w:pPr>
      <w:r w:rsidRPr="00410C99">
        <w:rPr>
          <w:szCs w:val="24"/>
        </w:rPr>
        <w:t>(f)</w:t>
      </w:r>
      <w:r>
        <w:rPr>
          <w:szCs w:val="24"/>
        </w:rPr>
        <w:tab/>
      </w:r>
      <w:r w:rsidRPr="00410C99">
        <w:rPr>
          <w:szCs w:val="24"/>
        </w:rPr>
        <w:t>Calculation of the discount percentage for each combination of boundary</w:t>
      </w:r>
      <w:r>
        <w:rPr>
          <w:szCs w:val="24"/>
        </w:rPr>
        <w:t xml:space="preserve"> </w:t>
      </w:r>
      <w:r w:rsidRPr="00410C99">
        <w:rPr>
          <w:szCs w:val="24"/>
        </w:rPr>
        <w:t>network level and end user network level.</w:t>
      </w:r>
    </w:p>
    <w:p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 114 of Schedule 16 as follows:</w:t>
      </w:r>
    </w:p>
    <w:p w:rsidR="00410C99" w:rsidRPr="00410C99" w:rsidRDefault="00410C99" w:rsidP="00410C99">
      <w:pPr>
        <w:pStyle w:val="Heading2"/>
        <w:widowControl w:val="0"/>
        <w:numPr>
          <w:ilvl w:val="0"/>
          <w:numId w:val="0"/>
        </w:numPr>
        <w:ind w:left="720" w:hanging="720"/>
        <w:jc w:val="both"/>
        <w:rPr>
          <w:szCs w:val="24"/>
        </w:rPr>
      </w:pPr>
      <w:r>
        <w:rPr>
          <w:szCs w:val="24"/>
        </w:rPr>
        <w:t>114.</w:t>
      </w:r>
      <w:r>
        <w:rPr>
          <w:szCs w:val="24"/>
        </w:rPr>
        <w:tab/>
      </w:r>
      <w:r w:rsidRPr="00410C99">
        <w:rPr>
          <w:szCs w:val="24"/>
        </w:rPr>
        <w:t>The DNO Party will procure that the Nominated Calculation Agent estimates for the</w:t>
      </w:r>
      <w:r>
        <w:rPr>
          <w:szCs w:val="24"/>
        </w:rPr>
        <w:t xml:space="preserve"> </w:t>
      </w:r>
      <w:r w:rsidRPr="00410C99">
        <w:rPr>
          <w:szCs w:val="24"/>
        </w:rPr>
        <w:t>DNO Party's Distribution Services Area the proportion of the LV mains which LVconnected</w:t>
      </w:r>
      <w:r>
        <w:rPr>
          <w:szCs w:val="24"/>
        </w:rPr>
        <w:t xml:space="preserve"> </w:t>
      </w:r>
      <w:del w:id="55" w:author="Gowling WLG" w:date="2017-03-06T17:13:00Z">
        <w:r w:rsidRPr="00410C99" w:rsidDel="00421416">
          <w:rPr>
            <w:szCs w:val="24"/>
          </w:rPr>
          <w:delText xml:space="preserve">embedded </w:delText>
        </w:r>
      </w:del>
      <w:ins w:id="56" w:author="Gowling WLG" w:date="2017-03-06T17:13:00Z">
        <w:r w:rsidR="00421416">
          <w:rPr>
            <w:szCs w:val="24"/>
          </w:rPr>
          <w:t>QNO</w:t>
        </w:r>
        <w:r w:rsidR="00421416" w:rsidRPr="00410C99">
          <w:rPr>
            <w:szCs w:val="24"/>
          </w:rPr>
          <w:t xml:space="preserve"> </w:t>
        </w:r>
      </w:ins>
      <w:r w:rsidRPr="00410C99">
        <w:rPr>
          <w:szCs w:val="24"/>
        </w:rPr>
        <w:t>networks are deemed to use by:</w:t>
      </w:r>
    </w:p>
    <w:p w:rsidR="00410C99" w:rsidRPr="00410C99" w:rsidRDefault="00410C99" w:rsidP="00410C99">
      <w:pPr>
        <w:pStyle w:val="Heading2"/>
        <w:widowControl w:val="0"/>
        <w:numPr>
          <w:ilvl w:val="0"/>
          <w:numId w:val="0"/>
        </w:numPr>
        <w:ind w:left="1440" w:hanging="720"/>
        <w:jc w:val="both"/>
        <w:rPr>
          <w:szCs w:val="24"/>
        </w:rPr>
      </w:pPr>
      <w:r w:rsidRPr="00410C99">
        <w:rPr>
          <w:szCs w:val="24"/>
        </w:rPr>
        <w:t>(a)</w:t>
      </w:r>
      <w:r>
        <w:rPr>
          <w:szCs w:val="24"/>
        </w:rPr>
        <w:tab/>
      </w:r>
      <w:r w:rsidRPr="00410C99">
        <w:rPr>
          <w:szCs w:val="24"/>
        </w:rPr>
        <w:t>determining the total length of its LV mains used by LV-connected</w:t>
      </w:r>
      <w:r>
        <w:rPr>
          <w:szCs w:val="24"/>
        </w:rPr>
        <w:t xml:space="preserve"> </w:t>
      </w:r>
      <w:r w:rsidRPr="00410C99">
        <w:rPr>
          <w:szCs w:val="24"/>
        </w:rPr>
        <w:t xml:space="preserve">licensed </w:t>
      </w:r>
      <w:ins w:id="57" w:author="Gowling WLG" w:date="2017-03-14T11:44:00Z">
        <w:r w:rsidR="00F77B7E">
          <w:rPr>
            <w:szCs w:val="24"/>
          </w:rPr>
          <w:t>QNO</w:t>
        </w:r>
      </w:ins>
      <w:del w:id="58" w:author="Gowling WLG" w:date="2017-03-14T11:44:00Z">
        <w:r w:rsidRPr="00410C99" w:rsidDel="00F77B7E">
          <w:rPr>
            <w:szCs w:val="24"/>
          </w:rPr>
          <w:delText>embedded</w:delText>
        </w:r>
      </w:del>
      <w:r w:rsidRPr="00410C99">
        <w:rPr>
          <w:szCs w:val="24"/>
        </w:rPr>
        <w:t xml:space="preserve"> networks;</w:t>
      </w:r>
    </w:p>
    <w:p w:rsidR="00410C99" w:rsidRPr="00410C99" w:rsidRDefault="00410C99" w:rsidP="00410C99">
      <w:pPr>
        <w:pStyle w:val="Heading2"/>
        <w:widowControl w:val="0"/>
        <w:numPr>
          <w:ilvl w:val="0"/>
          <w:numId w:val="0"/>
        </w:numPr>
        <w:ind w:left="1440" w:hanging="720"/>
        <w:jc w:val="both"/>
        <w:rPr>
          <w:szCs w:val="24"/>
        </w:rPr>
      </w:pPr>
      <w:r w:rsidRPr="00410C99">
        <w:rPr>
          <w:szCs w:val="24"/>
        </w:rPr>
        <w:t>(b)</w:t>
      </w:r>
      <w:r>
        <w:rPr>
          <w:szCs w:val="24"/>
        </w:rPr>
        <w:tab/>
      </w:r>
      <w:r w:rsidRPr="00410C99">
        <w:rPr>
          <w:szCs w:val="24"/>
        </w:rPr>
        <w:t>dividing that total length by the number of end users on LV-connected</w:t>
      </w:r>
      <w:r>
        <w:rPr>
          <w:szCs w:val="24"/>
        </w:rPr>
        <w:t xml:space="preserve"> </w:t>
      </w:r>
      <w:r w:rsidRPr="00410C99">
        <w:rPr>
          <w:szCs w:val="24"/>
        </w:rPr>
        <w:t xml:space="preserve">licensed </w:t>
      </w:r>
      <w:ins w:id="59" w:author="Gowling WLG" w:date="2017-03-14T11:44:00Z">
        <w:r w:rsidR="00F77B7E">
          <w:rPr>
            <w:szCs w:val="24"/>
          </w:rPr>
          <w:t>QNO</w:t>
        </w:r>
      </w:ins>
      <w:del w:id="60" w:author="Gowling WLG" w:date="2017-03-14T11:44:00Z">
        <w:r w:rsidRPr="00410C99" w:rsidDel="00F77B7E">
          <w:rPr>
            <w:szCs w:val="24"/>
          </w:rPr>
          <w:delText>embedded</w:delText>
        </w:r>
      </w:del>
      <w:r w:rsidRPr="00410C99">
        <w:rPr>
          <w:szCs w:val="24"/>
        </w:rPr>
        <w:t xml:space="preserve"> networks; and</w:t>
      </w:r>
    </w:p>
    <w:p w:rsidR="00410C99" w:rsidRPr="00410C99" w:rsidRDefault="00410C99" w:rsidP="00410C99">
      <w:pPr>
        <w:pStyle w:val="Heading2"/>
        <w:widowControl w:val="0"/>
        <w:numPr>
          <w:ilvl w:val="0"/>
          <w:numId w:val="0"/>
        </w:numPr>
        <w:ind w:left="1440" w:hanging="720"/>
        <w:jc w:val="both"/>
        <w:rPr>
          <w:szCs w:val="24"/>
        </w:rPr>
      </w:pPr>
      <w:r w:rsidRPr="00410C99">
        <w:rPr>
          <w:szCs w:val="24"/>
        </w:rPr>
        <w:t>(c)</w:t>
      </w:r>
      <w:r>
        <w:rPr>
          <w:szCs w:val="24"/>
        </w:rPr>
        <w:tab/>
      </w:r>
      <w:r w:rsidRPr="00410C99">
        <w:rPr>
          <w:szCs w:val="24"/>
        </w:rPr>
        <w:t>dividing the result by the average length of LV mains by LV end user on</w:t>
      </w:r>
      <w:r>
        <w:rPr>
          <w:szCs w:val="24"/>
        </w:rPr>
        <w:t xml:space="preserve"> </w:t>
      </w:r>
      <w:r w:rsidRPr="00410C99">
        <w:rPr>
          <w:szCs w:val="24"/>
        </w:rPr>
        <w:t>the DNO Party’s own LV network.</w:t>
      </w:r>
    </w:p>
    <w:p w:rsidR="00410C99" w:rsidRDefault="00410C99" w:rsidP="00410C99">
      <w:pPr>
        <w:pStyle w:val="Heading2"/>
        <w:widowControl w:val="0"/>
        <w:numPr>
          <w:ilvl w:val="0"/>
          <w:numId w:val="0"/>
        </w:numPr>
        <w:ind w:left="720"/>
        <w:jc w:val="both"/>
        <w:rPr>
          <w:szCs w:val="24"/>
        </w:rPr>
      </w:pPr>
      <w:r w:rsidRPr="00410C99">
        <w:rPr>
          <w:szCs w:val="24"/>
        </w:rPr>
        <w:t>The estimates under this paragraph 114 will be based on available data provided by</w:t>
      </w:r>
      <w:r>
        <w:rPr>
          <w:szCs w:val="24"/>
        </w:rPr>
        <w:t xml:space="preserve"> </w:t>
      </w:r>
      <w:r w:rsidRPr="00410C99">
        <w:rPr>
          <w:szCs w:val="24"/>
        </w:rPr>
        <w:t>DNO Parties and the IDNO Parties.</w:t>
      </w:r>
    </w:p>
    <w:p w:rsidR="00ED3DD3" w:rsidRDefault="00ED3DD3" w:rsidP="00ED3DD3">
      <w:pPr>
        <w:widowControl w:val="0"/>
        <w:autoSpaceDE w:val="0"/>
        <w:autoSpaceDN w:val="0"/>
        <w:adjustRightInd w:val="0"/>
        <w:spacing w:after="240" w:line="360" w:lineRule="auto"/>
        <w:jc w:val="both"/>
        <w:rPr>
          <w:b/>
          <w:u w:val="single"/>
          <w:lang w:val="en-GB"/>
        </w:rPr>
      </w:pPr>
      <w:r>
        <w:rPr>
          <w:b/>
          <w:u w:val="single"/>
          <w:lang w:val="en-GB"/>
        </w:rPr>
        <w:t>Amend paragraph 116 of Schedule 16 as follows:</w:t>
      </w:r>
    </w:p>
    <w:p w:rsidR="00ED3DD3" w:rsidRDefault="00ED3DD3" w:rsidP="00ED3DD3">
      <w:pPr>
        <w:pStyle w:val="Heading2"/>
        <w:widowControl w:val="0"/>
        <w:numPr>
          <w:ilvl w:val="0"/>
          <w:numId w:val="0"/>
        </w:numPr>
        <w:ind w:left="720" w:hanging="720"/>
        <w:jc w:val="both"/>
        <w:rPr>
          <w:ins w:id="61" w:author="Gowling WLG" w:date="2017-03-14T12:06:00Z"/>
          <w:szCs w:val="24"/>
        </w:rPr>
      </w:pPr>
      <w:r w:rsidRPr="00ED3DD3">
        <w:rPr>
          <w:szCs w:val="24"/>
        </w:rPr>
        <w:t xml:space="preserve">116. </w:t>
      </w:r>
      <w:r>
        <w:rPr>
          <w:szCs w:val="24"/>
        </w:rPr>
        <w:tab/>
      </w:r>
      <w:r w:rsidRPr="00ED3DD3">
        <w:rPr>
          <w:szCs w:val="24"/>
        </w:rPr>
        <w:t>The DNO Parties will procure that the Nominated Calculation Agent estimates the</w:t>
      </w:r>
      <w:r>
        <w:rPr>
          <w:szCs w:val="24"/>
        </w:rPr>
        <w:t xml:space="preserve"> </w:t>
      </w:r>
      <w:r w:rsidRPr="00ED3DD3">
        <w:rPr>
          <w:szCs w:val="24"/>
        </w:rPr>
        <w:t>typical proportion of the HV network which is provided by the DNO Party in the case</w:t>
      </w:r>
      <w:r>
        <w:rPr>
          <w:szCs w:val="24"/>
        </w:rPr>
        <w:t xml:space="preserve"> </w:t>
      </w:r>
      <w:r w:rsidRPr="00ED3DD3">
        <w:rPr>
          <w:szCs w:val="24"/>
        </w:rPr>
        <w:t xml:space="preserve">of HV loads supplied through an HV-connected </w:t>
      </w:r>
      <w:ins w:id="62" w:author="Gowling WLG" w:date="2017-03-23T16:55:00Z">
        <w:r w:rsidR="003F3A7F">
          <w:rPr>
            <w:szCs w:val="24"/>
          </w:rPr>
          <w:t xml:space="preserve">licensed </w:t>
        </w:r>
      </w:ins>
      <w:ins w:id="63" w:author="Gowling WLG" w:date="2017-03-14T12:06:00Z">
        <w:r>
          <w:rPr>
            <w:szCs w:val="24"/>
          </w:rPr>
          <w:t>QNO</w:t>
        </w:r>
      </w:ins>
      <w:del w:id="64" w:author="Gowling WLG" w:date="2017-03-14T12:06:00Z">
        <w:r w:rsidRPr="00ED3DD3" w:rsidDel="00ED3DD3">
          <w:rPr>
            <w:szCs w:val="24"/>
          </w:rPr>
          <w:delText>LDNO</w:delText>
        </w:r>
      </w:del>
      <w:ins w:id="65" w:author="Gowling WLG" w:date="2017-03-14T12:06:00Z">
        <w:r>
          <w:rPr>
            <w:szCs w:val="24"/>
          </w:rPr>
          <w:t xml:space="preserve"> network</w:t>
        </w:r>
      </w:ins>
      <w:r w:rsidRPr="00ED3DD3">
        <w:rPr>
          <w:szCs w:val="24"/>
        </w:rPr>
        <w:t xml:space="preserve">. This </w:t>
      </w:r>
      <w:r w:rsidRPr="00ED3DD3">
        <w:rPr>
          <w:szCs w:val="24"/>
        </w:rPr>
        <w:lastRenderedPageBreak/>
        <w:t>estimate will be based</w:t>
      </w:r>
      <w:r>
        <w:rPr>
          <w:szCs w:val="24"/>
        </w:rPr>
        <w:t xml:space="preserve"> </w:t>
      </w:r>
      <w:r w:rsidRPr="00ED3DD3">
        <w:rPr>
          <w:szCs w:val="24"/>
        </w:rPr>
        <w:t xml:space="preserve">on sample data, and the average used will be the same for all DNO Parties. </w:t>
      </w:r>
      <w:r w:rsidRPr="00ED3DD3">
        <w:rPr>
          <w:szCs w:val="24"/>
        </w:rPr>
        <w:cr/>
      </w:r>
    </w:p>
    <w:p w:rsidR="00410C99" w:rsidRDefault="00410C99" w:rsidP="00ED3DD3">
      <w:pPr>
        <w:pStyle w:val="Heading2"/>
        <w:widowControl w:val="0"/>
        <w:numPr>
          <w:ilvl w:val="0"/>
          <w:numId w:val="0"/>
        </w:numPr>
        <w:ind w:left="720" w:hanging="720"/>
        <w:jc w:val="both"/>
        <w:rPr>
          <w:b/>
          <w:u w:val="single"/>
        </w:rPr>
      </w:pPr>
      <w:r>
        <w:rPr>
          <w:b/>
          <w:u w:val="single"/>
        </w:rPr>
        <w:t>Amend paragraphs 119 and 120 of Schedule 16 as follows:</w:t>
      </w:r>
    </w:p>
    <w:p w:rsidR="00410C99" w:rsidRPr="00410C99" w:rsidRDefault="00410C99" w:rsidP="00410C99">
      <w:pPr>
        <w:pStyle w:val="Heading2"/>
        <w:widowControl w:val="0"/>
        <w:numPr>
          <w:ilvl w:val="0"/>
          <w:numId w:val="0"/>
        </w:numPr>
        <w:jc w:val="both"/>
        <w:rPr>
          <w:szCs w:val="24"/>
        </w:rPr>
      </w:pPr>
      <w:r w:rsidRPr="00410C99">
        <w:rPr>
          <w:szCs w:val="24"/>
        </w:rPr>
        <w:t>119.</w:t>
      </w:r>
      <w:r>
        <w:rPr>
          <w:szCs w:val="24"/>
        </w:rPr>
        <w:tab/>
      </w:r>
      <w:r w:rsidRPr="00410C99">
        <w:rPr>
          <w:szCs w:val="24"/>
        </w:rPr>
        <w:t xml:space="preserve">For </w:t>
      </w:r>
      <w:del w:id="66" w:author="Gowling WLG" w:date="2017-03-06T17:13:00Z">
        <w:r w:rsidRPr="00410C99" w:rsidDel="00421416">
          <w:rPr>
            <w:szCs w:val="24"/>
          </w:rPr>
          <w:delText xml:space="preserve">embedded </w:delText>
        </w:r>
      </w:del>
      <w:ins w:id="67" w:author="Gowling WLG" w:date="2017-03-06T17:13:00Z">
        <w:r w:rsidR="00421416">
          <w:rPr>
            <w:szCs w:val="24"/>
          </w:rPr>
          <w:t>QNO</w:t>
        </w:r>
        <w:r w:rsidR="00421416" w:rsidRPr="00410C99">
          <w:rPr>
            <w:szCs w:val="24"/>
          </w:rPr>
          <w:t xml:space="preserve"> </w:t>
        </w:r>
      </w:ins>
      <w:r w:rsidRPr="00410C99">
        <w:rPr>
          <w:szCs w:val="24"/>
        </w:rPr>
        <w:t>networks with an LV boundary, the discount is equal to:</w:t>
      </w:r>
    </w:p>
    <w:p w:rsidR="00410C99" w:rsidRDefault="00410C99" w:rsidP="00410C99">
      <w:pPr>
        <w:pStyle w:val="Heading2"/>
        <w:widowControl w:val="0"/>
        <w:numPr>
          <w:ilvl w:val="0"/>
          <w:numId w:val="0"/>
        </w:numPr>
        <w:ind w:left="1440"/>
        <w:jc w:val="both"/>
        <w:rPr>
          <w:szCs w:val="24"/>
        </w:rPr>
      </w:pPr>
      <w:r w:rsidRPr="00410C99">
        <w:rPr>
          <w:szCs w:val="24"/>
        </w:rPr>
        <w:t>[LV: LV discount] = [LV services allocation] + ([LV mains allocation]*(1 –</w:t>
      </w:r>
      <w:r>
        <w:rPr>
          <w:szCs w:val="24"/>
        </w:rPr>
        <w:t xml:space="preserve"> </w:t>
      </w:r>
      <w:r w:rsidRPr="00410C99">
        <w:rPr>
          <w:szCs w:val="24"/>
        </w:rPr>
        <w:t>[LV mains split]*[LV direct proportion])).</w:t>
      </w:r>
    </w:p>
    <w:p w:rsidR="00410C99" w:rsidRPr="00410C99" w:rsidRDefault="00410C99" w:rsidP="00410C99">
      <w:pPr>
        <w:pStyle w:val="Heading2"/>
        <w:widowControl w:val="0"/>
        <w:numPr>
          <w:ilvl w:val="0"/>
          <w:numId w:val="0"/>
        </w:numPr>
        <w:ind w:left="720" w:hanging="720"/>
        <w:jc w:val="both"/>
        <w:rPr>
          <w:szCs w:val="24"/>
        </w:rPr>
      </w:pPr>
      <w:r>
        <w:rPr>
          <w:szCs w:val="24"/>
        </w:rPr>
        <w:t>120.</w:t>
      </w:r>
      <w:r>
        <w:rPr>
          <w:szCs w:val="24"/>
        </w:rPr>
        <w:tab/>
      </w:r>
      <w:r w:rsidRPr="00410C99">
        <w:rPr>
          <w:szCs w:val="24"/>
        </w:rPr>
        <w:t xml:space="preserve">For </w:t>
      </w:r>
      <w:del w:id="68" w:author="Gowling WLG" w:date="2017-03-06T17:14:00Z">
        <w:r w:rsidRPr="00410C99" w:rsidDel="00421416">
          <w:rPr>
            <w:szCs w:val="24"/>
          </w:rPr>
          <w:delText xml:space="preserve">embedded </w:delText>
        </w:r>
      </w:del>
      <w:ins w:id="69" w:author="Gowling WLG" w:date="2017-03-06T17:14:00Z">
        <w:r w:rsidR="00421416">
          <w:rPr>
            <w:szCs w:val="24"/>
          </w:rPr>
          <w:t>QNO</w:t>
        </w:r>
        <w:r w:rsidR="00421416" w:rsidRPr="00410C99">
          <w:rPr>
            <w:szCs w:val="24"/>
          </w:rPr>
          <w:t xml:space="preserve"> </w:t>
        </w:r>
      </w:ins>
      <w:r w:rsidRPr="00410C99">
        <w:rPr>
          <w:szCs w:val="24"/>
        </w:rPr>
        <w:t>networks with an HV boundary, three percentage discount figures are</w:t>
      </w:r>
      <w:r>
        <w:rPr>
          <w:szCs w:val="24"/>
        </w:rPr>
        <w:t xml:space="preserve"> </w:t>
      </w:r>
      <w:r w:rsidRPr="00410C99">
        <w:rPr>
          <w:szCs w:val="24"/>
        </w:rPr>
        <w:t>used.</w:t>
      </w:r>
    </w:p>
    <w:p w:rsidR="00410C99" w:rsidRPr="00410C99" w:rsidRDefault="00410C99" w:rsidP="00410C99">
      <w:pPr>
        <w:pStyle w:val="Heading2"/>
        <w:widowControl w:val="0"/>
        <w:numPr>
          <w:ilvl w:val="0"/>
          <w:numId w:val="0"/>
        </w:numPr>
        <w:ind w:left="1440" w:hanging="720"/>
        <w:jc w:val="both"/>
        <w:rPr>
          <w:szCs w:val="24"/>
        </w:rPr>
      </w:pPr>
      <w:r w:rsidRPr="00410C99">
        <w:rPr>
          <w:szCs w:val="24"/>
        </w:rPr>
        <w:t>(a)</w:t>
      </w:r>
      <w:r>
        <w:rPr>
          <w:szCs w:val="24"/>
        </w:rPr>
        <w:tab/>
      </w:r>
      <w:r w:rsidRPr="00410C99">
        <w:rPr>
          <w:szCs w:val="24"/>
        </w:rPr>
        <w:t>The percentage discount applicable to tariffs for LV network end users is:</w:t>
      </w:r>
      <w:r>
        <w:rPr>
          <w:szCs w:val="24"/>
        </w:rPr>
        <w:t xml:space="preserve"> </w:t>
      </w:r>
      <w:r w:rsidRPr="00410C99">
        <w:rPr>
          <w:szCs w:val="24"/>
        </w:rPr>
        <w:t>[HV: LV discount] = [LV services allocation] + [LV mains allocation] +</w:t>
      </w:r>
      <w:r>
        <w:rPr>
          <w:szCs w:val="24"/>
        </w:rPr>
        <w:t xml:space="preserve"> </w:t>
      </w:r>
      <w:r w:rsidRPr="00410C99">
        <w:rPr>
          <w:szCs w:val="24"/>
        </w:rPr>
        <w:t>[HV/LV allocation] + [HV allocation]*(1 – [HV split]*[HV direct</w:t>
      </w:r>
      <w:r>
        <w:rPr>
          <w:szCs w:val="24"/>
        </w:rPr>
        <w:t xml:space="preserve"> </w:t>
      </w:r>
      <w:r w:rsidRPr="00410C99">
        <w:rPr>
          <w:szCs w:val="24"/>
        </w:rPr>
        <w:t>proportion]).</w:t>
      </w:r>
    </w:p>
    <w:p w:rsidR="00410C99" w:rsidRDefault="00410C99" w:rsidP="00E10519">
      <w:pPr>
        <w:pStyle w:val="Heading2"/>
        <w:widowControl w:val="0"/>
        <w:numPr>
          <w:ilvl w:val="0"/>
          <w:numId w:val="0"/>
        </w:numPr>
        <w:ind w:left="1440" w:hanging="720"/>
        <w:jc w:val="both"/>
        <w:rPr>
          <w:szCs w:val="24"/>
        </w:rPr>
      </w:pPr>
      <w:r w:rsidRPr="00410C99">
        <w:rPr>
          <w:szCs w:val="24"/>
        </w:rPr>
        <w:t>(b)</w:t>
      </w:r>
      <w:r>
        <w:rPr>
          <w:szCs w:val="24"/>
        </w:rPr>
        <w:tab/>
      </w:r>
      <w:r w:rsidRPr="00410C99">
        <w:rPr>
          <w:szCs w:val="24"/>
        </w:rPr>
        <w:t>The percentage discount applicable to tariffs for LV substation end users is:</w:t>
      </w:r>
      <w:r>
        <w:rPr>
          <w:szCs w:val="24"/>
        </w:rPr>
        <w:t xml:space="preserve"> </w:t>
      </w:r>
      <w:r w:rsidRPr="00410C99">
        <w:rPr>
          <w:szCs w:val="24"/>
        </w:rPr>
        <w:t>[HV: LV Sub discount] = ([HV/LV allocation] + [HV allocation]*(1-[HV</w:t>
      </w:r>
      <w:r>
        <w:rPr>
          <w:szCs w:val="24"/>
        </w:rPr>
        <w:t xml:space="preserve"> </w:t>
      </w:r>
      <w:r w:rsidRPr="00410C99">
        <w:rPr>
          <w:szCs w:val="24"/>
        </w:rPr>
        <w:t>split]*[HV direct proportion]))/(1-[LV mains allocation] – [LV services</w:t>
      </w:r>
      <w:r w:rsidR="00E10519">
        <w:rPr>
          <w:szCs w:val="24"/>
        </w:rPr>
        <w:t xml:space="preserve"> </w:t>
      </w:r>
      <w:r w:rsidRPr="00410C99">
        <w:rPr>
          <w:szCs w:val="24"/>
        </w:rPr>
        <w:t>allocation]).</w:t>
      </w:r>
    </w:p>
    <w:p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w:t>
      </w:r>
      <w:r w:rsidR="00E10519">
        <w:rPr>
          <w:b/>
          <w:u w:val="single"/>
          <w:lang w:val="en-GB"/>
        </w:rPr>
        <w:t>s</w:t>
      </w:r>
      <w:r>
        <w:rPr>
          <w:b/>
          <w:u w:val="single"/>
          <w:lang w:val="en-GB"/>
        </w:rPr>
        <w:t xml:space="preserve"> </w:t>
      </w:r>
      <w:r w:rsidR="00E10519">
        <w:rPr>
          <w:b/>
          <w:u w:val="single"/>
          <w:lang w:val="en-GB"/>
        </w:rPr>
        <w:t>124 and 125</w:t>
      </w:r>
      <w:r>
        <w:rPr>
          <w:b/>
          <w:u w:val="single"/>
          <w:lang w:val="en-GB"/>
        </w:rPr>
        <w:t xml:space="preserve"> of Schedule 16 as follows:</w:t>
      </w:r>
    </w:p>
    <w:p w:rsidR="00E10519" w:rsidRPr="00E10519" w:rsidRDefault="00E10519" w:rsidP="00E10519">
      <w:pPr>
        <w:pStyle w:val="Heading2"/>
        <w:widowControl w:val="0"/>
        <w:numPr>
          <w:ilvl w:val="0"/>
          <w:numId w:val="0"/>
        </w:numPr>
        <w:ind w:left="720" w:hanging="720"/>
        <w:jc w:val="both"/>
        <w:rPr>
          <w:szCs w:val="24"/>
        </w:rPr>
      </w:pPr>
      <w:r w:rsidRPr="00E10519">
        <w:rPr>
          <w:szCs w:val="24"/>
        </w:rPr>
        <w:t xml:space="preserve">124. </w:t>
      </w:r>
      <w:r>
        <w:rPr>
          <w:szCs w:val="24"/>
        </w:rPr>
        <w:tab/>
      </w:r>
      <w:r w:rsidRPr="00E10519">
        <w:rPr>
          <w:szCs w:val="24"/>
        </w:rPr>
        <w:t>For demand users, the discount percentages are applied to all tariff components in all</w:t>
      </w:r>
      <w:r>
        <w:rPr>
          <w:szCs w:val="24"/>
        </w:rPr>
        <w:t>-</w:t>
      </w:r>
      <w:r w:rsidRPr="00E10519">
        <w:rPr>
          <w:szCs w:val="24"/>
        </w:rPr>
        <w:t xml:space="preserve">the-way tariffs in order to determine </w:t>
      </w:r>
      <w:del w:id="70" w:author="Gowling WLG" w:date="2017-03-06T17:14:00Z">
        <w:r w:rsidRPr="00E10519" w:rsidDel="00421416">
          <w:rPr>
            <w:szCs w:val="24"/>
          </w:rPr>
          <w:delText xml:space="preserve">embedded </w:delText>
        </w:r>
      </w:del>
      <w:ins w:id="71" w:author="Gowling WLG" w:date="2017-03-06T17:14:00Z">
        <w:r w:rsidR="00421416">
          <w:rPr>
            <w:szCs w:val="24"/>
          </w:rPr>
          <w:t>QNO</w:t>
        </w:r>
        <w:r w:rsidR="00421416" w:rsidRPr="00E10519">
          <w:rPr>
            <w:szCs w:val="24"/>
          </w:rPr>
          <w:t xml:space="preserve"> </w:t>
        </w:r>
      </w:ins>
      <w:r w:rsidRPr="00E10519">
        <w:rPr>
          <w:szCs w:val="24"/>
        </w:rPr>
        <w:t>network portfolio tariffs.</w:t>
      </w:r>
    </w:p>
    <w:p w:rsidR="00410C99" w:rsidRDefault="00E10519" w:rsidP="00E10519">
      <w:pPr>
        <w:pStyle w:val="Heading2"/>
        <w:widowControl w:val="0"/>
        <w:numPr>
          <w:ilvl w:val="0"/>
          <w:numId w:val="0"/>
        </w:numPr>
        <w:ind w:left="720" w:hanging="720"/>
        <w:jc w:val="both"/>
        <w:rPr>
          <w:szCs w:val="24"/>
        </w:rPr>
      </w:pPr>
      <w:r w:rsidRPr="00E10519">
        <w:rPr>
          <w:szCs w:val="24"/>
        </w:rPr>
        <w:t xml:space="preserve">125. </w:t>
      </w:r>
      <w:r>
        <w:rPr>
          <w:szCs w:val="24"/>
        </w:rPr>
        <w:tab/>
      </w:r>
      <w:r w:rsidRPr="00E10519">
        <w:rPr>
          <w:szCs w:val="24"/>
        </w:rPr>
        <w:t>For generation users, the unit rate element (p/kWh) is not discounted, reflecting the</w:t>
      </w:r>
      <w:r>
        <w:rPr>
          <w:szCs w:val="24"/>
        </w:rPr>
        <w:t xml:space="preserve"> </w:t>
      </w:r>
      <w:r w:rsidRPr="00E10519">
        <w:rPr>
          <w:szCs w:val="24"/>
        </w:rPr>
        <w:t>modelling assumption that generation benefits are seen at the voltage level above the</w:t>
      </w:r>
      <w:r>
        <w:rPr>
          <w:szCs w:val="24"/>
        </w:rPr>
        <w:t xml:space="preserve"> </w:t>
      </w:r>
      <w:r w:rsidRPr="00E10519">
        <w:rPr>
          <w:szCs w:val="24"/>
        </w:rPr>
        <w:t xml:space="preserve">Exit Point, and therefore the </w:t>
      </w:r>
      <w:del w:id="72" w:author="Gowling WLG" w:date="2017-03-06T17:14:00Z">
        <w:r w:rsidRPr="00E10519" w:rsidDel="00421416">
          <w:rPr>
            <w:szCs w:val="24"/>
          </w:rPr>
          <w:delText>embedded LDNO</w:delText>
        </w:r>
      </w:del>
      <w:ins w:id="73" w:author="Gowling WLG" w:date="2017-03-06T17:14:00Z">
        <w:r w:rsidR="00421416">
          <w:rPr>
            <w:szCs w:val="24"/>
          </w:rPr>
          <w:t>QNO</w:t>
        </w:r>
      </w:ins>
      <w:r w:rsidRPr="00E10519">
        <w:rPr>
          <w:szCs w:val="24"/>
        </w:rPr>
        <w:t xml:space="preserve"> simply “passes on” the benefits seen at</w:t>
      </w:r>
      <w:r>
        <w:rPr>
          <w:szCs w:val="24"/>
        </w:rPr>
        <w:t xml:space="preserve"> </w:t>
      </w:r>
      <w:r w:rsidRPr="00E10519">
        <w:rPr>
          <w:szCs w:val="24"/>
        </w:rPr>
        <w:t>the DNO Party level. The fixed charge element (p/day) is discounted at 100 per cent,</w:t>
      </w:r>
      <w:r>
        <w:rPr>
          <w:szCs w:val="24"/>
        </w:rPr>
        <w:t xml:space="preserve"> </w:t>
      </w:r>
      <w:r w:rsidRPr="00E10519">
        <w:rPr>
          <w:szCs w:val="24"/>
        </w:rPr>
        <w:t>as this tariff component in the all-the-way tariff recovers costs associated with the</w:t>
      </w:r>
      <w:r>
        <w:rPr>
          <w:szCs w:val="24"/>
        </w:rPr>
        <w:t xml:space="preserve"> </w:t>
      </w:r>
      <w:r w:rsidRPr="00E10519">
        <w:rPr>
          <w:szCs w:val="24"/>
        </w:rPr>
        <w:t>allocation of other expenditure to service assets, which are not provided by the DNO</w:t>
      </w:r>
      <w:r>
        <w:rPr>
          <w:szCs w:val="24"/>
        </w:rPr>
        <w:t xml:space="preserve"> </w:t>
      </w:r>
      <w:r w:rsidRPr="00E10519">
        <w:rPr>
          <w:szCs w:val="24"/>
        </w:rPr>
        <w:t>Party.</w:t>
      </w:r>
    </w:p>
    <w:p w:rsidR="00ED3DD3" w:rsidRDefault="00ED3DD3" w:rsidP="00410C99">
      <w:pPr>
        <w:widowControl w:val="0"/>
        <w:autoSpaceDE w:val="0"/>
        <w:autoSpaceDN w:val="0"/>
        <w:adjustRightInd w:val="0"/>
        <w:spacing w:after="240" w:line="360" w:lineRule="auto"/>
        <w:jc w:val="both"/>
        <w:rPr>
          <w:ins w:id="74" w:author="Gowling WLG" w:date="2017-03-14T12:07:00Z"/>
          <w:b/>
          <w:u w:val="single"/>
          <w:lang w:val="en-GB"/>
        </w:rPr>
      </w:pPr>
    </w:p>
    <w:p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lastRenderedPageBreak/>
        <w:t xml:space="preserve">Amend paragraph </w:t>
      </w:r>
      <w:r w:rsidR="00E10519">
        <w:rPr>
          <w:b/>
          <w:u w:val="single"/>
          <w:lang w:val="en-GB"/>
        </w:rPr>
        <w:t>127</w:t>
      </w:r>
      <w:r>
        <w:rPr>
          <w:b/>
          <w:u w:val="single"/>
          <w:lang w:val="en-GB"/>
        </w:rPr>
        <w:t xml:space="preserve"> of Schedule 16 as follows:</w:t>
      </w:r>
    </w:p>
    <w:p w:rsidR="00410C99" w:rsidRDefault="00E10519" w:rsidP="00E10519">
      <w:pPr>
        <w:pStyle w:val="Heading2"/>
        <w:widowControl w:val="0"/>
        <w:numPr>
          <w:ilvl w:val="0"/>
          <w:numId w:val="0"/>
        </w:numPr>
        <w:ind w:left="720" w:hanging="720"/>
        <w:jc w:val="both"/>
        <w:rPr>
          <w:szCs w:val="24"/>
        </w:rPr>
      </w:pPr>
      <w:r>
        <w:rPr>
          <w:szCs w:val="24"/>
        </w:rPr>
        <w:t>127.</w:t>
      </w:r>
      <w:r>
        <w:rPr>
          <w:szCs w:val="24"/>
        </w:rPr>
        <w:tab/>
      </w:r>
      <w:r w:rsidRPr="00E10519">
        <w:rPr>
          <w:szCs w:val="24"/>
        </w:rPr>
        <w:t>This part details the common tariff structure and associated tariff elements for Non-Half Hourly (NHH), Half-Hourly (HH) site-specific and HH aggregated metered</w:t>
      </w:r>
      <w:r>
        <w:rPr>
          <w:szCs w:val="24"/>
        </w:rPr>
        <w:t xml:space="preserve"> </w:t>
      </w:r>
      <w:r w:rsidRPr="00E10519">
        <w:rPr>
          <w:szCs w:val="24"/>
        </w:rPr>
        <w:t>supplies for demand and generation, for unmetered supplies and for charges to</w:t>
      </w:r>
      <w:r>
        <w:rPr>
          <w:szCs w:val="24"/>
        </w:rPr>
        <w:t xml:space="preserve"> </w:t>
      </w:r>
      <w:del w:id="75" w:author="Gowling WLG" w:date="2017-03-06T17:14:00Z">
        <w:r w:rsidRPr="00E10519" w:rsidDel="00421416">
          <w:rPr>
            <w:szCs w:val="24"/>
          </w:rPr>
          <w:delText>LDNOs</w:delText>
        </w:r>
      </w:del>
      <w:ins w:id="76" w:author="Gowling WLG" w:date="2017-03-06T17:14:00Z">
        <w:r w:rsidR="00421416">
          <w:rPr>
            <w:szCs w:val="24"/>
          </w:rPr>
          <w:t>QNOs</w:t>
        </w:r>
      </w:ins>
      <w:r w:rsidRPr="00E10519">
        <w:rPr>
          <w:szCs w:val="24"/>
        </w:rPr>
        <w:t>.</w:t>
      </w:r>
    </w:p>
    <w:p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paragraph 147 of Schedule 16 as follows:</w:t>
      </w:r>
    </w:p>
    <w:p w:rsidR="00421416" w:rsidRPr="00421416" w:rsidRDefault="00421416" w:rsidP="00E10519">
      <w:pPr>
        <w:pStyle w:val="Heading2"/>
        <w:widowControl w:val="0"/>
        <w:numPr>
          <w:ilvl w:val="0"/>
          <w:numId w:val="0"/>
        </w:numPr>
        <w:ind w:left="720" w:hanging="720"/>
        <w:jc w:val="both"/>
        <w:rPr>
          <w:b/>
          <w:szCs w:val="24"/>
        </w:rPr>
      </w:pPr>
      <w:r>
        <w:rPr>
          <w:szCs w:val="24"/>
        </w:rPr>
        <w:tab/>
      </w:r>
      <w:r w:rsidRPr="00421416">
        <w:rPr>
          <w:b/>
          <w:szCs w:val="24"/>
        </w:rPr>
        <w:t xml:space="preserve">Tariff structures for </w:t>
      </w:r>
      <w:del w:id="77" w:author="Gowling WLG" w:date="2017-03-06T17:15:00Z">
        <w:r w:rsidRPr="00421416" w:rsidDel="00421416">
          <w:rPr>
            <w:b/>
            <w:szCs w:val="24"/>
          </w:rPr>
          <w:delText>LDNOs</w:delText>
        </w:r>
      </w:del>
      <w:ins w:id="78" w:author="Gowling WLG" w:date="2017-03-06T17:15:00Z">
        <w:r>
          <w:rPr>
            <w:b/>
            <w:szCs w:val="24"/>
          </w:rPr>
          <w:t>QNOs</w:t>
        </w:r>
      </w:ins>
    </w:p>
    <w:p w:rsidR="00E10519" w:rsidRDefault="00E10519" w:rsidP="00E10519">
      <w:pPr>
        <w:pStyle w:val="Heading2"/>
        <w:widowControl w:val="0"/>
        <w:numPr>
          <w:ilvl w:val="0"/>
          <w:numId w:val="0"/>
        </w:numPr>
        <w:ind w:left="720" w:hanging="720"/>
        <w:jc w:val="both"/>
        <w:rPr>
          <w:szCs w:val="24"/>
        </w:rPr>
      </w:pPr>
      <w:r w:rsidRPr="00E10519">
        <w:rPr>
          <w:szCs w:val="24"/>
        </w:rPr>
        <w:t xml:space="preserve">147. </w:t>
      </w:r>
      <w:r>
        <w:rPr>
          <w:szCs w:val="24"/>
        </w:rPr>
        <w:tab/>
      </w:r>
      <w:r w:rsidRPr="00E10519">
        <w:rPr>
          <w:szCs w:val="24"/>
        </w:rPr>
        <w:t xml:space="preserve">The tariff structure for </w:t>
      </w:r>
      <w:del w:id="79" w:author="Gowling WLG" w:date="2017-03-06T17:15:00Z">
        <w:r w:rsidRPr="00E10519" w:rsidDel="00421416">
          <w:rPr>
            <w:szCs w:val="24"/>
          </w:rPr>
          <w:delText xml:space="preserve">LDNOs </w:delText>
        </w:r>
      </w:del>
      <w:ins w:id="80" w:author="Gowling WLG" w:date="2017-03-06T17:15:00Z">
        <w:r w:rsidR="00421416">
          <w:rPr>
            <w:szCs w:val="24"/>
          </w:rPr>
          <w:t>QNOs</w:t>
        </w:r>
        <w:r w:rsidR="00421416" w:rsidRPr="00E10519">
          <w:rPr>
            <w:szCs w:val="24"/>
          </w:rPr>
          <w:t xml:space="preserve"> </w:t>
        </w:r>
      </w:ins>
      <w:r w:rsidRPr="00E10519">
        <w:rPr>
          <w:szCs w:val="24"/>
        </w:rPr>
        <w:t xml:space="preserve">will </w:t>
      </w:r>
      <w:del w:id="81" w:author="Gowling WLG" w:date="2017-03-06T17:16:00Z">
        <w:r w:rsidRPr="00E10519" w:rsidDel="00421416">
          <w:rPr>
            <w:szCs w:val="24"/>
          </w:rPr>
          <w:delText xml:space="preserve">mirror </w:delText>
        </w:r>
      </w:del>
      <w:ins w:id="82" w:author="Gowling WLG" w:date="2017-03-06T17:16:00Z">
        <w:r w:rsidR="00421416">
          <w:rPr>
            <w:szCs w:val="24"/>
          </w:rPr>
          <w:t>replicate</w:t>
        </w:r>
        <w:r w:rsidR="00421416" w:rsidRPr="00E10519">
          <w:rPr>
            <w:szCs w:val="24"/>
          </w:rPr>
          <w:t xml:space="preserve"> </w:t>
        </w:r>
      </w:ins>
      <w:r w:rsidRPr="00E10519">
        <w:rPr>
          <w:szCs w:val="24"/>
        </w:rPr>
        <w:t xml:space="preserve">the structure </w:t>
      </w:r>
      <w:del w:id="83" w:author="Gowling WLG" w:date="2017-03-06T17:16:00Z">
        <w:r w:rsidRPr="00E10519" w:rsidDel="00421416">
          <w:rPr>
            <w:szCs w:val="24"/>
          </w:rPr>
          <w:delText>of</w:delText>
        </w:r>
      </w:del>
      <w:ins w:id="84" w:author="Gowling WLG" w:date="2017-03-06T17:16:00Z">
        <w:r w:rsidR="00421416">
          <w:rPr>
            <w:szCs w:val="24"/>
          </w:rPr>
          <w:t xml:space="preserve">that </w:t>
        </w:r>
      </w:ins>
      <w:r w:rsidRPr="00E10519">
        <w:rPr>
          <w:szCs w:val="24"/>
        </w:rPr>
        <w:t xml:space="preserve"> the </w:t>
      </w:r>
      <w:ins w:id="85" w:author="Gowling WLG" w:date="2017-03-06T17:16:00Z">
        <w:r w:rsidR="00421416">
          <w:rPr>
            <w:szCs w:val="24"/>
          </w:rPr>
          <w:t xml:space="preserve">DNO Party uses in setting its </w:t>
        </w:r>
      </w:ins>
      <w:r w:rsidRPr="00E10519">
        <w:rPr>
          <w:szCs w:val="24"/>
        </w:rPr>
        <w:t>all-the-way-tariff</w:t>
      </w:r>
      <w:ins w:id="86" w:author="Gowling WLG" w:date="2017-03-06T17:16:00Z">
        <w:r w:rsidR="00421416">
          <w:rPr>
            <w:szCs w:val="24"/>
          </w:rPr>
          <w:t>s to its equivalent end users</w:t>
        </w:r>
      </w:ins>
      <w:del w:id="87" w:author="Gowling WLG" w:date="2017-03-06T17:17:00Z">
        <w:r w:rsidRPr="00E10519" w:rsidDel="00421416">
          <w:rPr>
            <w:szCs w:val="24"/>
          </w:rPr>
          <w:delText>, and</w:delText>
        </w:r>
        <w:r w:rsidDel="00421416">
          <w:rPr>
            <w:szCs w:val="24"/>
          </w:rPr>
          <w:delText xml:space="preserve"> </w:delText>
        </w:r>
        <w:r w:rsidRPr="00E10519" w:rsidDel="00421416">
          <w:rPr>
            <w:szCs w:val="24"/>
          </w:rPr>
          <w:delText>is dependant on the voltage of the Point of Connection being either LV (see Table 8)</w:delText>
        </w:r>
        <w:r w:rsidDel="00421416">
          <w:rPr>
            <w:szCs w:val="24"/>
          </w:rPr>
          <w:delText xml:space="preserve"> </w:delText>
        </w:r>
        <w:r w:rsidRPr="00E10519" w:rsidDel="00421416">
          <w:rPr>
            <w:szCs w:val="24"/>
          </w:rPr>
          <w:delText>or HV (see Table 9); except for the LDNO UMS tariffs (marked with ** in Tables 8</w:delText>
        </w:r>
        <w:r w:rsidDel="00421416">
          <w:rPr>
            <w:szCs w:val="24"/>
          </w:rPr>
          <w:delText xml:space="preserve"> </w:delText>
        </w:r>
        <w:r w:rsidRPr="00E10519" w:rsidDel="00421416">
          <w:rPr>
            <w:szCs w:val="24"/>
          </w:rPr>
          <w:delText>and 9 below), which are charged by reference to the voltage of the Points of</w:delText>
        </w:r>
        <w:r w:rsidDel="00421416">
          <w:rPr>
            <w:szCs w:val="24"/>
          </w:rPr>
          <w:delText xml:space="preserve"> </w:delText>
        </w:r>
        <w:r w:rsidRPr="00E10519" w:rsidDel="00421416">
          <w:rPr>
            <w:szCs w:val="24"/>
          </w:rPr>
          <w:delText>Connection that provide the majority of the energised domestic connections for the</w:delText>
        </w:r>
        <w:r w:rsidDel="00421416">
          <w:rPr>
            <w:szCs w:val="24"/>
          </w:rPr>
          <w:delText xml:space="preserve"> </w:delText>
        </w:r>
        <w:r w:rsidRPr="00E10519" w:rsidDel="00421416">
          <w:rPr>
            <w:szCs w:val="24"/>
          </w:rPr>
          <w:delText>LDNO in the GSP Group (or, where there is no such majority, on such other</w:delText>
        </w:r>
        <w:r w:rsidDel="00421416">
          <w:rPr>
            <w:szCs w:val="24"/>
          </w:rPr>
          <w:delText xml:space="preserve"> </w:delText>
        </w:r>
        <w:r w:rsidRPr="00E10519" w:rsidDel="00421416">
          <w:rPr>
            <w:szCs w:val="24"/>
          </w:rPr>
          <w:delText>reasonable basis as the DNO Party determines). In all cases, the same tariff elements</w:delText>
        </w:r>
        <w:r w:rsidDel="00421416">
          <w:rPr>
            <w:szCs w:val="24"/>
          </w:rPr>
          <w:delText xml:space="preserve"> </w:delText>
        </w:r>
        <w:r w:rsidRPr="00E10519" w:rsidDel="00421416">
          <w:rPr>
            <w:szCs w:val="24"/>
          </w:rPr>
          <w:delText>will apply</w:delText>
        </w:r>
      </w:del>
      <w:r w:rsidRPr="00E10519">
        <w:rPr>
          <w:szCs w:val="24"/>
        </w:rPr>
        <w:t>.</w:t>
      </w:r>
    </w:p>
    <w:p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heading of Table 8 in Schedule 16 as follows:</w:t>
      </w:r>
    </w:p>
    <w:p w:rsidR="00E10519" w:rsidRPr="00E10519" w:rsidRDefault="00E10519" w:rsidP="00E10519">
      <w:pPr>
        <w:pStyle w:val="Heading2"/>
        <w:widowControl w:val="0"/>
        <w:numPr>
          <w:ilvl w:val="0"/>
          <w:numId w:val="0"/>
        </w:numPr>
        <w:ind w:left="720" w:hanging="720"/>
        <w:jc w:val="center"/>
        <w:rPr>
          <w:b/>
          <w:szCs w:val="24"/>
        </w:rPr>
      </w:pPr>
      <w:r w:rsidRPr="00E10519">
        <w:rPr>
          <w:b/>
          <w:szCs w:val="24"/>
        </w:rPr>
        <w:t xml:space="preserve">Table 8: </w:t>
      </w:r>
      <w:del w:id="88" w:author="Gowling WLG" w:date="2017-03-06T17:17:00Z">
        <w:r w:rsidRPr="00E10519" w:rsidDel="00421416">
          <w:rPr>
            <w:b/>
            <w:szCs w:val="24"/>
          </w:rPr>
          <w:delText xml:space="preserve">LDNO </w:delText>
        </w:r>
      </w:del>
      <w:ins w:id="89" w:author="Gowling WLG" w:date="2017-03-06T17:17:00Z">
        <w:r w:rsidR="00421416">
          <w:rPr>
            <w:b/>
            <w:szCs w:val="24"/>
          </w:rPr>
          <w:t>QNO</w:t>
        </w:r>
        <w:r w:rsidR="00421416" w:rsidRPr="00E10519">
          <w:rPr>
            <w:b/>
            <w:szCs w:val="24"/>
          </w:rPr>
          <w:t xml:space="preserve"> </w:t>
        </w:r>
      </w:ins>
      <w:r w:rsidRPr="00E10519">
        <w:rPr>
          <w:b/>
          <w:szCs w:val="24"/>
        </w:rPr>
        <w:t>LV connection*</w:t>
      </w:r>
    </w:p>
    <w:p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footnote to Table 8 in Schedule 16 as follows:</w:t>
      </w:r>
    </w:p>
    <w:p w:rsidR="00E10519" w:rsidRDefault="00E10519" w:rsidP="00421416">
      <w:pPr>
        <w:pStyle w:val="Heading2"/>
        <w:widowControl w:val="0"/>
        <w:numPr>
          <w:ilvl w:val="0"/>
          <w:numId w:val="0"/>
        </w:numPr>
        <w:jc w:val="both"/>
        <w:rPr>
          <w:szCs w:val="24"/>
        </w:rPr>
      </w:pPr>
      <w:r w:rsidRPr="00E10519">
        <w:rPr>
          <w:szCs w:val="24"/>
        </w:rPr>
        <w:t xml:space="preserve">* Where the boundary between the </w:t>
      </w:r>
      <w:del w:id="90" w:author="Gowling WLG" w:date="2017-03-06T17:17:00Z">
        <w:r w:rsidRPr="00E10519" w:rsidDel="00421416">
          <w:rPr>
            <w:szCs w:val="24"/>
          </w:rPr>
          <w:delText xml:space="preserve">LDNO </w:delText>
        </w:r>
      </w:del>
      <w:ins w:id="91" w:author="Gowling WLG" w:date="2017-03-06T17:17:00Z">
        <w:r w:rsidR="00421416">
          <w:rPr>
            <w:szCs w:val="24"/>
          </w:rPr>
          <w:t>QNO</w:t>
        </w:r>
        <w:r w:rsidR="00421416" w:rsidRPr="00E10519">
          <w:rPr>
            <w:szCs w:val="24"/>
          </w:rPr>
          <w:t xml:space="preserve"> </w:t>
        </w:r>
      </w:ins>
      <w:r w:rsidRPr="00E10519">
        <w:rPr>
          <w:szCs w:val="24"/>
        </w:rPr>
        <w:t xml:space="preserve">and DNO </w:t>
      </w:r>
      <w:ins w:id="92" w:author="Gowling WLG" w:date="2017-03-06T17:17:00Z">
        <w:r w:rsidR="00421416">
          <w:rPr>
            <w:szCs w:val="24"/>
          </w:rPr>
          <w:t xml:space="preserve">Party's </w:t>
        </w:r>
      </w:ins>
      <w:r w:rsidRPr="00E10519">
        <w:rPr>
          <w:szCs w:val="24"/>
        </w:rPr>
        <w:t>network is at LV</w:t>
      </w:r>
    </w:p>
    <w:p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heading of Table 9 in Schedule 16 as follows:</w:t>
      </w:r>
    </w:p>
    <w:p w:rsidR="00E10519" w:rsidRDefault="00E10519" w:rsidP="00E10519">
      <w:pPr>
        <w:pStyle w:val="Heading2"/>
        <w:widowControl w:val="0"/>
        <w:numPr>
          <w:ilvl w:val="0"/>
          <w:numId w:val="0"/>
        </w:numPr>
        <w:ind w:left="720" w:hanging="720"/>
        <w:jc w:val="center"/>
        <w:rPr>
          <w:b/>
          <w:szCs w:val="24"/>
        </w:rPr>
      </w:pPr>
      <w:r w:rsidRPr="00E10519">
        <w:rPr>
          <w:b/>
          <w:szCs w:val="24"/>
        </w:rPr>
        <w:t xml:space="preserve">Table 9: </w:t>
      </w:r>
      <w:del w:id="93" w:author="Gowling WLG" w:date="2017-03-06T17:18:00Z">
        <w:r w:rsidRPr="00E10519" w:rsidDel="00421416">
          <w:rPr>
            <w:b/>
            <w:szCs w:val="24"/>
          </w:rPr>
          <w:delText xml:space="preserve">LDNO </w:delText>
        </w:r>
      </w:del>
      <w:ins w:id="94" w:author="Gowling WLG" w:date="2017-03-06T17:18:00Z">
        <w:r w:rsidR="00421416">
          <w:rPr>
            <w:b/>
            <w:szCs w:val="24"/>
          </w:rPr>
          <w:t>QNO</w:t>
        </w:r>
        <w:r w:rsidR="00421416" w:rsidRPr="00E10519">
          <w:rPr>
            <w:b/>
            <w:szCs w:val="24"/>
          </w:rPr>
          <w:t xml:space="preserve"> </w:t>
        </w:r>
      </w:ins>
      <w:r w:rsidRPr="00E10519">
        <w:rPr>
          <w:b/>
          <w:szCs w:val="24"/>
        </w:rPr>
        <w:t>HV connection*</w:t>
      </w:r>
    </w:p>
    <w:p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paragraph 151 of Schedule 16 as follows:</w:t>
      </w:r>
    </w:p>
    <w:p w:rsidR="00E10519" w:rsidRPr="00E10519" w:rsidRDefault="00E10519" w:rsidP="00E10519">
      <w:pPr>
        <w:pStyle w:val="Heading2"/>
        <w:widowControl w:val="0"/>
        <w:numPr>
          <w:ilvl w:val="0"/>
          <w:numId w:val="0"/>
        </w:numPr>
        <w:ind w:left="720" w:hanging="720"/>
        <w:jc w:val="both"/>
        <w:rPr>
          <w:szCs w:val="24"/>
        </w:rPr>
      </w:pPr>
      <w:r w:rsidRPr="00E10519">
        <w:rPr>
          <w:szCs w:val="24"/>
        </w:rPr>
        <w:t>151.</w:t>
      </w:r>
      <w:r>
        <w:rPr>
          <w:szCs w:val="24"/>
        </w:rPr>
        <w:tab/>
      </w:r>
      <w:r w:rsidRPr="00E10519">
        <w:rPr>
          <w:szCs w:val="24"/>
        </w:rPr>
        <w:t xml:space="preserve">For </w:t>
      </w:r>
      <w:del w:id="95" w:author="Gowling WLG" w:date="2017-03-06T17:18:00Z">
        <w:r w:rsidRPr="00E10519" w:rsidDel="00421416">
          <w:rPr>
            <w:szCs w:val="24"/>
          </w:rPr>
          <w:delText xml:space="preserve">LDNO </w:delText>
        </w:r>
      </w:del>
      <w:ins w:id="96" w:author="Gowling WLG" w:date="2017-03-06T17:18:00Z">
        <w:r w:rsidR="00421416">
          <w:rPr>
            <w:szCs w:val="24"/>
          </w:rPr>
          <w:t>QNO</w:t>
        </w:r>
        <w:r w:rsidR="00421416" w:rsidRPr="00E10519">
          <w:rPr>
            <w:szCs w:val="24"/>
          </w:rPr>
          <w:t xml:space="preserve"> </w:t>
        </w:r>
      </w:ins>
      <w:r w:rsidRPr="00E10519">
        <w:rPr>
          <w:szCs w:val="24"/>
        </w:rPr>
        <w:t>connections, if capacity ramping has been agreed with the DNO Party, in</w:t>
      </w:r>
      <w:r>
        <w:rPr>
          <w:szCs w:val="24"/>
        </w:rPr>
        <w:t xml:space="preserve"> </w:t>
      </w:r>
      <w:r w:rsidRPr="00E10519">
        <w:rPr>
          <w:szCs w:val="24"/>
        </w:rPr>
        <w:t>accordance with the DNO Party’s connection charging methodology, the phasing</w:t>
      </w:r>
      <w:r>
        <w:rPr>
          <w:szCs w:val="24"/>
        </w:rPr>
        <w:t xml:space="preserve"> </w:t>
      </w:r>
      <w:r w:rsidRPr="00E10519">
        <w:rPr>
          <w:szCs w:val="24"/>
        </w:rPr>
        <w:t>profile will apply instead of the above rules. Where a</w:t>
      </w:r>
      <w:del w:id="97" w:author="Gowling WLG" w:date="2017-03-06T17:18:00Z">
        <w:r w:rsidRPr="00E10519" w:rsidDel="00421416">
          <w:rPr>
            <w:szCs w:val="24"/>
          </w:rPr>
          <w:delText>n</w:delText>
        </w:r>
      </w:del>
      <w:r w:rsidRPr="00E10519">
        <w:rPr>
          <w:szCs w:val="24"/>
        </w:rPr>
        <w:t xml:space="preserve"> </w:t>
      </w:r>
      <w:del w:id="98" w:author="Gowling WLG" w:date="2017-03-06T17:18:00Z">
        <w:r w:rsidRPr="00E10519" w:rsidDel="00421416">
          <w:rPr>
            <w:szCs w:val="24"/>
          </w:rPr>
          <w:delText>LDNO</w:delText>
        </w:r>
      </w:del>
      <w:ins w:id="99" w:author="Gowling WLG" w:date="2017-03-06T17:18:00Z">
        <w:r w:rsidR="00421416">
          <w:rPr>
            <w:szCs w:val="24"/>
          </w:rPr>
          <w:t>QNO</w:t>
        </w:r>
      </w:ins>
      <w:r w:rsidRPr="00E10519">
        <w:rPr>
          <w:szCs w:val="24"/>
        </w:rPr>
        <w:t xml:space="preserve"> has agreed a phasing</w:t>
      </w:r>
      <w:r>
        <w:rPr>
          <w:szCs w:val="24"/>
        </w:rPr>
        <w:t xml:space="preserve"> </w:t>
      </w:r>
      <w:r w:rsidRPr="00E10519">
        <w:rPr>
          <w:szCs w:val="24"/>
        </w:rPr>
        <w:t>of capacity this will be captured in the Bilateral Connection Agreement with the DNO</w:t>
      </w:r>
      <w:r>
        <w:rPr>
          <w:szCs w:val="24"/>
        </w:rPr>
        <w:t xml:space="preserve"> </w:t>
      </w:r>
      <w:r w:rsidRPr="00E10519">
        <w:rPr>
          <w:szCs w:val="24"/>
        </w:rPr>
        <w:t>Party.</w:t>
      </w:r>
    </w:p>
    <w:p w:rsidR="00E10519" w:rsidRPr="00E10519" w:rsidRDefault="00E10519" w:rsidP="00E10519">
      <w:pPr>
        <w:pStyle w:val="Heading2"/>
        <w:widowControl w:val="0"/>
        <w:numPr>
          <w:ilvl w:val="0"/>
          <w:numId w:val="0"/>
        </w:numPr>
        <w:ind w:left="720" w:hanging="720"/>
        <w:jc w:val="both"/>
        <w:rPr>
          <w:b/>
          <w:szCs w:val="24"/>
          <w:u w:val="single"/>
        </w:rPr>
      </w:pPr>
      <w:r w:rsidRPr="00E10519">
        <w:rPr>
          <w:b/>
          <w:szCs w:val="24"/>
          <w:u w:val="single"/>
        </w:rPr>
        <w:t>Amend the following</w:t>
      </w:r>
      <w:r>
        <w:rPr>
          <w:b/>
          <w:szCs w:val="24"/>
          <w:u w:val="single"/>
        </w:rPr>
        <w:t xml:space="preserve"> definitions</w:t>
      </w:r>
      <w:r w:rsidRPr="00E10519">
        <w:rPr>
          <w:b/>
          <w:szCs w:val="24"/>
          <w:u w:val="single"/>
        </w:rPr>
        <w:t xml:space="preserve"> in the Glossary of Terms used in this Schedule 16:</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9"/>
        <w:gridCol w:w="6423"/>
      </w:tblGrid>
      <w:tr w:rsidR="00E10519" w:rsidTr="006F21A0">
        <w:tc>
          <w:tcPr>
            <w:tcW w:w="2649" w:type="dxa"/>
          </w:tcPr>
          <w:p w:rsidR="00E10519" w:rsidRPr="00E10519" w:rsidRDefault="00E10519" w:rsidP="00E10519">
            <w:pPr>
              <w:pStyle w:val="Heading2"/>
              <w:widowControl w:val="0"/>
              <w:numPr>
                <w:ilvl w:val="0"/>
                <w:numId w:val="0"/>
              </w:numPr>
              <w:jc w:val="both"/>
              <w:outlineLvl w:val="1"/>
              <w:rPr>
                <w:b/>
                <w:szCs w:val="24"/>
              </w:rPr>
            </w:pPr>
            <w:r w:rsidRPr="00E10519">
              <w:rPr>
                <w:b/>
                <w:szCs w:val="24"/>
              </w:rPr>
              <w:t>all-the-way tariff</w:t>
            </w:r>
          </w:p>
        </w:tc>
        <w:tc>
          <w:tcPr>
            <w:tcW w:w="6423" w:type="dxa"/>
          </w:tcPr>
          <w:p w:rsidR="00E10519" w:rsidRDefault="00E10519" w:rsidP="003F3A7F">
            <w:pPr>
              <w:pStyle w:val="Heading2"/>
              <w:widowControl w:val="0"/>
              <w:numPr>
                <w:ilvl w:val="0"/>
                <w:numId w:val="0"/>
              </w:numPr>
              <w:jc w:val="both"/>
              <w:outlineLvl w:val="1"/>
              <w:rPr>
                <w:szCs w:val="24"/>
              </w:rPr>
            </w:pPr>
            <w:r w:rsidRPr="00E10519">
              <w:rPr>
                <w:szCs w:val="24"/>
              </w:rPr>
              <w:t xml:space="preserve">a tariff applicable to an end user </w:t>
            </w:r>
            <w:del w:id="100" w:author="Gowling WLG" w:date="2017-03-06T17:22:00Z">
              <w:r w:rsidRPr="00E10519" w:rsidDel="00421416">
                <w:rPr>
                  <w:szCs w:val="24"/>
                </w:rPr>
                <w:delText>rather than an LDNO</w:delText>
              </w:r>
            </w:del>
            <w:ins w:id="101" w:author="Gowling WLG" w:date="2017-03-06T17:22:00Z">
              <w:r w:rsidR="00421416">
                <w:rPr>
                  <w:szCs w:val="24"/>
                </w:rPr>
                <w:t xml:space="preserve">connected directly to the DNO Party's </w:t>
              </w:r>
            </w:ins>
            <w:ins w:id="102" w:author="Gowling WLG" w:date="2017-03-23T16:57:00Z">
              <w:r w:rsidR="003F3A7F">
                <w:rPr>
                  <w:szCs w:val="24"/>
                </w:rPr>
                <w:t>network</w:t>
              </w:r>
            </w:ins>
            <w:r w:rsidRPr="00E10519">
              <w:rPr>
                <w:szCs w:val="24"/>
              </w:rPr>
              <w:t>.</w:t>
            </w:r>
          </w:p>
        </w:tc>
      </w:tr>
      <w:tr w:rsidR="00DE6E3E" w:rsidTr="006F21A0">
        <w:tc>
          <w:tcPr>
            <w:tcW w:w="2649" w:type="dxa"/>
          </w:tcPr>
          <w:p w:rsidR="00DE6E3E" w:rsidRPr="00E10519" w:rsidRDefault="00DE6E3E" w:rsidP="003B1F25">
            <w:pPr>
              <w:pStyle w:val="Heading2"/>
              <w:widowControl w:val="0"/>
              <w:numPr>
                <w:ilvl w:val="0"/>
                <w:numId w:val="0"/>
              </w:numPr>
              <w:jc w:val="both"/>
              <w:outlineLvl w:val="1"/>
              <w:rPr>
                <w:b/>
                <w:szCs w:val="24"/>
              </w:rPr>
            </w:pPr>
            <w:del w:id="103" w:author="Gowling WLG" w:date="2017-03-14T11:03:00Z">
              <w:r w:rsidRPr="00E10519" w:rsidDel="00DE6E3E">
                <w:rPr>
                  <w:b/>
                  <w:szCs w:val="24"/>
                </w:rPr>
                <w:delText>boundary tariff</w:delText>
              </w:r>
            </w:del>
          </w:p>
        </w:tc>
        <w:tc>
          <w:tcPr>
            <w:tcW w:w="6423" w:type="dxa"/>
          </w:tcPr>
          <w:p w:rsidR="00DE6E3E" w:rsidRDefault="00DE6E3E" w:rsidP="003B1F25">
            <w:pPr>
              <w:pStyle w:val="Heading2"/>
              <w:widowControl w:val="0"/>
              <w:numPr>
                <w:ilvl w:val="0"/>
                <w:numId w:val="0"/>
              </w:numPr>
              <w:jc w:val="both"/>
              <w:outlineLvl w:val="1"/>
              <w:rPr>
                <w:szCs w:val="24"/>
              </w:rPr>
            </w:pPr>
            <w:del w:id="104" w:author="Gowling WLG" w:date="2017-03-14T11:03:00Z">
              <w:r w:rsidRPr="00E10519" w:rsidDel="00DE6E3E">
                <w:rPr>
                  <w:szCs w:val="24"/>
                </w:rPr>
                <w:delText>a tariff for use of the DNO Party’s network by an LDNO where</w:delText>
              </w:r>
              <w:r w:rsidDel="00DE6E3E">
                <w:rPr>
                  <w:szCs w:val="24"/>
                </w:rPr>
                <w:delText xml:space="preserve"> </w:delText>
              </w:r>
              <w:r w:rsidRPr="00E10519" w:rsidDel="00DE6E3E">
                <w:rPr>
                  <w:szCs w:val="24"/>
                </w:rPr>
                <w:delText>charges are based on boundary flows.</w:delText>
              </w:r>
            </w:del>
          </w:p>
        </w:tc>
      </w:tr>
      <w:tr w:rsidR="00DE6E3E" w:rsidTr="006F21A0">
        <w:tc>
          <w:tcPr>
            <w:tcW w:w="2649" w:type="dxa"/>
          </w:tcPr>
          <w:p w:rsidR="00DE6E3E" w:rsidRPr="00E10519" w:rsidRDefault="00DE6E3E" w:rsidP="00E10519">
            <w:pPr>
              <w:pStyle w:val="Heading2"/>
              <w:widowControl w:val="0"/>
              <w:numPr>
                <w:ilvl w:val="0"/>
                <w:numId w:val="0"/>
              </w:numPr>
              <w:jc w:val="both"/>
              <w:outlineLvl w:val="1"/>
              <w:rPr>
                <w:b/>
                <w:szCs w:val="24"/>
              </w:rPr>
            </w:pPr>
            <w:del w:id="105" w:author="Gowling WLG" w:date="2017-03-23T16:58:00Z">
              <w:r w:rsidRPr="00E10519" w:rsidDel="003F3A7F">
                <w:rPr>
                  <w:b/>
                  <w:szCs w:val="24"/>
                </w:rPr>
                <w:delText>embedded network</w:delText>
              </w:r>
            </w:del>
          </w:p>
        </w:tc>
        <w:tc>
          <w:tcPr>
            <w:tcW w:w="6423" w:type="dxa"/>
          </w:tcPr>
          <w:p w:rsidR="00DE6E3E" w:rsidRDefault="00DE6E3E" w:rsidP="00421416">
            <w:pPr>
              <w:pStyle w:val="Heading2"/>
              <w:widowControl w:val="0"/>
              <w:numPr>
                <w:ilvl w:val="0"/>
                <w:numId w:val="0"/>
              </w:numPr>
              <w:jc w:val="both"/>
              <w:outlineLvl w:val="1"/>
              <w:rPr>
                <w:szCs w:val="24"/>
              </w:rPr>
            </w:pPr>
            <w:del w:id="106" w:author="Gowling WLG" w:date="2017-03-23T16:58:00Z">
              <w:r w:rsidRPr="00E10519" w:rsidDel="003F3A7F">
                <w:rPr>
                  <w:szCs w:val="24"/>
                </w:rPr>
                <w:delText>an electricity distribution system operated by an LDNO and</w:delText>
              </w:r>
              <w:r w:rsidDel="003F3A7F">
                <w:rPr>
                  <w:szCs w:val="24"/>
                </w:rPr>
                <w:delText xml:space="preserve"> </w:delText>
              </w:r>
              <w:r w:rsidRPr="00E10519" w:rsidDel="003F3A7F">
                <w:rPr>
                  <w:szCs w:val="24"/>
                </w:rPr>
                <w:delText>embedded within the DNO Party’s network.</w:delText>
              </w:r>
            </w:del>
          </w:p>
        </w:tc>
      </w:tr>
      <w:tr w:rsidR="00DE6E3E" w:rsidTr="006F21A0">
        <w:tc>
          <w:tcPr>
            <w:tcW w:w="2649" w:type="dxa"/>
          </w:tcPr>
          <w:p w:rsidR="00DE6E3E" w:rsidRPr="00E10519" w:rsidRDefault="00DE6E3E" w:rsidP="00E10519">
            <w:pPr>
              <w:pStyle w:val="Heading2"/>
              <w:widowControl w:val="0"/>
              <w:numPr>
                <w:ilvl w:val="0"/>
                <w:numId w:val="0"/>
              </w:numPr>
              <w:jc w:val="both"/>
              <w:outlineLvl w:val="1"/>
              <w:rPr>
                <w:b/>
                <w:szCs w:val="24"/>
              </w:rPr>
            </w:pPr>
            <w:r w:rsidRPr="00E10519">
              <w:rPr>
                <w:b/>
                <w:szCs w:val="24"/>
              </w:rPr>
              <w:t>end user</w:t>
            </w:r>
          </w:p>
        </w:tc>
        <w:tc>
          <w:tcPr>
            <w:tcW w:w="6423" w:type="dxa"/>
          </w:tcPr>
          <w:p w:rsidR="00DE6E3E" w:rsidRDefault="00DE6E3E" w:rsidP="00421416">
            <w:pPr>
              <w:pStyle w:val="Heading2"/>
              <w:widowControl w:val="0"/>
              <w:numPr>
                <w:ilvl w:val="0"/>
                <w:numId w:val="0"/>
              </w:numPr>
              <w:jc w:val="both"/>
              <w:outlineLvl w:val="1"/>
              <w:rPr>
                <w:szCs w:val="24"/>
              </w:rPr>
            </w:pPr>
            <w:r w:rsidRPr="00E10519">
              <w:rPr>
                <w:szCs w:val="24"/>
              </w:rPr>
              <w:t xml:space="preserve">is a user, but excluding </w:t>
            </w:r>
            <w:del w:id="107" w:author="Gowling WLG" w:date="2017-03-06T17:20:00Z">
              <w:r w:rsidRPr="00E10519" w:rsidDel="00421416">
                <w:rPr>
                  <w:szCs w:val="24"/>
                </w:rPr>
                <w:delText>LDNOs</w:delText>
              </w:r>
            </w:del>
            <w:ins w:id="108" w:author="Gowling WLG" w:date="2017-03-06T17:20:00Z">
              <w:r>
                <w:rPr>
                  <w:szCs w:val="24"/>
                </w:rPr>
                <w:t>QNOs</w:t>
              </w:r>
            </w:ins>
            <w:r w:rsidRPr="00E10519">
              <w:rPr>
                <w:szCs w:val="24"/>
              </w:rPr>
              <w:t>.</w:t>
            </w:r>
          </w:p>
        </w:tc>
      </w:tr>
      <w:tr w:rsidR="00DE6E3E" w:rsidTr="006F21A0">
        <w:tc>
          <w:tcPr>
            <w:tcW w:w="2649" w:type="dxa"/>
          </w:tcPr>
          <w:p w:rsidR="00DE6E3E" w:rsidRPr="00E10519" w:rsidRDefault="00DE6E3E" w:rsidP="00E10519">
            <w:pPr>
              <w:pStyle w:val="Heading2"/>
              <w:widowControl w:val="0"/>
              <w:numPr>
                <w:ilvl w:val="0"/>
                <w:numId w:val="0"/>
              </w:numPr>
              <w:jc w:val="both"/>
              <w:outlineLvl w:val="1"/>
              <w:rPr>
                <w:b/>
                <w:szCs w:val="24"/>
              </w:rPr>
            </w:pPr>
            <w:r w:rsidRPr="00E10519">
              <w:rPr>
                <w:b/>
                <w:szCs w:val="24"/>
              </w:rPr>
              <w:t>portfolio tariff</w:t>
            </w:r>
          </w:p>
        </w:tc>
        <w:tc>
          <w:tcPr>
            <w:tcW w:w="6423" w:type="dxa"/>
          </w:tcPr>
          <w:p w:rsidR="00DE6E3E" w:rsidRPr="00E10519" w:rsidRDefault="00DE6E3E" w:rsidP="00F77B7E">
            <w:pPr>
              <w:pStyle w:val="Heading2"/>
              <w:widowControl w:val="0"/>
              <w:numPr>
                <w:ilvl w:val="0"/>
                <w:numId w:val="0"/>
              </w:numPr>
              <w:jc w:val="both"/>
              <w:outlineLvl w:val="1"/>
              <w:rPr>
                <w:szCs w:val="24"/>
              </w:rPr>
            </w:pPr>
            <w:r w:rsidRPr="00E10519">
              <w:rPr>
                <w:szCs w:val="24"/>
              </w:rPr>
              <w:t>a tariff for use of the DNO Party’s network by a</w:t>
            </w:r>
            <w:del w:id="109" w:author="Gowling WLG" w:date="2017-03-06T17:21:00Z">
              <w:r w:rsidRPr="00E10519" w:rsidDel="00421416">
                <w:rPr>
                  <w:szCs w:val="24"/>
                </w:rPr>
                <w:delText>n</w:delText>
              </w:r>
            </w:del>
            <w:r w:rsidRPr="00E10519">
              <w:rPr>
                <w:szCs w:val="24"/>
              </w:rPr>
              <w:t xml:space="preserve"> </w:t>
            </w:r>
            <w:del w:id="110" w:author="Gowling WLG" w:date="2017-03-06T17:21:00Z">
              <w:r w:rsidRPr="00E10519" w:rsidDel="00421416">
                <w:rPr>
                  <w:szCs w:val="24"/>
                </w:rPr>
                <w:delText xml:space="preserve">LDNO </w:delText>
              </w:r>
            </w:del>
            <w:ins w:id="111" w:author="Gowling WLG" w:date="2017-03-06T17:21:00Z">
              <w:r>
                <w:rPr>
                  <w:szCs w:val="24"/>
                </w:rPr>
                <w:t>QNO</w:t>
              </w:r>
            </w:ins>
            <w:ins w:id="112" w:author="Gowling WLG" w:date="2017-03-14T11:39:00Z">
              <w:r w:rsidR="00F77B7E">
                <w:rPr>
                  <w:szCs w:val="24"/>
                </w:rPr>
                <w:t xml:space="preserve"> whose network is connected to the DNO Party's </w:t>
              </w:r>
            </w:ins>
            <w:ins w:id="113" w:author="Gowling WLG" w:date="2017-03-14T11:40:00Z">
              <w:r w:rsidR="00F77B7E">
                <w:rPr>
                  <w:szCs w:val="24"/>
                </w:rPr>
                <w:t>network</w:t>
              </w:r>
            </w:ins>
            <w:del w:id="114" w:author="Gowling WLG" w:date="2017-03-14T11:39:00Z">
              <w:r w:rsidRPr="00E10519" w:rsidDel="00F77B7E">
                <w:rPr>
                  <w:szCs w:val="24"/>
                </w:rPr>
                <w:delText>where</w:delText>
              </w:r>
              <w:r w:rsidDel="00F77B7E">
                <w:rPr>
                  <w:szCs w:val="24"/>
                </w:rPr>
                <w:delText xml:space="preserve"> </w:delText>
              </w:r>
              <w:r w:rsidRPr="00E10519" w:rsidDel="00F77B7E">
                <w:rPr>
                  <w:szCs w:val="24"/>
                </w:rPr>
                <w:delText>charges are based on flows out of</w:delText>
              </w:r>
            </w:del>
            <w:del w:id="115" w:author="Gowling WLG" w:date="2017-03-06T17:21:00Z">
              <w:r w:rsidRPr="00E10519" w:rsidDel="00421416">
                <w:rPr>
                  <w:szCs w:val="24"/>
                </w:rPr>
                <w:delText>/</w:delText>
              </w:r>
            </w:del>
            <w:del w:id="116" w:author="Gowling WLG" w:date="2017-03-14T11:39:00Z">
              <w:r w:rsidRPr="00E10519" w:rsidDel="00F77B7E">
                <w:rPr>
                  <w:szCs w:val="24"/>
                </w:rPr>
                <w:delText xml:space="preserve">into the </w:delText>
              </w:r>
            </w:del>
            <w:del w:id="117" w:author="Gowling WLG" w:date="2017-03-06T17:21:00Z">
              <w:r w:rsidRPr="00E10519" w:rsidDel="00421416">
                <w:rPr>
                  <w:szCs w:val="24"/>
                </w:rPr>
                <w:delText>LDNO’s electricity</w:delText>
              </w:r>
              <w:r w:rsidDel="00421416">
                <w:rPr>
                  <w:szCs w:val="24"/>
                </w:rPr>
                <w:delText xml:space="preserve"> </w:delText>
              </w:r>
            </w:del>
            <w:del w:id="118" w:author="Gowling WLG" w:date="2017-03-14T11:39:00Z">
              <w:r w:rsidRPr="00E10519" w:rsidDel="00F77B7E">
                <w:rPr>
                  <w:szCs w:val="24"/>
                </w:rPr>
                <w:delText>distribution system</w:delText>
              </w:r>
            </w:del>
            <w:del w:id="119" w:author="Gowling WLG" w:date="2017-03-14T11:35:00Z">
              <w:r w:rsidRPr="00E10519" w:rsidDel="00C676F6">
                <w:rPr>
                  <w:szCs w:val="24"/>
                </w:rPr>
                <w:delText xml:space="preserve"> from </w:delText>
              </w:r>
            </w:del>
            <w:del w:id="120" w:author="Gowling WLG" w:date="2017-03-06T17:22:00Z">
              <w:r w:rsidRPr="00E10519" w:rsidDel="00421416">
                <w:rPr>
                  <w:szCs w:val="24"/>
                </w:rPr>
                <w:delText>its end users or further nested networks</w:delText>
              </w:r>
            </w:del>
            <w:r w:rsidRPr="00E10519">
              <w:rPr>
                <w:szCs w:val="24"/>
              </w:rPr>
              <w:t>.</w:t>
            </w:r>
          </w:p>
        </w:tc>
      </w:tr>
      <w:tr w:rsidR="00DE6E3E" w:rsidTr="006F21A0">
        <w:tc>
          <w:tcPr>
            <w:tcW w:w="2649" w:type="dxa"/>
          </w:tcPr>
          <w:p w:rsidR="00DE6E3E" w:rsidRPr="00E10519" w:rsidRDefault="00DE6E3E" w:rsidP="00E10519">
            <w:pPr>
              <w:pStyle w:val="Heading2"/>
              <w:widowControl w:val="0"/>
              <w:numPr>
                <w:ilvl w:val="0"/>
                <w:numId w:val="0"/>
              </w:numPr>
              <w:jc w:val="both"/>
              <w:outlineLvl w:val="1"/>
              <w:rPr>
                <w:b/>
                <w:szCs w:val="24"/>
              </w:rPr>
            </w:pPr>
            <w:r w:rsidRPr="00E10519">
              <w:rPr>
                <w:b/>
                <w:szCs w:val="24"/>
              </w:rPr>
              <w:t>user</w:t>
            </w:r>
          </w:p>
        </w:tc>
        <w:tc>
          <w:tcPr>
            <w:tcW w:w="6423" w:type="dxa"/>
          </w:tcPr>
          <w:p w:rsidR="00DE6E3E" w:rsidRPr="00E10519" w:rsidRDefault="00DE6E3E" w:rsidP="00421416">
            <w:pPr>
              <w:pStyle w:val="Heading2"/>
              <w:widowControl w:val="0"/>
              <w:numPr>
                <w:ilvl w:val="0"/>
                <w:numId w:val="0"/>
              </w:numPr>
              <w:jc w:val="both"/>
              <w:outlineLvl w:val="1"/>
              <w:rPr>
                <w:szCs w:val="24"/>
              </w:rPr>
            </w:pPr>
            <w:r w:rsidRPr="00E10519">
              <w:rPr>
                <w:szCs w:val="24"/>
              </w:rPr>
              <w:t>refers to customers (whether demand customers or generators) and</w:t>
            </w:r>
            <w:r>
              <w:rPr>
                <w:szCs w:val="24"/>
              </w:rPr>
              <w:t xml:space="preserve"> </w:t>
            </w:r>
            <w:r w:rsidRPr="00E10519">
              <w:rPr>
                <w:szCs w:val="24"/>
              </w:rPr>
              <w:t xml:space="preserve">(where relevant) </w:t>
            </w:r>
            <w:del w:id="121" w:author="Gowling WLG" w:date="2017-03-06T17:20:00Z">
              <w:r w:rsidRPr="00E10519" w:rsidDel="00421416">
                <w:rPr>
                  <w:szCs w:val="24"/>
                </w:rPr>
                <w:delText>LDNOs</w:delText>
              </w:r>
            </w:del>
            <w:ins w:id="122" w:author="Gowling WLG" w:date="2017-03-06T17:20:00Z">
              <w:r>
                <w:rPr>
                  <w:szCs w:val="24"/>
                </w:rPr>
                <w:t>QNOs</w:t>
              </w:r>
            </w:ins>
            <w:r w:rsidRPr="00E10519">
              <w:rPr>
                <w:szCs w:val="24"/>
              </w:rPr>
              <w:t>.</w:t>
            </w:r>
          </w:p>
        </w:tc>
      </w:tr>
    </w:tbl>
    <w:p w:rsidR="00DE6E3E" w:rsidRDefault="00DE6E3E" w:rsidP="009A5589">
      <w:pPr>
        <w:pStyle w:val="Heading2"/>
        <w:widowControl w:val="0"/>
        <w:numPr>
          <w:ilvl w:val="0"/>
          <w:numId w:val="0"/>
        </w:numPr>
        <w:ind w:left="720" w:hanging="720"/>
        <w:jc w:val="both"/>
        <w:rPr>
          <w:b/>
          <w:szCs w:val="24"/>
          <w:u w:val="single"/>
        </w:rPr>
      </w:pPr>
    </w:p>
    <w:p w:rsidR="009A5589" w:rsidRPr="00E10519" w:rsidRDefault="009A5589" w:rsidP="009A5589">
      <w:pPr>
        <w:pStyle w:val="Heading2"/>
        <w:widowControl w:val="0"/>
        <w:numPr>
          <w:ilvl w:val="0"/>
          <w:numId w:val="0"/>
        </w:numPr>
        <w:ind w:left="720" w:hanging="720"/>
        <w:jc w:val="both"/>
        <w:rPr>
          <w:b/>
          <w:szCs w:val="24"/>
          <w:u w:val="single"/>
        </w:rPr>
      </w:pPr>
      <w:r>
        <w:rPr>
          <w:b/>
          <w:szCs w:val="24"/>
          <w:u w:val="single"/>
        </w:rPr>
        <w:t>Add</w:t>
      </w:r>
      <w:r w:rsidRPr="00E10519">
        <w:rPr>
          <w:b/>
          <w:szCs w:val="24"/>
          <w:u w:val="single"/>
        </w:rPr>
        <w:t xml:space="preserve"> the following </w:t>
      </w:r>
      <w:r>
        <w:rPr>
          <w:b/>
          <w:szCs w:val="24"/>
          <w:u w:val="single"/>
        </w:rPr>
        <w:t>definition to</w:t>
      </w:r>
      <w:r w:rsidRPr="00E10519">
        <w:rPr>
          <w:b/>
          <w:szCs w:val="24"/>
          <w:u w:val="single"/>
        </w:rPr>
        <w:t xml:space="preserve"> the Glossary of Terms used in this Schedule 16:</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9"/>
        <w:gridCol w:w="6423"/>
      </w:tblGrid>
      <w:tr w:rsidR="009A5589" w:rsidTr="006F21A0">
        <w:tc>
          <w:tcPr>
            <w:tcW w:w="2649" w:type="dxa"/>
          </w:tcPr>
          <w:p w:rsidR="009A5589" w:rsidRPr="00E10519" w:rsidRDefault="009A5589" w:rsidP="006F21A0">
            <w:pPr>
              <w:pStyle w:val="Heading2"/>
              <w:widowControl w:val="0"/>
              <w:numPr>
                <w:ilvl w:val="0"/>
                <w:numId w:val="0"/>
              </w:numPr>
              <w:outlineLvl w:val="1"/>
              <w:rPr>
                <w:b/>
                <w:szCs w:val="24"/>
              </w:rPr>
            </w:pPr>
            <w:r w:rsidRPr="009A5589">
              <w:rPr>
                <w:b/>
                <w:szCs w:val="24"/>
              </w:rPr>
              <w:t>Qualifying Network Operator (QNO)</w:t>
            </w:r>
          </w:p>
        </w:tc>
        <w:tc>
          <w:tcPr>
            <w:tcW w:w="6423" w:type="dxa"/>
          </w:tcPr>
          <w:p w:rsidR="00CF2816" w:rsidRPr="00CF2816" w:rsidRDefault="00CF2816" w:rsidP="00CF2816">
            <w:pPr>
              <w:pStyle w:val="Heading2"/>
              <w:widowControl w:val="0"/>
              <w:numPr>
                <w:ilvl w:val="0"/>
                <w:numId w:val="0"/>
              </w:numPr>
              <w:jc w:val="both"/>
              <w:outlineLvl w:val="1"/>
              <w:rPr>
                <w:szCs w:val="24"/>
              </w:rPr>
            </w:pPr>
            <w:r>
              <w:rPr>
                <w:szCs w:val="24"/>
              </w:rPr>
              <w:t>means one of the following:</w:t>
            </w:r>
            <w:r w:rsidRPr="00CF2816">
              <w:rPr>
                <w:szCs w:val="24"/>
              </w:rPr>
              <w:t xml:space="preserve"> </w:t>
            </w:r>
          </w:p>
          <w:p w:rsidR="00CF2816" w:rsidRPr="00CF2816" w:rsidRDefault="00CF2816" w:rsidP="00CF2816">
            <w:pPr>
              <w:pStyle w:val="Heading2"/>
              <w:widowControl w:val="0"/>
              <w:numPr>
                <w:ilvl w:val="0"/>
                <w:numId w:val="0"/>
              </w:numPr>
              <w:ind w:left="459" w:hanging="459"/>
              <w:jc w:val="both"/>
              <w:outlineLvl w:val="1"/>
              <w:rPr>
                <w:szCs w:val="24"/>
              </w:rPr>
            </w:pPr>
            <w:r>
              <w:rPr>
                <w:szCs w:val="24"/>
              </w:rPr>
              <w:t>(</w:t>
            </w:r>
            <w:r w:rsidRPr="00CF2816">
              <w:rPr>
                <w:szCs w:val="24"/>
              </w:rPr>
              <w:t xml:space="preserve">a) </w:t>
            </w:r>
            <w:r>
              <w:rPr>
                <w:szCs w:val="24"/>
              </w:rPr>
              <w:tab/>
            </w:r>
            <w:r w:rsidRPr="00CF2816">
              <w:rPr>
                <w:szCs w:val="24"/>
              </w:rPr>
              <w:t>an IDNO Party</w:t>
            </w:r>
            <w:r w:rsidR="00C676F6">
              <w:rPr>
                <w:szCs w:val="24"/>
              </w:rPr>
              <w:t xml:space="preserve"> (or DNO Party operating a network outside its</w:t>
            </w:r>
            <w:r w:rsidR="00C676F6" w:rsidRPr="00CF2816">
              <w:rPr>
                <w:szCs w:val="24"/>
              </w:rPr>
              <w:t xml:space="preserve"> Distribution Services Area</w:t>
            </w:r>
            <w:r w:rsidR="00C676F6">
              <w:rPr>
                <w:szCs w:val="24"/>
              </w:rPr>
              <w:t>),</w:t>
            </w:r>
            <w:r w:rsidRPr="00CF2816">
              <w:rPr>
                <w:szCs w:val="24"/>
              </w:rPr>
              <w:t xml:space="preserve"> whose </w:t>
            </w:r>
            <w:r w:rsidR="00C676F6">
              <w:rPr>
                <w:szCs w:val="24"/>
              </w:rPr>
              <w:t>network</w:t>
            </w:r>
            <w:r w:rsidRPr="00CF2816">
              <w:rPr>
                <w:szCs w:val="24"/>
              </w:rPr>
              <w:t xml:space="preserve"> is connected to the </w:t>
            </w:r>
            <w:r w:rsidR="00C676F6">
              <w:rPr>
                <w:szCs w:val="24"/>
              </w:rPr>
              <w:t>network</w:t>
            </w:r>
            <w:r w:rsidRPr="00CF2816">
              <w:rPr>
                <w:szCs w:val="24"/>
              </w:rPr>
              <w:t xml:space="preserve"> of a DNO Party operating within its Distribution Services Area</w:t>
            </w:r>
            <w:r>
              <w:rPr>
                <w:szCs w:val="24"/>
              </w:rPr>
              <w:t xml:space="preserve">, where the IDNO Party </w:t>
            </w:r>
            <w:r w:rsidR="00C676F6">
              <w:rPr>
                <w:szCs w:val="24"/>
              </w:rPr>
              <w:t>(or DNO Party operating a network outside its</w:t>
            </w:r>
            <w:r w:rsidR="00C676F6" w:rsidRPr="00CF2816">
              <w:rPr>
                <w:szCs w:val="24"/>
              </w:rPr>
              <w:t xml:space="preserve"> Distribution Services Area</w:t>
            </w:r>
            <w:r w:rsidR="00C676F6">
              <w:rPr>
                <w:szCs w:val="24"/>
              </w:rPr>
              <w:t>)</w:t>
            </w:r>
            <w:r w:rsidR="00C676F6" w:rsidRPr="00CF2816">
              <w:rPr>
                <w:szCs w:val="24"/>
              </w:rPr>
              <w:t xml:space="preserve"> </w:t>
            </w:r>
            <w:r>
              <w:rPr>
                <w:szCs w:val="24"/>
              </w:rPr>
              <w:t xml:space="preserve">receives </w:t>
            </w:r>
            <w:r w:rsidR="00C676F6">
              <w:rPr>
                <w:szCs w:val="24"/>
              </w:rPr>
              <w:t>use of system from the DNO Party f</w:t>
            </w:r>
            <w:r w:rsidRPr="00CF2816">
              <w:rPr>
                <w:szCs w:val="24"/>
              </w:rPr>
              <w:t xml:space="preserve">or the purpose of conveying electricity to </w:t>
            </w:r>
            <w:r w:rsidR="00C676F6">
              <w:rPr>
                <w:szCs w:val="24"/>
              </w:rPr>
              <w:t xml:space="preserve">or from </w:t>
            </w:r>
            <w:r w:rsidRPr="00CF2816">
              <w:rPr>
                <w:szCs w:val="24"/>
              </w:rPr>
              <w:t xml:space="preserve">premises or distribution systems connected to </w:t>
            </w:r>
            <w:r w:rsidR="00C676F6">
              <w:rPr>
                <w:szCs w:val="24"/>
              </w:rPr>
              <w:t>the network of the IDNO Party (or DNO Party operating a network outside its</w:t>
            </w:r>
            <w:r w:rsidR="00C676F6" w:rsidRPr="00CF2816">
              <w:rPr>
                <w:szCs w:val="24"/>
              </w:rPr>
              <w:t xml:space="preserve"> Distribution Services Area</w:t>
            </w:r>
            <w:r w:rsidR="00C676F6">
              <w:rPr>
                <w:szCs w:val="24"/>
              </w:rPr>
              <w:t>); or</w:t>
            </w:r>
            <w:r w:rsidRPr="00CF2816">
              <w:rPr>
                <w:szCs w:val="24"/>
              </w:rPr>
              <w:t xml:space="preserve"> </w:t>
            </w:r>
          </w:p>
          <w:p w:rsidR="00CF2816" w:rsidRPr="00CF2816" w:rsidRDefault="00C676F6" w:rsidP="00CF2816">
            <w:pPr>
              <w:pStyle w:val="Heading2"/>
              <w:widowControl w:val="0"/>
              <w:numPr>
                <w:ilvl w:val="0"/>
                <w:numId w:val="0"/>
              </w:numPr>
              <w:ind w:left="459" w:hanging="459"/>
              <w:jc w:val="both"/>
              <w:outlineLvl w:val="1"/>
              <w:rPr>
                <w:szCs w:val="24"/>
              </w:rPr>
            </w:pPr>
            <w:r>
              <w:rPr>
                <w:szCs w:val="24"/>
              </w:rPr>
              <w:t>(</w:t>
            </w:r>
            <w:r w:rsidR="00CF2816" w:rsidRPr="00CF2816">
              <w:rPr>
                <w:szCs w:val="24"/>
              </w:rPr>
              <w:t xml:space="preserve">b) </w:t>
            </w:r>
            <w:r>
              <w:rPr>
                <w:szCs w:val="24"/>
              </w:rPr>
              <w:tab/>
            </w:r>
            <w:r w:rsidR="00CF2816" w:rsidRPr="00CF2816">
              <w:rPr>
                <w:szCs w:val="24"/>
              </w:rPr>
              <w:t>any person who does not hold an electricity distribution licence</w:t>
            </w:r>
            <w:r>
              <w:rPr>
                <w:szCs w:val="24"/>
              </w:rPr>
              <w:t xml:space="preserve"> (</w:t>
            </w:r>
            <w:r w:rsidR="00CF2816" w:rsidRPr="00CF2816">
              <w:rPr>
                <w:szCs w:val="24"/>
              </w:rPr>
              <w:t xml:space="preserve">and who has confirmed that </w:t>
            </w:r>
            <w:r>
              <w:rPr>
                <w:szCs w:val="24"/>
              </w:rPr>
              <w:t>it</w:t>
            </w:r>
            <w:r w:rsidR="00CF2816" w:rsidRPr="00CF2816">
              <w:rPr>
                <w:szCs w:val="24"/>
              </w:rPr>
              <w:t xml:space="preserve"> </w:t>
            </w:r>
            <w:r>
              <w:rPr>
                <w:szCs w:val="24"/>
              </w:rPr>
              <w:t>is</w:t>
            </w:r>
            <w:r w:rsidR="00CF2816" w:rsidRPr="00CF2816">
              <w:rPr>
                <w:szCs w:val="24"/>
              </w:rPr>
              <w:t xml:space="preserve"> exempt</w:t>
            </w:r>
            <w:r>
              <w:rPr>
                <w:szCs w:val="24"/>
              </w:rPr>
              <w:t xml:space="preserve"> under the Act</w:t>
            </w:r>
            <w:r w:rsidR="00CF2816" w:rsidRPr="00CF2816">
              <w:rPr>
                <w:szCs w:val="24"/>
              </w:rPr>
              <w:t xml:space="preserve"> from </w:t>
            </w:r>
            <w:r>
              <w:rPr>
                <w:szCs w:val="24"/>
              </w:rPr>
              <w:t xml:space="preserve">the requirement to </w:t>
            </w:r>
            <w:r w:rsidR="00CF2816" w:rsidRPr="00CF2816">
              <w:rPr>
                <w:szCs w:val="24"/>
              </w:rPr>
              <w:t>hold an electricity distribution licence</w:t>
            </w:r>
            <w:r>
              <w:rPr>
                <w:szCs w:val="24"/>
              </w:rPr>
              <w:t>)</w:t>
            </w:r>
            <w:r w:rsidR="00CF2816" w:rsidRPr="00CF2816">
              <w:rPr>
                <w:szCs w:val="24"/>
              </w:rPr>
              <w:t xml:space="preserve">, whose </w:t>
            </w:r>
            <w:r>
              <w:rPr>
                <w:szCs w:val="24"/>
              </w:rPr>
              <w:t xml:space="preserve">network is </w:t>
            </w:r>
            <w:r w:rsidR="00CF2816" w:rsidRPr="00CF2816">
              <w:rPr>
                <w:szCs w:val="24"/>
              </w:rPr>
              <w:t>connect</w:t>
            </w:r>
            <w:r>
              <w:rPr>
                <w:szCs w:val="24"/>
              </w:rPr>
              <w:t>ed</w:t>
            </w:r>
            <w:r w:rsidR="00CF2816" w:rsidRPr="00CF2816">
              <w:rPr>
                <w:szCs w:val="24"/>
              </w:rPr>
              <w:t xml:space="preserve"> to the </w:t>
            </w:r>
            <w:r>
              <w:rPr>
                <w:szCs w:val="24"/>
              </w:rPr>
              <w:t xml:space="preserve">network </w:t>
            </w:r>
            <w:r w:rsidR="00CF2816" w:rsidRPr="00CF2816">
              <w:rPr>
                <w:szCs w:val="24"/>
              </w:rPr>
              <w:t>of a DNO Party operating within its Distribution Services Area</w:t>
            </w:r>
            <w:r w:rsidR="00F77B7E">
              <w:rPr>
                <w:szCs w:val="24"/>
              </w:rPr>
              <w:t xml:space="preserve">, where that person </w:t>
            </w:r>
            <w:r w:rsidR="006F21A0">
              <w:rPr>
                <w:szCs w:val="24"/>
              </w:rPr>
              <w:t xml:space="preserve">has contracted with the </w:t>
            </w:r>
            <w:r w:rsidR="00F77B7E">
              <w:rPr>
                <w:szCs w:val="24"/>
              </w:rPr>
              <w:t>DNO Party f</w:t>
            </w:r>
            <w:r w:rsidR="00F77B7E" w:rsidRPr="00CF2816">
              <w:rPr>
                <w:szCs w:val="24"/>
              </w:rPr>
              <w:t xml:space="preserve">or </w:t>
            </w:r>
            <w:r w:rsidR="006F21A0">
              <w:rPr>
                <w:szCs w:val="24"/>
              </w:rPr>
              <w:t xml:space="preserve">use of system for </w:t>
            </w:r>
            <w:r w:rsidR="00F77B7E" w:rsidRPr="00CF2816">
              <w:rPr>
                <w:szCs w:val="24"/>
              </w:rPr>
              <w:t xml:space="preserve">the purpose of conveying electricity to </w:t>
            </w:r>
            <w:r w:rsidR="00F77B7E">
              <w:rPr>
                <w:szCs w:val="24"/>
              </w:rPr>
              <w:t xml:space="preserve">or from </w:t>
            </w:r>
            <w:r w:rsidR="00F77B7E" w:rsidRPr="00CF2816">
              <w:rPr>
                <w:szCs w:val="24"/>
              </w:rPr>
              <w:t xml:space="preserve">premises or distribution systems connected to </w:t>
            </w:r>
            <w:r w:rsidR="00F77B7E">
              <w:rPr>
                <w:szCs w:val="24"/>
              </w:rPr>
              <w:t>that person's network; but only where:</w:t>
            </w:r>
          </w:p>
          <w:p w:rsidR="00CF2816" w:rsidRPr="00CF2816" w:rsidRDefault="00F77B7E" w:rsidP="00F77B7E">
            <w:pPr>
              <w:pStyle w:val="Heading2"/>
              <w:widowControl w:val="0"/>
              <w:numPr>
                <w:ilvl w:val="0"/>
                <w:numId w:val="0"/>
              </w:numPr>
              <w:ind w:left="1026" w:hanging="567"/>
              <w:jc w:val="both"/>
              <w:outlineLvl w:val="1"/>
              <w:rPr>
                <w:szCs w:val="24"/>
              </w:rPr>
            </w:pPr>
            <w:r>
              <w:rPr>
                <w:szCs w:val="24"/>
              </w:rPr>
              <w:t>(</w:t>
            </w:r>
            <w:r w:rsidR="00CF2816" w:rsidRPr="00CF2816">
              <w:rPr>
                <w:szCs w:val="24"/>
              </w:rPr>
              <w:t xml:space="preserve">i) </w:t>
            </w:r>
            <w:r>
              <w:rPr>
                <w:szCs w:val="24"/>
              </w:rPr>
              <w:tab/>
            </w:r>
            <w:r w:rsidR="00370BBC">
              <w:rPr>
                <w:szCs w:val="24"/>
              </w:rPr>
              <w:t>t</w:t>
            </w:r>
            <w:r w:rsidR="00CF2816" w:rsidRPr="00CF2816">
              <w:rPr>
                <w:szCs w:val="24"/>
              </w:rPr>
              <w:t xml:space="preserve">he premises connected to that </w:t>
            </w:r>
            <w:r w:rsidR="00370BBC">
              <w:rPr>
                <w:szCs w:val="24"/>
              </w:rPr>
              <w:t xml:space="preserve">person's network </w:t>
            </w:r>
            <w:r w:rsidR="00CF2816" w:rsidRPr="00CF2816">
              <w:rPr>
                <w:szCs w:val="24"/>
              </w:rPr>
              <w:t xml:space="preserve">(or </w:t>
            </w:r>
            <w:r w:rsidR="00370BBC">
              <w:rPr>
                <w:szCs w:val="24"/>
              </w:rPr>
              <w:t xml:space="preserve">premises connected to </w:t>
            </w:r>
            <w:r w:rsidR="00CF2816" w:rsidRPr="00CF2816">
              <w:rPr>
                <w:szCs w:val="24"/>
              </w:rPr>
              <w:t>distribution system</w:t>
            </w:r>
            <w:r w:rsidR="00370BBC">
              <w:rPr>
                <w:szCs w:val="24"/>
              </w:rPr>
              <w:t>s</w:t>
            </w:r>
            <w:r w:rsidR="00CF2816" w:rsidRPr="00CF2816">
              <w:rPr>
                <w:szCs w:val="24"/>
              </w:rPr>
              <w:t xml:space="preserve"> </w:t>
            </w:r>
            <w:r w:rsidR="00370BBC">
              <w:rPr>
                <w:szCs w:val="24"/>
              </w:rPr>
              <w:t>c</w:t>
            </w:r>
            <w:r w:rsidR="00CF2816" w:rsidRPr="00CF2816">
              <w:rPr>
                <w:szCs w:val="24"/>
              </w:rPr>
              <w:t xml:space="preserve">onnected to that </w:t>
            </w:r>
            <w:r w:rsidR="00370BBC">
              <w:rPr>
                <w:szCs w:val="24"/>
              </w:rPr>
              <w:t>person's network)</w:t>
            </w:r>
            <w:r w:rsidR="00CF2816" w:rsidRPr="00CF2816">
              <w:rPr>
                <w:szCs w:val="24"/>
              </w:rPr>
              <w:t xml:space="preserve"> import or export electricity through a Metering Point; and </w:t>
            </w:r>
          </w:p>
          <w:p w:rsidR="009A5589" w:rsidRDefault="00F77B7E" w:rsidP="0017742F">
            <w:pPr>
              <w:pStyle w:val="Heading2"/>
              <w:widowControl w:val="0"/>
              <w:numPr>
                <w:ilvl w:val="0"/>
                <w:numId w:val="0"/>
              </w:numPr>
              <w:ind w:left="1026" w:hanging="567"/>
              <w:jc w:val="both"/>
              <w:outlineLvl w:val="1"/>
              <w:rPr>
                <w:szCs w:val="24"/>
              </w:rPr>
            </w:pPr>
            <w:r>
              <w:rPr>
                <w:szCs w:val="24"/>
              </w:rPr>
              <w:t>(</w:t>
            </w:r>
            <w:r w:rsidR="00CF2816" w:rsidRPr="00CF2816">
              <w:rPr>
                <w:szCs w:val="24"/>
              </w:rPr>
              <w:t xml:space="preserve">ii) </w:t>
            </w:r>
            <w:r w:rsidR="00370BBC">
              <w:rPr>
                <w:szCs w:val="24"/>
              </w:rPr>
              <w:tab/>
            </w:r>
            <w:r w:rsidR="0018509D">
              <w:rPr>
                <w:szCs w:val="24"/>
              </w:rPr>
              <w:t xml:space="preserve">that person has contracted with </w:t>
            </w:r>
            <w:r w:rsidR="00CF2816" w:rsidRPr="00CF2816">
              <w:rPr>
                <w:szCs w:val="24"/>
              </w:rPr>
              <w:t>the DNO Party</w:t>
            </w:r>
            <w:r w:rsidR="0018509D">
              <w:rPr>
                <w:szCs w:val="24"/>
              </w:rPr>
              <w:t xml:space="preserve"> (or another DNO/IDNO Party) for Data Services and any other relevant Distribution Business services</w:t>
            </w:r>
            <w:r w:rsidR="0017742F">
              <w:rPr>
                <w:szCs w:val="24"/>
              </w:rPr>
              <w:t xml:space="preserve"> for which an IDNO Party ordinarily contracts with the DNO Party (so that the DNO Party can treat that </w:t>
            </w:r>
            <w:r w:rsidR="007F5306">
              <w:rPr>
                <w:szCs w:val="24"/>
              </w:rPr>
              <w:t xml:space="preserve">person </w:t>
            </w:r>
            <w:r w:rsidR="00CF2816" w:rsidRPr="00CF2816">
              <w:rPr>
                <w:szCs w:val="24"/>
              </w:rPr>
              <w:t xml:space="preserve">on the same equivalent basis as </w:t>
            </w:r>
            <w:r w:rsidR="0017742F">
              <w:rPr>
                <w:szCs w:val="24"/>
              </w:rPr>
              <w:t>the DNO Party treats I</w:t>
            </w:r>
            <w:r w:rsidR="00CF2816" w:rsidRPr="00CF2816">
              <w:rPr>
                <w:szCs w:val="24"/>
              </w:rPr>
              <w:t xml:space="preserve">DNO </w:t>
            </w:r>
            <w:r w:rsidR="00370BBC">
              <w:rPr>
                <w:szCs w:val="24"/>
              </w:rPr>
              <w:t>Part</w:t>
            </w:r>
            <w:r w:rsidR="0017742F">
              <w:rPr>
                <w:szCs w:val="24"/>
              </w:rPr>
              <w:t>ies)</w:t>
            </w:r>
            <w:r w:rsidR="00CF2816" w:rsidRPr="00CF2816">
              <w:rPr>
                <w:szCs w:val="24"/>
              </w:rPr>
              <w:t>.</w:t>
            </w:r>
          </w:p>
        </w:tc>
      </w:tr>
    </w:tbl>
    <w:p w:rsidR="00E10519" w:rsidRDefault="00E10519" w:rsidP="002241C6">
      <w:pPr>
        <w:pStyle w:val="Heading2"/>
        <w:widowControl w:val="0"/>
        <w:numPr>
          <w:ilvl w:val="0"/>
          <w:numId w:val="0"/>
        </w:numPr>
        <w:ind w:left="1440" w:hanging="720"/>
        <w:jc w:val="both"/>
        <w:rPr>
          <w:szCs w:val="24"/>
        </w:rPr>
      </w:pPr>
    </w:p>
    <w:p w:rsidR="002241C6" w:rsidRDefault="002241C6" w:rsidP="002241C6">
      <w:pPr>
        <w:widowControl w:val="0"/>
        <w:autoSpaceDE w:val="0"/>
        <w:autoSpaceDN w:val="0"/>
        <w:adjustRightInd w:val="0"/>
        <w:spacing w:after="240" w:line="360" w:lineRule="auto"/>
        <w:jc w:val="both"/>
        <w:rPr>
          <w:b/>
          <w:u w:val="single"/>
          <w:lang w:val="en-GB"/>
        </w:rPr>
      </w:pPr>
      <w:r>
        <w:rPr>
          <w:b/>
          <w:u w:val="single"/>
          <w:lang w:val="en-GB"/>
        </w:rPr>
        <w:t>Amend paragraph 1.1 of Schedule 20 as follows:</w:t>
      </w:r>
    </w:p>
    <w:p w:rsidR="002241C6" w:rsidRDefault="002241C6" w:rsidP="002241C6">
      <w:pPr>
        <w:pStyle w:val="Heading2"/>
        <w:widowControl w:val="0"/>
        <w:numPr>
          <w:ilvl w:val="0"/>
          <w:numId w:val="0"/>
        </w:numPr>
        <w:ind w:left="720" w:hanging="720"/>
        <w:jc w:val="both"/>
        <w:rPr>
          <w:szCs w:val="24"/>
        </w:rPr>
      </w:pPr>
      <w:r w:rsidRPr="002241C6">
        <w:rPr>
          <w:szCs w:val="24"/>
        </w:rPr>
        <w:t xml:space="preserve">1.1 </w:t>
      </w:r>
      <w:r>
        <w:rPr>
          <w:szCs w:val="24"/>
        </w:rPr>
        <w:tab/>
      </w:r>
      <w:r w:rsidRPr="002241C6">
        <w:rPr>
          <w:szCs w:val="24"/>
        </w:rPr>
        <w:t>The “Annual Review Pack” or “ARP” is a document to be completed by each DNO</w:t>
      </w:r>
      <w:r>
        <w:rPr>
          <w:szCs w:val="24"/>
        </w:rPr>
        <w:t xml:space="preserve"> </w:t>
      </w:r>
      <w:r w:rsidRPr="002241C6">
        <w:rPr>
          <w:szCs w:val="24"/>
        </w:rPr>
        <w:t>Party giving indicative (when first published in accordance with Clause 35B) and</w:t>
      </w:r>
      <w:r>
        <w:rPr>
          <w:szCs w:val="24"/>
        </w:rPr>
        <w:t xml:space="preserve"> </w:t>
      </w:r>
      <w:r w:rsidRPr="002241C6">
        <w:rPr>
          <w:szCs w:val="24"/>
        </w:rPr>
        <w:t>final (when updated in accordance with Clause 35B) Use of System Charges to apply</w:t>
      </w:r>
      <w:r>
        <w:rPr>
          <w:szCs w:val="24"/>
        </w:rPr>
        <w:t xml:space="preserve"> </w:t>
      </w:r>
      <w:r w:rsidRPr="002241C6">
        <w:rPr>
          <w:szCs w:val="24"/>
        </w:rPr>
        <w:t>pursuant to the Charging Methodology set out in Schedule 16 (the “CDCM”). The</w:t>
      </w:r>
      <w:r>
        <w:rPr>
          <w:szCs w:val="24"/>
        </w:rPr>
        <w:t xml:space="preserve"> </w:t>
      </w:r>
      <w:r w:rsidRPr="002241C6">
        <w:rPr>
          <w:szCs w:val="24"/>
        </w:rPr>
        <w:t>pack shall contain detail of historical and forecast CDCM inputs, and a forecast of use</w:t>
      </w:r>
      <w:r>
        <w:rPr>
          <w:szCs w:val="24"/>
        </w:rPr>
        <w:t xml:space="preserve"> </w:t>
      </w:r>
      <w:r w:rsidRPr="002241C6">
        <w:rPr>
          <w:szCs w:val="24"/>
        </w:rPr>
        <w:t>of system tariffs for the next 5 years, in accordance with Paragraph 2. The template to</w:t>
      </w:r>
      <w:r>
        <w:rPr>
          <w:szCs w:val="24"/>
        </w:rPr>
        <w:t xml:space="preserve"> </w:t>
      </w:r>
      <w:r w:rsidRPr="002241C6">
        <w:rPr>
          <w:szCs w:val="24"/>
        </w:rPr>
        <w:t xml:space="preserve">be used for the pack shall be ARP model version </w:t>
      </w:r>
      <w:del w:id="123" w:author="Gowling WLG" w:date="2017-03-06T17:25:00Z">
        <w:r w:rsidRPr="002241C6" w:rsidDel="00235734">
          <w:rPr>
            <w:szCs w:val="24"/>
          </w:rPr>
          <w:delText xml:space="preserve">102 </w:delText>
        </w:r>
      </w:del>
      <w:ins w:id="124" w:author="Gowling WLG" w:date="2017-03-06T17:25:00Z">
        <w:r w:rsidR="00235734">
          <w:rPr>
            <w:szCs w:val="24"/>
          </w:rPr>
          <w:t>[TBC]</w:t>
        </w:r>
        <w:r w:rsidR="00235734" w:rsidRPr="002241C6">
          <w:rPr>
            <w:szCs w:val="24"/>
          </w:rPr>
          <w:t xml:space="preserve"> </w:t>
        </w:r>
      </w:ins>
      <w:r w:rsidRPr="002241C6">
        <w:rPr>
          <w:szCs w:val="24"/>
        </w:rPr>
        <w:t xml:space="preserve">as issued by the Panel on </w:t>
      </w:r>
      <w:del w:id="125" w:author="Gowling WLG" w:date="2017-03-06T17:25:00Z">
        <w:r w:rsidRPr="002241C6" w:rsidDel="00235734">
          <w:rPr>
            <w:szCs w:val="24"/>
          </w:rPr>
          <w:delText>01</w:delText>
        </w:r>
        <w:r w:rsidDel="00235734">
          <w:rPr>
            <w:szCs w:val="24"/>
          </w:rPr>
          <w:delText xml:space="preserve"> </w:delText>
        </w:r>
        <w:r w:rsidRPr="002241C6" w:rsidDel="00235734">
          <w:rPr>
            <w:szCs w:val="24"/>
          </w:rPr>
          <w:delText>April 2015</w:delText>
        </w:r>
      </w:del>
      <w:ins w:id="126" w:author="Gowling WLG" w:date="2017-03-06T17:25:00Z">
        <w:r w:rsidR="00235734">
          <w:rPr>
            <w:szCs w:val="24"/>
          </w:rPr>
          <w:t>[TBC]</w:t>
        </w:r>
      </w:ins>
      <w:r w:rsidR="00235734">
        <w:rPr>
          <w:rStyle w:val="FootnoteReference"/>
          <w:szCs w:val="24"/>
        </w:rPr>
        <w:footnoteReference w:id="4"/>
      </w:r>
      <w:r w:rsidRPr="002241C6">
        <w:rPr>
          <w:szCs w:val="24"/>
        </w:rPr>
        <w:t>.</w:t>
      </w:r>
    </w:p>
    <w:p w:rsidR="00ED3DD3" w:rsidRDefault="00ED3DD3" w:rsidP="00F451A7">
      <w:pPr>
        <w:pStyle w:val="Heading2"/>
        <w:widowControl w:val="0"/>
        <w:numPr>
          <w:ilvl w:val="0"/>
          <w:numId w:val="0"/>
        </w:numPr>
        <w:jc w:val="both"/>
        <w:rPr>
          <w:ins w:id="127" w:author="Gowling WLG" w:date="2017-03-14T12:07:00Z"/>
          <w:b/>
          <w:szCs w:val="24"/>
          <w:u w:val="single"/>
        </w:rPr>
      </w:pPr>
    </w:p>
    <w:p w:rsidR="002241C6" w:rsidRPr="00F451A7" w:rsidRDefault="005F3484" w:rsidP="00F451A7">
      <w:pPr>
        <w:pStyle w:val="Heading2"/>
        <w:widowControl w:val="0"/>
        <w:numPr>
          <w:ilvl w:val="0"/>
          <w:numId w:val="0"/>
        </w:numPr>
        <w:jc w:val="both"/>
        <w:rPr>
          <w:b/>
          <w:szCs w:val="24"/>
          <w:u w:val="single"/>
        </w:rPr>
      </w:pPr>
      <w:r w:rsidRPr="00F451A7">
        <w:rPr>
          <w:b/>
          <w:szCs w:val="24"/>
          <w:u w:val="single"/>
        </w:rPr>
        <w:t xml:space="preserve">Add </w:t>
      </w:r>
      <w:r w:rsidR="00F451A7" w:rsidRPr="00F451A7">
        <w:rPr>
          <w:b/>
          <w:szCs w:val="24"/>
          <w:u w:val="single"/>
        </w:rPr>
        <w:t xml:space="preserve">the heading and paragraph 1 of the </w:t>
      </w:r>
      <w:r w:rsidRPr="00F451A7">
        <w:rPr>
          <w:b/>
          <w:szCs w:val="24"/>
          <w:u w:val="single"/>
        </w:rPr>
        <w:t>new Sche</w:t>
      </w:r>
      <w:r w:rsidR="00AA3867" w:rsidRPr="00F451A7">
        <w:rPr>
          <w:b/>
          <w:szCs w:val="24"/>
          <w:u w:val="single"/>
        </w:rPr>
        <w:t xml:space="preserve">dule </w:t>
      </w:r>
      <w:r w:rsidR="00F451A7" w:rsidRPr="00F451A7">
        <w:rPr>
          <w:b/>
          <w:szCs w:val="24"/>
          <w:u w:val="single"/>
        </w:rPr>
        <w:t xml:space="preserve">to be implemented under DCP 234 </w:t>
      </w:r>
      <w:r w:rsidR="00AA3867" w:rsidRPr="00F451A7">
        <w:rPr>
          <w:b/>
          <w:szCs w:val="24"/>
          <w:u w:val="single"/>
        </w:rPr>
        <w:t>as follows:</w:t>
      </w:r>
    </w:p>
    <w:p w:rsidR="00235734" w:rsidRPr="0086281D" w:rsidRDefault="00235734" w:rsidP="00235734">
      <w:pPr>
        <w:pStyle w:val="Heading1"/>
        <w:numPr>
          <w:ilvl w:val="0"/>
          <w:numId w:val="0"/>
        </w:numPr>
        <w:rPr>
          <w:rFonts w:ascii="Times New Roman" w:hAnsi="Times New Roman"/>
          <w:b w:val="0"/>
        </w:rPr>
      </w:pPr>
      <w:r w:rsidRPr="00E52622">
        <w:rPr>
          <w:rFonts w:ascii="Times New Roman" w:hAnsi="Times New Roman" w:cs="Times New Roman"/>
          <w:szCs w:val="24"/>
        </w:rPr>
        <w:t xml:space="preserve">Schedule </w:t>
      </w:r>
      <w:r>
        <w:rPr>
          <w:rFonts w:ascii="Times New Roman" w:hAnsi="Times New Roman" w:cs="Times New Roman"/>
          <w:szCs w:val="24"/>
        </w:rPr>
        <w:t>[X]</w:t>
      </w:r>
      <w:r w:rsidRPr="00E52622">
        <w:rPr>
          <w:rFonts w:ascii="Times New Roman" w:hAnsi="Times New Roman" w:cs="Times New Roman"/>
          <w:szCs w:val="24"/>
        </w:rPr>
        <w:t xml:space="preserve"> - </w:t>
      </w:r>
      <w:r w:rsidRPr="0086281D">
        <w:rPr>
          <w:rFonts w:ascii="Times New Roman" w:hAnsi="Times New Roman"/>
        </w:rPr>
        <w:t xml:space="preserve">Calculation of </w:t>
      </w:r>
      <w:r w:rsidRPr="00E52622">
        <w:rPr>
          <w:rFonts w:ascii="Times New Roman" w:hAnsi="Times New Roman" w:cs="Times New Roman"/>
          <w:szCs w:val="24"/>
        </w:rPr>
        <w:t>Discount Percentages</w:t>
      </w:r>
      <w:r w:rsidRPr="0086281D">
        <w:rPr>
          <w:rFonts w:ascii="Times New Roman" w:hAnsi="Times New Roman"/>
        </w:rPr>
        <w:t xml:space="preserve"> for the </w:t>
      </w:r>
      <w:r w:rsidRPr="00E52622">
        <w:rPr>
          <w:rFonts w:ascii="Times New Roman" w:hAnsi="Times New Roman" w:cs="Times New Roman"/>
          <w:szCs w:val="24"/>
        </w:rPr>
        <w:t>Purpose</w:t>
      </w:r>
      <w:r w:rsidRPr="0086281D">
        <w:rPr>
          <w:rFonts w:ascii="Times New Roman" w:hAnsi="Times New Roman"/>
        </w:rPr>
        <w:t xml:space="preserve"> of </w:t>
      </w:r>
      <w:r w:rsidRPr="00E52622">
        <w:rPr>
          <w:rFonts w:ascii="Times New Roman" w:hAnsi="Times New Roman" w:cs="Times New Roman"/>
          <w:szCs w:val="24"/>
        </w:rPr>
        <w:t>Determining Certain</w:t>
      </w:r>
      <w:r w:rsidRPr="0086281D">
        <w:rPr>
          <w:rFonts w:ascii="Times New Roman" w:hAnsi="Times New Roman"/>
        </w:rPr>
        <w:t xml:space="preserve"> </w:t>
      </w:r>
      <w:del w:id="128" w:author="Gowling WLG" w:date="2017-03-06T17:30:00Z">
        <w:r w:rsidRPr="0086281D" w:rsidDel="00235734">
          <w:rPr>
            <w:rFonts w:ascii="Times New Roman" w:hAnsi="Times New Roman"/>
          </w:rPr>
          <w:delText>LDNO</w:delText>
        </w:r>
      </w:del>
      <w:ins w:id="129" w:author="Gowling WLG" w:date="2017-03-06T17:30:00Z">
        <w:r>
          <w:rPr>
            <w:rFonts w:ascii="Times New Roman" w:hAnsi="Times New Roman"/>
          </w:rPr>
          <w:t>qno</w:t>
        </w:r>
      </w:ins>
      <w:r w:rsidRPr="0086281D">
        <w:rPr>
          <w:rFonts w:ascii="Times New Roman" w:hAnsi="Times New Roman"/>
        </w:rPr>
        <w:t xml:space="preserve"> </w:t>
      </w:r>
      <w:r w:rsidRPr="00E52622">
        <w:rPr>
          <w:rFonts w:ascii="Times New Roman" w:hAnsi="Times New Roman" w:cs="Times New Roman"/>
          <w:szCs w:val="24"/>
        </w:rPr>
        <w:t>Use</w:t>
      </w:r>
      <w:r w:rsidRPr="0086281D">
        <w:rPr>
          <w:rFonts w:ascii="Times New Roman" w:hAnsi="Times New Roman"/>
        </w:rPr>
        <w:t xml:space="preserve"> of </w:t>
      </w:r>
      <w:r w:rsidRPr="00E52622">
        <w:rPr>
          <w:rFonts w:ascii="Times New Roman" w:hAnsi="Times New Roman" w:cs="Times New Roman"/>
          <w:szCs w:val="24"/>
        </w:rPr>
        <w:t>System Charges</w:t>
      </w:r>
      <w:r w:rsidRPr="0086281D">
        <w:rPr>
          <w:rFonts w:ascii="Times New Roman" w:hAnsi="Times New Roman"/>
        </w:rPr>
        <w:t xml:space="preserve"> under Schedules 16, 17 and 18</w:t>
      </w:r>
    </w:p>
    <w:p w:rsidR="00235734" w:rsidRPr="00E52622" w:rsidRDefault="00235734" w:rsidP="00235734">
      <w:pPr>
        <w:pStyle w:val="ListParagraph"/>
        <w:widowControl w:val="0"/>
        <w:numPr>
          <w:ilvl w:val="0"/>
          <w:numId w:val="44"/>
        </w:numPr>
        <w:spacing w:after="200" w:line="360" w:lineRule="auto"/>
        <w:ind w:hanging="720"/>
        <w:contextualSpacing w:val="0"/>
        <w:jc w:val="both"/>
        <w:outlineLvl w:val="6"/>
      </w:pPr>
      <w:r w:rsidRPr="00E52622">
        <w:t xml:space="preserve">This Schedule </w:t>
      </w:r>
      <w:r>
        <w:t xml:space="preserve">forms part of the CDCM and the EDCMs. It </w:t>
      </w:r>
      <w:r w:rsidRPr="00E52622">
        <w:t xml:space="preserve">describes the methodology for the calculation of discount percentages for the purpose of determining certain </w:t>
      </w:r>
      <w:del w:id="130" w:author="Gowling WLG" w:date="2017-03-06T17:30:00Z">
        <w:r w:rsidRPr="00E52622" w:rsidDel="00235734">
          <w:delText>LDNO</w:delText>
        </w:r>
      </w:del>
      <w:ins w:id="131" w:author="Gowling WLG" w:date="2017-03-06T17:30:00Z">
        <w:r>
          <w:t>QNO</w:t>
        </w:r>
      </w:ins>
      <w:r w:rsidRPr="00E52622">
        <w:t xml:space="preserve"> use of system charges under Schedules 16, 17 and 18.</w:t>
      </w:r>
      <w:r>
        <w:t xml:space="preserve"> </w:t>
      </w:r>
    </w:p>
    <w:p w:rsidR="006F21A0" w:rsidRDefault="006F21A0" w:rsidP="00491B69">
      <w:pPr>
        <w:pStyle w:val="Heading2"/>
        <w:widowControl w:val="0"/>
        <w:numPr>
          <w:ilvl w:val="0"/>
          <w:numId w:val="0"/>
        </w:numPr>
        <w:ind w:left="720" w:hanging="720"/>
        <w:jc w:val="right"/>
        <w:rPr>
          <w:b/>
          <w:szCs w:val="24"/>
          <w:u w:val="single"/>
        </w:rPr>
      </w:pPr>
    </w:p>
    <w:p w:rsidR="00ED3DD3" w:rsidRDefault="006F21A0" w:rsidP="006F21A0">
      <w:pPr>
        <w:pStyle w:val="Heading2"/>
        <w:widowControl w:val="0"/>
        <w:numPr>
          <w:ilvl w:val="0"/>
          <w:numId w:val="0"/>
        </w:numPr>
        <w:rPr>
          <w:b/>
          <w:szCs w:val="24"/>
          <w:u w:val="single"/>
        </w:rPr>
      </w:pPr>
      <w:r w:rsidRPr="00F451A7">
        <w:rPr>
          <w:b/>
          <w:szCs w:val="24"/>
          <w:u w:val="single"/>
        </w:rPr>
        <w:t>A</w:t>
      </w:r>
      <w:r>
        <w:rPr>
          <w:b/>
          <w:szCs w:val="24"/>
          <w:u w:val="single"/>
        </w:rPr>
        <w:t xml:space="preserve">mend </w:t>
      </w:r>
      <w:r w:rsidRPr="00F451A7">
        <w:rPr>
          <w:b/>
          <w:szCs w:val="24"/>
          <w:u w:val="single"/>
        </w:rPr>
        <w:t>the new Schedule to be implemented under DCP 234 as follows</w:t>
      </w:r>
      <w:r>
        <w:rPr>
          <w:b/>
          <w:szCs w:val="24"/>
          <w:u w:val="single"/>
        </w:rPr>
        <w:t>:</w:t>
      </w:r>
    </w:p>
    <w:p w:rsidR="006F21A0" w:rsidRDefault="006F21A0" w:rsidP="00C61D99">
      <w:pPr>
        <w:pStyle w:val="Heading2"/>
        <w:widowControl w:val="0"/>
        <w:numPr>
          <w:ilvl w:val="0"/>
          <w:numId w:val="48"/>
        </w:numPr>
        <w:ind w:left="426"/>
        <w:rPr>
          <w:i/>
          <w:szCs w:val="24"/>
        </w:rPr>
      </w:pPr>
      <w:r>
        <w:rPr>
          <w:i/>
          <w:szCs w:val="24"/>
        </w:rPr>
        <w:t>In the following paragraphs, replace the words "embedded networks" with the words "QNO networks":</w:t>
      </w:r>
    </w:p>
    <w:p w:rsidR="006F21A0" w:rsidRDefault="006F21A0" w:rsidP="00C61D99">
      <w:pPr>
        <w:pStyle w:val="Heading2"/>
        <w:widowControl w:val="0"/>
        <w:numPr>
          <w:ilvl w:val="1"/>
          <w:numId w:val="48"/>
        </w:numPr>
        <w:ind w:left="993"/>
        <w:rPr>
          <w:i/>
          <w:szCs w:val="24"/>
        </w:rPr>
      </w:pPr>
      <w:r>
        <w:rPr>
          <w:i/>
          <w:szCs w:val="24"/>
        </w:rPr>
        <w:t>paragraph 3(d)</w:t>
      </w:r>
    </w:p>
    <w:p w:rsidR="006F21A0" w:rsidRDefault="006F21A0" w:rsidP="00C61D99">
      <w:pPr>
        <w:pStyle w:val="Heading2"/>
        <w:widowControl w:val="0"/>
        <w:numPr>
          <w:ilvl w:val="1"/>
          <w:numId w:val="48"/>
        </w:numPr>
        <w:ind w:left="993"/>
        <w:rPr>
          <w:i/>
          <w:szCs w:val="24"/>
        </w:rPr>
      </w:pPr>
      <w:r>
        <w:rPr>
          <w:i/>
          <w:szCs w:val="24"/>
        </w:rPr>
        <w:t>paragraph 3(e)</w:t>
      </w:r>
    </w:p>
    <w:p w:rsidR="006F21A0" w:rsidRDefault="00C61D99" w:rsidP="00C61D99">
      <w:pPr>
        <w:pStyle w:val="Heading2"/>
        <w:widowControl w:val="0"/>
        <w:numPr>
          <w:ilvl w:val="1"/>
          <w:numId w:val="48"/>
        </w:numPr>
        <w:ind w:left="993"/>
        <w:rPr>
          <w:i/>
          <w:szCs w:val="24"/>
        </w:rPr>
      </w:pPr>
      <w:r>
        <w:rPr>
          <w:i/>
          <w:szCs w:val="24"/>
        </w:rPr>
        <w:t>paragraph 33</w:t>
      </w:r>
    </w:p>
    <w:p w:rsidR="00C61D99" w:rsidRDefault="00C61D99" w:rsidP="00C61D99">
      <w:pPr>
        <w:pStyle w:val="Heading2"/>
        <w:widowControl w:val="0"/>
        <w:numPr>
          <w:ilvl w:val="1"/>
          <w:numId w:val="48"/>
        </w:numPr>
        <w:ind w:left="993"/>
        <w:rPr>
          <w:i/>
          <w:szCs w:val="24"/>
        </w:rPr>
      </w:pPr>
      <w:r>
        <w:rPr>
          <w:i/>
          <w:szCs w:val="24"/>
        </w:rPr>
        <w:t>paragraph 33(a)</w:t>
      </w:r>
    </w:p>
    <w:p w:rsidR="00C61D99" w:rsidRDefault="00C61D99" w:rsidP="00C61D99">
      <w:pPr>
        <w:pStyle w:val="Heading2"/>
        <w:widowControl w:val="0"/>
        <w:numPr>
          <w:ilvl w:val="1"/>
          <w:numId w:val="48"/>
        </w:numPr>
        <w:ind w:left="993"/>
        <w:rPr>
          <w:i/>
          <w:szCs w:val="24"/>
        </w:rPr>
      </w:pPr>
      <w:r>
        <w:rPr>
          <w:i/>
          <w:szCs w:val="24"/>
        </w:rPr>
        <w:t>paragraph 33(b)</w:t>
      </w:r>
    </w:p>
    <w:p w:rsidR="00C61D99" w:rsidRDefault="00C61D99" w:rsidP="00C61D99">
      <w:pPr>
        <w:pStyle w:val="Heading2"/>
        <w:widowControl w:val="0"/>
        <w:numPr>
          <w:ilvl w:val="1"/>
          <w:numId w:val="48"/>
        </w:numPr>
        <w:ind w:left="993"/>
        <w:rPr>
          <w:i/>
          <w:szCs w:val="24"/>
        </w:rPr>
      </w:pPr>
      <w:r>
        <w:rPr>
          <w:i/>
          <w:szCs w:val="24"/>
        </w:rPr>
        <w:t>paragraph 36</w:t>
      </w:r>
    </w:p>
    <w:p w:rsidR="00C61D99" w:rsidRDefault="00C61D99" w:rsidP="00C61D99">
      <w:pPr>
        <w:pStyle w:val="Heading2"/>
        <w:widowControl w:val="0"/>
        <w:numPr>
          <w:ilvl w:val="1"/>
          <w:numId w:val="48"/>
        </w:numPr>
        <w:ind w:left="993"/>
        <w:rPr>
          <w:i/>
          <w:szCs w:val="24"/>
        </w:rPr>
      </w:pPr>
      <w:r>
        <w:rPr>
          <w:i/>
          <w:szCs w:val="24"/>
        </w:rPr>
        <w:t>paragraph 40</w:t>
      </w:r>
    </w:p>
    <w:p w:rsidR="00C61D99" w:rsidRDefault="00C61D99" w:rsidP="00C61D99">
      <w:pPr>
        <w:pStyle w:val="Heading2"/>
        <w:widowControl w:val="0"/>
        <w:numPr>
          <w:ilvl w:val="1"/>
          <w:numId w:val="48"/>
        </w:numPr>
        <w:ind w:left="993"/>
        <w:rPr>
          <w:i/>
          <w:szCs w:val="24"/>
        </w:rPr>
      </w:pPr>
      <w:r>
        <w:rPr>
          <w:i/>
          <w:szCs w:val="24"/>
        </w:rPr>
        <w:t>paragraph 41</w:t>
      </w:r>
    </w:p>
    <w:p w:rsidR="00C61D99" w:rsidRDefault="00C61D99" w:rsidP="00C61D99">
      <w:pPr>
        <w:pStyle w:val="Heading2"/>
        <w:widowControl w:val="0"/>
        <w:numPr>
          <w:ilvl w:val="1"/>
          <w:numId w:val="48"/>
        </w:numPr>
        <w:ind w:left="993"/>
        <w:rPr>
          <w:i/>
          <w:szCs w:val="24"/>
        </w:rPr>
      </w:pPr>
      <w:r>
        <w:rPr>
          <w:i/>
          <w:szCs w:val="24"/>
        </w:rPr>
        <w:t>paragraph 42</w:t>
      </w:r>
    </w:p>
    <w:p w:rsidR="00C61D99" w:rsidRDefault="00C61D99" w:rsidP="00C61D99">
      <w:pPr>
        <w:pStyle w:val="Heading2"/>
        <w:widowControl w:val="0"/>
        <w:numPr>
          <w:ilvl w:val="1"/>
          <w:numId w:val="48"/>
        </w:numPr>
        <w:ind w:left="993"/>
        <w:rPr>
          <w:i/>
          <w:szCs w:val="24"/>
        </w:rPr>
      </w:pPr>
      <w:r>
        <w:rPr>
          <w:i/>
          <w:szCs w:val="24"/>
        </w:rPr>
        <w:t>paragraph 43</w:t>
      </w:r>
    </w:p>
    <w:p w:rsidR="00C61D99" w:rsidRDefault="00C61D99" w:rsidP="00C61D99">
      <w:pPr>
        <w:pStyle w:val="Heading2"/>
        <w:widowControl w:val="0"/>
        <w:numPr>
          <w:ilvl w:val="1"/>
          <w:numId w:val="48"/>
        </w:numPr>
        <w:ind w:left="993"/>
        <w:rPr>
          <w:i/>
          <w:szCs w:val="24"/>
        </w:rPr>
      </w:pPr>
      <w:r>
        <w:rPr>
          <w:i/>
          <w:szCs w:val="24"/>
        </w:rPr>
        <w:t>paragraph 44</w:t>
      </w:r>
    </w:p>
    <w:p w:rsidR="00C61D99" w:rsidRDefault="00C61D99" w:rsidP="00C61D99">
      <w:pPr>
        <w:pStyle w:val="Heading2"/>
        <w:widowControl w:val="0"/>
        <w:numPr>
          <w:ilvl w:val="1"/>
          <w:numId w:val="48"/>
        </w:numPr>
        <w:ind w:left="993"/>
        <w:rPr>
          <w:i/>
          <w:szCs w:val="24"/>
        </w:rPr>
      </w:pPr>
      <w:r>
        <w:rPr>
          <w:i/>
          <w:szCs w:val="24"/>
        </w:rPr>
        <w:t>paragraph 45</w:t>
      </w:r>
    </w:p>
    <w:p w:rsidR="00C61D99" w:rsidRPr="00C61D99" w:rsidRDefault="00C61D99" w:rsidP="00C61D99">
      <w:pPr>
        <w:pStyle w:val="Heading2"/>
        <w:widowControl w:val="0"/>
        <w:numPr>
          <w:ilvl w:val="1"/>
          <w:numId w:val="48"/>
        </w:numPr>
        <w:ind w:left="993"/>
        <w:rPr>
          <w:i/>
          <w:szCs w:val="24"/>
        </w:rPr>
      </w:pPr>
      <w:r>
        <w:rPr>
          <w:i/>
          <w:szCs w:val="24"/>
        </w:rPr>
        <w:t>paragraph 46</w:t>
      </w:r>
    </w:p>
    <w:p w:rsidR="00C61D99" w:rsidRDefault="00C61D99" w:rsidP="00C61D99">
      <w:pPr>
        <w:pStyle w:val="Heading2"/>
        <w:widowControl w:val="0"/>
        <w:numPr>
          <w:ilvl w:val="0"/>
          <w:numId w:val="48"/>
        </w:numPr>
        <w:ind w:left="426"/>
        <w:rPr>
          <w:i/>
          <w:szCs w:val="24"/>
        </w:rPr>
      </w:pPr>
      <w:r>
        <w:rPr>
          <w:i/>
          <w:szCs w:val="24"/>
        </w:rPr>
        <w:t>In the following paragraphs (as amended in accordance with the above bullet point) add the word "licensed" immediately before the words "QNO network":</w:t>
      </w:r>
    </w:p>
    <w:p w:rsidR="00C61D99" w:rsidRDefault="00C61D99" w:rsidP="00C61D99">
      <w:pPr>
        <w:pStyle w:val="Heading2"/>
        <w:widowControl w:val="0"/>
        <w:numPr>
          <w:ilvl w:val="1"/>
          <w:numId w:val="48"/>
        </w:numPr>
        <w:ind w:left="993"/>
        <w:rPr>
          <w:i/>
          <w:szCs w:val="24"/>
        </w:rPr>
      </w:pPr>
      <w:r>
        <w:rPr>
          <w:i/>
          <w:szCs w:val="24"/>
        </w:rPr>
        <w:t>paragraph 33(a)</w:t>
      </w:r>
    </w:p>
    <w:p w:rsidR="00C61D99" w:rsidRDefault="00C61D99" w:rsidP="00C61D99">
      <w:pPr>
        <w:pStyle w:val="Heading2"/>
        <w:widowControl w:val="0"/>
        <w:numPr>
          <w:ilvl w:val="1"/>
          <w:numId w:val="48"/>
        </w:numPr>
        <w:ind w:left="993"/>
        <w:rPr>
          <w:i/>
          <w:szCs w:val="24"/>
        </w:rPr>
      </w:pPr>
      <w:r>
        <w:rPr>
          <w:i/>
          <w:szCs w:val="24"/>
        </w:rPr>
        <w:t>paragraph 33(b)</w:t>
      </w:r>
    </w:p>
    <w:p w:rsidR="00C61D99" w:rsidRDefault="00C61D99" w:rsidP="00C61D99">
      <w:pPr>
        <w:pStyle w:val="Heading2"/>
        <w:widowControl w:val="0"/>
        <w:numPr>
          <w:ilvl w:val="1"/>
          <w:numId w:val="48"/>
        </w:numPr>
        <w:ind w:left="993"/>
        <w:rPr>
          <w:i/>
          <w:szCs w:val="24"/>
        </w:rPr>
      </w:pPr>
      <w:r>
        <w:rPr>
          <w:i/>
          <w:szCs w:val="24"/>
        </w:rPr>
        <w:t>paragraph 36</w:t>
      </w:r>
    </w:p>
    <w:p w:rsidR="006F21A0" w:rsidRDefault="00C61D99" w:rsidP="00C61D99">
      <w:pPr>
        <w:pStyle w:val="Heading2"/>
        <w:widowControl w:val="0"/>
        <w:numPr>
          <w:ilvl w:val="0"/>
          <w:numId w:val="48"/>
        </w:numPr>
        <w:ind w:left="426"/>
        <w:rPr>
          <w:i/>
          <w:szCs w:val="24"/>
        </w:rPr>
      </w:pPr>
      <w:r>
        <w:rPr>
          <w:i/>
          <w:szCs w:val="24"/>
        </w:rPr>
        <w:t>In the formula in paragraph 37, replace the word "IDNO" (on both occasions it is used) with the words "licensed QNO".</w:t>
      </w:r>
    </w:p>
    <w:p w:rsidR="00C61D99" w:rsidRDefault="00C61D99" w:rsidP="00491B69">
      <w:pPr>
        <w:pStyle w:val="Heading2"/>
        <w:widowControl w:val="0"/>
        <w:numPr>
          <w:ilvl w:val="0"/>
          <w:numId w:val="0"/>
        </w:numPr>
        <w:ind w:left="720" w:hanging="720"/>
        <w:jc w:val="right"/>
        <w:rPr>
          <w:b/>
          <w:szCs w:val="24"/>
        </w:rPr>
      </w:pPr>
    </w:p>
    <w:p w:rsidR="00251AAC" w:rsidRPr="00E62716" w:rsidRDefault="00D55937" w:rsidP="00491B69">
      <w:pPr>
        <w:pStyle w:val="Heading2"/>
        <w:widowControl w:val="0"/>
        <w:numPr>
          <w:ilvl w:val="0"/>
          <w:numId w:val="0"/>
        </w:numPr>
        <w:ind w:left="720" w:hanging="720"/>
        <w:jc w:val="right"/>
      </w:pPr>
      <w:r w:rsidRPr="00E62716">
        <w:rPr>
          <w:b/>
          <w:szCs w:val="24"/>
        </w:rPr>
        <w:t>Gowling WLG (UK) LLP</w:t>
      </w:r>
      <w:r w:rsidRPr="00E62716">
        <w:rPr>
          <w:b/>
          <w:szCs w:val="24"/>
        </w:rPr>
        <w:br/>
      </w:r>
      <w:r w:rsidR="003F3A7F">
        <w:rPr>
          <w:b/>
          <w:szCs w:val="24"/>
        </w:rPr>
        <w:t>3</w:t>
      </w:r>
      <w:r w:rsidR="002C27C1">
        <w:rPr>
          <w:b/>
          <w:szCs w:val="24"/>
        </w:rPr>
        <w:t xml:space="preserve"> </w:t>
      </w:r>
      <w:r w:rsidR="006F21A0">
        <w:rPr>
          <w:b/>
          <w:szCs w:val="24"/>
        </w:rPr>
        <w:t>April</w:t>
      </w:r>
      <w:r w:rsidR="0024425D">
        <w:rPr>
          <w:b/>
          <w:szCs w:val="24"/>
        </w:rPr>
        <w:t xml:space="preserve"> 2017</w:t>
      </w:r>
    </w:p>
    <w:sectPr w:rsidR="00251AAC" w:rsidRPr="00E6271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C79" w:rsidRDefault="003A1C79" w:rsidP="00EE1CC6">
      <w:r>
        <w:separator/>
      </w:r>
    </w:p>
  </w:endnote>
  <w:endnote w:type="continuationSeparator" w:id="0">
    <w:p w:rsidR="003A1C79" w:rsidRDefault="003A1C79"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2E" w:rsidRDefault="00C844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467627"/>
      <w:docPartObj>
        <w:docPartGallery w:val="Page Numbers (Bottom of Page)"/>
        <w:docPartUnique/>
      </w:docPartObj>
    </w:sdtPr>
    <w:sdtEndPr>
      <w:rPr>
        <w:noProof/>
      </w:rPr>
    </w:sdtEndPr>
    <w:sdtContent>
      <w:p w:rsidR="003A1C79" w:rsidRDefault="003A1C79">
        <w:pPr>
          <w:pStyle w:val="Footer"/>
          <w:jc w:val="center"/>
        </w:pPr>
        <w:r>
          <w:fldChar w:fldCharType="begin"/>
        </w:r>
        <w:r>
          <w:instrText xml:space="preserve"> PAGE   \* MERGEFORMAT </w:instrText>
        </w:r>
        <w:r>
          <w:fldChar w:fldCharType="separate"/>
        </w:r>
        <w:r w:rsidR="00264FBE">
          <w:rPr>
            <w:noProof/>
          </w:rPr>
          <w:t>1</w:t>
        </w:r>
        <w:r>
          <w:rPr>
            <w:noProof/>
          </w:rPr>
          <w:fldChar w:fldCharType="end"/>
        </w:r>
      </w:p>
    </w:sdtContent>
  </w:sdt>
  <w:p w:rsidR="003A1C79" w:rsidRDefault="003A1C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2E" w:rsidRDefault="00C844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C79" w:rsidRDefault="003A1C79" w:rsidP="00EE1CC6">
      <w:r>
        <w:separator/>
      </w:r>
    </w:p>
  </w:footnote>
  <w:footnote w:type="continuationSeparator" w:id="0">
    <w:p w:rsidR="003A1C79" w:rsidRDefault="003A1C79" w:rsidP="00EE1CC6">
      <w:r>
        <w:continuationSeparator/>
      </w:r>
    </w:p>
  </w:footnote>
  <w:footnote w:id="1">
    <w:p w:rsidR="00906418" w:rsidRPr="00906418" w:rsidRDefault="00906418">
      <w:pPr>
        <w:pStyle w:val="FootnoteText"/>
        <w:rPr>
          <w:lang w:val="en-GB"/>
        </w:rPr>
      </w:pPr>
      <w:r>
        <w:rPr>
          <w:rStyle w:val="FootnoteReference"/>
        </w:rPr>
        <w:footnoteRef/>
      </w:r>
      <w:r>
        <w:t xml:space="preserve"> The model version number and date are to be added at the direction of the Panel on implementation.</w:t>
      </w:r>
    </w:p>
  </w:footnote>
  <w:footnote w:id="2">
    <w:p w:rsidR="00906418" w:rsidRPr="00906418" w:rsidRDefault="00906418">
      <w:pPr>
        <w:pStyle w:val="FootnoteText"/>
        <w:rPr>
          <w:lang w:val="en-GB"/>
        </w:rPr>
      </w:pPr>
      <w:r>
        <w:rPr>
          <w:rStyle w:val="FootnoteReference"/>
        </w:rPr>
        <w:footnoteRef/>
      </w:r>
      <w:r>
        <w:t xml:space="preserve"> The model version number and date are to be added at the direction of the Panel on implementation.</w:t>
      </w:r>
    </w:p>
  </w:footnote>
  <w:footnote w:id="3">
    <w:p w:rsidR="00ED3DD3" w:rsidRPr="00ED3DD3" w:rsidRDefault="00ED3DD3">
      <w:pPr>
        <w:pStyle w:val="FootnoteText"/>
        <w:rPr>
          <w:lang w:val="en-GB"/>
        </w:rPr>
      </w:pPr>
      <w:r>
        <w:rPr>
          <w:rStyle w:val="FootnoteReference"/>
        </w:rPr>
        <w:footnoteRef/>
      </w:r>
      <w:r>
        <w:t xml:space="preserve"> Interaction with DCP234 – </w:t>
      </w:r>
      <w:r>
        <w:rPr>
          <w:lang w:val="en-GB"/>
        </w:rPr>
        <w:t>Paragraphs 98, 114, 116, 119 and 120 are to be deleted by DCP234. These deletions will still be made on implementation of DCP234, notwithstanding this DCP251. If DCP251 is implemented after DCP234, the change</w:t>
      </w:r>
      <w:r w:rsidR="003F3A7F">
        <w:rPr>
          <w:lang w:val="en-GB"/>
        </w:rPr>
        <w:t>s</w:t>
      </w:r>
      <w:r>
        <w:rPr>
          <w:lang w:val="en-GB"/>
        </w:rPr>
        <w:t xml:space="preserve"> to these paragraph</w:t>
      </w:r>
      <w:r w:rsidR="003F3A7F">
        <w:rPr>
          <w:lang w:val="en-GB"/>
        </w:rPr>
        <w:t>s</w:t>
      </w:r>
      <w:r>
        <w:rPr>
          <w:lang w:val="en-GB"/>
        </w:rPr>
        <w:t xml:space="preserve"> will be ignored</w:t>
      </w:r>
      <w:r w:rsidR="003F3A7F">
        <w:rPr>
          <w:lang w:val="en-GB"/>
        </w:rPr>
        <w:t xml:space="preserve"> (as DCP234 will already have deleted them)</w:t>
      </w:r>
      <w:r>
        <w:rPr>
          <w:lang w:val="en-GB"/>
        </w:rPr>
        <w:t>.</w:t>
      </w:r>
    </w:p>
  </w:footnote>
  <w:footnote w:id="4">
    <w:p w:rsidR="00235734" w:rsidRPr="00235734" w:rsidRDefault="00235734">
      <w:pPr>
        <w:pStyle w:val="FootnoteText"/>
        <w:rPr>
          <w:lang w:val="en-GB"/>
        </w:rPr>
      </w:pPr>
      <w:r>
        <w:rPr>
          <w:rStyle w:val="FootnoteReference"/>
        </w:rPr>
        <w:footnoteRef/>
      </w:r>
      <w:r>
        <w:t xml:space="preserve"> The model version number and date are to be added at the direction of the Panel on implementation.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2E" w:rsidRDefault="00C844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C79" w:rsidRPr="00DD72FA" w:rsidRDefault="003A1C79" w:rsidP="0024425D">
    <w:pPr>
      <w:pStyle w:val="Header"/>
      <w:jc w:val="right"/>
      <w:rPr>
        <w:b/>
      </w:rPr>
    </w:pPr>
    <w:r>
      <w:t xml:space="preserve">Gowling </w:t>
    </w:r>
    <w:r w:rsidRPr="00DD72FA">
      <w:t xml:space="preserve">WLG: </w:t>
    </w:r>
    <w:r w:rsidR="003F3A7F">
      <w:t>3</w:t>
    </w:r>
    <w:r>
      <w:t xml:space="preserve"> </w:t>
    </w:r>
    <w:r w:rsidR="006F21A0">
      <w:t>April</w:t>
    </w:r>
    <w:r>
      <w:t xml:space="preserve"> 2017</w:t>
    </w:r>
  </w:p>
  <w:p w:rsidR="003A1C79" w:rsidRPr="00DD72FA" w:rsidRDefault="003A1C79" w:rsidP="00D55937">
    <w:pPr>
      <w:pStyle w:val="Header"/>
      <w:jc w:val="right"/>
      <w:rPr>
        <w:b/>
      </w:rPr>
    </w:pPr>
  </w:p>
  <w:p w:rsidR="003A1C79" w:rsidRPr="00D55937" w:rsidRDefault="003A1C79" w:rsidP="00D559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2E" w:rsidRDefault="00C844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105064"/>
    <w:lvl w:ilvl="0">
      <w:start w:val="1"/>
      <w:numFmt w:val="decimal"/>
      <w:lvlText w:val="%1."/>
      <w:lvlJc w:val="left"/>
      <w:pPr>
        <w:tabs>
          <w:tab w:val="num" w:pos="1492"/>
        </w:tabs>
        <w:ind w:left="1492" w:hanging="360"/>
      </w:pPr>
    </w:lvl>
  </w:abstractNum>
  <w:abstractNum w:abstractNumId="1">
    <w:nsid w:val="FFFFFF7D"/>
    <w:multiLevelType w:val="singleLevel"/>
    <w:tmpl w:val="00C2552E"/>
    <w:lvl w:ilvl="0">
      <w:start w:val="1"/>
      <w:numFmt w:val="decimal"/>
      <w:lvlText w:val="%1."/>
      <w:lvlJc w:val="left"/>
      <w:pPr>
        <w:tabs>
          <w:tab w:val="num" w:pos="1209"/>
        </w:tabs>
        <w:ind w:left="1209" w:hanging="360"/>
      </w:pPr>
    </w:lvl>
  </w:abstractNum>
  <w:abstractNum w:abstractNumId="2">
    <w:nsid w:val="FFFFFF7E"/>
    <w:multiLevelType w:val="singleLevel"/>
    <w:tmpl w:val="76D093C8"/>
    <w:lvl w:ilvl="0">
      <w:start w:val="1"/>
      <w:numFmt w:val="decimal"/>
      <w:lvlText w:val="%1."/>
      <w:lvlJc w:val="left"/>
      <w:pPr>
        <w:tabs>
          <w:tab w:val="num" w:pos="926"/>
        </w:tabs>
        <w:ind w:left="926" w:hanging="360"/>
      </w:pPr>
    </w:lvl>
  </w:abstractNum>
  <w:abstractNum w:abstractNumId="3">
    <w:nsid w:val="FFFFFF7F"/>
    <w:multiLevelType w:val="singleLevel"/>
    <w:tmpl w:val="4330DA2C"/>
    <w:lvl w:ilvl="0">
      <w:start w:val="1"/>
      <w:numFmt w:val="decimal"/>
      <w:lvlText w:val="%1."/>
      <w:lvlJc w:val="left"/>
      <w:pPr>
        <w:tabs>
          <w:tab w:val="num" w:pos="643"/>
        </w:tabs>
        <w:ind w:left="643" w:hanging="360"/>
      </w:pPr>
    </w:lvl>
  </w:abstractNum>
  <w:abstractNum w:abstractNumId="4">
    <w:nsid w:val="FFFFFF80"/>
    <w:multiLevelType w:val="singleLevel"/>
    <w:tmpl w:val="4D6224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606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5CC2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22F2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584F896"/>
    <w:lvl w:ilvl="0">
      <w:start w:val="1"/>
      <w:numFmt w:val="decimal"/>
      <w:lvlText w:val="%1."/>
      <w:lvlJc w:val="left"/>
      <w:pPr>
        <w:tabs>
          <w:tab w:val="num" w:pos="360"/>
        </w:tabs>
        <w:ind w:left="360" w:hanging="360"/>
      </w:pPr>
    </w:lvl>
  </w:abstractNum>
  <w:abstractNum w:abstractNumId="9">
    <w:nsid w:val="FFFFFF89"/>
    <w:multiLevelType w:val="singleLevel"/>
    <w:tmpl w:val="91888202"/>
    <w:lvl w:ilvl="0">
      <w:start w:val="1"/>
      <w:numFmt w:val="bullet"/>
      <w:lvlText w:val=""/>
      <w:lvlJc w:val="left"/>
      <w:pPr>
        <w:tabs>
          <w:tab w:val="num" w:pos="360"/>
        </w:tabs>
        <w:ind w:left="360" w:hanging="360"/>
      </w:pPr>
      <w:rPr>
        <w:rFonts w:ascii="Symbol" w:hAnsi="Symbol" w:hint="default"/>
      </w:rPr>
    </w:lvl>
  </w:abstractNum>
  <w:abstractNum w:abstractNumId="1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28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977485F"/>
    <w:multiLevelType w:val="hybridMultilevel"/>
    <w:tmpl w:val="3AAC3E38"/>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2980242"/>
    <w:multiLevelType w:val="hybridMultilevel"/>
    <w:tmpl w:val="3B58FD02"/>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0410519"/>
    <w:multiLevelType w:val="hybridMultilevel"/>
    <w:tmpl w:val="87740612"/>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7">
    <w:nsid w:val="22CD56D8"/>
    <w:multiLevelType w:val="hybridMultilevel"/>
    <w:tmpl w:val="B0FE7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nsid w:val="2BDF56F8"/>
    <w:multiLevelType w:val="hybridMultilevel"/>
    <w:tmpl w:val="7DA22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1">
    <w:nsid w:val="35786E6E"/>
    <w:multiLevelType w:val="hybridMultilevel"/>
    <w:tmpl w:val="36445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D2500F9"/>
    <w:multiLevelType w:val="hybridMultilevel"/>
    <w:tmpl w:val="0E0E90AE"/>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20D1DF7"/>
    <w:multiLevelType w:val="hybridMultilevel"/>
    <w:tmpl w:val="FD0C71E2"/>
    <w:lvl w:ilvl="0" w:tplc="E0AE08D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A394209"/>
    <w:multiLevelType w:val="hybridMultilevel"/>
    <w:tmpl w:val="1A546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8">
    <w:nsid w:val="50115312"/>
    <w:multiLevelType w:val="hybridMultilevel"/>
    <w:tmpl w:val="ECFE9022"/>
    <w:lvl w:ilvl="0" w:tplc="08090001">
      <w:start w:val="1"/>
      <w:numFmt w:val="bullet"/>
      <w:lvlText w:val=""/>
      <w:lvlJc w:val="left"/>
      <w:pPr>
        <w:ind w:left="1080" w:hanging="360"/>
      </w:pPr>
      <w:rPr>
        <w:rFonts w:ascii="Symbol" w:hAnsi="Symbol" w:hint="default"/>
      </w:rPr>
    </w:lvl>
    <w:lvl w:ilvl="1" w:tplc="D082A536">
      <w:numFmt w:val="bullet"/>
      <w:lvlText w:val="•"/>
      <w:lvlJc w:val="left"/>
      <w:pPr>
        <w:ind w:left="2345"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50662A56"/>
    <w:multiLevelType w:val="hybridMultilevel"/>
    <w:tmpl w:val="33326126"/>
    <w:lvl w:ilvl="0" w:tplc="1732520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1AA23E1"/>
    <w:multiLevelType w:val="hybridMultilevel"/>
    <w:tmpl w:val="29D091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47D1509"/>
    <w:multiLevelType w:val="hybridMultilevel"/>
    <w:tmpl w:val="426ECA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34">
    <w:nsid w:val="60CC4256"/>
    <w:multiLevelType w:val="hybridMultilevel"/>
    <w:tmpl w:val="1952CC4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35">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C8303C7"/>
    <w:multiLevelType w:val="hybridMultilevel"/>
    <w:tmpl w:val="BB58C396"/>
    <w:lvl w:ilvl="0" w:tplc="0F1279F6">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23"/>
  </w:num>
  <w:num w:numId="4">
    <w:abstractNumId w:val="35"/>
  </w:num>
  <w:num w:numId="5">
    <w:abstractNumId w:val="33"/>
  </w:num>
  <w:num w:numId="6">
    <w:abstractNumId w:val="20"/>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8"/>
  </w:num>
  <w:num w:numId="10">
    <w:abstractNumId w:val="18"/>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37"/>
  </w:num>
  <w:num w:numId="29">
    <w:abstractNumId w:val="25"/>
  </w:num>
  <w:num w:numId="30">
    <w:abstractNumId w:val="27"/>
  </w:num>
  <w:num w:numId="31">
    <w:abstractNumId w:val="36"/>
  </w:num>
  <w:num w:numId="32">
    <w:abstractNumId w:val="19"/>
  </w:num>
  <w:num w:numId="33">
    <w:abstractNumId w:val="12"/>
  </w:num>
  <w:num w:numId="34">
    <w:abstractNumId w:val="22"/>
  </w:num>
  <w:num w:numId="35">
    <w:abstractNumId w:val="13"/>
  </w:num>
  <w:num w:numId="36">
    <w:abstractNumId w:val="29"/>
  </w:num>
  <w:num w:numId="37">
    <w:abstractNumId w:val="34"/>
  </w:num>
  <w:num w:numId="38">
    <w:abstractNumId w:val="16"/>
  </w:num>
  <w:num w:numId="39">
    <w:abstractNumId w:val="26"/>
  </w:num>
  <w:num w:numId="40">
    <w:abstractNumId w:val="24"/>
  </w:num>
  <w:num w:numId="41">
    <w:abstractNumId w:val="28"/>
  </w:num>
  <w:num w:numId="42">
    <w:abstractNumId w:val="21"/>
  </w:num>
  <w:num w:numId="43">
    <w:abstractNumId w:val="17"/>
  </w:num>
  <w:num w:numId="44">
    <w:abstractNumId w:val="14"/>
  </w:num>
  <w:num w:numId="45">
    <w:abstractNumId w:val="30"/>
  </w:num>
  <w:num w:numId="46">
    <w:abstractNumId w:val="10"/>
  </w:num>
  <w:num w:numId="47">
    <w:abstractNumId w:val="10"/>
  </w:num>
  <w:num w:numId="48">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19DE"/>
    <w:rsid w:val="00001E50"/>
    <w:rsid w:val="00006B58"/>
    <w:rsid w:val="0000731D"/>
    <w:rsid w:val="00012741"/>
    <w:rsid w:val="00024B86"/>
    <w:rsid w:val="00025FC9"/>
    <w:rsid w:val="000321F5"/>
    <w:rsid w:val="00036398"/>
    <w:rsid w:val="0004663C"/>
    <w:rsid w:val="0005254A"/>
    <w:rsid w:val="000532EF"/>
    <w:rsid w:val="000551F0"/>
    <w:rsid w:val="00056682"/>
    <w:rsid w:val="00062185"/>
    <w:rsid w:val="00072BA6"/>
    <w:rsid w:val="00081CAF"/>
    <w:rsid w:val="0009278E"/>
    <w:rsid w:val="00092F15"/>
    <w:rsid w:val="000956F6"/>
    <w:rsid w:val="00096406"/>
    <w:rsid w:val="000B74BC"/>
    <w:rsid w:val="000D4DDB"/>
    <w:rsid w:val="000D69BE"/>
    <w:rsid w:val="000D6AA3"/>
    <w:rsid w:val="000E4CCA"/>
    <w:rsid w:val="000E7CC7"/>
    <w:rsid w:val="000F2207"/>
    <w:rsid w:val="000F4FCE"/>
    <w:rsid w:val="000F6B8C"/>
    <w:rsid w:val="00100F5F"/>
    <w:rsid w:val="00103693"/>
    <w:rsid w:val="00105459"/>
    <w:rsid w:val="00105EE1"/>
    <w:rsid w:val="00107668"/>
    <w:rsid w:val="00114078"/>
    <w:rsid w:val="00121F17"/>
    <w:rsid w:val="001316C8"/>
    <w:rsid w:val="00135D48"/>
    <w:rsid w:val="00156FF5"/>
    <w:rsid w:val="00161A55"/>
    <w:rsid w:val="0017742F"/>
    <w:rsid w:val="00177AF1"/>
    <w:rsid w:val="00177FBE"/>
    <w:rsid w:val="00182C6C"/>
    <w:rsid w:val="0018509D"/>
    <w:rsid w:val="001854E0"/>
    <w:rsid w:val="00194BCD"/>
    <w:rsid w:val="001A4F32"/>
    <w:rsid w:val="001B08D1"/>
    <w:rsid w:val="001B2E1E"/>
    <w:rsid w:val="001B792F"/>
    <w:rsid w:val="001C067A"/>
    <w:rsid w:val="001C685F"/>
    <w:rsid w:val="001D5E00"/>
    <w:rsid w:val="001E043F"/>
    <w:rsid w:val="001E7CAE"/>
    <w:rsid w:val="001F7AD8"/>
    <w:rsid w:val="00203E6E"/>
    <w:rsid w:val="00205C6B"/>
    <w:rsid w:val="00216F86"/>
    <w:rsid w:val="00221CDC"/>
    <w:rsid w:val="00221D5E"/>
    <w:rsid w:val="002241C6"/>
    <w:rsid w:val="0023144B"/>
    <w:rsid w:val="00233046"/>
    <w:rsid w:val="00235734"/>
    <w:rsid w:val="002357AE"/>
    <w:rsid w:val="0024425D"/>
    <w:rsid w:val="00247542"/>
    <w:rsid w:val="00251AAC"/>
    <w:rsid w:val="00264FBE"/>
    <w:rsid w:val="002668DF"/>
    <w:rsid w:val="002A018C"/>
    <w:rsid w:val="002B24B1"/>
    <w:rsid w:val="002C27C1"/>
    <w:rsid w:val="002C4234"/>
    <w:rsid w:val="002C7189"/>
    <w:rsid w:val="002D05A8"/>
    <w:rsid w:val="002D3273"/>
    <w:rsid w:val="002E63F8"/>
    <w:rsid w:val="002F61CA"/>
    <w:rsid w:val="003015D4"/>
    <w:rsid w:val="00305B82"/>
    <w:rsid w:val="0031727D"/>
    <w:rsid w:val="0033442C"/>
    <w:rsid w:val="00335D5A"/>
    <w:rsid w:val="00341513"/>
    <w:rsid w:val="00343DCA"/>
    <w:rsid w:val="00347940"/>
    <w:rsid w:val="00356F6C"/>
    <w:rsid w:val="003625E3"/>
    <w:rsid w:val="0036374E"/>
    <w:rsid w:val="00365352"/>
    <w:rsid w:val="00365B9D"/>
    <w:rsid w:val="00370BBC"/>
    <w:rsid w:val="003732BB"/>
    <w:rsid w:val="00374022"/>
    <w:rsid w:val="0037648E"/>
    <w:rsid w:val="003775BB"/>
    <w:rsid w:val="00386EE2"/>
    <w:rsid w:val="00387A95"/>
    <w:rsid w:val="00390FD3"/>
    <w:rsid w:val="003910AB"/>
    <w:rsid w:val="003A1C79"/>
    <w:rsid w:val="003B7929"/>
    <w:rsid w:val="003C1D88"/>
    <w:rsid w:val="003C4974"/>
    <w:rsid w:val="003D3848"/>
    <w:rsid w:val="003E07BF"/>
    <w:rsid w:val="003E12D9"/>
    <w:rsid w:val="003E1B89"/>
    <w:rsid w:val="003F3A7F"/>
    <w:rsid w:val="00403732"/>
    <w:rsid w:val="00407BF8"/>
    <w:rsid w:val="00410C99"/>
    <w:rsid w:val="00413696"/>
    <w:rsid w:val="00421416"/>
    <w:rsid w:val="0043249F"/>
    <w:rsid w:val="00435A6C"/>
    <w:rsid w:val="00447CA3"/>
    <w:rsid w:val="00491B69"/>
    <w:rsid w:val="004A18E4"/>
    <w:rsid w:val="004A4DE1"/>
    <w:rsid w:val="004A7ABC"/>
    <w:rsid w:val="004C4F09"/>
    <w:rsid w:val="004C5DC2"/>
    <w:rsid w:val="004C673C"/>
    <w:rsid w:val="004D00D9"/>
    <w:rsid w:val="004D465E"/>
    <w:rsid w:val="004F007C"/>
    <w:rsid w:val="005039EB"/>
    <w:rsid w:val="005048CD"/>
    <w:rsid w:val="00512D21"/>
    <w:rsid w:val="0051473A"/>
    <w:rsid w:val="005203F3"/>
    <w:rsid w:val="00533BB0"/>
    <w:rsid w:val="005369D1"/>
    <w:rsid w:val="00540C7E"/>
    <w:rsid w:val="00544D24"/>
    <w:rsid w:val="005454D7"/>
    <w:rsid w:val="005468B6"/>
    <w:rsid w:val="00550577"/>
    <w:rsid w:val="00551C88"/>
    <w:rsid w:val="00553685"/>
    <w:rsid w:val="00562C8F"/>
    <w:rsid w:val="00570A8A"/>
    <w:rsid w:val="005776E3"/>
    <w:rsid w:val="005A2CD5"/>
    <w:rsid w:val="005A42B1"/>
    <w:rsid w:val="005B392A"/>
    <w:rsid w:val="005B7731"/>
    <w:rsid w:val="005C74E5"/>
    <w:rsid w:val="005D1006"/>
    <w:rsid w:val="005D4AE1"/>
    <w:rsid w:val="005E099E"/>
    <w:rsid w:val="005E6B0D"/>
    <w:rsid w:val="005F04A5"/>
    <w:rsid w:val="005F3484"/>
    <w:rsid w:val="005F3944"/>
    <w:rsid w:val="005F6A68"/>
    <w:rsid w:val="00611CF1"/>
    <w:rsid w:val="00615932"/>
    <w:rsid w:val="006229F0"/>
    <w:rsid w:val="00623A5F"/>
    <w:rsid w:val="00625EA1"/>
    <w:rsid w:val="006276EF"/>
    <w:rsid w:val="00631EE5"/>
    <w:rsid w:val="00642510"/>
    <w:rsid w:val="00642857"/>
    <w:rsid w:val="00652CCA"/>
    <w:rsid w:val="00653C18"/>
    <w:rsid w:val="006927B0"/>
    <w:rsid w:val="006A3959"/>
    <w:rsid w:val="006C0C6B"/>
    <w:rsid w:val="006C1648"/>
    <w:rsid w:val="006C2081"/>
    <w:rsid w:val="006C4E06"/>
    <w:rsid w:val="006D77E2"/>
    <w:rsid w:val="006E3019"/>
    <w:rsid w:val="006E5925"/>
    <w:rsid w:val="006E73C4"/>
    <w:rsid w:val="006F21A0"/>
    <w:rsid w:val="006F3823"/>
    <w:rsid w:val="00701C27"/>
    <w:rsid w:val="00707CA0"/>
    <w:rsid w:val="007103D4"/>
    <w:rsid w:val="007131D6"/>
    <w:rsid w:val="00722A35"/>
    <w:rsid w:val="007450C0"/>
    <w:rsid w:val="007477E8"/>
    <w:rsid w:val="0075107D"/>
    <w:rsid w:val="00753C2C"/>
    <w:rsid w:val="00755570"/>
    <w:rsid w:val="007625DE"/>
    <w:rsid w:val="00765921"/>
    <w:rsid w:val="0077350A"/>
    <w:rsid w:val="00773E2E"/>
    <w:rsid w:val="007A3521"/>
    <w:rsid w:val="007A44EC"/>
    <w:rsid w:val="007A4556"/>
    <w:rsid w:val="007B0CBA"/>
    <w:rsid w:val="007B5FF1"/>
    <w:rsid w:val="007C1AF7"/>
    <w:rsid w:val="007C728C"/>
    <w:rsid w:val="007E029C"/>
    <w:rsid w:val="007E08BC"/>
    <w:rsid w:val="007E452F"/>
    <w:rsid w:val="007F5306"/>
    <w:rsid w:val="00800145"/>
    <w:rsid w:val="00801FA5"/>
    <w:rsid w:val="00804DE0"/>
    <w:rsid w:val="0081159E"/>
    <w:rsid w:val="008179FE"/>
    <w:rsid w:val="00822047"/>
    <w:rsid w:val="00826CF0"/>
    <w:rsid w:val="008369EC"/>
    <w:rsid w:val="00852493"/>
    <w:rsid w:val="00872D9E"/>
    <w:rsid w:val="00880DBC"/>
    <w:rsid w:val="00884BA0"/>
    <w:rsid w:val="00886802"/>
    <w:rsid w:val="00895C9D"/>
    <w:rsid w:val="008A0756"/>
    <w:rsid w:val="008A1F0B"/>
    <w:rsid w:val="008B17FB"/>
    <w:rsid w:val="008D4FB7"/>
    <w:rsid w:val="008D588A"/>
    <w:rsid w:val="008D5C7C"/>
    <w:rsid w:val="009006B3"/>
    <w:rsid w:val="009042FA"/>
    <w:rsid w:val="00906418"/>
    <w:rsid w:val="00922E68"/>
    <w:rsid w:val="00935DE1"/>
    <w:rsid w:val="00936914"/>
    <w:rsid w:val="009431AF"/>
    <w:rsid w:val="0095793F"/>
    <w:rsid w:val="0096781C"/>
    <w:rsid w:val="00987CEE"/>
    <w:rsid w:val="00990C04"/>
    <w:rsid w:val="009962D6"/>
    <w:rsid w:val="009A5589"/>
    <w:rsid w:val="009E4364"/>
    <w:rsid w:val="009E5089"/>
    <w:rsid w:val="009F506D"/>
    <w:rsid w:val="00A032A0"/>
    <w:rsid w:val="00A05E44"/>
    <w:rsid w:val="00A10250"/>
    <w:rsid w:val="00A10A97"/>
    <w:rsid w:val="00A23267"/>
    <w:rsid w:val="00A30525"/>
    <w:rsid w:val="00A3399F"/>
    <w:rsid w:val="00A42DE9"/>
    <w:rsid w:val="00A5391E"/>
    <w:rsid w:val="00A613A6"/>
    <w:rsid w:val="00A64BAF"/>
    <w:rsid w:val="00A673EC"/>
    <w:rsid w:val="00A704DC"/>
    <w:rsid w:val="00A70BF7"/>
    <w:rsid w:val="00A84A28"/>
    <w:rsid w:val="00A910F5"/>
    <w:rsid w:val="00A937CD"/>
    <w:rsid w:val="00A9678E"/>
    <w:rsid w:val="00A96B6D"/>
    <w:rsid w:val="00AA3867"/>
    <w:rsid w:val="00AC107C"/>
    <w:rsid w:val="00AC7143"/>
    <w:rsid w:val="00AF55AF"/>
    <w:rsid w:val="00B05C3C"/>
    <w:rsid w:val="00B05DDF"/>
    <w:rsid w:val="00B117B0"/>
    <w:rsid w:val="00B22B0F"/>
    <w:rsid w:val="00B2605F"/>
    <w:rsid w:val="00B46A6E"/>
    <w:rsid w:val="00B52ACB"/>
    <w:rsid w:val="00B564A5"/>
    <w:rsid w:val="00B62224"/>
    <w:rsid w:val="00BA239E"/>
    <w:rsid w:val="00BB2627"/>
    <w:rsid w:val="00BB723D"/>
    <w:rsid w:val="00BC2E2D"/>
    <w:rsid w:val="00BC31E7"/>
    <w:rsid w:val="00BD6B12"/>
    <w:rsid w:val="00BF6F1D"/>
    <w:rsid w:val="00BF7D87"/>
    <w:rsid w:val="00C03FE2"/>
    <w:rsid w:val="00C12850"/>
    <w:rsid w:val="00C24966"/>
    <w:rsid w:val="00C25CCD"/>
    <w:rsid w:val="00C301FA"/>
    <w:rsid w:val="00C32EB1"/>
    <w:rsid w:val="00C4274E"/>
    <w:rsid w:val="00C53127"/>
    <w:rsid w:val="00C545C0"/>
    <w:rsid w:val="00C61BC3"/>
    <w:rsid w:val="00C61D99"/>
    <w:rsid w:val="00C676F6"/>
    <w:rsid w:val="00C83869"/>
    <w:rsid w:val="00C8442E"/>
    <w:rsid w:val="00C94178"/>
    <w:rsid w:val="00C96E0B"/>
    <w:rsid w:val="00C97133"/>
    <w:rsid w:val="00CB01AD"/>
    <w:rsid w:val="00CB3A5A"/>
    <w:rsid w:val="00CB6972"/>
    <w:rsid w:val="00CC053F"/>
    <w:rsid w:val="00CC384D"/>
    <w:rsid w:val="00CC559F"/>
    <w:rsid w:val="00CC7F0D"/>
    <w:rsid w:val="00CD5311"/>
    <w:rsid w:val="00CE0C51"/>
    <w:rsid w:val="00CE2704"/>
    <w:rsid w:val="00CF08D7"/>
    <w:rsid w:val="00CF26B0"/>
    <w:rsid w:val="00CF2816"/>
    <w:rsid w:val="00CF7C4D"/>
    <w:rsid w:val="00D00E2C"/>
    <w:rsid w:val="00D015F6"/>
    <w:rsid w:val="00D44D60"/>
    <w:rsid w:val="00D5087A"/>
    <w:rsid w:val="00D55937"/>
    <w:rsid w:val="00D55AFB"/>
    <w:rsid w:val="00D57F24"/>
    <w:rsid w:val="00D674D1"/>
    <w:rsid w:val="00D70D25"/>
    <w:rsid w:val="00D72636"/>
    <w:rsid w:val="00D734E1"/>
    <w:rsid w:val="00D869C4"/>
    <w:rsid w:val="00D9336E"/>
    <w:rsid w:val="00D96E7E"/>
    <w:rsid w:val="00DB2D15"/>
    <w:rsid w:val="00DB33BC"/>
    <w:rsid w:val="00DB5EA3"/>
    <w:rsid w:val="00DB7116"/>
    <w:rsid w:val="00DD2C33"/>
    <w:rsid w:val="00DE6E3E"/>
    <w:rsid w:val="00DE70D9"/>
    <w:rsid w:val="00DF6DE9"/>
    <w:rsid w:val="00DF7765"/>
    <w:rsid w:val="00E02482"/>
    <w:rsid w:val="00E03393"/>
    <w:rsid w:val="00E0757C"/>
    <w:rsid w:val="00E10519"/>
    <w:rsid w:val="00E119A6"/>
    <w:rsid w:val="00E15362"/>
    <w:rsid w:val="00E25D60"/>
    <w:rsid w:val="00E34467"/>
    <w:rsid w:val="00E55DE8"/>
    <w:rsid w:val="00E617B8"/>
    <w:rsid w:val="00E62716"/>
    <w:rsid w:val="00E65935"/>
    <w:rsid w:val="00E665AC"/>
    <w:rsid w:val="00E72027"/>
    <w:rsid w:val="00E827B3"/>
    <w:rsid w:val="00E9014B"/>
    <w:rsid w:val="00E968FD"/>
    <w:rsid w:val="00E97E0B"/>
    <w:rsid w:val="00EB444A"/>
    <w:rsid w:val="00EC01A6"/>
    <w:rsid w:val="00EC0F5B"/>
    <w:rsid w:val="00EC3861"/>
    <w:rsid w:val="00EC7DBC"/>
    <w:rsid w:val="00ED107C"/>
    <w:rsid w:val="00ED3DD3"/>
    <w:rsid w:val="00EE1CC6"/>
    <w:rsid w:val="00EE2B63"/>
    <w:rsid w:val="00EE2CE2"/>
    <w:rsid w:val="00F02A0C"/>
    <w:rsid w:val="00F21F73"/>
    <w:rsid w:val="00F30ED5"/>
    <w:rsid w:val="00F31F60"/>
    <w:rsid w:val="00F35421"/>
    <w:rsid w:val="00F3670F"/>
    <w:rsid w:val="00F44ED1"/>
    <w:rsid w:val="00F451A7"/>
    <w:rsid w:val="00F462D8"/>
    <w:rsid w:val="00F53634"/>
    <w:rsid w:val="00F64EEC"/>
    <w:rsid w:val="00F77462"/>
    <w:rsid w:val="00F77B7E"/>
    <w:rsid w:val="00F83F09"/>
    <w:rsid w:val="00F957B5"/>
    <w:rsid w:val="00FA7C26"/>
    <w:rsid w:val="00FB229A"/>
    <w:rsid w:val="00FE2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unhideWhenUsed/>
    <w:rsid w:val="00CF2816"/>
    <w:rPr>
      <w:rFonts w:ascii="Calibri" w:eastAsiaTheme="minorHAnsi" w:hAnsi="Calibri" w:cs="Consolas"/>
      <w:sz w:val="22"/>
      <w:szCs w:val="21"/>
      <w:lang w:val="en-GB"/>
    </w:rPr>
  </w:style>
  <w:style w:type="character" w:customStyle="1" w:styleId="PlainTextChar">
    <w:name w:val="Plain Text Char"/>
    <w:basedOn w:val="DefaultParagraphFont"/>
    <w:link w:val="PlainText"/>
    <w:uiPriority w:val="99"/>
    <w:rsid w:val="00CF2816"/>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unhideWhenUsed/>
    <w:rsid w:val="00CF2816"/>
    <w:rPr>
      <w:rFonts w:ascii="Calibri" w:eastAsiaTheme="minorHAnsi" w:hAnsi="Calibri" w:cs="Consolas"/>
      <w:sz w:val="22"/>
      <w:szCs w:val="21"/>
      <w:lang w:val="en-GB"/>
    </w:rPr>
  </w:style>
  <w:style w:type="character" w:customStyle="1" w:styleId="PlainTextChar">
    <w:name w:val="Plain Text Char"/>
    <w:basedOn w:val="DefaultParagraphFont"/>
    <w:link w:val="PlainText"/>
    <w:uiPriority w:val="99"/>
    <w:rsid w:val="00CF2816"/>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13" Type="http://schemas.openxmlformats.org/officeDocument/2006/relationships/footer" Target="footer2.xml" />
  <Relationship Id="rId3" Type="http://schemas.openxmlformats.org/officeDocument/2006/relationships/styles" Target="styles.xml" />
  <Relationship Id="rId7" Type="http://schemas.openxmlformats.org/officeDocument/2006/relationships/footnotes" Target="footnote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numbering" Target="numbering.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header" Target="header2.xml" />
  <Relationship Id="rId5" Type="http://schemas.openxmlformats.org/officeDocument/2006/relationships/settings" Target="settings.xml" />
  <Relationship Id="rId15" Type="http://schemas.openxmlformats.org/officeDocument/2006/relationships/footer" Target="footer3.xml" />
  <Relationship Id="rId10" Type="http://schemas.openxmlformats.org/officeDocument/2006/relationships/header" Target="header1.xml" />
  <Relationship Id="rId19" Type="http://schemas.microsoft.com/office/2011/relationships/people" Target="people.xml" />
  <Relationship Id="rId4" Type="http://schemas.microsoft.com/office/2007/relationships/stylesWithEffects" Target="stylesWithEffects.xml" />
  <Relationship Id="rId9" Type="http://schemas.openxmlformats.org/officeDocument/2006/relationships/image" Target="media/image1.png" />
  <Relationship Id="rId14" Type="http://schemas.openxmlformats.org/officeDocument/2006/relationships/header" Target="header3.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243DD-2DDC-4F55-AB11-AFAF6CAF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6</Pages>
  <Words>2067</Words>
  <Characters>10503</Characters>
  <Application>Microsoft Office Word</Application>
  <DocSecurity>0</DocSecurity>
  <Lines>244</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