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C052B" w14:textId="77777777" w:rsidR="005079E0" w:rsidRPr="00EB32BB" w:rsidRDefault="005079E0" w:rsidP="00697AED">
      <w:pPr>
        <w:pStyle w:val="Header"/>
        <w:spacing w:before="0" w:after="0"/>
        <w:rPr>
          <w:rFonts w:cs="Arial"/>
        </w:rPr>
      </w:pPr>
    </w:p>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4B02AD05"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083F45C0"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7E63856D"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16D15F9B"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0B46D90" w14:textId="77777777" w:rsidR="00A77FCF" w:rsidRPr="00EB32BB" w:rsidRDefault="00187DDA" w:rsidP="00A77FCF">
            <w:pPr>
              <w:ind w:left="113" w:right="113"/>
              <w:rPr>
                <w:rFonts w:cs="Arial"/>
                <w:i/>
                <w:color w:val="00B274"/>
                <w:sz w:val="24"/>
              </w:rPr>
            </w:pPr>
            <w:r>
              <w:rPr>
                <w:rFonts w:cs="Arial"/>
                <w:color w:val="008576"/>
                <w:sz w:val="80"/>
                <w:szCs w:val="80"/>
              </w:rPr>
              <w:t>DCP 297</w:t>
            </w:r>
            <w:r w:rsidR="00DB3E7E">
              <w:rPr>
                <w:rFonts w:cs="Arial"/>
                <w:color w:val="008576"/>
                <w:sz w:val="80"/>
                <w:szCs w:val="80"/>
              </w:rPr>
              <w:t>:</w:t>
            </w:r>
          </w:p>
          <w:p w14:paraId="64DBF17F" w14:textId="77777777" w:rsidR="00DB3E7E" w:rsidRPr="00DB3E7E" w:rsidRDefault="00187DDA" w:rsidP="00DB3E7E">
            <w:pPr>
              <w:ind w:left="113" w:right="113"/>
              <w:rPr>
                <w:rFonts w:cs="Arial"/>
                <w:i/>
                <w:color w:val="FF0000"/>
                <w:sz w:val="24"/>
              </w:rPr>
            </w:pPr>
            <w:r w:rsidRPr="00187DDA">
              <w:rPr>
                <w:rFonts w:cs="Arial"/>
                <w:color w:val="008000"/>
                <w:sz w:val="48"/>
                <w:szCs w:val="48"/>
              </w:rPr>
              <w:t>Network Interventions SLA Enhancement</w:t>
            </w:r>
          </w:p>
          <w:p w14:paraId="64CC7A37" w14:textId="77777777" w:rsidR="00A77FCF" w:rsidRDefault="00187DDA" w:rsidP="00A77FCF">
            <w:pPr>
              <w:ind w:left="113" w:right="113"/>
              <w:rPr>
                <w:rFonts w:cs="Arial"/>
                <w:i/>
                <w:color w:val="00B274"/>
                <w:sz w:val="24"/>
              </w:rPr>
            </w:pPr>
            <w:r>
              <w:rPr>
                <w:rFonts w:cs="Arial"/>
                <w:i/>
                <w:color w:val="00B274"/>
                <w:sz w:val="24"/>
              </w:rPr>
              <w:t xml:space="preserve">Date Raised: </w:t>
            </w:r>
            <w:r w:rsidR="00DB3E7E">
              <w:rPr>
                <w:rFonts w:cs="Arial"/>
                <w:i/>
                <w:color w:val="00B274"/>
                <w:sz w:val="24"/>
              </w:rPr>
              <w:t xml:space="preserve">7 </w:t>
            </w:r>
            <w:r>
              <w:rPr>
                <w:rFonts w:cs="Arial"/>
                <w:i/>
                <w:color w:val="00B274"/>
                <w:sz w:val="24"/>
              </w:rPr>
              <w:t>April</w:t>
            </w:r>
            <w:r w:rsidR="00DB3E7E">
              <w:rPr>
                <w:rFonts w:cs="Arial"/>
                <w:i/>
                <w:color w:val="00B274"/>
                <w:sz w:val="24"/>
              </w:rPr>
              <w:t xml:space="preserve"> 2017</w:t>
            </w:r>
          </w:p>
          <w:p w14:paraId="13796B19" w14:textId="77777777" w:rsidR="00A77FCF" w:rsidRDefault="00DB3E7E" w:rsidP="00A77FCF">
            <w:pPr>
              <w:ind w:left="113" w:right="113"/>
              <w:rPr>
                <w:rFonts w:cs="Arial"/>
                <w:i/>
                <w:color w:val="00B274"/>
                <w:sz w:val="24"/>
              </w:rPr>
            </w:pPr>
            <w:r>
              <w:rPr>
                <w:rFonts w:cs="Arial"/>
                <w:i/>
                <w:color w:val="00B274"/>
                <w:sz w:val="24"/>
              </w:rPr>
              <w:t xml:space="preserve">Proposer Name: </w:t>
            </w:r>
            <w:r w:rsidR="00187DDA">
              <w:rPr>
                <w:rFonts w:cs="Arial"/>
                <w:i/>
                <w:color w:val="00B274"/>
                <w:sz w:val="24"/>
              </w:rPr>
              <w:t>Kevin Woollard</w:t>
            </w:r>
          </w:p>
          <w:p w14:paraId="340E4CC3" w14:textId="77777777" w:rsidR="00DB3E7E" w:rsidRDefault="00DB3E7E" w:rsidP="00A77FCF">
            <w:pPr>
              <w:ind w:left="113" w:right="113"/>
              <w:rPr>
                <w:rFonts w:cs="Arial"/>
                <w:i/>
                <w:color w:val="00B274"/>
                <w:sz w:val="24"/>
              </w:rPr>
            </w:pPr>
            <w:r>
              <w:rPr>
                <w:rFonts w:cs="Arial"/>
                <w:i/>
                <w:color w:val="00B274"/>
                <w:sz w:val="24"/>
              </w:rPr>
              <w:t xml:space="preserve">Company Name: </w:t>
            </w:r>
            <w:r w:rsidR="00187DDA">
              <w:rPr>
                <w:rFonts w:cs="Arial"/>
                <w:i/>
                <w:color w:val="00B274"/>
                <w:sz w:val="24"/>
              </w:rPr>
              <w:t>British Gas</w:t>
            </w:r>
          </w:p>
          <w:p w14:paraId="23A3B4E6" w14:textId="77777777" w:rsidR="006F19E3" w:rsidRPr="00D519A7" w:rsidRDefault="00DB3E7E" w:rsidP="00DB3E7E">
            <w:pPr>
              <w:ind w:left="113" w:right="113"/>
              <w:rPr>
                <w:rFonts w:cs="Arial"/>
                <w:sz w:val="24"/>
              </w:rPr>
            </w:pPr>
            <w:r>
              <w:rPr>
                <w:rFonts w:cs="Arial"/>
                <w:i/>
                <w:color w:val="00B274"/>
                <w:sz w:val="24"/>
              </w:rPr>
              <w:t xml:space="preserve">Company Category: </w:t>
            </w:r>
            <w:r w:rsidR="00187DDA">
              <w:rPr>
                <w:rFonts w:cs="Arial"/>
                <w:i/>
                <w:color w:val="00B274"/>
                <w:sz w:val="24"/>
              </w:rPr>
              <w:t>Supplier</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3F57E6B" w14:textId="77777777" w:rsidTr="000E1892">
              <w:trPr>
                <w:trHeight w:val="820"/>
              </w:trPr>
              <w:tc>
                <w:tcPr>
                  <w:tcW w:w="2075" w:type="dxa"/>
                  <w:shd w:val="clear" w:color="auto" w:fill="auto"/>
                  <w:vAlign w:val="center"/>
                </w:tcPr>
                <w:p w14:paraId="5A5FB026" w14:textId="77777777" w:rsidR="000E1892" w:rsidRPr="000E1892" w:rsidRDefault="000E1892" w:rsidP="0042022C">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3723C061" w14:textId="77777777" w:rsidTr="001A1612">
              <w:trPr>
                <w:trHeight w:val="802"/>
              </w:trPr>
              <w:tc>
                <w:tcPr>
                  <w:tcW w:w="2075" w:type="dxa"/>
                  <w:shd w:val="clear" w:color="auto" w:fill="FFFFFF"/>
                  <w:vAlign w:val="center"/>
                </w:tcPr>
                <w:p w14:paraId="1BFF95D5" w14:textId="77777777" w:rsidR="000E1892" w:rsidRPr="00881D23" w:rsidRDefault="000E1892" w:rsidP="0042022C">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4DCC40E" w14:textId="77777777" w:rsidTr="000E1892">
              <w:trPr>
                <w:trHeight w:val="800"/>
              </w:trPr>
              <w:tc>
                <w:tcPr>
                  <w:tcW w:w="2075" w:type="dxa"/>
                  <w:shd w:val="clear" w:color="auto" w:fill="9A4D9E"/>
                  <w:vAlign w:val="center"/>
                </w:tcPr>
                <w:p w14:paraId="71982553" w14:textId="77777777" w:rsidR="000E1892" w:rsidRPr="001A1612" w:rsidRDefault="000E1892" w:rsidP="0042022C">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25FAF127" w14:textId="77777777" w:rsidTr="001A1612">
              <w:trPr>
                <w:trHeight w:val="795"/>
              </w:trPr>
              <w:tc>
                <w:tcPr>
                  <w:tcW w:w="2075" w:type="dxa"/>
                  <w:shd w:val="clear" w:color="auto" w:fill="FFFFFF"/>
                  <w:vAlign w:val="center"/>
                </w:tcPr>
                <w:p w14:paraId="545A444C" w14:textId="77777777" w:rsidR="000E1892" w:rsidRPr="00881D23" w:rsidRDefault="000E1892" w:rsidP="0042022C">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27021AF8" w14:textId="77777777" w:rsidR="006F19E3" w:rsidRPr="00EB32BB" w:rsidRDefault="006F19E3" w:rsidP="00FE4A41">
            <w:pPr>
              <w:spacing w:line="240" w:lineRule="auto"/>
              <w:ind w:left="28" w:right="28"/>
              <w:rPr>
                <w:rFonts w:cs="Arial"/>
                <w:color w:val="008576"/>
                <w:szCs w:val="20"/>
              </w:rPr>
            </w:pPr>
          </w:p>
        </w:tc>
      </w:tr>
      <w:tr w:rsidR="006F19E3" w:rsidRPr="00EB32BB" w14:paraId="7D8EE4EA"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794D8A08"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2EB5551C" w14:textId="77777777" w:rsidR="00502763" w:rsidRPr="00EB32BB" w:rsidRDefault="00DB3E7E" w:rsidP="00370EB1">
            <w:pPr>
              <w:ind w:right="113"/>
              <w:rPr>
                <w:rFonts w:cs="Arial"/>
              </w:rPr>
            </w:pPr>
            <w:r w:rsidRPr="00DB3E7E">
              <w:rPr>
                <w:sz w:val="24"/>
              </w:rPr>
              <w:t>The inten</w:t>
            </w:r>
            <w:r w:rsidR="00ED01F0">
              <w:rPr>
                <w:sz w:val="24"/>
              </w:rPr>
              <w:t>t of this Change Proposal is to</w:t>
            </w:r>
            <w:r w:rsidR="00187DDA" w:rsidRPr="00187DDA">
              <w:rPr>
                <w:sz w:val="24"/>
              </w:rPr>
              <w:t xml:space="preserve"> change the mechanism whereby DNO’s are released from their obligations to meet the intervention SLA to one which is solely based on the accuracy of Suppliers smart meter roll-out forecasts</w:t>
            </w:r>
            <w:r w:rsidRPr="00DB3E7E">
              <w:rPr>
                <w:sz w:val="24"/>
              </w:rPr>
              <w:t>.</w:t>
            </w:r>
          </w:p>
        </w:tc>
      </w:tr>
      <w:tr w:rsidR="006F19E3" w:rsidRPr="00EB32BB" w14:paraId="39B68BCC"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DF0EBBA" w14:textId="6BE5BEDF" w:rsidR="006F19E3" w:rsidRPr="00EB32BB" w:rsidRDefault="00AB3B69" w:rsidP="006F19E3">
            <w:pPr>
              <w:ind w:firstLine="9"/>
              <w:jc w:val="center"/>
              <w:rPr>
                <w:rFonts w:cs="Arial"/>
              </w:rPr>
            </w:pPr>
            <w:r>
              <w:rPr>
                <w:rFonts w:cs="Arial"/>
                <w:noProof/>
                <w:lang w:val="en-US" w:eastAsia="en-US"/>
              </w:rPr>
              <w:drawing>
                <wp:inline distT="0" distB="0" distL="0" distR="0" wp14:anchorId="6E1D36E2" wp14:editId="2180F939">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4E902F30" w14:textId="77777777" w:rsidR="007F41DB" w:rsidRPr="00187DDA" w:rsidRDefault="007F41DB" w:rsidP="00927651">
            <w:pPr>
              <w:rPr>
                <w:i/>
                <w:sz w:val="24"/>
              </w:rPr>
            </w:pPr>
            <w:r w:rsidRPr="007F41DB">
              <w:rPr>
                <w:sz w:val="24"/>
              </w:rPr>
              <w:t xml:space="preserve">This document is issued in accordance with Clause 11.20 of the DCUSA, and details </w:t>
            </w:r>
            <w:r w:rsidR="00DB3E7E" w:rsidRPr="00DB3E7E">
              <w:rPr>
                <w:sz w:val="24"/>
              </w:rPr>
              <w:t>DCP 29</w:t>
            </w:r>
            <w:r w:rsidR="00187DDA">
              <w:rPr>
                <w:sz w:val="24"/>
              </w:rPr>
              <w:t>7</w:t>
            </w:r>
            <w:r w:rsidRPr="00DB3E7E">
              <w:rPr>
                <w:sz w:val="24"/>
              </w:rPr>
              <w:t xml:space="preserve"> – </w:t>
            </w:r>
            <w:r w:rsidR="00187DDA" w:rsidRPr="00187DDA">
              <w:rPr>
                <w:sz w:val="24"/>
              </w:rPr>
              <w:t>Network Interventions SLA Enhancement</w:t>
            </w:r>
            <w:r w:rsidRPr="00DB3E7E">
              <w:rPr>
                <w:rFonts w:cs="Arial"/>
                <w:i/>
                <w:sz w:val="24"/>
              </w:rPr>
              <w:t>.</w:t>
            </w:r>
            <w:r w:rsidR="00927651" w:rsidRPr="00DB3E7E">
              <w:rPr>
                <w:rFonts w:cs="Arial"/>
                <w:i/>
                <w:sz w:val="24"/>
              </w:rPr>
              <w:t xml:space="preserve"> </w:t>
            </w:r>
          </w:p>
          <w:p w14:paraId="0C6F1E94" w14:textId="77777777" w:rsidR="007A794B" w:rsidRDefault="007A794B" w:rsidP="00927651">
            <w:pPr>
              <w:rPr>
                <w:sz w:val="24"/>
              </w:rPr>
            </w:pPr>
            <w:r w:rsidRPr="007A794B">
              <w:rPr>
                <w:sz w:val="24"/>
              </w:rPr>
              <w:t>Parties are invited to consider the proposed amendment (Attachment</w:t>
            </w:r>
            <w:r w:rsidR="004A4CE6">
              <w:rPr>
                <w:sz w:val="24"/>
              </w:rPr>
              <w:t>s</w:t>
            </w:r>
            <w:r w:rsidRPr="007A794B">
              <w:rPr>
                <w:sz w:val="24"/>
              </w:rPr>
              <w:t xml:space="preserve"> 1</w:t>
            </w:r>
            <w:r w:rsidR="004A4CE6">
              <w:rPr>
                <w:sz w:val="24"/>
              </w:rPr>
              <w:t xml:space="preserve"> &amp; 2</w:t>
            </w:r>
            <w:r w:rsidRPr="007A794B">
              <w:rPr>
                <w:sz w:val="24"/>
              </w:rPr>
              <w:t>) and submit their votes using the Voting for</w:t>
            </w:r>
            <w:r w:rsidR="004A4CE6">
              <w:rPr>
                <w:sz w:val="24"/>
              </w:rPr>
              <w:t>m (Attachment 3</w:t>
            </w:r>
            <w:r w:rsidRPr="007A794B">
              <w:rPr>
                <w:sz w:val="24"/>
              </w:rPr>
              <w:t xml:space="preserve">) to </w:t>
            </w:r>
            <w:hyperlink r:id="rId9" w:history="1">
              <w:r w:rsidRPr="00AE665E">
                <w:rPr>
                  <w:rStyle w:val="Hyperlink"/>
                  <w:sz w:val="24"/>
                </w:rPr>
                <w:t>dcusa@electralink.co.uk</w:t>
              </w:r>
            </w:hyperlink>
            <w:r>
              <w:rPr>
                <w:sz w:val="24"/>
              </w:rPr>
              <w:t xml:space="preserve"> </w:t>
            </w:r>
            <w:r w:rsidRPr="007A794B">
              <w:rPr>
                <w:sz w:val="24"/>
              </w:rPr>
              <w:t xml:space="preserve"> by </w:t>
            </w:r>
            <w:del w:id="0" w:author="Lauren Nicholls" w:date="2017-08-16T23:55:00Z">
              <w:r w:rsidR="00ED01F0" w:rsidRPr="00ED01F0" w:rsidDel="00B02C38">
                <w:rPr>
                  <w:b/>
                  <w:sz w:val="24"/>
                  <w:highlight w:val="yellow"/>
                </w:rPr>
                <w:delText>xx</w:delText>
              </w:r>
              <w:r w:rsidR="00936A35" w:rsidRPr="00332C70" w:rsidDel="00B02C38">
                <w:rPr>
                  <w:b/>
                  <w:sz w:val="24"/>
                </w:rPr>
                <w:delText xml:space="preserve"> </w:delText>
              </w:r>
            </w:del>
            <w:ins w:id="1" w:author="Lauren Nicholls" w:date="2017-08-16T23:55:00Z">
              <w:r w:rsidR="00B02C38">
                <w:rPr>
                  <w:b/>
                  <w:sz w:val="24"/>
                </w:rPr>
                <w:t>13 October</w:t>
              </w:r>
              <w:r w:rsidR="00B02C38" w:rsidRPr="00332C70">
                <w:rPr>
                  <w:b/>
                  <w:sz w:val="24"/>
                </w:rPr>
                <w:t xml:space="preserve"> </w:t>
              </w:r>
            </w:ins>
            <w:r w:rsidR="00936A35" w:rsidRPr="00332C70">
              <w:rPr>
                <w:b/>
                <w:sz w:val="24"/>
              </w:rPr>
              <w:t>2017</w:t>
            </w:r>
            <w:r w:rsidR="00936A35" w:rsidRPr="00936A35">
              <w:rPr>
                <w:sz w:val="24"/>
              </w:rPr>
              <w:t>.</w:t>
            </w:r>
          </w:p>
          <w:p w14:paraId="1DF4DAF3" w14:textId="77777777" w:rsidR="007A794B" w:rsidRDefault="007F41DB" w:rsidP="00927651">
            <w:pPr>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5580652E" w14:textId="77777777" w:rsidR="00D519A7" w:rsidRPr="00EB32BB" w:rsidRDefault="007A794B" w:rsidP="00332C70">
            <w:pPr>
              <w:rPr>
                <w:rFonts w:cs="Arial"/>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14:paraId="667CADC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B1DF524" w14:textId="4920F0D9" w:rsidR="006F19E3" w:rsidRPr="00EB32BB" w:rsidRDefault="00AB3B69" w:rsidP="006F19E3">
            <w:pPr>
              <w:spacing w:before="60" w:after="60"/>
              <w:ind w:firstLine="9"/>
              <w:jc w:val="center"/>
              <w:rPr>
                <w:rFonts w:cs="Arial"/>
              </w:rPr>
            </w:pPr>
            <w:r>
              <w:rPr>
                <w:rFonts w:cs="Arial"/>
                <w:noProof/>
                <w:lang w:val="en-US" w:eastAsia="en-US"/>
              </w:rPr>
              <w:drawing>
                <wp:inline distT="0" distB="0" distL="0" distR="0" wp14:anchorId="71CF6CCA" wp14:editId="2B251846">
                  <wp:extent cx="466725" cy="466725"/>
                  <wp:effectExtent l="0" t="0" r="0" b="0"/>
                  <wp:docPr id="2"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7522C5D" w14:textId="77777777" w:rsidR="006F19E3" w:rsidRPr="00DB3E7E" w:rsidRDefault="00277121" w:rsidP="007F41DB">
            <w:pPr>
              <w:ind w:left="113" w:right="113"/>
              <w:rPr>
                <w:sz w:val="24"/>
              </w:rPr>
            </w:pPr>
            <w:r w:rsidRPr="00277121">
              <w:rPr>
                <w:sz w:val="24"/>
              </w:rPr>
              <w:t>Parties Impacted</w:t>
            </w:r>
            <w:r w:rsidR="00AA7E89" w:rsidRPr="00A77FCF">
              <w:rPr>
                <w:i/>
                <w:sz w:val="24"/>
              </w:rPr>
              <w:t>:</w:t>
            </w:r>
            <w:r w:rsidR="00A77FCF" w:rsidRPr="00A77FCF">
              <w:rPr>
                <w:i/>
                <w:sz w:val="24"/>
              </w:rPr>
              <w:t xml:space="preserve"> </w:t>
            </w:r>
            <w:r w:rsidR="00DB3E7E">
              <w:rPr>
                <w:sz w:val="24"/>
              </w:rPr>
              <w:t xml:space="preserve">DNOs and </w:t>
            </w:r>
            <w:r w:rsidR="00ED01F0">
              <w:rPr>
                <w:sz w:val="24"/>
              </w:rPr>
              <w:t>Suppliers</w:t>
            </w:r>
          </w:p>
        </w:tc>
      </w:tr>
      <w:tr w:rsidR="007A794B" w:rsidRPr="00EB32BB" w14:paraId="1B16773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82445EC" w14:textId="66872997" w:rsidR="007A794B" w:rsidRPr="00EB32BB" w:rsidRDefault="00AB3B69" w:rsidP="007A794B">
            <w:pPr>
              <w:spacing w:before="60" w:after="60"/>
              <w:ind w:firstLine="9"/>
              <w:jc w:val="center"/>
              <w:rPr>
                <w:rFonts w:cs="Arial"/>
              </w:rPr>
            </w:pPr>
            <w:r>
              <w:rPr>
                <w:rFonts w:cs="Arial"/>
                <w:noProof/>
                <w:lang w:val="en-US" w:eastAsia="en-US"/>
              </w:rPr>
              <w:drawing>
                <wp:inline distT="0" distB="0" distL="0" distR="0" wp14:anchorId="3D8D88C7" wp14:editId="40FA89D9">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29B4E46" w14:textId="77777777" w:rsidR="007A794B" w:rsidRPr="00EB32BB" w:rsidRDefault="007A794B" w:rsidP="007A794B">
            <w:pPr>
              <w:ind w:left="113" w:right="113"/>
              <w:rPr>
                <w:rFonts w:cs="Arial"/>
              </w:rPr>
            </w:pPr>
            <w:r>
              <w:rPr>
                <w:sz w:val="24"/>
              </w:rPr>
              <w:t>Impacted Clauses:</w:t>
            </w:r>
            <w:r w:rsidR="00DB3E7E">
              <w:rPr>
                <w:sz w:val="24"/>
              </w:rPr>
              <w:t xml:space="preserve"> </w:t>
            </w:r>
            <w:r w:rsidR="00DB3E7E" w:rsidRPr="00D62EB8">
              <w:rPr>
                <w:sz w:val="24"/>
              </w:rPr>
              <w:t xml:space="preserve">Clause </w:t>
            </w:r>
            <w:r w:rsidR="00ED01F0">
              <w:rPr>
                <w:sz w:val="24"/>
              </w:rPr>
              <w:t>30.5D.2</w:t>
            </w:r>
          </w:p>
        </w:tc>
      </w:tr>
    </w:tbl>
    <w:p w14:paraId="47E97EFC"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3D3A954D"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63B964E2" w14:textId="77777777" w:rsidR="00F10E14" w:rsidRPr="00EB32BB" w:rsidRDefault="00F10E14" w:rsidP="00B23506">
            <w:pPr>
              <w:pStyle w:val="Contents03"/>
              <w:rPr>
                <w:noProof/>
              </w:rPr>
            </w:pPr>
            <w:r w:rsidRPr="00EB32BB">
              <w:rPr>
                <w:noProof/>
              </w:rPr>
              <w:lastRenderedPageBreak/>
              <w:t>Contents</w:t>
            </w:r>
          </w:p>
          <w:p w14:paraId="5A601C0D" w14:textId="77777777" w:rsidR="00697AED" w:rsidRPr="009B0F73" w:rsidRDefault="00722073" w:rsidP="00697AED">
            <w:pPr>
              <w:pStyle w:val="TOC1"/>
              <w:framePr w:wrap="around"/>
              <w:rPr>
                <w:rFonts w:ascii="Calibri" w:hAnsi="Calibri"/>
                <w:b w:val="0"/>
                <w:bCs w:val="0"/>
                <w:color w:val="auto"/>
                <w:sz w:val="22"/>
                <w:szCs w:val="22"/>
              </w:rPr>
            </w:pPr>
            <w:r w:rsidRPr="00EB32BB">
              <w:fldChar w:fldCharType="begin"/>
            </w:r>
            <w:r w:rsidR="00F10E14" w:rsidRPr="00EB32BB">
              <w:instrText xml:space="preserve"> TOC \o "1-1" </w:instrText>
            </w:r>
            <w:r w:rsidRPr="00EB32BB">
              <w:fldChar w:fldCharType="separate"/>
            </w:r>
            <w:r w:rsidR="00697AED">
              <w:t>1</w:t>
            </w:r>
            <w:r w:rsidR="00697AED" w:rsidRPr="009B0F73">
              <w:rPr>
                <w:rFonts w:ascii="Calibri" w:hAnsi="Calibri"/>
                <w:b w:val="0"/>
                <w:bCs w:val="0"/>
                <w:color w:val="auto"/>
                <w:sz w:val="22"/>
                <w:szCs w:val="22"/>
              </w:rPr>
              <w:tab/>
            </w:r>
            <w:r w:rsidR="00697AED">
              <w:t>Executive Summary</w:t>
            </w:r>
            <w:r w:rsidR="00697AED">
              <w:tab/>
            </w:r>
            <w:r>
              <w:fldChar w:fldCharType="begin"/>
            </w:r>
            <w:r w:rsidR="00697AED">
              <w:instrText xml:space="preserve"> PAGEREF _Toc474314811 \h </w:instrText>
            </w:r>
            <w:r>
              <w:fldChar w:fldCharType="separate"/>
            </w:r>
            <w:r w:rsidR="000A7EBD">
              <w:t>3</w:t>
            </w:r>
            <w:r>
              <w:fldChar w:fldCharType="end"/>
            </w:r>
          </w:p>
          <w:p w14:paraId="3420F26B" w14:textId="77777777" w:rsidR="00697AED" w:rsidRPr="009B0F73" w:rsidRDefault="00697AED" w:rsidP="00697AED">
            <w:pPr>
              <w:pStyle w:val="TOC1"/>
              <w:framePr w:wrap="around"/>
              <w:rPr>
                <w:rFonts w:ascii="Calibri" w:hAnsi="Calibri"/>
                <w:b w:val="0"/>
                <w:bCs w:val="0"/>
                <w:color w:val="auto"/>
                <w:sz w:val="22"/>
                <w:szCs w:val="22"/>
              </w:rPr>
            </w:pPr>
            <w:r>
              <w:t>2</w:t>
            </w:r>
            <w:r w:rsidRPr="009B0F73">
              <w:rPr>
                <w:rFonts w:ascii="Calibri" w:hAnsi="Calibri"/>
                <w:b w:val="0"/>
                <w:bCs w:val="0"/>
                <w:color w:val="auto"/>
                <w:sz w:val="22"/>
                <w:szCs w:val="22"/>
              </w:rPr>
              <w:tab/>
            </w:r>
            <w:r>
              <w:t>Governance</w:t>
            </w:r>
            <w:r>
              <w:tab/>
            </w:r>
            <w:r w:rsidR="00722073">
              <w:fldChar w:fldCharType="begin"/>
            </w:r>
            <w:r>
              <w:instrText xml:space="preserve"> PAGEREF _Toc474314812 \h </w:instrText>
            </w:r>
            <w:r w:rsidR="00722073">
              <w:fldChar w:fldCharType="separate"/>
            </w:r>
            <w:ins w:id="2" w:author="WoollarK" w:date="2017-08-17T14:09:00Z">
              <w:r w:rsidR="000A7EBD">
                <w:t>4</w:t>
              </w:r>
            </w:ins>
            <w:del w:id="3" w:author="WoollarK" w:date="2017-08-17T14:00:00Z">
              <w:r w:rsidR="007831B8" w:rsidDel="000A7EBD">
                <w:delText>3</w:delText>
              </w:r>
            </w:del>
            <w:r w:rsidR="00722073">
              <w:fldChar w:fldCharType="end"/>
            </w:r>
          </w:p>
          <w:p w14:paraId="6F00C896" w14:textId="77777777" w:rsidR="00697AED" w:rsidRPr="009B0F73" w:rsidRDefault="00697AED" w:rsidP="00697AED">
            <w:pPr>
              <w:pStyle w:val="TOC1"/>
              <w:framePr w:wrap="around"/>
              <w:rPr>
                <w:rFonts w:ascii="Calibri" w:hAnsi="Calibri"/>
                <w:b w:val="0"/>
                <w:bCs w:val="0"/>
                <w:color w:val="auto"/>
                <w:sz w:val="22"/>
                <w:szCs w:val="22"/>
              </w:rPr>
            </w:pPr>
            <w:r>
              <w:t>3</w:t>
            </w:r>
            <w:r w:rsidRPr="009B0F73">
              <w:rPr>
                <w:rFonts w:ascii="Calibri" w:hAnsi="Calibri"/>
                <w:b w:val="0"/>
                <w:bCs w:val="0"/>
                <w:color w:val="auto"/>
                <w:sz w:val="22"/>
                <w:szCs w:val="22"/>
              </w:rPr>
              <w:tab/>
            </w:r>
            <w:r>
              <w:t>Why Change?</w:t>
            </w:r>
            <w:r>
              <w:tab/>
            </w:r>
            <w:r w:rsidR="00722073">
              <w:fldChar w:fldCharType="begin"/>
            </w:r>
            <w:r>
              <w:instrText xml:space="preserve"> PAGEREF _Toc474314813 \h </w:instrText>
            </w:r>
            <w:r w:rsidR="00722073">
              <w:fldChar w:fldCharType="separate"/>
            </w:r>
            <w:ins w:id="4" w:author="WoollarK" w:date="2017-08-17T14:09:00Z">
              <w:r w:rsidR="000A7EBD">
                <w:t>4</w:t>
              </w:r>
            </w:ins>
            <w:del w:id="5" w:author="WoollarK" w:date="2017-08-17T14:00:00Z">
              <w:r w:rsidR="007831B8" w:rsidDel="000A7EBD">
                <w:delText>3</w:delText>
              </w:r>
            </w:del>
            <w:r w:rsidR="00722073">
              <w:fldChar w:fldCharType="end"/>
            </w:r>
          </w:p>
          <w:p w14:paraId="0C1C1AE8" w14:textId="77777777" w:rsidR="00697AED" w:rsidRPr="009B0F73" w:rsidRDefault="00697AED" w:rsidP="00697AED">
            <w:pPr>
              <w:pStyle w:val="TOC1"/>
              <w:framePr w:wrap="around"/>
              <w:rPr>
                <w:rFonts w:ascii="Calibri" w:hAnsi="Calibri"/>
                <w:b w:val="0"/>
                <w:bCs w:val="0"/>
                <w:color w:val="auto"/>
                <w:sz w:val="22"/>
                <w:szCs w:val="22"/>
              </w:rPr>
            </w:pPr>
            <w:r>
              <w:t>4</w:t>
            </w:r>
            <w:r w:rsidRPr="009B0F73">
              <w:rPr>
                <w:rFonts w:ascii="Calibri" w:hAnsi="Calibri"/>
                <w:b w:val="0"/>
                <w:bCs w:val="0"/>
                <w:color w:val="auto"/>
                <w:sz w:val="22"/>
                <w:szCs w:val="22"/>
              </w:rPr>
              <w:tab/>
            </w:r>
            <w:r>
              <w:t>Solution</w:t>
            </w:r>
            <w:r>
              <w:tab/>
            </w:r>
            <w:r w:rsidR="00722073">
              <w:fldChar w:fldCharType="begin"/>
            </w:r>
            <w:r>
              <w:instrText xml:space="preserve"> PAGEREF _Toc474314814 \h </w:instrText>
            </w:r>
            <w:r w:rsidR="00722073">
              <w:fldChar w:fldCharType="separate"/>
            </w:r>
            <w:ins w:id="6" w:author="WoollarK" w:date="2017-08-17T14:09:00Z">
              <w:r w:rsidR="000A7EBD">
                <w:t>5</w:t>
              </w:r>
            </w:ins>
            <w:del w:id="7" w:author="WoollarK" w:date="2017-08-17T14:00:00Z">
              <w:r w:rsidR="007831B8" w:rsidDel="000A7EBD">
                <w:delText>4</w:delText>
              </w:r>
            </w:del>
            <w:r w:rsidR="00722073">
              <w:fldChar w:fldCharType="end"/>
            </w:r>
          </w:p>
          <w:p w14:paraId="2D40E5DD" w14:textId="77777777" w:rsidR="00697AED" w:rsidRPr="009B0F73" w:rsidRDefault="00697AED" w:rsidP="00697AED">
            <w:pPr>
              <w:pStyle w:val="TOC1"/>
              <w:framePr w:wrap="around"/>
              <w:rPr>
                <w:rFonts w:ascii="Calibri" w:hAnsi="Calibri"/>
                <w:b w:val="0"/>
                <w:bCs w:val="0"/>
                <w:color w:val="auto"/>
                <w:sz w:val="22"/>
                <w:szCs w:val="22"/>
              </w:rPr>
            </w:pPr>
            <w:r>
              <w:t>5</w:t>
            </w:r>
            <w:r w:rsidRPr="009B0F73">
              <w:rPr>
                <w:rFonts w:ascii="Calibri" w:hAnsi="Calibri"/>
                <w:b w:val="0"/>
                <w:bCs w:val="0"/>
                <w:color w:val="auto"/>
                <w:sz w:val="22"/>
                <w:szCs w:val="22"/>
              </w:rPr>
              <w:tab/>
            </w:r>
            <w:r>
              <w:t>Relevant Objectives</w:t>
            </w:r>
            <w:r>
              <w:tab/>
            </w:r>
            <w:r w:rsidR="00722073">
              <w:fldChar w:fldCharType="begin"/>
            </w:r>
            <w:r>
              <w:instrText xml:space="preserve"> PAGEREF _Toc474314815 \h </w:instrText>
            </w:r>
            <w:r w:rsidR="00722073">
              <w:fldChar w:fldCharType="separate"/>
            </w:r>
            <w:ins w:id="8" w:author="WoollarK" w:date="2017-08-17T14:09:00Z">
              <w:r w:rsidR="000A7EBD">
                <w:t>9</w:t>
              </w:r>
            </w:ins>
            <w:del w:id="9" w:author="WoollarK" w:date="2017-08-17T14:00:00Z">
              <w:r w:rsidR="007831B8" w:rsidDel="000A7EBD">
                <w:delText>4</w:delText>
              </w:r>
            </w:del>
            <w:r w:rsidR="00722073">
              <w:fldChar w:fldCharType="end"/>
            </w:r>
          </w:p>
          <w:p w14:paraId="2DBF0FE0" w14:textId="77777777" w:rsidR="00697AED" w:rsidRPr="009B0F73" w:rsidRDefault="00697AED" w:rsidP="00697AED">
            <w:pPr>
              <w:pStyle w:val="TOC1"/>
              <w:framePr w:wrap="around"/>
              <w:rPr>
                <w:rFonts w:ascii="Calibri" w:hAnsi="Calibri"/>
                <w:b w:val="0"/>
                <w:bCs w:val="0"/>
                <w:color w:val="auto"/>
                <w:sz w:val="22"/>
                <w:szCs w:val="22"/>
              </w:rPr>
            </w:pPr>
            <w:r>
              <w:t>6</w:t>
            </w:r>
            <w:r w:rsidRPr="009B0F73">
              <w:rPr>
                <w:rFonts w:ascii="Calibri" w:hAnsi="Calibri"/>
                <w:b w:val="0"/>
                <w:bCs w:val="0"/>
                <w:color w:val="auto"/>
                <w:sz w:val="22"/>
                <w:szCs w:val="22"/>
              </w:rPr>
              <w:tab/>
            </w:r>
            <w:r>
              <w:t>Impacts &amp; Other Considerations</w:t>
            </w:r>
            <w:r>
              <w:tab/>
            </w:r>
            <w:r w:rsidR="00722073">
              <w:fldChar w:fldCharType="begin"/>
            </w:r>
            <w:r>
              <w:instrText xml:space="preserve"> PAGEREF _Toc474314816 \h </w:instrText>
            </w:r>
            <w:r w:rsidR="00722073">
              <w:fldChar w:fldCharType="separate"/>
            </w:r>
            <w:ins w:id="10" w:author="WoollarK" w:date="2017-08-17T14:09:00Z">
              <w:r w:rsidR="000A7EBD">
                <w:t>10</w:t>
              </w:r>
            </w:ins>
            <w:del w:id="11" w:author="WoollarK" w:date="2017-08-17T14:00:00Z">
              <w:r w:rsidR="007831B8" w:rsidDel="000A7EBD">
                <w:delText>5</w:delText>
              </w:r>
            </w:del>
            <w:r w:rsidR="00722073">
              <w:fldChar w:fldCharType="end"/>
            </w:r>
          </w:p>
          <w:p w14:paraId="15D0CDE2" w14:textId="77777777" w:rsidR="00697AED" w:rsidRPr="009B0F73" w:rsidRDefault="00697AED" w:rsidP="00697AED">
            <w:pPr>
              <w:pStyle w:val="TOC1"/>
              <w:framePr w:wrap="around"/>
              <w:rPr>
                <w:rFonts w:ascii="Calibri" w:hAnsi="Calibri"/>
                <w:b w:val="0"/>
                <w:bCs w:val="0"/>
                <w:color w:val="auto"/>
                <w:sz w:val="22"/>
                <w:szCs w:val="22"/>
              </w:rPr>
            </w:pPr>
            <w:r>
              <w:t>7</w:t>
            </w:r>
            <w:r w:rsidRPr="009B0F73">
              <w:rPr>
                <w:rFonts w:ascii="Calibri" w:hAnsi="Calibri"/>
                <w:b w:val="0"/>
                <w:bCs w:val="0"/>
                <w:color w:val="auto"/>
                <w:sz w:val="22"/>
                <w:szCs w:val="22"/>
              </w:rPr>
              <w:tab/>
            </w:r>
            <w:r>
              <w:t>Implementation</w:t>
            </w:r>
            <w:r>
              <w:tab/>
            </w:r>
            <w:r w:rsidR="00722073">
              <w:fldChar w:fldCharType="begin"/>
            </w:r>
            <w:r>
              <w:instrText xml:space="preserve"> PAGEREF _Toc474314817 \h </w:instrText>
            </w:r>
            <w:r w:rsidR="00722073">
              <w:fldChar w:fldCharType="separate"/>
            </w:r>
            <w:ins w:id="12" w:author="WoollarK" w:date="2017-08-17T14:09:00Z">
              <w:r w:rsidR="000A7EBD">
                <w:t>10</w:t>
              </w:r>
            </w:ins>
            <w:del w:id="13" w:author="WoollarK" w:date="2017-08-17T14:00:00Z">
              <w:r w:rsidR="007831B8" w:rsidDel="000A7EBD">
                <w:delText>5</w:delText>
              </w:r>
            </w:del>
            <w:r w:rsidR="00722073">
              <w:fldChar w:fldCharType="end"/>
            </w:r>
          </w:p>
          <w:p w14:paraId="067711D9" w14:textId="77777777" w:rsidR="00697AED" w:rsidRPr="009B0F73" w:rsidRDefault="00697AED" w:rsidP="00697AED">
            <w:pPr>
              <w:pStyle w:val="TOC1"/>
              <w:framePr w:wrap="around"/>
              <w:rPr>
                <w:rFonts w:ascii="Calibri" w:hAnsi="Calibri"/>
                <w:b w:val="0"/>
                <w:bCs w:val="0"/>
                <w:color w:val="auto"/>
                <w:sz w:val="22"/>
                <w:szCs w:val="22"/>
              </w:rPr>
            </w:pPr>
            <w:r>
              <w:t>8</w:t>
            </w:r>
            <w:r w:rsidRPr="009B0F73">
              <w:rPr>
                <w:rFonts w:ascii="Calibri" w:hAnsi="Calibri"/>
                <w:b w:val="0"/>
                <w:bCs w:val="0"/>
                <w:color w:val="auto"/>
                <w:sz w:val="22"/>
                <w:szCs w:val="22"/>
              </w:rPr>
              <w:tab/>
            </w:r>
            <w:r>
              <w:t>Legal Text</w:t>
            </w:r>
            <w:r>
              <w:tab/>
            </w:r>
            <w:r w:rsidR="00722073">
              <w:fldChar w:fldCharType="begin"/>
            </w:r>
            <w:r>
              <w:instrText xml:space="preserve"> PAGEREF _Toc474314818 \h </w:instrText>
            </w:r>
            <w:r w:rsidR="00722073">
              <w:fldChar w:fldCharType="separate"/>
            </w:r>
            <w:ins w:id="14" w:author="WoollarK" w:date="2017-08-17T14:09:00Z">
              <w:r w:rsidR="000A7EBD">
                <w:t>11</w:t>
              </w:r>
            </w:ins>
            <w:del w:id="15" w:author="WoollarK" w:date="2017-08-17T14:00:00Z">
              <w:r w:rsidR="007831B8" w:rsidDel="000A7EBD">
                <w:delText>5</w:delText>
              </w:r>
            </w:del>
            <w:r w:rsidR="00722073">
              <w:fldChar w:fldCharType="end"/>
            </w:r>
          </w:p>
          <w:p w14:paraId="20F474E5" w14:textId="77777777" w:rsidR="00697AED" w:rsidRPr="009B0F73" w:rsidRDefault="00697AED" w:rsidP="00697AED">
            <w:pPr>
              <w:pStyle w:val="TOC1"/>
              <w:framePr w:wrap="around"/>
              <w:rPr>
                <w:rFonts w:ascii="Calibri" w:hAnsi="Calibri"/>
                <w:b w:val="0"/>
                <w:bCs w:val="0"/>
                <w:color w:val="auto"/>
                <w:sz w:val="22"/>
                <w:szCs w:val="22"/>
              </w:rPr>
            </w:pPr>
            <w:r>
              <w:t>9</w:t>
            </w:r>
            <w:r w:rsidRPr="009B0F73">
              <w:rPr>
                <w:rFonts w:ascii="Calibri" w:hAnsi="Calibri"/>
                <w:b w:val="0"/>
                <w:bCs w:val="0"/>
                <w:color w:val="auto"/>
                <w:sz w:val="22"/>
                <w:szCs w:val="22"/>
              </w:rPr>
              <w:tab/>
            </w:r>
            <w:r>
              <w:t>Recommendations</w:t>
            </w:r>
            <w:r>
              <w:tab/>
            </w:r>
            <w:r w:rsidR="00722073">
              <w:fldChar w:fldCharType="begin"/>
            </w:r>
            <w:r>
              <w:instrText xml:space="preserve"> PAGEREF _Toc474314819 \h </w:instrText>
            </w:r>
            <w:r w:rsidR="00722073">
              <w:fldChar w:fldCharType="separate"/>
            </w:r>
            <w:ins w:id="16" w:author="WoollarK" w:date="2017-08-17T14:09:00Z">
              <w:r w:rsidR="000A7EBD">
                <w:t>11</w:t>
              </w:r>
            </w:ins>
            <w:del w:id="17" w:author="WoollarK" w:date="2017-08-17T14:00:00Z">
              <w:r w:rsidR="007831B8" w:rsidDel="000A7EBD">
                <w:delText>5</w:delText>
              </w:r>
            </w:del>
            <w:r w:rsidR="00722073">
              <w:fldChar w:fldCharType="end"/>
            </w:r>
          </w:p>
          <w:p w14:paraId="5D353E78" w14:textId="77777777" w:rsidR="00F10E14" w:rsidRPr="00EB32BB" w:rsidRDefault="00722073" w:rsidP="00B52044">
            <w:pPr>
              <w:pStyle w:val="TOCMOD"/>
              <w:framePr w:wrap="around"/>
              <w:rPr>
                <w:rFonts w:cs="Arial"/>
              </w:rPr>
            </w:pPr>
            <w:r w:rsidRPr="00EB32BB">
              <w:rPr>
                <w:rFonts w:cs="Arial"/>
              </w:rPr>
              <w:fldChar w:fldCharType="end"/>
            </w:r>
          </w:p>
          <w:p w14:paraId="5EAA7428" w14:textId="77777777" w:rsidR="00F10E14" w:rsidRPr="00EB32BB" w:rsidRDefault="00B23506" w:rsidP="00B23506">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17CC1FAF" w14:textId="77777777" w:rsidTr="00FF0C32">
              <w:trPr>
                <w:trHeight w:val="983"/>
              </w:trPr>
              <w:tc>
                <w:tcPr>
                  <w:tcW w:w="7933" w:type="dxa"/>
                  <w:gridSpan w:val="2"/>
                  <w:shd w:val="clear" w:color="auto" w:fill="auto"/>
                </w:tcPr>
                <w:p w14:paraId="4C371851" w14:textId="77777777" w:rsidR="00B23506" w:rsidRPr="00FF0C32" w:rsidRDefault="007F41DB" w:rsidP="00B23506">
                  <w:pPr>
                    <w:rPr>
                      <w:szCs w:val="20"/>
                      <w:lang w:val="en-US"/>
                    </w:rPr>
                  </w:pPr>
                  <w:r w:rsidRPr="00FF0C32">
                    <w:rPr>
                      <w:szCs w:val="20"/>
                      <w:lang w:val="en-US"/>
                    </w:rPr>
                    <w:t>The timetable for the progression of the CP is as follows:</w:t>
                  </w:r>
                </w:p>
                <w:p w14:paraId="78ACC9F1" w14:textId="77777777" w:rsidR="00AA69EF" w:rsidRPr="00FF0C32" w:rsidRDefault="00AA7E89" w:rsidP="007F41DB">
                  <w:pPr>
                    <w:pStyle w:val="Heading4"/>
                    <w:keepLines w:val="0"/>
                    <w:numPr>
                      <w:ilvl w:val="0"/>
                      <w:numId w:val="0"/>
                    </w:numPr>
                    <w:spacing w:before="240"/>
                    <w:rPr>
                      <w:rFonts w:cs="Arial"/>
                      <w:sz w:val="22"/>
                      <w:szCs w:val="22"/>
                    </w:rPr>
                  </w:pPr>
                  <w:r w:rsidRPr="00FF0C32">
                    <w:rPr>
                      <w:rFonts w:ascii="Arial" w:eastAsia="Times New Roman" w:hAnsi="Arial" w:cs="Arial"/>
                      <w:i w:val="0"/>
                      <w:iCs w:val="0"/>
                      <w:color w:val="008576"/>
                      <w:sz w:val="22"/>
                      <w:szCs w:val="22"/>
                    </w:rPr>
                    <w:t>Change Proposal</w:t>
                  </w:r>
                  <w:r w:rsidR="00AA69EF" w:rsidRPr="00FF0C32">
                    <w:rPr>
                      <w:rFonts w:ascii="Arial" w:eastAsia="Times New Roman" w:hAnsi="Arial" w:cs="Arial"/>
                      <w:i w:val="0"/>
                      <w:iCs w:val="0"/>
                      <w:color w:val="008576"/>
                      <w:sz w:val="22"/>
                      <w:szCs w:val="22"/>
                    </w:rPr>
                    <w:t xml:space="preserve"> timetable</w:t>
                  </w:r>
                </w:p>
              </w:tc>
            </w:tr>
            <w:tr w:rsidR="007E718E" w:rsidRPr="00EB32BB" w14:paraId="4EB7ACD6" w14:textId="77777777" w:rsidTr="00002699">
              <w:trPr>
                <w:trHeight w:val="319"/>
              </w:trPr>
              <w:tc>
                <w:tcPr>
                  <w:tcW w:w="5665" w:type="dxa"/>
                  <w:shd w:val="clear" w:color="auto" w:fill="BDD6EE"/>
                </w:tcPr>
                <w:p w14:paraId="0CE83D3E" w14:textId="77777777" w:rsidR="007E718E" w:rsidRPr="00FF0C32" w:rsidRDefault="007F41DB" w:rsidP="007F41DB">
                  <w:pPr>
                    <w:pStyle w:val="Heading4"/>
                    <w:keepLines w:val="0"/>
                    <w:numPr>
                      <w:ilvl w:val="0"/>
                      <w:numId w:val="0"/>
                    </w:numPr>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4821DA2" w14:textId="77777777" w:rsidR="007E718E" w:rsidRPr="007F41DB" w:rsidRDefault="007F41DB" w:rsidP="007F41DB">
                  <w:pPr>
                    <w:pStyle w:val="Heading4"/>
                    <w:keepLines w:val="0"/>
                    <w:numPr>
                      <w:ilvl w:val="0"/>
                      <w:numId w:val="0"/>
                    </w:numPr>
                    <w:spacing w:before="240"/>
                    <w:rPr>
                      <w:rFonts w:cs="Arial"/>
                      <w:b w:val="0"/>
                      <w:sz w:val="22"/>
                      <w:szCs w:val="22"/>
                    </w:rPr>
                  </w:pPr>
                  <w:r w:rsidRPr="007F41DB">
                    <w:rPr>
                      <w:rFonts w:ascii="Arial" w:eastAsia="Times New Roman" w:hAnsi="Arial" w:cs="Arial"/>
                      <w:i w:val="0"/>
                      <w:iCs w:val="0"/>
                      <w:color w:val="008576"/>
                      <w:sz w:val="22"/>
                      <w:szCs w:val="22"/>
                    </w:rPr>
                    <w:t>Date</w:t>
                  </w:r>
                </w:p>
              </w:tc>
            </w:tr>
            <w:tr w:rsidR="007F41DB" w:rsidRPr="00EB32BB" w14:paraId="0FBDFCA7" w14:textId="77777777" w:rsidTr="00B46A47">
              <w:tc>
                <w:tcPr>
                  <w:tcW w:w="5665" w:type="dxa"/>
                  <w:shd w:val="clear" w:color="auto" w:fill="auto"/>
                </w:tcPr>
                <w:p w14:paraId="776E778A" w14:textId="77777777" w:rsidR="007F41DB" w:rsidRPr="00EB32BB" w:rsidRDefault="007F41DB" w:rsidP="00B46A47">
                  <w:pPr>
                    <w:tabs>
                      <w:tab w:val="left" w:pos="171"/>
                    </w:tabs>
                    <w:spacing w:before="40" w:after="40"/>
                    <w:rPr>
                      <w:rFonts w:cs="Arial"/>
                      <w:szCs w:val="20"/>
                    </w:rPr>
                  </w:pPr>
                  <w:r w:rsidRPr="00EB32BB">
                    <w:rPr>
                      <w:rFonts w:cs="Arial"/>
                      <w:szCs w:val="20"/>
                    </w:rPr>
                    <w:t xml:space="preserve">Initial </w:t>
                  </w:r>
                  <w:r>
                    <w:rPr>
                      <w:rFonts w:cs="Arial"/>
                      <w:szCs w:val="20"/>
                    </w:rPr>
                    <w:t>Assessment Report</w:t>
                  </w:r>
                  <w:r w:rsidR="00FF0C32">
                    <w:rPr>
                      <w:rFonts w:cs="Arial"/>
                      <w:szCs w:val="20"/>
                    </w:rPr>
                    <w:t xml:space="preserve"> Approved by Panel</w:t>
                  </w:r>
                </w:p>
              </w:tc>
              <w:tc>
                <w:tcPr>
                  <w:tcW w:w="2268" w:type="dxa"/>
                  <w:shd w:val="clear" w:color="auto" w:fill="auto"/>
                  <w:vAlign w:val="center"/>
                </w:tcPr>
                <w:p w14:paraId="63ECD541" w14:textId="77777777" w:rsidR="007F41DB" w:rsidRPr="00EB32BB" w:rsidRDefault="00ED01F0" w:rsidP="00F14EC4">
                  <w:pPr>
                    <w:spacing w:before="40" w:after="40"/>
                    <w:rPr>
                      <w:rFonts w:cs="Arial"/>
                      <w:szCs w:val="20"/>
                    </w:rPr>
                  </w:pPr>
                  <w:r>
                    <w:rPr>
                      <w:rFonts w:cs="Arial"/>
                      <w:szCs w:val="20"/>
                    </w:rPr>
                    <w:t>10 April</w:t>
                  </w:r>
                  <w:r w:rsidR="00DB3E7E">
                    <w:rPr>
                      <w:rFonts w:cs="Arial"/>
                      <w:szCs w:val="20"/>
                    </w:rPr>
                    <w:t xml:space="preserve"> 2017</w:t>
                  </w:r>
                </w:p>
              </w:tc>
            </w:tr>
            <w:tr w:rsidR="000E1892" w:rsidRPr="00EB32BB" w14:paraId="7F4B4138" w14:textId="77777777" w:rsidTr="00B46A47">
              <w:tc>
                <w:tcPr>
                  <w:tcW w:w="5665" w:type="dxa"/>
                  <w:shd w:val="clear" w:color="auto" w:fill="auto"/>
                </w:tcPr>
                <w:p w14:paraId="06924493" w14:textId="77777777" w:rsidR="000E1892" w:rsidRPr="00EB32BB" w:rsidRDefault="000E1892" w:rsidP="000E1892">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268" w:type="dxa"/>
                  <w:shd w:val="clear" w:color="auto" w:fill="auto"/>
                  <w:vAlign w:val="center"/>
                </w:tcPr>
                <w:p w14:paraId="345D6DD5" w14:textId="77777777" w:rsidR="000E1892" w:rsidRPr="00EB32BB" w:rsidRDefault="00ED01F0" w:rsidP="000E1892">
                  <w:pPr>
                    <w:spacing w:before="40" w:after="40"/>
                    <w:rPr>
                      <w:rFonts w:cs="Arial"/>
                      <w:szCs w:val="20"/>
                    </w:rPr>
                  </w:pPr>
                  <w:r>
                    <w:rPr>
                      <w:rFonts w:cs="Arial"/>
                      <w:szCs w:val="20"/>
                    </w:rPr>
                    <w:t>20 September</w:t>
                  </w:r>
                  <w:r w:rsidR="00DB3E7E">
                    <w:rPr>
                      <w:rFonts w:cs="Arial"/>
                      <w:szCs w:val="20"/>
                    </w:rPr>
                    <w:t xml:space="preserve"> 2017</w:t>
                  </w:r>
                </w:p>
              </w:tc>
            </w:tr>
            <w:tr w:rsidR="000E1892" w:rsidRPr="00EB32BB" w14:paraId="000F7419" w14:textId="77777777" w:rsidTr="00B46A47">
              <w:tc>
                <w:tcPr>
                  <w:tcW w:w="5665" w:type="dxa"/>
                  <w:shd w:val="clear" w:color="auto" w:fill="auto"/>
                </w:tcPr>
                <w:p w14:paraId="0511EE12" w14:textId="77777777" w:rsidR="000E1892" w:rsidRPr="00EB32BB" w:rsidRDefault="000E1892" w:rsidP="000E1892">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268" w:type="dxa"/>
                  <w:shd w:val="clear" w:color="auto" w:fill="auto"/>
                  <w:vAlign w:val="center"/>
                </w:tcPr>
                <w:p w14:paraId="1BE6CB3C" w14:textId="77777777" w:rsidR="000E1892" w:rsidRPr="00EB32BB" w:rsidRDefault="00ED01F0" w:rsidP="0032268D">
                  <w:pPr>
                    <w:spacing w:before="40" w:after="40"/>
                    <w:rPr>
                      <w:rFonts w:cs="Arial"/>
                      <w:szCs w:val="20"/>
                    </w:rPr>
                  </w:pPr>
                  <w:r>
                    <w:rPr>
                      <w:rFonts w:cs="Arial"/>
                      <w:szCs w:val="20"/>
                    </w:rPr>
                    <w:t xml:space="preserve">22 September </w:t>
                  </w:r>
                  <w:r w:rsidR="003F30DD">
                    <w:rPr>
                      <w:rFonts w:cs="Arial"/>
                      <w:szCs w:val="20"/>
                    </w:rPr>
                    <w:t>2017</w:t>
                  </w:r>
                </w:p>
              </w:tc>
            </w:tr>
            <w:tr w:rsidR="007E718E" w:rsidRPr="00EB32BB" w14:paraId="60172518" w14:textId="77777777" w:rsidTr="00B46A47">
              <w:tc>
                <w:tcPr>
                  <w:tcW w:w="5665" w:type="dxa"/>
                  <w:shd w:val="clear" w:color="auto" w:fill="auto"/>
                </w:tcPr>
                <w:p w14:paraId="6BE59881" w14:textId="77777777" w:rsidR="007E718E" w:rsidRPr="00EB32BB" w:rsidRDefault="00B46A47" w:rsidP="000E1892">
                  <w:pPr>
                    <w:tabs>
                      <w:tab w:val="left" w:pos="171"/>
                    </w:tabs>
                    <w:spacing w:before="40" w:after="40"/>
                    <w:rPr>
                      <w:rFonts w:cs="Arial"/>
                      <w:szCs w:val="20"/>
                    </w:rPr>
                  </w:pPr>
                  <w:r>
                    <w:rPr>
                      <w:rFonts w:cs="Arial"/>
                      <w:szCs w:val="20"/>
                    </w:rPr>
                    <w:t xml:space="preserve">Party Voting </w:t>
                  </w:r>
                  <w:r w:rsidR="000E1892">
                    <w:rPr>
                      <w:rFonts w:cs="Arial"/>
                      <w:szCs w:val="20"/>
                    </w:rPr>
                    <w:t>Closes</w:t>
                  </w:r>
                </w:p>
              </w:tc>
              <w:tc>
                <w:tcPr>
                  <w:tcW w:w="2268" w:type="dxa"/>
                  <w:shd w:val="clear" w:color="auto" w:fill="auto"/>
                  <w:vAlign w:val="center"/>
                </w:tcPr>
                <w:p w14:paraId="62187A42" w14:textId="77777777" w:rsidR="007E718E" w:rsidRPr="00EB32BB" w:rsidRDefault="00ED01F0" w:rsidP="003F30DD">
                  <w:pPr>
                    <w:spacing w:before="40" w:after="40"/>
                    <w:rPr>
                      <w:rFonts w:cs="Arial"/>
                      <w:szCs w:val="20"/>
                    </w:rPr>
                  </w:pPr>
                  <w:r>
                    <w:rPr>
                      <w:rFonts w:cs="Arial"/>
                      <w:szCs w:val="20"/>
                    </w:rPr>
                    <w:t>13 October</w:t>
                  </w:r>
                  <w:r w:rsidR="003F30DD">
                    <w:rPr>
                      <w:rFonts w:cs="Arial"/>
                      <w:szCs w:val="20"/>
                    </w:rPr>
                    <w:t xml:space="preserve"> 2017</w:t>
                  </w:r>
                </w:p>
              </w:tc>
            </w:tr>
            <w:tr w:rsidR="007E718E" w:rsidRPr="00EB32BB" w14:paraId="38E7CC58" w14:textId="77777777" w:rsidTr="00B46A47">
              <w:tc>
                <w:tcPr>
                  <w:tcW w:w="5665" w:type="dxa"/>
                  <w:shd w:val="clear" w:color="auto" w:fill="auto"/>
                </w:tcPr>
                <w:p w14:paraId="72F6F1DE" w14:textId="77777777" w:rsidR="007E718E" w:rsidRPr="00B81F70" w:rsidRDefault="00B46A47" w:rsidP="001B6C3E">
                  <w:pPr>
                    <w:tabs>
                      <w:tab w:val="left" w:pos="171"/>
                    </w:tabs>
                    <w:spacing w:before="40" w:after="40"/>
                    <w:rPr>
                      <w:rFonts w:cs="Arial"/>
                      <w:szCs w:val="20"/>
                    </w:rPr>
                  </w:pPr>
                  <w:r>
                    <w:rPr>
                      <w:rFonts w:cs="Arial"/>
                      <w:szCs w:val="20"/>
                    </w:rPr>
                    <w:t>Change Declaration Issued</w:t>
                  </w:r>
                  <w:r w:rsidR="007A794B">
                    <w:rPr>
                      <w:rFonts w:cs="Arial"/>
                      <w:szCs w:val="20"/>
                    </w:rPr>
                    <w:t xml:space="preserve"> </w:t>
                  </w:r>
                  <w:r w:rsidR="001B6C3E">
                    <w:rPr>
                      <w:rFonts w:cs="Arial"/>
                      <w:szCs w:val="20"/>
                    </w:rPr>
                    <w:t xml:space="preserve">to </w:t>
                  </w:r>
                  <w:r w:rsidR="00B67CA3">
                    <w:rPr>
                      <w:rFonts w:cs="Arial"/>
                      <w:szCs w:val="20"/>
                    </w:rPr>
                    <w:t>Parties</w:t>
                  </w:r>
                </w:p>
              </w:tc>
              <w:tc>
                <w:tcPr>
                  <w:tcW w:w="2268" w:type="dxa"/>
                  <w:shd w:val="clear" w:color="auto" w:fill="auto"/>
                  <w:vAlign w:val="center"/>
                </w:tcPr>
                <w:p w14:paraId="06A9BDEC" w14:textId="77777777" w:rsidR="007E718E" w:rsidRPr="00951FDE" w:rsidRDefault="00ED01F0" w:rsidP="003F30DD">
                  <w:pPr>
                    <w:spacing w:before="40" w:after="40"/>
                    <w:rPr>
                      <w:rFonts w:cs="Arial"/>
                      <w:szCs w:val="20"/>
                    </w:rPr>
                  </w:pPr>
                  <w:r>
                    <w:rPr>
                      <w:rFonts w:cs="Arial"/>
                      <w:szCs w:val="20"/>
                    </w:rPr>
                    <w:t>17 October</w:t>
                  </w:r>
                  <w:r w:rsidR="003F30DD">
                    <w:rPr>
                      <w:rFonts w:cs="Arial"/>
                      <w:szCs w:val="20"/>
                    </w:rPr>
                    <w:t xml:space="preserve"> 2017</w:t>
                  </w:r>
                </w:p>
              </w:tc>
            </w:tr>
            <w:tr w:rsidR="00094032" w:rsidRPr="00EB32BB" w14:paraId="1CD3DFBA" w14:textId="77777777" w:rsidTr="00B46A47">
              <w:trPr>
                <w:trHeight w:val="93"/>
              </w:trPr>
              <w:tc>
                <w:tcPr>
                  <w:tcW w:w="5665" w:type="dxa"/>
                  <w:shd w:val="clear" w:color="auto" w:fill="auto"/>
                </w:tcPr>
                <w:p w14:paraId="2F971BFE" w14:textId="77777777" w:rsidR="00094032" w:rsidRDefault="00094032" w:rsidP="000E1892">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5319B8D0" w14:textId="77777777" w:rsidR="00094032" w:rsidRPr="00EB32BB" w:rsidRDefault="00ED01F0" w:rsidP="00F14EC4">
                  <w:pPr>
                    <w:spacing w:before="40" w:after="40"/>
                    <w:rPr>
                      <w:rFonts w:cs="Arial"/>
                      <w:szCs w:val="20"/>
                    </w:rPr>
                  </w:pPr>
                  <w:r>
                    <w:rPr>
                      <w:rFonts w:cs="Arial"/>
                      <w:szCs w:val="20"/>
                    </w:rPr>
                    <w:t>November 2017</w:t>
                  </w:r>
                </w:p>
              </w:tc>
            </w:tr>
          </w:tbl>
          <w:p w14:paraId="073AA616" w14:textId="77777777" w:rsidR="00FD0396" w:rsidRDefault="00FD0396" w:rsidP="007E718E">
            <w:pPr>
              <w:pStyle w:val="BodyTextFirstIndent"/>
              <w:ind w:firstLine="0"/>
              <w:rPr>
                <w:rFonts w:cs="Arial"/>
              </w:rPr>
            </w:pPr>
          </w:p>
          <w:p w14:paraId="7002405A" w14:textId="77777777" w:rsidR="00B23506" w:rsidRPr="00EB32BB" w:rsidRDefault="00B23506"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16BBCE6" w14:textId="7579DB6F" w:rsidR="00F10E14" w:rsidRPr="00EB32BB" w:rsidRDefault="00AB3B69" w:rsidP="00291083">
            <w:pPr>
              <w:pStyle w:val="BodyText"/>
              <w:spacing w:before="60" w:after="60" w:line="240" w:lineRule="auto"/>
              <w:rPr>
                <w:rFonts w:cs="Arial"/>
                <w:szCs w:val="20"/>
              </w:rPr>
            </w:pPr>
            <w:r>
              <w:rPr>
                <w:rFonts w:cs="Arial"/>
                <w:noProof/>
                <w:szCs w:val="20"/>
                <w:lang w:val="en-US" w:eastAsia="en-US"/>
              </w:rPr>
              <w:drawing>
                <wp:inline distT="0" distB="0" distL="0" distR="0" wp14:anchorId="79C51CD2" wp14:editId="071616EB">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3DC7954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B7E8B5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0B405FC"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655660AC"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2B344DFF"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CB79D9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26666E" w14:textId="72EED28B" w:rsidR="00F10E14" w:rsidRPr="00EB32BB" w:rsidRDefault="00AB3B69" w:rsidP="00DB3E7E">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19EF9F06" wp14:editId="062274FD">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DB3E7E">
              <w:rPr>
                <w:rFonts w:cs="Arial"/>
                <w:b/>
                <w:color w:val="008576"/>
                <w:szCs w:val="20"/>
                <w:lang w:val="en-US"/>
              </w:rPr>
              <w:t>DCUSA@electralink.co.uk</w:t>
            </w:r>
          </w:p>
        </w:tc>
      </w:tr>
      <w:tr w:rsidR="00F10E14" w:rsidRPr="00EB32BB" w14:paraId="3A632B9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0A106C8"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C8DE3A7" w14:textId="6A3F1B9F" w:rsidR="00F10E14" w:rsidRPr="00EB32BB" w:rsidRDefault="00AB3B69" w:rsidP="00DB3E7E">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18B4710A" wp14:editId="04C3E544">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DB3E7E">
              <w:rPr>
                <w:rFonts w:cs="Arial"/>
                <w:b/>
                <w:color w:val="008576"/>
                <w:szCs w:val="20"/>
              </w:rPr>
              <w:t>02074323000</w:t>
            </w:r>
          </w:p>
        </w:tc>
      </w:tr>
      <w:tr w:rsidR="00F10E14" w:rsidRPr="00EB32BB" w14:paraId="78B70FBF"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98C73B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C3ED803"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41F1EA51" w14:textId="77777777" w:rsidR="00F10E14" w:rsidRPr="00EB32BB" w:rsidRDefault="00ED01F0" w:rsidP="00A81AA5">
            <w:pPr>
              <w:spacing w:before="60" w:after="60" w:line="240" w:lineRule="auto"/>
              <w:rPr>
                <w:rFonts w:cs="Arial"/>
                <w:b/>
                <w:color w:val="008576"/>
                <w:szCs w:val="20"/>
              </w:rPr>
            </w:pPr>
            <w:r>
              <w:rPr>
                <w:rFonts w:cs="Arial"/>
                <w:b/>
                <w:color w:val="008576"/>
                <w:szCs w:val="20"/>
              </w:rPr>
              <w:t>Kevin Woollard</w:t>
            </w:r>
          </w:p>
        </w:tc>
      </w:tr>
      <w:tr w:rsidR="00F10E14" w:rsidRPr="00EB32BB" w14:paraId="13D4044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1E408E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4372D5C" w14:textId="37B8A309" w:rsidR="00F10E14" w:rsidRPr="00EB32BB" w:rsidRDefault="00AB3B69"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5D614786" wp14:editId="69929706">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ED01F0" w:rsidRPr="00896C7D">
              <w:rPr>
                <w:rFonts w:cs="Arial"/>
                <w:b/>
                <w:color w:val="008576"/>
              </w:rPr>
              <w:t>Kevin.woollard@britishgas.co.uk</w:t>
            </w:r>
          </w:p>
        </w:tc>
      </w:tr>
      <w:tr w:rsidR="00F10E14" w:rsidRPr="00EB32BB" w14:paraId="4684069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B4FA2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4EE56C9" w14:textId="285AFF31" w:rsidR="00F10E14" w:rsidRPr="00EB32BB" w:rsidRDefault="00AB3B69" w:rsidP="00DB3E7E">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7801D70A" wp14:editId="5B8C16FE">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ED01F0" w:rsidRPr="00896C7D">
              <w:rPr>
                <w:rFonts w:cs="Arial"/>
                <w:b/>
                <w:color w:val="008576"/>
              </w:rPr>
              <w:t>07979 563580</w:t>
            </w:r>
          </w:p>
        </w:tc>
      </w:tr>
      <w:tr w:rsidR="00DB3E7E" w:rsidRPr="00EB32BB" w14:paraId="2125AA06" w14:textId="77777777" w:rsidTr="004D430C">
        <w:trPr>
          <w:gridAfter w:val="1"/>
          <w:wAfter w:w="2268" w:type="dxa"/>
          <w:trHeight w:val="722"/>
        </w:trPr>
        <w:tc>
          <w:tcPr>
            <w:tcW w:w="7939" w:type="dxa"/>
            <w:vMerge/>
            <w:tcBorders>
              <w:left w:val="single" w:sz="4" w:space="0" w:color="4A8958"/>
              <w:bottom w:val="single" w:sz="4" w:space="0" w:color="4A8958"/>
              <w:right w:val="single" w:sz="4" w:space="0" w:color="4A8958"/>
            </w:tcBorders>
            <w:shd w:val="clear" w:color="auto" w:fill="auto"/>
          </w:tcPr>
          <w:p w14:paraId="51FE3AE1" w14:textId="77777777" w:rsidR="00DB3E7E" w:rsidRPr="00EB32BB" w:rsidRDefault="00DB3E7E" w:rsidP="00A809BC">
            <w:pPr>
              <w:pStyle w:val="Contents01"/>
              <w:rPr>
                <w:noProof/>
              </w:rPr>
            </w:pPr>
          </w:p>
        </w:tc>
      </w:tr>
      <w:tr w:rsidR="00DB3E7E" w:rsidRPr="00EB32BB" w14:paraId="2139D2AD"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CF86B51" w14:textId="77777777" w:rsidR="00DB3E7E" w:rsidRPr="00EB32BB" w:rsidRDefault="00DB3E7E" w:rsidP="004A3386">
            <w:pPr>
              <w:pStyle w:val="BodyText"/>
              <w:rPr>
                <w:rFonts w:cs="Arial"/>
                <w:b/>
                <w:bCs/>
                <w:noProof/>
                <w:color w:val="00B274"/>
                <w:szCs w:val="32"/>
              </w:rPr>
            </w:pPr>
          </w:p>
        </w:tc>
      </w:tr>
      <w:tr w:rsidR="00DB3E7E" w:rsidRPr="00EB32BB" w14:paraId="2B67C04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4253FEEE" w14:textId="77777777" w:rsidR="00DB3E7E" w:rsidRPr="00EB32BB" w:rsidRDefault="00DB3E7E" w:rsidP="004A3386">
            <w:pPr>
              <w:pStyle w:val="BodyText"/>
              <w:rPr>
                <w:rFonts w:cs="Arial"/>
                <w:b/>
                <w:bCs/>
                <w:noProof/>
                <w:color w:val="00B274"/>
                <w:szCs w:val="32"/>
              </w:rPr>
            </w:pPr>
          </w:p>
        </w:tc>
      </w:tr>
      <w:tr w:rsidR="00DB3E7E" w:rsidRPr="00EB32BB" w14:paraId="4244CEFB"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46478EF9" w14:textId="77777777" w:rsidR="00DB3E7E" w:rsidRPr="00EB32BB" w:rsidRDefault="00DB3E7E" w:rsidP="004A3386">
            <w:pPr>
              <w:pStyle w:val="BodyText"/>
              <w:rPr>
                <w:rFonts w:cs="Arial"/>
                <w:b/>
                <w:bCs/>
                <w:noProof/>
                <w:color w:val="00B274"/>
                <w:szCs w:val="32"/>
              </w:rPr>
            </w:pPr>
          </w:p>
        </w:tc>
      </w:tr>
      <w:tr w:rsidR="00DB3E7E" w:rsidRPr="00EB32BB" w14:paraId="0264B71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4C55BEE" w14:textId="77777777" w:rsidR="00DB3E7E" w:rsidRPr="00EB32BB" w:rsidRDefault="00DB3E7E" w:rsidP="004A3386">
            <w:pPr>
              <w:pStyle w:val="BodyText"/>
              <w:rPr>
                <w:rFonts w:cs="Arial"/>
                <w:b/>
                <w:bCs/>
                <w:noProof/>
                <w:color w:val="00B274"/>
                <w:szCs w:val="32"/>
              </w:rPr>
            </w:pPr>
          </w:p>
        </w:tc>
      </w:tr>
      <w:tr w:rsidR="00DB3E7E" w:rsidRPr="00EB32BB" w14:paraId="4678C512"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6CD1C4D3" w14:textId="77777777" w:rsidR="00DB3E7E" w:rsidRPr="00EB32BB" w:rsidRDefault="00DB3E7E" w:rsidP="004A3386">
            <w:pPr>
              <w:pStyle w:val="BodyText"/>
              <w:rPr>
                <w:rFonts w:cs="Arial"/>
                <w:b/>
                <w:bCs/>
                <w:noProof/>
                <w:color w:val="00B274"/>
                <w:szCs w:val="32"/>
              </w:rPr>
            </w:pPr>
          </w:p>
        </w:tc>
      </w:tr>
      <w:tr w:rsidR="00DB3E7E" w:rsidRPr="00EB32BB" w14:paraId="3799263D"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22D1C08" w14:textId="77777777" w:rsidR="00DB3E7E" w:rsidRPr="00EB32BB" w:rsidRDefault="00DB3E7E" w:rsidP="004A3386">
            <w:pPr>
              <w:pStyle w:val="BodyText"/>
              <w:spacing w:line="240" w:lineRule="auto"/>
              <w:rPr>
                <w:rFonts w:cs="Arial"/>
                <w:szCs w:val="20"/>
              </w:rPr>
            </w:pPr>
          </w:p>
        </w:tc>
      </w:tr>
      <w:tr w:rsidR="00DB3E7E" w:rsidRPr="00EB32BB" w14:paraId="4797F2D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095CC901" w14:textId="77777777" w:rsidR="00DB3E7E" w:rsidRPr="00EB32BB" w:rsidRDefault="00DB3E7E" w:rsidP="004A3386">
            <w:pPr>
              <w:pStyle w:val="BodyText"/>
              <w:spacing w:line="240" w:lineRule="auto"/>
              <w:rPr>
                <w:rFonts w:cs="Arial"/>
                <w:szCs w:val="20"/>
              </w:rPr>
            </w:pPr>
          </w:p>
        </w:tc>
      </w:tr>
      <w:tr w:rsidR="00DB3E7E" w:rsidRPr="00EB32BB" w14:paraId="2470AF7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B4C2D40" w14:textId="77777777" w:rsidR="00DB3E7E" w:rsidRPr="00EB32BB" w:rsidRDefault="00DB3E7E" w:rsidP="004A3386">
            <w:pPr>
              <w:pStyle w:val="BodyText"/>
              <w:spacing w:line="240" w:lineRule="auto"/>
              <w:rPr>
                <w:rFonts w:cs="Arial"/>
                <w:szCs w:val="20"/>
              </w:rPr>
            </w:pPr>
          </w:p>
        </w:tc>
      </w:tr>
    </w:tbl>
    <w:p w14:paraId="120933F1" w14:textId="77777777" w:rsidR="00FD0396" w:rsidRDefault="00FD0396" w:rsidP="00FD0396">
      <w:bookmarkStart w:id="18" w:name="_Toc188527263"/>
      <w:bookmarkStart w:id="19" w:name="_Toc318967194"/>
    </w:p>
    <w:p w14:paraId="061A5CC0" w14:textId="77777777" w:rsidR="00FD0396" w:rsidRDefault="00FD0396" w:rsidP="00FD0396"/>
    <w:p w14:paraId="3C64EE11" w14:textId="77777777" w:rsidR="00FD0396" w:rsidRDefault="00FD0396" w:rsidP="00FD0396"/>
    <w:p w14:paraId="070DE47C" w14:textId="77777777" w:rsidR="00B46A47" w:rsidRDefault="00B46A47" w:rsidP="00FD0396"/>
    <w:p w14:paraId="3B032883" w14:textId="77777777" w:rsidR="00B46A47" w:rsidRDefault="00B46A47" w:rsidP="00FD0396"/>
    <w:p w14:paraId="0335FDAA" w14:textId="77777777" w:rsidR="00FD0396" w:rsidRPr="00FD0396" w:rsidRDefault="005F5231" w:rsidP="00FD0396">
      <w:pPr>
        <w:pStyle w:val="Heading03"/>
      </w:pPr>
      <w:bookmarkStart w:id="20" w:name="_Toc474314811"/>
      <w:r>
        <w:lastRenderedPageBreak/>
        <w:t xml:space="preserve">Executive </w:t>
      </w:r>
      <w:r w:rsidR="004C6117">
        <w:t>Summary</w:t>
      </w:r>
      <w:bookmarkEnd w:id="18"/>
      <w:bookmarkEnd w:id="19"/>
      <w:bookmarkEnd w:id="20"/>
    </w:p>
    <w:p w14:paraId="49510E97" w14:textId="77777777" w:rsidR="00D86289" w:rsidRDefault="00D86289" w:rsidP="00D86289">
      <w:pPr>
        <w:pStyle w:val="Heading4"/>
        <w:keepLines w:val="0"/>
        <w:numPr>
          <w:ilvl w:val="0"/>
          <w:numId w:val="0"/>
        </w:numPr>
        <w:spacing w:before="240"/>
        <w:ind w:left="864" w:hanging="864"/>
        <w:rPr>
          <w:rFonts w:ascii="Arial" w:eastAsia="Times New Roman" w:hAnsi="Arial" w:cs="Arial"/>
          <w:i w:val="0"/>
          <w:iCs w:val="0"/>
          <w:color w:val="008576"/>
          <w:sz w:val="24"/>
          <w:szCs w:val="28"/>
        </w:rPr>
      </w:pPr>
      <w:bookmarkStart w:id="21" w:name="_Toc318967195"/>
      <w:r w:rsidRPr="004C6117">
        <w:rPr>
          <w:rFonts w:ascii="Arial" w:eastAsia="Times New Roman" w:hAnsi="Arial" w:cs="Arial"/>
          <w:i w:val="0"/>
          <w:iCs w:val="0"/>
          <w:color w:val="008576"/>
          <w:sz w:val="24"/>
          <w:szCs w:val="28"/>
        </w:rPr>
        <w:t>What</w:t>
      </w:r>
      <w:r w:rsidR="00CA1246">
        <w:rPr>
          <w:rFonts w:ascii="Arial" w:eastAsia="Times New Roman" w:hAnsi="Arial" w:cs="Arial"/>
          <w:i w:val="0"/>
          <w:iCs w:val="0"/>
          <w:color w:val="008576"/>
          <w:sz w:val="24"/>
          <w:szCs w:val="28"/>
        </w:rPr>
        <w:t>?</w:t>
      </w:r>
    </w:p>
    <w:p w14:paraId="45A99AAA" w14:textId="77777777" w:rsidR="00CC4353" w:rsidRDefault="00D86289" w:rsidP="00D86289">
      <w:pPr>
        <w:pStyle w:val="Heading2"/>
        <w:numPr>
          <w:ilvl w:val="1"/>
          <w:numId w:val="16"/>
        </w:numPr>
        <w:spacing w:before="240" w:after="60" w:line="360" w:lineRule="auto"/>
        <w:ind w:left="567" w:hanging="567"/>
        <w:jc w:val="both"/>
        <w:rPr>
          <w:color w:val="auto"/>
          <w:sz w:val="20"/>
          <w:szCs w:val="20"/>
        </w:rPr>
      </w:pPr>
      <w:r w:rsidRPr="003328B8">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r w:rsidR="00ED01F0">
        <w:rPr>
          <w:color w:val="auto"/>
          <w:sz w:val="20"/>
          <w:szCs w:val="20"/>
        </w:rPr>
        <w:t xml:space="preserve"> </w:t>
      </w:r>
    </w:p>
    <w:p w14:paraId="169F3424" w14:textId="77777777" w:rsidR="00D86289" w:rsidRPr="003328B8" w:rsidRDefault="00ED01F0" w:rsidP="00D86289">
      <w:pPr>
        <w:pStyle w:val="Heading2"/>
        <w:numPr>
          <w:ilvl w:val="1"/>
          <w:numId w:val="16"/>
        </w:numPr>
        <w:spacing w:before="240" w:after="60" w:line="360" w:lineRule="auto"/>
        <w:ind w:left="567" w:hanging="567"/>
        <w:jc w:val="both"/>
        <w:rPr>
          <w:color w:val="auto"/>
          <w:sz w:val="20"/>
          <w:szCs w:val="20"/>
        </w:rPr>
      </w:pPr>
      <w:r>
        <w:rPr>
          <w:color w:val="auto"/>
          <w:sz w:val="20"/>
          <w:szCs w:val="20"/>
        </w:rPr>
        <w:t xml:space="preserve">This change seeks to update </w:t>
      </w:r>
      <w:r w:rsidRPr="00ED01F0">
        <w:rPr>
          <w:color w:val="auto"/>
          <w:sz w:val="20"/>
          <w:szCs w:val="20"/>
        </w:rPr>
        <w:t>the mechanism whereby DNO’s are released from their obligations to meet the intervention SLA to one which is solely based on the accuracy of Suppliers smart meter roll-out forecasts</w:t>
      </w:r>
      <w:r>
        <w:rPr>
          <w:color w:val="auto"/>
          <w:sz w:val="20"/>
          <w:szCs w:val="20"/>
        </w:rPr>
        <w:t>.</w:t>
      </w:r>
    </w:p>
    <w:p w14:paraId="74A00E62" w14:textId="77777777" w:rsidR="00D86289" w:rsidRDefault="00D86289" w:rsidP="00D86289">
      <w:pPr>
        <w:pStyle w:val="Heading4"/>
        <w:keepLines w:val="0"/>
        <w:numPr>
          <w:ilvl w:val="0"/>
          <w:numId w:val="0"/>
        </w:numPr>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Why</w:t>
      </w:r>
      <w:r w:rsidR="00CA1246">
        <w:rPr>
          <w:rFonts w:ascii="Arial" w:eastAsia="Times New Roman" w:hAnsi="Arial" w:cs="Arial"/>
          <w:i w:val="0"/>
          <w:iCs w:val="0"/>
          <w:color w:val="008576"/>
          <w:sz w:val="24"/>
          <w:szCs w:val="28"/>
        </w:rPr>
        <w:t>?</w:t>
      </w:r>
      <w:r>
        <w:rPr>
          <w:rFonts w:ascii="Arial" w:eastAsia="Times New Roman" w:hAnsi="Arial" w:cs="Arial"/>
          <w:i w:val="0"/>
          <w:iCs w:val="0"/>
          <w:color w:val="008576"/>
          <w:sz w:val="24"/>
          <w:szCs w:val="28"/>
        </w:rPr>
        <w:t xml:space="preserve"> </w:t>
      </w:r>
    </w:p>
    <w:p w14:paraId="3B54C67B" w14:textId="77777777"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Reporting from the DNO’s shows that actual intervention rates over the past 18 months range from between 3% to 7%. Therefore</w:t>
      </w:r>
      <w:r>
        <w:rPr>
          <w:color w:val="auto"/>
          <w:sz w:val="20"/>
          <w:szCs w:val="20"/>
        </w:rPr>
        <w:t>,</w:t>
      </w:r>
      <w:r w:rsidRPr="00ED01F0">
        <w:rPr>
          <w:color w:val="auto"/>
          <w:sz w:val="20"/>
          <w:szCs w:val="20"/>
        </w:rPr>
        <w:t xml:space="preserve"> there is the potential for between 1% and 5% of interventions would not fall under the agreed network SLA regime. The SLA has limited effect with the DNOs generally released from their obligations in every month. </w:t>
      </w:r>
    </w:p>
    <w:p w14:paraId="3E4F2058" w14:textId="77777777"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 xml:space="preserve">The original legal drafting of the network SLA arrangements under DCP 153 only released the DNO’s from their obligations where the aggregate forecasts of smart meter roll out exceeded an agreed percentage and was not linked to the actual number of interventions reported. </w:t>
      </w:r>
      <w:del w:id="22" w:author="WoollarK" w:date="2017-08-17T14:57:00Z">
        <w:r w:rsidRPr="00ED01F0" w:rsidDel="007D0E05">
          <w:rPr>
            <w:color w:val="auto"/>
            <w:sz w:val="20"/>
            <w:szCs w:val="20"/>
          </w:rPr>
          <w:delText>We</w:delText>
        </w:r>
      </w:del>
      <w:ins w:id="23" w:author="WoollarK" w:date="2017-08-17T14:57:00Z">
        <w:r w:rsidR="007D0E05">
          <w:rPr>
            <w:color w:val="auto"/>
            <w:sz w:val="20"/>
            <w:szCs w:val="20"/>
          </w:rPr>
          <w:t xml:space="preserve">The proposer </w:t>
        </w:r>
      </w:ins>
      <w:ins w:id="24" w:author="WoollarK" w:date="2017-08-17T14:58:00Z">
        <w:r w:rsidR="007D0E05">
          <w:rPr>
            <w:color w:val="auto"/>
            <w:sz w:val="20"/>
            <w:szCs w:val="20"/>
          </w:rPr>
          <w:t>of DCP 297</w:t>
        </w:r>
      </w:ins>
      <w:r w:rsidRPr="00ED01F0">
        <w:rPr>
          <w:color w:val="auto"/>
          <w:sz w:val="20"/>
          <w:szCs w:val="20"/>
        </w:rPr>
        <w:t xml:space="preserve"> believe</w:t>
      </w:r>
      <w:ins w:id="25" w:author="WoollarK" w:date="2017-08-17T14:58:00Z">
        <w:r w:rsidR="007D0E05">
          <w:rPr>
            <w:color w:val="auto"/>
            <w:sz w:val="20"/>
            <w:szCs w:val="20"/>
          </w:rPr>
          <w:t>s</w:t>
        </w:r>
      </w:ins>
      <w:r w:rsidRPr="00ED01F0">
        <w:rPr>
          <w:color w:val="auto"/>
          <w:sz w:val="20"/>
          <w:szCs w:val="20"/>
        </w:rPr>
        <w:t xml:space="preserve"> this is reasonable as suppliers have some control over the accuracy of their forecasts but have no control of the actual number of interventions reported as this can be dependent on a number of factors outside of their control i.e. age of network, customer damage etc.</w:t>
      </w:r>
    </w:p>
    <w:p w14:paraId="7C98AAA1" w14:textId="77777777" w:rsidR="00D86289"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All customers</w:t>
      </w:r>
      <w:ins w:id="26" w:author="Lauren Nicholls" w:date="2017-10-16T11:09:00Z">
        <w:r w:rsidR="00C24B6D">
          <w:rPr>
            <w:color w:val="auto"/>
            <w:sz w:val="20"/>
            <w:szCs w:val="20"/>
          </w:rPr>
          <w:t xml:space="preserve"> and / or</w:t>
        </w:r>
      </w:ins>
      <w:r w:rsidRPr="00ED01F0">
        <w:rPr>
          <w:color w:val="auto"/>
          <w:sz w:val="20"/>
          <w:szCs w:val="20"/>
        </w:rPr>
        <w:t xml:space="preserve"> </w:t>
      </w:r>
      <w:ins w:id="27" w:author="Lauren Nicholls" w:date="2017-08-14T11:21:00Z">
        <w:r w:rsidR="000221AA">
          <w:rPr>
            <w:color w:val="auto"/>
            <w:sz w:val="20"/>
            <w:szCs w:val="20"/>
          </w:rPr>
          <w:t>Suppliers</w:t>
        </w:r>
        <w:r w:rsidR="000221AA" w:rsidRPr="00ED01F0">
          <w:rPr>
            <w:color w:val="auto"/>
            <w:sz w:val="20"/>
            <w:szCs w:val="20"/>
          </w:rPr>
          <w:t xml:space="preserve"> </w:t>
        </w:r>
      </w:ins>
      <w:r w:rsidRPr="00ED01F0">
        <w:rPr>
          <w:color w:val="auto"/>
          <w:sz w:val="20"/>
          <w:szCs w:val="20"/>
        </w:rPr>
        <w:t xml:space="preserve">who require a network intervention should have </w:t>
      </w:r>
      <w:ins w:id="28" w:author="Lauren Nicholls" w:date="2017-08-14T11:23:00Z">
        <w:r w:rsidR="00C63FA7">
          <w:rPr>
            <w:color w:val="auto"/>
            <w:sz w:val="20"/>
            <w:szCs w:val="20"/>
          </w:rPr>
          <w:t xml:space="preserve">a </w:t>
        </w:r>
      </w:ins>
      <w:r w:rsidRPr="00ED01F0">
        <w:rPr>
          <w:color w:val="auto"/>
          <w:sz w:val="20"/>
          <w:szCs w:val="20"/>
        </w:rPr>
        <w:t>reasonable expectation of when the DNO will attend and the DNOs have been provided funding to deliver this. This change therefore seeks to remove the cap on the percentage of actual interventions that benefit from the SLA by linking the release clause to the accuracy of supplier forecasts</w:t>
      </w:r>
      <w:r w:rsidR="00B45988" w:rsidRPr="00B45988">
        <w:rPr>
          <w:color w:val="auto"/>
          <w:sz w:val="20"/>
          <w:szCs w:val="20"/>
        </w:rPr>
        <w:t>.</w:t>
      </w:r>
    </w:p>
    <w:p w14:paraId="07D6DA74" w14:textId="77777777" w:rsidR="008A3C81" w:rsidRDefault="008A3C81" w:rsidP="008A3C81">
      <w:pPr>
        <w:pStyle w:val="Heading4"/>
        <w:keepLines w:val="0"/>
        <w:numPr>
          <w:ilvl w:val="0"/>
          <w:numId w:val="0"/>
        </w:numPr>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CA1246">
        <w:rPr>
          <w:rFonts w:ascii="Arial" w:eastAsia="Times New Roman" w:hAnsi="Arial" w:cs="Arial"/>
          <w:i w:val="0"/>
          <w:iCs w:val="0"/>
          <w:color w:val="008576"/>
          <w:sz w:val="24"/>
          <w:szCs w:val="28"/>
        </w:rPr>
        <w:t>?</w:t>
      </w:r>
    </w:p>
    <w:p w14:paraId="58874046" w14:textId="77777777"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It is intended to amend the DCUSA to link the release of DNO obligation to meet the agreed SLA’s to the accuracy of aggregate supplier forecasts by amending Clause 30.5D.2 as follows:</w:t>
      </w:r>
    </w:p>
    <w:p w14:paraId="57B996BE" w14:textId="77777777" w:rsidR="007D0E05" w:rsidRDefault="00ED01F0" w:rsidP="00ED01F0">
      <w:pPr>
        <w:pStyle w:val="Heading2"/>
        <w:numPr>
          <w:ilvl w:val="1"/>
          <w:numId w:val="16"/>
        </w:numPr>
        <w:spacing w:before="240" w:after="60" w:line="360" w:lineRule="auto"/>
        <w:jc w:val="both"/>
        <w:rPr>
          <w:ins w:id="29" w:author="WoollarK" w:date="2017-08-17T14:59:00Z"/>
          <w:color w:val="auto"/>
          <w:sz w:val="20"/>
          <w:szCs w:val="20"/>
        </w:rPr>
      </w:pPr>
      <w:del w:id="30" w:author="WoollarK" w:date="2017-08-17T14:59:00Z">
        <w:r w:rsidRPr="00ED01F0" w:rsidDel="007D0E05">
          <w:rPr>
            <w:color w:val="auto"/>
            <w:sz w:val="20"/>
            <w:szCs w:val="20"/>
          </w:rPr>
          <w:delText xml:space="preserve">30.5D.2 On receipt of notification of a Category A Situation in accordance with Clause 30.5A.1 or of a Category B Situation in accordance with Clause 30.5B.1, the Company shall use reasonable endeavours to comply with the Service Level on 90% of occasions within each calendar month; provided that (where the Company is a DNO Party) if the monthly volumes of attempted (meaning both successful and failed where the site has been visited) smart electricity meter installations across all Users within the Company’s Distribution Services Area (as reported in accordance with Part 4 of </w:delText>
        </w:r>
        <w:r w:rsidRPr="00ED01F0" w:rsidDel="007D0E05">
          <w:rPr>
            <w:color w:val="auto"/>
            <w:sz w:val="20"/>
            <w:szCs w:val="20"/>
          </w:rPr>
          <w:lastRenderedPageBreak/>
          <w:delText xml:space="preserve">Schedule 23) exceeds </w:delText>
        </w:r>
        <w:r w:rsidRPr="00ED01F0" w:rsidDel="007D0E05">
          <w:rPr>
            <w:color w:val="auto"/>
            <w:sz w:val="20"/>
            <w:szCs w:val="20"/>
            <w:highlight w:val="yellow"/>
          </w:rPr>
          <w:delText>[110</w:delText>
        </w:r>
      </w:del>
      <w:ins w:id="31" w:author="Lauren Nicholls" w:date="2017-08-14T11:21:00Z">
        <w:del w:id="32" w:author="WoollarK" w:date="2017-08-17T14:59:00Z">
          <w:r w:rsidR="00C63FA7" w:rsidDel="007D0E05">
            <w:rPr>
              <w:color w:val="auto"/>
              <w:sz w:val="20"/>
              <w:szCs w:val="20"/>
              <w:highlight w:val="yellow"/>
            </w:rPr>
            <w:delText>102</w:delText>
          </w:r>
        </w:del>
      </w:ins>
      <w:del w:id="33" w:author="WoollarK" w:date="2017-08-17T14:59:00Z">
        <w:r w:rsidRPr="00ED01F0" w:rsidDel="007D0E05">
          <w:rPr>
            <w:color w:val="auto"/>
            <w:sz w:val="20"/>
            <w:szCs w:val="20"/>
            <w:highlight w:val="yellow"/>
          </w:rPr>
          <w:delText>%]</w:delText>
        </w:r>
        <w:r w:rsidRPr="00ED01F0" w:rsidDel="007D0E05">
          <w:rPr>
            <w:color w:val="auto"/>
            <w:sz w:val="20"/>
            <w:szCs w:val="20"/>
          </w:rPr>
          <w:delText xml:space="preserve"> of Users’ forecast volumes, then the Company shall be released from its obligation to have met such Service Level</w:delText>
        </w:r>
      </w:del>
    </w:p>
    <w:p w14:paraId="05D8E4A6" w14:textId="77777777" w:rsidR="00821CF9" w:rsidRPr="00821CF9" w:rsidDel="00BD6880" w:rsidRDefault="00722073">
      <w:pPr>
        <w:autoSpaceDE w:val="0"/>
        <w:autoSpaceDN w:val="0"/>
        <w:ind w:left="432"/>
        <w:rPr>
          <w:ins w:id="34" w:author="WoollarK" w:date="2017-09-11T15:57:00Z"/>
          <w:del w:id="35" w:author="Lauren Nicholls" w:date="2017-10-16T11:12:00Z"/>
          <w:rFonts w:cs="Arial"/>
          <w:bCs/>
          <w:iCs/>
          <w:szCs w:val="20"/>
          <w:rPrChange w:id="36" w:author="WoollarK" w:date="2017-09-11T15:57:00Z">
            <w:rPr>
              <w:ins w:id="37" w:author="WoollarK" w:date="2017-09-11T15:57:00Z"/>
              <w:del w:id="38" w:author="Lauren Nicholls" w:date="2017-10-16T11:12:00Z"/>
              <w:rFonts w:ascii="CIDFont+F2" w:eastAsia="CIDFont+F2"/>
              <w:sz w:val="24"/>
            </w:rPr>
          </w:rPrChange>
        </w:rPr>
        <w:pPrChange w:id="39" w:author="Lauren Nicholls" w:date="2017-10-16T11:12:00Z">
          <w:pPr>
            <w:numPr>
              <w:numId w:val="16"/>
            </w:numPr>
            <w:tabs>
              <w:tab w:val="num" w:pos="432"/>
            </w:tabs>
            <w:autoSpaceDE w:val="0"/>
            <w:autoSpaceDN w:val="0"/>
            <w:ind w:left="432" w:hanging="432"/>
          </w:pPr>
        </w:pPrChange>
      </w:pPr>
      <w:ins w:id="40" w:author="WoollarK" w:date="2017-09-11T15:57:00Z">
        <w:r w:rsidRPr="00722073">
          <w:rPr>
            <w:rFonts w:cs="Arial"/>
            <w:bCs/>
            <w:iCs/>
            <w:szCs w:val="20"/>
            <w:rPrChange w:id="41" w:author="WoollarK" w:date="2017-09-11T15:57:00Z">
              <w:rPr>
                <w:rFonts w:ascii="CIDFont+F2" w:eastAsia="CIDFont+F2"/>
                <w:color w:val="FF0000"/>
                <w:sz w:val="24"/>
              </w:rPr>
            </w:rPrChange>
          </w:rPr>
          <w:t>30.5D.2 The obligations of the Company that are subject to the Service Levels shall be construed as obligations to use reasonable endeavours to comply with each Service Level on 90% of occasions within each Quarter; provided that (where the Company is a DNO Party) if the total number of electricity smart meters installed by all Supplier Parties in the Company</w:t>
        </w:r>
        <w:r w:rsidRPr="00722073">
          <w:rPr>
            <w:rFonts w:cs="Arial"/>
            <w:bCs/>
            <w:iCs/>
            <w:szCs w:val="20"/>
            <w:rPrChange w:id="42" w:author="WoollarK" w:date="2017-09-11T15:57:00Z">
              <w:rPr>
                <w:rFonts w:ascii="CIDFont+F2" w:eastAsia="CIDFont+F2"/>
                <w:color w:val="FF0000"/>
                <w:sz w:val="24"/>
              </w:rPr>
            </w:rPrChange>
          </w:rPr>
          <w:t>’</w:t>
        </w:r>
        <w:r w:rsidRPr="00722073">
          <w:rPr>
            <w:rFonts w:cs="Arial"/>
            <w:bCs/>
            <w:iCs/>
            <w:szCs w:val="20"/>
            <w:rPrChange w:id="43" w:author="WoollarK" w:date="2017-09-11T15:57:00Z">
              <w:rPr>
                <w:rFonts w:ascii="CIDFont+F2" w:eastAsia="CIDFont+F2"/>
                <w:color w:val="FF0000"/>
                <w:sz w:val="24"/>
              </w:rPr>
            </w:rPrChange>
          </w:rPr>
          <w:t>s Distribution Area in a Quarter is more than 2% above the aggregate Smart Meter Installation Forecast across all Supplier Parties in respect of that Quarter in the Company</w:t>
        </w:r>
        <w:r w:rsidRPr="00722073">
          <w:rPr>
            <w:rFonts w:cs="Arial"/>
            <w:bCs/>
            <w:iCs/>
            <w:szCs w:val="20"/>
            <w:rPrChange w:id="44" w:author="WoollarK" w:date="2017-09-11T15:57:00Z">
              <w:rPr>
                <w:rFonts w:ascii="CIDFont+F2" w:eastAsia="CIDFont+F2"/>
                <w:color w:val="FF0000"/>
                <w:sz w:val="24"/>
              </w:rPr>
            </w:rPrChange>
          </w:rPr>
          <w:t>’</w:t>
        </w:r>
        <w:r w:rsidRPr="00722073">
          <w:rPr>
            <w:rFonts w:cs="Arial"/>
            <w:bCs/>
            <w:iCs/>
            <w:szCs w:val="20"/>
            <w:rPrChange w:id="45" w:author="WoollarK" w:date="2017-09-11T15:57:00Z">
              <w:rPr>
                <w:rFonts w:ascii="CIDFont+F2" w:eastAsia="CIDFont+F2"/>
                <w:color w:val="FF0000"/>
                <w:sz w:val="24"/>
              </w:rPr>
            </w:rPrChange>
          </w:rPr>
          <w:t>s Distribution Services Area, then the Company shall be released from its obligation to use reasonable endeavours to meet the Service Levels but only where the sum of notified Category A Situations and Category B Situations in that Quarter in the Company</w:t>
        </w:r>
        <w:r w:rsidRPr="00722073">
          <w:rPr>
            <w:rFonts w:cs="Arial"/>
            <w:bCs/>
            <w:iCs/>
            <w:szCs w:val="20"/>
            <w:rPrChange w:id="46" w:author="WoollarK" w:date="2017-09-11T15:57:00Z">
              <w:rPr>
                <w:rFonts w:ascii="CIDFont+F2" w:eastAsia="CIDFont+F2"/>
                <w:color w:val="FF0000"/>
                <w:sz w:val="24"/>
              </w:rPr>
            </w:rPrChange>
          </w:rPr>
          <w:t>’</w:t>
        </w:r>
        <w:r w:rsidRPr="00722073">
          <w:rPr>
            <w:rFonts w:cs="Arial"/>
            <w:bCs/>
            <w:iCs/>
            <w:szCs w:val="20"/>
            <w:rPrChange w:id="47" w:author="WoollarK" w:date="2017-09-11T15:57:00Z">
              <w:rPr>
                <w:rFonts w:ascii="CIDFont+F2" w:eastAsia="CIDFont+F2"/>
                <w:color w:val="FF0000"/>
                <w:sz w:val="24"/>
              </w:rPr>
            </w:rPrChange>
          </w:rPr>
          <w:t>s Distribution Services Area exceeds 2% of the aggregate Smart Meter Installation Forecasts across all Supplier Parties in respect of that Quarter in the Company</w:t>
        </w:r>
        <w:r w:rsidRPr="00722073">
          <w:rPr>
            <w:rFonts w:cs="Arial"/>
            <w:bCs/>
            <w:iCs/>
            <w:szCs w:val="20"/>
            <w:rPrChange w:id="48" w:author="WoollarK" w:date="2017-09-11T15:57:00Z">
              <w:rPr>
                <w:rFonts w:ascii="CIDFont+F2" w:eastAsia="CIDFont+F2"/>
                <w:color w:val="FF0000"/>
                <w:sz w:val="24"/>
              </w:rPr>
            </w:rPrChange>
          </w:rPr>
          <w:t>’</w:t>
        </w:r>
        <w:r w:rsidRPr="00722073">
          <w:rPr>
            <w:rFonts w:cs="Arial"/>
            <w:bCs/>
            <w:iCs/>
            <w:szCs w:val="20"/>
            <w:rPrChange w:id="49" w:author="WoollarK" w:date="2017-09-11T15:57:00Z">
              <w:rPr>
                <w:rFonts w:ascii="CIDFont+F2" w:eastAsia="CIDFont+F2"/>
                <w:color w:val="FF0000"/>
                <w:sz w:val="24"/>
              </w:rPr>
            </w:rPrChange>
          </w:rPr>
          <w:t>s Distribution Services Area and then only for obligations above that 2% level.</w:t>
        </w:r>
      </w:ins>
    </w:p>
    <w:p w14:paraId="6CC85DD0" w14:textId="77777777" w:rsidR="007D0E05" w:rsidRPr="00821CF9" w:rsidDel="00BD6880" w:rsidRDefault="007D0E05">
      <w:pPr>
        <w:autoSpaceDE w:val="0"/>
        <w:autoSpaceDN w:val="0"/>
        <w:adjustRightInd w:val="0"/>
        <w:spacing w:after="0" w:line="240" w:lineRule="auto"/>
        <w:ind w:left="432"/>
        <w:rPr>
          <w:ins w:id="50" w:author="WoollarK" w:date="2017-08-17T15:00:00Z"/>
          <w:del w:id="51" w:author="Lauren Nicholls" w:date="2017-10-16T11:12:00Z"/>
          <w:rFonts w:cs="Arial"/>
          <w:bCs/>
          <w:iCs/>
          <w:szCs w:val="20"/>
          <w:rPrChange w:id="52" w:author="WoollarK" w:date="2017-09-11T15:57:00Z">
            <w:rPr>
              <w:ins w:id="53" w:author="WoollarK" w:date="2017-08-17T15:00:00Z"/>
              <w:del w:id="54" w:author="Lauren Nicholls" w:date="2017-10-16T11:12:00Z"/>
              <w:rFonts w:ascii="BG Flame Light" w:eastAsia="CIDFont+F2" w:hAnsi="BG Flame Light" w:cs="CIDFont+F2"/>
              <w:sz w:val="24"/>
            </w:rPr>
          </w:rPrChange>
        </w:rPr>
        <w:pPrChange w:id="55" w:author="Lauren Nicholls" w:date="2017-10-16T11:12:00Z">
          <w:pPr>
            <w:numPr>
              <w:numId w:val="16"/>
            </w:numPr>
            <w:tabs>
              <w:tab w:val="num" w:pos="432"/>
            </w:tabs>
            <w:autoSpaceDE w:val="0"/>
            <w:autoSpaceDN w:val="0"/>
            <w:adjustRightInd w:val="0"/>
            <w:spacing w:after="0" w:line="240" w:lineRule="auto"/>
            <w:ind w:left="432" w:hanging="432"/>
          </w:pPr>
        </w:pPrChange>
      </w:pPr>
    </w:p>
    <w:p w14:paraId="5DC3E687" w14:textId="77777777" w:rsidR="008A3C81" w:rsidRPr="0012717A" w:rsidRDefault="00B45988">
      <w:pPr>
        <w:autoSpaceDE w:val="0"/>
        <w:autoSpaceDN w:val="0"/>
        <w:ind w:left="432"/>
        <w:pPrChange w:id="56" w:author="Lauren Nicholls" w:date="2017-10-16T11:12:00Z">
          <w:pPr>
            <w:pStyle w:val="Heading2"/>
            <w:numPr>
              <w:ilvl w:val="1"/>
              <w:numId w:val="16"/>
            </w:numPr>
            <w:tabs>
              <w:tab w:val="num" w:pos="576"/>
            </w:tabs>
            <w:spacing w:before="240" w:after="60" w:line="360" w:lineRule="auto"/>
            <w:ind w:left="576" w:hanging="576"/>
            <w:jc w:val="both"/>
          </w:pPr>
        </w:pPrChange>
      </w:pPr>
      <w:del w:id="57" w:author="Lauren Nicholls" w:date="2017-10-16T11:12:00Z">
        <w:r w:rsidRPr="00B45988" w:rsidDel="00BD6880">
          <w:delText>.</w:delText>
        </w:r>
      </w:del>
    </w:p>
    <w:p w14:paraId="3F6FAD86" w14:textId="77777777" w:rsidR="00E6212D" w:rsidRPr="00EB32BB" w:rsidRDefault="00E6212D" w:rsidP="00D10E24">
      <w:pPr>
        <w:pStyle w:val="Heading03"/>
      </w:pPr>
      <w:bookmarkStart w:id="58" w:name="_Toc474314812"/>
      <w:r>
        <w:t>Governance</w:t>
      </w:r>
      <w:bookmarkEnd w:id="21"/>
      <w:bookmarkEnd w:id="58"/>
    </w:p>
    <w:p w14:paraId="3A60B769" w14:textId="77777777" w:rsidR="009D173D" w:rsidRDefault="009D173D" w:rsidP="009D173D">
      <w:pPr>
        <w:pStyle w:val="Heading4"/>
        <w:keepLines w:val="0"/>
        <w:numPr>
          <w:ilvl w:val="0"/>
          <w:numId w:val="0"/>
        </w:numPr>
        <w:spacing w:before="240"/>
        <w:ind w:left="864" w:hanging="864"/>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Justification for Part </w:t>
      </w:r>
      <w:r w:rsidR="00ED01F0">
        <w:rPr>
          <w:rFonts w:ascii="Arial" w:eastAsia="Times New Roman" w:hAnsi="Arial" w:cs="Arial"/>
          <w:i w:val="0"/>
          <w:iCs w:val="0"/>
          <w:color w:val="008576"/>
          <w:sz w:val="24"/>
          <w:szCs w:val="28"/>
        </w:rPr>
        <w:t>1</w:t>
      </w:r>
      <w:r>
        <w:rPr>
          <w:rFonts w:ascii="Arial" w:eastAsia="Times New Roman" w:hAnsi="Arial" w:cs="Arial"/>
          <w:i w:val="0"/>
          <w:iCs w:val="0"/>
          <w:color w:val="008576"/>
          <w:sz w:val="24"/>
          <w:szCs w:val="28"/>
        </w:rPr>
        <w:t xml:space="preserve"> Matter</w:t>
      </w:r>
    </w:p>
    <w:p w14:paraId="2B6906CB" w14:textId="77777777" w:rsidR="00307AB3" w:rsidRDefault="00DD3E19" w:rsidP="00307AB3">
      <w:pPr>
        <w:pStyle w:val="Heading2"/>
        <w:keepNext w:val="0"/>
        <w:numPr>
          <w:ilvl w:val="1"/>
          <w:numId w:val="14"/>
        </w:numPr>
        <w:spacing w:before="240" w:after="60" w:line="360" w:lineRule="auto"/>
        <w:ind w:left="578" w:hanging="578"/>
        <w:rPr>
          <w:color w:val="auto"/>
          <w:sz w:val="20"/>
          <w:szCs w:val="20"/>
        </w:rPr>
      </w:pPr>
      <w:r>
        <w:rPr>
          <w:color w:val="auto"/>
          <w:sz w:val="20"/>
          <w:szCs w:val="20"/>
        </w:rPr>
        <w:t>DCP 29</w:t>
      </w:r>
      <w:r w:rsidR="00ED01F0">
        <w:rPr>
          <w:color w:val="auto"/>
          <w:sz w:val="20"/>
          <w:szCs w:val="20"/>
        </w:rPr>
        <w:t>7</w:t>
      </w:r>
      <w:r w:rsidR="00307AB3" w:rsidRPr="006D3676">
        <w:rPr>
          <w:color w:val="auto"/>
          <w:sz w:val="20"/>
          <w:szCs w:val="20"/>
        </w:rPr>
        <w:t xml:space="preserve"> has been classed as a Part </w:t>
      </w:r>
      <w:r w:rsidR="00ED01F0">
        <w:rPr>
          <w:color w:val="auto"/>
          <w:sz w:val="20"/>
          <w:szCs w:val="20"/>
        </w:rPr>
        <w:t>1</w:t>
      </w:r>
      <w:r w:rsidR="00307AB3" w:rsidRPr="006D3676">
        <w:rPr>
          <w:color w:val="auto"/>
          <w:sz w:val="20"/>
          <w:szCs w:val="20"/>
        </w:rPr>
        <w:t xml:space="preserve"> Matter therefore, Authority consent is required.</w:t>
      </w:r>
    </w:p>
    <w:p w14:paraId="773676CE" w14:textId="77777777" w:rsidR="00E6212D" w:rsidRDefault="00E6212D" w:rsidP="00E6212D">
      <w:pPr>
        <w:pStyle w:val="Heading4"/>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14:paraId="7F78AD99" w14:textId="77777777" w:rsidR="00504125" w:rsidRPr="00504125" w:rsidRDefault="00504125" w:rsidP="00504125">
      <w:pPr>
        <w:pStyle w:val="Heading2"/>
        <w:numPr>
          <w:ilvl w:val="1"/>
          <w:numId w:val="14"/>
        </w:numPr>
        <w:spacing w:before="240" w:after="60" w:line="360" w:lineRule="auto"/>
        <w:rPr>
          <w:color w:val="auto"/>
          <w:sz w:val="20"/>
          <w:szCs w:val="20"/>
        </w:rPr>
      </w:pPr>
      <w:r w:rsidRPr="00504125">
        <w:rPr>
          <w:color w:val="auto"/>
          <w:sz w:val="20"/>
          <w:szCs w:val="20"/>
        </w:rPr>
        <w:t>The Panel considered that the</w:t>
      </w:r>
      <w:r w:rsidR="00DD3E19">
        <w:rPr>
          <w:color w:val="auto"/>
          <w:sz w:val="20"/>
          <w:szCs w:val="20"/>
        </w:rPr>
        <w:t xml:space="preserve"> Proposer</w:t>
      </w:r>
      <w:r w:rsidRPr="00504125">
        <w:rPr>
          <w:color w:val="auto"/>
          <w:sz w:val="20"/>
          <w:szCs w:val="20"/>
        </w:rPr>
        <w:t xml:space="preserve"> has carried out the level of analysis required to enable Parties to understand the impact of the proposed amendment and to vote on DCP </w:t>
      </w:r>
      <w:r w:rsidR="00DD3E19">
        <w:rPr>
          <w:color w:val="auto"/>
          <w:sz w:val="20"/>
          <w:szCs w:val="20"/>
        </w:rPr>
        <w:t>29</w:t>
      </w:r>
      <w:r w:rsidR="00ED01F0">
        <w:rPr>
          <w:color w:val="auto"/>
          <w:sz w:val="20"/>
          <w:szCs w:val="20"/>
        </w:rPr>
        <w:t>7</w:t>
      </w:r>
      <w:r w:rsidRPr="00504125">
        <w:rPr>
          <w:color w:val="auto"/>
          <w:sz w:val="20"/>
          <w:szCs w:val="20"/>
        </w:rPr>
        <w:t>.</w:t>
      </w:r>
    </w:p>
    <w:p w14:paraId="53A8D505" w14:textId="77777777" w:rsidR="006D3676" w:rsidRPr="006D3676" w:rsidRDefault="006D3676" w:rsidP="006D3676">
      <w:pPr>
        <w:pStyle w:val="Heading2"/>
        <w:numPr>
          <w:ilvl w:val="1"/>
          <w:numId w:val="14"/>
        </w:numPr>
        <w:spacing w:before="240" w:after="60" w:line="360" w:lineRule="auto"/>
        <w:rPr>
          <w:color w:val="auto"/>
          <w:sz w:val="20"/>
          <w:szCs w:val="20"/>
        </w:rPr>
      </w:pPr>
      <w:r>
        <w:rPr>
          <w:color w:val="auto"/>
          <w:sz w:val="20"/>
          <w:szCs w:val="20"/>
        </w:rPr>
        <w:t>The</w:t>
      </w:r>
      <w:r w:rsidRPr="006D3676">
        <w:rPr>
          <w:color w:val="auto"/>
          <w:sz w:val="20"/>
          <w:szCs w:val="20"/>
        </w:rPr>
        <w:t xml:space="preserve"> DCUSA Panel recommends that this CP:</w:t>
      </w:r>
    </w:p>
    <w:p w14:paraId="0F010633" w14:textId="77777777" w:rsidR="00DD3E19" w:rsidRPr="00F20FAB" w:rsidRDefault="00DD3E19" w:rsidP="00CC4353">
      <w:pPr>
        <w:pStyle w:val="BodyText3"/>
        <w:numPr>
          <w:ilvl w:val="0"/>
          <w:numId w:val="25"/>
        </w:numPr>
        <w:ind w:right="113"/>
        <w:rPr>
          <w:rFonts w:cs="Arial"/>
          <w:sz w:val="20"/>
          <w:szCs w:val="20"/>
        </w:rPr>
      </w:pPr>
      <w:r>
        <w:rPr>
          <w:rFonts w:cs="Arial"/>
          <w:sz w:val="20"/>
          <w:szCs w:val="20"/>
        </w:rPr>
        <w:t xml:space="preserve">Be </w:t>
      </w:r>
      <w:r w:rsidR="00CC4353">
        <w:rPr>
          <w:rFonts w:cs="Arial"/>
          <w:sz w:val="20"/>
          <w:szCs w:val="20"/>
        </w:rPr>
        <w:t>issued to Parties for Voting</w:t>
      </w:r>
    </w:p>
    <w:p w14:paraId="35577CCA" w14:textId="77777777" w:rsidR="004C6117" w:rsidRPr="00EB32BB" w:rsidRDefault="004C6117" w:rsidP="00504125">
      <w:pPr>
        <w:pStyle w:val="Heading03"/>
        <w:keepNext w:val="0"/>
      </w:pPr>
      <w:bookmarkStart w:id="59" w:name="_Toc318967196"/>
      <w:bookmarkStart w:id="60" w:name="_Toc474314813"/>
      <w:r w:rsidRPr="00EB32BB">
        <w:t>Why Change?</w:t>
      </w:r>
      <w:bookmarkEnd w:id="59"/>
      <w:bookmarkEnd w:id="60"/>
    </w:p>
    <w:p w14:paraId="785B15F0" w14:textId="77777777" w:rsidR="005445B1" w:rsidRDefault="00DD3E19" w:rsidP="00504125">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Background of DCP </w:t>
      </w:r>
      <w:del w:id="61" w:author="Lauren Nicholls" w:date="2017-08-14T11:22:00Z">
        <w:r w:rsidDel="00C63FA7">
          <w:rPr>
            <w:rFonts w:ascii="Arial" w:eastAsia="Times New Roman" w:hAnsi="Arial" w:cs="Arial"/>
            <w:i w:val="0"/>
            <w:iCs w:val="0"/>
            <w:color w:val="008576"/>
            <w:sz w:val="24"/>
            <w:szCs w:val="28"/>
          </w:rPr>
          <w:delText>290</w:delText>
        </w:r>
      </w:del>
      <w:ins w:id="62" w:author="Lauren Nicholls" w:date="2017-08-14T11:22:00Z">
        <w:r w:rsidR="00C63FA7">
          <w:rPr>
            <w:rFonts w:ascii="Arial" w:eastAsia="Times New Roman" w:hAnsi="Arial" w:cs="Arial"/>
            <w:i w:val="0"/>
            <w:iCs w:val="0"/>
            <w:color w:val="008576"/>
            <w:sz w:val="24"/>
            <w:szCs w:val="28"/>
          </w:rPr>
          <w:t>297</w:t>
        </w:r>
      </w:ins>
    </w:p>
    <w:p w14:paraId="5965A01B" w14:textId="77777777"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On 12th February 2015</w:t>
      </w:r>
      <w:r w:rsidR="00CC4353">
        <w:rPr>
          <w:color w:val="auto"/>
          <w:sz w:val="20"/>
          <w:szCs w:val="20"/>
        </w:rPr>
        <w:t>,</w:t>
      </w:r>
      <w:r w:rsidRPr="00ED01F0">
        <w:rPr>
          <w:color w:val="auto"/>
          <w:sz w:val="20"/>
          <w:szCs w:val="20"/>
        </w:rPr>
        <w:t xml:space="preserve"> the Authority approved DCP 195A “Service Level Agreement for Resolving Network Operational Issues. DCP 195A proposed to introduce SLAs for DNOs to rectify issues reported to them by suppliers or their agents. The legal drafting of DCP 195A included a clause that released the DNOs from their obligation to meet the SLA if the number of actual interventions exceeded 2% of the aggregated smart meter roll-out forecast for a given area. </w:t>
      </w:r>
    </w:p>
    <w:p w14:paraId="2ABC18D5" w14:textId="77777777"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The Authority approval letter for DCP 195A, however stated  “Under DCP195 and DCP195A, DNOs would not need to meet their SLA requirements if the sum of smart meters rolled out by suppliers, or their agents, exceeded 102% of the smart meters they had forecast for a single area in a given period.”  This differs from the actual drafting of the DCUSA where the release of the </w:t>
      </w:r>
      <w:r w:rsidRPr="00ED01F0">
        <w:rPr>
          <w:color w:val="auto"/>
          <w:sz w:val="20"/>
          <w:szCs w:val="20"/>
        </w:rPr>
        <w:lastRenderedPageBreak/>
        <w:t>DNO obligation is triggered by the actual number of network interventions reported. This change seeks to make the DNO obligation to meet the SLA linked to the accuracy of suppliers roll out forecasts and remove the link to the actual number of interventions reported.</w:t>
      </w:r>
    </w:p>
    <w:p w14:paraId="0D1161DF" w14:textId="77777777"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British Gas believes that the fact DNO’s are released from their obligation once 2% of interventions is exceeded is harmful to customers as these customers are not subject to any SLA. We acknowledge that DNO’s have an obligation to prioritise these customers but believe all customers should have the same certainty of when a reported intervention will be rectified. </w:t>
      </w:r>
    </w:p>
    <w:p w14:paraId="6EE46E38" w14:textId="77777777"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Reporting on the actual number of interventions carried out by DNOs has been in place </w:t>
      </w:r>
      <w:del w:id="63" w:author="Lauren Nicholls" w:date="2017-10-16T11:14:00Z">
        <w:r w:rsidRPr="00ED01F0" w:rsidDel="00BD6880">
          <w:rPr>
            <w:color w:val="auto"/>
            <w:sz w:val="20"/>
            <w:szCs w:val="20"/>
          </w:rPr>
          <w:delText xml:space="preserve">for </w:delText>
        </w:r>
      </w:del>
      <w:del w:id="64" w:author="Lauren Nicholls" w:date="2017-10-16T11:13:00Z">
        <w:r w:rsidRPr="00ED01F0" w:rsidDel="00BD6880">
          <w:rPr>
            <w:color w:val="auto"/>
            <w:sz w:val="20"/>
            <w:szCs w:val="20"/>
          </w:rPr>
          <w:delText>some 18 months</w:delText>
        </w:r>
      </w:del>
      <w:del w:id="65" w:author="Lauren Nicholls" w:date="2017-10-16T11:14:00Z">
        <w:r w:rsidRPr="00ED01F0" w:rsidDel="00BD6880">
          <w:rPr>
            <w:color w:val="auto"/>
            <w:sz w:val="20"/>
            <w:szCs w:val="20"/>
          </w:rPr>
          <w:delText xml:space="preserve"> now</w:delText>
        </w:r>
      </w:del>
      <w:ins w:id="66" w:author="Lauren Nicholls" w:date="2017-10-16T11:14:00Z">
        <w:r w:rsidR="00BD6880">
          <w:rPr>
            <w:color w:val="auto"/>
            <w:sz w:val="20"/>
            <w:szCs w:val="20"/>
          </w:rPr>
          <w:t>since April 2015</w:t>
        </w:r>
      </w:ins>
      <w:r w:rsidRPr="00ED01F0">
        <w:rPr>
          <w:color w:val="auto"/>
          <w:sz w:val="20"/>
          <w:szCs w:val="20"/>
        </w:rPr>
        <w:t xml:space="preserve"> and </w:t>
      </w:r>
      <w:del w:id="67" w:author="WoollarK" w:date="2017-08-17T15:03:00Z">
        <w:r w:rsidRPr="00ED01F0" w:rsidDel="007D0E05">
          <w:rPr>
            <w:color w:val="auto"/>
            <w:sz w:val="20"/>
            <w:szCs w:val="20"/>
          </w:rPr>
          <w:delText xml:space="preserve">we can see that </w:delText>
        </w:r>
      </w:del>
      <w:r w:rsidRPr="00ED01F0">
        <w:rPr>
          <w:color w:val="auto"/>
          <w:sz w:val="20"/>
          <w:szCs w:val="20"/>
        </w:rPr>
        <w:t>the actual intervention rate varies from between 3% and 7% depending on geographic area. By linking the trigger to the actual number of interventions reported means that between 1% and 5% of customer interventions sit outside the agreed network SLA’s. Therefore</w:t>
      </w:r>
      <w:r w:rsidR="00321236">
        <w:rPr>
          <w:color w:val="auto"/>
          <w:sz w:val="20"/>
          <w:szCs w:val="20"/>
        </w:rPr>
        <w:t>,</w:t>
      </w:r>
      <w:r w:rsidRPr="00ED01F0">
        <w:rPr>
          <w:color w:val="auto"/>
          <w:sz w:val="20"/>
          <w:szCs w:val="20"/>
        </w:rPr>
        <w:t xml:space="preserve"> the SLA has limited effect with the DNOs generally released from their obligations in every month.</w:t>
      </w:r>
    </w:p>
    <w:p w14:paraId="4C653BC0" w14:textId="77777777" w:rsidR="00DD3E19" w:rsidRDefault="00ED01F0" w:rsidP="00ED01F0">
      <w:pPr>
        <w:pStyle w:val="Heading2"/>
        <w:keepNext w:val="0"/>
        <w:numPr>
          <w:ilvl w:val="1"/>
          <w:numId w:val="14"/>
        </w:numPr>
        <w:spacing w:before="240" w:after="60" w:line="360" w:lineRule="auto"/>
        <w:rPr>
          <w:color w:val="auto"/>
          <w:sz w:val="20"/>
          <w:szCs w:val="20"/>
        </w:rPr>
      </w:pPr>
      <w:r w:rsidRPr="00ED01F0">
        <w:rPr>
          <w:color w:val="auto"/>
          <w:sz w:val="20"/>
          <w:szCs w:val="20"/>
        </w:rPr>
        <w:t xml:space="preserve">All </w:t>
      </w:r>
      <w:del w:id="68" w:author="Lauren Nicholls" w:date="2017-08-14T11:22:00Z">
        <w:r w:rsidRPr="00ED01F0" w:rsidDel="00C63FA7">
          <w:rPr>
            <w:color w:val="auto"/>
            <w:sz w:val="20"/>
            <w:szCs w:val="20"/>
          </w:rPr>
          <w:delText xml:space="preserve">customers </w:delText>
        </w:r>
      </w:del>
      <w:ins w:id="69" w:author="Lauren Nicholls" w:date="2017-08-14T11:22:00Z">
        <w:r w:rsidR="00C63FA7">
          <w:rPr>
            <w:color w:val="auto"/>
            <w:sz w:val="20"/>
            <w:szCs w:val="20"/>
          </w:rPr>
          <w:t>Suppliers</w:t>
        </w:r>
        <w:r w:rsidR="00C63FA7" w:rsidRPr="00ED01F0">
          <w:rPr>
            <w:color w:val="auto"/>
            <w:sz w:val="20"/>
            <w:szCs w:val="20"/>
          </w:rPr>
          <w:t xml:space="preserve"> </w:t>
        </w:r>
      </w:ins>
      <w:r w:rsidRPr="00ED01F0">
        <w:rPr>
          <w:color w:val="auto"/>
          <w:sz w:val="20"/>
          <w:szCs w:val="20"/>
        </w:rPr>
        <w:t xml:space="preserve">who require a network intervention should have </w:t>
      </w:r>
      <w:ins w:id="70" w:author="Lauren Nicholls" w:date="2017-08-14T11:22:00Z">
        <w:r w:rsidR="00C63FA7">
          <w:rPr>
            <w:color w:val="auto"/>
            <w:sz w:val="20"/>
            <w:szCs w:val="20"/>
          </w:rPr>
          <w:t xml:space="preserve">a </w:t>
        </w:r>
      </w:ins>
      <w:r w:rsidRPr="00ED01F0">
        <w:rPr>
          <w:color w:val="auto"/>
          <w:sz w:val="20"/>
          <w:szCs w:val="20"/>
        </w:rPr>
        <w:t>reasonable expectation of when the DNO will attend and the DNOs have been provided funding to deliver this. Proposals for the current price control specifically refer to these SLAs when outlining the funding arrangements to support the smart roll-out. It is essential that these SLAs are effective to allow a meaningful assessment of whether DNOs have delivered their outputs, within RIIO:ED1, with regards to the smart roll-out</w:t>
      </w:r>
      <w:r w:rsidR="00DD3E19">
        <w:rPr>
          <w:color w:val="auto"/>
          <w:sz w:val="20"/>
          <w:szCs w:val="20"/>
        </w:rPr>
        <w:t>.</w:t>
      </w:r>
    </w:p>
    <w:p w14:paraId="62B213AF" w14:textId="77777777" w:rsidR="00985FC1" w:rsidRPr="00EB32BB" w:rsidRDefault="00AF5B6E" w:rsidP="0046650B">
      <w:pPr>
        <w:pStyle w:val="Heading03"/>
        <w:keepNext w:val="0"/>
      </w:pPr>
      <w:bookmarkStart w:id="71" w:name="_Toc318967198"/>
      <w:bookmarkStart w:id="72" w:name="_Toc474314814"/>
      <w:r w:rsidRPr="00EB32BB">
        <w:t>Solution</w:t>
      </w:r>
      <w:bookmarkEnd w:id="71"/>
      <w:bookmarkEnd w:id="72"/>
    </w:p>
    <w:p w14:paraId="64A9FFBB" w14:textId="77777777" w:rsidR="00504125" w:rsidRDefault="00DD3E19" w:rsidP="0046650B">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DCP 29</w:t>
      </w:r>
      <w:r w:rsidR="00ED01F0">
        <w:rPr>
          <w:rFonts w:ascii="Arial" w:eastAsia="Times New Roman" w:hAnsi="Arial" w:cs="Arial"/>
          <w:i w:val="0"/>
          <w:iCs w:val="0"/>
          <w:color w:val="008576"/>
          <w:sz w:val="24"/>
          <w:szCs w:val="28"/>
        </w:rPr>
        <w:t>7</w:t>
      </w:r>
      <w:r w:rsidR="00504125">
        <w:rPr>
          <w:rFonts w:ascii="Arial" w:eastAsia="Times New Roman" w:hAnsi="Arial" w:cs="Arial"/>
          <w:i w:val="0"/>
          <w:iCs w:val="0"/>
          <w:color w:val="008576"/>
          <w:sz w:val="24"/>
          <w:szCs w:val="28"/>
        </w:rPr>
        <w:t xml:space="preserve"> Assessment</w:t>
      </w:r>
    </w:p>
    <w:p w14:paraId="68C49CFF" w14:textId="77777777" w:rsidR="00CC4353" w:rsidRDefault="00CC4353" w:rsidP="00CC4353">
      <w:pPr>
        <w:pStyle w:val="Heading2"/>
        <w:keepNext w:val="0"/>
        <w:numPr>
          <w:ilvl w:val="1"/>
          <w:numId w:val="14"/>
        </w:numPr>
        <w:spacing w:before="240" w:after="60" w:line="360" w:lineRule="auto"/>
        <w:rPr>
          <w:color w:val="auto"/>
          <w:sz w:val="20"/>
          <w:szCs w:val="20"/>
        </w:rPr>
      </w:pPr>
      <w:r w:rsidRPr="00CC4353">
        <w:rPr>
          <w:color w:val="auto"/>
          <w:sz w:val="20"/>
          <w:szCs w:val="20"/>
        </w:rPr>
        <w:t xml:space="preserve">The DCUSA Panel agreed for DCP 297 to be considered by a Working Group, the Interventions Working Group, which consisted of independent representatives from DNO and Supplier parties and an Ofgem observer. An open invitation was extended to all DCUSA Parties and to all other interested parties to participate in this Working Group and this invitation remains open for any interested parties. </w:t>
      </w:r>
      <w:r>
        <w:rPr>
          <w:color w:val="auto"/>
          <w:sz w:val="20"/>
          <w:szCs w:val="20"/>
        </w:rPr>
        <w:t xml:space="preserve">Meetings were held in open sessions and the minutes and papers of each meeting being available on the DCUSA Website – </w:t>
      </w:r>
      <w:hyperlink r:id="rId14" w:history="1">
        <w:r w:rsidRPr="00D71526">
          <w:rPr>
            <w:rStyle w:val="Hyperlink"/>
            <w:sz w:val="20"/>
            <w:szCs w:val="20"/>
          </w:rPr>
          <w:t>www.dcusa.co.uk</w:t>
        </w:r>
      </w:hyperlink>
      <w:r>
        <w:rPr>
          <w:color w:val="auto"/>
          <w:sz w:val="20"/>
          <w:szCs w:val="20"/>
        </w:rPr>
        <w:t>.</w:t>
      </w:r>
    </w:p>
    <w:p w14:paraId="59C7CA56"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that the purpose of the DCP was to change the mechanism whereby DNO’s are released from their obligations to meet the intervention SLA to one which is solely based on the accuracy of Suppliers smart meter roll-out forecast. </w:t>
      </w:r>
    </w:p>
    <w:p w14:paraId="60AA2E11"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proposed change was seeking to </w:t>
      </w:r>
      <w:ins w:id="73" w:author="WoollarK" w:date="2017-08-17T15:04:00Z">
        <w:r w:rsidR="007D0E05">
          <w:rPr>
            <w:color w:val="auto"/>
            <w:sz w:val="20"/>
            <w:szCs w:val="20"/>
          </w:rPr>
          <w:t>amend the SLA release clause t</w:t>
        </w:r>
      </w:ins>
      <w:ins w:id="74" w:author="WoollarK" w:date="2017-08-17T15:05:00Z">
        <w:r w:rsidR="007D0E05">
          <w:rPr>
            <w:color w:val="auto"/>
            <w:sz w:val="20"/>
            <w:szCs w:val="20"/>
          </w:rPr>
          <w:t>o one that is based purely on the accuracy of Supplier rollout forecasts</w:t>
        </w:r>
      </w:ins>
      <w:ins w:id="75" w:author="Lauren Nicholls" w:date="2017-10-16T11:14:00Z">
        <w:r w:rsidR="00BD6880">
          <w:rPr>
            <w:color w:val="auto"/>
            <w:sz w:val="20"/>
            <w:szCs w:val="20"/>
          </w:rPr>
          <w:t xml:space="preserve">. </w:t>
        </w:r>
      </w:ins>
      <w:del w:id="76" w:author="WoollarK" w:date="2017-08-17T15:05:00Z">
        <w:r w:rsidRPr="00CC4353" w:rsidDel="007D0E05">
          <w:rPr>
            <w:color w:val="auto"/>
            <w:sz w:val="20"/>
            <w:szCs w:val="20"/>
          </w:rPr>
          <w:delText>increase the SLA exemption threshold for DNOs from 2% to 10% of the aggregated smart meter roll-out forecast for a given area.</w:delText>
        </w:r>
      </w:del>
      <w:del w:id="77" w:author="WoollarK" w:date="2017-08-17T15:06:00Z">
        <w:r w:rsidRPr="00CC4353" w:rsidDel="007D0E05">
          <w:rPr>
            <w:color w:val="auto"/>
            <w:sz w:val="20"/>
            <w:szCs w:val="20"/>
          </w:rPr>
          <w:delText xml:space="preserve"> Members observed that the proposed % increase was based on the actual number of interventions carried out by DNOs during the last 18 months i.e. demonstrating a 3% and 7% depending on geographic area. </w:delText>
        </w:r>
      </w:del>
      <w:r w:rsidRPr="00CC4353">
        <w:rPr>
          <w:color w:val="auto"/>
          <w:sz w:val="20"/>
          <w:szCs w:val="20"/>
        </w:rPr>
        <w:t xml:space="preserve">DNO members generally expressed concerns in regards to the proposed change, mainly for </w:t>
      </w:r>
      <w:r w:rsidRPr="00CC4353">
        <w:rPr>
          <w:color w:val="auto"/>
          <w:sz w:val="20"/>
          <w:szCs w:val="20"/>
        </w:rPr>
        <w:lastRenderedPageBreak/>
        <w:t xml:space="preserve">reasons of tying back the obligation to Suppliers’ smart roll-out forecast figures, which </w:t>
      </w:r>
      <w:ins w:id="78" w:author="WoollarK" w:date="2017-08-21T12:16:00Z">
        <w:r w:rsidR="00BF0399">
          <w:rPr>
            <w:color w:val="auto"/>
            <w:sz w:val="20"/>
            <w:szCs w:val="20"/>
          </w:rPr>
          <w:t xml:space="preserve">they </w:t>
        </w:r>
      </w:ins>
      <w:del w:id="79" w:author="WoollarK" w:date="2017-08-21T12:16:00Z">
        <w:r w:rsidRPr="00CC4353" w:rsidDel="00BF0399">
          <w:rPr>
            <w:color w:val="auto"/>
            <w:sz w:val="20"/>
            <w:szCs w:val="20"/>
          </w:rPr>
          <w:delText xml:space="preserve">are generally </w:delText>
        </w:r>
      </w:del>
      <w:r w:rsidRPr="00CC4353">
        <w:rPr>
          <w:color w:val="auto"/>
          <w:sz w:val="20"/>
          <w:szCs w:val="20"/>
        </w:rPr>
        <w:t>deem</w:t>
      </w:r>
      <w:del w:id="80" w:author="WoollarK" w:date="2017-08-21T12:16:00Z">
        <w:r w:rsidRPr="00CC4353" w:rsidDel="00BF0399">
          <w:rPr>
            <w:color w:val="auto"/>
            <w:sz w:val="20"/>
            <w:szCs w:val="20"/>
          </w:rPr>
          <w:delText>ed</w:delText>
        </w:r>
      </w:del>
      <w:r w:rsidRPr="00CC4353">
        <w:rPr>
          <w:color w:val="auto"/>
          <w:sz w:val="20"/>
          <w:szCs w:val="20"/>
        </w:rPr>
        <w:t xml:space="preserve"> not to be fully accurate. </w:t>
      </w:r>
      <w:ins w:id="81" w:author="Lauren Nicholls" w:date="2017-08-14T11:24:00Z">
        <w:r w:rsidR="00C63FA7">
          <w:rPr>
            <w:color w:val="auto"/>
            <w:sz w:val="20"/>
            <w:szCs w:val="20"/>
          </w:rPr>
          <w:t>During discussions, it was noted that there is an issue regarding the expectations surrounding reporting in relation to what a Supplier, Meter Operator or DNO would class as a mis-report</w:t>
        </w:r>
      </w:ins>
      <w:ins w:id="82" w:author="Lauren Nicholls" w:date="2017-08-14T11:25:00Z">
        <w:r w:rsidR="00C63FA7">
          <w:rPr>
            <w:color w:val="auto"/>
            <w:sz w:val="20"/>
            <w:szCs w:val="20"/>
          </w:rPr>
          <w:t xml:space="preserve"> with DNOs members suggesting that there is a high level of mis-reports.</w:t>
        </w:r>
      </w:ins>
    </w:p>
    <w:p w14:paraId="7BB6206F" w14:textId="77777777" w:rsidR="00CC4353" w:rsidRPr="00CC4353" w:rsidRDefault="00CC4353" w:rsidP="00CC4353">
      <w:pPr>
        <w:pStyle w:val="Heading2"/>
        <w:keepNext w:val="0"/>
        <w:numPr>
          <w:ilvl w:val="1"/>
          <w:numId w:val="14"/>
        </w:numPr>
        <w:spacing w:before="240" w:after="60" w:line="360" w:lineRule="auto"/>
        <w:rPr>
          <w:color w:val="auto"/>
          <w:sz w:val="20"/>
          <w:szCs w:val="20"/>
        </w:rPr>
      </w:pPr>
      <w:r w:rsidRPr="00CC4353">
        <w:rPr>
          <w:color w:val="auto"/>
          <w:sz w:val="20"/>
          <w:szCs w:val="20"/>
        </w:rPr>
        <w:t>The group agreed that the discussion in this area merits further consideration, and recommended that a consultation on the proposed amendments is issued</w:t>
      </w:r>
      <w:r>
        <w:rPr>
          <w:color w:val="auto"/>
          <w:sz w:val="20"/>
          <w:szCs w:val="20"/>
        </w:rPr>
        <w:t>.</w:t>
      </w:r>
    </w:p>
    <w:p w14:paraId="15072F7F" w14:textId="77777777" w:rsidR="00FF0C32" w:rsidRDefault="00DD3E19" w:rsidP="00FF0C32">
      <w:pPr>
        <w:pStyle w:val="Heading4"/>
        <w:keepLines w:val="0"/>
        <w:numPr>
          <w:ilvl w:val="0"/>
          <w:numId w:val="0"/>
        </w:numPr>
        <w:spacing w:before="240"/>
        <w:rPr>
          <w:rFonts w:ascii="Arial" w:eastAsia="Times New Roman" w:hAnsi="Arial" w:cs="Arial"/>
          <w:i w:val="0"/>
          <w:iCs w:val="0"/>
          <w:color w:val="008576"/>
          <w:sz w:val="24"/>
          <w:szCs w:val="28"/>
        </w:rPr>
      </w:pPr>
      <w:bookmarkStart w:id="83" w:name="_Toc318967199"/>
      <w:r>
        <w:rPr>
          <w:rFonts w:ascii="Arial" w:eastAsia="Times New Roman" w:hAnsi="Arial" w:cs="Arial"/>
          <w:i w:val="0"/>
          <w:iCs w:val="0"/>
          <w:color w:val="008576"/>
          <w:sz w:val="24"/>
          <w:szCs w:val="28"/>
        </w:rPr>
        <w:t>DCP 29</w:t>
      </w:r>
      <w:r w:rsidR="00321236">
        <w:rPr>
          <w:rFonts w:ascii="Arial" w:eastAsia="Times New Roman" w:hAnsi="Arial" w:cs="Arial"/>
          <w:i w:val="0"/>
          <w:iCs w:val="0"/>
          <w:color w:val="008576"/>
          <w:sz w:val="24"/>
          <w:szCs w:val="28"/>
        </w:rPr>
        <w:t>7</w:t>
      </w:r>
      <w:r w:rsidR="006D3676">
        <w:rPr>
          <w:rFonts w:ascii="Arial" w:eastAsia="Times New Roman" w:hAnsi="Arial" w:cs="Arial"/>
          <w:i w:val="0"/>
          <w:iCs w:val="0"/>
          <w:color w:val="008576"/>
          <w:sz w:val="24"/>
          <w:szCs w:val="28"/>
        </w:rPr>
        <w:t xml:space="preserve"> </w:t>
      </w:r>
      <w:r w:rsidR="00CC4353">
        <w:rPr>
          <w:rFonts w:ascii="Arial" w:eastAsia="Times New Roman" w:hAnsi="Arial" w:cs="Arial"/>
          <w:i w:val="0"/>
          <w:iCs w:val="0"/>
          <w:color w:val="008576"/>
          <w:sz w:val="24"/>
          <w:szCs w:val="28"/>
        </w:rPr>
        <w:t>Consultation</w:t>
      </w:r>
    </w:p>
    <w:p w14:paraId="4FB5E7A3" w14:textId="77777777" w:rsidR="00821CF9" w:rsidRDefault="00CC4353" w:rsidP="00CC4353">
      <w:pPr>
        <w:pStyle w:val="Heading2"/>
        <w:numPr>
          <w:ilvl w:val="1"/>
          <w:numId w:val="14"/>
        </w:numPr>
        <w:spacing w:before="240" w:after="60" w:line="360" w:lineRule="auto"/>
        <w:rPr>
          <w:ins w:id="84" w:author="WoollarK" w:date="2017-09-11T15:59:00Z"/>
          <w:color w:val="auto"/>
          <w:sz w:val="20"/>
          <w:szCs w:val="20"/>
        </w:rPr>
      </w:pPr>
      <w:r w:rsidRPr="00CC4353">
        <w:rPr>
          <w:color w:val="auto"/>
          <w:sz w:val="20"/>
          <w:szCs w:val="20"/>
        </w:rPr>
        <w:t>On 14 June 2017, the Interventions Working Group issued a consultation on DCP 297, which received nine responses</w:t>
      </w:r>
      <w:ins w:id="85" w:author="Lauren Nicholls" w:date="2017-08-16T23:56:00Z">
        <w:r w:rsidR="00B02C38">
          <w:rPr>
            <w:color w:val="auto"/>
            <w:sz w:val="20"/>
            <w:szCs w:val="20"/>
          </w:rPr>
          <w:t xml:space="preserve"> (six DNO</w:t>
        </w:r>
      </w:ins>
      <w:ins w:id="86" w:author="Lauren Nicholls" w:date="2017-08-16T23:57:00Z">
        <w:r w:rsidR="00B02C38">
          <w:rPr>
            <w:color w:val="auto"/>
            <w:sz w:val="20"/>
            <w:szCs w:val="20"/>
          </w:rPr>
          <w:t>s and three Supplier parties)</w:t>
        </w:r>
      </w:ins>
      <w:r w:rsidRPr="00CC4353">
        <w:rPr>
          <w:color w:val="auto"/>
          <w:sz w:val="20"/>
          <w:szCs w:val="20"/>
        </w:rPr>
        <w:t xml:space="preserve">. The Group reviewed the responses to the sixteen questions within the DCP 297 Consultation document, with a summary of their discussions being provided within Attachment </w:t>
      </w:r>
      <w:r>
        <w:rPr>
          <w:color w:val="auto"/>
          <w:sz w:val="20"/>
          <w:szCs w:val="20"/>
        </w:rPr>
        <w:t>4</w:t>
      </w:r>
      <w:r w:rsidRPr="00CC4353">
        <w:rPr>
          <w:color w:val="auto"/>
          <w:sz w:val="20"/>
          <w:szCs w:val="20"/>
        </w:rPr>
        <w:t xml:space="preserve">. </w:t>
      </w:r>
    </w:p>
    <w:p w14:paraId="10844384" w14:textId="77777777" w:rsidR="00821CF9" w:rsidDel="0083437F" w:rsidRDefault="00821CF9" w:rsidP="00CC4353">
      <w:pPr>
        <w:pStyle w:val="Heading2"/>
        <w:numPr>
          <w:ilvl w:val="1"/>
          <w:numId w:val="14"/>
        </w:numPr>
        <w:spacing w:before="240" w:after="60" w:line="360" w:lineRule="auto"/>
        <w:rPr>
          <w:ins w:id="87" w:author="WoollarK" w:date="2017-09-11T16:00:00Z"/>
          <w:del w:id="88" w:author="Lauren Nicholls" w:date="2017-10-16T11:35:00Z"/>
          <w:color w:val="auto"/>
          <w:sz w:val="20"/>
          <w:szCs w:val="20"/>
        </w:rPr>
      </w:pPr>
      <w:ins w:id="89" w:author="WoollarK" w:date="2017-09-11T15:59:00Z">
        <w:del w:id="90" w:author="Lauren Nicholls" w:date="2017-10-16T11:35:00Z">
          <w:r w:rsidDel="0083437F">
            <w:rPr>
              <w:color w:val="auto"/>
              <w:sz w:val="20"/>
              <w:szCs w:val="20"/>
            </w:rPr>
            <w:delText xml:space="preserve">The table below sets out the main points drawn out as </w:delText>
          </w:r>
        </w:del>
      </w:ins>
      <w:ins w:id="91" w:author="WoollarK" w:date="2017-09-11T16:00:00Z">
        <w:del w:id="92" w:author="Lauren Nicholls" w:date="2017-10-16T11:35:00Z">
          <w:r w:rsidDel="0083437F">
            <w:rPr>
              <w:color w:val="auto"/>
              <w:sz w:val="20"/>
              <w:szCs w:val="20"/>
            </w:rPr>
            <w:delText>result</w:delText>
          </w:r>
        </w:del>
      </w:ins>
      <w:ins w:id="93" w:author="WoollarK" w:date="2017-09-11T15:59:00Z">
        <w:del w:id="94" w:author="Lauren Nicholls" w:date="2017-10-16T11:35:00Z">
          <w:r w:rsidDel="0083437F">
            <w:rPr>
              <w:color w:val="auto"/>
              <w:sz w:val="20"/>
              <w:szCs w:val="20"/>
            </w:rPr>
            <w:delText xml:space="preserve"> </w:delText>
          </w:r>
        </w:del>
      </w:ins>
      <w:ins w:id="95" w:author="WoollarK" w:date="2017-09-11T16:00:00Z">
        <w:del w:id="96" w:author="Lauren Nicholls" w:date="2017-10-16T11:35:00Z">
          <w:r w:rsidDel="0083437F">
            <w:rPr>
              <w:color w:val="auto"/>
              <w:sz w:val="20"/>
              <w:szCs w:val="20"/>
            </w:rPr>
            <w:delText>of the consultation together with a response from the proposer to each point.</w:delText>
          </w:r>
        </w:del>
      </w:ins>
    </w:p>
    <w:tbl>
      <w:tblPr>
        <w:tblW w:w="8640" w:type="dxa"/>
        <w:tblInd w:w="93" w:type="dxa"/>
        <w:tblLook w:val="04A0" w:firstRow="1" w:lastRow="0" w:firstColumn="1" w:lastColumn="0" w:noHBand="0" w:noVBand="1"/>
      </w:tblPr>
      <w:tblGrid>
        <w:gridCol w:w="4220"/>
        <w:gridCol w:w="4420"/>
      </w:tblGrid>
      <w:tr w:rsidR="00BE1F6D" w:rsidRPr="00BE1F6D" w:rsidDel="0083437F" w14:paraId="59DC251E" w14:textId="77777777" w:rsidTr="00BE1F6D">
        <w:trPr>
          <w:trHeight w:val="300"/>
          <w:ins w:id="97" w:author="WoollarK" w:date="2017-09-11T16:08:00Z"/>
          <w:del w:id="98" w:author="Lauren Nicholls" w:date="2017-10-16T11:34:00Z"/>
        </w:trPr>
        <w:tc>
          <w:tcPr>
            <w:tcW w:w="4220" w:type="dxa"/>
            <w:tcBorders>
              <w:top w:val="single" w:sz="4" w:space="0" w:color="auto"/>
              <w:left w:val="single" w:sz="4" w:space="0" w:color="auto"/>
              <w:bottom w:val="single" w:sz="4" w:space="0" w:color="auto"/>
              <w:right w:val="single" w:sz="4" w:space="0" w:color="auto"/>
            </w:tcBorders>
            <w:shd w:val="clear" w:color="auto" w:fill="auto"/>
            <w:hideMark/>
          </w:tcPr>
          <w:p w14:paraId="3D1ED6A0" w14:textId="77777777" w:rsidR="00BE1F6D" w:rsidRPr="00BE1F6D" w:rsidDel="0083437F" w:rsidRDefault="00BE1F6D" w:rsidP="00BE1F6D">
            <w:pPr>
              <w:spacing w:before="0" w:after="0" w:line="240" w:lineRule="auto"/>
              <w:rPr>
                <w:ins w:id="99" w:author="WoollarK" w:date="2017-09-11T16:08:00Z"/>
                <w:del w:id="100" w:author="Lauren Nicholls" w:date="2017-10-16T11:34:00Z"/>
                <w:rFonts w:ascii="Calibri" w:hAnsi="Calibri"/>
                <w:b/>
                <w:bCs/>
                <w:color w:val="000000"/>
                <w:sz w:val="22"/>
                <w:szCs w:val="22"/>
              </w:rPr>
            </w:pPr>
            <w:ins w:id="101" w:author="WoollarK" w:date="2017-09-11T16:08:00Z">
              <w:del w:id="102" w:author="Lauren Nicholls" w:date="2017-10-16T11:34:00Z">
                <w:r w:rsidRPr="00BE1F6D" w:rsidDel="0083437F">
                  <w:rPr>
                    <w:rFonts w:ascii="Calibri" w:hAnsi="Calibri"/>
                    <w:b/>
                    <w:bCs/>
                    <w:color w:val="000000"/>
                    <w:sz w:val="22"/>
                    <w:szCs w:val="22"/>
                  </w:rPr>
                  <w:delText>DCP 297 consultation responses</w:delText>
                </w:r>
              </w:del>
            </w:ins>
          </w:p>
        </w:tc>
        <w:tc>
          <w:tcPr>
            <w:tcW w:w="4420" w:type="dxa"/>
            <w:tcBorders>
              <w:top w:val="single" w:sz="4" w:space="0" w:color="auto"/>
              <w:left w:val="nil"/>
              <w:bottom w:val="single" w:sz="4" w:space="0" w:color="auto"/>
              <w:right w:val="single" w:sz="4" w:space="0" w:color="auto"/>
            </w:tcBorders>
            <w:shd w:val="clear" w:color="auto" w:fill="auto"/>
            <w:hideMark/>
          </w:tcPr>
          <w:p w14:paraId="631C9064" w14:textId="77777777" w:rsidR="00BE1F6D" w:rsidRPr="00BE1F6D" w:rsidDel="0083437F" w:rsidRDefault="00BE1F6D" w:rsidP="00BE1F6D">
            <w:pPr>
              <w:spacing w:before="0" w:after="0" w:line="240" w:lineRule="auto"/>
              <w:rPr>
                <w:ins w:id="103" w:author="WoollarK" w:date="2017-09-11T16:08:00Z"/>
                <w:del w:id="104" w:author="Lauren Nicholls" w:date="2017-10-16T11:34:00Z"/>
                <w:rFonts w:ascii="Calibri" w:hAnsi="Calibri"/>
                <w:b/>
                <w:bCs/>
                <w:color w:val="000000"/>
                <w:sz w:val="22"/>
                <w:szCs w:val="22"/>
              </w:rPr>
            </w:pPr>
            <w:ins w:id="105" w:author="WoollarK" w:date="2017-09-11T16:08:00Z">
              <w:del w:id="106" w:author="Lauren Nicholls" w:date="2017-10-16T11:34:00Z">
                <w:r w:rsidRPr="00BE1F6D" w:rsidDel="0083437F">
                  <w:rPr>
                    <w:rFonts w:ascii="Calibri" w:hAnsi="Calibri"/>
                    <w:b/>
                    <w:bCs/>
                    <w:color w:val="000000"/>
                    <w:sz w:val="22"/>
                    <w:szCs w:val="22"/>
                  </w:rPr>
                  <w:delText>Response from proposer</w:delText>
                </w:r>
              </w:del>
            </w:ins>
          </w:p>
        </w:tc>
      </w:tr>
      <w:tr w:rsidR="00BE1F6D" w:rsidRPr="00BE1F6D" w:rsidDel="0083437F" w14:paraId="60902FAD" w14:textId="77777777" w:rsidTr="00BE1F6D">
        <w:trPr>
          <w:trHeight w:val="1500"/>
          <w:ins w:id="107" w:author="WoollarK" w:date="2017-09-11T16:08:00Z"/>
          <w:del w:id="108"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6D88D31A" w14:textId="77777777" w:rsidR="00BE1F6D" w:rsidRPr="00BE1F6D" w:rsidDel="0083437F" w:rsidRDefault="00BE1F6D" w:rsidP="00BE1F6D">
            <w:pPr>
              <w:spacing w:before="0" w:after="0" w:line="240" w:lineRule="auto"/>
              <w:rPr>
                <w:ins w:id="109" w:author="WoollarK" w:date="2017-09-11T16:08:00Z"/>
                <w:del w:id="110" w:author="Lauren Nicholls" w:date="2017-10-16T11:34:00Z"/>
                <w:rFonts w:ascii="Calibri" w:hAnsi="Calibri"/>
                <w:color w:val="000000"/>
                <w:sz w:val="22"/>
                <w:szCs w:val="22"/>
              </w:rPr>
            </w:pPr>
            <w:ins w:id="111" w:author="WoollarK" w:date="2017-09-11T16:08:00Z">
              <w:del w:id="112" w:author="Lauren Nicholls" w:date="2017-10-16T11:34:00Z">
                <w:r w:rsidRPr="00BE1F6D" w:rsidDel="0083437F">
                  <w:rPr>
                    <w:rFonts w:ascii="Calibri" w:hAnsi="Calibri"/>
                    <w:color w:val="000000"/>
                    <w:sz w:val="22"/>
                    <w:szCs w:val="22"/>
                  </w:rPr>
                  <w:delText>DNO endeavours to meet SLA for all customers irrespective of volumes therefore customers will notice no difference from the implementation of DCP 297</w:delText>
                </w:r>
              </w:del>
            </w:ins>
          </w:p>
        </w:tc>
        <w:tc>
          <w:tcPr>
            <w:tcW w:w="4420" w:type="dxa"/>
            <w:tcBorders>
              <w:top w:val="nil"/>
              <w:left w:val="nil"/>
              <w:bottom w:val="single" w:sz="4" w:space="0" w:color="auto"/>
              <w:right w:val="single" w:sz="4" w:space="0" w:color="auto"/>
            </w:tcBorders>
            <w:shd w:val="clear" w:color="auto" w:fill="auto"/>
            <w:hideMark/>
          </w:tcPr>
          <w:p w14:paraId="3517792B" w14:textId="77777777" w:rsidR="00BE1F6D" w:rsidRPr="00BE1F6D" w:rsidDel="0083437F" w:rsidRDefault="00BE1F6D" w:rsidP="00BE1F6D">
            <w:pPr>
              <w:spacing w:before="0" w:after="0" w:line="240" w:lineRule="auto"/>
              <w:rPr>
                <w:ins w:id="113" w:author="WoollarK" w:date="2017-09-11T16:08:00Z"/>
                <w:del w:id="114" w:author="Lauren Nicholls" w:date="2017-10-16T11:34:00Z"/>
                <w:rFonts w:ascii="Calibri" w:hAnsi="Calibri"/>
                <w:color w:val="000000"/>
                <w:sz w:val="22"/>
                <w:szCs w:val="22"/>
              </w:rPr>
            </w:pPr>
            <w:ins w:id="115" w:author="WoollarK" w:date="2017-09-11T16:08:00Z">
              <w:del w:id="116" w:author="Lauren Nicholls" w:date="2017-10-16T11:34:00Z">
                <w:r w:rsidRPr="00BE1F6D" w:rsidDel="0083437F">
                  <w:rPr>
                    <w:rFonts w:ascii="Calibri" w:hAnsi="Calibri"/>
                    <w:color w:val="000000"/>
                    <w:sz w:val="22"/>
                    <w:szCs w:val="22"/>
                  </w:rPr>
                  <w:delText xml:space="preserve">This is a voluntary arrangement. The </w:delText>
                </w:r>
              </w:del>
              <w:del w:id="117" w:author="Lauren Nicholls" w:date="2017-10-16T11:16:00Z">
                <w:r w:rsidRPr="00BE1F6D" w:rsidDel="00BD6880">
                  <w:rPr>
                    <w:rFonts w:ascii="Calibri" w:hAnsi="Calibri"/>
                    <w:color w:val="000000"/>
                    <w:sz w:val="22"/>
                    <w:szCs w:val="22"/>
                  </w:rPr>
                  <w:delText xml:space="preserve"> </w:delText>
                </w:r>
              </w:del>
              <w:del w:id="118" w:author="Lauren Nicholls" w:date="2017-10-16T11:34:00Z">
                <w:r w:rsidRPr="00BE1F6D" w:rsidDel="0083437F">
                  <w:rPr>
                    <w:rFonts w:ascii="Calibri" w:hAnsi="Calibri"/>
                    <w:color w:val="000000"/>
                    <w:sz w:val="22"/>
                    <w:szCs w:val="22"/>
                  </w:rPr>
                  <w:delText xml:space="preserve">current SLA reports show that some DNOs are not meeting the SLA. However the reports are based on all Cat A and B interventions and it is therefore not possible to monitor if the SLAs are being met for the 2% cap. This is something that may need to be addressed in a future change proposal. </w:delText>
                </w:r>
              </w:del>
            </w:ins>
          </w:p>
        </w:tc>
      </w:tr>
      <w:tr w:rsidR="00BE1F6D" w:rsidRPr="00BE1F6D" w:rsidDel="0083437F" w14:paraId="31D6807D" w14:textId="77777777" w:rsidTr="00BE1F6D">
        <w:trPr>
          <w:trHeight w:val="1500"/>
          <w:ins w:id="119" w:author="WoollarK" w:date="2017-09-11T16:08:00Z"/>
          <w:del w:id="120"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1681DD83" w14:textId="77777777" w:rsidR="00BE1F6D" w:rsidRPr="00BE1F6D" w:rsidDel="0083437F" w:rsidRDefault="00BE1F6D" w:rsidP="00BE1F6D">
            <w:pPr>
              <w:spacing w:before="0" w:after="0" w:line="240" w:lineRule="auto"/>
              <w:rPr>
                <w:ins w:id="121" w:author="WoollarK" w:date="2017-09-11T16:08:00Z"/>
                <w:del w:id="122" w:author="Lauren Nicholls" w:date="2017-10-16T11:34:00Z"/>
                <w:rFonts w:ascii="Calibri" w:hAnsi="Calibri"/>
                <w:color w:val="000000"/>
                <w:sz w:val="22"/>
                <w:szCs w:val="22"/>
              </w:rPr>
            </w:pPr>
            <w:ins w:id="123" w:author="WoollarK" w:date="2017-09-11T16:08:00Z">
              <w:del w:id="124" w:author="Lauren Nicholls" w:date="2017-10-16T11:34:00Z">
                <w:r w:rsidRPr="00BE1F6D" w:rsidDel="0083437F">
                  <w:rPr>
                    <w:rFonts w:ascii="Calibri" w:hAnsi="Calibri"/>
                    <w:color w:val="000000"/>
                    <w:sz w:val="22"/>
                    <w:szCs w:val="22"/>
                  </w:rPr>
                  <w:delText>Suppliers "misreporting of Interventions" causes more detriment to consumers than the 2% cap on interventions</w:delText>
                </w:r>
              </w:del>
            </w:ins>
          </w:p>
        </w:tc>
        <w:tc>
          <w:tcPr>
            <w:tcW w:w="4420" w:type="dxa"/>
            <w:tcBorders>
              <w:top w:val="nil"/>
              <w:left w:val="nil"/>
              <w:bottom w:val="single" w:sz="4" w:space="0" w:color="auto"/>
              <w:right w:val="single" w:sz="4" w:space="0" w:color="auto"/>
            </w:tcBorders>
            <w:shd w:val="clear" w:color="auto" w:fill="auto"/>
            <w:hideMark/>
          </w:tcPr>
          <w:p w14:paraId="0F1BA004" w14:textId="77777777" w:rsidR="00BE1F6D" w:rsidRPr="00BE1F6D" w:rsidDel="0083437F" w:rsidRDefault="00BE1F6D" w:rsidP="00BE1F6D">
            <w:pPr>
              <w:spacing w:before="0" w:after="0" w:line="240" w:lineRule="auto"/>
              <w:rPr>
                <w:ins w:id="125" w:author="WoollarK" w:date="2017-09-11T16:08:00Z"/>
                <w:del w:id="126" w:author="Lauren Nicholls" w:date="2017-10-16T11:34:00Z"/>
                <w:rFonts w:ascii="Calibri" w:hAnsi="Calibri"/>
                <w:color w:val="000000"/>
                <w:sz w:val="22"/>
                <w:szCs w:val="22"/>
              </w:rPr>
            </w:pPr>
            <w:ins w:id="127" w:author="WoollarK" w:date="2017-09-11T16:08:00Z">
              <w:del w:id="128" w:author="Lauren Nicholls" w:date="2017-10-16T11:34:00Z">
                <w:r w:rsidRPr="00BE1F6D" w:rsidDel="0083437F">
                  <w:rPr>
                    <w:rFonts w:ascii="Calibri" w:hAnsi="Calibri"/>
                    <w:color w:val="000000"/>
                    <w:sz w:val="22"/>
                    <w:szCs w:val="22"/>
                  </w:rPr>
                  <w:delText>Alleged misreporting of Cat A and B interventions has been raised by DNO's as a reason for 2% cap to remain in place. Supp</w:delText>
                </w:r>
              </w:del>
              <w:del w:id="129" w:author="Lauren Nicholls" w:date="2017-10-16T11:16:00Z">
                <w:r w:rsidRPr="00BE1F6D" w:rsidDel="00BD6880">
                  <w:rPr>
                    <w:rFonts w:ascii="Calibri" w:hAnsi="Calibri"/>
                    <w:color w:val="000000"/>
                    <w:sz w:val="22"/>
                    <w:szCs w:val="22"/>
                  </w:rPr>
                  <w:delText>p</w:delText>
                </w:r>
              </w:del>
              <w:del w:id="130" w:author="Lauren Nicholls" w:date="2017-10-16T11:34:00Z">
                <w:r w:rsidRPr="00BE1F6D" w:rsidDel="0083437F">
                  <w:rPr>
                    <w:rFonts w:ascii="Calibri" w:hAnsi="Calibri"/>
                    <w:color w:val="000000"/>
                    <w:sz w:val="22"/>
                    <w:szCs w:val="22"/>
                  </w:rPr>
                  <w:delText xml:space="preserve">liers require evidence of alleged misreporting to be able to investigate and feedback to meter operators. Suppliers do not </w:delText>
                </w:r>
              </w:del>
              <w:del w:id="131" w:author="Lauren Nicholls" w:date="2017-10-16T11:16:00Z">
                <w:r w:rsidRPr="00BE1F6D" w:rsidDel="00BD6880">
                  <w:rPr>
                    <w:rFonts w:ascii="Calibri" w:hAnsi="Calibri"/>
                    <w:color w:val="000000"/>
                    <w:sz w:val="22"/>
                    <w:szCs w:val="22"/>
                  </w:rPr>
                  <w:delText>beleive</w:delText>
                </w:r>
              </w:del>
              <w:del w:id="132" w:author="Lauren Nicholls" w:date="2017-10-16T11:34:00Z">
                <w:r w:rsidRPr="00BE1F6D" w:rsidDel="0083437F">
                  <w:rPr>
                    <w:rFonts w:ascii="Calibri" w:hAnsi="Calibri"/>
                    <w:color w:val="000000"/>
                    <w:sz w:val="22"/>
                    <w:szCs w:val="22"/>
                  </w:rPr>
                  <w:delText xml:space="preserve"> the level of misreporting is as high as DNOs claim.</w:delText>
                </w:r>
              </w:del>
            </w:ins>
          </w:p>
        </w:tc>
      </w:tr>
      <w:tr w:rsidR="00955D36" w:rsidRPr="00BE1F6D" w:rsidDel="0083437F" w14:paraId="216F112C" w14:textId="77777777" w:rsidTr="00BE1F6D">
        <w:trPr>
          <w:trHeight w:val="900"/>
          <w:ins w:id="133" w:author="WoollarK" w:date="2017-09-12T11:28:00Z"/>
          <w:del w:id="134"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0D0BF662" w14:textId="77777777" w:rsidR="00955D36" w:rsidRPr="00BE1F6D" w:rsidDel="0083437F" w:rsidRDefault="00955D36" w:rsidP="00955D36">
            <w:pPr>
              <w:spacing w:before="0" w:after="0" w:line="240" w:lineRule="auto"/>
              <w:rPr>
                <w:ins w:id="135" w:author="WoollarK" w:date="2017-09-12T11:28:00Z"/>
                <w:del w:id="136" w:author="Lauren Nicholls" w:date="2017-10-16T11:34:00Z"/>
                <w:rFonts w:ascii="Calibri" w:hAnsi="Calibri"/>
                <w:color w:val="000000"/>
                <w:sz w:val="22"/>
                <w:szCs w:val="22"/>
              </w:rPr>
            </w:pPr>
            <w:ins w:id="137" w:author="WoollarK" w:date="2017-09-12T11:28:00Z">
              <w:del w:id="138" w:author="Lauren Nicholls" w:date="2017-10-16T11:34:00Z">
                <w:r w:rsidRPr="00955D36" w:rsidDel="0083437F">
                  <w:rPr>
                    <w:rFonts w:ascii="Calibri" w:hAnsi="Calibri"/>
                    <w:color w:val="000000"/>
                    <w:sz w:val="22"/>
                    <w:szCs w:val="22"/>
                    <w:rPrChange w:id="139" w:author="WoollarK" w:date="2017-09-12T11:28:00Z">
                      <w:rPr>
                        <w:szCs w:val="20"/>
                      </w:rPr>
                    </w:rPrChange>
                  </w:rPr>
                  <w:delText xml:space="preserve">The legal text as currently drafted means that once the 110% threshold has been exceeded a DNO is released from the service level for all customers. At present a DNO is released from its obligations only for interventions beyond the 2% cap. </w:delText>
                </w:r>
              </w:del>
            </w:ins>
          </w:p>
        </w:tc>
        <w:tc>
          <w:tcPr>
            <w:tcW w:w="4420" w:type="dxa"/>
            <w:tcBorders>
              <w:top w:val="nil"/>
              <w:left w:val="nil"/>
              <w:bottom w:val="single" w:sz="4" w:space="0" w:color="auto"/>
              <w:right w:val="single" w:sz="4" w:space="0" w:color="auto"/>
            </w:tcBorders>
            <w:shd w:val="clear" w:color="auto" w:fill="auto"/>
            <w:hideMark/>
          </w:tcPr>
          <w:p w14:paraId="1EF7BF35" w14:textId="77777777" w:rsidR="00955D36" w:rsidRPr="00BE1F6D" w:rsidDel="0083437F" w:rsidRDefault="00955D36" w:rsidP="00BE1F6D">
            <w:pPr>
              <w:spacing w:before="0" w:after="0" w:line="240" w:lineRule="auto"/>
              <w:rPr>
                <w:ins w:id="140" w:author="WoollarK" w:date="2017-09-12T11:28:00Z"/>
                <w:del w:id="141" w:author="Lauren Nicholls" w:date="2017-10-16T11:34:00Z"/>
                <w:rFonts w:ascii="Calibri" w:hAnsi="Calibri"/>
                <w:color w:val="000000"/>
                <w:sz w:val="22"/>
                <w:szCs w:val="22"/>
              </w:rPr>
            </w:pPr>
            <w:ins w:id="142" w:author="WoollarK" w:date="2017-09-12T11:30:00Z">
              <w:del w:id="143" w:author="Lauren Nicholls" w:date="2017-10-16T11:34:00Z">
                <w:r w:rsidDel="0083437F">
                  <w:rPr>
                    <w:rFonts w:ascii="Calibri" w:hAnsi="Calibri"/>
                    <w:color w:val="000000"/>
                    <w:sz w:val="22"/>
                    <w:szCs w:val="22"/>
                  </w:rPr>
                  <w:delText>Legal drafting has been amended to only release the DNO from obligations to meet the SLA for customers beyond 2% of forecast smart meter installations.</w:delText>
                </w:r>
              </w:del>
            </w:ins>
          </w:p>
        </w:tc>
      </w:tr>
      <w:tr w:rsidR="00BE1F6D" w:rsidRPr="00BE1F6D" w:rsidDel="0083437F" w14:paraId="7E12F3CC" w14:textId="77777777" w:rsidTr="00BE1F6D">
        <w:trPr>
          <w:trHeight w:val="900"/>
          <w:ins w:id="144" w:author="WoollarK" w:date="2017-09-11T16:08:00Z"/>
          <w:del w:id="14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3CF29250" w14:textId="77777777" w:rsidR="00BE1F6D" w:rsidRPr="00BE1F6D" w:rsidDel="0083437F" w:rsidRDefault="00BE1F6D" w:rsidP="00BE1F6D">
            <w:pPr>
              <w:spacing w:before="0" w:after="0" w:line="240" w:lineRule="auto"/>
              <w:rPr>
                <w:ins w:id="146" w:author="WoollarK" w:date="2017-09-11T16:08:00Z"/>
                <w:del w:id="147" w:author="Lauren Nicholls" w:date="2017-10-16T11:34:00Z"/>
                <w:rFonts w:ascii="Calibri" w:hAnsi="Calibri"/>
                <w:color w:val="000000"/>
                <w:sz w:val="22"/>
                <w:szCs w:val="22"/>
              </w:rPr>
            </w:pPr>
            <w:ins w:id="148" w:author="WoollarK" w:date="2017-09-11T16:08:00Z">
              <w:del w:id="149" w:author="Lauren Nicholls" w:date="2017-10-16T11:34:00Z">
                <w:r w:rsidRPr="00BE1F6D" w:rsidDel="0083437F">
                  <w:rPr>
                    <w:rFonts w:ascii="Calibri" w:hAnsi="Calibri"/>
                    <w:color w:val="000000"/>
                    <w:sz w:val="22"/>
                    <w:szCs w:val="22"/>
                  </w:rPr>
                  <w:delText>2% cap adequately covers the volume of "real" emergencies</w:delText>
                </w:r>
              </w:del>
            </w:ins>
          </w:p>
        </w:tc>
        <w:tc>
          <w:tcPr>
            <w:tcW w:w="4420" w:type="dxa"/>
            <w:tcBorders>
              <w:top w:val="nil"/>
              <w:left w:val="nil"/>
              <w:bottom w:val="single" w:sz="4" w:space="0" w:color="auto"/>
              <w:right w:val="single" w:sz="4" w:space="0" w:color="auto"/>
            </w:tcBorders>
            <w:shd w:val="clear" w:color="auto" w:fill="auto"/>
            <w:hideMark/>
          </w:tcPr>
          <w:p w14:paraId="40E3CBEC" w14:textId="77777777" w:rsidR="00BE1F6D" w:rsidRPr="00BE1F6D" w:rsidDel="0083437F" w:rsidRDefault="00BE1F6D" w:rsidP="00BE1F6D">
            <w:pPr>
              <w:spacing w:before="0" w:after="0" w:line="240" w:lineRule="auto"/>
              <w:rPr>
                <w:ins w:id="150" w:author="WoollarK" w:date="2017-09-11T16:08:00Z"/>
                <w:del w:id="151" w:author="Lauren Nicholls" w:date="2017-10-16T11:34:00Z"/>
                <w:rFonts w:ascii="Calibri" w:hAnsi="Calibri"/>
                <w:color w:val="000000"/>
                <w:sz w:val="22"/>
                <w:szCs w:val="22"/>
              </w:rPr>
            </w:pPr>
            <w:ins w:id="152" w:author="WoollarK" w:date="2017-09-11T16:08:00Z">
              <w:del w:id="153" w:author="Lauren Nicholls" w:date="2017-10-16T11:34:00Z">
                <w:r w:rsidRPr="00BE1F6D" w:rsidDel="0083437F">
                  <w:rPr>
                    <w:rFonts w:ascii="Calibri" w:hAnsi="Calibri"/>
                    <w:color w:val="000000"/>
                    <w:sz w:val="22"/>
                    <w:szCs w:val="22"/>
                  </w:rPr>
                  <w:delText>DNO responses indicate that the level of interventions is above the 2% cap. (see responses to question 9.) As a result a significant number of customers are not covered by the SLA</w:delText>
                </w:r>
              </w:del>
            </w:ins>
          </w:p>
        </w:tc>
      </w:tr>
      <w:tr w:rsidR="00BE1F6D" w:rsidRPr="00BE1F6D" w:rsidDel="0083437F" w14:paraId="42532CD7" w14:textId="77777777" w:rsidTr="00BE1F6D">
        <w:trPr>
          <w:trHeight w:val="900"/>
          <w:ins w:id="154" w:author="WoollarK" w:date="2017-09-11T16:08:00Z"/>
          <w:del w:id="15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381FDBDC" w14:textId="77777777" w:rsidR="00BE1F6D" w:rsidRPr="00BE1F6D" w:rsidDel="0083437F" w:rsidRDefault="00BE1F6D" w:rsidP="00BE1F6D">
            <w:pPr>
              <w:spacing w:before="0" w:after="0" w:line="240" w:lineRule="auto"/>
              <w:rPr>
                <w:ins w:id="156" w:author="WoollarK" w:date="2017-09-11T16:08:00Z"/>
                <w:del w:id="157" w:author="Lauren Nicholls" w:date="2017-10-16T11:34:00Z"/>
                <w:rFonts w:ascii="Calibri" w:hAnsi="Calibri"/>
                <w:color w:val="000000"/>
                <w:sz w:val="22"/>
                <w:szCs w:val="22"/>
              </w:rPr>
            </w:pPr>
            <w:ins w:id="158" w:author="WoollarK" w:date="2017-09-11T16:08:00Z">
              <w:del w:id="159" w:author="Lauren Nicholls" w:date="2017-10-16T11:34:00Z">
                <w:r w:rsidRPr="00BE1F6D" w:rsidDel="0083437F">
                  <w:rPr>
                    <w:rFonts w:ascii="Calibri" w:hAnsi="Calibri"/>
                    <w:color w:val="000000"/>
                    <w:sz w:val="22"/>
                    <w:szCs w:val="22"/>
                  </w:rPr>
                  <w:delText>By removing the 2% cap suppliers have no motivation to seek initiatives to reduce intervention requests</w:delText>
                </w:r>
              </w:del>
            </w:ins>
          </w:p>
        </w:tc>
        <w:tc>
          <w:tcPr>
            <w:tcW w:w="4420" w:type="dxa"/>
            <w:tcBorders>
              <w:top w:val="nil"/>
              <w:left w:val="nil"/>
              <w:bottom w:val="single" w:sz="4" w:space="0" w:color="auto"/>
              <w:right w:val="single" w:sz="4" w:space="0" w:color="auto"/>
            </w:tcBorders>
            <w:shd w:val="clear" w:color="auto" w:fill="auto"/>
            <w:hideMark/>
          </w:tcPr>
          <w:p w14:paraId="39425F6A" w14:textId="77777777" w:rsidR="00BE1F6D" w:rsidRPr="00BE1F6D" w:rsidDel="0083437F" w:rsidRDefault="00BE1F6D" w:rsidP="00BE1F6D">
            <w:pPr>
              <w:spacing w:before="0" w:after="0" w:line="240" w:lineRule="auto"/>
              <w:rPr>
                <w:ins w:id="160" w:author="WoollarK" w:date="2017-09-11T16:08:00Z"/>
                <w:del w:id="161" w:author="Lauren Nicholls" w:date="2017-10-16T11:34:00Z"/>
                <w:rFonts w:ascii="Calibri" w:hAnsi="Calibri"/>
                <w:color w:val="000000"/>
                <w:sz w:val="22"/>
                <w:szCs w:val="22"/>
              </w:rPr>
            </w:pPr>
            <w:ins w:id="162" w:author="WoollarK" w:date="2017-09-11T16:08:00Z">
              <w:del w:id="163" w:author="Lauren Nicholls" w:date="2017-10-16T11:34:00Z">
                <w:r w:rsidRPr="00BE1F6D" w:rsidDel="0083437F">
                  <w:rPr>
                    <w:rFonts w:ascii="Calibri" w:hAnsi="Calibri"/>
                    <w:color w:val="000000"/>
                    <w:sz w:val="22"/>
                    <w:szCs w:val="22"/>
                  </w:rPr>
                  <w:delText xml:space="preserve">Suppliers have no incentive or motivation to abort smart meter installation jobs or unneccesarily report Cat A and B </w:delText>
                </w:r>
                <w:r w:rsidRPr="00BE1F6D" w:rsidDel="0083437F">
                  <w:rPr>
                    <w:rFonts w:ascii="Calibri" w:hAnsi="Calibri"/>
                    <w:color w:val="000000"/>
                    <w:sz w:val="22"/>
                    <w:szCs w:val="22"/>
                  </w:rPr>
                  <w:lastRenderedPageBreak/>
                  <w:delText>interventions. Meter workers are rewarded for completed smart meter installations.</w:delText>
                </w:r>
              </w:del>
            </w:ins>
          </w:p>
        </w:tc>
      </w:tr>
      <w:tr w:rsidR="00BE1F6D" w:rsidRPr="00BE1F6D" w:rsidDel="0083437F" w14:paraId="5F049E41" w14:textId="77777777" w:rsidTr="00BE1F6D">
        <w:trPr>
          <w:trHeight w:val="600"/>
          <w:ins w:id="164" w:author="WoollarK" w:date="2017-09-11T16:08:00Z"/>
          <w:del w:id="16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0BEC0AF3" w14:textId="77777777" w:rsidR="00BE1F6D" w:rsidRPr="00BE1F6D" w:rsidDel="0083437F" w:rsidRDefault="00BE1F6D" w:rsidP="00BE1F6D">
            <w:pPr>
              <w:spacing w:before="0" w:after="0" w:line="240" w:lineRule="auto"/>
              <w:rPr>
                <w:ins w:id="166" w:author="WoollarK" w:date="2017-09-11T16:08:00Z"/>
                <w:del w:id="167" w:author="Lauren Nicholls" w:date="2017-10-16T11:34:00Z"/>
                <w:rFonts w:ascii="Calibri" w:hAnsi="Calibri"/>
                <w:color w:val="000000"/>
                <w:sz w:val="22"/>
                <w:szCs w:val="22"/>
              </w:rPr>
            </w:pPr>
            <w:ins w:id="168" w:author="WoollarK" w:date="2017-09-11T16:08:00Z">
              <w:del w:id="169" w:author="Lauren Nicholls" w:date="2017-10-16T11:34:00Z">
                <w:r w:rsidRPr="00BE1F6D" w:rsidDel="0083437F">
                  <w:rPr>
                    <w:rFonts w:ascii="Calibri" w:hAnsi="Calibri"/>
                    <w:color w:val="000000"/>
                    <w:sz w:val="22"/>
                    <w:szCs w:val="22"/>
                  </w:rPr>
                  <w:lastRenderedPageBreak/>
                  <w:delText>Request that Suppliers set up a triage clinic</w:delText>
                </w:r>
              </w:del>
            </w:ins>
          </w:p>
        </w:tc>
        <w:tc>
          <w:tcPr>
            <w:tcW w:w="4420" w:type="dxa"/>
            <w:tcBorders>
              <w:top w:val="nil"/>
              <w:left w:val="nil"/>
              <w:bottom w:val="single" w:sz="4" w:space="0" w:color="auto"/>
              <w:right w:val="single" w:sz="4" w:space="0" w:color="auto"/>
            </w:tcBorders>
            <w:shd w:val="clear" w:color="auto" w:fill="auto"/>
            <w:hideMark/>
          </w:tcPr>
          <w:p w14:paraId="796CD3C1" w14:textId="77777777" w:rsidR="00BE1F6D" w:rsidRPr="00BE1F6D" w:rsidDel="0083437F" w:rsidRDefault="00BE1F6D" w:rsidP="00BE1F6D">
            <w:pPr>
              <w:spacing w:before="0" w:after="0" w:line="240" w:lineRule="auto"/>
              <w:rPr>
                <w:ins w:id="170" w:author="WoollarK" w:date="2017-09-11T16:08:00Z"/>
                <w:del w:id="171" w:author="Lauren Nicholls" w:date="2017-10-16T11:34:00Z"/>
                <w:rFonts w:ascii="Calibri" w:hAnsi="Calibri"/>
                <w:color w:val="000000"/>
                <w:sz w:val="22"/>
                <w:szCs w:val="22"/>
              </w:rPr>
            </w:pPr>
            <w:ins w:id="172" w:author="WoollarK" w:date="2017-09-11T16:08:00Z">
              <w:del w:id="173" w:author="Lauren Nicholls" w:date="2017-10-16T11:34:00Z">
                <w:r w:rsidRPr="00BE1F6D" w:rsidDel="0083437F">
                  <w:rPr>
                    <w:rFonts w:ascii="Calibri" w:hAnsi="Calibri"/>
                    <w:color w:val="000000"/>
                    <w:sz w:val="22"/>
                    <w:szCs w:val="22"/>
                  </w:rPr>
                  <w:delText xml:space="preserve">Suppliers are willing to work with DNOs on a bi-lateral basis to improve the customer experience </w:delText>
                </w:r>
              </w:del>
            </w:ins>
          </w:p>
        </w:tc>
      </w:tr>
      <w:tr w:rsidR="00BE1F6D" w:rsidRPr="00BE1F6D" w:rsidDel="0083437F" w14:paraId="4BEA8BAD" w14:textId="77777777" w:rsidTr="00BE1F6D">
        <w:trPr>
          <w:trHeight w:val="900"/>
          <w:ins w:id="174" w:author="WoollarK" w:date="2017-09-11T16:08:00Z"/>
          <w:del w:id="17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4F38094A" w14:textId="77777777" w:rsidR="00BE1F6D" w:rsidRPr="00BE1F6D" w:rsidDel="0083437F" w:rsidRDefault="00BE1F6D" w:rsidP="00BE1F6D">
            <w:pPr>
              <w:spacing w:before="0" w:after="0" w:line="240" w:lineRule="auto"/>
              <w:rPr>
                <w:ins w:id="176" w:author="WoollarK" w:date="2017-09-11T16:08:00Z"/>
                <w:del w:id="177" w:author="Lauren Nicholls" w:date="2017-10-16T11:34:00Z"/>
                <w:rFonts w:ascii="Calibri" w:hAnsi="Calibri"/>
                <w:color w:val="000000"/>
                <w:sz w:val="22"/>
                <w:szCs w:val="22"/>
              </w:rPr>
            </w:pPr>
            <w:ins w:id="178" w:author="WoollarK" w:date="2017-09-11T16:08:00Z">
              <w:del w:id="179" w:author="Lauren Nicholls" w:date="2017-10-16T11:34:00Z">
                <w:r w:rsidRPr="00BE1F6D" w:rsidDel="0083437F">
                  <w:rPr>
                    <w:rFonts w:ascii="Calibri" w:hAnsi="Calibri"/>
                    <w:color w:val="000000"/>
                    <w:sz w:val="22"/>
                    <w:szCs w:val="22"/>
                  </w:rPr>
                  <w:delText>Without a fixed intervention rate DNOs cannot forecast workload with any confidence</w:delText>
                </w:r>
              </w:del>
            </w:ins>
          </w:p>
        </w:tc>
        <w:tc>
          <w:tcPr>
            <w:tcW w:w="4420" w:type="dxa"/>
            <w:tcBorders>
              <w:top w:val="nil"/>
              <w:left w:val="nil"/>
              <w:bottom w:val="single" w:sz="4" w:space="0" w:color="auto"/>
              <w:right w:val="single" w:sz="4" w:space="0" w:color="auto"/>
            </w:tcBorders>
            <w:shd w:val="clear" w:color="auto" w:fill="auto"/>
            <w:hideMark/>
          </w:tcPr>
          <w:p w14:paraId="33C94861" w14:textId="77777777" w:rsidR="00BE1F6D" w:rsidRPr="00BE1F6D" w:rsidDel="0083437F" w:rsidRDefault="00BE1F6D" w:rsidP="00BE1F6D">
            <w:pPr>
              <w:spacing w:before="0" w:after="0" w:line="240" w:lineRule="auto"/>
              <w:rPr>
                <w:ins w:id="180" w:author="WoollarK" w:date="2017-09-11T16:08:00Z"/>
                <w:del w:id="181" w:author="Lauren Nicholls" w:date="2017-10-16T11:34:00Z"/>
                <w:rFonts w:ascii="Calibri" w:hAnsi="Calibri"/>
                <w:color w:val="000000"/>
                <w:sz w:val="22"/>
                <w:szCs w:val="22"/>
              </w:rPr>
            </w:pPr>
            <w:ins w:id="182" w:author="WoollarK" w:date="2017-09-11T16:08:00Z">
              <w:del w:id="183" w:author="Lauren Nicholls" w:date="2017-10-16T11:34:00Z">
                <w:r w:rsidRPr="00BE1F6D" w:rsidDel="0083437F">
                  <w:rPr>
                    <w:rFonts w:ascii="Calibri" w:hAnsi="Calibri"/>
                    <w:color w:val="000000"/>
                    <w:sz w:val="22"/>
                    <w:szCs w:val="22"/>
                  </w:rPr>
                  <w:delText>Suppliers recognise that the actual intervention rate is unpredictable for any given geographic region. However capping the intervention rate means significant numbers of customers could fall outside of the SLA.</w:delText>
                </w:r>
              </w:del>
            </w:ins>
          </w:p>
        </w:tc>
      </w:tr>
      <w:tr w:rsidR="00BE1F6D" w:rsidRPr="00BE1F6D" w:rsidDel="0083437F" w14:paraId="3A4814B0" w14:textId="77777777" w:rsidTr="00BE1F6D">
        <w:trPr>
          <w:trHeight w:val="600"/>
          <w:ins w:id="184" w:author="WoollarK" w:date="2017-09-11T16:08:00Z"/>
          <w:del w:id="18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7FFD4EE6" w14:textId="77777777" w:rsidR="00BE1F6D" w:rsidRPr="00BE1F6D" w:rsidDel="0083437F" w:rsidRDefault="00BE1F6D" w:rsidP="00BE1F6D">
            <w:pPr>
              <w:spacing w:before="0" w:after="0" w:line="240" w:lineRule="auto"/>
              <w:rPr>
                <w:ins w:id="186" w:author="WoollarK" w:date="2017-09-11T16:08:00Z"/>
                <w:del w:id="187" w:author="Lauren Nicholls" w:date="2017-10-16T11:34:00Z"/>
                <w:rFonts w:ascii="Calibri" w:hAnsi="Calibri"/>
                <w:color w:val="000000"/>
                <w:sz w:val="22"/>
                <w:szCs w:val="22"/>
              </w:rPr>
            </w:pPr>
            <w:ins w:id="188" w:author="WoollarK" w:date="2017-09-11T16:08:00Z">
              <w:del w:id="189" w:author="Lauren Nicholls" w:date="2017-10-16T11:34:00Z">
                <w:r w:rsidRPr="00BE1F6D" w:rsidDel="0083437F">
                  <w:rPr>
                    <w:rFonts w:ascii="Calibri" w:hAnsi="Calibri"/>
                    <w:color w:val="000000"/>
                    <w:sz w:val="22"/>
                    <w:szCs w:val="22"/>
                  </w:rPr>
                  <w:delText xml:space="preserve">Lack of Supplier's ability to forecast accurately </w:delText>
                </w:r>
              </w:del>
            </w:ins>
          </w:p>
        </w:tc>
        <w:tc>
          <w:tcPr>
            <w:tcW w:w="4420" w:type="dxa"/>
            <w:tcBorders>
              <w:top w:val="nil"/>
              <w:left w:val="nil"/>
              <w:bottom w:val="single" w:sz="4" w:space="0" w:color="auto"/>
              <w:right w:val="single" w:sz="4" w:space="0" w:color="auto"/>
            </w:tcBorders>
            <w:shd w:val="clear" w:color="auto" w:fill="auto"/>
            <w:hideMark/>
          </w:tcPr>
          <w:p w14:paraId="33C8D2B4" w14:textId="77777777" w:rsidR="00BE1F6D" w:rsidRPr="00BE1F6D" w:rsidDel="0083437F" w:rsidRDefault="00BE1F6D" w:rsidP="00BE1F6D">
            <w:pPr>
              <w:spacing w:before="0" w:after="0" w:line="240" w:lineRule="auto"/>
              <w:rPr>
                <w:ins w:id="190" w:author="WoollarK" w:date="2017-09-11T16:08:00Z"/>
                <w:del w:id="191" w:author="Lauren Nicholls" w:date="2017-10-16T11:34:00Z"/>
                <w:rFonts w:ascii="Calibri" w:hAnsi="Calibri"/>
                <w:color w:val="000000"/>
                <w:sz w:val="22"/>
                <w:szCs w:val="22"/>
              </w:rPr>
            </w:pPr>
            <w:ins w:id="192" w:author="WoollarK" w:date="2017-09-11T16:08:00Z">
              <w:del w:id="193" w:author="Lauren Nicholls" w:date="2017-10-16T11:34:00Z">
                <w:r w:rsidRPr="00BE1F6D" w:rsidDel="0083437F">
                  <w:rPr>
                    <w:rFonts w:ascii="Calibri" w:hAnsi="Calibri"/>
                    <w:color w:val="000000"/>
                    <w:sz w:val="22"/>
                    <w:szCs w:val="22"/>
                  </w:rPr>
                  <w:delText>By modifying the SLA to focus on roll-out forecasts Suppliers will be incentivised to make their forecasts as accurate as possible</w:delText>
                </w:r>
              </w:del>
            </w:ins>
          </w:p>
        </w:tc>
      </w:tr>
      <w:tr w:rsidR="00BE1F6D" w:rsidRPr="00BE1F6D" w:rsidDel="0083437F" w14:paraId="34112EB7" w14:textId="77777777" w:rsidTr="00BE1F6D">
        <w:trPr>
          <w:trHeight w:val="1200"/>
          <w:ins w:id="194" w:author="WoollarK" w:date="2017-09-11T16:08:00Z"/>
          <w:del w:id="19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7A4E80D8" w14:textId="77777777" w:rsidR="00BE1F6D" w:rsidRPr="00BE1F6D" w:rsidDel="0083437F" w:rsidRDefault="00BE1F6D" w:rsidP="00BE1F6D">
            <w:pPr>
              <w:spacing w:before="0" w:after="0" w:line="240" w:lineRule="auto"/>
              <w:rPr>
                <w:ins w:id="196" w:author="WoollarK" w:date="2017-09-11T16:08:00Z"/>
                <w:del w:id="197" w:author="Lauren Nicholls" w:date="2017-10-16T11:34:00Z"/>
                <w:rFonts w:ascii="Calibri" w:hAnsi="Calibri"/>
                <w:color w:val="000000"/>
                <w:sz w:val="22"/>
                <w:szCs w:val="22"/>
              </w:rPr>
            </w:pPr>
            <w:ins w:id="198" w:author="WoollarK" w:date="2017-09-11T16:08:00Z">
              <w:del w:id="199" w:author="Lauren Nicholls" w:date="2017-10-16T11:34:00Z">
                <w:r w:rsidRPr="00BE1F6D" w:rsidDel="0083437F">
                  <w:rPr>
                    <w:rFonts w:ascii="Calibri" w:hAnsi="Calibri"/>
                    <w:color w:val="000000"/>
                    <w:sz w:val="22"/>
                    <w:szCs w:val="22"/>
                  </w:rPr>
                  <w:delText>DNO's need time to recruit and train resources to meet higher intervention rate</w:delText>
                </w:r>
              </w:del>
            </w:ins>
          </w:p>
        </w:tc>
        <w:tc>
          <w:tcPr>
            <w:tcW w:w="4420" w:type="dxa"/>
            <w:tcBorders>
              <w:top w:val="nil"/>
              <w:left w:val="nil"/>
              <w:bottom w:val="single" w:sz="4" w:space="0" w:color="auto"/>
              <w:right w:val="single" w:sz="4" w:space="0" w:color="auto"/>
            </w:tcBorders>
            <w:shd w:val="clear" w:color="auto" w:fill="auto"/>
            <w:hideMark/>
          </w:tcPr>
          <w:p w14:paraId="30B1E7AA" w14:textId="77777777" w:rsidR="00BE1F6D" w:rsidRPr="00BE1F6D" w:rsidDel="0083437F" w:rsidRDefault="00BE1F6D" w:rsidP="00BE1F6D">
            <w:pPr>
              <w:spacing w:before="0" w:after="0" w:line="240" w:lineRule="auto"/>
              <w:rPr>
                <w:ins w:id="200" w:author="WoollarK" w:date="2017-09-11T16:08:00Z"/>
                <w:del w:id="201" w:author="Lauren Nicholls" w:date="2017-10-16T11:34:00Z"/>
                <w:rFonts w:ascii="Calibri" w:hAnsi="Calibri"/>
                <w:color w:val="000000"/>
                <w:sz w:val="22"/>
                <w:szCs w:val="22"/>
              </w:rPr>
            </w:pPr>
            <w:ins w:id="202" w:author="WoollarK" w:date="2017-09-11T16:08:00Z">
              <w:del w:id="203" w:author="Lauren Nicholls" w:date="2017-10-16T11:34:00Z">
                <w:r w:rsidRPr="00BE1F6D" w:rsidDel="0083437F">
                  <w:rPr>
                    <w:rFonts w:ascii="Calibri" w:hAnsi="Calibri"/>
                    <w:color w:val="000000"/>
                    <w:sz w:val="22"/>
                    <w:szCs w:val="22"/>
                  </w:rPr>
                  <w:delText>DNOs already claim that they are meeting the SLA for the higher intervention rates being reported. It could be argued that the DNOs are using other information alongside the Supplier forecasts to make recruitment decisions</w:delText>
                </w:r>
              </w:del>
            </w:ins>
          </w:p>
        </w:tc>
      </w:tr>
      <w:tr w:rsidR="00BE1F6D" w:rsidRPr="00BE1F6D" w:rsidDel="0083437F" w14:paraId="5C53919A" w14:textId="77777777" w:rsidTr="00BE1F6D">
        <w:trPr>
          <w:trHeight w:val="1200"/>
          <w:ins w:id="204" w:author="WoollarK" w:date="2017-09-11T16:08:00Z"/>
          <w:del w:id="20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1239E0AD" w14:textId="77777777" w:rsidR="00BE1F6D" w:rsidRPr="00BE1F6D" w:rsidDel="0083437F" w:rsidRDefault="00BE1F6D" w:rsidP="00BE1F6D">
            <w:pPr>
              <w:spacing w:before="0" w:after="0" w:line="240" w:lineRule="auto"/>
              <w:rPr>
                <w:ins w:id="206" w:author="WoollarK" w:date="2017-09-11T16:08:00Z"/>
                <w:del w:id="207" w:author="Lauren Nicholls" w:date="2017-10-16T11:34:00Z"/>
                <w:rFonts w:ascii="Calibri" w:hAnsi="Calibri"/>
                <w:color w:val="000000"/>
                <w:sz w:val="22"/>
                <w:szCs w:val="22"/>
              </w:rPr>
            </w:pPr>
            <w:ins w:id="208" w:author="WoollarK" w:date="2017-09-11T16:08:00Z">
              <w:del w:id="209" w:author="Lauren Nicholls" w:date="2017-10-16T11:34:00Z">
                <w:r w:rsidRPr="00BE1F6D" w:rsidDel="0083437F">
                  <w:rPr>
                    <w:rFonts w:ascii="Calibri" w:hAnsi="Calibri"/>
                    <w:color w:val="000000"/>
                    <w:sz w:val="22"/>
                    <w:szCs w:val="22"/>
                  </w:rPr>
                  <w:delText>Clause 30.5E.1 requires DNO's to prioritise defects where SLA has not been met. This means DNO's are incentivised to resolve defects promptly so as to not compromise ability to meet service level for subsequently reported defects</w:delText>
                </w:r>
              </w:del>
            </w:ins>
          </w:p>
        </w:tc>
        <w:tc>
          <w:tcPr>
            <w:tcW w:w="4420" w:type="dxa"/>
            <w:tcBorders>
              <w:top w:val="nil"/>
              <w:left w:val="nil"/>
              <w:bottom w:val="single" w:sz="4" w:space="0" w:color="auto"/>
              <w:right w:val="single" w:sz="4" w:space="0" w:color="auto"/>
            </w:tcBorders>
            <w:shd w:val="clear" w:color="auto" w:fill="auto"/>
            <w:hideMark/>
          </w:tcPr>
          <w:p w14:paraId="516CF72E" w14:textId="77777777" w:rsidR="00BE1F6D" w:rsidRPr="00BE1F6D" w:rsidDel="0083437F" w:rsidRDefault="00BE1F6D" w:rsidP="00BE1F6D">
            <w:pPr>
              <w:spacing w:before="0" w:after="0" w:line="240" w:lineRule="auto"/>
              <w:rPr>
                <w:ins w:id="210" w:author="WoollarK" w:date="2017-09-11T16:08:00Z"/>
                <w:del w:id="211" w:author="Lauren Nicholls" w:date="2017-10-16T11:34:00Z"/>
                <w:rFonts w:ascii="Calibri" w:hAnsi="Calibri"/>
                <w:color w:val="000000"/>
                <w:sz w:val="22"/>
                <w:szCs w:val="22"/>
              </w:rPr>
            </w:pPr>
            <w:ins w:id="212" w:author="WoollarK" w:date="2017-09-11T16:08:00Z">
              <w:del w:id="213" w:author="Lauren Nicholls" w:date="2017-10-16T11:34:00Z">
                <w:r w:rsidRPr="00BE1F6D" w:rsidDel="0083437F">
                  <w:rPr>
                    <w:rFonts w:ascii="Calibri" w:hAnsi="Calibri"/>
                    <w:color w:val="000000"/>
                    <w:sz w:val="22"/>
                    <w:szCs w:val="22"/>
                  </w:rPr>
                  <w:delText>The current SLA reports do not make it possible to monitor how the SLA is operating for those that fall above the 2% cap. This may need to form part of a subsequent DCUSA change request</w:delText>
                </w:r>
              </w:del>
            </w:ins>
          </w:p>
        </w:tc>
      </w:tr>
      <w:tr w:rsidR="00BE1F6D" w:rsidRPr="00BE1F6D" w:rsidDel="0083437F" w14:paraId="48AC5471" w14:textId="77777777" w:rsidTr="00BE1F6D">
        <w:trPr>
          <w:trHeight w:val="900"/>
          <w:ins w:id="214" w:author="WoollarK" w:date="2017-09-11T16:08:00Z"/>
          <w:del w:id="215"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0D059E62" w14:textId="77777777" w:rsidR="00BE1F6D" w:rsidRPr="00BE1F6D" w:rsidDel="0083437F" w:rsidRDefault="00BE1F6D" w:rsidP="00BE1F6D">
            <w:pPr>
              <w:spacing w:before="0" w:after="0" w:line="240" w:lineRule="auto"/>
              <w:rPr>
                <w:ins w:id="216" w:author="WoollarK" w:date="2017-09-11T16:08:00Z"/>
                <w:del w:id="217" w:author="Lauren Nicholls" w:date="2017-10-16T11:34:00Z"/>
                <w:rFonts w:ascii="Calibri" w:hAnsi="Calibri"/>
                <w:color w:val="000000"/>
                <w:sz w:val="22"/>
                <w:szCs w:val="22"/>
              </w:rPr>
            </w:pPr>
            <w:ins w:id="218" w:author="WoollarK" w:date="2017-09-11T16:08:00Z">
              <w:del w:id="219" w:author="Lauren Nicholls" w:date="2017-10-16T11:34:00Z">
                <w:r w:rsidRPr="00BE1F6D" w:rsidDel="0083437F">
                  <w:rPr>
                    <w:rFonts w:ascii="Calibri" w:hAnsi="Calibri"/>
                    <w:color w:val="000000"/>
                    <w:sz w:val="22"/>
                    <w:szCs w:val="22"/>
                  </w:rPr>
                  <w:delText>DNO's need to be able to validate the accuracy of smart forecasts under the new proposal</w:delText>
                </w:r>
              </w:del>
            </w:ins>
          </w:p>
        </w:tc>
        <w:tc>
          <w:tcPr>
            <w:tcW w:w="4420" w:type="dxa"/>
            <w:tcBorders>
              <w:top w:val="nil"/>
              <w:left w:val="nil"/>
              <w:bottom w:val="single" w:sz="4" w:space="0" w:color="auto"/>
              <w:right w:val="single" w:sz="4" w:space="0" w:color="auto"/>
            </w:tcBorders>
            <w:shd w:val="clear" w:color="auto" w:fill="auto"/>
            <w:hideMark/>
          </w:tcPr>
          <w:p w14:paraId="2B99DC7C" w14:textId="77777777" w:rsidR="00BE1F6D" w:rsidRPr="00BE1F6D" w:rsidDel="0083437F" w:rsidRDefault="00BE1F6D" w:rsidP="00BE1F6D">
            <w:pPr>
              <w:spacing w:before="0" w:after="0" w:line="240" w:lineRule="auto"/>
              <w:rPr>
                <w:ins w:id="220" w:author="WoollarK" w:date="2017-09-11T16:08:00Z"/>
                <w:del w:id="221" w:author="Lauren Nicholls" w:date="2017-10-16T11:34:00Z"/>
                <w:rFonts w:ascii="Calibri" w:hAnsi="Calibri"/>
                <w:color w:val="000000"/>
                <w:sz w:val="22"/>
                <w:szCs w:val="22"/>
              </w:rPr>
            </w:pPr>
            <w:ins w:id="222" w:author="WoollarK" w:date="2017-09-11T16:08:00Z">
              <w:del w:id="223" w:author="Lauren Nicholls" w:date="2017-10-16T11:34:00Z">
                <w:r w:rsidRPr="00BE1F6D" w:rsidDel="0083437F">
                  <w:rPr>
                    <w:rFonts w:ascii="Calibri" w:hAnsi="Calibri"/>
                    <w:color w:val="000000"/>
                    <w:sz w:val="22"/>
                    <w:szCs w:val="22"/>
                  </w:rPr>
                  <w:delText>Agree that DNOs need to be able to validate any proposed forecast to montor th</w:delText>
                </w:r>
                <w:r w:rsidDel="0083437F">
                  <w:rPr>
                    <w:rFonts w:ascii="Calibri" w:hAnsi="Calibri"/>
                    <w:color w:val="000000"/>
                    <w:sz w:val="22"/>
                    <w:szCs w:val="22"/>
                  </w:rPr>
                  <w:delText xml:space="preserve">e SLA release mechanism. </w:delText>
                </w:r>
              </w:del>
            </w:ins>
            <w:ins w:id="224" w:author="WoollarK" w:date="2017-09-11T16:11:00Z">
              <w:del w:id="225" w:author="Lauren Nicholls" w:date="2017-10-16T11:34:00Z">
                <w:r w:rsidDel="0083437F">
                  <w:rPr>
                    <w:rFonts w:ascii="Calibri" w:hAnsi="Calibri"/>
                    <w:color w:val="000000"/>
                    <w:sz w:val="22"/>
                    <w:szCs w:val="22"/>
                  </w:rPr>
                  <w:delText>L</w:delText>
                </w:r>
              </w:del>
            </w:ins>
            <w:ins w:id="226" w:author="WoollarK" w:date="2017-09-11T16:08:00Z">
              <w:del w:id="227" w:author="Lauren Nicholls" w:date="2017-10-16T11:34:00Z">
                <w:r w:rsidDel="0083437F">
                  <w:rPr>
                    <w:rFonts w:ascii="Calibri" w:hAnsi="Calibri"/>
                    <w:color w:val="000000"/>
                    <w:sz w:val="22"/>
                    <w:szCs w:val="22"/>
                  </w:rPr>
                  <w:delText xml:space="preserve">egal drafting </w:delText>
                </w:r>
              </w:del>
            </w:ins>
            <w:ins w:id="228" w:author="WoollarK" w:date="2017-09-11T16:11:00Z">
              <w:del w:id="229" w:author="Lauren Nicholls" w:date="2017-10-16T11:34:00Z">
                <w:r w:rsidDel="0083437F">
                  <w:rPr>
                    <w:rFonts w:ascii="Calibri" w:hAnsi="Calibri"/>
                    <w:color w:val="000000"/>
                    <w:sz w:val="22"/>
                    <w:szCs w:val="22"/>
                  </w:rPr>
                  <w:delText>has been</w:delText>
                </w:r>
              </w:del>
            </w:ins>
            <w:ins w:id="230" w:author="WoollarK" w:date="2017-09-11T16:08:00Z">
              <w:del w:id="231" w:author="Lauren Nicholls" w:date="2017-10-16T11:34:00Z">
                <w:r w:rsidRPr="00BE1F6D" w:rsidDel="0083437F">
                  <w:rPr>
                    <w:rFonts w:ascii="Calibri" w:hAnsi="Calibri"/>
                    <w:color w:val="000000"/>
                    <w:sz w:val="22"/>
                    <w:szCs w:val="22"/>
                  </w:rPr>
                  <w:delText xml:space="preserve"> amended to focus on actual meters installed as this will be easier for DNO's to monitor.</w:delText>
                </w:r>
              </w:del>
            </w:ins>
          </w:p>
        </w:tc>
      </w:tr>
      <w:tr w:rsidR="00BE1F6D" w:rsidRPr="00BE1F6D" w:rsidDel="0083437F" w14:paraId="5A026898" w14:textId="77777777" w:rsidTr="00BE1F6D">
        <w:trPr>
          <w:trHeight w:val="600"/>
          <w:ins w:id="232" w:author="WoollarK" w:date="2017-09-11T16:08:00Z"/>
          <w:del w:id="233"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16305343" w14:textId="77777777" w:rsidR="00BE1F6D" w:rsidRPr="00BE1F6D" w:rsidDel="0083437F" w:rsidRDefault="00BE1F6D" w:rsidP="00BE1F6D">
            <w:pPr>
              <w:spacing w:before="0" w:after="0" w:line="240" w:lineRule="auto"/>
              <w:rPr>
                <w:ins w:id="234" w:author="WoollarK" w:date="2017-09-11T16:08:00Z"/>
                <w:del w:id="235" w:author="Lauren Nicholls" w:date="2017-10-16T11:34:00Z"/>
                <w:rFonts w:ascii="Calibri" w:hAnsi="Calibri"/>
                <w:color w:val="000000"/>
                <w:sz w:val="22"/>
                <w:szCs w:val="22"/>
              </w:rPr>
            </w:pPr>
            <w:ins w:id="236" w:author="WoollarK" w:date="2017-09-11T16:08:00Z">
              <w:del w:id="237" w:author="Lauren Nicholls" w:date="2017-10-16T11:34:00Z">
                <w:r w:rsidRPr="00BE1F6D" w:rsidDel="0083437F">
                  <w:rPr>
                    <w:rFonts w:ascii="Calibri" w:hAnsi="Calibri"/>
                    <w:color w:val="000000"/>
                    <w:sz w:val="22"/>
                    <w:szCs w:val="22"/>
                  </w:rPr>
                  <w:delText>Suppliers forecasts do not include non-smart. DNO work volumes relate to both smart and non-smart</w:delText>
                </w:r>
              </w:del>
            </w:ins>
          </w:p>
        </w:tc>
        <w:tc>
          <w:tcPr>
            <w:tcW w:w="4420" w:type="dxa"/>
            <w:tcBorders>
              <w:top w:val="nil"/>
              <w:left w:val="nil"/>
              <w:bottom w:val="single" w:sz="4" w:space="0" w:color="auto"/>
              <w:right w:val="single" w:sz="4" w:space="0" w:color="auto"/>
            </w:tcBorders>
            <w:shd w:val="clear" w:color="auto" w:fill="auto"/>
            <w:hideMark/>
          </w:tcPr>
          <w:p w14:paraId="56F6ED82" w14:textId="77777777" w:rsidR="00BE1F6D" w:rsidRPr="00BE1F6D" w:rsidDel="0083437F" w:rsidRDefault="00BE1F6D" w:rsidP="00BE1F6D">
            <w:pPr>
              <w:spacing w:before="0" w:after="0" w:line="240" w:lineRule="auto"/>
              <w:rPr>
                <w:ins w:id="238" w:author="WoollarK" w:date="2017-09-11T16:08:00Z"/>
                <w:del w:id="239" w:author="Lauren Nicholls" w:date="2017-10-16T11:34:00Z"/>
                <w:rFonts w:ascii="Calibri" w:hAnsi="Calibri"/>
                <w:color w:val="000000"/>
                <w:sz w:val="22"/>
                <w:szCs w:val="22"/>
              </w:rPr>
            </w:pPr>
            <w:ins w:id="240" w:author="WoollarK" w:date="2017-09-11T16:08:00Z">
              <w:del w:id="241" w:author="Lauren Nicholls" w:date="2017-10-16T11:34:00Z">
                <w:r w:rsidRPr="00BE1F6D" w:rsidDel="0083437F">
                  <w:rPr>
                    <w:rFonts w:ascii="Calibri" w:hAnsi="Calibri"/>
                    <w:color w:val="000000"/>
                    <w:sz w:val="22"/>
                    <w:szCs w:val="22"/>
                  </w:rPr>
                  <w:delText>Non-smart volumes will quickly reduce as SMETS2 become available and New and Replacement obligation takes effect in 2018.</w:delText>
                </w:r>
              </w:del>
            </w:ins>
          </w:p>
        </w:tc>
      </w:tr>
      <w:tr w:rsidR="00BE1F6D" w:rsidRPr="00BE1F6D" w:rsidDel="0083437F" w14:paraId="1176CB22" w14:textId="77777777" w:rsidTr="00BE1F6D">
        <w:trPr>
          <w:trHeight w:val="900"/>
          <w:ins w:id="242" w:author="WoollarK" w:date="2017-09-11T16:08:00Z"/>
          <w:del w:id="243"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29737D4A" w14:textId="77777777" w:rsidR="00BE1F6D" w:rsidRPr="00BE1F6D" w:rsidDel="0083437F" w:rsidRDefault="00BE1F6D" w:rsidP="00BE1F6D">
            <w:pPr>
              <w:spacing w:before="0" w:after="0" w:line="240" w:lineRule="auto"/>
              <w:rPr>
                <w:ins w:id="244" w:author="WoollarK" w:date="2017-09-11T16:08:00Z"/>
                <w:del w:id="245" w:author="Lauren Nicholls" w:date="2017-10-16T11:34:00Z"/>
                <w:rFonts w:ascii="Calibri" w:hAnsi="Calibri"/>
                <w:color w:val="000000"/>
                <w:sz w:val="22"/>
                <w:szCs w:val="22"/>
              </w:rPr>
            </w:pPr>
            <w:ins w:id="246" w:author="WoollarK" w:date="2017-09-11T16:08:00Z">
              <w:del w:id="247" w:author="Lauren Nicholls" w:date="2017-10-16T11:34:00Z">
                <w:r w:rsidRPr="00BE1F6D" w:rsidDel="0083437F">
                  <w:rPr>
                    <w:rFonts w:ascii="Calibri" w:hAnsi="Calibri"/>
                    <w:color w:val="000000"/>
                    <w:sz w:val="22"/>
                    <w:szCs w:val="22"/>
                  </w:rPr>
                  <w:delText>To address misreporting suggest an SLA on Suppliers to report accurately 90% of Cat A and B interventions</w:delText>
                </w:r>
              </w:del>
            </w:ins>
          </w:p>
        </w:tc>
        <w:tc>
          <w:tcPr>
            <w:tcW w:w="4420" w:type="dxa"/>
            <w:tcBorders>
              <w:top w:val="nil"/>
              <w:left w:val="nil"/>
              <w:bottom w:val="single" w:sz="4" w:space="0" w:color="auto"/>
              <w:right w:val="single" w:sz="4" w:space="0" w:color="auto"/>
            </w:tcBorders>
            <w:shd w:val="clear" w:color="auto" w:fill="auto"/>
            <w:hideMark/>
          </w:tcPr>
          <w:p w14:paraId="4E9A5334" w14:textId="77777777" w:rsidR="00BE1F6D" w:rsidRPr="00BE1F6D" w:rsidDel="0083437F" w:rsidRDefault="00BE1F6D" w:rsidP="00BE1F6D">
            <w:pPr>
              <w:spacing w:before="0" w:after="0" w:line="240" w:lineRule="auto"/>
              <w:rPr>
                <w:ins w:id="248" w:author="WoollarK" w:date="2017-09-11T16:08:00Z"/>
                <w:del w:id="249" w:author="Lauren Nicholls" w:date="2017-10-16T11:34:00Z"/>
                <w:rFonts w:ascii="Calibri" w:hAnsi="Calibri"/>
                <w:color w:val="000000"/>
                <w:sz w:val="22"/>
                <w:szCs w:val="22"/>
              </w:rPr>
            </w:pPr>
            <w:ins w:id="250" w:author="WoollarK" w:date="2017-09-11T16:08:00Z">
              <w:del w:id="251" w:author="Lauren Nicholls" w:date="2017-10-16T11:34:00Z">
                <w:r w:rsidRPr="00BE1F6D" w:rsidDel="0083437F">
                  <w:rPr>
                    <w:rFonts w:ascii="Calibri" w:hAnsi="Calibri"/>
                    <w:color w:val="000000"/>
                    <w:sz w:val="22"/>
                    <w:szCs w:val="22"/>
                  </w:rPr>
                  <w:delText>Suppliers aleady have an obligation to report as per DCUSA definitions of cat A and B and C. This would need to be raised as a seperate DCUSA modification as not covered by intent of DCP 297</w:delText>
                </w:r>
              </w:del>
            </w:ins>
          </w:p>
        </w:tc>
      </w:tr>
      <w:tr w:rsidR="00BE1F6D" w:rsidRPr="00BE1F6D" w:rsidDel="0083437F" w14:paraId="1167CCA2" w14:textId="77777777" w:rsidTr="00BE1F6D">
        <w:trPr>
          <w:trHeight w:val="900"/>
          <w:ins w:id="252" w:author="WoollarK" w:date="2017-09-11T16:08:00Z"/>
          <w:del w:id="253"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155B97A5" w14:textId="77777777" w:rsidR="00BE1F6D" w:rsidRPr="00BE1F6D" w:rsidDel="0083437F" w:rsidRDefault="00BE1F6D" w:rsidP="00BE1F6D">
            <w:pPr>
              <w:spacing w:before="0" w:after="0" w:line="240" w:lineRule="auto"/>
              <w:rPr>
                <w:ins w:id="254" w:author="WoollarK" w:date="2017-09-11T16:08:00Z"/>
                <w:del w:id="255" w:author="Lauren Nicholls" w:date="2017-10-16T11:34:00Z"/>
                <w:rFonts w:ascii="Calibri" w:hAnsi="Calibri"/>
                <w:color w:val="000000"/>
                <w:sz w:val="22"/>
                <w:szCs w:val="22"/>
              </w:rPr>
            </w:pPr>
            <w:ins w:id="256" w:author="WoollarK" w:date="2017-09-11T16:08:00Z">
              <w:del w:id="257" w:author="Lauren Nicholls" w:date="2017-10-16T11:34:00Z">
                <w:r w:rsidRPr="00BE1F6D" w:rsidDel="0083437F">
                  <w:rPr>
                    <w:rFonts w:ascii="Calibri" w:hAnsi="Calibri"/>
                    <w:color w:val="000000"/>
                    <w:sz w:val="22"/>
                    <w:szCs w:val="22"/>
                  </w:rPr>
                  <w:delText>Support from some DNO's to increase the intervention rate cap</w:delText>
                </w:r>
              </w:del>
            </w:ins>
          </w:p>
        </w:tc>
        <w:tc>
          <w:tcPr>
            <w:tcW w:w="4420" w:type="dxa"/>
            <w:tcBorders>
              <w:top w:val="nil"/>
              <w:left w:val="nil"/>
              <w:bottom w:val="single" w:sz="4" w:space="0" w:color="auto"/>
              <w:right w:val="single" w:sz="4" w:space="0" w:color="auto"/>
            </w:tcBorders>
            <w:shd w:val="clear" w:color="auto" w:fill="auto"/>
            <w:hideMark/>
          </w:tcPr>
          <w:p w14:paraId="75D54292" w14:textId="77777777" w:rsidR="00BE1F6D" w:rsidRPr="00BE1F6D" w:rsidDel="0083437F" w:rsidRDefault="00BE1F6D" w:rsidP="00BE1F6D">
            <w:pPr>
              <w:spacing w:before="0" w:after="0" w:line="240" w:lineRule="auto"/>
              <w:rPr>
                <w:ins w:id="258" w:author="WoollarK" w:date="2017-09-11T16:08:00Z"/>
                <w:del w:id="259" w:author="Lauren Nicholls" w:date="2017-10-16T11:34:00Z"/>
                <w:rFonts w:ascii="Calibri" w:hAnsi="Calibri"/>
                <w:color w:val="000000"/>
                <w:sz w:val="22"/>
                <w:szCs w:val="22"/>
              </w:rPr>
            </w:pPr>
            <w:ins w:id="260" w:author="WoollarK" w:date="2017-09-11T16:08:00Z">
              <w:del w:id="261" w:author="Lauren Nicholls" w:date="2017-10-16T11:34:00Z">
                <w:r w:rsidRPr="00BE1F6D" w:rsidDel="0083437F">
                  <w:rPr>
                    <w:rFonts w:ascii="Calibri" w:hAnsi="Calibri"/>
                    <w:color w:val="000000"/>
                    <w:sz w:val="22"/>
                    <w:szCs w:val="22"/>
                  </w:rPr>
                  <w:delText>The intent of DCP 297 is not to increase the intervention cap but to replace the release trigger with an SLA on Supplier rollout forecasts. This would need to be raised as seperate DCUSA modification.</w:delText>
                </w:r>
              </w:del>
            </w:ins>
          </w:p>
        </w:tc>
      </w:tr>
      <w:tr w:rsidR="00BE1F6D" w:rsidRPr="00BE1F6D" w:rsidDel="0083437F" w14:paraId="6975DC45" w14:textId="77777777" w:rsidTr="00BE1F6D">
        <w:trPr>
          <w:trHeight w:val="1200"/>
          <w:ins w:id="262" w:author="WoollarK" w:date="2017-09-11T16:08:00Z"/>
          <w:del w:id="263"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5622246A" w14:textId="77777777" w:rsidR="00BE1F6D" w:rsidRPr="00BE1F6D" w:rsidDel="0083437F" w:rsidRDefault="00BE1F6D" w:rsidP="00BE1F6D">
            <w:pPr>
              <w:spacing w:before="0" w:after="0" w:line="240" w:lineRule="auto"/>
              <w:rPr>
                <w:ins w:id="264" w:author="WoollarK" w:date="2017-09-11T16:08:00Z"/>
                <w:del w:id="265" w:author="Lauren Nicholls" w:date="2017-10-16T11:34:00Z"/>
                <w:rFonts w:ascii="Calibri" w:hAnsi="Calibri"/>
                <w:color w:val="000000"/>
                <w:sz w:val="22"/>
                <w:szCs w:val="22"/>
              </w:rPr>
            </w:pPr>
            <w:ins w:id="266" w:author="WoollarK" w:date="2017-09-11T16:08:00Z">
              <w:del w:id="267" w:author="Lauren Nicholls" w:date="2017-10-16T11:34:00Z">
                <w:r w:rsidRPr="00BE1F6D" w:rsidDel="0083437F">
                  <w:rPr>
                    <w:rFonts w:ascii="Calibri" w:hAnsi="Calibri"/>
                    <w:color w:val="000000"/>
                    <w:sz w:val="22"/>
                    <w:szCs w:val="22"/>
                  </w:rPr>
                  <w:delText>Support the removal of a cap for Cat A interventions where the MOP stays on site</w:delText>
                </w:r>
              </w:del>
            </w:ins>
          </w:p>
        </w:tc>
        <w:tc>
          <w:tcPr>
            <w:tcW w:w="4420" w:type="dxa"/>
            <w:tcBorders>
              <w:top w:val="nil"/>
              <w:left w:val="nil"/>
              <w:bottom w:val="single" w:sz="4" w:space="0" w:color="auto"/>
              <w:right w:val="single" w:sz="4" w:space="0" w:color="auto"/>
            </w:tcBorders>
            <w:shd w:val="clear" w:color="auto" w:fill="auto"/>
            <w:hideMark/>
          </w:tcPr>
          <w:p w14:paraId="76DBCDDF" w14:textId="77777777" w:rsidR="00BE1F6D" w:rsidRPr="00BE1F6D" w:rsidDel="0083437F" w:rsidRDefault="00BE1F6D" w:rsidP="00BE1F6D">
            <w:pPr>
              <w:spacing w:before="0" w:after="0" w:line="240" w:lineRule="auto"/>
              <w:rPr>
                <w:ins w:id="268" w:author="WoollarK" w:date="2017-09-11T16:08:00Z"/>
                <w:del w:id="269" w:author="Lauren Nicholls" w:date="2017-10-16T11:34:00Z"/>
                <w:rFonts w:ascii="Calibri" w:hAnsi="Calibri"/>
                <w:color w:val="000000"/>
                <w:sz w:val="22"/>
                <w:szCs w:val="22"/>
              </w:rPr>
            </w:pPr>
            <w:ins w:id="270" w:author="WoollarK" w:date="2017-09-11T16:08:00Z">
              <w:del w:id="271" w:author="Lauren Nicholls" w:date="2017-10-16T11:34:00Z">
                <w:r w:rsidRPr="00BE1F6D" w:rsidDel="0083437F">
                  <w:rPr>
                    <w:rFonts w:ascii="Calibri" w:hAnsi="Calibri"/>
                    <w:color w:val="000000"/>
                    <w:sz w:val="22"/>
                    <w:szCs w:val="22"/>
                  </w:rPr>
                  <w:delText>The current drafting of MOCOPA Guidance for Service Termination issues provides the flexibility for meter operatives to leave site where the site has been made safe. Suppliers view the "make safe" as  temporary and still require urgent action by the DNO</w:delText>
                </w:r>
              </w:del>
            </w:ins>
          </w:p>
        </w:tc>
      </w:tr>
      <w:tr w:rsidR="00BE1F6D" w:rsidRPr="00BE1F6D" w:rsidDel="0083437F" w14:paraId="3DC7DD12" w14:textId="77777777" w:rsidTr="00BE1F6D">
        <w:trPr>
          <w:trHeight w:val="600"/>
          <w:ins w:id="272" w:author="WoollarK" w:date="2017-09-11T16:08:00Z"/>
          <w:del w:id="273"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6990316F" w14:textId="77777777" w:rsidR="00BE1F6D" w:rsidRPr="00BE1F6D" w:rsidDel="0083437F" w:rsidRDefault="00BE1F6D" w:rsidP="00BE1F6D">
            <w:pPr>
              <w:spacing w:before="0" w:after="0" w:line="240" w:lineRule="auto"/>
              <w:rPr>
                <w:ins w:id="274" w:author="WoollarK" w:date="2017-09-11T16:08:00Z"/>
                <w:del w:id="275" w:author="Lauren Nicholls" w:date="2017-10-16T11:34:00Z"/>
                <w:rFonts w:ascii="Calibri" w:hAnsi="Calibri"/>
                <w:color w:val="000000"/>
                <w:sz w:val="22"/>
                <w:szCs w:val="22"/>
              </w:rPr>
            </w:pPr>
            <w:ins w:id="276" w:author="WoollarK" w:date="2017-09-11T16:08:00Z">
              <w:del w:id="277" w:author="Lauren Nicholls" w:date="2017-10-16T11:34:00Z">
                <w:r w:rsidRPr="00BE1F6D" w:rsidDel="0083437F">
                  <w:rPr>
                    <w:rFonts w:ascii="Calibri" w:hAnsi="Calibri"/>
                    <w:color w:val="000000"/>
                    <w:sz w:val="22"/>
                    <w:szCs w:val="22"/>
                  </w:rPr>
                  <w:delText>Defects should be reported strictly in accordance with MOCOPA Guidelines</w:delText>
                </w:r>
              </w:del>
            </w:ins>
          </w:p>
        </w:tc>
        <w:tc>
          <w:tcPr>
            <w:tcW w:w="4420" w:type="dxa"/>
            <w:tcBorders>
              <w:top w:val="nil"/>
              <w:left w:val="nil"/>
              <w:bottom w:val="single" w:sz="4" w:space="0" w:color="auto"/>
              <w:right w:val="single" w:sz="4" w:space="0" w:color="auto"/>
            </w:tcBorders>
            <w:shd w:val="clear" w:color="auto" w:fill="auto"/>
            <w:hideMark/>
          </w:tcPr>
          <w:p w14:paraId="5BC55E84" w14:textId="77777777" w:rsidR="00BE1F6D" w:rsidRPr="00BE1F6D" w:rsidDel="0083437F" w:rsidRDefault="00BE1F6D" w:rsidP="00BE1F6D">
            <w:pPr>
              <w:spacing w:before="0" w:after="0" w:line="240" w:lineRule="auto"/>
              <w:rPr>
                <w:ins w:id="278" w:author="WoollarK" w:date="2017-09-11T16:08:00Z"/>
                <w:del w:id="279" w:author="Lauren Nicholls" w:date="2017-10-16T11:34:00Z"/>
                <w:rFonts w:ascii="Calibri" w:hAnsi="Calibri"/>
                <w:color w:val="000000"/>
                <w:sz w:val="22"/>
                <w:szCs w:val="22"/>
              </w:rPr>
            </w:pPr>
            <w:ins w:id="280" w:author="WoollarK" w:date="2017-09-11T16:08:00Z">
              <w:del w:id="281" w:author="Lauren Nicholls" w:date="2017-10-16T11:34:00Z">
                <w:r w:rsidRPr="00BE1F6D" w:rsidDel="0083437F">
                  <w:rPr>
                    <w:rFonts w:ascii="Calibri" w:hAnsi="Calibri"/>
                    <w:color w:val="000000"/>
                    <w:sz w:val="22"/>
                    <w:szCs w:val="22"/>
                  </w:rPr>
                  <w:delText xml:space="preserve">Suppliers agree with this and where MOCOPA guidance has not been followed evidence of misreporting needs to be provided by </w:delText>
                </w:r>
              </w:del>
            </w:ins>
            <w:ins w:id="282" w:author="WoollarK" w:date="2017-09-11T16:12:00Z">
              <w:del w:id="283" w:author="Lauren Nicholls" w:date="2017-10-16T11:34:00Z">
                <w:r w:rsidDel="0083437F">
                  <w:rPr>
                    <w:rFonts w:ascii="Calibri" w:hAnsi="Calibri"/>
                    <w:color w:val="000000"/>
                    <w:sz w:val="22"/>
                    <w:szCs w:val="22"/>
                  </w:rPr>
                  <w:delText xml:space="preserve">the </w:delText>
                </w:r>
              </w:del>
            </w:ins>
            <w:ins w:id="284" w:author="WoollarK" w:date="2017-09-11T16:08:00Z">
              <w:del w:id="285" w:author="Lauren Nicholls" w:date="2017-10-16T11:34:00Z">
                <w:r w:rsidRPr="00BE1F6D" w:rsidDel="0083437F">
                  <w:rPr>
                    <w:rFonts w:ascii="Calibri" w:hAnsi="Calibri"/>
                    <w:color w:val="000000"/>
                    <w:sz w:val="22"/>
                    <w:szCs w:val="22"/>
                  </w:rPr>
                  <w:delText>DNO</w:delText>
                </w:r>
              </w:del>
            </w:ins>
          </w:p>
        </w:tc>
      </w:tr>
      <w:tr w:rsidR="00BE1F6D" w:rsidRPr="00BE1F6D" w:rsidDel="0083437F" w14:paraId="7824B426" w14:textId="77777777" w:rsidTr="00BE1F6D">
        <w:trPr>
          <w:trHeight w:val="600"/>
          <w:ins w:id="286" w:author="WoollarK" w:date="2017-09-11T16:08:00Z"/>
          <w:del w:id="28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3778E3B1" w14:textId="77777777" w:rsidR="00BE1F6D" w:rsidRPr="00BE1F6D" w:rsidDel="0083437F" w:rsidRDefault="00BE1F6D" w:rsidP="00BE1F6D">
            <w:pPr>
              <w:spacing w:before="0" w:after="0" w:line="240" w:lineRule="auto"/>
              <w:rPr>
                <w:ins w:id="288" w:author="WoollarK" w:date="2017-09-11T16:08:00Z"/>
                <w:del w:id="289" w:author="Lauren Nicholls" w:date="2017-10-16T11:34:00Z"/>
                <w:rFonts w:ascii="Calibri" w:hAnsi="Calibri"/>
                <w:color w:val="000000"/>
                <w:sz w:val="22"/>
                <w:szCs w:val="22"/>
              </w:rPr>
            </w:pPr>
            <w:ins w:id="290" w:author="WoollarK" w:date="2017-09-11T16:08:00Z">
              <w:del w:id="291" w:author="Lauren Nicholls" w:date="2017-10-16T11:34:00Z">
                <w:r w:rsidRPr="00BE1F6D" w:rsidDel="0083437F">
                  <w:rPr>
                    <w:rFonts w:ascii="Calibri" w:hAnsi="Calibri"/>
                    <w:color w:val="000000"/>
                    <w:sz w:val="22"/>
                    <w:szCs w:val="22"/>
                  </w:rPr>
                  <w:lastRenderedPageBreak/>
                  <w:delText>Suppliers review MOP practices and ensure MOCOPA guidelines are being followed</w:delText>
                </w:r>
              </w:del>
            </w:ins>
          </w:p>
        </w:tc>
        <w:tc>
          <w:tcPr>
            <w:tcW w:w="4420" w:type="dxa"/>
            <w:tcBorders>
              <w:top w:val="nil"/>
              <w:left w:val="nil"/>
              <w:bottom w:val="single" w:sz="4" w:space="0" w:color="auto"/>
              <w:right w:val="single" w:sz="4" w:space="0" w:color="auto"/>
            </w:tcBorders>
            <w:shd w:val="clear" w:color="auto" w:fill="auto"/>
            <w:hideMark/>
          </w:tcPr>
          <w:p w14:paraId="33C3C336" w14:textId="77777777" w:rsidR="00BE1F6D" w:rsidRPr="00BE1F6D" w:rsidDel="0083437F" w:rsidRDefault="00BE1F6D" w:rsidP="00BE1F6D">
            <w:pPr>
              <w:spacing w:before="0" w:after="0" w:line="240" w:lineRule="auto"/>
              <w:rPr>
                <w:ins w:id="292" w:author="WoollarK" w:date="2017-09-11T16:08:00Z"/>
                <w:del w:id="293" w:author="Lauren Nicholls" w:date="2017-10-16T11:34:00Z"/>
                <w:rFonts w:ascii="Calibri" w:hAnsi="Calibri"/>
                <w:color w:val="000000"/>
                <w:sz w:val="22"/>
                <w:szCs w:val="22"/>
              </w:rPr>
            </w:pPr>
            <w:ins w:id="294" w:author="WoollarK" w:date="2017-09-11T16:08:00Z">
              <w:del w:id="295" w:author="Lauren Nicholls" w:date="2017-10-16T11:34:00Z">
                <w:r w:rsidRPr="00BE1F6D" w:rsidDel="0083437F">
                  <w:rPr>
                    <w:rFonts w:ascii="Calibri" w:hAnsi="Calibri"/>
                    <w:color w:val="000000"/>
                    <w:sz w:val="22"/>
                    <w:szCs w:val="22"/>
                  </w:rPr>
                  <w:delText>Suppliers agree that all meter operatives should be working to MOCOPA guidance</w:delText>
                </w:r>
              </w:del>
            </w:ins>
          </w:p>
        </w:tc>
      </w:tr>
      <w:tr w:rsidR="00BE1F6D" w:rsidRPr="00BE1F6D" w:rsidDel="0083437F" w14:paraId="222986CF" w14:textId="77777777" w:rsidTr="00BE1F6D">
        <w:trPr>
          <w:trHeight w:val="600"/>
          <w:ins w:id="296" w:author="WoollarK" w:date="2017-09-11T16:08:00Z"/>
          <w:del w:id="29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33200539" w14:textId="77777777" w:rsidR="00BE1F6D" w:rsidRPr="00BE1F6D" w:rsidDel="0083437F" w:rsidRDefault="00BE1F6D" w:rsidP="00BE1F6D">
            <w:pPr>
              <w:spacing w:before="0" w:after="0" w:line="240" w:lineRule="auto"/>
              <w:rPr>
                <w:ins w:id="298" w:author="WoollarK" w:date="2017-09-11T16:08:00Z"/>
                <w:del w:id="299" w:author="Lauren Nicholls" w:date="2017-10-16T11:34:00Z"/>
                <w:rFonts w:ascii="Calibri" w:hAnsi="Calibri"/>
                <w:color w:val="000000"/>
                <w:sz w:val="22"/>
                <w:szCs w:val="22"/>
              </w:rPr>
            </w:pPr>
            <w:ins w:id="300" w:author="WoollarK" w:date="2017-09-11T16:08:00Z">
              <w:del w:id="301" w:author="Lauren Nicholls" w:date="2017-10-16T11:34:00Z">
                <w:r w:rsidRPr="00BE1F6D" w:rsidDel="0083437F">
                  <w:rPr>
                    <w:rFonts w:ascii="Calibri" w:hAnsi="Calibri"/>
                    <w:color w:val="000000"/>
                    <w:sz w:val="22"/>
                    <w:szCs w:val="22"/>
                  </w:rPr>
                  <w:delText>Blanket embargoes on certain service termination equipment ceases</w:delText>
                </w:r>
              </w:del>
            </w:ins>
          </w:p>
        </w:tc>
        <w:tc>
          <w:tcPr>
            <w:tcW w:w="4420" w:type="dxa"/>
            <w:tcBorders>
              <w:top w:val="nil"/>
              <w:left w:val="nil"/>
              <w:bottom w:val="single" w:sz="4" w:space="0" w:color="auto"/>
              <w:right w:val="single" w:sz="4" w:space="0" w:color="auto"/>
            </w:tcBorders>
            <w:shd w:val="clear" w:color="auto" w:fill="auto"/>
            <w:hideMark/>
          </w:tcPr>
          <w:p w14:paraId="6E753971" w14:textId="77777777" w:rsidR="00BE1F6D" w:rsidRPr="00BE1F6D" w:rsidDel="0083437F" w:rsidRDefault="00BE1F6D" w:rsidP="00BE1F6D">
            <w:pPr>
              <w:spacing w:before="0" w:after="0" w:line="240" w:lineRule="auto"/>
              <w:rPr>
                <w:ins w:id="302" w:author="WoollarK" w:date="2017-09-11T16:08:00Z"/>
                <w:del w:id="303" w:author="Lauren Nicholls" w:date="2017-10-16T11:34:00Z"/>
                <w:rFonts w:ascii="Calibri" w:hAnsi="Calibri"/>
                <w:color w:val="000000"/>
                <w:sz w:val="22"/>
                <w:szCs w:val="22"/>
              </w:rPr>
            </w:pPr>
            <w:ins w:id="304" w:author="WoollarK" w:date="2017-09-11T16:08:00Z">
              <w:del w:id="305" w:author="Lauren Nicholls" w:date="2017-10-16T11:34:00Z">
                <w:r w:rsidRPr="00BE1F6D" w:rsidDel="0083437F">
                  <w:rPr>
                    <w:rFonts w:ascii="Calibri" w:hAnsi="Calibri"/>
                    <w:color w:val="000000"/>
                    <w:sz w:val="22"/>
                    <w:szCs w:val="22"/>
                  </w:rPr>
                  <w:delText>Suppliers need to ensure that meter operatives are working to MOCOPA guidance</w:delText>
                </w:r>
              </w:del>
            </w:ins>
          </w:p>
        </w:tc>
      </w:tr>
      <w:tr w:rsidR="00BE1F6D" w:rsidRPr="00BE1F6D" w:rsidDel="0083437F" w14:paraId="4348ECF7" w14:textId="77777777" w:rsidTr="00BE1F6D">
        <w:trPr>
          <w:trHeight w:val="600"/>
          <w:ins w:id="306" w:author="WoollarK" w:date="2017-09-11T16:08:00Z"/>
          <w:del w:id="30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2E257643" w14:textId="77777777" w:rsidR="00BE1F6D" w:rsidRPr="00BE1F6D" w:rsidDel="0083437F" w:rsidRDefault="00BE1F6D" w:rsidP="00BE1F6D">
            <w:pPr>
              <w:spacing w:before="0" w:after="0" w:line="240" w:lineRule="auto"/>
              <w:rPr>
                <w:ins w:id="308" w:author="WoollarK" w:date="2017-09-11T16:08:00Z"/>
                <w:del w:id="309" w:author="Lauren Nicholls" w:date="2017-10-16T11:34:00Z"/>
                <w:rFonts w:ascii="Calibri" w:hAnsi="Calibri"/>
                <w:color w:val="000000"/>
                <w:sz w:val="22"/>
                <w:szCs w:val="22"/>
              </w:rPr>
            </w:pPr>
            <w:ins w:id="310" w:author="WoollarK" w:date="2017-09-11T16:08:00Z">
              <w:del w:id="311" w:author="Lauren Nicholls" w:date="2017-10-16T11:34:00Z">
                <w:r w:rsidRPr="00BE1F6D" w:rsidDel="0083437F">
                  <w:rPr>
                    <w:rFonts w:ascii="Calibri" w:hAnsi="Calibri"/>
                    <w:color w:val="000000"/>
                    <w:sz w:val="22"/>
                    <w:szCs w:val="22"/>
                  </w:rPr>
                  <w:delText>Forecasts need to be issued at correct time</w:delText>
                </w:r>
              </w:del>
            </w:ins>
          </w:p>
        </w:tc>
        <w:tc>
          <w:tcPr>
            <w:tcW w:w="4420" w:type="dxa"/>
            <w:tcBorders>
              <w:top w:val="nil"/>
              <w:left w:val="nil"/>
              <w:bottom w:val="single" w:sz="4" w:space="0" w:color="auto"/>
              <w:right w:val="single" w:sz="4" w:space="0" w:color="auto"/>
            </w:tcBorders>
            <w:shd w:val="clear" w:color="auto" w:fill="auto"/>
            <w:hideMark/>
          </w:tcPr>
          <w:p w14:paraId="6E36B19E" w14:textId="77777777" w:rsidR="00BE1F6D" w:rsidRPr="00BE1F6D" w:rsidDel="0083437F" w:rsidRDefault="00BE1F6D" w:rsidP="00BE1F6D">
            <w:pPr>
              <w:spacing w:before="0" w:after="0" w:line="240" w:lineRule="auto"/>
              <w:rPr>
                <w:ins w:id="312" w:author="WoollarK" w:date="2017-09-11T16:08:00Z"/>
                <w:del w:id="313" w:author="Lauren Nicholls" w:date="2017-10-16T11:34:00Z"/>
                <w:rFonts w:ascii="Calibri" w:hAnsi="Calibri"/>
                <w:color w:val="000000"/>
                <w:sz w:val="22"/>
                <w:szCs w:val="22"/>
              </w:rPr>
            </w:pPr>
            <w:ins w:id="314" w:author="WoollarK" w:date="2017-09-11T16:08:00Z">
              <w:del w:id="315" w:author="Lauren Nicholls" w:date="2017-10-16T11:34:00Z">
                <w:r w:rsidRPr="00BE1F6D" w:rsidDel="0083437F">
                  <w:rPr>
                    <w:rFonts w:ascii="Calibri" w:hAnsi="Calibri"/>
                    <w:color w:val="000000"/>
                    <w:sz w:val="22"/>
                    <w:szCs w:val="22"/>
                  </w:rPr>
                  <w:delText>All Suppliers are required to submit forecasts as per DCUSA obligations. Non compliance should be followed up bi-laterally with Suppliers</w:delText>
                </w:r>
              </w:del>
            </w:ins>
          </w:p>
        </w:tc>
      </w:tr>
      <w:tr w:rsidR="00BE1F6D" w:rsidRPr="00BE1F6D" w:rsidDel="0083437F" w14:paraId="0555D599" w14:textId="77777777" w:rsidTr="00BE1F6D">
        <w:trPr>
          <w:trHeight w:val="600"/>
          <w:ins w:id="316" w:author="WoollarK" w:date="2017-09-11T16:08:00Z"/>
          <w:del w:id="31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5FB78F3A" w14:textId="77777777" w:rsidR="00BE1F6D" w:rsidRPr="00BE1F6D" w:rsidDel="0083437F" w:rsidRDefault="00BE1F6D" w:rsidP="00BE1F6D">
            <w:pPr>
              <w:spacing w:before="0" w:after="0" w:line="240" w:lineRule="auto"/>
              <w:rPr>
                <w:ins w:id="318" w:author="WoollarK" w:date="2017-09-11T16:08:00Z"/>
                <w:del w:id="319" w:author="Lauren Nicholls" w:date="2017-10-16T11:34:00Z"/>
                <w:rFonts w:ascii="Calibri" w:hAnsi="Calibri"/>
                <w:color w:val="000000"/>
                <w:sz w:val="22"/>
                <w:szCs w:val="22"/>
              </w:rPr>
            </w:pPr>
            <w:ins w:id="320" w:author="WoollarK" w:date="2017-09-11T16:08:00Z">
              <w:del w:id="321" w:author="Lauren Nicholls" w:date="2017-10-16T11:34:00Z">
                <w:r w:rsidRPr="00BE1F6D" w:rsidDel="0083437F">
                  <w:rPr>
                    <w:rFonts w:ascii="Calibri" w:hAnsi="Calibri"/>
                    <w:color w:val="000000"/>
                    <w:sz w:val="22"/>
                    <w:szCs w:val="22"/>
                  </w:rPr>
                  <w:delText xml:space="preserve">Forecasts need to be provided by all Suppliers </w:delText>
                </w:r>
              </w:del>
            </w:ins>
          </w:p>
        </w:tc>
        <w:tc>
          <w:tcPr>
            <w:tcW w:w="4420" w:type="dxa"/>
            <w:tcBorders>
              <w:top w:val="nil"/>
              <w:left w:val="nil"/>
              <w:bottom w:val="single" w:sz="4" w:space="0" w:color="auto"/>
              <w:right w:val="single" w:sz="4" w:space="0" w:color="auto"/>
            </w:tcBorders>
            <w:shd w:val="clear" w:color="auto" w:fill="auto"/>
            <w:hideMark/>
          </w:tcPr>
          <w:p w14:paraId="1FFE998F" w14:textId="77777777" w:rsidR="00BE1F6D" w:rsidRPr="00BE1F6D" w:rsidDel="0083437F" w:rsidRDefault="00BE1F6D" w:rsidP="00BE1F6D">
            <w:pPr>
              <w:spacing w:before="0" w:after="0" w:line="240" w:lineRule="auto"/>
              <w:rPr>
                <w:ins w:id="322" w:author="WoollarK" w:date="2017-09-11T16:08:00Z"/>
                <w:del w:id="323" w:author="Lauren Nicholls" w:date="2017-10-16T11:34:00Z"/>
                <w:rFonts w:ascii="Calibri" w:hAnsi="Calibri"/>
                <w:color w:val="000000"/>
                <w:sz w:val="22"/>
                <w:szCs w:val="22"/>
              </w:rPr>
            </w:pPr>
            <w:ins w:id="324" w:author="WoollarK" w:date="2017-09-11T16:08:00Z">
              <w:del w:id="325" w:author="Lauren Nicholls" w:date="2017-10-16T11:34:00Z">
                <w:r w:rsidRPr="00BE1F6D" w:rsidDel="0083437F">
                  <w:rPr>
                    <w:rFonts w:ascii="Calibri" w:hAnsi="Calibri"/>
                    <w:color w:val="000000"/>
                    <w:sz w:val="22"/>
                    <w:szCs w:val="22"/>
                  </w:rPr>
                  <w:delText>All Suppliers are required to submit forecasts as per DCUSA obligations. Non compliance should be followed up bi-laterally with Suppliers</w:delText>
                </w:r>
              </w:del>
            </w:ins>
          </w:p>
        </w:tc>
      </w:tr>
      <w:tr w:rsidR="00BE1F6D" w:rsidRPr="00BE1F6D" w:rsidDel="0083437F" w14:paraId="3B384815" w14:textId="77777777" w:rsidTr="00BE1F6D">
        <w:trPr>
          <w:trHeight w:val="1200"/>
          <w:ins w:id="326" w:author="WoollarK" w:date="2017-09-11T16:08:00Z"/>
          <w:del w:id="32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48F00F78" w14:textId="77777777" w:rsidR="00BE1F6D" w:rsidRPr="00BE1F6D" w:rsidDel="0083437F" w:rsidRDefault="00BE1F6D" w:rsidP="00BE1F6D">
            <w:pPr>
              <w:spacing w:before="0" w:after="0" w:line="240" w:lineRule="auto"/>
              <w:rPr>
                <w:ins w:id="328" w:author="WoollarK" w:date="2017-09-11T16:08:00Z"/>
                <w:del w:id="329" w:author="Lauren Nicholls" w:date="2017-10-16T11:34:00Z"/>
                <w:rFonts w:ascii="Calibri" w:hAnsi="Calibri"/>
                <w:color w:val="000000"/>
                <w:sz w:val="22"/>
                <w:szCs w:val="22"/>
              </w:rPr>
            </w:pPr>
            <w:ins w:id="330" w:author="WoollarK" w:date="2017-09-11T16:08:00Z">
              <w:del w:id="331" w:author="Lauren Nicholls" w:date="2017-10-16T11:34:00Z">
                <w:r w:rsidRPr="00BE1F6D" w:rsidDel="0083437F">
                  <w:rPr>
                    <w:rFonts w:ascii="Calibri" w:hAnsi="Calibri"/>
                    <w:color w:val="000000"/>
                    <w:sz w:val="22"/>
                    <w:szCs w:val="22"/>
                  </w:rPr>
                  <w:delText>Having excess resources in place due to over forecasting by Suppliers will not be acceptable to Ofgem</w:delText>
                </w:r>
              </w:del>
            </w:ins>
          </w:p>
        </w:tc>
        <w:tc>
          <w:tcPr>
            <w:tcW w:w="4420" w:type="dxa"/>
            <w:tcBorders>
              <w:top w:val="nil"/>
              <w:left w:val="nil"/>
              <w:bottom w:val="single" w:sz="4" w:space="0" w:color="auto"/>
              <w:right w:val="single" w:sz="4" w:space="0" w:color="auto"/>
            </w:tcBorders>
            <w:shd w:val="clear" w:color="auto" w:fill="auto"/>
            <w:hideMark/>
          </w:tcPr>
          <w:p w14:paraId="3C8E53F9" w14:textId="77777777" w:rsidR="00BE1F6D" w:rsidRPr="00BE1F6D" w:rsidDel="0083437F" w:rsidRDefault="00BE1F6D" w:rsidP="00BE1F6D">
            <w:pPr>
              <w:spacing w:before="0" w:after="0" w:line="240" w:lineRule="auto"/>
              <w:rPr>
                <w:ins w:id="332" w:author="WoollarK" w:date="2017-09-11T16:08:00Z"/>
                <w:del w:id="333" w:author="Lauren Nicholls" w:date="2017-10-16T11:34:00Z"/>
                <w:rFonts w:ascii="Calibri" w:hAnsi="Calibri"/>
                <w:color w:val="000000"/>
                <w:sz w:val="22"/>
                <w:szCs w:val="22"/>
              </w:rPr>
            </w:pPr>
            <w:ins w:id="334" w:author="WoollarK" w:date="2017-09-11T16:08:00Z">
              <w:del w:id="335" w:author="Lauren Nicholls" w:date="2017-10-16T11:34:00Z">
                <w:r w:rsidRPr="00BE1F6D" w:rsidDel="0083437F">
                  <w:rPr>
                    <w:rFonts w:ascii="Calibri" w:hAnsi="Calibri"/>
                    <w:color w:val="000000"/>
                    <w:sz w:val="22"/>
                    <w:szCs w:val="22"/>
                  </w:rPr>
                  <w:delText>DNOs need to take into consideration a range of factors when planning their resources to support the smart rollout. These include the rollout forecasts themselves, the known state of their network, their mix of in house and outsourced resource.</w:delText>
                </w:r>
              </w:del>
            </w:ins>
          </w:p>
        </w:tc>
      </w:tr>
      <w:tr w:rsidR="00BE1F6D" w:rsidRPr="00BE1F6D" w:rsidDel="0083437F" w14:paraId="79C3A94A" w14:textId="77777777" w:rsidTr="00BE1F6D">
        <w:trPr>
          <w:trHeight w:val="3600"/>
          <w:ins w:id="336" w:author="WoollarK" w:date="2017-09-11T16:08:00Z"/>
          <w:del w:id="337"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7932122F" w14:textId="77777777" w:rsidR="00BE1F6D" w:rsidRPr="00BE1F6D" w:rsidDel="0083437F" w:rsidRDefault="00BE1F6D" w:rsidP="00BE1F6D">
            <w:pPr>
              <w:spacing w:before="0" w:after="0" w:line="240" w:lineRule="auto"/>
              <w:rPr>
                <w:ins w:id="338" w:author="WoollarK" w:date="2017-09-11T16:08:00Z"/>
                <w:del w:id="339" w:author="Lauren Nicholls" w:date="2017-10-16T11:34:00Z"/>
                <w:rFonts w:ascii="Calibri" w:hAnsi="Calibri"/>
                <w:color w:val="000000"/>
                <w:sz w:val="22"/>
                <w:szCs w:val="22"/>
              </w:rPr>
            </w:pPr>
            <w:ins w:id="340" w:author="WoollarK" w:date="2017-09-11T16:08:00Z">
              <w:del w:id="341" w:author="Lauren Nicholls" w:date="2017-10-16T11:34:00Z">
                <w:r w:rsidRPr="00BE1F6D" w:rsidDel="0083437F">
                  <w:rPr>
                    <w:rFonts w:ascii="Calibri" w:hAnsi="Calibri"/>
                    <w:color w:val="000000"/>
                    <w:sz w:val="22"/>
                    <w:szCs w:val="22"/>
                  </w:rPr>
                  <w:delText>2% cap represents funded baseline established by Ofgem</w:delText>
                </w:r>
              </w:del>
            </w:ins>
          </w:p>
        </w:tc>
        <w:tc>
          <w:tcPr>
            <w:tcW w:w="4420" w:type="dxa"/>
            <w:tcBorders>
              <w:top w:val="nil"/>
              <w:left w:val="nil"/>
              <w:bottom w:val="single" w:sz="4" w:space="0" w:color="auto"/>
              <w:right w:val="single" w:sz="4" w:space="0" w:color="auto"/>
            </w:tcBorders>
            <w:shd w:val="clear" w:color="auto" w:fill="auto"/>
            <w:hideMark/>
          </w:tcPr>
          <w:p w14:paraId="10F09CFF" w14:textId="77777777" w:rsidR="00BE1F6D" w:rsidRPr="00BE1F6D" w:rsidDel="0083437F" w:rsidRDefault="00BE1F6D" w:rsidP="00BE1F6D">
            <w:pPr>
              <w:spacing w:before="0" w:after="0" w:line="240" w:lineRule="auto"/>
              <w:rPr>
                <w:ins w:id="342" w:author="WoollarK" w:date="2017-09-11T16:08:00Z"/>
                <w:del w:id="343" w:author="Lauren Nicholls" w:date="2017-10-16T11:34:00Z"/>
                <w:rFonts w:ascii="Calibri" w:hAnsi="Calibri"/>
                <w:color w:val="000000"/>
                <w:sz w:val="22"/>
                <w:szCs w:val="22"/>
              </w:rPr>
            </w:pPr>
            <w:ins w:id="344" w:author="WoollarK" w:date="2017-09-11T16:08:00Z">
              <w:del w:id="345" w:author="Lauren Nicholls" w:date="2017-10-16T11:34:00Z">
                <w:r w:rsidRPr="00BE1F6D" w:rsidDel="0083437F">
                  <w:rPr>
                    <w:rFonts w:ascii="Calibri" w:hAnsi="Calibri"/>
                    <w:color w:val="000000"/>
                    <w:sz w:val="22"/>
                    <w:szCs w:val="22"/>
                  </w:rPr>
                  <w:delText>The 2% figure approved by Ofgem under DCP 195A related to the volume of smart meters rolled out by Suppliers when compared to their forecast not to a cap on intervention rates. This will be addressed in the legal text by amending the drafting to reflect the 102% figure approved by Ofgem in the DCP 195A decision letter. 3.7  DNOs are fully funded for interventions up to 10% as per Special Licence Condition 3E (Smart-Meter Roll-out costs) and the policy has been implemented in the the Strategy Decision para 3.7 as follows  "This is set at the lower end of current DNO forecasts of intervention rates, but given the limited number of smart meters installed to date, we believe it is a prudent level. The volume driver will apply if actual volumes of call-outs are higher or lower than this. There will not be a dead-band for this mechanism.</w:delText>
                </w:r>
              </w:del>
            </w:ins>
            <w:ins w:id="346" w:author="WoollarK" w:date="2017-09-11T16:13:00Z">
              <w:del w:id="347" w:author="Lauren Nicholls" w:date="2017-10-16T11:34:00Z">
                <w:r w:rsidDel="0083437F">
                  <w:rPr>
                    <w:rFonts w:ascii="Calibri" w:hAnsi="Calibri"/>
                    <w:color w:val="000000"/>
                    <w:sz w:val="22"/>
                    <w:szCs w:val="22"/>
                  </w:rPr>
                  <w:delText>”</w:delText>
                </w:r>
              </w:del>
            </w:ins>
          </w:p>
        </w:tc>
      </w:tr>
      <w:tr w:rsidR="00BE1F6D" w:rsidRPr="00BE1F6D" w:rsidDel="0083437F" w14:paraId="6682C5D0" w14:textId="77777777" w:rsidTr="00BE1F6D">
        <w:trPr>
          <w:trHeight w:val="1200"/>
          <w:ins w:id="348" w:author="WoollarK" w:date="2017-09-11T16:08:00Z"/>
          <w:del w:id="349"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62428719" w14:textId="77777777" w:rsidR="00BE1F6D" w:rsidRPr="00BE1F6D" w:rsidDel="0083437F" w:rsidRDefault="00BE1F6D" w:rsidP="00BE1F6D">
            <w:pPr>
              <w:spacing w:before="0" w:after="0" w:line="240" w:lineRule="auto"/>
              <w:rPr>
                <w:ins w:id="350" w:author="WoollarK" w:date="2017-09-11T16:08:00Z"/>
                <w:del w:id="351" w:author="Lauren Nicholls" w:date="2017-10-16T11:34:00Z"/>
                <w:rFonts w:ascii="Calibri" w:hAnsi="Calibri"/>
                <w:color w:val="000000"/>
                <w:sz w:val="22"/>
                <w:szCs w:val="22"/>
              </w:rPr>
            </w:pPr>
            <w:ins w:id="352" w:author="WoollarK" w:date="2017-09-11T16:08:00Z">
              <w:del w:id="353" w:author="Lauren Nicholls" w:date="2017-10-16T11:34:00Z">
                <w:r w:rsidRPr="00BE1F6D" w:rsidDel="0083437F">
                  <w:rPr>
                    <w:rFonts w:ascii="Calibri" w:hAnsi="Calibri"/>
                    <w:color w:val="000000"/>
                    <w:sz w:val="22"/>
                    <w:szCs w:val="22"/>
                  </w:rPr>
                  <w:delText>Only a limited pool to draw resources from - takes 2 years to recruit and train before they are effective</w:delText>
                </w:r>
              </w:del>
            </w:ins>
          </w:p>
        </w:tc>
        <w:tc>
          <w:tcPr>
            <w:tcW w:w="4420" w:type="dxa"/>
            <w:tcBorders>
              <w:top w:val="nil"/>
              <w:left w:val="nil"/>
              <w:bottom w:val="single" w:sz="4" w:space="0" w:color="auto"/>
              <w:right w:val="single" w:sz="4" w:space="0" w:color="auto"/>
            </w:tcBorders>
            <w:shd w:val="clear" w:color="auto" w:fill="auto"/>
            <w:hideMark/>
          </w:tcPr>
          <w:p w14:paraId="2D45B6CE" w14:textId="77777777" w:rsidR="00BE1F6D" w:rsidRPr="00BE1F6D" w:rsidDel="0083437F" w:rsidRDefault="00BE1F6D" w:rsidP="00BE1F6D">
            <w:pPr>
              <w:spacing w:before="0" w:after="0" w:line="240" w:lineRule="auto"/>
              <w:rPr>
                <w:ins w:id="354" w:author="WoollarK" w:date="2017-09-11T16:08:00Z"/>
                <w:del w:id="355" w:author="Lauren Nicholls" w:date="2017-10-16T11:34:00Z"/>
                <w:rFonts w:ascii="Calibri" w:hAnsi="Calibri"/>
                <w:color w:val="000000"/>
                <w:sz w:val="22"/>
                <w:szCs w:val="22"/>
              </w:rPr>
            </w:pPr>
            <w:ins w:id="356" w:author="WoollarK" w:date="2017-09-11T16:08:00Z">
              <w:del w:id="357" w:author="Lauren Nicholls" w:date="2017-10-16T11:34:00Z">
                <w:r w:rsidRPr="00BE1F6D" w:rsidDel="0083437F">
                  <w:rPr>
                    <w:rFonts w:ascii="Calibri" w:hAnsi="Calibri"/>
                    <w:color w:val="000000"/>
                    <w:sz w:val="22"/>
                    <w:szCs w:val="22"/>
                  </w:rPr>
                  <w:delText>DNOs claim that they are taking reasonable endevours now to meet the SLA even though intervention rates are well above the 2% cap in place and it is claimed that Suppliers have been over forecasting their smart meter installations</w:delText>
                </w:r>
              </w:del>
            </w:ins>
          </w:p>
        </w:tc>
      </w:tr>
      <w:tr w:rsidR="00BE1F6D" w:rsidRPr="00BE1F6D" w:rsidDel="0083437F" w14:paraId="34F7175C" w14:textId="77777777" w:rsidTr="00BE1F6D">
        <w:trPr>
          <w:trHeight w:val="600"/>
          <w:ins w:id="358" w:author="WoollarK" w:date="2017-09-11T16:08:00Z"/>
          <w:del w:id="359"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41EBB99E" w14:textId="77777777" w:rsidR="00BE1F6D" w:rsidRPr="00BE1F6D" w:rsidDel="0083437F" w:rsidRDefault="00BE1F6D" w:rsidP="00BE1F6D">
            <w:pPr>
              <w:spacing w:before="0" w:after="0" w:line="240" w:lineRule="auto"/>
              <w:rPr>
                <w:ins w:id="360" w:author="WoollarK" w:date="2017-09-11T16:08:00Z"/>
                <w:del w:id="361" w:author="Lauren Nicholls" w:date="2017-10-16T11:34:00Z"/>
                <w:rFonts w:ascii="Calibri" w:hAnsi="Calibri"/>
                <w:color w:val="000000"/>
                <w:sz w:val="22"/>
                <w:szCs w:val="22"/>
              </w:rPr>
            </w:pPr>
            <w:ins w:id="362" w:author="WoollarK" w:date="2017-09-11T16:08:00Z">
              <w:del w:id="363" w:author="Lauren Nicholls" w:date="2017-10-16T11:34:00Z">
                <w:r w:rsidRPr="00BE1F6D" w:rsidDel="0083437F">
                  <w:rPr>
                    <w:rFonts w:ascii="Calibri" w:hAnsi="Calibri"/>
                    <w:color w:val="000000"/>
                    <w:sz w:val="22"/>
                    <w:szCs w:val="22"/>
                  </w:rPr>
                  <w:delText>Not comfortable with 110% limit</w:delText>
                </w:r>
              </w:del>
            </w:ins>
          </w:p>
        </w:tc>
        <w:tc>
          <w:tcPr>
            <w:tcW w:w="4420" w:type="dxa"/>
            <w:tcBorders>
              <w:top w:val="nil"/>
              <w:left w:val="nil"/>
              <w:bottom w:val="single" w:sz="4" w:space="0" w:color="auto"/>
              <w:right w:val="single" w:sz="4" w:space="0" w:color="auto"/>
            </w:tcBorders>
            <w:shd w:val="clear" w:color="auto" w:fill="auto"/>
            <w:hideMark/>
          </w:tcPr>
          <w:p w14:paraId="0B3CC24F" w14:textId="77777777" w:rsidR="00BE1F6D" w:rsidRPr="00BE1F6D" w:rsidDel="0083437F" w:rsidRDefault="00BE1F6D" w:rsidP="00BE1F6D">
            <w:pPr>
              <w:spacing w:before="0" w:after="0" w:line="240" w:lineRule="auto"/>
              <w:rPr>
                <w:ins w:id="364" w:author="WoollarK" w:date="2017-09-11T16:08:00Z"/>
                <w:del w:id="365" w:author="Lauren Nicholls" w:date="2017-10-16T11:34:00Z"/>
                <w:rFonts w:ascii="Calibri" w:hAnsi="Calibri"/>
                <w:color w:val="000000"/>
                <w:sz w:val="22"/>
                <w:szCs w:val="22"/>
              </w:rPr>
            </w:pPr>
            <w:ins w:id="366" w:author="WoollarK" w:date="2017-09-11T16:08:00Z">
              <w:del w:id="367" w:author="Lauren Nicholls" w:date="2017-10-16T11:34:00Z">
                <w:r w:rsidRPr="00BE1F6D" w:rsidDel="0083437F">
                  <w:rPr>
                    <w:rFonts w:ascii="Calibri" w:hAnsi="Calibri"/>
                    <w:color w:val="000000"/>
                    <w:sz w:val="22"/>
                    <w:szCs w:val="22"/>
                  </w:rPr>
                  <w:delText>This will be addressed in the legal text by amending the drafting to reflect the 102% figure approved by Ofgem.</w:delText>
                </w:r>
              </w:del>
            </w:ins>
          </w:p>
        </w:tc>
      </w:tr>
      <w:tr w:rsidR="00BE1F6D" w:rsidRPr="00BE1F6D" w:rsidDel="0083437F" w14:paraId="33AAAC63" w14:textId="77777777" w:rsidTr="00BE1F6D">
        <w:trPr>
          <w:trHeight w:val="900"/>
          <w:ins w:id="368" w:author="WoollarK" w:date="2017-09-11T16:08:00Z"/>
          <w:del w:id="369"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0647E2EA" w14:textId="77777777" w:rsidR="00BE1F6D" w:rsidRPr="00BE1F6D" w:rsidDel="0083437F" w:rsidRDefault="00BE1F6D" w:rsidP="00BE1F6D">
            <w:pPr>
              <w:spacing w:before="0" w:after="0" w:line="240" w:lineRule="auto"/>
              <w:rPr>
                <w:ins w:id="370" w:author="WoollarK" w:date="2017-09-11T16:08:00Z"/>
                <w:del w:id="371" w:author="Lauren Nicholls" w:date="2017-10-16T11:34:00Z"/>
                <w:rFonts w:ascii="Calibri" w:hAnsi="Calibri"/>
                <w:color w:val="000000"/>
                <w:sz w:val="22"/>
                <w:szCs w:val="22"/>
              </w:rPr>
            </w:pPr>
            <w:ins w:id="372" w:author="WoollarK" w:date="2017-09-11T16:08:00Z">
              <w:del w:id="373" w:author="Lauren Nicholls" w:date="2017-10-16T11:34:00Z">
                <w:r w:rsidRPr="00BE1F6D" w:rsidDel="0083437F">
                  <w:rPr>
                    <w:rFonts w:ascii="Calibri" w:hAnsi="Calibri"/>
                    <w:color w:val="000000"/>
                    <w:sz w:val="22"/>
                    <w:szCs w:val="22"/>
                  </w:rPr>
                  <w:delText>The proposed release mechanism provides no incentive for Suppliers to report accurately</w:delText>
                </w:r>
              </w:del>
            </w:ins>
          </w:p>
        </w:tc>
        <w:tc>
          <w:tcPr>
            <w:tcW w:w="4420" w:type="dxa"/>
            <w:tcBorders>
              <w:top w:val="nil"/>
              <w:left w:val="nil"/>
              <w:bottom w:val="single" w:sz="4" w:space="0" w:color="auto"/>
              <w:right w:val="single" w:sz="4" w:space="0" w:color="auto"/>
            </w:tcBorders>
            <w:shd w:val="clear" w:color="auto" w:fill="auto"/>
            <w:hideMark/>
          </w:tcPr>
          <w:p w14:paraId="0ED8F138" w14:textId="77777777" w:rsidR="00BE1F6D" w:rsidRPr="00BE1F6D" w:rsidDel="0083437F" w:rsidRDefault="00BE1F6D" w:rsidP="00BE1F6D">
            <w:pPr>
              <w:spacing w:before="0" w:after="0" w:line="240" w:lineRule="auto"/>
              <w:rPr>
                <w:ins w:id="374" w:author="WoollarK" w:date="2017-09-11T16:08:00Z"/>
                <w:del w:id="375" w:author="Lauren Nicholls" w:date="2017-10-16T11:34:00Z"/>
                <w:rFonts w:ascii="Calibri" w:hAnsi="Calibri"/>
                <w:color w:val="000000"/>
                <w:sz w:val="22"/>
                <w:szCs w:val="22"/>
              </w:rPr>
            </w:pPr>
            <w:ins w:id="376" w:author="WoollarK" w:date="2017-09-11T16:08:00Z">
              <w:del w:id="377" w:author="Lauren Nicholls" w:date="2017-10-16T11:34:00Z">
                <w:r w:rsidRPr="00BE1F6D" w:rsidDel="0083437F">
                  <w:rPr>
                    <w:rFonts w:ascii="Calibri" w:hAnsi="Calibri"/>
                    <w:color w:val="000000"/>
                    <w:sz w:val="22"/>
                    <w:szCs w:val="22"/>
                  </w:rPr>
                  <w:delText>Suppliers have no incentive or motivation to abort meter installation jobs or unneccesarily report Cat A and B interventions. Meter workers are rewarded for completed smart meter installations.</w:delText>
                </w:r>
              </w:del>
            </w:ins>
          </w:p>
        </w:tc>
      </w:tr>
      <w:tr w:rsidR="00BE1F6D" w:rsidRPr="00BE1F6D" w:rsidDel="0083437F" w14:paraId="2778282F" w14:textId="77777777" w:rsidTr="00BE1F6D">
        <w:trPr>
          <w:trHeight w:val="300"/>
          <w:ins w:id="378" w:author="WoollarK" w:date="2017-09-11T16:08:00Z"/>
          <w:del w:id="379" w:author="Lauren Nicholls" w:date="2017-10-16T11:34:00Z"/>
        </w:trPr>
        <w:tc>
          <w:tcPr>
            <w:tcW w:w="4220" w:type="dxa"/>
            <w:tcBorders>
              <w:top w:val="nil"/>
              <w:left w:val="single" w:sz="4" w:space="0" w:color="auto"/>
              <w:bottom w:val="single" w:sz="4" w:space="0" w:color="auto"/>
              <w:right w:val="single" w:sz="4" w:space="0" w:color="auto"/>
            </w:tcBorders>
            <w:shd w:val="clear" w:color="auto" w:fill="auto"/>
            <w:hideMark/>
          </w:tcPr>
          <w:p w14:paraId="35A430E6" w14:textId="77777777" w:rsidR="00BE1F6D" w:rsidRPr="00BE1F6D" w:rsidDel="0083437F" w:rsidRDefault="00BE1F6D" w:rsidP="00BE1F6D">
            <w:pPr>
              <w:spacing w:before="0" w:after="0" w:line="240" w:lineRule="auto"/>
              <w:rPr>
                <w:ins w:id="380" w:author="WoollarK" w:date="2017-09-11T16:08:00Z"/>
                <w:del w:id="381" w:author="Lauren Nicholls" w:date="2017-10-16T11:34:00Z"/>
                <w:rFonts w:ascii="Calibri" w:hAnsi="Calibri"/>
                <w:color w:val="000000"/>
                <w:sz w:val="22"/>
                <w:szCs w:val="22"/>
              </w:rPr>
            </w:pPr>
            <w:ins w:id="382" w:author="WoollarK" w:date="2017-09-11T16:08:00Z">
              <w:del w:id="383" w:author="Lauren Nicholls" w:date="2017-10-16T11:34:00Z">
                <w:r w:rsidRPr="00BE1F6D" w:rsidDel="0083437F">
                  <w:rPr>
                    <w:rFonts w:ascii="Calibri" w:hAnsi="Calibri"/>
                    <w:color w:val="000000"/>
                    <w:sz w:val="22"/>
                    <w:szCs w:val="22"/>
                  </w:rPr>
                  <w:delText>Separate CP to penalise suppliers for forecasting inaccurac</w:delText>
                </w:r>
                <w:r w:rsidRPr="00BE1F6D" w:rsidDel="0083437F">
                  <w:rPr>
                    <w:rFonts w:ascii="Calibri" w:hAnsi="Calibri"/>
                    <w:b/>
                    <w:bCs/>
                    <w:color w:val="000000"/>
                    <w:sz w:val="22"/>
                    <w:szCs w:val="22"/>
                  </w:rPr>
                  <w:delText>ies</w:delText>
                </w:r>
              </w:del>
            </w:ins>
          </w:p>
        </w:tc>
        <w:tc>
          <w:tcPr>
            <w:tcW w:w="4420" w:type="dxa"/>
            <w:tcBorders>
              <w:top w:val="nil"/>
              <w:left w:val="nil"/>
              <w:bottom w:val="single" w:sz="4" w:space="0" w:color="auto"/>
              <w:right w:val="single" w:sz="4" w:space="0" w:color="auto"/>
            </w:tcBorders>
            <w:shd w:val="clear" w:color="auto" w:fill="auto"/>
            <w:hideMark/>
          </w:tcPr>
          <w:p w14:paraId="76F4C6B6" w14:textId="77777777" w:rsidR="00BE1F6D" w:rsidRPr="00BE1F6D" w:rsidDel="0083437F" w:rsidRDefault="00BE1F6D" w:rsidP="00BE1F6D">
            <w:pPr>
              <w:spacing w:before="0" w:after="0" w:line="240" w:lineRule="auto"/>
              <w:rPr>
                <w:ins w:id="384" w:author="WoollarK" w:date="2017-09-11T16:08:00Z"/>
                <w:del w:id="385" w:author="Lauren Nicholls" w:date="2017-10-16T11:34:00Z"/>
                <w:rFonts w:ascii="Calibri" w:hAnsi="Calibri"/>
                <w:color w:val="000000"/>
                <w:sz w:val="22"/>
                <w:szCs w:val="22"/>
              </w:rPr>
            </w:pPr>
            <w:ins w:id="386" w:author="WoollarK" w:date="2017-09-11T16:08:00Z">
              <w:del w:id="387" w:author="Lauren Nicholls" w:date="2017-10-16T11:34:00Z">
                <w:r w:rsidRPr="00BE1F6D" w:rsidDel="0083437F">
                  <w:rPr>
                    <w:rFonts w:ascii="Calibri" w:hAnsi="Calibri"/>
                    <w:color w:val="000000"/>
                    <w:sz w:val="22"/>
                    <w:szCs w:val="22"/>
                  </w:rPr>
                  <w:delText>This would need to be raised as a seperate modification to DCUSA</w:delText>
                </w:r>
              </w:del>
            </w:ins>
          </w:p>
        </w:tc>
      </w:tr>
    </w:tbl>
    <w:p w14:paraId="47AA547D" w14:textId="77777777" w:rsidR="00955D36" w:rsidRDefault="00955D36">
      <w:pPr>
        <w:rPr>
          <w:ins w:id="388" w:author="WoollarK" w:date="2017-09-11T15:59:00Z"/>
        </w:rPr>
        <w:pPrChange w:id="389" w:author="WoollarK" w:date="2017-09-11T16:01:00Z">
          <w:pPr>
            <w:pStyle w:val="Heading2"/>
            <w:numPr>
              <w:ilvl w:val="1"/>
              <w:numId w:val="14"/>
            </w:numPr>
            <w:spacing w:before="240" w:after="60" w:line="360" w:lineRule="auto"/>
            <w:ind w:left="576" w:hanging="576"/>
          </w:pPr>
        </w:pPrChange>
      </w:pPr>
    </w:p>
    <w:p w14:paraId="6C7808D6"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In summary, the Group considered the below:</w:t>
      </w:r>
    </w:p>
    <w:p w14:paraId="53F7FA3E"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1 - Do you understand the intent of DCP 297?</w:t>
      </w:r>
    </w:p>
    <w:p w14:paraId="6B480A24"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discussed intent of the change as one respondent had raised potential ambiguities between the title, purpose, summary and legal text. A member clarified that the change was proposing to release DNOs from their obligations to meet the service level where Supplier’s volumes of attempted smart meter installations exceed 110% of their forecast, which would be clarified in the Change Report.</w:t>
      </w:r>
      <w:ins w:id="390" w:author="Lauren Nicholls" w:date="2017-10-16T11:39:00Z">
        <w:r w:rsidR="0083437F">
          <w:rPr>
            <w:color w:val="auto"/>
            <w:sz w:val="20"/>
            <w:szCs w:val="20"/>
          </w:rPr>
          <w:t xml:space="preserve"> </w:t>
        </w:r>
      </w:ins>
    </w:p>
    <w:p w14:paraId="45B9FD51"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2 - Are you supportive of the principles of the DCP 297? If not, why not?</w:t>
      </w:r>
    </w:p>
    <w:p w14:paraId="0B37D82F"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Most of the respondents were supportive of the principles of improving customer service </w:t>
      </w:r>
      <w:ins w:id="391" w:author="Lauren Nicholls" w:date="2017-08-14T11:31:00Z">
        <w:r w:rsidR="003E7C9C">
          <w:rPr>
            <w:color w:val="auto"/>
            <w:sz w:val="20"/>
            <w:szCs w:val="20"/>
          </w:rPr>
          <w:t xml:space="preserve">but not in the manner </w:t>
        </w:r>
      </w:ins>
      <w:ins w:id="392" w:author="Lauren Nicholls" w:date="2017-08-14T11:32:00Z">
        <w:r w:rsidR="003E7C9C">
          <w:rPr>
            <w:color w:val="auto"/>
            <w:sz w:val="20"/>
            <w:szCs w:val="20"/>
          </w:rPr>
          <w:t xml:space="preserve">proposed by </w:t>
        </w:r>
      </w:ins>
      <w:del w:id="393" w:author="Lauren Nicholls" w:date="2017-08-14T11:32:00Z">
        <w:r w:rsidRPr="00CC4353" w:rsidDel="003E7C9C">
          <w:rPr>
            <w:color w:val="auto"/>
            <w:sz w:val="20"/>
            <w:szCs w:val="20"/>
          </w:rPr>
          <w:delText xml:space="preserve">rather than </w:delText>
        </w:r>
      </w:del>
      <w:del w:id="394" w:author="Lauren Nicholls" w:date="2017-08-14T11:31:00Z">
        <w:r w:rsidRPr="00CC4353" w:rsidDel="003E7C9C">
          <w:rPr>
            <w:color w:val="auto"/>
            <w:sz w:val="20"/>
            <w:szCs w:val="20"/>
          </w:rPr>
          <w:delText xml:space="preserve">of </w:delText>
        </w:r>
      </w:del>
      <w:del w:id="395" w:author="Lauren Nicholls" w:date="2017-08-14T11:32:00Z">
        <w:r w:rsidRPr="00CC4353" w:rsidDel="003E7C9C">
          <w:rPr>
            <w:color w:val="auto"/>
            <w:sz w:val="20"/>
            <w:szCs w:val="20"/>
          </w:rPr>
          <w:delText xml:space="preserve">the way in which </w:delText>
        </w:r>
      </w:del>
      <w:r w:rsidRPr="00CC4353">
        <w:rPr>
          <w:color w:val="auto"/>
          <w:sz w:val="20"/>
          <w:szCs w:val="20"/>
        </w:rPr>
        <w:t>DCP 297</w:t>
      </w:r>
      <w:del w:id="396" w:author="Lauren Nicholls" w:date="2017-08-14T11:32:00Z">
        <w:r w:rsidRPr="00CC4353" w:rsidDel="003E7C9C">
          <w:rPr>
            <w:color w:val="auto"/>
            <w:sz w:val="20"/>
            <w:szCs w:val="20"/>
          </w:rPr>
          <w:delText xml:space="preserve"> seeks to do so</w:delText>
        </w:r>
      </w:del>
      <w:r w:rsidRPr="00CC4353">
        <w:rPr>
          <w:color w:val="auto"/>
          <w:sz w:val="20"/>
          <w:szCs w:val="20"/>
        </w:rPr>
        <w:t xml:space="preserve">. A member </w:t>
      </w:r>
      <w:del w:id="397" w:author="WoollarK" w:date="2017-08-21T12:18:00Z">
        <w:r w:rsidRPr="00CC4353" w:rsidDel="00BF0399">
          <w:rPr>
            <w:color w:val="auto"/>
            <w:sz w:val="20"/>
            <w:szCs w:val="20"/>
          </w:rPr>
          <w:delText xml:space="preserve">highlighted </w:delText>
        </w:r>
      </w:del>
      <w:ins w:id="398" w:author="WoollarK" w:date="2017-08-21T12:18:00Z">
        <w:r w:rsidR="00BF0399">
          <w:rPr>
            <w:color w:val="auto"/>
            <w:sz w:val="20"/>
            <w:szCs w:val="20"/>
          </w:rPr>
          <w:t xml:space="preserve">suggested </w:t>
        </w:r>
      </w:ins>
      <w:r w:rsidRPr="00CC4353">
        <w:rPr>
          <w:color w:val="auto"/>
          <w:sz w:val="20"/>
          <w:szCs w:val="20"/>
        </w:rPr>
        <w:t xml:space="preserve">that misreporting of </w:t>
      </w:r>
      <w:ins w:id="399" w:author="WoollarK" w:date="2017-08-17T15:08:00Z">
        <w:r w:rsidR="00C1210D">
          <w:rPr>
            <w:color w:val="auto"/>
            <w:sz w:val="20"/>
            <w:szCs w:val="20"/>
          </w:rPr>
          <w:t>intervention requests</w:t>
        </w:r>
      </w:ins>
      <w:del w:id="400" w:author="WoollarK" w:date="2017-08-17T15:08:00Z">
        <w:r w:rsidRPr="00CC4353" w:rsidDel="00C1210D">
          <w:rPr>
            <w:color w:val="auto"/>
            <w:sz w:val="20"/>
            <w:szCs w:val="20"/>
          </w:rPr>
          <w:delText>faults</w:delText>
        </w:r>
      </w:del>
      <w:r w:rsidRPr="00CC4353">
        <w:rPr>
          <w:color w:val="auto"/>
          <w:sz w:val="20"/>
          <w:szCs w:val="20"/>
        </w:rPr>
        <w:t xml:space="preserve"> is a big issue, </w:t>
      </w:r>
      <w:del w:id="401" w:author="WoollarK" w:date="2017-08-21T12:18:00Z">
        <w:r w:rsidRPr="00CC4353" w:rsidDel="00BF0399">
          <w:rPr>
            <w:color w:val="auto"/>
            <w:sz w:val="20"/>
            <w:szCs w:val="20"/>
          </w:rPr>
          <w:delText>with</w:delText>
        </w:r>
      </w:del>
      <w:ins w:id="402" w:author="WoollarK" w:date="2017-08-21T12:18:00Z">
        <w:del w:id="403" w:author="Lauren Nicholls" w:date="2017-10-16T12:02:00Z">
          <w:r w:rsidR="00BF0399" w:rsidDel="005A7EBE">
            <w:rPr>
              <w:color w:val="auto"/>
              <w:sz w:val="20"/>
              <w:szCs w:val="20"/>
            </w:rPr>
            <w:delText>beleiving</w:delText>
          </w:r>
        </w:del>
      </w:ins>
      <w:ins w:id="404" w:author="Lauren Nicholls" w:date="2017-10-16T12:02:00Z">
        <w:r w:rsidR="005A7EBE">
          <w:rPr>
            <w:color w:val="auto"/>
            <w:sz w:val="20"/>
            <w:szCs w:val="20"/>
          </w:rPr>
          <w:t>believing</w:t>
        </w:r>
      </w:ins>
      <w:ins w:id="405" w:author="WoollarK" w:date="2017-08-21T12:18:00Z">
        <w:r w:rsidR="00BF0399">
          <w:rPr>
            <w:color w:val="auto"/>
            <w:sz w:val="20"/>
            <w:szCs w:val="20"/>
          </w:rPr>
          <w:t xml:space="preserve"> that</w:t>
        </w:r>
      </w:ins>
      <w:r w:rsidRPr="00CC4353">
        <w:rPr>
          <w:color w:val="auto"/>
          <w:sz w:val="20"/>
          <w:szCs w:val="20"/>
        </w:rPr>
        <w:t xml:space="preserve"> huge variances</w:t>
      </w:r>
      <w:ins w:id="406" w:author="WoollarK" w:date="2017-08-21T12:19:00Z">
        <w:r w:rsidR="00BF0399">
          <w:rPr>
            <w:color w:val="auto"/>
            <w:sz w:val="20"/>
            <w:szCs w:val="20"/>
          </w:rPr>
          <w:t xml:space="preserve"> were</w:t>
        </w:r>
      </w:ins>
      <w:r w:rsidRPr="00CC4353">
        <w:rPr>
          <w:color w:val="auto"/>
          <w:sz w:val="20"/>
          <w:szCs w:val="20"/>
        </w:rPr>
        <w:t xml:space="preserve"> being witnessed, that need to be addressed. It was noted that Meter Operators should not be looking for DNO defects with mirrors and that potentially endless </w:t>
      </w:r>
      <w:ins w:id="407" w:author="WoollarK" w:date="2017-08-17T15:08:00Z">
        <w:r w:rsidR="00C1210D">
          <w:rPr>
            <w:color w:val="auto"/>
            <w:sz w:val="20"/>
            <w:szCs w:val="20"/>
          </w:rPr>
          <w:t>intervention requests</w:t>
        </w:r>
      </w:ins>
      <w:del w:id="408" w:author="WoollarK" w:date="2017-08-17T15:08:00Z">
        <w:r w:rsidRPr="00CC4353" w:rsidDel="00C1210D">
          <w:rPr>
            <w:color w:val="auto"/>
            <w:sz w:val="20"/>
            <w:szCs w:val="20"/>
          </w:rPr>
          <w:delText>defaults</w:delText>
        </w:r>
      </w:del>
      <w:r w:rsidRPr="00CC4353">
        <w:rPr>
          <w:color w:val="auto"/>
          <w:sz w:val="20"/>
          <w:szCs w:val="20"/>
        </w:rPr>
        <w:t xml:space="preserve"> could be raised without a cap, outside of the control of DNO’s. The Group agreed that </w:t>
      </w:r>
      <w:del w:id="409" w:author="Lauren Nicholls" w:date="2017-08-14T11:26:00Z">
        <w:r w:rsidRPr="00CC4353" w:rsidDel="00C63FA7">
          <w:rPr>
            <w:color w:val="auto"/>
            <w:sz w:val="20"/>
            <w:szCs w:val="20"/>
          </w:rPr>
          <w:delText xml:space="preserve">NSAP </w:delText>
        </w:r>
      </w:del>
      <w:ins w:id="410" w:author="Lauren Nicholls" w:date="2017-08-14T11:26:00Z">
        <w:r w:rsidR="00C63FA7">
          <w:rPr>
            <w:color w:val="auto"/>
            <w:sz w:val="20"/>
            <w:szCs w:val="20"/>
          </w:rPr>
          <w:t>Suppliers</w:t>
        </w:r>
        <w:r w:rsidR="00C63FA7" w:rsidRPr="00CC4353">
          <w:rPr>
            <w:color w:val="auto"/>
            <w:sz w:val="20"/>
            <w:szCs w:val="20"/>
          </w:rPr>
          <w:t xml:space="preserve"> </w:t>
        </w:r>
      </w:ins>
      <w:r w:rsidRPr="00CC4353">
        <w:rPr>
          <w:color w:val="auto"/>
          <w:sz w:val="20"/>
          <w:szCs w:val="20"/>
        </w:rPr>
        <w:t>need to be involved in the training of Meter Operators</w:t>
      </w:r>
      <w:ins w:id="411" w:author="Lauren Nicholls" w:date="2017-08-14T11:26:00Z">
        <w:r w:rsidR="00C63FA7">
          <w:rPr>
            <w:color w:val="auto"/>
            <w:sz w:val="20"/>
            <w:szCs w:val="20"/>
          </w:rPr>
          <w:t xml:space="preserve"> to ensure reporting accuracy, with NSAP (or alternate train</w:t>
        </w:r>
      </w:ins>
      <w:ins w:id="412" w:author="Lauren Nicholls" w:date="2017-08-14T11:27:00Z">
        <w:r w:rsidR="00C63FA7">
          <w:rPr>
            <w:color w:val="auto"/>
            <w:sz w:val="20"/>
            <w:szCs w:val="20"/>
          </w:rPr>
          <w:t>ing providers) being noted to be part of the solution to the reporting issues</w:t>
        </w:r>
      </w:ins>
      <w:r w:rsidRPr="00CC4353">
        <w:rPr>
          <w:color w:val="auto"/>
          <w:sz w:val="20"/>
          <w:szCs w:val="20"/>
        </w:rPr>
        <w:t>.</w:t>
      </w:r>
      <w:ins w:id="413" w:author="WoollarK" w:date="2017-08-17T15:09:00Z">
        <w:r w:rsidR="00C1210D">
          <w:rPr>
            <w:color w:val="auto"/>
            <w:sz w:val="20"/>
            <w:szCs w:val="20"/>
          </w:rPr>
          <w:t xml:space="preserve"> All Meter Operators should be reporting interventions in line with </w:t>
        </w:r>
      </w:ins>
      <w:ins w:id="414" w:author="WoollarK" w:date="2017-08-17T15:12:00Z">
        <w:r w:rsidR="00C1210D">
          <w:rPr>
            <w:color w:val="auto"/>
            <w:sz w:val="20"/>
            <w:szCs w:val="20"/>
          </w:rPr>
          <w:t xml:space="preserve">Clause </w:t>
        </w:r>
      </w:ins>
      <w:ins w:id="415" w:author="WoollarK" w:date="2017-08-17T15:11:00Z">
        <w:r w:rsidR="00C1210D">
          <w:rPr>
            <w:color w:val="auto"/>
            <w:sz w:val="20"/>
            <w:szCs w:val="20"/>
          </w:rPr>
          <w:t xml:space="preserve">30.5 of the DCUSA and </w:t>
        </w:r>
      </w:ins>
      <w:ins w:id="416" w:author="WoollarK" w:date="2017-08-17T15:09:00Z">
        <w:r w:rsidR="00C1210D">
          <w:rPr>
            <w:color w:val="auto"/>
            <w:sz w:val="20"/>
            <w:szCs w:val="20"/>
          </w:rPr>
          <w:t>t</w:t>
        </w:r>
        <w:r w:rsidR="00910F82">
          <w:rPr>
            <w:color w:val="auto"/>
            <w:sz w:val="20"/>
            <w:szCs w:val="20"/>
          </w:rPr>
          <w:t>he MOC</w:t>
        </w:r>
      </w:ins>
      <w:ins w:id="417" w:author="WoollarK" w:date="2017-08-17T15:23:00Z">
        <w:r w:rsidR="00910F82">
          <w:rPr>
            <w:color w:val="auto"/>
            <w:sz w:val="20"/>
            <w:szCs w:val="20"/>
          </w:rPr>
          <w:t>o</w:t>
        </w:r>
      </w:ins>
      <w:ins w:id="418" w:author="WoollarK" w:date="2017-08-17T15:09:00Z">
        <w:r w:rsidR="00C1210D">
          <w:rPr>
            <w:color w:val="auto"/>
            <w:sz w:val="20"/>
            <w:szCs w:val="20"/>
          </w:rPr>
          <w:t xml:space="preserve">PA Guidance for Service </w:t>
        </w:r>
      </w:ins>
      <w:ins w:id="419" w:author="WoollarK" w:date="2017-08-17T15:10:00Z">
        <w:r w:rsidR="00C1210D">
          <w:rPr>
            <w:color w:val="auto"/>
            <w:sz w:val="20"/>
            <w:szCs w:val="20"/>
          </w:rPr>
          <w:t>T</w:t>
        </w:r>
      </w:ins>
      <w:ins w:id="420" w:author="WoollarK" w:date="2017-08-17T15:09:00Z">
        <w:r w:rsidR="00C1210D">
          <w:rPr>
            <w:color w:val="auto"/>
            <w:sz w:val="20"/>
            <w:szCs w:val="20"/>
          </w:rPr>
          <w:t>ermination Issue</w:t>
        </w:r>
      </w:ins>
      <w:ins w:id="421" w:author="WoollarK" w:date="2017-08-17T15:12:00Z">
        <w:r w:rsidR="00C1210D">
          <w:rPr>
            <w:color w:val="auto"/>
            <w:sz w:val="20"/>
            <w:szCs w:val="20"/>
          </w:rPr>
          <w:t xml:space="preserve"> Reporting V3.4</w:t>
        </w:r>
      </w:ins>
    </w:p>
    <w:p w14:paraId="786D28AF"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A member suggested that photos of specific interventions are reviewed to determine how a Supplier, Meter Operator and DNO would deal with the reported defect to gain consensus across the industry participants.</w:t>
      </w:r>
    </w:p>
    <w:p w14:paraId="0EBEC8D3"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agreed, in principle, that a proactive approach for Suppliers and DNOs to work together on the requirement to contact customers within ten days for a Category B case or Category A case made safe was preferable.</w:t>
      </w:r>
    </w:p>
    <w:p w14:paraId="482AF4E2" w14:textId="77777777" w:rsidR="00CC4353" w:rsidRDefault="00CC4353" w:rsidP="00CC4353">
      <w:pPr>
        <w:pStyle w:val="Heading2"/>
        <w:numPr>
          <w:ilvl w:val="1"/>
          <w:numId w:val="14"/>
        </w:numPr>
        <w:spacing w:before="240" w:after="60" w:line="360" w:lineRule="auto"/>
        <w:rPr>
          <w:ins w:id="422" w:author="WoollarK" w:date="2017-08-17T15:19:00Z"/>
          <w:color w:val="auto"/>
          <w:sz w:val="20"/>
          <w:szCs w:val="20"/>
        </w:rPr>
      </w:pPr>
      <w:r w:rsidRPr="00CC4353">
        <w:rPr>
          <w:color w:val="auto"/>
          <w:sz w:val="20"/>
          <w:szCs w:val="20"/>
        </w:rPr>
        <w:t>A member noted that D0150 does not include attempted installs, which can be problematic because the change talks about attempted installs which can include aborted attempts outside of the control of the DNO. The Group agreed that a forecast covering both installations and aborted installations would help with planning.</w:t>
      </w:r>
      <w:ins w:id="423" w:author="WoollarK" w:date="2017-08-17T15:13:00Z">
        <w:r w:rsidR="00C1210D">
          <w:rPr>
            <w:color w:val="auto"/>
            <w:sz w:val="20"/>
            <w:szCs w:val="20"/>
          </w:rPr>
          <w:t xml:space="preserve"> Following review of the consultation responses the proposer has revised the legal drafting of the change to b</w:t>
        </w:r>
      </w:ins>
      <w:ins w:id="424" w:author="WoollarK" w:date="2017-08-17T15:14:00Z">
        <w:r w:rsidR="00C1210D">
          <w:rPr>
            <w:color w:val="auto"/>
            <w:sz w:val="20"/>
            <w:szCs w:val="20"/>
          </w:rPr>
          <w:t xml:space="preserve">e based on “actual” meter installations </w:t>
        </w:r>
      </w:ins>
      <w:ins w:id="425" w:author="WoollarK" w:date="2017-08-17T15:15:00Z">
        <w:r w:rsidR="00C1210D">
          <w:rPr>
            <w:color w:val="auto"/>
            <w:sz w:val="20"/>
            <w:szCs w:val="20"/>
          </w:rPr>
          <w:t xml:space="preserve">in a quarter </w:t>
        </w:r>
        <w:r w:rsidR="00C1210D">
          <w:rPr>
            <w:color w:val="auto"/>
            <w:sz w:val="20"/>
            <w:szCs w:val="20"/>
          </w:rPr>
          <w:lastRenderedPageBreak/>
          <w:t xml:space="preserve">rather than attempted. This will </w:t>
        </w:r>
      </w:ins>
      <w:ins w:id="426" w:author="WoollarK" w:date="2017-08-17T15:16:00Z">
        <w:r w:rsidR="00C1210D">
          <w:rPr>
            <w:color w:val="auto"/>
            <w:sz w:val="20"/>
            <w:szCs w:val="20"/>
          </w:rPr>
          <w:t>simplify</w:t>
        </w:r>
      </w:ins>
      <w:ins w:id="427" w:author="WoollarK" w:date="2017-08-17T15:15:00Z">
        <w:r w:rsidR="00C1210D">
          <w:rPr>
            <w:color w:val="auto"/>
            <w:sz w:val="20"/>
            <w:szCs w:val="20"/>
          </w:rPr>
          <w:t xml:space="preserve"> </w:t>
        </w:r>
      </w:ins>
      <w:ins w:id="428" w:author="WoollarK" w:date="2017-08-17T15:16:00Z">
        <w:r w:rsidR="00C1210D">
          <w:rPr>
            <w:color w:val="auto"/>
            <w:sz w:val="20"/>
            <w:szCs w:val="20"/>
          </w:rPr>
          <w:t>the calculation as actual meter instal</w:t>
        </w:r>
        <w:r w:rsidR="00910F82">
          <w:rPr>
            <w:color w:val="auto"/>
            <w:sz w:val="20"/>
            <w:szCs w:val="20"/>
          </w:rPr>
          <w:t>lation volume</w:t>
        </w:r>
        <w:r w:rsidR="00C1210D">
          <w:rPr>
            <w:color w:val="auto"/>
            <w:sz w:val="20"/>
            <w:szCs w:val="20"/>
          </w:rPr>
          <w:t xml:space="preserve"> can be monitored by </w:t>
        </w:r>
      </w:ins>
      <w:ins w:id="429" w:author="WoollarK" w:date="2017-08-17T15:17:00Z">
        <w:r w:rsidR="00910F82">
          <w:rPr>
            <w:color w:val="auto"/>
            <w:sz w:val="20"/>
            <w:szCs w:val="20"/>
          </w:rPr>
          <w:t xml:space="preserve">counting the number of D0150s that are sent by </w:t>
        </w:r>
      </w:ins>
      <w:ins w:id="430" w:author="WoollarK" w:date="2017-08-17T15:19:00Z">
        <w:r w:rsidR="00910F82">
          <w:rPr>
            <w:color w:val="auto"/>
            <w:sz w:val="20"/>
            <w:szCs w:val="20"/>
          </w:rPr>
          <w:t>the meter operator to the distributor.</w:t>
        </w:r>
      </w:ins>
    </w:p>
    <w:p w14:paraId="33015EB7" w14:textId="77777777" w:rsidR="00955D36" w:rsidRPr="005A7EBE" w:rsidRDefault="00910F82" w:rsidP="00055EC2">
      <w:pPr>
        <w:pStyle w:val="Heading2"/>
        <w:numPr>
          <w:ilvl w:val="1"/>
          <w:numId w:val="14"/>
        </w:numPr>
        <w:spacing w:before="240" w:after="60" w:line="360" w:lineRule="auto"/>
        <w:rPr>
          <w:color w:val="auto"/>
          <w:sz w:val="20"/>
          <w:szCs w:val="20"/>
          <w:rPrChange w:id="431" w:author="Lauren Nicholls" w:date="2017-10-16T12:06:00Z">
            <w:rPr/>
          </w:rPrChange>
        </w:rPr>
      </w:pPr>
      <w:ins w:id="432" w:author="WoollarK" w:date="2017-08-17T15:19:00Z">
        <w:r w:rsidRPr="005A7EBE">
          <w:rPr>
            <w:color w:val="auto"/>
            <w:sz w:val="20"/>
            <w:szCs w:val="20"/>
            <w:rPrChange w:id="433" w:author="Lauren Nicholls" w:date="2017-10-16T12:06:00Z">
              <w:rPr/>
            </w:rPrChange>
          </w:rPr>
          <w:t xml:space="preserve">The group noted that Electralink already provide a report to the </w:t>
        </w:r>
      </w:ins>
      <w:ins w:id="434" w:author="WoollarK" w:date="2017-08-17T15:20:00Z">
        <w:r w:rsidRPr="005A7EBE">
          <w:rPr>
            <w:color w:val="auto"/>
            <w:sz w:val="20"/>
            <w:szCs w:val="20"/>
            <w:rPrChange w:id="435" w:author="Lauren Nicholls" w:date="2017-10-16T12:06:00Z">
              <w:rPr/>
            </w:rPrChange>
          </w:rPr>
          <w:t>I</w:t>
        </w:r>
      </w:ins>
      <w:ins w:id="436" w:author="WoollarK" w:date="2017-08-17T15:19:00Z">
        <w:r w:rsidRPr="005A7EBE">
          <w:rPr>
            <w:color w:val="auto"/>
            <w:sz w:val="20"/>
            <w:szCs w:val="20"/>
            <w:rPrChange w:id="437" w:author="Lauren Nicholls" w:date="2017-10-16T12:06:00Z">
              <w:rPr/>
            </w:rPrChange>
          </w:rPr>
          <w:t xml:space="preserve">nterventions </w:t>
        </w:r>
      </w:ins>
      <w:ins w:id="438" w:author="WoollarK" w:date="2017-08-17T15:20:00Z">
        <w:r w:rsidRPr="005A7EBE">
          <w:rPr>
            <w:color w:val="auto"/>
            <w:sz w:val="20"/>
            <w:szCs w:val="20"/>
            <w:rPrChange w:id="439" w:author="Lauren Nicholls" w:date="2017-10-16T12:06:00Z">
              <w:rPr/>
            </w:rPrChange>
          </w:rPr>
          <w:t>W</w:t>
        </w:r>
      </w:ins>
      <w:ins w:id="440" w:author="WoollarK" w:date="2017-08-17T15:19:00Z">
        <w:r w:rsidRPr="005A7EBE">
          <w:rPr>
            <w:color w:val="auto"/>
            <w:sz w:val="20"/>
            <w:szCs w:val="20"/>
            <w:rPrChange w:id="441" w:author="Lauren Nicholls" w:date="2017-10-16T12:06:00Z">
              <w:rPr/>
            </w:rPrChange>
          </w:rPr>
          <w:t xml:space="preserve">orking </w:t>
        </w:r>
      </w:ins>
      <w:ins w:id="442" w:author="WoollarK" w:date="2017-08-17T15:20:00Z">
        <w:r w:rsidRPr="005A7EBE">
          <w:rPr>
            <w:color w:val="auto"/>
            <w:sz w:val="20"/>
            <w:szCs w:val="20"/>
            <w:rPrChange w:id="443" w:author="Lauren Nicholls" w:date="2017-10-16T12:06:00Z">
              <w:rPr/>
            </w:rPrChange>
          </w:rPr>
          <w:t>G</w:t>
        </w:r>
      </w:ins>
      <w:ins w:id="444" w:author="WoollarK" w:date="2017-08-17T15:19:00Z">
        <w:r w:rsidRPr="005A7EBE">
          <w:rPr>
            <w:color w:val="auto"/>
            <w:sz w:val="20"/>
            <w:szCs w:val="20"/>
            <w:rPrChange w:id="445" w:author="Lauren Nicholls" w:date="2017-10-16T12:06:00Z">
              <w:rPr/>
            </w:rPrChange>
          </w:rPr>
          <w:t>roup</w:t>
        </w:r>
      </w:ins>
      <w:ins w:id="446" w:author="WoollarK" w:date="2017-08-17T15:20:00Z">
        <w:r w:rsidRPr="005A7EBE">
          <w:rPr>
            <w:color w:val="auto"/>
            <w:sz w:val="20"/>
            <w:szCs w:val="20"/>
            <w:rPrChange w:id="447" w:author="Lauren Nicholls" w:date="2017-10-16T12:06:00Z">
              <w:rPr/>
            </w:rPrChange>
          </w:rPr>
          <w:t xml:space="preserve"> which provides the number of smart meters installed by GSP Group area.</w:t>
        </w:r>
      </w:ins>
      <w:ins w:id="448" w:author="Lauren Nicholls" w:date="2017-10-16T12:04:00Z">
        <w:r w:rsidR="005A7EBE" w:rsidRPr="005A7EBE">
          <w:rPr>
            <w:color w:val="auto"/>
            <w:sz w:val="20"/>
            <w:szCs w:val="20"/>
            <w:rPrChange w:id="449" w:author="Lauren Nicholls" w:date="2017-10-16T12:06:00Z">
              <w:rPr/>
            </w:rPrChange>
          </w:rPr>
          <w:t xml:space="preserve"> </w:t>
        </w:r>
      </w:ins>
      <w:ins w:id="450" w:author="WoollarK" w:date="2017-08-17T15:21:00Z">
        <w:r w:rsidRPr="005A7EBE">
          <w:rPr>
            <w:color w:val="auto"/>
            <w:sz w:val="20"/>
            <w:szCs w:val="20"/>
            <w:rPrChange w:id="451" w:author="Lauren Nicholls" w:date="2017-10-16T12:06:00Z">
              <w:rPr/>
            </w:rPrChange>
          </w:rPr>
          <w:t>for each month.</w:t>
        </w:r>
      </w:ins>
    </w:p>
    <w:p w14:paraId="569B5970"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A member </w:t>
      </w:r>
      <w:ins w:id="452" w:author="WoollarK" w:date="2017-08-21T12:20:00Z">
        <w:r w:rsidR="00BF0399">
          <w:rPr>
            <w:color w:val="auto"/>
            <w:sz w:val="20"/>
            <w:szCs w:val="20"/>
          </w:rPr>
          <w:t>stated they believed</w:t>
        </w:r>
      </w:ins>
      <w:del w:id="453" w:author="WoollarK" w:date="2017-08-21T12:20:00Z">
        <w:r w:rsidRPr="00CC4353" w:rsidDel="00BF0399">
          <w:rPr>
            <w:color w:val="auto"/>
            <w:sz w:val="20"/>
            <w:szCs w:val="20"/>
          </w:rPr>
          <w:delText>noted</w:delText>
        </w:r>
      </w:del>
      <w:r w:rsidRPr="00CC4353">
        <w:rPr>
          <w:color w:val="auto"/>
          <w:sz w:val="20"/>
          <w:szCs w:val="20"/>
        </w:rPr>
        <w:t xml:space="preserve"> that the main problem in meeting the customers’ expectations was an excessively high level of misreporting by Suppliers’ Agents, with one in three Category A reports in one of their areas misreported and one in four Category B reports in another area misreported. This level of misreporting is something that Suppliers have some control over and should actively seek to address</w:t>
      </w:r>
      <w:ins w:id="454" w:author="Lauren Nicholls" w:date="2017-08-14T11:33:00Z">
        <w:r w:rsidR="003E7C9C">
          <w:rPr>
            <w:color w:val="auto"/>
            <w:sz w:val="20"/>
            <w:szCs w:val="20"/>
          </w:rPr>
          <w:t>; however, DNO members suggested that Suppliers have complete control</w:t>
        </w:r>
      </w:ins>
      <w:r w:rsidRPr="00CC4353">
        <w:rPr>
          <w:color w:val="auto"/>
          <w:sz w:val="20"/>
          <w:szCs w:val="20"/>
        </w:rPr>
        <w:t xml:space="preserve">. The member noted that as the proposed change to service levels places a greater obligation upon DNOs, this should be counter-balanced with an obligation upon Suppliers and their Agents </w:t>
      </w:r>
      <w:del w:id="455" w:author="Lauren Nicholls" w:date="2017-08-14T11:35:00Z">
        <w:r w:rsidRPr="00CC4353" w:rsidDel="003E7C9C">
          <w:rPr>
            <w:color w:val="auto"/>
            <w:sz w:val="20"/>
            <w:szCs w:val="20"/>
          </w:rPr>
          <w:delText xml:space="preserve">to attempt </w:delText>
        </w:r>
      </w:del>
      <w:r w:rsidRPr="00CC4353">
        <w:rPr>
          <w:color w:val="auto"/>
          <w:sz w:val="20"/>
          <w:szCs w:val="20"/>
        </w:rPr>
        <w:t>to</w:t>
      </w:r>
      <w:ins w:id="456" w:author="Lauren Nicholls" w:date="2017-08-14T11:35:00Z">
        <w:r w:rsidR="003E7C9C">
          <w:rPr>
            <w:color w:val="auto"/>
            <w:sz w:val="20"/>
            <w:szCs w:val="20"/>
          </w:rPr>
          <w:t xml:space="preserve"> </w:t>
        </w:r>
      </w:ins>
      <w:r w:rsidRPr="00CC4353">
        <w:rPr>
          <w:color w:val="auto"/>
          <w:sz w:val="20"/>
          <w:szCs w:val="20"/>
        </w:rPr>
        <w:t xml:space="preserve">accurately report Category A and B situations. The proposer agreed to </w:t>
      </w:r>
      <w:ins w:id="457" w:author="Lauren Nicholls" w:date="2017-08-14T11:35:00Z">
        <w:r w:rsidR="003E7C9C">
          <w:rPr>
            <w:color w:val="auto"/>
            <w:sz w:val="20"/>
            <w:szCs w:val="20"/>
          </w:rPr>
          <w:t xml:space="preserve">consider </w:t>
        </w:r>
      </w:ins>
      <w:del w:id="458" w:author="Lauren Nicholls" w:date="2017-08-14T11:35:00Z">
        <w:r w:rsidRPr="00CC4353" w:rsidDel="003E7C9C">
          <w:rPr>
            <w:color w:val="auto"/>
            <w:sz w:val="20"/>
            <w:szCs w:val="20"/>
          </w:rPr>
          <w:delText xml:space="preserve">update </w:delText>
        </w:r>
      </w:del>
      <w:ins w:id="459" w:author="Lauren Nicholls" w:date="2017-08-14T11:35:00Z">
        <w:r w:rsidR="003E7C9C" w:rsidRPr="00CC4353">
          <w:rPr>
            <w:color w:val="auto"/>
            <w:sz w:val="20"/>
            <w:szCs w:val="20"/>
          </w:rPr>
          <w:t>updat</w:t>
        </w:r>
        <w:r w:rsidR="003E7C9C">
          <w:rPr>
            <w:color w:val="auto"/>
            <w:sz w:val="20"/>
            <w:szCs w:val="20"/>
          </w:rPr>
          <w:t>ing</w:t>
        </w:r>
        <w:r w:rsidR="003E7C9C" w:rsidRPr="00CC4353">
          <w:rPr>
            <w:color w:val="auto"/>
            <w:sz w:val="20"/>
            <w:szCs w:val="20"/>
          </w:rPr>
          <w:t xml:space="preserve"> </w:t>
        </w:r>
      </w:ins>
      <w:r w:rsidRPr="00CC4353">
        <w:rPr>
          <w:color w:val="auto"/>
          <w:sz w:val="20"/>
          <w:szCs w:val="20"/>
        </w:rPr>
        <w:t xml:space="preserve">the legal text to introduce an obligation on Suppliers to improve their accuracy in reporting forecasted installs. </w:t>
      </w:r>
      <w:ins w:id="460" w:author="Lauren Nicholls" w:date="2017-08-14T11:35:00Z">
        <w:r w:rsidR="003E7C9C">
          <w:rPr>
            <w:color w:val="auto"/>
            <w:sz w:val="20"/>
            <w:szCs w:val="20"/>
          </w:rPr>
          <w:t xml:space="preserve">However, upon consideration, it was determined that such an amendment was outside of the </w:t>
        </w:r>
      </w:ins>
      <w:ins w:id="461" w:author="WoollarK" w:date="2017-08-17T15:22:00Z">
        <w:r w:rsidR="00910F82">
          <w:rPr>
            <w:color w:val="auto"/>
            <w:sz w:val="20"/>
            <w:szCs w:val="20"/>
          </w:rPr>
          <w:t xml:space="preserve">original </w:t>
        </w:r>
      </w:ins>
      <w:ins w:id="462" w:author="Lauren Nicholls" w:date="2017-08-14T11:36:00Z">
        <w:del w:id="463" w:author="WoollarK" w:date="2017-08-17T15:22:00Z">
          <w:r w:rsidR="003E7C9C" w:rsidDel="00910F82">
            <w:rPr>
              <w:color w:val="auto"/>
              <w:sz w:val="20"/>
              <w:szCs w:val="20"/>
            </w:rPr>
            <w:delText>intent</w:delText>
          </w:r>
        </w:del>
      </w:ins>
      <w:ins w:id="464" w:author="Lauren Nicholls" w:date="2017-08-14T11:35:00Z">
        <w:del w:id="465" w:author="WoollarK" w:date="2017-08-17T15:22:00Z">
          <w:r w:rsidR="003E7C9C" w:rsidDel="00910F82">
            <w:rPr>
              <w:color w:val="auto"/>
              <w:sz w:val="20"/>
              <w:szCs w:val="20"/>
            </w:rPr>
            <w:delText xml:space="preserve"> of </w:delText>
          </w:r>
        </w:del>
      </w:ins>
      <w:ins w:id="466" w:author="WoollarK" w:date="2017-08-17T15:22:00Z">
        <w:r w:rsidR="00910F82">
          <w:rPr>
            <w:color w:val="auto"/>
            <w:sz w:val="20"/>
            <w:szCs w:val="20"/>
          </w:rPr>
          <w:t xml:space="preserve">intent </w:t>
        </w:r>
      </w:ins>
      <w:ins w:id="467" w:author="Lauren Nicholls" w:date="2017-08-14T11:35:00Z">
        <w:r w:rsidR="003E7C9C">
          <w:rPr>
            <w:color w:val="auto"/>
            <w:sz w:val="20"/>
            <w:szCs w:val="20"/>
          </w:rPr>
          <w:t xml:space="preserve">DCP </w:t>
        </w:r>
      </w:ins>
      <w:ins w:id="468" w:author="Lauren Nicholls" w:date="2017-08-14T11:36:00Z">
        <w:r w:rsidR="003E7C9C">
          <w:rPr>
            <w:color w:val="auto"/>
            <w:sz w:val="20"/>
            <w:szCs w:val="20"/>
          </w:rPr>
          <w:t>297.</w:t>
        </w:r>
      </w:ins>
    </w:p>
    <w:p w14:paraId="20C2F80E"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agreed that</w:t>
      </w:r>
      <w:ins w:id="469" w:author="Lauren Nicholls" w:date="2017-08-14T11:36:00Z">
        <w:r w:rsidR="003E7C9C">
          <w:rPr>
            <w:color w:val="auto"/>
            <w:sz w:val="20"/>
            <w:szCs w:val="20"/>
          </w:rPr>
          <w:t xml:space="preserve"> where a Meter Operator has a </w:t>
        </w:r>
      </w:ins>
      <w:del w:id="470" w:author="Lauren Nicholls" w:date="2017-08-14T11:36:00Z">
        <w:r w:rsidRPr="00CC4353" w:rsidDel="003E7C9C">
          <w:rPr>
            <w:color w:val="auto"/>
            <w:sz w:val="20"/>
            <w:szCs w:val="20"/>
          </w:rPr>
          <w:delText xml:space="preserve"> company policies </w:delText>
        </w:r>
      </w:del>
      <w:ins w:id="471" w:author="Lauren Nicholls" w:date="2017-08-14T11:36:00Z">
        <w:r w:rsidR="003E7C9C" w:rsidRPr="00CC4353">
          <w:rPr>
            <w:color w:val="auto"/>
            <w:sz w:val="20"/>
            <w:szCs w:val="20"/>
          </w:rPr>
          <w:t>polic</w:t>
        </w:r>
        <w:r w:rsidR="003E7C9C">
          <w:rPr>
            <w:color w:val="auto"/>
            <w:sz w:val="20"/>
            <w:szCs w:val="20"/>
          </w:rPr>
          <w:t>y</w:t>
        </w:r>
        <w:r w:rsidR="003E7C9C" w:rsidRPr="00CC4353">
          <w:rPr>
            <w:color w:val="auto"/>
            <w:sz w:val="20"/>
            <w:szCs w:val="20"/>
          </w:rPr>
          <w:t xml:space="preserve"> </w:t>
        </w:r>
      </w:ins>
      <w:r w:rsidRPr="00CC4353">
        <w:rPr>
          <w:color w:val="auto"/>
          <w:sz w:val="20"/>
          <w:szCs w:val="20"/>
        </w:rPr>
        <w:t>to not work on metal clad cut outs</w:t>
      </w:r>
      <w:ins w:id="472" w:author="Lauren Nicholls" w:date="2017-08-14T11:36:00Z">
        <w:r w:rsidR="003E7C9C">
          <w:rPr>
            <w:color w:val="auto"/>
            <w:sz w:val="20"/>
            <w:szCs w:val="20"/>
          </w:rPr>
          <w:t>, then these</w:t>
        </w:r>
      </w:ins>
      <w:r w:rsidRPr="00CC4353">
        <w:rPr>
          <w:color w:val="auto"/>
          <w:sz w:val="20"/>
          <w:szCs w:val="20"/>
        </w:rPr>
        <w:t xml:space="preserve"> should not be reported as a defect. </w:t>
      </w:r>
      <w:ins w:id="473" w:author="Lauren Nicholls" w:date="2017-08-14T11:36:00Z">
        <w:r w:rsidR="003E7C9C">
          <w:rPr>
            <w:color w:val="auto"/>
            <w:sz w:val="20"/>
            <w:szCs w:val="20"/>
          </w:rPr>
          <w:t xml:space="preserve">Such defects should </w:t>
        </w:r>
      </w:ins>
      <w:ins w:id="474" w:author="Lauren Nicholls" w:date="2017-08-14T11:37:00Z">
        <w:r w:rsidR="003E7C9C">
          <w:rPr>
            <w:color w:val="auto"/>
            <w:sz w:val="20"/>
            <w:szCs w:val="20"/>
          </w:rPr>
          <w:t xml:space="preserve">only </w:t>
        </w:r>
      </w:ins>
      <w:ins w:id="475" w:author="Lauren Nicholls" w:date="2017-08-14T11:36:00Z">
        <w:r w:rsidR="003E7C9C">
          <w:rPr>
            <w:color w:val="auto"/>
            <w:sz w:val="20"/>
            <w:szCs w:val="20"/>
          </w:rPr>
          <w:t>be reported as a Category C issue as per th</w:t>
        </w:r>
      </w:ins>
      <w:ins w:id="476" w:author="Lauren Nicholls" w:date="2017-08-14T11:37:00Z">
        <w:r w:rsidR="003E7C9C">
          <w:rPr>
            <w:color w:val="auto"/>
            <w:sz w:val="20"/>
            <w:szCs w:val="20"/>
          </w:rPr>
          <w:t xml:space="preserve">e MOCoPA </w:t>
        </w:r>
        <w:del w:id="477" w:author="WoollarK" w:date="2017-08-17T15:24:00Z">
          <w:r w:rsidR="003E7C9C" w:rsidDel="00910F82">
            <w:rPr>
              <w:color w:val="auto"/>
              <w:sz w:val="20"/>
              <w:szCs w:val="20"/>
            </w:rPr>
            <w:delText xml:space="preserve">Service Termination </w:delText>
          </w:r>
        </w:del>
        <w:r w:rsidR="003E7C9C">
          <w:rPr>
            <w:color w:val="auto"/>
            <w:sz w:val="20"/>
            <w:szCs w:val="20"/>
          </w:rPr>
          <w:t xml:space="preserve">Guidance </w:t>
        </w:r>
      </w:ins>
      <w:ins w:id="478" w:author="WoollarK" w:date="2017-08-17T15:24:00Z">
        <w:r w:rsidR="00910F82">
          <w:rPr>
            <w:color w:val="auto"/>
            <w:sz w:val="20"/>
            <w:szCs w:val="20"/>
          </w:rPr>
          <w:t xml:space="preserve">for Service </w:t>
        </w:r>
      </w:ins>
      <w:ins w:id="479" w:author="WoollarK" w:date="2017-08-17T15:25:00Z">
        <w:r w:rsidR="00910F82">
          <w:rPr>
            <w:color w:val="auto"/>
            <w:sz w:val="20"/>
            <w:szCs w:val="20"/>
          </w:rPr>
          <w:t>T</w:t>
        </w:r>
      </w:ins>
      <w:ins w:id="480" w:author="WoollarK" w:date="2017-08-17T15:24:00Z">
        <w:r w:rsidR="00910F82">
          <w:rPr>
            <w:color w:val="auto"/>
            <w:sz w:val="20"/>
            <w:szCs w:val="20"/>
          </w:rPr>
          <w:t>ermination Issue Reporting</w:t>
        </w:r>
      </w:ins>
      <w:ins w:id="481" w:author="Lauren Nicholls" w:date="2017-08-14T11:37:00Z">
        <w:del w:id="482" w:author="WoollarK" w:date="2017-08-17T15:25:00Z">
          <w:r w:rsidR="003E7C9C" w:rsidDel="00910F82">
            <w:rPr>
              <w:color w:val="auto"/>
              <w:sz w:val="20"/>
              <w:szCs w:val="20"/>
            </w:rPr>
            <w:delText>Document</w:delText>
          </w:r>
        </w:del>
        <w:r w:rsidR="003E7C9C">
          <w:rPr>
            <w:color w:val="auto"/>
            <w:sz w:val="20"/>
            <w:szCs w:val="20"/>
          </w:rPr>
          <w:t xml:space="preserve">. </w:t>
        </w:r>
      </w:ins>
      <w:r w:rsidRPr="00CC4353">
        <w:rPr>
          <w:color w:val="auto"/>
          <w:sz w:val="20"/>
          <w:szCs w:val="20"/>
        </w:rPr>
        <w:t>The Group suggested that the Meter Operative audits should cover their adherence to the service termination guidance document</w:t>
      </w:r>
      <w:ins w:id="483" w:author="Lauren Nicholls" w:date="2017-08-14T11:37:00Z">
        <w:r w:rsidR="003E7C9C">
          <w:rPr>
            <w:color w:val="auto"/>
            <w:sz w:val="20"/>
            <w:szCs w:val="20"/>
          </w:rPr>
          <w:t>, which was raised to MOCoPA for consideration</w:t>
        </w:r>
      </w:ins>
      <w:r w:rsidRPr="00CC4353">
        <w:rPr>
          <w:color w:val="auto"/>
          <w:sz w:val="20"/>
          <w:szCs w:val="20"/>
        </w:rPr>
        <w:t xml:space="preserve">. </w:t>
      </w:r>
    </w:p>
    <w:p w14:paraId="72B2E6CF" w14:textId="77777777" w:rsidR="00CC4353" w:rsidRDefault="00CC4353" w:rsidP="00CC4353">
      <w:pPr>
        <w:pStyle w:val="Heading2"/>
        <w:numPr>
          <w:ilvl w:val="1"/>
          <w:numId w:val="14"/>
        </w:numPr>
        <w:spacing w:before="240" w:after="60" w:line="360" w:lineRule="auto"/>
        <w:rPr>
          <w:ins w:id="484" w:author="WoollarK" w:date="2017-09-12T11:35:00Z"/>
          <w:color w:val="auto"/>
          <w:sz w:val="20"/>
          <w:szCs w:val="20"/>
        </w:rPr>
      </w:pPr>
      <w:r w:rsidRPr="00CC4353">
        <w:rPr>
          <w:color w:val="auto"/>
          <w:sz w:val="20"/>
          <w:szCs w:val="20"/>
        </w:rPr>
        <w:t>The Group discussed whether forecasts should include smart and legacy metering, to which is was noted that this is customer driven rollout so 100% accurate forecasts would not be able to be provided. As the New and Replacement Obligations (NRO) come into effect in August 2018, legacy metering work will reduce. The Group discussed whether the SLA should only relate to smart metering work. It was agreed that this would be unfair towards non-smart meter customers.</w:t>
      </w:r>
    </w:p>
    <w:p w14:paraId="544D761B" w14:textId="77777777" w:rsidR="00955D36" w:rsidRPr="00955D36" w:rsidRDefault="00955D36">
      <w:pPr>
        <w:pStyle w:val="Heading2"/>
        <w:numPr>
          <w:ilvl w:val="1"/>
          <w:numId w:val="14"/>
        </w:numPr>
        <w:spacing w:before="240" w:after="60" w:line="360" w:lineRule="auto"/>
        <w:rPr>
          <w:ins w:id="485" w:author="WoollarK" w:date="2017-09-12T11:35:00Z"/>
          <w:color w:val="auto"/>
          <w:sz w:val="20"/>
          <w:szCs w:val="20"/>
          <w:rPrChange w:id="486" w:author="WoollarK" w:date="2017-09-12T11:36:00Z">
            <w:rPr>
              <w:ins w:id="487" w:author="WoollarK" w:date="2017-09-12T11:35:00Z"/>
              <w:sz w:val="20"/>
              <w:szCs w:val="20"/>
            </w:rPr>
          </w:rPrChange>
        </w:rPr>
        <w:pPrChange w:id="488" w:author="Lauren Nicholls" w:date="2017-10-16T12:12:00Z">
          <w:pPr>
            <w:pStyle w:val="Default"/>
            <w:numPr>
              <w:numId w:val="31"/>
            </w:numPr>
            <w:ind w:left="284" w:hanging="284"/>
          </w:pPr>
        </w:pPrChange>
      </w:pPr>
      <w:ins w:id="489" w:author="WoollarK" w:date="2017-09-12T11:35:00Z">
        <w:r w:rsidRPr="00955D36">
          <w:rPr>
            <w:color w:val="auto"/>
            <w:sz w:val="20"/>
            <w:szCs w:val="20"/>
            <w:rPrChange w:id="490" w:author="WoollarK" w:date="2017-09-12T11:36:00Z">
              <w:rPr>
                <w:bCs/>
                <w:iCs/>
              </w:rPr>
            </w:rPrChange>
          </w:rPr>
          <w:t xml:space="preserve">A respondent noted that </w:t>
        </w:r>
        <w:r w:rsidRPr="00955D36">
          <w:rPr>
            <w:color w:val="auto"/>
            <w:sz w:val="20"/>
            <w:szCs w:val="20"/>
            <w:rPrChange w:id="491" w:author="WoollarK" w:date="2017-09-12T11:36:00Z">
              <w:rPr>
                <w:bCs/>
                <w:iCs/>
                <w:sz w:val="20"/>
                <w:szCs w:val="20"/>
              </w:rPr>
            </w:rPrChange>
          </w:rPr>
          <w:t xml:space="preserve">The legal text as currently drafted means that once the 110% threshold has been exceeded a DNO is released from the service level for all customers. At present a DNO is released from its obligations only for interventions beyond the 2% cap. </w:t>
        </w:r>
      </w:ins>
      <w:ins w:id="492" w:author="WoollarK" w:date="2017-09-12T11:36:00Z">
        <w:r w:rsidRPr="00055EC2">
          <w:rPr>
            <w:color w:val="auto"/>
            <w:sz w:val="20"/>
            <w:szCs w:val="20"/>
          </w:rPr>
          <w:t>The proposer has revised the legal text to only release the DNO from it</w:t>
        </w:r>
      </w:ins>
      <w:ins w:id="493" w:author="WoollarK" w:date="2017-09-12T11:37:00Z">
        <w:r w:rsidRPr="00055EC2">
          <w:rPr>
            <w:color w:val="auto"/>
            <w:sz w:val="20"/>
            <w:szCs w:val="20"/>
          </w:rPr>
          <w:t>s obligation to meet the SLA for those customers who fall outside of the 2% smart meter installation forecast.</w:t>
        </w:r>
      </w:ins>
    </w:p>
    <w:p w14:paraId="3AB8BAA8" w14:textId="77777777" w:rsidR="00955D36" w:rsidRPr="00955D36" w:rsidRDefault="00955D36">
      <w:pPr>
        <w:ind w:left="576"/>
        <w:pPrChange w:id="494" w:author="WoollarK" w:date="2017-09-12T11:35:00Z">
          <w:pPr>
            <w:pStyle w:val="Heading2"/>
            <w:numPr>
              <w:ilvl w:val="1"/>
              <w:numId w:val="14"/>
            </w:numPr>
            <w:spacing w:before="240" w:after="60" w:line="360" w:lineRule="auto"/>
            <w:ind w:left="576" w:hanging="576"/>
          </w:pPr>
        </w:pPrChange>
      </w:pPr>
    </w:p>
    <w:p w14:paraId="5BDD987F"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 xml:space="preserve">Question 3 - The proposer has suggested the DNOs should only be released from their obligations to meet the service level where Supplier’s volumes of attempted smart meter installations exceeds </w:t>
      </w:r>
      <w:r w:rsidRPr="00CC4353">
        <w:rPr>
          <w:color w:val="auto"/>
          <w:sz w:val="20"/>
          <w:szCs w:val="20"/>
          <w:u w:val="single"/>
        </w:rPr>
        <w:lastRenderedPageBreak/>
        <w:t>110% of their forecast. Do you agree that 110% is a reasonable limit for DNO’s to be released from their obligation?</w:t>
      </w:r>
    </w:p>
    <w:p w14:paraId="5F301554"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discussed the responses to this question and noted that the 110% value was inserted in square brackets and is to be determined by the proposer during the legal text review phase. A suggestion of 102% was raised that was agreed to be considered by the proposer. </w:t>
      </w:r>
      <w:ins w:id="495" w:author="Lauren Nicholls" w:date="2017-10-16T12:21:00Z">
        <w:r w:rsidR="00055EC2">
          <w:rPr>
            <w:color w:val="auto"/>
            <w:sz w:val="20"/>
            <w:szCs w:val="20"/>
          </w:rPr>
          <w:t>The legal text has now been updated to reflect 102% being inserted within the SLA</w:t>
        </w:r>
      </w:ins>
      <w:ins w:id="496" w:author="Lauren Nicholls" w:date="2017-10-16T12:28:00Z">
        <w:r w:rsidR="00054231">
          <w:rPr>
            <w:color w:val="auto"/>
            <w:sz w:val="20"/>
            <w:szCs w:val="20"/>
          </w:rPr>
          <w:t xml:space="preserve">, in line with previous feedback provided by Ofgem in the </w:t>
        </w:r>
      </w:ins>
      <w:ins w:id="497" w:author="Lauren Nicholls" w:date="2017-10-16T12:29:00Z">
        <w:r w:rsidR="00054231">
          <w:rPr>
            <w:color w:val="auto"/>
            <w:sz w:val="20"/>
            <w:szCs w:val="20"/>
          </w:rPr>
          <w:t xml:space="preserve">Authority consent letter regarding DCP 195A (please see </w:t>
        </w:r>
        <w:commentRangeStart w:id="498"/>
        <w:r w:rsidR="00054231">
          <w:rPr>
            <w:color w:val="auto"/>
            <w:sz w:val="20"/>
            <w:szCs w:val="20"/>
          </w:rPr>
          <w:t>attachment X)</w:t>
        </w:r>
        <w:commentRangeEnd w:id="498"/>
        <w:r w:rsidR="00054231">
          <w:rPr>
            <w:rStyle w:val="CommentReference"/>
            <w:rFonts w:cs="Times New Roman"/>
            <w:bCs w:val="0"/>
            <w:iCs w:val="0"/>
            <w:color w:val="auto"/>
          </w:rPr>
          <w:commentReference w:id="498"/>
        </w:r>
      </w:ins>
      <w:ins w:id="499" w:author="Lauren Nicholls" w:date="2017-10-16T12:21:00Z">
        <w:r w:rsidR="00055EC2">
          <w:rPr>
            <w:color w:val="auto"/>
            <w:sz w:val="20"/>
            <w:szCs w:val="20"/>
          </w:rPr>
          <w:t>.</w:t>
        </w:r>
      </w:ins>
    </w:p>
    <w:p w14:paraId="52AF2582"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4 - Please can Supplier respondents provide additional supporting justification for the change to address DNO concerns regarding inaccurate forecast.</w:t>
      </w:r>
    </w:p>
    <w:p w14:paraId="243EDEF2"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considered the reference to regional level aggregation improving accuracy, whereby it was suggested that the accuracy does not improve on a regional level as Suppliers are overstating, to take into account their expectation to gain customers</w:t>
      </w:r>
      <w:ins w:id="500" w:author="WoollarK" w:date="2017-08-17T15:28:00Z">
        <w:r w:rsidR="00F54466">
          <w:rPr>
            <w:color w:val="auto"/>
            <w:sz w:val="20"/>
            <w:szCs w:val="20"/>
          </w:rPr>
          <w:t>.</w:t>
        </w:r>
      </w:ins>
    </w:p>
    <w:p w14:paraId="1AFBA0EA"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5 - Do you believe there will be any additional benefits to the customer from the implementation of DCP 297?</w:t>
      </w:r>
    </w:p>
    <w:p w14:paraId="4258F0EC" w14:textId="77777777" w:rsidR="00CC4353" w:rsidRDefault="00CC4353" w:rsidP="00CC4353">
      <w:pPr>
        <w:pStyle w:val="Heading2"/>
        <w:numPr>
          <w:ilvl w:val="1"/>
          <w:numId w:val="14"/>
        </w:numPr>
        <w:spacing w:before="240" w:after="60" w:line="360" w:lineRule="auto"/>
        <w:rPr>
          <w:ins w:id="501" w:author="WoollarK" w:date="2017-09-11T16:16:00Z"/>
          <w:color w:val="auto"/>
          <w:sz w:val="20"/>
          <w:szCs w:val="20"/>
        </w:rPr>
      </w:pPr>
      <w:r w:rsidRPr="00CC4353">
        <w:rPr>
          <w:color w:val="auto"/>
          <w:sz w:val="20"/>
          <w:szCs w:val="20"/>
        </w:rPr>
        <w:t xml:space="preserve">The Group queried the supporting rationale provided by one respondent, in terms of whether the 38 complaints relating to dissatisfied customer amounted to a high percentage of complaints received. It was confirmed that it was a </w:t>
      </w:r>
      <w:ins w:id="502" w:author="Lauren Nicholls" w:date="2017-08-14T11:38:00Z">
        <w:r w:rsidR="003E7C9C">
          <w:rPr>
            <w:color w:val="auto"/>
            <w:sz w:val="20"/>
            <w:szCs w:val="20"/>
          </w:rPr>
          <w:t>nominal</w:t>
        </w:r>
      </w:ins>
      <w:del w:id="503" w:author="Lauren Nicholls" w:date="2017-08-14T11:38:00Z">
        <w:r w:rsidRPr="00CC4353" w:rsidDel="003E7C9C">
          <w:rPr>
            <w:color w:val="auto"/>
            <w:sz w:val="20"/>
            <w:szCs w:val="20"/>
          </w:rPr>
          <w:delText>small</w:delText>
        </w:r>
      </w:del>
      <w:r w:rsidRPr="00CC4353">
        <w:rPr>
          <w:color w:val="auto"/>
          <w:sz w:val="20"/>
          <w:szCs w:val="20"/>
        </w:rPr>
        <w:t xml:space="preserve"> percentage, and the Group noted that it may be useful to examine the complaints. </w:t>
      </w:r>
    </w:p>
    <w:p w14:paraId="691F6540" w14:textId="77777777" w:rsidR="00955D36" w:rsidRPr="00054231" w:rsidRDefault="00BE1F6D" w:rsidP="00054231">
      <w:pPr>
        <w:pStyle w:val="Heading2"/>
        <w:numPr>
          <w:ilvl w:val="1"/>
          <w:numId w:val="14"/>
        </w:numPr>
        <w:spacing w:before="240" w:after="60" w:line="360" w:lineRule="auto"/>
        <w:rPr>
          <w:ins w:id="504" w:author="WoollarK" w:date="2017-09-11T16:16:00Z"/>
          <w:color w:val="auto"/>
          <w:sz w:val="20"/>
          <w:szCs w:val="20"/>
        </w:rPr>
      </w:pPr>
      <w:ins w:id="505" w:author="WoollarK" w:date="2017-09-11T16:16:00Z">
        <w:r w:rsidRPr="00054231">
          <w:rPr>
            <w:color w:val="auto"/>
            <w:sz w:val="20"/>
            <w:szCs w:val="20"/>
          </w:rPr>
          <w:t>Following the consultation the proposer has provided an additional breakdown with regard to the 38 complaints as follows:</w:t>
        </w:r>
      </w:ins>
    </w:p>
    <w:tbl>
      <w:tblPr>
        <w:tblW w:w="5060" w:type="dxa"/>
        <w:tblInd w:w="93" w:type="dxa"/>
        <w:tblLook w:val="04A0" w:firstRow="1" w:lastRow="0" w:firstColumn="1" w:lastColumn="0" w:noHBand="0" w:noVBand="1"/>
      </w:tblPr>
      <w:tblGrid>
        <w:gridCol w:w="1278"/>
        <w:gridCol w:w="3940"/>
      </w:tblGrid>
      <w:tr w:rsidR="00F97C5B" w:rsidRPr="00F97C5B" w14:paraId="48A06356" w14:textId="77777777" w:rsidTr="00F97C5B">
        <w:trPr>
          <w:trHeight w:val="300"/>
          <w:ins w:id="506" w:author="WoollarK" w:date="2017-09-11T16:33:00Z"/>
        </w:trPr>
        <w:tc>
          <w:tcPr>
            <w:tcW w:w="1120" w:type="dxa"/>
            <w:tcBorders>
              <w:top w:val="nil"/>
              <w:left w:val="single" w:sz="4" w:space="0" w:color="auto"/>
              <w:bottom w:val="nil"/>
              <w:right w:val="nil"/>
            </w:tcBorders>
            <w:shd w:val="clear" w:color="auto" w:fill="auto"/>
            <w:noWrap/>
            <w:vAlign w:val="bottom"/>
            <w:hideMark/>
          </w:tcPr>
          <w:p w14:paraId="747C2815" w14:textId="77777777" w:rsidR="00F97C5B" w:rsidRPr="00F97C5B" w:rsidRDefault="00F97C5B" w:rsidP="00F97C5B">
            <w:pPr>
              <w:spacing w:before="0" w:after="0" w:line="240" w:lineRule="auto"/>
              <w:jc w:val="right"/>
              <w:rPr>
                <w:ins w:id="507" w:author="WoollarK" w:date="2017-09-11T16:33:00Z"/>
                <w:rFonts w:ascii="Calibri" w:hAnsi="Calibri"/>
                <w:color w:val="000000"/>
                <w:sz w:val="22"/>
                <w:szCs w:val="22"/>
              </w:rPr>
            </w:pPr>
            <w:ins w:id="508" w:author="WoollarK" w:date="2017-09-11T16:33:00Z">
              <w:r w:rsidRPr="00F97C5B">
                <w:rPr>
                  <w:rFonts w:ascii="Calibri" w:hAnsi="Calibri"/>
                  <w:color w:val="000000"/>
                  <w:sz w:val="22"/>
                  <w:szCs w:val="22"/>
                </w:rPr>
                <w:t>14/02/2017</w:t>
              </w:r>
            </w:ins>
          </w:p>
        </w:tc>
        <w:tc>
          <w:tcPr>
            <w:tcW w:w="3940" w:type="dxa"/>
            <w:tcBorders>
              <w:top w:val="nil"/>
              <w:left w:val="nil"/>
              <w:bottom w:val="nil"/>
              <w:right w:val="single" w:sz="4" w:space="0" w:color="auto"/>
            </w:tcBorders>
            <w:shd w:val="clear" w:color="auto" w:fill="auto"/>
            <w:noWrap/>
            <w:vAlign w:val="bottom"/>
            <w:hideMark/>
          </w:tcPr>
          <w:p w14:paraId="5A1A93AE" w14:textId="77777777" w:rsidR="00F97C5B" w:rsidRPr="00F97C5B" w:rsidRDefault="00F97C5B" w:rsidP="00F97C5B">
            <w:pPr>
              <w:spacing w:before="0" w:after="0" w:line="240" w:lineRule="auto"/>
              <w:rPr>
                <w:ins w:id="509" w:author="WoollarK" w:date="2017-09-11T16:33:00Z"/>
                <w:rFonts w:ascii="Calibri" w:hAnsi="Calibri"/>
                <w:color w:val="000000"/>
                <w:sz w:val="22"/>
                <w:szCs w:val="22"/>
              </w:rPr>
            </w:pPr>
            <w:ins w:id="510" w:author="WoollarK" w:date="2017-09-11T16:33:00Z">
              <w:r w:rsidRPr="00F97C5B">
                <w:rPr>
                  <w:rFonts w:ascii="Calibri" w:hAnsi="Calibri"/>
                  <w:color w:val="000000"/>
                  <w:sz w:val="22"/>
                  <w:szCs w:val="22"/>
                </w:rPr>
                <w:t>Availability of appointments - DNO Cat B</w:t>
              </w:r>
            </w:ins>
          </w:p>
        </w:tc>
      </w:tr>
      <w:tr w:rsidR="00F97C5B" w:rsidRPr="00F97C5B" w14:paraId="067FF139" w14:textId="77777777" w:rsidTr="00F97C5B">
        <w:trPr>
          <w:trHeight w:val="300"/>
          <w:ins w:id="511" w:author="WoollarK" w:date="2017-09-11T16:33:00Z"/>
        </w:trPr>
        <w:tc>
          <w:tcPr>
            <w:tcW w:w="1120" w:type="dxa"/>
            <w:tcBorders>
              <w:top w:val="nil"/>
              <w:left w:val="single" w:sz="4" w:space="0" w:color="auto"/>
              <w:bottom w:val="nil"/>
              <w:right w:val="nil"/>
            </w:tcBorders>
            <w:shd w:val="clear" w:color="auto" w:fill="auto"/>
            <w:noWrap/>
            <w:vAlign w:val="bottom"/>
            <w:hideMark/>
          </w:tcPr>
          <w:p w14:paraId="4C0FAE03" w14:textId="77777777" w:rsidR="00F97C5B" w:rsidRPr="00F97C5B" w:rsidRDefault="00F97C5B" w:rsidP="00F97C5B">
            <w:pPr>
              <w:spacing w:before="0" w:after="0" w:line="240" w:lineRule="auto"/>
              <w:jc w:val="right"/>
              <w:rPr>
                <w:ins w:id="512" w:author="WoollarK" w:date="2017-09-11T16:33:00Z"/>
                <w:rFonts w:ascii="Calibri" w:hAnsi="Calibri"/>
                <w:color w:val="000000"/>
                <w:sz w:val="22"/>
                <w:szCs w:val="22"/>
              </w:rPr>
            </w:pPr>
            <w:ins w:id="513"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14:paraId="109385C8" w14:textId="77777777" w:rsidR="00F97C5B" w:rsidRPr="00F97C5B" w:rsidRDefault="00F97C5B" w:rsidP="00F97C5B">
            <w:pPr>
              <w:spacing w:before="0" w:after="0" w:line="240" w:lineRule="auto"/>
              <w:rPr>
                <w:ins w:id="514" w:author="WoollarK" w:date="2017-09-11T16:33:00Z"/>
                <w:rFonts w:ascii="Calibri" w:hAnsi="Calibri"/>
                <w:color w:val="000000"/>
                <w:sz w:val="22"/>
                <w:szCs w:val="22"/>
              </w:rPr>
            </w:pPr>
            <w:ins w:id="515" w:author="WoollarK" w:date="2017-09-11T16:33:00Z">
              <w:r w:rsidRPr="00F97C5B">
                <w:rPr>
                  <w:rFonts w:ascii="Calibri" w:hAnsi="Calibri"/>
                  <w:color w:val="000000"/>
                  <w:sz w:val="22"/>
                  <w:szCs w:val="22"/>
                </w:rPr>
                <w:t>Availability of appointments - DNO Cat B</w:t>
              </w:r>
            </w:ins>
          </w:p>
        </w:tc>
      </w:tr>
      <w:tr w:rsidR="00F97C5B" w:rsidRPr="00F97C5B" w14:paraId="230FED2D" w14:textId="77777777" w:rsidTr="00F97C5B">
        <w:trPr>
          <w:trHeight w:val="300"/>
          <w:ins w:id="516" w:author="WoollarK" w:date="2017-09-11T16:33:00Z"/>
        </w:trPr>
        <w:tc>
          <w:tcPr>
            <w:tcW w:w="1120" w:type="dxa"/>
            <w:tcBorders>
              <w:top w:val="nil"/>
              <w:left w:val="single" w:sz="4" w:space="0" w:color="auto"/>
              <w:bottom w:val="nil"/>
              <w:right w:val="nil"/>
            </w:tcBorders>
            <w:shd w:val="clear" w:color="auto" w:fill="auto"/>
            <w:noWrap/>
            <w:vAlign w:val="bottom"/>
            <w:hideMark/>
          </w:tcPr>
          <w:p w14:paraId="7555C795" w14:textId="77777777" w:rsidR="00F97C5B" w:rsidRPr="00F97C5B" w:rsidRDefault="00F97C5B" w:rsidP="00F97C5B">
            <w:pPr>
              <w:spacing w:before="0" w:after="0" w:line="240" w:lineRule="auto"/>
              <w:jc w:val="right"/>
              <w:rPr>
                <w:ins w:id="517" w:author="WoollarK" w:date="2017-09-11T16:33:00Z"/>
                <w:rFonts w:ascii="Calibri" w:hAnsi="Calibri"/>
                <w:color w:val="000000"/>
                <w:sz w:val="22"/>
                <w:szCs w:val="22"/>
              </w:rPr>
            </w:pPr>
            <w:ins w:id="518" w:author="WoollarK" w:date="2017-09-11T16:33:00Z">
              <w:r w:rsidRPr="00F97C5B">
                <w:rPr>
                  <w:rFonts w:ascii="Calibri" w:hAnsi="Calibri"/>
                  <w:color w:val="000000"/>
                  <w:sz w:val="22"/>
                  <w:szCs w:val="22"/>
                </w:rPr>
                <w:t>09/03/2017</w:t>
              </w:r>
            </w:ins>
          </w:p>
        </w:tc>
        <w:tc>
          <w:tcPr>
            <w:tcW w:w="3940" w:type="dxa"/>
            <w:tcBorders>
              <w:top w:val="nil"/>
              <w:left w:val="nil"/>
              <w:bottom w:val="nil"/>
              <w:right w:val="single" w:sz="4" w:space="0" w:color="auto"/>
            </w:tcBorders>
            <w:shd w:val="clear" w:color="auto" w:fill="auto"/>
            <w:noWrap/>
            <w:vAlign w:val="bottom"/>
            <w:hideMark/>
          </w:tcPr>
          <w:p w14:paraId="76D6A1F3" w14:textId="77777777" w:rsidR="00F97C5B" w:rsidRPr="00F97C5B" w:rsidRDefault="00F97C5B" w:rsidP="00F97C5B">
            <w:pPr>
              <w:spacing w:before="0" w:after="0" w:line="240" w:lineRule="auto"/>
              <w:rPr>
                <w:ins w:id="519" w:author="WoollarK" w:date="2017-09-11T16:33:00Z"/>
                <w:rFonts w:ascii="Calibri" w:hAnsi="Calibri"/>
                <w:color w:val="000000"/>
                <w:sz w:val="22"/>
                <w:szCs w:val="22"/>
              </w:rPr>
            </w:pPr>
            <w:ins w:id="520" w:author="WoollarK" w:date="2017-09-11T16:33:00Z">
              <w:r w:rsidRPr="00F97C5B">
                <w:rPr>
                  <w:rFonts w:ascii="Calibri" w:hAnsi="Calibri"/>
                  <w:color w:val="000000"/>
                  <w:sz w:val="22"/>
                  <w:szCs w:val="22"/>
                </w:rPr>
                <w:t>Availability of appointments - DNO Cat B</w:t>
              </w:r>
            </w:ins>
          </w:p>
        </w:tc>
      </w:tr>
      <w:tr w:rsidR="00F97C5B" w:rsidRPr="00F97C5B" w14:paraId="69A4124D" w14:textId="77777777" w:rsidTr="00F97C5B">
        <w:trPr>
          <w:trHeight w:val="300"/>
          <w:ins w:id="521" w:author="WoollarK" w:date="2017-09-11T16:33:00Z"/>
        </w:trPr>
        <w:tc>
          <w:tcPr>
            <w:tcW w:w="1120" w:type="dxa"/>
            <w:tcBorders>
              <w:top w:val="nil"/>
              <w:left w:val="single" w:sz="4" w:space="0" w:color="auto"/>
              <w:bottom w:val="nil"/>
              <w:right w:val="nil"/>
            </w:tcBorders>
            <w:shd w:val="clear" w:color="auto" w:fill="auto"/>
            <w:noWrap/>
            <w:vAlign w:val="bottom"/>
            <w:hideMark/>
          </w:tcPr>
          <w:p w14:paraId="350AA19A" w14:textId="77777777" w:rsidR="00F97C5B" w:rsidRPr="00F97C5B" w:rsidRDefault="00F97C5B" w:rsidP="00F97C5B">
            <w:pPr>
              <w:spacing w:before="0" w:after="0" w:line="240" w:lineRule="auto"/>
              <w:jc w:val="right"/>
              <w:rPr>
                <w:ins w:id="522" w:author="WoollarK" w:date="2017-09-11T16:33:00Z"/>
                <w:rFonts w:ascii="Calibri" w:hAnsi="Calibri"/>
                <w:color w:val="000000"/>
                <w:sz w:val="22"/>
                <w:szCs w:val="22"/>
              </w:rPr>
            </w:pPr>
            <w:ins w:id="523" w:author="WoollarK" w:date="2017-09-11T16:33:00Z">
              <w:r w:rsidRPr="00F97C5B">
                <w:rPr>
                  <w:rFonts w:ascii="Calibri" w:hAnsi="Calibri"/>
                  <w:color w:val="000000"/>
                  <w:sz w:val="22"/>
                  <w:szCs w:val="22"/>
                </w:rPr>
                <w:t>03/05/2017</w:t>
              </w:r>
            </w:ins>
          </w:p>
        </w:tc>
        <w:tc>
          <w:tcPr>
            <w:tcW w:w="3940" w:type="dxa"/>
            <w:tcBorders>
              <w:top w:val="nil"/>
              <w:left w:val="nil"/>
              <w:bottom w:val="nil"/>
              <w:right w:val="single" w:sz="4" w:space="0" w:color="auto"/>
            </w:tcBorders>
            <w:shd w:val="clear" w:color="auto" w:fill="auto"/>
            <w:noWrap/>
            <w:vAlign w:val="bottom"/>
            <w:hideMark/>
          </w:tcPr>
          <w:p w14:paraId="73E66B02" w14:textId="77777777" w:rsidR="00F97C5B" w:rsidRPr="00F97C5B" w:rsidRDefault="00F97C5B" w:rsidP="00F97C5B">
            <w:pPr>
              <w:spacing w:before="0" w:after="0" w:line="240" w:lineRule="auto"/>
              <w:rPr>
                <w:ins w:id="524" w:author="WoollarK" w:date="2017-09-11T16:33:00Z"/>
                <w:rFonts w:ascii="Calibri" w:hAnsi="Calibri"/>
                <w:color w:val="000000"/>
                <w:sz w:val="22"/>
                <w:szCs w:val="22"/>
              </w:rPr>
            </w:pPr>
            <w:ins w:id="525" w:author="WoollarK" w:date="2017-09-11T16:33:00Z">
              <w:r w:rsidRPr="00F97C5B">
                <w:rPr>
                  <w:rFonts w:ascii="Calibri" w:hAnsi="Calibri"/>
                  <w:color w:val="000000"/>
                  <w:sz w:val="22"/>
                  <w:szCs w:val="22"/>
                </w:rPr>
                <w:t>Availability of appointments - DNO Cat B</w:t>
              </w:r>
            </w:ins>
          </w:p>
        </w:tc>
      </w:tr>
      <w:tr w:rsidR="00F97C5B" w:rsidRPr="00F97C5B" w14:paraId="0C314BCC" w14:textId="77777777" w:rsidTr="00F97C5B">
        <w:trPr>
          <w:trHeight w:val="300"/>
          <w:ins w:id="526"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565F0770" w14:textId="77777777" w:rsidR="00F97C5B" w:rsidRPr="00F97C5B" w:rsidRDefault="00F97C5B" w:rsidP="00F97C5B">
            <w:pPr>
              <w:spacing w:before="0" w:after="0" w:line="240" w:lineRule="auto"/>
              <w:jc w:val="right"/>
              <w:rPr>
                <w:ins w:id="527" w:author="WoollarK" w:date="2017-09-11T16:33:00Z"/>
                <w:rFonts w:ascii="Calibri" w:hAnsi="Calibri"/>
                <w:color w:val="000000"/>
                <w:sz w:val="22"/>
                <w:szCs w:val="22"/>
              </w:rPr>
            </w:pPr>
            <w:ins w:id="528" w:author="WoollarK" w:date="2017-09-11T16:33:00Z">
              <w:r w:rsidRPr="00F97C5B">
                <w:rPr>
                  <w:rFonts w:ascii="Calibri" w:hAnsi="Calibri"/>
                  <w:color w:val="000000"/>
                  <w:sz w:val="22"/>
                  <w:szCs w:val="22"/>
                </w:rPr>
                <w:t>04/05/2017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16AD2A02" w14:textId="77777777" w:rsidR="00F97C5B" w:rsidRPr="00F97C5B" w:rsidRDefault="00F97C5B" w:rsidP="00F97C5B">
            <w:pPr>
              <w:spacing w:before="0" w:after="0" w:line="240" w:lineRule="auto"/>
              <w:rPr>
                <w:ins w:id="529" w:author="WoollarK" w:date="2017-09-11T16:33:00Z"/>
                <w:rFonts w:ascii="Calibri" w:hAnsi="Calibri"/>
                <w:color w:val="000000"/>
                <w:sz w:val="22"/>
                <w:szCs w:val="22"/>
              </w:rPr>
            </w:pPr>
            <w:ins w:id="530" w:author="WoollarK" w:date="2017-09-11T16:33:00Z">
              <w:r w:rsidRPr="00F97C5B">
                <w:rPr>
                  <w:rFonts w:ascii="Calibri" w:hAnsi="Calibri"/>
                  <w:color w:val="000000"/>
                  <w:sz w:val="22"/>
                  <w:szCs w:val="22"/>
                </w:rPr>
                <w:t>Availability of appointments - DNO Cat B</w:t>
              </w:r>
            </w:ins>
          </w:p>
        </w:tc>
      </w:tr>
      <w:tr w:rsidR="00F97C5B" w:rsidRPr="00F97C5B" w14:paraId="35E04092" w14:textId="77777777" w:rsidTr="00F97C5B">
        <w:trPr>
          <w:trHeight w:val="300"/>
          <w:ins w:id="531" w:author="WoollarK" w:date="2017-09-11T16:33:00Z"/>
        </w:trPr>
        <w:tc>
          <w:tcPr>
            <w:tcW w:w="1120" w:type="dxa"/>
            <w:tcBorders>
              <w:top w:val="nil"/>
              <w:left w:val="single" w:sz="4" w:space="0" w:color="auto"/>
              <w:bottom w:val="nil"/>
              <w:right w:val="nil"/>
            </w:tcBorders>
            <w:shd w:val="clear" w:color="auto" w:fill="auto"/>
            <w:noWrap/>
            <w:vAlign w:val="bottom"/>
            <w:hideMark/>
          </w:tcPr>
          <w:p w14:paraId="5A358602" w14:textId="77777777" w:rsidR="00F97C5B" w:rsidRPr="00F97C5B" w:rsidRDefault="00F97C5B" w:rsidP="00F97C5B">
            <w:pPr>
              <w:spacing w:before="0" w:after="0" w:line="240" w:lineRule="auto"/>
              <w:jc w:val="right"/>
              <w:rPr>
                <w:ins w:id="532" w:author="WoollarK" w:date="2017-09-11T16:33:00Z"/>
                <w:rFonts w:ascii="Calibri" w:hAnsi="Calibri"/>
                <w:color w:val="000000"/>
                <w:sz w:val="22"/>
                <w:szCs w:val="22"/>
              </w:rPr>
            </w:pPr>
            <w:ins w:id="533" w:author="WoollarK" w:date="2017-09-11T16:33:00Z">
              <w:r w:rsidRPr="00F97C5B">
                <w:rPr>
                  <w:rFonts w:ascii="Calibri" w:hAnsi="Calibri"/>
                  <w:color w:val="000000"/>
                  <w:sz w:val="22"/>
                  <w:szCs w:val="22"/>
                </w:rPr>
                <w:t>13/02/2017</w:t>
              </w:r>
            </w:ins>
          </w:p>
        </w:tc>
        <w:tc>
          <w:tcPr>
            <w:tcW w:w="3940" w:type="dxa"/>
            <w:tcBorders>
              <w:top w:val="nil"/>
              <w:left w:val="nil"/>
              <w:bottom w:val="nil"/>
              <w:right w:val="single" w:sz="4" w:space="0" w:color="auto"/>
            </w:tcBorders>
            <w:shd w:val="clear" w:color="auto" w:fill="auto"/>
            <w:noWrap/>
            <w:vAlign w:val="bottom"/>
            <w:hideMark/>
          </w:tcPr>
          <w:p w14:paraId="5262DDB5" w14:textId="77777777" w:rsidR="00F97C5B" w:rsidRPr="00F97C5B" w:rsidRDefault="00F97C5B" w:rsidP="00F97C5B">
            <w:pPr>
              <w:spacing w:before="0" w:after="0" w:line="240" w:lineRule="auto"/>
              <w:rPr>
                <w:ins w:id="534" w:author="WoollarK" w:date="2017-09-11T16:33:00Z"/>
                <w:rFonts w:ascii="Calibri" w:hAnsi="Calibri"/>
                <w:color w:val="000000"/>
                <w:sz w:val="22"/>
                <w:szCs w:val="22"/>
              </w:rPr>
            </w:pPr>
            <w:ins w:id="535" w:author="WoollarK" w:date="2017-09-11T16:33:00Z">
              <w:r w:rsidRPr="00F97C5B">
                <w:rPr>
                  <w:rFonts w:ascii="Calibri" w:hAnsi="Calibri"/>
                  <w:color w:val="000000"/>
                  <w:sz w:val="22"/>
                  <w:szCs w:val="22"/>
                </w:rPr>
                <w:t>DNO attended but unable to complete</w:t>
              </w:r>
            </w:ins>
          </w:p>
        </w:tc>
      </w:tr>
      <w:tr w:rsidR="00F97C5B" w:rsidRPr="00F97C5B" w14:paraId="41D0D33F" w14:textId="77777777" w:rsidTr="00F97C5B">
        <w:trPr>
          <w:trHeight w:val="300"/>
          <w:ins w:id="536" w:author="WoollarK" w:date="2017-09-11T16:33:00Z"/>
        </w:trPr>
        <w:tc>
          <w:tcPr>
            <w:tcW w:w="1120" w:type="dxa"/>
            <w:tcBorders>
              <w:top w:val="nil"/>
              <w:left w:val="single" w:sz="4" w:space="0" w:color="auto"/>
              <w:bottom w:val="nil"/>
              <w:right w:val="nil"/>
            </w:tcBorders>
            <w:shd w:val="clear" w:color="auto" w:fill="auto"/>
            <w:noWrap/>
            <w:vAlign w:val="bottom"/>
            <w:hideMark/>
          </w:tcPr>
          <w:p w14:paraId="7719F661" w14:textId="77777777" w:rsidR="00F97C5B" w:rsidRPr="00F97C5B" w:rsidRDefault="00F97C5B" w:rsidP="00F97C5B">
            <w:pPr>
              <w:spacing w:before="0" w:after="0" w:line="240" w:lineRule="auto"/>
              <w:jc w:val="right"/>
              <w:rPr>
                <w:ins w:id="537" w:author="WoollarK" w:date="2017-09-11T16:33:00Z"/>
                <w:rFonts w:ascii="Calibri" w:hAnsi="Calibri"/>
                <w:color w:val="000000"/>
                <w:sz w:val="22"/>
                <w:szCs w:val="22"/>
              </w:rPr>
            </w:pPr>
            <w:ins w:id="538" w:author="WoollarK" w:date="2017-09-11T16:33:00Z">
              <w:r w:rsidRPr="00F97C5B">
                <w:rPr>
                  <w:rFonts w:ascii="Calibri" w:hAnsi="Calibri"/>
                  <w:color w:val="000000"/>
                  <w:sz w:val="22"/>
                  <w:szCs w:val="22"/>
                </w:rPr>
                <w:t>27/02/2017</w:t>
              </w:r>
            </w:ins>
          </w:p>
        </w:tc>
        <w:tc>
          <w:tcPr>
            <w:tcW w:w="3940" w:type="dxa"/>
            <w:tcBorders>
              <w:top w:val="nil"/>
              <w:left w:val="nil"/>
              <w:bottom w:val="nil"/>
              <w:right w:val="single" w:sz="4" w:space="0" w:color="auto"/>
            </w:tcBorders>
            <w:shd w:val="clear" w:color="auto" w:fill="auto"/>
            <w:noWrap/>
            <w:vAlign w:val="bottom"/>
            <w:hideMark/>
          </w:tcPr>
          <w:p w14:paraId="3A0DE32C" w14:textId="77777777" w:rsidR="00F97C5B" w:rsidRPr="00F97C5B" w:rsidRDefault="00F97C5B" w:rsidP="00F97C5B">
            <w:pPr>
              <w:spacing w:before="0" w:after="0" w:line="240" w:lineRule="auto"/>
              <w:rPr>
                <w:ins w:id="539" w:author="WoollarK" w:date="2017-09-11T16:33:00Z"/>
                <w:rFonts w:ascii="Calibri" w:hAnsi="Calibri"/>
                <w:color w:val="000000"/>
                <w:sz w:val="22"/>
                <w:szCs w:val="22"/>
              </w:rPr>
            </w:pPr>
            <w:ins w:id="540" w:author="WoollarK" w:date="2017-09-11T16:33:00Z">
              <w:r w:rsidRPr="00F97C5B">
                <w:rPr>
                  <w:rFonts w:ascii="Calibri" w:hAnsi="Calibri"/>
                  <w:color w:val="000000"/>
                  <w:sz w:val="22"/>
                  <w:szCs w:val="22"/>
                </w:rPr>
                <w:t>DNO attended but unable to complete</w:t>
              </w:r>
            </w:ins>
          </w:p>
        </w:tc>
      </w:tr>
      <w:tr w:rsidR="00F97C5B" w:rsidRPr="00F97C5B" w14:paraId="69356553" w14:textId="77777777" w:rsidTr="00F97C5B">
        <w:trPr>
          <w:trHeight w:val="300"/>
          <w:ins w:id="541" w:author="WoollarK" w:date="2017-09-11T16:33:00Z"/>
        </w:trPr>
        <w:tc>
          <w:tcPr>
            <w:tcW w:w="1120" w:type="dxa"/>
            <w:tcBorders>
              <w:top w:val="nil"/>
              <w:left w:val="single" w:sz="4" w:space="0" w:color="auto"/>
              <w:bottom w:val="nil"/>
              <w:right w:val="nil"/>
            </w:tcBorders>
            <w:shd w:val="clear" w:color="auto" w:fill="auto"/>
            <w:noWrap/>
            <w:vAlign w:val="bottom"/>
            <w:hideMark/>
          </w:tcPr>
          <w:p w14:paraId="0344DD93" w14:textId="77777777" w:rsidR="00F97C5B" w:rsidRPr="00F97C5B" w:rsidRDefault="00F97C5B" w:rsidP="00F97C5B">
            <w:pPr>
              <w:spacing w:before="0" w:after="0" w:line="240" w:lineRule="auto"/>
              <w:jc w:val="right"/>
              <w:rPr>
                <w:ins w:id="542" w:author="WoollarK" w:date="2017-09-11T16:33:00Z"/>
                <w:rFonts w:ascii="Calibri" w:hAnsi="Calibri"/>
                <w:color w:val="000000"/>
                <w:sz w:val="22"/>
                <w:szCs w:val="22"/>
              </w:rPr>
            </w:pPr>
            <w:ins w:id="543" w:author="WoollarK" w:date="2017-09-11T16:33:00Z">
              <w:r w:rsidRPr="00F97C5B">
                <w:rPr>
                  <w:rFonts w:ascii="Calibri" w:hAnsi="Calibri"/>
                  <w:color w:val="000000"/>
                  <w:sz w:val="22"/>
                  <w:szCs w:val="22"/>
                </w:rPr>
                <w:t>03/05/2017</w:t>
              </w:r>
            </w:ins>
          </w:p>
        </w:tc>
        <w:tc>
          <w:tcPr>
            <w:tcW w:w="3940" w:type="dxa"/>
            <w:tcBorders>
              <w:top w:val="nil"/>
              <w:left w:val="nil"/>
              <w:bottom w:val="nil"/>
              <w:right w:val="single" w:sz="4" w:space="0" w:color="auto"/>
            </w:tcBorders>
            <w:shd w:val="clear" w:color="auto" w:fill="auto"/>
            <w:noWrap/>
            <w:vAlign w:val="bottom"/>
            <w:hideMark/>
          </w:tcPr>
          <w:p w14:paraId="03F50109" w14:textId="77777777" w:rsidR="00F97C5B" w:rsidRPr="00F97C5B" w:rsidRDefault="00F97C5B" w:rsidP="00F97C5B">
            <w:pPr>
              <w:spacing w:before="0" w:after="0" w:line="240" w:lineRule="auto"/>
              <w:rPr>
                <w:ins w:id="544" w:author="WoollarK" w:date="2017-09-11T16:33:00Z"/>
                <w:rFonts w:ascii="Calibri" w:hAnsi="Calibri"/>
                <w:color w:val="000000"/>
                <w:sz w:val="22"/>
                <w:szCs w:val="22"/>
              </w:rPr>
            </w:pPr>
            <w:ins w:id="545" w:author="WoollarK" w:date="2017-09-11T16:33:00Z">
              <w:r w:rsidRPr="00F97C5B">
                <w:rPr>
                  <w:rFonts w:ascii="Calibri" w:hAnsi="Calibri"/>
                  <w:color w:val="000000"/>
                  <w:sz w:val="22"/>
                  <w:szCs w:val="22"/>
                </w:rPr>
                <w:t>DNO attended but unable to complete</w:t>
              </w:r>
            </w:ins>
          </w:p>
        </w:tc>
      </w:tr>
      <w:tr w:rsidR="00F97C5B" w:rsidRPr="00F97C5B" w14:paraId="2953239D" w14:textId="77777777" w:rsidTr="00F97C5B">
        <w:trPr>
          <w:trHeight w:val="300"/>
          <w:ins w:id="546" w:author="WoollarK" w:date="2017-09-11T16:33:00Z"/>
        </w:trPr>
        <w:tc>
          <w:tcPr>
            <w:tcW w:w="1120" w:type="dxa"/>
            <w:tcBorders>
              <w:top w:val="nil"/>
              <w:left w:val="single" w:sz="4" w:space="0" w:color="auto"/>
              <w:bottom w:val="nil"/>
              <w:right w:val="nil"/>
            </w:tcBorders>
            <w:shd w:val="clear" w:color="auto" w:fill="auto"/>
            <w:noWrap/>
            <w:vAlign w:val="bottom"/>
            <w:hideMark/>
          </w:tcPr>
          <w:p w14:paraId="407D14AF" w14:textId="77777777" w:rsidR="00F97C5B" w:rsidRPr="00F97C5B" w:rsidRDefault="00F97C5B" w:rsidP="00F97C5B">
            <w:pPr>
              <w:spacing w:before="0" w:after="0" w:line="240" w:lineRule="auto"/>
              <w:jc w:val="right"/>
              <w:rPr>
                <w:ins w:id="547" w:author="WoollarK" w:date="2017-09-11T16:33:00Z"/>
                <w:rFonts w:ascii="Calibri" w:hAnsi="Calibri"/>
                <w:color w:val="000000"/>
                <w:sz w:val="22"/>
                <w:szCs w:val="22"/>
              </w:rPr>
            </w:pPr>
            <w:ins w:id="548"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14:paraId="198F4B94" w14:textId="77777777" w:rsidR="00F97C5B" w:rsidRPr="00F97C5B" w:rsidRDefault="00F97C5B" w:rsidP="00F97C5B">
            <w:pPr>
              <w:spacing w:before="0" w:after="0" w:line="240" w:lineRule="auto"/>
              <w:rPr>
                <w:ins w:id="549" w:author="WoollarK" w:date="2017-09-11T16:33:00Z"/>
                <w:rFonts w:ascii="Calibri" w:hAnsi="Calibri"/>
                <w:color w:val="000000"/>
                <w:sz w:val="22"/>
                <w:szCs w:val="22"/>
              </w:rPr>
            </w:pPr>
            <w:ins w:id="550" w:author="WoollarK" w:date="2017-09-11T16:33:00Z">
              <w:r w:rsidRPr="00F97C5B">
                <w:rPr>
                  <w:rFonts w:ascii="Calibri" w:hAnsi="Calibri"/>
                  <w:color w:val="000000"/>
                  <w:sz w:val="22"/>
                  <w:szCs w:val="22"/>
                </w:rPr>
                <w:t>DNO attended but unable to complete</w:t>
              </w:r>
            </w:ins>
          </w:p>
        </w:tc>
      </w:tr>
      <w:tr w:rsidR="00F97C5B" w:rsidRPr="00F97C5B" w14:paraId="25816616" w14:textId="77777777" w:rsidTr="00F97C5B">
        <w:trPr>
          <w:trHeight w:val="300"/>
          <w:ins w:id="551" w:author="WoollarK" w:date="2017-09-11T16:33:00Z"/>
        </w:trPr>
        <w:tc>
          <w:tcPr>
            <w:tcW w:w="1120" w:type="dxa"/>
            <w:tcBorders>
              <w:top w:val="nil"/>
              <w:left w:val="single" w:sz="4" w:space="0" w:color="auto"/>
              <w:bottom w:val="nil"/>
              <w:right w:val="nil"/>
            </w:tcBorders>
            <w:shd w:val="clear" w:color="auto" w:fill="auto"/>
            <w:noWrap/>
            <w:vAlign w:val="bottom"/>
            <w:hideMark/>
          </w:tcPr>
          <w:p w14:paraId="758A165F" w14:textId="77777777" w:rsidR="00F97C5B" w:rsidRPr="00F97C5B" w:rsidRDefault="00F97C5B" w:rsidP="00F97C5B">
            <w:pPr>
              <w:spacing w:before="0" w:after="0" w:line="240" w:lineRule="auto"/>
              <w:jc w:val="right"/>
              <w:rPr>
                <w:ins w:id="552" w:author="WoollarK" w:date="2017-09-11T16:33:00Z"/>
                <w:rFonts w:ascii="Calibri" w:hAnsi="Calibri"/>
                <w:color w:val="000000"/>
                <w:sz w:val="22"/>
                <w:szCs w:val="22"/>
              </w:rPr>
            </w:pPr>
            <w:ins w:id="553"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14:paraId="4D8940A2" w14:textId="77777777" w:rsidR="00F97C5B" w:rsidRPr="00F97C5B" w:rsidRDefault="00F97C5B" w:rsidP="00F97C5B">
            <w:pPr>
              <w:spacing w:before="0" w:after="0" w:line="240" w:lineRule="auto"/>
              <w:rPr>
                <w:ins w:id="554" w:author="WoollarK" w:date="2017-09-11T16:33:00Z"/>
                <w:rFonts w:ascii="Calibri" w:hAnsi="Calibri"/>
                <w:color w:val="000000"/>
                <w:sz w:val="22"/>
                <w:szCs w:val="22"/>
              </w:rPr>
            </w:pPr>
            <w:ins w:id="555" w:author="WoollarK" w:date="2017-09-11T16:33:00Z">
              <w:r w:rsidRPr="00F97C5B">
                <w:rPr>
                  <w:rFonts w:ascii="Calibri" w:hAnsi="Calibri"/>
                  <w:color w:val="000000"/>
                  <w:sz w:val="22"/>
                  <w:szCs w:val="22"/>
                </w:rPr>
                <w:t>DNO attended but unable to complete</w:t>
              </w:r>
            </w:ins>
          </w:p>
        </w:tc>
      </w:tr>
      <w:tr w:rsidR="00F97C5B" w:rsidRPr="00F97C5B" w14:paraId="1097F5BC" w14:textId="77777777" w:rsidTr="00F97C5B">
        <w:trPr>
          <w:trHeight w:val="300"/>
          <w:ins w:id="556" w:author="WoollarK" w:date="2017-09-11T16:33:00Z"/>
        </w:trPr>
        <w:tc>
          <w:tcPr>
            <w:tcW w:w="1120" w:type="dxa"/>
            <w:tcBorders>
              <w:top w:val="nil"/>
              <w:left w:val="single" w:sz="4" w:space="0" w:color="auto"/>
              <w:bottom w:val="nil"/>
              <w:right w:val="nil"/>
            </w:tcBorders>
            <w:shd w:val="clear" w:color="auto" w:fill="auto"/>
            <w:noWrap/>
            <w:vAlign w:val="bottom"/>
            <w:hideMark/>
          </w:tcPr>
          <w:p w14:paraId="70362EA9" w14:textId="77777777" w:rsidR="00F97C5B" w:rsidRPr="00F97C5B" w:rsidRDefault="00F97C5B" w:rsidP="00F97C5B">
            <w:pPr>
              <w:spacing w:before="0" w:after="0" w:line="240" w:lineRule="auto"/>
              <w:jc w:val="right"/>
              <w:rPr>
                <w:ins w:id="557" w:author="WoollarK" w:date="2017-09-11T16:33:00Z"/>
                <w:rFonts w:ascii="Calibri" w:hAnsi="Calibri"/>
                <w:color w:val="000000"/>
                <w:sz w:val="22"/>
                <w:szCs w:val="22"/>
              </w:rPr>
            </w:pPr>
            <w:ins w:id="558"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14:paraId="69A8ECF9" w14:textId="77777777" w:rsidR="00F97C5B" w:rsidRPr="00F97C5B" w:rsidRDefault="00F97C5B" w:rsidP="00F97C5B">
            <w:pPr>
              <w:spacing w:before="0" w:after="0" w:line="240" w:lineRule="auto"/>
              <w:rPr>
                <w:ins w:id="559" w:author="WoollarK" w:date="2017-09-11T16:33:00Z"/>
                <w:rFonts w:ascii="Calibri" w:hAnsi="Calibri"/>
                <w:color w:val="000000"/>
                <w:sz w:val="22"/>
                <w:szCs w:val="22"/>
              </w:rPr>
            </w:pPr>
            <w:ins w:id="560" w:author="WoollarK" w:date="2017-09-11T16:33:00Z">
              <w:r w:rsidRPr="00F97C5B">
                <w:rPr>
                  <w:rFonts w:ascii="Calibri" w:hAnsi="Calibri"/>
                  <w:color w:val="000000"/>
                  <w:sz w:val="22"/>
                  <w:szCs w:val="22"/>
                </w:rPr>
                <w:t>DNO attended but unable to complete</w:t>
              </w:r>
            </w:ins>
          </w:p>
        </w:tc>
      </w:tr>
      <w:tr w:rsidR="00F97C5B" w:rsidRPr="00F97C5B" w14:paraId="5D1CA4DA" w14:textId="77777777" w:rsidTr="00F97C5B">
        <w:trPr>
          <w:trHeight w:val="300"/>
          <w:ins w:id="561"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30BAE8A4" w14:textId="77777777" w:rsidR="00F97C5B" w:rsidRPr="00F97C5B" w:rsidRDefault="00F97C5B" w:rsidP="00F97C5B">
            <w:pPr>
              <w:spacing w:before="0" w:after="0" w:line="240" w:lineRule="auto"/>
              <w:jc w:val="right"/>
              <w:rPr>
                <w:ins w:id="562" w:author="WoollarK" w:date="2017-09-11T16:33:00Z"/>
                <w:rFonts w:ascii="Calibri" w:hAnsi="Calibri"/>
                <w:color w:val="000000"/>
                <w:sz w:val="22"/>
                <w:szCs w:val="22"/>
              </w:rPr>
            </w:pPr>
            <w:ins w:id="563" w:author="WoollarK" w:date="2017-09-11T16:33:00Z">
              <w:r w:rsidRPr="00F97C5B">
                <w:rPr>
                  <w:rFonts w:ascii="Calibri" w:hAnsi="Calibri"/>
                  <w:color w:val="000000"/>
                  <w:sz w:val="22"/>
                  <w:szCs w:val="22"/>
                </w:rPr>
                <w:t>10/05/2017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0D7BB007" w14:textId="77777777" w:rsidR="00F97C5B" w:rsidRPr="00F97C5B" w:rsidRDefault="00F97C5B" w:rsidP="00F97C5B">
            <w:pPr>
              <w:spacing w:before="0" w:after="0" w:line="240" w:lineRule="auto"/>
              <w:rPr>
                <w:ins w:id="564" w:author="WoollarK" w:date="2017-09-11T16:33:00Z"/>
                <w:rFonts w:ascii="Calibri" w:hAnsi="Calibri"/>
                <w:color w:val="000000"/>
                <w:sz w:val="22"/>
                <w:szCs w:val="22"/>
              </w:rPr>
            </w:pPr>
            <w:ins w:id="565" w:author="WoollarK" w:date="2017-09-11T16:33:00Z">
              <w:r w:rsidRPr="00F97C5B">
                <w:rPr>
                  <w:rFonts w:ascii="Calibri" w:hAnsi="Calibri"/>
                  <w:color w:val="000000"/>
                  <w:sz w:val="22"/>
                  <w:szCs w:val="22"/>
                </w:rPr>
                <w:t>DNO attended but unable to complete</w:t>
              </w:r>
            </w:ins>
          </w:p>
        </w:tc>
      </w:tr>
      <w:tr w:rsidR="00F97C5B" w:rsidRPr="00F97C5B" w14:paraId="75F4E57C" w14:textId="77777777" w:rsidTr="00F97C5B">
        <w:trPr>
          <w:trHeight w:val="300"/>
          <w:ins w:id="566" w:author="WoollarK" w:date="2017-09-11T16:33:00Z"/>
        </w:trPr>
        <w:tc>
          <w:tcPr>
            <w:tcW w:w="1120" w:type="dxa"/>
            <w:tcBorders>
              <w:top w:val="nil"/>
              <w:left w:val="single" w:sz="4" w:space="0" w:color="auto"/>
              <w:bottom w:val="nil"/>
              <w:right w:val="nil"/>
            </w:tcBorders>
            <w:shd w:val="clear" w:color="auto" w:fill="auto"/>
            <w:noWrap/>
            <w:vAlign w:val="bottom"/>
            <w:hideMark/>
          </w:tcPr>
          <w:p w14:paraId="2EED34C2" w14:textId="77777777" w:rsidR="00F97C5B" w:rsidRPr="00F97C5B" w:rsidRDefault="00F97C5B" w:rsidP="00F97C5B">
            <w:pPr>
              <w:spacing w:before="0" w:after="0" w:line="240" w:lineRule="auto"/>
              <w:jc w:val="right"/>
              <w:rPr>
                <w:ins w:id="567" w:author="WoollarK" w:date="2017-09-11T16:33:00Z"/>
                <w:rFonts w:ascii="Calibri" w:hAnsi="Calibri"/>
                <w:color w:val="000000"/>
                <w:sz w:val="22"/>
                <w:szCs w:val="22"/>
              </w:rPr>
            </w:pPr>
            <w:ins w:id="568" w:author="WoollarK" w:date="2017-09-11T16:33:00Z">
              <w:r w:rsidRPr="00F97C5B">
                <w:rPr>
                  <w:rFonts w:ascii="Calibri" w:hAnsi="Calibri"/>
                  <w:color w:val="000000"/>
                  <w:sz w:val="22"/>
                  <w:szCs w:val="22"/>
                </w:rPr>
                <w:t>20/01/2017</w:t>
              </w:r>
            </w:ins>
          </w:p>
        </w:tc>
        <w:tc>
          <w:tcPr>
            <w:tcW w:w="3940" w:type="dxa"/>
            <w:tcBorders>
              <w:top w:val="nil"/>
              <w:left w:val="nil"/>
              <w:bottom w:val="nil"/>
              <w:right w:val="single" w:sz="4" w:space="0" w:color="auto"/>
            </w:tcBorders>
            <w:shd w:val="clear" w:color="auto" w:fill="auto"/>
            <w:noWrap/>
            <w:vAlign w:val="bottom"/>
            <w:hideMark/>
          </w:tcPr>
          <w:p w14:paraId="5D0DD017" w14:textId="77777777" w:rsidR="00F97C5B" w:rsidRPr="00F97C5B" w:rsidRDefault="00F97C5B" w:rsidP="00F97C5B">
            <w:pPr>
              <w:spacing w:before="0" w:after="0" w:line="240" w:lineRule="auto"/>
              <w:rPr>
                <w:ins w:id="569" w:author="WoollarK" w:date="2017-09-11T16:33:00Z"/>
                <w:rFonts w:ascii="Calibri" w:hAnsi="Calibri"/>
                <w:color w:val="000000"/>
                <w:sz w:val="22"/>
                <w:szCs w:val="22"/>
              </w:rPr>
            </w:pPr>
            <w:ins w:id="570" w:author="WoollarK" w:date="2017-09-11T16:33:00Z">
              <w:r w:rsidRPr="00F97C5B">
                <w:rPr>
                  <w:rFonts w:ascii="Calibri" w:hAnsi="Calibri"/>
                  <w:color w:val="000000"/>
                  <w:sz w:val="22"/>
                  <w:szCs w:val="22"/>
                </w:rPr>
                <w:t>Further DNO work required</w:t>
              </w:r>
            </w:ins>
          </w:p>
        </w:tc>
      </w:tr>
      <w:tr w:rsidR="00F97C5B" w:rsidRPr="00F97C5B" w14:paraId="5E2F3176" w14:textId="77777777" w:rsidTr="00F97C5B">
        <w:trPr>
          <w:trHeight w:val="300"/>
          <w:ins w:id="571" w:author="WoollarK" w:date="2017-09-11T16:33:00Z"/>
        </w:trPr>
        <w:tc>
          <w:tcPr>
            <w:tcW w:w="1120" w:type="dxa"/>
            <w:tcBorders>
              <w:top w:val="nil"/>
              <w:left w:val="single" w:sz="4" w:space="0" w:color="auto"/>
              <w:bottom w:val="nil"/>
              <w:right w:val="nil"/>
            </w:tcBorders>
            <w:shd w:val="clear" w:color="auto" w:fill="auto"/>
            <w:noWrap/>
            <w:vAlign w:val="bottom"/>
            <w:hideMark/>
          </w:tcPr>
          <w:p w14:paraId="4F14ABCD" w14:textId="77777777" w:rsidR="00F97C5B" w:rsidRPr="00F97C5B" w:rsidRDefault="00F97C5B" w:rsidP="00F97C5B">
            <w:pPr>
              <w:spacing w:before="0" w:after="0" w:line="240" w:lineRule="auto"/>
              <w:jc w:val="right"/>
              <w:rPr>
                <w:ins w:id="572" w:author="WoollarK" w:date="2017-09-11T16:33:00Z"/>
                <w:rFonts w:ascii="Calibri" w:hAnsi="Calibri"/>
                <w:color w:val="000000"/>
                <w:sz w:val="22"/>
                <w:szCs w:val="22"/>
              </w:rPr>
            </w:pPr>
            <w:ins w:id="573"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14:paraId="670FA4B9" w14:textId="77777777" w:rsidR="00F97C5B" w:rsidRPr="00F97C5B" w:rsidRDefault="00F97C5B" w:rsidP="00F97C5B">
            <w:pPr>
              <w:spacing w:before="0" w:after="0" w:line="240" w:lineRule="auto"/>
              <w:rPr>
                <w:ins w:id="574" w:author="WoollarK" w:date="2017-09-11T16:33:00Z"/>
                <w:rFonts w:ascii="Calibri" w:hAnsi="Calibri"/>
                <w:color w:val="000000"/>
                <w:sz w:val="22"/>
                <w:szCs w:val="22"/>
              </w:rPr>
            </w:pPr>
            <w:ins w:id="575" w:author="WoollarK" w:date="2017-09-11T16:33:00Z">
              <w:r w:rsidRPr="00F97C5B">
                <w:rPr>
                  <w:rFonts w:ascii="Calibri" w:hAnsi="Calibri"/>
                  <w:color w:val="000000"/>
                  <w:sz w:val="22"/>
                  <w:szCs w:val="22"/>
                </w:rPr>
                <w:t>Further DNO work required</w:t>
              </w:r>
            </w:ins>
          </w:p>
        </w:tc>
      </w:tr>
      <w:tr w:rsidR="00F97C5B" w:rsidRPr="00F97C5B" w14:paraId="0CEDEB06" w14:textId="77777777" w:rsidTr="00F97C5B">
        <w:trPr>
          <w:trHeight w:val="300"/>
          <w:ins w:id="576" w:author="WoollarK" w:date="2017-09-11T16:33:00Z"/>
        </w:trPr>
        <w:tc>
          <w:tcPr>
            <w:tcW w:w="1120" w:type="dxa"/>
            <w:tcBorders>
              <w:top w:val="nil"/>
              <w:left w:val="single" w:sz="4" w:space="0" w:color="auto"/>
              <w:bottom w:val="nil"/>
              <w:right w:val="nil"/>
            </w:tcBorders>
            <w:shd w:val="clear" w:color="auto" w:fill="auto"/>
            <w:noWrap/>
            <w:vAlign w:val="bottom"/>
            <w:hideMark/>
          </w:tcPr>
          <w:p w14:paraId="5389570E" w14:textId="77777777" w:rsidR="00F97C5B" w:rsidRPr="00F97C5B" w:rsidRDefault="00F97C5B" w:rsidP="00F97C5B">
            <w:pPr>
              <w:spacing w:before="0" w:after="0" w:line="240" w:lineRule="auto"/>
              <w:jc w:val="right"/>
              <w:rPr>
                <w:ins w:id="577" w:author="WoollarK" w:date="2017-09-11T16:33:00Z"/>
                <w:rFonts w:ascii="Calibri" w:hAnsi="Calibri"/>
                <w:color w:val="000000"/>
                <w:sz w:val="22"/>
                <w:szCs w:val="22"/>
              </w:rPr>
            </w:pPr>
            <w:ins w:id="578" w:author="WoollarK" w:date="2017-09-11T16:33:00Z">
              <w:r w:rsidRPr="00F97C5B">
                <w:rPr>
                  <w:rFonts w:ascii="Calibri" w:hAnsi="Calibri"/>
                  <w:color w:val="000000"/>
                  <w:sz w:val="22"/>
                  <w:szCs w:val="22"/>
                </w:rPr>
                <w:t>05/05/2017</w:t>
              </w:r>
            </w:ins>
          </w:p>
        </w:tc>
        <w:tc>
          <w:tcPr>
            <w:tcW w:w="3940" w:type="dxa"/>
            <w:tcBorders>
              <w:top w:val="nil"/>
              <w:left w:val="nil"/>
              <w:bottom w:val="nil"/>
              <w:right w:val="single" w:sz="4" w:space="0" w:color="auto"/>
            </w:tcBorders>
            <w:shd w:val="clear" w:color="auto" w:fill="auto"/>
            <w:noWrap/>
            <w:vAlign w:val="bottom"/>
            <w:hideMark/>
          </w:tcPr>
          <w:p w14:paraId="56DD9019" w14:textId="77777777" w:rsidR="00F97C5B" w:rsidRPr="00F97C5B" w:rsidRDefault="00F97C5B" w:rsidP="00F97C5B">
            <w:pPr>
              <w:spacing w:before="0" w:after="0" w:line="240" w:lineRule="auto"/>
              <w:rPr>
                <w:ins w:id="579" w:author="WoollarK" w:date="2017-09-11T16:33:00Z"/>
                <w:rFonts w:ascii="Calibri" w:hAnsi="Calibri"/>
                <w:color w:val="000000"/>
                <w:sz w:val="22"/>
                <w:szCs w:val="22"/>
              </w:rPr>
            </w:pPr>
            <w:ins w:id="580" w:author="WoollarK" w:date="2017-09-11T16:33:00Z">
              <w:r w:rsidRPr="00F97C5B">
                <w:rPr>
                  <w:rFonts w:ascii="Calibri" w:hAnsi="Calibri"/>
                  <w:color w:val="000000"/>
                  <w:sz w:val="22"/>
                  <w:szCs w:val="22"/>
                </w:rPr>
                <w:t>Further DNO work required</w:t>
              </w:r>
            </w:ins>
          </w:p>
        </w:tc>
      </w:tr>
      <w:tr w:rsidR="00F97C5B" w:rsidRPr="00F97C5B" w14:paraId="5BA7EDE3" w14:textId="77777777" w:rsidTr="00F97C5B">
        <w:trPr>
          <w:trHeight w:val="300"/>
          <w:ins w:id="581" w:author="WoollarK" w:date="2017-09-11T16:33:00Z"/>
        </w:trPr>
        <w:tc>
          <w:tcPr>
            <w:tcW w:w="1120" w:type="dxa"/>
            <w:tcBorders>
              <w:top w:val="nil"/>
              <w:left w:val="single" w:sz="4" w:space="0" w:color="auto"/>
              <w:bottom w:val="nil"/>
              <w:right w:val="nil"/>
            </w:tcBorders>
            <w:shd w:val="clear" w:color="auto" w:fill="auto"/>
            <w:noWrap/>
            <w:vAlign w:val="bottom"/>
            <w:hideMark/>
          </w:tcPr>
          <w:p w14:paraId="1E5DF3CA" w14:textId="77777777" w:rsidR="00F97C5B" w:rsidRPr="00F97C5B" w:rsidRDefault="00F97C5B" w:rsidP="00F97C5B">
            <w:pPr>
              <w:spacing w:before="0" w:after="0" w:line="240" w:lineRule="auto"/>
              <w:jc w:val="right"/>
              <w:rPr>
                <w:ins w:id="582" w:author="WoollarK" w:date="2017-09-11T16:33:00Z"/>
                <w:rFonts w:ascii="Calibri" w:hAnsi="Calibri"/>
                <w:color w:val="000000"/>
                <w:sz w:val="22"/>
                <w:szCs w:val="22"/>
              </w:rPr>
            </w:pPr>
            <w:ins w:id="583"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14:paraId="155E3F1D" w14:textId="77777777" w:rsidR="00F97C5B" w:rsidRPr="00F97C5B" w:rsidRDefault="00F97C5B" w:rsidP="00F97C5B">
            <w:pPr>
              <w:spacing w:before="0" w:after="0" w:line="240" w:lineRule="auto"/>
              <w:rPr>
                <w:ins w:id="584" w:author="WoollarK" w:date="2017-09-11T16:33:00Z"/>
                <w:rFonts w:ascii="Calibri" w:hAnsi="Calibri"/>
                <w:color w:val="000000"/>
                <w:sz w:val="22"/>
                <w:szCs w:val="22"/>
              </w:rPr>
            </w:pPr>
            <w:ins w:id="585" w:author="WoollarK" w:date="2017-09-11T16:33:00Z">
              <w:r w:rsidRPr="00F97C5B">
                <w:rPr>
                  <w:rFonts w:ascii="Calibri" w:hAnsi="Calibri"/>
                  <w:color w:val="000000"/>
                  <w:sz w:val="22"/>
                  <w:szCs w:val="22"/>
                </w:rPr>
                <w:t>Further DNO work required</w:t>
              </w:r>
            </w:ins>
          </w:p>
        </w:tc>
      </w:tr>
      <w:tr w:rsidR="00F97C5B" w:rsidRPr="00F97C5B" w14:paraId="452F8B9E" w14:textId="77777777" w:rsidTr="00F97C5B">
        <w:trPr>
          <w:trHeight w:val="300"/>
          <w:ins w:id="586" w:author="WoollarK" w:date="2017-09-11T16:33:00Z"/>
        </w:trPr>
        <w:tc>
          <w:tcPr>
            <w:tcW w:w="1120" w:type="dxa"/>
            <w:tcBorders>
              <w:top w:val="nil"/>
              <w:left w:val="single" w:sz="4" w:space="0" w:color="auto"/>
              <w:bottom w:val="nil"/>
              <w:right w:val="nil"/>
            </w:tcBorders>
            <w:shd w:val="clear" w:color="auto" w:fill="auto"/>
            <w:noWrap/>
            <w:vAlign w:val="bottom"/>
            <w:hideMark/>
          </w:tcPr>
          <w:p w14:paraId="545DF9B3" w14:textId="77777777" w:rsidR="00F97C5B" w:rsidRPr="00F97C5B" w:rsidRDefault="00F97C5B" w:rsidP="00F97C5B">
            <w:pPr>
              <w:spacing w:before="0" w:after="0" w:line="240" w:lineRule="auto"/>
              <w:jc w:val="right"/>
              <w:rPr>
                <w:ins w:id="587" w:author="WoollarK" w:date="2017-09-11T16:33:00Z"/>
                <w:rFonts w:ascii="Calibri" w:hAnsi="Calibri"/>
                <w:color w:val="000000"/>
                <w:sz w:val="22"/>
                <w:szCs w:val="22"/>
              </w:rPr>
            </w:pPr>
            <w:ins w:id="588" w:author="WoollarK" w:date="2017-09-11T16:33:00Z">
              <w:r w:rsidRPr="00F97C5B">
                <w:rPr>
                  <w:rFonts w:ascii="Calibri" w:hAnsi="Calibri"/>
                  <w:color w:val="000000"/>
                  <w:sz w:val="22"/>
                  <w:szCs w:val="22"/>
                </w:rPr>
                <w:t>11/05/2017</w:t>
              </w:r>
            </w:ins>
          </w:p>
        </w:tc>
        <w:tc>
          <w:tcPr>
            <w:tcW w:w="3940" w:type="dxa"/>
            <w:tcBorders>
              <w:top w:val="nil"/>
              <w:left w:val="nil"/>
              <w:bottom w:val="nil"/>
              <w:right w:val="single" w:sz="4" w:space="0" w:color="auto"/>
            </w:tcBorders>
            <w:shd w:val="clear" w:color="auto" w:fill="auto"/>
            <w:noWrap/>
            <w:vAlign w:val="bottom"/>
            <w:hideMark/>
          </w:tcPr>
          <w:p w14:paraId="344138DF" w14:textId="77777777" w:rsidR="00F97C5B" w:rsidRPr="00F97C5B" w:rsidRDefault="00F97C5B" w:rsidP="00F97C5B">
            <w:pPr>
              <w:spacing w:before="0" w:after="0" w:line="240" w:lineRule="auto"/>
              <w:rPr>
                <w:ins w:id="589" w:author="WoollarK" w:date="2017-09-11T16:33:00Z"/>
                <w:rFonts w:ascii="Calibri" w:hAnsi="Calibri"/>
                <w:color w:val="000000"/>
                <w:sz w:val="22"/>
                <w:szCs w:val="22"/>
              </w:rPr>
            </w:pPr>
            <w:ins w:id="590" w:author="WoollarK" w:date="2017-09-11T16:33:00Z">
              <w:r w:rsidRPr="00F97C5B">
                <w:rPr>
                  <w:rFonts w:ascii="Calibri" w:hAnsi="Calibri"/>
                  <w:color w:val="000000"/>
                  <w:sz w:val="22"/>
                  <w:szCs w:val="22"/>
                </w:rPr>
                <w:t>Further DNO work required</w:t>
              </w:r>
            </w:ins>
          </w:p>
        </w:tc>
      </w:tr>
      <w:tr w:rsidR="00F97C5B" w:rsidRPr="00F97C5B" w14:paraId="6BC38D38" w14:textId="77777777" w:rsidTr="00F97C5B">
        <w:trPr>
          <w:trHeight w:val="300"/>
          <w:ins w:id="591"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4C0C069D" w14:textId="77777777" w:rsidR="00F97C5B" w:rsidRPr="00F97C5B" w:rsidRDefault="00F97C5B" w:rsidP="00F97C5B">
            <w:pPr>
              <w:spacing w:before="0" w:after="0" w:line="240" w:lineRule="auto"/>
              <w:jc w:val="right"/>
              <w:rPr>
                <w:ins w:id="592" w:author="WoollarK" w:date="2017-09-11T16:33:00Z"/>
                <w:rFonts w:ascii="Calibri" w:hAnsi="Calibri"/>
                <w:color w:val="000000"/>
                <w:sz w:val="22"/>
                <w:szCs w:val="22"/>
              </w:rPr>
            </w:pPr>
            <w:ins w:id="593" w:author="WoollarK" w:date="2017-09-11T16:33:00Z">
              <w:r w:rsidRPr="00F97C5B">
                <w:rPr>
                  <w:rFonts w:ascii="Calibri" w:hAnsi="Calibri"/>
                  <w:color w:val="000000"/>
                  <w:sz w:val="22"/>
                  <w:szCs w:val="22"/>
                </w:rPr>
                <w:t>11/05/2017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04668330" w14:textId="77777777" w:rsidR="00F97C5B" w:rsidRPr="00F97C5B" w:rsidRDefault="00F97C5B" w:rsidP="00F97C5B">
            <w:pPr>
              <w:spacing w:before="0" w:after="0" w:line="240" w:lineRule="auto"/>
              <w:rPr>
                <w:ins w:id="594" w:author="WoollarK" w:date="2017-09-11T16:33:00Z"/>
                <w:rFonts w:ascii="Calibri" w:hAnsi="Calibri"/>
                <w:color w:val="000000"/>
                <w:sz w:val="22"/>
                <w:szCs w:val="22"/>
              </w:rPr>
            </w:pPr>
            <w:ins w:id="595" w:author="WoollarK" w:date="2017-09-11T16:33:00Z">
              <w:r w:rsidRPr="00F97C5B">
                <w:rPr>
                  <w:rFonts w:ascii="Calibri" w:hAnsi="Calibri"/>
                  <w:color w:val="000000"/>
                  <w:sz w:val="22"/>
                  <w:szCs w:val="22"/>
                </w:rPr>
                <w:t>Further DNO work required</w:t>
              </w:r>
            </w:ins>
          </w:p>
        </w:tc>
      </w:tr>
      <w:tr w:rsidR="00F97C5B" w:rsidRPr="00F97C5B" w14:paraId="3D8AB5E1" w14:textId="77777777" w:rsidTr="00F97C5B">
        <w:trPr>
          <w:trHeight w:val="300"/>
          <w:ins w:id="596" w:author="WoollarK" w:date="2017-09-11T16:33:00Z"/>
        </w:trPr>
        <w:tc>
          <w:tcPr>
            <w:tcW w:w="1120" w:type="dxa"/>
            <w:tcBorders>
              <w:top w:val="nil"/>
              <w:left w:val="single" w:sz="4" w:space="0" w:color="auto"/>
              <w:bottom w:val="nil"/>
              <w:right w:val="nil"/>
            </w:tcBorders>
            <w:shd w:val="clear" w:color="auto" w:fill="auto"/>
            <w:noWrap/>
            <w:vAlign w:val="bottom"/>
            <w:hideMark/>
          </w:tcPr>
          <w:p w14:paraId="480D93CE" w14:textId="77777777" w:rsidR="00F97C5B" w:rsidRPr="00F97C5B" w:rsidRDefault="00F97C5B" w:rsidP="00F97C5B">
            <w:pPr>
              <w:spacing w:before="0" w:after="0" w:line="240" w:lineRule="auto"/>
              <w:jc w:val="right"/>
              <w:rPr>
                <w:ins w:id="597" w:author="WoollarK" w:date="2017-09-11T16:33:00Z"/>
                <w:rFonts w:ascii="Calibri" w:hAnsi="Calibri"/>
                <w:color w:val="000000"/>
                <w:sz w:val="22"/>
                <w:szCs w:val="22"/>
              </w:rPr>
            </w:pPr>
            <w:ins w:id="598" w:author="WoollarK" w:date="2017-09-11T16:33:00Z">
              <w:r w:rsidRPr="00F97C5B">
                <w:rPr>
                  <w:rFonts w:ascii="Calibri" w:hAnsi="Calibri"/>
                  <w:color w:val="000000"/>
                  <w:sz w:val="22"/>
                  <w:szCs w:val="22"/>
                </w:rPr>
                <w:t>24/01/2017</w:t>
              </w:r>
            </w:ins>
          </w:p>
        </w:tc>
        <w:tc>
          <w:tcPr>
            <w:tcW w:w="3940" w:type="dxa"/>
            <w:tcBorders>
              <w:top w:val="nil"/>
              <w:left w:val="nil"/>
              <w:bottom w:val="nil"/>
              <w:right w:val="single" w:sz="4" w:space="0" w:color="auto"/>
            </w:tcBorders>
            <w:shd w:val="clear" w:color="auto" w:fill="auto"/>
            <w:noWrap/>
            <w:vAlign w:val="bottom"/>
            <w:hideMark/>
          </w:tcPr>
          <w:p w14:paraId="4BEC266B" w14:textId="77777777" w:rsidR="00F97C5B" w:rsidRPr="00F97C5B" w:rsidRDefault="00F97C5B" w:rsidP="00F97C5B">
            <w:pPr>
              <w:spacing w:before="0" w:after="0" w:line="240" w:lineRule="auto"/>
              <w:rPr>
                <w:ins w:id="599" w:author="WoollarK" w:date="2017-09-11T16:33:00Z"/>
                <w:rFonts w:ascii="Calibri" w:hAnsi="Calibri"/>
                <w:color w:val="000000"/>
                <w:sz w:val="22"/>
                <w:szCs w:val="22"/>
              </w:rPr>
            </w:pPr>
            <w:ins w:id="600" w:author="WoollarK" w:date="2017-09-11T16:33:00Z">
              <w:r w:rsidRPr="00F97C5B">
                <w:rPr>
                  <w:rFonts w:ascii="Calibri" w:hAnsi="Calibri"/>
                  <w:color w:val="000000"/>
                  <w:sz w:val="22"/>
                  <w:szCs w:val="22"/>
                </w:rPr>
                <w:t>Missed or broken appointment (DNO)</w:t>
              </w:r>
            </w:ins>
          </w:p>
        </w:tc>
      </w:tr>
      <w:tr w:rsidR="00F97C5B" w:rsidRPr="00F97C5B" w14:paraId="75847D25" w14:textId="77777777" w:rsidTr="00F97C5B">
        <w:trPr>
          <w:trHeight w:val="300"/>
          <w:ins w:id="601" w:author="WoollarK" w:date="2017-09-11T16:33:00Z"/>
        </w:trPr>
        <w:tc>
          <w:tcPr>
            <w:tcW w:w="1120" w:type="dxa"/>
            <w:tcBorders>
              <w:top w:val="nil"/>
              <w:left w:val="single" w:sz="4" w:space="0" w:color="auto"/>
              <w:bottom w:val="nil"/>
              <w:right w:val="nil"/>
            </w:tcBorders>
            <w:shd w:val="clear" w:color="auto" w:fill="auto"/>
            <w:noWrap/>
            <w:vAlign w:val="bottom"/>
            <w:hideMark/>
          </w:tcPr>
          <w:p w14:paraId="0D705EDE" w14:textId="77777777" w:rsidR="00F97C5B" w:rsidRPr="00F97C5B" w:rsidRDefault="00F97C5B" w:rsidP="00F97C5B">
            <w:pPr>
              <w:spacing w:before="0" w:after="0" w:line="240" w:lineRule="auto"/>
              <w:jc w:val="right"/>
              <w:rPr>
                <w:ins w:id="602" w:author="WoollarK" w:date="2017-09-11T16:33:00Z"/>
                <w:rFonts w:ascii="Calibri" w:hAnsi="Calibri"/>
                <w:color w:val="000000"/>
                <w:sz w:val="22"/>
                <w:szCs w:val="22"/>
              </w:rPr>
            </w:pPr>
            <w:ins w:id="603" w:author="WoollarK" w:date="2017-09-11T16:33:00Z">
              <w:r w:rsidRPr="00F97C5B">
                <w:rPr>
                  <w:rFonts w:ascii="Calibri" w:hAnsi="Calibri"/>
                  <w:color w:val="000000"/>
                  <w:sz w:val="22"/>
                  <w:szCs w:val="22"/>
                </w:rPr>
                <w:lastRenderedPageBreak/>
                <w:t>26/01/2017</w:t>
              </w:r>
            </w:ins>
          </w:p>
        </w:tc>
        <w:tc>
          <w:tcPr>
            <w:tcW w:w="3940" w:type="dxa"/>
            <w:tcBorders>
              <w:top w:val="nil"/>
              <w:left w:val="nil"/>
              <w:bottom w:val="nil"/>
              <w:right w:val="single" w:sz="4" w:space="0" w:color="auto"/>
            </w:tcBorders>
            <w:shd w:val="clear" w:color="auto" w:fill="auto"/>
            <w:noWrap/>
            <w:vAlign w:val="bottom"/>
            <w:hideMark/>
          </w:tcPr>
          <w:p w14:paraId="2AF4343B" w14:textId="77777777" w:rsidR="00F97C5B" w:rsidRPr="00F97C5B" w:rsidRDefault="00F97C5B" w:rsidP="00F97C5B">
            <w:pPr>
              <w:spacing w:before="0" w:after="0" w:line="240" w:lineRule="auto"/>
              <w:rPr>
                <w:ins w:id="604" w:author="WoollarK" w:date="2017-09-11T16:33:00Z"/>
                <w:rFonts w:ascii="Calibri" w:hAnsi="Calibri"/>
                <w:color w:val="000000"/>
                <w:sz w:val="22"/>
                <w:szCs w:val="22"/>
              </w:rPr>
            </w:pPr>
            <w:ins w:id="605" w:author="WoollarK" w:date="2017-09-11T16:33:00Z">
              <w:r w:rsidRPr="00F97C5B">
                <w:rPr>
                  <w:rFonts w:ascii="Calibri" w:hAnsi="Calibri"/>
                  <w:color w:val="000000"/>
                  <w:sz w:val="22"/>
                  <w:szCs w:val="22"/>
                </w:rPr>
                <w:t>Missed or broken appointment (DNO)</w:t>
              </w:r>
            </w:ins>
          </w:p>
        </w:tc>
      </w:tr>
      <w:tr w:rsidR="00F97C5B" w:rsidRPr="00F97C5B" w14:paraId="6117F4C0" w14:textId="77777777" w:rsidTr="00F97C5B">
        <w:trPr>
          <w:trHeight w:val="300"/>
          <w:ins w:id="606" w:author="WoollarK" w:date="2017-09-11T16:33:00Z"/>
        </w:trPr>
        <w:tc>
          <w:tcPr>
            <w:tcW w:w="1120" w:type="dxa"/>
            <w:tcBorders>
              <w:top w:val="nil"/>
              <w:left w:val="single" w:sz="4" w:space="0" w:color="auto"/>
              <w:bottom w:val="nil"/>
              <w:right w:val="nil"/>
            </w:tcBorders>
            <w:shd w:val="clear" w:color="auto" w:fill="auto"/>
            <w:noWrap/>
            <w:vAlign w:val="bottom"/>
            <w:hideMark/>
          </w:tcPr>
          <w:p w14:paraId="76C1D9BE" w14:textId="77777777" w:rsidR="00F97C5B" w:rsidRPr="00F97C5B" w:rsidRDefault="00F97C5B" w:rsidP="00F97C5B">
            <w:pPr>
              <w:spacing w:before="0" w:after="0" w:line="240" w:lineRule="auto"/>
              <w:jc w:val="right"/>
              <w:rPr>
                <w:ins w:id="607" w:author="WoollarK" w:date="2017-09-11T16:33:00Z"/>
                <w:rFonts w:ascii="Calibri" w:hAnsi="Calibri"/>
                <w:color w:val="000000"/>
                <w:sz w:val="22"/>
                <w:szCs w:val="22"/>
              </w:rPr>
            </w:pPr>
            <w:ins w:id="608" w:author="WoollarK" w:date="2017-09-11T16:33:00Z">
              <w:r w:rsidRPr="00F97C5B">
                <w:rPr>
                  <w:rFonts w:ascii="Calibri" w:hAnsi="Calibri"/>
                  <w:color w:val="000000"/>
                  <w:sz w:val="22"/>
                  <w:szCs w:val="22"/>
                </w:rPr>
                <w:t>22/02/2017</w:t>
              </w:r>
            </w:ins>
          </w:p>
        </w:tc>
        <w:tc>
          <w:tcPr>
            <w:tcW w:w="3940" w:type="dxa"/>
            <w:tcBorders>
              <w:top w:val="nil"/>
              <w:left w:val="nil"/>
              <w:bottom w:val="nil"/>
              <w:right w:val="single" w:sz="4" w:space="0" w:color="auto"/>
            </w:tcBorders>
            <w:shd w:val="clear" w:color="auto" w:fill="auto"/>
            <w:noWrap/>
            <w:vAlign w:val="bottom"/>
            <w:hideMark/>
          </w:tcPr>
          <w:p w14:paraId="05CB3E0C" w14:textId="77777777" w:rsidR="00F97C5B" w:rsidRPr="00F97C5B" w:rsidRDefault="00F97C5B" w:rsidP="00F97C5B">
            <w:pPr>
              <w:spacing w:before="0" w:after="0" w:line="240" w:lineRule="auto"/>
              <w:rPr>
                <w:ins w:id="609" w:author="WoollarK" w:date="2017-09-11T16:33:00Z"/>
                <w:rFonts w:ascii="Calibri" w:hAnsi="Calibri"/>
                <w:color w:val="000000"/>
                <w:sz w:val="22"/>
                <w:szCs w:val="22"/>
              </w:rPr>
            </w:pPr>
            <w:ins w:id="610" w:author="WoollarK" w:date="2017-09-11T16:33:00Z">
              <w:r w:rsidRPr="00F97C5B">
                <w:rPr>
                  <w:rFonts w:ascii="Calibri" w:hAnsi="Calibri"/>
                  <w:color w:val="000000"/>
                  <w:sz w:val="22"/>
                  <w:szCs w:val="22"/>
                </w:rPr>
                <w:t>Missed or broken appointment (DNO)</w:t>
              </w:r>
            </w:ins>
          </w:p>
        </w:tc>
      </w:tr>
      <w:tr w:rsidR="00F97C5B" w:rsidRPr="00F97C5B" w14:paraId="679F1A9F" w14:textId="77777777" w:rsidTr="00F97C5B">
        <w:trPr>
          <w:trHeight w:val="300"/>
          <w:ins w:id="611" w:author="WoollarK" w:date="2017-09-11T16:33:00Z"/>
        </w:trPr>
        <w:tc>
          <w:tcPr>
            <w:tcW w:w="1120" w:type="dxa"/>
            <w:tcBorders>
              <w:top w:val="nil"/>
              <w:left w:val="single" w:sz="4" w:space="0" w:color="auto"/>
              <w:bottom w:val="nil"/>
              <w:right w:val="nil"/>
            </w:tcBorders>
            <w:shd w:val="clear" w:color="auto" w:fill="auto"/>
            <w:noWrap/>
            <w:vAlign w:val="bottom"/>
            <w:hideMark/>
          </w:tcPr>
          <w:p w14:paraId="6F1551E6" w14:textId="77777777" w:rsidR="00F97C5B" w:rsidRPr="00F97C5B" w:rsidRDefault="00F97C5B" w:rsidP="00F97C5B">
            <w:pPr>
              <w:spacing w:before="0" w:after="0" w:line="240" w:lineRule="auto"/>
              <w:jc w:val="right"/>
              <w:rPr>
                <w:ins w:id="612" w:author="WoollarK" w:date="2017-09-11T16:33:00Z"/>
                <w:rFonts w:ascii="Calibri" w:hAnsi="Calibri"/>
                <w:color w:val="000000"/>
                <w:sz w:val="22"/>
                <w:szCs w:val="22"/>
              </w:rPr>
            </w:pPr>
            <w:ins w:id="613" w:author="WoollarK" w:date="2017-09-11T16:33:00Z">
              <w:r w:rsidRPr="00F97C5B">
                <w:rPr>
                  <w:rFonts w:ascii="Calibri" w:hAnsi="Calibri"/>
                  <w:color w:val="000000"/>
                  <w:sz w:val="22"/>
                  <w:szCs w:val="22"/>
                </w:rPr>
                <w:t>10/03/2017</w:t>
              </w:r>
            </w:ins>
          </w:p>
        </w:tc>
        <w:tc>
          <w:tcPr>
            <w:tcW w:w="3940" w:type="dxa"/>
            <w:tcBorders>
              <w:top w:val="nil"/>
              <w:left w:val="nil"/>
              <w:bottom w:val="nil"/>
              <w:right w:val="single" w:sz="4" w:space="0" w:color="auto"/>
            </w:tcBorders>
            <w:shd w:val="clear" w:color="auto" w:fill="auto"/>
            <w:noWrap/>
            <w:vAlign w:val="bottom"/>
            <w:hideMark/>
          </w:tcPr>
          <w:p w14:paraId="1FF3D0D4" w14:textId="77777777" w:rsidR="00F97C5B" w:rsidRPr="00F97C5B" w:rsidRDefault="00F97C5B" w:rsidP="00F97C5B">
            <w:pPr>
              <w:spacing w:before="0" w:after="0" w:line="240" w:lineRule="auto"/>
              <w:rPr>
                <w:ins w:id="614" w:author="WoollarK" w:date="2017-09-11T16:33:00Z"/>
                <w:rFonts w:ascii="Calibri" w:hAnsi="Calibri"/>
                <w:color w:val="000000"/>
                <w:sz w:val="22"/>
                <w:szCs w:val="22"/>
              </w:rPr>
            </w:pPr>
            <w:ins w:id="615" w:author="WoollarK" w:date="2017-09-11T16:33:00Z">
              <w:r w:rsidRPr="00F97C5B">
                <w:rPr>
                  <w:rFonts w:ascii="Calibri" w:hAnsi="Calibri"/>
                  <w:color w:val="000000"/>
                  <w:sz w:val="22"/>
                  <w:szCs w:val="22"/>
                </w:rPr>
                <w:t>Missed or broken appointment (DNO)</w:t>
              </w:r>
            </w:ins>
          </w:p>
        </w:tc>
      </w:tr>
      <w:tr w:rsidR="00F97C5B" w:rsidRPr="00F97C5B" w14:paraId="20E8A722" w14:textId="77777777" w:rsidTr="00F97C5B">
        <w:trPr>
          <w:trHeight w:val="300"/>
          <w:ins w:id="616"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5DCD3C26" w14:textId="77777777" w:rsidR="00F97C5B" w:rsidRPr="00F97C5B" w:rsidRDefault="00F97C5B" w:rsidP="00F97C5B">
            <w:pPr>
              <w:spacing w:before="0" w:after="0" w:line="240" w:lineRule="auto"/>
              <w:jc w:val="right"/>
              <w:rPr>
                <w:ins w:id="617" w:author="WoollarK" w:date="2017-09-11T16:33:00Z"/>
                <w:rFonts w:ascii="Calibri" w:hAnsi="Calibri"/>
                <w:color w:val="000000"/>
                <w:sz w:val="22"/>
                <w:szCs w:val="22"/>
              </w:rPr>
            </w:pPr>
            <w:ins w:id="618" w:author="WoollarK" w:date="2017-09-11T16:33:00Z">
              <w:r w:rsidRPr="00F97C5B">
                <w:rPr>
                  <w:rFonts w:ascii="Calibri" w:hAnsi="Calibri"/>
                  <w:color w:val="000000"/>
                  <w:sz w:val="22"/>
                  <w:szCs w:val="22"/>
                </w:rPr>
                <w:t>11/05/2017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25895759" w14:textId="77777777" w:rsidR="00F97C5B" w:rsidRPr="00F97C5B" w:rsidRDefault="00F97C5B" w:rsidP="00F97C5B">
            <w:pPr>
              <w:spacing w:before="0" w:after="0" w:line="240" w:lineRule="auto"/>
              <w:rPr>
                <w:ins w:id="619" w:author="WoollarK" w:date="2017-09-11T16:33:00Z"/>
                <w:rFonts w:ascii="Calibri" w:hAnsi="Calibri"/>
                <w:color w:val="000000"/>
                <w:sz w:val="22"/>
                <w:szCs w:val="22"/>
              </w:rPr>
            </w:pPr>
            <w:ins w:id="620" w:author="WoollarK" w:date="2017-09-11T16:33:00Z">
              <w:r w:rsidRPr="00F97C5B">
                <w:rPr>
                  <w:rFonts w:ascii="Calibri" w:hAnsi="Calibri"/>
                  <w:color w:val="000000"/>
                  <w:sz w:val="22"/>
                  <w:szCs w:val="22"/>
                </w:rPr>
                <w:t>Missed or broken appointment (DNO)</w:t>
              </w:r>
            </w:ins>
          </w:p>
        </w:tc>
      </w:tr>
      <w:tr w:rsidR="00F97C5B" w:rsidRPr="00F97C5B" w14:paraId="2C54E1EE" w14:textId="77777777" w:rsidTr="00F97C5B">
        <w:trPr>
          <w:trHeight w:val="300"/>
          <w:ins w:id="621" w:author="WoollarK" w:date="2017-09-11T16:33:00Z"/>
        </w:trPr>
        <w:tc>
          <w:tcPr>
            <w:tcW w:w="1120" w:type="dxa"/>
            <w:tcBorders>
              <w:top w:val="nil"/>
              <w:left w:val="single" w:sz="4" w:space="0" w:color="auto"/>
              <w:bottom w:val="nil"/>
              <w:right w:val="nil"/>
            </w:tcBorders>
            <w:shd w:val="clear" w:color="auto" w:fill="auto"/>
            <w:noWrap/>
            <w:vAlign w:val="bottom"/>
            <w:hideMark/>
          </w:tcPr>
          <w:p w14:paraId="186086DD" w14:textId="77777777" w:rsidR="00F97C5B" w:rsidRPr="00F97C5B" w:rsidRDefault="00F97C5B" w:rsidP="00F97C5B">
            <w:pPr>
              <w:spacing w:before="0" w:after="0" w:line="240" w:lineRule="auto"/>
              <w:jc w:val="right"/>
              <w:rPr>
                <w:ins w:id="622" w:author="WoollarK" w:date="2017-09-11T16:33:00Z"/>
                <w:rFonts w:ascii="Calibri" w:hAnsi="Calibri"/>
                <w:color w:val="000000"/>
                <w:sz w:val="22"/>
                <w:szCs w:val="22"/>
              </w:rPr>
            </w:pPr>
            <w:ins w:id="623" w:author="WoollarK" w:date="2017-09-11T16:33:00Z">
              <w:r w:rsidRPr="00F97C5B">
                <w:rPr>
                  <w:rFonts w:ascii="Calibri" w:hAnsi="Calibri"/>
                  <w:color w:val="000000"/>
                  <w:sz w:val="22"/>
                  <w:szCs w:val="22"/>
                </w:rPr>
                <w:t>03/01/2017</w:t>
              </w:r>
            </w:ins>
          </w:p>
        </w:tc>
        <w:tc>
          <w:tcPr>
            <w:tcW w:w="3940" w:type="dxa"/>
            <w:tcBorders>
              <w:top w:val="nil"/>
              <w:left w:val="nil"/>
              <w:bottom w:val="nil"/>
              <w:right w:val="single" w:sz="4" w:space="0" w:color="auto"/>
            </w:tcBorders>
            <w:shd w:val="clear" w:color="auto" w:fill="auto"/>
            <w:noWrap/>
            <w:vAlign w:val="bottom"/>
            <w:hideMark/>
          </w:tcPr>
          <w:p w14:paraId="4A229903" w14:textId="77777777" w:rsidR="00F97C5B" w:rsidRPr="00F97C5B" w:rsidRDefault="00F97C5B" w:rsidP="00F97C5B">
            <w:pPr>
              <w:spacing w:before="0" w:after="0" w:line="240" w:lineRule="auto"/>
              <w:rPr>
                <w:ins w:id="624" w:author="WoollarK" w:date="2017-09-11T16:33:00Z"/>
                <w:rFonts w:ascii="Calibri" w:hAnsi="Calibri"/>
                <w:color w:val="000000"/>
                <w:sz w:val="22"/>
                <w:szCs w:val="22"/>
              </w:rPr>
            </w:pPr>
            <w:ins w:id="625" w:author="WoollarK" w:date="2017-09-11T16:33:00Z">
              <w:r w:rsidRPr="00F97C5B">
                <w:rPr>
                  <w:rFonts w:ascii="Calibri" w:hAnsi="Calibri"/>
                  <w:color w:val="000000"/>
                  <w:sz w:val="22"/>
                  <w:szCs w:val="22"/>
                </w:rPr>
                <w:t>No contact post DNO referral</w:t>
              </w:r>
            </w:ins>
          </w:p>
        </w:tc>
      </w:tr>
      <w:tr w:rsidR="00F97C5B" w:rsidRPr="00F97C5B" w14:paraId="6381953F" w14:textId="77777777" w:rsidTr="00F97C5B">
        <w:trPr>
          <w:trHeight w:val="300"/>
          <w:ins w:id="626" w:author="WoollarK" w:date="2017-09-11T16:33:00Z"/>
        </w:trPr>
        <w:tc>
          <w:tcPr>
            <w:tcW w:w="1120" w:type="dxa"/>
            <w:tcBorders>
              <w:top w:val="nil"/>
              <w:left w:val="single" w:sz="4" w:space="0" w:color="auto"/>
              <w:bottom w:val="nil"/>
              <w:right w:val="nil"/>
            </w:tcBorders>
            <w:shd w:val="clear" w:color="auto" w:fill="auto"/>
            <w:noWrap/>
            <w:vAlign w:val="bottom"/>
            <w:hideMark/>
          </w:tcPr>
          <w:p w14:paraId="4F6C3922" w14:textId="77777777" w:rsidR="00F97C5B" w:rsidRPr="00F97C5B" w:rsidRDefault="00F97C5B" w:rsidP="00F97C5B">
            <w:pPr>
              <w:spacing w:before="0" w:after="0" w:line="240" w:lineRule="auto"/>
              <w:jc w:val="right"/>
              <w:rPr>
                <w:ins w:id="627" w:author="WoollarK" w:date="2017-09-11T16:33:00Z"/>
                <w:rFonts w:ascii="Calibri" w:hAnsi="Calibri"/>
                <w:color w:val="000000"/>
                <w:sz w:val="22"/>
                <w:szCs w:val="22"/>
              </w:rPr>
            </w:pPr>
            <w:ins w:id="628" w:author="WoollarK" w:date="2017-09-11T16:33:00Z">
              <w:r w:rsidRPr="00F97C5B">
                <w:rPr>
                  <w:rFonts w:ascii="Calibri" w:hAnsi="Calibri"/>
                  <w:color w:val="000000"/>
                  <w:sz w:val="22"/>
                  <w:szCs w:val="22"/>
                </w:rPr>
                <w:t>21/01/2017</w:t>
              </w:r>
            </w:ins>
          </w:p>
        </w:tc>
        <w:tc>
          <w:tcPr>
            <w:tcW w:w="3940" w:type="dxa"/>
            <w:tcBorders>
              <w:top w:val="nil"/>
              <w:left w:val="nil"/>
              <w:bottom w:val="nil"/>
              <w:right w:val="single" w:sz="4" w:space="0" w:color="auto"/>
            </w:tcBorders>
            <w:shd w:val="clear" w:color="auto" w:fill="auto"/>
            <w:noWrap/>
            <w:vAlign w:val="bottom"/>
            <w:hideMark/>
          </w:tcPr>
          <w:p w14:paraId="05D8A6BF" w14:textId="77777777" w:rsidR="00F97C5B" w:rsidRPr="00F97C5B" w:rsidRDefault="00F97C5B" w:rsidP="00F97C5B">
            <w:pPr>
              <w:spacing w:before="0" w:after="0" w:line="240" w:lineRule="auto"/>
              <w:rPr>
                <w:ins w:id="629" w:author="WoollarK" w:date="2017-09-11T16:33:00Z"/>
                <w:rFonts w:ascii="Calibri" w:hAnsi="Calibri"/>
                <w:color w:val="000000"/>
                <w:sz w:val="22"/>
                <w:szCs w:val="22"/>
              </w:rPr>
            </w:pPr>
            <w:ins w:id="630" w:author="WoollarK" w:date="2017-09-11T16:33:00Z">
              <w:r w:rsidRPr="00F97C5B">
                <w:rPr>
                  <w:rFonts w:ascii="Calibri" w:hAnsi="Calibri"/>
                  <w:color w:val="000000"/>
                  <w:sz w:val="22"/>
                  <w:szCs w:val="22"/>
                </w:rPr>
                <w:t>No contact post DNO referral</w:t>
              </w:r>
            </w:ins>
          </w:p>
        </w:tc>
      </w:tr>
      <w:tr w:rsidR="00F97C5B" w:rsidRPr="00F97C5B" w14:paraId="005478A4" w14:textId="77777777" w:rsidTr="00F97C5B">
        <w:trPr>
          <w:trHeight w:val="300"/>
          <w:ins w:id="631" w:author="WoollarK" w:date="2017-09-11T16:33:00Z"/>
        </w:trPr>
        <w:tc>
          <w:tcPr>
            <w:tcW w:w="1120" w:type="dxa"/>
            <w:tcBorders>
              <w:top w:val="nil"/>
              <w:left w:val="single" w:sz="4" w:space="0" w:color="auto"/>
              <w:bottom w:val="nil"/>
              <w:right w:val="nil"/>
            </w:tcBorders>
            <w:shd w:val="clear" w:color="auto" w:fill="auto"/>
            <w:noWrap/>
            <w:vAlign w:val="bottom"/>
            <w:hideMark/>
          </w:tcPr>
          <w:p w14:paraId="7D478400" w14:textId="77777777" w:rsidR="00F97C5B" w:rsidRPr="00F97C5B" w:rsidRDefault="00F97C5B" w:rsidP="00F97C5B">
            <w:pPr>
              <w:spacing w:before="0" w:after="0" w:line="240" w:lineRule="auto"/>
              <w:jc w:val="right"/>
              <w:rPr>
                <w:ins w:id="632" w:author="WoollarK" w:date="2017-09-11T16:33:00Z"/>
                <w:rFonts w:ascii="Calibri" w:hAnsi="Calibri"/>
                <w:color w:val="000000"/>
                <w:sz w:val="22"/>
                <w:szCs w:val="22"/>
              </w:rPr>
            </w:pPr>
            <w:ins w:id="633" w:author="WoollarK" w:date="2017-09-11T16:33:00Z">
              <w:r w:rsidRPr="00F97C5B">
                <w:rPr>
                  <w:rFonts w:ascii="Calibri" w:hAnsi="Calibri"/>
                  <w:color w:val="000000"/>
                  <w:sz w:val="22"/>
                  <w:szCs w:val="22"/>
                </w:rPr>
                <w:t>26/01/2017</w:t>
              </w:r>
            </w:ins>
          </w:p>
        </w:tc>
        <w:tc>
          <w:tcPr>
            <w:tcW w:w="3940" w:type="dxa"/>
            <w:tcBorders>
              <w:top w:val="nil"/>
              <w:left w:val="nil"/>
              <w:bottom w:val="nil"/>
              <w:right w:val="single" w:sz="4" w:space="0" w:color="auto"/>
            </w:tcBorders>
            <w:shd w:val="clear" w:color="auto" w:fill="auto"/>
            <w:noWrap/>
            <w:vAlign w:val="bottom"/>
            <w:hideMark/>
          </w:tcPr>
          <w:p w14:paraId="3B9FE657" w14:textId="77777777" w:rsidR="00F97C5B" w:rsidRPr="00F97C5B" w:rsidRDefault="00F97C5B" w:rsidP="00F97C5B">
            <w:pPr>
              <w:spacing w:before="0" w:after="0" w:line="240" w:lineRule="auto"/>
              <w:rPr>
                <w:ins w:id="634" w:author="WoollarK" w:date="2017-09-11T16:33:00Z"/>
                <w:rFonts w:ascii="Calibri" w:hAnsi="Calibri"/>
                <w:color w:val="000000"/>
                <w:sz w:val="22"/>
                <w:szCs w:val="22"/>
              </w:rPr>
            </w:pPr>
            <w:ins w:id="635" w:author="WoollarK" w:date="2017-09-11T16:33:00Z">
              <w:r w:rsidRPr="00F97C5B">
                <w:rPr>
                  <w:rFonts w:ascii="Calibri" w:hAnsi="Calibri"/>
                  <w:color w:val="000000"/>
                  <w:sz w:val="22"/>
                  <w:szCs w:val="22"/>
                </w:rPr>
                <w:t>No contact post DNO referral</w:t>
              </w:r>
            </w:ins>
          </w:p>
        </w:tc>
      </w:tr>
      <w:tr w:rsidR="00F97C5B" w:rsidRPr="00F97C5B" w14:paraId="6608A4AD" w14:textId="77777777" w:rsidTr="00F97C5B">
        <w:trPr>
          <w:trHeight w:val="300"/>
          <w:ins w:id="636" w:author="WoollarK" w:date="2017-09-11T16:33:00Z"/>
        </w:trPr>
        <w:tc>
          <w:tcPr>
            <w:tcW w:w="1120" w:type="dxa"/>
            <w:tcBorders>
              <w:top w:val="nil"/>
              <w:left w:val="single" w:sz="4" w:space="0" w:color="auto"/>
              <w:bottom w:val="nil"/>
              <w:right w:val="nil"/>
            </w:tcBorders>
            <w:shd w:val="clear" w:color="auto" w:fill="auto"/>
            <w:noWrap/>
            <w:vAlign w:val="bottom"/>
            <w:hideMark/>
          </w:tcPr>
          <w:p w14:paraId="43A4E7AC" w14:textId="77777777" w:rsidR="00F97C5B" w:rsidRPr="00F97C5B" w:rsidRDefault="00F97C5B" w:rsidP="00F97C5B">
            <w:pPr>
              <w:spacing w:before="0" w:after="0" w:line="240" w:lineRule="auto"/>
              <w:jc w:val="right"/>
              <w:rPr>
                <w:ins w:id="637" w:author="WoollarK" w:date="2017-09-11T16:33:00Z"/>
                <w:rFonts w:ascii="Calibri" w:hAnsi="Calibri"/>
                <w:color w:val="000000"/>
                <w:sz w:val="22"/>
                <w:szCs w:val="22"/>
              </w:rPr>
            </w:pPr>
            <w:ins w:id="638" w:author="WoollarK" w:date="2017-09-11T16:33:00Z">
              <w:r w:rsidRPr="00F97C5B">
                <w:rPr>
                  <w:rFonts w:ascii="Calibri" w:hAnsi="Calibri"/>
                  <w:color w:val="000000"/>
                  <w:sz w:val="22"/>
                  <w:szCs w:val="22"/>
                </w:rPr>
                <w:t>17/02/2017</w:t>
              </w:r>
            </w:ins>
          </w:p>
        </w:tc>
        <w:tc>
          <w:tcPr>
            <w:tcW w:w="3940" w:type="dxa"/>
            <w:tcBorders>
              <w:top w:val="nil"/>
              <w:left w:val="nil"/>
              <w:bottom w:val="nil"/>
              <w:right w:val="single" w:sz="4" w:space="0" w:color="auto"/>
            </w:tcBorders>
            <w:shd w:val="clear" w:color="auto" w:fill="auto"/>
            <w:noWrap/>
            <w:vAlign w:val="bottom"/>
            <w:hideMark/>
          </w:tcPr>
          <w:p w14:paraId="28587EE3" w14:textId="77777777" w:rsidR="00F97C5B" w:rsidRPr="00F97C5B" w:rsidRDefault="00F97C5B" w:rsidP="00F97C5B">
            <w:pPr>
              <w:spacing w:before="0" w:after="0" w:line="240" w:lineRule="auto"/>
              <w:rPr>
                <w:ins w:id="639" w:author="WoollarK" w:date="2017-09-11T16:33:00Z"/>
                <w:rFonts w:ascii="Calibri" w:hAnsi="Calibri"/>
                <w:color w:val="000000"/>
                <w:sz w:val="22"/>
                <w:szCs w:val="22"/>
              </w:rPr>
            </w:pPr>
            <w:ins w:id="640" w:author="WoollarK" w:date="2017-09-11T16:33:00Z">
              <w:r w:rsidRPr="00F97C5B">
                <w:rPr>
                  <w:rFonts w:ascii="Calibri" w:hAnsi="Calibri"/>
                  <w:color w:val="000000"/>
                  <w:sz w:val="22"/>
                  <w:szCs w:val="22"/>
                </w:rPr>
                <w:t>No contact post DNO referral</w:t>
              </w:r>
            </w:ins>
          </w:p>
        </w:tc>
      </w:tr>
      <w:tr w:rsidR="00F97C5B" w:rsidRPr="00F97C5B" w14:paraId="397CF24A" w14:textId="77777777" w:rsidTr="00F97C5B">
        <w:trPr>
          <w:trHeight w:val="300"/>
          <w:ins w:id="641" w:author="WoollarK" w:date="2017-09-11T16:33:00Z"/>
        </w:trPr>
        <w:tc>
          <w:tcPr>
            <w:tcW w:w="1120" w:type="dxa"/>
            <w:tcBorders>
              <w:top w:val="nil"/>
              <w:left w:val="single" w:sz="4" w:space="0" w:color="auto"/>
              <w:bottom w:val="nil"/>
              <w:right w:val="nil"/>
            </w:tcBorders>
            <w:shd w:val="clear" w:color="auto" w:fill="auto"/>
            <w:noWrap/>
            <w:vAlign w:val="bottom"/>
            <w:hideMark/>
          </w:tcPr>
          <w:p w14:paraId="74A2755C" w14:textId="77777777" w:rsidR="00F97C5B" w:rsidRPr="00F97C5B" w:rsidRDefault="00F97C5B" w:rsidP="00F97C5B">
            <w:pPr>
              <w:spacing w:before="0" w:after="0" w:line="240" w:lineRule="auto"/>
              <w:jc w:val="right"/>
              <w:rPr>
                <w:ins w:id="642" w:author="WoollarK" w:date="2017-09-11T16:33:00Z"/>
                <w:rFonts w:ascii="Calibri" w:hAnsi="Calibri"/>
                <w:color w:val="000000"/>
                <w:sz w:val="22"/>
                <w:szCs w:val="22"/>
              </w:rPr>
            </w:pPr>
            <w:ins w:id="643" w:author="WoollarK" w:date="2017-09-11T16:33:00Z">
              <w:r w:rsidRPr="00F97C5B">
                <w:rPr>
                  <w:rFonts w:ascii="Calibri" w:hAnsi="Calibri"/>
                  <w:color w:val="000000"/>
                  <w:sz w:val="22"/>
                  <w:szCs w:val="22"/>
                </w:rPr>
                <w:t>20/02/2017</w:t>
              </w:r>
            </w:ins>
          </w:p>
        </w:tc>
        <w:tc>
          <w:tcPr>
            <w:tcW w:w="3940" w:type="dxa"/>
            <w:tcBorders>
              <w:top w:val="nil"/>
              <w:left w:val="nil"/>
              <w:bottom w:val="nil"/>
              <w:right w:val="single" w:sz="4" w:space="0" w:color="auto"/>
            </w:tcBorders>
            <w:shd w:val="clear" w:color="auto" w:fill="auto"/>
            <w:noWrap/>
            <w:vAlign w:val="bottom"/>
            <w:hideMark/>
          </w:tcPr>
          <w:p w14:paraId="177D3592" w14:textId="77777777" w:rsidR="00F97C5B" w:rsidRPr="00F97C5B" w:rsidRDefault="00F97C5B" w:rsidP="00F97C5B">
            <w:pPr>
              <w:spacing w:before="0" w:after="0" w:line="240" w:lineRule="auto"/>
              <w:rPr>
                <w:ins w:id="644" w:author="WoollarK" w:date="2017-09-11T16:33:00Z"/>
                <w:rFonts w:ascii="Calibri" w:hAnsi="Calibri"/>
                <w:color w:val="000000"/>
                <w:sz w:val="22"/>
                <w:szCs w:val="22"/>
              </w:rPr>
            </w:pPr>
            <w:ins w:id="645" w:author="WoollarK" w:date="2017-09-11T16:33:00Z">
              <w:r w:rsidRPr="00F97C5B">
                <w:rPr>
                  <w:rFonts w:ascii="Calibri" w:hAnsi="Calibri"/>
                  <w:color w:val="000000"/>
                  <w:sz w:val="22"/>
                  <w:szCs w:val="22"/>
                </w:rPr>
                <w:t>No contact post DNO referral</w:t>
              </w:r>
            </w:ins>
          </w:p>
        </w:tc>
      </w:tr>
      <w:tr w:rsidR="00F97C5B" w:rsidRPr="00F97C5B" w14:paraId="1AB0D50B" w14:textId="77777777" w:rsidTr="00F97C5B">
        <w:trPr>
          <w:trHeight w:val="300"/>
          <w:ins w:id="646" w:author="WoollarK" w:date="2017-09-11T16:33:00Z"/>
        </w:trPr>
        <w:tc>
          <w:tcPr>
            <w:tcW w:w="1120" w:type="dxa"/>
            <w:tcBorders>
              <w:top w:val="nil"/>
              <w:left w:val="single" w:sz="4" w:space="0" w:color="auto"/>
              <w:bottom w:val="nil"/>
              <w:right w:val="nil"/>
            </w:tcBorders>
            <w:shd w:val="clear" w:color="auto" w:fill="auto"/>
            <w:noWrap/>
            <w:vAlign w:val="bottom"/>
            <w:hideMark/>
          </w:tcPr>
          <w:p w14:paraId="0967C8F8" w14:textId="77777777" w:rsidR="00F97C5B" w:rsidRPr="00F97C5B" w:rsidRDefault="00F97C5B" w:rsidP="00F97C5B">
            <w:pPr>
              <w:spacing w:before="0" w:after="0" w:line="240" w:lineRule="auto"/>
              <w:jc w:val="right"/>
              <w:rPr>
                <w:ins w:id="647" w:author="WoollarK" w:date="2017-09-11T16:33:00Z"/>
                <w:rFonts w:ascii="Calibri" w:hAnsi="Calibri"/>
                <w:color w:val="000000"/>
                <w:sz w:val="22"/>
                <w:szCs w:val="22"/>
              </w:rPr>
            </w:pPr>
            <w:ins w:id="648" w:author="WoollarK" w:date="2017-09-11T16:33:00Z">
              <w:r w:rsidRPr="00F97C5B">
                <w:rPr>
                  <w:rFonts w:ascii="Calibri" w:hAnsi="Calibri"/>
                  <w:color w:val="000000"/>
                  <w:sz w:val="22"/>
                  <w:szCs w:val="22"/>
                </w:rPr>
                <w:t>23/02/2017</w:t>
              </w:r>
            </w:ins>
          </w:p>
        </w:tc>
        <w:tc>
          <w:tcPr>
            <w:tcW w:w="3940" w:type="dxa"/>
            <w:tcBorders>
              <w:top w:val="nil"/>
              <w:left w:val="nil"/>
              <w:bottom w:val="nil"/>
              <w:right w:val="single" w:sz="4" w:space="0" w:color="auto"/>
            </w:tcBorders>
            <w:shd w:val="clear" w:color="auto" w:fill="auto"/>
            <w:noWrap/>
            <w:vAlign w:val="bottom"/>
            <w:hideMark/>
          </w:tcPr>
          <w:p w14:paraId="6D957B87" w14:textId="77777777" w:rsidR="00F97C5B" w:rsidRPr="00F97C5B" w:rsidRDefault="00F97C5B" w:rsidP="00F97C5B">
            <w:pPr>
              <w:spacing w:before="0" w:after="0" w:line="240" w:lineRule="auto"/>
              <w:rPr>
                <w:ins w:id="649" w:author="WoollarK" w:date="2017-09-11T16:33:00Z"/>
                <w:rFonts w:ascii="Calibri" w:hAnsi="Calibri"/>
                <w:color w:val="000000"/>
                <w:sz w:val="22"/>
                <w:szCs w:val="22"/>
              </w:rPr>
            </w:pPr>
            <w:ins w:id="650" w:author="WoollarK" w:date="2017-09-11T16:33:00Z">
              <w:r w:rsidRPr="00F97C5B">
                <w:rPr>
                  <w:rFonts w:ascii="Calibri" w:hAnsi="Calibri"/>
                  <w:color w:val="000000"/>
                  <w:sz w:val="22"/>
                  <w:szCs w:val="22"/>
                </w:rPr>
                <w:t>No contact post DNO referral</w:t>
              </w:r>
            </w:ins>
          </w:p>
        </w:tc>
      </w:tr>
      <w:tr w:rsidR="00F97C5B" w:rsidRPr="00F97C5B" w14:paraId="73335D72" w14:textId="77777777" w:rsidTr="00F97C5B">
        <w:trPr>
          <w:trHeight w:val="300"/>
          <w:ins w:id="651" w:author="WoollarK" w:date="2017-09-11T16:33:00Z"/>
        </w:trPr>
        <w:tc>
          <w:tcPr>
            <w:tcW w:w="1120" w:type="dxa"/>
            <w:tcBorders>
              <w:top w:val="nil"/>
              <w:left w:val="single" w:sz="4" w:space="0" w:color="auto"/>
              <w:bottom w:val="nil"/>
              <w:right w:val="nil"/>
            </w:tcBorders>
            <w:shd w:val="clear" w:color="auto" w:fill="auto"/>
            <w:noWrap/>
            <w:vAlign w:val="bottom"/>
            <w:hideMark/>
          </w:tcPr>
          <w:p w14:paraId="0CE9C929" w14:textId="77777777" w:rsidR="00F97C5B" w:rsidRPr="00F97C5B" w:rsidRDefault="00F97C5B" w:rsidP="00F97C5B">
            <w:pPr>
              <w:spacing w:before="0" w:after="0" w:line="240" w:lineRule="auto"/>
              <w:jc w:val="right"/>
              <w:rPr>
                <w:ins w:id="652" w:author="WoollarK" w:date="2017-09-11T16:33:00Z"/>
                <w:rFonts w:ascii="Calibri" w:hAnsi="Calibri"/>
                <w:color w:val="000000"/>
                <w:sz w:val="22"/>
                <w:szCs w:val="22"/>
              </w:rPr>
            </w:pPr>
            <w:ins w:id="653"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14:paraId="7FD6EC47" w14:textId="77777777" w:rsidR="00F97C5B" w:rsidRPr="00F97C5B" w:rsidRDefault="00F97C5B" w:rsidP="00F97C5B">
            <w:pPr>
              <w:spacing w:before="0" w:after="0" w:line="240" w:lineRule="auto"/>
              <w:rPr>
                <w:ins w:id="654" w:author="WoollarK" w:date="2017-09-11T16:33:00Z"/>
                <w:rFonts w:ascii="Calibri" w:hAnsi="Calibri"/>
                <w:color w:val="000000"/>
                <w:sz w:val="22"/>
                <w:szCs w:val="22"/>
              </w:rPr>
            </w:pPr>
            <w:ins w:id="655" w:author="WoollarK" w:date="2017-09-11T16:33:00Z">
              <w:r w:rsidRPr="00F97C5B">
                <w:rPr>
                  <w:rFonts w:ascii="Calibri" w:hAnsi="Calibri"/>
                  <w:color w:val="000000"/>
                  <w:sz w:val="22"/>
                  <w:szCs w:val="22"/>
                </w:rPr>
                <w:t>No contact post DNO referral</w:t>
              </w:r>
            </w:ins>
          </w:p>
        </w:tc>
      </w:tr>
      <w:tr w:rsidR="00F97C5B" w:rsidRPr="00F97C5B" w14:paraId="4A80F673" w14:textId="77777777" w:rsidTr="00F97C5B">
        <w:trPr>
          <w:trHeight w:val="300"/>
          <w:ins w:id="656" w:author="WoollarK" w:date="2017-09-11T16:33:00Z"/>
        </w:trPr>
        <w:tc>
          <w:tcPr>
            <w:tcW w:w="1120" w:type="dxa"/>
            <w:tcBorders>
              <w:top w:val="nil"/>
              <w:left w:val="single" w:sz="4" w:space="0" w:color="auto"/>
              <w:bottom w:val="nil"/>
              <w:right w:val="nil"/>
            </w:tcBorders>
            <w:shd w:val="clear" w:color="auto" w:fill="auto"/>
            <w:noWrap/>
            <w:vAlign w:val="bottom"/>
            <w:hideMark/>
          </w:tcPr>
          <w:p w14:paraId="1494CFC9" w14:textId="77777777" w:rsidR="00F97C5B" w:rsidRPr="00F97C5B" w:rsidRDefault="00F97C5B" w:rsidP="00F97C5B">
            <w:pPr>
              <w:spacing w:before="0" w:after="0" w:line="240" w:lineRule="auto"/>
              <w:jc w:val="right"/>
              <w:rPr>
                <w:ins w:id="657" w:author="WoollarK" w:date="2017-09-11T16:33:00Z"/>
                <w:rFonts w:ascii="Calibri" w:hAnsi="Calibri"/>
                <w:color w:val="000000"/>
                <w:sz w:val="22"/>
                <w:szCs w:val="22"/>
              </w:rPr>
            </w:pPr>
            <w:ins w:id="658" w:author="WoollarK" w:date="2017-09-11T16:33:00Z">
              <w:r w:rsidRPr="00F97C5B">
                <w:rPr>
                  <w:rFonts w:ascii="Calibri" w:hAnsi="Calibri"/>
                  <w:color w:val="000000"/>
                  <w:sz w:val="22"/>
                  <w:szCs w:val="22"/>
                </w:rPr>
                <w:t>20/04/2017</w:t>
              </w:r>
            </w:ins>
          </w:p>
        </w:tc>
        <w:tc>
          <w:tcPr>
            <w:tcW w:w="3940" w:type="dxa"/>
            <w:tcBorders>
              <w:top w:val="nil"/>
              <w:left w:val="nil"/>
              <w:bottom w:val="nil"/>
              <w:right w:val="single" w:sz="4" w:space="0" w:color="auto"/>
            </w:tcBorders>
            <w:shd w:val="clear" w:color="auto" w:fill="auto"/>
            <w:noWrap/>
            <w:vAlign w:val="bottom"/>
            <w:hideMark/>
          </w:tcPr>
          <w:p w14:paraId="2BF3FEC1" w14:textId="77777777" w:rsidR="00F97C5B" w:rsidRPr="00F97C5B" w:rsidRDefault="00F97C5B" w:rsidP="00F97C5B">
            <w:pPr>
              <w:spacing w:before="0" w:after="0" w:line="240" w:lineRule="auto"/>
              <w:rPr>
                <w:ins w:id="659" w:author="WoollarK" w:date="2017-09-11T16:33:00Z"/>
                <w:rFonts w:ascii="Calibri" w:hAnsi="Calibri"/>
                <w:color w:val="000000"/>
                <w:sz w:val="22"/>
                <w:szCs w:val="22"/>
              </w:rPr>
            </w:pPr>
            <w:ins w:id="660" w:author="WoollarK" w:date="2017-09-11T16:33:00Z">
              <w:r w:rsidRPr="00F97C5B">
                <w:rPr>
                  <w:rFonts w:ascii="Calibri" w:hAnsi="Calibri"/>
                  <w:color w:val="000000"/>
                  <w:sz w:val="22"/>
                  <w:szCs w:val="22"/>
                </w:rPr>
                <w:t>No contact post DNO referral</w:t>
              </w:r>
            </w:ins>
          </w:p>
        </w:tc>
      </w:tr>
      <w:tr w:rsidR="00F97C5B" w:rsidRPr="00F97C5B" w14:paraId="33972D2C" w14:textId="77777777" w:rsidTr="00F97C5B">
        <w:trPr>
          <w:trHeight w:val="300"/>
          <w:ins w:id="661" w:author="WoollarK" w:date="2017-09-11T16:33:00Z"/>
        </w:trPr>
        <w:tc>
          <w:tcPr>
            <w:tcW w:w="1120" w:type="dxa"/>
            <w:tcBorders>
              <w:top w:val="nil"/>
              <w:left w:val="single" w:sz="4" w:space="0" w:color="auto"/>
              <w:bottom w:val="nil"/>
              <w:right w:val="nil"/>
            </w:tcBorders>
            <w:shd w:val="clear" w:color="auto" w:fill="auto"/>
            <w:noWrap/>
            <w:vAlign w:val="bottom"/>
            <w:hideMark/>
          </w:tcPr>
          <w:p w14:paraId="507B666E" w14:textId="77777777" w:rsidR="00F97C5B" w:rsidRPr="00F97C5B" w:rsidRDefault="00F97C5B" w:rsidP="00F97C5B">
            <w:pPr>
              <w:spacing w:before="0" w:after="0" w:line="240" w:lineRule="auto"/>
              <w:jc w:val="right"/>
              <w:rPr>
                <w:ins w:id="662" w:author="WoollarK" w:date="2017-09-11T16:33:00Z"/>
                <w:rFonts w:ascii="Calibri" w:hAnsi="Calibri"/>
                <w:color w:val="000000"/>
                <w:sz w:val="22"/>
                <w:szCs w:val="22"/>
              </w:rPr>
            </w:pPr>
            <w:ins w:id="663"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14:paraId="29155CD5" w14:textId="77777777" w:rsidR="00F97C5B" w:rsidRPr="00F97C5B" w:rsidRDefault="00F97C5B" w:rsidP="00F97C5B">
            <w:pPr>
              <w:spacing w:before="0" w:after="0" w:line="240" w:lineRule="auto"/>
              <w:rPr>
                <w:ins w:id="664" w:author="WoollarK" w:date="2017-09-11T16:33:00Z"/>
                <w:rFonts w:ascii="Calibri" w:hAnsi="Calibri"/>
                <w:color w:val="000000"/>
                <w:sz w:val="22"/>
                <w:szCs w:val="22"/>
              </w:rPr>
            </w:pPr>
            <w:ins w:id="665" w:author="WoollarK" w:date="2017-09-11T16:33:00Z">
              <w:r w:rsidRPr="00F97C5B">
                <w:rPr>
                  <w:rFonts w:ascii="Calibri" w:hAnsi="Calibri"/>
                  <w:color w:val="000000"/>
                  <w:sz w:val="22"/>
                  <w:szCs w:val="22"/>
                </w:rPr>
                <w:t>No contact post DNO referral</w:t>
              </w:r>
            </w:ins>
          </w:p>
        </w:tc>
      </w:tr>
      <w:tr w:rsidR="00F97C5B" w:rsidRPr="00F97C5B" w14:paraId="75A406BE" w14:textId="77777777" w:rsidTr="00F97C5B">
        <w:trPr>
          <w:trHeight w:val="300"/>
          <w:ins w:id="666"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49ACCA00" w14:textId="77777777" w:rsidR="00F97C5B" w:rsidRPr="00F97C5B" w:rsidRDefault="00F97C5B" w:rsidP="00F97C5B">
            <w:pPr>
              <w:spacing w:before="0" w:after="0" w:line="240" w:lineRule="auto"/>
              <w:jc w:val="right"/>
              <w:rPr>
                <w:ins w:id="667" w:author="WoollarK" w:date="2017-09-11T16:33:00Z"/>
                <w:rFonts w:ascii="Calibri" w:hAnsi="Calibri"/>
                <w:color w:val="000000"/>
                <w:sz w:val="22"/>
                <w:szCs w:val="22"/>
              </w:rPr>
            </w:pPr>
            <w:ins w:id="668" w:author="WoollarK" w:date="2017-09-11T16:33:00Z">
              <w:r w:rsidRPr="00F97C5B">
                <w:rPr>
                  <w:rFonts w:ascii="Calibri" w:hAnsi="Calibri"/>
                  <w:color w:val="000000"/>
                  <w:sz w:val="22"/>
                  <w:szCs w:val="22"/>
                </w:rPr>
                <w:t>10/05/2017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04CE33C0" w14:textId="77777777" w:rsidR="00F97C5B" w:rsidRPr="00F97C5B" w:rsidRDefault="00F97C5B" w:rsidP="00F97C5B">
            <w:pPr>
              <w:spacing w:before="0" w:after="0" w:line="240" w:lineRule="auto"/>
              <w:rPr>
                <w:ins w:id="669" w:author="WoollarK" w:date="2017-09-11T16:33:00Z"/>
                <w:rFonts w:ascii="Calibri" w:hAnsi="Calibri"/>
                <w:color w:val="000000"/>
                <w:sz w:val="22"/>
                <w:szCs w:val="22"/>
              </w:rPr>
            </w:pPr>
            <w:ins w:id="670" w:author="WoollarK" w:date="2017-09-11T16:33:00Z">
              <w:r w:rsidRPr="00F97C5B">
                <w:rPr>
                  <w:rFonts w:ascii="Calibri" w:hAnsi="Calibri"/>
                  <w:color w:val="000000"/>
                  <w:sz w:val="22"/>
                  <w:szCs w:val="22"/>
                </w:rPr>
                <w:t>No contact post DNO referral</w:t>
              </w:r>
            </w:ins>
          </w:p>
        </w:tc>
      </w:tr>
      <w:tr w:rsidR="00F97C5B" w:rsidRPr="00F97C5B" w14:paraId="494EAE3E" w14:textId="77777777" w:rsidTr="00F97C5B">
        <w:trPr>
          <w:trHeight w:val="300"/>
          <w:ins w:id="671" w:author="WoollarK" w:date="2017-09-11T16:33:00Z"/>
        </w:trPr>
        <w:tc>
          <w:tcPr>
            <w:tcW w:w="1120" w:type="dxa"/>
            <w:tcBorders>
              <w:top w:val="nil"/>
              <w:left w:val="single" w:sz="4" w:space="0" w:color="auto"/>
              <w:bottom w:val="nil"/>
              <w:right w:val="nil"/>
            </w:tcBorders>
            <w:shd w:val="clear" w:color="auto" w:fill="auto"/>
            <w:noWrap/>
            <w:vAlign w:val="bottom"/>
            <w:hideMark/>
          </w:tcPr>
          <w:p w14:paraId="30A3977E" w14:textId="77777777" w:rsidR="00F97C5B" w:rsidRPr="00F97C5B" w:rsidRDefault="00F97C5B" w:rsidP="00F97C5B">
            <w:pPr>
              <w:spacing w:before="0" w:after="0" w:line="240" w:lineRule="auto"/>
              <w:jc w:val="right"/>
              <w:rPr>
                <w:ins w:id="672" w:author="WoollarK" w:date="2017-09-11T16:33:00Z"/>
                <w:rFonts w:ascii="Calibri" w:hAnsi="Calibri"/>
                <w:color w:val="000000"/>
                <w:sz w:val="22"/>
                <w:szCs w:val="22"/>
              </w:rPr>
            </w:pPr>
            <w:ins w:id="673" w:author="WoollarK" w:date="2017-09-11T16:33:00Z">
              <w:r w:rsidRPr="00F97C5B">
                <w:rPr>
                  <w:rFonts w:ascii="Calibri" w:hAnsi="Calibri"/>
                  <w:color w:val="000000"/>
                  <w:sz w:val="22"/>
                  <w:szCs w:val="22"/>
                </w:rPr>
                <w:t>18/02/2017</w:t>
              </w:r>
            </w:ins>
          </w:p>
        </w:tc>
        <w:tc>
          <w:tcPr>
            <w:tcW w:w="3940" w:type="dxa"/>
            <w:tcBorders>
              <w:top w:val="nil"/>
              <w:left w:val="nil"/>
              <w:bottom w:val="nil"/>
              <w:right w:val="single" w:sz="4" w:space="0" w:color="auto"/>
            </w:tcBorders>
            <w:shd w:val="clear" w:color="auto" w:fill="auto"/>
            <w:noWrap/>
            <w:vAlign w:val="bottom"/>
            <w:hideMark/>
          </w:tcPr>
          <w:p w14:paraId="0EF788FB" w14:textId="77777777" w:rsidR="00F97C5B" w:rsidRPr="00F97C5B" w:rsidRDefault="00F97C5B" w:rsidP="00F97C5B">
            <w:pPr>
              <w:spacing w:before="0" w:after="0" w:line="240" w:lineRule="auto"/>
              <w:rPr>
                <w:ins w:id="674" w:author="WoollarK" w:date="2017-09-11T16:33:00Z"/>
                <w:rFonts w:ascii="Calibri" w:hAnsi="Calibri"/>
                <w:color w:val="000000"/>
                <w:sz w:val="22"/>
                <w:szCs w:val="22"/>
              </w:rPr>
            </w:pPr>
            <w:ins w:id="675" w:author="WoollarK" w:date="2017-09-11T16:33:00Z">
              <w:r w:rsidRPr="00F97C5B">
                <w:rPr>
                  <w:rFonts w:ascii="Calibri" w:hAnsi="Calibri"/>
                  <w:color w:val="000000"/>
                  <w:sz w:val="22"/>
                  <w:szCs w:val="22"/>
                </w:rPr>
                <w:t>Unhappy with DNO appointment</w:t>
              </w:r>
            </w:ins>
          </w:p>
        </w:tc>
      </w:tr>
      <w:tr w:rsidR="00F97C5B" w:rsidRPr="00F97C5B" w14:paraId="19D652B8" w14:textId="77777777" w:rsidTr="00F97C5B">
        <w:trPr>
          <w:trHeight w:val="300"/>
          <w:ins w:id="676" w:author="WoollarK" w:date="2017-09-11T16:33:00Z"/>
        </w:trPr>
        <w:tc>
          <w:tcPr>
            <w:tcW w:w="1120" w:type="dxa"/>
            <w:tcBorders>
              <w:top w:val="nil"/>
              <w:left w:val="single" w:sz="4" w:space="0" w:color="auto"/>
              <w:bottom w:val="nil"/>
              <w:right w:val="nil"/>
            </w:tcBorders>
            <w:shd w:val="clear" w:color="auto" w:fill="auto"/>
            <w:noWrap/>
            <w:vAlign w:val="bottom"/>
            <w:hideMark/>
          </w:tcPr>
          <w:p w14:paraId="6A7F6F0A" w14:textId="77777777" w:rsidR="00F97C5B" w:rsidRPr="00F97C5B" w:rsidRDefault="00F97C5B" w:rsidP="00F97C5B">
            <w:pPr>
              <w:spacing w:before="0" w:after="0" w:line="240" w:lineRule="auto"/>
              <w:jc w:val="right"/>
              <w:rPr>
                <w:ins w:id="677" w:author="WoollarK" w:date="2017-09-11T16:33:00Z"/>
                <w:rFonts w:ascii="Calibri" w:hAnsi="Calibri"/>
                <w:color w:val="000000"/>
                <w:sz w:val="22"/>
                <w:szCs w:val="22"/>
              </w:rPr>
            </w:pPr>
            <w:ins w:id="678"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14:paraId="35D3CFC4" w14:textId="77777777" w:rsidR="00F97C5B" w:rsidRPr="00F97C5B" w:rsidRDefault="00F97C5B" w:rsidP="00F97C5B">
            <w:pPr>
              <w:spacing w:before="0" w:after="0" w:line="240" w:lineRule="auto"/>
              <w:rPr>
                <w:ins w:id="679" w:author="WoollarK" w:date="2017-09-11T16:33:00Z"/>
                <w:rFonts w:ascii="Calibri" w:hAnsi="Calibri"/>
                <w:color w:val="000000"/>
                <w:sz w:val="22"/>
                <w:szCs w:val="22"/>
              </w:rPr>
            </w:pPr>
            <w:ins w:id="680" w:author="WoollarK" w:date="2017-09-11T16:33:00Z">
              <w:r w:rsidRPr="00F97C5B">
                <w:rPr>
                  <w:rFonts w:ascii="Calibri" w:hAnsi="Calibri"/>
                  <w:color w:val="000000"/>
                  <w:sz w:val="22"/>
                  <w:szCs w:val="22"/>
                </w:rPr>
                <w:t>Unhappy with DNO appointment</w:t>
              </w:r>
            </w:ins>
          </w:p>
        </w:tc>
      </w:tr>
      <w:tr w:rsidR="00F97C5B" w:rsidRPr="00F97C5B" w14:paraId="12150B48" w14:textId="77777777" w:rsidTr="00F97C5B">
        <w:trPr>
          <w:trHeight w:val="300"/>
          <w:ins w:id="681" w:author="WoollarK" w:date="2017-09-11T16:33:00Z"/>
        </w:trPr>
        <w:tc>
          <w:tcPr>
            <w:tcW w:w="1120" w:type="dxa"/>
            <w:tcBorders>
              <w:top w:val="nil"/>
              <w:left w:val="single" w:sz="4" w:space="0" w:color="auto"/>
              <w:bottom w:val="nil"/>
              <w:right w:val="nil"/>
            </w:tcBorders>
            <w:shd w:val="clear" w:color="auto" w:fill="auto"/>
            <w:noWrap/>
            <w:vAlign w:val="bottom"/>
            <w:hideMark/>
          </w:tcPr>
          <w:p w14:paraId="4E301F61" w14:textId="77777777" w:rsidR="00F97C5B" w:rsidRPr="00F97C5B" w:rsidRDefault="00F97C5B" w:rsidP="00F97C5B">
            <w:pPr>
              <w:spacing w:before="0" w:after="0" w:line="240" w:lineRule="auto"/>
              <w:jc w:val="right"/>
              <w:rPr>
                <w:ins w:id="682" w:author="WoollarK" w:date="2017-09-11T16:33:00Z"/>
                <w:rFonts w:ascii="Calibri" w:hAnsi="Calibri"/>
                <w:color w:val="000000"/>
                <w:sz w:val="22"/>
                <w:szCs w:val="22"/>
              </w:rPr>
            </w:pPr>
            <w:ins w:id="683" w:author="WoollarK" w:date="2017-09-11T16:33:00Z">
              <w:r w:rsidRPr="00F97C5B">
                <w:rPr>
                  <w:rFonts w:ascii="Calibri" w:hAnsi="Calibri"/>
                  <w:color w:val="000000"/>
                  <w:sz w:val="22"/>
                  <w:szCs w:val="22"/>
                </w:rPr>
                <w:t>11/05/2017</w:t>
              </w:r>
            </w:ins>
          </w:p>
        </w:tc>
        <w:tc>
          <w:tcPr>
            <w:tcW w:w="3940" w:type="dxa"/>
            <w:tcBorders>
              <w:top w:val="nil"/>
              <w:left w:val="nil"/>
              <w:bottom w:val="nil"/>
              <w:right w:val="single" w:sz="4" w:space="0" w:color="auto"/>
            </w:tcBorders>
            <w:shd w:val="clear" w:color="auto" w:fill="auto"/>
            <w:noWrap/>
            <w:vAlign w:val="bottom"/>
            <w:hideMark/>
          </w:tcPr>
          <w:p w14:paraId="2730B178" w14:textId="77777777" w:rsidR="00F97C5B" w:rsidRPr="00F97C5B" w:rsidRDefault="00F97C5B" w:rsidP="00F97C5B">
            <w:pPr>
              <w:spacing w:before="0" w:after="0" w:line="240" w:lineRule="auto"/>
              <w:rPr>
                <w:ins w:id="684" w:author="WoollarK" w:date="2017-09-11T16:33:00Z"/>
                <w:rFonts w:ascii="Calibri" w:hAnsi="Calibri"/>
                <w:color w:val="000000"/>
                <w:sz w:val="22"/>
                <w:szCs w:val="22"/>
              </w:rPr>
            </w:pPr>
            <w:ins w:id="685" w:author="WoollarK" w:date="2017-09-11T16:33:00Z">
              <w:r w:rsidRPr="00F97C5B">
                <w:rPr>
                  <w:rFonts w:ascii="Calibri" w:hAnsi="Calibri"/>
                  <w:color w:val="000000"/>
                  <w:sz w:val="22"/>
                  <w:szCs w:val="22"/>
                </w:rPr>
                <w:t>Unhappy with DNO appointment</w:t>
              </w:r>
            </w:ins>
          </w:p>
        </w:tc>
      </w:tr>
      <w:tr w:rsidR="00F97C5B" w:rsidRPr="00F97C5B" w14:paraId="4DDDD11D" w14:textId="77777777" w:rsidTr="00F97C5B">
        <w:trPr>
          <w:trHeight w:val="300"/>
          <w:ins w:id="686" w:author="WoollarK" w:date="2017-09-11T16:33:00Z"/>
        </w:trPr>
        <w:tc>
          <w:tcPr>
            <w:tcW w:w="1120" w:type="dxa"/>
            <w:tcBorders>
              <w:top w:val="nil"/>
              <w:left w:val="single" w:sz="4" w:space="0" w:color="auto"/>
              <w:bottom w:val="nil"/>
              <w:right w:val="nil"/>
            </w:tcBorders>
            <w:shd w:val="clear" w:color="auto" w:fill="auto"/>
            <w:noWrap/>
            <w:vAlign w:val="bottom"/>
            <w:hideMark/>
          </w:tcPr>
          <w:p w14:paraId="4C5E95F5" w14:textId="77777777" w:rsidR="00F97C5B" w:rsidRPr="00F97C5B" w:rsidRDefault="00F97C5B" w:rsidP="00F97C5B">
            <w:pPr>
              <w:spacing w:before="0" w:after="0" w:line="240" w:lineRule="auto"/>
              <w:jc w:val="right"/>
              <w:rPr>
                <w:ins w:id="687" w:author="WoollarK" w:date="2017-09-11T16:33:00Z"/>
                <w:rFonts w:ascii="Calibri" w:hAnsi="Calibri"/>
                <w:color w:val="000000"/>
                <w:sz w:val="22"/>
                <w:szCs w:val="22"/>
              </w:rPr>
            </w:pPr>
            <w:ins w:id="688" w:author="WoollarK" w:date="2017-09-11T16:33:00Z">
              <w:r w:rsidRPr="00F97C5B">
                <w:rPr>
                  <w:rFonts w:ascii="Calibri" w:hAnsi="Calibri"/>
                  <w:color w:val="000000"/>
                  <w:sz w:val="22"/>
                  <w:szCs w:val="22"/>
                </w:rPr>
                <w:t>12/05/2017</w:t>
              </w:r>
            </w:ins>
          </w:p>
        </w:tc>
        <w:tc>
          <w:tcPr>
            <w:tcW w:w="3940" w:type="dxa"/>
            <w:tcBorders>
              <w:top w:val="nil"/>
              <w:left w:val="nil"/>
              <w:bottom w:val="nil"/>
              <w:right w:val="single" w:sz="4" w:space="0" w:color="auto"/>
            </w:tcBorders>
            <w:shd w:val="clear" w:color="auto" w:fill="auto"/>
            <w:noWrap/>
            <w:vAlign w:val="bottom"/>
            <w:hideMark/>
          </w:tcPr>
          <w:p w14:paraId="63ABB8CF" w14:textId="77777777" w:rsidR="00F97C5B" w:rsidRPr="00F97C5B" w:rsidRDefault="00F97C5B" w:rsidP="00F97C5B">
            <w:pPr>
              <w:spacing w:before="0" w:after="0" w:line="240" w:lineRule="auto"/>
              <w:rPr>
                <w:ins w:id="689" w:author="WoollarK" w:date="2017-09-11T16:33:00Z"/>
                <w:rFonts w:ascii="Calibri" w:hAnsi="Calibri"/>
                <w:color w:val="000000"/>
                <w:sz w:val="22"/>
                <w:szCs w:val="22"/>
              </w:rPr>
            </w:pPr>
            <w:ins w:id="690" w:author="WoollarK" w:date="2017-09-11T16:33:00Z">
              <w:r w:rsidRPr="00F97C5B">
                <w:rPr>
                  <w:rFonts w:ascii="Calibri" w:hAnsi="Calibri"/>
                  <w:color w:val="000000"/>
                  <w:sz w:val="22"/>
                  <w:szCs w:val="22"/>
                </w:rPr>
                <w:t>Unhappy with DNO appointment</w:t>
              </w:r>
            </w:ins>
          </w:p>
        </w:tc>
      </w:tr>
      <w:tr w:rsidR="00F97C5B" w:rsidRPr="00F97C5B" w14:paraId="637CA55B" w14:textId="77777777" w:rsidTr="00F97C5B">
        <w:trPr>
          <w:trHeight w:val="300"/>
          <w:ins w:id="691"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14:paraId="51AC1F4C" w14:textId="77777777" w:rsidR="00F97C5B" w:rsidRPr="00F97C5B" w:rsidRDefault="00F97C5B" w:rsidP="00F97C5B">
            <w:pPr>
              <w:spacing w:before="0" w:after="0" w:line="240" w:lineRule="auto"/>
              <w:jc w:val="right"/>
              <w:rPr>
                <w:ins w:id="692" w:author="WoollarK" w:date="2017-09-11T16:33:00Z"/>
                <w:rFonts w:ascii="Calibri" w:hAnsi="Calibri"/>
                <w:color w:val="000000"/>
                <w:sz w:val="22"/>
                <w:szCs w:val="22"/>
              </w:rPr>
            </w:pPr>
            <w:ins w:id="693" w:author="WoollarK" w:date="2017-09-11T16:33:00Z">
              <w:r w:rsidRPr="00F97C5B">
                <w:rPr>
                  <w:rFonts w:ascii="Calibri" w:hAnsi="Calibri"/>
                  <w:color w:val="000000"/>
                  <w:sz w:val="22"/>
                  <w:szCs w:val="22"/>
                </w:rPr>
                <w:t>15/05/2017</w:t>
              </w:r>
            </w:ins>
          </w:p>
        </w:tc>
        <w:tc>
          <w:tcPr>
            <w:tcW w:w="3940" w:type="dxa"/>
            <w:tcBorders>
              <w:top w:val="nil"/>
              <w:left w:val="nil"/>
              <w:bottom w:val="single" w:sz="4" w:space="0" w:color="auto"/>
              <w:right w:val="single" w:sz="4" w:space="0" w:color="auto"/>
            </w:tcBorders>
            <w:shd w:val="clear" w:color="auto" w:fill="auto"/>
            <w:noWrap/>
            <w:vAlign w:val="bottom"/>
            <w:hideMark/>
          </w:tcPr>
          <w:p w14:paraId="533997AD" w14:textId="77777777" w:rsidR="00F97C5B" w:rsidRPr="00F97C5B" w:rsidRDefault="00F97C5B" w:rsidP="00F97C5B">
            <w:pPr>
              <w:spacing w:before="0" w:after="0" w:line="240" w:lineRule="auto"/>
              <w:rPr>
                <w:ins w:id="694" w:author="WoollarK" w:date="2017-09-11T16:33:00Z"/>
                <w:rFonts w:ascii="Calibri" w:hAnsi="Calibri"/>
                <w:color w:val="000000"/>
                <w:sz w:val="22"/>
                <w:szCs w:val="22"/>
              </w:rPr>
            </w:pPr>
            <w:ins w:id="695" w:author="WoollarK" w:date="2017-09-11T16:33:00Z">
              <w:r w:rsidRPr="00F97C5B">
                <w:rPr>
                  <w:rFonts w:ascii="Calibri" w:hAnsi="Calibri"/>
                  <w:color w:val="000000"/>
                  <w:sz w:val="22"/>
                  <w:szCs w:val="22"/>
                </w:rPr>
                <w:t>Unhappy with DNO appointment</w:t>
              </w:r>
            </w:ins>
          </w:p>
        </w:tc>
      </w:tr>
    </w:tbl>
    <w:p w14:paraId="3FE08846" w14:textId="77777777" w:rsidR="00955D36" w:rsidRDefault="00955D36">
      <w:pPr>
        <w:ind w:left="576"/>
        <w:pPrChange w:id="696" w:author="WoollarK" w:date="2017-09-11T16:16:00Z">
          <w:pPr>
            <w:pStyle w:val="Heading2"/>
            <w:numPr>
              <w:ilvl w:val="1"/>
              <w:numId w:val="14"/>
            </w:numPr>
            <w:spacing w:before="240" w:after="60" w:line="360" w:lineRule="auto"/>
            <w:ind w:left="576" w:hanging="576"/>
          </w:pPr>
        </w:pPrChange>
      </w:pPr>
    </w:p>
    <w:p w14:paraId="23D8B4B5" w14:textId="77777777" w:rsidR="003E7C9C" w:rsidRDefault="003E7C9C" w:rsidP="00CC4353">
      <w:pPr>
        <w:pStyle w:val="Heading2"/>
        <w:spacing w:before="240" w:after="60" w:line="360" w:lineRule="auto"/>
        <w:ind w:left="576"/>
        <w:rPr>
          <w:ins w:id="697" w:author="Lauren Nicholls" w:date="2017-08-14T11:38:00Z"/>
          <w:color w:val="auto"/>
          <w:sz w:val="20"/>
          <w:szCs w:val="20"/>
          <w:u w:val="single"/>
        </w:rPr>
      </w:pPr>
    </w:p>
    <w:p w14:paraId="4B993DF9"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6 - How does the impact of aggregated forecasts and churn affect the ability for DNOs to comply with the SLA?</w:t>
      </w:r>
    </w:p>
    <w:p w14:paraId="50EB5877"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that UKPN’s response clearly captured earlier concerns raised by DNOs regarding inaccurate forecasts and the impacts of aggregated forecasts and churn affecting the DNOs ability to comply with the SLA.</w:t>
      </w:r>
      <w:ins w:id="698" w:author="WoollarK" w:date="2017-08-17T15:29:00Z">
        <w:r w:rsidR="00F54466">
          <w:rPr>
            <w:color w:val="auto"/>
            <w:sz w:val="20"/>
            <w:szCs w:val="20"/>
          </w:rPr>
          <w:t xml:space="preserve"> </w:t>
        </w:r>
      </w:ins>
    </w:p>
    <w:p w14:paraId="6FADB35B" w14:textId="77777777" w:rsidR="00CC4353" w:rsidDel="003E7C9C" w:rsidRDefault="00CC4353" w:rsidP="003E7C9C">
      <w:pPr>
        <w:pStyle w:val="Heading2"/>
        <w:spacing w:before="240" w:after="60" w:line="360" w:lineRule="auto"/>
        <w:rPr>
          <w:del w:id="699" w:author="Lauren Nicholls" w:date="2017-08-14T11:38:00Z"/>
          <w:color w:val="auto"/>
          <w:sz w:val="20"/>
          <w:szCs w:val="20"/>
        </w:rPr>
      </w:pPr>
    </w:p>
    <w:p w14:paraId="75C69A00"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7 - What impact does incorrect defect reporting by Meter Operators have on the DNOs ability to comply with the SLA?</w:t>
      </w:r>
    </w:p>
    <w:p w14:paraId="5F0EDA39"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received in relation to this question.</w:t>
      </w:r>
    </w:p>
    <w:p w14:paraId="57D6B005"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8 - Do you believe the accuracy of the aggregated forecasts should be measured?</w:t>
      </w:r>
    </w:p>
    <w:p w14:paraId="622B9E8F"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discussed the responses received to this question. It was noted that all aborted installation attempts would also need to be captured in accordance with the legal text. The DNO members present noted that unless aborted installs were included they may never be released from their SLA obligations as their only measure is via the D0150. A member noted that all Category A and Category B interventions would need to be added to the number of smart meter installations in order to calculate the total number of attempted smart meter installations. One </w:t>
      </w:r>
      <w:r w:rsidRPr="00CC4353">
        <w:rPr>
          <w:color w:val="auto"/>
          <w:sz w:val="20"/>
          <w:szCs w:val="20"/>
        </w:rPr>
        <w:lastRenderedPageBreak/>
        <w:t xml:space="preserve">member noted that the Change Proposal seeks to address an issue that didn’t currently exist, and didn’t currently have a high level of customer complaints. </w:t>
      </w:r>
    </w:p>
    <w:p w14:paraId="3E6EBF9F"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that some Suppliers persist in not providing rollout profiles</w:t>
      </w:r>
      <w:ins w:id="700" w:author="Lauren Nicholls" w:date="2017-08-14T11:38:00Z">
        <w:r w:rsidR="003E7C9C">
          <w:rPr>
            <w:color w:val="auto"/>
            <w:sz w:val="20"/>
            <w:szCs w:val="20"/>
          </w:rPr>
          <w:t xml:space="preserve">, which means that DNOs do not </w:t>
        </w:r>
      </w:ins>
      <w:ins w:id="701" w:author="Lauren Nicholls" w:date="2017-08-14T11:39:00Z">
        <w:r w:rsidR="003E7C9C">
          <w:rPr>
            <w:color w:val="auto"/>
            <w:sz w:val="20"/>
            <w:szCs w:val="20"/>
          </w:rPr>
          <w:t>receive a view of Suppliers rollout forecasts beyond a two</w:t>
        </w:r>
      </w:ins>
      <w:ins w:id="702" w:author="Lauren Nicholls" w:date="2017-08-14T11:40:00Z">
        <w:r w:rsidR="003E7C9C">
          <w:rPr>
            <w:color w:val="auto"/>
            <w:sz w:val="20"/>
            <w:szCs w:val="20"/>
          </w:rPr>
          <w:t>-</w:t>
        </w:r>
      </w:ins>
      <w:ins w:id="703" w:author="Lauren Nicholls" w:date="2017-08-14T11:39:00Z">
        <w:r w:rsidR="003E7C9C">
          <w:rPr>
            <w:color w:val="auto"/>
            <w:sz w:val="20"/>
            <w:szCs w:val="20"/>
          </w:rPr>
          <w:t>year period which is pivotal to enable optimal resource planning.</w:t>
        </w:r>
      </w:ins>
      <w:del w:id="704" w:author="Lauren Nicholls" w:date="2017-08-14T11:38:00Z">
        <w:r w:rsidRPr="00CC4353" w:rsidDel="003E7C9C">
          <w:rPr>
            <w:color w:val="auto"/>
            <w:sz w:val="20"/>
            <w:szCs w:val="20"/>
          </w:rPr>
          <w:delText>.</w:delText>
        </w:r>
      </w:del>
      <w:r w:rsidRPr="00CC4353">
        <w:rPr>
          <w:color w:val="auto"/>
          <w:sz w:val="20"/>
          <w:szCs w:val="20"/>
        </w:rPr>
        <w:t xml:space="preserve"> </w:t>
      </w:r>
      <w:ins w:id="705" w:author="Lauren Nicholls" w:date="2017-08-14T11:40:00Z">
        <w:r w:rsidR="003E7C9C">
          <w:rPr>
            <w:color w:val="auto"/>
            <w:sz w:val="20"/>
            <w:szCs w:val="20"/>
          </w:rPr>
          <w:t xml:space="preserve">On the contrary, it was noted that </w:t>
        </w:r>
      </w:ins>
      <w:ins w:id="706" w:author="Lauren Nicholls" w:date="2017-08-14T11:41:00Z">
        <w:r w:rsidR="0075452D">
          <w:rPr>
            <w:color w:val="auto"/>
            <w:sz w:val="20"/>
            <w:szCs w:val="20"/>
          </w:rPr>
          <w:t xml:space="preserve">the majority of the Large Suppliers provide their rollout profiles, which is expected to cover the vast majority of customer installs. </w:t>
        </w:r>
      </w:ins>
      <w:r w:rsidRPr="00CC4353">
        <w:rPr>
          <w:color w:val="auto"/>
          <w:sz w:val="20"/>
          <w:szCs w:val="20"/>
        </w:rPr>
        <w:t>It was also noted that BEIS reporting templates are being used rather than DCUSA templates.</w:t>
      </w:r>
    </w:p>
    <w:p w14:paraId="39BA1147"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9 - What do you believe is a reasonable intervention rate to be included within the SLA, based on the intervention rates that have been witnessed?</w:t>
      </w:r>
    </w:p>
    <w:p w14:paraId="32359474"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that the condition of the network does not directly correlate with the high levels of interventions reported due to the large number of </w:t>
      </w:r>
      <w:ins w:id="707" w:author="WoollarK" w:date="2017-08-21T12:22:00Z">
        <w:del w:id="708" w:author="Lauren Nicholls" w:date="2017-10-16T12:32:00Z">
          <w:r w:rsidR="00BF0399" w:rsidDel="00054231">
            <w:rPr>
              <w:color w:val="auto"/>
              <w:sz w:val="20"/>
              <w:szCs w:val="20"/>
            </w:rPr>
            <w:delText xml:space="preserve">alleged </w:delText>
          </w:r>
        </w:del>
      </w:ins>
      <w:r w:rsidRPr="00CC4353">
        <w:rPr>
          <w:color w:val="auto"/>
          <w:sz w:val="20"/>
          <w:szCs w:val="20"/>
        </w:rPr>
        <w:t xml:space="preserve">misreports witnessed. </w:t>
      </w:r>
      <w:ins w:id="709" w:author="Lauren Nicholls" w:date="2017-10-16T12:32:00Z">
        <w:r w:rsidR="00054231">
          <w:rPr>
            <w:color w:val="auto"/>
            <w:sz w:val="20"/>
            <w:szCs w:val="20"/>
          </w:rPr>
          <w:t>However, there was a disagreement in the Working Group regarding the</w:t>
        </w:r>
      </w:ins>
      <w:ins w:id="710" w:author="Lauren Nicholls" w:date="2017-10-16T12:33:00Z">
        <w:r w:rsidR="00054231">
          <w:rPr>
            <w:color w:val="auto"/>
            <w:sz w:val="20"/>
            <w:szCs w:val="20"/>
          </w:rPr>
          <w:t xml:space="preserve"> scale </w:t>
        </w:r>
      </w:ins>
      <w:ins w:id="711" w:author="Lauren Nicholls" w:date="2017-10-16T12:32:00Z">
        <w:r w:rsidR="00054231">
          <w:rPr>
            <w:color w:val="auto"/>
            <w:sz w:val="20"/>
            <w:szCs w:val="20"/>
          </w:rPr>
          <w:t>of misreports being rece</w:t>
        </w:r>
      </w:ins>
      <w:ins w:id="712" w:author="Lauren Nicholls" w:date="2017-10-16T12:33:00Z">
        <w:r w:rsidR="00054231">
          <w:rPr>
            <w:color w:val="auto"/>
            <w:sz w:val="20"/>
            <w:szCs w:val="20"/>
          </w:rPr>
          <w:t>ived by DNOs.</w:t>
        </w:r>
        <w:r w:rsidR="00C56656">
          <w:rPr>
            <w:color w:val="auto"/>
            <w:sz w:val="20"/>
            <w:szCs w:val="20"/>
          </w:rPr>
          <w:t xml:space="preserve"> The</w:t>
        </w:r>
        <w:r w:rsidR="00054231">
          <w:rPr>
            <w:color w:val="auto"/>
            <w:sz w:val="20"/>
            <w:szCs w:val="20"/>
          </w:rPr>
          <w:t xml:space="preserve"> </w:t>
        </w:r>
      </w:ins>
      <w:r w:rsidRPr="00CC4353">
        <w:rPr>
          <w:color w:val="auto"/>
          <w:sz w:val="20"/>
          <w:szCs w:val="20"/>
        </w:rPr>
        <w:t xml:space="preserve">DNOs present raised concerns with the assessment being undertaken by the Meter Operative </w:t>
      </w:r>
      <w:del w:id="713" w:author="Lauren Nicholls" w:date="2017-08-14T11:42:00Z">
        <w:r w:rsidRPr="00CC4353" w:rsidDel="0075452D">
          <w:rPr>
            <w:color w:val="auto"/>
            <w:sz w:val="20"/>
            <w:szCs w:val="20"/>
          </w:rPr>
          <w:delText xml:space="preserve">(MOp) </w:delText>
        </w:r>
      </w:del>
      <w:r w:rsidRPr="00CC4353">
        <w:rPr>
          <w:color w:val="auto"/>
          <w:sz w:val="20"/>
          <w:szCs w:val="20"/>
        </w:rPr>
        <w:t>on site.</w:t>
      </w:r>
    </w:p>
    <w:p w14:paraId="4C8D00CE"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proposer noted that a specific figure had not been defined </w:t>
      </w:r>
      <w:ins w:id="714" w:author="WoollarK" w:date="2017-08-17T15:31:00Z">
        <w:r w:rsidR="00F54466">
          <w:rPr>
            <w:color w:val="auto"/>
            <w:sz w:val="20"/>
            <w:szCs w:val="20"/>
          </w:rPr>
          <w:t>because the intent of the change was to move away from a cap being imposed on i</w:t>
        </w:r>
      </w:ins>
      <w:ins w:id="715" w:author="WoollarK" w:date="2017-08-17T15:32:00Z">
        <w:r w:rsidR="00F54466">
          <w:rPr>
            <w:color w:val="auto"/>
            <w:sz w:val="20"/>
            <w:szCs w:val="20"/>
          </w:rPr>
          <w:t>ntervention requests.</w:t>
        </w:r>
      </w:ins>
      <w:del w:id="716" w:author="WoollarK" w:date="2017-08-17T15:32:00Z">
        <w:r w:rsidRPr="00CC4353" w:rsidDel="00F54466">
          <w:rPr>
            <w:color w:val="auto"/>
            <w:sz w:val="20"/>
            <w:szCs w:val="20"/>
          </w:rPr>
          <w:delText>but based on the response received an intervention rate between 2% - 7% would appear accurate.</w:delText>
        </w:r>
      </w:del>
    </w:p>
    <w:p w14:paraId="5864B06F"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10 - Do you believe there will be any unintended consequences of the implementation of DCP 297?</w:t>
      </w:r>
    </w:p>
    <w:p w14:paraId="29D164BF"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received to this question</w:t>
      </w:r>
      <w:ins w:id="717" w:author="Lauren Nicholls" w:date="2017-08-14T12:00:00Z">
        <w:r w:rsidR="000F2BA0">
          <w:rPr>
            <w:color w:val="auto"/>
            <w:sz w:val="20"/>
            <w:szCs w:val="20"/>
          </w:rPr>
          <w:t xml:space="preserve"> and the suggestion raised by one member that th</w:t>
        </w:r>
      </w:ins>
      <w:ins w:id="718" w:author="Lauren Nicholls" w:date="2017-08-14T12:01:00Z">
        <w:r w:rsidR="000F2BA0">
          <w:rPr>
            <w:color w:val="auto"/>
            <w:sz w:val="20"/>
            <w:szCs w:val="20"/>
          </w:rPr>
          <w:t xml:space="preserve">e change </w:t>
        </w:r>
        <w:r w:rsidR="002945D8">
          <w:rPr>
            <w:color w:val="auto"/>
            <w:sz w:val="20"/>
            <w:szCs w:val="20"/>
          </w:rPr>
          <w:t>would dis-incentivise Suppliers to accurately report and forecast</w:t>
        </w:r>
      </w:ins>
      <w:r w:rsidRPr="00CC4353">
        <w:rPr>
          <w:color w:val="auto"/>
          <w:sz w:val="20"/>
          <w:szCs w:val="20"/>
        </w:rPr>
        <w:t xml:space="preserve">. </w:t>
      </w:r>
    </w:p>
    <w:p w14:paraId="6112C5BB"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11 - Are there any alternative solutions or matters that should be considered? If yes, please describe these.</w:t>
      </w:r>
    </w:p>
    <w:p w14:paraId="283888AD"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considered each of the alternative solutions and matters provided, including the suggestion of a sliding scale mechanism as opposed to a static 2% intervention rate. It was agreed that this idea could be discussed upon further definition and research.</w:t>
      </w:r>
      <w:ins w:id="719" w:author="WoollarK" w:date="2017-08-17T15:33:00Z">
        <w:r w:rsidR="00F54466">
          <w:rPr>
            <w:color w:val="auto"/>
            <w:sz w:val="20"/>
            <w:szCs w:val="20"/>
          </w:rPr>
          <w:t xml:space="preserve"> If this alternative </w:t>
        </w:r>
        <w:r w:rsidR="00F54466">
          <w:rPr>
            <w:color w:val="auto"/>
            <w:sz w:val="20"/>
            <w:szCs w:val="20"/>
          </w:rPr>
          <w:lastRenderedPageBreak/>
          <w:t xml:space="preserve">solution was to be progressed this would need to form part of a new </w:t>
        </w:r>
        <w:del w:id="720" w:author="Lauren Nicholls" w:date="2017-10-16T12:35:00Z">
          <w:r w:rsidR="00F54466" w:rsidDel="00C56656">
            <w:rPr>
              <w:color w:val="auto"/>
              <w:sz w:val="20"/>
              <w:szCs w:val="20"/>
            </w:rPr>
            <w:delText>c</w:delText>
          </w:r>
        </w:del>
      </w:ins>
      <w:ins w:id="721" w:author="Lauren Nicholls" w:date="2017-10-16T12:35:00Z">
        <w:r w:rsidR="00C56656">
          <w:rPr>
            <w:color w:val="auto"/>
            <w:sz w:val="20"/>
            <w:szCs w:val="20"/>
          </w:rPr>
          <w:t>C</w:t>
        </w:r>
      </w:ins>
      <w:ins w:id="722" w:author="WoollarK" w:date="2017-08-17T15:33:00Z">
        <w:r w:rsidR="00F54466">
          <w:rPr>
            <w:color w:val="auto"/>
            <w:sz w:val="20"/>
            <w:szCs w:val="20"/>
          </w:rPr>
          <w:t xml:space="preserve">hange </w:t>
        </w:r>
        <w:del w:id="723" w:author="Lauren Nicholls" w:date="2017-10-16T12:35:00Z">
          <w:r w:rsidR="00F54466" w:rsidDel="00C56656">
            <w:rPr>
              <w:color w:val="auto"/>
              <w:sz w:val="20"/>
              <w:szCs w:val="20"/>
            </w:rPr>
            <w:delText>p</w:delText>
          </w:r>
        </w:del>
      </w:ins>
      <w:ins w:id="724" w:author="Lauren Nicholls" w:date="2017-10-16T12:35:00Z">
        <w:r w:rsidR="00C56656">
          <w:rPr>
            <w:color w:val="auto"/>
            <w:sz w:val="20"/>
            <w:szCs w:val="20"/>
          </w:rPr>
          <w:t>P</w:t>
        </w:r>
      </w:ins>
      <w:ins w:id="725" w:author="WoollarK" w:date="2017-08-17T15:33:00Z">
        <w:r w:rsidR="00F54466">
          <w:rPr>
            <w:color w:val="auto"/>
            <w:sz w:val="20"/>
            <w:szCs w:val="20"/>
          </w:rPr>
          <w:t>roposal as this proposal would not fall within the original intent of DCP 297.</w:t>
        </w:r>
      </w:ins>
    </w:p>
    <w:p w14:paraId="1BE02459"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12 - Do you foresee any system changes being required to implement DCP 297?</w:t>
      </w:r>
    </w:p>
    <w:p w14:paraId="00DF3976"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with no further discussion.</w:t>
      </w:r>
    </w:p>
    <w:p w14:paraId="0EAC1027"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13 - The proposed implementation date is the first standard release following Authority consent, do you agree with this? If not, why not?</w:t>
      </w:r>
    </w:p>
    <w:p w14:paraId="79F4690E"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with no further discussion.</w:t>
      </w:r>
      <w:ins w:id="726" w:author="WoollarK" w:date="2017-08-17T15:34:00Z">
        <w:r w:rsidR="00F54466">
          <w:rPr>
            <w:color w:val="auto"/>
            <w:sz w:val="20"/>
            <w:szCs w:val="20"/>
          </w:rPr>
          <w:t xml:space="preserve"> Following </w:t>
        </w:r>
      </w:ins>
      <w:ins w:id="727" w:author="WoollarK" w:date="2017-08-17T15:35:00Z">
        <w:r w:rsidR="00F54466">
          <w:rPr>
            <w:color w:val="auto"/>
            <w:sz w:val="20"/>
            <w:szCs w:val="20"/>
          </w:rPr>
          <w:t>review</w:t>
        </w:r>
      </w:ins>
      <w:ins w:id="728" w:author="WoollarK" w:date="2017-08-17T15:34:00Z">
        <w:r w:rsidR="00F54466">
          <w:rPr>
            <w:color w:val="auto"/>
            <w:sz w:val="20"/>
            <w:szCs w:val="20"/>
          </w:rPr>
          <w:t xml:space="preserve"> </w:t>
        </w:r>
      </w:ins>
      <w:ins w:id="729" w:author="WoollarK" w:date="2017-08-17T15:35:00Z">
        <w:r w:rsidR="00F54466">
          <w:rPr>
            <w:color w:val="auto"/>
            <w:sz w:val="20"/>
            <w:szCs w:val="20"/>
          </w:rPr>
          <w:t>of the consultation responses the proposer has revised the p</w:t>
        </w:r>
        <w:r w:rsidR="00C9323C">
          <w:rPr>
            <w:color w:val="auto"/>
            <w:sz w:val="20"/>
            <w:szCs w:val="20"/>
          </w:rPr>
          <w:t xml:space="preserve">roposed implementation date to </w:t>
        </w:r>
        <w:r w:rsidR="00F54466">
          <w:rPr>
            <w:color w:val="auto"/>
            <w:sz w:val="20"/>
            <w:szCs w:val="20"/>
          </w:rPr>
          <w:t>Nov</w:t>
        </w:r>
      </w:ins>
      <w:ins w:id="730" w:author="WoollarK" w:date="2017-09-12T12:08:00Z">
        <w:r w:rsidR="00C9323C">
          <w:rPr>
            <w:color w:val="auto"/>
            <w:sz w:val="20"/>
            <w:szCs w:val="20"/>
          </w:rPr>
          <w:t>ember</w:t>
        </w:r>
      </w:ins>
      <w:ins w:id="731" w:author="WoollarK" w:date="2017-08-17T15:35:00Z">
        <w:r w:rsidR="00F54466">
          <w:rPr>
            <w:color w:val="auto"/>
            <w:sz w:val="20"/>
            <w:szCs w:val="20"/>
          </w:rPr>
          <w:t xml:space="preserve"> 2018 Dcusa release</w:t>
        </w:r>
      </w:ins>
      <w:ins w:id="732" w:author="WoollarK" w:date="2017-09-12T12:08:00Z">
        <w:r w:rsidR="00C9323C">
          <w:rPr>
            <w:color w:val="auto"/>
            <w:sz w:val="20"/>
            <w:szCs w:val="20"/>
          </w:rPr>
          <w:t>.</w:t>
        </w:r>
      </w:ins>
    </w:p>
    <w:p w14:paraId="306F2EF7"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14 - Do you agree that DCP 297 better facilitates the DCUSA Relevant Objective 1? If not, why not?</w:t>
      </w:r>
    </w:p>
    <w:p w14:paraId="3469991D"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the responses </w:t>
      </w:r>
      <w:del w:id="733" w:author="Lauren Nicholls" w:date="2017-08-14T11:43:00Z">
        <w:r w:rsidRPr="00CC4353" w:rsidDel="0075452D">
          <w:rPr>
            <w:color w:val="auto"/>
            <w:sz w:val="20"/>
            <w:szCs w:val="20"/>
          </w:rPr>
          <w:delText>with no further discussion</w:delText>
        </w:r>
      </w:del>
      <w:ins w:id="734" w:author="Lauren Nicholls" w:date="2017-08-14T11:43:00Z">
        <w:r w:rsidR="0075452D">
          <w:rPr>
            <w:color w:val="auto"/>
            <w:sz w:val="20"/>
            <w:szCs w:val="20"/>
          </w:rPr>
          <w:t>to this question, with the DNO members present suggesting that DCUSA Relevant Objective 1 was not better facilitated by DCP 297</w:t>
        </w:r>
      </w:ins>
      <w:r w:rsidRPr="00CC4353">
        <w:rPr>
          <w:color w:val="auto"/>
          <w:sz w:val="20"/>
          <w:szCs w:val="20"/>
        </w:rPr>
        <w:t>.</w:t>
      </w:r>
    </w:p>
    <w:p w14:paraId="5223D024"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15 - Do you have any comments on the legal drafting?</w:t>
      </w:r>
    </w:p>
    <w:p w14:paraId="42F4D06A"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several responses regarding, with the proposer agreeing to take the DCP off line for further review of the legal text. </w:t>
      </w:r>
    </w:p>
    <w:p w14:paraId="44EC5C75" w14:textId="77777777"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16 - Do you have any further comments?</w:t>
      </w:r>
    </w:p>
    <w:p w14:paraId="3AA3C833" w14:textId="77777777"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the comment raised in regards to the inconsistencies relating to the reporting of Category C interventions. The Group noted that it is a requirement within DCUSA to report Category C’s and thus should be adhered to by all DCUSA Parties. </w:t>
      </w:r>
    </w:p>
    <w:p w14:paraId="3844223F" w14:textId="77777777" w:rsidR="00263600" w:rsidRPr="00EB32BB" w:rsidRDefault="00263600" w:rsidP="008A3C81">
      <w:pPr>
        <w:pStyle w:val="Heading03"/>
        <w:keepNext w:val="0"/>
      </w:pPr>
      <w:bookmarkStart w:id="735" w:name="_Toc318967200"/>
      <w:bookmarkStart w:id="736" w:name="_Toc474314815"/>
      <w:bookmarkEnd w:id="83"/>
      <w:r w:rsidRPr="00EB32BB">
        <w:t>Relevant Objectives</w:t>
      </w:r>
      <w:bookmarkEnd w:id="735"/>
      <w:bookmarkEnd w:id="736"/>
    </w:p>
    <w:p w14:paraId="28E29CEF" w14:textId="77777777" w:rsidR="00F04DA2" w:rsidRPr="00002699" w:rsidRDefault="00F04DA2" w:rsidP="008A3C81">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18AB52B2" w14:textId="77777777" w:rsidR="00F04DA2" w:rsidRPr="00460823" w:rsidRDefault="00F04DA2" w:rsidP="008A3C81">
      <w:pPr>
        <w:pStyle w:val="Heading2"/>
        <w:keepNext w:val="0"/>
        <w:numPr>
          <w:ilvl w:val="1"/>
          <w:numId w:val="14"/>
        </w:numPr>
        <w:spacing w:before="240" w:after="60" w:line="360" w:lineRule="auto"/>
        <w:rPr>
          <w:color w:val="auto"/>
          <w:sz w:val="20"/>
          <w:szCs w:val="20"/>
        </w:rPr>
      </w:pPr>
      <w:r w:rsidRPr="00460823">
        <w:rPr>
          <w:color w:val="auto"/>
          <w:sz w:val="20"/>
          <w:szCs w:val="20"/>
        </w:rPr>
        <w:t>For a DCUSA Change Proposal to be approved it must be demonstrated that it better meets the DCUSA Objectives. There are five General DCUSA Objectives and five Charging Objectives. The full list of objectives is documented in the C</w:t>
      </w:r>
      <w:r w:rsidR="00460823" w:rsidRPr="00460823">
        <w:rPr>
          <w:color w:val="auto"/>
          <w:sz w:val="20"/>
          <w:szCs w:val="20"/>
        </w:rPr>
        <w:t>P form provided as Attachment 1</w:t>
      </w:r>
      <w:r w:rsidRPr="00460823">
        <w:rPr>
          <w:color w:val="auto"/>
          <w:sz w:val="20"/>
          <w:szCs w:val="20"/>
        </w:rPr>
        <w:t>.</w:t>
      </w:r>
    </w:p>
    <w:p w14:paraId="7F903048" w14:textId="77777777" w:rsidR="00FF0C32" w:rsidRPr="00460823" w:rsidRDefault="00FF0C32" w:rsidP="00F04DA2">
      <w:pPr>
        <w:pStyle w:val="Heading2"/>
        <w:numPr>
          <w:ilvl w:val="1"/>
          <w:numId w:val="14"/>
        </w:numPr>
        <w:spacing w:before="240" w:after="60" w:line="360" w:lineRule="auto"/>
        <w:rPr>
          <w:color w:val="auto"/>
          <w:sz w:val="20"/>
          <w:szCs w:val="20"/>
        </w:rPr>
      </w:pPr>
      <w:r w:rsidRPr="00460823">
        <w:rPr>
          <w:color w:val="auto"/>
          <w:sz w:val="20"/>
          <w:szCs w:val="20"/>
        </w:rPr>
        <w:t xml:space="preserve">The </w:t>
      </w:r>
      <w:r w:rsidR="000C2A59" w:rsidRPr="00460823">
        <w:rPr>
          <w:color w:val="auto"/>
          <w:sz w:val="20"/>
          <w:szCs w:val="20"/>
        </w:rPr>
        <w:t>Proposer</w:t>
      </w:r>
      <w:r w:rsidRPr="00460823">
        <w:rPr>
          <w:color w:val="auto"/>
          <w:sz w:val="20"/>
          <w:szCs w:val="20"/>
        </w:rPr>
        <w:t xml:space="preserve"> considers that the following DCUSA Objectives are bett</w:t>
      </w:r>
      <w:r w:rsidR="00460823" w:rsidRPr="00460823">
        <w:rPr>
          <w:color w:val="auto"/>
          <w:sz w:val="20"/>
          <w:szCs w:val="20"/>
        </w:rPr>
        <w:t>er facilitated by DCP 29</w:t>
      </w:r>
      <w:r w:rsidR="00ED01F0">
        <w:rPr>
          <w:color w:val="auto"/>
          <w:sz w:val="20"/>
          <w:szCs w:val="20"/>
        </w:rPr>
        <w:t>7</w:t>
      </w:r>
      <w:r w:rsidRPr="00460823">
        <w:rPr>
          <w:color w:val="auto"/>
          <w:sz w:val="20"/>
          <w:szCs w:val="20"/>
        </w:rPr>
        <w:t>.</w:t>
      </w:r>
    </w:p>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FF0C32" w:rsidRPr="00EB32BB" w14:paraId="648C222C" w14:textId="77777777" w:rsidTr="0000269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59992E25" w14:textId="77777777" w:rsidR="00FF0C32" w:rsidRPr="007F41DB" w:rsidRDefault="00FF0C32" w:rsidP="008F3D78">
            <w:pPr>
              <w:pStyle w:val="TableHeading"/>
              <w:rPr>
                <w:rFonts w:cs="Arial"/>
                <w:b/>
              </w:rPr>
            </w:pPr>
            <w:r w:rsidRPr="007F41DB">
              <w:rPr>
                <w:rFonts w:cs="Arial"/>
                <w:b/>
              </w:rPr>
              <w:t>Impact of the</w:t>
            </w:r>
            <w:r w:rsidR="008F3D78">
              <w:rPr>
                <w:rFonts w:cs="Arial"/>
                <w:b/>
              </w:rPr>
              <w:t xml:space="preserve"> Change Proposal</w:t>
            </w:r>
            <w:r w:rsidRPr="007F41DB">
              <w:rPr>
                <w:rFonts w:cs="Arial"/>
                <w:b/>
              </w:rPr>
              <w:t xml:space="preserve"> on the Relevant Objectives:</w:t>
            </w:r>
          </w:p>
        </w:tc>
      </w:tr>
      <w:tr w:rsidR="00FF0C32" w:rsidRPr="00EB32BB" w14:paraId="4DFED6BC" w14:textId="77777777" w:rsidTr="00002699">
        <w:trPr>
          <w:trHeight w:val="397"/>
        </w:trPr>
        <w:tc>
          <w:tcPr>
            <w:tcW w:w="7240" w:type="dxa"/>
            <w:tcBorders>
              <w:top w:val="single" w:sz="8" w:space="0" w:color="CCE0DA"/>
              <w:left w:val="single" w:sz="8" w:space="0" w:color="CCE0DA"/>
              <w:bottom w:val="single" w:sz="8" w:space="0" w:color="CCE0DA"/>
            </w:tcBorders>
          </w:tcPr>
          <w:p w14:paraId="6F07DEED" w14:textId="77777777" w:rsidR="00FF0C32" w:rsidRPr="00CF01E8" w:rsidRDefault="00FF0C32" w:rsidP="00002699">
            <w:pPr>
              <w:ind w:left="113" w:right="113"/>
              <w:rPr>
                <w:rFonts w:cs="Arial"/>
                <w:b/>
              </w:rPr>
            </w:pPr>
            <w:r w:rsidRPr="00CF01E8">
              <w:rPr>
                <w:b/>
              </w:rPr>
              <w:t>Relevant Objective</w:t>
            </w:r>
          </w:p>
        </w:tc>
        <w:tc>
          <w:tcPr>
            <w:tcW w:w="2410" w:type="dxa"/>
            <w:tcBorders>
              <w:top w:val="single" w:sz="8" w:space="0" w:color="CCE0DA"/>
            </w:tcBorders>
          </w:tcPr>
          <w:p w14:paraId="1C002E59" w14:textId="77777777" w:rsidR="00FF0C32" w:rsidRPr="00CF01E8" w:rsidRDefault="00FF0C32" w:rsidP="00002699">
            <w:pPr>
              <w:ind w:left="113" w:right="113"/>
              <w:rPr>
                <w:b/>
              </w:rPr>
            </w:pPr>
            <w:r w:rsidRPr="00CF01E8">
              <w:rPr>
                <w:b/>
              </w:rPr>
              <w:t>Identified impact</w:t>
            </w:r>
          </w:p>
        </w:tc>
      </w:tr>
      <w:tr w:rsidR="00FF0C32" w:rsidRPr="00EB32BB" w14:paraId="1ED590B1" w14:textId="77777777" w:rsidTr="00321236">
        <w:trPr>
          <w:trHeight w:val="397"/>
        </w:trPr>
        <w:tc>
          <w:tcPr>
            <w:tcW w:w="7240" w:type="dxa"/>
            <w:tcBorders>
              <w:left w:val="single" w:sz="8" w:space="0" w:color="CCE0DA"/>
            </w:tcBorders>
          </w:tcPr>
          <w:p w14:paraId="4480D24C" w14:textId="77777777" w:rsidR="00FF0C32" w:rsidRPr="00F04DA2" w:rsidRDefault="00321236" w:rsidP="00CF01E8">
            <w:pPr>
              <w:numPr>
                <w:ilvl w:val="0"/>
                <w:numId w:val="30"/>
              </w:numPr>
            </w:pPr>
            <w:r w:rsidRPr="00321236">
              <w:rPr>
                <w:rFonts w:cs="Arial"/>
                <w:noProof/>
              </w:rPr>
              <w:lastRenderedPageBreak/>
              <w:t>The development, maintenance and operation by the DNO Parties and IDNO Parties of efficient, co-ordinated, and economical Distribution Networks</w:t>
            </w:r>
          </w:p>
        </w:tc>
        <w:tc>
          <w:tcPr>
            <w:tcW w:w="2410" w:type="dxa"/>
          </w:tcPr>
          <w:p w14:paraId="1D108BF2" w14:textId="77777777" w:rsidR="00FF0C32" w:rsidRPr="00EB32BB" w:rsidRDefault="00460823" w:rsidP="00002699">
            <w:pPr>
              <w:spacing w:before="40"/>
              <w:ind w:left="113"/>
            </w:pPr>
            <w:r>
              <w:t>Positive</w:t>
            </w:r>
          </w:p>
        </w:tc>
      </w:tr>
      <w:tr w:rsidR="00321236" w:rsidRPr="00EB32BB" w14:paraId="7EE4A2B9" w14:textId="77777777" w:rsidTr="00002699">
        <w:trPr>
          <w:trHeight w:val="397"/>
        </w:trPr>
        <w:tc>
          <w:tcPr>
            <w:tcW w:w="7240" w:type="dxa"/>
            <w:tcBorders>
              <w:left w:val="single" w:sz="8" w:space="0" w:color="CCE0DA"/>
              <w:bottom w:val="single" w:sz="8" w:space="0" w:color="CCE0DA"/>
            </w:tcBorders>
          </w:tcPr>
          <w:p w14:paraId="021C9E9C" w14:textId="77777777" w:rsidR="00321236" w:rsidRPr="00321236" w:rsidRDefault="00321236" w:rsidP="00CF01E8">
            <w:pPr>
              <w:numPr>
                <w:ilvl w:val="0"/>
                <w:numId w:val="30"/>
              </w:numPr>
              <w:rPr>
                <w:rFonts w:cs="Arial"/>
                <w:noProof/>
              </w:rPr>
            </w:pPr>
            <w:r w:rsidRPr="00321236">
              <w:rPr>
                <w:rFonts w:cs="Arial"/>
                <w:noProof/>
              </w:rPr>
              <w:t>The efficient discharge by the DNO Parties and IDNO Parties of obligations imposed upon them in their Distribution Licences</w:t>
            </w:r>
          </w:p>
        </w:tc>
        <w:tc>
          <w:tcPr>
            <w:tcW w:w="2410" w:type="dxa"/>
          </w:tcPr>
          <w:p w14:paraId="1EFD8504" w14:textId="77777777" w:rsidR="00321236" w:rsidRDefault="00321236" w:rsidP="00002699">
            <w:pPr>
              <w:spacing w:before="40"/>
              <w:ind w:left="113"/>
            </w:pPr>
            <w:r>
              <w:t>Positive</w:t>
            </w:r>
          </w:p>
        </w:tc>
      </w:tr>
    </w:tbl>
    <w:p w14:paraId="244393DC" w14:textId="77777777" w:rsidR="00321236" w:rsidRDefault="00321236" w:rsidP="00460823">
      <w:pPr>
        <w:pStyle w:val="Heading2"/>
        <w:keepNext w:val="0"/>
        <w:numPr>
          <w:ilvl w:val="1"/>
          <w:numId w:val="14"/>
        </w:numPr>
        <w:spacing w:before="240" w:after="60" w:line="360" w:lineRule="auto"/>
        <w:rPr>
          <w:color w:val="auto"/>
          <w:sz w:val="20"/>
          <w:szCs w:val="20"/>
        </w:rPr>
      </w:pPr>
      <w:r w:rsidRPr="00321236">
        <w:rPr>
          <w:color w:val="auto"/>
          <w:sz w:val="20"/>
          <w:szCs w:val="20"/>
        </w:rPr>
        <w:t xml:space="preserve">The Change Proposal better </w:t>
      </w:r>
      <w:r>
        <w:rPr>
          <w:color w:val="auto"/>
          <w:sz w:val="20"/>
          <w:szCs w:val="20"/>
        </w:rPr>
        <w:t>facilitates</w:t>
      </w:r>
      <w:r w:rsidRPr="00321236">
        <w:rPr>
          <w:color w:val="auto"/>
          <w:sz w:val="20"/>
          <w:szCs w:val="20"/>
        </w:rPr>
        <w:t xml:space="preserve"> DCUSA General Objective One by ensuring that network issues reported to the network companies are rectified within agreed timescales therefore contributing to the efficiency of the network</w:t>
      </w:r>
      <w:r w:rsidR="00460823" w:rsidRPr="00460823">
        <w:rPr>
          <w:color w:val="auto"/>
          <w:sz w:val="20"/>
          <w:szCs w:val="20"/>
        </w:rPr>
        <w:t>.</w:t>
      </w:r>
      <w:r>
        <w:rPr>
          <w:color w:val="auto"/>
          <w:sz w:val="20"/>
          <w:szCs w:val="20"/>
        </w:rPr>
        <w:t xml:space="preserve"> </w:t>
      </w:r>
    </w:p>
    <w:p w14:paraId="4F8C341D" w14:textId="77777777" w:rsidR="00460823" w:rsidRPr="00321236" w:rsidRDefault="00321236" w:rsidP="00460823">
      <w:pPr>
        <w:pStyle w:val="Heading2"/>
        <w:keepNext w:val="0"/>
        <w:numPr>
          <w:ilvl w:val="1"/>
          <w:numId w:val="14"/>
        </w:numPr>
        <w:spacing w:before="240" w:after="60" w:line="360" w:lineRule="auto"/>
        <w:rPr>
          <w:color w:val="auto"/>
          <w:sz w:val="20"/>
          <w:szCs w:val="20"/>
        </w:rPr>
      </w:pPr>
      <w:r>
        <w:rPr>
          <w:color w:val="auto"/>
          <w:sz w:val="20"/>
          <w:szCs w:val="20"/>
        </w:rPr>
        <w:t xml:space="preserve">The Change Proposal also better facilitates DCUSA General Objective Three as </w:t>
      </w:r>
      <w:r w:rsidRPr="00321236">
        <w:rPr>
          <w:color w:val="auto"/>
          <w:sz w:val="20"/>
          <w:szCs w:val="20"/>
        </w:rPr>
        <w:t>DNOs are required to facilitate the roll-out of smart meters. DNOs are also required to operate a safe, reliable, and efficient distribution network. By amending the release clause to ensure networks are only released from their obligations to meet the SLA’s where suppliers have not accurately forecast their roll out of smart meters will ensure more customers benefit from the actual SLA’s</w:t>
      </w:r>
    </w:p>
    <w:p w14:paraId="50B82A87" w14:textId="77777777" w:rsidR="00574742" w:rsidRPr="00EB32BB" w:rsidRDefault="00574742" w:rsidP="009047F7">
      <w:pPr>
        <w:pStyle w:val="Heading03"/>
        <w:keepNext w:val="0"/>
        <w:rPr>
          <w:noProof/>
        </w:rPr>
      </w:pPr>
      <w:bookmarkStart w:id="737" w:name="_Toc474314816"/>
      <w:r w:rsidRPr="00EB32BB">
        <w:rPr>
          <w:noProof/>
        </w:rPr>
        <w:t xml:space="preserve">Impacts </w:t>
      </w:r>
      <w:r>
        <w:rPr>
          <w:noProof/>
        </w:rPr>
        <w:t>&amp; Other Considerations</w:t>
      </w:r>
      <w:bookmarkEnd w:id="737"/>
    </w:p>
    <w:p w14:paraId="44446FC2" w14:textId="77777777"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bookmarkStart w:id="738" w:name="_Toc318967201"/>
      <w:r w:rsidRPr="00EB32BB">
        <w:rPr>
          <w:rFonts w:ascii="Arial" w:eastAsia="Times New Roman" w:hAnsi="Arial" w:cs="Arial"/>
          <w:i w:val="0"/>
          <w:iCs w:val="0"/>
          <w:color w:val="008576"/>
          <w:sz w:val="24"/>
          <w:szCs w:val="28"/>
        </w:rPr>
        <w:t xml:space="preserve">Does this </w:t>
      </w:r>
      <w:r w:rsidR="008F3D78">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108042D7" w14:textId="77777777" w:rsidR="00321236" w:rsidRPr="00321236" w:rsidRDefault="00321236" w:rsidP="00321236">
      <w:pPr>
        <w:pStyle w:val="Heading2"/>
        <w:numPr>
          <w:ilvl w:val="1"/>
          <w:numId w:val="14"/>
        </w:numPr>
        <w:spacing w:before="240" w:after="60" w:line="360" w:lineRule="auto"/>
        <w:rPr>
          <w:rFonts w:cs="Times New Roman"/>
          <w:bCs w:val="0"/>
          <w:iCs w:val="0"/>
          <w:color w:val="auto"/>
          <w:sz w:val="20"/>
          <w:szCs w:val="24"/>
        </w:rPr>
      </w:pPr>
      <w:r w:rsidRPr="00321236">
        <w:rPr>
          <w:rFonts w:cs="Times New Roman"/>
          <w:bCs w:val="0"/>
          <w:iCs w:val="0"/>
          <w:color w:val="auto"/>
          <w:sz w:val="20"/>
          <w:szCs w:val="24"/>
        </w:rPr>
        <w:t>Ofgem have mandated that all electricity suppliers must take all reasonable steps to ensure a Smart Metering System is installed at each domestic premise by 31st December 2020.</w:t>
      </w:r>
    </w:p>
    <w:p w14:paraId="2390F205" w14:textId="77777777" w:rsidR="005445B1" w:rsidRPr="00370EB1" w:rsidRDefault="00321236" w:rsidP="00321236">
      <w:pPr>
        <w:pStyle w:val="Heading2"/>
        <w:keepNext w:val="0"/>
        <w:numPr>
          <w:ilvl w:val="1"/>
          <w:numId w:val="14"/>
        </w:numPr>
        <w:spacing w:before="240" w:after="60" w:line="360" w:lineRule="auto"/>
        <w:rPr>
          <w:rFonts w:cs="Times New Roman"/>
          <w:bCs w:val="0"/>
          <w:iCs w:val="0"/>
          <w:color w:val="auto"/>
          <w:sz w:val="20"/>
          <w:szCs w:val="24"/>
        </w:rPr>
      </w:pPr>
      <w:r w:rsidRPr="00321236">
        <w:rPr>
          <w:rFonts w:cs="Times New Roman"/>
          <w:bCs w:val="0"/>
          <w:iCs w:val="0"/>
          <w:color w:val="auto"/>
          <w:sz w:val="20"/>
          <w:szCs w:val="24"/>
        </w:rPr>
        <w:t xml:space="preserve">This change will support </w:t>
      </w:r>
      <w:del w:id="739" w:author="Lauren Nicholls" w:date="2017-08-14T11:44:00Z">
        <w:r w:rsidRPr="00321236" w:rsidDel="0075452D">
          <w:rPr>
            <w:rFonts w:cs="Times New Roman"/>
            <w:bCs w:val="0"/>
            <w:iCs w:val="0"/>
            <w:color w:val="auto"/>
            <w:sz w:val="20"/>
            <w:szCs w:val="24"/>
          </w:rPr>
          <w:delText xml:space="preserve">suppliers </w:delText>
        </w:r>
      </w:del>
      <w:ins w:id="740" w:author="Lauren Nicholls" w:date="2017-08-14T11:44:00Z">
        <w:r w:rsidR="0075452D">
          <w:rPr>
            <w:rFonts w:cs="Times New Roman"/>
            <w:bCs w:val="0"/>
            <w:iCs w:val="0"/>
            <w:color w:val="auto"/>
            <w:sz w:val="20"/>
            <w:szCs w:val="24"/>
          </w:rPr>
          <w:t>S</w:t>
        </w:r>
        <w:r w:rsidR="0075452D" w:rsidRPr="00321236">
          <w:rPr>
            <w:rFonts w:cs="Times New Roman"/>
            <w:bCs w:val="0"/>
            <w:iCs w:val="0"/>
            <w:color w:val="auto"/>
            <w:sz w:val="20"/>
            <w:szCs w:val="24"/>
          </w:rPr>
          <w:t xml:space="preserve">uppliers </w:t>
        </w:r>
      </w:ins>
      <w:r w:rsidRPr="00321236">
        <w:rPr>
          <w:rFonts w:cs="Times New Roman"/>
          <w:bCs w:val="0"/>
          <w:iCs w:val="0"/>
          <w:color w:val="auto"/>
          <w:sz w:val="20"/>
          <w:szCs w:val="24"/>
        </w:rPr>
        <w:t xml:space="preserve">in the achievement of </w:t>
      </w:r>
      <w:r>
        <w:rPr>
          <w:rFonts w:cs="Times New Roman"/>
          <w:bCs w:val="0"/>
          <w:iCs w:val="0"/>
          <w:color w:val="auto"/>
          <w:sz w:val="20"/>
          <w:szCs w:val="24"/>
        </w:rPr>
        <w:t>S</w:t>
      </w:r>
      <w:r w:rsidRPr="00321236">
        <w:rPr>
          <w:rFonts w:cs="Times New Roman"/>
          <w:bCs w:val="0"/>
          <w:iCs w:val="0"/>
          <w:color w:val="auto"/>
          <w:sz w:val="20"/>
          <w:szCs w:val="24"/>
        </w:rPr>
        <w:t xml:space="preserve">upply </w:t>
      </w:r>
      <w:r>
        <w:rPr>
          <w:rFonts w:cs="Times New Roman"/>
          <w:bCs w:val="0"/>
          <w:iCs w:val="0"/>
          <w:color w:val="auto"/>
          <w:sz w:val="20"/>
          <w:szCs w:val="24"/>
        </w:rPr>
        <w:t>L</w:t>
      </w:r>
      <w:r w:rsidRPr="00321236">
        <w:rPr>
          <w:rFonts w:cs="Times New Roman"/>
          <w:bCs w:val="0"/>
          <w:iCs w:val="0"/>
          <w:color w:val="auto"/>
          <w:sz w:val="20"/>
          <w:szCs w:val="24"/>
        </w:rPr>
        <w:t xml:space="preserve">icence </w:t>
      </w:r>
      <w:r>
        <w:rPr>
          <w:rFonts w:cs="Times New Roman"/>
          <w:bCs w:val="0"/>
          <w:iCs w:val="0"/>
          <w:color w:val="auto"/>
          <w:sz w:val="20"/>
          <w:szCs w:val="24"/>
        </w:rPr>
        <w:t>C</w:t>
      </w:r>
      <w:r w:rsidRPr="00321236">
        <w:rPr>
          <w:rFonts w:cs="Times New Roman"/>
          <w:bCs w:val="0"/>
          <w:iCs w:val="0"/>
          <w:color w:val="auto"/>
          <w:sz w:val="20"/>
          <w:szCs w:val="24"/>
        </w:rPr>
        <w:t>ondition 39</w:t>
      </w:r>
      <w:r w:rsidR="00460823">
        <w:rPr>
          <w:rFonts w:cs="Times New Roman"/>
          <w:bCs w:val="0"/>
          <w:iCs w:val="0"/>
          <w:color w:val="auto"/>
          <w:sz w:val="20"/>
          <w:szCs w:val="24"/>
        </w:rPr>
        <w:t>.</w:t>
      </w:r>
    </w:p>
    <w:p w14:paraId="0AA18156" w14:textId="77777777"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70EB79B6" w14:textId="1A1B42F6" w:rsidR="005445B1" w:rsidRPr="003B32A0" w:rsidRDefault="00460823" w:rsidP="003B32A0">
      <w:pPr>
        <w:pStyle w:val="Heading2"/>
        <w:keepNext w:val="0"/>
        <w:numPr>
          <w:ilvl w:val="1"/>
          <w:numId w:val="14"/>
        </w:numPr>
        <w:spacing w:before="240" w:after="60" w:line="360" w:lineRule="auto"/>
        <w:rPr>
          <w:rFonts w:cs="Times New Roman"/>
          <w:bCs w:val="0"/>
          <w:iCs w:val="0"/>
          <w:color w:val="auto"/>
          <w:sz w:val="20"/>
          <w:szCs w:val="24"/>
        </w:rPr>
      </w:pPr>
      <w:r w:rsidRPr="003B32A0">
        <w:rPr>
          <w:rFonts w:cs="Times New Roman"/>
          <w:bCs w:val="0"/>
          <w:iCs w:val="0"/>
          <w:color w:val="auto"/>
          <w:sz w:val="20"/>
          <w:szCs w:val="24"/>
        </w:rPr>
        <w:t xml:space="preserve">The Proposer </w:t>
      </w:r>
      <w:del w:id="741" w:author="Lauren Nicholls" w:date="2017-08-16T23:59:00Z">
        <w:r w:rsidRPr="003B32A0" w:rsidDel="00B02C38">
          <w:rPr>
            <w:rFonts w:cs="Times New Roman"/>
            <w:bCs w:val="0"/>
            <w:iCs w:val="0"/>
            <w:color w:val="auto"/>
            <w:sz w:val="20"/>
            <w:szCs w:val="24"/>
          </w:rPr>
          <w:delText xml:space="preserve">did not identify </w:delText>
        </w:r>
      </w:del>
      <w:ins w:id="742" w:author="Lauren Nicholls" w:date="2017-08-16T23:59:00Z">
        <w:r w:rsidR="00B02C38" w:rsidRPr="003B32A0">
          <w:rPr>
            <w:rFonts w:cs="Times New Roman"/>
            <w:bCs w:val="0"/>
            <w:iCs w:val="0"/>
            <w:color w:val="auto"/>
            <w:sz w:val="20"/>
            <w:szCs w:val="24"/>
          </w:rPr>
          <w:t>identif</w:t>
        </w:r>
        <w:r w:rsidR="00B02C38">
          <w:rPr>
            <w:rFonts w:cs="Times New Roman"/>
            <w:bCs w:val="0"/>
            <w:iCs w:val="0"/>
            <w:color w:val="auto"/>
            <w:sz w:val="20"/>
            <w:szCs w:val="24"/>
          </w:rPr>
          <w:t>ied</w:t>
        </w:r>
        <w:r w:rsidR="00B02C38" w:rsidRPr="003B32A0">
          <w:rPr>
            <w:rFonts w:cs="Times New Roman"/>
            <w:bCs w:val="0"/>
            <w:iCs w:val="0"/>
            <w:color w:val="auto"/>
            <w:sz w:val="20"/>
            <w:szCs w:val="24"/>
          </w:rPr>
          <w:t xml:space="preserve"> </w:t>
        </w:r>
      </w:ins>
      <w:r w:rsidRPr="003B32A0">
        <w:rPr>
          <w:rFonts w:cs="Times New Roman"/>
          <w:bCs w:val="0"/>
          <w:iCs w:val="0"/>
          <w:color w:val="auto"/>
          <w:sz w:val="20"/>
          <w:szCs w:val="24"/>
        </w:rPr>
        <w:t>a</w:t>
      </w:r>
      <w:ins w:id="743" w:author="Lauren Nicholls" w:date="2017-08-16T23:59:00Z">
        <w:r w:rsidR="00B02C38">
          <w:rPr>
            <w:rFonts w:cs="Times New Roman"/>
            <w:bCs w:val="0"/>
            <w:iCs w:val="0"/>
            <w:color w:val="auto"/>
            <w:sz w:val="20"/>
            <w:szCs w:val="24"/>
          </w:rPr>
          <w:t xml:space="preserve"> positive</w:t>
        </w:r>
      </w:ins>
      <w:del w:id="744" w:author="Lauren Nicholls" w:date="2017-08-16T23:59:00Z">
        <w:r w:rsidRPr="003B32A0" w:rsidDel="00B02C38">
          <w:rPr>
            <w:rFonts w:cs="Times New Roman"/>
            <w:bCs w:val="0"/>
            <w:iCs w:val="0"/>
            <w:color w:val="auto"/>
            <w:sz w:val="20"/>
            <w:szCs w:val="24"/>
          </w:rPr>
          <w:delText>ny</w:delText>
        </w:r>
      </w:del>
      <w:r w:rsidRPr="003B32A0">
        <w:rPr>
          <w:rFonts w:cs="Times New Roman"/>
          <w:bCs w:val="0"/>
          <w:iCs w:val="0"/>
          <w:color w:val="auto"/>
          <w:sz w:val="20"/>
          <w:szCs w:val="24"/>
        </w:rPr>
        <w:t xml:space="preserve"> </w:t>
      </w:r>
      <w:del w:id="745" w:author="Lauren Nicholls" w:date="2017-08-16T23:59:00Z">
        <w:r w:rsidRPr="003B32A0" w:rsidDel="00B02C38">
          <w:rPr>
            <w:rFonts w:cs="Times New Roman"/>
            <w:bCs w:val="0"/>
            <w:iCs w:val="0"/>
            <w:color w:val="auto"/>
            <w:sz w:val="20"/>
            <w:szCs w:val="24"/>
          </w:rPr>
          <w:delText xml:space="preserve">material </w:delText>
        </w:r>
      </w:del>
      <w:r w:rsidRPr="003B32A0">
        <w:rPr>
          <w:rFonts w:cs="Times New Roman"/>
          <w:bCs w:val="0"/>
          <w:iCs w:val="0"/>
          <w:color w:val="auto"/>
          <w:sz w:val="20"/>
          <w:szCs w:val="24"/>
        </w:rPr>
        <w:t>impact on consumers from the implementation of this CP</w:t>
      </w:r>
      <w:ins w:id="746" w:author="Lauren Nicholls" w:date="2017-08-16T23:59:00Z">
        <w:r w:rsidR="00B02C38">
          <w:rPr>
            <w:rFonts w:cs="Times New Roman"/>
            <w:bCs w:val="0"/>
            <w:iCs w:val="0"/>
            <w:color w:val="auto"/>
            <w:sz w:val="20"/>
            <w:szCs w:val="24"/>
          </w:rPr>
          <w:t xml:space="preserve"> as</w:t>
        </w:r>
      </w:ins>
      <w:ins w:id="747" w:author="Lauren Nicholls" w:date="2017-08-17T00:00:00Z">
        <w:r w:rsidR="00B02C38">
          <w:rPr>
            <w:rFonts w:cs="Times New Roman"/>
            <w:bCs w:val="0"/>
            <w:iCs w:val="0"/>
            <w:color w:val="auto"/>
            <w:sz w:val="20"/>
            <w:szCs w:val="24"/>
          </w:rPr>
          <w:t xml:space="preserve"> </w:t>
        </w:r>
        <w:r w:rsidR="00B02C38" w:rsidRPr="00B02C38">
          <w:rPr>
            <w:rFonts w:cs="Times New Roman"/>
            <w:bCs w:val="0"/>
            <w:iCs w:val="0"/>
            <w:color w:val="auto"/>
            <w:sz w:val="20"/>
            <w:szCs w:val="24"/>
          </w:rPr>
          <w:t xml:space="preserve">the fact DNO’s are </w:t>
        </w:r>
      </w:ins>
      <w:ins w:id="748" w:author="WoollarK" w:date="2017-08-17T15:37:00Z">
        <w:r w:rsidR="004046B2">
          <w:rPr>
            <w:rFonts w:cs="Times New Roman"/>
            <w:bCs w:val="0"/>
            <w:iCs w:val="0"/>
            <w:color w:val="auto"/>
            <w:sz w:val="20"/>
            <w:szCs w:val="24"/>
          </w:rPr>
          <w:t xml:space="preserve">currently </w:t>
        </w:r>
      </w:ins>
      <w:ins w:id="749" w:author="Lauren Nicholls" w:date="2017-08-17T00:00:00Z">
        <w:r w:rsidR="00B02C38" w:rsidRPr="00B02C38">
          <w:rPr>
            <w:rFonts w:cs="Times New Roman"/>
            <w:bCs w:val="0"/>
            <w:iCs w:val="0"/>
            <w:color w:val="auto"/>
            <w:sz w:val="20"/>
            <w:szCs w:val="24"/>
          </w:rPr>
          <w:t xml:space="preserve">released from their obligation once 2% of interventions is exceeded is harmful to customers as these customers are not subject to any SLA. </w:t>
        </w:r>
      </w:ins>
      <w:ins w:id="750" w:author="WoollarK" w:date="2017-08-17T15:38:00Z">
        <w:r w:rsidR="004046B2">
          <w:rPr>
            <w:rFonts w:cs="Times New Roman"/>
            <w:bCs w:val="0"/>
            <w:iCs w:val="0"/>
            <w:color w:val="auto"/>
            <w:sz w:val="20"/>
            <w:szCs w:val="24"/>
          </w:rPr>
          <w:t xml:space="preserve">The Proposer </w:t>
        </w:r>
      </w:ins>
      <w:ins w:id="751" w:author="Lauren Nicholls" w:date="2017-08-17T00:00:00Z">
        <w:del w:id="752" w:author="WoollarK" w:date="2017-08-17T15:38:00Z">
          <w:r w:rsidR="00B02C38" w:rsidRPr="00B02C38" w:rsidDel="004046B2">
            <w:rPr>
              <w:rFonts w:cs="Times New Roman"/>
              <w:bCs w:val="0"/>
              <w:iCs w:val="0"/>
              <w:color w:val="auto"/>
              <w:sz w:val="20"/>
              <w:szCs w:val="24"/>
            </w:rPr>
            <w:delText>We</w:delText>
          </w:r>
        </w:del>
        <w:r w:rsidR="00B02C38" w:rsidRPr="00B02C38">
          <w:rPr>
            <w:rFonts w:cs="Times New Roman"/>
            <w:bCs w:val="0"/>
            <w:iCs w:val="0"/>
            <w:color w:val="auto"/>
            <w:sz w:val="20"/>
            <w:szCs w:val="24"/>
          </w:rPr>
          <w:t xml:space="preserve"> acknowledge</w:t>
        </w:r>
      </w:ins>
      <w:ins w:id="753" w:author="WoollarK" w:date="2017-08-17T15:38:00Z">
        <w:r w:rsidR="004046B2">
          <w:rPr>
            <w:rFonts w:cs="Times New Roman"/>
            <w:bCs w:val="0"/>
            <w:iCs w:val="0"/>
            <w:color w:val="auto"/>
            <w:sz w:val="20"/>
            <w:szCs w:val="24"/>
          </w:rPr>
          <w:t>d</w:t>
        </w:r>
      </w:ins>
      <w:ins w:id="754" w:author="Lauren Nicholls" w:date="2017-08-17T00:00:00Z">
        <w:r w:rsidR="00B02C38" w:rsidRPr="00B02C38">
          <w:rPr>
            <w:rFonts w:cs="Times New Roman"/>
            <w:bCs w:val="0"/>
            <w:iCs w:val="0"/>
            <w:color w:val="auto"/>
            <w:sz w:val="20"/>
            <w:szCs w:val="24"/>
          </w:rPr>
          <w:t xml:space="preserve"> that DNO’s have an obligation to prioritise these customers but believe all customers should have the same certainty of when a reported intervention will be rectified.</w:t>
        </w:r>
      </w:ins>
    </w:p>
    <w:p w14:paraId="14A9212C" w14:textId="77777777" w:rsidR="005445B1" w:rsidRPr="00EB32BB" w:rsidRDefault="005445B1" w:rsidP="009047F7">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376A57BF" w14:textId="77777777" w:rsidR="005445B1" w:rsidRPr="00163588" w:rsidRDefault="005445B1" w:rsidP="009047F7">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In accordance with DCUSA Clause 11.14.6, the </w:t>
      </w:r>
      <w:r w:rsidR="00460823">
        <w:rPr>
          <w:rFonts w:cs="Times New Roman"/>
          <w:bCs w:val="0"/>
          <w:iCs w:val="0"/>
          <w:color w:val="auto"/>
          <w:sz w:val="20"/>
          <w:szCs w:val="24"/>
        </w:rPr>
        <w:t>Proposer</w:t>
      </w:r>
      <w:r w:rsidR="00D05FC8">
        <w:rPr>
          <w:rFonts w:cs="Times New Roman"/>
          <w:bCs w:val="0"/>
          <w:iCs w:val="0"/>
          <w:color w:val="auto"/>
          <w:sz w:val="20"/>
          <w:szCs w:val="24"/>
        </w:rPr>
        <w:t xml:space="preserve"> </w:t>
      </w:r>
      <w:r w:rsidRPr="002733C1">
        <w:rPr>
          <w:rFonts w:cs="Times New Roman"/>
          <w:bCs w:val="0"/>
          <w:iCs w:val="0"/>
          <w:color w:val="auto"/>
          <w:sz w:val="20"/>
          <w:szCs w:val="24"/>
        </w:rPr>
        <w:t>assessed whether there would be a material impact on gre</w:t>
      </w:r>
      <w:r w:rsidR="00460823">
        <w:rPr>
          <w:rFonts w:cs="Times New Roman"/>
          <w:bCs w:val="0"/>
          <w:iCs w:val="0"/>
          <w:color w:val="auto"/>
          <w:sz w:val="20"/>
          <w:szCs w:val="24"/>
        </w:rPr>
        <w:t>enhouse gas emissions if DCP 29</w:t>
      </w:r>
      <w:r w:rsidR="00321236">
        <w:rPr>
          <w:rFonts w:cs="Times New Roman"/>
          <w:bCs w:val="0"/>
          <w:iCs w:val="0"/>
          <w:color w:val="auto"/>
          <w:sz w:val="20"/>
          <w:szCs w:val="24"/>
        </w:rPr>
        <w:t>7</w:t>
      </w:r>
      <w:r w:rsidRPr="00163588">
        <w:rPr>
          <w:rFonts w:cs="Times New Roman"/>
          <w:bCs w:val="0"/>
          <w:iCs w:val="0"/>
          <w:color w:val="auto"/>
          <w:sz w:val="20"/>
          <w:szCs w:val="24"/>
        </w:rPr>
        <w:t xml:space="preserve"> were implemented. The </w:t>
      </w:r>
      <w:r w:rsidR="002621EB">
        <w:rPr>
          <w:rFonts w:cs="Times New Roman"/>
          <w:bCs w:val="0"/>
          <w:iCs w:val="0"/>
          <w:color w:val="auto"/>
          <w:sz w:val="20"/>
          <w:szCs w:val="24"/>
        </w:rPr>
        <w:t xml:space="preserve">Proposer </w:t>
      </w:r>
      <w:r w:rsidRPr="00163588">
        <w:rPr>
          <w:rFonts w:cs="Times New Roman"/>
          <w:bCs w:val="0"/>
          <w:iCs w:val="0"/>
          <w:color w:val="auto"/>
          <w:sz w:val="20"/>
          <w:szCs w:val="24"/>
        </w:rPr>
        <w:t>did not</w:t>
      </w:r>
      <w:r w:rsidR="002621EB">
        <w:rPr>
          <w:rFonts w:cs="Times New Roman"/>
          <w:bCs w:val="0"/>
          <w:iCs w:val="0"/>
          <w:color w:val="auto"/>
          <w:sz w:val="20"/>
          <w:szCs w:val="24"/>
        </w:rPr>
        <w:t xml:space="preserve"> </w:t>
      </w:r>
      <w:r w:rsidRPr="00163588">
        <w:rPr>
          <w:rFonts w:cs="Times New Roman"/>
          <w:bCs w:val="0"/>
          <w:iCs w:val="0"/>
          <w:color w:val="auto"/>
          <w:sz w:val="20"/>
          <w:szCs w:val="24"/>
        </w:rPr>
        <w:t>identify any material impact on greenhouse gas emissions from the implementation of this CP.</w:t>
      </w:r>
    </w:p>
    <w:p w14:paraId="05B50E29" w14:textId="77777777" w:rsidR="00450385" w:rsidRPr="00EB32BB" w:rsidRDefault="00C31A20" w:rsidP="009047F7">
      <w:pPr>
        <w:pStyle w:val="Heading03"/>
        <w:keepNext w:val="0"/>
        <w:rPr>
          <w:noProof/>
        </w:rPr>
      </w:pPr>
      <w:bookmarkStart w:id="755" w:name="_Toc474314817"/>
      <w:r w:rsidRPr="00EB32BB">
        <w:rPr>
          <w:noProof/>
        </w:rPr>
        <w:t>Imple</w:t>
      </w:r>
      <w:r w:rsidR="00461C2F" w:rsidRPr="00EB32BB">
        <w:rPr>
          <w:noProof/>
        </w:rPr>
        <w:t>me</w:t>
      </w:r>
      <w:r w:rsidRPr="00EB32BB">
        <w:rPr>
          <w:noProof/>
        </w:rPr>
        <w:t>ntation</w:t>
      </w:r>
      <w:bookmarkEnd w:id="738"/>
      <w:bookmarkEnd w:id="755"/>
    </w:p>
    <w:p w14:paraId="0DECF139" w14:textId="77777777" w:rsidR="00321236" w:rsidRPr="00FF728A" w:rsidDel="00FF728A" w:rsidRDefault="00FF728A" w:rsidP="00321236">
      <w:pPr>
        <w:pStyle w:val="Heading2"/>
        <w:keepNext w:val="0"/>
        <w:numPr>
          <w:ilvl w:val="1"/>
          <w:numId w:val="14"/>
        </w:numPr>
        <w:spacing w:before="240" w:after="60" w:line="360" w:lineRule="auto"/>
        <w:rPr>
          <w:del w:id="756" w:author="WoollarK" w:date="2017-08-21T12:35:00Z"/>
          <w:rFonts w:cs="Times New Roman"/>
          <w:bCs w:val="0"/>
          <w:iCs w:val="0"/>
          <w:color w:val="auto"/>
          <w:sz w:val="20"/>
          <w:szCs w:val="24"/>
        </w:rPr>
      </w:pPr>
      <w:ins w:id="757" w:author="WoollarK" w:date="2017-08-21T12:35:00Z">
        <w:r w:rsidRPr="00FF728A">
          <w:rPr>
            <w:rFonts w:cs="Times New Roman"/>
            <w:bCs w:val="0"/>
            <w:iCs w:val="0"/>
            <w:color w:val="auto"/>
            <w:sz w:val="20"/>
            <w:szCs w:val="24"/>
          </w:rPr>
          <w:lastRenderedPageBreak/>
          <w:t xml:space="preserve">Following review of the consultation responses the proposer has amended the original proposed implementation date to </w:t>
        </w:r>
      </w:ins>
      <w:ins w:id="758" w:author="WoollarK" w:date="2017-08-21T12:36:00Z">
        <w:r>
          <w:rPr>
            <w:rFonts w:cs="Times New Roman"/>
            <w:bCs w:val="0"/>
            <w:iCs w:val="0"/>
            <w:color w:val="auto"/>
            <w:sz w:val="20"/>
            <w:szCs w:val="24"/>
          </w:rPr>
          <w:t xml:space="preserve">the </w:t>
        </w:r>
      </w:ins>
      <w:ins w:id="759" w:author="WoollarK" w:date="2017-09-12T12:10:00Z">
        <w:r w:rsidR="00C9323C">
          <w:rPr>
            <w:rFonts w:cs="Times New Roman"/>
            <w:bCs w:val="0"/>
            <w:iCs w:val="0"/>
            <w:color w:val="auto"/>
            <w:sz w:val="20"/>
            <w:szCs w:val="24"/>
          </w:rPr>
          <w:t>November</w:t>
        </w:r>
      </w:ins>
      <w:ins w:id="760" w:author="WoollarK" w:date="2017-08-21T12:35:00Z">
        <w:r w:rsidRPr="00FF728A">
          <w:rPr>
            <w:rFonts w:cs="Times New Roman"/>
            <w:bCs w:val="0"/>
            <w:iCs w:val="0"/>
            <w:color w:val="auto"/>
            <w:sz w:val="20"/>
            <w:szCs w:val="24"/>
          </w:rPr>
          <w:t xml:space="preserve"> 2018 release of the DCUSA</w:t>
        </w:r>
      </w:ins>
      <w:ins w:id="761" w:author="WoollarK" w:date="2017-08-21T12:36:00Z">
        <w:r>
          <w:rPr>
            <w:rFonts w:cs="Times New Roman"/>
            <w:bCs w:val="0"/>
            <w:iCs w:val="0"/>
            <w:color w:val="auto"/>
            <w:sz w:val="20"/>
            <w:szCs w:val="24"/>
          </w:rPr>
          <w:t xml:space="preserve">. </w:t>
        </w:r>
      </w:ins>
      <w:del w:id="762" w:author="WoollarK" w:date="2017-08-21T12:35:00Z">
        <w:r w:rsidR="00321236" w:rsidRPr="00FF728A" w:rsidDel="00FF728A">
          <w:rPr>
            <w:rFonts w:cs="Times New Roman"/>
            <w:bCs w:val="0"/>
            <w:iCs w:val="0"/>
            <w:color w:val="auto"/>
            <w:sz w:val="20"/>
            <w:szCs w:val="24"/>
          </w:rPr>
          <w:delText>The next release following Authority Consent, which would be November 2017</w:delText>
        </w:r>
        <w:r w:rsidR="00574742" w:rsidRPr="00FF728A" w:rsidDel="00FF728A">
          <w:rPr>
            <w:rFonts w:cs="Times New Roman"/>
            <w:bCs w:val="0"/>
            <w:iCs w:val="0"/>
            <w:color w:val="auto"/>
            <w:sz w:val="20"/>
            <w:szCs w:val="24"/>
          </w:rPr>
          <w:delText xml:space="preserve">. </w:delText>
        </w:r>
      </w:del>
    </w:p>
    <w:p w14:paraId="55EEBF45" w14:textId="77777777" w:rsidR="00F007A0" w:rsidRPr="00EB32BB" w:rsidRDefault="00F007A0" w:rsidP="00D10E24">
      <w:pPr>
        <w:pStyle w:val="Heading03"/>
      </w:pPr>
      <w:bookmarkStart w:id="763" w:name="_Toc156882583"/>
      <w:bookmarkStart w:id="764" w:name="_Toc163008071"/>
      <w:bookmarkStart w:id="765" w:name="_Toc318967202"/>
      <w:bookmarkStart w:id="766" w:name="_Toc474314818"/>
      <w:r w:rsidRPr="00EB32BB">
        <w:t>Legal Text</w:t>
      </w:r>
      <w:bookmarkEnd w:id="763"/>
      <w:bookmarkEnd w:id="764"/>
      <w:bookmarkEnd w:id="765"/>
      <w:bookmarkEnd w:id="766"/>
    </w:p>
    <w:p w14:paraId="432C904F" w14:textId="77777777" w:rsidR="00574742" w:rsidRDefault="00574742" w:rsidP="00574742">
      <w:pPr>
        <w:pStyle w:val="Heading2"/>
        <w:numPr>
          <w:ilvl w:val="1"/>
          <w:numId w:val="14"/>
        </w:numPr>
        <w:spacing w:before="240" w:after="60" w:line="360" w:lineRule="auto"/>
        <w:rPr>
          <w:rFonts w:cs="Times New Roman"/>
          <w:bCs w:val="0"/>
          <w:iCs w:val="0"/>
          <w:color w:val="auto"/>
          <w:sz w:val="20"/>
          <w:szCs w:val="24"/>
        </w:rPr>
      </w:pPr>
      <w:r w:rsidRPr="00684433">
        <w:rPr>
          <w:rFonts w:cs="Times New Roman"/>
          <w:bCs w:val="0"/>
          <w:iCs w:val="0"/>
          <w:color w:val="auto"/>
          <w:sz w:val="20"/>
          <w:szCs w:val="24"/>
        </w:rPr>
        <w:t>The legal text for DCP</w:t>
      </w:r>
      <w:r w:rsidR="00321236">
        <w:rPr>
          <w:rFonts w:cs="Times New Roman"/>
          <w:bCs w:val="0"/>
          <w:iCs w:val="0"/>
          <w:color w:val="auto"/>
          <w:sz w:val="20"/>
          <w:szCs w:val="24"/>
        </w:rPr>
        <w:t xml:space="preserve"> 297</w:t>
      </w:r>
      <w:r w:rsidR="00163588">
        <w:rPr>
          <w:rFonts w:cs="Times New Roman"/>
          <w:bCs w:val="0"/>
          <w:iCs w:val="0"/>
          <w:color w:val="auto"/>
          <w:sz w:val="20"/>
          <w:szCs w:val="24"/>
        </w:rPr>
        <w:t xml:space="preserve"> </w:t>
      </w:r>
      <w:r>
        <w:rPr>
          <w:rFonts w:cs="Times New Roman"/>
          <w:bCs w:val="0"/>
          <w:iCs w:val="0"/>
          <w:color w:val="auto"/>
          <w:sz w:val="20"/>
          <w:szCs w:val="24"/>
        </w:rPr>
        <w:t xml:space="preserve">is provided as Attachment </w:t>
      </w:r>
      <w:r w:rsidR="00460823">
        <w:rPr>
          <w:rFonts w:cs="Times New Roman"/>
          <w:bCs w:val="0"/>
          <w:iCs w:val="0"/>
          <w:color w:val="auto"/>
          <w:sz w:val="20"/>
          <w:szCs w:val="24"/>
        </w:rPr>
        <w:t>2</w:t>
      </w:r>
      <w:r w:rsidRPr="00684433">
        <w:rPr>
          <w:rFonts w:cs="Times New Roman"/>
          <w:bCs w:val="0"/>
          <w:iCs w:val="0"/>
          <w:color w:val="auto"/>
          <w:sz w:val="20"/>
          <w:szCs w:val="24"/>
        </w:rPr>
        <w:t>.</w:t>
      </w:r>
    </w:p>
    <w:p w14:paraId="1FA9032A" w14:textId="77777777" w:rsidR="00F73FD6" w:rsidRPr="00EB32BB" w:rsidRDefault="00A00B4A" w:rsidP="00D10E24">
      <w:pPr>
        <w:pStyle w:val="Heading03"/>
      </w:pPr>
      <w:bookmarkStart w:id="767" w:name="_Toc318967203"/>
      <w:bookmarkStart w:id="768" w:name="_Toc474314819"/>
      <w:r w:rsidRPr="00EB32BB">
        <w:t>Recommendation</w:t>
      </w:r>
      <w:r w:rsidR="006D75CD">
        <w:t>s</w:t>
      </w:r>
      <w:bookmarkEnd w:id="767"/>
      <w:bookmarkEnd w:id="768"/>
      <w:r w:rsidRPr="00EB32BB">
        <w:t xml:space="preserve"> </w:t>
      </w:r>
    </w:p>
    <w:p w14:paraId="31EB1B48" w14:textId="77777777" w:rsidR="00D22CEB" w:rsidRDefault="00D10E24" w:rsidP="0002309B">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Panel’s</w:t>
      </w:r>
      <w:r w:rsidR="00D22CEB">
        <w:rPr>
          <w:rFonts w:ascii="Arial" w:eastAsia="Times New Roman" w:hAnsi="Arial" w:cs="Arial"/>
          <w:i w:val="0"/>
          <w:iCs w:val="0"/>
          <w:color w:val="008576"/>
          <w:sz w:val="24"/>
          <w:szCs w:val="28"/>
        </w:rPr>
        <w:t xml:space="preserve"> Recommendation</w:t>
      </w:r>
    </w:p>
    <w:p w14:paraId="23825567" w14:textId="20D19FA3" w:rsidR="004A4CE6" w:rsidRDefault="004A4CE6" w:rsidP="004A4CE6">
      <w:pPr>
        <w:pStyle w:val="Heading2"/>
        <w:numPr>
          <w:ilvl w:val="1"/>
          <w:numId w:val="28"/>
        </w:numPr>
        <w:spacing w:before="240" w:after="60" w:line="360" w:lineRule="auto"/>
        <w:rPr>
          <w:rFonts w:cs="Times New Roman"/>
          <w:bCs w:val="0"/>
          <w:iCs w:val="0"/>
          <w:color w:val="auto"/>
          <w:sz w:val="20"/>
          <w:szCs w:val="24"/>
        </w:rPr>
      </w:pPr>
      <w:r w:rsidRPr="004A4CE6">
        <w:rPr>
          <w:rFonts w:cs="Times New Roman"/>
          <w:bCs w:val="0"/>
          <w:iCs w:val="0"/>
          <w:color w:val="auto"/>
          <w:sz w:val="20"/>
          <w:szCs w:val="24"/>
        </w:rPr>
        <w:t>The Change Report</w:t>
      </w:r>
      <w:r w:rsidR="008A16D9">
        <w:rPr>
          <w:rFonts w:cs="Times New Roman"/>
          <w:bCs w:val="0"/>
          <w:iCs w:val="0"/>
          <w:color w:val="auto"/>
          <w:sz w:val="20"/>
          <w:szCs w:val="24"/>
        </w:rPr>
        <w:t xml:space="preserve"> </w:t>
      </w:r>
      <w:r w:rsidR="0042022C">
        <w:rPr>
          <w:rFonts w:cs="Times New Roman"/>
          <w:bCs w:val="0"/>
          <w:iCs w:val="0"/>
          <w:color w:val="auto"/>
          <w:sz w:val="20"/>
          <w:szCs w:val="24"/>
        </w:rPr>
        <w:t>will be</w:t>
      </w:r>
      <w:bookmarkStart w:id="769" w:name="_GoBack"/>
      <w:bookmarkEnd w:id="769"/>
      <w:r w:rsidR="0042022C">
        <w:rPr>
          <w:rFonts w:cs="Times New Roman"/>
          <w:bCs w:val="0"/>
          <w:iCs w:val="0"/>
          <w:color w:val="auto"/>
          <w:sz w:val="20"/>
          <w:szCs w:val="24"/>
        </w:rPr>
        <w:t xml:space="preserve"> presented to the DCUSA Panel </w:t>
      </w:r>
      <w:r w:rsidR="008A16D9">
        <w:rPr>
          <w:rFonts w:cs="Times New Roman"/>
          <w:bCs w:val="0"/>
          <w:iCs w:val="0"/>
          <w:color w:val="auto"/>
          <w:sz w:val="20"/>
          <w:szCs w:val="24"/>
        </w:rPr>
        <w:t>on</w:t>
      </w:r>
      <w:r w:rsidR="002621EB">
        <w:rPr>
          <w:rFonts w:cs="Times New Roman"/>
          <w:bCs w:val="0"/>
          <w:iCs w:val="0"/>
          <w:color w:val="auto"/>
          <w:sz w:val="20"/>
          <w:szCs w:val="24"/>
        </w:rPr>
        <w:t xml:space="preserve"> the</w:t>
      </w:r>
      <w:r w:rsidR="00070B42">
        <w:rPr>
          <w:rFonts w:cs="Times New Roman"/>
          <w:bCs w:val="0"/>
          <w:iCs w:val="0"/>
          <w:color w:val="auto"/>
          <w:sz w:val="20"/>
          <w:szCs w:val="24"/>
        </w:rPr>
        <w:t xml:space="preserve"> 15</w:t>
      </w:r>
      <w:r w:rsidR="002621EB">
        <w:rPr>
          <w:rFonts w:cs="Times New Roman"/>
          <w:bCs w:val="0"/>
          <w:iCs w:val="0"/>
          <w:color w:val="auto"/>
          <w:sz w:val="20"/>
          <w:szCs w:val="24"/>
        </w:rPr>
        <w:t xml:space="preserve"> </w:t>
      </w:r>
      <w:r w:rsidR="0042022C">
        <w:rPr>
          <w:rFonts w:cs="Times New Roman"/>
          <w:bCs w:val="0"/>
          <w:iCs w:val="0"/>
          <w:color w:val="auto"/>
          <w:sz w:val="20"/>
          <w:szCs w:val="24"/>
        </w:rPr>
        <w:t>November</w:t>
      </w:r>
      <w:r w:rsidR="0042022C">
        <w:rPr>
          <w:rFonts w:cs="Times New Roman"/>
          <w:bCs w:val="0"/>
          <w:iCs w:val="0"/>
          <w:color w:val="auto"/>
          <w:sz w:val="20"/>
          <w:szCs w:val="24"/>
        </w:rPr>
        <w:t xml:space="preserve"> </w:t>
      </w:r>
      <w:r w:rsidR="002621EB">
        <w:rPr>
          <w:rFonts w:cs="Times New Roman"/>
          <w:bCs w:val="0"/>
          <w:iCs w:val="0"/>
          <w:color w:val="auto"/>
          <w:sz w:val="20"/>
          <w:szCs w:val="24"/>
        </w:rPr>
        <w:t>2017</w:t>
      </w:r>
      <w:r w:rsidRPr="004A4CE6">
        <w:rPr>
          <w:rFonts w:cs="Times New Roman"/>
          <w:bCs w:val="0"/>
          <w:iCs w:val="0"/>
          <w:color w:val="auto"/>
          <w:sz w:val="20"/>
          <w:szCs w:val="24"/>
        </w:rPr>
        <w:t>.</w:t>
      </w:r>
    </w:p>
    <w:p w14:paraId="5A130564" w14:textId="77777777" w:rsidR="004A4CE6" w:rsidRDefault="004A4CE6" w:rsidP="004A4CE6">
      <w:pPr>
        <w:pStyle w:val="Heading4"/>
        <w:keepNext w:val="0"/>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14:paraId="26C2B747" w14:textId="77777777" w:rsidR="004A4CE6" w:rsidRPr="002621EB" w:rsidRDefault="004A4CE6" w:rsidP="004A4CE6">
      <w:pPr>
        <w:pStyle w:val="Heading2"/>
        <w:numPr>
          <w:ilvl w:val="1"/>
          <w:numId w:val="28"/>
        </w:numPr>
        <w:spacing w:before="240" w:after="60" w:line="360" w:lineRule="auto"/>
        <w:rPr>
          <w:bCs w:val="0"/>
          <w:iCs w:val="0"/>
          <w:color w:val="auto"/>
          <w:sz w:val="20"/>
          <w:szCs w:val="24"/>
        </w:rPr>
      </w:pPr>
      <w:r w:rsidRPr="004A4CE6">
        <w:rPr>
          <w:rFonts w:cs="Times New Roman"/>
          <w:bCs w:val="0"/>
          <w:iCs w:val="0"/>
          <w:color w:val="auto"/>
          <w:sz w:val="20"/>
          <w:szCs w:val="24"/>
        </w:rPr>
        <w:t xml:space="preserve">The DCUSA Panel </w:t>
      </w:r>
      <w:r w:rsidRPr="002621EB">
        <w:rPr>
          <w:bCs w:val="0"/>
          <w:iCs w:val="0"/>
          <w:color w:val="auto"/>
          <w:sz w:val="20"/>
          <w:szCs w:val="24"/>
        </w:rPr>
        <w:t>recommends that this CP:</w:t>
      </w:r>
    </w:p>
    <w:p w14:paraId="16FDF27E" w14:textId="77777777" w:rsidR="004A4CE6" w:rsidRPr="002621EB" w:rsidRDefault="004A4CE6" w:rsidP="002621EB">
      <w:pPr>
        <w:pStyle w:val="BodyText3"/>
        <w:numPr>
          <w:ilvl w:val="0"/>
          <w:numId w:val="29"/>
        </w:numPr>
        <w:spacing w:line="360" w:lineRule="auto"/>
        <w:ind w:right="113"/>
        <w:rPr>
          <w:rFonts w:cs="Arial"/>
          <w:sz w:val="20"/>
          <w:szCs w:val="24"/>
        </w:rPr>
      </w:pPr>
      <w:r w:rsidRPr="002621EB">
        <w:rPr>
          <w:rFonts w:cs="Arial"/>
          <w:sz w:val="20"/>
          <w:szCs w:val="24"/>
        </w:rPr>
        <w:t>Be issued to Parties for Voting and DCUSA Parties should consider whether they wish to submit views regarding this Change Proposal.</w:t>
      </w:r>
    </w:p>
    <w:p w14:paraId="274C7B21" w14:textId="77777777" w:rsidR="00945537" w:rsidRDefault="00945537" w:rsidP="0002309B"/>
    <w:p w14:paraId="3C1C7309" w14:textId="77777777" w:rsidR="00684433" w:rsidRDefault="00684433" w:rsidP="00684433">
      <w:pPr>
        <w:pStyle w:val="Heading4"/>
        <w:keepLines w:val="0"/>
        <w:numPr>
          <w:ilvl w:val="0"/>
          <w:numId w:val="0"/>
        </w:numPr>
        <w:spacing w:before="240"/>
        <w:rPr>
          <w:rFonts w:ascii="Arial" w:eastAsia="Times New Roman" w:hAnsi="Arial" w:cs="Arial"/>
          <w:i w:val="0"/>
          <w:iCs w:val="0"/>
          <w:color w:val="538135"/>
          <w:sz w:val="24"/>
          <w:szCs w:val="28"/>
        </w:rPr>
      </w:pPr>
      <w:r w:rsidRPr="00FD64CC">
        <w:rPr>
          <w:rFonts w:ascii="Arial" w:eastAsia="Times New Roman" w:hAnsi="Arial" w:cs="Arial"/>
          <w:i w:val="0"/>
          <w:iCs w:val="0"/>
          <w:color w:val="538135"/>
          <w:sz w:val="24"/>
          <w:szCs w:val="28"/>
        </w:rPr>
        <w:t xml:space="preserve">Attachments </w:t>
      </w:r>
    </w:p>
    <w:p w14:paraId="2A75F624" w14:textId="77777777" w:rsidR="00574742" w:rsidRDefault="004A4CE6" w:rsidP="00574742">
      <w:pPr>
        <w:pStyle w:val="ListBullet2"/>
      </w:pPr>
      <w:r>
        <w:t>Attachment 1 – DCP 29</w:t>
      </w:r>
      <w:r w:rsidR="00321236">
        <w:t>7</w:t>
      </w:r>
      <w:r>
        <w:t xml:space="preserve"> Change Proposal Form</w:t>
      </w:r>
    </w:p>
    <w:p w14:paraId="0A707CB4" w14:textId="77777777" w:rsidR="00574742" w:rsidRDefault="00574742" w:rsidP="00574742">
      <w:pPr>
        <w:pStyle w:val="ListBullet2"/>
      </w:pPr>
      <w:r>
        <w:t xml:space="preserve">Attachment 2 – </w:t>
      </w:r>
      <w:r w:rsidR="004A4CE6">
        <w:t>DCP 29</w:t>
      </w:r>
      <w:r w:rsidR="00321236">
        <w:t>7</w:t>
      </w:r>
      <w:r w:rsidR="004A4CE6">
        <w:t xml:space="preserve"> Legal Text</w:t>
      </w:r>
    </w:p>
    <w:p w14:paraId="186CACA8" w14:textId="77777777" w:rsidR="00CA1246" w:rsidRDefault="004A4CE6" w:rsidP="000F35DC">
      <w:pPr>
        <w:pStyle w:val="ListBullet2"/>
      </w:pPr>
      <w:r>
        <w:t>Attachment 3 – DCUSA Voting Form</w:t>
      </w:r>
    </w:p>
    <w:p w14:paraId="1C286367" w14:textId="77777777" w:rsidR="00CC4353" w:rsidRDefault="00CC4353" w:rsidP="000F35DC">
      <w:pPr>
        <w:pStyle w:val="ListBullet2"/>
        <w:rPr>
          <w:ins w:id="770" w:author="Lauren Nicholls" w:date="2017-10-16T12:36:00Z"/>
        </w:rPr>
      </w:pPr>
      <w:r>
        <w:t>Attachment 4 – DCP 297 Consultation responses</w:t>
      </w:r>
    </w:p>
    <w:p w14:paraId="547A2D00" w14:textId="77777777" w:rsidR="00C56656" w:rsidRDefault="00C56656" w:rsidP="000F35DC">
      <w:pPr>
        <w:pStyle w:val="ListBullet2"/>
      </w:pPr>
      <w:ins w:id="771" w:author="Lauren Nicholls" w:date="2017-10-16T12:36:00Z">
        <w:r>
          <w:t xml:space="preserve">Attachment 5 </w:t>
        </w:r>
      </w:ins>
      <w:ins w:id="772" w:author="Lauren Nicholls" w:date="2017-10-16T12:37:00Z">
        <w:r>
          <w:t>–</w:t>
        </w:r>
      </w:ins>
      <w:ins w:id="773" w:author="Lauren Nicholls" w:date="2017-10-16T12:36:00Z">
        <w:r>
          <w:t xml:space="preserve"> </w:t>
        </w:r>
      </w:ins>
      <w:ins w:id="774" w:author="Lauren Nicholls" w:date="2017-10-16T12:37:00Z">
        <w:r>
          <w:t>DCP 195A Authority Consent letter</w:t>
        </w:r>
      </w:ins>
    </w:p>
    <w:sectPr w:rsidR="00C56656" w:rsidSect="006F19E3">
      <w:headerReference w:type="default" r:id="rId17"/>
      <w:footerReference w:type="default" r:id="rId18"/>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98" w:author="Lauren Nicholls" w:date="2017-10-16T12:29:00Z" w:initials="LN">
    <w:p w14:paraId="50CBF958" w14:textId="77777777" w:rsidR="00054231" w:rsidRDefault="00054231">
      <w:pPr>
        <w:pStyle w:val="CommentText"/>
      </w:pPr>
      <w:r>
        <w:rPr>
          <w:rStyle w:val="CommentReference"/>
        </w:rPr>
        <w:annotationRef/>
      </w:r>
      <w:r>
        <w:t>Attach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CBF958"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22A7E" w14:textId="77777777" w:rsidR="0083437F" w:rsidRDefault="0083437F">
      <w:pPr>
        <w:spacing w:line="240" w:lineRule="auto"/>
      </w:pPr>
      <w:r>
        <w:separator/>
      </w:r>
    </w:p>
    <w:p w14:paraId="60550135" w14:textId="77777777" w:rsidR="0083437F" w:rsidRDefault="0083437F"/>
  </w:endnote>
  <w:endnote w:type="continuationSeparator" w:id="0">
    <w:p w14:paraId="2E2370E6" w14:textId="77777777" w:rsidR="0083437F" w:rsidRDefault="0083437F">
      <w:pPr>
        <w:spacing w:line="240" w:lineRule="auto"/>
      </w:pPr>
      <w:r>
        <w:continuationSeparator/>
      </w:r>
    </w:p>
    <w:p w14:paraId="20AEE167" w14:textId="77777777" w:rsidR="0083437F" w:rsidRDefault="00834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00"/>
    <w:family w:val="swiss"/>
    <w:pitch w:val="variable"/>
    <w:sig w:usb0="A10006FF" w:usb1="4000205B" w:usb2="00000010" w:usb3="00000000" w:csb0="0000019F" w:csb1="00000000"/>
  </w:font>
  <w:font w:name="CIDFont+F2">
    <w:altName w:val="MS Mincho"/>
    <w:panose1 w:val="00000000000000000000"/>
    <w:charset w:val="80"/>
    <w:family w:val="auto"/>
    <w:notTrueType/>
    <w:pitch w:val="default"/>
    <w:sig w:usb0="00000000" w:usb1="08070000" w:usb2="00000010" w:usb3="00000000" w:csb0="00020000" w:csb1="00000000"/>
  </w:font>
  <w:font w:name="BG Flame Light">
    <w:charset w:val="00"/>
    <w:family w:val="auto"/>
    <w:pitch w:val="variable"/>
    <w:sig w:usb0="A000002F" w:usb1="5000207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29A57" w14:textId="2384FEC2" w:rsidR="0083437F" w:rsidRDefault="0083437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297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070B42">
      <w:rPr>
        <w:rFonts w:cs="Arial"/>
        <w:noProof/>
        <w:sz w:val="16"/>
        <w:szCs w:val="16"/>
        <w:lang w:val="en-US"/>
      </w:rPr>
      <w:t>16</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070B42">
      <w:rPr>
        <w:rFonts w:cs="Arial"/>
        <w:noProof/>
        <w:sz w:val="16"/>
        <w:szCs w:val="16"/>
        <w:lang w:val="en-US"/>
      </w:rPr>
      <w:t>16</w:t>
    </w:r>
    <w:r w:rsidRPr="000660DF">
      <w:rPr>
        <w:rFonts w:cs="Arial"/>
        <w:sz w:val="16"/>
        <w:szCs w:val="16"/>
        <w:lang w:val="en-US"/>
      </w:rPr>
      <w:fldChar w:fldCharType="end"/>
    </w:r>
    <w:r>
      <w:rPr>
        <w:rFonts w:cs="Arial"/>
        <w:sz w:val="16"/>
        <w:szCs w:val="16"/>
        <w:lang w:val="en-US"/>
      </w:rPr>
      <w:tab/>
      <w:t>Version 1.0</w:t>
    </w:r>
  </w:p>
  <w:p w14:paraId="5607A63D" w14:textId="77777777" w:rsidR="0083437F" w:rsidRPr="000660DF" w:rsidRDefault="0083437F"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 Report</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17 February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ECEAB" w14:textId="77777777" w:rsidR="0083437F" w:rsidRDefault="0083437F">
      <w:pPr>
        <w:spacing w:line="240" w:lineRule="auto"/>
      </w:pPr>
      <w:r>
        <w:separator/>
      </w:r>
    </w:p>
    <w:p w14:paraId="260B35BD" w14:textId="77777777" w:rsidR="0083437F" w:rsidRDefault="0083437F"/>
  </w:footnote>
  <w:footnote w:type="continuationSeparator" w:id="0">
    <w:p w14:paraId="41042D4A" w14:textId="77777777" w:rsidR="0083437F" w:rsidRDefault="0083437F">
      <w:pPr>
        <w:spacing w:line="240" w:lineRule="auto"/>
      </w:pPr>
      <w:r>
        <w:continuationSeparator/>
      </w:r>
    </w:p>
    <w:p w14:paraId="584A546F" w14:textId="77777777" w:rsidR="0083437F" w:rsidRDefault="00834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C96DD" w14:textId="3A66BFB7" w:rsidR="0083437F" w:rsidRDefault="00AB3B69">
    <w:pPr>
      <w:pStyle w:val="Header"/>
    </w:pPr>
    <w:r>
      <w:rPr>
        <w:noProof/>
      </w:rPr>
      <w:drawing>
        <wp:anchor distT="0" distB="0" distL="114300" distR="114300" simplePos="0" relativeHeight="251657728" behindDoc="0" locked="0" layoutInCell="1" allowOverlap="1" wp14:anchorId="4BF5E34C" wp14:editId="407A99B0">
          <wp:simplePos x="0" y="0"/>
          <wp:positionH relativeFrom="column">
            <wp:posOffset>4118610</wp:posOffset>
          </wp:positionH>
          <wp:positionV relativeFrom="paragraph">
            <wp:posOffset>-17780</wp:posOffset>
          </wp:positionV>
          <wp:extent cx="2317750" cy="78486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pic:spPr>
              </pic:pic>
            </a:graphicData>
          </a:graphic>
          <wp14:sizeRelH relativeFrom="page">
            <wp14:pctWidth>0</wp14:pctWidth>
          </wp14:sizeRelH>
          <wp14:sizeRelV relativeFrom="page">
            <wp14:pctHeight>0</wp14:pctHeight>
          </wp14:sizeRelV>
        </wp:anchor>
      </w:drawing>
    </w:r>
    <w:r w:rsidR="0083437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2EB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2" w15:restartNumberingAfterBreak="0">
    <w:nsid w:val="06314909"/>
    <w:multiLevelType w:val="multilevel"/>
    <w:tmpl w:val="FCFABF6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B3EF6D"/>
    <w:multiLevelType w:val="hybridMultilevel"/>
    <w:tmpl w:val="A19E3DF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E024625"/>
    <w:multiLevelType w:val="hybridMultilevel"/>
    <w:tmpl w:val="58A060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59230F"/>
    <w:multiLevelType w:val="hybridMultilevel"/>
    <w:tmpl w:val="01DE1EE0"/>
    <w:lvl w:ilvl="0" w:tplc="8E90A6DE">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333AC0"/>
    <w:multiLevelType w:val="multilevel"/>
    <w:tmpl w:val="8DFC953C"/>
    <w:lvl w:ilvl="0">
      <w:start w:val="1"/>
      <w:numFmt w:val="decimal"/>
      <w:lvlText w:val="%1"/>
      <w:lvlJc w:val="left"/>
      <w:pPr>
        <w:tabs>
          <w:tab w:val="num" w:pos="432"/>
        </w:tabs>
        <w:ind w:left="432" w:hanging="432"/>
      </w:pPr>
      <w:rPr>
        <w:rFonts w:ascii="Calibri" w:hAnsi="Calibri" w:cs="Times New Roman" w:hint="default"/>
        <w:b/>
        <w:sz w:val="22"/>
        <w:szCs w:val="22"/>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529D11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7"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2"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21"/>
  </w:num>
  <w:num w:numId="2">
    <w:abstractNumId w:val="19"/>
  </w:num>
  <w:num w:numId="3">
    <w:abstractNumId w:val="9"/>
  </w:num>
  <w:num w:numId="4">
    <w:abstractNumId w:val="11"/>
  </w:num>
  <w:num w:numId="5">
    <w:abstractNumId w:val="6"/>
  </w:num>
  <w:num w:numId="6">
    <w:abstractNumId w:val="20"/>
  </w:num>
  <w:num w:numId="7">
    <w:abstractNumId w:val="12"/>
  </w:num>
  <w:num w:numId="8">
    <w:abstractNumId w:val="8"/>
  </w:num>
  <w:num w:numId="9">
    <w:abstractNumId w:val="18"/>
  </w:num>
  <w:num w:numId="10">
    <w:abstractNumId w:val="16"/>
  </w:num>
  <w:num w:numId="11">
    <w:abstractNumId w:val="5"/>
  </w:num>
  <w:num w:numId="12">
    <w:abstractNumId w:val="4"/>
  </w:num>
  <w:num w:numId="13">
    <w:abstractNumId w:val="17"/>
  </w:num>
  <w:num w:numId="14">
    <w:abstractNumId w:val="2"/>
  </w:num>
  <w:num w:numId="15">
    <w:abstractNumId w:val="3"/>
  </w:num>
  <w:num w:numId="16">
    <w:abstractNumId w:val="14"/>
  </w:num>
  <w:num w:numId="17">
    <w:abstractNumId w:val="2"/>
  </w:num>
  <w:num w:numId="18">
    <w:abstractNumId w:val="2"/>
  </w:num>
  <w:num w:numId="19">
    <w:abstractNumId w:val="2"/>
  </w:num>
  <w:num w:numId="20">
    <w:abstractNumId w:val="2"/>
  </w:num>
  <w:num w:numId="21">
    <w:abstractNumId w:val="15"/>
  </w:num>
  <w:num w:numId="22">
    <w:abstractNumId w:val="2"/>
  </w:num>
  <w:num w:numId="23">
    <w:abstractNumId w:val="0"/>
  </w:num>
  <w:num w:numId="24">
    <w:abstractNumId w:val="1"/>
  </w:num>
  <w:num w:numId="25">
    <w:abstractNumId w:val="10"/>
  </w:num>
  <w:num w:numId="26">
    <w:abstractNumId w:val="2"/>
  </w:num>
  <w:num w:numId="27">
    <w:abstractNumId w:val="2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3"/>
  </w:num>
  <w:num w:numId="31">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2699"/>
    <w:rsid w:val="00003462"/>
    <w:rsid w:val="00004426"/>
    <w:rsid w:val="00004A78"/>
    <w:rsid w:val="00005C2A"/>
    <w:rsid w:val="0001312A"/>
    <w:rsid w:val="000131C0"/>
    <w:rsid w:val="00014A06"/>
    <w:rsid w:val="00021E27"/>
    <w:rsid w:val="000221AA"/>
    <w:rsid w:val="0002309B"/>
    <w:rsid w:val="000255CA"/>
    <w:rsid w:val="00026A6A"/>
    <w:rsid w:val="000333B9"/>
    <w:rsid w:val="000363FA"/>
    <w:rsid w:val="000365EA"/>
    <w:rsid w:val="00041A17"/>
    <w:rsid w:val="000427B0"/>
    <w:rsid w:val="00054231"/>
    <w:rsid w:val="000546C7"/>
    <w:rsid w:val="00055793"/>
    <w:rsid w:val="00055EC2"/>
    <w:rsid w:val="0005617C"/>
    <w:rsid w:val="000561DC"/>
    <w:rsid w:val="00057C9D"/>
    <w:rsid w:val="00062E0D"/>
    <w:rsid w:val="00070B42"/>
    <w:rsid w:val="00074800"/>
    <w:rsid w:val="00082674"/>
    <w:rsid w:val="00082F1D"/>
    <w:rsid w:val="00094032"/>
    <w:rsid w:val="00096C4E"/>
    <w:rsid w:val="000A36A8"/>
    <w:rsid w:val="000A7EBD"/>
    <w:rsid w:val="000B007D"/>
    <w:rsid w:val="000B2E3D"/>
    <w:rsid w:val="000B5D6C"/>
    <w:rsid w:val="000C2A59"/>
    <w:rsid w:val="000D1ECA"/>
    <w:rsid w:val="000D5720"/>
    <w:rsid w:val="000E0100"/>
    <w:rsid w:val="000E034A"/>
    <w:rsid w:val="000E1892"/>
    <w:rsid w:val="000E2E48"/>
    <w:rsid w:val="000E3F5B"/>
    <w:rsid w:val="000E76BF"/>
    <w:rsid w:val="000F2BA0"/>
    <w:rsid w:val="000F35DC"/>
    <w:rsid w:val="000F6885"/>
    <w:rsid w:val="001060C1"/>
    <w:rsid w:val="00111F27"/>
    <w:rsid w:val="00112F45"/>
    <w:rsid w:val="00116E9B"/>
    <w:rsid w:val="001216C5"/>
    <w:rsid w:val="0012496E"/>
    <w:rsid w:val="00143041"/>
    <w:rsid w:val="0014327C"/>
    <w:rsid w:val="001445A0"/>
    <w:rsid w:val="001451F4"/>
    <w:rsid w:val="00153B91"/>
    <w:rsid w:val="00160C59"/>
    <w:rsid w:val="001619C3"/>
    <w:rsid w:val="00163588"/>
    <w:rsid w:val="00164E30"/>
    <w:rsid w:val="00174D21"/>
    <w:rsid w:val="00182A0C"/>
    <w:rsid w:val="0018581B"/>
    <w:rsid w:val="00187DDA"/>
    <w:rsid w:val="00187E2F"/>
    <w:rsid w:val="001937A0"/>
    <w:rsid w:val="00193F47"/>
    <w:rsid w:val="00194C79"/>
    <w:rsid w:val="00197A37"/>
    <w:rsid w:val="001A1612"/>
    <w:rsid w:val="001A564E"/>
    <w:rsid w:val="001A5839"/>
    <w:rsid w:val="001A6F74"/>
    <w:rsid w:val="001B2D7A"/>
    <w:rsid w:val="001B4B72"/>
    <w:rsid w:val="001B6C3E"/>
    <w:rsid w:val="001C01D5"/>
    <w:rsid w:val="001C0AAE"/>
    <w:rsid w:val="001C0C6E"/>
    <w:rsid w:val="001C207A"/>
    <w:rsid w:val="001C665E"/>
    <w:rsid w:val="001D0B92"/>
    <w:rsid w:val="001D3EFD"/>
    <w:rsid w:val="001D7EC5"/>
    <w:rsid w:val="001E276F"/>
    <w:rsid w:val="001E32D7"/>
    <w:rsid w:val="001E5D9F"/>
    <w:rsid w:val="001E6DCF"/>
    <w:rsid w:val="001F36FC"/>
    <w:rsid w:val="001F3812"/>
    <w:rsid w:val="001F4DA0"/>
    <w:rsid w:val="001F6DA9"/>
    <w:rsid w:val="001F7908"/>
    <w:rsid w:val="001F7D0E"/>
    <w:rsid w:val="002036BB"/>
    <w:rsid w:val="002047E2"/>
    <w:rsid w:val="00205E60"/>
    <w:rsid w:val="002126D4"/>
    <w:rsid w:val="00212BF5"/>
    <w:rsid w:val="0021418F"/>
    <w:rsid w:val="002148B6"/>
    <w:rsid w:val="00215877"/>
    <w:rsid w:val="002161A4"/>
    <w:rsid w:val="00225F2B"/>
    <w:rsid w:val="002272EF"/>
    <w:rsid w:val="00230857"/>
    <w:rsid w:val="00236DCB"/>
    <w:rsid w:val="0024000A"/>
    <w:rsid w:val="002426A7"/>
    <w:rsid w:val="00251F86"/>
    <w:rsid w:val="00256075"/>
    <w:rsid w:val="00256566"/>
    <w:rsid w:val="00260BAE"/>
    <w:rsid w:val="00260C2C"/>
    <w:rsid w:val="002612FD"/>
    <w:rsid w:val="002621EB"/>
    <w:rsid w:val="00263600"/>
    <w:rsid w:val="00266BC0"/>
    <w:rsid w:val="00272979"/>
    <w:rsid w:val="002758A6"/>
    <w:rsid w:val="00277121"/>
    <w:rsid w:val="00281CF1"/>
    <w:rsid w:val="00281F45"/>
    <w:rsid w:val="00286CBD"/>
    <w:rsid w:val="00290F86"/>
    <w:rsid w:val="00291083"/>
    <w:rsid w:val="002945D8"/>
    <w:rsid w:val="002A369F"/>
    <w:rsid w:val="002A559F"/>
    <w:rsid w:val="002B4393"/>
    <w:rsid w:val="002B6671"/>
    <w:rsid w:val="002B68DB"/>
    <w:rsid w:val="002C1553"/>
    <w:rsid w:val="002D25F9"/>
    <w:rsid w:val="002D575C"/>
    <w:rsid w:val="002D584E"/>
    <w:rsid w:val="002D5DFC"/>
    <w:rsid w:val="002D6272"/>
    <w:rsid w:val="002E2ECA"/>
    <w:rsid w:val="002F0224"/>
    <w:rsid w:val="002F13B8"/>
    <w:rsid w:val="002F357D"/>
    <w:rsid w:val="002F40F9"/>
    <w:rsid w:val="002F6CD0"/>
    <w:rsid w:val="00301DAF"/>
    <w:rsid w:val="00302F67"/>
    <w:rsid w:val="0030347F"/>
    <w:rsid w:val="00305AC5"/>
    <w:rsid w:val="00306BF5"/>
    <w:rsid w:val="00307AB3"/>
    <w:rsid w:val="00313E9E"/>
    <w:rsid w:val="00313FE4"/>
    <w:rsid w:val="00316676"/>
    <w:rsid w:val="00320457"/>
    <w:rsid w:val="00321236"/>
    <w:rsid w:val="003221E9"/>
    <w:rsid w:val="0032268D"/>
    <w:rsid w:val="0033097B"/>
    <w:rsid w:val="00332C70"/>
    <w:rsid w:val="00332FE3"/>
    <w:rsid w:val="00336821"/>
    <w:rsid w:val="00341CAD"/>
    <w:rsid w:val="00344FDC"/>
    <w:rsid w:val="00351769"/>
    <w:rsid w:val="00351960"/>
    <w:rsid w:val="00352A27"/>
    <w:rsid w:val="0035487C"/>
    <w:rsid w:val="003557B1"/>
    <w:rsid w:val="00357570"/>
    <w:rsid w:val="00362030"/>
    <w:rsid w:val="00363FE9"/>
    <w:rsid w:val="00367606"/>
    <w:rsid w:val="00367F60"/>
    <w:rsid w:val="0037034E"/>
    <w:rsid w:val="00370EB1"/>
    <w:rsid w:val="003711F3"/>
    <w:rsid w:val="00377752"/>
    <w:rsid w:val="00380C64"/>
    <w:rsid w:val="00381EB7"/>
    <w:rsid w:val="00382814"/>
    <w:rsid w:val="00386096"/>
    <w:rsid w:val="00390D19"/>
    <w:rsid w:val="003920ED"/>
    <w:rsid w:val="003971AB"/>
    <w:rsid w:val="003A016A"/>
    <w:rsid w:val="003A0F21"/>
    <w:rsid w:val="003A2AA8"/>
    <w:rsid w:val="003A2BCC"/>
    <w:rsid w:val="003A4FC7"/>
    <w:rsid w:val="003A6CCA"/>
    <w:rsid w:val="003B0780"/>
    <w:rsid w:val="003B1A71"/>
    <w:rsid w:val="003B32A0"/>
    <w:rsid w:val="003B4359"/>
    <w:rsid w:val="003B44D0"/>
    <w:rsid w:val="003B5816"/>
    <w:rsid w:val="003C1BBC"/>
    <w:rsid w:val="003C1E4D"/>
    <w:rsid w:val="003C22DF"/>
    <w:rsid w:val="003C457B"/>
    <w:rsid w:val="003C4891"/>
    <w:rsid w:val="003C6AB2"/>
    <w:rsid w:val="003D0281"/>
    <w:rsid w:val="003D41D8"/>
    <w:rsid w:val="003D5877"/>
    <w:rsid w:val="003D6504"/>
    <w:rsid w:val="003D7D58"/>
    <w:rsid w:val="003E0757"/>
    <w:rsid w:val="003E0B53"/>
    <w:rsid w:val="003E16D8"/>
    <w:rsid w:val="003E1B16"/>
    <w:rsid w:val="003E7C9C"/>
    <w:rsid w:val="003F030F"/>
    <w:rsid w:val="003F0B70"/>
    <w:rsid w:val="003F2A86"/>
    <w:rsid w:val="003F30DD"/>
    <w:rsid w:val="004028D5"/>
    <w:rsid w:val="004045E4"/>
    <w:rsid w:val="004046B2"/>
    <w:rsid w:val="00405D8A"/>
    <w:rsid w:val="00413790"/>
    <w:rsid w:val="004142E7"/>
    <w:rsid w:val="00416FC8"/>
    <w:rsid w:val="0042022C"/>
    <w:rsid w:val="00420FB8"/>
    <w:rsid w:val="00421B40"/>
    <w:rsid w:val="00422258"/>
    <w:rsid w:val="004226A8"/>
    <w:rsid w:val="0042584E"/>
    <w:rsid w:val="00426FD6"/>
    <w:rsid w:val="00430E90"/>
    <w:rsid w:val="00432081"/>
    <w:rsid w:val="00433909"/>
    <w:rsid w:val="00433CFE"/>
    <w:rsid w:val="00435C42"/>
    <w:rsid w:val="00435CF2"/>
    <w:rsid w:val="00436AEA"/>
    <w:rsid w:val="004428DE"/>
    <w:rsid w:val="00446636"/>
    <w:rsid w:val="00447064"/>
    <w:rsid w:val="00450385"/>
    <w:rsid w:val="004504EA"/>
    <w:rsid w:val="0045172D"/>
    <w:rsid w:val="004570AC"/>
    <w:rsid w:val="004579CF"/>
    <w:rsid w:val="0046001A"/>
    <w:rsid w:val="00460823"/>
    <w:rsid w:val="00461C2F"/>
    <w:rsid w:val="00463EF6"/>
    <w:rsid w:val="0046650B"/>
    <w:rsid w:val="00473B9D"/>
    <w:rsid w:val="0048657A"/>
    <w:rsid w:val="00492D24"/>
    <w:rsid w:val="004958FC"/>
    <w:rsid w:val="004A105A"/>
    <w:rsid w:val="004A22E8"/>
    <w:rsid w:val="004A3386"/>
    <w:rsid w:val="004A4CE6"/>
    <w:rsid w:val="004A5970"/>
    <w:rsid w:val="004A631D"/>
    <w:rsid w:val="004B0369"/>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E2468"/>
    <w:rsid w:val="004F358E"/>
    <w:rsid w:val="004F4A12"/>
    <w:rsid w:val="00500707"/>
    <w:rsid w:val="005023B5"/>
    <w:rsid w:val="00502763"/>
    <w:rsid w:val="00504125"/>
    <w:rsid w:val="00504E6C"/>
    <w:rsid w:val="0050697B"/>
    <w:rsid w:val="005079E0"/>
    <w:rsid w:val="00507DCF"/>
    <w:rsid w:val="00513062"/>
    <w:rsid w:val="00513631"/>
    <w:rsid w:val="0051566C"/>
    <w:rsid w:val="005177DA"/>
    <w:rsid w:val="005251AD"/>
    <w:rsid w:val="005310CC"/>
    <w:rsid w:val="00531B35"/>
    <w:rsid w:val="005352A6"/>
    <w:rsid w:val="005357A0"/>
    <w:rsid w:val="00540357"/>
    <w:rsid w:val="005445B1"/>
    <w:rsid w:val="005469C0"/>
    <w:rsid w:val="0055068A"/>
    <w:rsid w:val="005548B9"/>
    <w:rsid w:val="00555F2A"/>
    <w:rsid w:val="0055672D"/>
    <w:rsid w:val="00560EF2"/>
    <w:rsid w:val="005649CA"/>
    <w:rsid w:val="005703B3"/>
    <w:rsid w:val="00574742"/>
    <w:rsid w:val="00586610"/>
    <w:rsid w:val="00587E1E"/>
    <w:rsid w:val="00597D29"/>
    <w:rsid w:val="00597E76"/>
    <w:rsid w:val="005A0031"/>
    <w:rsid w:val="005A0143"/>
    <w:rsid w:val="005A1E00"/>
    <w:rsid w:val="005A21BE"/>
    <w:rsid w:val="005A4046"/>
    <w:rsid w:val="005A4F5D"/>
    <w:rsid w:val="005A6174"/>
    <w:rsid w:val="005A7145"/>
    <w:rsid w:val="005A7EBE"/>
    <w:rsid w:val="005B0B30"/>
    <w:rsid w:val="005B105E"/>
    <w:rsid w:val="005B378E"/>
    <w:rsid w:val="005C2175"/>
    <w:rsid w:val="005C22EF"/>
    <w:rsid w:val="005D4418"/>
    <w:rsid w:val="005D4631"/>
    <w:rsid w:val="005D4958"/>
    <w:rsid w:val="005D4A2B"/>
    <w:rsid w:val="005D72CA"/>
    <w:rsid w:val="005D76FB"/>
    <w:rsid w:val="005E0601"/>
    <w:rsid w:val="005E103C"/>
    <w:rsid w:val="005E3915"/>
    <w:rsid w:val="005E661A"/>
    <w:rsid w:val="005E7981"/>
    <w:rsid w:val="005F3932"/>
    <w:rsid w:val="005F4AE3"/>
    <w:rsid w:val="005F5231"/>
    <w:rsid w:val="00600B78"/>
    <w:rsid w:val="00606520"/>
    <w:rsid w:val="00610C8D"/>
    <w:rsid w:val="00613074"/>
    <w:rsid w:val="0062062A"/>
    <w:rsid w:val="00622259"/>
    <w:rsid w:val="00622DC8"/>
    <w:rsid w:val="00623022"/>
    <w:rsid w:val="00624FA6"/>
    <w:rsid w:val="00627983"/>
    <w:rsid w:val="00630F15"/>
    <w:rsid w:val="00631710"/>
    <w:rsid w:val="0063186C"/>
    <w:rsid w:val="00631EBB"/>
    <w:rsid w:val="006361BA"/>
    <w:rsid w:val="006377B6"/>
    <w:rsid w:val="00637CD6"/>
    <w:rsid w:val="00643939"/>
    <w:rsid w:val="006446DD"/>
    <w:rsid w:val="00647335"/>
    <w:rsid w:val="00650186"/>
    <w:rsid w:val="00652D78"/>
    <w:rsid w:val="006533C3"/>
    <w:rsid w:val="006551B8"/>
    <w:rsid w:val="0066493A"/>
    <w:rsid w:val="00665358"/>
    <w:rsid w:val="006653B5"/>
    <w:rsid w:val="0067455A"/>
    <w:rsid w:val="00674659"/>
    <w:rsid w:val="00684433"/>
    <w:rsid w:val="00686835"/>
    <w:rsid w:val="006876B6"/>
    <w:rsid w:val="00691A06"/>
    <w:rsid w:val="00694865"/>
    <w:rsid w:val="00697683"/>
    <w:rsid w:val="00697AED"/>
    <w:rsid w:val="006A0767"/>
    <w:rsid w:val="006A5279"/>
    <w:rsid w:val="006B68D8"/>
    <w:rsid w:val="006B6D83"/>
    <w:rsid w:val="006C1856"/>
    <w:rsid w:val="006C5683"/>
    <w:rsid w:val="006D0CC1"/>
    <w:rsid w:val="006D0E98"/>
    <w:rsid w:val="006D0FB6"/>
    <w:rsid w:val="006D1F16"/>
    <w:rsid w:val="006D3676"/>
    <w:rsid w:val="006D75CD"/>
    <w:rsid w:val="006E7327"/>
    <w:rsid w:val="006E7560"/>
    <w:rsid w:val="006E7A7E"/>
    <w:rsid w:val="006F19E3"/>
    <w:rsid w:val="006F4689"/>
    <w:rsid w:val="006F4798"/>
    <w:rsid w:val="007015FF"/>
    <w:rsid w:val="00701D85"/>
    <w:rsid w:val="00701E18"/>
    <w:rsid w:val="007044BE"/>
    <w:rsid w:val="00706916"/>
    <w:rsid w:val="00710E92"/>
    <w:rsid w:val="0071547D"/>
    <w:rsid w:val="0071735E"/>
    <w:rsid w:val="00722073"/>
    <w:rsid w:val="00722FCE"/>
    <w:rsid w:val="0072385C"/>
    <w:rsid w:val="00726171"/>
    <w:rsid w:val="00731B99"/>
    <w:rsid w:val="00733D46"/>
    <w:rsid w:val="00733F4B"/>
    <w:rsid w:val="00734630"/>
    <w:rsid w:val="007374B9"/>
    <w:rsid w:val="00740A8F"/>
    <w:rsid w:val="007427C1"/>
    <w:rsid w:val="00742876"/>
    <w:rsid w:val="00747A24"/>
    <w:rsid w:val="007511CF"/>
    <w:rsid w:val="0075452D"/>
    <w:rsid w:val="007607E8"/>
    <w:rsid w:val="007608FF"/>
    <w:rsid w:val="00760BD6"/>
    <w:rsid w:val="007626D9"/>
    <w:rsid w:val="0077072A"/>
    <w:rsid w:val="00771ACE"/>
    <w:rsid w:val="00772942"/>
    <w:rsid w:val="00774F15"/>
    <w:rsid w:val="00775EF4"/>
    <w:rsid w:val="00780130"/>
    <w:rsid w:val="007831B8"/>
    <w:rsid w:val="00784486"/>
    <w:rsid w:val="0079113B"/>
    <w:rsid w:val="00797AA8"/>
    <w:rsid w:val="007A0FB2"/>
    <w:rsid w:val="007A4F58"/>
    <w:rsid w:val="007A6725"/>
    <w:rsid w:val="007A794B"/>
    <w:rsid w:val="007A7ADD"/>
    <w:rsid w:val="007B002D"/>
    <w:rsid w:val="007B2962"/>
    <w:rsid w:val="007B4476"/>
    <w:rsid w:val="007C00DA"/>
    <w:rsid w:val="007C0E16"/>
    <w:rsid w:val="007C4E06"/>
    <w:rsid w:val="007D0E05"/>
    <w:rsid w:val="007D7C47"/>
    <w:rsid w:val="007E1A43"/>
    <w:rsid w:val="007E3C0E"/>
    <w:rsid w:val="007E572E"/>
    <w:rsid w:val="007E718E"/>
    <w:rsid w:val="007F41DB"/>
    <w:rsid w:val="007F5606"/>
    <w:rsid w:val="008115C5"/>
    <w:rsid w:val="00812C70"/>
    <w:rsid w:val="008135BE"/>
    <w:rsid w:val="0081418A"/>
    <w:rsid w:val="008149B0"/>
    <w:rsid w:val="008177D7"/>
    <w:rsid w:val="00821CF9"/>
    <w:rsid w:val="00822D9F"/>
    <w:rsid w:val="00826203"/>
    <w:rsid w:val="008272A5"/>
    <w:rsid w:val="008277A6"/>
    <w:rsid w:val="00833183"/>
    <w:rsid w:val="0083437F"/>
    <w:rsid w:val="00841059"/>
    <w:rsid w:val="008423A3"/>
    <w:rsid w:val="00846D9D"/>
    <w:rsid w:val="0085211A"/>
    <w:rsid w:val="00856C0B"/>
    <w:rsid w:val="0086142A"/>
    <w:rsid w:val="00861D88"/>
    <w:rsid w:val="00862D16"/>
    <w:rsid w:val="008647B0"/>
    <w:rsid w:val="0087362B"/>
    <w:rsid w:val="00873839"/>
    <w:rsid w:val="00876FA4"/>
    <w:rsid w:val="00880168"/>
    <w:rsid w:val="00882D3C"/>
    <w:rsid w:val="008847ED"/>
    <w:rsid w:val="008859EA"/>
    <w:rsid w:val="00887D24"/>
    <w:rsid w:val="00892D3B"/>
    <w:rsid w:val="00895154"/>
    <w:rsid w:val="00897EDC"/>
    <w:rsid w:val="008A16D9"/>
    <w:rsid w:val="008A17EB"/>
    <w:rsid w:val="008A2824"/>
    <w:rsid w:val="008A2F12"/>
    <w:rsid w:val="008A3853"/>
    <w:rsid w:val="008A3C81"/>
    <w:rsid w:val="008A44D8"/>
    <w:rsid w:val="008A5134"/>
    <w:rsid w:val="008B4953"/>
    <w:rsid w:val="008B6CCD"/>
    <w:rsid w:val="008C5774"/>
    <w:rsid w:val="008C579E"/>
    <w:rsid w:val="008D0FCF"/>
    <w:rsid w:val="008D37F6"/>
    <w:rsid w:val="008D5B54"/>
    <w:rsid w:val="008D6266"/>
    <w:rsid w:val="008D7983"/>
    <w:rsid w:val="008F09A9"/>
    <w:rsid w:val="008F3D78"/>
    <w:rsid w:val="00900963"/>
    <w:rsid w:val="009047F7"/>
    <w:rsid w:val="0090492C"/>
    <w:rsid w:val="00910F82"/>
    <w:rsid w:val="009121FF"/>
    <w:rsid w:val="009129DC"/>
    <w:rsid w:val="00913148"/>
    <w:rsid w:val="009208D8"/>
    <w:rsid w:val="00922DBD"/>
    <w:rsid w:val="0092387F"/>
    <w:rsid w:val="00925F3A"/>
    <w:rsid w:val="00926505"/>
    <w:rsid w:val="009265C0"/>
    <w:rsid w:val="00926F0E"/>
    <w:rsid w:val="00927651"/>
    <w:rsid w:val="00930817"/>
    <w:rsid w:val="0093109F"/>
    <w:rsid w:val="00935573"/>
    <w:rsid w:val="009356A2"/>
    <w:rsid w:val="00936A35"/>
    <w:rsid w:val="00945537"/>
    <w:rsid w:val="009469BE"/>
    <w:rsid w:val="0094797C"/>
    <w:rsid w:val="00947DC2"/>
    <w:rsid w:val="00951FDE"/>
    <w:rsid w:val="00954FC6"/>
    <w:rsid w:val="00955D36"/>
    <w:rsid w:val="00957FBC"/>
    <w:rsid w:val="00960420"/>
    <w:rsid w:val="00960714"/>
    <w:rsid w:val="0096255F"/>
    <w:rsid w:val="009675F1"/>
    <w:rsid w:val="00967C6A"/>
    <w:rsid w:val="009704FB"/>
    <w:rsid w:val="0097527E"/>
    <w:rsid w:val="009832ED"/>
    <w:rsid w:val="00985FC1"/>
    <w:rsid w:val="00990586"/>
    <w:rsid w:val="00991785"/>
    <w:rsid w:val="00993E9F"/>
    <w:rsid w:val="00994B34"/>
    <w:rsid w:val="00994EF3"/>
    <w:rsid w:val="00997577"/>
    <w:rsid w:val="009A03A4"/>
    <w:rsid w:val="009A200B"/>
    <w:rsid w:val="009B0F73"/>
    <w:rsid w:val="009B5BC7"/>
    <w:rsid w:val="009C1C52"/>
    <w:rsid w:val="009C2EA4"/>
    <w:rsid w:val="009C7CDB"/>
    <w:rsid w:val="009D173D"/>
    <w:rsid w:val="009D1A9A"/>
    <w:rsid w:val="009D7913"/>
    <w:rsid w:val="009D7B56"/>
    <w:rsid w:val="009E1A09"/>
    <w:rsid w:val="009E318C"/>
    <w:rsid w:val="009E4D2D"/>
    <w:rsid w:val="009E63A4"/>
    <w:rsid w:val="009E7589"/>
    <w:rsid w:val="009F2FC3"/>
    <w:rsid w:val="009F3981"/>
    <w:rsid w:val="009F4D87"/>
    <w:rsid w:val="009F70E9"/>
    <w:rsid w:val="00A00B4A"/>
    <w:rsid w:val="00A0777B"/>
    <w:rsid w:val="00A10251"/>
    <w:rsid w:val="00A13230"/>
    <w:rsid w:val="00A13556"/>
    <w:rsid w:val="00A16360"/>
    <w:rsid w:val="00A21235"/>
    <w:rsid w:val="00A22B6C"/>
    <w:rsid w:val="00A25D84"/>
    <w:rsid w:val="00A31D12"/>
    <w:rsid w:val="00A375D2"/>
    <w:rsid w:val="00A4337D"/>
    <w:rsid w:val="00A4414F"/>
    <w:rsid w:val="00A50878"/>
    <w:rsid w:val="00A51787"/>
    <w:rsid w:val="00A56ED0"/>
    <w:rsid w:val="00A579D3"/>
    <w:rsid w:val="00A66894"/>
    <w:rsid w:val="00A71E21"/>
    <w:rsid w:val="00A77FCF"/>
    <w:rsid w:val="00A809BC"/>
    <w:rsid w:val="00A80EE0"/>
    <w:rsid w:val="00A81AA5"/>
    <w:rsid w:val="00A85694"/>
    <w:rsid w:val="00A93BF0"/>
    <w:rsid w:val="00A94C94"/>
    <w:rsid w:val="00A96295"/>
    <w:rsid w:val="00A968AB"/>
    <w:rsid w:val="00A97DD5"/>
    <w:rsid w:val="00AA2416"/>
    <w:rsid w:val="00AA463E"/>
    <w:rsid w:val="00AA69EF"/>
    <w:rsid w:val="00AA7E89"/>
    <w:rsid w:val="00AB2DA2"/>
    <w:rsid w:val="00AB3915"/>
    <w:rsid w:val="00AB3B69"/>
    <w:rsid w:val="00AB433C"/>
    <w:rsid w:val="00AC0309"/>
    <w:rsid w:val="00AC0716"/>
    <w:rsid w:val="00AC5BEF"/>
    <w:rsid w:val="00AC68BE"/>
    <w:rsid w:val="00AD0028"/>
    <w:rsid w:val="00AE4FA9"/>
    <w:rsid w:val="00AE5F4A"/>
    <w:rsid w:val="00AE7C82"/>
    <w:rsid w:val="00AF0634"/>
    <w:rsid w:val="00AF30A5"/>
    <w:rsid w:val="00AF3186"/>
    <w:rsid w:val="00AF3A82"/>
    <w:rsid w:val="00AF5B6E"/>
    <w:rsid w:val="00B02C38"/>
    <w:rsid w:val="00B057CB"/>
    <w:rsid w:val="00B10136"/>
    <w:rsid w:val="00B23506"/>
    <w:rsid w:val="00B320DC"/>
    <w:rsid w:val="00B35A8E"/>
    <w:rsid w:val="00B4014F"/>
    <w:rsid w:val="00B45635"/>
    <w:rsid w:val="00B45988"/>
    <w:rsid w:val="00B46A47"/>
    <w:rsid w:val="00B52044"/>
    <w:rsid w:val="00B52A9E"/>
    <w:rsid w:val="00B53898"/>
    <w:rsid w:val="00B539A1"/>
    <w:rsid w:val="00B53C15"/>
    <w:rsid w:val="00B615CC"/>
    <w:rsid w:val="00B6291B"/>
    <w:rsid w:val="00B658A1"/>
    <w:rsid w:val="00B67CA3"/>
    <w:rsid w:val="00B7023F"/>
    <w:rsid w:val="00B7630C"/>
    <w:rsid w:val="00B81F70"/>
    <w:rsid w:val="00B9451F"/>
    <w:rsid w:val="00BA1082"/>
    <w:rsid w:val="00BB32F0"/>
    <w:rsid w:val="00BB473F"/>
    <w:rsid w:val="00BB6292"/>
    <w:rsid w:val="00BC05A6"/>
    <w:rsid w:val="00BC10C2"/>
    <w:rsid w:val="00BC1CFB"/>
    <w:rsid w:val="00BD10A6"/>
    <w:rsid w:val="00BD334C"/>
    <w:rsid w:val="00BD3E31"/>
    <w:rsid w:val="00BD6880"/>
    <w:rsid w:val="00BD78DB"/>
    <w:rsid w:val="00BE1F6D"/>
    <w:rsid w:val="00BE50AA"/>
    <w:rsid w:val="00BE7316"/>
    <w:rsid w:val="00BE7C55"/>
    <w:rsid w:val="00BF00E3"/>
    <w:rsid w:val="00BF0399"/>
    <w:rsid w:val="00BF0C5F"/>
    <w:rsid w:val="00BF5A4E"/>
    <w:rsid w:val="00C10827"/>
    <w:rsid w:val="00C11964"/>
    <w:rsid w:val="00C1210D"/>
    <w:rsid w:val="00C14277"/>
    <w:rsid w:val="00C236F4"/>
    <w:rsid w:val="00C24B6D"/>
    <w:rsid w:val="00C31A20"/>
    <w:rsid w:val="00C3321C"/>
    <w:rsid w:val="00C356E8"/>
    <w:rsid w:val="00C471ED"/>
    <w:rsid w:val="00C5056D"/>
    <w:rsid w:val="00C50F95"/>
    <w:rsid w:val="00C56656"/>
    <w:rsid w:val="00C607C9"/>
    <w:rsid w:val="00C625FD"/>
    <w:rsid w:val="00C63FA7"/>
    <w:rsid w:val="00C64B15"/>
    <w:rsid w:val="00C652EE"/>
    <w:rsid w:val="00C65823"/>
    <w:rsid w:val="00C67F24"/>
    <w:rsid w:val="00C72782"/>
    <w:rsid w:val="00C730A2"/>
    <w:rsid w:val="00C75154"/>
    <w:rsid w:val="00C76D9F"/>
    <w:rsid w:val="00C83898"/>
    <w:rsid w:val="00C867BC"/>
    <w:rsid w:val="00C924ED"/>
    <w:rsid w:val="00C9323C"/>
    <w:rsid w:val="00C94E7B"/>
    <w:rsid w:val="00C954D7"/>
    <w:rsid w:val="00CA1246"/>
    <w:rsid w:val="00CA4EA1"/>
    <w:rsid w:val="00CA6F12"/>
    <w:rsid w:val="00CA75DC"/>
    <w:rsid w:val="00CA7800"/>
    <w:rsid w:val="00CA7D25"/>
    <w:rsid w:val="00CB5D46"/>
    <w:rsid w:val="00CB5E98"/>
    <w:rsid w:val="00CB6330"/>
    <w:rsid w:val="00CC39D2"/>
    <w:rsid w:val="00CC4353"/>
    <w:rsid w:val="00CD4346"/>
    <w:rsid w:val="00CD70EB"/>
    <w:rsid w:val="00CD719F"/>
    <w:rsid w:val="00CD7B9B"/>
    <w:rsid w:val="00CE19AC"/>
    <w:rsid w:val="00CE5938"/>
    <w:rsid w:val="00CE7F33"/>
    <w:rsid w:val="00CF01E8"/>
    <w:rsid w:val="00CF549A"/>
    <w:rsid w:val="00D00307"/>
    <w:rsid w:val="00D05FC8"/>
    <w:rsid w:val="00D06875"/>
    <w:rsid w:val="00D10E24"/>
    <w:rsid w:val="00D122BE"/>
    <w:rsid w:val="00D1530C"/>
    <w:rsid w:val="00D1613E"/>
    <w:rsid w:val="00D20C24"/>
    <w:rsid w:val="00D22CEB"/>
    <w:rsid w:val="00D2501C"/>
    <w:rsid w:val="00D253BF"/>
    <w:rsid w:val="00D34E70"/>
    <w:rsid w:val="00D35A55"/>
    <w:rsid w:val="00D363E8"/>
    <w:rsid w:val="00D41486"/>
    <w:rsid w:val="00D4173D"/>
    <w:rsid w:val="00D42CA7"/>
    <w:rsid w:val="00D50089"/>
    <w:rsid w:val="00D519A7"/>
    <w:rsid w:val="00D54568"/>
    <w:rsid w:val="00D620D5"/>
    <w:rsid w:val="00D635CE"/>
    <w:rsid w:val="00D7092D"/>
    <w:rsid w:val="00D72B64"/>
    <w:rsid w:val="00D80A98"/>
    <w:rsid w:val="00D86289"/>
    <w:rsid w:val="00D8769C"/>
    <w:rsid w:val="00D90F5D"/>
    <w:rsid w:val="00DA5F89"/>
    <w:rsid w:val="00DA6586"/>
    <w:rsid w:val="00DA6C89"/>
    <w:rsid w:val="00DB270A"/>
    <w:rsid w:val="00DB3E7E"/>
    <w:rsid w:val="00DB5096"/>
    <w:rsid w:val="00DC3562"/>
    <w:rsid w:val="00DD269D"/>
    <w:rsid w:val="00DD3E19"/>
    <w:rsid w:val="00DD7C82"/>
    <w:rsid w:val="00DE1518"/>
    <w:rsid w:val="00DE2088"/>
    <w:rsid w:val="00DE347E"/>
    <w:rsid w:val="00DE6A97"/>
    <w:rsid w:val="00DF184E"/>
    <w:rsid w:val="00DF6863"/>
    <w:rsid w:val="00E02F60"/>
    <w:rsid w:val="00E070F1"/>
    <w:rsid w:val="00E07BA5"/>
    <w:rsid w:val="00E10A8C"/>
    <w:rsid w:val="00E1701D"/>
    <w:rsid w:val="00E24BDF"/>
    <w:rsid w:val="00E2789D"/>
    <w:rsid w:val="00E40304"/>
    <w:rsid w:val="00E41BB9"/>
    <w:rsid w:val="00E4348E"/>
    <w:rsid w:val="00E510C9"/>
    <w:rsid w:val="00E52116"/>
    <w:rsid w:val="00E55C4A"/>
    <w:rsid w:val="00E60912"/>
    <w:rsid w:val="00E6212D"/>
    <w:rsid w:val="00E666BF"/>
    <w:rsid w:val="00E70BE7"/>
    <w:rsid w:val="00E74111"/>
    <w:rsid w:val="00E81739"/>
    <w:rsid w:val="00E82BDD"/>
    <w:rsid w:val="00E844CC"/>
    <w:rsid w:val="00E855A5"/>
    <w:rsid w:val="00E91400"/>
    <w:rsid w:val="00E97DB3"/>
    <w:rsid w:val="00EA1C2B"/>
    <w:rsid w:val="00EA2475"/>
    <w:rsid w:val="00EA3F0B"/>
    <w:rsid w:val="00EA4674"/>
    <w:rsid w:val="00EA632D"/>
    <w:rsid w:val="00EB1FF2"/>
    <w:rsid w:val="00EB32BB"/>
    <w:rsid w:val="00EB362B"/>
    <w:rsid w:val="00EB45DC"/>
    <w:rsid w:val="00EC647D"/>
    <w:rsid w:val="00ED01F0"/>
    <w:rsid w:val="00EE1190"/>
    <w:rsid w:val="00EE2334"/>
    <w:rsid w:val="00EE2569"/>
    <w:rsid w:val="00EE4519"/>
    <w:rsid w:val="00EE5CD9"/>
    <w:rsid w:val="00EF0CE5"/>
    <w:rsid w:val="00EF6CC8"/>
    <w:rsid w:val="00EF789C"/>
    <w:rsid w:val="00F007A0"/>
    <w:rsid w:val="00F04DA2"/>
    <w:rsid w:val="00F1043A"/>
    <w:rsid w:val="00F10E14"/>
    <w:rsid w:val="00F1132A"/>
    <w:rsid w:val="00F1175C"/>
    <w:rsid w:val="00F14070"/>
    <w:rsid w:val="00F14A61"/>
    <w:rsid w:val="00F14EC4"/>
    <w:rsid w:val="00F17AE5"/>
    <w:rsid w:val="00F17B9C"/>
    <w:rsid w:val="00F20FAB"/>
    <w:rsid w:val="00F212C1"/>
    <w:rsid w:val="00F306DA"/>
    <w:rsid w:val="00F42F29"/>
    <w:rsid w:val="00F4356A"/>
    <w:rsid w:val="00F450E7"/>
    <w:rsid w:val="00F504AF"/>
    <w:rsid w:val="00F50C02"/>
    <w:rsid w:val="00F511D1"/>
    <w:rsid w:val="00F51FCB"/>
    <w:rsid w:val="00F54466"/>
    <w:rsid w:val="00F57A16"/>
    <w:rsid w:val="00F61549"/>
    <w:rsid w:val="00F62E4B"/>
    <w:rsid w:val="00F67CD5"/>
    <w:rsid w:val="00F71499"/>
    <w:rsid w:val="00F726D8"/>
    <w:rsid w:val="00F73FD6"/>
    <w:rsid w:val="00F751E8"/>
    <w:rsid w:val="00F80207"/>
    <w:rsid w:val="00F80510"/>
    <w:rsid w:val="00F81314"/>
    <w:rsid w:val="00F847DE"/>
    <w:rsid w:val="00F91453"/>
    <w:rsid w:val="00F940B1"/>
    <w:rsid w:val="00F94961"/>
    <w:rsid w:val="00F94F85"/>
    <w:rsid w:val="00F962B5"/>
    <w:rsid w:val="00F97C5B"/>
    <w:rsid w:val="00FA22E9"/>
    <w:rsid w:val="00FA4B61"/>
    <w:rsid w:val="00FB3016"/>
    <w:rsid w:val="00FB44B2"/>
    <w:rsid w:val="00FB71C1"/>
    <w:rsid w:val="00FC1065"/>
    <w:rsid w:val="00FD009C"/>
    <w:rsid w:val="00FD0396"/>
    <w:rsid w:val="00FD0418"/>
    <w:rsid w:val="00FD25CF"/>
    <w:rsid w:val="00FD29A2"/>
    <w:rsid w:val="00FD2BFB"/>
    <w:rsid w:val="00FD32A2"/>
    <w:rsid w:val="00FD60CA"/>
    <w:rsid w:val="00FD64CC"/>
    <w:rsid w:val="00FE004A"/>
    <w:rsid w:val="00FE3169"/>
    <w:rsid w:val="00FE4A41"/>
    <w:rsid w:val="00FF0C32"/>
    <w:rsid w:val="00FF252A"/>
    <w:rsid w:val="00FF617A"/>
    <w:rsid w:val="00FF67BD"/>
    <w:rsid w:val="00FF728A"/>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FD4CE3"/>
  <w15:docId w15:val="{01D7F1A9-4ADE-4866-A164-6BE11CE78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lang w:eastAsia="en-GB"/>
    </w:rPr>
  </w:style>
  <w:style w:type="character" w:customStyle="1" w:styleId="Heading8Char">
    <w:name w:val="Heading 8 Char"/>
    <w:link w:val="Heading8"/>
    <w:rsid w:val="00313E9E"/>
    <w:rPr>
      <w:rFonts w:ascii="Calibri" w:eastAsia="MS Gothic" w:hAnsi="Calibri"/>
      <w:color w:val="363636"/>
      <w:lang w:eastAsia="en-GB"/>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lang w:eastAsia="en-GB"/>
    </w:rPr>
  </w:style>
  <w:style w:type="character" w:customStyle="1" w:styleId="ListBullet2Char">
    <w:name w:val="List Bullet 2 Char"/>
    <w:link w:val="ListBullet2"/>
    <w:rsid w:val="00313E9E"/>
    <w:rPr>
      <w:rFonts w:ascii="Arial" w:eastAsia="Times New Roman" w:hAnsi="Arial"/>
      <w:szCs w:val="24"/>
      <w:lang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lang w:eastAsia="en-GB"/>
    </w:rPr>
  </w:style>
  <w:style w:type="character" w:customStyle="1" w:styleId="Heading5Char">
    <w:name w:val="Heading 5 Char"/>
    <w:link w:val="Heading5"/>
    <w:rsid w:val="00313E9E"/>
    <w:rPr>
      <w:rFonts w:ascii="Calibri" w:eastAsia="MS Gothic" w:hAnsi="Calibri"/>
      <w:color w:val="244061"/>
      <w:szCs w:val="24"/>
      <w:lang w:eastAsia="en-GB"/>
    </w:rPr>
  </w:style>
  <w:style w:type="character" w:customStyle="1" w:styleId="Heading6Char">
    <w:name w:val="Heading 6 Char"/>
    <w:link w:val="Heading6"/>
    <w:rsid w:val="00313E9E"/>
    <w:rPr>
      <w:rFonts w:ascii="Calibri" w:eastAsia="MS Gothic" w:hAnsi="Calibri"/>
      <w:i/>
      <w:iCs/>
      <w:color w:val="244061"/>
      <w:szCs w:val="24"/>
      <w:lang w:eastAsia="en-GB"/>
    </w:rPr>
  </w:style>
  <w:style w:type="character" w:customStyle="1" w:styleId="Heading7Char">
    <w:name w:val="Heading 7 Char"/>
    <w:link w:val="Heading7"/>
    <w:rsid w:val="00313E9E"/>
    <w:rPr>
      <w:rFonts w:ascii="Calibri" w:eastAsia="MS Gothic" w:hAnsi="Calibri"/>
      <w:i/>
      <w:iCs/>
      <w:color w:val="404040"/>
      <w:szCs w:val="24"/>
      <w:lang w:eastAsia="en-GB"/>
    </w:rPr>
  </w:style>
  <w:style w:type="character" w:customStyle="1" w:styleId="Heading9Char">
    <w:name w:val="Heading 9 Char"/>
    <w:link w:val="Heading9"/>
    <w:rsid w:val="00313E9E"/>
    <w:rPr>
      <w:rFonts w:ascii="Calibri" w:eastAsia="MS Gothic" w:hAnsi="Calibri"/>
      <w:i/>
      <w:iCs/>
      <w:color w:val="363636"/>
      <w:lang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lang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lang w:eastAsia="en-GB"/>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CA1246"/>
    <w:rPr>
      <w:rFonts w:ascii="Arial" w:eastAsia="Times New Roman" w:hAnsi="Arial"/>
      <w:szCs w:val="24"/>
    </w:rPr>
  </w:style>
  <w:style w:type="character" w:customStyle="1" w:styleId="Mention1">
    <w:name w:val="Mention1"/>
    <w:uiPriority w:val="99"/>
    <w:semiHidden/>
    <w:unhideWhenUsed/>
    <w:rsid w:val="00CC4353"/>
    <w:rPr>
      <w:color w:val="2B579A"/>
      <w:shd w:val="clear" w:color="auto" w:fill="E6E6E6"/>
    </w:rPr>
  </w:style>
  <w:style w:type="paragraph" w:customStyle="1" w:styleId="Default">
    <w:name w:val="Default"/>
    <w:rsid w:val="00955D36"/>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914">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532886239">
      <w:bodyDiv w:val="1"/>
      <w:marLeft w:val="0"/>
      <w:marRight w:val="0"/>
      <w:marTop w:val="0"/>
      <w:marBottom w:val="0"/>
      <w:divBdr>
        <w:top w:val="none" w:sz="0" w:space="0" w:color="auto"/>
        <w:left w:val="none" w:sz="0" w:space="0" w:color="auto"/>
        <w:bottom w:val="none" w:sz="0" w:space="0" w:color="auto"/>
        <w:right w:val="none" w:sz="0" w:space="0" w:color="auto"/>
      </w:divBdr>
    </w:div>
    <w:div w:id="64331723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697663119">
      <w:bodyDiv w:val="1"/>
      <w:marLeft w:val="0"/>
      <w:marRight w:val="0"/>
      <w:marTop w:val="0"/>
      <w:marBottom w:val="0"/>
      <w:divBdr>
        <w:top w:val="none" w:sz="0" w:space="0" w:color="auto"/>
        <w:left w:val="none" w:sz="0" w:space="0" w:color="auto"/>
        <w:bottom w:val="none" w:sz="0" w:space="0" w:color="auto"/>
        <w:right w:val="none" w:sz="0" w:space="0" w:color="auto"/>
      </w:divBdr>
    </w:div>
    <w:div w:id="1229998716">
      <w:bodyDiv w:val="1"/>
      <w:marLeft w:val="0"/>
      <w:marRight w:val="0"/>
      <w:marTop w:val="0"/>
      <w:marBottom w:val="0"/>
      <w:divBdr>
        <w:top w:val="none" w:sz="0" w:space="0" w:color="auto"/>
        <w:left w:val="none" w:sz="0" w:space="0" w:color="auto"/>
        <w:bottom w:val="none" w:sz="0" w:space="0" w:color="auto"/>
        <w:right w:val="none" w:sz="0" w:space="0" w:color="auto"/>
      </w:divBdr>
    </w:div>
    <w:div w:id="1335497411">
      <w:bodyDiv w:val="1"/>
      <w:marLeft w:val="0"/>
      <w:marRight w:val="0"/>
      <w:marTop w:val="0"/>
      <w:marBottom w:val="0"/>
      <w:divBdr>
        <w:top w:val="none" w:sz="0" w:space="0" w:color="auto"/>
        <w:left w:val="none" w:sz="0" w:space="0" w:color="auto"/>
        <w:bottom w:val="none" w:sz="0" w:space="0" w:color="auto"/>
        <w:right w:val="none" w:sz="0" w:space="0" w:color="auto"/>
      </w:divBdr>
    </w:div>
    <w:div w:id="1927152878">
      <w:bodyDiv w:val="1"/>
      <w:marLeft w:val="0"/>
      <w:marRight w:val="0"/>
      <w:marTop w:val="0"/>
      <w:marBottom w:val="0"/>
      <w:divBdr>
        <w:top w:val="none" w:sz="0" w:space="0" w:color="auto"/>
        <w:left w:val="none" w:sz="0" w:space="0" w:color="auto"/>
        <w:bottom w:val="none" w:sz="0" w:space="0" w:color="auto"/>
        <w:right w:val="none" w:sz="0" w:space="0" w:color="auto"/>
      </w:divBdr>
    </w:div>
    <w:div w:id="201013380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hyperlink" Target="http://www.dcusa.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8EF2-B6C3-48E7-AB7E-26190D72C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5423</Words>
  <Characters>30917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36268</CharactersWithSpaces>
  <SharedDoc>false</SharedDoc>
  <HyperlinkBase/>
  <HLinks>
    <vt:vector size="12" baseType="variant">
      <vt:variant>
        <vt:i4>8192116</vt:i4>
      </vt:variant>
      <vt:variant>
        <vt:i4>33</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Graham Hall</cp:lastModifiedBy>
  <cp:revision>3</cp:revision>
  <cp:lastPrinted>2017-08-17T13:09:00Z</cp:lastPrinted>
  <dcterms:created xsi:type="dcterms:W3CDTF">2017-10-16T14:05:00Z</dcterms:created>
  <dcterms:modified xsi:type="dcterms:W3CDTF">2017-10-20T12:54:00Z</dcterms:modified>
</cp:coreProperties>
</file>