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bookmarkStart w:id="0" w:name="_Toc223856947"/>
      <w:bookmarkStart w:id="1" w:name="_Toc223859375"/>
      <w:bookmarkStart w:id="2" w:name="_Toc223859505"/>
      <w:bookmarkStart w:id="3" w:name="_Toc223859650"/>
      <w:bookmarkStart w:id="4" w:name="_Ref226891389"/>
      <w:bookmarkStart w:id="5" w:name="_Toc153704033"/>
      <w:bookmarkStart w:id="6" w:name="_Ref282091101"/>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numPr>
          <w:ilvl w:val="0"/>
          <w:numId w:val="1"/>
        </w:numPr>
        <w:spacing w:after="200" w:line="240" w:lineRule="auto"/>
        <w:contextualSpacing w:val="0"/>
        <w:jc w:val="both"/>
        <w:outlineLvl w:val="0"/>
        <w:rPr>
          <w:rFonts w:ascii="Times New Roman" w:eastAsia="Times New Roman" w:hAnsi="Times New Roman" w:cs="Times New Roman"/>
          <w:b/>
          <w:caps/>
          <w:vanish/>
          <w:szCs w:val="20"/>
        </w:rPr>
      </w:pPr>
    </w:p>
    <w:p w:rsidR="003946BE" w:rsidRPr="003946BE" w:rsidRDefault="003946BE" w:rsidP="003946BE">
      <w:pPr>
        <w:pStyle w:val="ListParagraph"/>
        <w:keepNext/>
        <w:spacing w:after="200" w:line="240" w:lineRule="auto"/>
        <w:ind w:left="0"/>
        <w:contextualSpacing w:val="0"/>
        <w:jc w:val="both"/>
        <w:outlineLvl w:val="0"/>
        <w:rPr>
          <w:u w:val="single"/>
        </w:rPr>
      </w:pPr>
      <w:r w:rsidRPr="003946BE">
        <w:rPr>
          <w:u w:val="single"/>
        </w:rPr>
        <w:t xml:space="preserve">Attachment 1 – Amendments to </w:t>
      </w:r>
      <w:r w:rsidR="00E66DF7">
        <w:rPr>
          <w:u w:val="single"/>
        </w:rPr>
        <w:t>DCUSA</w:t>
      </w:r>
      <w:r w:rsidRPr="003946BE">
        <w:rPr>
          <w:u w:val="single"/>
        </w:rPr>
        <w:t xml:space="preserve">, Clause </w:t>
      </w:r>
      <w:r w:rsidR="00E66DF7">
        <w:rPr>
          <w:u w:val="single"/>
        </w:rPr>
        <w:t>8.9</w:t>
      </w:r>
      <w:r w:rsidRPr="003946BE">
        <w:rPr>
          <w:u w:val="single"/>
        </w:rPr>
        <w:t>:</w:t>
      </w:r>
    </w:p>
    <w:p w:rsidR="00E66DF7" w:rsidRPr="00E2777E" w:rsidRDefault="00E66DF7" w:rsidP="00E66DF7">
      <w:pPr>
        <w:pStyle w:val="DCSubHeading1Level2"/>
      </w:pPr>
      <w:r w:rsidRPr="00E2777E">
        <w:t>Share of Costs</w:t>
      </w:r>
    </w:p>
    <w:p w:rsidR="00E66DF7" w:rsidRPr="00E66DF7" w:rsidRDefault="00E66DF7" w:rsidP="00E66DF7">
      <w:pPr>
        <w:pStyle w:val="ListParagraph"/>
        <w:numPr>
          <w:ilvl w:val="0"/>
          <w:numId w:val="2"/>
        </w:numPr>
        <w:spacing w:after="200" w:line="240" w:lineRule="auto"/>
        <w:contextualSpacing w:val="0"/>
        <w:outlineLvl w:val="0"/>
        <w:rPr>
          <w:rFonts w:ascii="Times New Roman" w:eastAsia="Times New Roman" w:hAnsi="Times New Roman" w:cs="Times New Roman"/>
          <w:b/>
          <w:caps/>
          <w:vanish/>
          <w:sz w:val="24"/>
          <w:szCs w:val="20"/>
        </w:rPr>
      </w:pPr>
    </w:p>
    <w:p w:rsidR="00E66DF7" w:rsidRPr="00E66DF7" w:rsidRDefault="00E66DF7" w:rsidP="00E66DF7">
      <w:pPr>
        <w:pStyle w:val="ListParagraph"/>
        <w:numPr>
          <w:ilvl w:val="0"/>
          <w:numId w:val="2"/>
        </w:numPr>
        <w:spacing w:after="200" w:line="240" w:lineRule="auto"/>
        <w:contextualSpacing w:val="0"/>
        <w:outlineLvl w:val="0"/>
        <w:rPr>
          <w:rFonts w:ascii="Times New Roman" w:eastAsia="Times New Roman" w:hAnsi="Times New Roman" w:cs="Times New Roman"/>
          <w:b/>
          <w:caps/>
          <w:vanish/>
          <w:sz w:val="24"/>
          <w:szCs w:val="20"/>
        </w:rPr>
      </w:pPr>
    </w:p>
    <w:p w:rsidR="00E66DF7" w:rsidRPr="00E66DF7" w:rsidRDefault="00E66DF7" w:rsidP="00E66DF7">
      <w:pPr>
        <w:pStyle w:val="ListParagraph"/>
        <w:numPr>
          <w:ilvl w:val="0"/>
          <w:numId w:val="2"/>
        </w:numPr>
        <w:spacing w:after="200" w:line="240" w:lineRule="auto"/>
        <w:contextualSpacing w:val="0"/>
        <w:outlineLvl w:val="0"/>
        <w:rPr>
          <w:rFonts w:ascii="Times New Roman" w:eastAsia="Times New Roman" w:hAnsi="Times New Roman" w:cs="Times New Roman"/>
          <w:b/>
          <w:caps/>
          <w:vanish/>
          <w:sz w:val="24"/>
          <w:szCs w:val="20"/>
        </w:rPr>
      </w:pPr>
    </w:p>
    <w:p w:rsidR="00E66DF7" w:rsidRPr="00E66DF7" w:rsidRDefault="00E66DF7" w:rsidP="00E66DF7">
      <w:pPr>
        <w:pStyle w:val="ListParagraph"/>
        <w:numPr>
          <w:ilvl w:val="0"/>
          <w:numId w:val="2"/>
        </w:numPr>
        <w:spacing w:after="200" w:line="240" w:lineRule="auto"/>
        <w:contextualSpacing w:val="0"/>
        <w:outlineLvl w:val="0"/>
        <w:rPr>
          <w:rFonts w:ascii="Times New Roman" w:eastAsia="Times New Roman" w:hAnsi="Times New Roman" w:cs="Times New Roman"/>
          <w:b/>
          <w:caps/>
          <w:vanish/>
          <w:sz w:val="24"/>
          <w:szCs w:val="20"/>
        </w:rPr>
      </w:pPr>
    </w:p>
    <w:p w:rsidR="00E66DF7" w:rsidRPr="00E66DF7" w:rsidRDefault="00E66DF7" w:rsidP="00E66DF7">
      <w:pPr>
        <w:pStyle w:val="ListParagraph"/>
        <w:numPr>
          <w:ilvl w:val="0"/>
          <w:numId w:val="2"/>
        </w:numPr>
        <w:spacing w:after="200" w:line="240" w:lineRule="auto"/>
        <w:contextualSpacing w:val="0"/>
        <w:outlineLvl w:val="0"/>
        <w:rPr>
          <w:rFonts w:ascii="Times New Roman" w:eastAsia="Times New Roman" w:hAnsi="Times New Roman" w:cs="Times New Roman"/>
          <w:b/>
          <w:caps/>
          <w:vanish/>
          <w:sz w:val="24"/>
          <w:szCs w:val="20"/>
        </w:rPr>
      </w:pPr>
    </w:p>
    <w:p w:rsidR="00E66DF7" w:rsidRPr="00E66DF7" w:rsidRDefault="00E66DF7" w:rsidP="00E66DF7">
      <w:pPr>
        <w:pStyle w:val="ListParagraph"/>
        <w:numPr>
          <w:ilvl w:val="0"/>
          <w:numId w:val="2"/>
        </w:numPr>
        <w:spacing w:after="200" w:line="240" w:lineRule="auto"/>
        <w:contextualSpacing w:val="0"/>
        <w:outlineLvl w:val="0"/>
        <w:rPr>
          <w:rFonts w:ascii="Times New Roman" w:eastAsia="Times New Roman" w:hAnsi="Times New Roman" w:cs="Times New Roman"/>
          <w:b/>
          <w:caps/>
          <w:vanish/>
          <w:sz w:val="24"/>
          <w:szCs w:val="20"/>
        </w:rPr>
      </w:pPr>
    </w:p>
    <w:p w:rsidR="00E66DF7" w:rsidRPr="00E66DF7" w:rsidRDefault="00E66DF7" w:rsidP="00E66DF7">
      <w:pPr>
        <w:pStyle w:val="ListParagraph"/>
        <w:numPr>
          <w:ilvl w:val="0"/>
          <w:numId w:val="2"/>
        </w:numPr>
        <w:spacing w:after="200" w:line="240" w:lineRule="auto"/>
        <w:contextualSpacing w:val="0"/>
        <w:outlineLvl w:val="0"/>
        <w:rPr>
          <w:rFonts w:ascii="Times New Roman" w:eastAsia="Times New Roman" w:hAnsi="Times New Roman" w:cs="Times New Roman"/>
          <w:b/>
          <w:caps/>
          <w:vanish/>
          <w:sz w:val="24"/>
          <w:szCs w:val="20"/>
        </w:rPr>
      </w:pPr>
    </w:p>
    <w:p w:rsidR="00E66DF7" w:rsidRPr="00E66DF7" w:rsidRDefault="00E66DF7" w:rsidP="00E66DF7">
      <w:pPr>
        <w:pStyle w:val="ListParagraph"/>
        <w:numPr>
          <w:ilvl w:val="0"/>
          <w:numId w:val="2"/>
        </w:numPr>
        <w:spacing w:after="200" w:line="240" w:lineRule="auto"/>
        <w:contextualSpacing w:val="0"/>
        <w:outlineLvl w:val="0"/>
        <w:rPr>
          <w:rFonts w:ascii="Times New Roman" w:eastAsia="Times New Roman" w:hAnsi="Times New Roman" w:cs="Times New Roman"/>
          <w:b/>
          <w:caps/>
          <w:vanish/>
          <w:sz w:val="24"/>
          <w:szCs w:val="20"/>
        </w:rPr>
      </w:pPr>
    </w:p>
    <w:p w:rsidR="00E66DF7" w:rsidRPr="00E66DF7" w:rsidRDefault="00E66DF7" w:rsidP="00E66DF7">
      <w:pPr>
        <w:pStyle w:val="ListParagraph"/>
        <w:numPr>
          <w:ilvl w:val="1"/>
          <w:numId w:val="2"/>
        </w:numPr>
        <w:spacing w:after="200" w:line="240" w:lineRule="auto"/>
        <w:contextualSpacing w:val="0"/>
        <w:outlineLvl w:val="1"/>
        <w:rPr>
          <w:rFonts w:ascii="Times New Roman" w:eastAsia="Times New Roman" w:hAnsi="Times New Roman" w:cs="Times New Roman"/>
          <w:vanish/>
          <w:sz w:val="24"/>
          <w:szCs w:val="20"/>
        </w:rPr>
      </w:pPr>
    </w:p>
    <w:p w:rsidR="00E66DF7" w:rsidRPr="00E66DF7" w:rsidRDefault="00E66DF7" w:rsidP="00E66DF7">
      <w:pPr>
        <w:pStyle w:val="ListParagraph"/>
        <w:numPr>
          <w:ilvl w:val="1"/>
          <w:numId w:val="2"/>
        </w:numPr>
        <w:spacing w:after="200" w:line="240" w:lineRule="auto"/>
        <w:contextualSpacing w:val="0"/>
        <w:outlineLvl w:val="1"/>
        <w:rPr>
          <w:rFonts w:ascii="Times New Roman" w:eastAsia="Times New Roman" w:hAnsi="Times New Roman" w:cs="Times New Roman"/>
          <w:vanish/>
          <w:sz w:val="24"/>
          <w:szCs w:val="20"/>
        </w:rPr>
      </w:pPr>
    </w:p>
    <w:p w:rsidR="00E66DF7" w:rsidRPr="00E66DF7" w:rsidRDefault="00E66DF7" w:rsidP="00E66DF7">
      <w:pPr>
        <w:pStyle w:val="ListParagraph"/>
        <w:numPr>
          <w:ilvl w:val="1"/>
          <w:numId w:val="2"/>
        </w:numPr>
        <w:spacing w:after="200" w:line="240" w:lineRule="auto"/>
        <w:contextualSpacing w:val="0"/>
        <w:outlineLvl w:val="1"/>
        <w:rPr>
          <w:rFonts w:ascii="Times New Roman" w:eastAsia="Times New Roman" w:hAnsi="Times New Roman" w:cs="Times New Roman"/>
          <w:vanish/>
          <w:sz w:val="24"/>
          <w:szCs w:val="20"/>
        </w:rPr>
      </w:pPr>
    </w:p>
    <w:p w:rsidR="00E66DF7" w:rsidRPr="00E66DF7" w:rsidRDefault="00E66DF7" w:rsidP="00E66DF7">
      <w:pPr>
        <w:pStyle w:val="ListParagraph"/>
        <w:numPr>
          <w:ilvl w:val="1"/>
          <w:numId w:val="2"/>
        </w:numPr>
        <w:spacing w:after="200" w:line="240" w:lineRule="auto"/>
        <w:contextualSpacing w:val="0"/>
        <w:outlineLvl w:val="1"/>
        <w:rPr>
          <w:rFonts w:ascii="Times New Roman" w:eastAsia="Times New Roman" w:hAnsi="Times New Roman" w:cs="Times New Roman"/>
          <w:vanish/>
          <w:sz w:val="24"/>
          <w:szCs w:val="20"/>
        </w:rPr>
      </w:pPr>
    </w:p>
    <w:p w:rsidR="00E66DF7" w:rsidRPr="00E66DF7" w:rsidRDefault="00E66DF7" w:rsidP="00E66DF7">
      <w:pPr>
        <w:pStyle w:val="ListParagraph"/>
        <w:numPr>
          <w:ilvl w:val="1"/>
          <w:numId w:val="2"/>
        </w:numPr>
        <w:spacing w:after="200" w:line="240" w:lineRule="auto"/>
        <w:contextualSpacing w:val="0"/>
        <w:outlineLvl w:val="1"/>
        <w:rPr>
          <w:rFonts w:ascii="Times New Roman" w:eastAsia="Times New Roman" w:hAnsi="Times New Roman" w:cs="Times New Roman"/>
          <w:vanish/>
          <w:sz w:val="24"/>
          <w:szCs w:val="20"/>
        </w:rPr>
      </w:pPr>
    </w:p>
    <w:p w:rsidR="00E66DF7" w:rsidRPr="00E66DF7" w:rsidRDefault="00E66DF7" w:rsidP="00E66DF7">
      <w:pPr>
        <w:pStyle w:val="ListParagraph"/>
        <w:numPr>
          <w:ilvl w:val="1"/>
          <w:numId w:val="2"/>
        </w:numPr>
        <w:spacing w:after="200" w:line="240" w:lineRule="auto"/>
        <w:contextualSpacing w:val="0"/>
        <w:outlineLvl w:val="1"/>
        <w:rPr>
          <w:rFonts w:ascii="Times New Roman" w:eastAsia="Times New Roman" w:hAnsi="Times New Roman" w:cs="Times New Roman"/>
          <w:vanish/>
          <w:sz w:val="24"/>
          <w:szCs w:val="20"/>
        </w:rPr>
      </w:pPr>
    </w:p>
    <w:p w:rsidR="00E66DF7" w:rsidRPr="00E66DF7" w:rsidRDefault="00E66DF7" w:rsidP="00E66DF7">
      <w:pPr>
        <w:pStyle w:val="ListParagraph"/>
        <w:numPr>
          <w:ilvl w:val="1"/>
          <w:numId w:val="2"/>
        </w:numPr>
        <w:spacing w:after="200" w:line="240" w:lineRule="auto"/>
        <w:contextualSpacing w:val="0"/>
        <w:outlineLvl w:val="1"/>
        <w:rPr>
          <w:rFonts w:ascii="Times New Roman" w:eastAsia="Times New Roman" w:hAnsi="Times New Roman" w:cs="Times New Roman"/>
          <w:vanish/>
          <w:sz w:val="24"/>
          <w:szCs w:val="20"/>
        </w:rPr>
      </w:pPr>
    </w:p>
    <w:p w:rsidR="00E66DF7" w:rsidRPr="00E2777E" w:rsidRDefault="00E66DF7" w:rsidP="00E66DF7">
      <w:pPr>
        <w:pStyle w:val="Heading2"/>
      </w:pPr>
      <w:r w:rsidRPr="00BE6BCD">
        <w:t>Subject to Clause 8.9A,</w:t>
      </w:r>
      <w:r>
        <w:t xml:space="preserve"> t</w:t>
      </w:r>
      <w:r w:rsidRPr="00E2777E">
        <w:t xml:space="preserve">he amount (a </w:t>
      </w:r>
      <w:r w:rsidRPr="001A440B">
        <w:rPr>
          <w:b/>
        </w:rPr>
        <w:t>Cost Contribution</w:t>
      </w:r>
      <w:r w:rsidRPr="00E2777E">
        <w:t>) that each Party shall be obliged to bear as its share of the Recoverable Costs, in respect of each Quarter, shall:</w:t>
      </w:r>
    </w:p>
    <w:p w:rsidR="00E66DF7" w:rsidRPr="00700D67" w:rsidRDefault="00E66DF7" w:rsidP="00E66DF7">
      <w:pPr>
        <w:pStyle w:val="Heading3"/>
      </w:pPr>
      <w:r w:rsidRPr="00700D67">
        <w:t>in the case of each DG Party (in its capacity as such), the OTSO Party and each Gas Supplier Party (in its capacity as such), be zero; and</w:t>
      </w:r>
    </w:p>
    <w:p w:rsidR="00E66DF7" w:rsidRPr="00E2777E" w:rsidRDefault="00E66DF7" w:rsidP="00E66DF7">
      <w:pPr>
        <w:pStyle w:val="Heading3"/>
      </w:pPr>
      <w:r w:rsidRPr="00E2777E">
        <w:t>in the case of each other Party, be calculated as follows:</w:t>
      </w:r>
    </w:p>
    <w:p w:rsidR="00E66DF7" w:rsidRPr="00E2777E" w:rsidRDefault="00E66DF7" w:rsidP="00E66DF7">
      <w:pPr>
        <w:ind w:left="720"/>
      </w:pPr>
      <w:r w:rsidRPr="00E2777E">
        <w:object w:dxaOrig="2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1.5pt" o:ole="">
            <v:imagedata r:id="rId7" o:title=""/>
          </v:shape>
          <o:OLEObject Type="Embed" ProgID="Equation.3" ShapeID="_x0000_i1025" DrawAspect="Content" ObjectID="_1549473114" r:id="rId8"/>
        </w:object>
      </w:r>
    </w:p>
    <w:p w:rsidR="00E66DF7" w:rsidRPr="00E2777E" w:rsidRDefault="00E66DF7" w:rsidP="00E66DF7">
      <w:pPr>
        <w:ind w:left="720"/>
      </w:pPr>
      <w:r w:rsidRPr="00E2777E">
        <w:t xml:space="preserve"> where:</w:t>
      </w:r>
    </w:p>
    <w:p w:rsidR="00E66DF7" w:rsidRPr="00E2777E" w:rsidRDefault="00E66DF7" w:rsidP="00E66DF7">
      <w:pPr>
        <w:ind w:left="1418" w:hanging="709"/>
      </w:pPr>
      <w:r w:rsidRPr="001A440B">
        <w:rPr>
          <w:b/>
        </w:rPr>
        <w:t>CC</w:t>
      </w:r>
      <w:r w:rsidRPr="00E2777E">
        <w:tab/>
        <w:t xml:space="preserve">is the relevant Party’s Cost Contribution </w:t>
      </w:r>
      <w:r w:rsidRPr="00BE6BCD">
        <w:t xml:space="preserve">(other than that which is subject to Clause 8.9A) </w:t>
      </w:r>
      <w:r w:rsidRPr="00E2777E">
        <w:t>in respect of that Quarter;</w:t>
      </w:r>
    </w:p>
    <w:p w:rsidR="00E66DF7" w:rsidRPr="00E2777E" w:rsidRDefault="00E66DF7" w:rsidP="00E66DF7">
      <w:pPr>
        <w:ind w:left="1418" w:hanging="709"/>
      </w:pPr>
      <w:r w:rsidRPr="001A440B">
        <w:rPr>
          <w:b/>
        </w:rPr>
        <w:t>N</w:t>
      </w:r>
      <w:r w:rsidRPr="00E2777E">
        <w:tab/>
        <w:t>is, in respect of a DNO Party or an IDNO Party, the aggregate number of Metering Points which each such Party has on its MPAS Registration System; and, in respect of a Supplier Party, the aggregate number of Metering Points against which that Party is registered across all of the MPAS Registration Systems (based, in each case, on the average figure for the three months comprising that Quarter and provided under clause 27.6 of the MRA);</w:t>
      </w:r>
    </w:p>
    <w:p w:rsidR="00E66DF7" w:rsidRPr="00E2777E" w:rsidRDefault="00E66DF7" w:rsidP="00E66DF7">
      <w:pPr>
        <w:ind w:left="1418" w:hanging="709"/>
      </w:pPr>
      <w:r w:rsidRPr="001A440B">
        <w:rPr>
          <w:b/>
        </w:rPr>
        <w:t>TN</w:t>
      </w:r>
      <w:r w:rsidRPr="00E2777E">
        <w:tab/>
        <w:t>is, in respect of each Party and that Quarter, the aggregate number of Metering Points across all of the MPAS Registration Systems (based on the average aggregate figure for the three months comprising that Quarter and provided under clause 27.6 of the MRA); and</w:t>
      </w:r>
    </w:p>
    <w:p w:rsidR="00E66DF7" w:rsidRDefault="00E66DF7" w:rsidP="00E66DF7">
      <w:pPr>
        <w:ind w:left="1418" w:hanging="709"/>
      </w:pPr>
      <w:r w:rsidRPr="001A440B">
        <w:rPr>
          <w:b/>
        </w:rPr>
        <w:t>RC</w:t>
      </w:r>
      <w:r w:rsidRPr="00E2777E">
        <w:tab/>
        <w:t>is the total amount of the Recoverable Costs</w:t>
      </w:r>
      <w:r>
        <w:t xml:space="preserve"> </w:t>
      </w:r>
      <w:r w:rsidRPr="00BE6BCD">
        <w:t>(other than those which are subject to Clause 8.9A)</w:t>
      </w:r>
      <w:r w:rsidRPr="00E2777E">
        <w:t xml:space="preserve"> incurred, or otherwise accounted for, in that Quarter.</w:t>
      </w:r>
    </w:p>
    <w:p w:rsidR="00E66DF7" w:rsidRDefault="00E66DF7" w:rsidP="00E66DF7">
      <w:pPr>
        <w:keepNext/>
        <w:ind w:left="851" w:hanging="851"/>
        <w:jc w:val="both"/>
        <w:outlineLvl w:val="1"/>
        <w:rPr>
          <w:bCs/>
          <w:iCs/>
          <w:lang w:eastAsia="en-GB"/>
        </w:rPr>
      </w:pPr>
      <w:r w:rsidRPr="00E957A9">
        <w:rPr>
          <w:bCs/>
          <w:iCs/>
          <w:lang w:eastAsia="en-GB"/>
        </w:rPr>
        <w:t>8.9A</w:t>
      </w:r>
      <w:r w:rsidRPr="00E957A9">
        <w:rPr>
          <w:bCs/>
          <w:iCs/>
          <w:lang w:eastAsia="en-GB"/>
        </w:rPr>
        <w:tab/>
      </w:r>
      <w:r>
        <w:rPr>
          <w:bCs/>
          <w:iCs/>
          <w:lang w:eastAsia="en-GB"/>
        </w:rPr>
        <w:t xml:space="preserve">In respect of the Recoverable Costs relating to the Theft Risk Assessment Service Arrangements </w:t>
      </w:r>
      <w:r w:rsidRPr="00410092">
        <w:rPr>
          <w:bCs/>
          <w:iCs/>
          <w:lang w:eastAsia="en-GB"/>
        </w:rPr>
        <w:t xml:space="preserve">and/or the Energy Theft Tip-Off Service </w:t>
      </w:r>
      <w:r>
        <w:rPr>
          <w:bCs/>
          <w:iCs/>
          <w:lang w:eastAsia="en-GB"/>
        </w:rPr>
        <w:t xml:space="preserve">(including their development), each </w:t>
      </w:r>
      <w:r>
        <w:rPr>
          <w:bCs/>
          <w:iCs/>
          <w:lang w:eastAsia="en-GB"/>
        </w:rPr>
        <w:lastRenderedPageBreak/>
        <w:t>Party’s Cost Contribution (in respect of each Quarter) shall not be calculated in accordance with Clause 8.9 and shall instead:</w:t>
      </w:r>
    </w:p>
    <w:p w:rsidR="00E66DF7" w:rsidRDefault="00E66DF7" w:rsidP="00E66DF7">
      <w:pPr>
        <w:keepNext/>
        <w:ind w:left="1701" w:hanging="851"/>
        <w:jc w:val="both"/>
        <w:outlineLvl w:val="1"/>
        <w:rPr>
          <w:bCs/>
          <w:iCs/>
          <w:lang w:eastAsia="en-GB"/>
        </w:rPr>
      </w:pPr>
      <w:r>
        <w:rPr>
          <w:bCs/>
          <w:iCs/>
          <w:lang w:eastAsia="en-GB"/>
        </w:rPr>
        <w:t>8.9A.1</w:t>
      </w:r>
      <w:r>
        <w:rPr>
          <w:bCs/>
          <w:iCs/>
          <w:lang w:eastAsia="en-GB"/>
        </w:rPr>
        <w:tab/>
      </w:r>
      <w:r w:rsidRPr="00E957A9">
        <w:rPr>
          <w:bCs/>
          <w:iCs/>
          <w:lang w:eastAsia="en-GB"/>
        </w:rPr>
        <w:t xml:space="preserve">in the case of </w:t>
      </w:r>
      <w:r>
        <w:rPr>
          <w:bCs/>
          <w:iCs/>
          <w:lang w:eastAsia="en-GB"/>
        </w:rPr>
        <w:t>all Parties other than Supplier Parties (in their capacity as Parties other than Supplier Parties)</w:t>
      </w:r>
      <w:r w:rsidRPr="00E957A9">
        <w:rPr>
          <w:bCs/>
          <w:iCs/>
          <w:lang w:eastAsia="en-GB"/>
        </w:rPr>
        <w:t>, be zero; and</w:t>
      </w:r>
    </w:p>
    <w:p w:rsidR="00E66DF7" w:rsidRDefault="00E66DF7" w:rsidP="00E66DF7">
      <w:pPr>
        <w:keepNext/>
        <w:ind w:left="1701" w:hanging="851"/>
        <w:jc w:val="both"/>
        <w:outlineLvl w:val="1"/>
        <w:rPr>
          <w:bCs/>
          <w:iCs/>
          <w:lang w:eastAsia="en-GB"/>
        </w:rPr>
      </w:pPr>
      <w:r>
        <w:rPr>
          <w:bCs/>
          <w:iCs/>
          <w:lang w:eastAsia="en-GB"/>
        </w:rPr>
        <w:t>8.9A.2</w:t>
      </w:r>
      <w:r>
        <w:rPr>
          <w:bCs/>
          <w:iCs/>
          <w:lang w:eastAsia="en-GB"/>
        </w:rPr>
        <w:tab/>
        <w:t>in the case of each Supplier Party (in its capacity as such), be calculated as follows:</w:t>
      </w:r>
    </w:p>
    <w:p w:rsidR="00E66DF7" w:rsidRPr="00355057" w:rsidRDefault="00E66DF7" w:rsidP="00E66DF7">
      <w:pPr>
        <w:keepNext/>
        <w:ind w:left="1701"/>
        <w:jc w:val="both"/>
        <w:outlineLvl w:val="1"/>
        <w:rPr>
          <w:b/>
          <w:bCs/>
          <w:iCs/>
          <w:lang w:eastAsia="en-GB"/>
        </w:rPr>
      </w:pPr>
      <w:r w:rsidRPr="00355057">
        <w:rPr>
          <w:b/>
          <w:bCs/>
          <w:iCs/>
          <w:lang w:eastAsia="en-GB"/>
        </w:rPr>
        <w:t>SC = (N/TN) x TRC</w:t>
      </w:r>
    </w:p>
    <w:p w:rsidR="00E66DF7" w:rsidRDefault="00E66DF7" w:rsidP="00E66DF7">
      <w:pPr>
        <w:keepNext/>
        <w:ind w:left="1701"/>
        <w:jc w:val="both"/>
        <w:outlineLvl w:val="1"/>
        <w:rPr>
          <w:bCs/>
          <w:iCs/>
          <w:lang w:eastAsia="en-GB"/>
        </w:rPr>
      </w:pPr>
      <w:r>
        <w:rPr>
          <w:bCs/>
          <w:iCs/>
          <w:lang w:eastAsia="en-GB"/>
        </w:rPr>
        <w:t>Where:</w:t>
      </w:r>
    </w:p>
    <w:p w:rsidR="00E66DF7" w:rsidRPr="00410092" w:rsidRDefault="00E66DF7" w:rsidP="00E66DF7">
      <w:pPr>
        <w:keepNext/>
        <w:ind w:left="2552" w:hanging="851"/>
        <w:jc w:val="both"/>
        <w:outlineLvl w:val="1"/>
        <w:rPr>
          <w:bCs/>
          <w:iCs/>
          <w:szCs w:val="24"/>
          <w:lang w:eastAsia="en-GB"/>
        </w:rPr>
      </w:pPr>
      <w:r w:rsidRPr="00AC5AF4">
        <w:rPr>
          <w:b/>
          <w:bCs/>
          <w:iCs/>
          <w:lang w:eastAsia="en-GB"/>
        </w:rPr>
        <w:t>SC</w:t>
      </w:r>
      <w:r w:rsidRPr="00AC5AF4">
        <w:rPr>
          <w:b/>
          <w:bCs/>
          <w:iCs/>
          <w:lang w:eastAsia="en-GB"/>
        </w:rPr>
        <w:tab/>
      </w:r>
      <w:r w:rsidRPr="00410092">
        <w:rPr>
          <w:bCs/>
          <w:iCs/>
          <w:szCs w:val="24"/>
          <w:lang w:eastAsia="en-GB"/>
        </w:rPr>
        <w:t>is the relevant Supplier Party’s Cost Contribution in respect of that Quarter and the Recoverable Costs relating to the Theft Risk Assessment Service Arrangements</w:t>
      </w:r>
      <w:r w:rsidRPr="00410092">
        <w:rPr>
          <w:szCs w:val="24"/>
        </w:rPr>
        <w:t xml:space="preserve"> </w:t>
      </w:r>
      <w:r w:rsidRPr="00410092">
        <w:rPr>
          <w:bCs/>
          <w:iCs/>
          <w:szCs w:val="24"/>
          <w:lang w:eastAsia="en-GB"/>
        </w:rPr>
        <w:t>and the Energy Theft Tip-Off Service;</w:t>
      </w:r>
    </w:p>
    <w:p w:rsidR="00E66DF7" w:rsidRDefault="00E66DF7" w:rsidP="00E66DF7">
      <w:pPr>
        <w:keepNext/>
        <w:ind w:left="2552" w:hanging="851"/>
        <w:jc w:val="both"/>
        <w:outlineLvl w:val="1"/>
        <w:rPr>
          <w:bCs/>
          <w:iCs/>
          <w:lang w:eastAsia="en-GB"/>
        </w:rPr>
      </w:pPr>
      <w:r>
        <w:rPr>
          <w:b/>
          <w:bCs/>
          <w:iCs/>
          <w:lang w:eastAsia="en-GB"/>
        </w:rPr>
        <w:t>N</w:t>
      </w:r>
      <w:r w:rsidRPr="00AC5AF4">
        <w:rPr>
          <w:b/>
          <w:bCs/>
          <w:iCs/>
          <w:lang w:eastAsia="en-GB"/>
        </w:rPr>
        <w:tab/>
      </w:r>
      <w:r>
        <w:rPr>
          <w:bCs/>
          <w:iCs/>
          <w:lang w:eastAsia="en-GB"/>
        </w:rPr>
        <w:t>has the same meaning as in Clause 8.9;</w:t>
      </w:r>
    </w:p>
    <w:p w:rsidR="00E66DF7" w:rsidRDefault="00E66DF7" w:rsidP="00E66DF7">
      <w:pPr>
        <w:keepNext/>
        <w:ind w:left="2552" w:hanging="851"/>
        <w:jc w:val="both"/>
        <w:outlineLvl w:val="1"/>
        <w:rPr>
          <w:bCs/>
          <w:iCs/>
          <w:lang w:eastAsia="en-GB"/>
        </w:rPr>
      </w:pPr>
      <w:r>
        <w:rPr>
          <w:b/>
          <w:bCs/>
          <w:iCs/>
          <w:lang w:eastAsia="en-GB"/>
        </w:rPr>
        <w:t>TN</w:t>
      </w:r>
      <w:r>
        <w:rPr>
          <w:b/>
          <w:bCs/>
          <w:iCs/>
          <w:lang w:eastAsia="en-GB"/>
        </w:rPr>
        <w:tab/>
      </w:r>
      <w:r w:rsidRPr="005566BE">
        <w:rPr>
          <w:bCs/>
          <w:iCs/>
          <w:lang w:eastAsia="en-GB"/>
        </w:rPr>
        <w:t>has the same meaning as in Clause 8.9</w:t>
      </w:r>
      <w:r>
        <w:rPr>
          <w:bCs/>
          <w:iCs/>
          <w:lang w:eastAsia="en-GB"/>
        </w:rPr>
        <w:t>; and</w:t>
      </w:r>
    </w:p>
    <w:p w:rsidR="00E66DF7" w:rsidRPr="00410092" w:rsidRDefault="00E66DF7" w:rsidP="00E66DF7">
      <w:pPr>
        <w:keepNext/>
        <w:ind w:left="2552" w:hanging="851"/>
        <w:jc w:val="both"/>
        <w:outlineLvl w:val="1"/>
        <w:rPr>
          <w:bCs/>
          <w:iCs/>
          <w:szCs w:val="24"/>
          <w:lang w:eastAsia="en-GB"/>
        </w:rPr>
      </w:pPr>
      <w:r>
        <w:rPr>
          <w:b/>
          <w:bCs/>
          <w:iCs/>
          <w:lang w:eastAsia="en-GB"/>
        </w:rPr>
        <w:t>TR</w:t>
      </w:r>
      <w:r w:rsidRPr="00AC5AF4">
        <w:rPr>
          <w:b/>
          <w:bCs/>
          <w:iCs/>
          <w:lang w:eastAsia="en-GB"/>
        </w:rPr>
        <w:t>C</w:t>
      </w:r>
      <w:r w:rsidRPr="00AC5AF4">
        <w:rPr>
          <w:b/>
          <w:bCs/>
          <w:iCs/>
          <w:lang w:eastAsia="en-GB"/>
        </w:rPr>
        <w:tab/>
      </w:r>
      <w:r>
        <w:t xml:space="preserve">is the total amount of the Recoverable Costs </w:t>
      </w:r>
      <w:r>
        <w:rPr>
          <w:bCs/>
          <w:iCs/>
          <w:lang w:eastAsia="en-GB"/>
        </w:rPr>
        <w:t xml:space="preserve">relating to the Theft </w:t>
      </w:r>
      <w:r w:rsidRPr="00410092">
        <w:rPr>
          <w:bCs/>
          <w:iCs/>
          <w:szCs w:val="24"/>
          <w:lang w:eastAsia="en-GB"/>
        </w:rPr>
        <w:t xml:space="preserve">Risk Assessment Service Arrangements and/or the Energy Theft Tip-Off Service </w:t>
      </w:r>
      <w:r w:rsidRPr="00410092">
        <w:rPr>
          <w:szCs w:val="24"/>
        </w:rPr>
        <w:t>incurred, or otherwise accounted for, in that Quarter</w:t>
      </w:r>
      <w:r w:rsidRPr="00410092">
        <w:rPr>
          <w:bCs/>
          <w:iCs/>
          <w:szCs w:val="24"/>
          <w:lang w:eastAsia="en-GB"/>
        </w:rPr>
        <w:t>.</w:t>
      </w:r>
    </w:p>
    <w:p w:rsidR="00E66DF7" w:rsidRDefault="00E66DF7" w:rsidP="00E66DF7">
      <w:pPr>
        <w:pStyle w:val="Heading1"/>
        <w:keepNext/>
        <w:numPr>
          <w:ilvl w:val="0"/>
          <w:numId w:val="0"/>
        </w:numPr>
        <w:ind w:left="1440" w:hanging="720"/>
        <w:jc w:val="both"/>
        <w:rPr>
          <w:sz w:val="22"/>
        </w:rPr>
      </w:pPr>
      <w:ins w:id="7" w:author="Lauren Nicholls" w:date="2017-02-24T20:17:00Z">
        <w:r>
          <w:rPr>
            <w:sz w:val="22"/>
          </w:rPr>
          <w:t>8.9B</w:t>
        </w:r>
      </w:ins>
      <w:ins w:id="8" w:author="Lauren Nicholls" w:date="2017-02-24T20:21:00Z">
        <w:r>
          <w:rPr>
            <w:sz w:val="22"/>
          </w:rPr>
          <w:tab/>
        </w:r>
        <w:r w:rsidRPr="00E66DF7">
          <w:rPr>
            <w:rFonts w:asciiTheme="minorHAnsi" w:eastAsiaTheme="minorHAnsi" w:hAnsiTheme="minorHAnsi" w:cstheme="minorBidi"/>
            <w:b w:val="0"/>
            <w:bCs/>
            <w:iCs/>
            <w:caps w:val="0"/>
            <w:sz w:val="22"/>
            <w:szCs w:val="22"/>
            <w:lang w:eastAsia="en-GB"/>
          </w:rPr>
          <w:t xml:space="preserve">The </w:t>
        </w:r>
        <w:r>
          <w:rPr>
            <w:rFonts w:asciiTheme="minorHAnsi" w:eastAsiaTheme="minorHAnsi" w:hAnsiTheme="minorHAnsi" w:cstheme="minorBidi"/>
            <w:b w:val="0"/>
            <w:bCs/>
            <w:iCs/>
            <w:caps w:val="0"/>
            <w:sz w:val="22"/>
            <w:szCs w:val="22"/>
            <w:lang w:eastAsia="en-GB"/>
          </w:rPr>
          <w:t xml:space="preserve">Secretariat shall provide copies of the </w:t>
        </w:r>
      </w:ins>
      <w:ins w:id="9" w:author="Lauren Nicholls" w:date="2017-02-24T20:22:00Z">
        <w:r>
          <w:rPr>
            <w:rFonts w:asciiTheme="minorHAnsi" w:eastAsiaTheme="minorHAnsi" w:hAnsiTheme="minorHAnsi" w:cstheme="minorBidi"/>
            <w:b w:val="0"/>
            <w:bCs/>
            <w:iCs/>
            <w:caps w:val="0"/>
            <w:sz w:val="22"/>
            <w:szCs w:val="22"/>
            <w:lang w:eastAsia="en-GB"/>
          </w:rPr>
          <w:t xml:space="preserve">Metering Point data provided </w:t>
        </w:r>
      </w:ins>
      <w:ins w:id="10" w:author="Lauren Nicholls" w:date="2017-02-24T20:23:00Z">
        <w:r>
          <w:rPr>
            <w:rFonts w:asciiTheme="minorHAnsi" w:eastAsiaTheme="minorHAnsi" w:hAnsiTheme="minorHAnsi" w:cstheme="minorBidi"/>
            <w:b w:val="0"/>
            <w:bCs/>
            <w:iCs/>
            <w:caps w:val="0"/>
            <w:sz w:val="22"/>
            <w:szCs w:val="22"/>
            <w:lang w:eastAsia="en-GB"/>
          </w:rPr>
          <w:t>under clause 27.6 of the MRA to SMICoP Limited within 10 w</w:t>
        </w:r>
        <w:bookmarkStart w:id="11" w:name="_GoBack"/>
        <w:bookmarkEnd w:id="11"/>
        <w:r>
          <w:rPr>
            <w:rFonts w:asciiTheme="minorHAnsi" w:eastAsiaTheme="minorHAnsi" w:hAnsiTheme="minorHAnsi" w:cstheme="minorBidi"/>
            <w:b w:val="0"/>
            <w:bCs/>
            <w:iCs/>
            <w:caps w:val="0"/>
            <w:sz w:val="22"/>
            <w:szCs w:val="22"/>
            <w:lang w:eastAsia="en-GB"/>
          </w:rPr>
          <w:t>orking days of the end of each calendar month.</w:t>
        </w:r>
      </w:ins>
    </w:p>
    <w:bookmarkEnd w:id="0"/>
    <w:bookmarkEnd w:id="1"/>
    <w:bookmarkEnd w:id="2"/>
    <w:bookmarkEnd w:id="3"/>
    <w:bookmarkEnd w:id="4"/>
    <w:bookmarkEnd w:id="5"/>
    <w:bookmarkEnd w:id="6"/>
    <w:p w:rsidR="003946BE" w:rsidRPr="0091092F" w:rsidRDefault="003946BE" w:rsidP="00E66DF7">
      <w:pPr>
        <w:pStyle w:val="Heading1"/>
        <w:keepNext/>
        <w:numPr>
          <w:ilvl w:val="0"/>
          <w:numId w:val="0"/>
        </w:numPr>
        <w:jc w:val="both"/>
        <w:rPr>
          <w:sz w:val="22"/>
        </w:rPr>
      </w:pPr>
    </w:p>
    <w:sectPr w:rsidR="003946BE" w:rsidRPr="0091092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6BE" w:rsidRDefault="003946BE" w:rsidP="003946BE">
      <w:pPr>
        <w:spacing w:after="0" w:line="240" w:lineRule="auto"/>
      </w:pPr>
      <w:r>
        <w:separator/>
      </w:r>
    </w:p>
  </w:endnote>
  <w:endnote w:type="continuationSeparator" w:id="0">
    <w:p w:rsidR="003946BE" w:rsidRDefault="003946BE" w:rsidP="00394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6BE" w:rsidRDefault="003946BE" w:rsidP="003946BE">
      <w:pPr>
        <w:spacing w:after="0" w:line="240" w:lineRule="auto"/>
      </w:pPr>
      <w:r>
        <w:separator/>
      </w:r>
    </w:p>
  </w:footnote>
  <w:footnote w:type="continuationSeparator" w:id="0">
    <w:p w:rsidR="003946BE" w:rsidRDefault="003946BE" w:rsidP="003946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8B6187"/>
    <w:multiLevelType w:val="multilevel"/>
    <w:tmpl w:val="E33C1D84"/>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b w:val="0"/>
        <w:i w:val="0"/>
        <w:sz w:val="22"/>
        <w:szCs w:val="22"/>
      </w:rPr>
    </w:lvl>
    <w:lvl w:ilvl="2">
      <w:start w:val="1"/>
      <w:numFmt w:val="decimal"/>
      <w:lvlText w:val="%1.%2.%3"/>
      <w:lvlJc w:val="left"/>
      <w:pPr>
        <w:tabs>
          <w:tab w:val="num" w:pos="1440"/>
        </w:tabs>
        <w:ind w:left="1440" w:hanging="720"/>
      </w:pPr>
      <w:rPr>
        <w:rFonts w:hint="default"/>
      </w:rPr>
    </w:lvl>
    <w:lvl w:ilvl="3">
      <w:start w:val="1"/>
      <w:numFmt w:val="upperLetter"/>
      <w:lvlText w:val="(%4)"/>
      <w:lvlJc w:val="left"/>
      <w:pPr>
        <w:tabs>
          <w:tab w:val="num" w:pos="2160"/>
        </w:tabs>
        <w:ind w:left="216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600A3009"/>
    <w:multiLevelType w:val="multilevel"/>
    <w:tmpl w:val="BA468804"/>
    <w:lvl w:ilvl="0">
      <w:start w:val="1"/>
      <w:numFmt w:val="decimal"/>
      <w:pStyle w:val="Heading1"/>
      <w:lvlText w:val="%1"/>
      <w:lvlJc w:val="left"/>
      <w:pPr>
        <w:ind w:left="432" w:hanging="432"/>
      </w:pPr>
      <w:rPr>
        <w:rFonts w:hint="default"/>
      </w:rPr>
    </w:lvl>
    <w:lvl w:ilvl="1">
      <w:start w:val="2"/>
      <w:numFmt w:val="decimal"/>
      <w:pStyle w:val="Heading2"/>
      <w:lvlText w:val="%1.%2"/>
      <w:lvlJc w:val="left"/>
      <w:pPr>
        <w:ind w:left="576" w:hanging="57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rPr>
        <w:rFonts w:hint="default"/>
        <w:b w: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 Nicholls">
    <w15:presenceInfo w15:providerId="AD" w15:userId="S-1-5-21-1220945662-1229272821-1417001333-4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6BE"/>
    <w:rsid w:val="00206A00"/>
    <w:rsid w:val="003946BE"/>
    <w:rsid w:val="003948AE"/>
    <w:rsid w:val="007554B9"/>
    <w:rsid w:val="00E66D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0AEE5"/>
  <w15:chartTrackingRefBased/>
  <w15:docId w15:val="{A19F2168-45B2-413A-91E1-8A789C7AE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aliases w:val="JPW-num-section"/>
    <w:basedOn w:val="Normal"/>
    <w:next w:val="BodyText"/>
    <w:link w:val="Heading1Char"/>
    <w:qFormat/>
    <w:rsid w:val="003946BE"/>
    <w:pPr>
      <w:numPr>
        <w:numId w:val="2"/>
      </w:numPr>
      <w:spacing w:after="200" w:line="240" w:lineRule="auto"/>
      <w:outlineLvl w:val="0"/>
    </w:pPr>
    <w:rPr>
      <w:rFonts w:ascii="Times New Roman" w:eastAsia="Times New Roman" w:hAnsi="Times New Roman" w:cs="Times New Roman"/>
      <w:b/>
      <w:caps/>
      <w:sz w:val="24"/>
      <w:szCs w:val="20"/>
    </w:rPr>
  </w:style>
  <w:style w:type="paragraph" w:styleId="Heading2">
    <w:name w:val="heading 2"/>
    <w:aliases w:val="h2"/>
    <w:basedOn w:val="Normal"/>
    <w:next w:val="BodyText"/>
    <w:link w:val="Heading2Char"/>
    <w:qFormat/>
    <w:rsid w:val="003946BE"/>
    <w:pPr>
      <w:numPr>
        <w:ilvl w:val="1"/>
        <w:numId w:val="2"/>
      </w:numPr>
      <w:spacing w:after="200" w:line="240" w:lineRule="auto"/>
      <w:outlineLvl w:val="1"/>
    </w:pPr>
    <w:rPr>
      <w:rFonts w:ascii="Times New Roman" w:eastAsia="Times New Roman" w:hAnsi="Times New Roman" w:cs="Times New Roman"/>
      <w:sz w:val="24"/>
      <w:szCs w:val="20"/>
    </w:rPr>
  </w:style>
  <w:style w:type="paragraph" w:styleId="Heading3">
    <w:name w:val="heading 3"/>
    <w:basedOn w:val="Normal"/>
    <w:next w:val="BodyText"/>
    <w:link w:val="Heading3Char"/>
    <w:qFormat/>
    <w:rsid w:val="003946BE"/>
    <w:pPr>
      <w:numPr>
        <w:ilvl w:val="2"/>
        <w:numId w:val="2"/>
      </w:numPr>
      <w:spacing w:after="200" w:line="240" w:lineRule="auto"/>
      <w:outlineLvl w:val="2"/>
    </w:pPr>
    <w:rPr>
      <w:rFonts w:ascii="Times New Roman" w:eastAsia="Times New Roman" w:hAnsi="Times New Roman" w:cs="Times New Roman"/>
      <w:sz w:val="24"/>
      <w:szCs w:val="20"/>
    </w:rPr>
  </w:style>
  <w:style w:type="paragraph" w:styleId="Heading4">
    <w:name w:val="heading 4"/>
    <w:basedOn w:val="Normal"/>
    <w:next w:val="BodyText"/>
    <w:link w:val="Heading4Char"/>
    <w:qFormat/>
    <w:rsid w:val="003946BE"/>
    <w:pPr>
      <w:numPr>
        <w:ilvl w:val="3"/>
        <w:numId w:val="2"/>
      </w:numPr>
      <w:spacing w:after="200" w:line="240" w:lineRule="auto"/>
      <w:outlineLvl w:val="3"/>
    </w:pPr>
    <w:rPr>
      <w:rFonts w:ascii="Times New Roman" w:eastAsia="Times New Roman" w:hAnsi="Times New Roman" w:cs="Times New Roman"/>
      <w:sz w:val="24"/>
      <w:szCs w:val="20"/>
    </w:rPr>
  </w:style>
  <w:style w:type="paragraph" w:styleId="Heading5">
    <w:name w:val="heading 5"/>
    <w:basedOn w:val="Normal"/>
    <w:next w:val="BodyText"/>
    <w:link w:val="Heading5Char"/>
    <w:qFormat/>
    <w:rsid w:val="003946BE"/>
    <w:pPr>
      <w:numPr>
        <w:ilvl w:val="4"/>
        <w:numId w:val="2"/>
      </w:numPr>
      <w:spacing w:after="200" w:line="240" w:lineRule="auto"/>
      <w:outlineLvl w:val="4"/>
    </w:pPr>
    <w:rPr>
      <w:rFonts w:ascii="Times New Roman" w:eastAsia="Times New Roman" w:hAnsi="Times New Roman" w:cs="Times New Roman"/>
      <w:sz w:val="24"/>
      <w:szCs w:val="20"/>
    </w:rPr>
  </w:style>
  <w:style w:type="paragraph" w:styleId="Heading6">
    <w:name w:val="heading 6"/>
    <w:basedOn w:val="Normal"/>
    <w:next w:val="BodyText"/>
    <w:link w:val="Heading6Char"/>
    <w:qFormat/>
    <w:rsid w:val="003946BE"/>
    <w:pPr>
      <w:numPr>
        <w:ilvl w:val="5"/>
        <w:numId w:val="2"/>
      </w:numPr>
      <w:spacing w:after="200" w:line="240" w:lineRule="auto"/>
      <w:outlineLvl w:val="5"/>
    </w:pPr>
    <w:rPr>
      <w:rFonts w:ascii="Times New Roman" w:eastAsia="Times New Roman" w:hAnsi="Times New Roman" w:cs="Times New Roman"/>
      <w:sz w:val="24"/>
      <w:szCs w:val="20"/>
    </w:rPr>
  </w:style>
  <w:style w:type="paragraph" w:styleId="Heading7">
    <w:name w:val="heading 7"/>
    <w:basedOn w:val="Normal"/>
    <w:next w:val="BodyText"/>
    <w:link w:val="Heading7Char"/>
    <w:qFormat/>
    <w:rsid w:val="003946BE"/>
    <w:pPr>
      <w:numPr>
        <w:ilvl w:val="6"/>
        <w:numId w:val="2"/>
      </w:numPr>
      <w:spacing w:after="200" w:line="240" w:lineRule="auto"/>
      <w:outlineLvl w:val="6"/>
    </w:pPr>
    <w:rPr>
      <w:rFonts w:ascii="Times New Roman" w:eastAsia="Times New Roman" w:hAnsi="Times New Roman" w:cs="Times New Roman"/>
      <w:sz w:val="24"/>
      <w:szCs w:val="20"/>
    </w:rPr>
  </w:style>
  <w:style w:type="paragraph" w:styleId="Heading8">
    <w:name w:val="heading 8"/>
    <w:basedOn w:val="Normal"/>
    <w:next w:val="BodyText"/>
    <w:link w:val="Heading8Char"/>
    <w:qFormat/>
    <w:rsid w:val="003946BE"/>
    <w:pPr>
      <w:numPr>
        <w:ilvl w:val="7"/>
        <w:numId w:val="2"/>
      </w:numPr>
      <w:spacing w:after="200" w:line="240" w:lineRule="auto"/>
      <w:outlineLvl w:val="7"/>
    </w:pPr>
    <w:rPr>
      <w:rFonts w:ascii="Times New Roman" w:eastAsia="Times New Roman" w:hAnsi="Times New Roman" w:cs="Times New Roman"/>
      <w:sz w:val="24"/>
      <w:szCs w:val="20"/>
    </w:rPr>
  </w:style>
  <w:style w:type="paragraph" w:styleId="Heading9">
    <w:name w:val="heading 9"/>
    <w:basedOn w:val="Normal"/>
    <w:next w:val="BodyText"/>
    <w:link w:val="Heading9Char"/>
    <w:qFormat/>
    <w:rsid w:val="003946BE"/>
    <w:pPr>
      <w:numPr>
        <w:ilvl w:val="8"/>
        <w:numId w:val="2"/>
      </w:numPr>
      <w:spacing w:after="200" w:line="240" w:lineRule="auto"/>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aliases w:val="JPW-num-section Char"/>
    <w:basedOn w:val="DefaultParagraphFont"/>
    <w:link w:val="Heading1"/>
    <w:rsid w:val="003946BE"/>
    <w:rPr>
      <w:rFonts w:ascii="Times New Roman" w:eastAsia="Times New Roman" w:hAnsi="Times New Roman" w:cs="Times New Roman"/>
      <w:b/>
      <w:caps/>
      <w:sz w:val="24"/>
      <w:szCs w:val="20"/>
    </w:rPr>
  </w:style>
  <w:style w:type="character" w:customStyle="1" w:styleId="Heading2Char">
    <w:name w:val="Heading 2 Char"/>
    <w:aliases w:val="h2 Char"/>
    <w:basedOn w:val="DefaultParagraphFont"/>
    <w:link w:val="Heading2"/>
    <w:rsid w:val="003946BE"/>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3946BE"/>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3946BE"/>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3946BE"/>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3946BE"/>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3946BE"/>
    <w:rPr>
      <w:rFonts w:ascii="Times New Roman" w:eastAsia="Times New Roman" w:hAnsi="Times New Roman" w:cs="Times New Roman"/>
      <w:sz w:val="24"/>
      <w:szCs w:val="20"/>
    </w:rPr>
  </w:style>
  <w:style w:type="character" w:customStyle="1" w:styleId="Heading8Char">
    <w:name w:val="Heading 8 Char"/>
    <w:basedOn w:val="DefaultParagraphFont"/>
    <w:link w:val="Heading8"/>
    <w:rsid w:val="003946BE"/>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3946BE"/>
    <w:rPr>
      <w:rFonts w:ascii="Times New Roman" w:eastAsia="Times New Roman" w:hAnsi="Times New Roman" w:cs="Times New Roman"/>
      <w:sz w:val="24"/>
      <w:szCs w:val="20"/>
    </w:rPr>
  </w:style>
  <w:style w:type="character" w:styleId="FootnoteReference">
    <w:name w:val="footnote reference"/>
    <w:semiHidden/>
    <w:rsid w:val="003946BE"/>
    <w:rPr>
      <w:rFonts w:ascii="Times New Roman" w:hAnsi="Times New Roman"/>
      <w:sz w:val="20"/>
      <w:vertAlign w:val="superscript"/>
    </w:rPr>
  </w:style>
  <w:style w:type="paragraph" w:styleId="FootnoteText">
    <w:name w:val="footnote text"/>
    <w:basedOn w:val="Normal"/>
    <w:link w:val="FootnoteTextChar"/>
    <w:semiHidden/>
    <w:rsid w:val="003946BE"/>
    <w:pPr>
      <w:tabs>
        <w:tab w:val="left" w:pos="720"/>
        <w:tab w:val="left" w:pos="1440"/>
        <w:tab w:val="left" w:pos="2160"/>
        <w:tab w:val="left" w:pos="2880"/>
        <w:tab w:val="left" w:pos="3600"/>
        <w:tab w:val="left" w:pos="4320"/>
        <w:tab w:val="left" w:pos="5040"/>
        <w:tab w:val="right" w:pos="9029"/>
      </w:tabs>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946BE"/>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3946BE"/>
    <w:pPr>
      <w:spacing w:after="120"/>
    </w:pPr>
  </w:style>
  <w:style w:type="character" w:customStyle="1" w:styleId="BodyTextChar">
    <w:name w:val="Body Text Char"/>
    <w:basedOn w:val="DefaultParagraphFont"/>
    <w:link w:val="BodyText"/>
    <w:uiPriority w:val="99"/>
    <w:semiHidden/>
    <w:rsid w:val="003946BE"/>
  </w:style>
  <w:style w:type="paragraph" w:styleId="ListParagraph">
    <w:name w:val="List Paragraph"/>
    <w:basedOn w:val="Normal"/>
    <w:uiPriority w:val="34"/>
    <w:qFormat/>
    <w:rsid w:val="003946BE"/>
    <w:pPr>
      <w:ind w:left="720"/>
      <w:contextualSpacing/>
    </w:pPr>
  </w:style>
  <w:style w:type="paragraph" w:styleId="BalloonText">
    <w:name w:val="Balloon Text"/>
    <w:basedOn w:val="Normal"/>
    <w:link w:val="BalloonTextChar"/>
    <w:uiPriority w:val="99"/>
    <w:semiHidden/>
    <w:unhideWhenUsed/>
    <w:rsid w:val="00394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6BE"/>
    <w:rPr>
      <w:rFonts w:ascii="Segoe UI" w:hAnsi="Segoe UI" w:cs="Segoe UI"/>
      <w:sz w:val="18"/>
      <w:szCs w:val="18"/>
    </w:rPr>
  </w:style>
  <w:style w:type="paragraph" w:customStyle="1" w:styleId="DCSubHeading1Level2">
    <w:name w:val="DC Sub Heading 1 Level 2"/>
    <w:basedOn w:val="Normal"/>
    <w:link w:val="DCSubHeading1Level2Char"/>
    <w:qFormat/>
    <w:rsid w:val="00E66DF7"/>
    <w:pPr>
      <w:spacing w:after="240" w:line="360" w:lineRule="auto"/>
    </w:pPr>
    <w:rPr>
      <w:rFonts w:ascii="Times New Roman Bold" w:eastAsia="Times New Roman" w:hAnsi="Times New Roman Bold" w:cs="Times New Roman"/>
      <w:b/>
      <w:sz w:val="24"/>
    </w:rPr>
  </w:style>
  <w:style w:type="character" w:customStyle="1" w:styleId="DCSubHeading1Level2Char">
    <w:name w:val="DC Sub Heading 1 Level 2 Char"/>
    <w:basedOn w:val="DefaultParagraphFont"/>
    <w:link w:val="DCSubHeading1Level2"/>
    <w:locked/>
    <w:rsid w:val="00E66DF7"/>
    <w:rPr>
      <w:rFonts w:ascii="Times New Roman Bold" w:eastAsia="Times New Roman" w:hAnsi="Times New Roman Bold"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405</Words>
  <Characters>2315</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
      <vt:lpstr/>
      <vt:lpstr/>
      <vt:lpstr/>
      <vt:lpstr/>
      <vt:lpstr/>
      <vt:lpstr/>
      <vt:lpstr/>
      <vt:lpstr/>
      <vt:lpstr/>
      <vt:lpstr/>
      <vt:lpstr/>
      <vt:lpstr/>
      <vt:lpstr/>
      <vt:lpstr/>
      <vt:lpstr/>
      <vt:lpstr/>
      <vt:lpstr/>
      <vt:lpstr/>
      <vt:lpstr/>
      <vt:lpstr/>
      <vt:lpstr>Attachment 1 – Amendments to SPAA Main Body, Clause 21:</vt:lpstr>
      <vt:lpstr>AUDIT AND RECORDS</vt:lpstr>
      <vt:lpstr>    On request by SPAA EC each Party shall ensure that any auditor appointed by SPAA</vt:lpstr>
      <vt:lpstr>        any records maintained by that Party in relation to any Supply Point for which i</vt:lpstr>
      <vt:lpstr>        any records maintained by it in relation to any Supply Point comprised in its Ga</vt:lpstr>
      <vt:lpstr>        any software, hardware, data or information held by the Party or its agents wher</vt:lpstr>
      <vt:lpstr>        the Party’s Premises.</vt:lpstr>
      <vt:lpstr>    Each Transporter shall provide the Secretary with a report detailing the total n</vt:lpstr>
      <vt:lpstr>    The Secretary confirms that it shall not disclose details of any Report delivere</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Nicholls</dc:creator>
  <cp:keywords/>
  <dc:description/>
  <cp:lastModifiedBy>Lauren Nicholls</cp:lastModifiedBy>
  <cp:revision>3</cp:revision>
  <dcterms:created xsi:type="dcterms:W3CDTF">2017-02-24T20:15:00Z</dcterms:created>
  <dcterms:modified xsi:type="dcterms:W3CDTF">2017-02-24T20:25:00Z</dcterms:modified>
</cp:coreProperties>
</file>