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5A8D6" w14:textId="07237C80" w:rsidR="001313AC" w:rsidRPr="001313AC" w:rsidRDefault="00695BF3" w:rsidP="001313AC">
      <w:pPr>
        <w:pStyle w:val="GSTitle"/>
        <w:rPr>
          <w:rFonts w:eastAsia="Calibri"/>
        </w:rPr>
      </w:pPr>
      <w:r>
        <w:rPr>
          <w:rFonts w:eastAsia="Calibri"/>
        </w:rPr>
        <w:t>DCUSA Panel Meeting</w:t>
      </w:r>
      <w:r w:rsidR="00465A35">
        <w:rPr>
          <w:rFonts w:eastAsia="Calibri"/>
        </w:rPr>
        <w:t xml:space="preserve"> 125</w:t>
      </w:r>
    </w:p>
    <w:p w14:paraId="56ABCA15" w14:textId="76E0C1D0" w:rsidR="001313AC" w:rsidRPr="001313AC" w:rsidRDefault="00465A35" w:rsidP="001313AC">
      <w:pPr>
        <w:pStyle w:val="Subtitle"/>
        <w:rPr>
          <w:rFonts w:eastAsia="Calibri"/>
        </w:rPr>
      </w:pPr>
      <w:r>
        <w:rPr>
          <w:rFonts w:eastAsia="Calibri"/>
        </w:rPr>
        <w:t>16</w:t>
      </w:r>
      <w:r w:rsidR="001313AC" w:rsidRPr="001313AC">
        <w:rPr>
          <w:rFonts w:eastAsia="Calibri"/>
        </w:rPr>
        <w:t xml:space="preserve"> </w:t>
      </w:r>
      <w:r>
        <w:rPr>
          <w:rFonts w:eastAsia="Calibri"/>
        </w:rPr>
        <w:t>November 2016 at 10</w:t>
      </w:r>
      <w:r w:rsidR="001313AC" w:rsidRPr="001313AC">
        <w:rPr>
          <w:rFonts w:eastAsia="Calibri"/>
        </w:rPr>
        <w:t>:</w:t>
      </w:r>
      <w:r>
        <w:rPr>
          <w:rFonts w:eastAsia="Calibri"/>
        </w:rPr>
        <w:t>00</w:t>
      </w:r>
    </w:p>
    <w:p w14:paraId="17747D92" w14:textId="326E4003" w:rsidR="001313AC" w:rsidRPr="001313AC" w:rsidRDefault="00465A35" w:rsidP="001313AC">
      <w:pPr>
        <w:pStyle w:val="Subtitle"/>
        <w:rPr>
          <w:rFonts w:eastAsia="Calibri"/>
        </w:rPr>
      </w:pPr>
      <w:r w:rsidRPr="00611052">
        <w:t>ElectraLink, Ground Floor, Grafton House, 2-3 Golden Square, London W1F 9HR</w:t>
      </w:r>
    </w:p>
    <w:tbl>
      <w:tblPr>
        <w:tblStyle w:val="GSTable"/>
        <w:tblW w:w="4946" w:type="pct"/>
        <w:tblInd w:w="108" w:type="dxa"/>
        <w:tblLook w:val="04A0" w:firstRow="1" w:lastRow="0" w:firstColumn="1" w:lastColumn="0" w:noHBand="0" w:noVBand="1"/>
      </w:tblPr>
      <w:tblGrid>
        <w:gridCol w:w="3099"/>
        <w:gridCol w:w="3099"/>
        <w:gridCol w:w="3326"/>
      </w:tblGrid>
      <w:tr w:rsidR="001A7856" w:rsidRPr="00EC23C1" w14:paraId="354E0A35" w14:textId="77777777" w:rsidTr="0070414E">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1627" w:type="pct"/>
          </w:tcPr>
          <w:p w14:paraId="6F1C0BA9" w14:textId="34AD439D" w:rsidR="001A7856" w:rsidRPr="00EC23C1" w:rsidRDefault="000D6FDD" w:rsidP="00891246">
            <w:pPr>
              <w:pStyle w:val="TableHeaderWhite"/>
              <w:rPr>
                <w:sz w:val="22"/>
              </w:rPr>
            </w:pPr>
            <w:r>
              <w:rPr>
                <w:sz w:val="22"/>
              </w:rPr>
              <w:t>Attendee</w:t>
            </w:r>
          </w:p>
        </w:tc>
        <w:tc>
          <w:tcPr>
            <w:tcW w:w="1627" w:type="pct"/>
            <w:noWrap/>
          </w:tcPr>
          <w:p w14:paraId="40D97AA7" w14:textId="66A2C700" w:rsidR="001A7856" w:rsidRPr="00EC23C1" w:rsidRDefault="000D6FDD" w:rsidP="00891246">
            <w:pPr>
              <w:pStyle w:val="TableHeaderWhite"/>
              <w:cnfStyle w:val="100000000000" w:firstRow="1" w:lastRow="0" w:firstColumn="0" w:lastColumn="0" w:oddVBand="0" w:evenVBand="0" w:oddHBand="0" w:evenHBand="0" w:firstRowFirstColumn="0" w:firstRowLastColumn="0" w:lastRowFirstColumn="0" w:lastRowLastColumn="0"/>
              <w:rPr>
                <w:b w:val="0"/>
                <w:sz w:val="22"/>
              </w:rPr>
            </w:pPr>
            <w:r>
              <w:rPr>
                <w:b w:val="0"/>
                <w:sz w:val="22"/>
              </w:rPr>
              <w:t xml:space="preserve">Representing </w:t>
            </w:r>
          </w:p>
        </w:tc>
        <w:tc>
          <w:tcPr>
            <w:tcW w:w="1746" w:type="pct"/>
          </w:tcPr>
          <w:p w14:paraId="68197FF0" w14:textId="774B1D26" w:rsidR="001A7856" w:rsidRPr="00EC23C1" w:rsidRDefault="000D6FDD" w:rsidP="00891246">
            <w:pPr>
              <w:pStyle w:val="TableHeaderWhite"/>
              <w:cnfStyle w:val="100000000000" w:firstRow="1" w:lastRow="0" w:firstColumn="0" w:lastColumn="0" w:oddVBand="0" w:evenVBand="0" w:oddHBand="0" w:evenHBand="0" w:firstRowFirstColumn="0" w:firstRowLastColumn="0" w:lastRowFirstColumn="0" w:lastRowLastColumn="0"/>
              <w:rPr>
                <w:b w:val="0"/>
                <w:sz w:val="22"/>
              </w:rPr>
            </w:pPr>
            <w:r>
              <w:rPr>
                <w:b w:val="0"/>
                <w:sz w:val="22"/>
              </w:rPr>
              <w:t>Company</w:t>
            </w:r>
          </w:p>
        </w:tc>
      </w:tr>
      <w:tr w:rsidR="00CF2347" w:rsidRPr="00EC23C1" w14:paraId="3E24FC1E" w14:textId="77777777" w:rsidTr="00CF2347">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3"/>
          </w:tcPr>
          <w:p w14:paraId="7C1EA175" w14:textId="588E78BA" w:rsidR="00CF2347" w:rsidRPr="00CF2347" w:rsidRDefault="00CF2347" w:rsidP="000D6FDD">
            <w:pPr>
              <w:pStyle w:val="TableText"/>
              <w:rPr>
                <w:b/>
              </w:rPr>
            </w:pPr>
            <w:r w:rsidRPr="00CF2347">
              <w:rPr>
                <w:b/>
              </w:rPr>
              <w:t>Panel Members</w:t>
            </w:r>
          </w:p>
        </w:tc>
      </w:tr>
      <w:tr w:rsidR="000D6FDD" w:rsidRPr="00EC23C1" w14:paraId="72D5C101"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4BE4E797" w14:textId="7AEAC0A6" w:rsidR="000D6FDD" w:rsidRPr="00AE6180" w:rsidRDefault="000D6FDD" w:rsidP="000D6FDD">
            <w:pPr>
              <w:pStyle w:val="TableText"/>
              <w:rPr>
                <w:color w:val="4D4D4D"/>
                <w:sz w:val="22"/>
              </w:rPr>
            </w:pPr>
            <w:r w:rsidRPr="00AE6180">
              <w:rPr>
                <w:color w:val="4D4D4D"/>
                <w:sz w:val="22"/>
              </w:rPr>
              <w:t xml:space="preserve">Kevin Woollard [KW] </w:t>
            </w:r>
            <w:r w:rsidR="00CF2347" w:rsidRPr="00AE6180">
              <w:rPr>
                <w:color w:val="4D4D4D"/>
                <w:sz w:val="22"/>
              </w:rPr>
              <w:t>(Chair)</w:t>
            </w:r>
          </w:p>
        </w:tc>
        <w:tc>
          <w:tcPr>
            <w:tcW w:w="1627" w:type="pct"/>
            <w:noWrap/>
          </w:tcPr>
          <w:p w14:paraId="7BF98A01" w14:textId="502592C4" w:rsidR="000D6FDD" w:rsidRPr="00AE6180" w:rsidRDefault="00D207F8"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Panel</w:t>
            </w:r>
            <w:r w:rsidR="00CF2347" w:rsidRPr="00AE6180">
              <w:rPr>
                <w:b w:val="0"/>
                <w:color w:val="4D4D4D"/>
                <w:sz w:val="22"/>
              </w:rPr>
              <w:t xml:space="preserve"> Member</w:t>
            </w:r>
          </w:p>
        </w:tc>
        <w:tc>
          <w:tcPr>
            <w:tcW w:w="1746" w:type="pct"/>
          </w:tcPr>
          <w:p w14:paraId="0DEA5BF0" w14:textId="65C52138" w:rsidR="000D6FDD" w:rsidRPr="00AE6180" w:rsidRDefault="000D6FDD"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DCUSA Ltd</w:t>
            </w:r>
          </w:p>
        </w:tc>
      </w:tr>
      <w:tr w:rsidR="000D6FDD" w:rsidRPr="00EC23C1" w14:paraId="4FBB5FCA"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2B2E7B09" w14:textId="1FF22117" w:rsidR="000D6FDD" w:rsidRPr="00AE6180" w:rsidRDefault="000D6FDD" w:rsidP="000D6FDD">
            <w:pPr>
              <w:pStyle w:val="TableText"/>
              <w:rPr>
                <w:color w:val="4D4D4D"/>
                <w:sz w:val="22"/>
              </w:rPr>
            </w:pPr>
            <w:r w:rsidRPr="00AE6180">
              <w:rPr>
                <w:color w:val="4D4D4D"/>
                <w:sz w:val="22"/>
              </w:rPr>
              <w:t>Alex Travel</w:t>
            </w:r>
            <w:r w:rsidR="00C1284E" w:rsidRPr="00AE6180">
              <w:rPr>
                <w:color w:val="4D4D4D"/>
                <w:sz w:val="22"/>
              </w:rPr>
              <w:t xml:space="preserve"> [AT]</w:t>
            </w:r>
          </w:p>
        </w:tc>
        <w:tc>
          <w:tcPr>
            <w:tcW w:w="1627" w:type="pct"/>
            <w:noWrap/>
          </w:tcPr>
          <w:p w14:paraId="0D5A33C2" w14:textId="6DDF3A50" w:rsidR="000D6FDD" w:rsidRPr="00AE6180" w:rsidRDefault="000D6FDD" w:rsidP="000D6FDD">
            <w:pPr>
              <w:pStyle w:val="TableText"/>
              <w:tabs>
                <w:tab w:val="left" w:pos="2220"/>
              </w:tabs>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Panel Member</w:t>
            </w:r>
          </w:p>
        </w:tc>
        <w:tc>
          <w:tcPr>
            <w:tcW w:w="1746" w:type="pct"/>
          </w:tcPr>
          <w:p w14:paraId="58805EA2" w14:textId="7DF1552E"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14CFD8FD"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030E77EA" w14:textId="2748AF9A" w:rsidR="000D6FDD" w:rsidRPr="00AE6180" w:rsidRDefault="000D6FDD" w:rsidP="000D6FDD">
            <w:pPr>
              <w:spacing w:before="40" w:after="60"/>
              <w:rPr>
                <w:b w:val="0"/>
                <w:sz w:val="22"/>
              </w:rPr>
            </w:pPr>
            <w:r w:rsidRPr="00AE6180">
              <w:rPr>
                <w:b w:val="0"/>
                <w:sz w:val="22"/>
              </w:rPr>
              <w:t xml:space="preserve">John Lawton [JL] </w:t>
            </w:r>
          </w:p>
        </w:tc>
        <w:tc>
          <w:tcPr>
            <w:tcW w:w="1627" w:type="pct"/>
            <w:noWrap/>
          </w:tcPr>
          <w:p w14:paraId="6256BAA6" w14:textId="2A855D0C"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Panel Member</w:t>
            </w:r>
          </w:p>
        </w:tc>
        <w:tc>
          <w:tcPr>
            <w:tcW w:w="1746" w:type="pct"/>
          </w:tcPr>
          <w:p w14:paraId="34434C38" w14:textId="594F4E61"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74A93345"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710CDB1B" w14:textId="527EC1D8" w:rsidR="000D6FDD" w:rsidRPr="00AE6180" w:rsidRDefault="000D6FDD" w:rsidP="000D6FDD">
            <w:pPr>
              <w:spacing w:before="40" w:after="60"/>
              <w:rPr>
                <w:b w:val="0"/>
                <w:sz w:val="22"/>
              </w:rPr>
            </w:pPr>
            <w:r w:rsidRPr="00AE6180">
              <w:rPr>
                <w:b w:val="0"/>
                <w:sz w:val="22"/>
              </w:rPr>
              <w:t>Julia Haughey [JH]</w:t>
            </w:r>
          </w:p>
        </w:tc>
        <w:tc>
          <w:tcPr>
            <w:tcW w:w="1627" w:type="pct"/>
            <w:noWrap/>
          </w:tcPr>
          <w:p w14:paraId="04C410D2" w14:textId="63DF56CE"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Panel Member</w:t>
            </w:r>
          </w:p>
        </w:tc>
        <w:tc>
          <w:tcPr>
            <w:tcW w:w="1746" w:type="pct"/>
          </w:tcPr>
          <w:p w14:paraId="70C5F086" w14:textId="0A1206CA"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3287643C"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1AA2F84F" w14:textId="709B20B6" w:rsidR="000D6FDD" w:rsidRPr="00AE6180" w:rsidRDefault="000D6FDD" w:rsidP="000D6FDD">
            <w:pPr>
              <w:spacing w:before="40" w:after="60"/>
              <w:rPr>
                <w:b w:val="0"/>
                <w:sz w:val="22"/>
              </w:rPr>
            </w:pPr>
            <w:r w:rsidRPr="00AE6180">
              <w:rPr>
                <w:b w:val="0"/>
                <w:sz w:val="22"/>
              </w:rPr>
              <w:t>Peter Waymont [PT]</w:t>
            </w:r>
          </w:p>
        </w:tc>
        <w:tc>
          <w:tcPr>
            <w:tcW w:w="1627" w:type="pct"/>
            <w:tcBorders>
              <w:bottom w:val="single" w:sz="4" w:space="0" w:color="auto"/>
            </w:tcBorders>
            <w:noWrap/>
          </w:tcPr>
          <w:p w14:paraId="1A20E22B" w14:textId="0A42E234"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Panel Member</w:t>
            </w:r>
          </w:p>
        </w:tc>
        <w:tc>
          <w:tcPr>
            <w:tcW w:w="1746" w:type="pct"/>
            <w:tcBorders>
              <w:bottom w:val="single" w:sz="4" w:space="0" w:color="auto"/>
            </w:tcBorders>
          </w:tcPr>
          <w:p w14:paraId="7A914816" w14:textId="42EC9093" w:rsidR="000D6FDD" w:rsidRPr="00AE6180" w:rsidRDefault="000D6FDD" w:rsidP="000D6FDD">
            <w:pPr>
              <w:spacing w:before="40" w:after="60"/>
              <w:cnfStyle w:val="000000000000" w:firstRow="0" w:lastRow="0" w:firstColumn="0" w:lastColumn="0" w:oddVBand="0" w:evenVBand="0" w:oddHBand="0" w:evenHBand="0" w:firstRowFirstColumn="0" w:firstRowLastColumn="0" w:lastRowFirstColumn="0" w:lastRowLastColumn="0"/>
              <w:rPr>
                <w:sz w:val="22"/>
              </w:rPr>
            </w:pPr>
            <w:r w:rsidRPr="00AE6180">
              <w:rPr>
                <w:sz w:val="22"/>
              </w:rPr>
              <w:t>DCUSA Ltd</w:t>
            </w:r>
          </w:p>
        </w:tc>
      </w:tr>
      <w:tr w:rsidR="000D6FDD" w:rsidRPr="00EC23C1" w14:paraId="6DB55729"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Borders>
              <w:right w:val="single" w:sz="4" w:space="0" w:color="auto"/>
            </w:tcBorders>
          </w:tcPr>
          <w:p w14:paraId="5D2FAB5E" w14:textId="6D69C67F" w:rsidR="000D6FDD" w:rsidRPr="00AE6180" w:rsidRDefault="000D6FDD" w:rsidP="000D6FDD">
            <w:pPr>
              <w:pStyle w:val="TableText"/>
              <w:rPr>
                <w:color w:val="4D4D4D"/>
                <w:sz w:val="22"/>
              </w:rPr>
            </w:pPr>
            <w:r w:rsidRPr="00AE6180">
              <w:rPr>
                <w:color w:val="4D4D4D"/>
                <w:sz w:val="22"/>
              </w:rPr>
              <w:t>T</w:t>
            </w:r>
            <w:r w:rsidR="00CF2347" w:rsidRPr="00AE6180">
              <w:rPr>
                <w:color w:val="4D4D4D"/>
                <w:sz w:val="22"/>
              </w:rPr>
              <w:t>h</w:t>
            </w:r>
            <w:r w:rsidRPr="00AE6180">
              <w:rPr>
                <w:color w:val="4D4D4D"/>
                <w:sz w:val="22"/>
              </w:rPr>
              <w:t>om</w:t>
            </w:r>
            <w:r w:rsidR="00CF2347" w:rsidRPr="00AE6180">
              <w:rPr>
                <w:color w:val="4D4D4D"/>
                <w:sz w:val="22"/>
              </w:rPr>
              <w:t>as</w:t>
            </w:r>
            <w:r w:rsidRPr="00AE6180">
              <w:rPr>
                <w:color w:val="4D4D4D"/>
                <w:sz w:val="22"/>
              </w:rPr>
              <w:t xml:space="preserve"> Cadge [TC]</w:t>
            </w:r>
          </w:p>
        </w:tc>
        <w:tc>
          <w:tcPr>
            <w:tcW w:w="1627" w:type="pct"/>
            <w:tcBorders>
              <w:top w:val="single" w:sz="4" w:space="0" w:color="auto"/>
              <w:left w:val="single" w:sz="4" w:space="0" w:color="auto"/>
              <w:bottom w:val="single" w:sz="4" w:space="0" w:color="auto"/>
              <w:right w:val="single" w:sz="4" w:space="0" w:color="auto"/>
            </w:tcBorders>
            <w:noWrap/>
          </w:tcPr>
          <w:p w14:paraId="0BE23F2D" w14:textId="459C900D" w:rsidR="000D6FDD" w:rsidRPr="00AE6180" w:rsidRDefault="000D6FDD"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Panel Member</w:t>
            </w:r>
          </w:p>
        </w:tc>
        <w:tc>
          <w:tcPr>
            <w:tcW w:w="1746" w:type="pct"/>
            <w:tcBorders>
              <w:top w:val="single" w:sz="4" w:space="0" w:color="auto"/>
              <w:left w:val="single" w:sz="4" w:space="0" w:color="auto"/>
              <w:bottom w:val="single" w:sz="4" w:space="0" w:color="auto"/>
              <w:right w:val="single" w:sz="4" w:space="0" w:color="auto"/>
            </w:tcBorders>
          </w:tcPr>
          <w:p w14:paraId="0F1D2F89" w14:textId="224F105A" w:rsidR="000D6FDD" w:rsidRPr="00AE6180" w:rsidRDefault="000D6FDD" w:rsidP="000D6FDD">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DCUSA Ltd</w:t>
            </w:r>
          </w:p>
        </w:tc>
      </w:tr>
      <w:tr w:rsidR="00CF2347" w:rsidRPr="00EC23C1" w14:paraId="4857F057" w14:textId="77777777" w:rsidTr="00CF2347">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3"/>
          </w:tcPr>
          <w:p w14:paraId="26EF608E" w14:textId="0BB08D92" w:rsidR="00CF2347" w:rsidRPr="00611052" w:rsidRDefault="00CF2347" w:rsidP="000D6FDD">
            <w:pPr>
              <w:spacing w:before="40" w:after="60"/>
            </w:pPr>
            <w:r w:rsidRPr="0050516E">
              <w:t>Observers</w:t>
            </w:r>
          </w:p>
        </w:tc>
      </w:tr>
      <w:tr w:rsidR="000D6FDD" w:rsidRPr="00EC23C1" w14:paraId="4D15A866"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26A66E8C" w14:textId="70722913" w:rsidR="000D6FDD" w:rsidRPr="00AE6180" w:rsidRDefault="000D6FDD" w:rsidP="00AE6180">
            <w:pPr>
              <w:pStyle w:val="TableText"/>
              <w:rPr>
                <w:color w:val="4D4D4D"/>
                <w:sz w:val="22"/>
              </w:rPr>
            </w:pPr>
            <w:r w:rsidRPr="00AE6180">
              <w:rPr>
                <w:color w:val="4D4D4D"/>
                <w:sz w:val="22"/>
              </w:rPr>
              <w:t>Kayla Reinhart [KR] (Open session only)</w:t>
            </w:r>
          </w:p>
        </w:tc>
        <w:tc>
          <w:tcPr>
            <w:tcW w:w="1627" w:type="pct"/>
            <w:noWrap/>
          </w:tcPr>
          <w:p w14:paraId="59EBC53A" w14:textId="669EAB86"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44FA3024" w14:textId="70271A8E"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SECAS</w:t>
            </w:r>
          </w:p>
        </w:tc>
      </w:tr>
      <w:tr w:rsidR="000D6FDD" w:rsidRPr="00EC23C1" w14:paraId="629F7886"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52EA2A4B" w14:textId="2732A27D" w:rsidR="000D6FDD" w:rsidRPr="00AE6180" w:rsidRDefault="000D6FDD" w:rsidP="00AE6180">
            <w:pPr>
              <w:pStyle w:val="TableText"/>
              <w:rPr>
                <w:color w:val="4D4D4D"/>
                <w:sz w:val="22"/>
              </w:rPr>
            </w:pPr>
            <w:r w:rsidRPr="00AE6180">
              <w:rPr>
                <w:color w:val="4D4D4D"/>
                <w:sz w:val="22"/>
              </w:rPr>
              <w:t>Matthew McKeon [MM] (Open session only)</w:t>
            </w:r>
          </w:p>
        </w:tc>
        <w:tc>
          <w:tcPr>
            <w:tcW w:w="1627" w:type="pct"/>
            <w:noWrap/>
          </w:tcPr>
          <w:p w14:paraId="7C6565E5" w14:textId="5C905446"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5902FC8C" w14:textId="27FDEA7B"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BSC</w:t>
            </w:r>
          </w:p>
        </w:tc>
      </w:tr>
      <w:tr w:rsidR="00CF2347" w:rsidRPr="00EC23C1" w14:paraId="302B7AE3"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3BBE2820" w14:textId="30795EAC" w:rsidR="00CF2347" w:rsidRPr="00AE6180" w:rsidRDefault="00CF2347" w:rsidP="00AE6180">
            <w:pPr>
              <w:pStyle w:val="TableText"/>
              <w:rPr>
                <w:color w:val="4D4D4D"/>
                <w:sz w:val="22"/>
              </w:rPr>
            </w:pPr>
            <w:r w:rsidRPr="00AE6180">
              <w:rPr>
                <w:color w:val="4D4D4D"/>
                <w:sz w:val="22"/>
              </w:rPr>
              <w:t>Mike Leonard [MM] (Open session only)</w:t>
            </w:r>
          </w:p>
        </w:tc>
        <w:tc>
          <w:tcPr>
            <w:tcW w:w="1627" w:type="pct"/>
            <w:noWrap/>
          </w:tcPr>
          <w:p w14:paraId="09162E71" w14:textId="1B632303"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33005E39" w14:textId="4542F671"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Ofgem</w:t>
            </w:r>
          </w:p>
        </w:tc>
      </w:tr>
      <w:tr w:rsidR="00D207F8" w:rsidRPr="00EC23C1" w14:paraId="37F5361A"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1954F206" w14:textId="64871D85" w:rsidR="00D207F8" w:rsidRPr="00AE6180" w:rsidRDefault="00CF2347" w:rsidP="00AE6180">
            <w:pPr>
              <w:pStyle w:val="TableText"/>
              <w:rPr>
                <w:color w:val="4D4D4D"/>
                <w:sz w:val="22"/>
              </w:rPr>
            </w:pPr>
            <w:r w:rsidRPr="00AE6180">
              <w:rPr>
                <w:color w:val="4D4D4D"/>
                <w:sz w:val="22"/>
              </w:rPr>
              <w:t>Vivian Marangoni [VM] (Open session only)</w:t>
            </w:r>
          </w:p>
        </w:tc>
        <w:tc>
          <w:tcPr>
            <w:tcW w:w="1627" w:type="pct"/>
            <w:noWrap/>
          </w:tcPr>
          <w:p w14:paraId="6AD59C28" w14:textId="00421409" w:rsidR="00D207F8" w:rsidRPr="00AE6180" w:rsidRDefault="00D207F8"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Observer</w:t>
            </w:r>
          </w:p>
        </w:tc>
        <w:tc>
          <w:tcPr>
            <w:tcW w:w="1746" w:type="pct"/>
          </w:tcPr>
          <w:p w14:paraId="1FD48B6A" w14:textId="6B61919D" w:rsidR="00D207F8" w:rsidRPr="00AE6180" w:rsidRDefault="00D207F8"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Ofgem</w:t>
            </w:r>
          </w:p>
        </w:tc>
      </w:tr>
      <w:tr w:rsidR="00CF2347" w:rsidRPr="00EC23C1" w14:paraId="4EF1F245" w14:textId="77777777" w:rsidTr="00CF2347">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3"/>
          </w:tcPr>
          <w:p w14:paraId="4716C0DE" w14:textId="567974E6" w:rsidR="00CF2347" w:rsidRPr="00611052" w:rsidRDefault="00CF2347" w:rsidP="000D6FDD">
            <w:pPr>
              <w:spacing w:before="40" w:after="60"/>
            </w:pPr>
            <w:r>
              <w:t>Code Administrator</w:t>
            </w:r>
          </w:p>
        </w:tc>
      </w:tr>
      <w:tr w:rsidR="000D6FDD" w:rsidRPr="00EC23C1" w14:paraId="3805CD2D"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1ADF9B93" w14:textId="135F1B85" w:rsidR="000D6FDD" w:rsidRPr="00AE6180" w:rsidRDefault="000D6FDD" w:rsidP="00AE6180">
            <w:pPr>
              <w:pStyle w:val="TableText"/>
              <w:rPr>
                <w:color w:val="4D4D4D"/>
                <w:sz w:val="22"/>
              </w:rPr>
            </w:pPr>
            <w:r w:rsidRPr="00AE6180">
              <w:rPr>
                <w:color w:val="4D4D4D"/>
                <w:sz w:val="22"/>
              </w:rPr>
              <w:t>Claire Hynes [CH]</w:t>
            </w:r>
          </w:p>
        </w:tc>
        <w:tc>
          <w:tcPr>
            <w:tcW w:w="1627" w:type="pct"/>
            <w:noWrap/>
          </w:tcPr>
          <w:p w14:paraId="0F6029A7" w14:textId="42AF803A"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 xml:space="preserve">Secretariat </w:t>
            </w:r>
          </w:p>
        </w:tc>
        <w:tc>
          <w:tcPr>
            <w:tcW w:w="1746" w:type="pct"/>
          </w:tcPr>
          <w:p w14:paraId="772A9793" w14:textId="61D712C6" w:rsidR="000D6FDD" w:rsidRPr="00AE6180" w:rsidRDefault="000D6FDD"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CF2347" w:rsidRPr="00EC23C1" w14:paraId="4819B6F9"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398288AA" w14:textId="30BE2FC7" w:rsidR="00CF2347" w:rsidRPr="00AE6180" w:rsidRDefault="00CF2347" w:rsidP="00AE6180">
            <w:pPr>
              <w:pStyle w:val="TableText"/>
              <w:rPr>
                <w:color w:val="4D4D4D"/>
                <w:sz w:val="22"/>
              </w:rPr>
            </w:pPr>
            <w:r w:rsidRPr="00AE6180">
              <w:rPr>
                <w:color w:val="4D4D4D"/>
                <w:sz w:val="22"/>
              </w:rPr>
              <w:t>Dylan Townsend [DT]</w:t>
            </w:r>
          </w:p>
        </w:tc>
        <w:tc>
          <w:tcPr>
            <w:tcW w:w="1627" w:type="pct"/>
            <w:noWrap/>
          </w:tcPr>
          <w:p w14:paraId="5FC1A2F2" w14:textId="0B3BBCBD"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Technical Secretariat</w:t>
            </w:r>
          </w:p>
        </w:tc>
        <w:tc>
          <w:tcPr>
            <w:tcW w:w="1746" w:type="pct"/>
          </w:tcPr>
          <w:p w14:paraId="2294F8CE" w14:textId="0DC4512A"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CF2347" w:rsidRPr="00EC23C1" w14:paraId="7FCA60E8"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519D0B0B" w14:textId="12F830BD" w:rsidR="00CF2347" w:rsidRPr="00AE6180" w:rsidRDefault="00CF2347" w:rsidP="00AE6180">
            <w:pPr>
              <w:pStyle w:val="TableText"/>
              <w:rPr>
                <w:color w:val="4D4D4D"/>
                <w:sz w:val="22"/>
              </w:rPr>
            </w:pPr>
            <w:r w:rsidRPr="00AE6180">
              <w:rPr>
                <w:color w:val="4D4D4D"/>
                <w:sz w:val="22"/>
              </w:rPr>
              <w:t xml:space="preserve">Rosalind Timperley [RT] </w:t>
            </w:r>
          </w:p>
        </w:tc>
        <w:tc>
          <w:tcPr>
            <w:tcW w:w="1627" w:type="pct"/>
            <w:noWrap/>
          </w:tcPr>
          <w:p w14:paraId="10BD7AB8" w14:textId="56729155"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 xml:space="preserve">Secretariat </w:t>
            </w:r>
          </w:p>
        </w:tc>
        <w:tc>
          <w:tcPr>
            <w:tcW w:w="1746" w:type="pct"/>
          </w:tcPr>
          <w:p w14:paraId="50199087" w14:textId="043E5F72" w:rsidR="00CF2347" w:rsidRPr="00AE6180" w:rsidRDefault="00CF234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B00AD7" w:rsidRPr="00EC23C1" w14:paraId="67AC3E19"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29D2AB9A" w14:textId="4792C858" w:rsidR="00B00AD7" w:rsidRPr="00AE6180" w:rsidRDefault="00B00AD7" w:rsidP="00AE6180">
            <w:pPr>
              <w:pStyle w:val="TableText"/>
              <w:rPr>
                <w:color w:val="4D4D4D"/>
                <w:sz w:val="22"/>
              </w:rPr>
            </w:pPr>
            <w:r w:rsidRPr="00AE6180">
              <w:rPr>
                <w:color w:val="4D4D4D"/>
                <w:sz w:val="22"/>
              </w:rPr>
              <w:t>Naomi Anderson</w:t>
            </w:r>
            <w:r w:rsidR="00AE6180" w:rsidRPr="00AE6180">
              <w:rPr>
                <w:color w:val="4D4D4D"/>
                <w:sz w:val="22"/>
              </w:rPr>
              <w:t xml:space="preserve"> [NA] (Part meeting)</w:t>
            </w:r>
          </w:p>
        </w:tc>
        <w:tc>
          <w:tcPr>
            <w:tcW w:w="1627" w:type="pct"/>
            <w:noWrap/>
          </w:tcPr>
          <w:p w14:paraId="120DF3D6" w14:textId="348D75C1"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w:t>
            </w:r>
          </w:p>
        </w:tc>
        <w:tc>
          <w:tcPr>
            <w:tcW w:w="1746" w:type="pct"/>
          </w:tcPr>
          <w:p w14:paraId="3C5017C2" w14:textId="31EB44B5"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B00AD7" w:rsidRPr="00EC23C1" w14:paraId="39F6AAE7"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6330FA73" w14:textId="3024B46A" w:rsidR="00B00AD7" w:rsidRPr="00AE6180" w:rsidRDefault="00B00AD7" w:rsidP="00AE6180">
            <w:pPr>
              <w:pStyle w:val="TableText"/>
              <w:rPr>
                <w:color w:val="4D4D4D"/>
                <w:sz w:val="22"/>
              </w:rPr>
            </w:pPr>
            <w:r w:rsidRPr="00AE6180">
              <w:rPr>
                <w:color w:val="4D4D4D"/>
                <w:sz w:val="22"/>
              </w:rPr>
              <w:t>Rachael Mottram</w:t>
            </w:r>
            <w:r w:rsidR="00AE6180" w:rsidRPr="00AE6180">
              <w:rPr>
                <w:color w:val="4D4D4D"/>
                <w:sz w:val="22"/>
              </w:rPr>
              <w:t xml:space="preserve"> [RM]</w:t>
            </w:r>
            <w:r w:rsidRPr="00AE6180">
              <w:rPr>
                <w:color w:val="4D4D4D"/>
                <w:sz w:val="22"/>
              </w:rPr>
              <w:t xml:space="preserve"> (part meeting)</w:t>
            </w:r>
          </w:p>
        </w:tc>
        <w:tc>
          <w:tcPr>
            <w:tcW w:w="1627" w:type="pct"/>
            <w:noWrap/>
          </w:tcPr>
          <w:p w14:paraId="69050BF4" w14:textId="51EE0049"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w:t>
            </w:r>
          </w:p>
        </w:tc>
        <w:tc>
          <w:tcPr>
            <w:tcW w:w="1746" w:type="pct"/>
          </w:tcPr>
          <w:p w14:paraId="01A88B5A" w14:textId="6D27CA89"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r w:rsidR="00B00AD7" w:rsidRPr="00EC23C1" w14:paraId="3CF95ADC" w14:textId="77777777" w:rsidTr="001A7785">
        <w:trPr>
          <w:trHeight w:val="462"/>
        </w:trPr>
        <w:tc>
          <w:tcPr>
            <w:cnfStyle w:val="001000000000" w:firstRow="0" w:lastRow="0" w:firstColumn="1" w:lastColumn="0" w:oddVBand="0" w:evenVBand="0" w:oddHBand="0" w:evenHBand="0" w:firstRowFirstColumn="0" w:firstRowLastColumn="0" w:lastRowFirstColumn="0" w:lastRowLastColumn="0"/>
            <w:tcW w:w="1627" w:type="pct"/>
          </w:tcPr>
          <w:p w14:paraId="47072407" w14:textId="25FAB117" w:rsidR="00B00AD7" w:rsidRPr="00AE6180" w:rsidRDefault="00B00AD7" w:rsidP="00AE6180">
            <w:pPr>
              <w:pStyle w:val="TableText"/>
              <w:rPr>
                <w:color w:val="4D4D4D"/>
                <w:sz w:val="22"/>
              </w:rPr>
            </w:pPr>
            <w:r w:rsidRPr="00AE6180">
              <w:rPr>
                <w:color w:val="4D4D4D"/>
                <w:sz w:val="22"/>
              </w:rPr>
              <w:lastRenderedPageBreak/>
              <w:t>Stefan Leedham (part meeting)</w:t>
            </w:r>
          </w:p>
        </w:tc>
        <w:tc>
          <w:tcPr>
            <w:tcW w:w="1627" w:type="pct"/>
            <w:noWrap/>
          </w:tcPr>
          <w:p w14:paraId="77FE0A1D" w14:textId="7214815A"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w:t>
            </w:r>
          </w:p>
        </w:tc>
        <w:tc>
          <w:tcPr>
            <w:tcW w:w="1746" w:type="pct"/>
          </w:tcPr>
          <w:p w14:paraId="67D6F81D" w14:textId="17B33C4E" w:rsidR="00B00AD7" w:rsidRPr="00AE6180" w:rsidRDefault="00B00AD7" w:rsidP="00AE6180">
            <w:pPr>
              <w:pStyle w:val="TableText"/>
              <w:cnfStyle w:val="000000000000" w:firstRow="0" w:lastRow="0" w:firstColumn="0" w:lastColumn="0" w:oddVBand="0" w:evenVBand="0" w:oddHBand="0" w:evenHBand="0" w:firstRowFirstColumn="0" w:firstRowLastColumn="0" w:lastRowFirstColumn="0" w:lastRowLastColumn="0"/>
              <w:rPr>
                <w:b w:val="0"/>
                <w:color w:val="4D4D4D"/>
                <w:sz w:val="22"/>
              </w:rPr>
            </w:pPr>
            <w:r w:rsidRPr="00AE6180">
              <w:rPr>
                <w:b w:val="0"/>
                <w:color w:val="4D4D4D"/>
                <w:sz w:val="22"/>
              </w:rPr>
              <w:t>ElectraLink Ltd</w:t>
            </w:r>
          </w:p>
        </w:tc>
      </w:tr>
    </w:tbl>
    <w:p w14:paraId="55777425" w14:textId="19DE9873" w:rsidR="001313AC" w:rsidRDefault="001313AC" w:rsidP="001313AC">
      <w:pPr>
        <w:spacing w:before="0" w:line="276" w:lineRule="auto"/>
        <w:outlineLvl w:val="9"/>
        <w:rPr>
          <w:rFonts w:ascii="Arial" w:hAnsi="Arial" w:cstheme="minorBidi"/>
          <w:color w:val="auto"/>
          <w:sz w:val="20"/>
        </w:rPr>
      </w:pPr>
    </w:p>
    <w:p w14:paraId="1D8DC4ED" w14:textId="5C90BBEC" w:rsidR="00B00AD7" w:rsidRDefault="00B00AD7" w:rsidP="001313AC">
      <w:pPr>
        <w:spacing w:before="0" w:line="276" w:lineRule="auto"/>
        <w:outlineLvl w:val="9"/>
        <w:rPr>
          <w:rFonts w:ascii="Arial" w:hAnsi="Arial" w:cstheme="minorBidi"/>
          <w:color w:val="auto"/>
          <w:sz w:val="20"/>
        </w:rPr>
      </w:pPr>
    </w:p>
    <w:tbl>
      <w:tblPr>
        <w:tblStyle w:val="GSTable"/>
        <w:tblpPr w:leftFromText="180" w:rightFromText="180" w:vertAnchor="text" w:horzAnchor="margin" w:tblpY="-674"/>
        <w:tblW w:w="4891" w:type="pct"/>
        <w:tblInd w:w="0" w:type="dxa"/>
        <w:tblLook w:val="04A0" w:firstRow="1" w:lastRow="0" w:firstColumn="1" w:lastColumn="0" w:noHBand="0" w:noVBand="1"/>
      </w:tblPr>
      <w:tblGrid>
        <w:gridCol w:w="4541"/>
        <w:gridCol w:w="4877"/>
      </w:tblGrid>
      <w:tr w:rsidR="00B00AD7" w:rsidRPr="001313AC" w14:paraId="4F6C7D6F" w14:textId="77777777" w:rsidTr="008A64F9">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11" w:type="pct"/>
            <w:noWrap/>
            <w:hideMark/>
          </w:tcPr>
          <w:p w14:paraId="02FE52A5" w14:textId="77777777" w:rsidR="00B00AD7" w:rsidRPr="00891246" w:rsidRDefault="00B00AD7" w:rsidP="008A64F9">
            <w:pPr>
              <w:pStyle w:val="TableHeaderWhite"/>
              <w:rPr>
                <w:b/>
                <w:sz w:val="18"/>
              </w:rPr>
            </w:pPr>
            <w:r w:rsidRPr="00891246">
              <w:rPr>
                <w:b/>
              </w:rPr>
              <w:t xml:space="preserve">Apologies                                                               </w:t>
            </w:r>
          </w:p>
        </w:tc>
        <w:tc>
          <w:tcPr>
            <w:tcW w:w="2589" w:type="pct"/>
          </w:tcPr>
          <w:p w14:paraId="71B532D8" w14:textId="77777777" w:rsidR="00B00AD7" w:rsidRPr="00891246" w:rsidRDefault="00B00AD7" w:rsidP="008A64F9">
            <w:pPr>
              <w:pStyle w:val="TableHeaderWhite"/>
              <w:cnfStyle w:val="100000000000" w:firstRow="1" w:lastRow="0" w:firstColumn="0" w:lastColumn="0" w:oddVBand="0" w:evenVBand="0" w:oddHBand="0" w:evenHBand="0" w:firstRowFirstColumn="0" w:firstRowLastColumn="0" w:lastRowFirstColumn="0" w:lastRowLastColumn="0"/>
              <w:rPr>
                <w:sz w:val="18"/>
              </w:rPr>
            </w:pPr>
            <w:r w:rsidRPr="00891246">
              <w:t>Company</w:t>
            </w:r>
          </w:p>
        </w:tc>
      </w:tr>
      <w:tr w:rsidR="00B00AD7" w:rsidRPr="001313AC" w14:paraId="339044FB" w14:textId="77777777" w:rsidTr="008A64F9">
        <w:trPr>
          <w:trHeight w:val="462"/>
        </w:trPr>
        <w:tc>
          <w:tcPr>
            <w:cnfStyle w:val="001000000000" w:firstRow="0" w:lastRow="0" w:firstColumn="1" w:lastColumn="0" w:oddVBand="0" w:evenVBand="0" w:oddHBand="0" w:evenHBand="0" w:firstRowFirstColumn="0" w:firstRowLastColumn="0" w:lastRowFirstColumn="0" w:lastRowLastColumn="0"/>
            <w:tcW w:w="2411" w:type="pct"/>
            <w:noWrap/>
          </w:tcPr>
          <w:p w14:paraId="1014EA90" w14:textId="77777777" w:rsidR="00B00AD7" w:rsidRPr="00AE6180" w:rsidRDefault="00B00AD7" w:rsidP="00AE6180">
            <w:pPr>
              <w:spacing w:before="40" w:after="60"/>
              <w:rPr>
                <w:b w:val="0"/>
                <w:sz w:val="22"/>
              </w:rPr>
            </w:pPr>
            <w:r w:rsidRPr="00AE6180">
              <w:rPr>
                <w:b w:val="0"/>
                <w:sz w:val="22"/>
              </w:rPr>
              <w:t>Lucy Hibbert</w:t>
            </w:r>
          </w:p>
        </w:tc>
        <w:tc>
          <w:tcPr>
            <w:tcW w:w="2589" w:type="pct"/>
          </w:tcPr>
          <w:p w14:paraId="0D77449F" w14:textId="77777777" w:rsidR="00B00AD7" w:rsidRPr="00AE6180" w:rsidRDefault="00B00AD7" w:rsidP="00AE6180">
            <w:pPr>
              <w:spacing w:before="40" w:after="60"/>
              <w:cnfStyle w:val="000000000000" w:firstRow="0" w:lastRow="0" w:firstColumn="0" w:lastColumn="0" w:oddVBand="0" w:evenVBand="0" w:oddHBand="0" w:evenHBand="0" w:firstRowFirstColumn="0" w:firstRowLastColumn="0" w:lastRowFirstColumn="0" w:lastRowLastColumn="0"/>
              <w:rPr>
                <w:sz w:val="22"/>
              </w:rPr>
            </w:pPr>
            <w:r w:rsidRPr="000D6FDD">
              <w:rPr>
                <w:sz w:val="22"/>
              </w:rPr>
              <w:t>Panel Member</w:t>
            </w:r>
          </w:p>
        </w:tc>
      </w:tr>
      <w:tr w:rsidR="00B00AD7" w:rsidRPr="001313AC" w14:paraId="624DC626" w14:textId="77777777" w:rsidTr="008A64F9">
        <w:trPr>
          <w:trHeight w:val="462"/>
        </w:trPr>
        <w:tc>
          <w:tcPr>
            <w:cnfStyle w:val="001000000000" w:firstRow="0" w:lastRow="0" w:firstColumn="1" w:lastColumn="0" w:oddVBand="0" w:evenVBand="0" w:oddHBand="0" w:evenHBand="0" w:firstRowFirstColumn="0" w:firstRowLastColumn="0" w:lastRowFirstColumn="0" w:lastRowLastColumn="0"/>
            <w:tcW w:w="2411" w:type="pct"/>
            <w:noWrap/>
          </w:tcPr>
          <w:p w14:paraId="40B31405" w14:textId="77777777" w:rsidR="00B00AD7" w:rsidRPr="00AE6180" w:rsidRDefault="00B00AD7" w:rsidP="00AE6180">
            <w:pPr>
              <w:spacing w:before="40" w:after="60"/>
              <w:rPr>
                <w:b w:val="0"/>
                <w:sz w:val="22"/>
              </w:rPr>
            </w:pPr>
            <w:r w:rsidRPr="00AE6180">
              <w:rPr>
                <w:b w:val="0"/>
                <w:sz w:val="22"/>
              </w:rPr>
              <w:t>Sasha Pearce</w:t>
            </w:r>
          </w:p>
        </w:tc>
        <w:tc>
          <w:tcPr>
            <w:tcW w:w="2589" w:type="pct"/>
          </w:tcPr>
          <w:p w14:paraId="3113DE8E" w14:textId="77777777" w:rsidR="00B00AD7" w:rsidRPr="00AE6180" w:rsidRDefault="00B00AD7" w:rsidP="00AE6180">
            <w:pPr>
              <w:spacing w:before="40" w:after="60"/>
              <w:cnfStyle w:val="000000000000" w:firstRow="0" w:lastRow="0" w:firstColumn="0" w:lastColumn="0" w:oddVBand="0" w:evenVBand="0" w:oddHBand="0" w:evenHBand="0" w:firstRowFirstColumn="0" w:firstRowLastColumn="0" w:lastRowFirstColumn="0" w:lastRowLastColumn="0"/>
              <w:rPr>
                <w:sz w:val="22"/>
              </w:rPr>
            </w:pPr>
            <w:r>
              <w:rPr>
                <w:sz w:val="22"/>
              </w:rPr>
              <w:t xml:space="preserve">Alternate </w:t>
            </w:r>
            <w:r w:rsidRPr="000D6FDD">
              <w:rPr>
                <w:sz w:val="22"/>
              </w:rPr>
              <w:t>Panel Member</w:t>
            </w:r>
          </w:p>
        </w:tc>
      </w:tr>
      <w:tr w:rsidR="00B00AD7" w:rsidRPr="001313AC" w14:paraId="4844F548" w14:textId="77777777" w:rsidTr="008A64F9">
        <w:trPr>
          <w:trHeight w:val="462"/>
        </w:trPr>
        <w:tc>
          <w:tcPr>
            <w:cnfStyle w:val="001000000000" w:firstRow="0" w:lastRow="0" w:firstColumn="1" w:lastColumn="0" w:oddVBand="0" w:evenVBand="0" w:oddHBand="0" w:evenHBand="0" w:firstRowFirstColumn="0" w:firstRowLastColumn="0" w:lastRowFirstColumn="0" w:lastRowLastColumn="0"/>
            <w:tcW w:w="2411" w:type="pct"/>
            <w:noWrap/>
          </w:tcPr>
          <w:p w14:paraId="5CB79477" w14:textId="77777777" w:rsidR="00B00AD7" w:rsidRPr="00AE6180" w:rsidRDefault="00B00AD7" w:rsidP="00AE6180">
            <w:pPr>
              <w:spacing w:before="40" w:after="60"/>
              <w:rPr>
                <w:b w:val="0"/>
                <w:sz w:val="22"/>
              </w:rPr>
            </w:pPr>
            <w:r w:rsidRPr="00AE6180">
              <w:rPr>
                <w:b w:val="0"/>
                <w:sz w:val="22"/>
              </w:rPr>
              <w:t>Simon Yeo</w:t>
            </w:r>
          </w:p>
        </w:tc>
        <w:tc>
          <w:tcPr>
            <w:tcW w:w="2589" w:type="pct"/>
          </w:tcPr>
          <w:p w14:paraId="09C79251" w14:textId="77777777" w:rsidR="00B00AD7" w:rsidRPr="00AE6180" w:rsidRDefault="00B00AD7" w:rsidP="00AE6180">
            <w:pPr>
              <w:spacing w:before="40" w:after="60"/>
              <w:cnfStyle w:val="000000000000" w:firstRow="0" w:lastRow="0" w:firstColumn="0" w:lastColumn="0" w:oddVBand="0" w:evenVBand="0" w:oddHBand="0" w:evenHBand="0" w:firstRowFirstColumn="0" w:firstRowLastColumn="0" w:lastRowFirstColumn="0" w:lastRowLastColumn="0"/>
              <w:rPr>
                <w:sz w:val="22"/>
              </w:rPr>
            </w:pPr>
            <w:r>
              <w:rPr>
                <w:sz w:val="22"/>
              </w:rPr>
              <w:t xml:space="preserve">Alternate </w:t>
            </w:r>
            <w:r w:rsidRPr="000D6FDD">
              <w:rPr>
                <w:sz w:val="22"/>
              </w:rPr>
              <w:t>Panel Member</w:t>
            </w:r>
          </w:p>
        </w:tc>
      </w:tr>
    </w:tbl>
    <w:tbl>
      <w:tblPr>
        <w:tblStyle w:val="GSTable"/>
        <w:tblW w:w="0" w:type="auto"/>
        <w:tblLook w:val="04A0" w:firstRow="1" w:lastRow="0" w:firstColumn="1" w:lastColumn="0" w:noHBand="0" w:noVBand="1"/>
      </w:tblPr>
      <w:tblGrid>
        <w:gridCol w:w="9026"/>
      </w:tblGrid>
      <w:tr w:rsidR="0070414E" w:rsidRPr="00611052" w14:paraId="1919C56F" w14:textId="77777777" w:rsidTr="0070414E">
        <w:trPr>
          <w:cnfStyle w:val="100000000000" w:firstRow="1" w:lastRow="0" w:firstColumn="0" w:lastColumn="0" w:oddVBand="0" w:evenVBand="0" w:oddHBand="0"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9026" w:type="dxa"/>
          </w:tcPr>
          <w:p w14:paraId="71710D57" w14:textId="6C073E2E" w:rsidR="0070414E" w:rsidRPr="0070414E" w:rsidRDefault="0070414E" w:rsidP="0070414E">
            <w:pPr>
              <w:pStyle w:val="TableHeaderWhite"/>
              <w:rPr>
                <w:b/>
                <w:sz w:val="22"/>
              </w:rPr>
            </w:pPr>
            <w:r>
              <w:rPr>
                <w:b/>
                <w:sz w:val="22"/>
              </w:rPr>
              <w:t>Part One: General (Open Session)</w:t>
            </w:r>
          </w:p>
        </w:tc>
      </w:tr>
    </w:tbl>
    <w:p w14:paraId="3CBAD4F2" w14:textId="465BB32E" w:rsidR="001313AC" w:rsidRPr="001313AC" w:rsidRDefault="001313AC" w:rsidP="00084918">
      <w:pPr>
        <w:pStyle w:val="GSHeading1withnumb"/>
      </w:pPr>
      <w:r w:rsidRPr="001313AC">
        <w:t>Administration</w:t>
      </w:r>
    </w:p>
    <w:p w14:paraId="1CDBBEDB" w14:textId="122DCB71" w:rsidR="001A7785" w:rsidRPr="00E96DFB" w:rsidRDefault="001A7785" w:rsidP="00CF2347">
      <w:pPr>
        <w:pStyle w:val="GSBodyParawithnumb"/>
        <w:rPr>
          <w:b/>
          <w:sz w:val="24"/>
        </w:rPr>
      </w:pPr>
      <w:r w:rsidRPr="00611052">
        <w:t>The minutes of the last meeting were approved with the following amendment:</w:t>
      </w:r>
      <w:r>
        <w:t xml:space="preserve"> </w:t>
      </w:r>
    </w:p>
    <w:p w14:paraId="27510AD2" w14:textId="27604970" w:rsidR="00275F32" w:rsidRPr="00275F32" w:rsidRDefault="00275F32" w:rsidP="00275F32">
      <w:pPr>
        <w:pStyle w:val="GSBodyParawithnumb"/>
        <w:numPr>
          <w:ilvl w:val="3"/>
          <w:numId w:val="3"/>
        </w:numPr>
        <w:rPr>
          <w:b/>
          <w:sz w:val="24"/>
        </w:rPr>
      </w:pPr>
      <w:r w:rsidRPr="00041233">
        <w:t xml:space="preserve">Delete </w:t>
      </w:r>
      <w:r>
        <w:t xml:space="preserve">the </w:t>
      </w:r>
      <w:r w:rsidRPr="00041233">
        <w:t>word “explain” in para 1.3 of the previous m</w:t>
      </w:r>
      <w:r>
        <w:t>inutes</w:t>
      </w:r>
      <w:r w:rsidR="007A622C">
        <w:t>.</w:t>
      </w:r>
      <w:r w:rsidR="00AE6180">
        <w:t xml:space="preserve"> </w:t>
      </w:r>
    </w:p>
    <w:tbl>
      <w:tblPr>
        <w:tblStyle w:val="Style1"/>
        <w:tblW w:w="5000" w:type="pct"/>
        <w:tblLook w:val="04A0" w:firstRow="1" w:lastRow="0" w:firstColumn="1" w:lastColumn="0" w:noHBand="0" w:noVBand="1"/>
      </w:tblPr>
      <w:tblGrid>
        <w:gridCol w:w="9622"/>
      </w:tblGrid>
      <w:tr w:rsidR="00275F32" w:rsidRPr="001313AC" w14:paraId="34FA0138" w14:textId="77777777" w:rsidTr="009E7DDE">
        <w:trPr>
          <w:trHeight w:val="65"/>
        </w:trPr>
        <w:tc>
          <w:tcPr>
            <w:tcW w:w="0" w:type="pct"/>
            <w:noWrap/>
          </w:tcPr>
          <w:p w14:paraId="25B1E70F" w14:textId="28C35880" w:rsidR="00275F32" w:rsidRPr="00275F32" w:rsidRDefault="00275F32" w:rsidP="00275F32">
            <w:pPr>
              <w:rPr>
                <w:b/>
              </w:rPr>
            </w:pPr>
            <w:r w:rsidRPr="00275F32">
              <w:rPr>
                <w:b/>
              </w:rPr>
              <w:t xml:space="preserve">ACTION: Panel _125/01: ElectraLink to delete </w:t>
            </w:r>
            <w:r w:rsidR="00BA2ED2">
              <w:rPr>
                <w:b/>
              </w:rPr>
              <w:t xml:space="preserve">the </w:t>
            </w:r>
            <w:r w:rsidRPr="00275F32">
              <w:rPr>
                <w:b/>
              </w:rPr>
              <w:t>word “explain” in para 1.3 of the previous minutes.</w:t>
            </w:r>
          </w:p>
        </w:tc>
      </w:tr>
    </w:tbl>
    <w:p w14:paraId="2D61685B" w14:textId="46A90359" w:rsidR="001A7785" w:rsidRPr="00E96DFB" w:rsidRDefault="00275F32" w:rsidP="00275F32">
      <w:pPr>
        <w:pStyle w:val="GSBodyParawithnumb"/>
        <w:rPr>
          <w:b/>
          <w:sz w:val="24"/>
        </w:rPr>
      </w:pPr>
      <w:r w:rsidRPr="00275F32">
        <w:rPr>
          <w:sz w:val="24"/>
        </w:rPr>
        <w:t>Th</w:t>
      </w:r>
      <w:r w:rsidR="001A7785" w:rsidRPr="00275F32">
        <w:t xml:space="preserve">e </w:t>
      </w:r>
      <w:r w:rsidR="001A7785" w:rsidRPr="00611052">
        <w:t>group reviewed the open actions</w:t>
      </w:r>
      <w:r w:rsidR="000D6FDD">
        <w:t xml:space="preserve">. </w:t>
      </w:r>
      <w:r w:rsidR="000D6FDD" w:rsidRPr="00611052">
        <w:t>Updates on all actions are set out in Appendix A.</w:t>
      </w:r>
    </w:p>
    <w:p w14:paraId="6F167EBE" w14:textId="740B697D" w:rsidR="00E96DFB" w:rsidRDefault="00E96DFB" w:rsidP="00E96DFB">
      <w:pPr>
        <w:pStyle w:val="GSBodyParawithnumb"/>
        <w:numPr>
          <w:ilvl w:val="3"/>
          <w:numId w:val="3"/>
        </w:numPr>
        <w:rPr>
          <w:b/>
          <w:sz w:val="24"/>
        </w:rPr>
      </w:pPr>
      <w:r>
        <w:t xml:space="preserve">Corona energy is in breach of </w:t>
      </w:r>
      <w:r w:rsidR="0062611A">
        <w:t>licence</w:t>
      </w:r>
      <w:r>
        <w:t xml:space="preserve"> and needs to sign up for accession</w:t>
      </w:r>
      <w:r w:rsidR="00D524C9">
        <w:t>.</w:t>
      </w:r>
    </w:p>
    <w:tbl>
      <w:tblPr>
        <w:tblStyle w:val="Style1"/>
        <w:tblW w:w="5000" w:type="pct"/>
        <w:tblLook w:val="04A0" w:firstRow="1" w:lastRow="0" w:firstColumn="1" w:lastColumn="0" w:noHBand="0" w:noVBand="1"/>
      </w:tblPr>
      <w:tblGrid>
        <w:gridCol w:w="9622"/>
      </w:tblGrid>
      <w:tr w:rsidR="001A7785" w:rsidRPr="001313AC" w14:paraId="6F182AB0" w14:textId="77777777" w:rsidTr="004E08AC">
        <w:trPr>
          <w:trHeight w:val="65"/>
        </w:trPr>
        <w:tc>
          <w:tcPr>
            <w:tcW w:w="0" w:type="pct"/>
            <w:noWrap/>
          </w:tcPr>
          <w:p w14:paraId="5267B1AD" w14:textId="72789BAA" w:rsidR="001A7785" w:rsidRPr="00275F32" w:rsidRDefault="00D207F8" w:rsidP="006725B6">
            <w:pPr>
              <w:rPr>
                <w:b/>
              </w:rPr>
            </w:pPr>
            <w:r w:rsidRPr="00275F32">
              <w:rPr>
                <w:b/>
              </w:rPr>
              <w:t>ACTION:</w:t>
            </w:r>
            <w:r w:rsidR="004403BB" w:rsidRPr="00275F32">
              <w:rPr>
                <w:b/>
              </w:rPr>
              <w:t xml:space="preserve"> Panel</w:t>
            </w:r>
            <w:r w:rsidRPr="00275F32">
              <w:rPr>
                <w:b/>
              </w:rPr>
              <w:t xml:space="preserve"> _</w:t>
            </w:r>
            <w:r w:rsidR="00CF5E33" w:rsidRPr="00275F32">
              <w:rPr>
                <w:b/>
              </w:rPr>
              <w:t>125/</w:t>
            </w:r>
            <w:r w:rsidR="006725B6" w:rsidRPr="00275F32">
              <w:rPr>
                <w:b/>
              </w:rPr>
              <w:t>02</w:t>
            </w:r>
            <w:r w:rsidR="001A7785" w:rsidRPr="00275F32">
              <w:rPr>
                <w:b/>
              </w:rPr>
              <w:t xml:space="preserve">: </w:t>
            </w:r>
            <w:r w:rsidRPr="00275F32">
              <w:rPr>
                <w:b/>
              </w:rPr>
              <w:t xml:space="preserve"> ElectraLink to explain to Corona 4 now that the licence has transferred from Cor</w:t>
            </w:r>
            <w:r w:rsidR="007A622C" w:rsidRPr="00275F32">
              <w:rPr>
                <w:b/>
              </w:rPr>
              <w:t>o</w:t>
            </w:r>
            <w:r w:rsidRPr="00275F32">
              <w:rPr>
                <w:b/>
              </w:rPr>
              <w:t>na 5 they need to complete an accession application.</w:t>
            </w:r>
          </w:p>
        </w:tc>
      </w:tr>
    </w:tbl>
    <w:p w14:paraId="03AD4CB4" w14:textId="75D85F5D" w:rsidR="00AB72D5" w:rsidRPr="001313AC" w:rsidRDefault="00084918" w:rsidP="00084918">
      <w:pPr>
        <w:pStyle w:val="GSHeading1withnumb"/>
      </w:pPr>
      <w:r>
        <w:t>DCUSA Operational Plan</w:t>
      </w:r>
    </w:p>
    <w:p w14:paraId="4F2443C1" w14:textId="7C00A2DE" w:rsidR="00760B78" w:rsidRPr="001313AC" w:rsidRDefault="00E25392" w:rsidP="001D532D">
      <w:pPr>
        <w:pStyle w:val="GSBodyParawithnumb"/>
      </w:pPr>
      <w:r w:rsidRPr="001D532D">
        <w:t>The</w:t>
      </w:r>
      <w:r>
        <w:t xml:space="preserve"> Panel noted the content</w:t>
      </w:r>
      <w:r w:rsidR="001D532D">
        <w:t>s</w:t>
      </w:r>
      <w:r>
        <w:t xml:space="preserve"> </w:t>
      </w:r>
      <w:r w:rsidR="00035F05">
        <w:t>of the DCUSA Operational Plan (see Appendix B</w:t>
      </w:r>
      <w:r w:rsidR="00D557C0">
        <w:t>).</w:t>
      </w:r>
    </w:p>
    <w:p w14:paraId="54139AB6" w14:textId="18AD70D6" w:rsidR="001313AC" w:rsidRPr="001313AC" w:rsidRDefault="00084918" w:rsidP="00084918">
      <w:pPr>
        <w:pStyle w:val="GSHeading1withnumb"/>
      </w:pPr>
      <w:r>
        <w:t>Monitoring Activities Log</w:t>
      </w:r>
    </w:p>
    <w:p w14:paraId="745AF46D" w14:textId="4C9512F1" w:rsidR="0019141D" w:rsidRPr="0019141D" w:rsidRDefault="0019141D" w:rsidP="0019141D">
      <w:pPr>
        <w:pStyle w:val="GSBodyParawithnumb"/>
      </w:pPr>
      <w:r w:rsidRPr="0019141D">
        <w:t>The Panel reviewed the DCUSA Monitoring A</w:t>
      </w:r>
      <w:r>
        <w:t xml:space="preserve">ctivities Log (see Appendix </w:t>
      </w:r>
      <w:r w:rsidR="00D20F33">
        <w:t>B)</w:t>
      </w:r>
      <w:r w:rsidR="00E25392">
        <w:t xml:space="preserve"> and noted the</w:t>
      </w:r>
      <w:r w:rsidR="00760B78">
        <w:t xml:space="preserve"> following</w:t>
      </w:r>
      <w:r w:rsidR="004F0CFF">
        <w:t>;</w:t>
      </w:r>
    </w:p>
    <w:p w14:paraId="0F230A04" w14:textId="4FC57FB4" w:rsidR="001313AC" w:rsidRDefault="00E25392" w:rsidP="0019141D">
      <w:pPr>
        <w:pStyle w:val="GSBodyParawithnumb"/>
      </w:pPr>
      <w:r>
        <w:t>The Panel members agreed to add the BEIS consultation on “smart flexible energy system call for evidence” to the monitoring log under Demand Side.</w:t>
      </w:r>
    </w:p>
    <w:p w14:paraId="4E440362" w14:textId="3546E19C" w:rsidR="001313AC" w:rsidRDefault="00E25392" w:rsidP="001D532D">
      <w:pPr>
        <w:pStyle w:val="GSBodyParawithnumb"/>
      </w:pPr>
      <w:r>
        <w:t>The Panel members agreed to u</w:t>
      </w:r>
      <w:r w:rsidRPr="00E25392">
        <w:t xml:space="preserve">pdate </w:t>
      </w:r>
      <w:r>
        <w:t xml:space="preserve">the </w:t>
      </w:r>
      <w:r w:rsidRPr="00E25392">
        <w:t>Central Registration Service/ Fast Switching item in m</w:t>
      </w:r>
      <w:r w:rsidR="00BA2ED2">
        <w:t>onitoring log to explain that a Request for Information</w:t>
      </w:r>
      <w:r w:rsidRPr="00E25392">
        <w:t xml:space="preserve"> </w:t>
      </w:r>
      <w:r w:rsidR="00BA2ED2">
        <w:t>(</w:t>
      </w:r>
      <w:r w:rsidRPr="00E25392">
        <w:t>RFI</w:t>
      </w:r>
      <w:r w:rsidR="00BA2ED2">
        <w:t>)</w:t>
      </w:r>
      <w:r w:rsidRPr="00E25392">
        <w:t xml:space="preserve"> is expected to be issued in January regarding governance options</w:t>
      </w:r>
      <w:r w:rsidR="004F0CFF">
        <w:t>.</w:t>
      </w:r>
    </w:p>
    <w:p w14:paraId="22A50262" w14:textId="77777777" w:rsidR="00524B05" w:rsidRDefault="00524B05" w:rsidP="00524B05">
      <w:pPr>
        <w:pStyle w:val="GSBodyParawithnumb"/>
      </w:pPr>
      <w:r>
        <w:lastRenderedPageBreak/>
        <w:t>The Panel members agreed to update the HH Settlement Item in the monitoring log to state that the Panel will not be drafting a response to Ofgem’s consultation as Parties can each provide their own response.</w:t>
      </w:r>
    </w:p>
    <w:tbl>
      <w:tblPr>
        <w:tblStyle w:val="Style1"/>
        <w:tblW w:w="5000" w:type="pct"/>
        <w:tblLook w:val="04A0" w:firstRow="1" w:lastRow="0" w:firstColumn="1" w:lastColumn="0" w:noHBand="0" w:noVBand="1"/>
      </w:tblPr>
      <w:tblGrid>
        <w:gridCol w:w="9622"/>
      </w:tblGrid>
      <w:tr w:rsidR="00CF5E33" w:rsidRPr="001313AC" w14:paraId="0754B915" w14:textId="77777777" w:rsidTr="00CF5E33">
        <w:trPr>
          <w:trHeight w:val="503"/>
        </w:trPr>
        <w:tc>
          <w:tcPr>
            <w:tcW w:w="5000" w:type="pct"/>
            <w:noWrap/>
          </w:tcPr>
          <w:p w14:paraId="76932DE6" w14:textId="419A52BB" w:rsidR="00CF5E33" w:rsidRPr="005F05A1" w:rsidRDefault="00CF5E33" w:rsidP="00025972">
            <w:pPr>
              <w:rPr>
                <w:b/>
              </w:rPr>
            </w:pPr>
            <w:r>
              <w:rPr>
                <w:b/>
              </w:rPr>
              <w:t>ACTION: Panel _125/</w:t>
            </w:r>
            <w:r w:rsidR="00FC6C6B">
              <w:rPr>
                <w:b/>
              </w:rPr>
              <w:t>03</w:t>
            </w:r>
            <w:r w:rsidRPr="005F05A1">
              <w:rPr>
                <w:b/>
              </w:rPr>
              <w:t xml:space="preserve">: </w:t>
            </w:r>
            <w:r w:rsidR="00FC6C6B">
              <w:rPr>
                <w:b/>
              </w:rPr>
              <w:t>ElectraLink to a</w:t>
            </w:r>
            <w:r w:rsidR="00FC6C6B" w:rsidRPr="00FC6C6B">
              <w:rPr>
                <w:b/>
              </w:rPr>
              <w:t>dd BEIS consultation on “smart flexible energy system call for evidence” to the monitoring log under Demand Side response</w:t>
            </w:r>
            <w:r w:rsidR="00FC6C6B">
              <w:rPr>
                <w:b/>
              </w:rPr>
              <w:t>.</w:t>
            </w:r>
          </w:p>
        </w:tc>
      </w:tr>
    </w:tbl>
    <w:p w14:paraId="337FAAE5" w14:textId="77777777" w:rsidR="00524B05" w:rsidRDefault="00524B05" w:rsidP="00524B05">
      <w:pPr>
        <w:spacing w:after="0"/>
      </w:pPr>
    </w:p>
    <w:tbl>
      <w:tblPr>
        <w:tblStyle w:val="Style1"/>
        <w:tblW w:w="5000" w:type="pct"/>
        <w:tblLook w:val="04A0" w:firstRow="1" w:lastRow="0" w:firstColumn="1" w:lastColumn="0" w:noHBand="0" w:noVBand="1"/>
      </w:tblPr>
      <w:tblGrid>
        <w:gridCol w:w="9622"/>
      </w:tblGrid>
      <w:tr w:rsidR="00CF5E33" w:rsidRPr="001313AC" w14:paraId="36CA365E" w14:textId="77777777" w:rsidTr="00CF5E33">
        <w:trPr>
          <w:trHeight w:val="503"/>
        </w:trPr>
        <w:tc>
          <w:tcPr>
            <w:tcW w:w="5000" w:type="pct"/>
            <w:noWrap/>
          </w:tcPr>
          <w:p w14:paraId="3D1DAEDD" w14:textId="2C4AB0FF" w:rsidR="00CF5E33" w:rsidRDefault="00FC6C6B" w:rsidP="00025972">
            <w:pPr>
              <w:rPr>
                <w:b/>
              </w:rPr>
            </w:pPr>
            <w:r>
              <w:rPr>
                <w:b/>
              </w:rPr>
              <w:t>ACTION: Panel _125/04</w:t>
            </w:r>
            <w:r w:rsidR="00CF5E33" w:rsidRPr="005F05A1">
              <w:rPr>
                <w:b/>
              </w:rPr>
              <w:t xml:space="preserve">: </w:t>
            </w:r>
            <w:r>
              <w:rPr>
                <w:b/>
              </w:rPr>
              <w:t>ElectraLink to u</w:t>
            </w:r>
            <w:r w:rsidRPr="00FC6C6B">
              <w:rPr>
                <w:b/>
              </w:rPr>
              <w:t>pdate Central Registration Service/ Fast Switching item in monitoring log to explain that an RFI is expected to be issued in January regarding governance options</w:t>
            </w:r>
            <w:r>
              <w:rPr>
                <w:b/>
              </w:rPr>
              <w:t>.</w:t>
            </w:r>
          </w:p>
        </w:tc>
      </w:tr>
    </w:tbl>
    <w:p w14:paraId="748603B6" w14:textId="77777777" w:rsidR="00524B05" w:rsidRDefault="00524B05" w:rsidP="00524B05">
      <w:pPr>
        <w:spacing w:after="0"/>
      </w:pPr>
    </w:p>
    <w:tbl>
      <w:tblPr>
        <w:tblStyle w:val="Style1"/>
        <w:tblW w:w="5000" w:type="pct"/>
        <w:tblLook w:val="04A0" w:firstRow="1" w:lastRow="0" w:firstColumn="1" w:lastColumn="0" w:noHBand="0" w:noVBand="1"/>
      </w:tblPr>
      <w:tblGrid>
        <w:gridCol w:w="9622"/>
      </w:tblGrid>
      <w:tr w:rsidR="00CF5E33" w:rsidRPr="001313AC" w14:paraId="70E11A3B" w14:textId="77777777" w:rsidTr="00CF5E33">
        <w:trPr>
          <w:trHeight w:val="503"/>
        </w:trPr>
        <w:tc>
          <w:tcPr>
            <w:tcW w:w="5000" w:type="pct"/>
            <w:noWrap/>
          </w:tcPr>
          <w:p w14:paraId="443CF072" w14:textId="3EEB9823" w:rsidR="00CF5E33" w:rsidRDefault="00FC6C6B" w:rsidP="00D557C0">
            <w:pPr>
              <w:rPr>
                <w:b/>
              </w:rPr>
            </w:pPr>
            <w:r>
              <w:rPr>
                <w:b/>
              </w:rPr>
              <w:t>ACTION: Panel _125</w:t>
            </w:r>
            <w:r w:rsidR="00524B05">
              <w:rPr>
                <w:b/>
              </w:rPr>
              <w:t>/</w:t>
            </w:r>
            <w:r>
              <w:rPr>
                <w:b/>
              </w:rPr>
              <w:t>05</w:t>
            </w:r>
            <w:r w:rsidR="00CF5E33" w:rsidRPr="005F05A1">
              <w:rPr>
                <w:b/>
              </w:rPr>
              <w:t>:</w:t>
            </w:r>
            <w:r>
              <w:rPr>
                <w:b/>
              </w:rPr>
              <w:t xml:space="preserve"> ElectraLink to u</w:t>
            </w:r>
            <w:r w:rsidRPr="00FC6C6B">
              <w:rPr>
                <w:b/>
              </w:rPr>
              <w:t>pdate the HH Settlement Item in the monitoring log to state that the Panel will not be drafting a response to Ofgem’s consultation as Parties can each provide their own response</w:t>
            </w:r>
            <w:r>
              <w:rPr>
                <w:b/>
              </w:rPr>
              <w:t>.</w:t>
            </w:r>
          </w:p>
        </w:tc>
      </w:tr>
    </w:tbl>
    <w:p w14:paraId="3E8B28AC" w14:textId="08051ED4" w:rsidR="001313AC" w:rsidRPr="001313AC" w:rsidRDefault="00084918" w:rsidP="00084918">
      <w:pPr>
        <w:pStyle w:val="GSHeading1withnumb"/>
      </w:pPr>
      <w:r>
        <w:t>Updates from the Industry Working Groups/Codes</w:t>
      </w:r>
    </w:p>
    <w:p w14:paraId="493B08E2" w14:textId="71D64119" w:rsidR="00C55501" w:rsidRPr="00C95211" w:rsidRDefault="00084918" w:rsidP="00C55501">
      <w:pPr>
        <w:pStyle w:val="GSBodyPara"/>
        <w:ind w:firstLine="567"/>
        <w:rPr>
          <w:u w:val="single"/>
        </w:rPr>
      </w:pPr>
      <w:r w:rsidRPr="00C95211">
        <w:rPr>
          <w:u w:val="single"/>
        </w:rPr>
        <w:t>National Grid</w:t>
      </w:r>
    </w:p>
    <w:p w14:paraId="22D70E26" w14:textId="5359C94A" w:rsidR="00C95211" w:rsidRDefault="00EB575A" w:rsidP="007547FF">
      <w:pPr>
        <w:pStyle w:val="GSBodyParawithnumb"/>
      </w:pPr>
      <w:r w:rsidRPr="00611052">
        <w:t>The National Grid update was circulated prior to the meeting. No questions were raised at the meeting.</w:t>
      </w:r>
    </w:p>
    <w:p w14:paraId="6041F123" w14:textId="7D0DB0DF" w:rsidR="001313AC" w:rsidRPr="00C95211" w:rsidRDefault="00C95211" w:rsidP="00C95211">
      <w:pPr>
        <w:pStyle w:val="GSBodyPara"/>
        <w:ind w:firstLine="567"/>
        <w:rPr>
          <w:u w:val="single"/>
        </w:rPr>
      </w:pPr>
      <w:r>
        <w:rPr>
          <w:u w:val="single"/>
        </w:rPr>
        <w:t>Balancing &amp; Settlement Code (</w:t>
      </w:r>
      <w:r w:rsidRPr="00C95211">
        <w:rPr>
          <w:u w:val="single"/>
        </w:rPr>
        <w:t>BSC</w:t>
      </w:r>
      <w:r>
        <w:rPr>
          <w:u w:val="single"/>
        </w:rPr>
        <w:t>)</w:t>
      </w:r>
    </w:p>
    <w:p w14:paraId="4BA70379" w14:textId="045DE500" w:rsidR="00EB575A" w:rsidRPr="00611052" w:rsidRDefault="00EB575A" w:rsidP="00EB575A">
      <w:pPr>
        <w:pStyle w:val="GSBodyParawithnumb"/>
      </w:pPr>
      <w:r w:rsidRPr="00611052">
        <w:t xml:space="preserve">The BSC update was circulated prior to the meeting. </w:t>
      </w:r>
      <w:r w:rsidR="009C40CE">
        <w:t>MM</w:t>
      </w:r>
      <w:r w:rsidRPr="00611052">
        <w:t xml:space="preserve"> updated t</w:t>
      </w:r>
      <w:r w:rsidR="00234E79">
        <w:t>he Panel on the followin</w:t>
      </w:r>
      <w:r w:rsidR="009C40CE">
        <w:t>g items;</w:t>
      </w:r>
    </w:p>
    <w:p w14:paraId="1A7D6CFB" w14:textId="7EE34EF5" w:rsidR="00F16EFA" w:rsidRDefault="00F16EFA" w:rsidP="007E52AE">
      <w:pPr>
        <w:pStyle w:val="GSBodyParaBullet"/>
        <w:spacing w:line="276" w:lineRule="auto"/>
        <w:jc w:val="both"/>
      </w:pPr>
      <w:r w:rsidRPr="00F16EFA">
        <w:t>Move on to the new BMRS and benefit from the API and Data Push services</w:t>
      </w:r>
    </w:p>
    <w:p w14:paraId="715901BD" w14:textId="2E3BCFF3" w:rsidR="00F16EFA" w:rsidRDefault="00F16EFA" w:rsidP="007E52AE">
      <w:pPr>
        <w:pStyle w:val="GSBodyParaBullet"/>
        <w:spacing w:line="276" w:lineRule="auto"/>
        <w:jc w:val="both"/>
      </w:pPr>
      <w:r w:rsidRPr="00F16EFA">
        <w:t>P272 update: P322 Supplier Migration Updates</w:t>
      </w:r>
    </w:p>
    <w:p w14:paraId="455496EF" w14:textId="220E5271" w:rsidR="00C95211" w:rsidRDefault="009C40CE" w:rsidP="007E52AE">
      <w:pPr>
        <w:pStyle w:val="GSBodyParaBullet"/>
        <w:spacing w:line="276" w:lineRule="auto"/>
        <w:jc w:val="both"/>
      </w:pPr>
      <w:r w:rsidRPr="00CB6465">
        <w:t>P350 ‘Introduction of a seasonal Zonal Transmission Losses scheme</w:t>
      </w:r>
    </w:p>
    <w:p w14:paraId="47BB1763" w14:textId="77777777" w:rsidR="009C40CE" w:rsidRPr="009C40CE" w:rsidRDefault="009C40CE" w:rsidP="007E52AE">
      <w:pPr>
        <w:pStyle w:val="GSBodyParaBullet"/>
        <w:spacing w:line="276" w:lineRule="auto"/>
        <w:jc w:val="both"/>
      </w:pPr>
      <w:r w:rsidRPr="009C40CE">
        <w:t xml:space="preserve">Credit Assessment Price (CAP) Review Consultation on increasing the CAP </w:t>
      </w:r>
    </w:p>
    <w:p w14:paraId="4F12B04C" w14:textId="7460D025" w:rsidR="00C95211" w:rsidRPr="00C95211" w:rsidRDefault="00C95211" w:rsidP="00C95211">
      <w:pPr>
        <w:pStyle w:val="GSBodyPara"/>
        <w:ind w:firstLine="567"/>
        <w:rPr>
          <w:u w:val="single"/>
        </w:rPr>
      </w:pPr>
      <w:r>
        <w:rPr>
          <w:u w:val="single"/>
        </w:rPr>
        <w:t>Meter Registration Agreement (</w:t>
      </w:r>
      <w:r w:rsidRPr="00C95211">
        <w:rPr>
          <w:u w:val="single"/>
        </w:rPr>
        <w:t>MRA</w:t>
      </w:r>
      <w:r>
        <w:rPr>
          <w:u w:val="single"/>
        </w:rPr>
        <w:t>)</w:t>
      </w:r>
    </w:p>
    <w:p w14:paraId="3B5AD99E" w14:textId="77777777" w:rsidR="00234E79" w:rsidRPr="00611052" w:rsidRDefault="00234E79" w:rsidP="00234E79">
      <w:pPr>
        <w:pStyle w:val="GSBodyParawithnumb"/>
        <w:rPr>
          <w:u w:val="single"/>
        </w:rPr>
      </w:pPr>
      <w:r w:rsidRPr="00611052">
        <w:t>The MRA update was circulated prior to the meeting. The Panel noted updates on the following items:</w:t>
      </w:r>
    </w:p>
    <w:p w14:paraId="1B02328C" w14:textId="2ADB9592" w:rsidR="00C95211" w:rsidRDefault="009C40CE" w:rsidP="009C40CE">
      <w:pPr>
        <w:pStyle w:val="GSBodyParawithnumb"/>
        <w:numPr>
          <w:ilvl w:val="0"/>
          <w:numId w:val="6"/>
        </w:numPr>
      </w:pPr>
      <w:r w:rsidRPr="009C40CE">
        <w:t>DTC CP 3500 – Changes to the D0225 Data Flow</w:t>
      </w:r>
    </w:p>
    <w:p w14:paraId="4505C6F9" w14:textId="540AD4D7" w:rsidR="009C40CE" w:rsidRDefault="009C40CE" w:rsidP="009C40CE">
      <w:pPr>
        <w:pStyle w:val="GSBodyParawithnumb"/>
        <w:numPr>
          <w:ilvl w:val="1"/>
          <w:numId w:val="6"/>
        </w:numPr>
      </w:pPr>
      <w:r w:rsidRPr="009C40CE">
        <w:t>This CP seeks to amend the structure of the D0225 Data Flow in order to implement the recommendations outlined in Ofgem’s Priority Services Register Review: Statutory Consultation dated 13th June 2016.</w:t>
      </w:r>
    </w:p>
    <w:p w14:paraId="0126D3F9" w14:textId="7D0CD86E" w:rsidR="00021C54" w:rsidRPr="00D557C0" w:rsidRDefault="0062611A" w:rsidP="00D557C0">
      <w:pPr>
        <w:pStyle w:val="GSBodyParawithnumb"/>
        <w:numPr>
          <w:ilvl w:val="0"/>
          <w:numId w:val="0"/>
        </w:numPr>
        <w:ind w:left="567"/>
        <w:rPr>
          <w:u w:val="single"/>
        </w:rPr>
      </w:pPr>
      <w:r w:rsidRPr="00D557C0">
        <w:rPr>
          <w:u w:val="single"/>
        </w:rPr>
        <w:t>IREG</w:t>
      </w:r>
      <w:r w:rsidR="009C40CE" w:rsidRPr="00D557C0">
        <w:rPr>
          <w:u w:val="single"/>
        </w:rPr>
        <w:t xml:space="preserve"> Update</w:t>
      </w:r>
    </w:p>
    <w:p w14:paraId="1FB16E1B" w14:textId="77777777" w:rsidR="00FA2F32" w:rsidRDefault="00FA2F32" w:rsidP="00FA2F32">
      <w:pPr>
        <w:pStyle w:val="GSBodyParawithnumb"/>
        <w:rPr>
          <w:ins w:id="0" w:author="Dylan Townsend" w:date="2016-12-20T14:50:00Z"/>
        </w:rPr>
      </w:pPr>
      <w:ins w:id="1" w:author="Dylan Townsend" w:date="2016-12-20T14:50:00Z">
        <w:r>
          <w:t xml:space="preserve">IREG met on 9th November 2016 and the DCUSA Panel noted the following discussions from the IREG Update that was </w:t>
        </w:r>
        <w:r w:rsidRPr="00611052">
          <w:t>circulated prior to the meeting</w:t>
        </w:r>
        <w:r>
          <w:t>:</w:t>
        </w:r>
      </w:ins>
    </w:p>
    <w:p w14:paraId="74D9C039" w14:textId="77777777" w:rsidR="00FA2F32" w:rsidRDefault="00FA2F32" w:rsidP="00FA2F32">
      <w:pPr>
        <w:pStyle w:val="GSBodyParaBullet"/>
        <w:spacing w:after="0" w:line="240" w:lineRule="auto"/>
        <w:jc w:val="both"/>
        <w:rPr>
          <w:ins w:id="2" w:author="Dylan Townsend" w:date="2016-12-20T14:50:00Z"/>
        </w:rPr>
      </w:pPr>
      <w:ins w:id="3" w:author="Dylan Townsend" w:date="2016-12-20T14:50:00Z">
        <w:r>
          <w:t>P283 commissioning flow update:</w:t>
        </w:r>
      </w:ins>
    </w:p>
    <w:p w14:paraId="60B0304F" w14:textId="77777777" w:rsidR="00FA2F32" w:rsidRDefault="00FA2F32" w:rsidP="00FA2F32">
      <w:pPr>
        <w:pStyle w:val="GSBodyParaBullet"/>
        <w:numPr>
          <w:ilvl w:val="3"/>
          <w:numId w:val="23"/>
        </w:numPr>
        <w:tabs>
          <w:tab w:val="clear" w:pos="851"/>
          <w:tab w:val="num" w:pos="1276"/>
        </w:tabs>
        <w:ind w:left="1276"/>
        <w:rPr>
          <w:ins w:id="4" w:author="Dylan Townsend" w:date="2016-12-20T14:50:00Z"/>
        </w:rPr>
      </w:pPr>
      <w:ins w:id="5" w:author="Dylan Townsend" w:date="2016-12-20T14:50:00Z">
        <w:r>
          <w:t xml:space="preserve">Elexon gave an update to the group on the development of the new process and potential Data Flows for moving the meter commissioning to the Data Transfer Network. IREG felt that a more detailed view of what could and couldn’t be covered within a Data Flow structure was needed. </w:t>
        </w:r>
      </w:ins>
    </w:p>
    <w:p w14:paraId="623A2C3A" w14:textId="77777777" w:rsidR="00FA2F32" w:rsidRDefault="00FA2F32" w:rsidP="00FA2F32">
      <w:pPr>
        <w:pStyle w:val="GSBodyParaBullet"/>
        <w:spacing w:after="0" w:line="240" w:lineRule="auto"/>
        <w:jc w:val="both"/>
        <w:rPr>
          <w:ins w:id="6" w:author="Dylan Townsend" w:date="2016-12-20T14:50:00Z"/>
        </w:rPr>
      </w:pPr>
      <w:ins w:id="7" w:author="Dylan Townsend" w:date="2016-12-20T14:50:00Z">
        <w:r>
          <w:t>MIF 197 Mandating the secure sending of data via the DTC:</w:t>
        </w:r>
      </w:ins>
    </w:p>
    <w:p w14:paraId="6CBF8BA1" w14:textId="77777777" w:rsidR="00FA2F32" w:rsidRDefault="00FA2F32" w:rsidP="00FA2F32">
      <w:pPr>
        <w:pStyle w:val="GSBodyParaBullet"/>
        <w:numPr>
          <w:ilvl w:val="3"/>
          <w:numId w:val="23"/>
        </w:numPr>
        <w:tabs>
          <w:tab w:val="clear" w:pos="851"/>
          <w:tab w:val="num" w:pos="1276"/>
        </w:tabs>
        <w:ind w:left="1276"/>
        <w:rPr>
          <w:ins w:id="8" w:author="Dylan Townsend" w:date="2016-12-20T14:50:00Z"/>
        </w:rPr>
      </w:pPr>
      <w:ins w:id="9" w:author="Dylan Townsend" w:date="2016-12-20T14:50:00Z">
        <w:r>
          <w:t>IREG reviewed the drafting of a number of change proposals associated to ensuring data is sent securely across the DTN. These included:</w:t>
        </w:r>
      </w:ins>
    </w:p>
    <w:p w14:paraId="0B5C822C" w14:textId="77777777" w:rsidR="00FA2F32" w:rsidRDefault="00FA2F32" w:rsidP="00FA2F32">
      <w:pPr>
        <w:pStyle w:val="GSBodyParaBullet"/>
        <w:spacing w:after="0" w:line="240" w:lineRule="auto"/>
        <w:jc w:val="both"/>
        <w:rPr>
          <w:ins w:id="10" w:author="Dylan Townsend" w:date="2016-12-20T14:50:00Z"/>
        </w:rPr>
      </w:pPr>
      <w:ins w:id="11" w:author="Dylan Townsend" w:date="2016-12-20T14:50:00Z">
        <w:r>
          <w:t>MAP09 (Standard Address Format)</w:t>
        </w:r>
      </w:ins>
    </w:p>
    <w:p w14:paraId="76FA8E00" w14:textId="77777777" w:rsidR="00FA2F32" w:rsidRDefault="00FA2F32" w:rsidP="00FA2F32">
      <w:pPr>
        <w:pStyle w:val="GSBodyParaBullet"/>
        <w:numPr>
          <w:ilvl w:val="3"/>
          <w:numId w:val="23"/>
        </w:numPr>
        <w:tabs>
          <w:tab w:val="clear" w:pos="851"/>
          <w:tab w:val="num" w:pos="1276"/>
        </w:tabs>
        <w:ind w:left="1276"/>
        <w:rPr>
          <w:ins w:id="12" w:author="Dylan Townsend" w:date="2016-12-20T14:50:00Z"/>
        </w:rPr>
      </w:pPr>
      <w:ins w:id="13" w:author="Dylan Townsend" w:date="2016-12-20T14:50:00Z">
        <w:r>
          <w:t>The group felt that the sending of a new Data Flow, similar in kind to the D0131, could be used to advise the Distribution Businesses of the existing address information and the proposed new information, which they could then accept or reject. A draft change proposal would be required for MAP09, a DTC change for the new Data Flow and Data Item/s.</w:t>
        </w:r>
      </w:ins>
    </w:p>
    <w:p w14:paraId="052682CD" w14:textId="77777777" w:rsidR="00FA2F32" w:rsidRDefault="00FA2F32" w:rsidP="00FA2F32">
      <w:pPr>
        <w:pStyle w:val="GSBodyParaBullet"/>
        <w:spacing w:line="276" w:lineRule="auto"/>
        <w:jc w:val="both"/>
        <w:rPr>
          <w:ins w:id="14" w:author="Dylan Townsend" w:date="2016-12-20T14:50:00Z"/>
        </w:rPr>
      </w:pPr>
      <w:ins w:id="15" w:author="Dylan Townsend" w:date="2016-12-20T14:50:00Z">
        <w:r>
          <w:t>IREG will next meet on 14th December 2016.</w:t>
        </w:r>
      </w:ins>
    </w:p>
    <w:p w14:paraId="70D7FE33" w14:textId="70FFC83B" w:rsidR="009C40CE" w:rsidDel="00FA2F32" w:rsidRDefault="009C40CE" w:rsidP="00D557C0">
      <w:pPr>
        <w:pStyle w:val="GSBodyParawithnumb"/>
        <w:rPr>
          <w:del w:id="16" w:author="Dylan Townsend" w:date="2016-12-20T14:50:00Z"/>
        </w:rPr>
      </w:pPr>
      <w:bookmarkStart w:id="17" w:name="_GoBack"/>
      <w:bookmarkEnd w:id="17"/>
      <w:del w:id="18" w:author="Dylan Townsend" w:date="2016-12-20T14:50:00Z">
        <w:r w:rsidRPr="009C40CE" w:rsidDel="00FA2F32">
          <w:delText>MIF 197 Mandating the secure sending of data via the DTC</w:delText>
        </w:r>
      </w:del>
    </w:p>
    <w:p w14:paraId="3E59DDA8" w14:textId="5BF10929" w:rsidR="00C95211" w:rsidRPr="00C95211" w:rsidRDefault="00C95211" w:rsidP="00C95211">
      <w:pPr>
        <w:pStyle w:val="GSBodyPara"/>
        <w:ind w:firstLine="567"/>
        <w:rPr>
          <w:u w:val="single"/>
        </w:rPr>
      </w:pPr>
      <w:r w:rsidRPr="00C95211">
        <w:rPr>
          <w:u w:val="single"/>
        </w:rPr>
        <w:t>Ofgem</w:t>
      </w:r>
    </w:p>
    <w:p w14:paraId="189943BC" w14:textId="669B0308" w:rsidR="00C95211" w:rsidRDefault="000910A3" w:rsidP="00C95211">
      <w:pPr>
        <w:pStyle w:val="GSBodyParawithnumb"/>
      </w:pPr>
      <w:r>
        <w:t>RE</w:t>
      </w:r>
      <w:r w:rsidR="00234E79">
        <w:t xml:space="preserve"> updated the Panel on the</w:t>
      </w:r>
      <w:r w:rsidR="00797AB3">
        <w:t xml:space="preserve"> following</w:t>
      </w:r>
      <w:r w:rsidR="00D557C0">
        <w:t>;</w:t>
      </w:r>
    </w:p>
    <w:p w14:paraId="4B6B46E8" w14:textId="362BBA3F" w:rsidR="009C40CE" w:rsidRDefault="009C40CE" w:rsidP="007E52AE">
      <w:pPr>
        <w:pStyle w:val="GSBodyParaBullet"/>
        <w:spacing w:line="276" w:lineRule="auto"/>
        <w:jc w:val="both"/>
      </w:pPr>
      <w:r>
        <w:t>DCP</w:t>
      </w:r>
      <w:r w:rsidR="00F16EFA">
        <w:t xml:space="preserve"> </w:t>
      </w:r>
      <w:r>
        <w:t xml:space="preserve">228 </w:t>
      </w:r>
      <w:r w:rsidR="00F16EFA">
        <w:t>‘Revenue Matching in the CDCM’</w:t>
      </w:r>
      <w:r>
        <w:t>- The Authority has directed that DCP</w:t>
      </w:r>
      <w:r w:rsidR="00F16EFA">
        <w:t xml:space="preserve"> </w:t>
      </w:r>
      <w:r>
        <w:t>228 shall be implemented on 1 April 2018.</w:t>
      </w:r>
    </w:p>
    <w:p w14:paraId="4694D169" w14:textId="466DB013" w:rsidR="00F16EFA" w:rsidRDefault="00F16EFA" w:rsidP="007E52AE">
      <w:pPr>
        <w:pStyle w:val="GSBodyParaBullet"/>
        <w:spacing w:line="276" w:lineRule="auto"/>
        <w:jc w:val="both"/>
      </w:pPr>
      <w:r>
        <w:t xml:space="preserve">DCP 270 ‘Removal of the HV Medium tariff from the CDCM’ </w:t>
      </w:r>
      <w:r w:rsidR="00783B26">
        <w:t>The Authority rejected this change on the 16 November 2016.</w:t>
      </w:r>
    </w:p>
    <w:p w14:paraId="6D8C1B2E" w14:textId="2A009A24" w:rsidR="009C40CE" w:rsidRDefault="009C40CE" w:rsidP="007E52AE">
      <w:pPr>
        <w:pStyle w:val="GSBodyParaBullet"/>
        <w:spacing w:line="276" w:lineRule="auto"/>
        <w:jc w:val="both"/>
      </w:pPr>
      <w:r>
        <w:t>DCP</w:t>
      </w:r>
      <w:r w:rsidR="00F967EA">
        <w:t xml:space="preserve"> </w:t>
      </w:r>
      <w:r>
        <w:t>160</w:t>
      </w:r>
      <w:r w:rsidR="00F16EFA">
        <w:t xml:space="preserve"> ’NHH Notional Spare Capacity’</w:t>
      </w:r>
      <w:r>
        <w:t xml:space="preserve"> - The Authority rejected this modification on 18 October 2016.</w:t>
      </w:r>
    </w:p>
    <w:p w14:paraId="6DF828A3" w14:textId="77777777" w:rsidR="002C0816" w:rsidRPr="001472F3" w:rsidRDefault="002C0816" w:rsidP="007E52AE">
      <w:pPr>
        <w:pStyle w:val="GSBodyParaBullet"/>
        <w:spacing w:line="276" w:lineRule="auto"/>
        <w:jc w:val="both"/>
      </w:pPr>
      <w:r w:rsidRPr="001472F3">
        <w:t>Ofgem highlighted their consultation on the CMA Code Governance Remedies which closes on 1 February. Ofgem is seeking views on the scope of the new regulatory framework. The consultation sets out their proposed strategic direction for boards and codes management. The Ofgem policy lead</w:t>
      </w:r>
      <w:r>
        <w:t xml:space="preserve"> will attend the December Panel to provide a presentation on the </w:t>
      </w:r>
      <w:r w:rsidRPr="001472F3">
        <w:t>CMA Code Governance Remedies.</w:t>
      </w:r>
    </w:p>
    <w:p w14:paraId="03EB8B52" w14:textId="643BED2C" w:rsidR="002C0816" w:rsidRDefault="002C0816" w:rsidP="007E52AE">
      <w:pPr>
        <w:pStyle w:val="GSBodyParaBullet"/>
        <w:spacing w:line="276" w:lineRule="auto"/>
        <w:jc w:val="both"/>
      </w:pPr>
      <w:r>
        <w:t>Ofgem are working jointly with BEIS on a call for evidence on S</w:t>
      </w:r>
      <w:r w:rsidRPr="00783B26">
        <w:t>mart, Flexible Energy Syste</w:t>
      </w:r>
      <w:r>
        <w:t>ms. Ofgem will respond to the evidence submitted in the Spring of 2017.</w:t>
      </w:r>
    </w:p>
    <w:p w14:paraId="32FB98F1" w14:textId="0CBDDF86" w:rsidR="009C40CE" w:rsidRDefault="00D557C0" w:rsidP="007E52AE">
      <w:pPr>
        <w:pStyle w:val="GSBodyParaBullet"/>
        <w:spacing w:line="276" w:lineRule="auto"/>
        <w:jc w:val="both"/>
      </w:pPr>
      <w:r>
        <w:t>Ofgem</w:t>
      </w:r>
      <w:r w:rsidR="009C40CE">
        <w:t xml:space="preserve"> approved the modifications to the Common Network Asset Indices Methodology on 21 October.</w:t>
      </w:r>
    </w:p>
    <w:p w14:paraId="7927184F" w14:textId="4E7524DD" w:rsidR="009C40CE" w:rsidRDefault="00D557C0" w:rsidP="007E52AE">
      <w:pPr>
        <w:pStyle w:val="GSBodyParaBullet"/>
        <w:spacing w:line="276" w:lineRule="auto"/>
        <w:jc w:val="both"/>
      </w:pPr>
      <w:r>
        <w:t>Ofgem</w:t>
      </w:r>
      <w:r w:rsidR="009C40CE">
        <w:t xml:space="preserve"> issued </w:t>
      </w:r>
      <w:r>
        <w:t>their</w:t>
      </w:r>
      <w:r w:rsidR="009C40CE">
        <w:t xml:space="preserve"> decision on the Incentive on Connections Engagement: Qualitative assessment of the distribution network operators’ (DNOs) performance</w:t>
      </w:r>
      <w:r>
        <w:t xml:space="preserve"> in 2015-2016. This year Ofgem</w:t>
      </w:r>
      <w:r w:rsidR="009C40CE">
        <w:t xml:space="preserve"> determined that all</w:t>
      </w:r>
      <w:r>
        <w:t xml:space="preserve"> DNOs met the minimum criteria and</w:t>
      </w:r>
      <w:r w:rsidR="009C40CE">
        <w:t xml:space="preserve"> therefore,</w:t>
      </w:r>
      <w:r>
        <w:t xml:space="preserve"> would not</w:t>
      </w:r>
      <w:r w:rsidR="009C40CE">
        <w:t xml:space="preserve"> apply any penalties.</w:t>
      </w:r>
    </w:p>
    <w:p w14:paraId="4AA2C6FF" w14:textId="095E208F" w:rsidR="009C40CE" w:rsidRDefault="00D557C0" w:rsidP="007E52AE">
      <w:pPr>
        <w:pStyle w:val="GSBodyParaBullet"/>
        <w:spacing w:line="276" w:lineRule="auto"/>
        <w:jc w:val="both"/>
      </w:pPr>
      <w:r>
        <w:t xml:space="preserve">Ofgem </w:t>
      </w:r>
      <w:r w:rsidR="009C40CE">
        <w:t xml:space="preserve">announced </w:t>
      </w:r>
      <w:r>
        <w:t>their</w:t>
      </w:r>
      <w:r w:rsidR="009C40CE">
        <w:t xml:space="preserve"> decision to modify gas and electricity supply, electricity distribution and gas transporter licences for Priority Service Register arrangements.</w:t>
      </w:r>
      <w:r w:rsidR="00C95211" w:rsidRPr="009C40CE">
        <w:tab/>
      </w:r>
    </w:p>
    <w:p w14:paraId="5B43C9D5" w14:textId="3590EC42" w:rsidR="004F0CFF" w:rsidRDefault="004F0CFF" w:rsidP="002C0816">
      <w:pPr>
        <w:pStyle w:val="GSBodyParawithnumb"/>
      </w:pPr>
      <w:r>
        <w:t>The Panel welcomed an offer from Ofgem to attend the next DCUSA Panel meeting to present on Ofgem CMA Proposals.</w:t>
      </w:r>
    </w:p>
    <w:tbl>
      <w:tblPr>
        <w:tblStyle w:val="Style1"/>
        <w:tblW w:w="5000" w:type="pct"/>
        <w:tblLook w:val="04A0" w:firstRow="1" w:lastRow="0" w:firstColumn="1" w:lastColumn="0" w:noHBand="0" w:noVBand="1"/>
      </w:tblPr>
      <w:tblGrid>
        <w:gridCol w:w="9622"/>
      </w:tblGrid>
      <w:tr w:rsidR="004F0CFF" w:rsidRPr="001313AC" w14:paraId="561E7762" w14:textId="77777777" w:rsidTr="007A622C">
        <w:trPr>
          <w:trHeight w:val="503"/>
        </w:trPr>
        <w:tc>
          <w:tcPr>
            <w:tcW w:w="5000" w:type="pct"/>
            <w:noWrap/>
          </w:tcPr>
          <w:p w14:paraId="31243BFF" w14:textId="10E3C543" w:rsidR="004F0CFF" w:rsidRPr="005F05A1" w:rsidRDefault="004F0CFF" w:rsidP="00025972">
            <w:pPr>
              <w:rPr>
                <w:b/>
              </w:rPr>
            </w:pPr>
            <w:r>
              <w:rPr>
                <w:b/>
              </w:rPr>
              <w:t>ACTION: Panel _125/06</w:t>
            </w:r>
            <w:r w:rsidRPr="005F05A1">
              <w:rPr>
                <w:b/>
              </w:rPr>
              <w:t xml:space="preserve">: </w:t>
            </w:r>
            <w:r w:rsidRPr="004F0CFF">
              <w:rPr>
                <w:b/>
              </w:rPr>
              <w:t>Include an agenda item (open session) in</w:t>
            </w:r>
            <w:r>
              <w:rPr>
                <w:b/>
              </w:rPr>
              <w:t xml:space="preserve"> the December Panel meeting for </w:t>
            </w:r>
            <w:r w:rsidRPr="004F0CFF">
              <w:rPr>
                <w:b/>
              </w:rPr>
              <w:t>Ofgem</w:t>
            </w:r>
            <w:r>
              <w:rPr>
                <w:b/>
              </w:rPr>
              <w:t xml:space="preserve"> to present</w:t>
            </w:r>
            <w:r w:rsidRPr="004F0CFF">
              <w:rPr>
                <w:b/>
              </w:rPr>
              <w:t xml:space="preserve"> CMA </w:t>
            </w:r>
            <w:r>
              <w:rPr>
                <w:b/>
              </w:rPr>
              <w:t xml:space="preserve">Proposals </w:t>
            </w:r>
            <w:r w:rsidRPr="004F0CFF">
              <w:rPr>
                <w:b/>
              </w:rPr>
              <w:t>Presentation”.</w:t>
            </w:r>
          </w:p>
        </w:tc>
      </w:tr>
    </w:tbl>
    <w:p w14:paraId="4AC844A2" w14:textId="5486561E" w:rsidR="00C95211" w:rsidRPr="00D524C9" w:rsidRDefault="00E21DEE" w:rsidP="00EC44E0">
      <w:pPr>
        <w:numPr>
          <w:ilvl w:val="1"/>
          <w:numId w:val="0"/>
        </w:numPr>
        <w:tabs>
          <w:tab w:val="num" w:pos="567"/>
        </w:tabs>
        <w:spacing w:before="240" w:after="120" w:line="240" w:lineRule="auto"/>
        <w:ind w:left="567" w:hanging="567"/>
        <w:rPr>
          <w:rFonts w:ascii="Calibri" w:hAnsi="Calibri"/>
          <w:sz w:val="24"/>
          <w:szCs w:val="24"/>
          <w:u w:val="single"/>
        </w:rPr>
      </w:pPr>
      <w:r w:rsidRPr="00E21DEE">
        <w:rPr>
          <w:rFonts w:ascii="Arial" w:hAnsi="Arial"/>
          <w:sz w:val="20"/>
        </w:rPr>
        <w:tab/>
      </w:r>
      <w:r w:rsidR="00C95211" w:rsidRPr="00D524C9">
        <w:rPr>
          <w:u w:val="single"/>
        </w:rPr>
        <w:t>Smart Energy Code (SEC)</w:t>
      </w:r>
    </w:p>
    <w:p w14:paraId="6F0B4BD9" w14:textId="77777777" w:rsidR="00234E79" w:rsidRPr="00611052" w:rsidRDefault="00234E79" w:rsidP="00234E79">
      <w:pPr>
        <w:pStyle w:val="GSBodyParawithnumb"/>
      </w:pPr>
      <w:r w:rsidRPr="00611052">
        <w:t>The SEC update was circulated prior to the meeting. KR provided the following updates:</w:t>
      </w:r>
    </w:p>
    <w:p w14:paraId="7209A792" w14:textId="3ACA1186" w:rsidR="00C95211" w:rsidRDefault="00B2514C" w:rsidP="007E52AE">
      <w:pPr>
        <w:pStyle w:val="GSBodyParaBullet"/>
        <w:spacing w:line="276" w:lineRule="auto"/>
        <w:jc w:val="both"/>
      </w:pPr>
      <w:r>
        <w:t>The Panel noted that t</w:t>
      </w:r>
      <w:r w:rsidRPr="00B2514C">
        <w:t>here have been three new SEC designations since the last DCUSA Panel meeting; SEC 4.16, SEC 4.17 and SEC 5.0.</w:t>
      </w:r>
    </w:p>
    <w:p w14:paraId="44A2C7E8" w14:textId="68A0A1ED" w:rsidR="00B2514C" w:rsidRDefault="00B2514C" w:rsidP="007E52AE">
      <w:pPr>
        <w:pStyle w:val="GSBodyParaBullet"/>
        <w:spacing w:line="276" w:lineRule="auto"/>
        <w:jc w:val="both"/>
      </w:pPr>
      <w:r>
        <w:t>The Panel noted that</w:t>
      </w:r>
      <w:r w:rsidR="001A0EE8">
        <w:t xml:space="preserve"> there have been</w:t>
      </w:r>
      <w:r>
        <w:t xml:space="preserve"> </w:t>
      </w:r>
      <w:r w:rsidRPr="00B2514C">
        <w:t>two new Modification Proposals</w:t>
      </w:r>
      <w:r w:rsidR="001A0EE8">
        <w:t xml:space="preserve"> </w:t>
      </w:r>
      <w:r w:rsidRPr="00B2514C">
        <w:t>submitted to SECAS</w:t>
      </w:r>
      <w:r w:rsidR="001A0EE8">
        <w:t xml:space="preserve"> since the last DCUSA Panel meeting; </w:t>
      </w:r>
      <w:r w:rsidR="001A0EE8" w:rsidRPr="001A0EE8">
        <w:t>SECMP0023</w:t>
      </w:r>
      <w:r w:rsidR="001A0EE8">
        <w:t xml:space="preserve"> and SECMP0024</w:t>
      </w:r>
    </w:p>
    <w:p w14:paraId="4979F454" w14:textId="1DD6630E" w:rsidR="00C95211" w:rsidRDefault="00C95211" w:rsidP="00EC44E0">
      <w:pPr>
        <w:numPr>
          <w:ilvl w:val="1"/>
          <w:numId w:val="0"/>
        </w:numPr>
        <w:tabs>
          <w:tab w:val="num" w:pos="567"/>
        </w:tabs>
        <w:spacing w:before="240" w:after="120" w:line="240" w:lineRule="auto"/>
        <w:ind w:left="567" w:hanging="567"/>
        <w:rPr>
          <w:u w:val="single"/>
        </w:rPr>
      </w:pPr>
      <w:r>
        <w:lastRenderedPageBreak/>
        <w:tab/>
      </w:r>
      <w:r w:rsidRPr="00C95211">
        <w:rPr>
          <w:u w:val="single"/>
        </w:rPr>
        <w:t>D</w:t>
      </w:r>
      <w:r w:rsidR="00C55501">
        <w:rPr>
          <w:u w:val="single"/>
        </w:rPr>
        <w:t>istribution Charging Methodologies Forum (D</w:t>
      </w:r>
      <w:r w:rsidRPr="00C95211">
        <w:rPr>
          <w:u w:val="single"/>
        </w:rPr>
        <w:t>CMF</w:t>
      </w:r>
      <w:r w:rsidR="00C55501">
        <w:rPr>
          <w:u w:val="single"/>
        </w:rPr>
        <w:t>)</w:t>
      </w:r>
    </w:p>
    <w:p w14:paraId="530BCD5F" w14:textId="06D29808" w:rsidR="00B27108" w:rsidRPr="00B27108" w:rsidRDefault="0062611A" w:rsidP="00B27108">
      <w:pPr>
        <w:pStyle w:val="GSBodyParawithnumb"/>
      </w:pPr>
      <w:r>
        <w:t xml:space="preserve">The Panel </w:t>
      </w:r>
      <w:r w:rsidR="001D532D">
        <w:t xml:space="preserve">members noted the </w:t>
      </w:r>
      <w:r w:rsidR="0015489D">
        <w:t xml:space="preserve">comments on </w:t>
      </w:r>
      <w:r w:rsidR="001D532D">
        <w:t xml:space="preserve">the </w:t>
      </w:r>
      <w:r w:rsidR="00D557C0">
        <w:t>CDCM review.</w:t>
      </w:r>
      <w:r w:rsidR="00B27108" w:rsidRPr="00B27108">
        <w:t xml:space="preserve"> </w:t>
      </w:r>
      <w:r w:rsidR="00B27108">
        <w:t xml:space="preserve">It was explained </w:t>
      </w:r>
      <w:r w:rsidR="00B27108" w:rsidRPr="00B27108">
        <w:t>that a DCP is due to be presented to the December 2016 Panel on ‘Generation credits in</w:t>
      </w:r>
      <w:r w:rsidR="00B27108">
        <w:t xml:space="preserve"> EDCM’ and DCMF attendees have been invited </w:t>
      </w:r>
      <w:r w:rsidR="00B27108" w:rsidRPr="00B27108">
        <w:t xml:space="preserve">to provide comments </w:t>
      </w:r>
      <w:r w:rsidR="00B27108">
        <w:t xml:space="preserve">on the change </w:t>
      </w:r>
      <w:r w:rsidR="00BA2ED2">
        <w:t xml:space="preserve">by 02 </w:t>
      </w:r>
      <w:r w:rsidR="00B27108" w:rsidRPr="00B27108">
        <w:t>December 2016</w:t>
      </w:r>
      <w:r w:rsidR="00B27108">
        <w:t>.</w:t>
      </w:r>
    </w:p>
    <w:p w14:paraId="44D16832" w14:textId="44E8435F" w:rsidR="00C55501" w:rsidRPr="00C55501" w:rsidRDefault="00C95211" w:rsidP="00C55501">
      <w:pPr>
        <w:pStyle w:val="GSHeading1withnumb"/>
      </w:pPr>
      <w:r>
        <w:t>DCUSA Accession Applications</w:t>
      </w:r>
    </w:p>
    <w:p w14:paraId="71F8E08A" w14:textId="7E92DDA7" w:rsidR="00C55501" w:rsidRDefault="00C55501" w:rsidP="00C55501">
      <w:pPr>
        <w:pStyle w:val="GSBodyParawithnumb"/>
      </w:pPr>
      <w:r w:rsidRPr="00C55501">
        <w:t>The Secretariat presented the Accession Application</w:t>
      </w:r>
      <w:r w:rsidR="00D80AA4">
        <w:t>s for</w:t>
      </w:r>
      <w:r w:rsidRPr="00C55501">
        <w:t xml:space="preserve"> </w:t>
      </w:r>
      <w:r w:rsidR="00D80AA4">
        <w:t xml:space="preserve">the companies listed below </w:t>
      </w:r>
      <w:r w:rsidR="008D4312">
        <w:t>(see Panel Paper 125</w:t>
      </w:r>
      <w:r w:rsidRPr="00C55501">
        <w:t>/01).</w:t>
      </w:r>
    </w:p>
    <w:p w14:paraId="57565A34" w14:textId="52C88D13" w:rsidR="00D80AA4" w:rsidRDefault="00D80AA4" w:rsidP="003839B4">
      <w:pPr>
        <w:pStyle w:val="GSBodyParawithnumb"/>
        <w:numPr>
          <w:ilvl w:val="0"/>
          <w:numId w:val="5"/>
        </w:numPr>
        <w:spacing w:before="0" w:after="0" w:line="240" w:lineRule="auto"/>
        <w:ind w:left="1281" w:hanging="357"/>
        <w:sectPr w:rsidR="00D80AA4" w:rsidSect="00AB72D5">
          <w:headerReference w:type="default" r:id="rId8"/>
          <w:footerReference w:type="default" r:id="rId9"/>
          <w:headerReference w:type="first" r:id="rId10"/>
          <w:footerReference w:type="first" r:id="rId11"/>
          <w:pgSz w:w="11906" w:h="16838" w:code="9"/>
          <w:pgMar w:top="2835" w:right="1134" w:bottom="1134" w:left="1134" w:header="454" w:footer="1426" w:gutter="0"/>
          <w:cols w:space="708"/>
          <w:titlePg/>
          <w:docGrid w:linePitch="360"/>
        </w:sectPr>
      </w:pPr>
    </w:p>
    <w:p w14:paraId="2346E6B0" w14:textId="040BE4D4" w:rsidR="00D80AA4" w:rsidRDefault="00D80AA4" w:rsidP="003839B4">
      <w:pPr>
        <w:pStyle w:val="GSBodyParawithnumb"/>
        <w:numPr>
          <w:ilvl w:val="0"/>
          <w:numId w:val="5"/>
        </w:numPr>
        <w:spacing w:before="0" w:after="0" w:line="240" w:lineRule="auto"/>
        <w:ind w:left="1281" w:hanging="357"/>
      </w:pPr>
      <w:r>
        <w:t xml:space="preserve">Temple Energy Limited </w:t>
      </w:r>
    </w:p>
    <w:p w14:paraId="720CBA96" w14:textId="77777777" w:rsidR="00D80AA4" w:rsidRDefault="00D80AA4" w:rsidP="003839B4">
      <w:pPr>
        <w:pStyle w:val="GSBodyParawithnumb"/>
        <w:numPr>
          <w:ilvl w:val="0"/>
          <w:numId w:val="5"/>
        </w:numPr>
        <w:spacing w:before="0" w:after="0" w:line="240" w:lineRule="auto"/>
        <w:ind w:left="1281" w:hanging="357"/>
      </w:pPr>
      <w:r>
        <w:t xml:space="preserve">Queensbury Energy Limited </w:t>
      </w:r>
    </w:p>
    <w:p w14:paraId="6D5F05B9" w14:textId="77777777" w:rsidR="00D80AA4" w:rsidRDefault="00D80AA4" w:rsidP="003839B4">
      <w:pPr>
        <w:pStyle w:val="GSBodyParawithnumb"/>
        <w:numPr>
          <w:ilvl w:val="0"/>
          <w:numId w:val="5"/>
        </w:numPr>
        <w:spacing w:before="0" w:after="0" w:line="240" w:lineRule="auto"/>
        <w:ind w:left="1281" w:hanging="357"/>
      </w:pPr>
      <w:r>
        <w:t>Putney Energy Limited</w:t>
      </w:r>
    </w:p>
    <w:p w14:paraId="716B8683" w14:textId="77777777" w:rsidR="00D80AA4" w:rsidRDefault="00D80AA4" w:rsidP="003839B4">
      <w:pPr>
        <w:pStyle w:val="GSBodyParawithnumb"/>
        <w:numPr>
          <w:ilvl w:val="0"/>
          <w:numId w:val="5"/>
        </w:numPr>
        <w:spacing w:before="0" w:after="0" w:line="240" w:lineRule="auto"/>
        <w:ind w:left="1281" w:hanging="357"/>
      </w:pPr>
      <w:r>
        <w:t xml:space="preserve">Hyde Park Energy Limited </w:t>
      </w:r>
    </w:p>
    <w:p w14:paraId="4514369E" w14:textId="77777777" w:rsidR="00D80AA4" w:rsidRDefault="00D80AA4" w:rsidP="003839B4">
      <w:pPr>
        <w:pStyle w:val="GSBodyParawithnumb"/>
        <w:numPr>
          <w:ilvl w:val="0"/>
          <w:numId w:val="5"/>
        </w:numPr>
        <w:spacing w:before="0" w:after="0" w:line="240" w:lineRule="auto"/>
        <w:ind w:left="1281" w:hanging="357"/>
      </w:pPr>
      <w:r>
        <w:t xml:space="preserve">Monument Energy Limited </w:t>
      </w:r>
    </w:p>
    <w:p w14:paraId="33801BF3" w14:textId="77777777" w:rsidR="00D80AA4" w:rsidRDefault="00D80AA4" w:rsidP="003839B4">
      <w:pPr>
        <w:pStyle w:val="GSBodyParawithnumb"/>
        <w:numPr>
          <w:ilvl w:val="0"/>
          <w:numId w:val="5"/>
        </w:numPr>
        <w:spacing w:before="0" w:after="0" w:line="240" w:lineRule="auto"/>
        <w:ind w:left="1281" w:hanging="357"/>
      </w:pPr>
      <w:r>
        <w:t xml:space="preserve">Euston Energy Limited </w:t>
      </w:r>
    </w:p>
    <w:p w14:paraId="70A07F2A" w14:textId="05FD8DFC" w:rsidR="00A341D3" w:rsidRDefault="00D80AA4" w:rsidP="00A341D3">
      <w:pPr>
        <w:pStyle w:val="GSBodyParawithnumb"/>
        <w:numPr>
          <w:ilvl w:val="0"/>
          <w:numId w:val="5"/>
        </w:numPr>
        <w:spacing w:before="0" w:after="0" w:line="240" w:lineRule="auto"/>
        <w:ind w:left="1281" w:hanging="357"/>
        <w:sectPr w:rsidR="00A341D3" w:rsidSect="00D80AA4">
          <w:type w:val="continuous"/>
          <w:pgSz w:w="11906" w:h="16838" w:code="9"/>
          <w:pgMar w:top="2835" w:right="1134" w:bottom="1134" w:left="1134" w:header="454" w:footer="1426" w:gutter="0"/>
          <w:cols w:num="2" w:space="708"/>
          <w:titlePg/>
          <w:docGrid w:linePitch="360"/>
        </w:sectPr>
      </w:pPr>
      <w:r>
        <w:t>Supply Energy Limited</w:t>
      </w:r>
    </w:p>
    <w:p w14:paraId="73CB0591" w14:textId="77777777" w:rsidR="00C55501" w:rsidRPr="00C55501" w:rsidRDefault="00C55501" w:rsidP="00C55501">
      <w:pPr>
        <w:pStyle w:val="GSBodyParawithnumb"/>
      </w:pPr>
      <w:r w:rsidRPr="00C55501">
        <w:t xml:space="preserve">For the accession application the Panel agreed to: </w:t>
      </w:r>
    </w:p>
    <w:p w14:paraId="4EA17A32" w14:textId="63615806" w:rsidR="00C55501" w:rsidRPr="00BA2ED2" w:rsidRDefault="00C55501" w:rsidP="003839B4">
      <w:pPr>
        <w:numPr>
          <w:ilvl w:val="0"/>
          <w:numId w:val="4"/>
        </w:numPr>
        <w:spacing w:before="60" w:after="120" w:line="276" w:lineRule="auto"/>
        <w:jc w:val="both"/>
      </w:pPr>
      <w:r w:rsidRPr="00BA2ED2">
        <w:t>Instruct the Panel Secretary to notify the Party and</w:t>
      </w:r>
      <w:r w:rsidR="009C75DC" w:rsidRPr="00BA2ED2">
        <w:t xml:space="preserve"> the Authority of the Applicant</w:t>
      </w:r>
      <w:r w:rsidRPr="00BA2ED2">
        <w:t>s identity and the information which will form the Party details;</w:t>
      </w:r>
    </w:p>
    <w:p w14:paraId="23D9A702" w14:textId="0A4170F0" w:rsidR="00C55501" w:rsidRPr="00BA2ED2" w:rsidRDefault="00C55501" w:rsidP="003839B4">
      <w:pPr>
        <w:numPr>
          <w:ilvl w:val="0"/>
          <w:numId w:val="4"/>
        </w:numPr>
        <w:spacing w:before="60" w:after="120" w:line="276" w:lineRule="auto"/>
        <w:jc w:val="both"/>
      </w:pPr>
      <w:r w:rsidRPr="00BA2ED2">
        <w:t>Instruct the Panel Secretary to prepare an Accession Agreement for the Applicant</w:t>
      </w:r>
      <w:r w:rsidR="009C75DC" w:rsidRPr="00BA2ED2">
        <w:t>s</w:t>
      </w:r>
      <w:r w:rsidRPr="00BA2ED2">
        <w:t xml:space="preserve">; and </w:t>
      </w:r>
    </w:p>
    <w:p w14:paraId="6FE8BF35" w14:textId="77777777" w:rsidR="00C55501" w:rsidRPr="00C55501" w:rsidRDefault="00C55501" w:rsidP="003839B4">
      <w:pPr>
        <w:numPr>
          <w:ilvl w:val="0"/>
          <w:numId w:val="4"/>
        </w:numPr>
        <w:spacing w:before="60" w:after="120" w:line="276" w:lineRule="auto"/>
        <w:jc w:val="both"/>
        <w:rPr>
          <w:rFonts w:ascii="Calibri" w:eastAsia="Times New Roman" w:hAnsi="Calibri" w:cs="Times New Roman"/>
          <w:color w:val="auto"/>
        </w:rPr>
      </w:pPr>
      <w:r w:rsidRPr="00BA2ED2">
        <w:t>The Panel agreed for the Board to execute Accession Agreement on behalf of all Parties</w:t>
      </w:r>
      <w:r w:rsidRPr="00C55501">
        <w:rPr>
          <w:rFonts w:ascii="Calibri" w:eastAsia="Times New Roman" w:hAnsi="Calibri" w:cs="Times New Roman"/>
          <w:color w:val="auto"/>
        </w:rPr>
        <w:t>.</w:t>
      </w:r>
    </w:p>
    <w:p w14:paraId="6E379E33" w14:textId="77777777" w:rsidR="00167CF5" w:rsidRPr="00C55501" w:rsidRDefault="00167CF5" w:rsidP="00167CF5">
      <w:pPr>
        <w:pStyle w:val="GSBodyParawithnumb"/>
      </w:pPr>
      <w:r>
        <w:t>ElectraL</w:t>
      </w:r>
      <w:r w:rsidRPr="00C55501">
        <w:t>ink took an action to process the Accession Application</w:t>
      </w:r>
      <w:r>
        <w:t>s</w:t>
      </w:r>
      <w:r w:rsidRPr="00C55501">
        <w:t xml:space="preserve">. </w:t>
      </w:r>
    </w:p>
    <w:tbl>
      <w:tblPr>
        <w:tblStyle w:val="Style1"/>
        <w:tblW w:w="5000" w:type="pct"/>
        <w:tblLook w:val="04A0" w:firstRow="1" w:lastRow="0" w:firstColumn="1" w:lastColumn="0" w:noHBand="0" w:noVBand="1"/>
      </w:tblPr>
      <w:tblGrid>
        <w:gridCol w:w="9622"/>
      </w:tblGrid>
      <w:tr w:rsidR="00CF5E33" w:rsidRPr="001313AC" w14:paraId="1DFB7031" w14:textId="77777777" w:rsidTr="00CF5E33">
        <w:trPr>
          <w:trHeight w:val="503"/>
        </w:trPr>
        <w:tc>
          <w:tcPr>
            <w:tcW w:w="5000" w:type="pct"/>
            <w:noWrap/>
          </w:tcPr>
          <w:p w14:paraId="0CAB2D74" w14:textId="7AA05B37" w:rsidR="00CF5E33" w:rsidRPr="005F05A1" w:rsidRDefault="00CF5E33" w:rsidP="00FC6C6B">
            <w:pPr>
              <w:rPr>
                <w:b/>
              </w:rPr>
            </w:pPr>
            <w:r>
              <w:rPr>
                <w:b/>
              </w:rPr>
              <w:t>ACTION: Panel _125/</w:t>
            </w:r>
            <w:r w:rsidR="00FC6C6B">
              <w:rPr>
                <w:b/>
              </w:rPr>
              <w:t>07</w:t>
            </w:r>
            <w:r w:rsidRPr="005F05A1">
              <w:rPr>
                <w:b/>
              </w:rPr>
              <w:t xml:space="preserve">: </w:t>
            </w:r>
            <w:r w:rsidR="00FC6C6B">
              <w:rPr>
                <w:b/>
              </w:rPr>
              <w:t>ElectraLink to p</w:t>
            </w:r>
            <w:r w:rsidR="00FC6C6B" w:rsidRPr="00FC6C6B">
              <w:rPr>
                <w:b/>
              </w:rPr>
              <w:t>rogress the accession applications</w:t>
            </w:r>
            <w:r w:rsidR="00FC6C6B">
              <w:rPr>
                <w:b/>
              </w:rPr>
              <w:t>.</w:t>
            </w:r>
          </w:p>
        </w:tc>
      </w:tr>
    </w:tbl>
    <w:p w14:paraId="34661C19" w14:textId="77777777" w:rsidR="00A23665" w:rsidRDefault="008D4312" w:rsidP="00A23665">
      <w:pPr>
        <w:pStyle w:val="GSHeading1withnumb"/>
      </w:pPr>
      <w:r>
        <w:t>Ofgem’s Switching Programme Update</w:t>
      </w:r>
    </w:p>
    <w:p w14:paraId="36967AD6" w14:textId="460FA1BC" w:rsidR="00797AB3" w:rsidRDefault="00797AB3" w:rsidP="00A23665">
      <w:pPr>
        <w:pStyle w:val="GSBodyParawithnumb"/>
      </w:pPr>
      <w:r w:rsidRPr="00611052">
        <w:t xml:space="preserve">The </w:t>
      </w:r>
      <w:r>
        <w:t xml:space="preserve">Ofgem Switching Programme </w:t>
      </w:r>
      <w:r w:rsidRPr="00611052">
        <w:t>update was circulated prior to the meeting.</w:t>
      </w:r>
      <w:r>
        <w:t xml:space="preserve"> The Panel noted the contents of the paper.</w:t>
      </w:r>
      <w:r w:rsidRPr="00611052">
        <w:t xml:space="preserve"> No questions were raised at the meeting.</w:t>
      </w:r>
    </w:p>
    <w:p w14:paraId="778CF73B" w14:textId="424762C0" w:rsidR="009C75DC" w:rsidRDefault="009C75DC" w:rsidP="009C75DC">
      <w:pPr>
        <w:pStyle w:val="GSHeading1withnumb"/>
      </w:pPr>
      <w:r>
        <w:t>Ofgem’s CGR3 Final Proposals</w:t>
      </w:r>
    </w:p>
    <w:p w14:paraId="1E480DF1" w14:textId="32F028B5" w:rsidR="001E1983" w:rsidRDefault="00C953E3" w:rsidP="001E1983">
      <w:pPr>
        <w:pStyle w:val="GSBodyParawithnumb"/>
      </w:pPr>
      <w:r w:rsidRPr="00C55501">
        <w:t xml:space="preserve">The Secretariat presented </w:t>
      </w:r>
      <w:r w:rsidRPr="00C953E3">
        <w:t>Ofgem’s CGR3 Final Proposals</w:t>
      </w:r>
      <w:r>
        <w:t xml:space="preserve"> Paper (see Paper 123/</w:t>
      </w:r>
      <w:r w:rsidR="00760B78">
        <w:t>03)</w:t>
      </w:r>
      <w:r w:rsidR="001E1983">
        <w:t>.</w:t>
      </w:r>
      <w:r w:rsidR="00760B78">
        <w:t xml:space="preserve"> </w:t>
      </w:r>
      <w:r w:rsidR="001E1983">
        <w:t xml:space="preserve"> </w:t>
      </w:r>
    </w:p>
    <w:p w14:paraId="530C9368" w14:textId="73A1B921" w:rsidR="001E1983" w:rsidRDefault="001E1983" w:rsidP="001E1983">
      <w:pPr>
        <w:pStyle w:val="GSBodyParawithnumb"/>
      </w:pPr>
      <w:r>
        <w:t>The Panel n</w:t>
      </w:r>
      <w:r w:rsidRPr="001E1983">
        <w:t>oted the contents of the paper and the updated DCUSA CGR3 Action plan</w:t>
      </w:r>
      <w:r>
        <w:t>.</w:t>
      </w:r>
    </w:p>
    <w:p w14:paraId="2E5C4D1B" w14:textId="351C3CDD" w:rsidR="001E1983" w:rsidRDefault="001E1983" w:rsidP="001E1983">
      <w:pPr>
        <w:pStyle w:val="GSBodyParawithnumb"/>
      </w:pPr>
      <w:r>
        <w:t>The Panel agreed to add the Cross Code self-governance document to the DCUSA website once the following amendments have been made:</w:t>
      </w:r>
    </w:p>
    <w:p w14:paraId="45C05288" w14:textId="15D275A4" w:rsidR="00760B78" w:rsidRDefault="00760B78" w:rsidP="00760B78">
      <w:pPr>
        <w:pStyle w:val="GSBodyParawithnumb"/>
        <w:numPr>
          <w:ilvl w:val="3"/>
          <w:numId w:val="3"/>
        </w:numPr>
      </w:pPr>
      <w:r>
        <w:t>remove copyright from bottom of document</w:t>
      </w:r>
      <w:r w:rsidR="00BA2ED2">
        <w:t>;</w:t>
      </w:r>
      <w:r>
        <w:t xml:space="preserve"> </w:t>
      </w:r>
    </w:p>
    <w:p w14:paraId="7E2AF2BC" w14:textId="253E1216" w:rsidR="00760B78" w:rsidRDefault="00760B78" w:rsidP="00760B78">
      <w:pPr>
        <w:pStyle w:val="GSBodyParawithnumb"/>
        <w:numPr>
          <w:ilvl w:val="3"/>
          <w:numId w:val="3"/>
        </w:numPr>
      </w:pPr>
      <w:r>
        <w:t xml:space="preserve">Party 2 </w:t>
      </w:r>
      <w:r w:rsidR="001E1983">
        <w:t>M</w:t>
      </w:r>
      <w:r>
        <w:t xml:space="preserve">atter decisions </w:t>
      </w:r>
      <w:r w:rsidR="001E1983">
        <w:t>“</w:t>
      </w:r>
      <w:r>
        <w:t>by the Panel</w:t>
      </w:r>
      <w:r w:rsidR="001E1983">
        <w:t>”</w:t>
      </w:r>
      <w:r>
        <w:t xml:space="preserve"> should say “by </w:t>
      </w:r>
      <w:r w:rsidR="0067735D">
        <w:t>P</w:t>
      </w:r>
      <w:r>
        <w:t>arties”</w:t>
      </w:r>
      <w:r w:rsidR="00BA2ED2">
        <w:t>;</w:t>
      </w:r>
      <w:r>
        <w:t xml:space="preserve"> </w:t>
      </w:r>
    </w:p>
    <w:p w14:paraId="50AF1380" w14:textId="1CD43308" w:rsidR="00760B78" w:rsidRDefault="001E1983" w:rsidP="00760B78">
      <w:pPr>
        <w:pStyle w:val="GSBodyParawithnumb"/>
        <w:numPr>
          <w:ilvl w:val="3"/>
          <w:numId w:val="3"/>
        </w:numPr>
      </w:pPr>
      <w:r>
        <w:lastRenderedPageBreak/>
        <w:t xml:space="preserve">the sentence </w:t>
      </w:r>
      <w:r w:rsidR="00760B78">
        <w:t>“most self-governance CPs go straight to the change report phase”</w:t>
      </w:r>
      <w:r>
        <w:t xml:space="preserve"> should be removed as this is not the case for DCUSA changes</w:t>
      </w:r>
      <w:r w:rsidR="00BA2ED2">
        <w:t>; and</w:t>
      </w:r>
      <w:r w:rsidR="00760B78">
        <w:t xml:space="preserve"> </w:t>
      </w:r>
    </w:p>
    <w:p w14:paraId="6ED6CD59" w14:textId="6A0D8AAD" w:rsidR="00760B78" w:rsidRDefault="00760B78" w:rsidP="00760B78">
      <w:pPr>
        <w:pStyle w:val="GSBodyParawithnumb"/>
        <w:numPr>
          <w:ilvl w:val="3"/>
          <w:numId w:val="3"/>
        </w:numPr>
      </w:pPr>
      <w:r>
        <w:t>Approved and rejected changes can</w:t>
      </w:r>
      <w:r w:rsidR="00AE44C3">
        <w:t xml:space="preserve"> be appealed, not just rejected.</w:t>
      </w:r>
    </w:p>
    <w:tbl>
      <w:tblPr>
        <w:tblStyle w:val="Style1"/>
        <w:tblW w:w="5000" w:type="pct"/>
        <w:tblLook w:val="04A0" w:firstRow="1" w:lastRow="0" w:firstColumn="1" w:lastColumn="0" w:noHBand="0" w:noVBand="1"/>
      </w:tblPr>
      <w:tblGrid>
        <w:gridCol w:w="9622"/>
      </w:tblGrid>
      <w:tr w:rsidR="00CF5E33" w:rsidRPr="001313AC" w14:paraId="6D1617F5" w14:textId="77777777" w:rsidTr="00CF5E33">
        <w:trPr>
          <w:trHeight w:val="503"/>
        </w:trPr>
        <w:tc>
          <w:tcPr>
            <w:tcW w:w="5000" w:type="pct"/>
            <w:noWrap/>
          </w:tcPr>
          <w:p w14:paraId="2DBC0B2A" w14:textId="62329337" w:rsidR="00FC6C6B" w:rsidRPr="00FC6C6B" w:rsidRDefault="00FC6C6B" w:rsidP="00FC6C6B">
            <w:pPr>
              <w:rPr>
                <w:b/>
              </w:rPr>
            </w:pPr>
            <w:r>
              <w:rPr>
                <w:b/>
              </w:rPr>
              <w:t>ACTION: Panel _125/08</w:t>
            </w:r>
            <w:r w:rsidR="00CF5E33" w:rsidRPr="005F05A1">
              <w:rPr>
                <w:b/>
              </w:rPr>
              <w:t xml:space="preserve">: </w:t>
            </w:r>
            <w:r w:rsidR="00CF5E33">
              <w:rPr>
                <w:b/>
              </w:rPr>
              <w:t xml:space="preserve"> </w:t>
            </w:r>
            <w:r>
              <w:rPr>
                <w:b/>
              </w:rPr>
              <w:t>ElectraLink to a</w:t>
            </w:r>
            <w:r w:rsidRPr="00FC6C6B">
              <w:rPr>
                <w:b/>
              </w:rPr>
              <w:t>pply the following amendments to the DCUSA Self Governance document:</w:t>
            </w:r>
          </w:p>
          <w:p w14:paraId="22050E38" w14:textId="52ACF621" w:rsidR="00FC6C6B" w:rsidRPr="00FC6C6B" w:rsidRDefault="00FC6C6B" w:rsidP="00FC6C6B">
            <w:pPr>
              <w:rPr>
                <w:b/>
              </w:rPr>
            </w:pPr>
            <w:r w:rsidRPr="00FC6C6B">
              <w:rPr>
                <w:b/>
              </w:rPr>
              <w:t>-</w:t>
            </w:r>
            <w:r w:rsidRPr="00FC6C6B">
              <w:rPr>
                <w:b/>
              </w:rPr>
              <w:tab/>
              <w:t xml:space="preserve"> remove copyright from bottom of document</w:t>
            </w:r>
            <w:r w:rsidR="00BA2ED2">
              <w:rPr>
                <w:b/>
              </w:rPr>
              <w:t>;</w:t>
            </w:r>
            <w:r w:rsidRPr="00FC6C6B">
              <w:rPr>
                <w:b/>
              </w:rPr>
              <w:t xml:space="preserve"> </w:t>
            </w:r>
          </w:p>
          <w:p w14:paraId="36FF4A85" w14:textId="732A612C" w:rsidR="00FC6C6B" w:rsidRPr="00FC6C6B" w:rsidRDefault="00FC6C6B" w:rsidP="00FC6C6B">
            <w:pPr>
              <w:rPr>
                <w:b/>
              </w:rPr>
            </w:pPr>
            <w:r w:rsidRPr="00FC6C6B">
              <w:rPr>
                <w:b/>
              </w:rPr>
              <w:t>-</w:t>
            </w:r>
            <w:r w:rsidRPr="00FC6C6B">
              <w:rPr>
                <w:b/>
              </w:rPr>
              <w:tab/>
              <w:t xml:space="preserve">Party 2 matter decisions by the Panel should say “by </w:t>
            </w:r>
            <w:r w:rsidR="0067735D">
              <w:rPr>
                <w:b/>
              </w:rPr>
              <w:t>P</w:t>
            </w:r>
            <w:r w:rsidRPr="00FC6C6B">
              <w:rPr>
                <w:b/>
              </w:rPr>
              <w:t>arties”</w:t>
            </w:r>
            <w:r w:rsidR="00BA2ED2">
              <w:rPr>
                <w:b/>
              </w:rPr>
              <w:t>;</w:t>
            </w:r>
            <w:r w:rsidRPr="00FC6C6B">
              <w:rPr>
                <w:b/>
              </w:rPr>
              <w:t xml:space="preserve"> </w:t>
            </w:r>
          </w:p>
          <w:p w14:paraId="7ADA916D" w14:textId="72989D3E" w:rsidR="00FC6C6B" w:rsidRPr="00FC6C6B" w:rsidRDefault="00FC6C6B" w:rsidP="00FC6C6B">
            <w:pPr>
              <w:rPr>
                <w:b/>
              </w:rPr>
            </w:pPr>
            <w:r w:rsidRPr="00FC6C6B">
              <w:rPr>
                <w:b/>
              </w:rPr>
              <w:t>-</w:t>
            </w:r>
            <w:r w:rsidRPr="00FC6C6B">
              <w:rPr>
                <w:b/>
              </w:rPr>
              <w:tab/>
              <w:t>“most self-governance CPs go straight to the change report</w:t>
            </w:r>
            <w:r w:rsidR="0067735D">
              <w:rPr>
                <w:b/>
              </w:rPr>
              <w:t>”</w:t>
            </w:r>
            <w:r w:rsidRPr="00FC6C6B">
              <w:rPr>
                <w:b/>
              </w:rPr>
              <w:t xml:space="preserve"> phase</w:t>
            </w:r>
            <w:r w:rsidR="00AE6180">
              <w:rPr>
                <w:b/>
              </w:rPr>
              <w:t xml:space="preserve"> </w:t>
            </w:r>
            <w:r w:rsidR="001E1983">
              <w:rPr>
                <w:b/>
              </w:rPr>
              <w:t>should be removed</w:t>
            </w:r>
            <w:r w:rsidR="00AE6180">
              <w:rPr>
                <w:b/>
              </w:rPr>
              <w:t xml:space="preserve"> </w:t>
            </w:r>
            <w:r w:rsidR="001E1983">
              <w:rPr>
                <w:b/>
              </w:rPr>
              <w:t xml:space="preserve">as this is not the </w:t>
            </w:r>
            <w:r w:rsidR="001E1983">
              <w:rPr>
                <w:b/>
              </w:rPr>
              <w:tab/>
              <w:t>case for DCUSA changes</w:t>
            </w:r>
            <w:r w:rsidR="00BA2ED2">
              <w:rPr>
                <w:b/>
              </w:rPr>
              <w:t>; and</w:t>
            </w:r>
          </w:p>
          <w:p w14:paraId="57B24536" w14:textId="2E09FCE2" w:rsidR="00CF5E33" w:rsidRPr="005F05A1" w:rsidRDefault="00FC6C6B" w:rsidP="00FC6C6B">
            <w:pPr>
              <w:rPr>
                <w:b/>
              </w:rPr>
            </w:pPr>
            <w:r w:rsidRPr="00FC6C6B">
              <w:rPr>
                <w:b/>
              </w:rPr>
              <w:t>-</w:t>
            </w:r>
            <w:r w:rsidRPr="00FC6C6B">
              <w:rPr>
                <w:b/>
              </w:rPr>
              <w:tab/>
              <w:t>Approved and rejected changes can be appealed, not just rejected ones</w:t>
            </w:r>
          </w:p>
        </w:tc>
      </w:tr>
    </w:tbl>
    <w:p w14:paraId="3ABC1114" w14:textId="33D8F0BF" w:rsidR="00A23665" w:rsidRDefault="00760B78" w:rsidP="00FF7DF7">
      <w:pPr>
        <w:pStyle w:val="GSBodyParawithnumb"/>
      </w:pPr>
      <w:r>
        <w:t xml:space="preserve">The Panel agreed to </w:t>
      </w:r>
      <w:r w:rsidR="001E1983">
        <w:t>p</w:t>
      </w:r>
      <w:r w:rsidRPr="00760B78">
        <w:t xml:space="preserve">ublish Cross Code Self-governance document and </w:t>
      </w:r>
      <w:r w:rsidR="0067735D">
        <w:t xml:space="preserve">the </w:t>
      </w:r>
      <w:r w:rsidRPr="00760B78">
        <w:t>updated DCUSA Self Governance document in a singl</w:t>
      </w:r>
      <w:r>
        <w:t>e zip file on the DCUSA website.</w:t>
      </w:r>
    </w:p>
    <w:tbl>
      <w:tblPr>
        <w:tblStyle w:val="Style1"/>
        <w:tblW w:w="5000" w:type="pct"/>
        <w:tblLook w:val="04A0" w:firstRow="1" w:lastRow="0" w:firstColumn="1" w:lastColumn="0" w:noHBand="0" w:noVBand="1"/>
      </w:tblPr>
      <w:tblGrid>
        <w:gridCol w:w="9622"/>
      </w:tblGrid>
      <w:tr w:rsidR="00CF5E33" w:rsidRPr="001313AC" w14:paraId="7B5BE92A" w14:textId="77777777" w:rsidTr="00CF5E33">
        <w:trPr>
          <w:trHeight w:val="503"/>
        </w:trPr>
        <w:tc>
          <w:tcPr>
            <w:tcW w:w="5000" w:type="pct"/>
            <w:noWrap/>
          </w:tcPr>
          <w:p w14:paraId="4B579E2C" w14:textId="5BF89B61" w:rsidR="00CF5E33" w:rsidRPr="005F05A1" w:rsidRDefault="00CF5E33" w:rsidP="00FC6C6B">
            <w:pPr>
              <w:rPr>
                <w:b/>
              </w:rPr>
            </w:pPr>
            <w:r>
              <w:rPr>
                <w:b/>
              </w:rPr>
              <w:t>ACTION: Panel _12</w:t>
            </w:r>
            <w:r w:rsidR="00FC6C6B">
              <w:rPr>
                <w:b/>
              </w:rPr>
              <w:t>5/09</w:t>
            </w:r>
            <w:r w:rsidRPr="005F05A1">
              <w:rPr>
                <w:b/>
              </w:rPr>
              <w:t xml:space="preserve">: </w:t>
            </w:r>
            <w:r w:rsidR="00FC6C6B">
              <w:rPr>
                <w:b/>
              </w:rPr>
              <w:t xml:space="preserve"> ElectraLink to p</w:t>
            </w:r>
            <w:r w:rsidR="00FC6C6B" w:rsidRPr="00FC6C6B">
              <w:rPr>
                <w:b/>
              </w:rPr>
              <w:t>ublish Cross Code Self-governance document and updated DCUSA Self Governance document in a single zip file on the DCUSA websites</w:t>
            </w:r>
            <w:r w:rsidR="00FC6C6B">
              <w:rPr>
                <w:b/>
              </w:rPr>
              <w:t>.</w:t>
            </w:r>
          </w:p>
        </w:tc>
      </w:tr>
    </w:tbl>
    <w:p w14:paraId="41FE866D" w14:textId="4643CE6A" w:rsidR="00465A35" w:rsidRDefault="00465A35" w:rsidP="00465A35">
      <w:pPr>
        <w:pStyle w:val="GSHeading1withnumb"/>
      </w:pPr>
      <w:r>
        <w:t>Priority Services Register Group Update</w:t>
      </w:r>
    </w:p>
    <w:p w14:paraId="31A93608" w14:textId="1DFEBE93" w:rsidR="009C75DC" w:rsidRDefault="00E552D4" w:rsidP="00206FC4">
      <w:pPr>
        <w:pStyle w:val="GSBodyParawithnumb"/>
      </w:pPr>
      <w:r>
        <w:t>RT</w:t>
      </w:r>
      <w:r w:rsidR="00A23665">
        <w:t xml:space="preserve"> presented the Priority Services Register Group Update (see Paper 125/04). RT</w:t>
      </w:r>
      <w:r>
        <w:t xml:space="preserve"> explained that a Supply Point </w:t>
      </w:r>
      <w:r w:rsidR="001E1983">
        <w:t xml:space="preserve">Administration </w:t>
      </w:r>
      <w:r>
        <w:t>Agreement (SPAA) working group</w:t>
      </w:r>
      <w:r w:rsidR="00BA2ED2">
        <w:t xml:space="preserve"> </w:t>
      </w:r>
      <w:r>
        <w:t>has been established to implement a mechanism</w:t>
      </w:r>
      <w:r w:rsidR="00A23665">
        <w:t xml:space="preserve"> to</w:t>
      </w:r>
      <w:r>
        <w:t xml:space="preserve"> </w:t>
      </w:r>
      <w:r w:rsidR="00A23665" w:rsidRPr="00A23665">
        <w:t>share PSR data</w:t>
      </w:r>
      <w:r w:rsidR="00A23665">
        <w:t xml:space="preserve"> </w:t>
      </w:r>
      <w:r w:rsidR="00A23665" w:rsidRPr="004E11D7">
        <w:t>within the parameters of data protection and privacy laws</w:t>
      </w:r>
      <w:r w:rsidR="00A23665">
        <w:t>.</w:t>
      </w:r>
    </w:p>
    <w:p w14:paraId="531A67C2" w14:textId="1B03373F" w:rsidR="00465A35" w:rsidRDefault="00A23665" w:rsidP="00465A35">
      <w:pPr>
        <w:pStyle w:val="GSBodyParawithnumb"/>
      </w:pPr>
      <w:r>
        <w:t xml:space="preserve">The Panel </w:t>
      </w:r>
      <w:r w:rsidR="001E1983">
        <w:t>noted</w:t>
      </w:r>
      <w:r>
        <w:t xml:space="preserve"> the contents of the Paper.</w:t>
      </w:r>
    </w:p>
    <w:p w14:paraId="6DF80C0D" w14:textId="36C60FA7" w:rsidR="00C95211" w:rsidRDefault="00465A35" w:rsidP="00465A35">
      <w:pPr>
        <w:pStyle w:val="GSHeading1withnumb"/>
      </w:pPr>
      <w:r>
        <w:t>2017 Meeting Dates</w:t>
      </w:r>
    </w:p>
    <w:p w14:paraId="3F7E5F8E" w14:textId="346821AB" w:rsidR="00C95211" w:rsidRDefault="00966D62" w:rsidP="0070414E">
      <w:pPr>
        <w:pStyle w:val="GSBodyParawithnumb"/>
      </w:pPr>
      <w:r>
        <w:t>The Secretariat presented the 2017</w:t>
      </w:r>
      <w:r w:rsidRPr="00C74C66">
        <w:t xml:space="preserve"> DCUSA Panel Meeting dates</w:t>
      </w:r>
      <w:r>
        <w:t xml:space="preserve"> to the Panel</w:t>
      </w:r>
      <w:r w:rsidRPr="00C74C66">
        <w:t xml:space="preserve"> </w:t>
      </w:r>
      <w:r>
        <w:t>(see paper 125/05).</w:t>
      </w:r>
    </w:p>
    <w:p w14:paraId="79AE7B30" w14:textId="2CE4866E" w:rsidR="0070414E" w:rsidRDefault="00966D62" w:rsidP="00FF7DF7">
      <w:pPr>
        <w:pStyle w:val="GSBodyParawithnumb"/>
      </w:pPr>
      <w:r>
        <w:t xml:space="preserve">The Panel </w:t>
      </w:r>
      <w:r w:rsidR="009F11A2">
        <w:t>approved the meeting dates for 2017</w:t>
      </w:r>
      <w:r w:rsidR="00AE44C3">
        <w:t>.</w:t>
      </w:r>
    </w:p>
    <w:tbl>
      <w:tblPr>
        <w:tblStyle w:val="GSTable"/>
        <w:tblW w:w="0" w:type="auto"/>
        <w:tblLook w:val="04A0" w:firstRow="1" w:lastRow="0" w:firstColumn="1" w:lastColumn="0" w:noHBand="0" w:noVBand="1"/>
      </w:tblPr>
      <w:tblGrid>
        <w:gridCol w:w="9026"/>
      </w:tblGrid>
      <w:tr w:rsidR="0070414E" w:rsidRPr="00611052" w14:paraId="30551E4C" w14:textId="77777777" w:rsidTr="00D20F33">
        <w:trPr>
          <w:cnfStyle w:val="100000000000" w:firstRow="1" w:lastRow="0" w:firstColumn="0" w:lastColumn="0" w:oddVBand="0" w:evenVBand="0" w:oddHBand="0"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9026" w:type="dxa"/>
          </w:tcPr>
          <w:p w14:paraId="1D430CF7" w14:textId="09873B06" w:rsidR="0070414E" w:rsidRPr="0070414E" w:rsidRDefault="0070414E" w:rsidP="0070414E">
            <w:pPr>
              <w:pStyle w:val="TableHeaderWhite"/>
              <w:rPr>
                <w:b/>
                <w:sz w:val="22"/>
              </w:rPr>
            </w:pPr>
            <w:r>
              <w:rPr>
                <w:b/>
                <w:sz w:val="22"/>
              </w:rPr>
              <w:t>Part Two: Change Administration (Open Session)</w:t>
            </w:r>
          </w:p>
        </w:tc>
      </w:tr>
    </w:tbl>
    <w:p w14:paraId="7E442FD9" w14:textId="2FB100A2" w:rsidR="0070414E" w:rsidRPr="001313AC" w:rsidRDefault="0070414E" w:rsidP="0070414E">
      <w:pPr>
        <w:pStyle w:val="GSHeading1withnumb"/>
      </w:pPr>
      <w:r>
        <w:t xml:space="preserve">Change Register </w:t>
      </w:r>
    </w:p>
    <w:p w14:paraId="2EC05214" w14:textId="2F2B3451" w:rsidR="00E944E1" w:rsidRPr="00611052" w:rsidRDefault="00E944E1" w:rsidP="00E944E1">
      <w:pPr>
        <w:pStyle w:val="GSBodyParawithnumb"/>
      </w:pPr>
      <w:r w:rsidRPr="00611052">
        <w:t>The Panel reviewed the Change Register updates and the proposal activity as highlighted in Panel Pape</w:t>
      </w:r>
      <w:r>
        <w:t>r 125/06</w:t>
      </w:r>
      <w:r w:rsidRPr="00611052">
        <w:t>.</w:t>
      </w:r>
    </w:p>
    <w:p w14:paraId="23199CD0" w14:textId="1849EDDF" w:rsidR="00E944E1" w:rsidRPr="00611052" w:rsidRDefault="00E944E1" w:rsidP="00E944E1">
      <w:pPr>
        <w:pStyle w:val="GSBodyParawithnumb"/>
      </w:pPr>
      <w:r w:rsidRPr="00611052">
        <w:t xml:space="preserve">The Panel approved the CP Work Plans </w:t>
      </w:r>
      <w:r>
        <w:t>listed in Panel paper 125/06</w:t>
      </w:r>
      <w:r w:rsidRPr="00611052">
        <w:t xml:space="preserve"> in accordance with the timescales set out in the paper.</w:t>
      </w:r>
    </w:p>
    <w:p w14:paraId="69E5D7D7" w14:textId="28A41634" w:rsidR="0070414E" w:rsidRPr="001313AC" w:rsidRDefault="005F05A1" w:rsidP="005F05A1">
      <w:pPr>
        <w:pStyle w:val="GSHeading1withnumb"/>
      </w:pPr>
      <w:r w:rsidRPr="005F05A1">
        <w:t>Initial Assessments: DCP 286</w:t>
      </w:r>
    </w:p>
    <w:p w14:paraId="6D59ED73" w14:textId="1D353501" w:rsidR="001E41BC" w:rsidRDefault="001E41BC" w:rsidP="001E41BC">
      <w:pPr>
        <w:pStyle w:val="GSBodyParawithnumb"/>
      </w:pPr>
      <w:r w:rsidRPr="001E41BC">
        <w:t xml:space="preserve">The Panel reviewed new DCP </w:t>
      </w:r>
      <w:r>
        <w:t>286 (see Panel Paper 125/07</w:t>
      </w:r>
      <w:r w:rsidRPr="001E41BC">
        <w:t>).</w:t>
      </w:r>
      <w:r w:rsidR="00F65DCD">
        <w:t xml:space="preserve"> </w:t>
      </w:r>
    </w:p>
    <w:p w14:paraId="06D04818" w14:textId="77777777" w:rsidR="00E944E1" w:rsidRPr="004B472D" w:rsidRDefault="00E944E1" w:rsidP="00E944E1">
      <w:pPr>
        <w:pStyle w:val="GSBodyParawithnumb"/>
      </w:pPr>
      <w:r w:rsidRPr="004B472D">
        <w:t>The Panel agreed to:</w:t>
      </w:r>
    </w:p>
    <w:p w14:paraId="7F6A6D73" w14:textId="3DF3CADB" w:rsidR="00E944E1" w:rsidRPr="00E944E1" w:rsidRDefault="00CB672E" w:rsidP="007E52AE">
      <w:pPr>
        <w:pStyle w:val="GSBodyParaBullet"/>
        <w:spacing w:line="276" w:lineRule="auto"/>
        <w:jc w:val="both"/>
      </w:pPr>
      <w:r>
        <w:t xml:space="preserve"> </w:t>
      </w:r>
      <w:r w:rsidR="00E944E1" w:rsidRPr="00E944E1">
        <w:t>Accept the referral of the CP;</w:t>
      </w:r>
    </w:p>
    <w:p w14:paraId="30F5BF7A" w14:textId="77777777" w:rsidR="00E944E1" w:rsidRPr="00E944E1" w:rsidRDefault="00E944E1" w:rsidP="007E52AE">
      <w:pPr>
        <w:pStyle w:val="GSBodyParaBullet"/>
        <w:spacing w:line="276" w:lineRule="auto"/>
        <w:jc w:val="both"/>
      </w:pPr>
      <w:r w:rsidRPr="00E944E1">
        <w:t>Treat the CP as a Standard change;</w:t>
      </w:r>
    </w:p>
    <w:p w14:paraId="5EBF77F8" w14:textId="77777777" w:rsidR="00E944E1" w:rsidRPr="00E944E1" w:rsidRDefault="00E944E1" w:rsidP="007E52AE">
      <w:pPr>
        <w:pStyle w:val="GSBodyParaBullet"/>
        <w:spacing w:line="276" w:lineRule="auto"/>
        <w:jc w:val="both"/>
      </w:pPr>
      <w:r w:rsidRPr="00E944E1">
        <w:t>Treat the CP as a Part 1 matter;</w:t>
      </w:r>
    </w:p>
    <w:p w14:paraId="726A5E53" w14:textId="77777777" w:rsidR="00E944E1" w:rsidRPr="00E944E1" w:rsidRDefault="00E944E1" w:rsidP="007E52AE">
      <w:pPr>
        <w:pStyle w:val="GSBodyParaBullet"/>
        <w:spacing w:line="276" w:lineRule="auto"/>
        <w:jc w:val="both"/>
      </w:pPr>
      <w:r w:rsidRPr="00E944E1">
        <w:t>Progress the CP to the Definition phase; and</w:t>
      </w:r>
    </w:p>
    <w:p w14:paraId="75B1924E" w14:textId="77777777" w:rsidR="00E944E1" w:rsidRPr="00E944E1" w:rsidRDefault="00E944E1" w:rsidP="007E52AE">
      <w:pPr>
        <w:pStyle w:val="GSBodyParaBullet"/>
        <w:spacing w:line="276" w:lineRule="auto"/>
        <w:jc w:val="both"/>
      </w:pPr>
      <w:r w:rsidRPr="00E944E1">
        <w:t>Progress the CP in accordance with the agreed timetable.</w:t>
      </w:r>
    </w:p>
    <w:p w14:paraId="4C47D14E" w14:textId="14D7D4E3" w:rsidR="0070414E" w:rsidRDefault="007547FF" w:rsidP="007547FF">
      <w:pPr>
        <w:pStyle w:val="GSBodyParawithnumb"/>
      </w:pPr>
      <w:r>
        <w:t>The Panel agreed to progress DCP 286 via the</w:t>
      </w:r>
      <w:r w:rsidR="00E944E1">
        <w:t xml:space="preserve"> Theft Issues Group</w:t>
      </w:r>
      <w:r>
        <w:t xml:space="preserve"> </w:t>
      </w:r>
      <w:r w:rsidR="00E944E1">
        <w:t>(</w:t>
      </w:r>
      <w:r>
        <w:t>TIG</w:t>
      </w:r>
      <w:r w:rsidR="00E944E1">
        <w:t>).</w:t>
      </w:r>
    </w:p>
    <w:tbl>
      <w:tblPr>
        <w:tblStyle w:val="Style1"/>
        <w:tblW w:w="5000" w:type="pct"/>
        <w:tblLook w:val="04A0" w:firstRow="1" w:lastRow="0" w:firstColumn="1" w:lastColumn="0" w:noHBand="0" w:noVBand="1"/>
      </w:tblPr>
      <w:tblGrid>
        <w:gridCol w:w="9622"/>
      </w:tblGrid>
      <w:tr w:rsidR="00CF5E33" w:rsidRPr="001313AC" w14:paraId="69B1C243" w14:textId="77777777" w:rsidTr="00CF5E33">
        <w:trPr>
          <w:trHeight w:val="503"/>
        </w:trPr>
        <w:tc>
          <w:tcPr>
            <w:tcW w:w="5000" w:type="pct"/>
            <w:noWrap/>
          </w:tcPr>
          <w:p w14:paraId="2EA421CF" w14:textId="658CDCA8" w:rsidR="00CF5E33" w:rsidRPr="005F05A1" w:rsidRDefault="00FC6C6B" w:rsidP="00025972">
            <w:pPr>
              <w:rPr>
                <w:b/>
              </w:rPr>
            </w:pPr>
            <w:r>
              <w:rPr>
                <w:b/>
              </w:rPr>
              <w:t>ACTION: Panel _125/10</w:t>
            </w:r>
            <w:r w:rsidR="00CF5E33" w:rsidRPr="005F05A1">
              <w:rPr>
                <w:b/>
              </w:rPr>
              <w:t xml:space="preserve">: </w:t>
            </w:r>
            <w:r>
              <w:rPr>
                <w:b/>
              </w:rPr>
              <w:t>ElectraLink to p</w:t>
            </w:r>
            <w:r w:rsidRPr="00FC6C6B">
              <w:rPr>
                <w:b/>
              </w:rPr>
              <w:t>rogress DCP 268 via the TIG</w:t>
            </w:r>
            <w:r>
              <w:rPr>
                <w:b/>
              </w:rPr>
              <w:t>.</w:t>
            </w:r>
          </w:p>
        </w:tc>
      </w:tr>
    </w:tbl>
    <w:p w14:paraId="14FD1756" w14:textId="77777777" w:rsidR="0070414E" w:rsidRPr="001313AC" w:rsidRDefault="0070414E" w:rsidP="0070414E">
      <w:pPr>
        <w:pStyle w:val="GSBodyPara"/>
      </w:pPr>
    </w:p>
    <w:p w14:paraId="6B8317D9" w14:textId="2DAE1376" w:rsidR="0070414E" w:rsidRPr="001313AC" w:rsidRDefault="005F05A1" w:rsidP="00D20F33">
      <w:pPr>
        <w:pStyle w:val="GSHeading1withnumb"/>
      </w:pPr>
      <w:r>
        <w:t>Change Reports: DCP 263, 278, 279 and 280</w:t>
      </w:r>
      <w:r w:rsidR="0070414E" w:rsidRPr="001313AC">
        <w:t xml:space="preserve"> </w:t>
      </w:r>
    </w:p>
    <w:p w14:paraId="6931EB6F" w14:textId="26EFA79A" w:rsidR="001214CD" w:rsidRDefault="001214CD" w:rsidP="001214CD">
      <w:pPr>
        <w:pStyle w:val="GSBodyParawithnumb"/>
      </w:pPr>
      <w:r w:rsidRPr="001214CD">
        <w:t>The Panel reviewed the Change Reports for the fol</w:t>
      </w:r>
      <w:r>
        <w:t>lowing DCPs (See Panel paper 125/08</w:t>
      </w:r>
      <w:r w:rsidRPr="001214CD">
        <w:t>):</w:t>
      </w:r>
    </w:p>
    <w:p w14:paraId="4BA13701" w14:textId="77777777" w:rsidR="001214CD" w:rsidRDefault="001214CD" w:rsidP="00275F32">
      <w:pPr>
        <w:pStyle w:val="GSBodyParaBullet"/>
        <w:spacing w:line="276" w:lineRule="auto"/>
        <w:jc w:val="both"/>
      </w:pPr>
      <w:r>
        <w:t>DCP 263 ‘NTC DEH Gap’</w:t>
      </w:r>
    </w:p>
    <w:p w14:paraId="02C8047F" w14:textId="77777777" w:rsidR="001214CD" w:rsidRDefault="001214CD" w:rsidP="00275F32">
      <w:pPr>
        <w:pStyle w:val="GSBodyParaBullet"/>
        <w:spacing w:line="276" w:lineRule="auto"/>
        <w:jc w:val="both"/>
      </w:pPr>
      <w:r>
        <w:t>DCP 278 ‘Allocation of Users to the ETTOS Secure Email Service’</w:t>
      </w:r>
    </w:p>
    <w:p w14:paraId="4E613B87" w14:textId="77777777" w:rsidR="001214CD" w:rsidRDefault="001214CD" w:rsidP="00275F32">
      <w:pPr>
        <w:pStyle w:val="GSBodyParaBullet"/>
        <w:spacing w:line="276" w:lineRule="auto"/>
        <w:jc w:val="both"/>
      </w:pPr>
      <w:r>
        <w:t>DCP 279 ‘Linking Credit Cover to the Annual Iteration Process’</w:t>
      </w:r>
    </w:p>
    <w:p w14:paraId="03357727" w14:textId="77777777" w:rsidR="001214CD" w:rsidRDefault="001214CD" w:rsidP="00275F32">
      <w:pPr>
        <w:pStyle w:val="GSBodyParaBullet"/>
        <w:spacing w:line="276" w:lineRule="auto"/>
        <w:jc w:val="both"/>
      </w:pPr>
      <w:r>
        <w:t>DCP 280 ‘Clarification of TRAS Accession Process’</w:t>
      </w:r>
    </w:p>
    <w:p w14:paraId="3EAE6199" w14:textId="05985543" w:rsidR="007F6C0C" w:rsidRDefault="007F6C0C" w:rsidP="005F05A1">
      <w:pPr>
        <w:pStyle w:val="GSBodyParawithnumb"/>
      </w:pPr>
      <w:r>
        <w:t>The DCUSA Panel requested the following updates to the DCP 263 Change Report before approving for issue to Parties to vote upon:</w:t>
      </w:r>
    </w:p>
    <w:p w14:paraId="473B6F63" w14:textId="384004AE" w:rsidR="00E25392" w:rsidRDefault="00803F39" w:rsidP="00275F32">
      <w:pPr>
        <w:pStyle w:val="GSBodyParaBullet"/>
        <w:spacing w:line="276" w:lineRule="auto"/>
        <w:jc w:val="both"/>
      </w:pPr>
      <w:r>
        <w:t xml:space="preserve">Correct the numbering in </w:t>
      </w:r>
      <w:r w:rsidR="009C0588">
        <w:t>S</w:t>
      </w:r>
      <w:r w:rsidR="00E25392">
        <w:t>ection 5</w:t>
      </w:r>
      <w:r w:rsidR="00BA2ED2">
        <w:t>;</w:t>
      </w:r>
      <w:r w:rsidR="00E25392">
        <w:t xml:space="preserve"> </w:t>
      </w:r>
    </w:p>
    <w:p w14:paraId="4E2CF145" w14:textId="21A222FF" w:rsidR="00E25392" w:rsidRDefault="00803F39" w:rsidP="00275F32">
      <w:pPr>
        <w:pStyle w:val="GSBodyParaBullet"/>
        <w:spacing w:line="276" w:lineRule="auto"/>
        <w:jc w:val="both"/>
      </w:pPr>
      <w:r>
        <w:t>Provide a legal text summary</w:t>
      </w:r>
      <w:r w:rsidR="00BA2ED2">
        <w:t>;</w:t>
      </w:r>
    </w:p>
    <w:p w14:paraId="2D30C8C6" w14:textId="5FE4D662" w:rsidR="00E25392" w:rsidRDefault="00E25392" w:rsidP="00275F32">
      <w:pPr>
        <w:pStyle w:val="GSBodyParaBullet"/>
        <w:spacing w:line="276" w:lineRule="auto"/>
        <w:jc w:val="both"/>
      </w:pPr>
      <w:r>
        <w:t xml:space="preserve">Figure 3 </w:t>
      </w:r>
      <w:r w:rsidR="00803F39">
        <w:t xml:space="preserve">of the diagram contained in the Appendix </w:t>
      </w:r>
      <w:r>
        <w:t>has been truncated</w:t>
      </w:r>
      <w:r w:rsidR="00BA2ED2">
        <w:t>;</w:t>
      </w:r>
    </w:p>
    <w:p w14:paraId="43930C33" w14:textId="4A4EAD5B" w:rsidR="00E25392" w:rsidRDefault="00E25392" w:rsidP="00275F32">
      <w:pPr>
        <w:pStyle w:val="GSBodyParaBullet"/>
        <w:spacing w:line="276" w:lineRule="auto"/>
        <w:jc w:val="both"/>
      </w:pPr>
      <w:r>
        <w:t xml:space="preserve">Bracketed </w:t>
      </w:r>
      <w:r w:rsidR="00803F39">
        <w:t xml:space="preserve">wording in paragraph </w:t>
      </w:r>
      <w:r>
        <w:t>4.26</w:t>
      </w:r>
      <w:r w:rsidR="00803F39">
        <w:t xml:space="preserve">, it </w:t>
      </w:r>
      <w:r>
        <w:t>needs to be clearer which party it is</w:t>
      </w:r>
      <w:r w:rsidR="00BA2ED2">
        <w:t xml:space="preserve"> referring to; and</w:t>
      </w:r>
    </w:p>
    <w:p w14:paraId="3C00DA7E" w14:textId="4FC5B12A" w:rsidR="00E25392" w:rsidRDefault="00E25392" w:rsidP="00275F32">
      <w:pPr>
        <w:pStyle w:val="GSBodyParaBullet"/>
        <w:spacing w:line="276" w:lineRule="auto"/>
        <w:jc w:val="both"/>
      </w:pPr>
      <w:r>
        <w:t>Missing bracket in</w:t>
      </w:r>
      <w:r w:rsidR="00803F39">
        <w:t xml:space="preserve"> paragraph</w:t>
      </w:r>
      <w:r>
        <w:t xml:space="preserve"> 3.4</w:t>
      </w:r>
      <w:r w:rsidR="00BA2ED2">
        <w:t>.</w:t>
      </w:r>
    </w:p>
    <w:p w14:paraId="5BF11828" w14:textId="3E363D7E" w:rsidR="00E25392" w:rsidRDefault="00803F39" w:rsidP="005F6666">
      <w:pPr>
        <w:pStyle w:val="GSBodyParawithnumb"/>
      </w:pPr>
      <w:r>
        <w:t>The secretariat agreed to</w:t>
      </w:r>
      <w:r w:rsidR="00275F32">
        <w:t xml:space="preserve"> </w:t>
      </w:r>
      <w:r w:rsidR="00E25392">
        <w:t>circulate the</w:t>
      </w:r>
      <w:r>
        <w:t xml:space="preserve"> updated</w:t>
      </w:r>
      <w:r w:rsidR="00E25392">
        <w:t xml:space="preserve"> report for ex-committee decision </w:t>
      </w:r>
    </w:p>
    <w:tbl>
      <w:tblPr>
        <w:tblStyle w:val="Style1"/>
        <w:tblW w:w="5000" w:type="pct"/>
        <w:tblLook w:val="04A0" w:firstRow="1" w:lastRow="0" w:firstColumn="1" w:lastColumn="0" w:noHBand="0" w:noVBand="1"/>
      </w:tblPr>
      <w:tblGrid>
        <w:gridCol w:w="9622"/>
      </w:tblGrid>
      <w:tr w:rsidR="00CF5E33" w:rsidRPr="001313AC" w14:paraId="7EFC55C3" w14:textId="77777777" w:rsidTr="00CF5E33">
        <w:trPr>
          <w:trHeight w:val="503"/>
        </w:trPr>
        <w:tc>
          <w:tcPr>
            <w:tcW w:w="5000" w:type="pct"/>
            <w:noWrap/>
          </w:tcPr>
          <w:p w14:paraId="35A34D21" w14:textId="0A59A50A" w:rsidR="007034E6" w:rsidRPr="007034E6" w:rsidRDefault="007034E6" w:rsidP="007034E6">
            <w:pPr>
              <w:rPr>
                <w:b/>
              </w:rPr>
            </w:pPr>
            <w:r>
              <w:rPr>
                <w:b/>
              </w:rPr>
              <w:t>ACTION: Panel _125/11</w:t>
            </w:r>
            <w:r w:rsidR="00CF5E33" w:rsidRPr="005F05A1">
              <w:rPr>
                <w:b/>
              </w:rPr>
              <w:t xml:space="preserve">: </w:t>
            </w:r>
            <w:r>
              <w:rPr>
                <w:b/>
              </w:rPr>
              <w:t>ElectraLink to u</w:t>
            </w:r>
            <w:r w:rsidRPr="007034E6">
              <w:rPr>
                <w:b/>
              </w:rPr>
              <w:t>pdate the DCP 263 Change Report as follows:</w:t>
            </w:r>
          </w:p>
          <w:p w14:paraId="54D2C07B" w14:textId="1BE16765" w:rsidR="007034E6" w:rsidRPr="007034E6" w:rsidRDefault="007034E6" w:rsidP="007034E6">
            <w:pPr>
              <w:rPr>
                <w:b/>
              </w:rPr>
            </w:pPr>
            <w:r w:rsidRPr="007034E6">
              <w:rPr>
                <w:b/>
              </w:rPr>
              <w:t xml:space="preserve">- </w:t>
            </w:r>
            <w:r w:rsidR="00803F39" w:rsidRPr="00803F39">
              <w:rPr>
                <w:b/>
              </w:rPr>
              <w:t xml:space="preserve">Correct the numbering in </w:t>
            </w:r>
            <w:r w:rsidRPr="007034E6">
              <w:rPr>
                <w:b/>
              </w:rPr>
              <w:t>section 5</w:t>
            </w:r>
            <w:r w:rsidR="00BA2ED2">
              <w:rPr>
                <w:b/>
              </w:rPr>
              <w:t>;</w:t>
            </w:r>
            <w:r w:rsidRPr="007034E6">
              <w:rPr>
                <w:b/>
              </w:rPr>
              <w:t xml:space="preserve"> </w:t>
            </w:r>
          </w:p>
          <w:p w14:paraId="0CD99DAC" w14:textId="20EB0C3B" w:rsidR="007034E6" w:rsidRPr="007034E6" w:rsidRDefault="007034E6" w:rsidP="007034E6">
            <w:pPr>
              <w:rPr>
                <w:b/>
              </w:rPr>
            </w:pPr>
            <w:r w:rsidRPr="007034E6">
              <w:rPr>
                <w:b/>
              </w:rPr>
              <w:t xml:space="preserve">- </w:t>
            </w:r>
            <w:r w:rsidR="00803F39" w:rsidRPr="00803F39">
              <w:rPr>
                <w:b/>
              </w:rPr>
              <w:t>Provide a legal text summary</w:t>
            </w:r>
            <w:r w:rsidRPr="007034E6">
              <w:rPr>
                <w:b/>
              </w:rPr>
              <w:t>- Figure 3</w:t>
            </w:r>
            <w:r w:rsidR="00803F39">
              <w:t xml:space="preserve"> </w:t>
            </w:r>
            <w:r w:rsidR="00803F39" w:rsidRPr="00803F39">
              <w:rPr>
                <w:b/>
              </w:rPr>
              <w:t>of the diagram contained in the Appendix</w:t>
            </w:r>
            <w:r w:rsidRPr="007034E6">
              <w:rPr>
                <w:b/>
              </w:rPr>
              <w:t xml:space="preserve"> has been truncated</w:t>
            </w:r>
            <w:r w:rsidR="00BA2ED2">
              <w:rPr>
                <w:b/>
              </w:rPr>
              <w:t>;</w:t>
            </w:r>
          </w:p>
          <w:p w14:paraId="138287FC" w14:textId="22923C24" w:rsidR="007034E6" w:rsidRPr="007034E6" w:rsidRDefault="007034E6" w:rsidP="007034E6">
            <w:pPr>
              <w:rPr>
                <w:b/>
              </w:rPr>
            </w:pPr>
            <w:r w:rsidRPr="007034E6">
              <w:rPr>
                <w:b/>
              </w:rPr>
              <w:t>-</w:t>
            </w:r>
            <w:r w:rsidR="004F18A6">
              <w:rPr>
                <w:b/>
              </w:rPr>
              <w:t xml:space="preserve"> </w:t>
            </w:r>
            <w:r w:rsidRPr="007034E6">
              <w:rPr>
                <w:b/>
              </w:rPr>
              <w:t xml:space="preserve">Bracketed </w:t>
            </w:r>
            <w:r w:rsidR="00803F39">
              <w:rPr>
                <w:b/>
              </w:rPr>
              <w:t>wordings</w:t>
            </w:r>
            <w:r w:rsidR="00803F39" w:rsidRPr="00803F39">
              <w:rPr>
                <w:b/>
              </w:rPr>
              <w:t xml:space="preserve"> in paragraph </w:t>
            </w:r>
            <w:r w:rsidRPr="007034E6">
              <w:rPr>
                <w:b/>
              </w:rPr>
              <w:t>4.26</w:t>
            </w:r>
            <w:r w:rsidR="00803F39">
              <w:rPr>
                <w:b/>
              </w:rPr>
              <w:t>, it</w:t>
            </w:r>
            <w:r w:rsidRPr="007034E6">
              <w:rPr>
                <w:b/>
              </w:rPr>
              <w:t xml:space="preserve"> needs to be clearer which party it is</w:t>
            </w:r>
            <w:r w:rsidR="00BA2ED2">
              <w:rPr>
                <w:b/>
              </w:rPr>
              <w:t xml:space="preserve"> referring to; and</w:t>
            </w:r>
          </w:p>
          <w:p w14:paraId="11A78061" w14:textId="6DD6008D" w:rsidR="007034E6" w:rsidRPr="007034E6" w:rsidRDefault="007034E6" w:rsidP="007034E6">
            <w:pPr>
              <w:rPr>
                <w:b/>
              </w:rPr>
            </w:pPr>
            <w:r w:rsidRPr="007034E6">
              <w:rPr>
                <w:b/>
              </w:rPr>
              <w:t xml:space="preserve">- Missing bracket in </w:t>
            </w:r>
            <w:r w:rsidR="00803F39">
              <w:rPr>
                <w:b/>
              </w:rPr>
              <w:t>paragraph</w:t>
            </w:r>
            <w:r w:rsidR="00BA2ED2">
              <w:rPr>
                <w:b/>
              </w:rPr>
              <w:t xml:space="preserve"> </w:t>
            </w:r>
            <w:r w:rsidRPr="007034E6">
              <w:rPr>
                <w:b/>
              </w:rPr>
              <w:t>3.4</w:t>
            </w:r>
            <w:r w:rsidR="00BA2ED2">
              <w:rPr>
                <w:b/>
              </w:rPr>
              <w:t>.</w:t>
            </w:r>
          </w:p>
          <w:p w14:paraId="32659B1C" w14:textId="61F4B4B2" w:rsidR="00CF5E33" w:rsidRPr="005F05A1" w:rsidRDefault="007034E6" w:rsidP="007034E6">
            <w:pPr>
              <w:rPr>
                <w:b/>
              </w:rPr>
            </w:pPr>
            <w:r w:rsidRPr="007034E6">
              <w:rPr>
                <w:b/>
              </w:rPr>
              <w:t xml:space="preserve">Once updated circulate the report for ex-committee decision </w:t>
            </w:r>
            <w:r w:rsidR="00CF5E33">
              <w:rPr>
                <w:b/>
              </w:rPr>
              <w:t xml:space="preserve"> </w:t>
            </w:r>
          </w:p>
        </w:tc>
      </w:tr>
    </w:tbl>
    <w:p w14:paraId="7C299F08" w14:textId="77777777" w:rsidR="004B472D" w:rsidRPr="00CC1CA5" w:rsidRDefault="004B472D" w:rsidP="00275F32">
      <w:pPr>
        <w:pStyle w:val="GSBodyParawithnumb"/>
        <w:spacing w:before="240" w:after="120" w:line="240" w:lineRule="auto"/>
        <w:jc w:val="both"/>
      </w:pPr>
      <w:r w:rsidRPr="00CC1CA5">
        <w:t>For</w:t>
      </w:r>
      <w:r>
        <w:t xml:space="preserve"> DCP 278</w:t>
      </w:r>
      <w:r w:rsidRPr="00FD48B9">
        <w:t xml:space="preserve">, </w:t>
      </w:r>
      <w:r>
        <w:t xml:space="preserve">the </w:t>
      </w:r>
      <w:r w:rsidRPr="00FD48B9">
        <w:t>Panel:</w:t>
      </w:r>
    </w:p>
    <w:p w14:paraId="63C6FD00" w14:textId="48A882B1" w:rsidR="004B472D" w:rsidRPr="00CC1CA5" w:rsidRDefault="004B472D" w:rsidP="004B472D">
      <w:pPr>
        <w:pStyle w:val="GSBodyParaBullet"/>
        <w:spacing w:line="276" w:lineRule="auto"/>
        <w:jc w:val="both"/>
      </w:pPr>
      <w:r w:rsidRPr="00CC1CA5">
        <w:t>N</w:t>
      </w:r>
      <w:r w:rsidR="007F6C0C">
        <w:t>oted</w:t>
      </w:r>
      <w:r w:rsidRPr="00CC1CA5">
        <w:t xml:space="preserve"> the contents of the Change Report;</w:t>
      </w:r>
    </w:p>
    <w:p w14:paraId="63E4D605" w14:textId="024A5DA3" w:rsidR="004B472D" w:rsidRPr="00CC1CA5" w:rsidRDefault="004B472D" w:rsidP="004B472D">
      <w:pPr>
        <w:pStyle w:val="GSBodyParaBullet"/>
        <w:spacing w:line="276" w:lineRule="auto"/>
        <w:jc w:val="both"/>
      </w:pPr>
      <w:r w:rsidRPr="00CC1CA5">
        <w:t>D</w:t>
      </w:r>
      <w:r w:rsidR="007F6C0C">
        <w:t>etermined that</w:t>
      </w:r>
      <w:r w:rsidRPr="00CC1CA5">
        <w:t xml:space="preserve"> the Change Report contains the level of information required to enable Parties to understand the impact of the proposed amendment and to vote on the Change Proposal;</w:t>
      </w:r>
    </w:p>
    <w:p w14:paraId="5CF362AB" w14:textId="04D7DF82" w:rsidR="004B472D" w:rsidRPr="00CC1CA5" w:rsidRDefault="004B472D" w:rsidP="004B472D">
      <w:pPr>
        <w:pStyle w:val="GSBodyParaBullet"/>
        <w:spacing w:line="276" w:lineRule="auto"/>
        <w:jc w:val="both"/>
      </w:pPr>
      <w:r w:rsidRPr="00CC1CA5">
        <w:t>D</w:t>
      </w:r>
      <w:r w:rsidR="007F6C0C">
        <w:t>etermined</w:t>
      </w:r>
      <w:r w:rsidRPr="00CC1CA5">
        <w:t xml:space="preserve"> the Parties eligible to vote on the Change Proposal;</w:t>
      </w:r>
    </w:p>
    <w:p w14:paraId="001D26B2" w14:textId="45E0E78A" w:rsidR="004B472D" w:rsidRPr="00CC1CA5" w:rsidRDefault="004B472D" w:rsidP="004B472D">
      <w:pPr>
        <w:pStyle w:val="GSBodyParaBullet"/>
        <w:spacing w:line="276" w:lineRule="auto"/>
        <w:jc w:val="both"/>
      </w:pPr>
      <w:r w:rsidRPr="00CC1CA5">
        <w:t>D</w:t>
      </w:r>
      <w:r w:rsidR="007F6C0C">
        <w:t>etermined</w:t>
      </w:r>
      <w:r w:rsidRPr="00CC1CA5">
        <w:t xml:space="preserve"> the voting period for the Change Proposal; and</w:t>
      </w:r>
    </w:p>
    <w:p w14:paraId="796235B4" w14:textId="034337DC" w:rsidR="004B472D" w:rsidRPr="008462EE" w:rsidRDefault="004B472D" w:rsidP="004B472D">
      <w:pPr>
        <w:pStyle w:val="GSBodyParaBullet"/>
        <w:spacing w:line="276" w:lineRule="auto"/>
        <w:jc w:val="both"/>
      </w:pPr>
      <w:r w:rsidRPr="00CC1CA5">
        <w:t>A</w:t>
      </w:r>
      <w:r w:rsidR="007F6C0C">
        <w:t>pproved</w:t>
      </w:r>
      <w:r w:rsidRPr="00CC1CA5">
        <w:t xml:space="preserve"> the Change Report for issue to Parties on</w:t>
      </w:r>
      <w:r>
        <w:t xml:space="preserve"> </w:t>
      </w:r>
      <w:r>
        <w:rPr>
          <w:b/>
        </w:rPr>
        <w:t xml:space="preserve">18 November </w:t>
      </w:r>
      <w:r w:rsidRPr="00443842">
        <w:rPr>
          <w:b/>
        </w:rPr>
        <w:t>2016.</w:t>
      </w:r>
    </w:p>
    <w:tbl>
      <w:tblPr>
        <w:tblStyle w:val="Style1"/>
        <w:tblW w:w="5000" w:type="pct"/>
        <w:tblLook w:val="04A0" w:firstRow="1" w:lastRow="0" w:firstColumn="1" w:lastColumn="0" w:noHBand="0" w:noVBand="1"/>
      </w:tblPr>
      <w:tblGrid>
        <w:gridCol w:w="9622"/>
      </w:tblGrid>
      <w:tr w:rsidR="00CF5E33" w:rsidRPr="001313AC" w14:paraId="72442E51" w14:textId="77777777" w:rsidTr="00CF5E33">
        <w:trPr>
          <w:trHeight w:val="503"/>
        </w:trPr>
        <w:tc>
          <w:tcPr>
            <w:tcW w:w="5000" w:type="pct"/>
            <w:noWrap/>
          </w:tcPr>
          <w:p w14:paraId="7BE744B8" w14:textId="4CD1943A" w:rsidR="00CF5E33" w:rsidRPr="005F05A1" w:rsidRDefault="004F18A6" w:rsidP="004F18A6">
            <w:pPr>
              <w:ind w:left="0"/>
              <w:rPr>
                <w:b/>
              </w:rPr>
            </w:pPr>
            <w:r>
              <w:rPr>
                <w:b/>
              </w:rPr>
              <w:t xml:space="preserve"> </w:t>
            </w:r>
            <w:r w:rsidR="007034E6">
              <w:rPr>
                <w:b/>
              </w:rPr>
              <w:t>ACTION: Panel _125/12</w:t>
            </w:r>
            <w:r w:rsidR="00CF5E33" w:rsidRPr="005F05A1">
              <w:rPr>
                <w:b/>
              </w:rPr>
              <w:t xml:space="preserve">: </w:t>
            </w:r>
            <w:r w:rsidR="007034E6">
              <w:rPr>
                <w:b/>
              </w:rPr>
              <w:t xml:space="preserve"> ElectraLink to</w:t>
            </w:r>
            <w:r w:rsidR="007034E6">
              <w:t xml:space="preserve"> </w:t>
            </w:r>
            <w:r w:rsidR="007034E6">
              <w:rPr>
                <w:b/>
              </w:rPr>
              <w:t>i</w:t>
            </w:r>
            <w:r w:rsidR="007034E6" w:rsidRPr="007034E6">
              <w:rPr>
                <w:b/>
              </w:rPr>
              <w:t>ssue DCP 278 Change Report</w:t>
            </w:r>
            <w:r w:rsidR="007034E6">
              <w:rPr>
                <w:b/>
              </w:rPr>
              <w:t>.</w:t>
            </w:r>
          </w:p>
        </w:tc>
      </w:tr>
    </w:tbl>
    <w:p w14:paraId="124313CF" w14:textId="09CF0F14" w:rsidR="003448CF" w:rsidRDefault="007F6C0C" w:rsidP="00275F32">
      <w:pPr>
        <w:pStyle w:val="GSBodyParawithnumb"/>
      </w:pPr>
      <w:r>
        <w:t>The DCUSA Panel requested that a summary of the legal text and a description of how the calculation will work in practice be added to the DCP 279 change report. Once completed, the secretariat will circulate the updated change report to the DCUSA Panel for ex-committee decision.</w:t>
      </w:r>
    </w:p>
    <w:tbl>
      <w:tblPr>
        <w:tblStyle w:val="Style1"/>
        <w:tblW w:w="5000" w:type="pct"/>
        <w:tblLook w:val="04A0" w:firstRow="1" w:lastRow="0" w:firstColumn="1" w:lastColumn="0" w:noHBand="0" w:noVBand="1"/>
      </w:tblPr>
      <w:tblGrid>
        <w:gridCol w:w="9622"/>
      </w:tblGrid>
      <w:tr w:rsidR="00CF5E33" w:rsidRPr="001313AC" w14:paraId="128D91AB" w14:textId="77777777" w:rsidTr="00CF5E33">
        <w:trPr>
          <w:trHeight w:val="503"/>
        </w:trPr>
        <w:tc>
          <w:tcPr>
            <w:tcW w:w="5000" w:type="pct"/>
            <w:noWrap/>
          </w:tcPr>
          <w:p w14:paraId="6C339950" w14:textId="7734F460" w:rsidR="00CF5E33" w:rsidRPr="005F05A1" w:rsidRDefault="007034E6" w:rsidP="00FA04B9">
            <w:pPr>
              <w:rPr>
                <w:b/>
              </w:rPr>
            </w:pPr>
            <w:r>
              <w:rPr>
                <w:b/>
              </w:rPr>
              <w:t>ACTION: Panel _125/13</w:t>
            </w:r>
            <w:r w:rsidR="00CF5E33" w:rsidRPr="005F05A1">
              <w:rPr>
                <w:b/>
              </w:rPr>
              <w:t xml:space="preserve">: </w:t>
            </w:r>
            <w:r>
              <w:rPr>
                <w:b/>
              </w:rPr>
              <w:t xml:space="preserve">ElectraLink to </w:t>
            </w:r>
            <w:r w:rsidR="00FA04B9">
              <w:rPr>
                <w:b/>
              </w:rPr>
              <w:t>u</w:t>
            </w:r>
            <w:r w:rsidRPr="007034E6">
              <w:rPr>
                <w:b/>
              </w:rPr>
              <w:t>pdate DCP 279 Change Report t</w:t>
            </w:r>
            <w:r w:rsidR="00FA04B9">
              <w:rPr>
                <w:b/>
              </w:rPr>
              <w:t>o provide</w:t>
            </w:r>
            <w:r w:rsidR="00FA04B9">
              <w:t xml:space="preserve"> </w:t>
            </w:r>
            <w:r w:rsidR="00FA04B9" w:rsidRPr="00FA04B9">
              <w:rPr>
                <w:b/>
              </w:rPr>
              <w:t xml:space="preserve">a summary of the legal text and a description of how the calculation will work in practice to the DCP 279 change report </w:t>
            </w:r>
            <w:r w:rsidRPr="007034E6">
              <w:rPr>
                <w:b/>
              </w:rPr>
              <w:t>Once updated circulate the report for ex-committee decision</w:t>
            </w:r>
            <w:r w:rsidR="00FA04B9">
              <w:rPr>
                <w:b/>
              </w:rPr>
              <w:t>.</w:t>
            </w:r>
            <w:r w:rsidRPr="007034E6">
              <w:rPr>
                <w:b/>
              </w:rPr>
              <w:t xml:space="preserve"> </w:t>
            </w:r>
          </w:p>
        </w:tc>
      </w:tr>
    </w:tbl>
    <w:p w14:paraId="3F0750AE" w14:textId="59099A77" w:rsidR="004B472D" w:rsidRPr="00CC1CA5" w:rsidRDefault="004B472D" w:rsidP="00275F32">
      <w:pPr>
        <w:pStyle w:val="GSBodyParawithnumb"/>
        <w:spacing w:before="240" w:after="120" w:line="240" w:lineRule="auto"/>
        <w:jc w:val="both"/>
      </w:pPr>
      <w:r w:rsidRPr="00CC1CA5">
        <w:t>For</w:t>
      </w:r>
      <w:r>
        <w:t xml:space="preserve"> DCP 280</w:t>
      </w:r>
      <w:r w:rsidRPr="00FD48B9">
        <w:t xml:space="preserve">, </w:t>
      </w:r>
      <w:r>
        <w:t xml:space="preserve">the </w:t>
      </w:r>
      <w:r w:rsidRPr="00FD48B9">
        <w:t>Panel:</w:t>
      </w:r>
    </w:p>
    <w:p w14:paraId="16AEFBDB" w14:textId="22B58AC4" w:rsidR="004B472D" w:rsidRPr="00CC1CA5" w:rsidRDefault="004B472D" w:rsidP="004B472D">
      <w:pPr>
        <w:pStyle w:val="GSBodyParaBullet"/>
        <w:spacing w:line="276" w:lineRule="auto"/>
        <w:jc w:val="both"/>
      </w:pPr>
      <w:r>
        <w:t>Noted</w:t>
      </w:r>
      <w:r w:rsidRPr="00CC1CA5">
        <w:t xml:space="preserve"> the contents of the Change Report;</w:t>
      </w:r>
    </w:p>
    <w:p w14:paraId="5200AF77" w14:textId="539F3C63" w:rsidR="004B472D" w:rsidRPr="00CC1CA5" w:rsidRDefault="004B472D" w:rsidP="004B472D">
      <w:pPr>
        <w:pStyle w:val="GSBodyParaBullet"/>
        <w:spacing w:line="276" w:lineRule="auto"/>
        <w:jc w:val="both"/>
      </w:pPr>
      <w:r w:rsidRPr="00CC1CA5">
        <w:t>D</w:t>
      </w:r>
      <w:r>
        <w:t>etermined that</w:t>
      </w:r>
      <w:r w:rsidRPr="00CC1CA5">
        <w:t xml:space="preserve"> the Change Report contains the level of information required to enable Parties to understand the impact of the proposed amendment and to vote on the Change Proposal;</w:t>
      </w:r>
    </w:p>
    <w:p w14:paraId="7F5836D4" w14:textId="52E640B5" w:rsidR="004B472D" w:rsidRPr="00CC1CA5" w:rsidRDefault="004B472D" w:rsidP="004B472D">
      <w:pPr>
        <w:pStyle w:val="GSBodyParaBullet"/>
        <w:spacing w:line="276" w:lineRule="auto"/>
        <w:jc w:val="both"/>
      </w:pPr>
      <w:r w:rsidRPr="00CC1CA5">
        <w:t>D</w:t>
      </w:r>
      <w:r>
        <w:t>etermined</w:t>
      </w:r>
      <w:r w:rsidRPr="00CC1CA5">
        <w:t xml:space="preserve"> the Parties eligible to vote on the Change Proposal;</w:t>
      </w:r>
    </w:p>
    <w:p w14:paraId="763C519B" w14:textId="44CF30C0" w:rsidR="004B472D" w:rsidRPr="00CC1CA5" w:rsidRDefault="004B472D" w:rsidP="004B472D">
      <w:pPr>
        <w:pStyle w:val="GSBodyParaBullet"/>
        <w:spacing w:line="276" w:lineRule="auto"/>
        <w:jc w:val="both"/>
      </w:pPr>
      <w:r w:rsidRPr="00CC1CA5">
        <w:t>D</w:t>
      </w:r>
      <w:r>
        <w:t>etermined</w:t>
      </w:r>
      <w:r w:rsidRPr="00CC1CA5">
        <w:t xml:space="preserve"> the voting period for the Change Proposal; and</w:t>
      </w:r>
    </w:p>
    <w:p w14:paraId="0313AB69" w14:textId="422475BB" w:rsidR="004B472D" w:rsidRPr="008462EE" w:rsidRDefault="004B472D" w:rsidP="004B472D">
      <w:pPr>
        <w:pStyle w:val="GSBodyParaBullet"/>
        <w:spacing w:line="276" w:lineRule="auto"/>
        <w:jc w:val="both"/>
      </w:pPr>
      <w:r w:rsidRPr="00CC1CA5">
        <w:t>A</w:t>
      </w:r>
      <w:r>
        <w:t>pproved</w:t>
      </w:r>
      <w:r w:rsidRPr="00CC1CA5">
        <w:t xml:space="preserve"> the Change Report for issue to Parties on</w:t>
      </w:r>
      <w:r>
        <w:t xml:space="preserve"> </w:t>
      </w:r>
      <w:r>
        <w:rPr>
          <w:b/>
        </w:rPr>
        <w:t xml:space="preserve">18 November </w:t>
      </w:r>
      <w:r w:rsidRPr="00443842">
        <w:rPr>
          <w:b/>
        </w:rPr>
        <w:t>2016.</w:t>
      </w:r>
    </w:p>
    <w:p w14:paraId="609B0F70" w14:textId="5E75992D" w:rsidR="005F05A1" w:rsidRDefault="004B472D" w:rsidP="005F05A1">
      <w:pPr>
        <w:pStyle w:val="GSBodyParawithnumb"/>
      </w:pPr>
      <w:r>
        <w:t xml:space="preserve">The </w:t>
      </w:r>
      <w:r w:rsidR="001214CD">
        <w:t>Panel</w:t>
      </w:r>
      <w:r w:rsidR="008522D1">
        <w:t xml:space="preserve"> </w:t>
      </w:r>
      <w:r w:rsidR="00A23665">
        <w:t>requested the following updates</w:t>
      </w:r>
      <w:r w:rsidR="009C0588">
        <w:t>/actions</w:t>
      </w:r>
      <w:r w:rsidR="00A23665">
        <w:t>;</w:t>
      </w:r>
    </w:p>
    <w:p w14:paraId="23F22D30" w14:textId="56B8D36D" w:rsidR="00A23665" w:rsidRDefault="004B472D" w:rsidP="00275F32">
      <w:pPr>
        <w:pStyle w:val="GSBodyParaBullet"/>
        <w:spacing w:line="276" w:lineRule="auto"/>
        <w:jc w:val="both"/>
      </w:pPr>
      <w:r>
        <w:t>Update the CP reference which is currently listed as</w:t>
      </w:r>
      <w:r w:rsidR="00A23665">
        <w:t xml:space="preserve"> </w:t>
      </w:r>
      <w:r w:rsidR="00A23665" w:rsidRPr="00275F32">
        <w:t>“DCP 16/280”</w:t>
      </w:r>
      <w:r w:rsidR="009C0588" w:rsidRPr="00275F32">
        <w:t>.</w:t>
      </w:r>
    </w:p>
    <w:p w14:paraId="3E05FE4C" w14:textId="0321AFC2" w:rsidR="003448CF" w:rsidRDefault="00A23665" w:rsidP="00275F32">
      <w:pPr>
        <w:pStyle w:val="GSBodyParaBullet"/>
        <w:spacing w:line="276" w:lineRule="auto"/>
        <w:jc w:val="both"/>
      </w:pPr>
      <w:r>
        <w:t xml:space="preserve">Under 6.4 and 8.2 last bullet point– put </w:t>
      </w:r>
      <w:r w:rsidRPr="00275F32">
        <w:t>“TRAS Contract Manager”</w:t>
      </w:r>
      <w:r>
        <w:t>, not just Contract Manager</w:t>
      </w:r>
      <w:r w:rsidR="009C0588">
        <w:t>.</w:t>
      </w:r>
    </w:p>
    <w:tbl>
      <w:tblPr>
        <w:tblStyle w:val="Style1"/>
        <w:tblW w:w="5000" w:type="pct"/>
        <w:tblLook w:val="04A0" w:firstRow="1" w:lastRow="0" w:firstColumn="1" w:lastColumn="0" w:noHBand="0" w:noVBand="1"/>
      </w:tblPr>
      <w:tblGrid>
        <w:gridCol w:w="9622"/>
      </w:tblGrid>
      <w:tr w:rsidR="00CF5E33" w:rsidRPr="001313AC" w14:paraId="1B3FAAE1" w14:textId="77777777" w:rsidTr="00CF5E33">
        <w:trPr>
          <w:trHeight w:val="503"/>
        </w:trPr>
        <w:tc>
          <w:tcPr>
            <w:tcW w:w="5000" w:type="pct"/>
            <w:noWrap/>
          </w:tcPr>
          <w:p w14:paraId="1E50946D" w14:textId="0B9F6B80" w:rsidR="007034E6" w:rsidRPr="007034E6" w:rsidRDefault="007034E6" w:rsidP="007034E6">
            <w:pPr>
              <w:rPr>
                <w:b/>
              </w:rPr>
            </w:pPr>
            <w:r>
              <w:rPr>
                <w:b/>
              </w:rPr>
              <w:t>ACTION: Panel _125/14</w:t>
            </w:r>
            <w:r w:rsidR="00CF5E33" w:rsidRPr="005F05A1">
              <w:rPr>
                <w:b/>
              </w:rPr>
              <w:t>:</w:t>
            </w:r>
            <w:r>
              <w:rPr>
                <w:b/>
              </w:rPr>
              <w:t xml:space="preserve"> ElectraLink to u</w:t>
            </w:r>
            <w:r w:rsidRPr="007034E6">
              <w:rPr>
                <w:b/>
              </w:rPr>
              <w:t>pdate DCP 280 Change Report as follows:</w:t>
            </w:r>
          </w:p>
          <w:p w14:paraId="145AEB7F" w14:textId="04082E6F" w:rsidR="007034E6" w:rsidRPr="007034E6" w:rsidRDefault="00BA2ED2" w:rsidP="007034E6">
            <w:pPr>
              <w:rPr>
                <w:b/>
              </w:rPr>
            </w:pPr>
            <w:r>
              <w:rPr>
                <w:b/>
              </w:rPr>
              <w:t xml:space="preserve">- </w:t>
            </w:r>
            <w:r>
              <w:rPr>
                <w:b/>
              </w:rPr>
              <w:tab/>
            </w:r>
            <w:r w:rsidRPr="00BA2ED2">
              <w:rPr>
                <w:b/>
              </w:rPr>
              <w:t>Update the CP reference which is c</w:t>
            </w:r>
            <w:r>
              <w:rPr>
                <w:b/>
              </w:rPr>
              <w:t>urrently listed as “DCP 16/280”; and</w:t>
            </w:r>
          </w:p>
          <w:p w14:paraId="7F092F10" w14:textId="444521D3" w:rsidR="007034E6" w:rsidRPr="007034E6" w:rsidRDefault="007034E6" w:rsidP="007034E6">
            <w:pPr>
              <w:rPr>
                <w:b/>
              </w:rPr>
            </w:pPr>
            <w:r w:rsidRPr="007034E6">
              <w:rPr>
                <w:b/>
              </w:rPr>
              <w:t>-</w:t>
            </w:r>
            <w:r w:rsidRPr="007034E6">
              <w:rPr>
                <w:b/>
              </w:rPr>
              <w:tab/>
              <w:t>Under 6.4 and 8.2 last bullet point– put “TRAS Contract Manager”, not just Contract Manager</w:t>
            </w:r>
            <w:r w:rsidR="00BA2ED2">
              <w:rPr>
                <w:b/>
              </w:rPr>
              <w:t>.</w:t>
            </w:r>
          </w:p>
          <w:p w14:paraId="7BF258A5" w14:textId="51DA475E" w:rsidR="00CF5E33" w:rsidRPr="005F05A1" w:rsidRDefault="007034E6" w:rsidP="007034E6">
            <w:pPr>
              <w:rPr>
                <w:b/>
              </w:rPr>
            </w:pPr>
            <w:r w:rsidRPr="007034E6">
              <w:rPr>
                <w:b/>
              </w:rPr>
              <w:t>Once updated issue to Parties to vote on</w:t>
            </w:r>
            <w:r w:rsidR="00CF5E33" w:rsidRPr="005F05A1">
              <w:rPr>
                <w:b/>
              </w:rPr>
              <w:t xml:space="preserve"> </w:t>
            </w:r>
            <w:r w:rsidR="00CF5E33">
              <w:rPr>
                <w:b/>
              </w:rPr>
              <w:t xml:space="preserve"> </w:t>
            </w:r>
          </w:p>
        </w:tc>
      </w:tr>
    </w:tbl>
    <w:p w14:paraId="35B25F53" w14:textId="433BE3D3" w:rsidR="001313AC" w:rsidRPr="001313AC" w:rsidRDefault="005F05A1" w:rsidP="005F05A1">
      <w:pPr>
        <w:pStyle w:val="GSHeading1withnumb"/>
      </w:pPr>
      <w:r w:rsidRPr="005F05A1">
        <w:t>Housekeeping Log</w:t>
      </w:r>
    </w:p>
    <w:p w14:paraId="16FFB312" w14:textId="5800F66C" w:rsidR="001313AC" w:rsidRDefault="00E21DEE" w:rsidP="005F05A1">
      <w:pPr>
        <w:pStyle w:val="GSBodyParawithnumb"/>
      </w:pPr>
      <w:r>
        <w:t>CH presented the Housekeeping Log Summary Paper to the Panel (see paper 125/09)</w:t>
      </w:r>
      <w:r w:rsidR="00A8058E">
        <w:t>.</w:t>
      </w:r>
    </w:p>
    <w:p w14:paraId="272510B1" w14:textId="21671C28" w:rsidR="007F6C0C" w:rsidRPr="007F6C0C" w:rsidRDefault="007F6C0C" w:rsidP="007F6C0C">
      <w:pPr>
        <w:pStyle w:val="GSBodyParawithnumb"/>
      </w:pPr>
      <w:r w:rsidRPr="007F6C0C">
        <w:rPr>
          <w:b/>
        </w:rPr>
        <w:t xml:space="preserve"> </w:t>
      </w:r>
      <w:r w:rsidRPr="007F6C0C">
        <w:t>It was noted that no new Housekeeping items had been identified.</w:t>
      </w:r>
    </w:p>
    <w:p w14:paraId="53FE0F18" w14:textId="77777777" w:rsidR="007F6C0C" w:rsidRPr="007F6C0C" w:rsidRDefault="007F6C0C" w:rsidP="005F6666">
      <w:pPr>
        <w:pStyle w:val="GSBodyParawithnumb"/>
      </w:pPr>
      <w:r w:rsidRPr="007F6C0C">
        <w:t>The DCUSA Panel agreed to closed Housekeeping Item no. 92 as the DCP 280 ‘Clarification of TRAS Accession Process’ Working Group reviewed the definitions (including ‘Personal Data’) and determined those that needed to be defined in Schedule 25 ‘Theft Risk Assessment Service’.</w:t>
      </w:r>
    </w:p>
    <w:p w14:paraId="09884668" w14:textId="41B4B5F9" w:rsidR="001313AC" w:rsidRPr="001313AC" w:rsidRDefault="005F05A1" w:rsidP="005F05A1">
      <w:pPr>
        <w:pStyle w:val="GSHeading1withnumb"/>
      </w:pPr>
      <w:r w:rsidRPr="005F05A1">
        <w:t>Any other Business</w:t>
      </w:r>
    </w:p>
    <w:p w14:paraId="19522124" w14:textId="692EA14A" w:rsidR="008A64F9" w:rsidRDefault="008A64F9" w:rsidP="008A64F9">
      <w:pPr>
        <w:pStyle w:val="GSBodyParawithnumb"/>
      </w:pPr>
      <w:r>
        <w:t>RM</w:t>
      </w:r>
      <w:r w:rsidR="0065122D">
        <w:t xml:space="preserve"> presented the Ofgem</w:t>
      </w:r>
      <w:r w:rsidR="0065122D" w:rsidRPr="0065122D">
        <w:t xml:space="preserve"> Code Governance Consultation </w:t>
      </w:r>
      <w:r w:rsidR="0065122D">
        <w:t>Paper to the Panel for response</w:t>
      </w:r>
      <w:r>
        <w:t>. The</w:t>
      </w:r>
      <w:r w:rsidRPr="008A64F9">
        <w:t xml:space="preserve"> paper provide</w:t>
      </w:r>
      <w:r>
        <w:t>d</w:t>
      </w:r>
      <w:r w:rsidRPr="008A64F9">
        <w:t xml:space="preserve"> the DCUSA Panel with an overview of Ofgem’s latest consultation in regards to implementing the CMA recommendations around Industry Code Governance which was published on</w:t>
      </w:r>
      <w:r>
        <w:t xml:space="preserve"> </w:t>
      </w:r>
      <w:r w:rsidRPr="008A64F9">
        <w:t xml:space="preserve">9 November 2016, with a deadline for responses by 1 February 2017.  </w:t>
      </w:r>
    </w:p>
    <w:p w14:paraId="64AE90DF" w14:textId="624C0469" w:rsidR="0065122D" w:rsidRDefault="0065122D" w:rsidP="0065122D">
      <w:pPr>
        <w:pStyle w:val="GSBodyParawithnumb"/>
      </w:pPr>
      <w:r>
        <w:t xml:space="preserve">The Panel members discussed the Ofgem </w:t>
      </w:r>
      <w:r w:rsidRPr="00C82ACB">
        <w:t>Code Governance Consultation</w:t>
      </w:r>
      <w:r>
        <w:t xml:space="preserve"> Paper and whether they would like to respond collectively from the Panel.</w:t>
      </w:r>
    </w:p>
    <w:p w14:paraId="61911379" w14:textId="2E2F37FB" w:rsidR="005F05A1" w:rsidRPr="007E52AE" w:rsidRDefault="0065122D" w:rsidP="007E52AE">
      <w:pPr>
        <w:pStyle w:val="GSBodyParawithnumb"/>
      </w:pPr>
      <w:r w:rsidRPr="007E52AE">
        <w:t>The Panel agreed that more time was necessary to consider the Paper and how they would like to respond and a</w:t>
      </w:r>
      <w:r w:rsidR="003733AC" w:rsidRPr="007E52AE">
        <w:t>s such requested the Ofgem Industry Code Governance Consultation be included on the agenda for the December 2016 meeting</w:t>
      </w:r>
      <w:r w:rsidR="008A64F9" w:rsidRPr="007E52AE">
        <w:t>. It was noted that the policy lead at Ofgem will be attending the next DCUSA Panel meeting should the DCUSA Panel have any questions.</w:t>
      </w:r>
    </w:p>
    <w:tbl>
      <w:tblPr>
        <w:tblStyle w:val="Style1"/>
        <w:tblW w:w="5000" w:type="pct"/>
        <w:tblLook w:val="04A0" w:firstRow="1" w:lastRow="0" w:firstColumn="1" w:lastColumn="0" w:noHBand="0" w:noVBand="1"/>
      </w:tblPr>
      <w:tblGrid>
        <w:gridCol w:w="9622"/>
      </w:tblGrid>
      <w:tr w:rsidR="00F64AEC" w:rsidRPr="001313AC" w14:paraId="5D4A4D0F" w14:textId="77777777" w:rsidTr="00FC6C6B">
        <w:trPr>
          <w:trHeight w:val="503"/>
        </w:trPr>
        <w:tc>
          <w:tcPr>
            <w:tcW w:w="5000" w:type="pct"/>
            <w:noWrap/>
          </w:tcPr>
          <w:p w14:paraId="1DABA79F" w14:textId="204BC9E9" w:rsidR="00F64AEC" w:rsidRPr="005F05A1" w:rsidRDefault="007034E6" w:rsidP="007034E6">
            <w:pPr>
              <w:rPr>
                <w:b/>
              </w:rPr>
            </w:pPr>
            <w:r>
              <w:rPr>
                <w:b/>
              </w:rPr>
              <w:t>ACTION: Panel _125/15</w:t>
            </w:r>
            <w:r w:rsidR="00F64AEC" w:rsidRPr="005F05A1">
              <w:rPr>
                <w:b/>
              </w:rPr>
              <w:t xml:space="preserve">: </w:t>
            </w:r>
            <w:r>
              <w:rPr>
                <w:b/>
              </w:rPr>
              <w:t>P</w:t>
            </w:r>
            <w:r w:rsidRPr="007034E6">
              <w:rPr>
                <w:b/>
              </w:rPr>
              <w:t>anel members to consider the Ofgem Code Governance Consultation and whether they would like to respond collectively from the Panel</w:t>
            </w:r>
            <w:r>
              <w:rPr>
                <w:b/>
              </w:rPr>
              <w:t>.</w:t>
            </w:r>
          </w:p>
        </w:tc>
      </w:tr>
    </w:tbl>
    <w:p w14:paraId="4E3D38CA" w14:textId="77777777" w:rsidR="008A64F9" w:rsidRDefault="008A64F9" w:rsidP="008A64F9">
      <w:pPr>
        <w:spacing w:before="60" w:after="60"/>
      </w:pPr>
    </w:p>
    <w:tbl>
      <w:tblPr>
        <w:tblStyle w:val="Style1"/>
        <w:tblW w:w="5000" w:type="pct"/>
        <w:tblLook w:val="04A0" w:firstRow="1" w:lastRow="0" w:firstColumn="1" w:lastColumn="0" w:noHBand="0" w:noVBand="1"/>
      </w:tblPr>
      <w:tblGrid>
        <w:gridCol w:w="9622"/>
      </w:tblGrid>
      <w:tr w:rsidR="007034E6" w:rsidRPr="001313AC" w14:paraId="7586631E" w14:textId="77777777" w:rsidTr="00FC6C6B">
        <w:trPr>
          <w:trHeight w:val="503"/>
        </w:trPr>
        <w:tc>
          <w:tcPr>
            <w:tcW w:w="5000" w:type="pct"/>
            <w:noWrap/>
          </w:tcPr>
          <w:p w14:paraId="05003F3B" w14:textId="545BEF7E" w:rsidR="007034E6" w:rsidRDefault="008A64F9" w:rsidP="008A64F9">
            <w:pPr>
              <w:rPr>
                <w:b/>
              </w:rPr>
            </w:pPr>
            <w:r>
              <w:rPr>
                <w:b/>
              </w:rPr>
              <w:t xml:space="preserve">ACTION: Panel _125/16: </w:t>
            </w:r>
            <w:r w:rsidR="007034E6">
              <w:rPr>
                <w:b/>
              </w:rPr>
              <w:t xml:space="preserve">ElectraLink to </w:t>
            </w:r>
            <w:r w:rsidR="007034E6" w:rsidRPr="007034E6">
              <w:rPr>
                <w:b/>
              </w:rPr>
              <w:t xml:space="preserve">Include Ofgem’s Code Industry Code Governance Consultation on the agenda for the December 2016 meeting (closed session). </w:t>
            </w:r>
          </w:p>
        </w:tc>
      </w:tr>
    </w:tbl>
    <w:p w14:paraId="6B438D21" w14:textId="77777777" w:rsidR="008A64F9" w:rsidRDefault="008A64F9" w:rsidP="008A64F9">
      <w:pPr>
        <w:spacing w:before="60" w:after="60"/>
      </w:pPr>
    </w:p>
    <w:tbl>
      <w:tblPr>
        <w:tblStyle w:val="Style1"/>
        <w:tblW w:w="5000" w:type="pct"/>
        <w:tblLook w:val="04A0" w:firstRow="1" w:lastRow="0" w:firstColumn="1" w:lastColumn="0" w:noHBand="0" w:noVBand="1"/>
      </w:tblPr>
      <w:tblGrid>
        <w:gridCol w:w="9622"/>
      </w:tblGrid>
      <w:tr w:rsidR="007034E6" w:rsidRPr="001313AC" w14:paraId="12A0CA12" w14:textId="77777777" w:rsidTr="00FC6C6B">
        <w:trPr>
          <w:trHeight w:val="503"/>
        </w:trPr>
        <w:tc>
          <w:tcPr>
            <w:tcW w:w="5000" w:type="pct"/>
            <w:noWrap/>
          </w:tcPr>
          <w:p w14:paraId="505644C8" w14:textId="43A68770" w:rsidR="007034E6" w:rsidRPr="00FA43DD" w:rsidRDefault="007034E6" w:rsidP="007034E6">
            <w:pPr>
              <w:rPr>
                <w:b/>
              </w:rPr>
            </w:pPr>
            <w:r w:rsidRPr="00FA43DD">
              <w:rPr>
                <w:b/>
              </w:rPr>
              <w:t>ACTION: Panel _125/17:  Update CRG3 action plan</w:t>
            </w:r>
            <w:r w:rsidR="00FA43DD" w:rsidRPr="00FA43DD">
              <w:rPr>
                <w:b/>
              </w:rPr>
              <w:t xml:space="preserve"> on the following points:</w:t>
            </w:r>
            <w:r w:rsidRPr="00FA43DD">
              <w:rPr>
                <w:b/>
              </w:rPr>
              <w:t xml:space="preserve"> </w:t>
            </w:r>
          </w:p>
          <w:p w14:paraId="18998B85" w14:textId="77777777" w:rsidR="007034E6" w:rsidRPr="00FA43DD" w:rsidRDefault="007034E6" w:rsidP="007034E6">
            <w:pPr>
              <w:rPr>
                <w:b/>
              </w:rPr>
            </w:pPr>
            <w:r w:rsidRPr="00FA43DD">
              <w:rPr>
                <w:b/>
              </w:rPr>
              <w:t xml:space="preserve">No. 1 can be closed as DCP 275 has been approved </w:t>
            </w:r>
          </w:p>
          <w:p w14:paraId="558A1F25" w14:textId="77777777" w:rsidR="007034E6" w:rsidRPr="00FA43DD" w:rsidRDefault="007034E6" w:rsidP="007034E6">
            <w:pPr>
              <w:rPr>
                <w:b/>
              </w:rPr>
            </w:pPr>
            <w:r w:rsidRPr="00FA43DD">
              <w:rPr>
                <w:b/>
              </w:rPr>
              <w:t xml:space="preserve">No. 2 – discussed at meeting – add update </w:t>
            </w:r>
          </w:p>
          <w:p w14:paraId="2ED9A044" w14:textId="77777777" w:rsidR="007034E6" w:rsidRPr="00FA43DD" w:rsidRDefault="007034E6" w:rsidP="007034E6">
            <w:pPr>
              <w:rPr>
                <w:b/>
              </w:rPr>
            </w:pPr>
            <w:r w:rsidRPr="00FA43DD">
              <w:rPr>
                <w:b/>
              </w:rPr>
              <w:t>No. 4 – can close one once the customer contacts have been shared</w:t>
            </w:r>
          </w:p>
          <w:p w14:paraId="259650A6" w14:textId="6DE611AA" w:rsidR="007034E6" w:rsidRDefault="007034E6" w:rsidP="007034E6">
            <w:pPr>
              <w:rPr>
                <w:b/>
              </w:rPr>
            </w:pPr>
            <w:r w:rsidRPr="00FA43DD">
              <w:rPr>
                <w:b/>
              </w:rPr>
              <w:t>No. 6 – Feedback to the Panel on the latest status of the forward work plan at the December Panel meeting</w:t>
            </w:r>
          </w:p>
        </w:tc>
      </w:tr>
    </w:tbl>
    <w:p w14:paraId="327DE097" w14:textId="77777777" w:rsidR="00126845" w:rsidRDefault="00126845" w:rsidP="00925C4F">
      <w:pPr>
        <w:sectPr w:rsidR="00126845" w:rsidSect="0070414E">
          <w:type w:val="continuous"/>
          <w:pgSz w:w="11906" w:h="16838" w:code="9"/>
          <w:pgMar w:top="2835" w:right="1134" w:bottom="1134" w:left="1134" w:header="454" w:footer="1426" w:gutter="0"/>
          <w:cols w:space="708"/>
          <w:docGrid w:linePitch="360"/>
        </w:sectPr>
      </w:pPr>
    </w:p>
    <w:p w14:paraId="64F2F5F2" w14:textId="64E8C301" w:rsidR="00126845" w:rsidRPr="001313AC" w:rsidRDefault="00126845" w:rsidP="00126845">
      <w:pPr>
        <w:pStyle w:val="GSHeading1"/>
      </w:pPr>
      <w:r>
        <w:t>Appendix A: Summary of Actions</w:t>
      </w:r>
    </w:p>
    <w:p w14:paraId="6B7607EB" w14:textId="1A7C5776" w:rsidR="00126845" w:rsidRDefault="00126845" w:rsidP="00925C4F">
      <w:pPr>
        <w:rPr>
          <w:b/>
        </w:rPr>
      </w:pPr>
      <w:r>
        <w:rPr>
          <w:b/>
        </w:rPr>
        <w:t>New and Open Actions – Open Session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4610"/>
        <w:gridCol w:w="1819"/>
        <w:gridCol w:w="4610"/>
      </w:tblGrid>
      <w:tr w:rsidR="00126845" w:rsidRPr="00126845" w14:paraId="1B88339A" w14:textId="77777777" w:rsidTr="00D20F33">
        <w:tc>
          <w:tcPr>
            <w:tcW w:w="1817" w:type="dxa"/>
            <w:tcBorders>
              <w:top w:val="single" w:sz="4" w:space="0" w:color="86AD82"/>
              <w:left w:val="single" w:sz="4" w:space="0" w:color="86AD82"/>
              <w:bottom w:val="single" w:sz="4" w:space="0" w:color="86AD82"/>
              <w:right w:val="single" w:sz="4" w:space="0" w:color="86AD82"/>
            </w:tcBorders>
            <w:shd w:val="clear" w:color="auto" w:fill="86AD82"/>
          </w:tcPr>
          <w:p w14:paraId="30C13019"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 Ref.</w:t>
            </w:r>
          </w:p>
        </w:tc>
        <w:tc>
          <w:tcPr>
            <w:tcW w:w="5050" w:type="dxa"/>
            <w:tcBorders>
              <w:top w:val="single" w:sz="4" w:space="0" w:color="86AD82"/>
              <w:left w:val="single" w:sz="4" w:space="0" w:color="86AD82"/>
              <w:bottom w:val="single" w:sz="4" w:space="0" w:color="86AD82"/>
              <w:right w:val="single" w:sz="4" w:space="0" w:color="86AD82"/>
            </w:tcBorders>
            <w:shd w:val="clear" w:color="auto" w:fill="86AD82"/>
          </w:tcPr>
          <w:p w14:paraId="7E5EE9BF"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w:t>
            </w:r>
          </w:p>
        </w:tc>
        <w:tc>
          <w:tcPr>
            <w:tcW w:w="1933" w:type="dxa"/>
            <w:tcBorders>
              <w:top w:val="single" w:sz="4" w:space="0" w:color="86AD82"/>
              <w:left w:val="single" w:sz="4" w:space="0" w:color="86AD82"/>
              <w:bottom w:val="single" w:sz="4" w:space="0" w:color="86AD82"/>
              <w:right w:val="single" w:sz="4" w:space="0" w:color="86AD82"/>
            </w:tcBorders>
            <w:shd w:val="clear" w:color="auto" w:fill="86AD82"/>
          </w:tcPr>
          <w:p w14:paraId="1A3A4D35"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Owner</w:t>
            </w:r>
          </w:p>
        </w:tc>
        <w:tc>
          <w:tcPr>
            <w:tcW w:w="5040" w:type="dxa"/>
            <w:tcBorders>
              <w:top w:val="single" w:sz="4" w:space="0" w:color="86AD82"/>
              <w:left w:val="single" w:sz="4" w:space="0" w:color="86AD82"/>
              <w:bottom w:val="single" w:sz="4" w:space="0" w:color="86AD82"/>
              <w:right w:val="single" w:sz="4" w:space="0" w:color="86AD82"/>
            </w:tcBorders>
            <w:shd w:val="clear" w:color="auto" w:fill="86AD82"/>
          </w:tcPr>
          <w:p w14:paraId="49B0B7CE"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Update</w:t>
            </w:r>
          </w:p>
        </w:tc>
      </w:tr>
    </w:tbl>
    <w:p w14:paraId="533065A6" w14:textId="77777777" w:rsidR="00126845" w:rsidRPr="00126845" w:rsidRDefault="00126845" w:rsidP="00126845">
      <w:pPr>
        <w:spacing w:before="0" w:after="0" w:line="240" w:lineRule="auto"/>
        <w:outlineLvl w:val="9"/>
        <w:rPr>
          <w:rFonts w:ascii="Calibri" w:hAnsi="Calibri" w:cstheme="minorBidi"/>
          <w:vanish/>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732"/>
        <w:gridCol w:w="1635"/>
        <w:gridCol w:w="4688"/>
      </w:tblGrid>
      <w:tr w:rsidR="00126845" w:rsidRPr="00126845" w14:paraId="435E3C27"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hideMark/>
          </w:tcPr>
          <w:p w14:paraId="02B86ED2" w14:textId="77777777" w:rsidR="00126845" w:rsidRPr="00ED63F8" w:rsidRDefault="00126845" w:rsidP="00126845">
            <w:pPr>
              <w:spacing w:before="60" w:after="60" w:line="276" w:lineRule="auto"/>
              <w:outlineLvl w:val="9"/>
              <w:rPr>
                <w:rFonts w:ascii="Calibri" w:hAnsi="Calibri" w:cstheme="minorBidi"/>
                <w:b/>
              </w:rPr>
            </w:pPr>
            <w:r w:rsidRPr="00ED63F8">
              <w:rPr>
                <w:rFonts w:ascii="Calibri" w:hAnsi="Calibri" w:cstheme="minorBidi"/>
              </w:rPr>
              <w:t>104/01</w:t>
            </w:r>
          </w:p>
        </w:tc>
        <w:tc>
          <w:tcPr>
            <w:tcW w:w="4732" w:type="dxa"/>
            <w:tcBorders>
              <w:top w:val="single" w:sz="4" w:space="0" w:color="86AD82"/>
              <w:left w:val="single" w:sz="4" w:space="0" w:color="86AD82"/>
              <w:bottom w:val="single" w:sz="4" w:space="0" w:color="86AD82"/>
              <w:right w:val="single" w:sz="4" w:space="0" w:color="86AD82"/>
            </w:tcBorders>
            <w:shd w:val="clear" w:color="auto" w:fill="auto"/>
            <w:hideMark/>
          </w:tcPr>
          <w:p w14:paraId="788015C6" w14:textId="77777777" w:rsidR="00126845" w:rsidRPr="00ED63F8" w:rsidRDefault="00126845" w:rsidP="00126845">
            <w:pPr>
              <w:spacing w:before="60" w:after="60" w:line="240" w:lineRule="auto"/>
              <w:rPr>
                <w:rFonts w:ascii="Calibri" w:hAnsi="Calibri" w:cs="Calibri"/>
                <w:b/>
              </w:rPr>
            </w:pPr>
            <w:r w:rsidRPr="00ED63F8">
              <w:rPr>
                <w:rFonts w:ascii="Calibri" w:hAnsi="Calibri" w:cs="Calibri"/>
              </w:rPr>
              <w:t>PW to work with the Secretariat and the DCUSA legal text advisor on DCP 226 ‘Housekeeping 66/72/73/77/80’ to review and revise the DCUSA document.</w:t>
            </w:r>
          </w:p>
        </w:tc>
        <w:tc>
          <w:tcPr>
            <w:tcW w:w="1635" w:type="dxa"/>
            <w:tcBorders>
              <w:top w:val="single" w:sz="4" w:space="0" w:color="86AD82"/>
              <w:left w:val="single" w:sz="4" w:space="0" w:color="86AD82"/>
              <w:bottom w:val="single" w:sz="4" w:space="0" w:color="86AD82"/>
              <w:right w:val="single" w:sz="4" w:space="0" w:color="86AD82"/>
            </w:tcBorders>
            <w:shd w:val="clear" w:color="auto" w:fill="auto"/>
            <w:hideMark/>
          </w:tcPr>
          <w:p w14:paraId="64D04291" w14:textId="77777777" w:rsidR="00126845" w:rsidRPr="00ED63F8" w:rsidRDefault="00126845" w:rsidP="00126845">
            <w:pPr>
              <w:spacing w:before="20" w:after="20" w:line="240" w:lineRule="auto"/>
              <w:outlineLvl w:val="9"/>
              <w:rPr>
                <w:rFonts w:ascii="Calibri" w:hAnsi="Calibri" w:cs="Calibri"/>
                <w:b/>
              </w:rPr>
            </w:pPr>
            <w:r w:rsidRPr="00ED63F8">
              <w:rPr>
                <w:rFonts w:ascii="Calibri" w:hAnsi="Calibri" w:cs="Calibri"/>
              </w:rPr>
              <w:t>Peter Waymont</w:t>
            </w:r>
          </w:p>
        </w:tc>
        <w:tc>
          <w:tcPr>
            <w:tcW w:w="4688" w:type="dxa"/>
            <w:tcBorders>
              <w:top w:val="single" w:sz="4" w:space="0" w:color="86AD82"/>
              <w:left w:val="single" w:sz="4" w:space="0" w:color="86AD82"/>
              <w:bottom w:val="single" w:sz="4" w:space="0" w:color="86AD82"/>
              <w:right w:val="single" w:sz="4" w:space="0" w:color="86AD82"/>
            </w:tcBorders>
            <w:shd w:val="clear" w:color="auto" w:fill="auto"/>
            <w:hideMark/>
          </w:tcPr>
          <w:p w14:paraId="2496AC57" w14:textId="77777777" w:rsidR="00126845" w:rsidRPr="00126845" w:rsidRDefault="00126845" w:rsidP="00126845">
            <w:pPr>
              <w:spacing w:before="20" w:after="20" w:line="240" w:lineRule="auto"/>
              <w:outlineLvl w:val="9"/>
              <w:rPr>
                <w:rFonts w:ascii="Calibri" w:hAnsi="Calibri" w:cs="Calibri"/>
                <w:b/>
                <w:color w:val="0070C0"/>
              </w:rPr>
            </w:pPr>
            <w:r w:rsidRPr="00126845">
              <w:rPr>
                <w:rFonts w:ascii="Calibri" w:hAnsi="Calibri" w:cs="Calibri"/>
                <w:color w:val="0070C0"/>
              </w:rPr>
              <w:t xml:space="preserve">21/09/2016 - On-hold </w:t>
            </w:r>
          </w:p>
        </w:tc>
      </w:tr>
      <w:tr w:rsidR="00126845" w:rsidRPr="00126845" w14:paraId="56E9DB85"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hideMark/>
          </w:tcPr>
          <w:p w14:paraId="11368700" w14:textId="77777777" w:rsidR="00126845" w:rsidRPr="00ED63F8" w:rsidRDefault="00126845" w:rsidP="00126845">
            <w:pPr>
              <w:spacing w:before="60" w:after="60" w:line="240" w:lineRule="auto"/>
              <w:outlineLvl w:val="9"/>
              <w:rPr>
                <w:rFonts w:ascii="Calibri" w:hAnsi="Calibri" w:cstheme="minorBidi"/>
              </w:rPr>
            </w:pPr>
            <w:r w:rsidRPr="00ED63F8">
              <w:rPr>
                <w:rFonts w:ascii="Calibri" w:hAnsi="Calibri" w:cs="Calibri"/>
              </w:rPr>
              <w:t>113/07</w:t>
            </w:r>
          </w:p>
        </w:tc>
        <w:tc>
          <w:tcPr>
            <w:tcW w:w="4732" w:type="dxa"/>
            <w:tcBorders>
              <w:top w:val="single" w:sz="4" w:space="0" w:color="86AD82"/>
              <w:left w:val="single" w:sz="4" w:space="0" w:color="86AD82"/>
              <w:bottom w:val="single" w:sz="4" w:space="0" w:color="86AD82"/>
              <w:right w:val="single" w:sz="4" w:space="0" w:color="86AD82"/>
            </w:tcBorders>
            <w:shd w:val="clear" w:color="auto" w:fill="auto"/>
            <w:hideMark/>
          </w:tcPr>
          <w:p w14:paraId="73E5D4E0" w14:textId="77777777" w:rsidR="00126845" w:rsidRPr="00ED63F8" w:rsidRDefault="00126845" w:rsidP="00126845">
            <w:pPr>
              <w:spacing w:before="60" w:after="60" w:line="240" w:lineRule="auto"/>
              <w:rPr>
                <w:rFonts w:ascii="Calibri" w:hAnsi="Calibri" w:cs="Calibri"/>
              </w:rPr>
            </w:pPr>
            <w:r w:rsidRPr="00ED63F8">
              <w:rPr>
                <w:rFonts w:ascii="Calibri" w:hAnsi="Calibri" w:cs="Calibri"/>
              </w:rPr>
              <w:t>Process the Accession Application for Home Counties Energy PLC once the MPID has been provided.</w:t>
            </w:r>
          </w:p>
        </w:tc>
        <w:tc>
          <w:tcPr>
            <w:tcW w:w="1635" w:type="dxa"/>
            <w:tcBorders>
              <w:top w:val="single" w:sz="4" w:space="0" w:color="86AD82"/>
              <w:left w:val="single" w:sz="4" w:space="0" w:color="86AD82"/>
              <w:bottom w:val="single" w:sz="4" w:space="0" w:color="86AD82"/>
              <w:right w:val="single" w:sz="4" w:space="0" w:color="86AD82"/>
            </w:tcBorders>
            <w:shd w:val="clear" w:color="auto" w:fill="auto"/>
            <w:hideMark/>
          </w:tcPr>
          <w:p w14:paraId="53249953" w14:textId="77777777" w:rsidR="00126845" w:rsidRPr="00ED63F8" w:rsidRDefault="00126845" w:rsidP="00126845">
            <w:pPr>
              <w:spacing w:before="20" w:after="2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hideMark/>
          </w:tcPr>
          <w:p w14:paraId="3E1ADA0C"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21/09/2016 – Ongoing</w:t>
            </w:r>
          </w:p>
          <w:p w14:paraId="272BD07C"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2974F362"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hideMark/>
          </w:tcPr>
          <w:p w14:paraId="6497592D" w14:textId="77777777" w:rsidR="00126845" w:rsidRPr="00ED63F8" w:rsidRDefault="00126845" w:rsidP="00126845">
            <w:pPr>
              <w:spacing w:before="60" w:after="60" w:line="240" w:lineRule="auto"/>
              <w:outlineLvl w:val="9"/>
              <w:rPr>
                <w:rFonts w:ascii="Calibri" w:hAnsi="Calibri" w:cs="Calibri"/>
              </w:rPr>
            </w:pPr>
            <w:r w:rsidRPr="00ED63F8">
              <w:rPr>
                <w:rFonts w:ascii="Calibri" w:hAnsi="Calibri" w:cs="Calibri"/>
              </w:rPr>
              <w:t>117/08</w:t>
            </w:r>
          </w:p>
        </w:tc>
        <w:tc>
          <w:tcPr>
            <w:tcW w:w="4732" w:type="dxa"/>
            <w:tcBorders>
              <w:top w:val="single" w:sz="4" w:space="0" w:color="86AD82"/>
              <w:left w:val="single" w:sz="4" w:space="0" w:color="86AD82"/>
              <w:bottom w:val="single" w:sz="4" w:space="0" w:color="86AD82"/>
              <w:right w:val="single" w:sz="4" w:space="0" w:color="86AD82"/>
            </w:tcBorders>
            <w:shd w:val="clear" w:color="auto" w:fill="auto"/>
            <w:hideMark/>
          </w:tcPr>
          <w:p w14:paraId="1D4507B7" w14:textId="77777777" w:rsidR="00126845" w:rsidRPr="00ED63F8" w:rsidRDefault="00126845" w:rsidP="00126845">
            <w:pPr>
              <w:autoSpaceDE w:val="0"/>
              <w:autoSpaceDN w:val="0"/>
              <w:adjustRightInd w:val="0"/>
              <w:spacing w:before="60" w:after="60" w:line="240" w:lineRule="auto"/>
              <w:outlineLvl w:val="9"/>
              <w:rPr>
                <w:rFonts w:ascii="Calibri" w:hAnsi="Calibri" w:cs="Calibri"/>
              </w:rPr>
            </w:pPr>
            <w:r w:rsidRPr="00ED63F8">
              <w:rPr>
                <w:rFonts w:ascii="Calibri" w:hAnsi="Calibri" w:cs="Calibri"/>
              </w:rPr>
              <w:t>Process the Withdrawal Notices and Shares Transfer letters once Ofgem publish their Notice of Licence revocation.  (</w:t>
            </w:r>
            <w:r w:rsidRPr="00ED63F8">
              <w:rPr>
                <w:rFonts w:ascii="Calibri" w:hAnsi="Calibri" w:cstheme="minorBidi"/>
              </w:rPr>
              <w:t>Seeboard Energy Limited and British Energy Direct Limited)</w:t>
            </w:r>
          </w:p>
        </w:tc>
        <w:tc>
          <w:tcPr>
            <w:tcW w:w="1635" w:type="dxa"/>
            <w:tcBorders>
              <w:top w:val="single" w:sz="4" w:space="0" w:color="86AD82"/>
              <w:left w:val="single" w:sz="4" w:space="0" w:color="86AD82"/>
              <w:bottom w:val="single" w:sz="4" w:space="0" w:color="86AD82"/>
              <w:right w:val="single" w:sz="4" w:space="0" w:color="86AD82"/>
            </w:tcBorders>
            <w:shd w:val="clear" w:color="auto" w:fill="auto"/>
            <w:hideMark/>
          </w:tcPr>
          <w:p w14:paraId="7C45AE53" w14:textId="77777777" w:rsidR="00126845" w:rsidRPr="00ED63F8" w:rsidRDefault="00126845" w:rsidP="00126845">
            <w:pPr>
              <w:spacing w:before="20" w:after="2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hideMark/>
          </w:tcPr>
          <w:p w14:paraId="183DA4DC"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21/09/2016 - In Progress - The Parties have provided the signed withdrawal notices. The Shares Transfers letters are being processed</w:t>
            </w:r>
          </w:p>
          <w:p w14:paraId="0FEA4565"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6F9DE49E"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06A9B937" w14:textId="77777777" w:rsidR="00126845" w:rsidRPr="00ED63F8" w:rsidRDefault="00126845" w:rsidP="00126845">
            <w:pPr>
              <w:spacing w:before="60" w:after="60" w:line="240" w:lineRule="auto"/>
              <w:outlineLvl w:val="9"/>
              <w:rPr>
                <w:rFonts w:ascii="Calibri" w:hAnsi="Calibri" w:cs="Calibri"/>
              </w:rPr>
            </w:pPr>
            <w:r w:rsidRPr="00ED63F8">
              <w:rPr>
                <w:rFonts w:ascii="Calibri" w:hAnsi="Calibri" w:cs="Calibri"/>
              </w:rPr>
              <w:t>122/09</w:t>
            </w:r>
            <w:r w:rsidRPr="00ED63F8">
              <w:rPr>
                <w:rFonts w:ascii="Calibri" w:hAnsi="Calibri" w:cs="Calibri"/>
              </w:rPr>
              <w:tab/>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383338D0" w14:textId="77777777" w:rsidR="00126845" w:rsidRPr="00ED63F8" w:rsidRDefault="00126845" w:rsidP="00126845">
            <w:pPr>
              <w:autoSpaceDE w:val="0"/>
              <w:autoSpaceDN w:val="0"/>
              <w:adjustRightInd w:val="0"/>
              <w:spacing w:before="60" w:after="60" w:line="240" w:lineRule="auto"/>
              <w:outlineLvl w:val="9"/>
              <w:rPr>
                <w:rFonts w:ascii="Calibri" w:hAnsi="Calibri" w:cs="Calibri"/>
              </w:rPr>
            </w:pPr>
            <w:r w:rsidRPr="00ED63F8">
              <w:rPr>
                <w:rFonts w:ascii="Calibri" w:hAnsi="Calibri" w:cs="Calibri"/>
              </w:rPr>
              <w:t xml:space="preserve">Process the Accession Application Corona Energy Retail 4 Ltd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017687E" w14:textId="77777777" w:rsidR="00126845" w:rsidRPr="00ED63F8" w:rsidRDefault="00126845" w:rsidP="00126845">
            <w:pPr>
              <w:spacing w:before="20" w:after="2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D1076F3"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Ongoing - Corona Energy Retail 4 Ltd still to submit their Accession agreement.</w:t>
            </w:r>
          </w:p>
          <w:p w14:paraId="3BB02590" w14:textId="77777777" w:rsidR="00126845" w:rsidRPr="00126845" w:rsidRDefault="00126845" w:rsidP="00126845">
            <w:pPr>
              <w:spacing w:before="20" w:after="20" w:line="240"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7A5C25B2"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7588367"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123/02</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39B5BF97"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Once Corona Energy 4 Ltd accession has progressed, withdraw Corona Energy 5 Ltd from the DCUSA as their licence has been transferred to Corona Energy 4 Ltd.</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0C83CE0A" w14:textId="77777777" w:rsidR="00126845" w:rsidRPr="00ED63F8" w:rsidRDefault="00126845" w:rsidP="00126845">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784025E"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0070C0"/>
              </w:rPr>
            </w:pPr>
            <w:r w:rsidRPr="00126845">
              <w:rPr>
                <w:rFonts w:ascii="Calibri" w:hAnsi="Calibri" w:cs="Calibri"/>
                <w:color w:val="0070C0"/>
              </w:rPr>
              <w:t xml:space="preserve">12/10/2016 – In progress - Updated agreement sent to Contract manager still awaiting information for the accession process to be completed </w:t>
            </w:r>
          </w:p>
          <w:p w14:paraId="5E5B947B"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0070C0"/>
              </w:rPr>
            </w:pPr>
            <w:r w:rsidRPr="00126845">
              <w:rPr>
                <w:rFonts w:ascii="Calibri" w:hAnsi="Calibri" w:cs="Calibri"/>
                <w:color w:val="0070C0"/>
              </w:rPr>
              <w:t>18/10/2016 - Ongoing</w:t>
            </w:r>
          </w:p>
        </w:tc>
      </w:tr>
      <w:tr w:rsidR="00126845" w:rsidRPr="00126845" w14:paraId="4FF94BA9"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2445D25C"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124/05</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5A3D8CF"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 xml:space="preserve">Discuss the DCMF feedback on the Change Report templates with Ofgem at the next Code Administrators meeting scheduled for 24 November 2016. </w:t>
            </w:r>
          </w:p>
          <w:p w14:paraId="19C13852"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Some members generally felt that the templates were burdensome with certain sections being repetitive, and others not necessarily relevant.</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49A6155"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4B975B1" w14:textId="77777777" w:rsidR="00BE446D" w:rsidRPr="00611052" w:rsidRDefault="00BE446D" w:rsidP="00BE446D">
            <w:pPr>
              <w:autoSpaceDE w:val="0"/>
              <w:autoSpaceDN w:val="0"/>
              <w:adjustRightInd w:val="0"/>
              <w:spacing w:before="60" w:after="60" w:line="276" w:lineRule="auto"/>
              <w:rPr>
                <w:rFonts w:cs="Calibri"/>
                <w:color w:val="FF0000"/>
              </w:rPr>
            </w:pPr>
            <w:r>
              <w:rPr>
                <w:rFonts w:cs="Calibri"/>
                <w:color w:val="0070C0"/>
              </w:rPr>
              <w:t xml:space="preserve">09/11/2016 - </w:t>
            </w:r>
            <w:r w:rsidRPr="00653F22">
              <w:rPr>
                <w:rFonts w:cs="Calibri"/>
                <w:color w:val="0070C0"/>
              </w:rPr>
              <w:t>Ongoing</w:t>
            </w:r>
            <w:r w:rsidRPr="00653F22">
              <w:rPr>
                <w:color w:val="0070C0"/>
              </w:rPr>
              <w:t xml:space="preserve"> to be discussed at the next CA’s meeting scheduled for 24 November</w:t>
            </w:r>
          </w:p>
          <w:p w14:paraId="5194AE8E"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126845" w:rsidRPr="00126845" w14:paraId="1C33D333"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4C62B388"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124/07</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018E3FA0"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Panel to consider whether there is any impact on DCUSA resulting from Ofgem’s reform package proposals and provide feedback to Ofgem.</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492BA116" w14:textId="77777777" w:rsidR="00126845" w:rsidRPr="00ED63F8" w:rsidRDefault="00126845" w:rsidP="00126845">
            <w:pPr>
              <w:autoSpaceDE w:val="0"/>
              <w:autoSpaceDN w:val="0"/>
              <w:adjustRightInd w:val="0"/>
              <w:spacing w:before="60" w:after="60" w:line="240" w:lineRule="auto"/>
              <w:jc w:val="center"/>
              <w:outlineLvl w:val="9"/>
              <w:rPr>
                <w:rFonts w:ascii="Calibri" w:hAnsi="Calibri" w:cs="Calibri"/>
              </w:rPr>
            </w:pPr>
            <w:r w:rsidRPr="00ED63F8">
              <w:rPr>
                <w:rFonts w:ascii="Calibri" w:hAnsi="Calibri" w:cs="Calibri"/>
              </w:rPr>
              <w:t>Panel members</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29CF992B" w14:textId="27E2E8AB"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126845" w:rsidRPr="00126845" w14:paraId="3189D339"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F38F86F"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124/09</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679F71B2"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Issue email to DCUSA Parties thanking them for their feedback on the DCUSA voting process.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6AD99C6B"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9529E25" w14:textId="34F6A48B"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126845" w:rsidRPr="00126845" w14:paraId="53B78346"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0F790D1F"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theme="minorBidi"/>
              </w:rPr>
              <w:t>124/10</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31F928D1" w14:textId="77777777" w:rsidR="00126845" w:rsidRPr="00ED63F8" w:rsidRDefault="00126845" w:rsidP="00126845">
            <w:pPr>
              <w:spacing w:before="60" w:after="60" w:line="240" w:lineRule="auto"/>
              <w:rPr>
                <w:rFonts w:ascii="Calibri" w:hAnsi="Calibri" w:cstheme="minorBidi"/>
              </w:rPr>
            </w:pPr>
            <w:r w:rsidRPr="00ED63F8">
              <w:rPr>
                <w:rFonts w:ascii="Calibri" w:hAnsi="Calibri" w:cstheme="minorBidi"/>
              </w:rPr>
              <w:t xml:space="preserve">Update the impacted Parties sections of the DCP 283 and DCP 284, </w:t>
            </w:r>
          </w:p>
          <w:p w14:paraId="3E9FA980"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 xml:space="preserve">for DCP 283 update to state that DNOs and Suppliers are impacted </w:t>
            </w:r>
          </w:p>
          <w:p w14:paraId="0E366999"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for DCP 284 update to state that DNOs are also impacted by the CP</w:t>
            </w:r>
          </w:p>
          <w:p w14:paraId="587DBABE" w14:textId="77777777" w:rsidR="00126845" w:rsidRPr="00ED63F8" w:rsidRDefault="00126845" w:rsidP="00D524C9">
            <w:pPr>
              <w:numPr>
                <w:ilvl w:val="0"/>
                <w:numId w:val="7"/>
              </w:numPr>
              <w:spacing w:before="60" w:after="60" w:line="240" w:lineRule="auto"/>
              <w:contextualSpacing/>
              <w:outlineLvl w:val="9"/>
              <w:rPr>
                <w:rFonts w:ascii="Calibri" w:hAnsi="Calibri" w:cs="Calibri"/>
              </w:rPr>
            </w:pPr>
            <w:r w:rsidRPr="00ED63F8">
              <w:rPr>
                <w:rFonts w:ascii="Calibri" w:hAnsi="Calibri" w:cs="Calibri"/>
              </w:rPr>
              <w:t>update the CP submission template to say that the CP will be treated as a ‘Standard Change’.</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6A71F2A6" w14:textId="77777777" w:rsidR="00126845" w:rsidRPr="00ED63F8" w:rsidRDefault="00126845" w:rsidP="00126845">
            <w:pPr>
              <w:spacing w:before="0" w:after="0" w:line="240" w:lineRule="auto"/>
              <w:outlineLvl w:val="9"/>
              <w:rPr>
                <w:rFonts w:ascii="Calibri" w:hAnsi="Calibri" w:cstheme="minorBid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076AC2A" w14:textId="77777777" w:rsidR="00126845" w:rsidRPr="00126845" w:rsidRDefault="00126845" w:rsidP="00126845">
            <w:pPr>
              <w:autoSpaceDE w:val="0"/>
              <w:autoSpaceDN w:val="0"/>
              <w:adjustRightInd w:val="0"/>
              <w:spacing w:before="60" w:after="60" w:line="276" w:lineRule="auto"/>
              <w:outlineLvl w:val="9"/>
              <w:rPr>
                <w:rFonts w:ascii="Calibri" w:hAnsi="Calibri" w:cs="Calibri"/>
                <w:color w:val="FF0000"/>
              </w:rPr>
            </w:pPr>
          </w:p>
        </w:tc>
      </w:tr>
      <w:tr w:rsidR="00D207F8" w:rsidRPr="00126845" w14:paraId="51F47E29"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37DEA79A" w14:textId="17888493" w:rsidR="00D207F8" w:rsidRPr="00ED63F8" w:rsidRDefault="00D207F8" w:rsidP="00D207F8">
            <w:pPr>
              <w:spacing w:before="0" w:after="0" w:line="240" w:lineRule="auto"/>
              <w:outlineLvl w:val="9"/>
              <w:rPr>
                <w:rFonts w:ascii="Calibri" w:hAnsi="Calibri" w:cstheme="minorBidi"/>
              </w:rPr>
            </w:pPr>
            <w:r w:rsidRPr="00ED63F8">
              <w:t>125/01</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3D0926A" w14:textId="52EF9D55" w:rsidR="00D207F8" w:rsidRPr="00ED63F8" w:rsidRDefault="00D207F8" w:rsidP="00D207F8">
            <w:pPr>
              <w:spacing w:before="60" w:after="60" w:line="240" w:lineRule="auto"/>
              <w:rPr>
                <w:rFonts w:ascii="Calibri" w:hAnsi="Calibri" w:cstheme="minorBidi"/>
              </w:rPr>
            </w:pPr>
            <w:r w:rsidRPr="00ED63F8">
              <w:t xml:space="preserve">Delete word “explain” in para 1.3 of the previous minutes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38DD3B0" w14:textId="20A18B54"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12FEBF10"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2BE47986"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0AF2DC8" w14:textId="27A64219" w:rsidR="00D207F8" w:rsidRPr="00ED63F8" w:rsidRDefault="00D207F8" w:rsidP="00D207F8">
            <w:pPr>
              <w:spacing w:before="0" w:after="0" w:line="240" w:lineRule="auto"/>
              <w:outlineLvl w:val="9"/>
              <w:rPr>
                <w:rFonts w:ascii="Calibri" w:hAnsi="Calibri" w:cstheme="minorBidi"/>
              </w:rPr>
            </w:pPr>
            <w:r w:rsidRPr="00ED63F8">
              <w:t>125/02</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B7C06B5" w14:textId="6704AF0D" w:rsidR="00D207F8" w:rsidRPr="00ED63F8" w:rsidRDefault="00D207F8" w:rsidP="00025972">
            <w:pPr>
              <w:spacing w:before="60" w:after="60" w:line="240" w:lineRule="auto"/>
              <w:rPr>
                <w:rFonts w:ascii="Calibri" w:hAnsi="Calibri" w:cstheme="minorBidi"/>
              </w:rPr>
            </w:pPr>
            <w:r w:rsidRPr="00ED63F8">
              <w:t>Explain to Corona 4 now that the licence has transferred from Cor</w:t>
            </w:r>
            <w:r w:rsidR="00025972" w:rsidRPr="00ED63F8">
              <w:t>o</w:t>
            </w:r>
            <w:r w:rsidRPr="00ED63F8">
              <w:t>na 5 they need to complete an accession application</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501A184F" w14:textId="1E300CE5"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14235E47"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37849638"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7A9590F4" w14:textId="0443C8B8" w:rsidR="00D207F8" w:rsidRPr="00ED63F8" w:rsidRDefault="00D207F8" w:rsidP="00D207F8">
            <w:pPr>
              <w:spacing w:before="0" w:after="0" w:line="240" w:lineRule="auto"/>
              <w:outlineLvl w:val="9"/>
              <w:rPr>
                <w:rFonts w:ascii="Calibri" w:hAnsi="Calibri" w:cstheme="minorBidi"/>
              </w:rPr>
            </w:pPr>
            <w:r w:rsidRPr="00ED63F8">
              <w:t>125/03</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56E6D753" w14:textId="0C012C01" w:rsidR="00D207F8" w:rsidRPr="00ED63F8" w:rsidRDefault="00D207F8" w:rsidP="00D207F8">
            <w:pPr>
              <w:spacing w:before="60" w:after="60" w:line="240" w:lineRule="auto"/>
              <w:rPr>
                <w:rFonts w:ascii="Calibri" w:hAnsi="Calibri" w:cstheme="minorBidi"/>
              </w:rPr>
            </w:pPr>
            <w:r w:rsidRPr="00ED63F8">
              <w:t xml:space="preserve">Add BEIS consultation on “smart flexible energy system call for evidence” to the monitoring log under Demand Side response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70DF8090" w14:textId="48F3798E"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954065A"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7D7B8D83"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0E333491" w14:textId="5D4614E1" w:rsidR="00D207F8" w:rsidRPr="00ED63F8" w:rsidRDefault="00D207F8" w:rsidP="00D207F8">
            <w:pPr>
              <w:spacing w:before="0" w:after="0" w:line="240" w:lineRule="auto"/>
              <w:outlineLvl w:val="9"/>
              <w:rPr>
                <w:rFonts w:ascii="Calibri" w:hAnsi="Calibri" w:cstheme="minorBidi"/>
              </w:rPr>
            </w:pPr>
            <w:r w:rsidRPr="00ED63F8">
              <w:t>125/04</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5D744603" w14:textId="75CBA6E5" w:rsidR="00D207F8" w:rsidRPr="00ED63F8" w:rsidRDefault="00D207F8" w:rsidP="00D207F8">
            <w:pPr>
              <w:spacing w:before="60" w:after="60" w:line="240" w:lineRule="auto"/>
              <w:rPr>
                <w:rFonts w:ascii="Calibri" w:hAnsi="Calibri" w:cstheme="minorBidi"/>
              </w:rPr>
            </w:pPr>
            <w:r w:rsidRPr="00ED63F8">
              <w:t xml:space="preserve">Update Central Registration Service/ Fast Switching item in monitoring log to explain that an RFI is expected to be issued in January regarding governance options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50AEC8CA" w14:textId="263ADAAA"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C59D635"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57D45012"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73B002A1" w14:textId="6EBAD63A" w:rsidR="00D207F8" w:rsidRPr="00ED63F8" w:rsidRDefault="00D207F8" w:rsidP="00D207F8">
            <w:pPr>
              <w:spacing w:before="0" w:after="0" w:line="240" w:lineRule="auto"/>
              <w:outlineLvl w:val="9"/>
              <w:rPr>
                <w:rFonts w:ascii="Calibri" w:hAnsi="Calibri" w:cstheme="minorBidi"/>
              </w:rPr>
            </w:pPr>
            <w:r w:rsidRPr="00ED63F8">
              <w:t>125/05</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4261CDCE" w14:textId="306CC6F5" w:rsidR="00D207F8" w:rsidRPr="00ED63F8" w:rsidRDefault="00D207F8" w:rsidP="00D207F8">
            <w:pPr>
              <w:spacing w:before="60" w:after="60" w:line="240" w:lineRule="auto"/>
              <w:rPr>
                <w:rFonts w:ascii="Calibri" w:hAnsi="Calibri" w:cstheme="minorBidi"/>
              </w:rPr>
            </w:pPr>
            <w:r w:rsidRPr="00ED63F8">
              <w:t>Update the HH Settlement Item in the monitoring log to state that the Panel will not be drafting a response to Ofgem’s consultation as Parties can each provide their own response</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3D21204B" w14:textId="76706E69"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AE0A986"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1E9CCB67"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50CADAD" w14:textId="395640DE" w:rsidR="00D207F8" w:rsidRPr="00ED63F8" w:rsidRDefault="00D207F8" w:rsidP="00D207F8">
            <w:pPr>
              <w:spacing w:before="0" w:after="0" w:line="240" w:lineRule="auto"/>
              <w:outlineLvl w:val="9"/>
              <w:rPr>
                <w:rFonts w:ascii="Calibri" w:hAnsi="Calibri" w:cstheme="minorBidi"/>
              </w:rPr>
            </w:pPr>
            <w:r w:rsidRPr="00ED63F8">
              <w:t>125/06</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26F8E75" w14:textId="657D1221" w:rsidR="00D207F8" w:rsidRPr="00ED63F8" w:rsidRDefault="00D207F8" w:rsidP="00D207F8">
            <w:pPr>
              <w:spacing w:before="60" w:after="60" w:line="240" w:lineRule="auto"/>
              <w:rPr>
                <w:rFonts w:ascii="Calibri" w:hAnsi="Calibri" w:cstheme="minorBidi"/>
              </w:rPr>
            </w:pPr>
            <w:r w:rsidRPr="00ED63F8">
              <w:t xml:space="preserve">Include an agenda item (open session) in the December Panel meeting on “Ofgem CMA Presentation”.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CB8D25B" w14:textId="7F981EB2"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96ABB35"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4F19F67C"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6DF31BD8" w14:textId="18B5D404" w:rsidR="00D207F8" w:rsidRPr="00ED63F8" w:rsidRDefault="00D207F8" w:rsidP="00D207F8">
            <w:pPr>
              <w:spacing w:before="0" w:after="0" w:line="240" w:lineRule="auto"/>
              <w:outlineLvl w:val="9"/>
              <w:rPr>
                <w:rFonts w:ascii="Calibri" w:hAnsi="Calibri" w:cstheme="minorBidi"/>
              </w:rPr>
            </w:pPr>
            <w:r w:rsidRPr="00ED63F8">
              <w:t>125/07</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2801120" w14:textId="0C0B2C1C" w:rsidR="00D207F8" w:rsidRPr="00ED63F8" w:rsidRDefault="00D207F8" w:rsidP="00D207F8">
            <w:pPr>
              <w:spacing w:before="60" w:after="60" w:line="240" w:lineRule="auto"/>
              <w:rPr>
                <w:rFonts w:ascii="Calibri" w:hAnsi="Calibri" w:cstheme="minorBidi"/>
              </w:rPr>
            </w:pPr>
            <w:r w:rsidRPr="00ED63F8">
              <w:t>Progress the accession applications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61DC295" w14:textId="43EF7060"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EBE8C51"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7CB02220"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7812772D" w14:textId="03F4EF0E" w:rsidR="00D207F8" w:rsidRPr="00ED63F8" w:rsidRDefault="00D207F8" w:rsidP="00D207F8">
            <w:pPr>
              <w:spacing w:before="0" w:after="0" w:line="240" w:lineRule="auto"/>
              <w:outlineLvl w:val="9"/>
              <w:rPr>
                <w:rFonts w:ascii="Calibri" w:hAnsi="Calibri" w:cstheme="minorBidi"/>
              </w:rPr>
            </w:pPr>
            <w:r w:rsidRPr="00ED63F8">
              <w:t>125/08</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94F1D12" w14:textId="77777777" w:rsidR="00D207F8" w:rsidRPr="00ED63F8" w:rsidRDefault="00D207F8" w:rsidP="00D207F8">
            <w:r w:rsidRPr="00ED63F8">
              <w:t>Apply the following amendments to the DCUSA Self Governance document:</w:t>
            </w:r>
          </w:p>
          <w:p w14:paraId="6B1B3020" w14:textId="77777777" w:rsidR="00D207F8" w:rsidRPr="00ED63F8" w:rsidRDefault="00D207F8" w:rsidP="00D524C9">
            <w:pPr>
              <w:pStyle w:val="ListParagraph"/>
              <w:numPr>
                <w:ilvl w:val="0"/>
                <w:numId w:val="16"/>
              </w:numPr>
              <w:spacing w:before="0" w:after="0" w:line="240" w:lineRule="auto"/>
              <w:contextualSpacing/>
              <w:outlineLvl w:val="9"/>
            </w:pPr>
            <w:r w:rsidRPr="00ED63F8">
              <w:t xml:space="preserve"> remove copyright from bottom of document </w:t>
            </w:r>
          </w:p>
          <w:p w14:paraId="0D122DBF" w14:textId="08C37C1D" w:rsidR="00D207F8" w:rsidRPr="00ED63F8" w:rsidRDefault="00D207F8" w:rsidP="00D524C9">
            <w:pPr>
              <w:pStyle w:val="ListParagraph"/>
              <w:numPr>
                <w:ilvl w:val="0"/>
                <w:numId w:val="16"/>
              </w:numPr>
              <w:spacing w:before="0" w:after="0" w:line="240" w:lineRule="auto"/>
              <w:contextualSpacing/>
              <w:outlineLvl w:val="9"/>
            </w:pPr>
            <w:r w:rsidRPr="00ED63F8">
              <w:t>Party 2 matter decisio</w:t>
            </w:r>
            <w:r w:rsidR="00025972" w:rsidRPr="00ED63F8">
              <w:t>ns by the Panel should say “by P</w:t>
            </w:r>
            <w:r w:rsidRPr="00ED63F8">
              <w:t xml:space="preserve">arties” </w:t>
            </w:r>
          </w:p>
          <w:p w14:paraId="0D719E14" w14:textId="1649E0E4" w:rsidR="00D207F8" w:rsidRPr="00ED63F8" w:rsidRDefault="00025972" w:rsidP="00D524C9">
            <w:pPr>
              <w:pStyle w:val="ListParagraph"/>
              <w:numPr>
                <w:ilvl w:val="0"/>
                <w:numId w:val="16"/>
              </w:numPr>
              <w:spacing w:before="0" w:after="0" w:line="240" w:lineRule="auto"/>
              <w:contextualSpacing/>
              <w:outlineLvl w:val="9"/>
            </w:pPr>
            <w:r w:rsidRPr="00ED63F8">
              <w:t xml:space="preserve">The sentence </w:t>
            </w:r>
            <w:r w:rsidR="00D207F8" w:rsidRPr="00ED63F8">
              <w:t>“most self-governance CPs go straight to the change report</w:t>
            </w:r>
            <w:r w:rsidRPr="00ED63F8">
              <w:t>”</w:t>
            </w:r>
            <w:r w:rsidR="00D207F8" w:rsidRPr="00ED63F8">
              <w:t xml:space="preserve"> phase</w:t>
            </w:r>
            <w:r w:rsidRPr="00ED63F8">
              <w:t xml:space="preserve"> should be removed as this is not the case for DCUSA changes</w:t>
            </w:r>
          </w:p>
          <w:p w14:paraId="7772E9AA" w14:textId="5ACA26C0" w:rsidR="00D207F8" w:rsidRPr="00ED63F8" w:rsidRDefault="00D207F8" w:rsidP="00D207F8">
            <w:pPr>
              <w:spacing w:before="60" w:after="60" w:line="240" w:lineRule="auto"/>
              <w:rPr>
                <w:rFonts w:ascii="Calibri" w:hAnsi="Calibri" w:cstheme="minorBidi"/>
              </w:rPr>
            </w:pPr>
            <w:r w:rsidRPr="00ED63F8">
              <w:t>Approved and rejected changes can be appealed, not just rejected ones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0E7B0364" w14:textId="4F3FD8AA"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203DC4B5"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5DE0FDE4"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470EB773" w14:textId="5997CE85" w:rsidR="00D207F8" w:rsidRPr="00ED63F8" w:rsidRDefault="00D207F8" w:rsidP="00D207F8">
            <w:pPr>
              <w:spacing w:before="0" w:after="0" w:line="240" w:lineRule="auto"/>
              <w:outlineLvl w:val="9"/>
              <w:rPr>
                <w:rFonts w:ascii="Calibri" w:hAnsi="Calibri" w:cstheme="minorBidi"/>
              </w:rPr>
            </w:pPr>
            <w:r w:rsidRPr="00ED63F8">
              <w:t>125/09</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1AA0963D" w14:textId="0765FB36" w:rsidR="00D207F8" w:rsidRPr="00ED63F8" w:rsidRDefault="00D207F8" w:rsidP="00025972">
            <w:pPr>
              <w:rPr>
                <w:rFonts w:ascii="Calibri" w:hAnsi="Calibri" w:cstheme="minorBidi"/>
              </w:rPr>
            </w:pPr>
            <w:r w:rsidRPr="00ED63F8">
              <w:t>Publish Cross Code Self-governance document and updated DCUSA Self Governance document in a single zip file on the DCUSA websites</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DB06560" w14:textId="5BFDBDD8"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132DC4BB"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1E4EFE9E"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269E9D1F" w14:textId="33A433DC" w:rsidR="00D207F8" w:rsidRPr="00ED63F8" w:rsidRDefault="00B17F4F" w:rsidP="00D207F8">
            <w:pPr>
              <w:spacing w:before="0" w:after="0" w:line="240" w:lineRule="auto"/>
              <w:outlineLvl w:val="9"/>
              <w:rPr>
                <w:rFonts w:ascii="Calibri" w:hAnsi="Calibri" w:cstheme="minorBidi"/>
              </w:rPr>
            </w:pPr>
            <w:r w:rsidRPr="00ED63F8">
              <w:t>125/10</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DFE8029" w14:textId="68882FAE" w:rsidR="00D207F8" w:rsidRPr="00ED63F8" w:rsidRDefault="00D207F8" w:rsidP="00D207F8">
            <w:pPr>
              <w:spacing w:before="60" w:after="60" w:line="240" w:lineRule="auto"/>
              <w:rPr>
                <w:rFonts w:ascii="Calibri" w:hAnsi="Calibri" w:cstheme="minorBidi"/>
              </w:rPr>
            </w:pPr>
            <w:r w:rsidRPr="00ED63F8">
              <w:t>Progress DCP 268 via the TIG</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7876CD4" w14:textId="47E30084"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4166C2E1"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1B9F288F"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7783E3C" w14:textId="32787D35" w:rsidR="00D207F8" w:rsidRPr="00ED63F8" w:rsidRDefault="00FE6049" w:rsidP="00D207F8">
            <w:pPr>
              <w:spacing w:before="0" w:after="0" w:line="240" w:lineRule="auto"/>
              <w:outlineLvl w:val="9"/>
              <w:rPr>
                <w:rFonts w:ascii="Calibri" w:hAnsi="Calibri" w:cstheme="minorBidi"/>
              </w:rPr>
            </w:pPr>
            <w:r w:rsidRPr="00ED63F8">
              <w:t>125/11</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3EE801C" w14:textId="77777777" w:rsidR="00D207F8" w:rsidRPr="00ED63F8" w:rsidRDefault="00D207F8" w:rsidP="00D207F8">
            <w:r w:rsidRPr="00ED63F8">
              <w:t>Update the DCP 263 Change Report as follows:</w:t>
            </w:r>
          </w:p>
          <w:p w14:paraId="1FB5965A" w14:textId="6B94A055" w:rsidR="00D207F8" w:rsidRPr="00ED63F8" w:rsidRDefault="00D207F8" w:rsidP="00D207F8">
            <w:r w:rsidRPr="00ED63F8">
              <w:t xml:space="preserve">- </w:t>
            </w:r>
            <w:r w:rsidR="00025972" w:rsidRPr="00ED63F8">
              <w:t xml:space="preserve">Correct the numbering in </w:t>
            </w:r>
            <w:r w:rsidRPr="00ED63F8">
              <w:t xml:space="preserve">section 5 </w:t>
            </w:r>
          </w:p>
          <w:p w14:paraId="1455CEFE" w14:textId="55FE7A9E" w:rsidR="00D207F8" w:rsidRPr="00ED63F8" w:rsidRDefault="00D207F8" w:rsidP="00D207F8">
            <w:r w:rsidRPr="00ED63F8">
              <w:t xml:space="preserve">- </w:t>
            </w:r>
            <w:r w:rsidR="00025972" w:rsidRPr="00ED63F8">
              <w:t>Provide a legal text summary</w:t>
            </w:r>
          </w:p>
          <w:p w14:paraId="3AF2A703" w14:textId="23535659" w:rsidR="00D207F8" w:rsidRPr="00ED63F8" w:rsidRDefault="00D207F8" w:rsidP="00D207F8">
            <w:r w:rsidRPr="00ED63F8">
              <w:t>- Figure 3</w:t>
            </w:r>
            <w:r w:rsidR="00025972" w:rsidRPr="00ED63F8">
              <w:t xml:space="preserve"> of the diagram contained in the Appendix</w:t>
            </w:r>
            <w:r w:rsidRPr="00ED63F8">
              <w:t xml:space="preserve"> has been truncated</w:t>
            </w:r>
          </w:p>
          <w:p w14:paraId="09FDF589" w14:textId="0F6872C7" w:rsidR="00D207F8" w:rsidRPr="00ED63F8" w:rsidRDefault="00D207F8" w:rsidP="00D207F8">
            <w:r w:rsidRPr="00ED63F8">
              <w:t>-</w:t>
            </w:r>
            <w:r w:rsidR="00ED63F8">
              <w:t xml:space="preserve"> </w:t>
            </w:r>
            <w:r w:rsidRPr="00ED63F8">
              <w:t xml:space="preserve">Bracketed </w:t>
            </w:r>
            <w:r w:rsidR="00025972" w:rsidRPr="00ED63F8">
              <w:t>wordings in paragraph</w:t>
            </w:r>
            <w:r w:rsidRPr="00ED63F8">
              <w:t xml:space="preserve"> 4.26</w:t>
            </w:r>
            <w:r w:rsidR="00025972" w:rsidRPr="00ED63F8">
              <w:t>, it</w:t>
            </w:r>
            <w:r w:rsidRPr="00ED63F8">
              <w:t xml:space="preserve"> needs to be clearer which party it is</w:t>
            </w:r>
            <w:r w:rsidR="00025972" w:rsidRPr="00ED63F8">
              <w:t xml:space="preserve"> referring to</w:t>
            </w:r>
          </w:p>
          <w:p w14:paraId="6EC13B45" w14:textId="08CA6B91" w:rsidR="00D207F8" w:rsidRPr="00ED63F8" w:rsidRDefault="00D207F8" w:rsidP="00D207F8">
            <w:r w:rsidRPr="00ED63F8">
              <w:t xml:space="preserve">- Missing bracket in </w:t>
            </w:r>
            <w:r w:rsidR="00025972" w:rsidRPr="00ED63F8">
              <w:t>paragraph</w:t>
            </w:r>
            <w:r w:rsidRPr="00ED63F8">
              <w:t>3.4</w:t>
            </w:r>
          </w:p>
          <w:p w14:paraId="7AF85218" w14:textId="060BB03E" w:rsidR="00D207F8" w:rsidRPr="00ED63F8" w:rsidRDefault="00D207F8" w:rsidP="00D207F8">
            <w:pPr>
              <w:spacing w:before="60" w:after="60" w:line="240" w:lineRule="auto"/>
              <w:rPr>
                <w:rFonts w:ascii="Calibri" w:hAnsi="Calibri" w:cstheme="minorBidi"/>
              </w:rPr>
            </w:pPr>
            <w:r w:rsidRPr="00ED63F8">
              <w:t xml:space="preserve">Once updated circulate the report for ex-committee decision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3725BCE" w14:textId="109C4A73"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7538B5B0"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02E6F847"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311EAC0C" w14:textId="38BDA01F" w:rsidR="00D207F8" w:rsidRPr="00ED63F8" w:rsidRDefault="00FE6049" w:rsidP="00D207F8">
            <w:pPr>
              <w:spacing w:before="0" w:after="0" w:line="240" w:lineRule="auto"/>
              <w:outlineLvl w:val="9"/>
              <w:rPr>
                <w:rFonts w:ascii="Calibri" w:hAnsi="Calibri" w:cstheme="minorBidi"/>
              </w:rPr>
            </w:pPr>
            <w:r w:rsidRPr="00ED63F8">
              <w:t>125/12</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00BB2187" w14:textId="68146E10" w:rsidR="00D207F8" w:rsidRPr="00ED63F8" w:rsidRDefault="00D207F8" w:rsidP="00D207F8">
            <w:pPr>
              <w:spacing w:before="60" w:after="60" w:line="240" w:lineRule="auto"/>
              <w:rPr>
                <w:rFonts w:ascii="Calibri" w:hAnsi="Calibri" w:cstheme="minorBidi"/>
              </w:rPr>
            </w:pPr>
            <w:r w:rsidRPr="00ED63F8">
              <w:t xml:space="preserve">Issue DCP 278 Change Report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601F15D" w14:textId="64FF4213"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339554E7"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53FFAF24"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1B087F07" w14:textId="7C037939" w:rsidR="00D207F8" w:rsidRPr="00ED63F8" w:rsidRDefault="00FE6049" w:rsidP="00D207F8">
            <w:pPr>
              <w:spacing w:before="0" w:after="0" w:line="240" w:lineRule="auto"/>
              <w:outlineLvl w:val="9"/>
              <w:rPr>
                <w:rFonts w:ascii="Calibri" w:hAnsi="Calibri" w:cstheme="minorBidi"/>
              </w:rPr>
            </w:pPr>
            <w:r w:rsidRPr="00ED63F8">
              <w:t>125/13</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2FFDFF45" w14:textId="5088840D" w:rsidR="00D207F8" w:rsidRPr="00ED63F8" w:rsidRDefault="00FA04B9" w:rsidP="00D207F8">
            <w:pPr>
              <w:spacing w:before="60" w:after="60" w:line="240" w:lineRule="auto"/>
              <w:rPr>
                <w:rFonts w:ascii="Calibri" w:hAnsi="Calibri" w:cstheme="minorBidi"/>
              </w:rPr>
            </w:pPr>
            <w:r w:rsidRPr="00ED63F8">
              <w:t>ElectraLink to update DCP 279 Change Report to provide a summary of the legal text and a description of how the calculation will work in practice to the DCP 279 change report Once updated circulate the report for ex-committee decision</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3E36B7BC" w14:textId="59518FDF"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4336D94" w14:textId="01BBB868"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672C9505"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32983A3C" w14:textId="245198DF" w:rsidR="00D207F8" w:rsidRPr="00ED63F8" w:rsidRDefault="00FE6049" w:rsidP="00D207F8">
            <w:pPr>
              <w:spacing w:before="0" w:after="0" w:line="240" w:lineRule="auto"/>
              <w:outlineLvl w:val="9"/>
              <w:rPr>
                <w:rFonts w:ascii="Calibri" w:hAnsi="Calibri" w:cstheme="minorBidi"/>
              </w:rPr>
            </w:pPr>
            <w:r w:rsidRPr="00ED63F8">
              <w:t>125/14</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4AB21296" w14:textId="77777777" w:rsidR="00D207F8" w:rsidRPr="00ED63F8" w:rsidRDefault="00D207F8" w:rsidP="00D207F8">
            <w:r w:rsidRPr="00ED63F8">
              <w:t>Update DCP 280 Change Report as follows:</w:t>
            </w:r>
          </w:p>
          <w:p w14:paraId="090F0C86" w14:textId="77777777" w:rsidR="00BA2ED2" w:rsidRDefault="00BA2ED2" w:rsidP="00BA2ED2">
            <w:pPr>
              <w:pStyle w:val="ListParagraph"/>
              <w:numPr>
                <w:ilvl w:val="0"/>
                <w:numId w:val="16"/>
              </w:numPr>
              <w:spacing w:before="0" w:after="0" w:line="240" w:lineRule="auto"/>
              <w:contextualSpacing/>
              <w:outlineLvl w:val="9"/>
            </w:pPr>
            <w:r w:rsidRPr="00BA2ED2">
              <w:t>Update the CP reference which is currently listed as “DCP 16/280</w:t>
            </w:r>
          </w:p>
          <w:p w14:paraId="4053369F" w14:textId="77777777" w:rsidR="00D207F8" w:rsidRPr="00ED63F8" w:rsidRDefault="00D207F8" w:rsidP="00D524C9">
            <w:pPr>
              <w:pStyle w:val="ListParagraph"/>
              <w:numPr>
                <w:ilvl w:val="0"/>
                <w:numId w:val="16"/>
              </w:numPr>
              <w:spacing w:before="0" w:after="0" w:line="240" w:lineRule="auto"/>
              <w:contextualSpacing/>
              <w:outlineLvl w:val="9"/>
            </w:pPr>
            <w:r w:rsidRPr="00ED63F8">
              <w:t>Under 6.4 and 8.2 last bullet point– put “TRAS Contract Manager”, not just Contract Manager</w:t>
            </w:r>
          </w:p>
          <w:p w14:paraId="14FEE4D8" w14:textId="21A8F805" w:rsidR="00D207F8" w:rsidRPr="00ED63F8" w:rsidRDefault="00D207F8" w:rsidP="00D207F8">
            <w:pPr>
              <w:spacing w:before="60" w:after="60" w:line="240" w:lineRule="auto"/>
              <w:rPr>
                <w:rFonts w:ascii="Calibri" w:hAnsi="Calibri" w:cstheme="minorBidi"/>
              </w:rPr>
            </w:pPr>
            <w:r w:rsidRPr="00ED63F8">
              <w:t>Once updated issue to Parties to vote on</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19DF7AB" w14:textId="22EC30DF"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743317FF"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245CFF5A"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5EA82613" w14:textId="05ABBFBC" w:rsidR="00D207F8" w:rsidRPr="00ED63F8" w:rsidRDefault="00FE6049" w:rsidP="00D207F8">
            <w:pPr>
              <w:spacing w:before="0" w:after="0" w:line="240" w:lineRule="auto"/>
              <w:outlineLvl w:val="9"/>
              <w:rPr>
                <w:rFonts w:ascii="Calibri" w:hAnsi="Calibri" w:cstheme="minorBidi"/>
              </w:rPr>
            </w:pPr>
            <w:r w:rsidRPr="00ED63F8">
              <w:t>125/15</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3C99E69" w14:textId="0C8ED69D" w:rsidR="00D207F8" w:rsidRPr="00ED63F8" w:rsidRDefault="00D207F8" w:rsidP="00D207F8">
            <w:pPr>
              <w:spacing w:before="60" w:after="60" w:line="240" w:lineRule="auto"/>
              <w:rPr>
                <w:rFonts w:ascii="Calibri" w:hAnsi="Calibri" w:cstheme="minorBidi"/>
              </w:rPr>
            </w:pPr>
            <w:r w:rsidRPr="00ED63F8">
              <w:t xml:space="preserve">Panel members to consider the Ofgem Code Governance Consultation and whether they would like to respond collectively from the Panel </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18CF177C" w14:textId="503D02CE"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Panel Members</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BC4B4E8"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7FD99A21"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6784278B" w14:textId="3F73D8DF" w:rsidR="00D207F8" w:rsidRPr="00ED63F8" w:rsidRDefault="00FE6049" w:rsidP="00D207F8">
            <w:pPr>
              <w:spacing w:before="0" w:after="0" w:line="240" w:lineRule="auto"/>
              <w:outlineLvl w:val="9"/>
              <w:rPr>
                <w:rFonts w:ascii="Calibri" w:hAnsi="Calibri" w:cstheme="minorBidi"/>
              </w:rPr>
            </w:pPr>
            <w:r w:rsidRPr="00ED63F8">
              <w:t>125/16</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53EDEB04" w14:textId="513A9493" w:rsidR="00D207F8" w:rsidRPr="00ED63F8" w:rsidRDefault="00D207F8" w:rsidP="00D207F8">
            <w:pPr>
              <w:spacing w:before="60" w:after="60" w:line="240" w:lineRule="auto"/>
              <w:rPr>
                <w:rFonts w:ascii="Calibri" w:hAnsi="Calibri" w:cstheme="minorBidi"/>
              </w:rPr>
            </w:pPr>
            <w:r w:rsidRPr="00ED63F8">
              <w:t>Include Ofgem’s Code Industry Code Governance Consultation on the agenda for the December 2016 meeting (closed session). (This is the late paper from the November meeting, which they want more time to consider)</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695DEB64" w14:textId="08484A80"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31C4D98"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r w:rsidR="00D207F8" w:rsidRPr="00126845" w14:paraId="2DF7175B" w14:textId="77777777" w:rsidTr="00D207F8">
        <w:tc>
          <w:tcPr>
            <w:tcW w:w="1696" w:type="dxa"/>
            <w:tcBorders>
              <w:top w:val="single" w:sz="4" w:space="0" w:color="86AD82"/>
              <w:left w:val="single" w:sz="4" w:space="0" w:color="86AD82"/>
              <w:bottom w:val="single" w:sz="4" w:space="0" w:color="86AD82"/>
              <w:right w:val="single" w:sz="4" w:space="0" w:color="86AD82"/>
            </w:tcBorders>
            <w:shd w:val="clear" w:color="auto" w:fill="auto"/>
          </w:tcPr>
          <w:p w14:paraId="2764D666" w14:textId="608DCEDE" w:rsidR="00D207F8" w:rsidRPr="00ED63F8" w:rsidRDefault="00FE6049" w:rsidP="00D207F8">
            <w:pPr>
              <w:spacing w:before="0" w:after="0" w:line="240" w:lineRule="auto"/>
              <w:outlineLvl w:val="9"/>
              <w:rPr>
                <w:rFonts w:ascii="Calibri" w:hAnsi="Calibri" w:cstheme="minorBidi"/>
              </w:rPr>
            </w:pPr>
            <w:r w:rsidRPr="00ED63F8">
              <w:rPr>
                <w:rFonts w:ascii="Calibri" w:hAnsi="Calibri" w:cstheme="minorBidi"/>
              </w:rPr>
              <w:t>125/17</w:t>
            </w:r>
          </w:p>
        </w:tc>
        <w:tc>
          <w:tcPr>
            <w:tcW w:w="4732" w:type="dxa"/>
            <w:tcBorders>
              <w:top w:val="single" w:sz="4" w:space="0" w:color="86AD82"/>
              <w:left w:val="single" w:sz="4" w:space="0" w:color="86AD82"/>
              <w:bottom w:val="single" w:sz="4" w:space="0" w:color="86AD82"/>
              <w:right w:val="single" w:sz="4" w:space="0" w:color="86AD82"/>
            </w:tcBorders>
            <w:shd w:val="clear" w:color="auto" w:fill="auto"/>
          </w:tcPr>
          <w:p w14:paraId="7219D723" w14:textId="057ECE5D"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Update CRG3 action plan</w:t>
            </w:r>
            <w:r w:rsidR="00FA43DD" w:rsidRPr="00ED63F8">
              <w:t xml:space="preserve"> </w:t>
            </w:r>
            <w:r w:rsidR="00FA43DD" w:rsidRPr="00ED63F8">
              <w:rPr>
                <w:rFonts w:ascii="Calibri" w:eastAsia="Calibri" w:hAnsi="Calibri" w:cs="Times New Roman"/>
              </w:rPr>
              <w:t xml:space="preserve">on the following points: </w:t>
            </w:r>
          </w:p>
          <w:p w14:paraId="645F5964" w14:textId="77777777"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 xml:space="preserve">No. 1 can be closed as DCP 275 has been approved </w:t>
            </w:r>
          </w:p>
          <w:p w14:paraId="38F53EF3" w14:textId="77777777"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 xml:space="preserve">No. 2 – discussed at meeting – add update </w:t>
            </w:r>
          </w:p>
          <w:p w14:paraId="337CC027" w14:textId="77777777" w:rsidR="001D532D" w:rsidRPr="00ED63F8" w:rsidRDefault="001D532D" w:rsidP="001D532D">
            <w:pPr>
              <w:spacing w:before="0" w:after="160" w:line="259" w:lineRule="auto"/>
              <w:outlineLvl w:val="9"/>
              <w:rPr>
                <w:rFonts w:ascii="Calibri" w:eastAsia="Calibri" w:hAnsi="Calibri" w:cs="Times New Roman"/>
              </w:rPr>
            </w:pPr>
            <w:r w:rsidRPr="00ED63F8">
              <w:rPr>
                <w:rFonts w:ascii="Calibri" w:eastAsia="Calibri" w:hAnsi="Calibri" w:cs="Times New Roman"/>
              </w:rPr>
              <w:t>No. 4 – can close one once the customer contacts have been shared</w:t>
            </w:r>
          </w:p>
          <w:p w14:paraId="6281BD27" w14:textId="53E463C5" w:rsidR="00D207F8" w:rsidRPr="00ED63F8" w:rsidRDefault="001D532D" w:rsidP="001D532D">
            <w:pPr>
              <w:spacing w:before="60" w:after="60" w:line="240" w:lineRule="auto"/>
              <w:rPr>
                <w:rFonts w:ascii="Calibri" w:hAnsi="Calibri" w:cstheme="minorBidi"/>
              </w:rPr>
            </w:pPr>
            <w:r w:rsidRPr="00ED63F8">
              <w:rPr>
                <w:rFonts w:ascii="Calibri" w:eastAsia="Calibri" w:hAnsi="Calibri" w:cs="Times New Roman"/>
              </w:rPr>
              <w:t>No. 6 – Feedback to the Panel on the latest status of the forward work plan at the December Panel meeting</w:t>
            </w:r>
          </w:p>
        </w:tc>
        <w:tc>
          <w:tcPr>
            <w:tcW w:w="1635" w:type="dxa"/>
            <w:tcBorders>
              <w:top w:val="single" w:sz="4" w:space="0" w:color="86AD82"/>
              <w:left w:val="single" w:sz="4" w:space="0" w:color="86AD82"/>
              <w:bottom w:val="single" w:sz="4" w:space="0" w:color="86AD82"/>
              <w:right w:val="single" w:sz="4" w:space="0" w:color="86AD82"/>
            </w:tcBorders>
            <w:shd w:val="clear" w:color="auto" w:fill="auto"/>
          </w:tcPr>
          <w:p w14:paraId="2642608E" w14:textId="52922BE4" w:rsidR="00D207F8" w:rsidRPr="00ED63F8" w:rsidRDefault="001D532D" w:rsidP="00D207F8">
            <w:pPr>
              <w:autoSpaceDE w:val="0"/>
              <w:autoSpaceDN w:val="0"/>
              <w:adjustRightInd w:val="0"/>
              <w:spacing w:before="60" w:after="60" w:line="240" w:lineRule="auto"/>
              <w:outlineLvl w:val="9"/>
              <w:rPr>
                <w:rFonts w:ascii="Calibri" w:hAnsi="Calibri" w:cs="Calibri"/>
              </w:rPr>
            </w:pPr>
            <w:r w:rsidRPr="00ED63F8">
              <w:rPr>
                <w:rFonts w:ascii="Calibri" w:hAnsi="Calibri" w:cs="Calibri"/>
              </w:rPr>
              <w:t>ElectraLink</w:t>
            </w:r>
          </w:p>
        </w:tc>
        <w:tc>
          <w:tcPr>
            <w:tcW w:w="4688" w:type="dxa"/>
            <w:tcBorders>
              <w:top w:val="single" w:sz="4" w:space="0" w:color="86AD82"/>
              <w:left w:val="single" w:sz="4" w:space="0" w:color="86AD82"/>
              <w:bottom w:val="single" w:sz="4" w:space="0" w:color="86AD82"/>
              <w:right w:val="single" w:sz="4" w:space="0" w:color="86AD82"/>
            </w:tcBorders>
            <w:shd w:val="clear" w:color="auto" w:fill="auto"/>
          </w:tcPr>
          <w:p w14:paraId="5B7EE3D4" w14:textId="77777777" w:rsidR="00D207F8" w:rsidRPr="00126845" w:rsidRDefault="00D207F8" w:rsidP="00D207F8">
            <w:pPr>
              <w:autoSpaceDE w:val="0"/>
              <w:autoSpaceDN w:val="0"/>
              <w:adjustRightInd w:val="0"/>
              <w:spacing w:before="60" w:after="60" w:line="276" w:lineRule="auto"/>
              <w:outlineLvl w:val="9"/>
              <w:rPr>
                <w:rFonts w:ascii="Calibri" w:hAnsi="Calibri" w:cs="Calibri"/>
                <w:color w:val="FF0000"/>
              </w:rPr>
            </w:pPr>
          </w:p>
        </w:tc>
      </w:tr>
    </w:tbl>
    <w:p w14:paraId="4B2AF4EC" w14:textId="2765116A" w:rsidR="00126845" w:rsidRDefault="00126845" w:rsidP="00925C4F">
      <w:pPr>
        <w:rPr>
          <w:b/>
        </w:rPr>
      </w:pPr>
    </w:p>
    <w:p w14:paraId="6B59D9E9" w14:textId="63373EA1" w:rsidR="00ED63F8" w:rsidRDefault="00ED63F8" w:rsidP="00925C4F">
      <w:pPr>
        <w:rPr>
          <w:b/>
        </w:rPr>
      </w:pPr>
    </w:p>
    <w:p w14:paraId="596A85B9" w14:textId="0A0AAE35" w:rsidR="00ED63F8" w:rsidRDefault="00ED63F8" w:rsidP="00925C4F">
      <w:pPr>
        <w:rPr>
          <w:b/>
        </w:rPr>
      </w:pPr>
    </w:p>
    <w:p w14:paraId="56C9D509" w14:textId="0F5F889E" w:rsidR="00ED63F8" w:rsidRDefault="00ED63F8" w:rsidP="00925C4F">
      <w:pPr>
        <w:rPr>
          <w:b/>
        </w:rPr>
      </w:pPr>
    </w:p>
    <w:p w14:paraId="5F08BC82" w14:textId="58EA5F00" w:rsidR="00ED63F8" w:rsidRDefault="00ED63F8" w:rsidP="00925C4F">
      <w:pPr>
        <w:rPr>
          <w:b/>
        </w:rPr>
      </w:pPr>
    </w:p>
    <w:p w14:paraId="324B775D" w14:textId="5157F007" w:rsidR="00ED63F8" w:rsidRDefault="00ED63F8" w:rsidP="00925C4F">
      <w:pPr>
        <w:rPr>
          <w:b/>
        </w:rPr>
      </w:pPr>
    </w:p>
    <w:p w14:paraId="35A02AD7" w14:textId="77777777" w:rsidR="00ED63F8" w:rsidRDefault="00ED63F8" w:rsidP="00925C4F">
      <w:pPr>
        <w:rPr>
          <w:b/>
        </w:rPr>
      </w:pPr>
    </w:p>
    <w:p w14:paraId="293BB084" w14:textId="77777777" w:rsidR="00126845" w:rsidRPr="001313AC" w:rsidRDefault="00126845" w:rsidP="00126845">
      <w:pPr>
        <w:pStyle w:val="GSHeading1"/>
      </w:pPr>
      <w:r>
        <w:t>Appendix A: Summary of Actions</w:t>
      </w:r>
    </w:p>
    <w:p w14:paraId="4C2FD4AC" w14:textId="63CA2B6D" w:rsidR="00126845" w:rsidRDefault="00126845" w:rsidP="00925C4F">
      <w:pPr>
        <w:rPr>
          <w:b/>
        </w:rPr>
      </w:pPr>
      <w:r>
        <w:rPr>
          <w:b/>
        </w:rPr>
        <w:t>Agreed Closed Actions – Open Session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4610"/>
        <w:gridCol w:w="1819"/>
        <w:gridCol w:w="4610"/>
      </w:tblGrid>
      <w:tr w:rsidR="00126845" w:rsidRPr="00126845" w14:paraId="6294BC26" w14:textId="77777777" w:rsidTr="00D20F33">
        <w:tc>
          <w:tcPr>
            <w:tcW w:w="1817" w:type="dxa"/>
            <w:tcBorders>
              <w:top w:val="single" w:sz="4" w:space="0" w:color="86AD82"/>
              <w:left w:val="single" w:sz="4" w:space="0" w:color="86AD82"/>
              <w:bottom w:val="single" w:sz="4" w:space="0" w:color="86AD82"/>
              <w:right w:val="single" w:sz="4" w:space="0" w:color="86AD82"/>
            </w:tcBorders>
            <w:shd w:val="clear" w:color="auto" w:fill="86AD82"/>
          </w:tcPr>
          <w:p w14:paraId="64E8F1A0"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 Ref.</w:t>
            </w:r>
          </w:p>
        </w:tc>
        <w:tc>
          <w:tcPr>
            <w:tcW w:w="5050" w:type="dxa"/>
            <w:tcBorders>
              <w:top w:val="single" w:sz="4" w:space="0" w:color="86AD82"/>
              <w:left w:val="single" w:sz="4" w:space="0" w:color="86AD82"/>
              <w:bottom w:val="single" w:sz="4" w:space="0" w:color="86AD82"/>
              <w:right w:val="single" w:sz="4" w:space="0" w:color="86AD82"/>
            </w:tcBorders>
            <w:shd w:val="clear" w:color="auto" w:fill="86AD82"/>
          </w:tcPr>
          <w:p w14:paraId="578A6250"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Action</w:t>
            </w:r>
          </w:p>
        </w:tc>
        <w:tc>
          <w:tcPr>
            <w:tcW w:w="1933" w:type="dxa"/>
            <w:tcBorders>
              <w:top w:val="single" w:sz="4" w:space="0" w:color="86AD82"/>
              <w:left w:val="single" w:sz="4" w:space="0" w:color="86AD82"/>
              <w:bottom w:val="single" w:sz="4" w:space="0" w:color="86AD82"/>
              <w:right w:val="single" w:sz="4" w:space="0" w:color="86AD82"/>
            </w:tcBorders>
            <w:shd w:val="clear" w:color="auto" w:fill="86AD82"/>
          </w:tcPr>
          <w:p w14:paraId="72EA7312"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Owner</w:t>
            </w:r>
          </w:p>
        </w:tc>
        <w:tc>
          <w:tcPr>
            <w:tcW w:w="5040" w:type="dxa"/>
            <w:tcBorders>
              <w:top w:val="single" w:sz="4" w:space="0" w:color="86AD82"/>
              <w:left w:val="single" w:sz="4" w:space="0" w:color="86AD82"/>
              <w:bottom w:val="single" w:sz="4" w:space="0" w:color="86AD82"/>
              <w:right w:val="single" w:sz="4" w:space="0" w:color="86AD82"/>
            </w:tcBorders>
            <w:shd w:val="clear" w:color="auto" w:fill="86AD82"/>
          </w:tcPr>
          <w:p w14:paraId="274D7BD7" w14:textId="77777777" w:rsidR="00126845" w:rsidRPr="00126845" w:rsidRDefault="00126845" w:rsidP="00126845">
            <w:pPr>
              <w:spacing w:before="20" w:after="20" w:line="276" w:lineRule="auto"/>
              <w:outlineLvl w:val="9"/>
              <w:rPr>
                <w:rFonts w:ascii="Calibri" w:hAnsi="Calibri" w:cs="Calibri"/>
                <w:b/>
                <w:color w:val="auto"/>
              </w:rPr>
            </w:pPr>
            <w:r w:rsidRPr="00126845">
              <w:rPr>
                <w:rFonts w:ascii="Calibri" w:hAnsi="Calibri" w:cs="Calibri"/>
                <w:b/>
                <w:color w:val="auto"/>
              </w:rPr>
              <w:t>Update</w:t>
            </w:r>
          </w:p>
        </w:tc>
      </w:tr>
    </w:tbl>
    <w:p w14:paraId="7F02DDDC" w14:textId="77777777" w:rsidR="00126845" w:rsidRPr="00126845" w:rsidRDefault="00126845" w:rsidP="00126845">
      <w:pPr>
        <w:spacing w:before="0" w:after="0" w:line="240" w:lineRule="auto"/>
        <w:outlineLvl w:val="9"/>
        <w:rPr>
          <w:rFonts w:ascii="Calibri" w:hAnsi="Calibri" w:cstheme="minorBidi"/>
          <w:vanish/>
          <w:color w:val="auto"/>
        </w:rPr>
      </w:pPr>
    </w:p>
    <w:p w14:paraId="2C063BE1" w14:textId="77777777" w:rsidR="00126845" w:rsidRPr="00126845" w:rsidRDefault="00126845" w:rsidP="00126845">
      <w:pPr>
        <w:spacing w:before="0" w:after="0" w:line="240" w:lineRule="auto"/>
        <w:outlineLvl w:val="9"/>
        <w:rPr>
          <w:rFonts w:ascii="Calibri" w:hAnsi="Calibri" w:cstheme="minorBidi"/>
          <w:b/>
          <w:vanish/>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4714"/>
        <w:gridCol w:w="1722"/>
        <w:gridCol w:w="4629"/>
      </w:tblGrid>
      <w:tr w:rsidR="00BE446D" w:rsidRPr="00126845" w14:paraId="75C66E05"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0634036E" w14:textId="087AC06F" w:rsidR="00BE446D" w:rsidRPr="00ED63F8" w:rsidRDefault="00BE446D" w:rsidP="00BE446D">
            <w:pPr>
              <w:spacing w:before="60" w:after="60" w:line="240" w:lineRule="auto"/>
              <w:outlineLvl w:val="9"/>
              <w:rPr>
                <w:rFonts w:ascii="Calibri" w:hAnsi="Calibri" w:cstheme="minorBidi"/>
              </w:rPr>
            </w:pPr>
            <w:r w:rsidRPr="00ED63F8">
              <w:t>124/01</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55644B8C" w14:textId="683506BD" w:rsidR="00BE446D" w:rsidRPr="00ED63F8" w:rsidRDefault="00BE446D" w:rsidP="00BE446D">
            <w:pPr>
              <w:spacing w:before="60" w:after="60" w:line="276" w:lineRule="auto"/>
              <w:outlineLvl w:val="9"/>
              <w:rPr>
                <w:rFonts w:ascii="Calibri" w:hAnsi="Calibri" w:cs="Calibri"/>
              </w:rPr>
            </w:pPr>
            <w:r w:rsidRPr="00ED63F8">
              <w:t>Amend the 123 meeting minutes.</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95ABC71" w14:textId="55506523"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8FBFA83" w14:textId="0844DFD0" w:rsidR="00BE446D" w:rsidRPr="00126845" w:rsidRDefault="00BE446D" w:rsidP="00BE446D">
            <w:pPr>
              <w:autoSpaceDE w:val="0"/>
              <w:autoSpaceDN w:val="0"/>
              <w:adjustRightInd w:val="0"/>
              <w:spacing w:before="60" w:after="60" w:line="276" w:lineRule="auto"/>
              <w:outlineLvl w:val="9"/>
              <w:rPr>
                <w:rFonts w:ascii="Calibri" w:hAnsi="Calibri" w:cstheme="minorBidi"/>
                <w:color w:val="0070C0"/>
              </w:rPr>
            </w:pPr>
            <w:r>
              <w:rPr>
                <w:rFonts w:cs="Calibri"/>
                <w:color w:val="0070C0"/>
              </w:rPr>
              <w:t>09/11/2016 - Completed</w:t>
            </w:r>
          </w:p>
        </w:tc>
      </w:tr>
      <w:tr w:rsidR="00BE446D" w:rsidRPr="00126845" w14:paraId="2BE43215"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5877AE86" w14:textId="554AD7D9" w:rsidR="00BE446D" w:rsidRPr="00ED63F8" w:rsidRDefault="00BE446D" w:rsidP="00BE446D">
            <w:pPr>
              <w:spacing w:before="60" w:after="60" w:line="240" w:lineRule="auto"/>
              <w:outlineLvl w:val="9"/>
              <w:rPr>
                <w:rFonts w:ascii="Calibri" w:hAnsi="Calibri" w:cs="Calibri"/>
              </w:rPr>
            </w:pPr>
            <w:r w:rsidRPr="00ED63F8">
              <w:t>124/02</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026F3C80" w14:textId="33477CE5"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t>Update action 112/09 to clarify that the Corona Energy 5 Ltd licence was transferred to Corona Energy 4 Ltd. Corona 4 Ltd is the acceding Party</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070AA9C" w14:textId="588F2798" w:rsidR="00BE446D" w:rsidRPr="00ED63F8" w:rsidRDefault="00BE446D" w:rsidP="00BE446D">
            <w:pPr>
              <w:spacing w:before="20" w:after="2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D4DC750" w14:textId="06EEDA39" w:rsidR="00BE446D" w:rsidRPr="00126845" w:rsidRDefault="00BE446D" w:rsidP="00BE446D">
            <w:pPr>
              <w:spacing w:before="20" w:after="20" w:line="240" w:lineRule="auto"/>
              <w:outlineLvl w:val="9"/>
              <w:rPr>
                <w:rFonts w:ascii="Calibri" w:hAnsi="Calibri" w:cs="Calibri"/>
                <w:color w:val="0070C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w:t>
            </w:r>
            <w:r w:rsidRPr="00AD508C">
              <w:rPr>
                <w:rFonts w:cs="Calibri"/>
                <w:color w:val="0070C0"/>
              </w:rPr>
              <w:t xml:space="preserve">the Corona Energy 5 Ltd licence was transferred to Corona Energy 4 Ltd. </w:t>
            </w:r>
          </w:p>
        </w:tc>
      </w:tr>
      <w:tr w:rsidR="00BE446D" w:rsidRPr="00126845" w14:paraId="5166FF6A"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6C62172F" w14:textId="143674AE" w:rsidR="00BE446D" w:rsidRPr="00ED63F8" w:rsidRDefault="00BE446D" w:rsidP="00BE446D">
            <w:pPr>
              <w:spacing w:before="60" w:after="60" w:line="240" w:lineRule="auto"/>
              <w:outlineLvl w:val="9"/>
              <w:rPr>
                <w:rFonts w:ascii="Calibri" w:hAnsi="Calibri" w:cstheme="minorBidi"/>
              </w:rPr>
            </w:pPr>
            <w:r w:rsidRPr="00ED63F8">
              <w:t>124/03</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0A2051D3" w14:textId="082704FE" w:rsidR="00BE446D" w:rsidRPr="00ED63F8" w:rsidRDefault="00BE446D" w:rsidP="00BE446D">
            <w:pPr>
              <w:spacing w:before="60" w:after="60" w:line="240" w:lineRule="auto"/>
              <w:rPr>
                <w:rFonts w:ascii="Calibri" w:hAnsi="Calibri" w:cstheme="minorBidi"/>
                <w:u w:val="single"/>
              </w:rPr>
            </w:pPr>
            <w:r w:rsidRPr="00ED63F8">
              <w:t>Update the Operational Log.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14EFC6EC" w14:textId="5BF72637"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4DAF1936" w14:textId="3381F0AF"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09/11/2016 - Completed</w:t>
            </w:r>
          </w:p>
        </w:tc>
      </w:tr>
      <w:tr w:rsidR="00BE446D" w:rsidRPr="00126845" w14:paraId="53BD93E1"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7615454" w14:textId="1AFB4836" w:rsidR="00BE446D" w:rsidRPr="00ED63F8" w:rsidRDefault="00BE446D" w:rsidP="00BE446D">
            <w:pPr>
              <w:spacing w:before="0" w:after="0" w:line="240" w:lineRule="auto"/>
              <w:outlineLvl w:val="9"/>
              <w:rPr>
                <w:rFonts w:ascii="Calibri" w:hAnsi="Calibri" w:cstheme="minorBidi"/>
              </w:rPr>
            </w:pPr>
            <w:r w:rsidRPr="00ED63F8">
              <w:t>124/04</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6BED1E03" w14:textId="350E02E7" w:rsidR="00BE446D" w:rsidRPr="00ED63F8" w:rsidRDefault="00BE446D" w:rsidP="00BE446D">
            <w:pPr>
              <w:spacing w:before="60" w:after="60" w:line="240" w:lineRule="auto"/>
              <w:rPr>
                <w:rFonts w:ascii="Calibri" w:hAnsi="Calibri" w:cstheme="minorBidi"/>
              </w:rPr>
            </w:pPr>
            <w:r w:rsidRPr="00ED63F8">
              <w:t>Update the Monitoring Activities Log.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2A550E7" w14:textId="7592361A"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1B1D727B" w14:textId="053269A7"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09/11/2016 - Completed</w:t>
            </w:r>
          </w:p>
        </w:tc>
      </w:tr>
      <w:tr w:rsidR="00BE446D" w:rsidRPr="00126845" w14:paraId="57AA049B"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2ADEFC40" w14:textId="7A0BD5D9" w:rsidR="00BE446D" w:rsidRPr="00ED63F8" w:rsidRDefault="00BE446D" w:rsidP="00BE446D">
            <w:pPr>
              <w:spacing w:before="0" w:after="0" w:line="240" w:lineRule="auto"/>
              <w:outlineLvl w:val="9"/>
              <w:rPr>
                <w:rFonts w:ascii="Calibri" w:hAnsi="Calibri" w:cstheme="minorBidi"/>
              </w:rPr>
            </w:pPr>
            <w:r w:rsidRPr="00ED63F8">
              <w:t>124/06</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477FF11A" w14:textId="3317F027" w:rsidR="00BE446D" w:rsidRPr="00ED63F8" w:rsidRDefault="00BE446D" w:rsidP="00BE446D">
            <w:pPr>
              <w:spacing w:before="60" w:after="60" w:line="240" w:lineRule="auto"/>
              <w:rPr>
                <w:rFonts w:ascii="Calibri" w:hAnsi="Calibri" w:cstheme="minorBidi"/>
              </w:rPr>
            </w:pPr>
            <w:r w:rsidRPr="00ED63F8">
              <w:t>Process the Accession Application for British Gas Trading Limited.</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125141B9" w14:textId="3864C7A2"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5253106D" w14:textId="0D4B65ED"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09/11/2016 - Completed</w:t>
            </w:r>
          </w:p>
        </w:tc>
      </w:tr>
      <w:tr w:rsidR="00BE446D" w:rsidRPr="00126845" w14:paraId="6F03B83C"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307F9470" w14:textId="2091E0EF" w:rsidR="00BE446D" w:rsidRPr="00ED63F8" w:rsidRDefault="00BE446D" w:rsidP="00BE446D">
            <w:pPr>
              <w:spacing w:before="0" w:after="0" w:line="240" w:lineRule="auto"/>
              <w:outlineLvl w:val="9"/>
              <w:rPr>
                <w:rFonts w:ascii="Calibri" w:hAnsi="Calibri" w:cstheme="minorBidi"/>
              </w:rPr>
            </w:pPr>
            <w:r w:rsidRPr="00ED63F8">
              <w:t>124/08</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296E5645" w14:textId="176EEE45" w:rsidR="00BE446D" w:rsidRPr="00ED63F8" w:rsidRDefault="00BE446D" w:rsidP="00BE446D">
            <w:pPr>
              <w:spacing w:before="60" w:after="60" w:line="240" w:lineRule="auto"/>
              <w:rPr>
                <w:rFonts w:ascii="Calibri" w:hAnsi="Calibri" w:cstheme="minorBidi"/>
              </w:rPr>
            </w:pPr>
            <w:r w:rsidRPr="00ED63F8">
              <w:t>Circulate Ofgem’s “Draft reform packages and RFI Approach” slides with the meeting minutes.</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8F056C8" w14:textId="15B77E72"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073DF59A" w14:textId="3B7AA9CA"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Circulated with the October meeting minutes </w:t>
            </w:r>
          </w:p>
        </w:tc>
      </w:tr>
      <w:tr w:rsidR="00BE446D" w:rsidRPr="00126845" w14:paraId="6F0A67A4"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CBFC4D6" w14:textId="6BD08412" w:rsidR="00BE446D" w:rsidRPr="00ED63F8" w:rsidRDefault="00BE446D" w:rsidP="00BE446D">
            <w:pPr>
              <w:spacing w:before="0" w:after="0" w:line="240" w:lineRule="auto"/>
              <w:outlineLvl w:val="9"/>
              <w:rPr>
                <w:rFonts w:ascii="Calibri" w:hAnsi="Calibri" w:cstheme="minorBidi"/>
              </w:rPr>
            </w:pPr>
            <w:r w:rsidRPr="00ED63F8">
              <w:t>124/10</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396790A3" w14:textId="77777777" w:rsidR="00BE446D" w:rsidRPr="00ED63F8" w:rsidRDefault="00BE446D" w:rsidP="00BE446D">
            <w:pPr>
              <w:spacing w:before="60" w:after="60"/>
            </w:pPr>
            <w:r w:rsidRPr="00ED63F8">
              <w:t xml:space="preserve">Update the impacted Parties sections of the DCP 283 and DCP 284, </w:t>
            </w:r>
          </w:p>
          <w:p w14:paraId="55249ED8" w14:textId="77777777" w:rsidR="00BE446D" w:rsidRPr="00ED63F8" w:rsidRDefault="00BE446D" w:rsidP="00D524C9">
            <w:pPr>
              <w:pStyle w:val="ListParagraph"/>
              <w:numPr>
                <w:ilvl w:val="0"/>
                <w:numId w:val="7"/>
              </w:numPr>
              <w:spacing w:before="60" w:after="60" w:line="240" w:lineRule="auto"/>
              <w:contextualSpacing/>
            </w:pPr>
            <w:r w:rsidRPr="00ED63F8">
              <w:t xml:space="preserve">for DCP 283 update to state that DNOs and Suppliers are impacted </w:t>
            </w:r>
          </w:p>
          <w:p w14:paraId="78EEB84E" w14:textId="77777777" w:rsidR="00BE446D" w:rsidRPr="00ED63F8" w:rsidRDefault="00BE446D" w:rsidP="00D524C9">
            <w:pPr>
              <w:pStyle w:val="ListParagraph"/>
              <w:numPr>
                <w:ilvl w:val="0"/>
                <w:numId w:val="7"/>
              </w:numPr>
              <w:spacing w:before="60" w:after="60" w:line="240" w:lineRule="auto"/>
              <w:contextualSpacing/>
            </w:pPr>
            <w:r w:rsidRPr="00ED63F8">
              <w:t>for DCP 284 update to state that DNOs are also impacted by the CP</w:t>
            </w:r>
          </w:p>
          <w:p w14:paraId="63EF4D6F" w14:textId="7921817E" w:rsidR="00BE446D" w:rsidRPr="00ED63F8" w:rsidRDefault="00BE446D" w:rsidP="00BE446D">
            <w:pPr>
              <w:spacing w:before="60" w:after="60" w:line="240" w:lineRule="auto"/>
              <w:rPr>
                <w:rFonts w:ascii="Calibri" w:hAnsi="Calibri" w:cstheme="minorBidi"/>
              </w:rPr>
            </w:pPr>
            <w:r w:rsidRPr="00ED63F8">
              <w:t>update the CP submission template to say that the CP will be treated as a ‘Standard Change’.</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6E7A99BA" w14:textId="1571B40A"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0685ED1" w14:textId="4614A173"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CP forms updated </w:t>
            </w:r>
          </w:p>
        </w:tc>
      </w:tr>
      <w:tr w:rsidR="00BE446D" w:rsidRPr="00126845" w14:paraId="7A2A5DA3"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D36F82F" w14:textId="20828D00" w:rsidR="00BE446D" w:rsidRPr="00ED63F8" w:rsidRDefault="00BE446D" w:rsidP="00BE446D">
            <w:pPr>
              <w:spacing w:before="0" w:after="0" w:line="240" w:lineRule="auto"/>
              <w:outlineLvl w:val="9"/>
              <w:rPr>
                <w:rFonts w:ascii="Calibri" w:hAnsi="Calibri" w:cstheme="minorBidi"/>
              </w:rPr>
            </w:pPr>
            <w:r w:rsidRPr="00ED63F8">
              <w:t>124/11</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4B67F2C5" w14:textId="77777777" w:rsidR="00BE446D" w:rsidRPr="00ED63F8" w:rsidRDefault="00BE446D" w:rsidP="00BE446D">
            <w:pPr>
              <w:spacing w:before="60" w:after="60"/>
            </w:pPr>
            <w:r w:rsidRPr="00ED63F8">
              <w:t>Send out Working Group invitations for DCP 283 and DCP 285.</w:t>
            </w:r>
          </w:p>
          <w:p w14:paraId="40DC1BC9" w14:textId="79143E16" w:rsidR="00BE446D" w:rsidRPr="00ED63F8" w:rsidRDefault="00BE446D" w:rsidP="00BE446D">
            <w:pPr>
              <w:spacing w:before="60" w:after="60" w:line="240" w:lineRule="auto"/>
              <w:rPr>
                <w:rFonts w:ascii="Calibri" w:hAnsi="Calibri" w:cstheme="minorBidi"/>
              </w:rPr>
            </w:pP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5722B979" w14:textId="6DD94B20"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53017676" w14:textId="4424097B"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invitation issued on 21 October </w:t>
            </w:r>
          </w:p>
        </w:tc>
      </w:tr>
      <w:tr w:rsidR="00BE446D" w:rsidRPr="00126845" w14:paraId="2906A72C"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46572F13" w14:textId="358C7B17" w:rsidR="00BE446D" w:rsidRPr="00ED63F8" w:rsidRDefault="00BE446D" w:rsidP="00BE446D">
            <w:pPr>
              <w:spacing w:before="0" w:after="0" w:line="240" w:lineRule="auto"/>
              <w:outlineLvl w:val="9"/>
              <w:rPr>
                <w:rFonts w:ascii="Calibri" w:hAnsi="Calibri" w:cstheme="minorBidi"/>
              </w:rPr>
            </w:pPr>
            <w:r w:rsidRPr="00ED63F8">
              <w:t>124/12</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695AFF2A" w14:textId="77777777" w:rsidR="00BE446D" w:rsidRPr="00ED63F8" w:rsidRDefault="00BE446D" w:rsidP="00BE446D">
            <w:pPr>
              <w:spacing w:before="60" w:after="60"/>
              <w:rPr>
                <w:u w:val="single"/>
              </w:rPr>
            </w:pPr>
            <w:r w:rsidRPr="00ED63F8">
              <w:rPr>
                <w:u w:val="single"/>
              </w:rPr>
              <w:t>DCP 285</w:t>
            </w:r>
          </w:p>
          <w:p w14:paraId="62FBD7FB" w14:textId="77777777" w:rsidR="00BE446D" w:rsidRPr="00ED63F8" w:rsidRDefault="00BE446D" w:rsidP="00D524C9">
            <w:pPr>
              <w:pStyle w:val="ListParagraph"/>
              <w:numPr>
                <w:ilvl w:val="0"/>
                <w:numId w:val="8"/>
              </w:numPr>
              <w:spacing w:before="60" w:after="60" w:line="240" w:lineRule="auto"/>
              <w:contextualSpacing/>
            </w:pPr>
            <w:r w:rsidRPr="00ED63F8">
              <w:t xml:space="preserve">Update the DCP 285 intent to state that the CP has been raised to update the Supply Licence Reference (SLCs) to align with updated SLC’s not just the SLC 12.A. </w:t>
            </w:r>
          </w:p>
          <w:p w14:paraId="19B5C54B" w14:textId="72999D56" w:rsidR="00BE446D" w:rsidRPr="00ED63F8" w:rsidRDefault="00BE446D" w:rsidP="00BE446D">
            <w:pPr>
              <w:spacing w:before="60" w:after="60" w:line="240" w:lineRule="auto"/>
              <w:rPr>
                <w:rFonts w:ascii="Calibri" w:hAnsi="Calibri" w:cstheme="minorBidi"/>
                <w:u w:val="single"/>
              </w:rPr>
            </w:pPr>
            <w:r w:rsidRPr="00ED63F8">
              <w:t>Once intent update progress the DCP 285 Change Report.</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6D5E9C78" w14:textId="0A35CE54"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Kevin Woollard and 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61A599B5" w14:textId="4D391726"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w:t>
            </w:r>
          </w:p>
        </w:tc>
      </w:tr>
      <w:tr w:rsidR="00BE446D" w:rsidRPr="00126845" w14:paraId="2F0E3003"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7F480478" w14:textId="2239F435" w:rsidR="00BE446D" w:rsidRPr="00ED63F8" w:rsidRDefault="00BE446D" w:rsidP="00BE446D">
            <w:pPr>
              <w:spacing w:before="0" w:after="0" w:line="240" w:lineRule="auto"/>
              <w:outlineLvl w:val="9"/>
              <w:rPr>
                <w:rFonts w:ascii="Calibri" w:hAnsi="Calibri" w:cstheme="minorBidi"/>
              </w:rPr>
            </w:pPr>
            <w:r w:rsidRPr="00ED63F8">
              <w:t>124/13</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5DC1BAED" w14:textId="245A6235" w:rsidR="00BE446D" w:rsidRPr="00ED63F8" w:rsidRDefault="00BE446D" w:rsidP="00BE446D">
            <w:pPr>
              <w:spacing w:before="60" w:after="60" w:line="240" w:lineRule="auto"/>
              <w:outlineLvl w:val="9"/>
              <w:rPr>
                <w:rFonts w:ascii="Calibri" w:hAnsi="Calibri" w:cstheme="minorBidi"/>
              </w:rPr>
            </w:pPr>
            <w:r w:rsidRPr="00ED63F8">
              <w:t>Update the DCP 275 Change Report to state that it is a part 2 matter and issue to DCUSA Parties for voting.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6C2CF7F4" w14:textId="3A7653A3"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7239D0DA" w14:textId="68735985" w:rsidR="00BE446D" w:rsidRPr="00126845" w:rsidRDefault="00BE446D" w:rsidP="00BE446D">
            <w:pPr>
              <w:autoSpaceDE w:val="0"/>
              <w:autoSpaceDN w:val="0"/>
              <w:adjustRightInd w:val="0"/>
              <w:spacing w:before="60" w:after="60" w:line="276" w:lineRule="auto"/>
              <w:outlineLvl w:val="9"/>
              <w:rPr>
                <w:rFonts w:ascii="Calibri" w:hAnsi="Calibri" w:cs="Calibri"/>
                <w:color w:val="FF0000"/>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Change Report updated and issued on 21 October</w:t>
            </w:r>
          </w:p>
        </w:tc>
      </w:tr>
      <w:tr w:rsidR="00BE446D" w:rsidRPr="00126845" w14:paraId="3064F807"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4E549D75" w14:textId="2C3E4432" w:rsidR="00BE446D" w:rsidRPr="00ED63F8" w:rsidRDefault="00BE446D" w:rsidP="00BE446D">
            <w:pPr>
              <w:spacing w:before="0" w:after="0" w:line="240" w:lineRule="auto"/>
              <w:outlineLvl w:val="9"/>
              <w:rPr>
                <w:rFonts w:ascii="Calibri" w:hAnsi="Calibri" w:cstheme="minorBidi"/>
              </w:rPr>
            </w:pPr>
            <w:r w:rsidRPr="00ED63F8">
              <w:t>124/14</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1F297E74" w14:textId="6BCAF5D2" w:rsidR="00BE446D" w:rsidRPr="00ED63F8" w:rsidRDefault="00BE446D" w:rsidP="00BE446D">
            <w:pPr>
              <w:spacing w:before="60" w:after="60" w:line="240" w:lineRule="auto"/>
              <w:rPr>
                <w:rFonts w:ascii="Calibri" w:hAnsi="Calibri" w:cstheme="minorBidi"/>
              </w:rPr>
            </w:pPr>
            <w:r w:rsidRPr="00ED63F8">
              <w:t>Update the DCP 277 Change Report and legal text and issue to DCUSA Parties for Voting.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15E4DFAA" w14:textId="64457A50"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08654717" w14:textId="5872472C" w:rsidR="00BE446D" w:rsidRPr="00126845" w:rsidRDefault="00BE446D" w:rsidP="00BE446D">
            <w:pPr>
              <w:spacing w:before="0" w:after="0" w:line="240" w:lineRule="auto"/>
              <w:outlineLvl w:val="9"/>
              <w:rPr>
                <w:rFonts w:ascii="Calibri" w:hAnsi="Calibri"/>
                <w:color w:val="auto"/>
              </w:rPr>
            </w:pPr>
            <w:r w:rsidRPr="00995FBF">
              <w:rPr>
                <w:rFonts w:cs="Calibri"/>
                <w:color w:val="0070C0"/>
              </w:rPr>
              <w:t xml:space="preserve">09/11/2016 </w:t>
            </w:r>
            <w:r>
              <w:rPr>
                <w:rFonts w:cs="Calibri"/>
                <w:color w:val="0070C0"/>
              </w:rPr>
              <w:t>–</w:t>
            </w:r>
            <w:r w:rsidRPr="00995FBF">
              <w:rPr>
                <w:rFonts w:cs="Calibri"/>
                <w:color w:val="0070C0"/>
              </w:rPr>
              <w:t xml:space="preserve"> Completed</w:t>
            </w:r>
            <w:r>
              <w:rPr>
                <w:rFonts w:cs="Calibri"/>
                <w:color w:val="0070C0"/>
              </w:rPr>
              <w:t xml:space="preserve"> - Change Report updated and issued on 21 October</w:t>
            </w:r>
          </w:p>
        </w:tc>
      </w:tr>
      <w:tr w:rsidR="00BE446D" w:rsidRPr="00126845" w14:paraId="37CA6D37"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2C8BE0A3" w14:textId="33214358" w:rsidR="00BE446D" w:rsidRPr="00ED63F8" w:rsidRDefault="00BE446D" w:rsidP="00BE446D">
            <w:pPr>
              <w:spacing w:before="0" w:after="0" w:line="240" w:lineRule="auto"/>
              <w:outlineLvl w:val="9"/>
              <w:rPr>
                <w:rFonts w:ascii="Calibri" w:hAnsi="Calibri" w:cstheme="minorBidi"/>
              </w:rPr>
            </w:pPr>
            <w:r w:rsidRPr="00ED63F8">
              <w:t>124/15</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1E215113" w14:textId="77777777" w:rsidR="00BE446D" w:rsidRPr="00ED63F8" w:rsidRDefault="00BE446D" w:rsidP="00BE446D">
            <w:pPr>
              <w:spacing w:before="60" w:after="60"/>
            </w:pPr>
            <w:r w:rsidRPr="00ED63F8">
              <w:t xml:space="preserve">Send the DCP 278 Change Report back to the Theft Issues Group for further updates. </w:t>
            </w:r>
          </w:p>
          <w:p w14:paraId="0D359A9F" w14:textId="7F301207" w:rsidR="00BE446D" w:rsidRPr="00ED63F8" w:rsidRDefault="00BE446D" w:rsidP="00BE446D">
            <w:pPr>
              <w:spacing w:before="60" w:after="60" w:line="240" w:lineRule="auto"/>
              <w:rPr>
                <w:rFonts w:ascii="Calibri" w:hAnsi="Calibri" w:cstheme="minorBidi"/>
              </w:rPr>
            </w:pPr>
            <w:r w:rsidRPr="00ED63F8">
              <w:t>the Change Report is to be updated to explain how some sections of the legal text on payment claims and ETTOS additional services are related to the CP.</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5C796B39" w14:textId="7230855C" w:rsidR="00BE446D" w:rsidRPr="00ED63F8" w:rsidRDefault="00BE446D" w:rsidP="00BE446D">
            <w:pPr>
              <w:autoSpaceDE w:val="0"/>
              <w:autoSpaceDN w:val="0"/>
              <w:adjustRightInd w:val="0"/>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39136304" w14:textId="4A790D23" w:rsidR="00BE446D" w:rsidRPr="00126845" w:rsidRDefault="00BE446D" w:rsidP="00BE446D">
            <w:pPr>
              <w:autoSpaceDE w:val="0"/>
              <w:autoSpaceDN w:val="0"/>
              <w:adjustRightInd w:val="0"/>
              <w:spacing w:before="60" w:after="60" w:line="276" w:lineRule="auto"/>
              <w:outlineLvl w:val="9"/>
              <w:rPr>
                <w:rFonts w:ascii="Calibri" w:hAnsi="Calibri" w:cs="Calibri"/>
                <w:color w:val="0070C0"/>
              </w:rPr>
            </w:pPr>
            <w:r>
              <w:rPr>
                <w:rFonts w:cs="Calibri"/>
                <w:color w:val="0070C0"/>
              </w:rPr>
              <w:t>09/11/2016 – Completed- the Working Group has updated the DCP 278 Change Report</w:t>
            </w:r>
          </w:p>
        </w:tc>
      </w:tr>
      <w:tr w:rsidR="00126845" w:rsidRPr="00126845" w14:paraId="7B5DA1C9"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6BCCABDF" w14:textId="5D6CA153" w:rsidR="00126845" w:rsidRPr="00ED63F8" w:rsidRDefault="00BE446D" w:rsidP="00126845">
            <w:pPr>
              <w:spacing w:before="0" w:after="0" w:line="240" w:lineRule="auto"/>
              <w:outlineLvl w:val="9"/>
              <w:rPr>
                <w:rFonts w:ascii="Calibri" w:hAnsi="Calibri" w:cstheme="minorBidi"/>
              </w:rPr>
            </w:pPr>
            <w:r w:rsidRPr="00ED63F8">
              <w:rPr>
                <w:rFonts w:ascii="Calibri" w:hAnsi="Calibri" w:cstheme="minorBidi"/>
              </w:rPr>
              <w:t>124/16</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25EA8280" w14:textId="6E0D4561" w:rsidR="00126845" w:rsidRPr="00ED63F8" w:rsidRDefault="00BE446D" w:rsidP="00BE446D">
            <w:pPr>
              <w:spacing w:before="60" w:after="60"/>
            </w:pPr>
            <w:r w:rsidRPr="00ED63F8">
              <w:t>Request for an update on the progression of Housekeeping item 92 ‘Personal data’ Definition in the DCUSA’ from the TRAS Expert Group.</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309D1EF9" w14:textId="1A90857E" w:rsidR="00126845" w:rsidRPr="00ED63F8" w:rsidRDefault="00BE446D" w:rsidP="00126845">
            <w:pPr>
              <w:spacing w:before="60" w:after="60" w:line="240" w:lineRule="auto"/>
              <w:outlineLvl w:val="9"/>
              <w:rPr>
                <w:rFonts w:ascii="Calibri" w:hAnsi="Calibri" w:cstheme="minorBid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461FA70D" w14:textId="77777777" w:rsidR="00BE446D" w:rsidRPr="00BE446D" w:rsidRDefault="00BE446D" w:rsidP="00BE446D">
            <w:pPr>
              <w:autoSpaceDE w:val="0"/>
              <w:autoSpaceDN w:val="0"/>
              <w:adjustRightInd w:val="0"/>
              <w:spacing w:before="60" w:after="60" w:line="276" w:lineRule="auto"/>
              <w:outlineLvl w:val="9"/>
              <w:rPr>
                <w:rFonts w:ascii="Calibri" w:eastAsia="Times New Roman" w:hAnsi="Calibri" w:cs="Calibri"/>
                <w:color w:val="0070C0"/>
              </w:rPr>
            </w:pPr>
            <w:r w:rsidRPr="00BE446D">
              <w:rPr>
                <w:rFonts w:ascii="Calibri" w:eastAsia="Times New Roman" w:hAnsi="Calibri" w:cs="Calibri"/>
                <w:color w:val="0070C0"/>
              </w:rPr>
              <w:t xml:space="preserve">09/11/2016 – Completed – This has been progressed as part of DCP 280. The TEG agreed that ‘Consumption File’, ‘Outcome File’, ‘STS’, ‘Qualified Outliers’, ‘Outliers’, ‘Classification’, ‘Supplier Data Warehouse’ and ‘Hunter System’ don’t need to be defined. The group agreed to convert these capitalised terms in the schedule to lower case. </w:t>
            </w:r>
          </w:p>
          <w:p w14:paraId="16BA1252" w14:textId="475871B8" w:rsidR="00126845" w:rsidRPr="00126845" w:rsidRDefault="00BE446D" w:rsidP="00BE446D">
            <w:pPr>
              <w:autoSpaceDE w:val="0"/>
              <w:autoSpaceDN w:val="0"/>
              <w:adjustRightInd w:val="0"/>
              <w:spacing w:before="60" w:after="60" w:line="276" w:lineRule="auto"/>
              <w:outlineLvl w:val="9"/>
              <w:rPr>
                <w:rFonts w:ascii="Calibri" w:hAnsi="Calibri" w:cstheme="minorBidi"/>
                <w:color w:val="FF0000"/>
              </w:rPr>
            </w:pPr>
            <w:r w:rsidRPr="00BE446D">
              <w:rPr>
                <w:rFonts w:ascii="Calibri" w:eastAsia="Times New Roman" w:hAnsi="Calibri" w:cs="Calibri"/>
                <w:color w:val="0070C0"/>
              </w:rPr>
              <w:t>The full list of terms that were defined are listed in the CP.</w:t>
            </w:r>
          </w:p>
        </w:tc>
      </w:tr>
      <w:tr w:rsidR="00126845" w:rsidRPr="00126845" w14:paraId="13EE6395" w14:textId="77777777" w:rsidTr="00BE446D">
        <w:tc>
          <w:tcPr>
            <w:tcW w:w="1686" w:type="dxa"/>
            <w:tcBorders>
              <w:top w:val="single" w:sz="4" w:space="0" w:color="86AD82"/>
              <w:left w:val="single" w:sz="4" w:space="0" w:color="86AD82"/>
              <w:bottom w:val="single" w:sz="4" w:space="0" w:color="86AD82"/>
              <w:right w:val="single" w:sz="4" w:space="0" w:color="86AD82"/>
            </w:tcBorders>
            <w:shd w:val="clear" w:color="auto" w:fill="auto"/>
          </w:tcPr>
          <w:p w14:paraId="52149F98" w14:textId="3F663AF0" w:rsidR="00126845" w:rsidRPr="00ED63F8" w:rsidRDefault="00BE446D" w:rsidP="00126845">
            <w:pPr>
              <w:spacing w:before="0" w:after="0" w:line="240" w:lineRule="auto"/>
              <w:outlineLvl w:val="9"/>
              <w:rPr>
                <w:rFonts w:ascii="Calibri" w:hAnsi="Calibri" w:cstheme="minorBidi"/>
              </w:rPr>
            </w:pPr>
            <w:r w:rsidRPr="00ED63F8">
              <w:rPr>
                <w:rFonts w:ascii="Calibri" w:hAnsi="Calibri" w:cstheme="minorBidi"/>
              </w:rPr>
              <w:t>124/17</w:t>
            </w:r>
          </w:p>
        </w:tc>
        <w:tc>
          <w:tcPr>
            <w:tcW w:w="4714" w:type="dxa"/>
            <w:tcBorders>
              <w:top w:val="single" w:sz="4" w:space="0" w:color="86AD82"/>
              <w:left w:val="single" w:sz="4" w:space="0" w:color="86AD82"/>
              <w:bottom w:val="single" w:sz="4" w:space="0" w:color="86AD82"/>
              <w:right w:val="single" w:sz="4" w:space="0" w:color="86AD82"/>
            </w:tcBorders>
            <w:shd w:val="clear" w:color="auto" w:fill="auto"/>
          </w:tcPr>
          <w:p w14:paraId="7C3B628E" w14:textId="53876F22" w:rsidR="00126845" w:rsidRPr="00ED63F8" w:rsidRDefault="00BE446D" w:rsidP="00BE446D">
            <w:pPr>
              <w:spacing w:before="60" w:after="60"/>
            </w:pPr>
            <w:r w:rsidRPr="00ED63F8">
              <w:t>Update the Housekeeping Log.</w:t>
            </w:r>
          </w:p>
        </w:tc>
        <w:tc>
          <w:tcPr>
            <w:tcW w:w="1722" w:type="dxa"/>
            <w:tcBorders>
              <w:top w:val="single" w:sz="4" w:space="0" w:color="86AD82"/>
              <w:left w:val="single" w:sz="4" w:space="0" w:color="86AD82"/>
              <w:bottom w:val="single" w:sz="4" w:space="0" w:color="86AD82"/>
              <w:right w:val="single" w:sz="4" w:space="0" w:color="86AD82"/>
            </w:tcBorders>
            <w:shd w:val="clear" w:color="auto" w:fill="auto"/>
          </w:tcPr>
          <w:p w14:paraId="0D40E7B6" w14:textId="69837C2F" w:rsidR="00126845" w:rsidRPr="00ED63F8" w:rsidRDefault="00BE446D" w:rsidP="00126845">
            <w:pPr>
              <w:spacing w:before="60" w:after="60" w:line="240" w:lineRule="auto"/>
              <w:outlineLvl w:val="9"/>
              <w:rPr>
                <w:rFonts w:ascii="Calibri" w:hAnsi="Calibri" w:cs="Calibri"/>
              </w:rPr>
            </w:pPr>
            <w:r w:rsidRPr="00ED63F8">
              <w:rPr>
                <w:rFonts w:cs="Calibri"/>
              </w:rPr>
              <w:t>ElectraLink</w:t>
            </w:r>
          </w:p>
        </w:tc>
        <w:tc>
          <w:tcPr>
            <w:tcW w:w="4629" w:type="dxa"/>
            <w:tcBorders>
              <w:top w:val="single" w:sz="4" w:space="0" w:color="86AD82"/>
              <w:left w:val="single" w:sz="4" w:space="0" w:color="86AD82"/>
              <w:bottom w:val="single" w:sz="4" w:space="0" w:color="86AD82"/>
              <w:right w:val="single" w:sz="4" w:space="0" w:color="86AD82"/>
            </w:tcBorders>
            <w:shd w:val="clear" w:color="auto" w:fill="auto"/>
          </w:tcPr>
          <w:p w14:paraId="0E05E9FE" w14:textId="71A4BF09" w:rsidR="00126845" w:rsidRPr="00BE446D" w:rsidRDefault="00BE446D" w:rsidP="00BE446D">
            <w:pPr>
              <w:autoSpaceDE w:val="0"/>
              <w:autoSpaceDN w:val="0"/>
              <w:adjustRightInd w:val="0"/>
              <w:spacing w:before="60" w:after="60" w:line="276" w:lineRule="auto"/>
              <w:rPr>
                <w:rFonts w:cs="Calibri"/>
                <w:color w:val="FF0000"/>
              </w:rPr>
            </w:pPr>
            <w:r w:rsidRPr="00995FBF">
              <w:rPr>
                <w:rFonts w:cs="Calibri"/>
                <w:color w:val="0070C0"/>
              </w:rPr>
              <w:t>09/11/2016 - Completed</w:t>
            </w:r>
          </w:p>
        </w:tc>
      </w:tr>
    </w:tbl>
    <w:p w14:paraId="30A49890" w14:textId="7FA2B464" w:rsidR="00126845" w:rsidRDefault="00126845" w:rsidP="00925C4F">
      <w:pPr>
        <w:rPr>
          <w:b/>
        </w:rPr>
      </w:pPr>
    </w:p>
    <w:p w14:paraId="1FEF4EC6" w14:textId="50B17405" w:rsidR="00ED63F8" w:rsidRDefault="00ED63F8" w:rsidP="00925C4F">
      <w:pPr>
        <w:rPr>
          <w:b/>
        </w:rPr>
      </w:pPr>
    </w:p>
    <w:p w14:paraId="42BCCA18" w14:textId="77777777" w:rsidR="00ED63F8" w:rsidRDefault="00ED63F8" w:rsidP="00925C4F">
      <w:pPr>
        <w:rPr>
          <w:b/>
        </w:rPr>
      </w:pPr>
    </w:p>
    <w:p w14:paraId="04CC55E5" w14:textId="68AFCBD4" w:rsidR="00827786" w:rsidRPr="001313AC" w:rsidRDefault="00827786" w:rsidP="00827786">
      <w:pPr>
        <w:pStyle w:val="GSHeading1"/>
      </w:pPr>
      <w:r>
        <w:t>Appendix B: Monitoring Activities Log 2016/17</w:t>
      </w:r>
    </w:p>
    <w:p w14:paraId="2931C2B6" w14:textId="0BD401A6" w:rsidR="00B060DF" w:rsidRPr="00400244" w:rsidRDefault="00B060DF" w:rsidP="00B060DF">
      <w:pPr>
        <w:pStyle w:val="GSHeading1"/>
        <w:rPr>
          <w:sz w:val="22"/>
          <w:szCs w:val="22"/>
        </w:rPr>
      </w:pPr>
      <w:r w:rsidRPr="00400244">
        <w:rPr>
          <w:rFonts w:ascii="Calibri" w:eastAsia="Calibri" w:hAnsi="Calibri" w:cs="Calibri"/>
          <w:b/>
          <w:color w:val="auto"/>
          <w:spacing w:val="0"/>
          <w:sz w:val="22"/>
          <w:szCs w:val="22"/>
          <w:lang w:eastAsia="en-US"/>
        </w:rPr>
        <w:t>Active Projects</w:t>
      </w:r>
      <w:r w:rsidRPr="00400244">
        <w:rPr>
          <w:sz w:val="22"/>
          <w:szCs w:val="22"/>
        </w:rPr>
        <w:t xml:space="preserve"> </w:t>
      </w:r>
      <w:r w:rsidRPr="00400244">
        <w:rPr>
          <w:rFonts w:ascii="Calibri" w:eastAsia="Calibri" w:hAnsi="Calibri" w:cs="Calibri"/>
          <w:color w:val="0070C0"/>
          <w:sz w:val="22"/>
          <w:szCs w:val="22"/>
        </w:rPr>
        <w:t>(All amendments in this month are shown in blue)</w:t>
      </w:r>
    </w:p>
    <w:tbl>
      <w:tblPr>
        <w:tblStyle w:val="GSActionsTable5"/>
        <w:tblW w:w="0" w:type="auto"/>
        <w:tblInd w:w="108" w:type="dxa"/>
        <w:tblLook w:val="04A0" w:firstRow="1" w:lastRow="0" w:firstColumn="1" w:lastColumn="0" w:noHBand="0" w:noVBand="1"/>
      </w:tblPr>
      <w:tblGrid>
        <w:gridCol w:w="680"/>
        <w:gridCol w:w="1901"/>
        <w:gridCol w:w="10170"/>
      </w:tblGrid>
      <w:tr w:rsidR="00B060DF" w:rsidRPr="00D20F33" w14:paraId="6E33FE6A" w14:textId="77777777" w:rsidTr="00E96DFB">
        <w:trPr>
          <w:cnfStyle w:val="100000000000" w:firstRow="1" w:lastRow="0" w:firstColumn="0" w:lastColumn="0" w:oddVBand="0" w:evenVBand="0" w:oddHBand="0" w:evenHBand="0" w:firstRowFirstColumn="0" w:firstRowLastColumn="0" w:lastRowFirstColumn="0" w:lastRowLastColumn="0"/>
        </w:trPr>
        <w:tc>
          <w:tcPr>
            <w:tcW w:w="701" w:type="dxa"/>
            <w:tcBorders>
              <w:top w:val="single" w:sz="4" w:space="0" w:color="86AD82"/>
              <w:left w:val="single" w:sz="4" w:space="0" w:color="86AD82"/>
              <w:bottom w:val="single" w:sz="4" w:space="0" w:color="86AD82"/>
              <w:right w:val="single" w:sz="4" w:space="0" w:color="86AD82"/>
            </w:tcBorders>
            <w:shd w:val="clear" w:color="auto" w:fill="86AD82"/>
          </w:tcPr>
          <w:p w14:paraId="75077FBA" w14:textId="77777777" w:rsidR="00B060DF" w:rsidRPr="00D20F33" w:rsidRDefault="00B060DF" w:rsidP="00E96DFB">
            <w:pPr>
              <w:spacing w:before="20" w:after="20" w:line="240" w:lineRule="auto"/>
              <w:outlineLvl w:val="9"/>
              <w:rPr>
                <w:rFonts w:cstheme="minorBidi"/>
                <w:color w:val="auto"/>
              </w:rPr>
            </w:pPr>
            <w:r w:rsidRPr="00D20F33">
              <w:rPr>
                <w:rFonts w:cstheme="minorBidi"/>
                <w:color w:val="auto"/>
              </w:rPr>
              <w:t>No</w:t>
            </w:r>
          </w:p>
        </w:tc>
        <w:tc>
          <w:tcPr>
            <w:tcW w:w="1972" w:type="dxa"/>
            <w:tcBorders>
              <w:top w:val="single" w:sz="4" w:space="0" w:color="86AD82"/>
              <w:left w:val="single" w:sz="4" w:space="0" w:color="86AD82"/>
              <w:bottom w:val="single" w:sz="4" w:space="0" w:color="86AD82"/>
              <w:right w:val="single" w:sz="4" w:space="0" w:color="86AD82"/>
            </w:tcBorders>
            <w:shd w:val="clear" w:color="auto" w:fill="86AD82"/>
          </w:tcPr>
          <w:p w14:paraId="3BBC0AF1" w14:textId="77777777" w:rsidR="00B060DF" w:rsidRPr="00D20F33" w:rsidRDefault="00B060DF" w:rsidP="00E96DFB">
            <w:pPr>
              <w:spacing w:before="20" w:after="20" w:line="240" w:lineRule="auto"/>
              <w:outlineLvl w:val="9"/>
              <w:rPr>
                <w:rFonts w:cstheme="minorBidi"/>
                <w:color w:val="auto"/>
              </w:rPr>
            </w:pPr>
            <w:r w:rsidRPr="00D20F33">
              <w:rPr>
                <w:rFonts w:cstheme="minorBidi"/>
                <w:color w:val="auto"/>
              </w:rPr>
              <w:t>Task</w:t>
            </w:r>
          </w:p>
        </w:tc>
        <w:tc>
          <w:tcPr>
            <w:tcW w:w="11167" w:type="dxa"/>
            <w:tcBorders>
              <w:top w:val="single" w:sz="4" w:space="0" w:color="86AD82"/>
              <w:left w:val="single" w:sz="4" w:space="0" w:color="86AD82"/>
              <w:bottom w:val="single" w:sz="4" w:space="0" w:color="86AD82"/>
              <w:right w:val="single" w:sz="4" w:space="0" w:color="86AD82"/>
            </w:tcBorders>
            <w:shd w:val="clear" w:color="auto" w:fill="86AD82"/>
          </w:tcPr>
          <w:p w14:paraId="37FC8981" w14:textId="77777777" w:rsidR="00B060DF" w:rsidRPr="00D20F33" w:rsidRDefault="00B060DF" w:rsidP="00E96DFB">
            <w:pPr>
              <w:spacing w:before="20" w:after="20" w:line="240" w:lineRule="auto"/>
              <w:outlineLvl w:val="9"/>
              <w:rPr>
                <w:rFonts w:cstheme="minorBidi"/>
                <w:color w:val="auto"/>
              </w:rPr>
            </w:pPr>
            <w:r w:rsidRPr="00D20F33">
              <w:rPr>
                <w:rFonts w:cstheme="minorBidi"/>
                <w:color w:val="auto"/>
              </w:rPr>
              <w:t xml:space="preserve">Status </w:t>
            </w:r>
          </w:p>
        </w:tc>
      </w:tr>
      <w:tr w:rsidR="00B060DF" w:rsidRPr="00D20F33" w14:paraId="508F9215" w14:textId="77777777" w:rsidTr="00E96DFB">
        <w:tc>
          <w:tcPr>
            <w:tcW w:w="701" w:type="dxa"/>
            <w:tcBorders>
              <w:top w:val="single" w:sz="4" w:space="0" w:color="86AD82"/>
              <w:left w:val="single" w:sz="4" w:space="0" w:color="86AD82"/>
              <w:bottom w:val="single" w:sz="4" w:space="0" w:color="86AD82"/>
              <w:right w:val="single" w:sz="4" w:space="0" w:color="86AD82"/>
            </w:tcBorders>
            <w:shd w:val="clear" w:color="auto" w:fill="FFFFFF" w:themeFill="background1"/>
          </w:tcPr>
          <w:p w14:paraId="5BB41F91" w14:textId="77777777" w:rsidR="00B060DF" w:rsidRPr="00ED63F8" w:rsidRDefault="00B060DF" w:rsidP="00E96DFB">
            <w:pPr>
              <w:spacing w:before="20" w:after="20" w:line="240" w:lineRule="auto"/>
              <w:outlineLvl w:val="9"/>
              <w:rPr>
                <w:rFonts w:cstheme="minorBidi"/>
                <w:sz w:val="22"/>
              </w:rPr>
            </w:pPr>
            <w:r w:rsidRPr="00ED63F8">
              <w:rPr>
                <w:rFonts w:cstheme="minorBidi"/>
                <w:sz w:val="22"/>
              </w:rPr>
              <w:t>1</w:t>
            </w:r>
          </w:p>
        </w:tc>
        <w:tc>
          <w:tcPr>
            <w:tcW w:w="1972" w:type="dxa"/>
            <w:tcBorders>
              <w:top w:val="single" w:sz="4" w:space="0" w:color="86AD82"/>
              <w:left w:val="single" w:sz="4" w:space="0" w:color="86AD82"/>
              <w:bottom w:val="single" w:sz="4" w:space="0" w:color="86AD82"/>
              <w:right w:val="single" w:sz="4" w:space="0" w:color="86AD82"/>
            </w:tcBorders>
            <w:shd w:val="clear" w:color="auto" w:fill="FFFFFF" w:themeFill="background1"/>
          </w:tcPr>
          <w:p w14:paraId="282BEFA5" w14:textId="77777777" w:rsidR="00B060DF" w:rsidRPr="00ED63F8" w:rsidRDefault="00B060DF" w:rsidP="00E96DFB">
            <w:pPr>
              <w:spacing w:before="20" w:after="20" w:line="240" w:lineRule="auto"/>
              <w:outlineLvl w:val="9"/>
              <w:rPr>
                <w:rFonts w:cstheme="minorBidi"/>
                <w:sz w:val="22"/>
              </w:rPr>
            </w:pPr>
            <w:r w:rsidRPr="00ED63F8">
              <w:rPr>
                <w:rFonts w:cstheme="minorBidi"/>
                <w:sz w:val="22"/>
              </w:rPr>
              <w:t>Ofgem Code Governance Review Phase 3 (CGR3) Final Proposals</w:t>
            </w:r>
          </w:p>
        </w:tc>
        <w:tc>
          <w:tcPr>
            <w:tcW w:w="11167" w:type="dxa"/>
            <w:tcBorders>
              <w:top w:val="single" w:sz="4" w:space="0" w:color="86AD82"/>
              <w:left w:val="single" w:sz="4" w:space="0" w:color="86AD82"/>
              <w:bottom w:val="single" w:sz="4" w:space="0" w:color="86AD82"/>
              <w:right w:val="single" w:sz="4" w:space="0" w:color="86AD82"/>
            </w:tcBorders>
            <w:shd w:val="clear" w:color="auto" w:fill="auto"/>
          </w:tcPr>
          <w:p w14:paraId="38954AFC" w14:textId="77777777" w:rsidR="00B060DF" w:rsidRPr="00ED63F8" w:rsidRDefault="00B060DF" w:rsidP="00E96DFB">
            <w:pPr>
              <w:autoSpaceDE w:val="0"/>
              <w:autoSpaceDN w:val="0"/>
              <w:adjustRightInd w:val="0"/>
              <w:spacing w:before="60" w:after="0" w:line="240" w:lineRule="auto"/>
              <w:outlineLvl w:val="9"/>
              <w:rPr>
                <w:rFonts w:cs="Calibri"/>
                <w:sz w:val="22"/>
              </w:rPr>
            </w:pPr>
            <w:r w:rsidRPr="00ED63F8">
              <w:rPr>
                <w:rFonts w:cs="Calibri"/>
                <w:sz w:val="22"/>
              </w:rPr>
              <w:t>On 31 March 2016, Ofgem set out its Final Proposals as part of CGR3. The third phase of the review has sought to review the effectiveness of the key measures introduced under previous phases of the CGR, in order to identify further reforms. The reforms put forward by Ofgem seek to both ensure that the governance arrangements of all industry codes deliver both non-material self-governance changes and more complex changes in an efficient and timely way and that the governance arrangements also promote transparency and accessibility for all industry participants.</w:t>
            </w:r>
          </w:p>
          <w:p w14:paraId="526A684F" w14:textId="77777777" w:rsidR="00B060DF" w:rsidRPr="00ED63F8" w:rsidRDefault="00B060DF" w:rsidP="00E96DFB">
            <w:pPr>
              <w:autoSpaceDE w:val="0"/>
              <w:autoSpaceDN w:val="0"/>
              <w:adjustRightInd w:val="0"/>
              <w:spacing w:before="60" w:after="0" w:line="240" w:lineRule="auto"/>
              <w:outlineLvl w:val="9"/>
              <w:rPr>
                <w:rFonts w:cs="Calibri"/>
                <w:sz w:val="22"/>
              </w:rPr>
            </w:pPr>
            <w:r w:rsidRPr="00ED63F8">
              <w:rPr>
                <w:rFonts w:cs="Calibri"/>
                <w:sz w:val="22"/>
              </w:rPr>
              <w:t>Since April 2016 the Secretariat has been providing the Panel with monthly project updates on the implementation of CGR3 outcomes in the closed session Panel meetings. This item has been moved to the Open Session and updates on the CGR3 activities will be added to the Operational log going forward.</w:t>
            </w:r>
          </w:p>
          <w:p w14:paraId="57307278" w14:textId="77777777" w:rsidR="00B060DF" w:rsidRPr="00F11715" w:rsidRDefault="00B060DF" w:rsidP="00E96DFB">
            <w:pPr>
              <w:autoSpaceDE w:val="0"/>
              <w:autoSpaceDN w:val="0"/>
              <w:adjustRightInd w:val="0"/>
              <w:spacing w:before="60" w:after="0" w:line="240" w:lineRule="auto"/>
              <w:outlineLvl w:val="9"/>
              <w:rPr>
                <w:rFonts w:cs="Calibri"/>
                <w:sz w:val="22"/>
              </w:rPr>
            </w:pPr>
            <w:r w:rsidRPr="00F11715">
              <w:rPr>
                <w:rFonts w:cs="Calibri"/>
                <w:sz w:val="22"/>
              </w:rPr>
              <w:t xml:space="preserve">October 2016 – The Panel noted the Secretariat issued an email requesting Parties who do not wish to be contacted by the Ofgem selected research agency to notify the Secretariat accordingly. Parties were given a two-week period to respond and where Parties either opt out or an out of office notification is received, the Panel agreed that such Party details should not be passed on to research agency. </w:t>
            </w:r>
          </w:p>
          <w:p w14:paraId="78A44247" w14:textId="77777777" w:rsidR="00B060DF" w:rsidRPr="00ED63F8" w:rsidRDefault="00B060DF" w:rsidP="00E96DFB">
            <w:pPr>
              <w:autoSpaceDE w:val="0"/>
              <w:autoSpaceDN w:val="0"/>
              <w:adjustRightInd w:val="0"/>
              <w:spacing w:before="0" w:after="0" w:line="240" w:lineRule="auto"/>
              <w:outlineLvl w:val="9"/>
              <w:rPr>
                <w:rFonts w:cs="Calibri"/>
                <w:color w:val="auto"/>
                <w:sz w:val="22"/>
              </w:rPr>
            </w:pPr>
            <w:r w:rsidRPr="00F11715">
              <w:rPr>
                <w:rFonts w:cs="Calibri"/>
                <w:sz w:val="22"/>
              </w:rPr>
              <w:t>DCUSA Voting Process – The Panel reviewed the DCUSA Voting Process response email and agreed for this to be issued to the DCUSA Parties.</w:t>
            </w:r>
            <w:r w:rsidRPr="00ED63F8">
              <w:rPr>
                <w:rFonts w:cs="Calibri"/>
                <w:color w:val="0070C0"/>
                <w:sz w:val="22"/>
              </w:rPr>
              <w:t xml:space="preserve"> </w:t>
            </w:r>
          </w:p>
        </w:tc>
      </w:tr>
    </w:tbl>
    <w:p w14:paraId="7600E5DF" w14:textId="77777777" w:rsidR="00B060DF" w:rsidRDefault="00B060DF" w:rsidP="00D20F33">
      <w:pPr>
        <w:spacing w:before="60" w:after="120" w:line="276" w:lineRule="auto"/>
        <w:rPr>
          <w:rFonts w:ascii="Calibri" w:eastAsia="Calibri" w:hAnsi="Calibri" w:cs="Calibri"/>
          <w:b/>
          <w:color w:val="auto"/>
        </w:rPr>
      </w:pPr>
    </w:p>
    <w:p w14:paraId="2E07D99B" w14:textId="38988D81" w:rsidR="00827786" w:rsidRPr="00D20F33" w:rsidRDefault="00B060DF" w:rsidP="00D20F33">
      <w:pPr>
        <w:spacing w:before="60" w:after="120" w:line="276" w:lineRule="auto"/>
        <w:rPr>
          <w:rFonts w:ascii="Calibri" w:eastAsia="Calibri" w:hAnsi="Calibri" w:cs="Calibri"/>
          <w:b/>
          <w:color w:val="0070C0"/>
        </w:rPr>
      </w:pPr>
      <w:r>
        <w:rPr>
          <w:rFonts w:ascii="Calibri" w:eastAsia="Calibri" w:hAnsi="Calibri" w:cs="Calibri"/>
          <w:b/>
          <w:color w:val="auto"/>
        </w:rPr>
        <w:t>Monitoring Log</w:t>
      </w:r>
      <w:r w:rsidR="00827786" w:rsidRPr="00D20F33">
        <w:rPr>
          <w:rFonts w:ascii="Calibri" w:eastAsia="Calibri" w:hAnsi="Calibri" w:cs="Calibri"/>
          <w:b/>
          <w:color w:val="auto"/>
        </w:rPr>
        <w:t xml:space="preserve"> </w:t>
      </w:r>
      <w:r w:rsidR="00827786" w:rsidRPr="00D20F33">
        <w:rPr>
          <w:rFonts w:ascii="Calibri" w:eastAsia="Calibri" w:hAnsi="Calibri" w:cs="Calibri"/>
          <w:b/>
          <w:color w:val="0070C0"/>
        </w:rPr>
        <w:t>(All amendments in this month are shown in blue)</w:t>
      </w:r>
    </w:p>
    <w:tbl>
      <w:tblPr>
        <w:tblStyle w:val="GSActionsTable6"/>
        <w:tblW w:w="14066" w:type="dxa"/>
        <w:tblInd w:w="108" w:type="dxa"/>
        <w:tblLayout w:type="fixed"/>
        <w:tblLook w:val="04A0" w:firstRow="1" w:lastRow="0" w:firstColumn="1" w:lastColumn="0" w:noHBand="0" w:noVBand="1"/>
      </w:tblPr>
      <w:tblGrid>
        <w:gridCol w:w="596"/>
        <w:gridCol w:w="1843"/>
        <w:gridCol w:w="9687"/>
        <w:gridCol w:w="859"/>
        <w:gridCol w:w="1081"/>
      </w:tblGrid>
      <w:tr w:rsidR="00827786" w:rsidRPr="00827786" w14:paraId="39D286D9" w14:textId="77777777" w:rsidTr="00D20F33">
        <w:trPr>
          <w:cnfStyle w:val="100000000000" w:firstRow="1" w:lastRow="0" w:firstColumn="0" w:lastColumn="0" w:oddVBand="0" w:evenVBand="0" w:oddHBand="0" w:evenHBand="0" w:firstRowFirstColumn="0" w:firstRowLastColumn="0" w:lastRowFirstColumn="0" w:lastRowLastColumn="0"/>
          <w:trHeight w:val="301"/>
        </w:trPr>
        <w:tc>
          <w:tcPr>
            <w:tcW w:w="596" w:type="dxa"/>
            <w:tcBorders>
              <w:top w:val="single" w:sz="4" w:space="0" w:color="86AD82"/>
              <w:left w:val="single" w:sz="4" w:space="0" w:color="86AD82"/>
              <w:bottom w:val="single" w:sz="4" w:space="0" w:color="86AD82"/>
              <w:right w:val="single" w:sz="4" w:space="0" w:color="86AD82"/>
            </w:tcBorders>
            <w:shd w:val="clear" w:color="auto" w:fill="86AD82"/>
          </w:tcPr>
          <w:p w14:paraId="4044C652"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No</w:t>
            </w:r>
          </w:p>
        </w:tc>
        <w:tc>
          <w:tcPr>
            <w:tcW w:w="1843" w:type="dxa"/>
            <w:tcBorders>
              <w:top w:val="single" w:sz="4" w:space="0" w:color="86AD82"/>
              <w:left w:val="single" w:sz="4" w:space="0" w:color="86AD82"/>
              <w:bottom w:val="single" w:sz="4" w:space="0" w:color="86AD82"/>
              <w:right w:val="single" w:sz="4" w:space="0" w:color="86AD82"/>
            </w:tcBorders>
            <w:shd w:val="clear" w:color="auto" w:fill="86AD82"/>
          </w:tcPr>
          <w:p w14:paraId="29791B85"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Task</w:t>
            </w:r>
          </w:p>
        </w:tc>
        <w:tc>
          <w:tcPr>
            <w:tcW w:w="9687" w:type="dxa"/>
            <w:tcBorders>
              <w:top w:val="single" w:sz="4" w:space="0" w:color="86AD82"/>
              <w:left w:val="single" w:sz="4" w:space="0" w:color="86AD82"/>
              <w:bottom w:val="single" w:sz="4" w:space="0" w:color="86AD82"/>
              <w:right w:val="single" w:sz="4" w:space="0" w:color="86AD82"/>
            </w:tcBorders>
            <w:shd w:val="clear" w:color="auto" w:fill="86AD82"/>
          </w:tcPr>
          <w:p w14:paraId="26218E17"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Status</w:t>
            </w:r>
          </w:p>
        </w:tc>
        <w:tc>
          <w:tcPr>
            <w:tcW w:w="859" w:type="dxa"/>
            <w:tcBorders>
              <w:top w:val="single" w:sz="4" w:space="0" w:color="86AD82"/>
              <w:left w:val="single" w:sz="4" w:space="0" w:color="86AD82"/>
              <w:bottom w:val="single" w:sz="4" w:space="0" w:color="86AD82"/>
              <w:right w:val="single" w:sz="4" w:space="0" w:color="86AD82"/>
            </w:tcBorders>
            <w:shd w:val="clear" w:color="auto" w:fill="86AD82"/>
          </w:tcPr>
          <w:p w14:paraId="7054DAD9"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Owner</w:t>
            </w:r>
          </w:p>
        </w:tc>
        <w:tc>
          <w:tcPr>
            <w:tcW w:w="1081" w:type="dxa"/>
            <w:tcBorders>
              <w:top w:val="single" w:sz="4" w:space="0" w:color="86AD82"/>
              <w:left w:val="single" w:sz="4" w:space="0" w:color="86AD82"/>
              <w:bottom w:val="single" w:sz="4" w:space="0" w:color="86AD82"/>
              <w:right w:val="single" w:sz="4" w:space="0" w:color="86AD82"/>
            </w:tcBorders>
            <w:shd w:val="clear" w:color="auto" w:fill="86AD82"/>
          </w:tcPr>
          <w:p w14:paraId="025CB684" w14:textId="77777777" w:rsidR="00827786" w:rsidRPr="00827786" w:rsidRDefault="00827786" w:rsidP="00D20F33">
            <w:pPr>
              <w:spacing w:before="60" w:after="120" w:line="276" w:lineRule="auto"/>
              <w:rPr>
                <w:rFonts w:eastAsia="Calibri" w:cs="Calibri"/>
                <w:color w:val="auto"/>
                <w:sz w:val="22"/>
              </w:rPr>
            </w:pPr>
            <w:r w:rsidRPr="00827786">
              <w:rPr>
                <w:rFonts w:eastAsia="Calibri" w:cs="Calibri"/>
                <w:color w:val="auto"/>
                <w:sz w:val="22"/>
              </w:rPr>
              <w:t>Outlook date</w:t>
            </w:r>
          </w:p>
        </w:tc>
      </w:tr>
      <w:tr w:rsidR="00827786" w:rsidRPr="00827786" w14:paraId="286D9F77" w14:textId="77777777" w:rsidTr="00D20F33">
        <w:tc>
          <w:tcPr>
            <w:tcW w:w="596" w:type="dxa"/>
            <w:tcBorders>
              <w:top w:val="single" w:sz="4" w:space="0" w:color="86AD82"/>
              <w:left w:val="single" w:sz="4" w:space="0" w:color="86AD82"/>
              <w:bottom w:val="single" w:sz="4" w:space="0" w:color="86AD82"/>
              <w:right w:val="single" w:sz="4" w:space="0" w:color="86AD82"/>
            </w:tcBorders>
          </w:tcPr>
          <w:p w14:paraId="5C8C02B5"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1</w:t>
            </w:r>
          </w:p>
        </w:tc>
        <w:tc>
          <w:tcPr>
            <w:tcW w:w="1843" w:type="dxa"/>
            <w:tcBorders>
              <w:top w:val="single" w:sz="4" w:space="0" w:color="86AD82"/>
              <w:left w:val="single" w:sz="4" w:space="0" w:color="86AD82"/>
              <w:bottom w:val="single" w:sz="4" w:space="0" w:color="auto"/>
              <w:right w:val="single" w:sz="4" w:space="0" w:color="86AD82"/>
            </w:tcBorders>
          </w:tcPr>
          <w:p w14:paraId="0250BC5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Distributed Generation</w:t>
            </w:r>
          </w:p>
          <w:p w14:paraId="6E56F0C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and Demand Side Response</w:t>
            </w:r>
          </w:p>
          <w:p w14:paraId="185F2C6E" w14:textId="77777777" w:rsidR="00827786" w:rsidRPr="00ED63F8" w:rsidRDefault="00827786" w:rsidP="00827786">
            <w:pPr>
              <w:spacing w:before="20" w:after="20" w:line="240" w:lineRule="auto"/>
              <w:outlineLvl w:val="9"/>
              <w:rPr>
                <w:rFonts w:cstheme="minorBidi"/>
                <w:sz w:val="22"/>
              </w:rPr>
            </w:pPr>
          </w:p>
          <w:p w14:paraId="16383C60" w14:textId="77777777" w:rsidR="00827786" w:rsidRPr="00ED63F8" w:rsidRDefault="00827786" w:rsidP="00827786">
            <w:pPr>
              <w:spacing w:before="20" w:after="20" w:line="240" w:lineRule="auto"/>
              <w:outlineLvl w:val="9"/>
              <w:rPr>
                <w:rFonts w:cstheme="minorBidi"/>
                <w:sz w:val="22"/>
              </w:rPr>
            </w:pPr>
          </w:p>
          <w:p w14:paraId="0670DC23" w14:textId="77777777" w:rsidR="00827786" w:rsidRPr="00ED63F8" w:rsidRDefault="00827786" w:rsidP="00827786">
            <w:pPr>
              <w:spacing w:before="20" w:after="20" w:line="240" w:lineRule="auto"/>
              <w:outlineLvl w:val="9"/>
              <w:rPr>
                <w:rFonts w:cstheme="minorBidi"/>
                <w:sz w:val="22"/>
              </w:rPr>
            </w:pPr>
          </w:p>
          <w:p w14:paraId="32B9D31A" w14:textId="77777777" w:rsidR="00827786" w:rsidRPr="00ED63F8" w:rsidRDefault="00827786" w:rsidP="00827786">
            <w:pPr>
              <w:spacing w:before="20" w:after="20" w:line="240" w:lineRule="auto"/>
              <w:outlineLvl w:val="9"/>
              <w:rPr>
                <w:rFonts w:cstheme="minorBidi"/>
                <w:sz w:val="22"/>
              </w:rPr>
            </w:pPr>
          </w:p>
          <w:p w14:paraId="1DE4629E" w14:textId="77777777" w:rsidR="00827786" w:rsidRPr="00ED63F8" w:rsidRDefault="00827786" w:rsidP="00827786">
            <w:pPr>
              <w:spacing w:before="20" w:after="20" w:line="240" w:lineRule="auto"/>
              <w:outlineLvl w:val="9"/>
              <w:rPr>
                <w:rFonts w:cstheme="minorBidi"/>
                <w:sz w:val="22"/>
              </w:rPr>
            </w:pPr>
          </w:p>
          <w:p w14:paraId="5DA7F687" w14:textId="77777777" w:rsidR="00827786" w:rsidRPr="00ED63F8" w:rsidRDefault="00827786" w:rsidP="00827786">
            <w:pPr>
              <w:spacing w:before="20" w:after="20" w:line="240" w:lineRule="auto"/>
              <w:outlineLvl w:val="9"/>
              <w:rPr>
                <w:rFonts w:cstheme="minorBidi"/>
                <w:sz w:val="22"/>
              </w:rPr>
            </w:pPr>
          </w:p>
          <w:p w14:paraId="0FA97C8D" w14:textId="77777777" w:rsidR="00827786" w:rsidRPr="00ED63F8" w:rsidRDefault="00827786" w:rsidP="00827786">
            <w:pPr>
              <w:spacing w:before="20" w:after="20" w:line="240" w:lineRule="auto"/>
              <w:outlineLvl w:val="9"/>
              <w:rPr>
                <w:rFonts w:cstheme="minorBidi"/>
                <w:sz w:val="22"/>
              </w:rPr>
            </w:pPr>
          </w:p>
          <w:p w14:paraId="741BE916" w14:textId="77777777" w:rsidR="00827786" w:rsidRPr="00ED63F8" w:rsidRDefault="00827786" w:rsidP="00827786">
            <w:pPr>
              <w:spacing w:before="20" w:after="20" w:line="240" w:lineRule="auto"/>
              <w:outlineLvl w:val="9"/>
              <w:rPr>
                <w:rFonts w:cstheme="minorBidi"/>
                <w:sz w:val="22"/>
              </w:rPr>
            </w:pPr>
          </w:p>
        </w:tc>
        <w:tc>
          <w:tcPr>
            <w:tcW w:w="9687" w:type="dxa"/>
            <w:tcBorders>
              <w:top w:val="single" w:sz="4" w:space="0" w:color="86AD82"/>
              <w:left w:val="single" w:sz="4" w:space="0" w:color="86AD82"/>
              <w:bottom w:val="single" w:sz="4" w:space="0" w:color="86AD82"/>
              <w:right w:val="single" w:sz="4" w:space="0" w:color="86AD82"/>
            </w:tcBorders>
          </w:tcPr>
          <w:p w14:paraId="6DC9F63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Monitoring activity on distributed generation, including updates on developments relating to low-carbon technologies. In the past, this included to monitor activities of the DE Working Group Work on hold – likely to re-start with DCPR 5, the Renewable Heat Incentive Items (which are unlikely to affect the DCUSA but to remain an area to be monitored), </w:t>
            </w:r>
          </w:p>
          <w:p w14:paraId="77F77451"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December 2012 – Ofgem-led Working Group on socialising connection charges for low-carbon technologies.</w:t>
            </w:r>
          </w:p>
          <w:p w14:paraId="6B364D9F" w14:textId="77777777" w:rsidR="00827786" w:rsidRPr="00ED63F8" w:rsidRDefault="00827786" w:rsidP="00827786">
            <w:pPr>
              <w:spacing w:before="20" w:after="20" w:line="240" w:lineRule="auto"/>
              <w:outlineLvl w:val="9"/>
              <w:rPr>
                <w:rFonts w:cstheme="minorBidi"/>
                <w:sz w:val="22"/>
              </w:rPr>
            </w:pPr>
          </w:p>
          <w:p w14:paraId="1D4CB2E4"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June 2013 – CA advised of a problem in regards to photovoltaic installations at domestic premises that could affect the smart meter roll-out.</w:t>
            </w:r>
          </w:p>
          <w:p w14:paraId="22779E7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2015 – An Ofgem consultation on Distributed Generation will be issued during the summer.</w:t>
            </w:r>
          </w:p>
          <w:p w14:paraId="6207C3BA" w14:textId="77777777" w:rsidR="00827786" w:rsidRPr="00ED63F8" w:rsidRDefault="00827786" w:rsidP="00827786">
            <w:pPr>
              <w:spacing w:before="20" w:after="20" w:line="240" w:lineRule="auto"/>
              <w:outlineLvl w:val="9"/>
              <w:rPr>
                <w:rFonts w:cstheme="minorBidi"/>
                <w:sz w:val="22"/>
              </w:rPr>
            </w:pPr>
          </w:p>
          <w:p w14:paraId="5EEC97C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The Panel is to keep up to date with any developments under Work Stream 6.</w:t>
            </w:r>
          </w:p>
          <w:p w14:paraId="35869125"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March 2013 – CA pointed to sub-groups dealing with connection charges changes to socialise reinforcement costs and Ofgem’s working programme. Any developments would also come to the attention of the Panel via the Connection Charges Methodologies Forum.</w:t>
            </w:r>
          </w:p>
          <w:p w14:paraId="067AFD9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September 2013 – Ofgem to confirm current status of the discussions. </w:t>
            </w:r>
          </w:p>
          <w:p w14:paraId="375FC98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2013 – Ofgem update received: Working group, including the chair of the COG, set up to identify necessary changes to the connection charges with RIIO-ED 1. No decisions taken at this point yet, with draft changes undergoing refinement. </w:t>
            </w:r>
          </w:p>
          <w:p w14:paraId="70C2E594"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January 2014 – Work Stream 6 is closed; still need to be confirmed by what it will be replaced. There will be a consultation on this in the future. Ofgem’s conclusions from the April consultation ‘Creating the right environment for demand-side response’ published on 16 December 2013 proposed to start a project in early 2014 building on work undertaken by WS6.</w:t>
            </w:r>
          </w:p>
          <w:p w14:paraId="7FEE5F0A"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February 2014 – The Ofgem representative advised that Work Stream 6 reconvened on 18 February, but no update was available yet. Panel members also advised that a DCP on Radio Teleswitching might be raised. </w:t>
            </w:r>
          </w:p>
          <w:p w14:paraId="76C101A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March 2014 – DCP 204 has been raised for initial assessment at </w:t>
            </w:r>
          </w:p>
          <w:p w14:paraId="65689F8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March Panel.</w:t>
            </w:r>
          </w:p>
          <w:p w14:paraId="79BE069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April 2014 – The first meeting of the DCP 204 Working Group took place on 15 April 2014. </w:t>
            </w:r>
          </w:p>
          <w:p w14:paraId="0A0FC04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May 2015 –Awaiting the Authority decision on DCP 204  </w:t>
            </w:r>
          </w:p>
          <w:p w14:paraId="1950FDC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Ofgem and DECC updates on demand side response</w:t>
            </w:r>
          </w:p>
          <w:p w14:paraId="532375E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August 2015 – Ofgem sent back DCP 204 to the industry for further work, including the addition of a cost benefit analysis.</w:t>
            </w:r>
          </w:p>
          <w:p w14:paraId="12701AB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September 2015;</w:t>
            </w:r>
          </w:p>
          <w:p w14:paraId="71BE47A8" w14:textId="77777777" w:rsidR="00827786" w:rsidRPr="00ED63F8" w:rsidRDefault="00827786" w:rsidP="00D524C9">
            <w:pPr>
              <w:numPr>
                <w:ilvl w:val="0"/>
                <w:numId w:val="11"/>
              </w:numPr>
              <w:spacing w:before="20" w:after="20" w:line="240" w:lineRule="auto"/>
              <w:outlineLvl w:val="9"/>
              <w:rPr>
                <w:rFonts w:cstheme="minorBidi"/>
                <w:sz w:val="22"/>
              </w:rPr>
            </w:pPr>
            <w:r w:rsidRPr="00ED63F8">
              <w:rPr>
                <w:rFonts w:cstheme="minorBidi"/>
                <w:sz w:val="22"/>
              </w:rPr>
              <w:t xml:space="preserve">It was noted that the DCP 204 Working Group will be issuing a second consultation and holding a dialling in session where market participants can ask the Working Group questions on the Change Proposal. It was highlighted that the Working Group is taking action to engage with Suppliers. </w:t>
            </w:r>
          </w:p>
          <w:p w14:paraId="2BCFDC10" w14:textId="77777777" w:rsidR="00827786" w:rsidRPr="00ED63F8" w:rsidRDefault="00827786" w:rsidP="00D524C9">
            <w:pPr>
              <w:numPr>
                <w:ilvl w:val="0"/>
                <w:numId w:val="11"/>
              </w:numPr>
              <w:spacing w:before="20" w:after="20" w:line="240" w:lineRule="auto"/>
              <w:outlineLvl w:val="9"/>
              <w:rPr>
                <w:rFonts w:cstheme="minorBidi"/>
                <w:sz w:val="22"/>
              </w:rPr>
            </w:pPr>
            <w:r w:rsidRPr="00ED63F8">
              <w:rPr>
                <w:rFonts w:cstheme="minorBidi"/>
                <w:sz w:val="22"/>
              </w:rPr>
              <w:t>It was highlighted that Ofgem will be publishing a strategy document on Demand Side Response.</w:t>
            </w:r>
            <w:r w:rsidRPr="00ED63F8">
              <w:rPr>
                <w:rFonts w:cstheme="minorBidi"/>
                <w:sz w:val="22"/>
              </w:rPr>
              <w:tab/>
            </w:r>
          </w:p>
          <w:p w14:paraId="603A182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2015 </w:t>
            </w:r>
          </w:p>
          <w:p w14:paraId="2FBE18F7" w14:textId="77777777" w:rsidR="00827786" w:rsidRPr="00ED63F8" w:rsidRDefault="00827786" w:rsidP="00D524C9">
            <w:pPr>
              <w:numPr>
                <w:ilvl w:val="0"/>
                <w:numId w:val="11"/>
              </w:numPr>
              <w:spacing w:before="20" w:after="20" w:line="240" w:lineRule="auto"/>
              <w:outlineLvl w:val="9"/>
              <w:rPr>
                <w:rFonts w:cstheme="minorBidi"/>
                <w:sz w:val="22"/>
              </w:rPr>
            </w:pPr>
            <w:r w:rsidRPr="00ED63F8">
              <w:rPr>
                <w:rFonts w:cstheme="minorBidi"/>
                <w:sz w:val="22"/>
              </w:rPr>
              <w:t xml:space="preserve">AS informed the Panel that Ofgem has been working to understand the issues which may be inhibiting flexibility and that their focus in the next 12 months will be to work on specific interventions which help realise the benefits of flexibility as early as possible. </w:t>
            </w:r>
          </w:p>
          <w:p w14:paraId="2AD0926D" w14:textId="77777777" w:rsidR="00827786" w:rsidRPr="00ED63F8" w:rsidRDefault="00827786" w:rsidP="00D524C9">
            <w:pPr>
              <w:numPr>
                <w:ilvl w:val="0"/>
                <w:numId w:val="11"/>
              </w:numPr>
              <w:spacing w:before="0" w:after="120" w:line="276" w:lineRule="auto"/>
              <w:jc w:val="both"/>
              <w:outlineLvl w:val="9"/>
              <w:rPr>
                <w:rFonts w:cstheme="minorBidi"/>
                <w:sz w:val="22"/>
                <w:u w:val="single"/>
              </w:rPr>
            </w:pPr>
            <w:r w:rsidRPr="00ED63F8">
              <w:rPr>
                <w:rFonts w:cstheme="minorBidi"/>
                <w:sz w:val="22"/>
              </w:rPr>
              <w:t xml:space="preserve">Ofgem have published a paper on flexibility issue and that this can be found at the following link: </w:t>
            </w:r>
            <w:hyperlink r:id="rId12" w:history="1">
              <w:r w:rsidRPr="00ED63F8">
                <w:rPr>
                  <w:rFonts w:cstheme="minorBidi"/>
                  <w:sz w:val="22"/>
                  <w:u w:val="single"/>
                </w:rPr>
                <w:t>https://www.ofgem.gov.uk/publications-and-updates/position-paper-making-electricity-system-more-flexible-and-delivering-benefits-consumers</w:t>
              </w:r>
            </w:hyperlink>
            <w:r w:rsidRPr="00ED63F8">
              <w:rPr>
                <w:rFonts w:cstheme="minorBidi"/>
                <w:sz w:val="22"/>
                <w:u w:val="single"/>
              </w:rPr>
              <w:t>.</w:t>
            </w:r>
          </w:p>
          <w:p w14:paraId="1E8E1925" w14:textId="77777777" w:rsidR="00827786" w:rsidRPr="00ED63F8" w:rsidRDefault="00827786" w:rsidP="00827786">
            <w:pPr>
              <w:spacing w:before="60" w:after="120" w:line="276" w:lineRule="auto"/>
              <w:rPr>
                <w:rFonts w:cs="Calibri"/>
                <w:sz w:val="22"/>
              </w:rPr>
            </w:pPr>
            <w:r w:rsidRPr="00ED63F8">
              <w:rPr>
                <w:rFonts w:cs="Calibri"/>
                <w:sz w:val="22"/>
              </w:rPr>
              <w:t xml:space="preserve">January 2016 – the Panel noted that DECC issued the following a Consultation and a Report in December </w:t>
            </w:r>
          </w:p>
          <w:p w14:paraId="4C676719" w14:textId="77777777" w:rsidR="00827786" w:rsidRPr="00ED63F8" w:rsidRDefault="00827786" w:rsidP="00D524C9">
            <w:pPr>
              <w:pStyle w:val="ListParagraph"/>
              <w:numPr>
                <w:ilvl w:val="0"/>
                <w:numId w:val="15"/>
              </w:numPr>
              <w:spacing w:before="0" w:after="120" w:line="276" w:lineRule="auto"/>
              <w:outlineLvl w:val="9"/>
              <w:rPr>
                <w:rFonts w:cstheme="minorBidi"/>
                <w:sz w:val="22"/>
              </w:rPr>
            </w:pPr>
            <w:r w:rsidRPr="00ED63F8">
              <w:rPr>
                <w:rFonts w:cstheme="minorBidi"/>
                <w:sz w:val="22"/>
              </w:rPr>
              <w:t>DECC issued a report on Smart Energy systems and it sets out how smart, more flexible energy solutions could help meet the challenges faced by energy system. The report can be found at the following link:</w:t>
            </w:r>
            <w:hyperlink r:id="rId13" w:history="1">
              <w:r w:rsidRPr="00ED63F8">
                <w:rPr>
                  <w:rFonts w:cstheme="minorBidi"/>
                  <w:sz w:val="22"/>
                  <w:u w:val="single"/>
                </w:rPr>
                <w:t>https://www.gov.uk/government/publications/towards-a-smart-energy-system</w:t>
              </w:r>
            </w:hyperlink>
            <w:r w:rsidRPr="00ED63F8">
              <w:rPr>
                <w:rFonts w:cstheme="minorBidi"/>
                <w:sz w:val="22"/>
              </w:rPr>
              <w:t xml:space="preserve">  </w:t>
            </w:r>
          </w:p>
          <w:p w14:paraId="35EB0EF0" w14:textId="77777777" w:rsidR="00827786" w:rsidRPr="00ED63F8" w:rsidRDefault="00827786" w:rsidP="00D524C9">
            <w:pPr>
              <w:numPr>
                <w:ilvl w:val="0"/>
                <w:numId w:val="13"/>
              </w:numPr>
              <w:spacing w:before="0" w:after="120" w:line="276" w:lineRule="auto"/>
              <w:outlineLvl w:val="9"/>
              <w:rPr>
                <w:rFonts w:cstheme="minorBidi"/>
                <w:sz w:val="22"/>
                <w:u w:val="single"/>
              </w:rPr>
            </w:pPr>
            <w:r w:rsidRPr="00ED63F8">
              <w:rPr>
                <w:rFonts w:cstheme="minorBidi"/>
                <w:sz w:val="22"/>
              </w:rPr>
              <w:t xml:space="preserve">DECC issued a consultation on regulation and innovation and this can be found at the following link </w:t>
            </w:r>
            <w:hyperlink r:id="rId14" w:history="1">
              <w:r w:rsidRPr="00ED63F8">
                <w:rPr>
                  <w:rFonts w:cstheme="minorBidi"/>
                  <w:sz w:val="22"/>
                  <w:u w:val="single"/>
                </w:rPr>
                <w:t>https://www.gov.uk/government/consultations/consultation-on-ensuring-regulation-encourages-innovation</w:t>
              </w:r>
            </w:hyperlink>
          </w:p>
          <w:p w14:paraId="15A8D366" w14:textId="77777777" w:rsidR="00827786" w:rsidRPr="00ED63F8" w:rsidRDefault="00827786" w:rsidP="00827786">
            <w:pPr>
              <w:spacing w:before="60" w:after="120" w:line="276" w:lineRule="auto"/>
              <w:rPr>
                <w:rFonts w:cstheme="minorBidi"/>
                <w:sz w:val="22"/>
              </w:rPr>
            </w:pPr>
            <w:r w:rsidRPr="00ED63F8">
              <w:rPr>
                <w:rFonts w:cstheme="minorBidi"/>
                <w:sz w:val="22"/>
              </w:rPr>
              <w:t>March 2016 – The Panel that the DCP 204 was approved by the Authority and will be implemented on 1 September 2016. It was noted that DCP 204 is intended to prevent coincidence of load on networks as a result of the smart metering roll out and to bring clarity for timeswitching arrangements through smart metering. Avoiding coincidence of load on networks can help minimise the requirement for additional distribution infrastructure and associated investment.</w:t>
            </w:r>
          </w:p>
          <w:p w14:paraId="08C2AB1A" w14:textId="77777777" w:rsidR="00827786" w:rsidRPr="00ED63F8" w:rsidRDefault="00827786" w:rsidP="00827786">
            <w:pPr>
              <w:spacing w:before="60" w:after="120" w:line="276" w:lineRule="auto"/>
              <w:rPr>
                <w:rFonts w:cstheme="minorBidi"/>
                <w:sz w:val="22"/>
              </w:rPr>
            </w:pPr>
            <w:r w:rsidRPr="00ED63F8">
              <w:rPr>
                <w:rFonts w:cstheme="minorBidi"/>
                <w:sz w:val="22"/>
              </w:rPr>
              <w:t>April 2016 - The Panel noted that at the DCMF meeting held on 07 April Franck Latremoliere presented on Virtual micro - grids and highlighted that virtual micro - grids are an arrangement over licensed networks which matches local demand with local generation on a half hourly basis. A solution was put forward which involves Suppliers or customers informing DNOs of the amount of consumption which is matched to generation.   It was noted that the new DUoS tariffs would take account only of the lower-voltage parts of the network that are actually used, so that they would be a zero or proportionally reduced generation credit to matched generation units, and a zero or proportionally reduced unit rate to matched consumption units.</w:t>
            </w:r>
          </w:p>
          <w:p w14:paraId="2F2ABD04" w14:textId="77777777" w:rsidR="00827786" w:rsidRPr="00ED63F8" w:rsidRDefault="00827786" w:rsidP="00827786">
            <w:pPr>
              <w:spacing w:before="60" w:after="120" w:line="276" w:lineRule="auto"/>
              <w:jc w:val="both"/>
              <w:rPr>
                <w:rFonts w:cstheme="minorBidi"/>
                <w:sz w:val="22"/>
              </w:rPr>
            </w:pPr>
            <w:r w:rsidRPr="00ED63F8">
              <w:rPr>
                <w:rFonts w:cstheme="minorBidi"/>
                <w:sz w:val="22"/>
              </w:rPr>
              <w:t xml:space="preserve">May 2016 – The Panel noted that at the last Methodologies Issues Group (MIG) Open Utility provided further insight on a proposal which seeks to ensure that consumers only pay for the respective part of the network which had been used for distributing the electricity. Open Utility will run trials on Virtual micro-grids and are inviting DNOs to participate. </w:t>
            </w:r>
          </w:p>
          <w:p w14:paraId="01ED0C74" w14:textId="77777777" w:rsidR="00CE4F0A" w:rsidRPr="00ED63F8" w:rsidRDefault="00827786" w:rsidP="00827786">
            <w:pPr>
              <w:spacing w:before="60" w:after="120" w:line="276" w:lineRule="auto"/>
              <w:jc w:val="both"/>
              <w:rPr>
                <w:rFonts w:cstheme="minorBidi"/>
                <w:sz w:val="22"/>
              </w:rPr>
            </w:pPr>
            <w:r w:rsidRPr="00ED63F8">
              <w:rPr>
                <w:rFonts w:cstheme="minorBidi"/>
                <w:sz w:val="22"/>
              </w:rPr>
              <w:t>September 2016 – The Panel noted that there is a cross between the EU and demand side response and that updates on EU development relating to demand side responses should be added to this section of the update.</w:t>
            </w:r>
          </w:p>
          <w:p w14:paraId="15A2219D" w14:textId="38940983" w:rsidR="00827786" w:rsidRPr="00ED63F8" w:rsidRDefault="00CE4F0A" w:rsidP="00F11715">
            <w:pPr>
              <w:spacing w:before="60" w:after="120" w:line="276" w:lineRule="auto"/>
              <w:jc w:val="both"/>
              <w:rPr>
                <w:rFonts w:cstheme="minorBidi"/>
                <w:sz w:val="22"/>
              </w:rPr>
            </w:pPr>
            <w:r w:rsidRPr="00F11715">
              <w:rPr>
                <w:rFonts w:cs="Calibri"/>
                <w:color w:val="0070C0"/>
                <w:sz w:val="22"/>
              </w:rPr>
              <w:t>November 2016 - The Panel members noted that the Joint Ofgem and BEIS consultation on “Smart Flexible Energy System Call for Evidence” closes in January. Ofgem will respond to the evidence in Spring 2017.</w:t>
            </w:r>
            <w:r w:rsidR="00827786" w:rsidRPr="00ED63F8">
              <w:rPr>
                <w:rFonts w:cstheme="minorBidi"/>
                <w:sz w:val="22"/>
              </w:rPr>
              <w:t xml:space="preserve"> </w:t>
            </w:r>
          </w:p>
        </w:tc>
        <w:tc>
          <w:tcPr>
            <w:tcW w:w="859" w:type="dxa"/>
            <w:tcBorders>
              <w:top w:val="single" w:sz="4" w:space="0" w:color="86AD82"/>
              <w:left w:val="single" w:sz="4" w:space="0" w:color="86AD82"/>
              <w:bottom w:val="single" w:sz="4" w:space="0" w:color="86AD82"/>
              <w:right w:val="single" w:sz="4" w:space="0" w:color="86AD82"/>
            </w:tcBorders>
          </w:tcPr>
          <w:p w14:paraId="07F051B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Panel (CA)</w:t>
            </w:r>
          </w:p>
        </w:tc>
        <w:tc>
          <w:tcPr>
            <w:tcW w:w="1081" w:type="dxa"/>
            <w:tcBorders>
              <w:top w:val="single" w:sz="4" w:space="0" w:color="86AD82"/>
              <w:left w:val="single" w:sz="4" w:space="0" w:color="86AD82"/>
              <w:bottom w:val="single" w:sz="4" w:space="0" w:color="86AD82"/>
              <w:right w:val="single" w:sz="4" w:space="0" w:color="86AD82"/>
            </w:tcBorders>
          </w:tcPr>
          <w:p w14:paraId="297C810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70673167" w14:textId="77777777" w:rsidTr="00D20F33">
        <w:tc>
          <w:tcPr>
            <w:tcW w:w="596" w:type="dxa"/>
            <w:tcBorders>
              <w:top w:val="single" w:sz="4" w:space="0" w:color="86AD82"/>
              <w:left w:val="single" w:sz="4" w:space="0" w:color="86AD82"/>
              <w:bottom w:val="single" w:sz="4" w:space="0" w:color="86AD82"/>
              <w:right w:val="single" w:sz="4" w:space="0" w:color="86AD82"/>
            </w:tcBorders>
          </w:tcPr>
          <w:p w14:paraId="108B5021"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2</w:t>
            </w:r>
          </w:p>
        </w:tc>
        <w:tc>
          <w:tcPr>
            <w:tcW w:w="1843" w:type="dxa"/>
            <w:tcBorders>
              <w:top w:val="single" w:sz="4" w:space="0" w:color="auto"/>
              <w:left w:val="single" w:sz="4" w:space="0" w:color="86AD82"/>
              <w:bottom w:val="single" w:sz="4" w:space="0" w:color="86AD82"/>
              <w:right w:val="single" w:sz="4" w:space="0" w:color="86AD82"/>
            </w:tcBorders>
          </w:tcPr>
          <w:p w14:paraId="4B8DC8CC"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European Code Development</w:t>
            </w:r>
            <w:r w:rsidRPr="00827786">
              <w:rPr>
                <w:rFonts w:cstheme="minorBidi"/>
                <w:color w:val="auto"/>
                <w:sz w:val="22"/>
              </w:rPr>
              <w:br/>
            </w:r>
          </w:p>
          <w:p w14:paraId="195D068A"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br/>
            </w:r>
          </w:p>
        </w:tc>
        <w:tc>
          <w:tcPr>
            <w:tcW w:w="9687" w:type="dxa"/>
            <w:tcBorders>
              <w:top w:val="single" w:sz="4" w:space="0" w:color="86AD82"/>
              <w:left w:val="single" w:sz="4" w:space="0" w:color="86AD82"/>
              <w:bottom w:val="single" w:sz="4" w:space="0" w:color="86AD82"/>
              <w:right w:val="single" w:sz="4" w:space="0" w:color="86AD82"/>
            </w:tcBorders>
          </w:tcPr>
          <w:p w14:paraId="20D09A1A"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Industry Working Group (led by BSC / CUSC) to determine impact on industry.</w:t>
            </w:r>
          </w:p>
          <w:p w14:paraId="7DB4933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Ofgem/IDNO &amp; DNO meeting 23 July to discuss impact of the wider industry. </w:t>
            </w:r>
          </w:p>
          <w:p w14:paraId="1381630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PW to circulate note to DNOs and Distributors</w:t>
            </w:r>
          </w:p>
          <w:p w14:paraId="65C1C61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November 2012 – Ofgem consultation on EU Third Package was published. No impact on DCUSA expected.</w:t>
            </w:r>
          </w:p>
          <w:p w14:paraId="55D9F89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December 2012 – Slight delay in the Requirements for Generators Code expected (now to enter comitology together with the Demand Connection Code in April 2014).</w:t>
            </w:r>
          </w:p>
          <w:p w14:paraId="2622793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January 2013 – Impact on National Terms of Connection to be analysed once requirements for generators are known.</w:t>
            </w:r>
          </w:p>
          <w:p w14:paraId="1391344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June 2013 – National Grid Presentation on GB Implementation</w:t>
            </w:r>
          </w:p>
          <w:p w14:paraId="449081C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2013 – National Grid presented draft Terms of Reference (ToR) for European Code Coordination Application Forum (ECCAF). Final ToR to be presented to August Panel.</w:t>
            </w:r>
          </w:p>
          <w:p w14:paraId="76D0A42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August 2013 – Final ToR for ECCAF presented to the DCUSA Panel. </w:t>
            </w:r>
          </w:p>
          <w:p w14:paraId="3D35A68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September 2013 – National Grid confirmed the ECCAF is in the process of being set up and noted nominations of the DCUSA Panel representatives.</w:t>
            </w:r>
          </w:p>
          <w:p w14:paraId="4E439FAE"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2013 – First invitation to the ECCAF issued with meeting date yet to be determined. </w:t>
            </w:r>
          </w:p>
          <w:p w14:paraId="1351A6FD"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November 2013 – First ECCAF meeting on 21 November 2013. Clarification to be sought whether current DCUSA Panel representative can continue without being Panel member. </w:t>
            </w:r>
          </w:p>
          <w:p w14:paraId="3E7FE40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January 2014 – Next ECCAF meeting to take place on 30 January 2013.</w:t>
            </w:r>
          </w:p>
          <w:p w14:paraId="4B5C534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February 2014 – ECCAF meeting took place on 30 January. Note on structural options for implementation was brought to February Panel.</w:t>
            </w:r>
          </w:p>
          <w:p w14:paraId="2FF4EB52"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March 2014 – The next ECCAF meeting will take place on 27 March 2014.</w:t>
            </w:r>
          </w:p>
          <w:p w14:paraId="61F478A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April 2014 – The next ECCAF meeting will take place on 29 April 2014.</w:t>
            </w:r>
          </w:p>
          <w:p w14:paraId="7AC5DD5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September 2015 – Peter Waymont confirmed he will speak to Chris Allanson to get an update on the European code update.</w:t>
            </w:r>
          </w:p>
          <w:p w14:paraId="13C9F6D4"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October 2015 </w:t>
            </w:r>
          </w:p>
          <w:p w14:paraId="460EE5C7" w14:textId="77777777" w:rsidR="00827786" w:rsidRPr="00ED63F8" w:rsidRDefault="00827786" w:rsidP="00D524C9">
            <w:pPr>
              <w:numPr>
                <w:ilvl w:val="0"/>
                <w:numId w:val="12"/>
              </w:numPr>
              <w:spacing w:before="0" w:after="120" w:line="276" w:lineRule="auto"/>
              <w:jc w:val="both"/>
              <w:outlineLvl w:val="9"/>
              <w:rPr>
                <w:rFonts w:cstheme="minorBidi"/>
                <w:sz w:val="22"/>
              </w:rPr>
            </w:pPr>
            <w:r w:rsidRPr="00ED63F8">
              <w:rPr>
                <w:rFonts w:cstheme="minorBidi"/>
                <w:sz w:val="22"/>
              </w:rPr>
              <w:t>Peter confirmed that Chris Allanson is still the DCUSA representative on European Codes and will provide the Panel with any updates on European Side demand connection code activities.</w:t>
            </w:r>
          </w:p>
          <w:p w14:paraId="4491D710" w14:textId="77777777" w:rsidR="00827786" w:rsidRPr="00ED63F8" w:rsidRDefault="00827786" w:rsidP="00827786">
            <w:pPr>
              <w:spacing w:before="60" w:after="120" w:line="276" w:lineRule="auto"/>
              <w:jc w:val="both"/>
              <w:rPr>
                <w:rFonts w:cstheme="minorBidi"/>
                <w:sz w:val="22"/>
              </w:rPr>
            </w:pPr>
            <w:r w:rsidRPr="00ED63F8">
              <w:rPr>
                <w:rFonts w:cstheme="minorBidi"/>
                <w:sz w:val="22"/>
              </w:rPr>
              <w:t xml:space="preserve">January 2016 – The National Grid update circulated prior to the meeting highlighted that that there would be a change to settlement periods. I was noted that Electricity Balancing Code will provide the rules for procurement and exchange of balancing energy, reservation of capacity for balancing purposes and greater harmonisation of settlement arrangements.  </w:t>
            </w:r>
          </w:p>
          <w:p w14:paraId="29F45D80" w14:textId="77777777" w:rsidR="00827786" w:rsidRPr="00ED63F8" w:rsidRDefault="00827786" w:rsidP="00827786">
            <w:pPr>
              <w:spacing w:before="60" w:after="120" w:line="276" w:lineRule="auto"/>
              <w:jc w:val="both"/>
              <w:rPr>
                <w:rFonts w:cstheme="minorBidi"/>
                <w:sz w:val="22"/>
              </w:rPr>
            </w:pPr>
            <w:r w:rsidRPr="00ED63F8">
              <w:rPr>
                <w:rFonts w:cstheme="minorBidi"/>
                <w:sz w:val="22"/>
              </w:rPr>
              <w:t>March 2016 – The Panel noted that the Electricity Balancing Code is currently with the Commission for Comitology preparations post ACER’s qualified recommendation. It is anticipated the Network Code will enter inter-service consultation in April 2016, Comitology in May with potential voting in June.</w:t>
            </w:r>
          </w:p>
          <w:p w14:paraId="1EB3C56E" w14:textId="77777777" w:rsidR="00827786" w:rsidRPr="00ED63F8" w:rsidRDefault="00827786" w:rsidP="00827786">
            <w:pPr>
              <w:spacing w:before="60" w:after="120" w:line="276" w:lineRule="auto"/>
              <w:jc w:val="both"/>
              <w:rPr>
                <w:rFonts w:cstheme="minorBidi"/>
                <w:sz w:val="22"/>
              </w:rPr>
            </w:pPr>
            <w:r w:rsidRPr="00ED63F8">
              <w:rPr>
                <w:rFonts w:cstheme="minorBidi"/>
                <w:sz w:val="22"/>
              </w:rPr>
              <w:t>April 2016 – Abid Sheikh informed the Panel that the Grid Code Change 48 (CG0048)</w:t>
            </w:r>
            <w:r w:rsidRPr="00ED63F8">
              <w:rPr>
                <w:rFonts w:cstheme="minorBidi"/>
                <w:sz w:val="22"/>
                <w:vertAlign w:val="superscript"/>
              </w:rPr>
              <w:footnoteReference w:id="1"/>
            </w:r>
            <w:r w:rsidRPr="00ED63F8">
              <w:rPr>
                <w:rFonts w:cstheme="minorBidi"/>
                <w:sz w:val="22"/>
              </w:rPr>
              <w:t xml:space="preserve"> is looking to introduce banding. PW took an action to investigate whether there are any consequential updates required to the DCUSA as a result of Grid Code Change 48 which introduces bandings for generators.</w:t>
            </w:r>
          </w:p>
          <w:p w14:paraId="71A9BCD6" w14:textId="77777777" w:rsidR="00827786" w:rsidRPr="00ED63F8" w:rsidRDefault="00827786" w:rsidP="00827786">
            <w:pPr>
              <w:spacing w:before="60" w:after="120" w:line="276" w:lineRule="auto"/>
              <w:jc w:val="both"/>
              <w:rPr>
                <w:rFonts w:cstheme="minorBidi"/>
                <w:sz w:val="22"/>
              </w:rPr>
            </w:pPr>
            <w:r w:rsidRPr="00ED63F8">
              <w:rPr>
                <w:rFonts w:cstheme="minorBidi"/>
                <w:sz w:val="22"/>
              </w:rPr>
              <w:t>May 2016 - PW informed the Panel that the Grid Code Change 48 is less likely to have an impact on the DCUSA as the change is mainly related to the D-code.  PW agreed to review this further and check whether any consequential changes will be required to the DCUSA.</w:t>
            </w:r>
          </w:p>
          <w:p w14:paraId="17BE6092" w14:textId="77777777" w:rsidR="00827786" w:rsidRPr="00ED63F8" w:rsidRDefault="00827786" w:rsidP="00827786">
            <w:pPr>
              <w:spacing w:before="60" w:after="120" w:line="276" w:lineRule="auto"/>
              <w:jc w:val="both"/>
              <w:rPr>
                <w:rFonts w:cstheme="minorBidi"/>
                <w:sz w:val="22"/>
              </w:rPr>
            </w:pPr>
            <w:r w:rsidRPr="00ED63F8">
              <w:rPr>
                <w:rFonts w:cstheme="minorBidi"/>
                <w:sz w:val="22"/>
              </w:rPr>
              <w:t>August 2016 – The Panel noted that National Grid will no longer be providing the European Codes industry updates to the DCUSA Panel meetings. A member of the Panel pointed out that the EU codes updates are useful as they provide industry timescales and potential impacts on DCUSA. It was noted that the Panel might benefit from getting a simplified version of the simplified version of the EU codes updates. ElectraLink took an action to inform National Grid that the Panel found their update useful and request whether they can provide a simplified version of the report.</w:t>
            </w:r>
          </w:p>
          <w:p w14:paraId="7D8B7A35" w14:textId="77777777" w:rsidR="00827786" w:rsidRPr="00ED63F8" w:rsidRDefault="00827786" w:rsidP="00827786">
            <w:pPr>
              <w:spacing w:before="60" w:after="120" w:line="276" w:lineRule="auto"/>
              <w:jc w:val="both"/>
              <w:rPr>
                <w:rFonts w:cstheme="minorBidi"/>
                <w:sz w:val="22"/>
              </w:rPr>
            </w:pPr>
            <w:r w:rsidRPr="00ED63F8">
              <w:rPr>
                <w:rFonts w:cstheme="minorBidi"/>
                <w:sz w:val="22"/>
              </w:rPr>
              <w:t>September 2016 - The Panel noted that the ENA is currently looking at EU development matters including any commercial issues that may impact codes.</w:t>
            </w:r>
          </w:p>
        </w:tc>
        <w:tc>
          <w:tcPr>
            <w:tcW w:w="859" w:type="dxa"/>
            <w:tcBorders>
              <w:top w:val="single" w:sz="4" w:space="0" w:color="86AD82"/>
              <w:left w:val="single" w:sz="4" w:space="0" w:color="86AD82"/>
              <w:bottom w:val="single" w:sz="4" w:space="0" w:color="86AD82"/>
              <w:right w:val="single" w:sz="4" w:space="0" w:color="86AD82"/>
            </w:tcBorders>
          </w:tcPr>
          <w:p w14:paraId="6ADC33C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Panel</w:t>
            </w:r>
          </w:p>
        </w:tc>
        <w:tc>
          <w:tcPr>
            <w:tcW w:w="1081" w:type="dxa"/>
            <w:tcBorders>
              <w:top w:val="single" w:sz="4" w:space="0" w:color="86AD82"/>
              <w:left w:val="single" w:sz="4" w:space="0" w:color="86AD82"/>
              <w:bottom w:val="single" w:sz="4" w:space="0" w:color="86AD82"/>
              <w:right w:val="single" w:sz="4" w:space="0" w:color="86AD82"/>
            </w:tcBorders>
          </w:tcPr>
          <w:p w14:paraId="1CBBEC5B"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1CDDDEEE" w14:textId="77777777" w:rsidTr="00D20F33">
        <w:tc>
          <w:tcPr>
            <w:tcW w:w="596" w:type="dxa"/>
            <w:tcBorders>
              <w:top w:val="single" w:sz="4" w:space="0" w:color="86AD82"/>
              <w:left w:val="single" w:sz="4" w:space="0" w:color="86AD82"/>
              <w:bottom w:val="single" w:sz="4" w:space="0" w:color="86AD82"/>
              <w:right w:val="single" w:sz="4" w:space="0" w:color="86AD82"/>
            </w:tcBorders>
          </w:tcPr>
          <w:p w14:paraId="41DF2E2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3</w:t>
            </w:r>
          </w:p>
        </w:tc>
        <w:tc>
          <w:tcPr>
            <w:tcW w:w="1843" w:type="dxa"/>
            <w:tcBorders>
              <w:top w:val="single" w:sz="4" w:space="0" w:color="86AD82"/>
              <w:left w:val="single" w:sz="4" w:space="0" w:color="86AD82"/>
              <w:bottom w:val="single" w:sz="4" w:space="0" w:color="86AD82"/>
              <w:right w:val="single" w:sz="4" w:space="0" w:color="86AD82"/>
            </w:tcBorders>
          </w:tcPr>
          <w:p w14:paraId="29FAAA8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Implementation of CMA changes</w:t>
            </w:r>
          </w:p>
        </w:tc>
        <w:tc>
          <w:tcPr>
            <w:tcW w:w="9687" w:type="dxa"/>
            <w:tcBorders>
              <w:top w:val="single" w:sz="4" w:space="0" w:color="86AD82"/>
              <w:left w:val="single" w:sz="4" w:space="0" w:color="86AD82"/>
              <w:bottom w:val="single" w:sz="4" w:space="0" w:color="86AD82"/>
              <w:right w:val="single" w:sz="4" w:space="0" w:color="86AD82"/>
            </w:tcBorders>
          </w:tcPr>
          <w:p w14:paraId="106D738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Item to Monitor – ongoing discussions on the Energy industry code governance.</w:t>
            </w:r>
          </w:p>
          <w:p w14:paraId="51F6FF5A"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February 2015 – The CMA issues statement published on 18 February 2015. The statement highlighted the effects of Code governance in the Energy industry.</w:t>
            </w:r>
          </w:p>
          <w:p w14:paraId="0BAF07B3"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May 2015 – Ofgem Open Letter on Further Review of Industry Code Governance was published on 15 May 2015. </w:t>
            </w:r>
          </w:p>
          <w:p w14:paraId="54C715FF"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2015 – Ofgem will be holding a workshop on code Governance on 22 July 2015. Details of the workshop can be found at the following link:</w:t>
            </w:r>
          </w:p>
          <w:p w14:paraId="74A3CBC6"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 </w:t>
            </w:r>
            <w:hyperlink r:id="rId15" w:history="1">
              <w:r w:rsidRPr="00827786">
                <w:rPr>
                  <w:rFonts w:cstheme="minorBidi"/>
                  <w:color w:val="0000FF"/>
                  <w:sz w:val="22"/>
                  <w:u w:val="single"/>
                </w:rPr>
                <w:t>https://www.ofgem.gov.uk/publications-and-updates/code-governance-review-workshop-22-july-2015</w:t>
              </w:r>
            </w:hyperlink>
            <w:r w:rsidRPr="00827786">
              <w:rPr>
                <w:rFonts w:cstheme="minorBidi"/>
                <w:color w:val="auto"/>
                <w:sz w:val="22"/>
              </w:rPr>
              <w:t xml:space="preserve"> </w:t>
            </w:r>
          </w:p>
          <w:p w14:paraId="4ACD599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February 2016 – It was noted that that the DCUSA Panel has responded to the Ofgem Consultation on Code Governance Review 3.</w:t>
            </w:r>
          </w:p>
          <w:p w14:paraId="42F3275C"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March 2016 – The CMA update highlighted that on 10 March 2016, the CMA set out its provisional decision on a wide-ranging package of remedies based on over 80 responses to it consultation and further analysis been undertaken. </w:t>
            </w:r>
          </w:p>
          <w:p w14:paraId="0539DA0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July 2016 – The Panel noted that the CMA published its final report on the Great Britain energy market investigation on 24 June 2016. The Final Report details the CMA’s package of over 30 remedies which seek to ‘revitalise the energy market’ and bring about technical and regulatory changes to ‘intensify competition’ between energy companies and ensure the market works in consumers’ interests.</w:t>
            </w:r>
          </w:p>
          <w:p w14:paraId="176DFDB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 xml:space="preserve">The Panel agreed for ElectraLink to support Ofgem in the delivery of the CMA remedies and agreed to a CRF for ongoing CMA support activity. </w:t>
            </w:r>
          </w:p>
          <w:p w14:paraId="71AAE75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August 2016 - The Panel noted that on 3 August 2016, Ofgem released its CMA Remedy Implementation Strategy</w:t>
            </w:r>
            <w:r w:rsidRPr="00ED63F8">
              <w:rPr>
                <w:rFonts w:cstheme="minorBidi"/>
                <w:sz w:val="22"/>
                <w:vertAlign w:val="superscript"/>
              </w:rPr>
              <w:footnoteReference w:id="2"/>
            </w:r>
            <w:r w:rsidRPr="00ED63F8">
              <w:rPr>
                <w:rFonts w:cstheme="minorBidi"/>
                <w:sz w:val="22"/>
              </w:rPr>
              <w:t xml:space="preserve"> which outlined that there are over 30 remedies, with a substantial proportion of these in the form of recommendations to Ofgem. </w:t>
            </w:r>
          </w:p>
          <w:p w14:paraId="4478CABE" w14:textId="77777777" w:rsidR="00827786" w:rsidRPr="00827786" w:rsidRDefault="00827786" w:rsidP="00827786">
            <w:pPr>
              <w:spacing w:before="20" w:after="20" w:line="240" w:lineRule="auto"/>
              <w:outlineLvl w:val="9"/>
              <w:rPr>
                <w:rFonts w:cstheme="minorBidi"/>
                <w:color w:val="auto"/>
                <w:sz w:val="22"/>
              </w:rPr>
            </w:pPr>
            <w:r w:rsidRPr="00F11715">
              <w:rPr>
                <w:rFonts w:cstheme="minorBidi"/>
                <w:sz w:val="22"/>
              </w:rPr>
              <w:t>October 2016 - The Panel noted that Ofgem is planning to publish the CMA outputs by November 2016</w:t>
            </w:r>
            <w:r w:rsidRPr="00827786">
              <w:rPr>
                <w:rFonts w:cstheme="minorBidi"/>
                <w:color w:val="0070C0"/>
                <w:sz w:val="22"/>
              </w:rPr>
              <w:t xml:space="preserve">.  </w:t>
            </w:r>
          </w:p>
        </w:tc>
        <w:tc>
          <w:tcPr>
            <w:tcW w:w="859" w:type="dxa"/>
            <w:tcBorders>
              <w:top w:val="single" w:sz="4" w:space="0" w:color="86AD82"/>
              <w:left w:val="single" w:sz="4" w:space="0" w:color="86AD82"/>
              <w:bottom w:val="single" w:sz="4" w:space="0" w:color="86AD82"/>
              <w:right w:val="single" w:sz="4" w:space="0" w:color="86AD82"/>
            </w:tcBorders>
          </w:tcPr>
          <w:p w14:paraId="6906BD6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Panel</w:t>
            </w:r>
          </w:p>
        </w:tc>
        <w:tc>
          <w:tcPr>
            <w:tcW w:w="1081" w:type="dxa"/>
            <w:tcBorders>
              <w:top w:val="single" w:sz="4" w:space="0" w:color="86AD82"/>
              <w:left w:val="single" w:sz="4" w:space="0" w:color="86AD82"/>
              <w:bottom w:val="single" w:sz="4" w:space="0" w:color="86AD82"/>
              <w:right w:val="single" w:sz="4" w:space="0" w:color="86AD82"/>
            </w:tcBorders>
          </w:tcPr>
          <w:p w14:paraId="429D0537"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7258E64C" w14:textId="77777777" w:rsidTr="00D20F33">
        <w:tc>
          <w:tcPr>
            <w:tcW w:w="596" w:type="dxa"/>
            <w:tcBorders>
              <w:top w:val="single" w:sz="4" w:space="0" w:color="86AD82"/>
              <w:left w:val="single" w:sz="4" w:space="0" w:color="86AD82"/>
              <w:bottom w:val="single" w:sz="4" w:space="0" w:color="86AD82"/>
              <w:right w:val="single" w:sz="4" w:space="0" w:color="86AD82"/>
            </w:tcBorders>
          </w:tcPr>
          <w:p w14:paraId="06BE2309"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4</w:t>
            </w:r>
          </w:p>
        </w:tc>
        <w:tc>
          <w:tcPr>
            <w:tcW w:w="1843" w:type="dxa"/>
            <w:tcBorders>
              <w:top w:val="single" w:sz="4" w:space="0" w:color="86AD82"/>
              <w:left w:val="single" w:sz="4" w:space="0" w:color="86AD82"/>
              <w:bottom w:val="single" w:sz="4" w:space="0" w:color="86AD82"/>
              <w:right w:val="single" w:sz="4" w:space="0" w:color="86AD82"/>
            </w:tcBorders>
          </w:tcPr>
          <w:p w14:paraId="4752CA30"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Significant Code Review: Ofgem consultation on Central Registration Service provision</w:t>
            </w:r>
          </w:p>
        </w:tc>
        <w:tc>
          <w:tcPr>
            <w:tcW w:w="9687" w:type="dxa"/>
            <w:tcBorders>
              <w:top w:val="single" w:sz="4" w:space="0" w:color="86AD82"/>
              <w:left w:val="single" w:sz="4" w:space="0" w:color="86AD82"/>
              <w:bottom w:val="single" w:sz="4" w:space="0" w:color="86AD82"/>
              <w:right w:val="single" w:sz="4" w:space="0" w:color="86AD82"/>
            </w:tcBorders>
          </w:tcPr>
          <w:p w14:paraId="4E237CF0"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September 2015 – The Panel agreed for the consultation should be added to the Log as it might have an impact on the DCUSA, details of the consultation can be found at the following link: </w:t>
            </w:r>
            <w:hyperlink r:id="rId16" w:history="1">
              <w:r w:rsidRPr="00827786">
                <w:rPr>
                  <w:rFonts w:cstheme="minorBidi"/>
                  <w:color w:val="0000FF"/>
                  <w:sz w:val="22"/>
                  <w:u w:val="single"/>
                </w:rPr>
                <w:t>https://www.ofgem.gov.uk/sites/default/files/docs/2015/07/crs_dcc_licence_consultation_final3.pdf</w:t>
              </w:r>
            </w:hyperlink>
            <w:r w:rsidRPr="00827786">
              <w:rPr>
                <w:rFonts w:cstheme="minorBidi"/>
                <w:color w:val="auto"/>
                <w:sz w:val="22"/>
              </w:rPr>
              <w:t xml:space="preserve"> </w:t>
            </w:r>
          </w:p>
          <w:p w14:paraId="427CD370" w14:textId="77777777" w:rsidR="00827786" w:rsidRPr="00827786" w:rsidRDefault="00827786" w:rsidP="00827786">
            <w:pPr>
              <w:spacing w:before="60" w:after="120" w:line="276" w:lineRule="auto"/>
              <w:rPr>
                <w:rFonts w:cstheme="minorBidi"/>
                <w:color w:val="auto"/>
                <w:sz w:val="22"/>
              </w:rPr>
            </w:pPr>
            <w:r w:rsidRPr="00827786">
              <w:rPr>
                <w:rFonts w:cstheme="minorBidi"/>
                <w:color w:val="auto"/>
                <w:sz w:val="22"/>
              </w:rPr>
              <w:t xml:space="preserve">October 2015 – It was noted that Ofgem has had presentations on the consultation at other Panels and AS took an action to find out if Ofgem would be carrying out a presentation on their consultation to the DCUSA Panel. </w:t>
            </w:r>
          </w:p>
          <w:p w14:paraId="49C837C5" w14:textId="77777777" w:rsidR="00827786" w:rsidRPr="00827786" w:rsidRDefault="00827786" w:rsidP="00827786">
            <w:pPr>
              <w:spacing w:before="60" w:after="120" w:line="276" w:lineRule="auto"/>
              <w:rPr>
                <w:rFonts w:cstheme="minorBidi"/>
                <w:color w:val="auto"/>
                <w:sz w:val="22"/>
              </w:rPr>
            </w:pPr>
            <w:r w:rsidRPr="00827786">
              <w:rPr>
                <w:rFonts w:cstheme="minorBidi"/>
                <w:color w:val="auto"/>
                <w:sz w:val="22"/>
              </w:rPr>
              <w:t>December 2015 – the Panel noted Ofgem presented on their consultation at the November Panel meeting</w:t>
            </w:r>
          </w:p>
          <w:p w14:paraId="2110505E" w14:textId="77777777" w:rsidR="00827786" w:rsidRPr="00827786" w:rsidRDefault="00827786" w:rsidP="00827786">
            <w:pPr>
              <w:spacing w:before="60" w:after="120" w:line="276" w:lineRule="auto"/>
              <w:rPr>
                <w:rFonts w:cstheme="minorBidi"/>
                <w:color w:val="000000" w:themeColor="text1"/>
                <w:sz w:val="22"/>
              </w:rPr>
            </w:pPr>
            <w:r w:rsidRPr="00827786">
              <w:rPr>
                <w:rFonts w:cstheme="minorBidi"/>
                <w:color w:val="000000" w:themeColor="text1"/>
                <w:sz w:val="22"/>
              </w:rPr>
              <w:t xml:space="preserve">February 2016 – The Panel noted that the Ofgem Workshops have are now in progress and the DCUSA Panel should be aware of the discussions at the workshops as there may be changes that might have an impact on the DCCUSA. </w:t>
            </w:r>
          </w:p>
          <w:p w14:paraId="09E7EAC9" w14:textId="77777777" w:rsidR="00827786" w:rsidRPr="00827786" w:rsidRDefault="00827786" w:rsidP="00827786">
            <w:pPr>
              <w:spacing w:before="60" w:after="120" w:line="276" w:lineRule="auto"/>
              <w:rPr>
                <w:rFonts w:eastAsia="Calibri" w:cs="Calibri"/>
                <w:color w:val="auto"/>
                <w:sz w:val="22"/>
              </w:rPr>
            </w:pPr>
            <w:r w:rsidRPr="00827786">
              <w:rPr>
                <w:rFonts w:cstheme="minorBidi"/>
                <w:color w:val="auto"/>
                <w:sz w:val="22"/>
              </w:rPr>
              <w:t xml:space="preserve">May 2016 – The Panel noted that a CMA presentation took place at the DCUSA Panel April Panel meeting. The Panel requested that Ofgem provide periodical updates on the progress of the faster switching project. AS took an action to confirm </w:t>
            </w:r>
            <w:r w:rsidRPr="00827786">
              <w:rPr>
                <w:rFonts w:eastAsia="Calibri" w:cs="Calibri"/>
                <w:color w:val="auto"/>
                <w:sz w:val="22"/>
              </w:rPr>
              <w:t>whether Ofgem can establish formal communication routes for industry bodies that are not represented on the Central Registration Project (faster switching) Workgroups. This would give these bodies insight into the development of the project and potential impacts.</w:t>
            </w:r>
          </w:p>
          <w:p w14:paraId="2126E32F" w14:textId="77777777" w:rsidR="00827786" w:rsidRPr="00827786" w:rsidRDefault="00827786" w:rsidP="00827786">
            <w:pPr>
              <w:spacing w:before="60" w:after="120" w:line="276" w:lineRule="auto"/>
              <w:rPr>
                <w:rFonts w:eastAsia="Calibri" w:cs="Calibri"/>
                <w:color w:val="auto"/>
                <w:sz w:val="22"/>
              </w:rPr>
            </w:pPr>
            <w:r w:rsidRPr="00827786">
              <w:rPr>
                <w:rFonts w:eastAsia="Calibri" w:cs="Calibri"/>
                <w:color w:val="auto"/>
                <w:sz w:val="22"/>
              </w:rPr>
              <w:t xml:space="preserve">June 2016 – It was noted that AS is to organise </w:t>
            </w:r>
            <w:r w:rsidRPr="00827786">
              <w:rPr>
                <w:rFonts w:cstheme="minorBidi"/>
                <w:color w:val="auto"/>
                <w:sz w:val="22"/>
              </w:rPr>
              <w:t xml:space="preserve">a presentation on the </w:t>
            </w:r>
            <w:r w:rsidRPr="00827786">
              <w:rPr>
                <w:rFonts w:eastAsia="Calibri" w:cs="Calibri"/>
                <w:color w:val="auto"/>
                <w:sz w:val="22"/>
              </w:rPr>
              <w:t>Central Registration Project (faster switching) Workgroups. It was noted that this would be useful towards the end of the year so that the impacts of the project can feed into the DCUSA budget setting processes for 2017/18.</w:t>
            </w:r>
          </w:p>
          <w:p w14:paraId="6BE64475" w14:textId="77777777" w:rsidR="00827786" w:rsidRPr="00827786" w:rsidRDefault="00827786" w:rsidP="00827786">
            <w:pPr>
              <w:spacing w:before="60" w:after="120" w:line="276" w:lineRule="auto"/>
              <w:rPr>
                <w:rFonts w:eastAsia="Calibri" w:cs="Calibri"/>
                <w:color w:val="auto"/>
                <w:sz w:val="22"/>
              </w:rPr>
            </w:pPr>
            <w:r w:rsidRPr="00827786">
              <w:rPr>
                <w:rFonts w:eastAsia="Calibri" w:cs="Calibri"/>
                <w:color w:val="auto"/>
                <w:sz w:val="22"/>
              </w:rPr>
              <w:t xml:space="preserve">July 2016 – AS informed that the Panel that Ofgem will be providing a presentation on the Central Registration Project (faster switching) later on in the year.  </w:t>
            </w:r>
          </w:p>
          <w:p w14:paraId="7BDD3A28" w14:textId="77777777" w:rsidR="00827786" w:rsidRPr="00827786" w:rsidRDefault="00827786" w:rsidP="00827786">
            <w:pPr>
              <w:spacing w:before="60" w:after="120" w:line="276" w:lineRule="auto"/>
              <w:rPr>
                <w:rFonts w:eastAsia="Calibri" w:cs="Calibri"/>
                <w:color w:val="auto"/>
                <w:sz w:val="22"/>
              </w:rPr>
            </w:pPr>
            <w:r w:rsidRPr="00827786">
              <w:rPr>
                <w:rFonts w:eastAsia="Calibri" w:cs="Calibri"/>
                <w:color w:val="auto"/>
                <w:sz w:val="22"/>
              </w:rPr>
              <w:t>September 2016 - The Panel noted that Ofgem will provide a general update on the Central Registration Project (faster switching) at the October meeting.</w:t>
            </w:r>
          </w:p>
          <w:p w14:paraId="710D01E5" w14:textId="77777777" w:rsidR="00827786" w:rsidRPr="00CE4F0A" w:rsidRDefault="00827786" w:rsidP="00827786">
            <w:pPr>
              <w:spacing w:before="60" w:after="120" w:line="276" w:lineRule="auto"/>
              <w:rPr>
                <w:rFonts w:eastAsia="Calibri" w:cs="Calibri"/>
                <w:color w:val="auto"/>
                <w:sz w:val="22"/>
              </w:rPr>
            </w:pPr>
            <w:r w:rsidRPr="00CE4F0A">
              <w:rPr>
                <w:rFonts w:eastAsia="Calibri" w:cs="Calibri"/>
                <w:color w:val="auto"/>
                <w:sz w:val="22"/>
              </w:rPr>
              <w:t xml:space="preserve">October 2016 - Ofgem presented on the Central Registration Project (faster switching). It was noted that the purpose of the presentation was to: </w:t>
            </w:r>
          </w:p>
          <w:p w14:paraId="1B0EA7A7" w14:textId="77777777" w:rsidR="00827786" w:rsidRPr="00CE4F0A" w:rsidRDefault="00827786" w:rsidP="00D524C9">
            <w:pPr>
              <w:numPr>
                <w:ilvl w:val="0"/>
                <w:numId w:val="14"/>
              </w:numPr>
              <w:spacing w:before="60" w:after="120" w:line="276" w:lineRule="auto"/>
              <w:outlineLvl w:val="9"/>
              <w:rPr>
                <w:rFonts w:eastAsia="Calibri" w:cs="Calibri"/>
                <w:color w:val="auto"/>
                <w:sz w:val="22"/>
              </w:rPr>
            </w:pPr>
            <w:r w:rsidRPr="00CE4F0A">
              <w:rPr>
                <w:rFonts w:eastAsia="Calibri" w:cs="Calibri"/>
                <w:color w:val="auto"/>
                <w:sz w:val="22"/>
              </w:rPr>
              <w:t>Request views on Ofgem’s proposed reform packages;</w:t>
            </w:r>
          </w:p>
          <w:p w14:paraId="1C427614" w14:textId="77777777" w:rsidR="00827786" w:rsidRPr="00CE4F0A" w:rsidRDefault="00827786" w:rsidP="00D524C9">
            <w:pPr>
              <w:numPr>
                <w:ilvl w:val="0"/>
                <w:numId w:val="14"/>
              </w:numPr>
              <w:spacing w:before="60" w:after="120" w:line="276" w:lineRule="auto"/>
              <w:outlineLvl w:val="9"/>
              <w:rPr>
                <w:rFonts w:eastAsia="Calibri" w:cs="Calibri"/>
                <w:color w:val="auto"/>
                <w:sz w:val="22"/>
              </w:rPr>
            </w:pPr>
            <w:r w:rsidRPr="00CE4F0A">
              <w:rPr>
                <w:rFonts w:eastAsia="Calibri" w:cs="Calibri"/>
                <w:color w:val="auto"/>
                <w:sz w:val="22"/>
              </w:rPr>
              <w:t>Test initial thinking on the RFI; and</w:t>
            </w:r>
          </w:p>
          <w:p w14:paraId="643ACE4B" w14:textId="77777777" w:rsidR="00CE4F0A" w:rsidRPr="00CE4F0A" w:rsidRDefault="00827786" w:rsidP="00D524C9">
            <w:pPr>
              <w:numPr>
                <w:ilvl w:val="0"/>
                <w:numId w:val="14"/>
              </w:numPr>
              <w:spacing w:before="60" w:after="120" w:line="276" w:lineRule="auto"/>
              <w:outlineLvl w:val="9"/>
              <w:rPr>
                <w:rFonts w:cs="Calibri"/>
                <w:color w:val="auto"/>
                <w:sz w:val="22"/>
              </w:rPr>
            </w:pPr>
            <w:r w:rsidRPr="00CE4F0A">
              <w:rPr>
                <w:rFonts w:eastAsia="Calibri" w:cs="Calibri"/>
                <w:color w:val="auto"/>
                <w:sz w:val="22"/>
              </w:rPr>
              <w:t>Set out Ofgem’s next steps</w:t>
            </w:r>
          </w:p>
          <w:p w14:paraId="3CB8B0E3" w14:textId="25529375" w:rsidR="00CE4F0A" w:rsidRPr="00CE4F0A" w:rsidRDefault="00CE4F0A" w:rsidP="00CE4F0A">
            <w:pPr>
              <w:spacing w:before="60" w:after="120" w:line="276" w:lineRule="auto"/>
              <w:outlineLvl w:val="9"/>
              <w:rPr>
                <w:rFonts w:cs="Calibri"/>
                <w:color w:val="auto"/>
                <w:sz w:val="22"/>
              </w:rPr>
            </w:pPr>
            <w:r w:rsidRPr="00F11715">
              <w:rPr>
                <w:rFonts w:cs="Calibri"/>
                <w:color w:val="0070C0"/>
                <w:sz w:val="22"/>
              </w:rPr>
              <w:t>November 2016 -</w:t>
            </w:r>
            <w:r w:rsidR="00F11715">
              <w:rPr>
                <w:rFonts w:cs="Calibri"/>
                <w:color w:val="0070C0"/>
                <w:sz w:val="22"/>
              </w:rPr>
              <w:t xml:space="preserve"> </w:t>
            </w:r>
            <w:r w:rsidRPr="00F11715">
              <w:rPr>
                <w:rFonts w:cs="Calibri"/>
                <w:color w:val="0070C0"/>
                <w:sz w:val="22"/>
              </w:rPr>
              <w:t>A Request for Information (RFI) is expected to be issued in January regarding governance options</w:t>
            </w:r>
          </w:p>
        </w:tc>
        <w:tc>
          <w:tcPr>
            <w:tcW w:w="859" w:type="dxa"/>
            <w:tcBorders>
              <w:top w:val="single" w:sz="4" w:space="0" w:color="86AD82"/>
              <w:left w:val="single" w:sz="4" w:space="0" w:color="86AD82"/>
              <w:bottom w:val="single" w:sz="4" w:space="0" w:color="86AD82"/>
              <w:right w:val="single" w:sz="4" w:space="0" w:color="86AD82"/>
            </w:tcBorders>
          </w:tcPr>
          <w:p w14:paraId="1466C338"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Panel</w:t>
            </w:r>
          </w:p>
        </w:tc>
        <w:tc>
          <w:tcPr>
            <w:tcW w:w="1081" w:type="dxa"/>
            <w:tcBorders>
              <w:top w:val="single" w:sz="4" w:space="0" w:color="86AD82"/>
              <w:left w:val="single" w:sz="4" w:space="0" w:color="86AD82"/>
              <w:bottom w:val="single" w:sz="4" w:space="0" w:color="86AD82"/>
              <w:right w:val="single" w:sz="4" w:space="0" w:color="86AD82"/>
            </w:tcBorders>
          </w:tcPr>
          <w:p w14:paraId="455BEB26" w14:textId="77777777" w:rsidR="00827786" w:rsidRPr="00ED63F8" w:rsidRDefault="00827786" w:rsidP="00827786">
            <w:pPr>
              <w:spacing w:before="20" w:after="20" w:line="240" w:lineRule="auto"/>
              <w:outlineLvl w:val="9"/>
              <w:rPr>
                <w:rFonts w:cstheme="minorBidi"/>
                <w:sz w:val="22"/>
              </w:rPr>
            </w:pPr>
            <w:r w:rsidRPr="00ED63F8">
              <w:rPr>
                <w:rFonts w:cstheme="minorBidi"/>
                <w:sz w:val="22"/>
              </w:rPr>
              <w:t>Ongoing</w:t>
            </w:r>
          </w:p>
        </w:tc>
      </w:tr>
      <w:tr w:rsidR="00827786" w:rsidRPr="00827786" w14:paraId="1C297AD3" w14:textId="77777777" w:rsidTr="00D20F33">
        <w:tc>
          <w:tcPr>
            <w:tcW w:w="596" w:type="dxa"/>
            <w:tcBorders>
              <w:top w:val="single" w:sz="4" w:space="0" w:color="86AD82"/>
              <w:left w:val="single" w:sz="4" w:space="0" w:color="86AD82"/>
              <w:bottom w:val="single" w:sz="4" w:space="0" w:color="86AD82"/>
              <w:right w:val="single" w:sz="4" w:space="0" w:color="86AD82"/>
            </w:tcBorders>
          </w:tcPr>
          <w:p w14:paraId="5787D51D"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5</w:t>
            </w:r>
          </w:p>
        </w:tc>
        <w:tc>
          <w:tcPr>
            <w:tcW w:w="1843" w:type="dxa"/>
            <w:tcBorders>
              <w:top w:val="single" w:sz="4" w:space="0" w:color="86AD82"/>
              <w:left w:val="single" w:sz="4" w:space="0" w:color="86AD82"/>
              <w:bottom w:val="single" w:sz="4" w:space="0" w:color="86AD82"/>
              <w:right w:val="single" w:sz="4" w:space="0" w:color="86AD82"/>
            </w:tcBorders>
          </w:tcPr>
          <w:p w14:paraId="11079BC5"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Significant Code Review: Half Hourly Settlement.</w:t>
            </w:r>
          </w:p>
        </w:tc>
        <w:tc>
          <w:tcPr>
            <w:tcW w:w="9687" w:type="dxa"/>
            <w:tcBorders>
              <w:top w:val="single" w:sz="4" w:space="0" w:color="86AD82"/>
              <w:left w:val="single" w:sz="4" w:space="0" w:color="86AD82"/>
              <w:bottom w:val="single" w:sz="4" w:space="0" w:color="86AD82"/>
              <w:right w:val="single" w:sz="4" w:space="0" w:color="86AD82"/>
            </w:tcBorders>
          </w:tcPr>
          <w:p w14:paraId="6BEF8D0F"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January 2016 - Ofgem has initiated a review to establish cost effective half hourly settlement for all consumers.</w:t>
            </w:r>
          </w:p>
          <w:p w14:paraId="60037700" w14:textId="77777777" w:rsidR="00827786" w:rsidRPr="00827786" w:rsidRDefault="00827786" w:rsidP="00827786">
            <w:pPr>
              <w:spacing w:before="20" w:after="20" w:line="240" w:lineRule="auto"/>
              <w:outlineLvl w:val="9"/>
              <w:rPr>
                <w:rFonts w:cstheme="minorBidi"/>
                <w:color w:val="000000" w:themeColor="text1"/>
                <w:sz w:val="22"/>
              </w:rPr>
            </w:pPr>
            <w:r w:rsidRPr="00827786">
              <w:rPr>
                <w:rFonts w:cstheme="minorBidi"/>
                <w:color w:val="000000" w:themeColor="text1"/>
                <w:sz w:val="22"/>
              </w:rPr>
              <w:t>February 2016 – The Panel noted that the Ofgem Open letter on Half Hourly Settlement was issued in December 2015 and is now closed. Ofgem is reviewing the responses and the next step is to publish the responses in March 2016.</w:t>
            </w:r>
          </w:p>
          <w:p w14:paraId="7FF93342" w14:textId="77777777" w:rsidR="00827786" w:rsidRPr="00827786" w:rsidRDefault="00827786" w:rsidP="00827786">
            <w:pPr>
              <w:spacing w:before="20" w:after="20" w:line="240" w:lineRule="auto"/>
              <w:outlineLvl w:val="9"/>
              <w:rPr>
                <w:rFonts w:cstheme="minorBidi"/>
                <w:color w:val="000000" w:themeColor="text1"/>
                <w:sz w:val="22"/>
              </w:rPr>
            </w:pPr>
            <w:r w:rsidRPr="00827786">
              <w:rPr>
                <w:rFonts w:cstheme="minorBidi"/>
                <w:color w:val="auto"/>
                <w:sz w:val="22"/>
              </w:rPr>
              <w:t xml:space="preserve">March 2016 – The Panel noted that Ofgem published the responses to their Open letter on Half Hourly Settlement on 09 March 2016. The responses can be found at the following link: </w:t>
            </w:r>
            <w:hyperlink r:id="rId17" w:history="1">
              <w:r w:rsidRPr="00827786">
                <w:rPr>
                  <w:rFonts w:cstheme="minorBidi"/>
                  <w:color w:val="0000FF"/>
                  <w:sz w:val="22"/>
                  <w:u w:val="single"/>
                </w:rPr>
                <w:t>https://www.ofgem.gov.uk/publications-and-updates/elective-half-hourly-settlement-publication-responses-december-open-letter</w:t>
              </w:r>
            </w:hyperlink>
            <w:r w:rsidRPr="00827786">
              <w:rPr>
                <w:rFonts w:cstheme="minorBidi"/>
                <w:color w:val="000000" w:themeColor="text1"/>
                <w:sz w:val="22"/>
              </w:rPr>
              <w:t xml:space="preserve"> </w:t>
            </w:r>
          </w:p>
          <w:p w14:paraId="16305946"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May 2016 -   AS informed the Panel that conclusions on Half Hourly Settlement will be published at the end of May 2016.  </w:t>
            </w:r>
          </w:p>
          <w:p w14:paraId="57DD944A" w14:textId="77777777" w:rsidR="00827786" w:rsidRPr="00827786" w:rsidRDefault="00827786" w:rsidP="00827786">
            <w:pPr>
              <w:spacing w:before="20" w:after="20" w:line="240" w:lineRule="auto"/>
              <w:outlineLvl w:val="9"/>
              <w:rPr>
                <w:rFonts w:cstheme="minorBidi"/>
                <w:color w:val="auto"/>
                <w:sz w:val="22"/>
              </w:rPr>
            </w:pPr>
            <w:r w:rsidRPr="00827786">
              <w:rPr>
                <w:rFonts w:cstheme="minorBidi"/>
                <w:color w:val="auto"/>
                <w:sz w:val="22"/>
              </w:rPr>
              <w:t xml:space="preserve">June 2016 – The Panel noted Ofgem’s conclusions on ‘HH Elective Settlement’ in relation to the impact on DCP 268 ‘DUoS Charging Using HH Settlement Data’.  </w:t>
            </w:r>
          </w:p>
          <w:p w14:paraId="6A8ECE1F" w14:textId="77777777" w:rsidR="00827786" w:rsidRPr="00827786" w:rsidRDefault="00827786" w:rsidP="00827786">
            <w:pPr>
              <w:spacing w:before="60" w:after="120" w:line="276" w:lineRule="auto"/>
              <w:jc w:val="both"/>
              <w:rPr>
                <w:rFonts w:cstheme="minorBidi"/>
                <w:color w:val="auto"/>
                <w:sz w:val="22"/>
              </w:rPr>
            </w:pPr>
            <w:r w:rsidRPr="00827786">
              <w:rPr>
                <w:rFonts w:cstheme="minorBidi"/>
                <w:color w:val="auto"/>
                <w:sz w:val="22"/>
              </w:rPr>
              <w:t xml:space="preserve">The Panel noted that Ofgem expects the change to be implemented by early 2017. The Panel noted that there is no immediate barrier under DCP 268 and agreed that the CP should run its normal course. </w:t>
            </w:r>
          </w:p>
          <w:p w14:paraId="52498A39" w14:textId="77777777" w:rsidR="00827786" w:rsidRDefault="00827786" w:rsidP="00827786">
            <w:pPr>
              <w:spacing w:before="60" w:after="0" w:line="240" w:lineRule="auto"/>
              <w:outlineLvl w:val="9"/>
              <w:rPr>
                <w:rFonts w:cstheme="minorBidi"/>
                <w:color w:val="auto"/>
                <w:sz w:val="22"/>
              </w:rPr>
            </w:pPr>
            <w:r w:rsidRPr="00827786">
              <w:rPr>
                <w:rFonts w:cstheme="minorBidi"/>
                <w:color w:val="auto"/>
                <w:sz w:val="22"/>
              </w:rPr>
              <w:t xml:space="preserve">September 2016 – It was noted that DCP 268 was raised to facilitate a transition to half-hourly (HH) settlement for non-half hourly (NHH) customers by moving to a time band charging basis, based on the HH (profiled) data used in settlement. This is a standalone change. The DCP 268 Working Group is developing the CP solution and the proposed implementation date is 1 April 2019. </w:t>
            </w:r>
          </w:p>
          <w:p w14:paraId="0386630B" w14:textId="11553740" w:rsidR="00CE4F0A" w:rsidRPr="00761DC1" w:rsidRDefault="00761DC1" w:rsidP="00F11715">
            <w:pPr>
              <w:spacing w:before="60" w:after="120" w:line="276" w:lineRule="auto"/>
              <w:outlineLvl w:val="9"/>
              <w:rPr>
                <w:rFonts w:cstheme="minorBidi"/>
                <w:color w:val="auto"/>
                <w:sz w:val="22"/>
              </w:rPr>
            </w:pPr>
            <w:r w:rsidRPr="00F11715">
              <w:rPr>
                <w:rFonts w:cs="Calibri"/>
                <w:color w:val="0070C0"/>
                <w:sz w:val="22"/>
              </w:rPr>
              <w:t>November 2016 - The DCUSA Panel agreed to not provide a response to Ofgem’s consultation on Half-Hourly (HH)Settlement as it was considered that Parties responses to this consultation should be sufficient.</w:t>
            </w:r>
          </w:p>
        </w:tc>
        <w:tc>
          <w:tcPr>
            <w:tcW w:w="859" w:type="dxa"/>
            <w:tcBorders>
              <w:top w:val="single" w:sz="4" w:space="0" w:color="86AD82"/>
              <w:left w:val="single" w:sz="4" w:space="0" w:color="86AD82"/>
              <w:bottom w:val="single" w:sz="4" w:space="0" w:color="86AD82"/>
              <w:right w:val="single" w:sz="4" w:space="0" w:color="86AD82"/>
            </w:tcBorders>
          </w:tcPr>
          <w:p w14:paraId="55924010" w14:textId="77777777" w:rsidR="00827786" w:rsidRPr="00827786" w:rsidRDefault="00827786" w:rsidP="00827786">
            <w:pPr>
              <w:spacing w:before="20" w:after="20" w:line="240" w:lineRule="auto"/>
              <w:outlineLvl w:val="9"/>
              <w:rPr>
                <w:rFonts w:cstheme="minorBidi"/>
                <w:color w:val="auto"/>
              </w:rPr>
            </w:pPr>
            <w:r w:rsidRPr="00827786">
              <w:rPr>
                <w:rFonts w:cstheme="minorBidi"/>
                <w:color w:val="auto"/>
              </w:rPr>
              <w:t>Panel</w:t>
            </w:r>
          </w:p>
        </w:tc>
        <w:tc>
          <w:tcPr>
            <w:tcW w:w="1081" w:type="dxa"/>
            <w:tcBorders>
              <w:top w:val="single" w:sz="4" w:space="0" w:color="86AD82"/>
              <w:left w:val="single" w:sz="4" w:space="0" w:color="86AD82"/>
              <w:bottom w:val="single" w:sz="4" w:space="0" w:color="86AD82"/>
              <w:right w:val="single" w:sz="4" w:space="0" w:color="86AD82"/>
            </w:tcBorders>
          </w:tcPr>
          <w:p w14:paraId="66B07FF3" w14:textId="77777777" w:rsidR="00827786" w:rsidRPr="00827786" w:rsidRDefault="00827786" w:rsidP="00827786">
            <w:pPr>
              <w:spacing w:before="20" w:after="20" w:line="240" w:lineRule="auto"/>
              <w:outlineLvl w:val="9"/>
              <w:rPr>
                <w:rFonts w:cstheme="minorBidi"/>
                <w:color w:val="auto"/>
              </w:rPr>
            </w:pPr>
            <w:r w:rsidRPr="00827786">
              <w:rPr>
                <w:rFonts w:cstheme="minorBidi"/>
                <w:color w:val="auto"/>
              </w:rPr>
              <w:t>Ongoing</w:t>
            </w:r>
          </w:p>
        </w:tc>
      </w:tr>
    </w:tbl>
    <w:p w14:paraId="7E59B98E" w14:textId="77777777" w:rsidR="00827786" w:rsidRPr="00827786" w:rsidRDefault="00827786" w:rsidP="00827786">
      <w:pPr>
        <w:spacing w:before="240" w:after="0" w:line="240" w:lineRule="auto"/>
        <w:outlineLvl w:val="0"/>
        <w:rPr>
          <w:rFonts w:ascii="Calibri" w:hAnsi="Calibri" w:cstheme="minorBidi"/>
          <w:b/>
          <w:caps/>
          <w:color w:val="0070C0"/>
        </w:rPr>
      </w:pPr>
    </w:p>
    <w:sectPr w:rsidR="00827786" w:rsidRPr="00827786" w:rsidSect="00126845">
      <w:pgSz w:w="16838" w:h="11906" w:orient="landscape" w:code="9"/>
      <w:pgMar w:top="1134" w:right="2835" w:bottom="1134" w:left="1134" w:header="454" w:footer="1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E6247" w14:textId="77777777" w:rsidR="004E08AC" w:rsidRDefault="004E08AC" w:rsidP="00925C4F">
      <w:r>
        <w:separator/>
      </w:r>
    </w:p>
  </w:endnote>
  <w:endnote w:type="continuationSeparator" w:id="0">
    <w:p w14:paraId="411E0161" w14:textId="77777777" w:rsidR="004E08AC" w:rsidRDefault="004E08AC" w:rsidP="009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79E23" w14:textId="2BF10A2A" w:rsidR="004E08AC" w:rsidRDefault="004E08AC" w:rsidP="00925C4F">
    <w:pPr>
      <w:pStyle w:val="GSHeaderFooter"/>
    </w:pPr>
    <w:r w:rsidRPr="00600716">
      <w:rPr>
        <w:noProof/>
        <w:lang w:eastAsia="en-GB"/>
      </w:rPr>
      <mc:AlternateContent>
        <mc:Choice Requires="wps">
          <w:drawing>
            <wp:anchor distT="0" distB="0" distL="114300" distR="114300" simplePos="0" relativeHeight="251661312" behindDoc="0" locked="0" layoutInCell="1" allowOverlap="1" wp14:anchorId="3CAC3301" wp14:editId="591FB809">
              <wp:simplePos x="0" y="0"/>
              <wp:positionH relativeFrom="margin">
                <wp:posOffset>0</wp:posOffset>
              </wp:positionH>
              <wp:positionV relativeFrom="paragraph">
                <wp:posOffset>114300</wp:posOffset>
              </wp:positionV>
              <wp:extent cx="6104255" cy="12700"/>
              <wp:effectExtent l="0" t="0" r="29845" b="25400"/>
              <wp:wrapNone/>
              <wp:docPr id="4" name="Straight Connector 4"/>
              <wp:cNvGraphicFramePr/>
              <a:graphic xmlns:a="http://schemas.openxmlformats.org/drawingml/2006/main">
                <a:graphicData uri="http://schemas.microsoft.com/office/word/2010/wordprocessingShape">
                  <wps:wsp>
                    <wps:cNvCnPr/>
                    <wps:spPr>
                      <a:xfrm flipV="1">
                        <a:off x="0" y="0"/>
                        <a:ext cx="6104255" cy="1270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w14:anchorId="28AD7FBD" id="Straight Connector 4" o:spid="_x0000_s1026" style="position:absolute;flip:y;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9pt" to="480.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" strokecolor="#7f7f7f">
              <w10:wrap anchorx="margin"/>
            </v:line>
          </w:pict>
        </mc:Fallback>
      </mc:AlternateContent>
    </w:r>
    <w:r>
      <w:tab/>
    </w:r>
    <w:r>
      <w:tab/>
    </w:r>
    <w:r w:rsidRPr="00600716">
      <w:rPr>
        <w:rFonts w:ascii="Calibri" w:eastAsia="Times New Roman" w:hAnsi="Calibri" w:cs="Times New Roman"/>
        <w:noProof/>
        <w:color w:val="404040"/>
        <w:sz w:val="22"/>
        <w:lang w:eastAsia="en-GB"/>
      </w:rPr>
      <mc:AlternateContent>
        <mc:Choice Requires="wps">
          <w:drawing>
            <wp:anchor distT="0" distB="0" distL="114300" distR="114300" simplePos="0" relativeHeight="251773440" behindDoc="0" locked="0" layoutInCell="1" allowOverlap="1" wp14:anchorId="2B3BEF02" wp14:editId="354CF00D">
              <wp:simplePos x="0" y="0"/>
              <wp:positionH relativeFrom="margin">
                <wp:posOffset>4652645</wp:posOffset>
              </wp:positionH>
              <wp:positionV relativeFrom="paragraph">
                <wp:posOffset>489585</wp:posOffset>
              </wp:positionV>
              <wp:extent cx="1468192" cy="373487"/>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1468192" cy="373487"/>
                      </a:xfrm>
                      <a:prstGeom prst="rect">
                        <a:avLst/>
                      </a:prstGeom>
                      <a:noFill/>
                      <a:ln w="6350">
                        <a:noFill/>
                      </a:ln>
                    </wps:spPr>
                    <wps:txbx>
                      <w:txbxContent>
                        <w:p w14:paraId="556E8103" w14:textId="00332C0F" w:rsidR="004E08AC" w:rsidRDefault="004E08AC" w:rsidP="00925C4F">
                          <w:pPr>
                            <w:pStyle w:val="PageNo"/>
                          </w:pPr>
                          <w:r>
                            <w:t xml:space="preserve">Page </w:t>
                          </w:r>
                          <w:r>
                            <w:fldChar w:fldCharType="begin"/>
                          </w:r>
                          <w:r>
                            <w:instrText xml:space="preserve"> PAGE  \* Arabic  \* MERGEFORMAT </w:instrText>
                          </w:r>
                          <w:r>
                            <w:fldChar w:fldCharType="separate"/>
                          </w:r>
                          <w:r w:rsidR="00FA2F32">
                            <w:rPr>
                              <w:noProof/>
                            </w:rPr>
                            <w:t>4</w:t>
                          </w:r>
                          <w:r>
                            <w:fldChar w:fldCharType="end"/>
                          </w:r>
                          <w:r>
                            <w:t xml:space="preserve"> of </w:t>
                          </w:r>
                          <w:r w:rsidR="00FA2F32">
                            <w:fldChar w:fldCharType="begin"/>
                          </w:r>
                          <w:r w:rsidR="00FA2F32">
                            <w:instrText xml:space="preserve"> NUMPAGES  \* Arabic  \* MERGEFORMAT </w:instrText>
                          </w:r>
                          <w:r w:rsidR="00FA2F32">
                            <w:fldChar w:fldCharType="separate"/>
                          </w:r>
                          <w:ins w:id="19" w:author="Dylan Townsend" w:date="2016-12-20T14:51:00Z">
                            <w:r w:rsidR="00FA2F32">
                              <w:rPr>
                                <w:noProof/>
                              </w:rPr>
                              <w:t>26</w:t>
                            </w:r>
                          </w:ins>
                          <w:del w:id="20" w:author="Dylan Townsend" w:date="2016-12-20T14:49:00Z">
                            <w:r w:rsidR="00FA2F32" w:rsidDel="00FA2F32">
                              <w:rPr>
                                <w:noProof/>
                              </w:rPr>
                              <w:delText>9</w:delText>
                            </w:r>
                          </w:del>
                          <w:r w:rsidR="00FA2F32">
                            <w:rPr>
                              <w:noProof/>
                            </w:rPr>
                            <w:fldChar w:fldCharType="end"/>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2B3BEF02" id="_x0000_t202" coordsize="21600,21600" o:spt="202" path="m,l,21600r21600,l21600,xe">
              <v:stroke joinstyle="miter"/>
              <v:path gradientshapeok="t" o:connecttype="rect"/>
            </v:shapetype>
            <v:shape id="Text Box 9" o:spid="_x0000_s1026" type="#_x0000_t202" style="position:absolute;margin-left:366.35pt;margin-top:38.55pt;width:115.6pt;height:29.4pt;z-index:251773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" filled="f" stroked="f" strokeweight=".5pt">
              <v:textbox inset="0,,0">
                <w:txbxContent>
                  <w:p w14:paraId="556E8103" w14:textId="00332C0F" w:rsidR="004E08AC" w:rsidRDefault="004E08AC" w:rsidP="00925C4F">
                    <w:pPr>
                      <w:pStyle w:val="PageNo"/>
                    </w:pPr>
                    <w:r>
                      <w:t xml:space="preserve">Page </w:t>
                    </w:r>
                    <w:r>
                      <w:fldChar w:fldCharType="begin"/>
                    </w:r>
                    <w:r>
                      <w:instrText xml:space="preserve"> PAGE  \* Arabic  \* MERGEFORMAT </w:instrText>
                    </w:r>
                    <w:r>
                      <w:fldChar w:fldCharType="separate"/>
                    </w:r>
                    <w:r w:rsidR="00FA2F32">
                      <w:rPr>
                        <w:noProof/>
                      </w:rPr>
                      <w:t>4</w:t>
                    </w:r>
                    <w:r>
                      <w:fldChar w:fldCharType="end"/>
                    </w:r>
                    <w:r>
                      <w:t xml:space="preserve"> of </w:t>
                    </w:r>
                    <w:r w:rsidR="00FA2F32">
                      <w:fldChar w:fldCharType="begin"/>
                    </w:r>
                    <w:r w:rsidR="00FA2F32">
                      <w:instrText xml:space="preserve"> NUMPAGES  \* Arabic  \* MERGEFORMAT </w:instrText>
                    </w:r>
                    <w:r w:rsidR="00FA2F32">
                      <w:fldChar w:fldCharType="separate"/>
                    </w:r>
                    <w:ins w:id="21" w:author="Dylan Townsend" w:date="2016-12-20T14:51:00Z">
                      <w:r w:rsidR="00FA2F32">
                        <w:rPr>
                          <w:noProof/>
                        </w:rPr>
                        <w:t>26</w:t>
                      </w:r>
                    </w:ins>
                    <w:del w:id="22" w:author="Dylan Townsend" w:date="2016-12-20T14:49:00Z">
                      <w:r w:rsidR="00FA2F32" w:rsidDel="00FA2F32">
                        <w:rPr>
                          <w:noProof/>
                        </w:rPr>
                        <w:delText>9</w:delText>
                      </w:r>
                    </w:del>
                    <w:r w:rsidR="00FA2F32">
                      <w:rPr>
                        <w:noProof/>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F37CE" w14:textId="5A3C155D" w:rsidR="004E08AC" w:rsidRDefault="004E08AC">
    <w:pPr>
      <w:pStyle w:val="Footer"/>
    </w:pPr>
    <w:r w:rsidRPr="00600716">
      <w:rPr>
        <w:rFonts w:ascii="Calibri" w:eastAsia="Times New Roman" w:hAnsi="Calibri" w:cs="Times New Roman"/>
        <w:noProof/>
        <w:color w:val="404040"/>
        <w:lang w:eastAsia="en-GB"/>
      </w:rPr>
      <mc:AlternateContent>
        <mc:Choice Requires="wps">
          <w:drawing>
            <wp:anchor distT="0" distB="0" distL="114300" distR="114300" simplePos="0" relativeHeight="251779584" behindDoc="0" locked="0" layoutInCell="1" allowOverlap="1" wp14:anchorId="43B84B20" wp14:editId="1026E3CB">
              <wp:simplePos x="0" y="0"/>
              <wp:positionH relativeFrom="margin">
                <wp:posOffset>4652645</wp:posOffset>
              </wp:positionH>
              <wp:positionV relativeFrom="paragraph">
                <wp:posOffset>579120</wp:posOffset>
              </wp:positionV>
              <wp:extent cx="1468120" cy="373380"/>
              <wp:effectExtent l="0" t="0" r="5080" b="7620"/>
              <wp:wrapNone/>
              <wp:docPr id="13" name="Text Box 13"/>
              <wp:cNvGraphicFramePr/>
              <a:graphic xmlns:a="http://schemas.openxmlformats.org/drawingml/2006/main">
                <a:graphicData uri="http://schemas.microsoft.com/office/word/2010/wordprocessingShape">
                  <wps:wsp>
                    <wps:cNvSpPr txBox="1"/>
                    <wps:spPr>
                      <a:xfrm>
                        <a:off x="0" y="0"/>
                        <a:ext cx="1468120" cy="373380"/>
                      </a:xfrm>
                      <a:prstGeom prst="rect">
                        <a:avLst/>
                      </a:prstGeom>
                      <a:noFill/>
                      <a:ln w="6350">
                        <a:noFill/>
                      </a:ln>
                    </wps:spPr>
                    <wps:txbx>
                      <w:txbxContent>
                        <w:p w14:paraId="0F655A82" w14:textId="2EF0BE18" w:rsidR="004E08AC" w:rsidRDefault="004E08AC" w:rsidP="00AB72D5">
                          <w:pPr>
                            <w:pStyle w:val="PageNo"/>
                          </w:pPr>
                          <w:r>
                            <w:t xml:space="preserve">Page </w:t>
                          </w:r>
                          <w:r>
                            <w:fldChar w:fldCharType="begin"/>
                          </w:r>
                          <w:r>
                            <w:instrText xml:space="preserve"> PAGE  \* Arabic  \* MERGEFORMAT </w:instrText>
                          </w:r>
                          <w:r>
                            <w:fldChar w:fldCharType="separate"/>
                          </w:r>
                          <w:r w:rsidR="00FA2F32">
                            <w:rPr>
                              <w:noProof/>
                            </w:rPr>
                            <w:t>1</w:t>
                          </w:r>
                          <w:r>
                            <w:fldChar w:fldCharType="end"/>
                          </w:r>
                          <w:r>
                            <w:t xml:space="preserve"> of </w:t>
                          </w:r>
                          <w:r w:rsidR="00FA2F32">
                            <w:fldChar w:fldCharType="begin"/>
                          </w:r>
                          <w:r w:rsidR="00FA2F32">
                            <w:instrText xml:space="preserve"> NUMPAGES  \* Arabic  \* MERGEFORMAT </w:instrText>
                          </w:r>
                          <w:r w:rsidR="00FA2F32">
                            <w:fldChar w:fldCharType="separate"/>
                          </w:r>
                          <w:ins w:id="23" w:author="Dylan Townsend" w:date="2016-12-20T14:50:00Z">
                            <w:r w:rsidR="00FA2F32">
                              <w:rPr>
                                <w:noProof/>
                              </w:rPr>
                              <w:t>26</w:t>
                            </w:r>
                          </w:ins>
                          <w:del w:id="24" w:author="Dylan Townsend" w:date="2016-12-20T14:49:00Z">
                            <w:r w:rsidR="00FA2F32" w:rsidDel="00FA2F32">
                              <w:rPr>
                                <w:noProof/>
                              </w:rPr>
                              <w:delText>6</w:delText>
                            </w:r>
                          </w:del>
                          <w:r w:rsidR="00FA2F32">
                            <w:rPr>
                              <w:noProof/>
                            </w:rPr>
                            <w:fldChar w:fldCharType="end"/>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43B84B20" id="_x0000_t202" coordsize="21600,21600" o:spt="202" path="m,l,21600r21600,l21600,xe">
              <v:stroke joinstyle="miter"/>
              <v:path gradientshapeok="t" o:connecttype="rect"/>
            </v:shapetype>
            <v:shape id="Text Box 13" o:spid="_x0000_s1028" type="#_x0000_t202" style="position:absolute;margin-left:366.35pt;margin-top:45.6pt;width:115.6pt;height:29.4pt;z-index:2517795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" filled="f" stroked="f" strokeweight=".5pt">
              <v:textbox inset="0,,0">
                <w:txbxContent>
                  <w:p w14:paraId="0F655A82" w14:textId="2EF0BE18" w:rsidR="004E08AC" w:rsidRDefault="004E08AC" w:rsidP="00AB72D5">
                    <w:pPr>
                      <w:pStyle w:val="PageNo"/>
                    </w:pPr>
                    <w:r>
                      <w:t xml:space="preserve">Page </w:t>
                    </w:r>
                    <w:r>
                      <w:fldChar w:fldCharType="begin"/>
                    </w:r>
                    <w:r>
                      <w:instrText xml:space="preserve"> PAGE  \* Arabic  \* MERGEFORMAT </w:instrText>
                    </w:r>
                    <w:r>
                      <w:fldChar w:fldCharType="separate"/>
                    </w:r>
                    <w:r w:rsidR="00FA2F32">
                      <w:rPr>
                        <w:noProof/>
                      </w:rPr>
                      <w:t>1</w:t>
                    </w:r>
                    <w:r>
                      <w:fldChar w:fldCharType="end"/>
                    </w:r>
                    <w:r>
                      <w:t xml:space="preserve"> of </w:t>
                    </w:r>
                    <w:r w:rsidR="00FA2F32">
                      <w:fldChar w:fldCharType="begin"/>
                    </w:r>
                    <w:r w:rsidR="00FA2F32">
                      <w:instrText xml:space="preserve"> NUMPAGES  \* Arabic  \* MERGEFORMAT </w:instrText>
                    </w:r>
                    <w:r w:rsidR="00FA2F32">
                      <w:fldChar w:fldCharType="separate"/>
                    </w:r>
                    <w:ins w:id="25" w:author="Dylan Townsend" w:date="2016-12-20T14:50:00Z">
                      <w:r w:rsidR="00FA2F32">
                        <w:rPr>
                          <w:noProof/>
                        </w:rPr>
                        <w:t>26</w:t>
                      </w:r>
                    </w:ins>
                    <w:del w:id="26" w:author="Dylan Townsend" w:date="2016-12-20T14:49:00Z">
                      <w:r w:rsidR="00FA2F32" w:rsidDel="00FA2F32">
                        <w:rPr>
                          <w:noProof/>
                        </w:rPr>
                        <w:delText>6</w:delText>
                      </w:r>
                    </w:del>
                    <w:r w:rsidR="00FA2F32">
                      <w:rPr>
                        <w:noProof/>
                      </w:rPr>
                      <w:fldChar w:fldCharType="end"/>
                    </w:r>
                  </w:p>
                </w:txbxContent>
              </v:textbox>
              <w10:wrap anchorx="margin"/>
            </v:shape>
          </w:pict>
        </mc:Fallback>
      </mc:AlternateContent>
    </w:r>
    <w:r w:rsidRPr="00600716">
      <w:rPr>
        <w:noProof/>
        <w:lang w:eastAsia="en-GB"/>
      </w:rPr>
      <mc:AlternateContent>
        <mc:Choice Requires="wps">
          <w:drawing>
            <wp:anchor distT="0" distB="0" distL="114300" distR="114300" simplePos="0" relativeHeight="251781632" behindDoc="0" locked="0" layoutInCell="1" allowOverlap="1" wp14:anchorId="4DD2D819" wp14:editId="4E0C6BD3">
              <wp:simplePos x="0" y="0"/>
              <wp:positionH relativeFrom="margin">
                <wp:posOffset>0</wp:posOffset>
              </wp:positionH>
              <wp:positionV relativeFrom="paragraph">
                <wp:posOffset>234315</wp:posOffset>
              </wp:positionV>
              <wp:extent cx="6104255" cy="12700"/>
              <wp:effectExtent l="0" t="0" r="17145" b="38100"/>
              <wp:wrapNone/>
              <wp:docPr id="8" name="Straight Connector 8"/>
              <wp:cNvGraphicFramePr/>
              <a:graphic xmlns:a="http://schemas.openxmlformats.org/drawingml/2006/main">
                <a:graphicData uri="http://schemas.microsoft.com/office/word/2010/wordprocessingShape">
                  <wps:wsp>
                    <wps:cNvCnPr/>
                    <wps:spPr>
                      <a:xfrm flipV="1">
                        <a:off x="0" y="0"/>
                        <a:ext cx="6104255" cy="1270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w14:anchorId="190D99FE" id="Straight Connector 8" o:spid="_x0000_s1026" style="position:absolute;flip:y;z-index:2517816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8.45pt" to="480.6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" strokecolor="#7f7f7f">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9BD29" w14:textId="77777777" w:rsidR="004E08AC" w:rsidRDefault="004E08AC" w:rsidP="00925C4F">
      <w:r>
        <w:separator/>
      </w:r>
    </w:p>
  </w:footnote>
  <w:footnote w:type="continuationSeparator" w:id="0">
    <w:p w14:paraId="732551D5" w14:textId="77777777" w:rsidR="004E08AC" w:rsidRDefault="004E08AC" w:rsidP="00925C4F">
      <w:r>
        <w:continuationSeparator/>
      </w:r>
    </w:p>
  </w:footnote>
  <w:footnote w:id="1">
    <w:p w14:paraId="533072AC" w14:textId="77777777" w:rsidR="004E08AC" w:rsidRDefault="004E08AC" w:rsidP="00827786">
      <w:pPr>
        <w:pStyle w:val="FootnoteText"/>
      </w:pPr>
      <w:r>
        <w:rPr>
          <w:rStyle w:val="FootnoteReference"/>
        </w:rPr>
        <w:footnoteRef/>
      </w:r>
      <w:r>
        <w:t xml:space="preserve"> GC0048 - Application / Implementation of the Requirements for Generators European Network Code</w:t>
      </w:r>
    </w:p>
  </w:footnote>
  <w:footnote w:id="2">
    <w:p w14:paraId="04AC1485" w14:textId="77777777" w:rsidR="004E08AC" w:rsidRPr="004677DE" w:rsidRDefault="004E08AC" w:rsidP="00827786">
      <w:pPr>
        <w:pStyle w:val="FootnoteText"/>
      </w:pPr>
      <w:r>
        <w:rPr>
          <w:rStyle w:val="FootnoteReference"/>
        </w:rPr>
        <w:footnoteRef/>
      </w:r>
      <w:r>
        <w:t xml:space="preserve"> </w:t>
      </w:r>
      <w:r w:rsidRPr="004677DE">
        <w:t>https://www.ofgem.gov.uk/system/files/docs/2016/08/ofgem_implementation_strategy.pdf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5509E" w14:textId="77777777" w:rsidR="004E08AC" w:rsidRDefault="004E08AC" w:rsidP="00925C4F">
    <w:pPr>
      <w:pStyle w:val="GSHeaderFoot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A747" w14:textId="2A6B1F5F" w:rsidR="004E08AC" w:rsidRPr="002D067A" w:rsidRDefault="004E08AC" w:rsidP="00925C4F">
    <w:pPr>
      <w:pStyle w:val="Header"/>
    </w:pPr>
    <w:r w:rsidRPr="00A61E19">
      <w:rPr>
        <w:noProof/>
        <w:lang w:eastAsia="en-GB"/>
      </w:rPr>
      <w:drawing>
        <wp:anchor distT="0" distB="0" distL="114300" distR="114300" simplePos="0" relativeHeight="251783680" behindDoc="0" locked="0" layoutInCell="1" allowOverlap="1" wp14:anchorId="63A01C27" wp14:editId="6A9F4AF6">
          <wp:simplePos x="0" y="0"/>
          <wp:positionH relativeFrom="margin">
            <wp:posOffset>-342900</wp:posOffset>
          </wp:positionH>
          <wp:positionV relativeFrom="paragraph">
            <wp:posOffset>40005</wp:posOffset>
          </wp:positionV>
          <wp:extent cx="6842760" cy="15297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61E19">
      <w:rPr>
        <w:noProof/>
        <w:lang w:eastAsia="en-GB"/>
      </w:rPr>
      <mc:AlternateContent>
        <mc:Choice Requires="wps">
          <w:drawing>
            <wp:anchor distT="0" distB="0" distL="114300" distR="114300" simplePos="0" relativeHeight="251784704" behindDoc="0" locked="0" layoutInCell="1" allowOverlap="1" wp14:anchorId="0B7743F1" wp14:editId="345BB716">
              <wp:simplePos x="0" y="0"/>
              <wp:positionH relativeFrom="column">
                <wp:posOffset>-228600</wp:posOffset>
              </wp:positionH>
              <wp:positionV relativeFrom="paragraph">
                <wp:posOffset>122555</wp:posOffset>
              </wp:positionV>
              <wp:extent cx="6400800" cy="474345"/>
              <wp:effectExtent l="0" t="0" r="0" b="8255"/>
              <wp:wrapNone/>
              <wp:docPr id="3" name="Text Box 3"/>
              <wp:cNvGraphicFramePr/>
              <a:graphic xmlns:a="http://schemas.openxmlformats.org/drawingml/2006/main">
                <a:graphicData uri="http://schemas.microsoft.com/office/word/2010/wordprocessingShape">
                  <wps:wsp>
                    <wps:cNvSpPr txBox="1"/>
                    <wps:spPr>
                      <a:xfrm>
                        <a:off x="0" y="0"/>
                        <a:ext cx="6400800" cy="4743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3A9523" w14:textId="7FFBE7A3" w:rsidR="004E08AC" w:rsidRPr="000A3923" w:rsidRDefault="004E08AC" w:rsidP="00A61E19">
                          <w:pPr>
                            <w:rPr>
                              <w:color w:val="FFFFFF" w:themeColor="background1"/>
                              <w:sz w:val="20"/>
                              <w:szCs w:val="20"/>
                            </w:rPr>
                          </w:pPr>
                        </w:p>
                      </w:txbxContent>
                    </wps:txbx>
                    <wps:bodyPr rot="0" spcFirstLastPara="0" vertOverflow="overflow" horzOverflow="overflow" vert="horz" wrap="square" lIns="91440" tIns="72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743F1" id="_x0000_t202" coordsize="21600,21600" o:spt="202" path="m,l,21600r21600,l21600,xe">
              <v:stroke joinstyle="miter"/>
              <v:path gradientshapeok="t" o:connecttype="rect"/>
            </v:shapetype>
            <v:shape id="Text Box 3" o:spid="_x0000_s1027" type="#_x0000_t202" style="position:absolute;margin-left:-18pt;margin-top:9.65pt;width:7in;height:37.3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" filled="f" stroked="f">
              <v:textbox inset=",2mm">
                <w:txbxContent>
                  <w:p w14:paraId="763A9523" w14:textId="7FFBE7A3" w:rsidR="004E08AC" w:rsidRPr="000A3923" w:rsidRDefault="004E08AC" w:rsidP="00A61E19">
                    <w:pPr>
                      <w:rPr>
                        <w:color w:val="FFFFFF" w:themeColor="background1"/>
                        <w:sz w:val="20"/>
                        <w:szCs w:val="20"/>
                      </w:rPr>
                    </w:pPr>
                  </w:p>
                </w:txbxContent>
              </v:textbox>
            </v:shape>
          </w:pict>
        </mc:Fallback>
      </mc:AlternateContent>
    </w:r>
    <w:r w:rsidRPr="002D067A">
      <w:tab/>
    </w:r>
    <w:r w:rsidRPr="002D06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 w15:restartNumberingAfterBreak="0">
    <w:nsid w:val="117A2933"/>
    <w:multiLevelType w:val="hybridMultilevel"/>
    <w:tmpl w:val="7BA87352"/>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6CC3483"/>
    <w:multiLevelType w:val="multilevel"/>
    <w:tmpl w:val="9B72FE60"/>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b w:val="0"/>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15:restartNumberingAfterBreak="0">
    <w:nsid w:val="19B206FC"/>
    <w:multiLevelType w:val="hybridMultilevel"/>
    <w:tmpl w:val="4D7267B6"/>
    <w:lvl w:ilvl="0" w:tplc="42A8B8F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106E32"/>
    <w:multiLevelType w:val="multilevel"/>
    <w:tmpl w:val="86E45E46"/>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o"/>
      <w:lvlJc w:val="left"/>
      <w:pPr>
        <w:tabs>
          <w:tab w:val="num" w:pos="851"/>
        </w:tabs>
        <w:ind w:left="851" w:hanging="284"/>
      </w:pPr>
      <w:rPr>
        <w:rFonts w:ascii="Courier New" w:hAnsi="Courier New" w:cs="Courier New"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6" w15:restartNumberingAfterBreak="0">
    <w:nsid w:val="250C05DE"/>
    <w:multiLevelType w:val="hybridMultilevel"/>
    <w:tmpl w:val="742C5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73420"/>
    <w:multiLevelType w:val="hybridMultilevel"/>
    <w:tmpl w:val="C4D6C59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3806050D"/>
    <w:multiLevelType w:val="hybridMultilevel"/>
    <w:tmpl w:val="05EC8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BA6298"/>
    <w:multiLevelType w:val="hybridMultilevel"/>
    <w:tmpl w:val="5DB2D4F2"/>
    <w:lvl w:ilvl="0" w:tplc="6BBC71B2">
      <w:start w:val="7"/>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8221BE"/>
    <w:multiLevelType w:val="hybridMultilevel"/>
    <w:tmpl w:val="7450824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3C431E67"/>
    <w:multiLevelType w:val="hybridMultilevel"/>
    <w:tmpl w:val="081EC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9D1B79"/>
    <w:multiLevelType w:val="hybridMultilevel"/>
    <w:tmpl w:val="EBEA28C8"/>
    <w:lvl w:ilvl="0" w:tplc="CBAE900E">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EF797D"/>
    <w:multiLevelType w:val="hybridMultilevel"/>
    <w:tmpl w:val="88D28A1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AF5301C"/>
    <w:multiLevelType w:val="hybridMultilevel"/>
    <w:tmpl w:val="7444D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174742"/>
    <w:multiLevelType w:val="hybridMultilevel"/>
    <w:tmpl w:val="E8627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145B09"/>
    <w:multiLevelType w:val="hybridMultilevel"/>
    <w:tmpl w:val="BD7012B8"/>
    <w:lvl w:ilvl="0" w:tplc="6662185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210585"/>
    <w:multiLevelType w:val="multilevel"/>
    <w:tmpl w:val="F6C2F332"/>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Theme="minorHAnsi" w:hAnsiTheme="minorHAnsi" w:cs="Arial" w:hint="default"/>
        <w:b w:val="0"/>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3"/>
  </w:num>
  <w:num w:numId="2">
    <w:abstractNumId w:val="0"/>
  </w:num>
  <w:num w:numId="3">
    <w:abstractNumId w:val="17"/>
  </w:num>
  <w:num w:numId="4">
    <w:abstractNumId w:val="13"/>
  </w:num>
  <w:num w:numId="5">
    <w:abstractNumId w:val="7"/>
  </w:num>
  <w:num w:numId="6">
    <w:abstractNumId w:val="1"/>
  </w:num>
  <w:num w:numId="7">
    <w:abstractNumId w:val="14"/>
  </w:num>
  <w:num w:numId="8">
    <w:abstractNumId w:val="6"/>
  </w:num>
  <w:num w:numId="9">
    <w:abstractNumId w:val="10"/>
  </w:num>
  <w:num w:numId="10">
    <w:abstractNumId w:val="15"/>
  </w:num>
  <w:num w:numId="11">
    <w:abstractNumId w:val="12"/>
  </w:num>
  <w:num w:numId="12">
    <w:abstractNumId w:val="4"/>
  </w:num>
  <w:num w:numId="13">
    <w:abstractNumId w:val="16"/>
  </w:num>
  <w:num w:numId="14">
    <w:abstractNumId w:val="8"/>
  </w:num>
  <w:num w:numId="15">
    <w:abstractNumId w:val="11"/>
  </w:num>
  <w:num w:numId="16">
    <w:abstractNumId w:val="9"/>
  </w:num>
  <w:num w:numId="17">
    <w:abstractNumId w:val="2"/>
  </w:num>
  <w:num w:numId="18">
    <w:abstractNumId w:val="17"/>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num>
  <w:num w:numId="21">
    <w:abstractNumId w:val="0"/>
  </w:num>
  <w:num w:numId="22">
    <w:abstractNumId w:val="0"/>
  </w:num>
  <w:num w:numId="23">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attachedTemplate r:id="rId1"/>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C"/>
    <w:rsid w:val="00021C54"/>
    <w:rsid w:val="00025972"/>
    <w:rsid w:val="00035F05"/>
    <w:rsid w:val="00041233"/>
    <w:rsid w:val="00044E50"/>
    <w:rsid w:val="00046DC0"/>
    <w:rsid w:val="0005480F"/>
    <w:rsid w:val="00084918"/>
    <w:rsid w:val="00085E7C"/>
    <w:rsid w:val="000910A3"/>
    <w:rsid w:val="000C149F"/>
    <w:rsid w:val="000D2210"/>
    <w:rsid w:val="000D6FDD"/>
    <w:rsid w:val="00102586"/>
    <w:rsid w:val="001117D5"/>
    <w:rsid w:val="001146A1"/>
    <w:rsid w:val="001214CD"/>
    <w:rsid w:val="00126845"/>
    <w:rsid w:val="001313AC"/>
    <w:rsid w:val="001434AA"/>
    <w:rsid w:val="0015489D"/>
    <w:rsid w:val="00155A1B"/>
    <w:rsid w:val="00157BD0"/>
    <w:rsid w:val="00161685"/>
    <w:rsid w:val="00165147"/>
    <w:rsid w:val="00167CF5"/>
    <w:rsid w:val="0019141D"/>
    <w:rsid w:val="001A00A2"/>
    <w:rsid w:val="001A0EE8"/>
    <w:rsid w:val="001A7785"/>
    <w:rsid w:val="001A7856"/>
    <w:rsid w:val="001B5CF2"/>
    <w:rsid w:val="001C090C"/>
    <w:rsid w:val="001D4493"/>
    <w:rsid w:val="001D532D"/>
    <w:rsid w:val="001E1983"/>
    <w:rsid w:val="001E41BC"/>
    <w:rsid w:val="00200984"/>
    <w:rsid w:val="00203AD3"/>
    <w:rsid w:val="00217420"/>
    <w:rsid w:val="002341B7"/>
    <w:rsid w:val="00234E79"/>
    <w:rsid w:val="00275F32"/>
    <w:rsid w:val="00293029"/>
    <w:rsid w:val="0029641E"/>
    <w:rsid w:val="00297C39"/>
    <w:rsid w:val="002A1060"/>
    <w:rsid w:val="002A2CB1"/>
    <w:rsid w:val="002C03D2"/>
    <w:rsid w:val="002C0816"/>
    <w:rsid w:val="002D067A"/>
    <w:rsid w:val="002E57EE"/>
    <w:rsid w:val="002F4EF9"/>
    <w:rsid w:val="00312CC5"/>
    <w:rsid w:val="0031725C"/>
    <w:rsid w:val="00343369"/>
    <w:rsid w:val="003448CF"/>
    <w:rsid w:val="00352D14"/>
    <w:rsid w:val="00353B08"/>
    <w:rsid w:val="00372901"/>
    <w:rsid w:val="003733AC"/>
    <w:rsid w:val="00382FE3"/>
    <w:rsid w:val="003839B4"/>
    <w:rsid w:val="003D0F16"/>
    <w:rsid w:val="003E2752"/>
    <w:rsid w:val="003F12BD"/>
    <w:rsid w:val="003F405B"/>
    <w:rsid w:val="00400244"/>
    <w:rsid w:val="00410B3D"/>
    <w:rsid w:val="00413FDA"/>
    <w:rsid w:val="00432E41"/>
    <w:rsid w:val="00433970"/>
    <w:rsid w:val="004403BB"/>
    <w:rsid w:val="00465A35"/>
    <w:rsid w:val="004827B4"/>
    <w:rsid w:val="00492B23"/>
    <w:rsid w:val="004957FF"/>
    <w:rsid w:val="004B472D"/>
    <w:rsid w:val="004B51F6"/>
    <w:rsid w:val="004E08AC"/>
    <w:rsid w:val="004F0CFF"/>
    <w:rsid w:val="004F18A6"/>
    <w:rsid w:val="0050516E"/>
    <w:rsid w:val="0051330B"/>
    <w:rsid w:val="00520D7E"/>
    <w:rsid w:val="00524120"/>
    <w:rsid w:val="00524B05"/>
    <w:rsid w:val="005706BB"/>
    <w:rsid w:val="00570FA1"/>
    <w:rsid w:val="00575018"/>
    <w:rsid w:val="00582CB9"/>
    <w:rsid w:val="005847DB"/>
    <w:rsid w:val="005A6D44"/>
    <w:rsid w:val="005B6AD8"/>
    <w:rsid w:val="005C478D"/>
    <w:rsid w:val="005E039F"/>
    <w:rsid w:val="005F05A1"/>
    <w:rsid w:val="005F6666"/>
    <w:rsid w:val="00600716"/>
    <w:rsid w:val="0062611A"/>
    <w:rsid w:val="00641C9D"/>
    <w:rsid w:val="006465D3"/>
    <w:rsid w:val="00650E84"/>
    <w:rsid w:val="0065122D"/>
    <w:rsid w:val="0065405A"/>
    <w:rsid w:val="00655665"/>
    <w:rsid w:val="00656E34"/>
    <w:rsid w:val="00662C0E"/>
    <w:rsid w:val="006630F5"/>
    <w:rsid w:val="006725B6"/>
    <w:rsid w:val="00675B1E"/>
    <w:rsid w:val="0067735D"/>
    <w:rsid w:val="00686BF5"/>
    <w:rsid w:val="00695BF3"/>
    <w:rsid w:val="006D0AFC"/>
    <w:rsid w:val="006D2D8C"/>
    <w:rsid w:val="006E39C6"/>
    <w:rsid w:val="007034E6"/>
    <w:rsid w:val="0070414E"/>
    <w:rsid w:val="0072194F"/>
    <w:rsid w:val="007514C4"/>
    <w:rsid w:val="00752DAE"/>
    <w:rsid w:val="007547FF"/>
    <w:rsid w:val="00760B78"/>
    <w:rsid w:val="00761DC1"/>
    <w:rsid w:val="00783B26"/>
    <w:rsid w:val="00792462"/>
    <w:rsid w:val="00797AB3"/>
    <w:rsid w:val="007A340A"/>
    <w:rsid w:val="007A5B73"/>
    <w:rsid w:val="007A622C"/>
    <w:rsid w:val="007B6A8C"/>
    <w:rsid w:val="007B6F17"/>
    <w:rsid w:val="007E52AE"/>
    <w:rsid w:val="007E7A8D"/>
    <w:rsid w:val="007F05BA"/>
    <w:rsid w:val="007F6C0C"/>
    <w:rsid w:val="00803F39"/>
    <w:rsid w:val="00804C4C"/>
    <w:rsid w:val="008147C2"/>
    <w:rsid w:val="00827786"/>
    <w:rsid w:val="008313BC"/>
    <w:rsid w:val="008317FB"/>
    <w:rsid w:val="00832A17"/>
    <w:rsid w:val="00845689"/>
    <w:rsid w:val="008522D1"/>
    <w:rsid w:val="00853B5E"/>
    <w:rsid w:val="008871A1"/>
    <w:rsid w:val="00891246"/>
    <w:rsid w:val="008A64F9"/>
    <w:rsid w:val="008B2E20"/>
    <w:rsid w:val="008D4312"/>
    <w:rsid w:val="00923585"/>
    <w:rsid w:val="00925C4F"/>
    <w:rsid w:val="00942809"/>
    <w:rsid w:val="00942F55"/>
    <w:rsid w:val="00946C29"/>
    <w:rsid w:val="00966D62"/>
    <w:rsid w:val="009C0588"/>
    <w:rsid w:val="009C40CE"/>
    <w:rsid w:val="009C75DC"/>
    <w:rsid w:val="009F0891"/>
    <w:rsid w:val="009F11A2"/>
    <w:rsid w:val="009F12C5"/>
    <w:rsid w:val="00A23665"/>
    <w:rsid w:val="00A30170"/>
    <w:rsid w:val="00A341D3"/>
    <w:rsid w:val="00A35ED5"/>
    <w:rsid w:val="00A3602E"/>
    <w:rsid w:val="00A61E19"/>
    <w:rsid w:val="00A67700"/>
    <w:rsid w:val="00A8058E"/>
    <w:rsid w:val="00AA6003"/>
    <w:rsid w:val="00AB72D5"/>
    <w:rsid w:val="00AE44C3"/>
    <w:rsid w:val="00AE6180"/>
    <w:rsid w:val="00B00AD7"/>
    <w:rsid w:val="00B060DF"/>
    <w:rsid w:val="00B17F4F"/>
    <w:rsid w:val="00B203E5"/>
    <w:rsid w:val="00B2514C"/>
    <w:rsid w:val="00B27108"/>
    <w:rsid w:val="00B47562"/>
    <w:rsid w:val="00B50771"/>
    <w:rsid w:val="00B61151"/>
    <w:rsid w:val="00B67520"/>
    <w:rsid w:val="00B90BC0"/>
    <w:rsid w:val="00BA2ED2"/>
    <w:rsid w:val="00BC3907"/>
    <w:rsid w:val="00BD374E"/>
    <w:rsid w:val="00BE446D"/>
    <w:rsid w:val="00BF011B"/>
    <w:rsid w:val="00C072BC"/>
    <w:rsid w:val="00C1284E"/>
    <w:rsid w:val="00C42CB1"/>
    <w:rsid w:val="00C54AAE"/>
    <w:rsid w:val="00C55501"/>
    <w:rsid w:val="00C84E3A"/>
    <w:rsid w:val="00C95211"/>
    <w:rsid w:val="00C953E3"/>
    <w:rsid w:val="00CB672E"/>
    <w:rsid w:val="00CD6F2B"/>
    <w:rsid w:val="00CE4F0A"/>
    <w:rsid w:val="00CF2347"/>
    <w:rsid w:val="00CF5E33"/>
    <w:rsid w:val="00D1257C"/>
    <w:rsid w:val="00D166A1"/>
    <w:rsid w:val="00D207F8"/>
    <w:rsid w:val="00D20F33"/>
    <w:rsid w:val="00D31679"/>
    <w:rsid w:val="00D441ED"/>
    <w:rsid w:val="00D51230"/>
    <w:rsid w:val="00D524C9"/>
    <w:rsid w:val="00D557C0"/>
    <w:rsid w:val="00D771DD"/>
    <w:rsid w:val="00D80AA4"/>
    <w:rsid w:val="00DA6672"/>
    <w:rsid w:val="00DB6233"/>
    <w:rsid w:val="00DC130F"/>
    <w:rsid w:val="00E10FD4"/>
    <w:rsid w:val="00E21DEE"/>
    <w:rsid w:val="00E25392"/>
    <w:rsid w:val="00E552D4"/>
    <w:rsid w:val="00E87202"/>
    <w:rsid w:val="00E944E1"/>
    <w:rsid w:val="00E96DFB"/>
    <w:rsid w:val="00EA28BF"/>
    <w:rsid w:val="00EA51D2"/>
    <w:rsid w:val="00EB575A"/>
    <w:rsid w:val="00EC23C1"/>
    <w:rsid w:val="00EC44E0"/>
    <w:rsid w:val="00ED63F8"/>
    <w:rsid w:val="00F11715"/>
    <w:rsid w:val="00F16EFA"/>
    <w:rsid w:val="00F64AEC"/>
    <w:rsid w:val="00F65DCD"/>
    <w:rsid w:val="00F6630E"/>
    <w:rsid w:val="00F703B0"/>
    <w:rsid w:val="00F87BBA"/>
    <w:rsid w:val="00F93040"/>
    <w:rsid w:val="00F967EA"/>
    <w:rsid w:val="00FA04B9"/>
    <w:rsid w:val="00FA2F32"/>
    <w:rsid w:val="00FA43DD"/>
    <w:rsid w:val="00FC2A27"/>
    <w:rsid w:val="00FC6C6B"/>
    <w:rsid w:val="00FE6049"/>
    <w:rsid w:val="00FF7D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8706BA2"/>
  <w15:docId w15:val="{281107C4-9C58-47BC-934E-CED0FC6F5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43369"/>
    <w:pPr>
      <w:spacing w:before="120" w:after="240" w:line="280" w:lineRule="exact"/>
      <w:outlineLvl w:val="1"/>
    </w:pPr>
    <w:rPr>
      <w:rFonts w:cs="Arial"/>
      <w:color w:val="4D4D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C54AAE"/>
    <w:pPr>
      <w:pBdr>
        <w:bottom w:val="single" w:sz="2" w:space="3" w:color="CEE0CC"/>
      </w:pBdr>
      <w:spacing w:before="60" w:line="600" w:lineRule="exact"/>
    </w:pPr>
    <w:rPr>
      <w:b/>
      <w:color w:val="388E63"/>
      <w:sz w:val="56"/>
    </w:rPr>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C54AAE"/>
    <w:rPr>
      <w:rFonts w:eastAsiaTheme="majorEastAsia" w:cstheme="majorBidi"/>
      <w:b/>
      <w:color w:val="388E63"/>
      <w:spacing w:val="-10"/>
      <w:kern w:val="28"/>
      <w:sz w:val="56"/>
      <w:szCs w:val="110"/>
      <w:lang w:eastAsia="en-GB"/>
    </w:rPr>
  </w:style>
  <w:style w:type="paragraph" w:customStyle="1" w:styleId="GSBodyPara">
    <w:name w:val="GS Body Para"/>
    <w:basedOn w:val="Normal"/>
    <w:link w:val="GSBodyParaChar"/>
    <w:qFormat/>
    <w:rsid w:val="00AB72D5"/>
    <w:pPr>
      <w:spacing w:before="60" w:after="120" w:line="260" w:lineRule="exact"/>
    </w:pPr>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AB72D5"/>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891246"/>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3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link w:val="GSTblText1Char"/>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Normal"/>
    <w:link w:val="GSBodyParaBulletChar"/>
    <w:qFormat/>
    <w:rsid w:val="00925C4F"/>
    <w:pPr>
      <w:numPr>
        <w:ilvl w:val="3"/>
        <w:numId w:val="2"/>
      </w:numPr>
      <w:spacing w:before="60" w:after="120"/>
    </w:pPr>
  </w:style>
  <w:style w:type="character" w:customStyle="1" w:styleId="GSBodyParaBulletChar">
    <w:name w:val="GS Body Para Bullet Char"/>
    <w:basedOn w:val="DefaultParagraphFont"/>
    <w:link w:val="GSBodyParaBullet"/>
    <w:rsid w:val="00925C4F"/>
    <w:rPr>
      <w:rFonts w:cs="Arial"/>
      <w:color w:val="4D4D4D"/>
    </w:rPr>
  </w:style>
  <w:style w:type="paragraph" w:customStyle="1" w:styleId="GSBodyParawithnumb">
    <w:name w:val="GS Body Para with numb"/>
    <w:basedOn w:val="Normal"/>
    <w:link w:val="GSBodyParawithnumbChar"/>
    <w:qFormat/>
    <w:rsid w:val="00752DAE"/>
    <w:pPr>
      <w:numPr>
        <w:ilvl w:val="1"/>
        <w:numId w:val="3"/>
      </w:numPr>
    </w:pPr>
  </w:style>
  <w:style w:type="character" w:customStyle="1" w:styleId="GSBodyParawithnumbChar">
    <w:name w:val="GS Body Para with numb Char"/>
    <w:basedOn w:val="DefaultParagraphFont"/>
    <w:link w:val="GSBodyParawithnumb"/>
    <w:rsid w:val="00752DAE"/>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4B472D"/>
    <w:pPr>
      <w:numPr>
        <w:ilvl w:val="0"/>
        <w:numId w:val="3"/>
      </w:numPr>
      <w:spacing w:before="240"/>
    </w:pPr>
  </w:style>
  <w:style w:type="character" w:customStyle="1" w:styleId="GSHeading1withnumbChar">
    <w:name w:val="GS Heading 1 with numb Char"/>
    <w:basedOn w:val="DefaultParagraphFont"/>
    <w:link w:val="GSHeading1withnumb"/>
    <w:rsid w:val="004B472D"/>
    <w:rPr>
      <w:rFonts w:eastAsiaTheme="minorEastAsia" w:cs="Arial"/>
      <w:color w:val="3B9164"/>
      <w:spacing w:val="15"/>
      <w:sz w:val="28"/>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891246"/>
    <w:pPr>
      <w:spacing w:after="0" w:line="240" w:lineRule="auto"/>
    </w:pPr>
    <w:rPr>
      <w:rFonts w:eastAsia="Times New Roman" w:cs="Times New Roman"/>
      <w:sz w:val="20"/>
      <w:szCs w:val="20"/>
      <w:lang w:val="en-US"/>
    </w:rPr>
    <w:tblPr>
      <w:tblInd w:w="113"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D1257C"/>
    <w:pPr>
      <w:pBdr>
        <w:bottom w:val="single" w:sz="2" w:space="3" w:color="92CDDC" w:themeColor="accent5" w:themeTint="99"/>
      </w:pBdr>
      <w:spacing w:after="120" w:line="1120" w:lineRule="exact"/>
    </w:pPr>
    <w:rPr>
      <w:rFonts w:eastAsiaTheme="majorEastAsia" w:cstheme="majorBidi"/>
      <w:color w:val="31849B" w:themeColor="accent5" w:themeShade="BF"/>
      <w:spacing w:val="-10"/>
      <w:kern w:val="28"/>
      <w:sz w:val="110"/>
      <w:szCs w:val="110"/>
      <w:lang w:eastAsia="en-GB"/>
    </w:rPr>
  </w:style>
  <w:style w:type="character" w:customStyle="1" w:styleId="TitleChar">
    <w:name w:val="Title Char"/>
    <w:basedOn w:val="DefaultParagraphFont"/>
    <w:link w:val="Title"/>
    <w:rsid w:val="00D1257C"/>
    <w:rPr>
      <w:rFonts w:eastAsiaTheme="majorEastAsia" w:cstheme="majorBidi"/>
      <w:color w:val="31849B" w:themeColor="accent5" w:themeShade="BF"/>
      <w:spacing w:val="-10"/>
      <w:kern w:val="28"/>
      <w:sz w:val="110"/>
      <w:szCs w:val="110"/>
      <w:lang w:eastAsia="en-GB"/>
    </w:rPr>
  </w:style>
  <w:style w:type="paragraph" w:styleId="Subtitle">
    <w:name w:val="Subtitle"/>
    <w:basedOn w:val="Normal"/>
    <w:next w:val="Normal"/>
    <w:link w:val="SubtitleChar"/>
    <w:qFormat/>
    <w:rsid w:val="00C54AAE"/>
    <w:pPr>
      <w:numPr>
        <w:ilvl w:val="1"/>
      </w:numPr>
      <w:pBdr>
        <w:bottom w:val="single" w:sz="2" w:space="5" w:color="CEE0CC"/>
      </w:pBdr>
      <w:spacing w:before="40" w:after="80" w:line="300" w:lineRule="exact"/>
    </w:pPr>
    <w:rPr>
      <w:rFonts w:eastAsiaTheme="minorEastAsia"/>
      <w:color w:val="3B9164"/>
      <w:spacing w:val="15"/>
      <w:sz w:val="28"/>
      <w:szCs w:val="40"/>
      <w:lang w:eastAsia="en-GB"/>
    </w:rPr>
  </w:style>
  <w:style w:type="character" w:customStyle="1" w:styleId="SubtitleChar">
    <w:name w:val="Subtitle Char"/>
    <w:basedOn w:val="DefaultParagraphFont"/>
    <w:link w:val="Subtitle"/>
    <w:rsid w:val="00C54AAE"/>
    <w:rPr>
      <w:rFonts w:eastAsiaTheme="minorEastAsia" w:cs="Arial"/>
      <w:color w:val="3B9164"/>
      <w:spacing w:val="15"/>
      <w:sz w:val="28"/>
      <w:szCs w:val="40"/>
      <w:lang w:eastAsia="en-GB"/>
    </w:rPr>
  </w:style>
  <w:style w:type="paragraph" w:styleId="ListParagraph">
    <w:name w:val="List Paragraph"/>
    <w:basedOn w:val="Normal"/>
    <w:link w:val="ListParagraphChar"/>
    <w:uiPriority w:val="34"/>
    <w:qFormat/>
    <w:rsid w:val="00925C4F"/>
    <w:pPr>
      <w:ind w:left="720"/>
    </w:pPr>
  </w:style>
  <w:style w:type="table" w:customStyle="1" w:styleId="Style1">
    <w:name w:val="Style1"/>
    <w:basedOn w:val="TableGrid10"/>
    <w:uiPriority w:val="99"/>
    <w:rsid w:val="00752DAE"/>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313AC"/>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erWhite">
    <w:name w:val="Table Header White"/>
    <w:basedOn w:val="Normal"/>
    <w:qFormat/>
    <w:rsid w:val="00891246"/>
    <w:pPr>
      <w:spacing w:before="40" w:after="60"/>
    </w:pPr>
    <w:rPr>
      <w:rFonts w:ascii="Calibri" w:hAnsi="Calibri"/>
      <w:b/>
      <w:color w:val="FFFFFF" w:themeColor="background1"/>
      <w:sz w:val="24"/>
    </w:rPr>
  </w:style>
  <w:style w:type="paragraph" w:customStyle="1" w:styleId="TableText">
    <w:name w:val="Table Text"/>
    <w:next w:val="Normal"/>
    <w:qFormat/>
    <w:rsid w:val="0050516E"/>
    <w:pPr>
      <w:spacing w:before="60" w:after="60"/>
    </w:pPr>
    <w:rPr>
      <w:rFonts w:ascii="Calibri" w:hAnsi="Calibri" w:cs="Arial"/>
      <w:b/>
      <w:color w:val="404040" w:themeColor="text1" w:themeTint="BF"/>
    </w:rPr>
  </w:style>
  <w:style w:type="table" w:customStyle="1" w:styleId="GSAttendeeList">
    <w:name w:val="GS Attendee List"/>
    <w:basedOn w:val="TableNormal"/>
    <w:uiPriority w:val="99"/>
    <w:rsid w:val="0070414E"/>
    <w:pPr>
      <w:spacing w:before="20" w:after="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firstLineChars="0" w:firstLine="0"/>
        <w:contextualSpacing w:val="0"/>
        <w:mirrorIndents w:val="0"/>
        <w:jc w:val="left"/>
        <w:outlineLvl w:val="9"/>
      </w:pPr>
      <w:rPr>
        <w:b/>
      </w:rPr>
    </w:tblStylePr>
    <w:tblStylePr w:type="lastRow">
      <w:pPr>
        <w:wordWrap/>
        <w:spacing w:afterLines="240" w:after="240" w:afterAutospacing="0"/>
        <w:contextualSpacing w:val="0"/>
        <w:mirrorIndents w:val="0"/>
      </w:pPr>
    </w:tblStylePr>
  </w:style>
  <w:style w:type="character" w:customStyle="1" w:styleId="GSTblText1Char">
    <w:name w:val="GS Tbl Text 1 Char"/>
    <w:basedOn w:val="DefaultParagraphFont"/>
    <w:link w:val="GSTblText1"/>
    <w:rsid w:val="0070414E"/>
    <w:rPr>
      <w:rFonts w:cs="Arial"/>
      <w:color w:val="4D4D4D"/>
    </w:rPr>
  </w:style>
  <w:style w:type="character" w:styleId="CommentReference">
    <w:name w:val="annotation reference"/>
    <w:basedOn w:val="DefaultParagraphFont"/>
    <w:uiPriority w:val="99"/>
    <w:semiHidden/>
    <w:unhideWhenUsed/>
    <w:rsid w:val="000D6FDD"/>
    <w:rPr>
      <w:sz w:val="16"/>
      <w:szCs w:val="16"/>
    </w:rPr>
  </w:style>
  <w:style w:type="paragraph" w:styleId="CommentText">
    <w:name w:val="annotation text"/>
    <w:basedOn w:val="Normal"/>
    <w:link w:val="CommentTextChar"/>
    <w:uiPriority w:val="99"/>
    <w:semiHidden/>
    <w:unhideWhenUsed/>
    <w:rsid w:val="000D6FDD"/>
    <w:pPr>
      <w:spacing w:line="240" w:lineRule="auto"/>
    </w:pPr>
    <w:rPr>
      <w:sz w:val="20"/>
      <w:szCs w:val="20"/>
    </w:rPr>
  </w:style>
  <w:style w:type="character" w:customStyle="1" w:styleId="CommentTextChar">
    <w:name w:val="Comment Text Char"/>
    <w:basedOn w:val="DefaultParagraphFont"/>
    <w:link w:val="CommentText"/>
    <w:uiPriority w:val="99"/>
    <w:semiHidden/>
    <w:rsid w:val="000D6FDD"/>
    <w:rPr>
      <w:rFonts w:cs="Arial"/>
      <w:color w:val="4D4D4D"/>
      <w:sz w:val="20"/>
      <w:szCs w:val="20"/>
    </w:rPr>
  </w:style>
  <w:style w:type="paragraph" w:styleId="CommentSubject">
    <w:name w:val="annotation subject"/>
    <w:basedOn w:val="CommentText"/>
    <w:next w:val="CommentText"/>
    <w:link w:val="CommentSubjectChar"/>
    <w:uiPriority w:val="99"/>
    <w:semiHidden/>
    <w:unhideWhenUsed/>
    <w:rsid w:val="000D6FDD"/>
    <w:rPr>
      <w:b/>
      <w:bCs/>
    </w:rPr>
  </w:style>
  <w:style w:type="character" w:customStyle="1" w:styleId="CommentSubjectChar">
    <w:name w:val="Comment Subject Char"/>
    <w:basedOn w:val="CommentTextChar"/>
    <w:link w:val="CommentSubject"/>
    <w:uiPriority w:val="99"/>
    <w:semiHidden/>
    <w:rsid w:val="000D6FDD"/>
    <w:rPr>
      <w:rFonts w:cs="Arial"/>
      <w:b/>
      <w:bCs/>
      <w:color w:val="4D4D4D"/>
      <w:sz w:val="20"/>
      <w:szCs w:val="20"/>
    </w:rPr>
  </w:style>
  <w:style w:type="paragraph" w:styleId="FootnoteText">
    <w:name w:val="footnote text"/>
    <w:basedOn w:val="Normal"/>
    <w:link w:val="FootnoteTextChar"/>
    <w:uiPriority w:val="99"/>
    <w:unhideWhenUsed/>
    <w:rsid w:val="00827786"/>
    <w:pPr>
      <w:spacing w:before="0" w:after="0" w:line="240" w:lineRule="auto"/>
      <w:outlineLvl w:val="9"/>
    </w:pPr>
    <w:rPr>
      <w:rFonts w:ascii="Calibri" w:hAnsi="Calibri" w:cstheme="minorBidi"/>
      <w:color w:val="auto"/>
      <w:sz w:val="20"/>
      <w:szCs w:val="20"/>
    </w:rPr>
  </w:style>
  <w:style w:type="character" w:customStyle="1" w:styleId="FootnoteTextChar">
    <w:name w:val="Footnote Text Char"/>
    <w:basedOn w:val="DefaultParagraphFont"/>
    <w:link w:val="FootnoteText"/>
    <w:uiPriority w:val="99"/>
    <w:rsid w:val="00827786"/>
    <w:rPr>
      <w:rFonts w:ascii="Calibri" w:hAnsi="Calibri"/>
      <w:sz w:val="20"/>
      <w:szCs w:val="20"/>
    </w:rPr>
  </w:style>
  <w:style w:type="character" w:styleId="FootnoteReference">
    <w:name w:val="footnote reference"/>
    <w:basedOn w:val="DefaultParagraphFont"/>
    <w:unhideWhenUsed/>
    <w:rsid w:val="00827786"/>
    <w:rPr>
      <w:vertAlign w:val="superscript"/>
    </w:rPr>
  </w:style>
  <w:style w:type="table" w:customStyle="1" w:styleId="GSActionsTable6">
    <w:name w:val="GS Actions Table6"/>
    <w:basedOn w:val="TableNormal"/>
    <w:uiPriority w:val="99"/>
    <w:rsid w:val="00827786"/>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ctionsTable5">
    <w:name w:val="GS Actions Table5"/>
    <w:basedOn w:val="TableNormal"/>
    <w:uiPriority w:val="99"/>
    <w:rsid w:val="00D20F33"/>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character" w:customStyle="1" w:styleId="ListParagraphChar">
    <w:name w:val="List Paragraph Char"/>
    <w:link w:val="ListParagraph"/>
    <w:uiPriority w:val="34"/>
    <w:locked/>
    <w:rsid w:val="00BE446D"/>
    <w:rPr>
      <w:rFonts w:cs="Arial"/>
      <w:color w:val="4D4D4D"/>
    </w:rPr>
  </w:style>
  <w:style w:type="paragraph" w:customStyle="1" w:styleId="Default">
    <w:name w:val="Default"/>
    <w:rsid w:val="006E39C6"/>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E08AC"/>
    <w:pPr>
      <w:spacing w:after="0" w:line="240" w:lineRule="auto"/>
    </w:pPr>
    <w:rPr>
      <w:rFonts w:cs="Arial"/>
      <w:color w:val="4D4D4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86380">
      <w:bodyDiv w:val="1"/>
      <w:marLeft w:val="0"/>
      <w:marRight w:val="0"/>
      <w:marTop w:val="0"/>
      <w:marBottom w:val="0"/>
      <w:divBdr>
        <w:top w:val="none" w:sz="0" w:space="0" w:color="auto"/>
        <w:left w:val="none" w:sz="0" w:space="0" w:color="auto"/>
        <w:bottom w:val="none" w:sz="0" w:space="0" w:color="auto"/>
        <w:right w:val="none" w:sz="0" w:space="0" w:color="auto"/>
      </w:divBdr>
    </w:div>
    <w:div w:id="1311206650">
      <w:bodyDiv w:val="1"/>
      <w:marLeft w:val="0"/>
      <w:marRight w:val="0"/>
      <w:marTop w:val="0"/>
      <w:marBottom w:val="0"/>
      <w:divBdr>
        <w:top w:val="none" w:sz="0" w:space="0" w:color="auto"/>
        <w:left w:val="none" w:sz="0" w:space="0" w:color="auto"/>
        <w:bottom w:val="none" w:sz="0" w:space="0" w:color="auto"/>
        <w:right w:val="none" w:sz="0" w:space="0" w:color="auto"/>
      </w:divBdr>
    </w:div>
    <w:div w:id="135503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ov.uk/government/publications/towards-a-smart-energy-syste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fgem.gov.uk/publications-and-updates/position-paper-making-electricity-system-more-flexible-and-delivering-benefits-consumers" TargetMode="External"/><Relationship Id="rId17" Type="http://schemas.openxmlformats.org/officeDocument/2006/relationships/hyperlink" Target="https://www.ofgem.gov.uk/publications-and-updates/elective-half-hourly-settlement-publication-responses-december-open-letter" TargetMode="External"/><Relationship Id="rId2" Type="http://schemas.openxmlformats.org/officeDocument/2006/relationships/numbering" Target="numbering.xml"/><Relationship Id="rId16" Type="http://schemas.openxmlformats.org/officeDocument/2006/relationships/hyperlink" Target="https://www.ofgem.gov.uk/sites/default/files/docs/2015/07/crs_dcc_licence_consultation_final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fgem.gov.uk/publications-and-updates/code-governance-review-workshop-22-july-2015"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uk/government/consultations/consultation-on-ensuring-regulation-encourages-innova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853F9-923B-4AA8-8D63-5F8877040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0</TotalTime>
  <Pages>26</Pages>
  <Words>6469</Words>
  <Characters>36879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43262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hynesc</dc:creator>
  <cp:lastModifiedBy>Dylan Townsend</cp:lastModifiedBy>
  <cp:revision>2</cp:revision>
  <cp:lastPrinted>2016-11-23T16:42:00Z</cp:lastPrinted>
  <dcterms:created xsi:type="dcterms:W3CDTF">2016-12-20T14:51:00Z</dcterms:created>
  <dcterms:modified xsi:type="dcterms:W3CDTF">2016-12-20T14:51:00Z</dcterms:modified>
</cp:coreProperties>
</file>