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CC6" w:rsidRDefault="00EE1CC6" w:rsidP="00EE1CC6">
      <w:pPr>
        <w:autoSpaceDE w:val="0"/>
        <w:autoSpaceDN w:val="0"/>
        <w:adjustRightInd w:val="0"/>
        <w:spacing w:before="120" w:after="240" w:line="360" w:lineRule="auto"/>
        <w:rPr>
          <w:b/>
          <w:lang w:val="en-GB"/>
        </w:rPr>
      </w:pPr>
      <w:r w:rsidRPr="00EE1CC6">
        <w:rPr>
          <w:b/>
          <w:lang w:val="en-GB"/>
        </w:rPr>
        <w:t>Schedule 16</w:t>
      </w:r>
      <w:r>
        <w:rPr>
          <w:b/>
          <w:lang w:val="en-GB"/>
        </w:rPr>
        <w:t xml:space="preserve"> </w:t>
      </w:r>
    </w:p>
    <w:p w:rsidR="00EE1CC6" w:rsidRPr="00EE1CC6" w:rsidRDefault="00EE1CC6" w:rsidP="00EE1CC6">
      <w:pPr>
        <w:autoSpaceDE w:val="0"/>
        <w:autoSpaceDN w:val="0"/>
        <w:adjustRightInd w:val="0"/>
        <w:spacing w:before="120" w:after="240" w:line="360" w:lineRule="auto"/>
        <w:rPr>
          <w:b/>
          <w:lang w:val="en-GB"/>
        </w:rPr>
      </w:pPr>
      <w:r>
        <w:rPr>
          <w:b/>
          <w:lang w:val="en-GB"/>
        </w:rPr>
        <w:t>Glossary of terms used in this Schedule</w:t>
      </w:r>
    </w:p>
    <w:tbl>
      <w:tblPr>
        <w:tblW w:w="0" w:type="auto"/>
        <w:tblLook w:val="00A0" w:firstRow="1" w:lastRow="0" w:firstColumn="1" w:lastColumn="0" w:noHBand="0" w:noVBand="0"/>
      </w:tblPr>
      <w:tblGrid>
        <w:gridCol w:w="2268"/>
        <w:gridCol w:w="6840"/>
      </w:tblGrid>
      <w:tr w:rsidR="00EE1CC6" w:rsidRPr="00EE1CC6" w:rsidTr="006B32E0">
        <w:trPr>
          <w:cantSplit/>
        </w:trPr>
        <w:tc>
          <w:tcPr>
            <w:tcW w:w="2268" w:type="dxa"/>
            <w:hideMark/>
          </w:tcPr>
          <w:p w:rsidR="00EE1CC6" w:rsidRPr="00EE1CC6" w:rsidRDefault="00EE1CC6" w:rsidP="00EE1CC6">
            <w:pPr>
              <w:spacing w:after="240" w:line="360" w:lineRule="auto"/>
              <w:jc w:val="both"/>
              <w:rPr>
                <w:rFonts w:eastAsiaTheme="minorHAnsi" w:cstheme="minorBidi"/>
                <w:b/>
              </w:rPr>
            </w:pPr>
            <w:r w:rsidRPr="00EE1CC6">
              <w:rPr>
                <w:rFonts w:eastAsiaTheme="minorHAnsi" w:cstheme="minorBidi"/>
                <w:b/>
                <w:szCs w:val="22"/>
              </w:rPr>
              <w:t>LDNO</w:t>
            </w:r>
          </w:p>
        </w:tc>
        <w:tc>
          <w:tcPr>
            <w:tcW w:w="6840" w:type="dxa"/>
            <w:hideMark/>
          </w:tcPr>
          <w:p w:rsidR="00EE1CC6" w:rsidRPr="00EE1CC6" w:rsidRDefault="00EE1CC6" w:rsidP="00EE1CC6">
            <w:pPr>
              <w:autoSpaceDE w:val="0"/>
              <w:autoSpaceDN w:val="0"/>
              <w:adjustRightInd w:val="0"/>
              <w:spacing w:before="120" w:after="240" w:line="360" w:lineRule="auto"/>
              <w:rPr>
                <w:ins w:id="0" w:author="Claire Hynes" w:date="2015-10-19T10:30:00Z"/>
                <w:lang w:val="en-GB"/>
              </w:rPr>
            </w:pPr>
            <w:del w:id="1" w:author="Claire Hynes" w:date="2015-10-19T10:29:00Z">
              <w:r w:rsidRPr="00EE1CC6" w:rsidDel="00EE1CC6">
                <w:rPr>
                  <w:rFonts w:eastAsiaTheme="minorHAnsi" w:cstheme="minorBidi"/>
                  <w:szCs w:val="22"/>
                </w:rPr>
                <w:delText>a licensed distribution network operator, meaning an IDNO Party or DNO Party operating an electricity distribution system outside of its Distribution Services Area.</w:delText>
              </w:r>
            </w:del>
            <w:ins w:id="2" w:author="Claire Hynes" w:date="2015-10-19T10:30:00Z">
              <w:r>
                <w:rPr>
                  <w:rFonts w:eastAsiaTheme="minorHAnsi" w:cstheme="minorBidi"/>
                  <w:szCs w:val="22"/>
                </w:rPr>
                <w:t xml:space="preserve"> </w:t>
              </w:r>
              <w:r w:rsidRPr="00EE1CC6">
                <w:rPr>
                  <w:lang w:val="en-GB"/>
                </w:rPr>
                <w:t>In this schedule, the term LDNO means a distribution network operator who owns and operates a distribution system (an “embedded distribution system”) which is connected to the transmission system via a DNO or IDNO Party’s system, which is a Designated Property as defined in Condition 13A (Common Distribution Charging Methodology) of the DNO Party’s Distribution Licences, and which satisfies at least one of the following three conditions:</w:t>
              </w:r>
            </w:ins>
          </w:p>
          <w:p w:rsidR="00EE1CC6" w:rsidRPr="00EE1CC6" w:rsidRDefault="00EE1CC6" w:rsidP="00EE1CC6">
            <w:pPr>
              <w:numPr>
                <w:ilvl w:val="0"/>
                <w:numId w:val="1"/>
              </w:numPr>
              <w:autoSpaceDE w:val="0"/>
              <w:autoSpaceDN w:val="0"/>
              <w:adjustRightInd w:val="0"/>
              <w:spacing w:before="120" w:after="240" w:line="360" w:lineRule="auto"/>
              <w:ind w:left="1134" w:hanging="567"/>
              <w:rPr>
                <w:ins w:id="3" w:author="Claire Hynes" w:date="2015-10-19T10:30:00Z"/>
                <w:lang w:val="en-GB"/>
              </w:rPr>
            </w:pPr>
            <w:ins w:id="4" w:author="Claire Hynes" w:date="2015-10-19T10:30:00Z">
              <w:r w:rsidRPr="00EE1CC6">
                <w:rPr>
                  <w:lang w:val="en-GB"/>
                </w:rPr>
                <w:t>the embedded distribution system is operated by an IDNO Party; or</w:t>
              </w:r>
            </w:ins>
          </w:p>
          <w:p w:rsidR="00EE1CC6" w:rsidRPr="00EE1CC6" w:rsidRDefault="00EE1CC6" w:rsidP="00EE1CC6">
            <w:pPr>
              <w:numPr>
                <w:ilvl w:val="0"/>
                <w:numId w:val="1"/>
              </w:numPr>
              <w:autoSpaceDE w:val="0"/>
              <w:autoSpaceDN w:val="0"/>
              <w:adjustRightInd w:val="0"/>
              <w:spacing w:before="120" w:after="240" w:line="360" w:lineRule="auto"/>
              <w:ind w:left="1134" w:hanging="567"/>
              <w:rPr>
                <w:ins w:id="5" w:author="Claire Hynes" w:date="2015-10-19T10:30:00Z"/>
                <w:lang w:val="en-GB"/>
              </w:rPr>
            </w:pPr>
            <w:ins w:id="6" w:author="Claire Hynes" w:date="2015-10-19T10:30:00Z">
              <w:r w:rsidRPr="00EE1CC6">
                <w:rPr>
                  <w:lang w:val="en-GB"/>
                </w:rPr>
                <w:t>the embedded distribution system is operated by another DNO Party operating outside of its Distribution Services Area; or</w:t>
              </w:r>
            </w:ins>
          </w:p>
          <w:p w:rsidR="00EE1CC6" w:rsidRDefault="00EE1CC6" w:rsidP="00EE1CC6">
            <w:pPr>
              <w:numPr>
                <w:ilvl w:val="0"/>
                <w:numId w:val="1"/>
              </w:numPr>
              <w:autoSpaceDE w:val="0"/>
              <w:autoSpaceDN w:val="0"/>
              <w:adjustRightInd w:val="0"/>
              <w:spacing w:before="120" w:after="240" w:line="360" w:lineRule="auto"/>
              <w:ind w:left="1134" w:hanging="567"/>
              <w:rPr>
                <w:ins w:id="7" w:author="Claire Hynes" w:date="2015-10-19T10:30:00Z"/>
                <w:lang w:val="en-GB"/>
              </w:rPr>
            </w:pPr>
            <w:ins w:id="8" w:author="Claire Hynes" w:date="2015-10-19T10:30:00Z">
              <w:r w:rsidRPr="00EE1CC6">
                <w:rPr>
                  <w:lang w:val="en-GB"/>
                </w:rPr>
                <w:t>the embedded distribution system is part of the Total System under the Balancing and Settlement Code, it is open to supply competition, and the person responsible for that system has notified the DNO Party that it wishes to opt for LDNO treatment and has accepted the obligations to provide all the data necessary for the DNO Party to calculate charges, in the same format and through the same systems as would be used by an IDNO Party or a DNO Party operating outside of its Distribution Services Area.</w:t>
              </w:r>
            </w:ins>
          </w:p>
          <w:p w:rsidR="00EE1CC6" w:rsidRPr="00EE1CC6" w:rsidRDefault="00EE1CC6" w:rsidP="00EE1CC6">
            <w:pPr>
              <w:spacing w:after="240" w:line="360" w:lineRule="auto"/>
              <w:jc w:val="both"/>
              <w:rPr>
                <w:rFonts w:eastAsiaTheme="minorHAnsi" w:cstheme="minorBidi"/>
              </w:rPr>
            </w:pPr>
          </w:p>
        </w:tc>
      </w:tr>
    </w:tbl>
    <w:tbl>
      <w:tblPr>
        <w:tblStyle w:val="TableGrid"/>
        <w:tblW w:w="9770" w:type="dxa"/>
        <w:tblInd w:w="137" w:type="dxa"/>
        <w:tblLook w:val="04A0" w:firstRow="1" w:lastRow="0" w:firstColumn="1" w:lastColumn="0" w:noHBand="0" w:noVBand="1"/>
      </w:tblPr>
      <w:tblGrid>
        <w:gridCol w:w="1323"/>
        <w:gridCol w:w="8447"/>
      </w:tblGrid>
      <w:tr w:rsidR="003625E3" w:rsidRPr="003625E3" w:rsidTr="003625E3">
        <w:tc>
          <w:tcPr>
            <w:tcW w:w="1323" w:type="dxa"/>
            <w:vAlign w:val="bottom"/>
          </w:tcPr>
          <w:p w:rsidR="003625E3" w:rsidRPr="003625E3" w:rsidRDefault="003625E3" w:rsidP="003625E3">
            <w:pPr>
              <w:autoSpaceDE w:val="0"/>
              <w:autoSpaceDN w:val="0"/>
              <w:adjustRightInd w:val="0"/>
              <w:jc w:val="center"/>
              <w:rPr>
                <w:rFonts w:eastAsia="Calibri"/>
                <w:b/>
                <w:color w:val="000000"/>
                <w:lang w:val="en-GB"/>
              </w:rPr>
            </w:pPr>
            <w:r w:rsidRPr="003625E3">
              <w:rPr>
                <w:rFonts w:eastAsia="Calibri"/>
                <w:b/>
                <w:color w:val="000000"/>
                <w:lang w:val="en-GB"/>
              </w:rPr>
              <w:t xml:space="preserve">Schedule </w:t>
            </w:r>
            <w:r w:rsidRPr="003625E3">
              <w:rPr>
                <w:rFonts w:eastAsia="Calibri"/>
                <w:b/>
                <w:color w:val="000000"/>
                <w:lang w:val="en-GB"/>
              </w:rPr>
              <w:lastRenderedPageBreak/>
              <w:t>16 Paragraph No</w:t>
            </w:r>
          </w:p>
        </w:tc>
        <w:tc>
          <w:tcPr>
            <w:tcW w:w="8447" w:type="dxa"/>
            <w:vAlign w:val="bottom"/>
          </w:tcPr>
          <w:p w:rsidR="003625E3" w:rsidRPr="003625E3" w:rsidRDefault="003625E3" w:rsidP="003625E3">
            <w:pPr>
              <w:autoSpaceDE w:val="0"/>
              <w:autoSpaceDN w:val="0"/>
              <w:adjustRightInd w:val="0"/>
              <w:jc w:val="center"/>
              <w:rPr>
                <w:rFonts w:eastAsia="Calibri"/>
                <w:b/>
                <w:color w:val="000000"/>
                <w:lang w:val="en-GB"/>
              </w:rPr>
            </w:pPr>
            <w:r w:rsidRPr="003625E3">
              <w:rPr>
                <w:rFonts w:eastAsia="Calibri"/>
                <w:b/>
                <w:color w:val="000000"/>
                <w:lang w:val="en-GB"/>
              </w:rPr>
              <w:lastRenderedPageBreak/>
              <w:t>Proposed Amendment</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lastRenderedPageBreak/>
              <w:t>1</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This Schedule 16 sets out the Common Distribution Charging Methodology (CDCM), which </w:t>
            </w:r>
            <w:r w:rsidRPr="003625E3">
              <w:rPr>
                <w:rFonts w:eastAsia="Calibri"/>
                <w:color w:val="000000"/>
                <w:u w:val="single"/>
                <w:lang w:val="en-GB"/>
              </w:rPr>
              <w:t>gives</w:t>
            </w:r>
            <w:r w:rsidRPr="003625E3">
              <w:rPr>
                <w:rFonts w:eastAsia="Calibri"/>
                <w:color w:val="000000"/>
                <w:lang w:val="en-GB"/>
              </w:rPr>
              <w:t xml:space="preserve"> the methods, principles, and assumptions underpinning the calculation of Use of System Charges </w:t>
            </w:r>
            <w:r w:rsidRPr="003625E3">
              <w:rPr>
                <w:rFonts w:eastAsia="Calibri"/>
                <w:color w:val="FF0000"/>
                <w:u w:val="single"/>
                <w:lang w:val="en-GB"/>
              </w:rPr>
              <w:t>made</w:t>
            </w:r>
            <w:r w:rsidRPr="003625E3">
              <w:rPr>
                <w:rFonts w:eastAsia="Calibri"/>
                <w:color w:val="FF0000"/>
                <w:lang w:val="en-GB"/>
              </w:rPr>
              <w:t xml:space="preserve"> </w:t>
            </w:r>
            <w:r w:rsidRPr="003625E3">
              <w:rPr>
                <w:rFonts w:eastAsia="Calibri"/>
                <w:color w:val="000000"/>
                <w:lang w:val="en-GB"/>
              </w:rPr>
              <w:t xml:space="preserve">by each DNO Party </w:t>
            </w:r>
            <w:r w:rsidRPr="003625E3">
              <w:rPr>
                <w:rFonts w:eastAsia="Calibri"/>
                <w:color w:val="FF0000"/>
                <w:u w:val="single"/>
                <w:lang w:val="en-GB"/>
              </w:rPr>
              <w:t>operating within its Distributions Services Area</w:t>
            </w:r>
            <w:r w:rsidRPr="003625E3">
              <w:rPr>
                <w:rFonts w:eastAsia="Calibri"/>
                <w:color w:val="FF0000"/>
                <w:lang w:val="en-GB"/>
              </w:rPr>
              <w:t>.</w:t>
            </w:r>
            <w:r w:rsidRPr="003625E3">
              <w:rPr>
                <w:rFonts w:eastAsia="Calibri"/>
                <w:strike/>
                <w:color w:val="FF0000"/>
                <w:lang w:val="en-GB"/>
              </w:rPr>
              <w:t>(except where the DNO Party is acting as an LDNO)</w:t>
            </w:r>
            <w:r w:rsidRPr="003625E3">
              <w:rPr>
                <w:rFonts w:eastAsia="Calibri"/>
                <w:color w:val="000000"/>
                <w:lang w:val="en-GB"/>
              </w:rPr>
              <w:t xml:space="preserve">. </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Figure 1</w:t>
            </w:r>
          </w:p>
        </w:tc>
        <w:tc>
          <w:tcPr>
            <w:tcW w:w="8447" w:type="dxa"/>
          </w:tcPr>
          <w:p w:rsidR="003625E3" w:rsidRPr="003625E3" w:rsidRDefault="003625E3" w:rsidP="003625E3">
            <w:pPr>
              <w:autoSpaceDE w:val="0"/>
              <w:autoSpaceDN w:val="0"/>
              <w:adjustRightInd w:val="0"/>
              <w:spacing w:before="120" w:after="120"/>
              <w:ind w:left="317"/>
              <w:rPr>
                <w:rFonts w:eastAsia="Calibri"/>
                <w:color w:val="000000"/>
                <w:lang w:val="en-GB"/>
              </w:rPr>
            </w:pPr>
            <w:r w:rsidRPr="003625E3">
              <w:rPr>
                <w:rFonts w:eastAsia="Calibri"/>
                <w:noProof/>
                <w:color w:val="000000"/>
                <w:lang w:val="en-GB" w:eastAsia="en-GB"/>
              </w:rPr>
              <w:drawing>
                <wp:anchor distT="0" distB="0" distL="114300" distR="114300" simplePos="0" relativeHeight="251659264" behindDoc="0" locked="0" layoutInCell="1" allowOverlap="1" wp14:anchorId="65CCAEA3" wp14:editId="785480B9">
                  <wp:simplePos x="0" y="0"/>
                  <wp:positionH relativeFrom="column">
                    <wp:posOffset>-64770</wp:posOffset>
                  </wp:positionH>
                  <wp:positionV relativeFrom="paragraph">
                    <wp:posOffset>398780</wp:posOffset>
                  </wp:positionV>
                  <wp:extent cx="4972050" cy="400875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0" cy="4008755"/>
                          </a:xfrm>
                          <a:prstGeom prst="rect">
                            <a:avLst/>
                          </a:prstGeom>
                          <a:noFill/>
                        </pic:spPr>
                      </pic:pic>
                    </a:graphicData>
                  </a:graphic>
                  <wp14:sizeRelH relativeFrom="margin">
                    <wp14:pctWidth>0</wp14:pctWidth>
                  </wp14:sizeRelH>
                  <wp14:sizeRelV relativeFrom="margin">
                    <wp14:pctHeight>0</wp14:pctHeight>
                  </wp14:sizeRelV>
                </wp:anchor>
              </w:drawing>
            </w:r>
          </w:p>
          <w:p w:rsidR="003625E3" w:rsidRPr="003625E3" w:rsidRDefault="003625E3" w:rsidP="003625E3">
            <w:pPr>
              <w:autoSpaceDE w:val="0"/>
              <w:autoSpaceDN w:val="0"/>
              <w:adjustRightInd w:val="0"/>
              <w:spacing w:before="120" w:after="120"/>
              <w:rPr>
                <w:rFonts w:eastAsia="Calibri"/>
                <w:color w:val="000000"/>
                <w:lang w:val="en-GB"/>
              </w:rPr>
            </w:pPr>
          </w:p>
          <w:p w:rsidR="003625E3" w:rsidRPr="003625E3" w:rsidRDefault="003625E3" w:rsidP="003625E3">
            <w:pPr>
              <w:autoSpaceDE w:val="0"/>
              <w:autoSpaceDN w:val="0"/>
              <w:adjustRightInd w:val="0"/>
              <w:spacing w:before="120" w:after="120"/>
              <w:ind w:left="175"/>
              <w:rPr>
                <w:rFonts w:eastAsia="Calibri"/>
                <w:color w:val="000000"/>
                <w:lang w:val="en-GB"/>
              </w:rPr>
            </w:pP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8</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Step 2 is the application of the cost allocation rules set out below. These rules are only for all-the-way tariffs and do not apply </w:t>
            </w:r>
            <w:r w:rsidRPr="003625E3">
              <w:rPr>
                <w:rFonts w:eastAsia="Calibri"/>
                <w:strike/>
                <w:color w:val="FF0000"/>
                <w:lang w:val="en-GB"/>
              </w:rPr>
              <w:t>to</w:t>
            </w:r>
            <w:r w:rsidRPr="003625E3">
              <w:rPr>
                <w:rFonts w:eastAsia="Calibri"/>
                <w:color w:val="FF0000"/>
                <w:lang w:val="en-GB"/>
              </w:rPr>
              <w:t xml:space="preserve"> </w:t>
            </w:r>
            <w:r w:rsidRPr="003625E3">
              <w:rPr>
                <w:rFonts w:eastAsia="Calibri"/>
                <w:strike/>
                <w:color w:val="FF0000"/>
                <w:lang w:val="en-GB"/>
              </w:rPr>
              <w:t>LDNO</w:t>
            </w:r>
            <w:r w:rsidRPr="003625E3">
              <w:rPr>
                <w:rFonts w:eastAsia="Calibri"/>
                <w:color w:val="FF0000"/>
                <w:lang w:val="en-GB"/>
              </w:rPr>
              <w:t xml:space="preserve"> </w:t>
            </w:r>
            <w:r w:rsidRPr="003625E3">
              <w:rPr>
                <w:rFonts w:eastAsia="Calibri"/>
                <w:color w:val="FF0000"/>
                <w:u w:val="single"/>
                <w:lang w:val="en-GB"/>
              </w:rPr>
              <w:t xml:space="preserve">in respect of </w:t>
            </w:r>
            <w:r w:rsidRPr="003625E3">
              <w:rPr>
                <w:rFonts w:eastAsia="Calibri"/>
                <w:color w:val="000000"/>
                <w:lang w:val="en-GB"/>
              </w:rPr>
              <w:t xml:space="preserve">tariffs to </w:t>
            </w:r>
            <w:r w:rsidRPr="003625E3">
              <w:rPr>
                <w:rFonts w:eastAsia="Calibri"/>
                <w:color w:val="FF0000"/>
                <w:u w:val="single"/>
                <w:lang w:val="en-GB"/>
              </w:rPr>
              <w:t>qualifying network operators (QNOs)</w:t>
            </w:r>
            <w:r w:rsidRPr="003625E3">
              <w:rPr>
                <w:rFonts w:eastAsia="Calibri"/>
                <w:color w:val="000000"/>
                <w:lang w:val="en-GB"/>
              </w:rPr>
              <w:t>.</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10</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Step 4 uses price control condition calculations, actual expenditure data and forecast expenditure data in order to determine discount percentages, which are then applied to all-the-way tariffs in order to produce </w:t>
            </w:r>
            <w:r w:rsidRPr="003625E3">
              <w:rPr>
                <w:rFonts w:eastAsia="Calibri"/>
                <w:strike/>
                <w:color w:val="FF0000"/>
                <w:lang w:val="en-GB"/>
              </w:rPr>
              <w:t>LDNO</w:t>
            </w:r>
            <w:r w:rsidRPr="003625E3">
              <w:rPr>
                <w:rFonts w:eastAsia="Calibri"/>
                <w:color w:val="FF0000"/>
                <w:lang w:val="en-GB"/>
              </w:rPr>
              <w:t xml:space="preserve"> </w:t>
            </w:r>
            <w:r w:rsidRPr="003625E3">
              <w:rPr>
                <w:rFonts w:eastAsia="Calibri"/>
                <w:color w:val="FF0000"/>
                <w:u w:val="single"/>
                <w:lang w:val="en-GB"/>
              </w:rPr>
              <w:t>QNO</w:t>
            </w:r>
            <w:r w:rsidRPr="003625E3">
              <w:rPr>
                <w:rFonts w:eastAsia="Calibri"/>
                <w:color w:val="FF0000"/>
                <w:lang w:val="en-GB"/>
              </w:rPr>
              <w:t xml:space="preserve"> </w:t>
            </w:r>
            <w:r w:rsidRPr="003625E3">
              <w:rPr>
                <w:rFonts w:eastAsia="Calibri"/>
                <w:color w:val="000000"/>
                <w:lang w:val="en-GB"/>
              </w:rPr>
              <w:t>tariffs.</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11</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Step 4 is independent from Steps 1 to 3. In practical terms, Step 4 must be performed first</w:t>
            </w:r>
            <w:r w:rsidRPr="003625E3">
              <w:rPr>
                <w:rFonts w:eastAsia="Calibri"/>
                <w:color w:val="FF0000"/>
                <w:lang w:val="en-GB"/>
              </w:rPr>
              <w:t>.</w:t>
            </w:r>
            <w:r w:rsidRPr="003625E3">
              <w:rPr>
                <w:rFonts w:eastAsia="Calibri"/>
                <w:color w:val="000000"/>
                <w:lang w:val="en-GB"/>
              </w:rPr>
              <w:t xml:space="preserve"> </w:t>
            </w:r>
            <w:r w:rsidRPr="003625E3">
              <w:rPr>
                <w:rFonts w:eastAsia="Calibri"/>
                <w:color w:val="FF0000"/>
                <w:lang w:val="en-GB"/>
              </w:rPr>
              <w:t xml:space="preserve">This is because </w:t>
            </w:r>
            <w:r w:rsidRPr="003625E3">
              <w:rPr>
                <w:rFonts w:eastAsia="Calibri"/>
                <w:strike/>
                <w:color w:val="FF0000"/>
                <w:lang w:val="en-GB"/>
              </w:rPr>
              <w:t>as</w:t>
            </w:r>
            <w:r w:rsidRPr="003625E3">
              <w:rPr>
                <w:rFonts w:eastAsia="Calibri"/>
                <w:color w:val="FF0000"/>
                <w:lang w:val="en-GB"/>
              </w:rPr>
              <w:t xml:space="preserve"> </w:t>
            </w:r>
            <w:r w:rsidRPr="003625E3">
              <w:rPr>
                <w:rFonts w:eastAsia="Calibri"/>
                <w:color w:val="000000"/>
                <w:lang w:val="en-GB"/>
              </w:rPr>
              <w:t xml:space="preserve">the discount percentages </w:t>
            </w:r>
            <w:r w:rsidRPr="003625E3">
              <w:rPr>
                <w:rFonts w:eastAsia="Calibri"/>
                <w:color w:val="FF0000"/>
                <w:u w:val="single"/>
                <w:lang w:val="en-GB"/>
              </w:rPr>
              <w:t>used to determine qualifying embedded network tariffs</w:t>
            </w:r>
            <w:r w:rsidRPr="003625E3">
              <w:rPr>
                <w:rFonts w:eastAsia="Calibri"/>
                <w:color w:val="000000"/>
                <w:lang w:val="en-GB"/>
              </w:rPr>
              <w:t xml:space="preserve"> are used within Step 1 to combine volume forecasts for all-the-way </w:t>
            </w:r>
            <w:r w:rsidRPr="003625E3">
              <w:rPr>
                <w:rFonts w:eastAsia="Calibri"/>
                <w:color w:val="FF0000"/>
                <w:u w:val="single"/>
                <w:lang w:val="en-GB"/>
              </w:rPr>
              <w:t>tariffs</w:t>
            </w:r>
            <w:r w:rsidRPr="003625E3">
              <w:rPr>
                <w:rFonts w:eastAsia="Calibri"/>
                <w:color w:val="FF0000"/>
                <w:lang w:val="en-GB"/>
              </w:rPr>
              <w:t xml:space="preserve"> </w:t>
            </w:r>
            <w:r w:rsidRPr="003625E3">
              <w:rPr>
                <w:rFonts w:eastAsia="Calibri"/>
                <w:color w:val="000000"/>
                <w:lang w:val="en-GB"/>
              </w:rPr>
              <w:t xml:space="preserve">and portfolio tariffs </w:t>
            </w:r>
            <w:r w:rsidRPr="003625E3">
              <w:rPr>
                <w:rFonts w:eastAsia="Calibri"/>
                <w:color w:val="FF0000"/>
                <w:u w:val="single"/>
                <w:lang w:val="en-GB"/>
              </w:rPr>
              <w:t>to QNOs</w:t>
            </w:r>
            <w:r w:rsidRPr="003625E3">
              <w:rPr>
                <w:rFonts w:eastAsia="Calibri"/>
                <w:color w:val="FF0000"/>
                <w:lang w:val="en-GB"/>
              </w:rPr>
              <w:t xml:space="preserve"> </w:t>
            </w:r>
            <w:r w:rsidRPr="003625E3">
              <w:rPr>
                <w:rFonts w:eastAsia="Calibri"/>
                <w:color w:val="000000"/>
                <w:lang w:val="en-GB"/>
              </w:rPr>
              <w:t xml:space="preserve">into a single composite dataset for each type of end user. </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lastRenderedPageBreak/>
              <w:t>13</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lang w:val="en-GB"/>
              </w:rPr>
              <w:t>For</w:t>
            </w:r>
            <w:r w:rsidRPr="003625E3">
              <w:rPr>
                <w:rFonts w:eastAsia="Calibri"/>
                <w:color w:val="FF0000"/>
                <w:u w:val="single"/>
                <w:lang w:val="en-GB"/>
              </w:rPr>
              <w:t xml:space="preserve"> QNOs,</w:t>
            </w:r>
            <w:r w:rsidRPr="003625E3">
              <w:rPr>
                <w:rFonts w:eastAsia="Calibri"/>
                <w:strike/>
                <w:color w:val="FF0000"/>
                <w:lang w:val="en-GB"/>
              </w:rPr>
              <w:t xml:space="preserve"> users that are acting as LDNOs</w:t>
            </w:r>
            <w:r w:rsidRPr="003625E3">
              <w:rPr>
                <w:rFonts w:eastAsia="Calibri"/>
                <w:strike/>
                <w:color w:val="FF0000"/>
                <w:u w:val="single"/>
                <w:lang w:val="en-GB"/>
              </w:rPr>
              <w:t xml:space="preserve">, </w:t>
            </w:r>
            <w:r w:rsidRPr="003625E3">
              <w:rPr>
                <w:rFonts w:eastAsia="Calibri"/>
                <w:color w:val="000000"/>
                <w:lang w:val="en-GB"/>
              </w:rPr>
              <w:t xml:space="preserve">tariffs </w:t>
            </w:r>
            <w:r w:rsidRPr="003625E3">
              <w:rPr>
                <w:rFonts w:eastAsia="Calibri"/>
                <w:color w:val="FF0000"/>
                <w:u w:val="single"/>
                <w:lang w:val="en-GB"/>
              </w:rPr>
              <w:t xml:space="preserve">are applied in respect of users connected to qualifying embedded networks and </w:t>
            </w:r>
            <w:r w:rsidRPr="003625E3">
              <w:rPr>
                <w:rFonts w:eastAsia="Calibri"/>
                <w:strike/>
                <w:color w:val="FF0000"/>
                <w:lang w:val="en-GB"/>
              </w:rPr>
              <w:t>are</w:t>
            </w:r>
            <w:r w:rsidRPr="003625E3">
              <w:rPr>
                <w:rFonts w:eastAsia="Calibri"/>
                <w:color w:val="FF0000"/>
                <w:lang w:val="en-GB"/>
              </w:rPr>
              <w:t xml:space="preserve"> </w:t>
            </w:r>
            <w:r w:rsidRPr="003625E3">
              <w:rPr>
                <w:rFonts w:eastAsia="Calibri"/>
                <w:strike/>
                <w:color w:val="FF0000"/>
                <w:lang w:val="en-GB"/>
              </w:rPr>
              <w:t>portfolio tariffs</w:t>
            </w:r>
            <w:r w:rsidRPr="003625E3">
              <w:rPr>
                <w:rFonts w:eastAsia="Calibri"/>
                <w:color w:val="FF0000"/>
                <w:lang w:val="en-GB"/>
              </w:rPr>
              <w:t xml:space="preserve"> </w:t>
            </w:r>
            <w:r w:rsidRPr="003625E3">
              <w:rPr>
                <w:rFonts w:eastAsia="Calibri"/>
                <w:color w:val="FF0000"/>
                <w:u w:val="single"/>
                <w:lang w:val="en-GB"/>
              </w:rPr>
              <w:t xml:space="preserve">comprise </w:t>
            </w:r>
            <w:r w:rsidRPr="003625E3">
              <w:rPr>
                <w:rFonts w:eastAsia="Calibri"/>
                <w:color w:val="000000"/>
                <w:lang w:val="en-GB"/>
              </w:rPr>
              <w:t xml:space="preserve">of the same tariff components as </w:t>
            </w:r>
            <w:r w:rsidRPr="003625E3">
              <w:rPr>
                <w:rFonts w:eastAsia="Calibri"/>
                <w:strike/>
                <w:color w:val="FF0000"/>
                <w:lang w:val="en-GB"/>
              </w:rPr>
              <w:t xml:space="preserve">the corresponding </w:t>
            </w:r>
            <w:r w:rsidRPr="003625E3">
              <w:rPr>
                <w:rFonts w:eastAsia="Calibri"/>
                <w:strike/>
                <w:color w:val="FF0000"/>
                <w:u w:val="single"/>
                <w:lang w:val="en-GB"/>
              </w:rPr>
              <w:t xml:space="preserve">a </w:t>
            </w:r>
            <w:r w:rsidRPr="003625E3">
              <w:rPr>
                <w:rFonts w:eastAsia="Calibri"/>
                <w:color w:val="FF0000"/>
                <w:u w:val="single"/>
                <w:lang w:val="en-GB"/>
              </w:rPr>
              <w:t>DNO Party’s</w:t>
            </w:r>
            <w:r w:rsidRPr="003625E3">
              <w:rPr>
                <w:rFonts w:eastAsia="Calibri"/>
                <w:color w:val="FF0000"/>
                <w:lang w:val="en-GB"/>
              </w:rPr>
              <w:t xml:space="preserve"> </w:t>
            </w:r>
            <w:r w:rsidRPr="003625E3">
              <w:rPr>
                <w:rFonts w:eastAsia="Calibri"/>
                <w:color w:val="000000"/>
                <w:lang w:val="en-GB"/>
              </w:rPr>
              <w:t xml:space="preserve">all-the-way </w:t>
            </w:r>
            <w:r w:rsidRPr="003625E3">
              <w:rPr>
                <w:rFonts w:eastAsia="Calibri"/>
                <w:strike/>
                <w:color w:val="FF0000"/>
                <w:lang w:val="en-GB"/>
              </w:rPr>
              <w:t>end user</w:t>
            </w:r>
            <w:r w:rsidRPr="003625E3">
              <w:rPr>
                <w:rFonts w:eastAsia="Calibri"/>
                <w:color w:val="000000"/>
                <w:lang w:val="en-GB"/>
              </w:rPr>
              <w:t xml:space="preserve"> tariff</w:t>
            </w:r>
            <w:r w:rsidRPr="003625E3">
              <w:rPr>
                <w:rFonts w:eastAsia="Calibri"/>
                <w:color w:val="FF0000"/>
                <w:u w:val="single"/>
                <w:lang w:val="en-GB"/>
              </w:rPr>
              <w:t>s to equivalent end users</w:t>
            </w:r>
            <w:r w:rsidRPr="003625E3">
              <w:rPr>
                <w:rFonts w:eastAsia="Calibri"/>
                <w:color w:val="000000"/>
                <w:lang w:val="en-GB"/>
              </w:rPr>
              <w:t>, excluding reactive power charges (but prices for some tariff components may be calculated as zero).</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53</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The volume forecasts for portfolio tariffs are multiplied by the </w:t>
            </w:r>
            <w:r w:rsidRPr="003625E3">
              <w:rPr>
                <w:rFonts w:eastAsia="Calibri"/>
                <w:strike/>
                <w:color w:val="FF0000"/>
                <w:lang w:val="en-GB"/>
              </w:rPr>
              <w:t xml:space="preserve">LDNO </w:t>
            </w:r>
            <w:r w:rsidRPr="003625E3">
              <w:rPr>
                <w:rFonts w:eastAsia="Calibri"/>
                <w:color w:val="FF0000"/>
                <w:u w:val="single"/>
                <w:lang w:val="en-GB"/>
              </w:rPr>
              <w:t xml:space="preserve">QNO </w:t>
            </w:r>
            <w:r w:rsidRPr="003625E3">
              <w:rPr>
                <w:rFonts w:eastAsia="Calibri"/>
                <w:color w:val="000000"/>
                <w:lang w:val="en-GB"/>
              </w:rPr>
              <w:t>discount percentages determined in Step 4, and combined with the all-the-way volume forecasts for each end user type. These combined volume forecasts are used throughout Steps 2 and 3 of the methodology.</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95</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The final tariffs for demand (before rounding and application of </w:t>
            </w:r>
            <w:r w:rsidRPr="003625E3">
              <w:rPr>
                <w:rFonts w:eastAsia="Calibri"/>
                <w:strike/>
                <w:color w:val="FF0000"/>
                <w:lang w:val="en-GB"/>
              </w:rPr>
              <w:t>LDNO</w:t>
            </w:r>
            <w:r w:rsidRPr="003625E3">
              <w:rPr>
                <w:rFonts w:eastAsia="Calibri"/>
                <w:color w:val="FF0000"/>
                <w:lang w:val="en-GB"/>
              </w:rPr>
              <w:t xml:space="preserve"> </w:t>
            </w:r>
            <w:r w:rsidRPr="003625E3">
              <w:rPr>
                <w:rFonts w:eastAsia="Calibri"/>
                <w:color w:val="000000"/>
                <w:lang w:val="en-GB"/>
              </w:rPr>
              <w:t>discount</w:t>
            </w:r>
            <w:r w:rsidRPr="003625E3">
              <w:rPr>
                <w:rFonts w:eastAsia="Calibri"/>
                <w:strike/>
                <w:color w:val="FF0000"/>
                <w:lang w:val="en-GB"/>
              </w:rPr>
              <w:t>s</w:t>
            </w:r>
            <w:r w:rsidRPr="003625E3">
              <w:rPr>
                <w:rFonts w:eastAsia="Calibri"/>
                <w:color w:val="FF0000"/>
                <w:u w:val="single"/>
                <w:lang w:val="en-GB"/>
              </w:rPr>
              <w:t xml:space="preserve"> percentages for QNOs</w:t>
            </w:r>
            <w:r w:rsidRPr="003625E3">
              <w:rPr>
                <w:rFonts w:eastAsia="Calibri"/>
                <w:color w:val="000000"/>
                <w:lang w:val="en-GB"/>
              </w:rPr>
              <w:t>) are determined on the basis of an allocation with the single adder included in costs. Tariffs for generation do not have any revenue matching element.</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96</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Step 4 involves calculations based on price control and expenditure data which produce a series of discount percentages to be used to determine </w:t>
            </w:r>
            <w:r w:rsidRPr="003625E3">
              <w:rPr>
                <w:rFonts w:eastAsia="Calibri"/>
                <w:lang w:val="en-GB"/>
              </w:rPr>
              <w:t xml:space="preserve">portfolio </w:t>
            </w:r>
            <w:r w:rsidRPr="003625E3">
              <w:rPr>
                <w:rFonts w:eastAsia="Calibri"/>
                <w:color w:val="000000"/>
                <w:lang w:val="en-GB"/>
              </w:rPr>
              <w:t>tariffs</w:t>
            </w:r>
            <w:r w:rsidRPr="003625E3">
              <w:rPr>
                <w:rFonts w:eastAsia="Calibri"/>
                <w:color w:val="FF0000"/>
                <w:u w:val="single"/>
                <w:lang w:val="en-GB"/>
              </w:rPr>
              <w:t>.</w:t>
            </w:r>
            <w:r w:rsidRPr="003625E3">
              <w:rPr>
                <w:rFonts w:eastAsia="Calibri"/>
                <w:strike/>
                <w:color w:val="FF0000"/>
                <w:lang w:val="en-GB"/>
              </w:rPr>
              <w:t xml:space="preserve"> </w:t>
            </w:r>
            <w:proofErr w:type="gramStart"/>
            <w:r w:rsidRPr="003625E3">
              <w:rPr>
                <w:rFonts w:eastAsia="Calibri"/>
                <w:strike/>
                <w:color w:val="FF0000"/>
                <w:lang w:val="en-GB"/>
              </w:rPr>
              <w:t>for</w:t>
            </w:r>
            <w:proofErr w:type="gramEnd"/>
            <w:r w:rsidRPr="003625E3">
              <w:rPr>
                <w:rFonts w:eastAsia="Calibri"/>
                <w:color w:val="FF0000"/>
                <w:lang w:val="en-GB"/>
              </w:rPr>
              <w:t xml:space="preserve"> </w:t>
            </w:r>
            <w:r w:rsidRPr="003625E3">
              <w:rPr>
                <w:rFonts w:eastAsia="Calibri"/>
                <w:strike/>
                <w:color w:val="FF0000"/>
                <w:lang w:val="en-GB"/>
              </w:rPr>
              <w:t>LDNOs.</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98(c)</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Determination of the proportion of the LV mains deemed to be used by LV-connected </w:t>
            </w:r>
            <w:r w:rsidRPr="003625E3">
              <w:rPr>
                <w:rFonts w:eastAsia="Calibri"/>
                <w:strike/>
                <w:color w:val="FF0000"/>
                <w:lang w:val="en-GB"/>
              </w:rPr>
              <w:t>embedded</w:t>
            </w:r>
            <w:r w:rsidRPr="003625E3">
              <w:rPr>
                <w:rFonts w:eastAsia="Calibri"/>
                <w:color w:val="000000"/>
                <w:lang w:val="en-GB"/>
              </w:rPr>
              <w:t xml:space="preserve"> </w:t>
            </w:r>
            <w:r w:rsidRPr="003625E3">
              <w:rPr>
                <w:rFonts w:eastAsia="Calibri"/>
                <w:color w:val="FF0000"/>
                <w:u w:val="single"/>
                <w:lang w:val="en-GB"/>
              </w:rPr>
              <w:t>QNO</w:t>
            </w:r>
            <w:r w:rsidRPr="003625E3">
              <w:rPr>
                <w:rFonts w:eastAsia="Calibri"/>
                <w:color w:val="000000"/>
                <w:lang w:val="en-GB"/>
              </w:rPr>
              <w:t xml:space="preserve"> networks.</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98(d)</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Allocation of 100% of the LV services to LV-connected </w:t>
            </w:r>
            <w:r w:rsidRPr="003625E3">
              <w:rPr>
                <w:rFonts w:eastAsia="Calibri"/>
                <w:strike/>
                <w:color w:val="FF0000"/>
                <w:lang w:val="en-GB"/>
              </w:rPr>
              <w:t>embedded</w:t>
            </w:r>
            <w:r w:rsidRPr="003625E3">
              <w:rPr>
                <w:rFonts w:eastAsia="Calibri"/>
                <w:color w:val="000000"/>
                <w:lang w:val="en-GB"/>
              </w:rPr>
              <w:t xml:space="preserve"> </w:t>
            </w:r>
            <w:r w:rsidRPr="003625E3">
              <w:rPr>
                <w:rFonts w:eastAsia="Calibri"/>
                <w:color w:val="FF0000"/>
                <w:u w:val="single"/>
                <w:lang w:val="en-GB"/>
              </w:rPr>
              <w:t>QNO</w:t>
            </w:r>
            <w:r w:rsidRPr="003625E3">
              <w:rPr>
                <w:rFonts w:eastAsia="Calibri"/>
                <w:color w:val="000000"/>
                <w:lang w:val="en-GB"/>
              </w:rPr>
              <w:t xml:space="preserve"> networks (the “[LV services allocation]”).</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98(e)</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Determination of the proportion of the HV network deemed to be provided by HV-connected </w:t>
            </w:r>
            <w:r w:rsidRPr="003625E3">
              <w:rPr>
                <w:rFonts w:eastAsia="Calibri"/>
                <w:strike/>
                <w:color w:val="FF0000"/>
                <w:lang w:val="en-GB"/>
              </w:rPr>
              <w:t>embedded</w:t>
            </w:r>
            <w:r w:rsidRPr="003625E3">
              <w:rPr>
                <w:rFonts w:eastAsia="Calibri"/>
                <w:color w:val="000000"/>
                <w:lang w:val="en-GB"/>
              </w:rPr>
              <w:t xml:space="preserve"> </w:t>
            </w:r>
            <w:r w:rsidRPr="003625E3">
              <w:rPr>
                <w:rFonts w:eastAsia="Calibri"/>
                <w:color w:val="FF0000"/>
                <w:u w:val="single"/>
                <w:lang w:val="en-GB"/>
              </w:rPr>
              <w:t>QNO</w:t>
            </w:r>
            <w:r w:rsidRPr="003625E3">
              <w:rPr>
                <w:rFonts w:eastAsia="Calibri"/>
                <w:color w:val="000000"/>
                <w:lang w:val="en-GB"/>
              </w:rPr>
              <w:t xml:space="preserve"> networks with HV end users.</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114</w:t>
            </w:r>
          </w:p>
        </w:tc>
        <w:tc>
          <w:tcPr>
            <w:tcW w:w="8447" w:type="dxa"/>
          </w:tcPr>
          <w:p w:rsidR="003625E3" w:rsidRPr="003625E3" w:rsidRDefault="003625E3" w:rsidP="003625E3">
            <w:pPr>
              <w:keepNext/>
              <w:keepLines/>
              <w:outlineLvl w:val="6"/>
              <w:rPr>
                <w:iCs/>
                <w:szCs w:val="22"/>
                <w:lang w:val="en-GB"/>
              </w:rPr>
            </w:pPr>
            <w:r w:rsidRPr="003625E3">
              <w:rPr>
                <w:iCs/>
                <w:szCs w:val="22"/>
                <w:lang w:val="en-GB"/>
              </w:rPr>
              <w:t xml:space="preserve">The DNO Party determines the proportion of the LV mains which LV-connected </w:t>
            </w:r>
            <w:r w:rsidRPr="003625E3">
              <w:rPr>
                <w:iCs/>
                <w:strike/>
                <w:color w:val="FF0000"/>
                <w:szCs w:val="22"/>
                <w:lang w:val="en-GB"/>
              </w:rPr>
              <w:t>embedded</w:t>
            </w:r>
            <w:r w:rsidRPr="003625E3">
              <w:rPr>
                <w:iCs/>
                <w:szCs w:val="22"/>
                <w:lang w:val="en-GB"/>
              </w:rPr>
              <w:t xml:space="preserve"> </w:t>
            </w:r>
            <w:r w:rsidRPr="003625E3">
              <w:rPr>
                <w:iCs/>
                <w:color w:val="FF0000"/>
                <w:szCs w:val="22"/>
                <w:u w:val="single"/>
                <w:lang w:val="en-GB"/>
              </w:rPr>
              <w:t>QNO</w:t>
            </w:r>
            <w:r w:rsidRPr="003625E3">
              <w:rPr>
                <w:iCs/>
                <w:szCs w:val="22"/>
                <w:lang w:val="en-GB"/>
              </w:rPr>
              <w:t xml:space="preserve"> networks are deemed to use by:</w:t>
            </w:r>
          </w:p>
          <w:p w:rsidR="003625E3" w:rsidRPr="003625E3" w:rsidRDefault="003625E3" w:rsidP="003625E3">
            <w:pPr>
              <w:numPr>
                <w:ilvl w:val="0"/>
                <w:numId w:val="7"/>
              </w:numPr>
              <w:ind w:left="884" w:hanging="534"/>
              <w:rPr>
                <w:rFonts w:eastAsia="Calibri"/>
                <w:szCs w:val="22"/>
                <w:lang w:val="en-GB"/>
              </w:rPr>
            </w:pPr>
            <w:r w:rsidRPr="003625E3">
              <w:rPr>
                <w:rFonts w:eastAsia="Calibri"/>
                <w:szCs w:val="22"/>
                <w:lang w:val="en-GB"/>
              </w:rPr>
              <w:t xml:space="preserve">determining the total length of its LV mains used by LV-connected licensed </w:t>
            </w:r>
            <w:r w:rsidRPr="003625E3">
              <w:rPr>
                <w:rFonts w:eastAsia="Calibri"/>
                <w:strike/>
                <w:color w:val="FF0000"/>
                <w:szCs w:val="22"/>
                <w:lang w:val="en-GB"/>
              </w:rPr>
              <w:t>embedded</w:t>
            </w:r>
            <w:r w:rsidRPr="003625E3">
              <w:rPr>
                <w:rFonts w:eastAsia="Calibri"/>
                <w:szCs w:val="22"/>
                <w:lang w:val="en-GB"/>
              </w:rPr>
              <w:t xml:space="preserve"> </w:t>
            </w:r>
            <w:r w:rsidRPr="003625E3">
              <w:rPr>
                <w:rFonts w:eastAsia="Calibri"/>
                <w:color w:val="FF0000"/>
                <w:szCs w:val="22"/>
                <w:u w:val="single"/>
                <w:lang w:val="en-GB"/>
              </w:rPr>
              <w:t>QNO</w:t>
            </w:r>
            <w:r w:rsidRPr="003625E3">
              <w:rPr>
                <w:rFonts w:eastAsia="Calibri"/>
                <w:szCs w:val="22"/>
                <w:lang w:val="en-GB"/>
              </w:rPr>
              <w:t xml:space="preserve"> networks;</w:t>
            </w:r>
          </w:p>
          <w:p w:rsidR="003625E3" w:rsidRPr="003625E3" w:rsidRDefault="003625E3" w:rsidP="003625E3">
            <w:pPr>
              <w:ind w:left="884" w:hanging="534"/>
              <w:rPr>
                <w:rFonts w:eastAsia="Calibri"/>
                <w:szCs w:val="22"/>
                <w:lang w:val="en-GB"/>
              </w:rPr>
            </w:pPr>
            <w:r w:rsidRPr="003625E3">
              <w:rPr>
                <w:rFonts w:eastAsia="Calibri"/>
                <w:szCs w:val="22"/>
                <w:lang w:val="en-GB"/>
              </w:rPr>
              <w:t xml:space="preserve">dividing that total length by the number of end users on LV-connected licensed </w:t>
            </w:r>
            <w:r w:rsidRPr="003625E3">
              <w:rPr>
                <w:rFonts w:eastAsia="Calibri"/>
                <w:strike/>
                <w:color w:val="FF0000"/>
                <w:szCs w:val="22"/>
                <w:lang w:val="en-GB"/>
              </w:rPr>
              <w:t>embedded</w:t>
            </w:r>
            <w:r w:rsidRPr="003625E3">
              <w:rPr>
                <w:rFonts w:eastAsia="Calibri"/>
                <w:szCs w:val="22"/>
                <w:lang w:val="en-GB"/>
              </w:rPr>
              <w:t xml:space="preserve"> </w:t>
            </w:r>
            <w:r w:rsidRPr="003625E3">
              <w:rPr>
                <w:rFonts w:eastAsia="Calibri"/>
                <w:color w:val="FF0000"/>
                <w:szCs w:val="22"/>
                <w:u w:val="single"/>
                <w:lang w:val="en-GB"/>
              </w:rPr>
              <w:t>QNO</w:t>
            </w:r>
            <w:r w:rsidRPr="003625E3">
              <w:rPr>
                <w:rFonts w:eastAsia="Calibri"/>
                <w:szCs w:val="22"/>
                <w:lang w:val="en-GB"/>
              </w:rPr>
              <w:t xml:space="preserve"> networks; and</w:t>
            </w:r>
          </w:p>
          <w:p w:rsidR="003625E3" w:rsidRPr="003625E3" w:rsidRDefault="003625E3" w:rsidP="003625E3">
            <w:pPr>
              <w:autoSpaceDE w:val="0"/>
              <w:autoSpaceDN w:val="0"/>
              <w:adjustRightInd w:val="0"/>
              <w:rPr>
                <w:rFonts w:eastAsia="Calibri"/>
                <w:color w:val="000000"/>
                <w:lang w:val="en-GB"/>
              </w:rPr>
            </w:pP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116</w:t>
            </w:r>
          </w:p>
        </w:tc>
        <w:tc>
          <w:tcPr>
            <w:tcW w:w="8447" w:type="dxa"/>
          </w:tcPr>
          <w:p w:rsidR="003625E3" w:rsidRPr="003625E3" w:rsidRDefault="003625E3" w:rsidP="003625E3">
            <w:pPr>
              <w:outlineLvl w:val="6"/>
              <w:rPr>
                <w:iCs/>
                <w:szCs w:val="22"/>
                <w:lang w:val="en-GB"/>
              </w:rPr>
            </w:pPr>
            <w:bookmarkStart w:id="9" w:name="_Ref247705618"/>
            <w:r w:rsidRPr="003625E3">
              <w:rPr>
                <w:iCs/>
                <w:szCs w:val="22"/>
                <w:lang w:val="en-GB"/>
              </w:rPr>
              <w:t xml:space="preserve">The DNO Parties will procure that the Nominated Calculation Agent estimates the typical proportion of the HV network which is provided by the DNO Party in the case of HV loads supplied through an HV-connected </w:t>
            </w:r>
            <w:r w:rsidRPr="003625E3">
              <w:rPr>
                <w:iCs/>
                <w:strike/>
                <w:color w:val="FF0000"/>
                <w:szCs w:val="22"/>
                <w:lang w:val="en-GB"/>
              </w:rPr>
              <w:t>LDNO</w:t>
            </w:r>
            <w:r w:rsidRPr="003625E3">
              <w:rPr>
                <w:iCs/>
                <w:szCs w:val="22"/>
                <w:lang w:val="en-GB"/>
              </w:rPr>
              <w:t xml:space="preserve"> </w:t>
            </w:r>
            <w:r w:rsidRPr="003625E3">
              <w:rPr>
                <w:iCs/>
                <w:color w:val="FF0000"/>
                <w:szCs w:val="22"/>
                <w:u w:val="single"/>
                <w:lang w:val="en-GB"/>
              </w:rPr>
              <w:t>QNO</w:t>
            </w:r>
            <w:r w:rsidRPr="003625E3">
              <w:rPr>
                <w:iCs/>
                <w:szCs w:val="22"/>
                <w:lang w:val="en-GB"/>
              </w:rPr>
              <w:t>. This estimate will be based on sample data</w:t>
            </w:r>
            <w:bookmarkEnd w:id="9"/>
            <w:r w:rsidRPr="003625E3">
              <w:rPr>
                <w:iCs/>
                <w:szCs w:val="22"/>
                <w:lang w:val="en-GB"/>
              </w:rPr>
              <w:t>, and the average used will be the same for all DNO Parties.</w:t>
            </w:r>
          </w:p>
          <w:p w:rsidR="003625E3" w:rsidRPr="003625E3" w:rsidRDefault="003625E3" w:rsidP="003625E3">
            <w:pPr>
              <w:rPr>
                <w:rFonts w:ascii="Tahoma" w:eastAsia="Calibri" w:hAnsi="Tahoma"/>
                <w:sz w:val="22"/>
                <w:szCs w:val="22"/>
                <w:lang w:val="en-GB"/>
              </w:rPr>
            </w:pPr>
          </w:p>
          <w:p w:rsidR="003625E3" w:rsidRPr="003625E3" w:rsidRDefault="003625E3" w:rsidP="003625E3">
            <w:pPr>
              <w:rPr>
                <w:rFonts w:ascii="Tahoma" w:eastAsia="Calibri" w:hAnsi="Tahoma"/>
                <w:sz w:val="22"/>
                <w:szCs w:val="22"/>
                <w:lang w:val="en-GB"/>
              </w:rPr>
            </w:pPr>
          </w:p>
          <w:p w:rsidR="003625E3" w:rsidRPr="003625E3" w:rsidRDefault="003625E3" w:rsidP="003625E3">
            <w:pPr>
              <w:rPr>
                <w:rFonts w:ascii="Tahoma" w:eastAsia="Calibri" w:hAnsi="Tahoma"/>
                <w:sz w:val="22"/>
                <w:szCs w:val="22"/>
                <w:lang w:val="en-GB"/>
              </w:rPr>
            </w:pPr>
          </w:p>
          <w:p w:rsidR="003625E3" w:rsidRPr="003625E3" w:rsidRDefault="003625E3" w:rsidP="003625E3">
            <w:pPr>
              <w:autoSpaceDE w:val="0"/>
              <w:autoSpaceDN w:val="0"/>
              <w:adjustRightInd w:val="0"/>
              <w:rPr>
                <w:rFonts w:eastAsia="Calibri"/>
                <w:color w:val="000000"/>
                <w:lang w:val="en-GB"/>
              </w:rPr>
            </w:pP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117</w:t>
            </w:r>
          </w:p>
        </w:tc>
        <w:tc>
          <w:tcPr>
            <w:tcW w:w="8447" w:type="dxa"/>
          </w:tcPr>
          <w:p w:rsidR="003625E3" w:rsidRPr="003625E3" w:rsidRDefault="003625E3" w:rsidP="003625E3">
            <w:pPr>
              <w:outlineLvl w:val="6"/>
              <w:rPr>
                <w:iCs/>
                <w:szCs w:val="22"/>
                <w:lang w:val="en-GB"/>
              </w:rPr>
            </w:pPr>
          </w:p>
          <w:p w:rsidR="003625E3" w:rsidRPr="003625E3" w:rsidRDefault="003625E3" w:rsidP="003625E3">
            <w:pPr>
              <w:rPr>
                <w:rFonts w:ascii="Tahoma" w:eastAsia="Calibri" w:hAnsi="Tahoma"/>
                <w:sz w:val="22"/>
                <w:szCs w:val="22"/>
                <w:lang w:val="en-GB"/>
              </w:rPr>
            </w:pPr>
            <w:r w:rsidRPr="003625E3">
              <w:rPr>
                <w:rFonts w:ascii="Tahoma" w:eastAsia="Calibri" w:hAnsi="Tahoma"/>
                <w:noProof/>
                <w:sz w:val="22"/>
                <w:szCs w:val="22"/>
                <w:lang w:val="en-GB" w:eastAsia="en-GB"/>
              </w:rPr>
              <w:drawing>
                <wp:inline distT="0" distB="0" distL="0" distR="0" wp14:anchorId="0899EA4B" wp14:editId="13BDFA5E">
                  <wp:extent cx="4977202" cy="3448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95331" cy="346061"/>
                          </a:xfrm>
                          <a:prstGeom prst="rect">
                            <a:avLst/>
                          </a:prstGeom>
                          <a:noFill/>
                          <a:ln>
                            <a:noFill/>
                          </a:ln>
                        </pic:spPr>
                      </pic:pic>
                    </a:graphicData>
                  </a:graphic>
                </wp:inline>
              </w:drawing>
            </w:r>
          </w:p>
          <w:p w:rsidR="003625E3" w:rsidRPr="003625E3" w:rsidRDefault="003625E3" w:rsidP="003625E3">
            <w:pPr>
              <w:rPr>
                <w:rFonts w:ascii="Tahoma" w:eastAsia="Calibri" w:hAnsi="Tahoma"/>
                <w:sz w:val="22"/>
                <w:szCs w:val="22"/>
                <w:lang w:val="en-GB"/>
              </w:rPr>
            </w:pPr>
          </w:p>
          <w:p w:rsidR="003625E3" w:rsidRPr="003625E3" w:rsidRDefault="003625E3" w:rsidP="003625E3">
            <w:pPr>
              <w:rPr>
                <w:rFonts w:ascii="Tahoma" w:eastAsia="Calibri" w:hAnsi="Tahoma"/>
                <w:sz w:val="22"/>
                <w:szCs w:val="22"/>
                <w:lang w:val="en-GB"/>
              </w:rPr>
            </w:pP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119</w:t>
            </w:r>
          </w:p>
        </w:tc>
        <w:tc>
          <w:tcPr>
            <w:tcW w:w="8447" w:type="dxa"/>
          </w:tcPr>
          <w:p w:rsidR="003625E3" w:rsidRPr="003625E3" w:rsidRDefault="003625E3" w:rsidP="003625E3">
            <w:pPr>
              <w:keepNext/>
              <w:keepLines/>
              <w:spacing w:line="360" w:lineRule="auto"/>
              <w:outlineLvl w:val="6"/>
              <w:rPr>
                <w:iCs/>
                <w:lang w:val="en-GB"/>
              </w:rPr>
            </w:pPr>
            <w:r w:rsidRPr="003625E3">
              <w:rPr>
                <w:iCs/>
                <w:lang w:val="en-GB"/>
              </w:rPr>
              <w:t xml:space="preserve">For </w:t>
            </w:r>
            <w:r w:rsidRPr="003625E3">
              <w:rPr>
                <w:iCs/>
                <w:strike/>
                <w:color w:val="FF0000"/>
                <w:lang w:val="en-GB"/>
              </w:rPr>
              <w:t>embedded</w:t>
            </w:r>
            <w:r w:rsidRPr="003625E3">
              <w:rPr>
                <w:iCs/>
                <w:color w:val="FF0000"/>
                <w:lang w:val="en-GB"/>
              </w:rPr>
              <w:t xml:space="preserve"> </w:t>
            </w:r>
            <w:r w:rsidRPr="003625E3">
              <w:rPr>
                <w:iCs/>
                <w:color w:val="FF0000"/>
                <w:u w:val="single"/>
                <w:lang w:val="en-GB"/>
              </w:rPr>
              <w:t>QNO</w:t>
            </w:r>
            <w:r w:rsidRPr="003625E3">
              <w:rPr>
                <w:iCs/>
                <w:color w:val="FF0000"/>
                <w:lang w:val="en-GB"/>
              </w:rPr>
              <w:t xml:space="preserve"> </w:t>
            </w:r>
            <w:r w:rsidRPr="003625E3">
              <w:rPr>
                <w:iCs/>
                <w:lang w:val="en-GB"/>
              </w:rPr>
              <w:t>networks with an LV boundary, the discount is equal to:</w:t>
            </w:r>
          </w:p>
          <w:p w:rsidR="003625E3" w:rsidRPr="003625E3" w:rsidRDefault="003625E3" w:rsidP="003625E3">
            <w:pPr>
              <w:ind w:left="695"/>
              <w:rPr>
                <w:rFonts w:eastAsia="Calibri"/>
                <w:lang w:val="en-GB"/>
              </w:rPr>
            </w:pPr>
            <w:r w:rsidRPr="003625E3">
              <w:rPr>
                <w:rFonts w:eastAsia="Calibri"/>
                <w:lang w:val="en-GB"/>
              </w:rPr>
              <w:lastRenderedPageBreak/>
              <w:t>[LV: LV discount] = [LV services allocation] + ([LV mains allocation]*(1 – [LV mains split]*[LV mains direct proportion])).</w:t>
            </w:r>
          </w:p>
          <w:p w:rsidR="003625E3" w:rsidRPr="003625E3" w:rsidRDefault="003625E3" w:rsidP="003625E3">
            <w:pPr>
              <w:outlineLvl w:val="6"/>
              <w:rPr>
                <w:iCs/>
                <w:szCs w:val="22"/>
                <w:lang w:val="en-GB"/>
              </w:rPr>
            </w:pP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lastRenderedPageBreak/>
              <w:t>120</w:t>
            </w:r>
          </w:p>
        </w:tc>
        <w:tc>
          <w:tcPr>
            <w:tcW w:w="8447" w:type="dxa"/>
          </w:tcPr>
          <w:p w:rsidR="003625E3" w:rsidRPr="003625E3" w:rsidRDefault="003625E3" w:rsidP="003625E3">
            <w:pPr>
              <w:keepNext/>
              <w:keepLines/>
              <w:outlineLvl w:val="6"/>
              <w:rPr>
                <w:iCs/>
                <w:szCs w:val="22"/>
                <w:lang w:val="en-GB"/>
              </w:rPr>
            </w:pPr>
            <w:r w:rsidRPr="003625E3">
              <w:rPr>
                <w:iCs/>
                <w:szCs w:val="22"/>
                <w:lang w:val="en-GB"/>
              </w:rPr>
              <w:t xml:space="preserve">For </w:t>
            </w:r>
            <w:r w:rsidRPr="003625E3">
              <w:rPr>
                <w:iCs/>
                <w:strike/>
                <w:color w:val="FF0000"/>
                <w:lang w:val="en-GB"/>
              </w:rPr>
              <w:t>embedded</w:t>
            </w:r>
            <w:r w:rsidRPr="003625E3">
              <w:rPr>
                <w:iCs/>
                <w:color w:val="FF0000"/>
                <w:lang w:val="en-GB"/>
              </w:rPr>
              <w:t xml:space="preserve"> </w:t>
            </w:r>
            <w:r w:rsidRPr="003625E3">
              <w:rPr>
                <w:iCs/>
                <w:color w:val="FF0000"/>
                <w:u w:val="single"/>
                <w:lang w:val="en-GB"/>
              </w:rPr>
              <w:t>QNO</w:t>
            </w:r>
            <w:r w:rsidRPr="003625E3">
              <w:rPr>
                <w:iCs/>
                <w:color w:val="FF0000"/>
                <w:lang w:val="en-GB"/>
              </w:rPr>
              <w:t xml:space="preserve"> </w:t>
            </w:r>
            <w:r w:rsidRPr="003625E3">
              <w:rPr>
                <w:iCs/>
                <w:szCs w:val="22"/>
                <w:lang w:val="en-GB"/>
              </w:rPr>
              <w:t>networks with an HV boundary, three percentage discount figures are used.</w:t>
            </w:r>
          </w:p>
          <w:p w:rsidR="003625E3" w:rsidRPr="003625E3" w:rsidRDefault="003625E3" w:rsidP="003625E3">
            <w:pPr>
              <w:outlineLvl w:val="6"/>
              <w:rPr>
                <w:iCs/>
                <w:szCs w:val="22"/>
                <w:lang w:val="en-GB"/>
              </w:rPr>
            </w:pP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124</w:t>
            </w:r>
          </w:p>
        </w:tc>
        <w:tc>
          <w:tcPr>
            <w:tcW w:w="8447" w:type="dxa"/>
          </w:tcPr>
          <w:p w:rsidR="003625E3" w:rsidRPr="003625E3" w:rsidRDefault="003625E3" w:rsidP="003625E3">
            <w:pPr>
              <w:keepNext/>
              <w:keepLines/>
              <w:outlineLvl w:val="6"/>
              <w:rPr>
                <w:iCs/>
                <w:szCs w:val="22"/>
                <w:lang w:val="en-GB"/>
              </w:rPr>
            </w:pPr>
            <w:r w:rsidRPr="003625E3">
              <w:rPr>
                <w:iCs/>
                <w:szCs w:val="22"/>
                <w:lang w:val="en-GB"/>
              </w:rPr>
              <w:t xml:space="preserve">For demand users, the discount percentages are applied to all tariff components in all-the-way tariffs in order to determine </w:t>
            </w:r>
            <w:r w:rsidRPr="003625E3">
              <w:rPr>
                <w:iCs/>
                <w:strike/>
                <w:color w:val="FF0000"/>
                <w:lang w:val="en-GB"/>
              </w:rPr>
              <w:t>embedded</w:t>
            </w:r>
            <w:r w:rsidRPr="003625E3">
              <w:rPr>
                <w:iCs/>
                <w:color w:val="FF0000"/>
                <w:lang w:val="en-GB"/>
              </w:rPr>
              <w:t xml:space="preserve"> </w:t>
            </w:r>
            <w:r w:rsidRPr="003625E3">
              <w:rPr>
                <w:iCs/>
                <w:color w:val="FF0000"/>
                <w:u w:val="single"/>
                <w:lang w:val="en-GB"/>
              </w:rPr>
              <w:t>QNO</w:t>
            </w:r>
            <w:r w:rsidRPr="003625E3">
              <w:rPr>
                <w:iCs/>
                <w:color w:val="FF0000"/>
                <w:lang w:val="en-GB"/>
              </w:rPr>
              <w:t xml:space="preserve"> </w:t>
            </w:r>
            <w:r w:rsidRPr="003625E3">
              <w:rPr>
                <w:iCs/>
                <w:szCs w:val="22"/>
                <w:lang w:val="en-GB"/>
              </w:rPr>
              <w:t>network portfolio tariffs</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125</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For generation users, the unit rate element (p/kWh) is not discounted, reflecting the modelling assumption that generation benefits are seen at the voltage level above the Exit Point, and therefore the </w:t>
            </w:r>
            <w:r w:rsidRPr="003625E3">
              <w:rPr>
                <w:rFonts w:eastAsia="Calibri"/>
                <w:strike/>
                <w:color w:val="FF0000"/>
                <w:lang w:val="en-GB"/>
              </w:rPr>
              <w:t>embedded</w:t>
            </w:r>
            <w:r w:rsidRPr="003625E3">
              <w:rPr>
                <w:rFonts w:eastAsia="Calibri"/>
                <w:color w:val="FF0000"/>
                <w:lang w:val="en-GB"/>
              </w:rPr>
              <w:t xml:space="preserve"> </w:t>
            </w:r>
            <w:r w:rsidRPr="003625E3">
              <w:rPr>
                <w:rFonts w:eastAsia="Calibri"/>
                <w:strike/>
                <w:color w:val="FF0000"/>
                <w:lang w:val="en-GB"/>
              </w:rPr>
              <w:t>LDNO</w:t>
            </w:r>
            <w:r w:rsidRPr="003625E3">
              <w:rPr>
                <w:rFonts w:eastAsia="Calibri"/>
                <w:color w:val="000000"/>
                <w:lang w:val="en-GB"/>
              </w:rPr>
              <w:t xml:space="preserve"> </w:t>
            </w:r>
            <w:r w:rsidRPr="003625E3">
              <w:rPr>
                <w:rFonts w:eastAsia="Calibri"/>
                <w:color w:val="FF0000"/>
                <w:u w:val="single"/>
                <w:lang w:val="en-GB"/>
              </w:rPr>
              <w:t>QNO</w:t>
            </w:r>
            <w:r w:rsidRPr="003625E3">
              <w:rPr>
                <w:rFonts w:eastAsia="Calibri"/>
                <w:color w:val="FF0000"/>
                <w:lang w:val="en-GB"/>
              </w:rPr>
              <w:t xml:space="preserve"> </w:t>
            </w:r>
            <w:r w:rsidRPr="003625E3">
              <w:rPr>
                <w:rFonts w:eastAsia="Calibri"/>
                <w:color w:val="000000"/>
                <w:lang w:val="en-GB"/>
              </w:rPr>
              <w:t xml:space="preserve">simply “passes on” the benefits seen at the DNO Party level. The fixed charge element (p/day) is discounted at 100 per cent, as this tariff component in the all-the-way tariff recovers costs associated with the allocation of other expenditure to service assets, which are not provided by the DNO Party. </w:t>
            </w:r>
          </w:p>
        </w:tc>
      </w:tr>
      <w:tr w:rsidR="003625E3" w:rsidRPr="003625E3" w:rsidTr="003625E3">
        <w:tc>
          <w:tcPr>
            <w:tcW w:w="1323" w:type="dxa"/>
          </w:tcPr>
          <w:p w:rsidR="003625E3" w:rsidRPr="003625E3" w:rsidRDefault="003625E3" w:rsidP="003625E3">
            <w:pPr>
              <w:autoSpaceDE w:val="0"/>
              <w:autoSpaceDN w:val="0"/>
              <w:adjustRightInd w:val="0"/>
              <w:spacing w:before="120"/>
              <w:jc w:val="center"/>
              <w:rPr>
                <w:rFonts w:eastAsia="Calibri"/>
                <w:b/>
                <w:color w:val="000000"/>
                <w:lang w:val="en-GB"/>
              </w:rPr>
            </w:pPr>
            <w:r w:rsidRPr="003625E3">
              <w:rPr>
                <w:rFonts w:eastAsia="Calibri"/>
                <w:b/>
                <w:color w:val="000000"/>
                <w:lang w:val="en-GB"/>
              </w:rPr>
              <w:t>127</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This part details the common tariff structure and associated tariff elements for Non-Half Hourly (NHH), Half-Hourly (HH) site-specific and HH aggregated metered supplies for demand and generation, for unmetered supplies and for charges </w:t>
            </w:r>
            <w:r w:rsidRPr="003625E3">
              <w:rPr>
                <w:rFonts w:eastAsia="Calibri"/>
                <w:lang w:val="en-GB"/>
              </w:rPr>
              <w:t xml:space="preserve">to </w:t>
            </w:r>
            <w:r w:rsidRPr="003625E3">
              <w:rPr>
                <w:rFonts w:eastAsia="Calibri"/>
                <w:strike/>
                <w:color w:val="FF0000"/>
                <w:lang w:val="en-GB"/>
              </w:rPr>
              <w:t>LDNOs</w:t>
            </w:r>
            <w:r w:rsidRPr="003625E3">
              <w:rPr>
                <w:rFonts w:eastAsia="Calibri"/>
                <w:color w:val="000000"/>
                <w:lang w:val="en-GB"/>
              </w:rPr>
              <w:t xml:space="preserve"> </w:t>
            </w:r>
            <w:r w:rsidRPr="003625E3">
              <w:rPr>
                <w:rFonts w:eastAsia="Calibri"/>
                <w:color w:val="FF0000"/>
                <w:u w:val="single"/>
                <w:lang w:val="en-GB"/>
              </w:rPr>
              <w:t>QNOs</w:t>
            </w:r>
            <w:r w:rsidRPr="003625E3">
              <w:rPr>
                <w:rFonts w:eastAsia="Calibri"/>
                <w:color w:val="000000"/>
                <w:lang w:val="en-GB"/>
              </w:rPr>
              <w:t xml:space="preserve">. </w:t>
            </w:r>
          </w:p>
        </w:tc>
      </w:tr>
      <w:tr w:rsidR="003625E3" w:rsidRPr="003625E3" w:rsidTr="003625E3">
        <w:tc>
          <w:tcPr>
            <w:tcW w:w="1323" w:type="dxa"/>
          </w:tcPr>
          <w:p w:rsidR="003625E3" w:rsidRPr="003625E3" w:rsidRDefault="003625E3" w:rsidP="003625E3">
            <w:pPr>
              <w:autoSpaceDE w:val="0"/>
              <w:autoSpaceDN w:val="0"/>
              <w:adjustRightInd w:val="0"/>
              <w:spacing w:before="120" w:after="120"/>
              <w:jc w:val="center"/>
              <w:rPr>
                <w:rFonts w:eastAsia="Calibri"/>
                <w:b/>
                <w:color w:val="000000"/>
                <w:lang w:val="en-GB"/>
              </w:rPr>
            </w:pPr>
          </w:p>
          <w:p w:rsidR="003625E3" w:rsidRPr="003625E3" w:rsidRDefault="003625E3" w:rsidP="003625E3">
            <w:pPr>
              <w:autoSpaceDE w:val="0"/>
              <w:autoSpaceDN w:val="0"/>
              <w:adjustRightInd w:val="0"/>
              <w:spacing w:before="120" w:after="120"/>
              <w:jc w:val="center"/>
              <w:rPr>
                <w:rFonts w:eastAsia="Calibri"/>
                <w:b/>
                <w:color w:val="000000"/>
                <w:lang w:val="en-GB"/>
              </w:rPr>
            </w:pPr>
            <w:r w:rsidRPr="003625E3">
              <w:rPr>
                <w:rFonts w:eastAsia="Calibri"/>
                <w:b/>
                <w:color w:val="000000"/>
                <w:lang w:val="en-GB"/>
              </w:rPr>
              <w:t>147</w:t>
            </w:r>
          </w:p>
        </w:tc>
        <w:tc>
          <w:tcPr>
            <w:tcW w:w="8447" w:type="dxa"/>
          </w:tcPr>
          <w:p w:rsidR="003625E3" w:rsidRPr="003625E3" w:rsidRDefault="003625E3" w:rsidP="003625E3">
            <w:pPr>
              <w:autoSpaceDE w:val="0"/>
              <w:autoSpaceDN w:val="0"/>
              <w:adjustRightInd w:val="0"/>
              <w:spacing w:before="120" w:after="120"/>
              <w:rPr>
                <w:rFonts w:eastAsia="Calibri"/>
                <w:b/>
                <w:color w:val="000000"/>
                <w:lang w:val="en-GB"/>
              </w:rPr>
            </w:pPr>
            <w:bookmarkStart w:id="10" w:name="_Toc248056231"/>
            <w:r w:rsidRPr="003625E3">
              <w:rPr>
                <w:rFonts w:eastAsia="Calibri"/>
                <w:b/>
                <w:color w:val="000000"/>
                <w:lang w:val="en-GB"/>
              </w:rPr>
              <w:t xml:space="preserve">Tariff structures for </w:t>
            </w:r>
            <w:r w:rsidRPr="003625E3">
              <w:rPr>
                <w:rFonts w:eastAsia="Calibri"/>
                <w:b/>
                <w:strike/>
                <w:color w:val="FF0000"/>
                <w:lang w:val="en-GB"/>
              </w:rPr>
              <w:t>LDNOs</w:t>
            </w:r>
            <w:bookmarkEnd w:id="10"/>
            <w:r w:rsidRPr="003625E3">
              <w:rPr>
                <w:rFonts w:eastAsia="Calibri"/>
                <w:b/>
                <w:strike/>
                <w:color w:val="FF0000"/>
                <w:lang w:val="en-GB"/>
              </w:rPr>
              <w:t xml:space="preserve"> </w:t>
            </w:r>
            <w:r w:rsidRPr="003625E3">
              <w:rPr>
                <w:rFonts w:eastAsia="Calibri"/>
                <w:b/>
                <w:color w:val="FF0000"/>
                <w:u w:val="single"/>
                <w:lang w:val="en-GB"/>
              </w:rPr>
              <w:t>QNOs</w:t>
            </w:r>
          </w:p>
          <w:p w:rsidR="003625E3" w:rsidRPr="003625E3" w:rsidRDefault="003625E3" w:rsidP="003625E3">
            <w:pPr>
              <w:autoSpaceDE w:val="0"/>
              <w:autoSpaceDN w:val="0"/>
              <w:adjustRightInd w:val="0"/>
              <w:spacing w:before="120" w:after="120"/>
              <w:rPr>
                <w:rFonts w:eastAsia="Calibri"/>
                <w:color w:val="FF0000"/>
                <w:u w:val="single"/>
                <w:lang w:val="en-GB"/>
              </w:rPr>
            </w:pPr>
            <w:r w:rsidRPr="003625E3">
              <w:rPr>
                <w:rFonts w:eastAsia="Calibri"/>
                <w:color w:val="000000"/>
                <w:lang w:val="en-GB"/>
              </w:rPr>
              <w:t xml:space="preserve">The tariff structure for </w:t>
            </w:r>
            <w:r w:rsidRPr="003625E3">
              <w:rPr>
                <w:rFonts w:eastAsia="Calibri"/>
                <w:strike/>
                <w:color w:val="FF0000"/>
                <w:lang w:val="en-GB"/>
              </w:rPr>
              <w:t>LDNOs</w:t>
            </w:r>
            <w:r w:rsidRPr="003625E3">
              <w:rPr>
                <w:rFonts w:eastAsia="Calibri"/>
                <w:color w:val="FF0000"/>
                <w:lang w:val="en-GB"/>
              </w:rPr>
              <w:t xml:space="preserve"> </w:t>
            </w:r>
            <w:r w:rsidRPr="003625E3">
              <w:rPr>
                <w:rFonts w:eastAsia="Calibri"/>
                <w:color w:val="FF0000"/>
                <w:u w:val="single"/>
                <w:lang w:val="en-GB"/>
              </w:rPr>
              <w:t>QNOs</w:t>
            </w:r>
            <w:r w:rsidRPr="003625E3">
              <w:rPr>
                <w:rFonts w:eastAsia="Calibri"/>
                <w:color w:val="FF0000"/>
                <w:lang w:val="en-GB"/>
              </w:rPr>
              <w:t xml:space="preserve"> </w:t>
            </w:r>
            <w:r w:rsidRPr="003625E3">
              <w:rPr>
                <w:rFonts w:eastAsia="Calibri"/>
                <w:color w:val="000000"/>
                <w:lang w:val="en-GB"/>
              </w:rPr>
              <w:t xml:space="preserve">will </w:t>
            </w:r>
            <w:r w:rsidRPr="003625E3">
              <w:rPr>
                <w:rFonts w:eastAsia="Calibri"/>
                <w:strike/>
                <w:color w:val="FF0000"/>
                <w:lang w:val="en-GB"/>
              </w:rPr>
              <w:t>mirror</w:t>
            </w:r>
            <w:r w:rsidRPr="003625E3">
              <w:rPr>
                <w:rFonts w:eastAsia="Calibri"/>
                <w:color w:val="FF0000"/>
                <w:lang w:val="en-GB"/>
              </w:rPr>
              <w:t xml:space="preserve"> </w:t>
            </w:r>
            <w:r w:rsidRPr="003625E3">
              <w:rPr>
                <w:rFonts w:eastAsia="Calibri"/>
                <w:color w:val="FF0000"/>
                <w:u w:val="single"/>
                <w:lang w:val="en-GB"/>
              </w:rPr>
              <w:t>replicate</w:t>
            </w:r>
            <w:r w:rsidRPr="003625E3">
              <w:rPr>
                <w:rFonts w:eastAsia="Calibri"/>
                <w:color w:val="FF0000"/>
                <w:lang w:val="en-GB"/>
              </w:rPr>
              <w:t xml:space="preserve"> </w:t>
            </w:r>
            <w:r w:rsidRPr="003625E3">
              <w:rPr>
                <w:rFonts w:eastAsia="Calibri"/>
                <w:color w:val="000000"/>
                <w:lang w:val="en-GB"/>
              </w:rPr>
              <w:t xml:space="preserve">the structure </w:t>
            </w:r>
            <w:r w:rsidRPr="003625E3">
              <w:rPr>
                <w:rFonts w:eastAsia="Calibri"/>
                <w:strike/>
                <w:color w:val="FF0000"/>
                <w:lang w:val="en-GB"/>
              </w:rPr>
              <w:t xml:space="preserve">of </w:t>
            </w:r>
            <w:proofErr w:type="gramStart"/>
            <w:r w:rsidRPr="003625E3">
              <w:rPr>
                <w:rFonts w:eastAsia="Calibri"/>
                <w:strike/>
                <w:color w:val="FF0000"/>
                <w:lang w:val="en-GB"/>
              </w:rPr>
              <w:t>the</w:t>
            </w:r>
            <w:r w:rsidRPr="003625E3">
              <w:rPr>
                <w:rFonts w:eastAsia="Calibri"/>
                <w:color w:val="FF0000"/>
                <w:lang w:val="en-GB"/>
              </w:rPr>
              <w:t xml:space="preserve"> </w:t>
            </w:r>
            <w:r w:rsidRPr="003625E3">
              <w:rPr>
                <w:rFonts w:eastAsia="Calibri"/>
                <w:color w:val="FF0000"/>
                <w:u w:val="single"/>
                <w:lang w:val="en-GB"/>
              </w:rPr>
              <w:t>that</w:t>
            </w:r>
            <w:proofErr w:type="gramEnd"/>
            <w:r w:rsidRPr="003625E3">
              <w:rPr>
                <w:rFonts w:eastAsia="Calibri"/>
                <w:color w:val="FF0000"/>
                <w:u w:val="single"/>
                <w:lang w:val="en-GB"/>
              </w:rPr>
              <w:t xml:space="preserve"> the DNO Party uses in setting its</w:t>
            </w:r>
            <w:r w:rsidRPr="003625E3">
              <w:rPr>
                <w:rFonts w:eastAsia="Calibri"/>
                <w:color w:val="FF0000"/>
                <w:lang w:val="en-GB"/>
              </w:rPr>
              <w:t xml:space="preserve"> </w:t>
            </w:r>
            <w:r w:rsidRPr="003625E3">
              <w:rPr>
                <w:rFonts w:eastAsia="Calibri"/>
                <w:color w:val="000000"/>
                <w:lang w:val="en-GB"/>
              </w:rPr>
              <w:t>all-the-way-tariff</w:t>
            </w:r>
            <w:r w:rsidRPr="003625E3">
              <w:rPr>
                <w:rFonts w:eastAsia="Calibri"/>
                <w:color w:val="FF0000"/>
                <w:u w:val="single"/>
                <w:lang w:val="en-GB"/>
              </w:rPr>
              <w:t>s to its equivalent end users.</w:t>
            </w:r>
          </w:p>
          <w:p w:rsidR="003625E3" w:rsidRPr="003625E3" w:rsidRDefault="003625E3" w:rsidP="003625E3">
            <w:pPr>
              <w:autoSpaceDE w:val="0"/>
              <w:autoSpaceDN w:val="0"/>
              <w:adjustRightInd w:val="0"/>
              <w:spacing w:before="120" w:after="120"/>
              <w:rPr>
                <w:rFonts w:eastAsia="Calibri"/>
                <w:strike/>
                <w:color w:val="FF0000"/>
                <w:lang w:val="en-GB"/>
              </w:rPr>
            </w:pPr>
            <w:r w:rsidRPr="003625E3">
              <w:rPr>
                <w:rFonts w:eastAsia="Calibri"/>
                <w:strike/>
                <w:color w:val="FF0000"/>
                <w:lang w:val="en-GB"/>
              </w:rPr>
              <w:t xml:space="preserve">, and is </w:t>
            </w:r>
            <w:proofErr w:type="spellStart"/>
            <w:r w:rsidRPr="003625E3">
              <w:rPr>
                <w:rFonts w:eastAsia="Calibri"/>
                <w:strike/>
                <w:color w:val="FF0000"/>
                <w:lang w:val="en-GB"/>
              </w:rPr>
              <w:t>dependant</w:t>
            </w:r>
            <w:proofErr w:type="spellEnd"/>
            <w:r w:rsidRPr="003625E3">
              <w:rPr>
                <w:rFonts w:eastAsia="Calibri"/>
                <w:strike/>
                <w:color w:val="FF0000"/>
                <w:lang w:val="en-GB"/>
              </w:rPr>
              <w:t xml:space="preserve"> on the voltage of connection either LV or HV. The same tariff elements will apply. </w:t>
            </w:r>
          </w:p>
          <w:p w:rsidR="003625E3" w:rsidRPr="003625E3" w:rsidRDefault="003625E3" w:rsidP="003625E3">
            <w:pPr>
              <w:autoSpaceDE w:val="0"/>
              <w:autoSpaceDN w:val="0"/>
              <w:adjustRightInd w:val="0"/>
              <w:spacing w:before="120"/>
              <w:rPr>
                <w:rFonts w:eastAsia="Calibri"/>
                <w:color w:val="000000"/>
                <w:lang w:val="en-GB"/>
              </w:rPr>
            </w:pPr>
          </w:p>
        </w:tc>
      </w:tr>
      <w:tr w:rsidR="003625E3" w:rsidRPr="003625E3" w:rsidTr="003625E3">
        <w:tc>
          <w:tcPr>
            <w:tcW w:w="1323" w:type="dxa"/>
          </w:tcPr>
          <w:p w:rsidR="003625E3" w:rsidRPr="003625E3" w:rsidRDefault="003625E3" w:rsidP="003625E3">
            <w:pPr>
              <w:autoSpaceDE w:val="0"/>
              <w:autoSpaceDN w:val="0"/>
              <w:adjustRightInd w:val="0"/>
              <w:spacing w:before="120" w:after="120"/>
              <w:jc w:val="center"/>
              <w:rPr>
                <w:rFonts w:eastAsia="Calibri"/>
                <w:b/>
                <w:color w:val="000000"/>
                <w:lang w:val="en-GB"/>
              </w:rPr>
            </w:pPr>
            <w:r w:rsidRPr="003625E3">
              <w:rPr>
                <w:rFonts w:eastAsia="Calibri"/>
                <w:b/>
                <w:color w:val="000000"/>
                <w:lang w:val="en-GB"/>
              </w:rPr>
              <w:t>Table 8 heading</w:t>
            </w:r>
          </w:p>
        </w:tc>
        <w:tc>
          <w:tcPr>
            <w:tcW w:w="8447" w:type="dxa"/>
          </w:tcPr>
          <w:p w:rsidR="003625E3" w:rsidRPr="003625E3" w:rsidRDefault="003625E3" w:rsidP="003625E3">
            <w:pPr>
              <w:autoSpaceDE w:val="0"/>
              <w:autoSpaceDN w:val="0"/>
              <w:adjustRightInd w:val="0"/>
              <w:spacing w:before="120"/>
              <w:rPr>
                <w:rFonts w:eastAsia="Calibri"/>
                <w:color w:val="000000"/>
                <w:lang w:val="en-GB"/>
              </w:rPr>
            </w:pPr>
            <w:r w:rsidRPr="003625E3">
              <w:rPr>
                <w:rFonts w:eastAsia="Calibri"/>
                <w:color w:val="000000"/>
                <w:lang w:val="en-GB"/>
              </w:rPr>
              <w:t xml:space="preserve">Table 8: </w:t>
            </w:r>
            <w:r w:rsidRPr="003625E3">
              <w:rPr>
                <w:rFonts w:eastAsia="Calibri"/>
                <w:strike/>
                <w:color w:val="FF0000"/>
                <w:lang w:val="en-GB"/>
              </w:rPr>
              <w:t>LDNO</w:t>
            </w:r>
            <w:r w:rsidRPr="003625E3">
              <w:rPr>
                <w:rFonts w:eastAsia="Calibri"/>
                <w:color w:val="FF0000"/>
                <w:u w:val="single"/>
                <w:lang w:val="en-GB"/>
              </w:rPr>
              <w:t xml:space="preserve">QNO </w:t>
            </w:r>
            <w:r w:rsidRPr="003625E3">
              <w:rPr>
                <w:rFonts w:eastAsia="Calibri"/>
                <w:color w:val="000000"/>
                <w:lang w:val="en-GB"/>
              </w:rPr>
              <w:t xml:space="preserve">LV connection </w:t>
            </w:r>
          </w:p>
          <w:p w:rsidR="003625E3" w:rsidRPr="003625E3" w:rsidRDefault="003625E3" w:rsidP="003625E3">
            <w:pPr>
              <w:autoSpaceDE w:val="0"/>
              <w:autoSpaceDN w:val="0"/>
              <w:adjustRightInd w:val="0"/>
              <w:spacing w:before="120" w:after="120"/>
              <w:rPr>
                <w:rFonts w:eastAsia="Calibri"/>
                <w:color w:val="000000"/>
                <w:lang w:val="en-GB"/>
              </w:rPr>
            </w:pPr>
          </w:p>
        </w:tc>
      </w:tr>
      <w:tr w:rsidR="003625E3" w:rsidRPr="003625E3" w:rsidTr="003625E3">
        <w:tc>
          <w:tcPr>
            <w:tcW w:w="1323" w:type="dxa"/>
          </w:tcPr>
          <w:p w:rsidR="003625E3" w:rsidRPr="003625E3" w:rsidRDefault="003625E3" w:rsidP="003625E3">
            <w:pPr>
              <w:autoSpaceDE w:val="0"/>
              <w:autoSpaceDN w:val="0"/>
              <w:adjustRightInd w:val="0"/>
              <w:spacing w:before="120" w:after="120"/>
              <w:jc w:val="center"/>
              <w:rPr>
                <w:rFonts w:eastAsia="Calibri"/>
                <w:b/>
                <w:color w:val="000000"/>
                <w:lang w:val="en-GB"/>
              </w:rPr>
            </w:pPr>
            <w:r w:rsidRPr="003625E3">
              <w:rPr>
                <w:rFonts w:eastAsia="Calibri"/>
                <w:b/>
                <w:color w:val="000000"/>
                <w:lang w:val="en-GB"/>
              </w:rPr>
              <w:t>Footnote at table 8</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 Where the </w:t>
            </w:r>
            <w:r w:rsidRPr="003625E3">
              <w:rPr>
                <w:rFonts w:eastAsia="Calibri"/>
                <w:lang w:val="en-GB"/>
              </w:rPr>
              <w:t xml:space="preserve">boundary between the </w:t>
            </w:r>
            <w:r w:rsidRPr="003625E3">
              <w:rPr>
                <w:rFonts w:eastAsia="Calibri"/>
                <w:strike/>
                <w:color w:val="FF0000"/>
                <w:lang w:val="en-GB"/>
              </w:rPr>
              <w:t>LDNO</w:t>
            </w:r>
            <w:r w:rsidRPr="003625E3">
              <w:rPr>
                <w:rFonts w:eastAsia="Calibri"/>
                <w:color w:val="FF0000"/>
                <w:u w:val="single"/>
                <w:lang w:val="en-GB"/>
              </w:rPr>
              <w:t xml:space="preserve"> QNO</w:t>
            </w:r>
            <w:r w:rsidRPr="003625E3">
              <w:rPr>
                <w:rFonts w:eastAsia="Calibri"/>
                <w:color w:val="000000"/>
                <w:lang w:val="en-GB"/>
              </w:rPr>
              <w:t xml:space="preserve"> </w:t>
            </w:r>
            <w:r w:rsidRPr="003625E3">
              <w:rPr>
                <w:rFonts w:eastAsia="Calibri"/>
                <w:lang w:val="en-GB"/>
              </w:rPr>
              <w:t xml:space="preserve">and </w:t>
            </w:r>
            <w:r w:rsidRPr="003625E3">
              <w:rPr>
                <w:rFonts w:eastAsia="Calibri"/>
                <w:color w:val="000000"/>
                <w:lang w:val="en-GB"/>
              </w:rPr>
              <w:t xml:space="preserve">the DNO </w:t>
            </w:r>
            <w:r w:rsidRPr="003625E3">
              <w:rPr>
                <w:rFonts w:eastAsia="Calibri"/>
                <w:color w:val="FF0000"/>
                <w:u w:val="single"/>
                <w:lang w:val="en-GB"/>
              </w:rPr>
              <w:t>Party’s</w:t>
            </w:r>
            <w:r w:rsidRPr="003625E3">
              <w:rPr>
                <w:rFonts w:eastAsia="Calibri"/>
                <w:color w:val="000000"/>
                <w:lang w:val="en-GB"/>
              </w:rPr>
              <w:t xml:space="preserve"> </w:t>
            </w:r>
            <w:r w:rsidRPr="003625E3">
              <w:rPr>
                <w:rFonts w:eastAsia="Calibri"/>
                <w:color w:val="FF0000"/>
                <w:u w:val="single"/>
                <w:lang w:val="en-GB"/>
              </w:rPr>
              <w:t>distribution system</w:t>
            </w:r>
            <w:r w:rsidRPr="003625E3">
              <w:rPr>
                <w:rFonts w:eastAsia="Calibri"/>
                <w:color w:val="FF0000"/>
                <w:lang w:val="en-GB"/>
              </w:rPr>
              <w:t xml:space="preserve"> </w:t>
            </w:r>
            <w:r w:rsidRPr="003625E3">
              <w:rPr>
                <w:rFonts w:eastAsia="Calibri"/>
                <w:strike/>
                <w:color w:val="FF0000"/>
                <w:lang w:val="en-GB"/>
              </w:rPr>
              <w:t>network</w:t>
            </w:r>
            <w:r w:rsidRPr="003625E3">
              <w:rPr>
                <w:rFonts w:eastAsia="Calibri"/>
                <w:color w:val="000000"/>
                <w:lang w:val="en-GB"/>
              </w:rPr>
              <w:t xml:space="preserve"> </w:t>
            </w:r>
            <w:r w:rsidRPr="003625E3">
              <w:rPr>
                <w:rFonts w:eastAsia="Calibri"/>
                <w:lang w:val="en-GB"/>
              </w:rPr>
              <w:t xml:space="preserve">is </w:t>
            </w:r>
            <w:r w:rsidRPr="003625E3">
              <w:rPr>
                <w:rFonts w:eastAsia="Calibri"/>
                <w:color w:val="000000"/>
                <w:lang w:val="en-GB"/>
              </w:rPr>
              <w:t>at LV</w:t>
            </w:r>
          </w:p>
        </w:tc>
      </w:tr>
      <w:tr w:rsidR="003625E3" w:rsidRPr="003625E3" w:rsidTr="003625E3">
        <w:tc>
          <w:tcPr>
            <w:tcW w:w="1323" w:type="dxa"/>
          </w:tcPr>
          <w:p w:rsidR="003625E3" w:rsidRPr="003625E3" w:rsidRDefault="003625E3" w:rsidP="003625E3">
            <w:pPr>
              <w:autoSpaceDE w:val="0"/>
              <w:autoSpaceDN w:val="0"/>
              <w:adjustRightInd w:val="0"/>
              <w:spacing w:before="120" w:after="120"/>
              <w:jc w:val="center"/>
              <w:rPr>
                <w:rFonts w:eastAsia="Calibri"/>
                <w:b/>
                <w:color w:val="000000"/>
                <w:lang w:val="en-GB"/>
              </w:rPr>
            </w:pPr>
            <w:r w:rsidRPr="003625E3">
              <w:rPr>
                <w:rFonts w:eastAsia="Calibri"/>
                <w:b/>
                <w:color w:val="000000"/>
                <w:lang w:val="en-GB"/>
              </w:rPr>
              <w:t>Table 9 heading</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Table 9: </w:t>
            </w:r>
            <w:r w:rsidRPr="003625E3">
              <w:rPr>
                <w:rFonts w:eastAsia="Calibri"/>
                <w:strike/>
                <w:color w:val="FF0000"/>
                <w:lang w:val="en-GB"/>
              </w:rPr>
              <w:t xml:space="preserve">LDNO </w:t>
            </w:r>
            <w:r w:rsidRPr="003625E3">
              <w:rPr>
                <w:rFonts w:eastAsia="Calibri"/>
                <w:color w:val="FF0000"/>
                <w:u w:val="single"/>
                <w:lang w:val="en-GB"/>
              </w:rPr>
              <w:t>QNO</w:t>
            </w:r>
            <w:r w:rsidRPr="003625E3">
              <w:rPr>
                <w:rFonts w:eastAsia="Calibri"/>
                <w:color w:val="FF0000"/>
                <w:lang w:val="en-GB"/>
              </w:rPr>
              <w:t xml:space="preserve"> </w:t>
            </w:r>
            <w:r w:rsidRPr="003625E3">
              <w:rPr>
                <w:rFonts w:eastAsia="Calibri"/>
                <w:color w:val="000000"/>
                <w:lang w:val="en-GB"/>
              </w:rPr>
              <w:t xml:space="preserve">HV connection </w:t>
            </w:r>
          </w:p>
        </w:tc>
      </w:tr>
      <w:tr w:rsidR="003625E3" w:rsidRPr="003625E3" w:rsidTr="003625E3">
        <w:tc>
          <w:tcPr>
            <w:tcW w:w="1323" w:type="dxa"/>
          </w:tcPr>
          <w:p w:rsidR="003625E3" w:rsidRPr="003625E3" w:rsidRDefault="003625E3" w:rsidP="003625E3">
            <w:pPr>
              <w:autoSpaceDE w:val="0"/>
              <w:autoSpaceDN w:val="0"/>
              <w:adjustRightInd w:val="0"/>
              <w:spacing w:before="120" w:after="120"/>
              <w:jc w:val="center"/>
              <w:rPr>
                <w:rFonts w:eastAsia="Calibri"/>
                <w:b/>
                <w:color w:val="000000"/>
                <w:lang w:val="en-GB"/>
              </w:rPr>
            </w:pPr>
            <w:r w:rsidRPr="003625E3">
              <w:rPr>
                <w:rFonts w:eastAsia="Calibri"/>
                <w:b/>
                <w:color w:val="000000"/>
                <w:lang w:val="en-GB"/>
              </w:rPr>
              <w:t>151</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For </w:t>
            </w:r>
            <w:r w:rsidRPr="003625E3">
              <w:rPr>
                <w:rFonts w:eastAsia="Calibri"/>
                <w:color w:val="FF0000"/>
                <w:u w:val="single"/>
                <w:lang w:val="en-GB"/>
              </w:rPr>
              <w:t>QNO</w:t>
            </w:r>
            <w:r w:rsidRPr="003625E3">
              <w:rPr>
                <w:rFonts w:eastAsia="Calibri"/>
                <w:color w:val="FF0000"/>
                <w:lang w:val="en-GB"/>
              </w:rPr>
              <w:t xml:space="preserve"> </w:t>
            </w:r>
            <w:r w:rsidRPr="003625E3">
              <w:rPr>
                <w:rFonts w:eastAsia="Calibri"/>
                <w:strike/>
                <w:color w:val="FF0000"/>
                <w:lang w:val="en-GB"/>
              </w:rPr>
              <w:t>LDNO</w:t>
            </w:r>
            <w:r w:rsidRPr="003625E3">
              <w:rPr>
                <w:rFonts w:eastAsia="Calibri"/>
                <w:color w:val="FF0000"/>
                <w:lang w:val="en-GB"/>
              </w:rPr>
              <w:t xml:space="preserve"> </w:t>
            </w:r>
            <w:r w:rsidRPr="003625E3">
              <w:rPr>
                <w:rFonts w:eastAsia="Calibri"/>
                <w:color w:val="000000"/>
                <w:lang w:val="en-GB"/>
              </w:rPr>
              <w:t xml:space="preserve">connections, if capacity ramping has been agreed with the DNO Party, in accordance with the DNO Party’s connection charging methodology, the phasing profile will apply instead of the above rules. Where </w:t>
            </w:r>
            <w:r w:rsidRPr="003625E3">
              <w:rPr>
                <w:rFonts w:eastAsia="Calibri"/>
                <w:strike/>
                <w:color w:val="FF0000"/>
                <w:lang w:val="en-GB"/>
              </w:rPr>
              <w:t>an LDNO</w:t>
            </w:r>
            <w:r w:rsidRPr="003625E3">
              <w:rPr>
                <w:rFonts w:eastAsia="Calibri"/>
                <w:color w:val="FF0000"/>
                <w:lang w:val="en-GB"/>
              </w:rPr>
              <w:t xml:space="preserve"> </w:t>
            </w:r>
            <w:r w:rsidRPr="003625E3">
              <w:rPr>
                <w:rFonts w:eastAsia="Calibri"/>
                <w:color w:val="FF0000"/>
                <w:u w:val="single"/>
                <w:lang w:val="en-GB"/>
              </w:rPr>
              <w:t>a QNO</w:t>
            </w:r>
            <w:r w:rsidRPr="003625E3">
              <w:rPr>
                <w:rFonts w:eastAsia="Calibri"/>
                <w:color w:val="FF0000"/>
                <w:lang w:val="en-GB"/>
              </w:rPr>
              <w:t xml:space="preserve"> </w:t>
            </w:r>
            <w:r w:rsidRPr="003625E3">
              <w:rPr>
                <w:rFonts w:eastAsia="Calibri"/>
                <w:color w:val="000000"/>
                <w:lang w:val="en-GB"/>
              </w:rPr>
              <w:t>has agreed a phasing of capacity this will be captured in the Bilateral Connection Agreement with the DNO Party.</w:t>
            </w:r>
            <w:r w:rsidRPr="003625E3">
              <w:rPr>
                <w:rFonts w:eastAsia="Calibri"/>
                <w:color w:val="000000"/>
                <w:sz w:val="23"/>
                <w:szCs w:val="23"/>
                <w:lang w:val="en-GB"/>
              </w:rPr>
              <w:t xml:space="preserve"> </w:t>
            </w:r>
          </w:p>
        </w:tc>
      </w:tr>
      <w:tr w:rsidR="003625E3" w:rsidRPr="003625E3" w:rsidTr="003625E3">
        <w:tc>
          <w:tcPr>
            <w:tcW w:w="1323" w:type="dxa"/>
          </w:tcPr>
          <w:p w:rsidR="003625E3" w:rsidRPr="003625E3" w:rsidRDefault="003625E3" w:rsidP="003625E3">
            <w:pPr>
              <w:autoSpaceDE w:val="0"/>
              <w:autoSpaceDN w:val="0"/>
              <w:adjustRightInd w:val="0"/>
              <w:spacing w:before="120" w:after="120"/>
              <w:rPr>
                <w:rFonts w:eastAsia="Calibri"/>
                <w:b/>
                <w:color w:val="000000"/>
                <w:lang w:val="en-GB"/>
              </w:rPr>
            </w:pPr>
            <w:r w:rsidRPr="003625E3">
              <w:rPr>
                <w:rFonts w:eastAsia="Calibri"/>
                <w:b/>
                <w:color w:val="000000"/>
                <w:lang w:val="en-GB"/>
              </w:rPr>
              <w:t>all-the-way tariff</w:t>
            </w:r>
          </w:p>
          <w:p w:rsidR="003625E3" w:rsidRPr="003625E3" w:rsidRDefault="003625E3" w:rsidP="003625E3">
            <w:pPr>
              <w:autoSpaceDE w:val="0"/>
              <w:autoSpaceDN w:val="0"/>
              <w:adjustRightInd w:val="0"/>
              <w:spacing w:before="120" w:after="120"/>
              <w:rPr>
                <w:rFonts w:eastAsia="Calibri"/>
                <w:b/>
                <w:color w:val="000000"/>
                <w:lang w:val="en-GB"/>
              </w:rPr>
            </w:pP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color w:val="000000"/>
                <w:lang w:val="en-GB"/>
              </w:rPr>
              <w:t xml:space="preserve">a tariff applicable to an end user </w:t>
            </w:r>
            <w:r w:rsidRPr="003625E3">
              <w:rPr>
                <w:rFonts w:eastAsia="Calibri"/>
                <w:color w:val="FF0000"/>
                <w:u w:val="single"/>
                <w:lang w:val="en-GB"/>
              </w:rPr>
              <w:t>connected directly to the DNO Party’s distribution system (an end user not being a QNO)</w:t>
            </w:r>
            <w:r w:rsidRPr="003625E3">
              <w:rPr>
                <w:rFonts w:eastAsia="Calibri"/>
                <w:color w:val="FF0000"/>
                <w:lang w:val="en-GB"/>
              </w:rPr>
              <w:t xml:space="preserve"> </w:t>
            </w:r>
            <w:r w:rsidRPr="003625E3">
              <w:rPr>
                <w:rFonts w:eastAsia="Calibri"/>
                <w:strike/>
                <w:color w:val="FF0000"/>
                <w:lang w:val="en-GB"/>
              </w:rPr>
              <w:t>rather than an LDNO</w:t>
            </w:r>
          </w:p>
        </w:tc>
      </w:tr>
      <w:tr w:rsidR="003625E3" w:rsidRPr="003625E3" w:rsidTr="003625E3">
        <w:tc>
          <w:tcPr>
            <w:tcW w:w="1323" w:type="dxa"/>
          </w:tcPr>
          <w:p w:rsidR="003625E3" w:rsidRPr="003625E3" w:rsidRDefault="003625E3" w:rsidP="003625E3">
            <w:pPr>
              <w:autoSpaceDE w:val="0"/>
              <w:autoSpaceDN w:val="0"/>
              <w:adjustRightInd w:val="0"/>
              <w:spacing w:before="120" w:after="120"/>
              <w:rPr>
                <w:rFonts w:eastAsia="Calibri"/>
                <w:b/>
                <w:color w:val="000000"/>
                <w:lang w:val="en-GB"/>
              </w:rPr>
            </w:pPr>
            <w:r w:rsidRPr="003625E3">
              <w:rPr>
                <w:rFonts w:eastAsia="Calibri"/>
                <w:b/>
                <w:strike/>
                <w:color w:val="FF0000"/>
                <w:lang w:val="en-GB"/>
              </w:rPr>
              <w:t xml:space="preserve">boundary </w:t>
            </w:r>
            <w:r w:rsidRPr="003625E3">
              <w:rPr>
                <w:rFonts w:eastAsia="Calibri"/>
                <w:b/>
                <w:strike/>
                <w:color w:val="FF0000"/>
                <w:lang w:val="en-GB"/>
              </w:rPr>
              <w:lastRenderedPageBreak/>
              <w:t>tariff</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r w:rsidRPr="003625E3">
              <w:rPr>
                <w:rFonts w:eastAsia="Calibri"/>
                <w:strike/>
                <w:color w:val="FF0000"/>
                <w:lang w:val="en-GB"/>
              </w:rPr>
              <w:lastRenderedPageBreak/>
              <w:t xml:space="preserve">a tariff for use of the DNO Party’s network by an LDNO where charges are based on </w:t>
            </w:r>
            <w:r w:rsidRPr="003625E3">
              <w:rPr>
                <w:rFonts w:eastAsia="Calibri"/>
                <w:strike/>
                <w:color w:val="FF0000"/>
                <w:lang w:val="en-GB"/>
              </w:rPr>
              <w:lastRenderedPageBreak/>
              <w:t xml:space="preserve">boundary flows </w:t>
            </w:r>
            <w:r w:rsidRPr="003625E3">
              <w:rPr>
                <w:rFonts w:eastAsia="Calibri"/>
                <w:i/>
                <w:color w:val="FF0000"/>
                <w:lang w:val="en-GB"/>
              </w:rPr>
              <w:t>[</w:t>
            </w:r>
            <w:proofErr w:type="spellStart"/>
            <w:r w:rsidRPr="003625E3">
              <w:rPr>
                <w:rFonts w:eastAsia="Calibri"/>
                <w:i/>
                <w:color w:val="FF0000"/>
                <w:lang w:val="en-GB"/>
              </w:rPr>
              <w:t>Comment:The</w:t>
            </w:r>
            <w:proofErr w:type="spellEnd"/>
            <w:r w:rsidRPr="003625E3">
              <w:rPr>
                <w:rFonts w:eastAsia="Calibri"/>
                <w:i/>
                <w:color w:val="FF0000"/>
                <w:lang w:val="en-GB"/>
              </w:rPr>
              <w:t xml:space="preserve"> term is not used]</w:t>
            </w:r>
          </w:p>
        </w:tc>
      </w:tr>
      <w:tr w:rsidR="003625E3" w:rsidRPr="003625E3" w:rsidTr="003625E3">
        <w:tc>
          <w:tcPr>
            <w:tcW w:w="1323" w:type="dxa"/>
          </w:tcPr>
          <w:p w:rsidR="003625E3" w:rsidRPr="003625E3" w:rsidRDefault="003625E3" w:rsidP="003625E3">
            <w:pPr>
              <w:autoSpaceDE w:val="0"/>
              <w:autoSpaceDN w:val="0"/>
              <w:adjustRightInd w:val="0"/>
              <w:spacing w:before="120" w:after="120"/>
              <w:rPr>
                <w:rFonts w:eastAsia="Calibri"/>
                <w:b/>
                <w:strike/>
                <w:lang w:val="en-GB"/>
              </w:rPr>
            </w:pPr>
            <w:r w:rsidRPr="003625E3">
              <w:rPr>
                <w:rFonts w:eastAsia="Calibri"/>
                <w:b/>
                <w:lang w:val="en-GB"/>
              </w:rPr>
              <w:lastRenderedPageBreak/>
              <w:t>embedded network</w:t>
            </w:r>
          </w:p>
        </w:tc>
        <w:tc>
          <w:tcPr>
            <w:tcW w:w="8447" w:type="dxa"/>
          </w:tcPr>
          <w:p w:rsidR="003625E3" w:rsidRPr="003625E3" w:rsidRDefault="003625E3" w:rsidP="003625E3">
            <w:pPr>
              <w:autoSpaceDE w:val="0"/>
              <w:autoSpaceDN w:val="0"/>
              <w:adjustRightInd w:val="0"/>
              <w:spacing w:before="120" w:after="120"/>
              <w:rPr>
                <w:rFonts w:eastAsia="Calibri"/>
                <w:strike/>
                <w:lang w:val="en-GB"/>
              </w:rPr>
            </w:pPr>
            <w:r w:rsidRPr="003625E3">
              <w:rPr>
                <w:rFonts w:eastAsia="Calibri"/>
                <w:lang w:val="en-GB"/>
              </w:rPr>
              <w:t xml:space="preserve">An electricity distribution system operated by </w:t>
            </w:r>
            <w:r w:rsidRPr="003625E3">
              <w:rPr>
                <w:rFonts w:eastAsia="Calibri"/>
                <w:color w:val="FF0000"/>
                <w:u w:val="single"/>
                <w:lang w:val="en-GB"/>
              </w:rPr>
              <w:t>a QNO</w:t>
            </w:r>
            <w:r w:rsidRPr="003625E3">
              <w:rPr>
                <w:rFonts w:eastAsia="Calibri"/>
                <w:color w:val="FF0000"/>
                <w:lang w:val="en-GB"/>
              </w:rPr>
              <w:t xml:space="preserve"> </w:t>
            </w:r>
            <w:r w:rsidRPr="003625E3">
              <w:rPr>
                <w:rFonts w:eastAsia="Calibri"/>
                <w:strike/>
                <w:color w:val="FF0000"/>
                <w:lang w:val="en-GB"/>
              </w:rPr>
              <w:t>an LDNO</w:t>
            </w:r>
            <w:r w:rsidRPr="003625E3">
              <w:rPr>
                <w:rFonts w:eastAsia="Calibri"/>
                <w:color w:val="FF0000"/>
                <w:lang w:val="en-GB"/>
              </w:rPr>
              <w:t xml:space="preserve"> </w:t>
            </w:r>
            <w:r w:rsidRPr="003625E3">
              <w:rPr>
                <w:rFonts w:eastAsia="Calibri"/>
                <w:lang w:val="en-GB"/>
              </w:rPr>
              <w:t xml:space="preserve">and embedded within the DNO </w:t>
            </w:r>
          </w:p>
        </w:tc>
      </w:tr>
      <w:tr w:rsidR="003625E3" w:rsidRPr="003625E3" w:rsidTr="003625E3">
        <w:tc>
          <w:tcPr>
            <w:tcW w:w="1323" w:type="dxa"/>
          </w:tcPr>
          <w:p w:rsidR="003625E3" w:rsidRPr="003625E3" w:rsidRDefault="003625E3" w:rsidP="003625E3">
            <w:pPr>
              <w:autoSpaceDE w:val="0"/>
              <w:autoSpaceDN w:val="0"/>
              <w:adjustRightInd w:val="0"/>
              <w:spacing w:before="120" w:after="120"/>
              <w:rPr>
                <w:rFonts w:eastAsia="Calibri"/>
                <w:b/>
                <w:lang w:val="en-GB"/>
              </w:rPr>
            </w:pPr>
            <w:r w:rsidRPr="003625E3">
              <w:rPr>
                <w:rFonts w:eastAsia="Calibri"/>
                <w:b/>
                <w:lang w:val="en-GB"/>
              </w:rPr>
              <w:t>end user</w:t>
            </w:r>
          </w:p>
        </w:tc>
        <w:tc>
          <w:tcPr>
            <w:tcW w:w="8447" w:type="dxa"/>
          </w:tcPr>
          <w:p w:rsidR="003625E3" w:rsidRPr="003625E3" w:rsidRDefault="003625E3" w:rsidP="003625E3">
            <w:pPr>
              <w:autoSpaceDE w:val="0"/>
              <w:autoSpaceDN w:val="0"/>
              <w:adjustRightInd w:val="0"/>
              <w:spacing w:before="120" w:after="120"/>
              <w:rPr>
                <w:rFonts w:eastAsia="Calibri"/>
                <w:lang w:val="en-GB"/>
              </w:rPr>
            </w:pPr>
            <w:proofErr w:type="gramStart"/>
            <w:r w:rsidRPr="003625E3">
              <w:rPr>
                <w:rFonts w:eastAsia="Calibri"/>
                <w:color w:val="000000"/>
              </w:rPr>
              <w:t>is</w:t>
            </w:r>
            <w:proofErr w:type="gramEnd"/>
            <w:r w:rsidRPr="003625E3">
              <w:rPr>
                <w:rFonts w:eastAsia="Calibri"/>
                <w:color w:val="000000"/>
              </w:rPr>
              <w:t xml:space="preserve"> a user, but excluding </w:t>
            </w:r>
            <w:r w:rsidRPr="003625E3">
              <w:rPr>
                <w:rFonts w:eastAsia="Calibri"/>
                <w:color w:val="FF0000"/>
                <w:u w:val="single"/>
              </w:rPr>
              <w:t>QNOs</w:t>
            </w:r>
            <w:r w:rsidRPr="003625E3">
              <w:rPr>
                <w:rFonts w:eastAsia="Calibri"/>
                <w:color w:val="FF0000"/>
              </w:rPr>
              <w:t xml:space="preserve"> </w:t>
            </w:r>
            <w:r w:rsidRPr="003625E3">
              <w:rPr>
                <w:rFonts w:eastAsia="Calibri"/>
                <w:strike/>
                <w:color w:val="FF0000"/>
              </w:rPr>
              <w:t>LDNOs</w:t>
            </w:r>
            <w:r w:rsidRPr="003625E3">
              <w:rPr>
                <w:rFonts w:eastAsia="Calibri"/>
                <w:color w:val="000000"/>
              </w:rPr>
              <w:t>.</w:t>
            </w:r>
          </w:p>
        </w:tc>
      </w:tr>
      <w:tr w:rsidR="003625E3" w:rsidRPr="003625E3" w:rsidTr="003625E3">
        <w:tc>
          <w:tcPr>
            <w:tcW w:w="1323" w:type="dxa"/>
          </w:tcPr>
          <w:p w:rsidR="003625E3" w:rsidRPr="003625E3" w:rsidRDefault="003625E3" w:rsidP="003625E3">
            <w:pPr>
              <w:autoSpaceDE w:val="0"/>
              <w:autoSpaceDN w:val="0"/>
              <w:adjustRightInd w:val="0"/>
              <w:spacing w:before="120" w:after="120"/>
              <w:rPr>
                <w:rFonts w:eastAsia="Calibri"/>
                <w:b/>
                <w:color w:val="000000"/>
                <w:lang w:val="en-GB"/>
              </w:rPr>
            </w:pPr>
            <w:r w:rsidRPr="003625E3">
              <w:rPr>
                <w:rFonts w:eastAsia="Calibri"/>
                <w:b/>
                <w:strike/>
                <w:color w:val="FF0000"/>
                <w:lang w:val="en-GB"/>
              </w:rPr>
              <w:t>LDNO</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proofErr w:type="gramStart"/>
            <w:r w:rsidRPr="003625E3">
              <w:rPr>
                <w:rFonts w:eastAsia="Calibri"/>
                <w:strike/>
                <w:color w:val="FF0000"/>
                <w:lang w:val="en-GB"/>
              </w:rPr>
              <w:t>a</w:t>
            </w:r>
            <w:proofErr w:type="gramEnd"/>
            <w:r w:rsidRPr="003625E3">
              <w:rPr>
                <w:rFonts w:eastAsia="Calibri"/>
                <w:strike/>
                <w:color w:val="FF0000"/>
                <w:lang w:val="en-GB"/>
              </w:rPr>
              <w:t xml:space="preserve"> licensed distribution network operator, meaning an IDNO Party or DNO Party operating an electricity distribution system outside of its Distribution Services Area.</w:t>
            </w:r>
          </w:p>
        </w:tc>
      </w:tr>
      <w:tr w:rsidR="003625E3" w:rsidRPr="003625E3" w:rsidTr="003625E3">
        <w:tc>
          <w:tcPr>
            <w:tcW w:w="1323" w:type="dxa"/>
          </w:tcPr>
          <w:p w:rsidR="003625E3" w:rsidRPr="003625E3" w:rsidRDefault="003625E3" w:rsidP="003625E3">
            <w:pPr>
              <w:autoSpaceDE w:val="0"/>
              <w:autoSpaceDN w:val="0"/>
              <w:adjustRightInd w:val="0"/>
              <w:spacing w:before="120" w:after="120"/>
              <w:rPr>
                <w:rFonts w:eastAsia="Calibri"/>
                <w:b/>
                <w:color w:val="000000"/>
                <w:lang w:val="en-GB"/>
              </w:rPr>
            </w:pPr>
            <w:r w:rsidRPr="003625E3">
              <w:rPr>
                <w:rFonts w:eastAsia="Calibri"/>
                <w:b/>
                <w:color w:val="000000"/>
                <w:lang w:val="en-GB"/>
              </w:rPr>
              <w:t>portfolio tariff</w:t>
            </w:r>
          </w:p>
          <w:p w:rsidR="003625E3" w:rsidRPr="003625E3" w:rsidRDefault="003625E3" w:rsidP="003625E3">
            <w:pPr>
              <w:autoSpaceDE w:val="0"/>
              <w:autoSpaceDN w:val="0"/>
              <w:adjustRightInd w:val="0"/>
              <w:spacing w:before="120" w:after="120"/>
              <w:jc w:val="center"/>
              <w:rPr>
                <w:rFonts w:eastAsia="Calibri"/>
                <w:b/>
                <w:strike/>
                <w:color w:val="FF0000"/>
                <w:lang w:val="en-GB"/>
              </w:rPr>
            </w:pPr>
          </w:p>
        </w:tc>
        <w:tc>
          <w:tcPr>
            <w:tcW w:w="8447" w:type="dxa"/>
          </w:tcPr>
          <w:p w:rsidR="003625E3" w:rsidRPr="003625E3" w:rsidRDefault="003625E3" w:rsidP="003625E3">
            <w:pPr>
              <w:autoSpaceDE w:val="0"/>
              <w:autoSpaceDN w:val="0"/>
              <w:adjustRightInd w:val="0"/>
              <w:spacing w:before="120" w:after="120"/>
              <w:rPr>
                <w:rFonts w:eastAsia="Calibri"/>
                <w:strike/>
                <w:color w:val="FF0000"/>
                <w:lang w:val="en-GB"/>
              </w:rPr>
            </w:pPr>
            <w:proofErr w:type="gramStart"/>
            <w:r w:rsidRPr="003625E3">
              <w:rPr>
                <w:rFonts w:eastAsia="Calibri"/>
                <w:color w:val="000000"/>
                <w:lang w:val="en-GB"/>
              </w:rPr>
              <w:t>a</w:t>
            </w:r>
            <w:proofErr w:type="gramEnd"/>
            <w:r w:rsidRPr="003625E3">
              <w:rPr>
                <w:rFonts w:eastAsia="Calibri"/>
                <w:color w:val="000000"/>
                <w:lang w:val="en-GB"/>
              </w:rPr>
              <w:t xml:space="preserve"> tariff for use of the DNO Party’s network by </w:t>
            </w:r>
            <w:r w:rsidRPr="003625E3">
              <w:rPr>
                <w:rFonts w:eastAsia="Calibri"/>
                <w:color w:val="FF0000"/>
                <w:u w:val="single"/>
                <w:lang w:val="en-GB"/>
              </w:rPr>
              <w:t>a QNO</w:t>
            </w:r>
            <w:r w:rsidRPr="003625E3">
              <w:rPr>
                <w:rFonts w:eastAsia="Calibri"/>
                <w:color w:val="FF0000"/>
                <w:lang w:val="en-GB"/>
              </w:rPr>
              <w:t xml:space="preserve"> </w:t>
            </w:r>
            <w:r w:rsidRPr="003625E3">
              <w:rPr>
                <w:rFonts w:eastAsia="Calibri"/>
                <w:strike/>
                <w:color w:val="FF0000"/>
                <w:lang w:val="en-GB"/>
              </w:rPr>
              <w:t>an LDNO</w:t>
            </w:r>
            <w:r w:rsidRPr="003625E3">
              <w:rPr>
                <w:rFonts w:eastAsia="Calibri"/>
                <w:color w:val="FF0000"/>
                <w:lang w:val="en-GB"/>
              </w:rPr>
              <w:t xml:space="preserve"> </w:t>
            </w:r>
            <w:r w:rsidRPr="003625E3">
              <w:rPr>
                <w:rFonts w:eastAsia="Calibri"/>
                <w:color w:val="000000"/>
                <w:lang w:val="en-GB"/>
              </w:rPr>
              <w:t>where charges are based on flows out of</w:t>
            </w:r>
            <w:r w:rsidRPr="003625E3">
              <w:rPr>
                <w:rFonts w:eastAsia="Calibri"/>
                <w:strike/>
                <w:color w:val="FF0000"/>
                <w:lang w:val="en-GB"/>
              </w:rPr>
              <w:t>/</w:t>
            </w:r>
            <w:r w:rsidRPr="003625E3">
              <w:rPr>
                <w:rFonts w:eastAsia="Calibri"/>
                <w:color w:val="000000"/>
                <w:lang w:val="en-GB"/>
              </w:rPr>
              <w:t xml:space="preserve"> </w:t>
            </w:r>
            <w:r w:rsidRPr="003625E3">
              <w:rPr>
                <w:rFonts w:eastAsia="Calibri"/>
                <w:color w:val="FF0000"/>
                <w:u w:val="single"/>
                <w:lang w:val="en-GB"/>
              </w:rPr>
              <w:t xml:space="preserve">or </w:t>
            </w:r>
            <w:r w:rsidRPr="003625E3">
              <w:rPr>
                <w:rFonts w:eastAsia="Calibri"/>
                <w:color w:val="000000"/>
                <w:lang w:val="en-GB"/>
              </w:rPr>
              <w:t xml:space="preserve">into the </w:t>
            </w:r>
            <w:r w:rsidRPr="003625E3">
              <w:rPr>
                <w:rFonts w:eastAsia="Calibri"/>
                <w:color w:val="FF0000"/>
                <w:u w:val="single"/>
                <w:lang w:val="en-GB"/>
              </w:rPr>
              <w:t>QNO’s</w:t>
            </w:r>
            <w:r w:rsidRPr="003625E3">
              <w:rPr>
                <w:rFonts w:eastAsia="Calibri"/>
                <w:color w:val="000000"/>
                <w:lang w:val="en-GB"/>
              </w:rPr>
              <w:t xml:space="preserve"> </w:t>
            </w:r>
            <w:r w:rsidRPr="003625E3">
              <w:rPr>
                <w:rFonts w:eastAsia="Calibri"/>
                <w:strike/>
                <w:color w:val="FF0000"/>
                <w:lang w:val="en-GB"/>
              </w:rPr>
              <w:t>LDNO’s electricity</w:t>
            </w:r>
            <w:r w:rsidRPr="003625E3">
              <w:rPr>
                <w:rFonts w:eastAsia="Calibri"/>
                <w:color w:val="FF0000"/>
                <w:lang w:val="en-GB"/>
              </w:rPr>
              <w:t xml:space="preserve"> </w:t>
            </w:r>
            <w:r w:rsidRPr="003625E3">
              <w:rPr>
                <w:rFonts w:eastAsia="Calibri"/>
                <w:color w:val="000000"/>
                <w:lang w:val="en-GB"/>
              </w:rPr>
              <w:t xml:space="preserve">distribution system from </w:t>
            </w:r>
            <w:r w:rsidRPr="003625E3">
              <w:rPr>
                <w:rFonts w:eastAsia="Calibri"/>
                <w:color w:val="FF0000"/>
                <w:u w:val="single"/>
                <w:lang w:val="en-GB"/>
              </w:rPr>
              <w:t>Customers</w:t>
            </w:r>
            <w:r w:rsidRPr="003625E3">
              <w:rPr>
                <w:rFonts w:eastAsia="Calibri"/>
                <w:strike/>
                <w:color w:val="000000"/>
                <w:lang w:val="en-GB"/>
              </w:rPr>
              <w:t xml:space="preserve"> its end users or further nested networks</w:t>
            </w:r>
            <w:r w:rsidRPr="003625E3">
              <w:rPr>
                <w:rFonts w:eastAsia="Calibri"/>
                <w:color w:val="000000"/>
                <w:lang w:val="en-GB"/>
              </w:rPr>
              <w:t>.</w:t>
            </w:r>
          </w:p>
        </w:tc>
      </w:tr>
      <w:tr w:rsidR="003625E3" w:rsidRPr="003625E3" w:rsidTr="003625E3">
        <w:tc>
          <w:tcPr>
            <w:tcW w:w="1323" w:type="dxa"/>
          </w:tcPr>
          <w:p w:rsidR="003625E3" w:rsidRPr="003625E3" w:rsidRDefault="003625E3" w:rsidP="003625E3">
            <w:pPr>
              <w:autoSpaceDE w:val="0"/>
              <w:autoSpaceDN w:val="0"/>
              <w:adjustRightInd w:val="0"/>
              <w:spacing w:before="120" w:after="120"/>
              <w:rPr>
                <w:rFonts w:eastAsia="Calibri"/>
                <w:b/>
                <w:color w:val="000000"/>
                <w:lang w:val="en-GB"/>
              </w:rPr>
            </w:pPr>
            <w:r w:rsidRPr="003625E3">
              <w:rPr>
                <w:rFonts w:eastAsia="Calibri"/>
                <w:b/>
                <w:color w:val="000000"/>
                <w:lang w:val="en-GB"/>
              </w:rPr>
              <w:t>user</w:t>
            </w:r>
          </w:p>
        </w:tc>
        <w:tc>
          <w:tcPr>
            <w:tcW w:w="8447" w:type="dxa"/>
          </w:tcPr>
          <w:p w:rsidR="003625E3" w:rsidRPr="003625E3" w:rsidRDefault="003625E3" w:rsidP="003625E3">
            <w:pPr>
              <w:autoSpaceDE w:val="0"/>
              <w:autoSpaceDN w:val="0"/>
              <w:adjustRightInd w:val="0"/>
              <w:spacing w:before="120" w:after="120"/>
              <w:rPr>
                <w:rFonts w:eastAsia="Calibri"/>
                <w:color w:val="000000"/>
                <w:lang w:val="en-GB"/>
              </w:rPr>
            </w:pPr>
            <w:proofErr w:type="gramStart"/>
            <w:r w:rsidRPr="003625E3">
              <w:rPr>
                <w:rFonts w:eastAsia="Calibri"/>
                <w:color w:val="000000"/>
                <w:lang w:val="en-GB"/>
              </w:rPr>
              <w:t>refers</w:t>
            </w:r>
            <w:proofErr w:type="gramEnd"/>
            <w:r w:rsidRPr="003625E3">
              <w:rPr>
                <w:rFonts w:eastAsia="Calibri"/>
                <w:color w:val="000000"/>
                <w:lang w:val="en-GB"/>
              </w:rPr>
              <w:t xml:space="preserve"> to customers (whether demand customers or generators) and (where relevant) </w:t>
            </w:r>
            <w:r w:rsidRPr="003625E3">
              <w:rPr>
                <w:rFonts w:eastAsia="Calibri"/>
                <w:strike/>
                <w:color w:val="FF0000"/>
                <w:lang w:val="en-GB"/>
              </w:rPr>
              <w:t>LDNOs</w:t>
            </w:r>
            <w:r w:rsidRPr="003625E3">
              <w:rPr>
                <w:rFonts w:eastAsia="Calibri"/>
                <w:color w:val="000000"/>
                <w:lang w:val="en-GB"/>
              </w:rPr>
              <w:t xml:space="preserve"> </w:t>
            </w:r>
            <w:r w:rsidRPr="003625E3">
              <w:rPr>
                <w:rFonts w:eastAsia="Calibri"/>
                <w:color w:val="FF0000"/>
                <w:u w:val="single"/>
                <w:lang w:val="en-GB"/>
              </w:rPr>
              <w:t>QNOs</w:t>
            </w:r>
            <w:r w:rsidRPr="003625E3">
              <w:rPr>
                <w:rFonts w:eastAsia="Calibri"/>
                <w:color w:val="000000"/>
                <w:lang w:val="en-GB"/>
              </w:rPr>
              <w:t>.</w:t>
            </w:r>
          </w:p>
        </w:tc>
      </w:tr>
      <w:tr w:rsidR="003625E3" w:rsidRPr="003625E3" w:rsidTr="003625E3">
        <w:tc>
          <w:tcPr>
            <w:tcW w:w="1323" w:type="dxa"/>
          </w:tcPr>
          <w:p w:rsidR="003625E3" w:rsidRPr="003625E3" w:rsidRDefault="003625E3" w:rsidP="003625E3">
            <w:pPr>
              <w:autoSpaceDE w:val="0"/>
              <w:autoSpaceDN w:val="0"/>
              <w:adjustRightInd w:val="0"/>
              <w:spacing w:before="120" w:after="120"/>
              <w:rPr>
                <w:rFonts w:eastAsia="Calibri"/>
                <w:b/>
                <w:color w:val="000000"/>
                <w:u w:val="single"/>
                <w:lang w:val="en-GB"/>
              </w:rPr>
            </w:pPr>
            <w:r w:rsidRPr="003625E3">
              <w:rPr>
                <w:rFonts w:eastAsia="Calibri"/>
                <w:b/>
                <w:color w:val="FF0000"/>
                <w:u w:val="single"/>
                <w:lang w:val="en-GB"/>
              </w:rPr>
              <w:t>Qualifying Network Operator</w:t>
            </w:r>
          </w:p>
        </w:tc>
        <w:tc>
          <w:tcPr>
            <w:tcW w:w="8447" w:type="dxa"/>
          </w:tcPr>
          <w:p w:rsidR="003625E3" w:rsidRPr="003625E3" w:rsidRDefault="003625E3" w:rsidP="003625E3">
            <w:pPr>
              <w:autoSpaceDE w:val="0"/>
              <w:autoSpaceDN w:val="0"/>
              <w:adjustRightInd w:val="0"/>
              <w:spacing w:before="120" w:after="120"/>
              <w:rPr>
                <w:rFonts w:eastAsia="Calibri"/>
                <w:color w:val="FF0000"/>
                <w:u w:val="single"/>
                <w:lang w:val="en-GB"/>
              </w:rPr>
            </w:pPr>
            <w:r w:rsidRPr="003625E3">
              <w:rPr>
                <w:rFonts w:eastAsia="Calibri"/>
                <w:color w:val="FF0000"/>
                <w:u w:val="single"/>
                <w:lang w:val="en-GB"/>
              </w:rPr>
              <w:t>A person who is authorised to distribute electricity:</w:t>
            </w:r>
          </w:p>
          <w:p w:rsidR="003625E3" w:rsidRPr="003625E3" w:rsidRDefault="003625E3" w:rsidP="003625E3">
            <w:pPr>
              <w:numPr>
                <w:ilvl w:val="0"/>
                <w:numId w:val="4"/>
              </w:numPr>
              <w:autoSpaceDE w:val="0"/>
              <w:autoSpaceDN w:val="0"/>
              <w:adjustRightInd w:val="0"/>
              <w:spacing w:before="120" w:after="120"/>
              <w:rPr>
                <w:rFonts w:eastAsia="Calibri"/>
                <w:color w:val="000000"/>
                <w:u w:val="single"/>
                <w:lang w:val="en-GB"/>
              </w:rPr>
            </w:pPr>
            <w:r w:rsidRPr="003625E3">
              <w:rPr>
                <w:rFonts w:eastAsia="Calibri"/>
                <w:color w:val="FF0000"/>
                <w:u w:val="single"/>
                <w:lang w:val="en-GB"/>
              </w:rPr>
              <w:t xml:space="preserve">by an electricity distribution licence it: </w:t>
            </w:r>
          </w:p>
          <w:p w:rsidR="003625E3" w:rsidRPr="003625E3" w:rsidRDefault="003625E3" w:rsidP="003625E3">
            <w:pPr>
              <w:numPr>
                <w:ilvl w:val="0"/>
                <w:numId w:val="5"/>
              </w:numPr>
              <w:autoSpaceDE w:val="0"/>
              <w:autoSpaceDN w:val="0"/>
              <w:adjustRightInd w:val="0"/>
              <w:spacing w:before="120" w:after="120"/>
              <w:ind w:left="1167" w:hanging="425"/>
              <w:rPr>
                <w:rFonts w:eastAsia="Calibri"/>
                <w:color w:val="000000"/>
                <w:u w:val="single"/>
                <w:lang w:val="en-GB"/>
              </w:rPr>
            </w:pPr>
            <w:r w:rsidRPr="003625E3">
              <w:rPr>
                <w:rFonts w:eastAsia="Calibri"/>
                <w:color w:val="FF0000"/>
                <w:u w:val="single"/>
                <w:lang w:val="en-GB"/>
              </w:rPr>
              <w:t>does not have a specified Distribution Services Area; or,</w:t>
            </w:r>
          </w:p>
          <w:p w:rsidR="003625E3" w:rsidRPr="003625E3" w:rsidRDefault="003625E3" w:rsidP="003625E3">
            <w:pPr>
              <w:numPr>
                <w:ilvl w:val="0"/>
                <w:numId w:val="5"/>
              </w:numPr>
              <w:autoSpaceDE w:val="0"/>
              <w:autoSpaceDN w:val="0"/>
              <w:adjustRightInd w:val="0"/>
              <w:spacing w:before="120" w:after="120"/>
              <w:ind w:left="1167" w:hanging="425"/>
              <w:rPr>
                <w:rFonts w:eastAsia="Calibri"/>
                <w:color w:val="000000"/>
                <w:u w:val="single"/>
                <w:lang w:val="en-GB"/>
              </w:rPr>
            </w:pPr>
            <w:r w:rsidRPr="003625E3">
              <w:rPr>
                <w:rFonts w:eastAsia="Calibri"/>
                <w:color w:val="FF0000"/>
                <w:u w:val="single"/>
                <w:lang w:val="en-GB"/>
              </w:rPr>
              <w:t>is a DNO Party operating a network outside its specified Distribution Services Area; or</w:t>
            </w:r>
          </w:p>
          <w:p w:rsidR="003625E3" w:rsidRPr="003625E3" w:rsidRDefault="003625E3" w:rsidP="003625E3">
            <w:pPr>
              <w:numPr>
                <w:ilvl w:val="0"/>
                <w:numId w:val="4"/>
              </w:numPr>
              <w:autoSpaceDE w:val="0"/>
              <w:autoSpaceDN w:val="0"/>
              <w:adjustRightInd w:val="0"/>
              <w:spacing w:before="120" w:after="120"/>
              <w:rPr>
                <w:rFonts w:eastAsia="Calibri"/>
                <w:color w:val="FF0000"/>
                <w:u w:val="single"/>
                <w:lang w:val="en-GB"/>
              </w:rPr>
            </w:pPr>
            <w:r w:rsidRPr="003625E3">
              <w:rPr>
                <w:rFonts w:eastAsia="Calibri"/>
                <w:color w:val="FF0000"/>
                <w:u w:val="single"/>
                <w:lang w:val="en-GB"/>
              </w:rPr>
              <w:t>by exemption under the Act where</w:t>
            </w:r>
          </w:p>
          <w:p w:rsidR="003625E3" w:rsidRPr="003625E3" w:rsidRDefault="003625E3" w:rsidP="003625E3">
            <w:pPr>
              <w:numPr>
                <w:ilvl w:val="1"/>
                <w:numId w:val="3"/>
              </w:numPr>
              <w:autoSpaceDE w:val="0"/>
              <w:autoSpaceDN w:val="0"/>
              <w:adjustRightInd w:val="0"/>
              <w:spacing w:before="120"/>
              <w:ind w:left="884" w:hanging="425"/>
              <w:rPr>
                <w:rFonts w:eastAsia="Calibri"/>
                <w:color w:val="FF0000"/>
                <w:u w:val="single"/>
                <w:lang w:val="en-GB"/>
              </w:rPr>
            </w:pPr>
            <w:r w:rsidRPr="003625E3">
              <w:rPr>
                <w:rFonts w:eastAsia="Calibri"/>
                <w:color w:val="FF0000"/>
                <w:u w:val="single"/>
                <w:lang w:val="en-GB"/>
              </w:rPr>
              <w:t xml:space="preserve">the relevant distribution system forms part of the Total System (as defined by the Balancing and Settlement Code); </w:t>
            </w:r>
          </w:p>
          <w:p w:rsidR="003625E3" w:rsidRPr="003625E3" w:rsidRDefault="003625E3" w:rsidP="003625E3">
            <w:pPr>
              <w:numPr>
                <w:ilvl w:val="1"/>
                <w:numId w:val="3"/>
              </w:numPr>
              <w:autoSpaceDE w:val="0"/>
              <w:autoSpaceDN w:val="0"/>
              <w:adjustRightInd w:val="0"/>
              <w:spacing w:before="120"/>
              <w:ind w:left="884" w:hanging="425"/>
              <w:rPr>
                <w:rFonts w:eastAsia="Calibri"/>
                <w:color w:val="FF0000"/>
                <w:u w:val="single"/>
                <w:lang w:val="en-GB"/>
              </w:rPr>
            </w:pPr>
            <w:r w:rsidRPr="003625E3">
              <w:rPr>
                <w:rFonts w:eastAsia="Calibri"/>
                <w:color w:val="FF0000"/>
                <w:u w:val="single"/>
                <w:lang w:val="en-GB"/>
              </w:rPr>
              <w:t xml:space="preserve">Customers’ Entry Points or Exit Points to or from that distribution system are Metering Points; </w:t>
            </w:r>
          </w:p>
          <w:p w:rsidR="003625E3" w:rsidRPr="003625E3" w:rsidRDefault="003625E3" w:rsidP="003625E3">
            <w:pPr>
              <w:numPr>
                <w:ilvl w:val="1"/>
                <w:numId w:val="3"/>
              </w:numPr>
              <w:autoSpaceDE w:val="0"/>
              <w:autoSpaceDN w:val="0"/>
              <w:adjustRightInd w:val="0"/>
              <w:spacing w:before="120"/>
              <w:ind w:left="884" w:hanging="425"/>
              <w:rPr>
                <w:rFonts w:eastAsia="Calibri"/>
                <w:color w:val="FF0000"/>
                <w:u w:val="single"/>
                <w:lang w:val="en-GB"/>
              </w:rPr>
            </w:pPr>
            <w:r w:rsidRPr="003625E3">
              <w:rPr>
                <w:rFonts w:eastAsia="Calibri"/>
                <w:color w:val="FF0000"/>
                <w:u w:val="single"/>
                <w:lang w:val="en-GB"/>
              </w:rPr>
              <w:t>the person has notified the DNO Party that it wishes to be treated as a QNO; and</w:t>
            </w:r>
          </w:p>
          <w:p w:rsidR="003625E3" w:rsidRPr="003625E3" w:rsidRDefault="003625E3" w:rsidP="003625E3">
            <w:pPr>
              <w:numPr>
                <w:ilvl w:val="1"/>
                <w:numId w:val="3"/>
              </w:numPr>
              <w:autoSpaceDE w:val="0"/>
              <w:autoSpaceDN w:val="0"/>
              <w:adjustRightInd w:val="0"/>
              <w:spacing w:before="120"/>
              <w:ind w:left="884" w:hanging="425"/>
              <w:rPr>
                <w:rFonts w:eastAsia="Calibri"/>
                <w:color w:val="FF0000"/>
                <w:u w:val="single"/>
                <w:lang w:val="en-GB"/>
              </w:rPr>
            </w:pPr>
            <w:proofErr w:type="gramStart"/>
            <w:r w:rsidRPr="003625E3">
              <w:rPr>
                <w:rFonts w:eastAsia="Calibri"/>
                <w:color w:val="FF0000"/>
                <w:u w:val="single"/>
                <w:lang w:val="en-GB"/>
              </w:rPr>
              <w:t>the</w:t>
            </w:r>
            <w:proofErr w:type="gramEnd"/>
            <w:r w:rsidRPr="003625E3">
              <w:rPr>
                <w:rFonts w:eastAsia="Calibri"/>
                <w:color w:val="FF0000"/>
                <w:u w:val="single"/>
                <w:lang w:val="en-GB"/>
              </w:rPr>
              <w:t xml:space="preserve"> person responsible for that system agrees to provide the relevant DNO Party with information it may reasonably require to enable them to be treated as a QNO.</w:t>
            </w:r>
          </w:p>
          <w:p w:rsidR="003625E3" w:rsidRPr="003625E3" w:rsidRDefault="003625E3" w:rsidP="003625E3">
            <w:pPr>
              <w:autoSpaceDE w:val="0"/>
              <w:autoSpaceDN w:val="0"/>
              <w:adjustRightInd w:val="0"/>
              <w:spacing w:before="120" w:after="120"/>
              <w:rPr>
                <w:rFonts w:eastAsia="Calibri"/>
                <w:color w:val="000000"/>
                <w:lang w:val="en-GB"/>
              </w:rPr>
            </w:pPr>
          </w:p>
        </w:tc>
      </w:tr>
    </w:tbl>
    <w:p w:rsidR="003625E3" w:rsidRPr="003625E3" w:rsidRDefault="003625E3" w:rsidP="003625E3">
      <w:pPr>
        <w:autoSpaceDE w:val="0"/>
        <w:autoSpaceDN w:val="0"/>
        <w:adjustRightInd w:val="0"/>
        <w:rPr>
          <w:rFonts w:eastAsia="Calibri"/>
          <w:color w:val="000000"/>
          <w:lang w:val="en-GB"/>
        </w:rPr>
      </w:pPr>
    </w:p>
    <w:p w:rsidR="003625E3" w:rsidRPr="003625E3" w:rsidRDefault="003625E3" w:rsidP="003625E3">
      <w:pPr>
        <w:autoSpaceDE w:val="0"/>
        <w:autoSpaceDN w:val="0"/>
        <w:adjustRightInd w:val="0"/>
        <w:rPr>
          <w:rFonts w:eastAsia="Calibri"/>
          <w:color w:val="000000"/>
          <w:lang w:val="en-GB"/>
        </w:rPr>
      </w:pPr>
    </w:p>
    <w:p w:rsidR="003625E3" w:rsidRPr="003625E3" w:rsidRDefault="003625E3" w:rsidP="003625E3">
      <w:pPr>
        <w:autoSpaceDE w:val="0"/>
        <w:autoSpaceDN w:val="0"/>
        <w:adjustRightInd w:val="0"/>
        <w:rPr>
          <w:rFonts w:eastAsia="Calibri"/>
          <w:color w:val="000000"/>
          <w:lang w:val="en-GB"/>
        </w:rPr>
      </w:pPr>
    </w:p>
    <w:p w:rsidR="003625E3" w:rsidRPr="003625E3" w:rsidRDefault="003625E3" w:rsidP="003625E3">
      <w:pPr>
        <w:autoSpaceDE w:val="0"/>
        <w:autoSpaceDN w:val="0"/>
        <w:adjustRightInd w:val="0"/>
        <w:rPr>
          <w:rFonts w:eastAsia="Calibri"/>
          <w:color w:val="000000"/>
          <w:lang w:val="en-GB"/>
        </w:rPr>
      </w:pPr>
      <w:r w:rsidRPr="003625E3">
        <w:rPr>
          <w:rFonts w:eastAsia="Calibri"/>
          <w:color w:val="000000"/>
          <w:lang w:val="en-GB"/>
        </w:rPr>
        <w:t>Notes:</w:t>
      </w:r>
    </w:p>
    <w:p w:rsidR="003625E3" w:rsidRPr="003625E3" w:rsidRDefault="003625E3" w:rsidP="003625E3">
      <w:pPr>
        <w:autoSpaceDE w:val="0"/>
        <w:autoSpaceDN w:val="0"/>
        <w:adjustRightInd w:val="0"/>
        <w:rPr>
          <w:rFonts w:eastAsia="Calibri"/>
          <w:color w:val="000000"/>
          <w:lang w:val="en-GB"/>
        </w:rPr>
      </w:pPr>
    </w:p>
    <w:p w:rsidR="003625E3" w:rsidRPr="003625E3" w:rsidRDefault="003625E3" w:rsidP="003625E3">
      <w:pPr>
        <w:numPr>
          <w:ilvl w:val="0"/>
          <w:numId w:val="2"/>
        </w:numPr>
        <w:autoSpaceDE w:val="0"/>
        <w:autoSpaceDN w:val="0"/>
        <w:adjustRightInd w:val="0"/>
        <w:rPr>
          <w:rFonts w:eastAsia="Calibri"/>
          <w:color w:val="000000"/>
          <w:lang w:val="en-GB"/>
        </w:rPr>
      </w:pPr>
      <w:r w:rsidRPr="003625E3">
        <w:rPr>
          <w:rFonts w:eastAsia="Calibri"/>
          <w:color w:val="000000"/>
          <w:lang w:val="en-GB"/>
        </w:rPr>
        <w:t xml:space="preserve">The term LDNO is commonly an abbreviation of the term Licensed Distribution Network Operator. It therefore seems contradictory that it should be used to include charges to licence exempt networks </w:t>
      </w:r>
    </w:p>
    <w:p w:rsidR="003625E3" w:rsidRPr="003625E3" w:rsidRDefault="003625E3" w:rsidP="003625E3">
      <w:pPr>
        <w:autoSpaceDE w:val="0"/>
        <w:autoSpaceDN w:val="0"/>
        <w:adjustRightInd w:val="0"/>
        <w:ind w:left="360"/>
        <w:rPr>
          <w:rFonts w:eastAsia="Calibri"/>
          <w:color w:val="000000"/>
          <w:lang w:val="en-GB"/>
        </w:rPr>
      </w:pPr>
    </w:p>
    <w:p w:rsidR="003625E3" w:rsidRPr="003625E3" w:rsidRDefault="003625E3" w:rsidP="003625E3">
      <w:pPr>
        <w:numPr>
          <w:ilvl w:val="0"/>
          <w:numId w:val="2"/>
        </w:numPr>
        <w:autoSpaceDE w:val="0"/>
        <w:autoSpaceDN w:val="0"/>
        <w:adjustRightInd w:val="0"/>
        <w:rPr>
          <w:rFonts w:eastAsia="Calibri"/>
          <w:color w:val="000000"/>
          <w:lang w:val="en-GB"/>
        </w:rPr>
      </w:pPr>
      <w:r w:rsidRPr="003625E3">
        <w:rPr>
          <w:rFonts w:eastAsia="Calibri"/>
          <w:color w:val="000000"/>
          <w:lang w:val="en-GB"/>
        </w:rPr>
        <w:t xml:space="preserve">Embedded network tariffs applying to licence exempt networks will be based on the HV split data and LV split data.  This data is only based on IDNO/DNO data.  Licence exempt networks are not subject to DCUSA and therefore DCUSA has no vires to request this information (given that such network owners are not parties).  </w:t>
      </w:r>
      <w:r w:rsidRPr="003625E3">
        <w:rPr>
          <w:rFonts w:eastAsia="Calibri"/>
          <w:color w:val="000000"/>
          <w:lang w:val="en-GB"/>
        </w:rPr>
        <w:lastRenderedPageBreak/>
        <w:t>Hence paragraph 116 of Schedule 16 is unchanged; i.e. it still refers to an LDNO.  However consideration may need to be given as to whether licence exempt network operators should provide such information.  If so it will probably need to an obligation place on the licence exempt distributor by the relevant distributor (through a connection agreement)</w:t>
      </w:r>
    </w:p>
    <w:p w:rsidR="003625E3" w:rsidRPr="003625E3" w:rsidRDefault="003625E3" w:rsidP="003625E3">
      <w:pPr>
        <w:ind w:left="720"/>
        <w:contextualSpacing/>
        <w:rPr>
          <w:rFonts w:ascii="Tahoma" w:eastAsia="Calibri" w:hAnsi="Tahoma"/>
          <w:sz w:val="22"/>
          <w:szCs w:val="22"/>
          <w:lang w:val="en-GB"/>
        </w:rPr>
      </w:pPr>
    </w:p>
    <w:p w:rsidR="003625E3" w:rsidRPr="003625E3" w:rsidRDefault="003625E3" w:rsidP="003625E3">
      <w:pPr>
        <w:numPr>
          <w:ilvl w:val="0"/>
          <w:numId w:val="2"/>
        </w:numPr>
        <w:autoSpaceDE w:val="0"/>
        <w:autoSpaceDN w:val="0"/>
        <w:adjustRightInd w:val="0"/>
        <w:rPr>
          <w:rFonts w:eastAsia="Calibri"/>
          <w:color w:val="000000"/>
          <w:lang w:val="en-GB"/>
        </w:rPr>
      </w:pPr>
      <w:r w:rsidRPr="003625E3">
        <w:rPr>
          <w:rFonts w:eastAsia="Calibri"/>
          <w:color w:val="000000"/>
          <w:lang w:val="en-GB"/>
        </w:rPr>
        <w:t>User is defined in main body of DCUSA.  Since schedule 16 is part of DCUSA definition of user within the schedule should be consistent with that used by DCUSA.  It is uncertain as to why a separate definition is required in this schedule.</w:t>
      </w:r>
    </w:p>
    <w:p w:rsidR="003625E3" w:rsidRDefault="003625E3" w:rsidP="00EE1CC6">
      <w:pPr>
        <w:autoSpaceDE w:val="0"/>
        <w:autoSpaceDN w:val="0"/>
        <w:adjustRightInd w:val="0"/>
        <w:spacing w:before="120" w:after="240" w:line="360" w:lineRule="auto"/>
        <w:rPr>
          <w:b/>
          <w:lang w:val="en-GB"/>
        </w:rPr>
      </w:pPr>
    </w:p>
    <w:p w:rsidR="00EE1CC6" w:rsidRPr="00EE1CC6" w:rsidRDefault="00EE1CC6" w:rsidP="00EE1CC6">
      <w:pPr>
        <w:autoSpaceDE w:val="0"/>
        <w:autoSpaceDN w:val="0"/>
        <w:adjustRightInd w:val="0"/>
        <w:spacing w:before="120" w:after="240" w:line="360" w:lineRule="auto"/>
        <w:rPr>
          <w:b/>
          <w:lang w:val="en-GB"/>
        </w:rPr>
      </w:pPr>
      <w:bookmarkStart w:id="11" w:name="_GoBack"/>
      <w:bookmarkEnd w:id="11"/>
      <w:r w:rsidRPr="00EE1CC6">
        <w:rPr>
          <w:b/>
          <w:lang w:val="en-GB"/>
        </w:rPr>
        <w:t>Schedule 17</w:t>
      </w:r>
    </w:p>
    <w:p w:rsidR="00EE1CC6" w:rsidRDefault="00EE1CC6" w:rsidP="00EE1CC6">
      <w:pPr>
        <w:autoSpaceDE w:val="0"/>
        <w:autoSpaceDN w:val="0"/>
        <w:adjustRightInd w:val="0"/>
        <w:spacing w:before="120" w:after="240" w:line="360" w:lineRule="auto"/>
        <w:rPr>
          <w:lang w:val="en-GB"/>
        </w:rPr>
      </w:pPr>
    </w:p>
    <w:p w:rsidR="00EE1CC6" w:rsidRPr="00EE1CC6" w:rsidRDefault="00EE1CC6" w:rsidP="00EE1CC6">
      <w:pPr>
        <w:autoSpaceDE w:val="0"/>
        <w:autoSpaceDN w:val="0"/>
        <w:adjustRightInd w:val="0"/>
        <w:spacing w:before="120" w:after="240" w:line="360" w:lineRule="auto"/>
        <w:rPr>
          <w:b/>
          <w:lang w:val="en-GB"/>
        </w:rPr>
      </w:pPr>
      <w:r w:rsidRPr="00EE1CC6">
        <w:rPr>
          <w:b/>
          <w:lang w:val="en-GB"/>
        </w:rPr>
        <w:t>Schedule 18</w:t>
      </w:r>
    </w:p>
    <w:p w:rsidR="00251AAC" w:rsidRDefault="00251AAC"/>
    <w:sectPr w:rsidR="00251AA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CC6" w:rsidRDefault="00EE1CC6" w:rsidP="00EE1CC6">
      <w:r>
        <w:separator/>
      </w:r>
    </w:p>
  </w:endnote>
  <w:endnote w:type="continuationSeparator" w:id="0">
    <w:p w:rsidR="00EE1CC6" w:rsidRDefault="00EE1CC6"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CC6" w:rsidRDefault="00EE1CC6" w:rsidP="00EE1CC6">
      <w:r>
        <w:separator/>
      </w:r>
    </w:p>
  </w:footnote>
  <w:footnote w:type="continuationSeparator" w:id="0">
    <w:p w:rsidR="00EE1CC6" w:rsidRDefault="00EE1CC6" w:rsidP="00EE1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CC6" w:rsidRPr="00EE1CC6" w:rsidRDefault="00EE1CC6" w:rsidP="00EE1CC6">
    <w:pPr>
      <w:pStyle w:val="Header"/>
      <w:jc w:val="center"/>
      <w:rPr>
        <w:b/>
        <w:sz w:val="28"/>
        <w:szCs w:val="28"/>
      </w:rPr>
    </w:pPr>
    <w:r w:rsidRPr="00EE1CC6">
      <w:rPr>
        <w:b/>
        <w:sz w:val="28"/>
        <w:szCs w:val="28"/>
      </w:rPr>
      <w:t>DCP 251 Draft Legal Text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5">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4"/>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6"/>
    <w:rsid w:val="0000731D"/>
    <w:rsid w:val="0004663C"/>
    <w:rsid w:val="00103693"/>
    <w:rsid w:val="00105EE1"/>
    <w:rsid w:val="00177FBE"/>
    <w:rsid w:val="001B792F"/>
    <w:rsid w:val="001C685F"/>
    <w:rsid w:val="001E043F"/>
    <w:rsid w:val="00221D5E"/>
    <w:rsid w:val="00251AAC"/>
    <w:rsid w:val="003625E3"/>
    <w:rsid w:val="00642510"/>
    <w:rsid w:val="007B0CBA"/>
    <w:rsid w:val="007B5FF1"/>
    <w:rsid w:val="00826CF0"/>
    <w:rsid w:val="00872D9E"/>
    <w:rsid w:val="00A613A6"/>
    <w:rsid w:val="00A96B6D"/>
    <w:rsid w:val="00BC31E7"/>
    <w:rsid w:val="00C24966"/>
    <w:rsid w:val="00C53127"/>
    <w:rsid w:val="00C61BC3"/>
    <w:rsid w:val="00C96E0B"/>
    <w:rsid w:val="00D57F24"/>
    <w:rsid w:val="00EE1CC6"/>
    <w:rsid w:val="00EE2C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1CC6"/>
    <w:pPr>
      <w:tabs>
        <w:tab w:val="center" w:pos="4513"/>
        <w:tab w:val="right" w:pos="9026"/>
      </w:tabs>
    </w:pPr>
  </w:style>
  <w:style w:type="character" w:customStyle="1" w:styleId="HeaderChar">
    <w:name w:val="Header Char"/>
    <w:basedOn w:val="DefaultParagraphFont"/>
    <w:link w:val="Header"/>
    <w:uiPriority w:val="99"/>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1CC6"/>
    <w:pPr>
      <w:tabs>
        <w:tab w:val="center" w:pos="4513"/>
        <w:tab w:val="right" w:pos="9026"/>
      </w:tabs>
    </w:pPr>
  </w:style>
  <w:style w:type="character" w:customStyle="1" w:styleId="HeaderChar">
    <w:name w:val="Header Char"/>
    <w:basedOn w:val="DefaultParagraphFont"/>
    <w:link w:val="Header"/>
    <w:uiPriority w:val="99"/>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1444</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dcterms:created xsi:type="dcterms:W3CDTF">2015-10-19T09:22:00Z</dcterms:created>
  <dcterms:modified xsi:type="dcterms:W3CDTF">2015-10-19T09:33:00Z</dcterms:modified>
</cp:coreProperties>
</file>