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S25"/>
    <w:p w14:paraId="282EB36A" w14:textId="77777777" w:rsidR="00927C1D" w:rsidRPr="00EC7C74" w:rsidRDefault="00927C1D" w:rsidP="00927C1D">
      <w:pPr>
        <w:pStyle w:val="DCHeading1"/>
        <w:outlineLvl w:val="0"/>
      </w:pPr>
      <w:r w:rsidRPr="00EC7C74">
        <w:fldChar w:fldCharType="begin"/>
      </w:r>
      <w:r w:rsidRPr="00EC7C74">
        <w:instrText xml:space="preserve"> HYPERLINK  \l "S25A" </w:instrText>
      </w:r>
      <w:r w:rsidRPr="00EC7C74">
        <w:fldChar w:fldCharType="separate"/>
      </w:r>
      <w:bookmarkStart w:id="1" w:name="_Toc518333740"/>
      <w:r w:rsidRPr="00EC7C74">
        <w:rPr>
          <w:rStyle w:val="Hyperlink"/>
          <w:color w:val="auto"/>
          <w:u w:val="none"/>
        </w:rPr>
        <w:t>SCHEDULE 25 - tHEFT rISK ASSESSMENT SERVICE</w:t>
      </w:r>
      <w:bookmarkEnd w:id="1"/>
      <w:r w:rsidRPr="00EC7C74">
        <w:fldChar w:fldCharType="end"/>
      </w:r>
    </w:p>
    <w:p w14:paraId="47AC9E34" w14:textId="77777777" w:rsidR="00927C1D" w:rsidRPr="007647BC" w:rsidRDefault="00927C1D" w:rsidP="008051F1">
      <w:pPr>
        <w:pStyle w:val="Heading1"/>
        <w:numPr>
          <w:ilvl w:val="0"/>
          <w:numId w:val="26"/>
        </w:numPr>
        <w:tabs>
          <w:tab w:val="num" w:pos="360"/>
        </w:tabs>
        <w:rPr>
          <w:rFonts w:eastAsia="Times New Roman" w:cs="Times New Roman"/>
          <w:szCs w:val="24"/>
        </w:rPr>
      </w:pPr>
      <w:bookmarkStart w:id="2" w:name="_Toc510303145"/>
      <w:bookmarkStart w:id="3" w:name="_Toc513018556"/>
      <w:bookmarkStart w:id="4" w:name="_Toc518333741"/>
      <w:bookmarkEnd w:id="0"/>
      <w:r w:rsidRPr="007647BC">
        <w:rPr>
          <w:u w:color="000000"/>
        </w:rPr>
        <w:t>Governance</w:t>
      </w:r>
      <w:bookmarkEnd w:id="2"/>
      <w:bookmarkEnd w:id="3"/>
      <w:bookmarkEnd w:id="4"/>
    </w:p>
    <w:p w14:paraId="443E06C2" w14:textId="77777777" w:rsidR="00927C1D" w:rsidRDefault="00927C1D" w:rsidP="00927C1D">
      <w:pPr>
        <w:pStyle w:val="Heading2"/>
        <w:rPr>
          <w:rFonts w:eastAsia="Times New Roman" w:cs="Times New Roman"/>
          <w:szCs w:val="24"/>
        </w:rPr>
      </w:pPr>
      <w:r>
        <w:t>The</w:t>
      </w:r>
      <w:r>
        <w:rPr>
          <w:spacing w:val="40"/>
        </w:rPr>
        <w:t xml:space="preserve"> </w:t>
      </w:r>
      <w:r>
        <w:t>Panel</w:t>
      </w:r>
      <w:r>
        <w:rPr>
          <w:spacing w:val="42"/>
        </w:rPr>
        <w:t xml:space="preserve"> </w:t>
      </w:r>
      <w:r>
        <w:t>shall</w:t>
      </w:r>
      <w:r>
        <w:rPr>
          <w:spacing w:val="42"/>
        </w:rPr>
        <w:t xml:space="preserve"> </w:t>
      </w:r>
      <w:r>
        <w:t>establish</w:t>
      </w:r>
      <w:r>
        <w:rPr>
          <w:spacing w:val="41"/>
        </w:rPr>
        <w:t xml:space="preserve"> </w:t>
      </w:r>
      <w:r>
        <w:t>a</w:t>
      </w:r>
      <w:r>
        <w:rPr>
          <w:spacing w:val="41"/>
        </w:rPr>
        <w:t xml:space="preserve"> </w:t>
      </w:r>
      <w:r>
        <w:t>Working</w:t>
      </w:r>
      <w:r>
        <w:rPr>
          <w:spacing w:val="40"/>
        </w:rPr>
        <w:t xml:space="preserve"> </w:t>
      </w:r>
      <w:r>
        <w:t>Group</w:t>
      </w:r>
      <w:r>
        <w:rPr>
          <w:spacing w:val="41"/>
        </w:rPr>
        <w:t xml:space="preserve"> </w:t>
      </w:r>
      <w:r>
        <w:t>to</w:t>
      </w:r>
      <w:r>
        <w:rPr>
          <w:spacing w:val="44"/>
        </w:rPr>
        <w:t xml:space="preserve"> </w:t>
      </w:r>
      <w:r>
        <w:t>oversee</w:t>
      </w:r>
      <w:r>
        <w:rPr>
          <w:spacing w:val="41"/>
        </w:rPr>
        <w:t xml:space="preserve"> </w:t>
      </w:r>
      <w:r>
        <w:t>the</w:t>
      </w:r>
      <w:r>
        <w:rPr>
          <w:spacing w:val="41"/>
        </w:rPr>
        <w:t xml:space="preserve"> </w:t>
      </w:r>
      <w:r>
        <w:t>Theft</w:t>
      </w:r>
      <w:r>
        <w:rPr>
          <w:spacing w:val="41"/>
        </w:rPr>
        <w:t xml:space="preserve"> </w:t>
      </w:r>
      <w:r>
        <w:t>Risk</w:t>
      </w:r>
      <w:r>
        <w:rPr>
          <w:spacing w:val="45"/>
        </w:rPr>
        <w:t xml:space="preserve"> </w:t>
      </w:r>
      <w:r>
        <w:t>Assessment Service Arrangements. Such Working Group shall work in collaboration with</w:t>
      </w:r>
      <w:r>
        <w:rPr>
          <w:spacing w:val="18"/>
        </w:rPr>
        <w:t xml:space="preserve"> </w:t>
      </w:r>
      <w:r>
        <w:t>the equivalent sub-committee constituted under the</w:t>
      </w:r>
      <w:r>
        <w:rPr>
          <w:spacing w:val="-5"/>
        </w:rPr>
        <w:t xml:space="preserve"> </w:t>
      </w:r>
      <w:r>
        <w:t>SPAA.</w:t>
      </w:r>
    </w:p>
    <w:p w14:paraId="1A962076" w14:textId="77777777" w:rsidR="00927C1D" w:rsidRPr="008A0907" w:rsidRDefault="00927C1D" w:rsidP="00927C1D">
      <w:pPr>
        <w:pStyle w:val="Heading2"/>
        <w:rPr>
          <w:rFonts w:eastAsia="Times New Roman" w:cs="Times New Roman"/>
          <w:sz w:val="21"/>
          <w:szCs w:val="21"/>
        </w:rPr>
      </w:pPr>
      <w:r>
        <w:t>It</w:t>
      </w:r>
      <w:r w:rsidRPr="008A0907">
        <w:rPr>
          <w:spacing w:val="44"/>
        </w:rPr>
        <w:t xml:space="preserve"> </w:t>
      </w:r>
      <w:r>
        <w:t>is</w:t>
      </w:r>
      <w:r w:rsidRPr="008A0907">
        <w:rPr>
          <w:spacing w:val="45"/>
        </w:rPr>
        <w:t xml:space="preserve"> </w:t>
      </w:r>
      <w:r>
        <w:t>the</w:t>
      </w:r>
      <w:r w:rsidRPr="008A0907">
        <w:rPr>
          <w:spacing w:val="43"/>
        </w:rPr>
        <w:t xml:space="preserve"> </w:t>
      </w:r>
      <w:r>
        <w:t>intention</w:t>
      </w:r>
      <w:r w:rsidRPr="008A0907">
        <w:rPr>
          <w:spacing w:val="44"/>
        </w:rPr>
        <w:t xml:space="preserve"> </w:t>
      </w:r>
      <w:r>
        <w:t>of</w:t>
      </w:r>
      <w:r w:rsidRPr="008A0907">
        <w:rPr>
          <w:spacing w:val="43"/>
        </w:rPr>
        <w:t xml:space="preserve"> </w:t>
      </w:r>
      <w:r>
        <w:t>the</w:t>
      </w:r>
      <w:r w:rsidRPr="008A0907">
        <w:rPr>
          <w:spacing w:val="43"/>
        </w:rPr>
        <w:t xml:space="preserve"> </w:t>
      </w:r>
      <w:r>
        <w:t>Parties</w:t>
      </w:r>
      <w:r w:rsidRPr="008A0907">
        <w:rPr>
          <w:spacing w:val="43"/>
        </w:rPr>
        <w:t xml:space="preserve"> </w:t>
      </w:r>
      <w:r>
        <w:t>that</w:t>
      </w:r>
      <w:r w:rsidRPr="008A0907">
        <w:rPr>
          <w:spacing w:val="44"/>
        </w:rPr>
        <w:t xml:space="preserve"> </w:t>
      </w:r>
      <w:r>
        <w:t>DCUSA</w:t>
      </w:r>
      <w:r w:rsidRPr="008A0907">
        <w:rPr>
          <w:spacing w:val="46"/>
        </w:rPr>
        <w:t xml:space="preserve"> </w:t>
      </w:r>
      <w:r>
        <w:t>Ltd</w:t>
      </w:r>
      <w:r w:rsidRPr="008A0907">
        <w:rPr>
          <w:spacing w:val="44"/>
        </w:rPr>
        <w:t xml:space="preserve"> </w:t>
      </w:r>
      <w:r>
        <w:t>contracts</w:t>
      </w:r>
      <w:r w:rsidRPr="008A0907">
        <w:rPr>
          <w:spacing w:val="45"/>
        </w:rPr>
        <w:t xml:space="preserve"> </w:t>
      </w:r>
      <w:r>
        <w:t>with</w:t>
      </w:r>
      <w:r w:rsidRPr="008A0907">
        <w:rPr>
          <w:spacing w:val="44"/>
        </w:rPr>
        <w:t xml:space="preserve"> </w:t>
      </w:r>
      <w:r>
        <w:t>a</w:t>
      </w:r>
      <w:r w:rsidRPr="008A0907">
        <w:rPr>
          <w:spacing w:val="43"/>
        </w:rPr>
        <w:t xml:space="preserve"> </w:t>
      </w:r>
      <w:r>
        <w:t>TRAS</w:t>
      </w:r>
      <w:r w:rsidRPr="008A0907">
        <w:rPr>
          <w:spacing w:val="44"/>
        </w:rPr>
        <w:t xml:space="preserve"> </w:t>
      </w:r>
      <w:r>
        <w:t>Service Provider for provision of services consistent with the description set out in</w:t>
      </w:r>
      <w:r w:rsidRPr="008A0907">
        <w:rPr>
          <w:spacing w:val="29"/>
        </w:rPr>
        <w:t xml:space="preserve"> </w:t>
      </w:r>
      <w:r>
        <w:t>Appendix1. Where necessary, DCUSA Ltd shall seek to make changes to the TRAS Contract</w:t>
      </w:r>
      <w:r w:rsidRPr="008A0907">
        <w:rPr>
          <w:spacing w:val="40"/>
        </w:rPr>
        <w:t xml:space="preserve"> </w:t>
      </w:r>
      <w:r>
        <w:t>to ensure it remains consistent with Appendix 1 from time to time. For the avoidance</w:t>
      </w:r>
      <w:r w:rsidRPr="008A0907">
        <w:rPr>
          <w:spacing w:val="3"/>
        </w:rPr>
        <w:t xml:space="preserve"> </w:t>
      </w:r>
      <w:r>
        <w:t>of doubt, no Party shall have any obligation under Appendix</w:t>
      </w:r>
      <w:r w:rsidRPr="008A0907">
        <w:rPr>
          <w:spacing w:val="-7"/>
        </w:rPr>
        <w:t xml:space="preserve"> </w:t>
      </w:r>
      <w:r>
        <w:t>1.</w:t>
      </w:r>
    </w:p>
    <w:p w14:paraId="0C681C7F" w14:textId="77777777" w:rsidR="00927C1D" w:rsidRPr="008A0907" w:rsidRDefault="00927C1D" w:rsidP="00927C1D">
      <w:pPr>
        <w:pStyle w:val="Heading1"/>
      </w:pPr>
      <w:bookmarkStart w:id="5" w:name="_Toc510303146"/>
      <w:bookmarkStart w:id="6" w:name="_Toc513018557"/>
      <w:bookmarkStart w:id="7" w:name="_Toc518333742"/>
      <w:r w:rsidRPr="008A0907">
        <w:t>Funding</w:t>
      </w:r>
      <w:bookmarkEnd w:id="5"/>
      <w:bookmarkEnd w:id="6"/>
      <w:bookmarkEnd w:id="7"/>
    </w:p>
    <w:p w14:paraId="1119EE82" w14:textId="77777777" w:rsidR="00927C1D" w:rsidRDefault="00927C1D" w:rsidP="00927C1D">
      <w:pPr>
        <w:pStyle w:val="Heading2"/>
        <w:rPr>
          <w:rFonts w:eastAsia="Times New Roman" w:cs="Times New Roman"/>
          <w:szCs w:val="24"/>
        </w:rPr>
      </w:pPr>
      <w:r>
        <w:t>Subject</w:t>
      </w:r>
      <w:r>
        <w:rPr>
          <w:spacing w:val="24"/>
        </w:rPr>
        <w:t xml:space="preserve"> </w:t>
      </w:r>
      <w:r>
        <w:t>to</w:t>
      </w:r>
      <w:r>
        <w:rPr>
          <w:spacing w:val="24"/>
        </w:rPr>
        <w:t xml:space="preserve"> </w:t>
      </w:r>
      <w:r>
        <w:t>Paragraph</w:t>
      </w:r>
      <w:r>
        <w:rPr>
          <w:spacing w:val="24"/>
        </w:rPr>
        <w:t xml:space="preserve"> </w:t>
      </w:r>
      <w:r>
        <w:t>2.3,</w:t>
      </w:r>
      <w:r>
        <w:rPr>
          <w:spacing w:val="24"/>
        </w:rPr>
        <w:t xml:space="preserve"> </w:t>
      </w:r>
      <w:r>
        <w:t>all</w:t>
      </w:r>
      <w:r>
        <w:rPr>
          <w:spacing w:val="24"/>
        </w:rPr>
        <w:t xml:space="preserve"> </w:t>
      </w:r>
      <w:r>
        <w:t>TRAS</w:t>
      </w:r>
      <w:r>
        <w:rPr>
          <w:spacing w:val="24"/>
        </w:rPr>
        <w:t xml:space="preserve"> </w:t>
      </w:r>
      <w:r>
        <w:t>Liabilities</w:t>
      </w:r>
      <w:r>
        <w:rPr>
          <w:spacing w:val="24"/>
        </w:rPr>
        <w:t xml:space="preserve"> </w:t>
      </w:r>
      <w:r>
        <w:t>incurred</w:t>
      </w:r>
      <w:r>
        <w:rPr>
          <w:spacing w:val="24"/>
        </w:rPr>
        <w:t xml:space="preserve"> </w:t>
      </w:r>
      <w:r>
        <w:t>by</w:t>
      </w:r>
      <w:r>
        <w:rPr>
          <w:spacing w:val="19"/>
        </w:rPr>
        <w:t xml:space="preserve"> </w:t>
      </w:r>
      <w:r>
        <w:t>DCUSA</w:t>
      </w:r>
      <w:r>
        <w:rPr>
          <w:spacing w:val="26"/>
        </w:rPr>
        <w:t xml:space="preserve"> </w:t>
      </w:r>
      <w:r>
        <w:t>Ltd</w:t>
      </w:r>
      <w:r>
        <w:rPr>
          <w:spacing w:val="24"/>
        </w:rPr>
        <w:t xml:space="preserve"> </w:t>
      </w:r>
      <w:r>
        <w:t>(howsoever arising) shall constitute Recoverable Costs to be paid by Supplier Parties pursuant</w:t>
      </w:r>
      <w:r>
        <w:rPr>
          <w:spacing w:val="5"/>
        </w:rPr>
        <w:t xml:space="preserve"> </w:t>
      </w:r>
      <w:r>
        <w:t>to Clause 8.9A of the main body of this</w:t>
      </w:r>
      <w:r>
        <w:rPr>
          <w:spacing w:val="-7"/>
        </w:rPr>
        <w:t xml:space="preserve"> </w:t>
      </w:r>
      <w:r>
        <w:t>Agreement.</w:t>
      </w:r>
    </w:p>
    <w:p w14:paraId="2ADFB7D0" w14:textId="77777777" w:rsidR="00927C1D" w:rsidRPr="008A0907" w:rsidRDefault="00927C1D" w:rsidP="00927C1D">
      <w:pPr>
        <w:pStyle w:val="Heading2"/>
      </w:pPr>
      <w:r w:rsidRPr="008A0907">
        <w:t>Where DCUSA Ltd contracts with the TRAS Service Provider under a common arrangement with SPAA Ltd:</w:t>
      </w:r>
    </w:p>
    <w:p w14:paraId="639B5E15" w14:textId="77777777" w:rsidR="00927C1D" w:rsidRDefault="00927C1D" w:rsidP="00927C1D">
      <w:pPr>
        <w:pStyle w:val="ListParagraph"/>
        <w:keepNext/>
        <w:keepLines/>
        <w:widowControl w:val="0"/>
        <w:tabs>
          <w:tab w:val="left" w:pos="1539"/>
        </w:tabs>
        <w:ind w:left="1287" w:hanging="567"/>
        <w:contextualSpacing w:val="0"/>
      </w:pPr>
      <w:r>
        <w:t>(a)</w:t>
      </w:r>
      <w:r>
        <w:tab/>
        <w:t>DCUSA</w:t>
      </w:r>
      <w:r>
        <w:rPr>
          <w:spacing w:val="29"/>
        </w:rPr>
        <w:t xml:space="preserve"> </w:t>
      </w:r>
      <w:r>
        <w:t>Ltd</w:t>
      </w:r>
      <w:r>
        <w:rPr>
          <w:spacing w:val="28"/>
        </w:rPr>
        <w:t xml:space="preserve"> </w:t>
      </w:r>
      <w:r>
        <w:t>may</w:t>
      </w:r>
      <w:r>
        <w:rPr>
          <w:spacing w:val="22"/>
        </w:rPr>
        <w:t xml:space="preserve"> </w:t>
      </w:r>
      <w:r>
        <w:t>agree</w:t>
      </w:r>
      <w:r>
        <w:rPr>
          <w:spacing w:val="29"/>
        </w:rPr>
        <w:t xml:space="preserve"> </w:t>
      </w:r>
      <w:r>
        <w:t>to</w:t>
      </w:r>
      <w:r>
        <w:rPr>
          <w:spacing w:val="28"/>
        </w:rPr>
        <w:t xml:space="preserve"> </w:t>
      </w:r>
      <w:r>
        <w:t>be</w:t>
      </w:r>
      <w:r>
        <w:rPr>
          <w:spacing w:val="26"/>
        </w:rPr>
        <w:t xml:space="preserve"> </w:t>
      </w:r>
      <w:r>
        <w:t>liable</w:t>
      </w:r>
      <w:r>
        <w:rPr>
          <w:spacing w:val="27"/>
        </w:rPr>
        <w:t xml:space="preserve"> </w:t>
      </w:r>
      <w:r>
        <w:t>to</w:t>
      </w:r>
      <w:r>
        <w:rPr>
          <w:spacing w:val="28"/>
        </w:rPr>
        <w:t xml:space="preserve"> </w:t>
      </w:r>
      <w:r>
        <w:t>the</w:t>
      </w:r>
      <w:r>
        <w:rPr>
          <w:spacing w:val="27"/>
        </w:rPr>
        <w:t xml:space="preserve"> </w:t>
      </w:r>
      <w:r>
        <w:t>TRAS</w:t>
      </w:r>
      <w:r>
        <w:rPr>
          <w:spacing w:val="28"/>
        </w:rPr>
        <w:t xml:space="preserve"> </w:t>
      </w:r>
      <w:r>
        <w:t>Service</w:t>
      </w:r>
      <w:r>
        <w:rPr>
          <w:spacing w:val="26"/>
        </w:rPr>
        <w:t xml:space="preserve"> </w:t>
      </w:r>
      <w:r>
        <w:t>Provider</w:t>
      </w:r>
      <w:r>
        <w:rPr>
          <w:spacing w:val="26"/>
        </w:rPr>
        <w:t xml:space="preserve"> </w:t>
      </w:r>
      <w:r>
        <w:t>for</w:t>
      </w:r>
      <w:r>
        <w:rPr>
          <w:spacing w:val="26"/>
        </w:rPr>
        <w:t xml:space="preserve"> </w:t>
      </w:r>
      <w:r>
        <w:t>up</w:t>
      </w:r>
      <w:r>
        <w:rPr>
          <w:spacing w:val="27"/>
        </w:rPr>
        <w:t xml:space="preserve"> </w:t>
      </w:r>
      <w:r>
        <w:t>to 59% of the TRAS Liabilities that arise in relation to electricity and gas (and</w:t>
      </w:r>
      <w:r>
        <w:rPr>
          <w:spacing w:val="16"/>
        </w:rPr>
        <w:t xml:space="preserve"> </w:t>
      </w:r>
      <w:r>
        <w:t>to be</w:t>
      </w:r>
      <w:r>
        <w:rPr>
          <w:spacing w:val="45"/>
        </w:rPr>
        <w:t xml:space="preserve"> </w:t>
      </w:r>
      <w:r>
        <w:t>responsible</w:t>
      </w:r>
      <w:r>
        <w:rPr>
          <w:spacing w:val="48"/>
        </w:rPr>
        <w:t xml:space="preserve"> </w:t>
      </w:r>
      <w:r>
        <w:t>for</w:t>
      </w:r>
      <w:r>
        <w:rPr>
          <w:spacing w:val="45"/>
        </w:rPr>
        <w:t xml:space="preserve"> </w:t>
      </w:r>
      <w:r>
        <w:t>100%</w:t>
      </w:r>
      <w:r>
        <w:rPr>
          <w:spacing w:val="46"/>
        </w:rPr>
        <w:t xml:space="preserve"> </w:t>
      </w:r>
      <w:r>
        <w:t>of</w:t>
      </w:r>
      <w:r>
        <w:rPr>
          <w:spacing w:val="46"/>
        </w:rPr>
        <w:t xml:space="preserve"> </w:t>
      </w:r>
      <w:r>
        <w:t>the</w:t>
      </w:r>
      <w:r>
        <w:rPr>
          <w:spacing w:val="48"/>
        </w:rPr>
        <w:t xml:space="preserve"> </w:t>
      </w:r>
      <w:r>
        <w:t>TRAS</w:t>
      </w:r>
      <w:r>
        <w:rPr>
          <w:spacing w:val="53"/>
        </w:rPr>
        <w:t xml:space="preserve"> </w:t>
      </w:r>
      <w:r>
        <w:t>Liabilities</w:t>
      </w:r>
      <w:r>
        <w:rPr>
          <w:spacing w:val="47"/>
        </w:rPr>
        <w:t xml:space="preserve"> </w:t>
      </w:r>
      <w:r>
        <w:t>that</w:t>
      </w:r>
      <w:r>
        <w:rPr>
          <w:spacing w:val="46"/>
        </w:rPr>
        <w:t xml:space="preserve"> </w:t>
      </w:r>
      <w:r>
        <w:t>relate</w:t>
      </w:r>
      <w:r>
        <w:rPr>
          <w:spacing w:val="46"/>
        </w:rPr>
        <w:t xml:space="preserve"> </w:t>
      </w:r>
      <w:r>
        <w:t>exclusively</w:t>
      </w:r>
      <w:r>
        <w:rPr>
          <w:spacing w:val="41"/>
        </w:rPr>
        <w:t xml:space="preserve"> </w:t>
      </w:r>
      <w:r>
        <w:t>to electricity);</w:t>
      </w:r>
      <w:r>
        <w:rPr>
          <w:spacing w:val="-6"/>
        </w:rPr>
        <w:t xml:space="preserve"> </w:t>
      </w:r>
      <w:r>
        <w:t>and</w:t>
      </w:r>
    </w:p>
    <w:p w14:paraId="5A753C52" w14:textId="77777777" w:rsidR="00927C1D" w:rsidRDefault="00927C1D" w:rsidP="00927C1D">
      <w:pPr>
        <w:pStyle w:val="ListParagraph"/>
        <w:keepNext/>
        <w:keepLines/>
        <w:widowControl w:val="0"/>
        <w:tabs>
          <w:tab w:val="left" w:pos="1519"/>
        </w:tabs>
        <w:ind w:left="1287" w:hanging="567"/>
        <w:contextualSpacing w:val="0"/>
        <w:jc w:val="both"/>
        <w:rPr>
          <w:rFonts w:eastAsia="Times New Roman" w:cs="Times New Roman"/>
          <w:szCs w:val="24"/>
        </w:rPr>
      </w:pPr>
      <w:r>
        <w:t>(b)</w:t>
      </w:r>
      <w:r>
        <w:tab/>
        <w:t>notwithstanding</w:t>
      </w:r>
      <w:r>
        <w:rPr>
          <w:spacing w:val="36"/>
        </w:rPr>
        <w:t xml:space="preserve"> </w:t>
      </w:r>
      <w:r>
        <w:t>Paragraph</w:t>
      </w:r>
      <w:r>
        <w:rPr>
          <w:spacing w:val="38"/>
        </w:rPr>
        <w:t xml:space="preserve"> </w:t>
      </w:r>
      <w:r>
        <w:t>2.2(a),</w:t>
      </w:r>
      <w:r>
        <w:rPr>
          <w:spacing w:val="37"/>
        </w:rPr>
        <w:t xml:space="preserve"> </w:t>
      </w:r>
      <w:r>
        <w:t>DCUSA</w:t>
      </w:r>
      <w:r>
        <w:rPr>
          <w:spacing w:val="40"/>
        </w:rPr>
        <w:t xml:space="preserve"> </w:t>
      </w:r>
      <w:r>
        <w:t>Ltd</w:t>
      </w:r>
      <w:r>
        <w:rPr>
          <w:spacing w:val="39"/>
        </w:rPr>
        <w:t xml:space="preserve"> </w:t>
      </w:r>
      <w:r>
        <w:t>may</w:t>
      </w:r>
      <w:r>
        <w:rPr>
          <w:spacing w:val="33"/>
        </w:rPr>
        <w:t xml:space="preserve"> </w:t>
      </w:r>
      <w:r>
        <w:t>agree</w:t>
      </w:r>
      <w:r>
        <w:rPr>
          <w:spacing w:val="37"/>
        </w:rPr>
        <w:t xml:space="preserve"> </w:t>
      </w:r>
      <w:r>
        <w:t>to</w:t>
      </w:r>
      <w:r>
        <w:rPr>
          <w:spacing w:val="39"/>
        </w:rPr>
        <w:t xml:space="preserve"> </w:t>
      </w:r>
      <w:r>
        <w:t>be</w:t>
      </w:r>
      <w:r>
        <w:rPr>
          <w:spacing w:val="37"/>
        </w:rPr>
        <w:t xml:space="preserve"> </w:t>
      </w:r>
      <w:r>
        <w:t>jointly</w:t>
      </w:r>
      <w:r>
        <w:rPr>
          <w:spacing w:val="33"/>
        </w:rPr>
        <w:t xml:space="preserve"> </w:t>
      </w:r>
      <w:r>
        <w:t>and severally</w:t>
      </w:r>
      <w:r>
        <w:rPr>
          <w:spacing w:val="17"/>
        </w:rPr>
        <w:t xml:space="preserve"> </w:t>
      </w:r>
      <w:r>
        <w:t>liable</w:t>
      </w:r>
      <w:r>
        <w:rPr>
          <w:spacing w:val="22"/>
        </w:rPr>
        <w:t xml:space="preserve"> </w:t>
      </w:r>
      <w:r>
        <w:t>with</w:t>
      </w:r>
      <w:r>
        <w:rPr>
          <w:spacing w:val="23"/>
        </w:rPr>
        <w:t xml:space="preserve"> </w:t>
      </w:r>
      <w:r>
        <w:t>SPAA</w:t>
      </w:r>
      <w:r>
        <w:rPr>
          <w:spacing w:val="24"/>
        </w:rPr>
        <w:t xml:space="preserve"> </w:t>
      </w:r>
      <w:r>
        <w:t>Ltd</w:t>
      </w:r>
      <w:r>
        <w:rPr>
          <w:spacing w:val="23"/>
        </w:rPr>
        <w:t xml:space="preserve"> </w:t>
      </w:r>
      <w:r>
        <w:t>to</w:t>
      </w:r>
      <w:r>
        <w:rPr>
          <w:spacing w:val="23"/>
        </w:rPr>
        <w:t xml:space="preserve"> </w:t>
      </w:r>
      <w:r>
        <w:t>the</w:t>
      </w:r>
      <w:r>
        <w:rPr>
          <w:spacing w:val="24"/>
        </w:rPr>
        <w:t xml:space="preserve"> </w:t>
      </w:r>
      <w:r>
        <w:t>TRAS</w:t>
      </w:r>
      <w:r>
        <w:rPr>
          <w:spacing w:val="23"/>
        </w:rPr>
        <w:t xml:space="preserve"> </w:t>
      </w:r>
      <w:r>
        <w:t>Service</w:t>
      </w:r>
      <w:r>
        <w:rPr>
          <w:spacing w:val="21"/>
        </w:rPr>
        <w:t xml:space="preserve"> </w:t>
      </w:r>
      <w:r>
        <w:t>Provider</w:t>
      </w:r>
      <w:r>
        <w:rPr>
          <w:spacing w:val="24"/>
        </w:rPr>
        <w:t xml:space="preserve"> </w:t>
      </w:r>
      <w:r>
        <w:t>for</w:t>
      </w:r>
      <w:r>
        <w:rPr>
          <w:spacing w:val="21"/>
        </w:rPr>
        <w:t xml:space="preserve"> </w:t>
      </w:r>
      <w:r>
        <w:t>the</w:t>
      </w:r>
      <w:r>
        <w:rPr>
          <w:spacing w:val="22"/>
        </w:rPr>
        <w:t xml:space="preserve"> </w:t>
      </w:r>
      <w:r>
        <w:t>TRAS Liabilities of SPAA Ltd; provided that SPAA Ltd agrees to reimburse</w:t>
      </w:r>
      <w:r>
        <w:rPr>
          <w:spacing w:val="16"/>
        </w:rPr>
        <w:t xml:space="preserve"> </w:t>
      </w:r>
      <w:r>
        <w:t>DCUSA Ltd for the TRAS Liabilities of SPAA Ltd to the extent funded by</w:t>
      </w:r>
      <w:r>
        <w:rPr>
          <w:spacing w:val="25"/>
        </w:rPr>
        <w:t xml:space="preserve"> </w:t>
      </w:r>
      <w:r>
        <w:t>DCUSA Ltd.</w:t>
      </w:r>
    </w:p>
    <w:p w14:paraId="5E97F6D2" w14:textId="77777777" w:rsidR="00927C1D" w:rsidRDefault="00927C1D" w:rsidP="00927C1D">
      <w:pPr>
        <w:pStyle w:val="Heading2"/>
        <w:rPr>
          <w:rFonts w:eastAsia="Times New Roman" w:cs="Times New Roman"/>
          <w:szCs w:val="24"/>
        </w:rPr>
      </w:pPr>
      <w:r w:rsidRPr="008A0907">
        <w:rPr>
          <w:rStyle w:val="Heading2Char"/>
        </w:rPr>
        <w:t xml:space="preserve">Paragraph 2.1 shall not apply in respect of TRAS Liabilities to the extent that DCUSA Ltd has a claim against another person in respect of such TRAS Liabilities. Such other persons may include one or more of the TRAS Service Provider, SPAA Ltd, the </w:t>
      </w:r>
      <w:r w:rsidRPr="008A0907">
        <w:rPr>
          <w:rStyle w:val="Heading2Char"/>
        </w:rPr>
        <w:lastRenderedPageBreak/>
        <w:t xml:space="preserve">Supplier Parties and the Secretariat. </w:t>
      </w:r>
      <w:r w:rsidRPr="00911BE9">
        <w:rPr>
          <w:rStyle w:val="Heading2Char"/>
        </w:rPr>
        <w:t xml:space="preserve">Such a claim may include a claim for payment by a Supplier Party under Paragraph 9. </w:t>
      </w:r>
      <w:r w:rsidRPr="008A0907">
        <w:rPr>
          <w:rStyle w:val="Heading2Char"/>
        </w:rPr>
        <w:t xml:space="preserve">In </w:t>
      </w:r>
      <w:r w:rsidRPr="00911BE9">
        <w:rPr>
          <w:rStyle w:val="Heading2Char"/>
        </w:rPr>
        <w:t>the case of any such claim against any such person</w:t>
      </w:r>
      <w:r w:rsidRPr="008A0907">
        <w:rPr>
          <w:rStyle w:val="Heading2Char"/>
        </w:rPr>
        <w:t xml:space="preserve">, DCUSA Ltd shall take all reasonable steps and proceedings to pursue and recover any amounts to which it is </w:t>
      </w:r>
      <w:r>
        <w:t>entitled from such other persons, unless and until the Panel determines</w:t>
      </w:r>
      <w:r>
        <w:rPr>
          <w:spacing w:val="55"/>
        </w:rPr>
        <w:t xml:space="preserve"> </w:t>
      </w:r>
      <w:r>
        <w:t>(in consultation with Supplier Parties) that there is no reasonable prospect of</w:t>
      </w:r>
      <w:r>
        <w:rPr>
          <w:spacing w:val="-10"/>
        </w:rPr>
        <w:t xml:space="preserve"> </w:t>
      </w:r>
      <w:r>
        <w:t>success.</w:t>
      </w:r>
    </w:p>
    <w:p w14:paraId="06E4B8C0" w14:textId="77777777" w:rsidR="00927C1D" w:rsidRDefault="00927C1D" w:rsidP="00927C1D">
      <w:pPr>
        <w:pStyle w:val="Heading2"/>
        <w:rPr>
          <w:rFonts w:eastAsia="Times New Roman" w:cs="Times New Roman"/>
          <w:szCs w:val="24"/>
        </w:rPr>
      </w:pPr>
      <w:r>
        <w:t>Notwithstanding</w:t>
      </w:r>
      <w:r>
        <w:rPr>
          <w:spacing w:val="42"/>
        </w:rPr>
        <w:t xml:space="preserve"> </w:t>
      </w:r>
      <w:r>
        <w:t>Paragraph</w:t>
      </w:r>
      <w:r>
        <w:rPr>
          <w:spacing w:val="45"/>
        </w:rPr>
        <w:t xml:space="preserve"> </w:t>
      </w:r>
      <w:r>
        <w:t>2.3</w:t>
      </w:r>
      <w:r>
        <w:rPr>
          <w:spacing w:val="45"/>
        </w:rPr>
        <w:t xml:space="preserve"> </w:t>
      </w:r>
      <w:r>
        <w:t>and</w:t>
      </w:r>
      <w:r>
        <w:rPr>
          <w:spacing w:val="45"/>
        </w:rPr>
        <w:t xml:space="preserve"> </w:t>
      </w:r>
      <w:r>
        <w:t>the</w:t>
      </w:r>
      <w:r>
        <w:rPr>
          <w:spacing w:val="44"/>
        </w:rPr>
        <w:t xml:space="preserve"> </w:t>
      </w:r>
      <w:r>
        <w:t>existence</w:t>
      </w:r>
      <w:r>
        <w:rPr>
          <w:spacing w:val="44"/>
        </w:rPr>
        <w:t xml:space="preserve"> </w:t>
      </w:r>
      <w:r>
        <w:t>of</w:t>
      </w:r>
      <w:r>
        <w:rPr>
          <w:spacing w:val="44"/>
        </w:rPr>
        <w:t xml:space="preserve"> </w:t>
      </w:r>
      <w:r>
        <w:t>any</w:t>
      </w:r>
      <w:r>
        <w:rPr>
          <w:spacing w:val="40"/>
        </w:rPr>
        <w:t xml:space="preserve"> </w:t>
      </w:r>
      <w:r>
        <w:t>claim</w:t>
      </w:r>
      <w:r>
        <w:rPr>
          <w:spacing w:val="45"/>
        </w:rPr>
        <w:t xml:space="preserve"> </w:t>
      </w:r>
      <w:r>
        <w:t>referred</w:t>
      </w:r>
      <w:r>
        <w:rPr>
          <w:spacing w:val="47"/>
        </w:rPr>
        <w:t xml:space="preserve"> </w:t>
      </w:r>
      <w:r>
        <w:t>to</w:t>
      </w:r>
      <w:r>
        <w:rPr>
          <w:spacing w:val="45"/>
        </w:rPr>
        <w:t xml:space="preserve"> </w:t>
      </w:r>
      <w:r>
        <w:t>therein, pending</w:t>
      </w:r>
      <w:r>
        <w:rPr>
          <w:spacing w:val="32"/>
        </w:rPr>
        <w:t xml:space="preserve"> </w:t>
      </w:r>
      <w:r>
        <w:t>the</w:t>
      </w:r>
      <w:r>
        <w:rPr>
          <w:spacing w:val="31"/>
        </w:rPr>
        <w:t xml:space="preserve"> </w:t>
      </w:r>
      <w:r>
        <w:t>recovery</w:t>
      </w:r>
      <w:r>
        <w:rPr>
          <w:spacing w:val="27"/>
        </w:rPr>
        <w:t xml:space="preserve"> </w:t>
      </w:r>
      <w:r>
        <w:t>of</w:t>
      </w:r>
      <w:r>
        <w:rPr>
          <w:spacing w:val="33"/>
        </w:rPr>
        <w:t xml:space="preserve"> </w:t>
      </w:r>
      <w:r>
        <w:t>amounts</w:t>
      </w:r>
      <w:r>
        <w:rPr>
          <w:spacing w:val="32"/>
        </w:rPr>
        <w:t xml:space="preserve"> </w:t>
      </w:r>
      <w:r>
        <w:t>pursuant</w:t>
      </w:r>
      <w:r>
        <w:rPr>
          <w:spacing w:val="32"/>
        </w:rPr>
        <w:t xml:space="preserve"> </w:t>
      </w:r>
      <w:r>
        <w:t>to</w:t>
      </w:r>
      <w:r>
        <w:rPr>
          <w:spacing w:val="32"/>
        </w:rPr>
        <w:t xml:space="preserve"> </w:t>
      </w:r>
      <w:r>
        <w:t>Paragraph</w:t>
      </w:r>
      <w:r>
        <w:rPr>
          <w:spacing w:val="34"/>
        </w:rPr>
        <w:t xml:space="preserve"> </w:t>
      </w:r>
      <w:r>
        <w:t>2.3,</w:t>
      </w:r>
      <w:r>
        <w:rPr>
          <w:spacing w:val="32"/>
        </w:rPr>
        <w:t xml:space="preserve"> </w:t>
      </w:r>
      <w:r>
        <w:t>the</w:t>
      </w:r>
      <w:r>
        <w:rPr>
          <w:spacing w:val="34"/>
        </w:rPr>
        <w:t xml:space="preserve"> </w:t>
      </w:r>
      <w:r>
        <w:t>TRAS</w:t>
      </w:r>
      <w:r>
        <w:rPr>
          <w:spacing w:val="33"/>
        </w:rPr>
        <w:t xml:space="preserve"> </w:t>
      </w:r>
      <w:r>
        <w:t>Liability</w:t>
      </w:r>
      <w:r>
        <w:rPr>
          <w:spacing w:val="29"/>
        </w:rPr>
        <w:t xml:space="preserve"> </w:t>
      </w:r>
      <w:r>
        <w:t>in question shall constitute a Recoverable Cost (to be paid by Supplier Parties pursuant to Clause 8.9A), subject to subsequent reconciliation once any amount is</w:t>
      </w:r>
      <w:r>
        <w:rPr>
          <w:spacing w:val="11"/>
        </w:rPr>
        <w:t xml:space="preserve"> </w:t>
      </w:r>
      <w:r>
        <w:t>recovered pursuant to Paragraph</w:t>
      </w:r>
      <w:r>
        <w:rPr>
          <w:spacing w:val="-1"/>
        </w:rPr>
        <w:t xml:space="preserve"> </w:t>
      </w:r>
      <w:r>
        <w:t>2.3.</w:t>
      </w:r>
    </w:p>
    <w:p w14:paraId="0F9044CA" w14:textId="77777777" w:rsidR="00927C1D" w:rsidRDefault="00927C1D" w:rsidP="00927C1D">
      <w:pPr>
        <w:pStyle w:val="Heading2"/>
        <w:rPr>
          <w:rFonts w:eastAsia="Times New Roman" w:cs="Times New Roman"/>
          <w:szCs w:val="24"/>
        </w:rPr>
      </w:pPr>
      <w:r>
        <w:t>DCUSA Ltd shall take all reasonable steps to mitigate its TRAS</w:t>
      </w:r>
      <w:r>
        <w:rPr>
          <w:spacing w:val="-4"/>
        </w:rPr>
        <w:t xml:space="preserve"> </w:t>
      </w:r>
      <w:r>
        <w:t>Liabilities.</w:t>
      </w:r>
    </w:p>
    <w:p w14:paraId="2CABC536" w14:textId="77777777" w:rsidR="00927C1D" w:rsidRPr="008A0907" w:rsidRDefault="00927C1D" w:rsidP="00927C1D">
      <w:pPr>
        <w:pStyle w:val="Heading1"/>
      </w:pPr>
      <w:bookmarkStart w:id="8" w:name="_Toc510303147"/>
      <w:bookmarkStart w:id="9" w:name="_Toc513018558"/>
      <w:bookmarkStart w:id="10" w:name="_Toc518333743"/>
      <w:r w:rsidRPr="008A0907">
        <w:t>Performance Assurance</w:t>
      </w:r>
      <w:bookmarkEnd w:id="8"/>
      <w:bookmarkEnd w:id="9"/>
      <w:bookmarkEnd w:id="10"/>
    </w:p>
    <w:p w14:paraId="54B97B90" w14:textId="77777777" w:rsidR="00927C1D" w:rsidRPr="008A0907" w:rsidRDefault="00927C1D" w:rsidP="00927C1D">
      <w:pPr>
        <w:pStyle w:val="Heading2"/>
        <w:rPr>
          <w:rFonts w:eastAsia="Times New Roman" w:cs="Times New Roman"/>
          <w:szCs w:val="24"/>
        </w:rPr>
      </w:pPr>
      <w:r>
        <w:t>The Panel shall appoint a person that is reasonably independent of Supplier</w:t>
      </w:r>
      <w:r w:rsidRPr="008A0907">
        <w:rPr>
          <w:spacing w:val="55"/>
        </w:rPr>
        <w:t xml:space="preserve"> </w:t>
      </w:r>
      <w:r>
        <w:t>Parties and</w:t>
      </w:r>
      <w:r w:rsidRPr="008A0907">
        <w:rPr>
          <w:spacing w:val="50"/>
        </w:rPr>
        <w:t xml:space="preserve"> </w:t>
      </w:r>
      <w:r>
        <w:t>of</w:t>
      </w:r>
      <w:r w:rsidRPr="008A0907">
        <w:rPr>
          <w:spacing w:val="49"/>
        </w:rPr>
        <w:t xml:space="preserve"> </w:t>
      </w:r>
      <w:r>
        <w:t>the</w:t>
      </w:r>
      <w:r w:rsidRPr="008A0907">
        <w:rPr>
          <w:spacing w:val="50"/>
        </w:rPr>
        <w:t xml:space="preserve"> </w:t>
      </w:r>
      <w:r>
        <w:t>TRAS</w:t>
      </w:r>
      <w:r w:rsidRPr="008A0907">
        <w:rPr>
          <w:spacing w:val="51"/>
        </w:rPr>
        <w:t xml:space="preserve"> </w:t>
      </w:r>
      <w:r>
        <w:t>Service</w:t>
      </w:r>
      <w:r w:rsidRPr="008A0907">
        <w:rPr>
          <w:spacing w:val="49"/>
        </w:rPr>
        <w:t xml:space="preserve"> </w:t>
      </w:r>
      <w:r>
        <w:t>Provider</w:t>
      </w:r>
      <w:r w:rsidRPr="008A0907">
        <w:rPr>
          <w:spacing w:val="49"/>
        </w:rPr>
        <w:t xml:space="preserve"> </w:t>
      </w:r>
      <w:r>
        <w:t>to</w:t>
      </w:r>
      <w:r w:rsidRPr="008A0907">
        <w:rPr>
          <w:spacing w:val="51"/>
        </w:rPr>
        <w:t xml:space="preserve"> </w:t>
      </w:r>
      <w:r>
        <w:t>produce</w:t>
      </w:r>
      <w:r w:rsidRPr="008A0907">
        <w:rPr>
          <w:spacing w:val="52"/>
        </w:rPr>
        <w:t xml:space="preserve"> </w:t>
      </w:r>
      <w:r>
        <w:t>a</w:t>
      </w:r>
      <w:r w:rsidRPr="008A0907">
        <w:rPr>
          <w:spacing w:val="49"/>
        </w:rPr>
        <w:t xml:space="preserve"> </w:t>
      </w:r>
      <w:r>
        <w:t>performance</w:t>
      </w:r>
      <w:r w:rsidRPr="008A0907">
        <w:rPr>
          <w:spacing w:val="52"/>
        </w:rPr>
        <w:t xml:space="preserve"> </w:t>
      </w:r>
      <w:r>
        <w:t>assurance</w:t>
      </w:r>
      <w:r w:rsidRPr="008A0907">
        <w:rPr>
          <w:spacing w:val="49"/>
        </w:rPr>
        <w:t xml:space="preserve"> </w:t>
      </w:r>
      <w:r>
        <w:t>report</w:t>
      </w:r>
      <w:r w:rsidRPr="008A0907">
        <w:rPr>
          <w:spacing w:val="50"/>
        </w:rPr>
        <w:t xml:space="preserve"> </w:t>
      </w:r>
      <w:r>
        <w:t>in respect</w:t>
      </w:r>
      <w:r w:rsidRPr="008A0907">
        <w:rPr>
          <w:spacing w:val="46"/>
        </w:rPr>
        <w:t xml:space="preserve"> </w:t>
      </w:r>
      <w:r>
        <w:t>of</w:t>
      </w:r>
      <w:r w:rsidRPr="008A0907">
        <w:rPr>
          <w:spacing w:val="45"/>
        </w:rPr>
        <w:t xml:space="preserve"> </w:t>
      </w:r>
      <w:r>
        <w:t>the</w:t>
      </w:r>
      <w:r w:rsidRPr="008A0907">
        <w:rPr>
          <w:spacing w:val="45"/>
        </w:rPr>
        <w:t xml:space="preserve"> </w:t>
      </w:r>
      <w:r>
        <w:t>Theft</w:t>
      </w:r>
      <w:r w:rsidRPr="008A0907">
        <w:rPr>
          <w:spacing w:val="45"/>
        </w:rPr>
        <w:t xml:space="preserve"> </w:t>
      </w:r>
      <w:r>
        <w:t>Risk</w:t>
      </w:r>
      <w:r w:rsidRPr="008A0907">
        <w:rPr>
          <w:spacing w:val="46"/>
        </w:rPr>
        <w:t xml:space="preserve"> </w:t>
      </w:r>
      <w:r>
        <w:t>Assessment</w:t>
      </w:r>
      <w:r w:rsidRPr="008A0907">
        <w:rPr>
          <w:spacing w:val="46"/>
        </w:rPr>
        <w:t xml:space="preserve"> </w:t>
      </w:r>
      <w:r>
        <w:t>Service</w:t>
      </w:r>
      <w:r w:rsidRPr="008A0907">
        <w:rPr>
          <w:spacing w:val="44"/>
        </w:rPr>
        <w:t xml:space="preserve"> </w:t>
      </w:r>
      <w:r>
        <w:t>Arrangements.</w:t>
      </w:r>
      <w:r w:rsidRPr="008A0907">
        <w:rPr>
          <w:spacing w:val="46"/>
        </w:rPr>
        <w:t xml:space="preserve"> </w:t>
      </w:r>
      <w:r>
        <w:t>Such</w:t>
      </w:r>
      <w:r w:rsidRPr="008A0907">
        <w:rPr>
          <w:spacing w:val="45"/>
        </w:rPr>
        <w:t xml:space="preserve"> </w:t>
      </w:r>
      <w:r>
        <w:t>report</w:t>
      </w:r>
      <w:r w:rsidRPr="008A0907">
        <w:rPr>
          <w:spacing w:val="46"/>
        </w:rPr>
        <w:t xml:space="preserve"> </w:t>
      </w:r>
      <w:r>
        <w:t>shall</w:t>
      </w:r>
      <w:r w:rsidRPr="008A0907">
        <w:rPr>
          <w:spacing w:val="46"/>
        </w:rPr>
        <w:t xml:space="preserve"> </w:t>
      </w:r>
      <w:r>
        <w:t>be undertaken in accordance with the relevant requirements stipulated in the</w:t>
      </w:r>
      <w:r w:rsidRPr="008A0907">
        <w:rPr>
          <w:spacing w:val="-3"/>
        </w:rPr>
        <w:t xml:space="preserve"> </w:t>
      </w:r>
      <w:r>
        <w:t>Supply Licences. For the avoidance of doubt, the costs incurred by the Panel in so doing</w:t>
      </w:r>
      <w:r w:rsidRPr="008A0907">
        <w:rPr>
          <w:spacing w:val="3"/>
        </w:rPr>
        <w:t xml:space="preserve"> </w:t>
      </w:r>
      <w:r>
        <w:t>will constitute TRAS</w:t>
      </w:r>
      <w:r w:rsidRPr="008A0907">
        <w:rPr>
          <w:spacing w:val="1"/>
        </w:rPr>
        <w:t xml:space="preserve"> </w:t>
      </w:r>
      <w:r>
        <w:t>Liabilities.</w:t>
      </w:r>
    </w:p>
    <w:p w14:paraId="6AC62012" w14:textId="77777777" w:rsidR="00927C1D" w:rsidRDefault="00927C1D" w:rsidP="00927C1D">
      <w:pPr>
        <w:pStyle w:val="Heading1"/>
        <w:rPr>
          <w:b w:val="0"/>
          <w:bCs w:val="0"/>
          <w:u w:val="none"/>
        </w:rPr>
      </w:pPr>
      <w:bookmarkStart w:id="11" w:name="_Toc510303148"/>
      <w:bookmarkStart w:id="12" w:name="_Toc513018559"/>
      <w:bookmarkStart w:id="13" w:name="_Toc518333744"/>
      <w:r w:rsidRPr="008A0907">
        <w:t>Data</w:t>
      </w:r>
      <w:r>
        <w:rPr>
          <w:spacing w:val="1"/>
          <w:u w:color="000000"/>
        </w:rPr>
        <w:t xml:space="preserve"> </w:t>
      </w:r>
      <w:r>
        <w:rPr>
          <w:u w:color="000000"/>
        </w:rPr>
        <w:t>Protection</w:t>
      </w:r>
      <w:bookmarkEnd w:id="11"/>
      <w:bookmarkEnd w:id="12"/>
      <w:bookmarkEnd w:id="13"/>
    </w:p>
    <w:p w14:paraId="4DC94DCC" w14:textId="77777777" w:rsidR="00927C1D" w:rsidRDefault="00927C1D" w:rsidP="00927C1D">
      <w:pPr>
        <w:pStyle w:val="Heading2"/>
        <w:rPr>
          <w:rFonts w:eastAsia="Times New Roman" w:cs="Times New Roman"/>
          <w:szCs w:val="24"/>
        </w:rPr>
      </w:pPr>
      <w:r>
        <w:t>The</w:t>
      </w:r>
      <w:r>
        <w:rPr>
          <w:spacing w:val="16"/>
        </w:rPr>
        <w:t xml:space="preserve"> </w:t>
      </w:r>
      <w:r>
        <w:t>words</w:t>
      </w:r>
      <w:r>
        <w:rPr>
          <w:spacing w:val="20"/>
        </w:rPr>
        <w:t xml:space="preserve"> </w:t>
      </w:r>
      <w:r>
        <w:t>and</w:t>
      </w:r>
      <w:r>
        <w:rPr>
          <w:spacing w:val="20"/>
        </w:rPr>
        <w:t xml:space="preserve"> </w:t>
      </w:r>
      <w:r>
        <w:t>expressions</w:t>
      </w:r>
      <w:r>
        <w:rPr>
          <w:spacing w:val="18"/>
        </w:rPr>
        <w:t xml:space="preserve"> </w:t>
      </w:r>
      <w:r>
        <w:t>in</w:t>
      </w:r>
      <w:r>
        <w:rPr>
          <w:spacing w:val="18"/>
        </w:rPr>
        <w:t xml:space="preserve"> </w:t>
      </w:r>
      <w:r>
        <w:t>this</w:t>
      </w:r>
      <w:r>
        <w:rPr>
          <w:spacing w:val="18"/>
        </w:rPr>
        <w:t xml:space="preserve"> </w:t>
      </w:r>
      <w:r>
        <w:t>Paragraph</w:t>
      </w:r>
      <w:r>
        <w:rPr>
          <w:spacing w:val="17"/>
        </w:rPr>
        <w:t xml:space="preserve"> </w:t>
      </w:r>
      <w:r>
        <w:t>4</w:t>
      </w:r>
      <w:r>
        <w:rPr>
          <w:spacing w:val="17"/>
        </w:rPr>
        <w:t xml:space="preserve"> </w:t>
      </w:r>
      <w:r>
        <w:t>that</w:t>
      </w:r>
      <w:r>
        <w:rPr>
          <w:spacing w:val="18"/>
        </w:rPr>
        <w:t xml:space="preserve"> </w:t>
      </w:r>
      <w:r>
        <w:t>are</w:t>
      </w:r>
      <w:r>
        <w:rPr>
          <w:spacing w:val="17"/>
        </w:rPr>
        <w:t xml:space="preserve"> </w:t>
      </w:r>
      <w:r>
        <w:t>not</w:t>
      </w:r>
      <w:r>
        <w:rPr>
          <w:spacing w:val="18"/>
        </w:rPr>
        <w:t xml:space="preserve"> </w:t>
      </w:r>
      <w:r>
        <w:t>otherwise</w:t>
      </w:r>
      <w:r>
        <w:rPr>
          <w:spacing w:val="17"/>
        </w:rPr>
        <w:t xml:space="preserve"> </w:t>
      </w:r>
      <w:r>
        <w:t>defined</w:t>
      </w:r>
      <w:r>
        <w:rPr>
          <w:spacing w:val="17"/>
        </w:rPr>
        <w:t xml:space="preserve"> </w:t>
      </w:r>
      <w:r>
        <w:t>in</w:t>
      </w:r>
      <w:r>
        <w:rPr>
          <w:spacing w:val="18"/>
        </w:rPr>
        <w:t xml:space="preserve"> </w:t>
      </w:r>
      <w:r>
        <w:t>this Agreement shall be interpreted in accordance with the Data Protection Legislation.</w:t>
      </w:r>
    </w:p>
    <w:p w14:paraId="3EBA5D4E" w14:textId="77777777" w:rsidR="00927C1D" w:rsidRDefault="00927C1D" w:rsidP="00927C1D">
      <w:pPr>
        <w:pStyle w:val="Heading2"/>
        <w:keepNext/>
        <w:keepLines/>
        <w:rPr>
          <w:rFonts w:eastAsia="Times New Roman" w:cs="Times New Roman"/>
          <w:szCs w:val="24"/>
        </w:rPr>
      </w:pPr>
      <w:r>
        <w:lastRenderedPageBreak/>
        <w:t>In</w:t>
      </w:r>
      <w:r>
        <w:rPr>
          <w:spacing w:val="40"/>
        </w:rPr>
        <w:t xml:space="preserve"> </w:t>
      </w:r>
      <w:r>
        <w:t>respect</w:t>
      </w:r>
      <w:r>
        <w:rPr>
          <w:spacing w:val="39"/>
        </w:rPr>
        <w:t xml:space="preserve"> </w:t>
      </w:r>
      <w:r>
        <w:t>of</w:t>
      </w:r>
      <w:r>
        <w:rPr>
          <w:spacing w:val="40"/>
        </w:rPr>
        <w:t xml:space="preserve"> </w:t>
      </w:r>
      <w:r>
        <w:t>each</w:t>
      </w:r>
      <w:r>
        <w:rPr>
          <w:spacing w:val="40"/>
        </w:rPr>
        <w:t xml:space="preserve"> </w:t>
      </w:r>
      <w:r>
        <w:t>Supplier</w:t>
      </w:r>
      <w:r>
        <w:rPr>
          <w:spacing w:val="37"/>
        </w:rPr>
        <w:t xml:space="preserve"> </w:t>
      </w:r>
      <w:r>
        <w:t>Party's</w:t>
      </w:r>
      <w:r>
        <w:rPr>
          <w:spacing w:val="38"/>
        </w:rPr>
        <w:t xml:space="preserve"> </w:t>
      </w:r>
      <w:r>
        <w:t>Supplier</w:t>
      </w:r>
      <w:r>
        <w:rPr>
          <w:spacing w:val="40"/>
        </w:rPr>
        <w:t xml:space="preserve"> </w:t>
      </w:r>
      <w:r>
        <w:t>Data</w:t>
      </w:r>
      <w:r>
        <w:rPr>
          <w:spacing w:val="37"/>
        </w:rPr>
        <w:t xml:space="preserve"> </w:t>
      </w:r>
      <w:r>
        <w:t>insofar</w:t>
      </w:r>
      <w:r>
        <w:rPr>
          <w:spacing w:val="37"/>
        </w:rPr>
        <w:t xml:space="preserve"> </w:t>
      </w:r>
      <w:r>
        <w:t>as</w:t>
      </w:r>
      <w:r>
        <w:rPr>
          <w:spacing w:val="40"/>
        </w:rPr>
        <w:t xml:space="preserve"> </w:t>
      </w:r>
      <w:r>
        <w:t>it</w:t>
      </w:r>
      <w:r>
        <w:rPr>
          <w:spacing w:val="39"/>
        </w:rPr>
        <w:t xml:space="preserve"> </w:t>
      </w:r>
      <w:r>
        <w:t>constitutes</w:t>
      </w:r>
      <w:r>
        <w:rPr>
          <w:spacing w:val="38"/>
        </w:rPr>
        <w:t xml:space="preserve"> </w:t>
      </w:r>
      <w:r>
        <w:t>Personal Data:</w:t>
      </w:r>
    </w:p>
    <w:p w14:paraId="0E9A5D25" w14:textId="77777777" w:rsidR="00927C1D" w:rsidRDefault="00927C1D" w:rsidP="00927C1D">
      <w:pPr>
        <w:pStyle w:val="ListParagraph"/>
        <w:keepNext/>
        <w:keepLines/>
        <w:widowControl w:val="0"/>
        <w:tabs>
          <w:tab w:val="left" w:pos="1529"/>
        </w:tabs>
        <w:ind w:left="1287" w:hanging="567"/>
        <w:contextualSpacing w:val="0"/>
        <w:jc w:val="both"/>
        <w:rPr>
          <w:rFonts w:eastAsia="Times New Roman" w:cs="Times New Roman"/>
          <w:szCs w:val="24"/>
        </w:rPr>
      </w:pPr>
      <w:r>
        <w:t>(a)</w:t>
      </w:r>
      <w:r>
        <w:tab/>
        <w:t>DCUSA Ltd undertakes to that Supplier Party to only Process that</w:t>
      </w:r>
      <w:r>
        <w:rPr>
          <w:spacing w:val="31"/>
        </w:rPr>
        <w:t xml:space="preserve"> </w:t>
      </w:r>
      <w:r>
        <w:t>Personal Data in accordance with Good Industry Practice and the principles of the</w:t>
      </w:r>
      <w:r>
        <w:rPr>
          <w:spacing w:val="13"/>
        </w:rPr>
        <w:t xml:space="preserve"> </w:t>
      </w:r>
      <w:r>
        <w:t>Data Protection Legislation</w:t>
      </w:r>
      <w:r>
        <w:rPr>
          <w:spacing w:val="28"/>
        </w:rPr>
        <w:t xml:space="preserve"> </w:t>
      </w:r>
      <w:r>
        <w:t>and</w:t>
      </w:r>
      <w:r>
        <w:rPr>
          <w:spacing w:val="27"/>
        </w:rPr>
        <w:t xml:space="preserve"> </w:t>
      </w:r>
      <w:r>
        <w:t>for</w:t>
      </w:r>
      <w:r>
        <w:rPr>
          <w:spacing w:val="26"/>
        </w:rPr>
        <w:t xml:space="preserve"> </w:t>
      </w:r>
      <w:r>
        <w:t>the</w:t>
      </w:r>
      <w:r>
        <w:rPr>
          <w:spacing w:val="26"/>
        </w:rPr>
        <w:t xml:space="preserve"> </w:t>
      </w:r>
      <w:r>
        <w:t>purposes</w:t>
      </w:r>
      <w:r>
        <w:rPr>
          <w:spacing w:val="27"/>
        </w:rPr>
        <w:t xml:space="preserve"> </w:t>
      </w:r>
      <w:r>
        <w:t>of</w:t>
      </w:r>
      <w:r>
        <w:rPr>
          <w:spacing w:val="26"/>
        </w:rPr>
        <w:t xml:space="preserve"> </w:t>
      </w:r>
      <w:r>
        <w:t>procuring</w:t>
      </w:r>
      <w:r>
        <w:rPr>
          <w:spacing w:val="24"/>
        </w:rPr>
        <w:t xml:space="preserve"> </w:t>
      </w:r>
      <w:r>
        <w:t>the</w:t>
      </w:r>
      <w:r>
        <w:rPr>
          <w:spacing w:val="27"/>
        </w:rPr>
        <w:t xml:space="preserve"> </w:t>
      </w:r>
      <w:r>
        <w:t>Theft</w:t>
      </w:r>
      <w:r>
        <w:rPr>
          <w:spacing w:val="27"/>
        </w:rPr>
        <w:t xml:space="preserve"> </w:t>
      </w:r>
      <w:r>
        <w:t>Risk</w:t>
      </w:r>
      <w:r>
        <w:rPr>
          <w:spacing w:val="28"/>
        </w:rPr>
        <w:t xml:space="preserve"> </w:t>
      </w:r>
      <w:r>
        <w:t>Assessment Service</w:t>
      </w:r>
      <w:r>
        <w:rPr>
          <w:spacing w:val="-2"/>
        </w:rPr>
        <w:t xml:space="preserve"> </w:t>
      </w:r>
      <w:r>
        <w:t>Arrangements;</w:t>
      </w:r>
    </w:p>
    <w:p w14:paraId="52F405D1" w14:textId="77777777" w:rsidR="00927C1D" w:rsidRDefault="00927C1D" w:rsidP="00927C1D">
      <w:pPr>
        <w:pStyle w:val="ListParagraph"/>
        <w:keepNext/>
        <w:keepLines/>
        <w:widowControl w:val="0"/>
        <w:tabs>
          <w:tab w:val="left" w:pos="1529"/>
        </w:tabs>
        <w:ind w:left="1287" w:hanging="567"/>
        <w:contextualSpacing w:val="0"/>
        <w:jc w:val="both"/>
        <w:rPr>
          <w:rFonts w:eastAsia="Times New Roman" w:cs="Times New Roman"/>
          <w:szCs w:val="24"/>
        </w:rPr>
      </w:pPr>
      <w:r>
        <w:t>(b)</w:t>
      </w:r>
      <w:r>
        <w:tab/>
        <w:t>DCUSA Ltd undertakes to that Supplier Party to ensure that the TRAS</w:t>
      </w:r>
      <w:r>
        <w:rPr>
          <w:spacing w:val="5"/>
        </w:rPr>
        <w:t xml:space="preserve"> </w:t>
      </w:r>
      <w:r>
        <w:t>Service Provider</w:t>
      </w:r>
      <w:r>
        <w:rPr>
          <w:spacing w:val="24"/>
        </w:rPr>
        <w:t xml:space="preserve"> </w:t>
      </w:r>
      <w:r>
        <w:t>shall</w:t>
      </w:r>
      <w:r>
        <w:rPr>
          <w:spacing w:val="25"/>
        </w:rPr>
        <w:t xml:space="preserve"> </w:t>
      </w:r>
      <w:r>
        <w:t>only</w:t>
      </w:r>
      <w:r>
        <w:rPr>
          <w:spacing w:val="20"/>
        </w:rPr>
        <w:t xml:space="preserve"> </w:t>
      </w:r>
      <w:r>
        <w:t>Process</w:t>
      </w:r>
      <w:r>
        <w:rPr>
          <w:spacing w:val="25"/>
        </w:rPr>
        <w:t xml:space="preserve"> </w:t>
      </w:r>
      <w:r>
        <w:t>that</w:t>
      </w:r>
      <w:r>
        <w:rPr>
          <w:spacing w:val="25"/>
        </w:rPr>
        <w:t xml:space="preserve"> </w:t>
      </w:r>
      <w:r>
        <w:t>Personal</w:t>
      </w:r>
      <w:r>
        <w:rPr>
          <w:spacing w:val="27"/>
        </w:rPr>
        <w:t xml:space="preserve"> </w:t>
      </w:r>
      <w:r>
        <w:t>Data</w:t>
      </w:r>
      <w:r>
        <w:rPr>
          <w:spacing w:val="26"/>
        </w:rPr>
        <w:t xml:space="preserve"> </w:t>
      </w:r>
      <w:r>
        <w:t>for</w:t>
      </w:r>
      <w:r>
        <w:rPr>
          <w:spacing w:val="24"/>
        </w:rPr>
        <w:t xml:space="preserve"> </w:t>
      </w:r>
      <w:r>
        <w:t>the</w:t>
      </w:r>
      <w:r>
        <w:rPr>
          <w:spacing w:val="24"/>
        </w:rPr>
        <w:t xml:space="preserve"> </w:t>
      </w:r>
      <w:r>
        <w:t>purposes</w:t>
      </w:r>
      <w:r>
        <w:rPr>
          <w:spacing w:val="25"/>
        </w:rPr>
        <w:t xml:space="preserve"> </w:t>
      </w:r>
      <w:r>
        <w:t>of</w:t>
      </w:r>
      <w:r>
        <w:rPr>
          <w:spacing w:val="26"/>
        </w:rPr>
        <w:t xml:space="preserve"> </w:t>
      </w:r>
      <w:r>
        <w:t>providing services pursuant to the Theft Risk Assessment Service Arrangements, and</w:t>
      </w:r>
      <w:r>
        <w:rPr>
          <w:spacing w:val="17"/>
        </w:rPr>
        <w:t xml:space="preserve"> </w:t>
      </w:r>
      <w:r>
        <w:t>in accordance with the TRAS Contract;</w:t>
      </w:r>
      <w:r>
        <w:rPr>
          <w:spacing w:val="-3"/>
        </w:rPr>
        <w:t xml:space="preserve"> </w:t>
      </w:r>
      <w:r>
        <w:t>and</w:t>
      </w:r>
    </w:p>
    <w:p w14:paraId="769017A9" w14:textId="77777777" w:rsidR="00927C1D" w:rsidRDefault="00927C1D" w:rsidP="00927C1D">
      <w:pPr>
        <w:pStyle w:val="ListParagraph"/>
        <w:keepNext/>
        <w:keepLines/>
        <w:widowControl w:val="0"/>
        <w:tabs>
          <w:tab w:val="left" w:pos="1529"/>
        </w:tabs>
        <w:ind w:left="1287" w:hanging="567"/>
        <w:contextualSpacing w:val="0"/>
        <w:jc w:val="both"/>
        <w:rPr>
          <w:rFonts w:eastAsia="Times New Roman" w:cs="Times New Roman"/>
          <w:szCs w:val="24"/>
        </w:rPr>
      </w:pPr>
      <w:r>
        <w:t>(c)</w:t>
      </w:r>
      <w:r>
        <w:tab/>
        <w:t>that Supplier Party shall ensure that provisions are included in its</w:t>
      </w:r>
      <w:r>
        <w:rPr>
          <w:spacing w:val="33"/>
        </w:rPr>
        <w:t xml:space="preserve"> </w:t>
      </w:r>
      <w:r>
        <w:t>supply contract terms and conditions in respect of such Personal Data and</w:t>
      </w:r>
      <w:r>
        <w:rPr>
          <w:spacing w:val="11"/>
        </w:rPr>
        <w:t xml:space="preserve"> </w:t>
      </w:r>
      <w:r>
        <w:t>the Processing of such Personal Data for the purposes of the Theft</w:t>
      </w:r>
      <w:r>
        <w:rPr>
          <w:spacing w:val="10"/>
        </w:rPr>
        <w:t xml:space="preserve"> </w:t>
      </w:r>
      <w:r>
        <w:t>Risk Assessment Service Arrangements (such provisions to be drafted in accordance with Good Industry</w:t>
      </w:r>
      <w:r>
        <w:rPr>
          <w:spacing w:val="-5"/>
        </w:rPr>
        <w:t xml:space="preserve"> </w:t>
      </w:r>
      <w:r>
        <w:t>Practice).</w:t>
      </w:r>
    </w:p>
    <w:p w14:paraId="10E8AE73" w14:textId="77777777" w:rsidR="00927C1D" w:rsidRDefault="00927C1D" w:rsidP="00927C1D">
      <w:pPr>
        <w:pStyle w:val="Heading2"/>
        <w:keepNext/>
        <w:keepLines/>
        <w:rPr>
          <w:rFonts w:eastAsia="Times New Roman" w:cs="Times New Roman"/>
          <w:szCs w:val="24"/>
        </w:rPr>
      </w:pPr>
      <w:r>
        <w:t>Each Supplier Party, in respect of the TRAS Service Data and the Supplier Data of</w:t>
      </w:r>
      <w:r>
        <w:rPr>
          <w:spacing w:val="-2"/>
        </w:rPr>
        <w:t xml:space="preserve"> </w:t>
      </w:r>
      <w:r>
        <w:t>the other Supplier Parties, undertakes to only Process that</w:t>
      </w:r>
      <w:r>
        <w:rPr>
          <w:spacing w:val="-6"/>
        </w:rPr>
        <w:t xml:space="preserve"> </w:t>
      </w:r>
      <w:r>
        <w:t>data:</w:t>
      </w:r>
    </w:p>
    <w:p w14:paraId="49793596" w14:textId="77777777" w:rsidR="00927C1D" w:rsidRDefault="00927C1D" w:rsidP="00927C1D">
      <w:pPr>
        <w:pStyle w:val="ListParagraph"/>
        <w:keepNext/>
        <w:keepLines/>
        <w:widowControl w:val="0"/>
        <w:tabs>
          <w:tab w:val="left" w:pos="1519"/>
        </w:tabs>
        <w:ind w:left="1287" w:hanging="567"/>
        <w:contextualSpacing w:val="0"/>
        <w:jc w:val="both"/>
        <w:rPr>
          <w:rFonts w:eastAsia="Times New Roman" w:cs="Times New Roman"/>
          <w:szCs w:val="24"/>
        </w:rPr>
      </w:pPr>
      <w:r>
        <w:t>(a)</w:t>
      </w:r>
      <w:r>
        <w:tab/>
        <w:t>in accordance with Good Industry Practice, this Agreement, and, insofar as</w:t>
      </w:r>
      <w:r>
        <w:rPr>
          <w:spacing w:val="17"/>
        </w:rPr>
        <w:t xml:space="preserve"> </w:t>
      </w:r>
      <w:r>
        <w:t>it constitutes Personal Data, the Data Protection Legislation;</w:t>
      </w:r>
      <w:r>
        <w:rPr>
          <w:spacing w:val="-1"/>
        </w:rPr>
        <w:t xml:space="preserve"> </w:t>
      </w:r>
      <w:r>
        <w:t>and</w:t>
      </w:r>
    </w:p>
    <w:p w14:paraId="4A09A417" w14:textId="77777777" w:rsidR="00927C1D" w:rsidRDefault="00927C1D" w:rsidP="00927C1D">
      <w:pPr>
        <w:pStyle w:val="ListParagraph"/>
        <w:keepNext/>
        <w:keepLines/>
        <w:widowControl w:val="0"/>
        <w:tabs>
          <w:tab w:val="left" w:pos="1519"/>
        </w:tabs>
        <w:ind w:left="1287" w:hanging="567"/>
        <w:contextualSpacing w:val="0"/>
        <w:jc w:val="both"/>
        <w:rPr>
          <w:rFonts w:eastAsia="Times New Roman" w:cs="Times New Roman"/>
          <w:szCs w:val="24"/>
        </w:rPr>
      </w:pPr>
      <w:r>
        <w:t>(b)</w:t>
      </w:r>
      <w:r>
        <w:tab/>
        <w:t>for</w:t>
      </w:r>
      <w:r>
        <w:rPr>
          <w:spacing w:val="24"/>
        </w:rPr>
        <w:t xml:space="preserve"> </w:t>
      </w:r>
      <w:r>
        <w:t>the</w:t>
      </w:r>
      <w:r>
        <w:rPr>
          <w:spacing w:val="25"/>
        </w:rPr>
        <w:t xml:space="preserve"> </w:t>
      </w:r>
      <w:r>
        <w:t>purposes</w:t>
      </w:r>
      <w:r>
        <w:rPr>
          <w:spacing w:val="26"/>
        </w:rPr>
        <w:t xml:space="preserve"> </w:t>
      </w:r>
      <w:r>
        <w:t>of</w:t>
      </w:r>
      <w:r>
        <w:rPr>
          <w:spacing w:val="27"/>
        </w:rPr>
        <w:t xml:space="preserve"> </w:t>
      </w:r>
      <w:r>
        <w:t>receiving</w:t>
      </w:r>
      <w:r>
        <w:rPr>
          <w:spacing w:val="24"/>
        </w:rPr>
        <w:t xml:space="preserve"> </w:t>
      </w:r>
      <w:r>
        <w:t>services</w:t>
      </w:r>
      <w:r>
        <w:rPr>
          <w:spacing w:val="26"/>
        </w:rPr>
        <w:t xml:space="preserve"> </w:t>
      </w:r>
      <w:r>
        <w:t>pursuant</w:t>
      </w:r>
      <w:r>
        <w:rPr>
          <w:spacing w:val="26"/>
        </w:rPr>
        <w:t xml:space="preserve"> </w:t>
      </w:r>
      <w:r>
        <w:t>to</w:t>
      </w:r>
      <w:r>
        <w:rPr>
          <w:spacing w:val="26"/>
        </w:rPr>
        <w:t xml:space="preserve"> </w:t>
      </w:r>
      <w:r>
        <w:t>the</w:t>
      </w:r>
      <w:r>
        <w:rPr>
          <w:spacing w:val="25"/>
        </w:rPr>
        <w:t xml:space="preserve"> </w:t>
      </w:r>
      <w:r>
        <w:t>TRAS</w:t>
      </w:r>
      <w:r>
        <w:rPr>
          <w:spacing w:val="26"/>
        </w:rPr>
        <w:t xml:space="preserve"> </w:t>
      </w:r>
      <w:r>
        <w:t>Contract</w:t>
      </w:r>
      <w:r>
        <w:rPr>
          <w:spacing w:val="29"/>
        </w:rPr>
        <w:t xml:space="preserve"> </w:t>
      </w:r>
      <w:r>
        <w:t>and/or discharging its obligations pursuant to the Theft Risk Assessment</w:t>
      </w:r>
      <w:r>
        <w:rPr>
          <w:spacing w:val="37"/>
        </w:rPr>
        <w:t xml:space="preserve"> </w:t>
      </w:r>
      <w:r>
        <w:t>Service Arrangements.</w:t>
      </w:r>
    </w:p>
    <w:p w14:paraId="6EE8F612" w14:textId="77777777" w:rsidR="00927C1D" w:rsidRPr="008A0907" w:rsidRDefault="00927C1D" w:rsidP="00927C1D">
      <w:pPr>
        <w:pStyle w:val="Heading1"/>
      </w:pPr>
      <w:bookmarkStart w:id="14" w:name="_Toc510303149"/>
      <w:bookmarkStart w:id="15" w:name="_Toc513018560"/>
      <w:bookmarkStart w:id="16" w:name="_Toc518333745"/>
      <w:r w:rsidRPr="008A0907">
        <w:t>Data Sharing</w:t>
      </w:r>
      <w:bookmarkEnd w:id="14"/>
      <w:bookmarkEnd w:id="15"/>
      <w:bookmarkEnd w:id="16"/>
    </w:p>
    <w:p w14:paraId="7A350A12" w14:textId="77777777" w:rsidR="00927C1D" w:rsidRDefault="00927C1D" w:rsidP="00927C1D">
      <w:pPr>
        <w:pStyle w:val="Heading2"/>
        <w:ind w:right="119"/>
      </w:pPr>
      <w:r>
        <w:t>DCUSA Ltd has agreed to procure that each Supplier Party grants the TRAS</w:t>
      </w:r>
      <w:r w:rsidRPr="004E37E1">
        <w:rPr>
          <w:spacing w:val="39"/>
        </w:rPr>
        <w:t xml:space="preserve"> </w:t>
      </w:r>
      <w:r>
        <w:t>Service Provider a licence as described in this Paragraph 5.1. Each Supplier Party, in</w:t>
      </w:r>
      <w:r w:rsidRPr="004E37E1">
        <w:rPr>
          <w:spacing w:val="10"/>
        </w:rPr>
        <w:t xml:space="preserve"> </w:t>
      </w:r>
      <w:r>
        <w:t>respect of its Supplier Data, hereby grants to the TRAS Service Provider a royalty-free,</w:t>
      </w:r>
      <w:r w:rsidRPr="004E37E1">
        <w:rPr>
          <w:spacing w:val="27"/>
        </w:rPr>
        <w:t xml:space="preserve"> </w:t>
      </w:r>
      <w:r>
        <w:t>non- exclusive,</w:t>
      </w:r>
      <w:r w:rsidRPr="004E37E1">
        <w:rPr>
          <w:spacing w:val="25"/>
        </w:rPr>
        <w:t xml:space="preserve"> </w:t>
      </w:r>
      <w:r>
        <w:t>non-transferable</w:t>
      </w:r>
      <w:r w:rsidRPr="004E37E1">
        <w:rPr>
          <w:spacing w:val="24"/>
        </w:rPr>
        <w:t xml:space="preserve"> </w:t>
      </w:r>
      <w:r>
        <w:t>licence</w:t>
      </w:r>
      <w:r w:rsidRPr="004E37E1">
        <w:rPr>
          <w:spacing w:val="24"/>
        </w:rPr>
        <w:t xml:space="preserve"> </w:t>
      </w:r>
      <w:r>
        <w:t>to</w:t>
      </w:r>
      <w:r w:rsidRPr="004E37E1">
        <w:rPr>
          <w:spacing w:val="25"/>
        </w:rPr>
        <w:t xml:space="preserve"> </w:t>
      </w:r>
      <w:r>
        <w:t>use</w:t>
      </w:r>
      <w:r w:rsidRPr="004E37E1">
        <w:rPr>
          <w:spacing w:val="26"/>
        </w:rPr>
        <w:t xml:space="preserve"> </w:t>
      </w:r>
      <w:r>
        <w:t>that</w:t>
      </w:r>
      <w:r w:rsidRPr="004E37E1">
        <w:rPr>
          <w:spacing w:val="25"/>
        </w:rPr>
        <w:t xml:space="preserve"> </w:t>
      </w:r>
      <w:r>
        <w:t>Supplier</w:t>
      </w:r>
      <w:r w:rsidRPr="004E37E1">
        <w:rPr>
          <w:spacing w:val="24"/>
        </w:rPr>
        <w:t xml:space="preserve"> </w:t>
      </w:r>
      <w:r>
        <w:t>Data</w:t>
      </w:r>
      <w:r w:rsidRPr="004E37E1">
        <w:rPr>
          <w:spacing w:val="26"/>
        </w:rPr>
        <w:t xml:space="preserve"> </w:t>
      </w:r>
      <w:r>
        <w:t>for</w:t>
      </w:r>
      <w:r w:rsidRPr="004E37E1">
        <w:rPr>
          <w:spacing w:val="25"/>
        </w:rPr>
        <w:t xml:space="preserve"> </w:t>
      </w:r>
      <w:r>
        <w:t>the</w:t>
      </w:r>
      <w:r w:rsidRPr="004E37E1">
        <w:rPr>
          <w:spacing w:val="24"/>
        </w:rPr>
        <w:t xml:space="preserve"> </w:t>
      </w:r>
      <w:r>
        <w:t>sole</w:t>
      </w:r>
      <w:r w:rsidRPr="004E37E1">
        <w:rPr>
          <w:spacing w:val="29"/>
        </w:rPr>
        <w:t xml:space="preserve"> </w:t>
      </w:r>
      <w:r>
        <w:t>purpose</w:t>
      </w:r>
      <w:r w:rsidRPr="004E37E1">
        <w:rPr>
          <w:spacing w:val="24"/>
        </w:rPr>
        <w:t xml:space="preserve"> </w:t>
      </w:r>
      <w:r>
        <w:t>of providing services pursuant to the Theft Risk Assessment Service</w:t>
      </w:r>
      <w:r w:rsidRPr="004E37E1">
        <w:rPr>
          <w:spacing w:val="39"/>
        </w:rPr>
        <w:t xml:space="preserve"> </w:t>
      </w:r>
      <w:r>
        <w:t xml:space="preserve">Arrangements. </w:t>
      </w:r>
      <w:r>
        <w:lastRenderedPageBreak/>
        <w:t>Each such licence includes the right of the TRAS Service Provider to grant a</w:t>
      </w:r>
      <w:r w:rsidRPr="004E37E1">
        <w:rPr>
          <w:spacing w:val="55"/>
        </w:rPr>
        <w:t xml:space="preserve"> </w:t>
      </w:r>
      <w:r>
        <w:t>royalty- free,</w:t>
      </w:r>
      <w:r w:rsidRPr="004E37E1">
        <w:rPr>
          <w:spacing w:val="32"/>
        </w:rPr>
        <w:t xml:space="preserve"> </w:t>
      </w:r>
      <w:r>
        <w:t>non-exclusive,</w:t>
      </w:r>
      <w:r w:rsidRPr="004E37E1">
        <w:rPr>
          <w:spacing w:val="32"/>
        </w:rPr>
        <w:t xml:space="preserve"> </w:t>
      </w:r>
      <w:r>
        <w:t>non-transferable</w:t>
      </w:r>
      <w:r w:rsidRPr="004E37E1">
        <w:rPr>
          <w:spacing w:val="32"/>
        </w:rPr>
        <w:t xml:space="preserve"> </w:t>
      </w:r>
      <w:r>
        <w:t>sub-licence</w:t>
      </w:r>
      <w:r w:rsidRPr="004E37E1">
        <w:rPr>
          <w:spacing w:val="33"/>
        </w:rPr>
        <w:t xml:space="preserve"> </w:t>
      </w:r>
      <w:r>
        <w:t>to</w:t>
      </w:r>
      <w:r w:rsidRPr="004E37E1">
        <w:rPr>
          <w:spacing w:val="33"/>
        </w:rPr>
        <w:t xml:space="preserve"> </w:t>
      </w:r>
      <w:r>
        <w:t>its</w:t>
      </w:r>
      <w:r w:rsidRPr="004E37E1">
        <w:rPr>
          <w:spacing w:val="33"/>
        </w:rPr>
        <w:t xml:space="preserve"> </w:t>
      </w:r>
      <w:r>
        <w:t>sub-contractors</w:t>
      </w:r>
      <w:r w:rsidRPr="004E37E1">
        <w:rPr>
          <w:spacing w:val="32"/>
        </w:rPr>
        <w:t xml:space="preserve"> </w:t>
      </w:r>
      <w:r>
        <w:t>for</w:t>
      </w:r>
      <w:r w:rsidRPr="004E37E1">
        <w:rPr>
          <w:spacing w:val="31"/>
        </w:rPr>
        <w:t xml:space="preserve"> </w:t>
      </w:r>
      <w:r>
        <w:t>the</w:t>
      </w:r>
      <w:r w:rsidRPr="004E37E1">
        <w:rPr>
          <w:spacing w:val="32"/>
        </w:rPr>
        <w:t xml:space="preserve"> </w:t>
      </w:r>
      <w:r>
        <w:t>same purpose.</w:t>
      </w:r>
    </w:p>
    <w:p w14:paraId="5FD0465B" w14:textId="77777777" w:rsidR="00927C1D" w:rsidRDefault="00927C1D" w:rsidP="00927C1D">
      <w:pPr>
        <w:pStyle w:val="Heading2"/>
        <w:rPr>
          <w:rFonts w:eastAsia="Times New Roman" w:cs="Times New Roman"/>
          <w:szCs w:val="24"/>
        </w:rPr>
      </w:pPr>
      <w:r>
        <w:t>Each</w:t>
      </w:r>
      <w:r>
        <w:rPr>
          <w:spacing w:val="52"/>
        </w:rPr>
        <w:t xml:space="preserve"> </w:t>
      </w:r>
      <w:r>
        <w:t>Supplier</w:t>
      </w:r>
      <w:r>
        <w:rPr>
          <w:spacing w:val="52"/>
        </w:rPr>
        <w:t xml:space="preserve"> </w:t>
      </w:r>
      <w:r>
        <w:t>Party,</w:t>
      </w:r>
      <w:r>
        <w:rPr>
          <w:spacing w:val="52"/>
        </w:rPr>
        <w:t xml:space="preserve"> </w:t>
      </w:r>
      <w:r>
        <w:t>in</w:t>
      </w:r>
      <w:r>
        <w:rPr>
          <w:spacing w:val="53"/>
        </w:rPr>
        <w:t xml:space="preserve"> </w:t>
      </w:r>
      <w:r>
        <w:t>respect</w:t>
      </w:r>
      <w:r>
        <w:rPr>
          <w:spacing w:val="53"/>
        </w:rPr>
        <w:t xml:space="preserve"> </w:t>
      </w:r>
      <w:r>
        <w:t>of</w:t>
      </w:r>
      <w:r>
        <w:rPr>
          <w:spacing w:val="52"/>
        </w:rPr>
        <w:t xml:space="preserve"> </w:t>
      </w:r>
      <w:r>
        <w:t>its</w:t>
      </w:r>
      <w:r>
        <w:rPr>
          <w:spacing w:val="56"/>
        </w:rPr>
        <w:t xml:space="preserve"> </w:t>
      </w:r>
      <w:r>
        <w:t>Supplier</w:t>
      </w:r>
      <w:r>
        <w:rPr>
          <w:spacing w:val="52"/>
        </w:rPr>
        <w:t xml:space="preserve"> </w:t>
      </w:r>
      <w:r>
        <w:t>Data,</w:t>
      </w:r>
      <w:r>
        <w:rPr>
          <w:spacing w:val="52"/>
        </w:rPr>
        <w:t xml:space="preserve"> </w:t>
      </w:r>
      <w:r>
        <w:t>shall</w:t>
      </w:r>
      <w:r>
        <w:rPr>
          <w:spacing w:val="53"/>
        </w:rPr>
        <w:t xml:space="preserve"> </w:t>
      </w:r>
      <w:r>
        <w:t>ensure</w:t>
      </w:r>
      <w:r>
        <w:rPr>
          <w:spacing w:val="51"/>
        </w:rPr>
        <w:t xml:space="preserve"> </w:t>
      </w:r>
      <w:r>
        <w:t>that</w:t>
      </w:r>
      <w:r>
        <w:rPr>
          <w:spacing w:val="55"/>
        </w:rPr>
        <w:t xml:space="preserve"> </w:t>
      </w:r>
      <w:r>
        <w:t>the</w:t>
      </w:r>
      <w:r>
        <w:rPr>
          <w:spacing w:val="52"/>
        </w:rPr>
        <w:t xml:space="preserve"> </w:t>
      </w:r>
      <w:r>
        <w:t>TRAS Service Provider can use and sub-licence that Supplier Data in the manner</w:t>
      </w:r>
      <w:r>
        <w:rPr>
          <w:spacing w:val="33"/>
        </w:rPr>
        <w:t xml:space="preserve"> </w:t>
      </w:r>
      <w:r>
        <w:t>envisaged by Paragraph 5.1 without infringing any Intellectual</w:t>
      </w:r>
      <w:r>
        <w:rPr>
          <w:spacing w:val="-8"/>
        </w:rPr>
        <w:t xml:space="preserve"> </w:t>
      </w:r>
      <w:r>
        <w:t>Property.</w:t>
      </w:r>
    </w:p>
    <w:p w14:paraId="5427E79A" w14:textId="77777777" w:rsidR="00927C1D" w:rsidRDefault="00927C1D" w:rsidP="00927C1D">
      <w:pPr>
        <w:pStyle w:val="Heading2"/>
        <w:rPr>
          <w:rFonts w:eastAsia="Times New Roman" w:cs="Times New Roman"/>
          <w:szCs w:val="24"/>
        </w:rPr>
      </w:pPr>
      <w:r>
        <w:t>Each</w:t>
      </w:r>
      <w:r>
        <w:rPr>
          <w:spacing w:val="51"/>
        </w:rPr>
        <w:t xml:space="preserve"> </w:t>
      </w:r>
      <w:r>
        <w:t>Supplier</w:t>
      </w:r>
      <w:r>
        <w:rPr>
          <w:spacing w:val="53"/>
        </w:rPr>
        <w:t xml:space="preserve"> </w:t>
      </w:r>
      <w:r>
        <w:t>Party,</w:t>
      </w:r>
      <w:r>
        <w:rPr>
          <w:spacing w:val="51"/>
        </w:rPr>
        <w:t xml:space="preserve"> </w:t>
      </w:r>
      <w:r>
        <w:t>in</w:t>
      </w:r>
      <w:r>
        <w:rPr>
          <w:spacing w:val="54"/>
        </w:rPr>
        <w:t xml:space="preserve"> </w:t>
      </w:r>
      <w:r>
        <w:t>respect</w:t>
      </w:r>
      <w:r>
        <w:rPr>
          <w:spacing w:val="52"/>
        </w:rPr>
        <w:t xml:space="preserve"> </w:t>
      </w:r>
      <w:r>
        <w:t>of</w:t>
      </w:r>
      <w:r>
        <w:rPr>
          <w:spacing w:val="53"/>
        </w:rPr>
        <w:t xml:space="preserve"> </w:t>
      </w:r>
      <w:r>
        <w:t>its</w:t>
      </w:r>
      <w:r>
        <w:rPr>
          <w:spacing w:val="51"/>
        </w:rPr>
        <w:t xml:space="preserve"> </w:t>
      </w:r>
      <w:r>
        <w:t>Supplier</w:t>
      </w:r>
      <w:r>
        <w:rPr>
          <w:spacing w:val="53"/>
        </w:rPr>
        <w:t xml:space="preserve"> </w:t>
      </w:r>
      <w:r>
        <w:t>Data,</w:t>
      </w:r>
      <w:r>
        <w:rPr>
          <w:spacing w:val="53"/>
        </w:rPr>
        <w:t xml:space="preserve"> </w:t>
      </w:r>
      <w:r>
        <w:t>hereby</w:t>
      </w:r>
      <w:r>
        <w:rPr>
          <w:spacing w:val="49"/>
        </w:rPr>
        <w:t xml:space="preserve"> </w:t>
      </w:r>
      <w:r>
        <w:t>grants</w:t>
      </w:r>
      <w:r>
        <w:rPr>
          <w:spacing w:val="52"/>
        </w:rPr>
        <w:t xml:space="preserve"> </w:t>
      </w:r>
      <w:r>
        <w:t>to</w:t>
      </w:r>
      <w:r>
        <w:rPr>
          <w:spacing w:val="54"/>
        </w:rPr>
        <w:t xml:space="preserve"> </w:t>
      </w:r>
      <w:r>
        <w:t>each</w:t>
      </w:r>
      <w:r>
        <w:rPr>
          <w:spacing w:val="51"/>
        </w:rPr>
        <w:t xml:space="preserve"> </w:t>
      </w:r>
      <w:r>
        <w:t>other Supplier Party a royalty-free, non-exclusive, non-transferable licence to use</w:t>
      </w:r>
      <w:r>
        <w:rPr>
          <w:spacing w:val="12"/>
        </w:rPr>
        <w:t xml:space="preserve"> </w:t>
      </w:r>
      <w:r>
        <w:t>that Supplier Data for the sole purpose of receiving services pursuant to the</w:t>
      </w:r>
      <w:r>
        <w:rPr>
          <w:spacing w:val="33"/>
        </w:rPr>
        <w:t xml:space="preserve"> </w:t>
      </w:r>
      <w:r>
        <w:t>TRAS Contract</w:t>
      </w:r>
      <w:r>
        <w:rPr>
          <w:spacing w:val="44"/>
        </w:rPr>
        <w:t xml:space="preserve"> </w:t>
      </w:r>
      <w:r>
        <w:t>and/or</w:t>
      </w:r>
      <w:r>
        <w:rPr>
          <w:spacing w:val="46"/>
        </w:rPr>
        <w:t xml:space="preserve"> </w:t>
      </w:r>
      <w:r>
        <w:t>discharging</w:t>
      </w:r>
      <w:r>
        <w:rPr>
          <w:spacing w:val="41"/>
        </w:rPr>
        <w:t xml:space="preserve"> </w:t>
      </w:r>
      <w:r>
        <w:t>its</w:t>
      </w:r>
      <w:r>
        <w:rPr>
          <w:spacing w:val="44"/>
        </w:rPr>
        <w:t xml:space="preserve"> </w:t>
      </w:r>
      <w:r>
        <w:t>obligations</w:t>
      </w:r>
      <w:r>
        <w:rPr>
          <w:spacing w:val="44"/>
        </w:rPr>
        <w:t xml:space="preserve"> </w:t>
      </w:r>
      <w:r>
        <w:t>pursuant</w:t>
      </w:r>
      <w:r>
        <w:rPr>
          <w:spacing w:val="44"/>
        </w:rPr>
        <w:t xml:space="preserve"> </w:t>
      </w:r>
      <w:r>
        <w:t>to</w:t>
      </w:r>
      <w:r>
        <w:rPr>
          <w:spacing w:val="44"/>
        </w:rPr>
        <w:t xml:space="preserve"> </w:t>
      </w:r>
      <w:r>
        <w:t>the</w:t>
      </w:r>
      <w:r>
        <w:rPr>
          <w:spacing w:val="48"/>
        </w:rPr>
        <w:t xml:space="preserve"> </w:t>
      </w:r>
      <w:r>
        <w:t>Theft</w:t>
      </w:r>
      <w:r>
        <w:rPr>
          <w:spacing w:val="44"/>
        </w:rPr>
        <w:t xml:space="preserve"> </w:t>
      </w:r>
      <w:r>
        <w:t>Risk</w:t>
      </w:r>
      <w:r>
        <w:rPr>
          <w:spacing w:val="47"/>
        </w:rPr>
        <w:t xml:space="preserve"> </w:t>
      </w:r>
      <w:r>
        <w:t>Assessment Service</w:t>
      </w:r>
      <w:r>
        <w:rPr>
          <w:spacing w:val="-2"/>
        </w:rPr>
        <w:t xml:space="preserve"> </w:t>
      </w:r>
      <w:r>
        <w:t>Arrangements.</w:t>
      </w:r>
    </w:p>
    <w:p w14:paraId="19ECD0EB" w14:textId="77777777" w:rsidR="00927C1D" w:rsidRDefault="00927C1D" w:rsidP="00927C1D">
      <w:pPr>
        <w:pStyle w:val="Heading2"/>
        <w:rPr>
          <w:rFonts w:eastAsia="Times New Roman" w:cs="Times New Roman"/>
          <w:szCs w:val="24"/>
        </w:rPr>
      </w:pPr>
      <w:r>
        <w:t>Each</w:t>
      </w:r>
      <w:r>
        <w:rPr>
          <w:spacing w:val="50"/>
        </w:rPr>
        <w:t xml:space="preserve"> </w:t>
      </w:r>
      <w:r>
        <w:t>Supplier</w:t>
      </w:r>
      <w:r>
        <w:rPr>
          <w:spacing w:val="49"/>
        </w:rPr>
        <w:t xml:space="preserve"> </w:t>
      </w:r>
      <w:r>
        <w:t>Party,</w:t>
      </w:r>
      <w:r>
        <w:rPr>
          <w:spacing w:val="50"/>
        </w:rPr>
        <w:t xml:space="preserve"> </w:t>
      </w:r>
      <w:r>
        <w:t>in</w:t>
      </w:r>
      <w:r>
        <w:rPr>
          <w:spacing w:val="53"/>
        </w:rPr>
        <w:t xml:space="preserve"> </w:t>
      </w:r>
      <w:r>
        <w:t>respect</w:t>
      </w:r>
      <w:r>
        <w:rPr>
          <w:spacing w:val="51"/>
        </w:rPr>
        <w:t xml:space="preserve"> </w:t>
      </w:r>
      <w:r>
        <w:t>of</w:t>
      </w:r>
      <w:r>
        <w:rPr>
          <w:spacing w:val="49"/>
        </w:rPr>
        <w:t xml:space="preserve"> </w:t>
      </w:r>
      <w:r>
        <w:t>its</w:t>
      </w:r>
      <w:r>
        <w:rPr>
          <w:spacing w:val="50"/>
        </w:rPr>
        <w:t xml:space="preserve"> </w:t>
      </w:r>
      <w:r>
        <w:t>Supplier</w:t>
      </w:r>
      <w:r>
        <w:rPr>
          <w:spacing w:val="52"/>
        </w:rPr>
        <w:t xml:space="preserve"> </w:t>
      </w:r>
      <w:r>
        <w:t>Data,</w:t>
      </w:r>
      <w:r>
        <w:rPr>
          <w:spacing w:val="50"/>
        </w:rPr>
        <w:t xml:space="preserve"> </w:t>
      </w:r>
      <w:r>
        <w:t>shall</w:t>
      </w:r>
      <w:r>
        <w:rPr>
          <w:spacing w:val="50"/>
        </w:rPr>
        <w:t xml:space="preserve"> </w:t>
      </w:r>
      <w:r>
        <w:t>ensure</w:t>
      </w:r>
      <w:r>
        <w:rPr>
          <w:spacing w:val="49"/>
        </w:rPr>
        <w:t xml:space="preserve"> </w:t>
      </w:r>
      <w:r>
        <w:t>that</w:t>
      </w:r>
      <w:r>
        <w:rPr>
          <w:spacing w:val="52"/>
        </w:rPr>
        <w:t xml:space="preserve"> </w:t>
      </w:r>
      <w:r>
        <w:t>each</w:t>
      </w:r>
      <w:r>
        <w:rPr>
          <w:spacing w:val="50"/>
        </w:rPr>
        <w:t xml:space="preserve"> </w:t>
      </w:r>
      <w:r>
        <w:t>other Supplier</w:t>
      </w:r>
      <w:r>
        <w:rPr>
          <w:spacing w:val="19"/>
        </w:rPr>
        <w:t xml:space="preserve"> </w:t>
      </w:r>
      <w:r>
        <w:t>Party</w:t>
      </w:r>
      <w:r>
        <w:rPr>
          <w:spacing w:val="13"/>
        </w:rPr>
        <w:t xml:space="preserve"> </w:t>
      </w:r>
      <w:r>
        <w:t>can</w:t>
      </w:r>
      <w:r>
        <w:rPr>
          <w:spacing w:val="20"/>
        </w:rPr>
        <w:t xml:space="preserve"> </w:t>
      </w:r>
      <w:r>
        <w:t>use</w:t>
      </w:r>
      <w:r>
        <w:rPr>
          <w:spacing w:val="19"/>
        </w:rPr>
        <w:t xml:space="preserve"> </w:t>
      </w:r>
      <w:r>
        <w:t>that</w:t>
      </w:r>
      <w:r>
        <w:rPr>
          <w:spacing w:val="20"/>
        </w:rPr>
        <w:t xml:space="preserve"> </w:t>
      </w:r>
      <w:r>
        <w:t>Supplier</w:t>
      </w:r>
      <w:r>
        <w:rPr>
          <w:spacing w:val="19"/>
        </w:rPr>
        <w:t xml:space="preserve"> </w:t>
      </w:r>
      <w:r>
        <w:t>Data</w:t>
      </w:r>
      <w:r>
        <w:rPr>
          <w:spacing w:val="19"/>
        </w:rPr>
        <w:t xml:space="preserve"> </w:t>
      </w:r>
      <w:r>
        <w:t>in</w:t>
      </w:r>
      <w:r>
        <w:rPr>
          <w:spacing w:val="20"/>
        </w:rPr>
        <w:t xml:space="preserve"> </w:t>
      </w:r>
      <w:r>
        <w:t>the</w:t>
      </w:r>
      <w:r>
        <w:rPr>
          <w:spacing w:val="15"/>
        </w:rPr>
        <w:t xml:space="preserve"> </w:t>
      </w:r>
      <w:r>
        <w:t>manner</w:t>
      </w:r>
      <w:r>
        <w:rPr>
          <w:spacing w:val="19"/>
        </w:rPr>
        <w:t xml:space="preserve"> </w:t>
      </w:r>
      <w:r>
        <w:t>envisaged</w:t>
      </w:r>
      <w:r>
        <w:rPr>
          <w:spacing w:val="20"/>
        </w:rPr>
        <w:t xml:space="preserve"> </w:t>
      </w:r>
      <w:r>
        <w:t>by</w:t>
      </w:r>
      <w:r>
        <w:rPr>
          <w:spacing w:val="13"/>
        </w:rPr>
        <w:t xml:space="preserve"> </w:t>
      </w:r>
      <w:r>
        <w:t>Paragraph</w:t>
      </w:r>
      <w:r>
        <w:rPr>
          <w:spacing w:val="20"/>
        </w:rPr>
        <w:t xml:space="preserve"> </w:t>
      </w:r>
      <w:r>
        <w:t>5.3 without infringing any Intellectual</w:t>
      </w:r>
      <w:r>
        <w:rPr>
          <w:spacing w:val="-7"/>
        </w:rPr>
        <w:t xml:space="preserve"> </w:t>
      </w:r>
      <w:r>
        <w:t>Property.</w:t>
      </w:r>
    </w:p>
    <w:p w14:paraId="2D179646" w14:textId="77777777" w:rsidR="00927C1D" w:rsidRDefault="00927C1D" w:rsidP="00927C1D">
      <w:pPr>
        <w:pStyle w:val="Heading2"/>
        <w:rPr>
          <w:rFonts w:eastAsia="Times New Roman" w:cs="Times New Roman"/>
          <w:szCs w:val="24"/>
        </w:rPr>
      </w:pPr>
      <w:r>
        <w:t>Without prejudice to the generality of Paragraphs 5.1 and 5.3, it is agreed</w:t>
      </w:r>
      <w:r>
        <w:rPr>
          <w:spacing w:val="-11"/>
        </w:rPr>
        <w:t xml:space="preserve"> </w:t>
      </w:r>
      <w:r>
        <w:t>that:</w:t>
      </w:r>
    </w:p>
    <w:p w14:paraId="7CECB92B" w14:textId="77777777" w:rsidR="00927C1D" w:rsidRDefault="00927C1D" w:rsidP="00927C1D">
      <w:pPr>
        <w:pStyle w:val="ListParagraph"/>
        <w:keepLines/>
        <w:widowControl w:val="0"/>
        <w:tabs>
          <w:tab w:val="left" w:pos="1519"/>
        </w:tabs>
        <w:ind w:left="1287" w:hanging="567"/>
        <w:contextualSpacing w:val="0"/>
        <w:jc w:val="both"/>
        <w:rPr>
          <w:rFonts w:eastAsia="Times New Roman" w:cs="Times New Roman"/>
          <w:szCs w:val="24"/>
        </w:rPr>
      </w:pPr>
      <w:r>
        <w:t>(a)</w:t>
      </w:r>
      <w:r>
        <w:tab/>
        <w:t>the Supplier Data of each Supplier Party will be used for the purposes</w:t>
      </w:r>
      <w:r>
        <w:rPr>
          <w:spacing w:val="25"/>
        </w:rPr>
        <w:t xml:space="preserve"> </w:t>
      </w:r>
      <w:r>
        <w:t>of detecting theft of electricity and/or gas (not just electricity) at premises throughout Great Britain (not just the premises supplied from time to time</w:t>
      </w:r>
      <w:r>
        <w:rPr>
          <w:spacing w:val="4"/>
        </w:rPr>
        <w:t xml:space="preserve"> </w:t>
      </w:r>
      <w:r>
        <w:t>by the Supplier</w:t>
      </w:r>
      <w:r>
        <w:rPr>
          <w:spacing w:val="-3"/>
        </w:rPr>
        <w:t xml:space="preserve"> </w:t>
      </w:r>
      <w:r>
        <w:t>Party);</w:t>
      </w:r>
    </w:p>
    <w:p w14:paraId="20889A3D" w14:textId="77777777" w:rsidR="00927C1D" w:rsidRDefault="00927C1D" w:rsidP="00927C1D">
      <w:pPr>
        <w:pStyle w:val="ListParagraph"/>
        <w:keepLines/>
        <w:widowControl w:val="0"/>
        <w:tabs>
          <w:tab w:val="left" w:pos="1519"/>
        </w:tabs>
        <w:ind w:left="1287" w:hanging="567"/>
        <w:contextualSpacing w:val="0"/>
        <w:jc w:val="both"/>
        <w:rPr>
          <w:rFonts w:eastAsia="Times New Roman" w:cs="Times New Roman"/>
          <w:szCs w:val="24"/>
        </w:rPr>
      </w:pPr>
      <w:r>
        <w:t>(b)</w:t>
      </w:r>
      <w:r>
        <w:tab/>
        <w:t>the</w:t>
      </w:r>
      <w:r>
        <w:rPr>
          <w:spacing w:val="17"/>
        </w:rPr>
        <w:t xml:space="preserve"> </w:t>
      </w:r>
      <w:r>
        <w:t>Supplier</w:t>
      </w:r>
      <w:r>
        <w:rPr>
          <w:spacing w:val="17"/>
        </w:rPr>
        <w:t xml:space="preserve"> </w:t>
      </w:r>
      <w:r>
        <w:t>Data</w:t>
      </w:r>
      <w:r>
        <w:rPr>
          <w:spacing w:val="19"/>
        </w:rPr>
        <w:t xml:space="preserve"> </w:t>
      </w:r>
      <w:r>
        <w:t>of</w:t>
      </w:r>
      <w:r>
        <w:rPr>
          <w:spacing w:val="19"/>
        </w:rPr>
        <w:t xml:space="preserve"> </w:t>
      </w:r>
      <w:r>
        <w:t>each</w:t>
      </w:r>
      <w:r>
        <w:rPr>
          <w:spacing w:val="17"/>
        </w:rPr>
        <w:t xml:space="preserve"> </w:t>
      </w:r>
      <w:r>
        <w:t>Supplier</w:t>
      </w:r>
      <w:r>
        <w:rPr>
          <w:spacing w:val="17"/>
        </w:rPr>
        <w:t xml:space="preserve"> </w:t>
      </w:r>
      <w:r>
        <w:t>Party</w:t>
      </w:r>
      <w:r>
        <w:rPr>
          <w:spacing w:val="15"/>
        </w:rPr>
        <w:t xml:space="preserve"> </w:t>
      </w:r>
      <w:r>
        <w:t>relating</w:t>
      </w:r>
      <w:r>
        <w:rPr>
          <w:spacing w:val="17"/>
        </w:rPr>
        <w:t xml:space="preserve"> </w:t>
      </w:r>
      <w:r>
        <w:t>to</w:t>
      </w:r>
      <w:r>
        <w:rPr>
          <w:spacing w:val="18"/>
        </w:rPr>
        <w:t xml:space="preserve"> </w:t>
      </w:r>
      <w:r>
        <w:t>a</w:t>
      </w:r>
      <w:r>
        <w:rPr>
          <w:spacing w:val="17"/>
        </w:rPr>
        <w:t xml:space="preserve"> </w:t>
      </w:r>
      <w:proofErr w:type="gramStart"/>
      <w:r>
        <w:t>particular</w:t>
      </w:r>
      <w:r>
        <w:rPr>
          <w:spacing w:val="17"/>
        </w:rPr>
        <w:t xml:space="preserve"> </w:t>
      </w:r>
      <w:r>
        <w:t>premises</w:t>
      </w:r>
      <w:proofErr w:type="gramEnd"/>
      <w:r>
        <w:rPr>
          <w:spacing w:val="20"/>
        </w:rPr>
        <w:t xml:space="preserve"> </w:t>
      </w:r>
      <w:r>
        <w:t>can continue to be used notwithstanding that the Supplier Party no longer</w:t>
      </w:r>
      <w:r>
        <w:rPr>
          <w:spacing w:val="28"/>
        </w:rPr>
        <w:t xml:space="preserve"> </w:t>
      </w:r>
      <w:r>
        <w:t>supplies that premises;</w:t>
      </w:r>
      <w:r>
        <w:rPr>
          <w:spacing w:val="-1"/>
        </w:rPr>
        <w:t xml:space="preserve"> </w:t>
      </w:r>
      <w:r>
        <w:t>and</w:t>
      </w:r>
    </w:p>
    <w:p w14:paraId="3391D420" w14:textId="77777777" w:rsidR="00927C1D" w:rsidRDefault="00927C1D" w:rsidP="00927C1D">
      <w:pPr>
        <w:pStyle w:val="ListParagraph"/>
        <w:keepLines/>
        <w:widowControl w:val="0"/>
        <w:tabs>
          <w:tab w:val="left" w:pos="1519"/>
        </w:tabs>
        <w:ind w:left="1287" w:hanging="567"/>
        <w:contextualSpacing w:val="0"/>
        <w:jc w:val="both"/>
        <w:rPr>
          <w:rFonts w:eastAsia="Times New Roman" w:cs="Times New Roman"/>
          <w:sz w:val="21"/>
          <w:szCs w:val="21"/>
        </w:rPr>
      </w:pPr>
      <w:r>
        <w:t>(c)</w:t>
      </w:r>
      <w:r>
        <w:tab/>
        <w:t>the Supplier Data of each Supplier Party can continue to be</w:t>
      </w:r>
      <w:r>
        <w:rPr>
          <w:spacing w:val="19"/>
        </w:rPr>
        <w:t xml:space="preserve"> </w:t>
      </w:r>
      <w:r>
        <w:t>used notwithstanding that the Supplier Party has ceased to be a</w:t>
      </w:r>
      <w:r>
        <w:rPr>
          <w:spacing w:val="-9"/>
        </w:rPr>
        <w:t xml:space="preserve"> </w:t>
      </w:r>
      <w:r>
        <w:t>Party.</w:t>
      </w:r>
    </w:p>
    <w:p w14:paraId="7C83B1C7" w14:textId="77777777" w:rsidR="00927C1D" w:rsidRPr="004E37E1" w:rsidRDefault="00927C1D" w:rsidP="00927C1D">
      <w:pPr>
        <w:pStyle w:val="Heading2"/>
      </w:pPr>
      <w:r w:rsidRPr="004E37E1">
        <w:t>Each Supplier Party undertakes to only use the TRAS Service Data for the purposes of receiving services pursuant to the TRAS Contract and/or discharging its obligations pursuant to the Theft Risk Assessment Service Arrangements; and to only use such data in accordance with law.</w:t>
      </w:r>
    </w:p>
    <w:p w14:paraId="63481D8C" w14:textId="77777777" w:rsidR="00927C1D" w:rsidRPr="004E37E1" w:rsidRDefault="00927C1D" w:rsidP="00927C1D">
      <w:pPr>
        <w:pStyle w:val="Heading2"/>
        <w:spacing w:before="7"/>
        <w:rPr>
          <w:rFonts w:eastAsia="Times New Roman" w:cs="Times New Roman"/>
          <w:sz w:val="21"/>
          <w:szCs w:val="21"/>
        </w:rPr>
      </w:pPr>
      <w:r w:rsidRPr="004E37E1">
        <w:lastRenderedPageBreak/>
        <w:t>The licences granted by each Supplier Party under this Paragraph 5 represent the only rights of the TRAS Service Provider and the other Supplier Parties in respect of that Supplier Party's Supplier Data. Nothing in this Schedule grants the TRAS Service Provider or the other Supplier Parties any rights to use, transfer or sub-licence a Supplier Party's Supplier Data otherwise than in accordance with this Paragraph 5. All Intellectual Property in each Supplier Party's Supplier Data shall remain vested in that Supplier Party (or its relevant licensors). To the extent that any Intellectual Property in a Supplier Party's Supplier Data vests in the TRAS Service Provider or another Supplier Party by operation</w:t>
      </w:r>
      <w:r>
        <w:t xml:space="preserve"> of law, the TRAS Service Provider or such other</w:t>
      </w:r>
      <w:r w:rsidRPr="004E37E1">
        <w:rPr>
          <w:spacing w:val="47"/>
        </w:rPr>
        <w:t xml:space="preserve"> </w:t>
      </w:r>
      <w:r>
        <w:t>Supplier Party</w:t>
      </w:r>
      <w:r w:rsidRPr="004E37E1">
        <w:rPr>
          <w:spacing w:val="11"/>
        </w:rPr>
        <w:t xml:space="preserve"> </w:t>
      </w:r>
      <w:r>
        <w:t>hereby</w:t>
      </w:r>
      <w:r w:rsidRPr="004E37E1">
        <w:rPr>
          <w:spacing w:val="13"/>
        </w:rPr>
        <w:t xml:space="preserve"> </w:t>
      </w:r>
      <w:r>
        <w:t>assigns</w:t>
      </w:r>
      <w:r w:rsidRPr="004E37E1">
        <w:rPr>
          <w:spacing w:val="15"/>
        </w:rPr>
        <w:t xml:space="preserve"> </w:t>
      </w:r>
      <w:r>
        <w:t>such</w:t>
      </w:r>
      <w:r w:rsidRPr="004E37E1">
        <w:rPr>
          <w:spacing w:val="17"/>
        </w:rPr>
        <w:t xml:space="preserve"> </w:t>
      </w:r>
      <w:r>
        <w:t>Intellectual</w:t>
      </w:r>
      <w:r w:rsidRPr="004E37E1">
        <w:rPr>
          <w:spacing w:val="15"/>
        </w:rPr>
        <w:t xml:space="preserve"> </w:t>
      </w:r>
      <w:r>
        <w:t>Property</w:t>
      </w:r>
      <w:r w:rsidRPr="004E37E1">
        <w:rPr>
          <w:spacing w:val="10"/>
        </w:rPr>
        <w:t xml:space="preserve"> </w:t>
      </w:r>
      <w:r>
        <w:t>vested</w:t>
      </w:r>
      <w:r w:rsidRPr="004E37E1">
        <w:rPr>
          <w:spacing w:val="15"/>
        </w:rPr>
        <w:t xml:space="preserve"> </w:t>
      </w:r>
      <w:r>
        <w:t>in</w:t>
      </w:r>
      <w:r w:rsidRPr="004E37E1">
        <w:rPr>
          <w:spacing w:val="16"/>
        </w:rPr>
        <w:t xml:space="preserve"> </w:t>
      </w:r>
      <w:r>
        <w:t>it</w:t>
      </w:r>
      <w:r w:rsidRPr="004E37E1">
        <w:rPr>
          <w:spacing w:val="16"/>
        </w:rPr>
        <w:t xml:space="preserve"> </w:t>
      </w:r>
      <w:r>
        <w:t>to</w:t>
      </w:r>
      <w:r w:rsidRPr="004E37E1">
        <w:rPr>
          <w:spacing w:val="16"/>
        </w:rPr>
        <w:t xml:space="preserve"> </w:t>
      </w:r>
      <w:r>
        <w:t>the</w:t>
      </w:r>
      <w:r w:rsidRPr="004E37E1">
        <w:rPr>
          <w:spacing w:val="20"/>
        </w:rPr>
        <w:t xml:space="preserve"> </w:t>
      </w:r>
      <w:r>
        <w:t>first</w:t>
      </w:r>
      <w:r w:rsidRPr="004E37E1">
        <w:rPr>
          <w:spacing w:val="16"/>
        </w:rPr>
        <w:t xml:space="preserve"> </w:t>
      </w:r>
      <w:r>
        <w:t>Supplier</w:t>
      </w:r>
      <w:r w:rsidRPr="004E37E1">
        <w:rPr>
          <w:spacing w:val="14"/>
        </w:rPr>
        <w:t xml:space="preserve"> </w:t>
      </w:r>
      <w:r>
        <w:t>Party referred to in this</w:t>
      </w:r>
      <w:r w:rsidRPr="004E37E1">
        <w:rPr>
          <w:spacing w:val="-1"/>
        </w:rPr>
        <w:t xml:space="preserve"> </w:t>
      </w:r>
      <w:r>
        <w:t>sentence.</w:t>
      </w:r>
    </w:p>
    <w:p w14:paraId="60A2603F" w14:textId="77777777" w:rsidR="00927C1D" w:rsidRPr="004E37E1" w:rsidRDefault="00927C1D" w:rsidP="00927C1D">
      <w:pPr>
        <w:pStyle w:val="Heading1"/>
      </w:pPr>
      <w:bookmarkStart w:id="17" w:name="_Toc510303150"/>
      <w:bookmarkStart w:id="18" w:name="_Toc513018561"/>
      <w:bookmarkStart w:id="19" w:name="_Toc518333746"/>
      <w:r w:rsidRPr="004E37E1">
        <w:t>Confidentiality</w:t>
      </w:r>
      <w:bookmarkEnd w:id="17"/>
      <w:bookmarkEnd w:id="18"/>
      <w:bookmarkEnd w:id="19"/>
    </w:p>
    <w:p w14:paraId="5053294D" w14:textId="77777777" w:rsidR="00927C1D" w:rsidRDefault="00927C1D" w:rsidP="00927C1D">
      <w:pPr>
        <w:pStyle w:val="Heading2"/>
        <w:rPr>
          <w:rFonts w:eastAsia="Times New Roman" w:cs="Times New Roman"/>
          <w:szCs w:val="24"/>
        </w:rPr>
      </w:pPr>
      <w:r>
        <w:t>Subject</w:t>
      </w:r>
      <w:r>
        <w:rPr>
          <w:spacing w:val="17"/>
        </w:rPr>
        <w:t xml:space="preserve"> </w:t>
      </w:r>
      <w:r>
        <w:t>to</w:t>
      </w:r>
      <w:r>
        <w:rPr>
          <w:spacing w:val="17"/>
        </w:rPr>
        <w:t xml:space="preserve"> </w:t>
      </w:r>
      <w:r>
        <w:t>Paragraphs</w:t>
      </w:r>
      <w:r>
        <w:rPr>
          <w:spacing w:val="17"/>
        </w:rPr>
        <w:t xml:space="preserve"> </w:t>
      </w:r>
      <w:r>
        <w:t>6.3</w:t>
      </w:r>
      <w:r>
        <w:rPr>
          <w:spacing w:val="16"/>
        </w:rPr>
        <w:t xml:space="preserve"> </w:t>
      </w:r>
      <w:r>
        <w:t>and</w:t>
      </w:r>
      <w:r>
        <w:rPr>
          <w:spacing w:val="16"/>
        </w:rPr>
        <w:t xml:space="preserve"> </w:t>
      </w:r>
      <w:r>
        <w:t>6.4,</w:t>
      </w:r>
      <w:r>
        <w:rPr>
          <w:spacing w:val="16"/>
        </w:rPr>
        <w:t xml:space="preserve"> </w:t>
      </w:r>
      <w:r>
        <w:t>DCUSA</w:t>
      </w:r>
      <w:r>
        <w:rPr>
          <w:spacing w:val="16"/>
        </w:rPr>
        <w:t xml:space="preserve"> </w:t>
      </w:r>
      <w:r>
        <w:t>Ltd</w:t>
      </w:r>
      <w:r>
        <w:rPr>
          <w:spacing w:val="19"/>
        </w:rPr>
        <w:t xml:space="preserve"> </w:t>
      </w:r>
      <w:r>
        <w:t>undertakes</w:t>
      </w:r>
      <w:r>
        <w:rPr>
          <w:spacing w:val="17"/>
        </w:rPr>
        <w:t xml:space="preserve"> </w:t>
      </w:r>
      <w:r>
        <w:t>to</w:t>
      </w:r>
      <w:r>
        <w:rPr>
          <w:spacing w:val="17"/>
        </w:rPr>
        <w:t xml:space="preserve"> </w:t>
      </w:r>
      <w:r>
        <w:t>each</w:t>
      </w:r>
      <w:r>
        <w:rPr>
          <w:spacing w:val="16"/>
        </w:rPr>
        <w:t xml:space="preserve"> </w:t>
      </w:r>
      <w:r>
        <w:t>Supplier</w:t>
      </w:r>
      <w:r>
        <w:rPr>
          <w:spacing w:val="16"/>
        </w:rPr>
        <w:t xml:space="preserve"> </w:t>
      </w:r>
      <w:r>
        <w:t>Party</w:t>
      </w:r>
      <w:r>
        <w:rPr>
          <w:spacing w:val="12"/>
        </w:rPr>
        <w:t xml:space="preserve"> </w:t>
      </w:r>
      <w:r>
        <w:t>to treat that Supplier Party's Supplier Data as confidential and to safeguard it</w:t>
      </w:r>
      <w:r>
        <w:rPr>
          <w:spacing w:val="31"/>
        </w:rPr>
        <w:t xml:space="preserve"> </w:t>
      </w:r>
      <w:r>
        <w:t>in accordance with Good Industry</w:t>
      </w:r>
      <w:r>
        <w:rPr>
          <w:spacing w:val="-5"/>
        </w:rPr>
        <w:t xml:space="preserve"> </w:t>
      </w:r>
      <w:r>
        <w:t>Practice.</w:t>
      </w:r>
    </w:p>
    <w:p w14:paraId="216455B4" w14:textId="77777777" w:rsidR="00927C1D" w:rsidRDefault="00927C1D" w:rsidP="00927C1D">
      <w:pPr>
        <w:pStyle w:val="Heading2"/>
        <w:rPr>
          <w:rFonts w:eastAsia="Times New Roman" w:cs="Times New Roman"/>
          <w:szCs w:val="24"/>
        </w:rPr>
      </w:pPr>
      <w:r>
        <w:t>Subject</w:t>
      </w:r>
      <w:r>
        <w:rPr>
          <w:spacing w:val="17"/>
        </w:rPr>
        <w:t xml:space="preserve"> </w:t>
      </w:r>
      <w:r>
        <w:t>to</w:t>
      </w:r>
      <w:r>
        <w:rPr>
          <w:spacing w:val="17"/>
        </w:rPr>
        <w:t xml:space="preserve"> </w:t>
      </w:r>
      <w:r>
        <w:t>Paragraphs</w:t>
      </w:r>
      <w:r>
        <w:rPr>
          <w:spacing w:val="17"/>
        </w:rPr>
        <w:t xml:space="preserve"> </w:t>
      </w:r>
      <w:r>
        <w:t>6.3</w:t>
      </w:r>
      <w:r>
        <w:rPr>
          <w:spacing w:val="16"/>
        </w:rPr>
        <w:t xml:space="preserve"> </w:t>
      </w:r>
      <w:r>
        <w:t>and</w:t>
      </w:r>
      <w:r>
        <w:rPr>
          <w:spacing w:val="16"/>
        </w:rPr>
        <w:t xml:space="preserve"> </w:t>
      </w:r>
      <w:r>
        <w:t>6.5,</w:t>
      </w:r>
      <w:r>
        <w:rPr>
          <w:spacing w:val="16"/>
        </w:rPr>
        <w:t xml:space="preserve"> </w:t>
      </w:r>
      <w:r>
        <w:t>each</w:t>
      </w:r>
      <w:r>
        <w:rPr>
          <w:spacing w:val="16"/>
        </w:rPr>
        <w:t xml:space="preserve"> </w:t>
      </w:r>
      <w:r>
        <w:t>Supplier</w:t>
      </w:r>
      <w:r>
        <w:rPr>
          <w:spacing w:val="16"/>
        </w:rPr>
        <w:t xml:space="preserve"> </w:t>
      </w:r>
      <w:r>
        <w:t>Party</w:t>
      </w:r>
      <w:r>
        <w:rPr>
          <w:spacing w:val="10"/>
        </w:rPr>
        <w:t xml:space="preserve"> </w:t>
      </w:r>
      <w:r>
        <w:t>undertakes</w:t>
      </w:r>
      <w:r>
        <w:rPr>
          <w:spacing w:val="17"/>
        </w:rPr>
        <w:t xml:space="preserve"> </w:t>
      </w:r>
      <w:r>
        <w:t>to</w:t>
      </w:r>
      <w:r>
        <w:rPr>
          <w:spacing w:val="17"/>
        </w:rPr>
        <w:t xml:space="preserve"> </w:t>
      </w:r>
      <w:r>
        <w:t>treat</w:t>
      </w:r>
      <w:r>
        <w:rPr>
          <w:spacing w:val="17"/>
        </w:rPr>
        <w:t xml:space="preserve"> </w:t>
      </w:r>
      <w:r>
        <w:t>the</w:t>
      </w:r>
      <w:r>
        <w:rPr>
          <w:spacing w:val="16"/>
        </w:rPr>
        <w:t xml:space="preserve"> </w:t>
      </w:r>
      <w:r>
        <w:t>TRAS Service</w:t>
      </w:r>
      <w:r>
        <w:rPr>
          <w:spacing w:val="35"/>
        </w:rPr>
        <w:t xml:space="preserve"> </w:t>
      </w:r>
      <w:r>
        <w:t>Data</w:t>
      </w:r>
      <w:r>
        <w:rPr>
          <w:spacing w:val="38"/>
        </w:rPr>
        <w:t xml:space="preserve"> </w:t>
      </w:r>
      <w:r>
        <w:t>as</w:t>
      </w:r>
      <w:r>
        <w:rPr>
          <w:spacing w:val="36"/>
        </w:rPr>
        <w:t xml:space="preserve"> </w:t>
      </w:r>
      <w:r>
        <w:t>confidential</w:t>
      </w:r>
      <w:r>
        <w:rPr>
          <w:spacing w:val="36"/>
        </w:rPr>
        <w:t xml:space="preserve"> </w:t>
      </w:r>
      <w:r>
        <w:t>and</w:t>
      </w:r>
      <w:r>
        <w:rPr>
          <w:spacing w:val="36"/>
        </w:rPr>
        <w:t xml:space="preserve"> </w:t>
      </w:r>
      <w:r>
        <w:t>to</w:t>
      </w:r>
      <w:r>
        <w:rPr>
          <w:spacing w:val="36"/>
        </w:rPr>
        <w:t xml:space="preserve"> </w:t>
      </w:r>
      <w:r>
        <w:t>safeguard</w:t>
      </w:r>
      <w:r>
        <w:rPr>
          <w:spacing w:val="35"/>
        </w:rPr>
        <w:t xml:space="preserve"> </w:t>
      </w:r>
      <w:r>
        <w:t>it</w:t>
      </w:r>
      <w:r>
        <w:rPr>
          <w:spacing w:val="36"/>
        </w:rPr>
        <w:t xml:space="preserve"> </w:t>
      </w:r>
      <w:r>
        <w:t>in</w:t>
      </w:r>
      <w:r>
        <w:rPr>
          <w:spacing w:val="36"/>
        </w:rPr>
        <w:t xml:space="preserve"> </w:t>
      </w:r>
      <w:r>
        <w:t>accordance</w:t>
      </w:r>
      <w:r>
        <w:rPr>
          <w:spacing w:val="35"/>
        </w:rPr>
        <w:t xml:space="preserve"> </w:t>
      </w:r>
      <w:r>
        <w:t>with</w:t>
      </w:r>
      <w:r>
        <w:rPr>
          <w:spacing w:val="36"/>
        </w:rPr>
        <w:t xml:space="preserve"> </w:t>
      </w:r>
      <w:r>
        <w:t>Good</w:t>
      </w:r>
      <w:r>
        <w:rPr>
          <w:spacing w:val="38"/>
        </w:rPr>
        <w:t xml:space="preserve"> </w:t>
      </w:r>
      <w:r>
        <w:t>Industry Practice.</w:t>
      </w:r>
    </w:p>
    <w:p w14:paraId="21388EFE" w14:textId="77777777" w:rsidR="00927C1D" w:rsidRDefault="00927C1D" w:rsidP="00927C1D">
      <w:pPr>
        <w:pStyle w:val="Heading2"/>
        <w:rPr>
          <w:rFonts w:eastAsia="Times New Roman" w:cs="Times New Roman"/>
          <w:szCs w:val="24"/>
        </w:rPr>
      </w:pPr>
      <w:r>
        <w:t>The obligations of confidentiality in this Paragraph 6 shall not apply to the extent</w:t>
      </w:r>
      <w:r>
        <w:rPr>
          <w:spacing w:val="-11"/>
        </w:rPr>
        <w:t xml:space="preserve"> </w:t>
      </w:r>
      <w:r>
        <w:t>that:</w:t>
      </w:r>
    </w:p>
    <w:p w14:paraId="11D26D62" w14:textId="77777777" w:rsidR="00927C1D" w:rsidRDefault="00927C1D" w:rsidP="00927C1D">
      <w:pPr>
        <w:pStyle w:val="ListParagraph"/>
        <w:keepLines/>
        <w:widowControl w:val="0"/>
        <w:tabs>
          <w:tab w:val="left" w:pos="1539"/>
        </w:tabs>
        <w:ind w:left="1287" w:hanging="567"/>
        <w:contextualSpacing w:val="0"/>
        <w:jc w:val="both"/>
        <w:rPr>
          <w:rFonts w:eastAsia="Times New Roman" w:cs="Times New Roman"/>
          <w:szCs w:val="24"/>
        </w:rPr>
      </w:pPr>
      <w:r>
        <w:t>(a)</w:t>
      </w:r>
      <w:r>
        <w:tab/>
        <w:t>disclosure is required in accordance with the Relevant Instruments or any</w:t>
      </w:r>
      <w:r>
        <w:rPr>
          <w:spacing w:val="-7"/>
        </w:rPr>
        <w:t xml:space="preserve"> </w:t>
      </w:r>
      <w:r>
        <w:t>other law or by a court of competent jurisdiction or any regulatory</w:t>
      </w:r>
      <w:r>
        <w:rPr>
          <w:spacing w:val="-15"/>
        </w:rPr>
        <w:t xml:space="preserve"> </w:t>
      </w:r>
      <w:r>
        <w:t>body;</w:t>
      </w:r>
    </w:p>
    <w:p w14:paraId="50BB0A8A" w14:textId="77777777" w:rsidR="00927C1D" w:rsidRDefault="00927C1D" w:rsidP="00927C1D">
      <w:pPr>
        <w:pStyle w:val="ListParagraph"/>
        <w:keepLines/>
        <w:widowControl w:val="0"/>
        <w:tabs>
          <w:tab w:val="left" w:pos="851"/>
          <w:tab w:val="left" w:pos="1539"/>
        </w:tabs>
        <w:ind w:left="1287" w:hanging="567"/>
        <w:contextualSpacing w:val="0"/>
        <w:jc w:val="both"/>
        <w:rPr>
          <w:rFonts w:eastAsia="Times New Roman" w:cs="Times New Roman"/>
          <w:szCs w:val="24"/>
        </w:rPr>
      </w:pPr>
      <w:r>
        <w:t>(b)</w:t>
      </w:r>
      <w:r>
        <w:tab/>
        <w:t>such</w:t>
      </w:r>
      <w:r>
        <w:rPr>
          <w:spacing w:val="23"/>
        </w:rPr>
        <w:t xml:space="preserve"> </w:t>
      </w:r>
      <w:r>
        <w:t>information</w:t>
      </w:r>
      <w:r>
        <w:rPr>
          <w:spacing w:val="24"/>
        </w:rPr>
        <w:t xml:space="preserve"> </w:t>
      </w:r>
      <w:r>
        <w:t>was</w:t>
      </w:r>
      <w:r>
        <w:rPr>
          <w:spacing w:val="24"/>
        </w:rPr>
        <w:t xml:space="preserve"> </w:t>
      </w:r>
      <w:r>
        <w:t>separately</w:t>
      </w:r>
      <w:r>
        <w:rPr>
          <w:spacing w:val="21"/>
        </w:rPr>
        <w:t xml:space="preserve"> </w:t>
      </w:r>
      <w:r>
        <w:t>created</w:t>
      </w:r>
      <w:r>
        <w:rPr>
          <w:spacing w:val="23"/>
        </w:rPr>
        <w:t xml:space="preserve"> </w:t>
      </w:r>
      <w:r>
        <w:t>or</w:t>
      </w:r>
      <w:r>
        <w:rPr>
          <w:spacing w:val="25"/>
        </w:rPr>
        <w:t xml:space="preserve"> </w:t>
      </w:r>
      <w:r>
        <w:t>obtained</w:t>
      </w:r>
      <w:r>
        <w:rPr>
          <w:spacing w:val="23"/>
        </w:rPr>
        <w:t xml:space="preserve"> </w:t>
      </w:r>
      <w:r>
        <w:t>by</w:t>
      </w:r>
      <w:r>
        <w:rPr>
          <w:spacing w:val="18"/>
        </w:rPr>
        <w:t xml:space="preserve"> </w:t>
      </w:r>
      <w:r>
        <w:t>the</w:t>
      </w:r>
      <w:r>
        <w:rPr>
          <w:spacing w:val="23"/>
        </w:rPr>
        <w:t xml:space="preserve"> </w:t>
      </w:r>
      <w:r>
        <w:t>Party</w:t>
      </w:r>
      <w:r>
        <w:rPr>
          <w:spacing w:val="5"/>
          <w:position w:val="11"/>
          <w:sz w:val="16"/>
        </w:rPr>
        <w:t xml:space="preserve"> </w:t>
      </w:r>
      <w:r>
        <w:t>seeking</w:t>
      </w:r>
      <w:r>
        <w:rPr>
          <w:spacing w:val="21"/>
        </w:rPr>
        <w:t xml:space="preserve"> </w:t>
      </w:r>
      <w:r>
        <w:t>to make a disclosure without an obligation of confidentiality;</w:t>
      </w:r>
      <w:r>
        <w:rPr>
          <w:spacing w:val="-6"/>
        </w:rPr>
        <w:t xml:space="preserve"> </w:t>
      </w:r>
      <w:r>
        <w:t>and/or</w:t>
      </w:r>
    </w:p>
    <w:p w14:paraId="329023FB" w14:textId="77777777" w:rsidR="00927C1D" w:rsidRDefault="00927C1D" w:rsidP="00927C1D">
      <w:pPr>
        <w:pStyle w:val="ListParagraph"/>
        <w:keepLines/>
        <w:widowControl w:val="0"/>
        <w:tabs>
          <w:tab w:val="left" w:pos="851"/>
          <w:tab w:val="left" w:pos="1539"/>
        </w:tabs>
        <w:ind w:left="1287" w:hanging="567"/>
        <w:contextualSpacing w:val="0"/>
        <w:jc w:val="both"/>
        <w:rPr>
          <w:rFonts w:eastAsia="Times New Roman" w:cs="Times New Roman"/>
          <w:sz w:val="2"/>
          <w:szCs w:val="2"/>
        </w:rPr>
      </w:pPr>
      <w:r>
        <w:t>(c)</w:t>
      </w:r>
      <w:r>
        <w:tab/>
        <w:t>such information is already in the public domain at the time of</w:t>
      </w:r>
      <w:r>
        <w:rPr>
          <w:spacing w:val="29"/>
        </w:rPr>
        <w:t xml:space="preserve"> </w:t>
      </w:r>
      <w:r>
        <w:t>disclosure otherwise than by a breach of this</w:t>
      </w:r>
      <w:r>
        <w:rPr>
          <w:spacing w:val="-7"/>
        </w:rPr>
        <w:t xml:space="preserve"> </w:t>
      </w:r>
      <w:r>
        <w:t>Agreement.</w:t>
      </w:r>
    </w:p>
    <w:p w14:paraId="5EC11179" w14:textId="77777777" w:rsidR="00927C1D" w:rsidRDefault="00927C1D" w:rsidP="00927C1D">
      <w:pPr>
        <w:pStyle w:val="Heading2"/>
        <w:rPr>
          <w:rFonts w:eastAsia="Times New Roman" w:cs="Times New Roman"/>
          <w:szCs w:val="24"/>
        </w:rPr>
      </w:pPr>
      <w:r>
        <w:t>DCUSA Ltd may disclose each Supplier Party's Supplier Data to the</w:t>
      </w:r>
      <w:r>
        <w:rPr>
          <w:spacing w:val="39"/>
        </w:rPr>
        <w:t xml:space="preserve"> </w:t>
      </w:r>
      <w:r>
        <w:t>Secretariat, the</w:t>
      </w:r>
      <w:r>
        <w:rPr>
          <w:spacing w:val="26"/>
        </w:rPr>
        <w:t xml:space="preserve"> </w:t>
      </w:r>
      <w:r>
        <w:t>TRAS</w:t>
      </w:r>
      <w:r>
        <w:rPr>
          <w:spacing w:val="25"/>
        </w:rPr>
        <w:t xml:space="preserve"> </w:t>
      </w:r>
      <w:r>
        <w:t>Service</w:t>
      </w:r>
      <w:r>
        <w:rPr>
          <w:spacing w:val="23"/>
        </w:rPr>
        <w:t xml:space="preserve"> </w:t>
      </w:r>
      <w:r>
        <w:t>Provider</w:t>
      </w:r>
      <w:r>
        <w:rPr>
          <w:spacing w:val="26"/>
        </w:rPr>
        <w:t xml:space="preserve"> </w:t>
      </w:r>
      <w:r w:rsidRPr="00344E16">
        <w:t>and/or the TRAS Contract Manager</w:t>
      </w:r>
      <w:r w:rsidRPr="00344E16">
        <w:rPr>
          <w:spacing w:val="26"/>
        </w:rPr>
        <w:t xml:space="preserve"> </w:t>
      </w:r>
      <w:r>
        <w:t>(in</w:t>
      </w:r>
      <w:r>
        <w:rPr>
          <w:spacing w:val="27"/>
        </w:rPr>
        <w:t xml:space="preserve"> </w:t>
      </w:r>
      <w:r w:rsidRPr="00344E16">
        <w:t>each</w:t>
      </w:r>
      <w:r>
        <w:rPr>
          <w:spacing w:val="29"/>
        </w:rPr>
        <w:t xml:space="preserve"> </w:t>
      </w:r>
      <w:r>
        <w:t>case)</w:t>
      </w:r>
      <w:r>
        <w:rPr>
          <w:spacing w:val="26"/>
        </w:rPr>
        <w:t xml:space="preserve"> </w:t>
      </w:r>
      <w:r>
        <w:t>insofar</w:t>
      </w:r>
      <w:r>
        <w:rPr>
          <w:spacing w:val="24"/>
        </w:rPr>
        <w:t xml:space="preserve"> </w:t>
      </w:r>
      <w:r>
        <w:t>as</w:t>
      </w:r>
      <w:r>
        <w:rPr>
          <w:spacing w:val="27"/>
        </w:rPr>
        <w:t xml:space="preserve"> </w:t>
      </w:r>
      <w:r>
        <w:t>is</w:t>
      </w:r>
      <w:r>
        <w:rPr>
          <w:spacing w:val="25"/>
        </w:rPr>
        <w:t xml:space="preserve"> </w:t>
      </w:r>
      <w:r>
        <w:t>necessary</w:t>
      </w:r>
      <w:r>
        <w:rPr>
          <w:spacing w:val="20"/>
        </w:rPr>
        <w:t xml:space="preserve"> </w:t>
      </w:r>
      <w:r>
        <w:t>for</w:t>
      </w:r>
      <w:r>
        <w:rPr>
          <w:spacing w:val="24"/>
        </w:rPr>
        <w:t xml:space="preserve"> </w:t>
      </w:r>
      <w:r>
        <w:t>the purposes</w:t>
      </w:r>
      <w:r>
        <w:rPr>
          <w:spacing w:val="22"/>
        </w:rPr>
        <w:t xml:space="preserve"> </w:t>
      </w:r>
      <w:r>
        <w:t>of</w:t>
      </w:r>
      <w:r>
        <w:rPr>
          <w:spacing w:val="21"/>
        </w:rPr>
        <w:t xml:space="preserve"> </w:t>
      </w:r>
      <w:r>
        <w:t>the</w:t>
      </w:r>
      <w:r>
        <w:rPr>
          <w:spacing w:val="21"/>
        </w:rPr>
        <w:t xml:space="preserve"> </w:t>
      </w:r>
      <w:r>
        <w:t>Theft</w:t>
      </w:r>
      <w:r>
        <w:rPr>
          <w:spacing w:val="21"/>
        </w:rPr>
        <w:t xml:space="preserve"> </w:t>
      </w:r>
      <w:r>
        <w:t>Risk</w:t>
      </w:r>
      <w:r>
        <w:rPr>
          <w:spacing w:val="22"/>
        </w:rPr>
        <w:t xml:space="preserve"> </w:t>
      </w:r>
      <w:r>
        <w:t>Assessment</w:t>
      </w:r>
      <w:r>
        <w:rPr>
          <w:spacing w:val="22"/>
        </w:rPr>
        <w:t xml:space="preserve"> </w:t>
      </w:r>
      <w:r>
        <w:t>Service</w:t>
      </w:r>
      <w:r>
        <w:rPr>
          <w:spacing w:val="20"/>
        </w:rPr>
        <w:t xml:space="preserve"> </w:t>
      </w:r>
      <w:r>
        <w:t>Arrangements.</w:t>
      </w:r>
      <w:r>
        <w:rPr>
          <w:spacing w:val="22"/>
        </w:rPr>
        <w:t xml:space="preserve"> </w:t>
      </w:r>
      <w:r>
        <w:lastRenderedPageBreak/>
        <w:t>DCUSA</w:t>
      </w:r>
      <w:r>
        <w:rPr>
          <w:spacing w:val="21"/>
        </w:rPr>
        <w:t xml:space="preserve"> </w:t>
      </w:r>
      <w:r>
        <w:t>Ltd</w:t>
      </w:r>
      <w:r>
        <w:rPr>
          <w:spacing w:val="22"/>
        </w:rPr>
        <w:t xml:space="preserve"> </w:t>
      </w:r>
      <w:r>
        <w:t>shall</w:t>
      </w:r>
      <w:r>
        <w:rPr>
          <w:spacing w:val="22"/>
        </w:rPr>
        <w:t xml:space="preserve"> </w:t>
      </w:r>
      <w:r>
        <w:t xml:space="preserve">be responsible for any disclosure of such data by the Secretariat </w:t>
      </w:r>
      <w:r w:rsidRPr="00344E16">
        <w:t xml:space="preserve">or the TRAS Contract Manager </w:t>
      </w:r>
      <w:r>
        <w:t>otherwise than</w:t>
      </w:r>
      <w:r>
        <w:rPr>
          <w:spacing w:val="42"/>
        </w:rPr>
        <w:t xml:space="preserve"> </w:t>
      </w:r>
      <w:r>
        <w:t>in accordance with this Paragraph 6. DCUSA Ltd shall have no obligations in respect</w:t>
      </w:r>
      <w:r>
        <w:rPr>
          <w:spacing w:val="26"/>
        </w:rPr>
        <w:t xml:space="preserve"> </w:t>
      </w:r>
      <w:r>
        <w:t>of disclosure by the TRAS Service Provider. The TRAS Service Provider's right</w:t>
      </w:r>
      <w:r>
        <w:rPr>
          <w:spacing w:val="7"/>
        </w:rPr>
        <w:t xml:space="preserve"> </w:t>
      </w:r>
      <w:r>
        <w:t>to disclose the Supplier Data shall be subject to the TRAS Contract, in respect of</w:t>
      </w:r>
      <w:r>
        <w:rPr>
          <w:spacing w:val="20"/>
        </w:rPr>
        <w:t xml:space="preserve"> </w:t>
      </w:r>
      <w:r>
        <w:t>which the</w:t>
      </w:r>
      <w:r>
        <w:rPr>
          <w:spacing w:val="43"/>
        </w:rPr>
        <w:t xml:space="preserve"> </w:t>
      </w:r>
      <w:r>
        <w:t>Supplier</w:t>
      </w:r>
      <w:r>
        <w:rPr>
          <w:spacing w:val="42"/>
        </w:rPr>
        <w:t xml:space="preserve"> </w:t>
      </w:r>
      <w:r>
        <w:t>Parties</w:t>
      </w:r>
      <w:r>
        <w:rPr>
          <w:spacing w:val="42"/>
        </w:rPr>
        <w:t xml:space="preserve"> </w:t>
      </w:r>
      <w:r>
        <w:t>are</w:t>
      </w:r>
      <w:r>
        <w:rPr>
          <w:spacing w:val="41"/>
        </w:rPr>
        <w:t xml:space="preserve"> </w:t>
      </w:r>
      <w:r>
        <w:t>intended</w:t>
      </w:r>
      <w:r>
        <w:rPr>
          <w:spacing w:val="43"/>
        </w:rPr>
        <w:t xml:space="preserve"> </w:t>
      </w:r>
      <w:r>
        <w:t>to</w:t>
      </w:r>
      <w:r>
        <w:rPr>
          <w:spacing w:val="43"/>
        </w:rPr>
        <w:t xml:space="preserve"> </w:t>
      </w:r>
      <w:r>
        <w:t>have</w:t>
      </w:r>
      <w:r>
        <w:rPr>
          <w:spacing w:val="42"/>
        </w:rPr>
        <w:t xml:space="preserve"> </w:t>
      </w:r>
      <w:r>
        <w:t>directly</w:t>
      </w:r>
      <w:r>
        <w:rPr>
          <w:spacing w:val="39"/>
        </w:rPr>
        <w:t xml:space="preserve"> </w:t>
      </w:r>
      <w:r>
        <w:t>enforceable</w:t>
      </w:r>
      <w:r>
        <w:rPr>
          <w:spacing w:val="42"/>
        </w:rPr>
        <w:t xml:space="preserve"> </w:t>
      </w:r>
      <w:r>
        <w:t>rights</w:t>
      </w:r>
      <w:r>
        <w:rPr>
          <w:spacing w:val="49"/>
        </w:rPr>
        <w:t xml:space="preserve"> </w:t>
      </w:r>
      <w:r>
        <w:t>(as</w:t>
      </w:r>
      <w:r>
        <w:rPr>
          <w:spacing w:val="45"/>
        </w:rPr>
        <w:t xml:space="preserve"> </w:t>
      </w:r>
      <w:r>
        <w:t>set</w:t>
      </w:r>
      <w:r>
        <w:rPr>
          <w:spacing w:val="43"/>
        </w:rPr>
        <w:t xml:space="preserve"> </w:t>
      </w:r>
      <w:r>
        <w:t>out</w:t>
      </w:r>
      <w:r>
        <w:rPr>
          <w:spacing w:val="41"/>
        </w:rPr>
        <w:t xml:space="preserve"> </w:t>
      </w:r>
      <w:r>
        <w:t>in Paragraph</w:t>
      </w:r>
      <w:r>
        <w:rPr>
          <w:spacing w:val="-1"/>
        </w:rPr>
        <w:t xml:space="preserve"> </w:t>
      </w:r>
      <w:r>
        <w:t>7.4).</w:t>
      </w:r>
    </w:p>
    <w:p w14:paraId="2FC83F20" w14:textId="77777777" w:rsidR="00927C1D" w:rsidRDefault="00927C1D" w:rsidP="00927C1D">
      <w:pPr>
        <w:pStyle w:val="Heading2"/>
        <w:rPr>
          <w:rFonts w:eastAsia="Times New Roman" w:cs="Times New Roman"/>
          <w:szCs w:val="24"/>
        </w:rPr>
      </w:pPr>
      <w:r>
        <w:t>Each Supplier Party may disclose the TRAS Service Data to its agents and</w:t>
      </w:r>
      <w:r>
        <w:rPr>
          <w:spacing w:val="9"/>
        </w:rPr>
        <w:t xml:space="preserve"> </w:t>
      </w:r>
      <w:r>
        <w:t>contractors insofar</w:t>
      </w:r>
      <w:r>
        <w:rPr>
          <w:spacing w:val="26"/>
        </w:rPr>
        <w:t xml:space="preserve"> </w:t>
      </w:r>
      <w:r>
        <w:t>as</w:t>
      </w:r>
      <w:r>
        <w:rPr>
          <w:spacing w:val="27"/>
        </w:rPr>
        <w:t xml:space="preserve"> </w:t>
      </w:r>
      <w:r>
        <w:t>is</w:t>
      </w:r>
      <w:r>
        <w:rPr>
          <w:spacing w:val="28"/>
        </w:rPr>
        <w:t xml:space="preserve"> </w:t>
      </w:r>
      <w:r>
        <w:t>necessary</w:t>
      </w:r>
      <w:r>
        <w:rPr>
          <w:spacing w:val="22"/>
        </w:rPr>
        <w:t xml:space="preserve"> </w:t>
      </w:r>
      <w:r>
        <w:t>for</w:t>
      </w:r>
      <w:r>
        <w:rPr>
          <w:spacing w:val="26"/>
        </w:rPr>
        <w:t xml:space="preserve"> </w:t>
      </w:r>
      <w:r>
        <w:t>the</w:t>
      </w:r>
      <w:r>
        <w:rPr>
          <w:spacing w:val="27"/>
        </w:rPr>
        <w:t xml:space="preserve"> </w:t>
      </w:r>
      <w:r>
        <w:t>purposes</w:t>
      </w:r>
      <w:r>
        <w:rPr>
          <w:spacing w:val="30"/>
        </w:rPr>
        <w:t xml:space="preserve"> </w:t>
      </w:r>
      <w:r>
        <w:t>of</w:t>
      </w:r>
      <w:r>
        <w:rPr>
          <w:spacing w:val="27"/>
        </w:rPr>
        <w:t xml:space="preserve"> </w:t>
      </w:r>
      <w:r>
        <w:t>receiving</w:t>
      </w:r>
      <w:r>
        <w:rPr>
          <w:spacing w:val="25"/>
        </w:rPr>
        <w:t xml:space="preserve"> </w:t>
      </w:r>
      <w:r>
        <w:t>services</w:t>
      </w:r>
      <w:r>
        <w:rPr>
          <w:spacing w:val="27"/>
        </w:rPr>
        <w:t xml:space="preserve"> </w:t>
      </w:r>
      <w:r>
        <w:t>pursuant</w:t>
      </w:r>
      <w:r>
        <w:rPr>
          <w:spacing w:val="28"/>
        </w:rPr>
        <w:t xml:space="preserve"> </w:t>
      </w:r>
      <w:r>
        <w:t>to</w:t>
      </w:r>
      <w:r>
        <w:rPr>
          <w:spacing w:val="28"/>
        </w:rPr>
        <w:t xml:space="preserve"> </w:t>
      </w:r>
      <w:r>
        <w:t>the</w:t>
      </w:r>
      <w:r>
        <w:rPr>
          <w:spacing w:val="27"/>
        </w:rPr>
        <w:t xml:space="preserve"> </w:t>
      </w:r>
      <w:r>
        <w:t>TRAS Contract</w:t>
      </w:r>
      <w:r>
        <w:rPr>
          <w:spacing w:val="44"/>
        </w:rPr>
        <w:t xml:space="preserve"> </w:t>
      </w:r>
      <w:r>
        <w:t>and/or</w:t>
      </w:r>
      <w:r>
        <w:rPr>
          <w:spacing w:val="46"/>
        </w:rPr>
        <w:t xml:space="preserve"> </w:t>
      </w:r>
      <w:r>
        <w:t>discharging</w:t>
      </w:r>
      <w:r>
        <w:rPr>
          <w:spacing w:val="41"/>
        </w:rPr>
        <w:t xml:space="preserve"> </w:t>
      </w:r>
      <w:r>
        <w:t>its</w:t>
      </w:r>
      <w:r>
        <w:rPr>
          <w:spacing w:val="44"/>
        </w:rPr>
        <w:t xml:space="preserve"> </w:t>
      </w:r>
      <w:r>
        <w:t>obligations</w:t>
      </w:r>
      <w:r>
        <w:rPr>
          <w:spacing w:val="44"/>
        </w:rPr>
        <w:t xml:space="preserve"> </w:t>
      </w:r>
      <w:r>
        <w:t>pursuant</w:t>
      </w:r>
      <w:r>
        <w:rPr>
          <w:spacing w:val="44"/>
        </w:rPr>
        <w:t xml:space="preserve"> </w:t>
      </w:r>
      <w:r>
        <w:t>to</w:t>
      </w:r>
      <w:r>
        <w:rPr>
          <w:spacing w:val="44"/>
        </w:rPr>
        <w:t xml:space="preserve"> </w:t>
      </w:r>
      <w:r>
        <w:t>the</w:t>
      </w:r>
      <w:r>
        <w:rPr>
          <w:spacing w:val="43"/>
        </w:rPr>
        <w:t xml:space="preserve"> </w:t>
      </w:r>
      <w:r>
        <w:t>Theft</w:t>
      </w:r>
      <w:r>
        <w:rPr>
          <w:spacing w:val="44"/>
        </w:rPr>
        <w:t xml:space="preserve"> </w:t>
      </w:r>
      <w:r>
        <w:t>Risk</w:t>
      </w:r>
      <w:r>
        <w:rPr>
          <w:spacing w:val="47"/>
        </w:rPr>
        <w:t xml:space="preserve"> </w:t>
      </w:r>
      <w:r>
        <w:t>Assessment Service Arrangements. Each Supplier Party shall contract with its agents</w:t>
      </w:r>
      <w:r>
        <w:rPr>
          <w:spacing w:val="24"/>
        </w:rPr>
        <w:t xml:space="preserve"> </w:t>
      </w:r>
      <w:r>
        <w:t>and contactors</w:t>
      </w:r>
      <w:r>
        <w:rPr>
          <w:spacing w:val="40"/>
        </w:rPr>
        <w:t xml:space="preserve"> </w:t>
      </w:r>
      <w:r>
        <w:t>on</w:t>
      </w:r>
      <w:r>
        <w:rPr>
          <w:spacing w:val="40"/>
        </w:rPr>
        <w:t xml:space="preserve"> </w:t>
      </w:r>
      <w:r>
        <w:t>provisions</w:t>
      </w:r>
      <w:r>
        <w:rPr>
          <w:spacing w:val="43"/>
        </w:rPr>
        <w:t xml:space="preserve"> </w:t>
      </w:r>
      <w:r>
        <w:t>equivalent</w:t>
      </w:r>
      <w:r>
        <w:rPr>
          <w:spacing w:val="41"/>
        </w:rPr>
        <w:t xml:space="preserve"> </w:t>
      </w:r>
      <w:r>
        <w:t>to</w:t>
      </w:r>
      <w:r>
        <w:rPr>
          <w:spacing w:val="41"/>
        </w:rPr>
        <w:t xml:space="preserve"> </w:t>
      </w:r>
      <w:r>
        <w:t>this</w:t>
      </w:r>
      <w:r>
        <w:rPr>
          <w:spacing w:val="41"/>
        </w:rPr>
        <w:t xml:space="preserve"> </w:t>
      </w:r>
      <w:r>
        <w:t>Paragraph</w:t>
      </w:r>
      <w:r>
        <w:rPr>
          <w:spacing w:val="40"/>
        </w:rPr>
        <w:t xml:space="preserve"> </w:t>
      </w:r>
      <w:r>
        <w:t>6</w:t>
      </w:r>
      <w:r>
        <w:rPr>
          <w:spacing w:val="45"/>
        </w:rPr>
        <w:t xml:space="preserve"> </w:t>
      </w:r>
      <w:r>
        <w:t>and</w:t>
      </w:r>
      <w:r>
        <w:rPr>
          <w:spacing w:val="41"/>
        </w:rPr>
        <w:t xml:space="preserve"> </w:t>
      </w:r>
      <w:r>
        <w:t>reflecting</w:t>
      </w:r>
      <w:r>
        <w:rPr>
          <w:spacing w:val="38"/>
        </w:rPr>
        <w:t xml:space="preserve"> </w:t>
      </w:r>
      <w:r>
        <w:t>the</w:t>
      </w:r>
      <w:r>
        <w:rPr>
          <w:spacing w:val="42"/>
        </w:rPr>
        <w:t xml:space="preserve"> </w:t>
      </w:r>
      <w:r>
        <w:t>licences described in Paragraphs 7.4(b) and (c</w:t>
      </w:r>
      <w:proofErr w:type="gramStart"/>
      <w:r>
        <w:t>), and</w:t>
      </w:r>
      <w:proofErr w:type="gramEnd"/>
      <w:r>
        <w:t xml:space="preserve"> shall be responsible for any disclosure</w:t>
      </w:r>
      <w:r>
        <w:rPr>
          <w:spacing w:val="34"/>
        </w:rPr>
        <w:t xml:space="preserve"> </w:t>
      </w:r>
      <w:r>
        <w:t>and use of such data by any such persons otherwise than in accordance with this Paragraph 6 and the licences described in Paragraphs 7.4(b) and</w:t>
      </w:r>
      <w:r>
        <w:rPr>
          <w:spacing w:val="-2"/>
        </w:rPr>
        <w:t xml:space="preserve"> </w:t>
      </w:r>
      <w:r>
        <w:t>(c).</w:t>
      </w:r>
    </w:p>
    <w:p w14:paraId="302A853E" w14:textId="77777777" w:rsidR="00927C1D" w:rsidRPr="004E37E1" w:rsidRDefault="00927C1D" w:rsidP="00927C1D">
      <w:pPr>
        <w:pStyle w:val="Heading1"/>
      </w:pPr>
      <w:bookmarkStart w:id="20" w:name="_Toc510303151"/>
      <w:bookmarkStart w:id="21" w:name="_Toc513018562"/>
      <w:bookmarkStart w:id="22" w:name="_Toc518333747"/>
      <w:r w:rsidRPr="004E37E1">
        <w:t>Liabilities and Claims</w:t>
      </w:r>
      <w:bookmarkEnd w:id="20"/>
      <w:bookmarkEnd w:id="21"/>
      <w:bookmarkEnd w:id="22"/>
    </w:p>
    <w:p w14:paraId="6A467476" w14:textId="77777777" w:rsidR="00927C1D" w:rsidRDefault="00927C1D" w:rsidP="00927C1D">
      <w:pPr>
        <w:pStyle w:val="Heading2"/>
        <w:rPr>
          <w:rFonts w:eastAsia="Times New Roman" w:cs="Times New Roman"/>
          <w:szCs w:val="24"/>
        </w:rPr>
      </w:pPr>
      <w:r>
        <w:t>Subject to Paragraph 7.2, each Supplier Party hereby indemnifies DCUSA Ltd</w:t>
      </w:r>
      <w:r>
        <w:rPr>
          <w:spacing w:val="22"/>
        </w:rPr>
        <w:t xml:space="preserve"> </w:t>
      </w:r>
      <w:r>
        <w:t xml:space="preserve">against any TRAS Liabilities incurred by DCUSA Ltd </w:t>
      </w:r>
      <w:proofErr w:type="gramStart"/>
      <w:r>
        <w:t>as a result of</w:t>
      </w:r>
      <w:proofErr w:type="gramEnd"/>
      <w:r>
        <w:t xml:space="preserve"> a breach by that</w:t>
      </w:r>
      <w:r>
        <w:rPr>
          <w:spacing w:val="17"/>
        </w:rPr>
        <w:t xml:space="preserve"> </w:t>
      </w:r>
      <w:r>
        <w:t>Supplier Party of this</w:t>
      </w:r>
      <w:r>
        <w:rPr>
          <w:spacing w:val="-6"/>
        </w:rPr>
        <w:t xml:space="preserve"> </w:t>
      </w:r>
      <w:r>
        <w:t>Agreement.</w:t>
      </w:r>
    </w:p>
    <w:p w14:paraId="2BEEC403" w14:textId="77777777" w:rsidR="00927C1D" w:rsidRDefault="00927C1D" w:rsidP="00927C1D">
      <w:pPr>
        <w:pStyle w:val="Heading2"/>
        <w:rPr>
          <w:rFonts w:eastAsia="Times New Roman" w:cs="Times New Roman"/>
          <w:szCs w:val="24"/>
        </w:rPr>
      </w:pPr>
      <w:r>
        <w:t>The</w:t>
      </w:r>
      <w:r>
        <w:rPr>
          <w:spacing w:val="21"/>
        </w:rPr>
        <w:t xml:space="preserve"> </w:t>
      </w:r>
      <w:r>
        <w:t>limitations</w:t>
      </w:r>
      <w:r>
        <w:rPr>
          <w:spacing w:val="23"/>
        </w:rPr>
        <w:t xml:space="preserve"> </w:t>
      </w:r>
      <w:r>
        <w:t>of</w:t>
      </w:r>
      <w:r>
        <w:rPr>
          <w:spacing w:val="22"/>
        </w:rPr>
        <w:t xml:space="preserve"> </w:t>
      </w:r>
      <w:r>
        <w:t>liability</w:t>
      </w:r>
      <w:r>
        <w:rPr>
          <w:spacing w:val="17"/>
        </w:rPr>
        <w:t xml:space="preserve"> </w:t>
      </w:r>
      <w:r>
        <w:t>set</w:t>
      </w:r>
      <w:r>
        <w:rPr>
          <w:spacing w:val="23"/>
        </w:rPr>
        <w:t xml:space="preserve"> </w:t>
      </w:r>
      <w:r>
        <w:t>out</w:t>
      </w:r>
      <w:r>
        <w:rPr>
          <w:spacing w:val="23"/>
        </w:rPr>
        <w:t xml:space="preserve"> </w:t>
      </w:r>
      <w:r>
        <w:t>in</w:t>
      </w:r>
      <w:r>
        <w:rPr>
          <w:spacing w:val="23"/>
        </w:rPr>
        <w:t xml:space="preserve"> </w:t>
      </w:r>
      <w:r>
        <w:t>Clause</w:t>
      </w:r>
      <w:r>
        <w:rPr>
          <w:spacing w:val="21"/>
        </w:rPr>
        <w:t xml:space="preserve"> </w:t>
      </w:r>
      <w:r>
        <w:t>53</w:t>
      </w:r>
      <w:r>
        <w:rPr>
          <w:spacing w:val="24"/>
        </w:rPr>
        <w:t xml:space="preserve"> </w:t>
      </w:r>
      <w:r>
        <w:t>of</w:t>
      </w:r>
      <w:r>
        <w:rPr>
          <w:spacing w:val="22"/>
        </w:rPr>
        <w:t xml:space="preserve"> </w:t>
      </w:r>
      <w:r>
        <w:t>the</w:t>
      </w:r>
      <w:r>
        <w:rPr>
          <w:spacing w:val="22"/>
        </w:rPr>
        <w:t xml:space="preserve"> </w:t>
      </w:r>
      <w:r>
        <w:t>main</w:t>
      </w:r>
      <w:r>
        <w:rPr>
          <w:spacing w:val="22"/>
        </w:rPr>
        <w:t xml:space="preserve"> </w:t>
      </w:r>
      <w:r>
        <w:t>body</w:t>
      </w:r>
      <w:r>
        <w:rPr>
          <w:spacing w:val="17"/>
        </w:rPr>
        <w:t xml:space="preserve"> </w:t>
      </w:r>
      <w:r>
        <w:t>of</w:t>
      </w:r>
      <w:r>
        <w:rPr>
          <w:spacing w:val="22"/>
        </w:rPr>
        <w:t xml:space="preserve"> </w:t>
      </w:r>
      <w:r>
        <w:t>this</w:t>
      </w:r>
      <w:r>
        <w:rPr>
          <w:spacing w:val="23"/>
        </w:rPr>
        <w:t xml:space="preserve"> </w:t>
      </w:r>
      <w:r>
        <w:t>Agreement shall</w:t>
      </w:r>
      <w:r>
        <w:rPr>
          <w:spacing w:val="45"/>
        </w:rPr>
        <w:t xml:space="preserve"> </w:t>
      </w:r>
      <w:r>
        <w:t>not</w:t>
      </w:r>
      <w:r>
        <w:rPr>
          <w:spacing w:val="45"/>
        </w:rPr>
        <w:t xml:space="preserve"> </w:t>
      </w:r>
      <w:r>
        <w:t>apply</w:t>
      </w:r>
      <w:r>
        <w:rPr>
          <w:spacing w:val="40"/>
        </w:rPr>
        <w:t xml:space="preserve"> </w:t>
      </w:r>
      <w:r>
        <w:t>in</w:t>
      </w:r>
      <w:r>
        <w:rPr>
          <w:spacing w:val="48"/>
        </w:rPr>
        <w:t xml:space="preserve"> </w:t>
      </w:r>
      <w:r>
        <w:t>respect</w:t>
      </w:r>
      <w:r>
        <w:rPr>
          <w:spacing w:val="45"/>
        </w:rPr>
        <w:t xml:space="preserve"> </w:t>
      </w:r>
      <w:r>
        <w:t>of</w:t>
      </w:r>
      <w:r>
        <w:rPr>
          <w:spacing w:val="44"/>
        </w:rPr>
        <w:t xml:space="preserve"> </w:t>
      </w:r>
      <w:r>
        <w:t>any</w:t>
      </w:r>
      <w:r>
        <w:rPr>
          <w:spacing w:val="42"/>
        </w:rPr>
        <w:t xml:space="preserve"> </w:t>
      </w:r>
      <w:r>
        <w:t>breach</w:t>
      </w:r>
      <w:r>
        <w:rPr>
          <w:spacing w:val="45"/>
        </w:rPr>
        <w:t xml:space="preserve"> </w:t>
      </w:r>
      <w:r>
        <w:t>by</w:t>
      </w:r>
      <w:r>
        <w:rPr>
          <w:spacing w:val="42"/>
        </w:rPr>
        <w:t xml:space="preserve"> </w:t>
      </w:r>
      <w:r>
        <w:t>a</w:t>
      </w:r>
      <w:r>
        <w:rPr>
          <w:spacing w:val="46"/>
        </w:rPr>
        <w:t xml:space="preserve"> </w:t>
      </w:r>
      <w:r>
        <w:t>Party</w:t>
      </w:r>
      <w:r>
        <w:rPr>
          <w:spacing w:val="40"/>
        </w:rPr>
        <w:t xml:space="preserve"> </w:t>
      </w:r>
      <w:r>
        <w:t>of</w:t>
      </w:r>
      <w:r>
        <w:rPr>
          <w:spacing w:val="44"/>
        </w:rPr>
        <w:t xml:space="preserve"> </w:t>
      </w:r>
      <w:r>
        <w:t>this</w:t>
      </w:r>
      <w:r>
        <w:rPr>
          <w:spacing w:val="45"/>
        </w:rPr>
        <w:t xml:space="preserve"> </w:t>
      </w:r>
      <w:r>
        <w:t>Schedule</w:t>
      </w:r>
      <w:r>
        <w:rPr>
          <w:spacing w:val="44"/>
        </w:rPr>
        <w:t xml:space="preserve"> </w:t>
      </w:r>
      <w:r>
        <w:t>25,</w:t>
      </w:r>
      <w:r>
        <w:rPr>
          <w:spacing w:val="45"/>
        </w:rPr>
        <w:t xml:space="preserve"> </w:t>
      </w:r>
      <w:r>
        <w:t>but</w:t>
      </w:r>
      <w:r>
        <w:rPr>
          <w:spacing w:val="45"/>
        </w:rPr>
        <w:t xml:space="preserve"> </w:t>
      </w:r>
      <w:r>
        <w:t>the following shall instead apply in respect of such</w:t>
      </w:r>
      <w:r>
        <w:rPr>
          <w:spacing w:val="-9"/>
        </w:rPr>
        <w:t xml:space="preserve"> </w:t>
      </w:r>
      <w:r>
        <w:t>breaches:</w:t>
      </w:r>
    </w:p>
    <w:p w14:paraId="01E26536" w14:textId="77777777" w:rsidR="00927C1D" w:rsidRPr="0054034B" w:rsidRDefault="00927C1D" w:rsidP="00927C1D">
      <w:pPr>
        <w:pStyle w:val="DCNormParaL3"/>
        <w:ind w:left="1440" w:hanging="703"/>
      </w:pPr>
      <w:r>
        <w:t>(a)</w:t>
      </w:r>
      <w:r>
        <w:tab/>
        <w:t>nothing in this Paragraph 7.2 shall limit a Party's liability for death or personal injury caused by its negligence, or for fraud or fraudulent</w:t>
      </w:r>
      <w:r w:rsidRPr="0054034B">
        <w:t xml:space="preserve"> </w:t>
      </w:r>
      <w:r>
        <w:t>misrepresentation;</w:t>
      </w:r>
    </w:p>
    <w:p w14:paraId="65516BFB" w14:textId="77777777" w:rsidR="00927C1D" w:rsidRPr="0054034B" w:rsidRDefault="00927C1D" w:rsidP="00927C1D">
      <w:pPr>
        <w:pStyle w:val="DCNormParaL3"/>
      </w:pPr>
      <w:r>
        <w:t>(b)</w:t>
      </w:r>
      <w:r>
        <w:tab/>
        <w:t>no Supplier Party shall be liable for any inaccuracy in its Supplier</w:t>
      </w:r>
      <w:r w:rsidRPr="0054034B">
        <w:t xml:space="preserve"> </w:t>
      </w:r>
      <w:r>
        <w:t>Data;</w:t>
      </w:r>
    </w:p>
    <w:p w14:paraId="7FA87232" w14:textId="77777777" w:rsidR="00927C1D" w:rsidRPr="0054034B" w:rsidRDefault="00927C1D" w:rsidP="00927C1D">
      <w:pPr>
        <w:pStyle w:val="DCNormParaL3"/>
        <w:ind w:left="1440" w:hanging="703"/>
      </w:pPr>
      <w:r>
        <w:t>(c)</w:t>
      </w:r>
      <w:r>
        <w:tab/>
        <w:t>the Party in breach shall be liable for the losses that were</w:t>
      </w:r>
      <w:r w:rsidRPr="0054034B">
        <w:t xml:space="preserve"> </w:t>
      </w:r>
      <w:r>
        <w:t>reasonably foreseeable</w:t>
      </w:r>
      <w:r w:rsidRPr="0054034B">
        <w:t xml:space="preserve"> </w:t>
      </w:r>
      <w:r>
        <w:t>as</w:t>
      </w:r>
      <w:r w:rsidRPr="0054034B">
        <w:t xml:space="preserve"> </w:t>
      </w:r>
      <w:r>
        <w:t>likely</w:t>
      </w:r>
      <w:r w:rsidRPr="0054034B">
        <w:t xml:space="preserve"> </w:t>
      </w:r>
      <w:r>
        <w:t>to</w:t>
      </w:r>
      <w:r w:rsidRPr="0054034B">
        <w:t xml:space="preserve"> </w:t>
      </w:r>
      <w:r>
        <w:t>arises</w:t>
      </w:r>
      <w:r w:rsidRPr="0054034B">
        <w:t xml:space="preserve"> </w:t>
      </w:r>
      <w:proofErr w:type="gramStart"/>
      <w:r>
        <w:t>as</w:t>
      </w:r>
      <w:r w:rsidRPr="0054034B">
        <w:t xml:space="preserve"> </w:t>
      </w:r>
      <w:r>
        <w:t>a</w:t>
      </w:r>
      <w:r w:rsidRPr="0054034B">
        <w:t xml:space="preserve"> </w:t>
      </w:r>
      <w:r>
        <w:t>result</w:t>
      </w:r>
      <w:r w:rsidRPr="0054034B">
        <w:t xml:space="preserve"> </w:t>
      </w:r>
      <w:r>
        <w:t>of</w:t>
      </w:r>
      <w:proofErr w:type="gramEnd"/>
      <w:r w:rsidRPr="0054034B">
        <w:t xml:space="preserve"> </w:t>
      </w:r>
      <w:r>
        <w:t>the</w:t>
      </w:r>
      <w:r w:rsidRPr="0054034B">
        <w:t xml:space="preserve"> </w:t>
      </w:r>
      <w:r>
        <w:t>breach</w:t>
      </w:r>
      <w:r w:rsidRPr="0054034B">
        <w:t xml:space="preserve"> </w:t>
      </w:r>
      <w:r>
        <w:t>(to</w:t>
      </w:r>
      <w:r w:rsidRPr="0054034B">
        <w:t xml:space="preserve"> </w:t>
      </w:r>
      <w:r>
        <w:t>be</w:t>
      </w:r>
      <w:r w:rsidRPr="0054034B">
        <w:t xml:space="preserve"> </w:t>
      </w:r>
      <w:r>
        <w:t>assessed</w:t>
      </w:r>
      <w:r w:rsidRPr="0054034B">
        <w:t xml:space="preserve"> </w:t>
      </w:r>
      <w:r>
        <w:t>at</w:t>
      </w:r>
      <w:r w:rsidRPr="0054034B">
        <w:t xml:space="preserve"> </w:t>
      </w:r>
      <w:r>
        <w:t>the time of the breach, and not at the time at which the Party became a Party);</w:t>
      </w:r>
      <w:r w:rsidRPr="0054034B">
        <w:t xml:space="preserve"> </w:t>
      </w:r>
      <w:r>
        <w:t>and</w:t>
      </w:r>
    </w:p>
    <w:p w14:paraId="7C31DC3A" w14:textId="77777777" w:rsidR="00927C1D" w:rsidRPr="0054034B" w:rsidRDefault="00927C1D" w:rsidP="00927C1D">
      <w:pPr>
        <w:pStyle w:val="DCNormParaL3"/>
        <w:ind w:left="1440" w:hanging="703"/>
      </w:pPr>
      <w:r>
        <w:lastRenderedPageBreak/>
        <w:t>(d)</w:t>
      </w:r>
      <w:r>
        <w:tab/>
        <w:t>the</w:t>
      </w:r>
      <w:r w:rsidRPr="0054034B">
        <w:t xml:space="preserve"> </w:t>
      </w:r>
      <w:r>
        <w:t>Party</w:t>
      </w:r>
      <w:r w:rsidRPr="0054034B">
        <w:t xml:space="preserve"> </w:t>
      </w:r>
      <w:r>
        <w:t>in</w:t>
      </w:r>
      <w:r w:rsidRPr="0054034B">
        <w:t xml:space="preserve"> </w:t>
      </w:r>
      <w:r>
        <w:t>breach</w:t>
      </w:r>
      <w:r w:rsidRPr="0054034B">
        <w:t xml:space="preserve"> </w:t>
      </w:r>
      <w:r>
        <w:t>shall</w:t>
      </w:r>
      <w:r w:rsidRPr="0054034B">
        <w:t xml:space="preserve"> </w:t>
      </w:r>
      <w:r>
        <w:t>not</w:t>
      </w:r>
      <w:r w:rsidRPr="0054034B">
        <w:t xml:space="preserve"> </w:t>
      </w:r>
      <w:r>
        <w:t>be</w:t>
      </w:r>
      <w:r w:rsidRPr="0054034B">
        <w:t xml:space="preserve"> </w:t>
      </w:r>
      <w:r>
        <w:t>liable</w:t>
      </w:r>
      <w:r w:rsidRPr="0054034B">
        <w:t xml:space="preserve"> </w:t>
      </w:r>
      <w:r>
        <w:t>for</w:t>
      </w:r>
      <w:r w:rsidRPr="0054034B">
        <w:t xml:space="preserve"> </w:t>
      </w:r>
      <w:r>
        <w:t>the</w:t>
      </w:r>
      <w:r w:rsidRPr="0054034B">
        <w:t xml:space="preserve"> </w:t>
      </w:r>
      <w:r>
        <w:t>losses</w:t>
      </w:r>
      <w:r w:rsidRPr="0054034B">
        <w:t xml:space="preserve"> </w:t>
      </w:r>
      <w:r>
        <w:t>that</w:t>
      </w:r>
      <w:r w:rsidRPr="0054034B">
        <w:t xml:space="preserve"> </w:t>
      </w:r>
      <w:r>
        <w:t>were</w:t>
      </w:r>
      <w:r w:rsidRPr="0054034B">
        <w:t xml:space="preserve"> </w:t>
      </w:r>
      <w:r>
        <w:t>not</w:t>
      </w:r>
      <w:r w:rsidRPr="0054034B">
        <w:t xml:space="preserve"> </w:t>
      </w:r>
      <w:r>
        <w:t>reasonably foreseeable</w:t>
      </w:r>
      <w:r w:rsidRPr="0054034B">
        <w:t xml:space="preserve"> </w:t>
      </w:r>
      <w:r>
        <w:t>as</w:t>
      </w:r>
      <w:r w:rsidRPr="0054034B">
        <w:t xml:space="preserve"> </w:t>
      </w:r>
      <w:r>
        <w:t>likely</w:t>
      </w:r>
      <w:r w:rsidRPr="0054034B">
        <w:t xml:space="preserve"> </w:t>
      </w:r>
      <w:r>
        <w:t>to</w:t>
      </w:r>
      <w:r w:rsidRPr="0054034B">
        <w:t xml:space="preserve"> </w:t>
      </w:r>
      <w:r>
        <w:t>arises</w:t>
      </w:r>
      <w:r w:rsidRPr="0054034B">
        <w:t xml:space="preserve"> </w:t>
      </w:r>
      <w:proofErr w:type="gramStart"/>
      <w:r>
        <w:t>as</w:t>
      </w:r>
      <w:r w:rsidRPr="0054034B">
        <w:t xml:space="preserve"> </w:t>
      </w:r>
      <w:r>
        <w:t>a</w:t>
      </w:r>
      <w:r w:rsidRPr="0054034B">
        <w:t xml:space="preserve"> </w:t>
      </w:r>
      <w:r>
        <w:t>result</w:t>
      </w:r>
      <w:r w:rsidRPr="0054034B">
        <w:t xml:space="preserve"> </w:t>
      </w:r>
      <w:r>
        <w:t>of</w:t>
      </w:r>
      <w:proofErr w:type="gramEnd"/>
      <w:r w:rsidRPr="0054034B">
        <w:t xml:space="preserve"> </w:t>
      </w:r>
      <w:r>
        <w:t>the</w:t>
      </w:r>
      <w:r w:rsidRPr="0054034B">
        <w:t xml:space="preserve"> </w:t>
      </w:r>
      <w:r>
        <w:t>breach</w:t>
      </w:r>
      <w:r w:rsidRPr="0054034B">
        <w:t xml:space="preserve"> </w:t>
      </w:r>
      <w:r>
        <w:t>(to</w:t>
      </w:r>
      <w:r w:rsidRPr="0054034B">
        <w:t xml:space="preserve"> </w:t>
      </w:r>
      <w:r>
        <w:t>be</w:t>
      </w:r>
      <w:r w:rsidRPr="0054034B">
        <w:t xml:space="preserve"> </w:t>
      </w:r>
      <w:r>
        <w:t>assessed</w:t>
      </w:r>
      <w:r w:rsidRPr="0054034B">
        <w:t xml:space="preserve"> </w:t>
      </w:r>
      <w:r>
        <w:t>at</w:t>
      </w:r>
      <w:r w:rsidRPr="0054034B">
        <w:t xml:space="preserve"> </w:t>
      </w:r>
      <w:r>
        <w:t>the time of the</w:t>
      </w:r>
      <w:r w:rsidRPr="0054034B">
        <w:t xml:space="preserve"> </w:t>
      </w:r>
      <w:r>
        <w:t>breach).</w:t>
      </w:r>
    </w:p>
    <w:p w14:paraId="1FDA84D9" w14:textId="77777777" w:rsidR="00927C1D" w:rsidRDefault="00927C1D" w:rsidP="00927C1D">
      <w:pPr>
        <w:pStyle w:val="Heading2"/>
        <w:rPr>
          <w:rFonts w:eastAsia="Times New Roman" w:cs="Times New Roman"/>
          <w:szCs w:val="24"/>
        </w:rPr>
      </w:pPr>
      <w:r>
        <w:t>For the purposes of Paragraph 7.2, it is acknowledged and agreed that a breach of</w:t>
      </w:r>
      <w:r>
        <w:rPr>
          <w:spacing w:val="59"/>
        </w:rPr>
        <w:t xml:space="preserve"> </w:t>
      </w:r>
      <w:r>
        <w:t>this Schedule 25 by a Supplier Party may cause DCUSA Ltd to incur a TRAS Liability</w:t>
      </w:r>
      <w:r>
        <w:rPr>
          <w:spacing w:val="6"/>
        </w:rPr>
        <w:t xml:space="preserve"> </w:t>
      </w:r>
      <w:r>
        <w:t>to the TRAS Service Provider and/or may cause another Supplier Party to incur a</w:t>
      </w:r>
      <w:r>
        <w:rPr>
          <w:spacing w:val="8"/>
        </w:rPr>
        <w:t xml:space="preserve"> </w:t>
      </w:r>
      <w:r>
        <w:t>TRAS Liability.</w:t>
      </w:r>
    </w:p>
    <w:p w14:paraId="1D274257" w14:textId="77777777" w:rsidR="00927C1D" w:rsidRDefault="00927C1D" w:rsidP="00927C1D">
      <w:pPr>
        <w:pStyle w:val="Heading2"/>
        <w:rPr>
          <w:rFonts w:eastAsia="Times New Roman" w:cs="Times New Roman"/>
          <w:szCs w:val="24"/>
        </w:rPr>
      </w:pPr>
      <w:r>
        <w:t>DCUSA</w:t>
      </w:r>
      <w:r>
        <w:rPr>
          <w:spacing w:val="36"/>
        </w:rPr>
        <w:t xml:space="preserve"> </w:t>
      </w:r>
      <w:r>
        <w:t>Ltd</w:t>
      </w:r>
      <w:r>
        <w:rPr>
          <w:spacing w:val="35"/>
        </w:rPr>
        <w:t xml:space="preserve"> </w:t>
      </w:r>
      <w:r>
        <w:t>shall</w:t>
      </w:r>
      <w:r>
        <w:rPr>
          <w:spacing w:val="37"/>
        </w:rPr>
        <w:t xml:space="preserve"> </w:t>
      </w:r>
      <w:r>
        <w:t>contract</w:t>
      </w:r>
      <w:r>
        <w:rPr>
          <w:spacing w:val="35"/>
        </w:rPr>
        <w:t xml:space="preserve"> </w:t>
      </w:r>
      <w:r>
        <w:t>with</w:t>
      </w:r>
      <w:r>
        <w:rPr>
          <w:spacing w:val="35"/>
        </w:rPr>
        <w:t xml:space="preserve"> </w:t>
      </w:r>
      <w:r>
        <w:t>the</w:t>
      </w:r>
      <w:r>
        <w:rPr>
          <w:spacing w:val="34"/>
        </w:rPr>
        <w:t xml:space="preserve"> </w:t>
      </w:r>
      <w:r>
        <w:t>TRAS</w:t>
      </w:r>
      <w:r>
        <w:rPr>
          <w:spacing w:val="35"/>
        </w:rPr>
        <w:t xml:space="preserve"> </w:t>
      </w:r>
      <w:r>
        <w:t>Service</w:t>
      </w:r>
      <w:r>
        <w:rPr>
          <w:spacing w:val="33"/>
        </w:rPr>
        <w:t xml:space="preserve"> </w:t>
      </w:r>
      <w:r>
        <w:t>Provider</w:t>
      </w:r>
      <w:r>
        <w:rPr>
          <w:spacing w:val="34"/>
        </w:rPr>
        <w:t xml:space="preserve"> </w:t>
      </w:r>
      <w:r>
        <w:t>on</w:t>
      </w:r>
      <w:r>
        <w:rPr>
          <w:spacing w:val="34"/>
        </w:rPr>
        <w:t xml:space="preserve"> </w:t>
      </w:r>
      <w:r>
        <w:t>the</w:t>
      </w:r>
      <w:r>
        <w:rPr>
          <w:spacing w:val="33"/>
        </w:rPr>
        <w:t xml:space="preserve"> </w:t>
      </w:r>
      <w:r>
        <w:t>basis</w:t>
      </w:r>
      <w:r>
        <w:rPr>
          <w:spacing w:val="35"/>
        </w:rPr>
        <w:t xml:space="preserve"> </w:t>
      </w:r>
      <w:r>
        <w:t>that</w:t>
      </w:r>
      <w:r>
        <w:rPr>
          <w:spacing w:val="34"/>
        </w:rPr>
        <w:t xml:space="preserve"> </w:t>
      </w:r>
      <w:r>
        <w:t>each Supplier</w:t>
      </w:r>
      <w:r>
        <w:rPr>
          <w:spacing w:val="19"/>
        </w:rPr>
        <w:t xml:space="preserve"> </w:t>
      </w:r>
      <w:r>
        <w:t>Party</w:t>
      </w:r>
      <w:r>
        <w:rPr>
          <w:spacing w:val="15"/>
        </w:rPr>
        <w:t xml:space="preserve"> </w:t>
      </w:r>
      <w:r>
        <w:t>has</w:t>
      </w:r>
      <w:r>
        <w:rPr>
          <w:spacing w:val="20"/>
        </w:rPr>
        <w:t xml:space="preserve"> </w:t>
      </w:r>
      <w:r>
        <w:t>a</w:t>
      </w:r>
      <w:r>
        <w:rPr>
          <w:spacing w:val="19"/>
        </w:rPr>
        <w:t xml:space="preserve"> </w:t>
      </w:r>
      <w:r>
        <w:t>directly</w:t>
      </w:r>
      <w:r>
        <w:rPr>
          <w:spacing w:val="15"/>
        </w:rPr>
        <w:t xml:space="preserve"> </w:t>
      </w:r>
      <w:r>
        <w:t>enforceable</w:t>
      </w:r>
      <w:r>
        <w:rPr>
          <w:spacing w:val="19"/>
        </w:rPr>
        <w:t xml:space="preserve"> </w:t>
      </w:r>
      <w:r>
        <w:t>contractual</w:t>
      </w:r>
      <w:r>
        <w:rPr>
          <w:spacing w:val="20"/>
        </w:rPr>
        <w:t xml:space="preserve"> </w:t>
      </w:r>
      <w:r>
        <w:t>right</w:t>
      </w:r>
      <w:r>
        <w:rPr>
          <w:spacing w:val="20"/>
        </w:rPr>
        <w:t xml:space="preserve"> </w:t>
      </w:r>
      <w:r>
        <w:t>against</w:t>
      </w:r>
      <w:r>
        <w:rPr>
          <w:spacing w:val="21"/>
        </w:rPr>
        <w:t xml:space="preserve"> </w:t>
      </w:r>
      <w:r>
        <w:t>the</w:t>
      </w:r>
      <w:r>
        <w:rPr>
          <w:spacing w:val="19"/>
        </w:rPr>
        <w:t xml:space="preserve"> </w:t>
      </w:r>
      <w:r>
        <w:t>TRAS</w:t>
      </w:r>
      <w:r>
        <w:rPr>
          <w:spacing w:val="21"/>
        </w:rPr>
        <w:t xml:space="preserve"> </w:t>
      </w:r>
      <w:r>
        <w:t>Service Provider</w:t>
      </w:r>
      <w:r>
        <w:rPr>
          <w:spacing w:val="34"/>
        </w:rPr>
        <w:t xml:space="preserve"> </w:t>
      </w:r>
      <w:r>
        <w:t>in</w:t>
      </w:r>
      <w:r>
        <w:rPr>
          <w:spacing w:val="35"/>
        </w:rPr>
        <w:t xml:space="preserve"> </w:t>
      </w:r>
      <w:r>
        <w:t>respect</w:t>
      </w:r>
      <w:r>
        <w:rPr>
          <w:spacing w:val="35"/>
        </w:rPr>
        <w:t xml:space="preserve"> </w:t>
      </w:r>
      <w:r>
        <w:t>of</w:t>
      </w:r>
      <w:r>
        <w:rPr>
          <w:spacing w:val="35"/>
        </w:rPr>
        <w:t xml:space="preserve"> </w:t>
      </w:r>
      <w:r>
        <w:t>(as</w:t>
      </w:r>
      <w:r>
        <w:rPr>
          <w:spacing w:val="35"/>
        </w:rPr>
        <w:t xml:space="preserve"> </w:t>
      </w:r>
      <w:r>
        <w:t>a</w:t>
      </w:r>
      <w:r>
        <w:rPr>
          <w:spacing w:val="33"/>
        </w:rPr>
        <w:t xml:space="preserve"> </w:t>
      </w:r>
      <w:r>
        <w:t>minimum)</w:t>
      </w:r>
      <w:r>
        <w:rPr>
          <w:spacing w:val="35"/>
        </w:rPr>
        <w:t xml:space="preserve"> </w:t>
      </w:r>
      <w:r>
        <w:t>the</w:t>
      </w:r>
      <w:r>
        <w:rPr>
          <w:spacing w:val="34"/>
        </w:rPr>
        <w:t xml:space="preserve"> </w:t>
      </w:r>
      <w:r>
        <w:t>following</w:t>
      </w:r>
      <w:r>
        <w:rPr>
          <w:spacing w:val="32"/>
        </w:rPr>
        <w:t xml:space="preserve"> </w:t>
      </w:r>
      <w:r>
        <w:t>(subject</w:t>
      </w:r>
      <w:r>
        <w:rPr>
          <w:spacing w:val="35"/>
        </w:rPr>
        <w:t xml:space="preserve"> </w:t>
      </w:r>
      <w:r>
        <w:t>to</w:t>
      </w:r>
      <w:r>
        <w:rPr>
          <w:spacing w:val="35"/>
        </w:rPr>
        <w:t xml:space="preserve"> </w:t>
      </w:r>
      <w:r>
        <w:t>and</w:t>
      </w:r>
      <w:r>
        <w:rPr>
          <w:spacing w:val="34"/>
        </w:rPr>
        <w:t xml:space="preserve"> </w:t>
      </w:r>
      <w:r>
        <w:t>in</w:t>
      </w:r>
      <w:r>
        <w:rPr>
          <w:spacing w:val="32"/>
        </w:rPr>
        <w:t xml:space="preserve"> </w:t>
      </w:r>
      <w:r>
        <w:t>accordance with the terms and conditions set out in the TRAS</w:t>
      </w:r>
      <w:r>
        <w:rPr>
          <w:spacing w:val="-5"/>
        </w:rPr>
        <w:t xml:space="preserve"> </w:t>
      </w:r>
      <w:r>
        <w:t>Contract):</w:t>
      </w:r>
    </w:p>
    <w:p w14:paraId="0628BE5A" w14:textId="77777777" w:rsidR="00927C1D" w:rsidRDefault="00927C1D" w:rsidP="00927C1D">
      <w:pPr>
        <w:pStyle w:val="ListParagraph"/>
        <w:widowControl w:val="0"/>
        <w:tabs>
          <w:tab w:val="left" w:pos="1519"/>
        </w:tabs>
        <w:ind w:left="1287" w:hanging="567"/>
        <w:contextualSpacing w:val="0"/>
        <w:jc w:val="both"/>
        <w:rPr>
          <w:rFonts w:eastAsia="Times New Roman" w:cs="Times New Roman"/>
          <w:szCs w:val="24"/>
        </w:rPr>
      </w:pPr>
      <w:r>
        <w:t>(a)</w:t>
      </w:r>
      <w:r>
        <w:tab/>
        <w:t>an</w:t>
      </w:r>
      <w:r>
        <w:rPr>
          <w:spacing w:val="28"/>
        </w:rPr>
        <w:t xml:space="preserve"> </w:t>
      </w:r>
      <w:r>
        <w:t>obligation</w:t>
      </w:r>
      <w:r>
        <w:rPr>
          <w:spacing w:val="28"/>
        </w:rPr>
        <w:t xml:space="preserve"> </w:t>
      </w:r>
      <w:r>
        <w:t>on</w:t>
      </w:r>
      <w:r>
        <w:rPr>
          <w:spacing w:val="28"/>
        </w:rPr>
        <w:t xml:space="preserve"> </w:t>
      </w:r>
      <w:r>
        <w:t>the</w:t>
      </w:r>
      <w:r>
        <w:rPr>
          <w:spacing w:val="28"/>
        </w:rPr>
        <w:t xml:space="preserve"> </w:t>
      </w:r>
      <w:r>
        <w:t>TRAS</w:t>
      </w:r>
      <w:r>
        <w:rPr>
          <w:spacing w:val="29"/>
        </w:rPr>
        <w:t xml:space="preserve"> </w:t>
      </w:r>
      <w:r>
        <w:t>Service</w:t>
      </w:r>
      <w:r>
        <w:rPr>
          <w:spacing w:val="28"/>
        </w:rPr>
        <w:t xml:space="preserve"> </w:t>
      </w:r>
      <w:r>
        <w:t>Provider</w:t>
      </w:r>
      <w:r>
        <w:rPr>
          <w:spacing w:val="28"/>
        </w:rPr>
        <w:t xml:space="preserve"> </w:t>
      </w:r>
      <w:r>
        <w:t>equivalent</w:t>
      </w:r>
      <w:r>
        <w:rPr>
          <w:spacing w:val="29"/>
        </w:rPr>
        <w:t xml:space="preserve"> </w:t>
      </w:r>
      <w:r>
        <w:t>to</w:t>
      </w:r>
      <w:r>
        <w:rPr>
          <w:spacing w:val="29"/>
        </w:rPr>
        <w:t xml:space="preserve"> </w:t>
      </w:r>
      <w:r>
        <w:t>the</w:t>
      </w:r>
      <w:r>
        <w:rPr>
          <w:spacing w:val="28"/>
        </w:rPr>
        <w:t xml:space="preserve"> </w:t>
      </w:r>
      <w:r>
        <w:t>obligation</w:t>
      </w:r>
      <w:r>
        <w:rPr>
          <w:spacing w:val="28"/>
        </w:rPr>
        <w:t xml:space="preserve"> </w:t>
      </w:r>
      <w:r>
        <w:t>set out in Paragraph</w:t>
      </w:r>
      <w:r>
        <w:rPr>
          <w:spacing w:val="-1"/>
        </w:rPr>
        <w:t xml:space="preserve"> </w:t>
      </w:r>
      <w:r>
        <w:t>4.2;</w:t>
      </w:r>
    </w:p>
    <w:p w14:paraId="641B45C1" w14:textId="77777777" w:rsidR="00927C1D" w:rsidRDefault="00927C1D" w:rsidP="00927C1D">
      <w:pPr>
        <w:pStyle w:val="ListParagraph"/>
        <w:widowControl w:val="0"/>
        <w:tabs>
          <w:tab w:val="left" w:pos="1519"/>
        </w:tabs>
        <w:ind w:left="1287" w:hanging="567"/>
        <w:contextualSpacing w:val="0"/>
        <w:jc w:val="both"/>
        <w:rPr>
          <w:rFonts w:eastAsia="Times New Roman" w:cs="Times New Roman"/>
          <w:szCs w:val="24"/>
        </w:rPr>
      </w:pPr>
      <w:r>
        <w:t>(b)</w:t>
      </w:r>
      <w:r>
        <w:tab/>
        <w:t>a non-exclusive, non-transferable, royalty free licence from the TRAS</w:t>
      </w:r>
      <w:r>
        <w:rPr>
          <w:spacing w:val="20"/>
        </w:rPr>
        <w:t xml:space="preserve"> </w:t>
      </w:r>
      <w:r>
        <w:t>Service Provider to use the TRAS Service Data (excluding the TRAS</w:t>
      </w:r>
      <w:r>
        <w:rPr>
          <w:spacing w:val="29"/>
        </w:rPr>
        <w:t xml:space="preserve"> </w:t>
      </w:r>
      <w:r>
        <w:t>Service Scorecard) for the duration of the TRAS Contract for the purposes of</w:t>
      </w:r>
      <w:r>
        <w:rPr>
          <w:spacing w:val="13"/>
        </w:rPr>
        <w:t xml:space="preserve"> </w:t>
      </w:r>
      <w:r>
        <w:t>receiving services pursuant to the TRAS Contract and/or discharging its</w:t>
      </w:r>
      <w:r>
        <w:rPr>
          <w:spacing w:val="27"/>
        </w:rPr>
        <w:t xml:space="preserve"> </w:t>
      </w:r>
      <w:r>
        <w:t>obligations pursuant</w:t>
      </w:r>
      <w:r>
        <w:rPr>
          <w:spacing w:val="44"/>
        </w:rPr>
        <w:t xml:space="preserve"> </w:t>
      </w:r>
      <w:r>
        <w:t>to</w:t>
      </w:r>
      <w:r>
        <w:rPr>
          <w:spacing w:val="44"/>
        </w:rPr>
        <w:t xml:space="preserve"> </w:t>
      </w:r>
      <w:r>
        <w:t>the</w:t>
      </w:r>
      <w:r>
        <w:rPr>
          <w:spacing w:val="45"/>
        </w:rPr>
        <w:t xml:space="preserve"> </w:t>
      </w:r>
      <w:r>
        <w:t>Theft</w:t>
      </w:r>
      <w:r>
        <w:rPr>
          <w:spacing w:val="44"/>
        </w:rPr>
        <w:t xml:space="preserve"> </w:t>
      </w:r>
      <w:r>
        <w:t>Risk</w:t>
      </w:r>
      <w:r>
        <w:rPr>
          <w:spacing w:val="45"/>
        </w:rPr>
        <w:t xml:space="preserve"> </w:t>
      </w:r>
      <w:r>
        <w:t>Assessment</w:t>
      </w:r>
      <w:r>
        <w:rPr>
          <w:spacing w:val="44"/>
        </w:rPr>
        <w:t xml:space="preserve"> </w:t>
      </w:r>
      <w:r>
        <w:t>Service</w:t>
      </w:r>
      <w:r>
        <w:rPr>
          <w:spacing w:val="43"/>
        </w:rPr>
        <w:t xml:space="preserve"> </w:t>
      </w:r>
      <w:r>
        <w:t>Arrangements</w:t>
      </w:r>
      <w:r>
        <w:rPr>
          <w:spacing w:val="47"/>
        </w:rPr>
        <w:t xml:space="preserve"> </w:t>
      </w:r>
      <w:r>
        <w:t>solely</w:t>
      </w:r>
      <w:r>
        <w:rPr>
          <w:spacing w:val="39"/>
        </w:rPr>
        <w:t xml:space="preserve"> </w:t>
      </w:r>
      <w:r>
        <w:t>for</w:t>
      </w:r>
      <w:r>
        <w:rPr>
          <w:spacing w:val="45"/>
        </w:rPr>
        <w:t xml:space="preserve"> </w:t>
      </w:r>
      <w:r>
        <w:t>its own benefit (and the right to sub-licence and use such TRAS Service Data</w:t>
      </w:r>
      <w:r>
        <w:rPr>
          <w:spacing w:val="51"/>
        </w:rPr>
        <w:t xml:space="preserve"> </w:t>
      </w:r>
      <w:r>
        <w:t>for such purposes without infringing any Intellectual</w:t>
      </w:r>
      <w:r>
        <w:rPr>
          <w:spacing w:val="-7"/>
        </w:rPr>
        <w:t xml:space="preserve"> </w:t>
      </w:r>
      <w:r>
        <w:t>Property);</w:t>
      </w:r>
    </w:p>
    <w:p w14:paraId="054FECC3" w14:textId="77777777" w:rsidR="00927C1D" w:rsidRDefault="00927C1D" w:rsidP="00927C1D">
      <w:pPr>
        <w:pStyle w:val="ListParagraph"/>
        <w:widowControl w:val="0"/>
        <w:tabs>
          <w:tab w:val="left" w:pos="1519"/>
        </w:tabs>
        <w:ind w:left="1287" w:hanging="567"/>
        <w:contextualSpacing w:val="0"/>
        <w:jc w:val="both"/>
        <w:rPr>
          <w:rFonts w:eastAsia="Times New Roman" w:cs="Times New Roman"/>
          <w:sz w:val="20"/>
          <w:szCs w:val="20"/>
        </w:rPr>
      </w:pPr>
      <w:r>
        <w:t>(c)</w:t>
      </w:r>
      <w:r>
        <w:tab/>
        <w:t>a non-exclusive, non-transferable, perpetual, irrevocable, royalty free</w:t>
      </w:r>
      <w:r>
        <w:rPr>
          <w:spacing w:val="21"/>
        </w:rPr>
        <w:t xml:space="preserve"> </w:t>
      </w:r>
      <w:r>
        <w:t>licence from</w:t>
      </w:r>
      <w:r>
        <w:rPr>
          <w:spacing w:val="24"/>
        </w:rPr>
        <w:t xml:space="preserve"> </w:t>
      </w:r>
      <w:r>
        <w:t>the</w:t>
      </w:r>
      <w:r>
        <w:rPr>
          <w:spacing w:val="23"/>
        </w:rPr>
        <w:t xml:space="preserve"> </w:t>
      </w:r>
      <w:r>
        <w:t>TRAS</w:t>
      </w:r>
      <w:r>
        <w:rPr>
          <w:spacing w:val="22"/>
        </w:rPr>
        <w:t xml:space="preserve"> </w:t>
      </w:r>
      <w:r>
        <w:t>Service</w:t>
      </w:r>
      <w:r>
        <w:rPr>
          <w:spacing w:val="23"/>
        </w:rPr>
        <w:t xml:space="preserve"> </w:t>
      </w:r>
      <w:r>
        <w:t>Provider</w:t>
      </w:r>
      <w:r>
        <w:rPr>
          <w:spacing w:val="23"/>
        </w:rPr>
        <w:t xml:space="preserve"> </w:t>
      </w:r>
      <w:r>
        <w:t>to</w:t>
      </w:r>
      <w:r>
        <w:rPr>
          <w:spacing w:val="24"/>
        </w:rPr>
        <w:t xml:space="preserve"> </w:t>
      </w:r>
      <w:r>
        <w:t>use</w:t>
      </w:r>
      <w:r>
        <w:rPr>
          <w:spacing w:val="23"/>
        </w:rPr>
        <w:t xml:space="preserve"> </w:t>
      </w:r>
      <w:r>
        <w:t>the</w:t>
      </w:r>
      <w:r>
        <w:rPr>
          <w:spacing w:val="27"/>
        </w:rPr>
        <w:t xml:space="preserve"> </w:t>
      </w:r>
      <w:r>
        <w:t>TRAS</w:t>
      </w:r>
      <w:r>
        <w:rPr>
          <w:spacing w:val="25"/>
        </w:rPr>
        <w:t xml:space="preserve"> </w:t>
      </w:r>
      <w:r>
        <w:t>Service</w:t>
      </w:r>
      <w:r>
        <w:rPr>
          <w:spacing w:val="23"/>
        </w:rPr>
        <w:t xml:space="preserve"> </w:t>
      </w:r>
      <w:r>
        <w:t>Scorecard</w:t>
      </w:r>
      <w:r>
        <w:rPr>
          <w:spacing w:val="24"/>
        </w:rPr>
        <w:t xml:space="preserve"> </w:t>
      </w:r>
      <w:proofErr w:type="gramStart"/>
      <w:r>
        <w:t>for</w:t>
      </w:r>
      <w:r>
        <w:rPr>
          <w:spacing w:val="25"/>
        </w:rPr>
        <w:t xml:space="preserve"> </w:t>
      </w:r>
      <w:r>
        <w:t>the purpose</w:t>
      </w:r>
      <w:r>
        <w:rPr>
          <w:spacing w:val="21"/>
        </w:rPr>
        <w:t xml:space="preserve"> </w:t>
      </w:r>
      <w:r>
        <w:t>of</w:t>
      </w:r>
      <w:proofErr w:type="gramEnd"/>
      <w:r>
        <w:rPr>
          <w:spacing w:val="21"/>
        </w:rPr>
        <w:t xml:space="preserve"> </w:t>
      </w:r>
      <w:r>
        <w:t>discharging</w:t>
      </w:r>
      <w:r>
        <w:rPr>
          <w:spacing w:val="19"/>
        </w:rPr>
        <w:t xml:space="preserve"> </w:t>
      </w:r>
      <w:r>
        <w:t>its</w:t>
      </w:r>
      <w:r>
        <w:rPr>
          <w:spacing w:val="22"/>
        </w:rPr>
        <w:t xml:space="preserve"> </w:t>
      </w:r>
      <w:r>
        <w:t>obligations</w:t>
      </w:r>
      <w:r>
        <w:rPr>
          <w:spacing w:val="22"/>
        </w:rPr>
        <w:t xml:space="preserve"> </w:t>
      </w:r>
      <w:r>
        <w:t>pursuant</w:t>
      </w:r>
      <w:r>
        <w:rPr>
          <w:spacing w:val="22"/>
        </w:rPr>
        <w:t xml:space="preserve"> </w:t>
      </w:r>
      <w:r>
        <w:t>to</w:t>
      </w:r>
      <w:r>
        <w:rPr>
          <w:spacing w:val="22"/>
        </w:rPr>
        <w:t xml:space="preserve"> </w:t>
      </w:r>
      <w:r>
        <w:t>the</w:t>
      </w:r>
      <w:r>
        <w:rPr>
          <w:spacing w:val="21"/>
        </w:rPr>
        <w:t xml:space="preserve"> </w:t>
      </w:r>
      <w:r>
        <w:t>Theft</w:t>
      </w:r>
      <w:r>
        <w:rPr>
          <w:spacing w:val="21"/>
        </w:rPr>
        <w:t xml:space="preserve"> </w:t>
      </w:r>
      <w:r>
        <w:t>Risk</w:t>
      </w:r>
      <w:r>
        <w:rPr>
          <w:spacing w:val="22"/>
        </w:rPr>
        <w:t xml:space="preserve"> </w:t>
      </w:r>
      <w:r>
        <w:t>Assessment Service</w:t>
      </w:r>
      <w:r>
        <w:rPr>
          <w:spacing w:val="20"/>
        </w:rPr>
        <w:t xml:space="preserve"> </w:t>
      </w:r>
      <w:r>
        <w:t>Arrangements</w:t>
      </w:r>
      <w:r>
        <w:rPr>
          <w:spacing w:val="23"/>
        </w:rPr>
        <w:t xml:space="preserve"> </w:t>
      </w:r>
      <w:r>
        <w:t>solely</w:t>
      </w:r>
      <w:r>
        <w:rPr>
          <w:spacing w:val="17"/>
        </w:rPr>
        <w:t xml:space="preserve"> </w:t>
      </w:r>
      <w:r>
        <w:t>for</w:t>
      </w:r>
      <w:r>
        <w:rPr>
          <w:spacing w:val="20"/>
        </w:rPr>
        <w:t xml:space="preserve"> </w:t>
      </w:r>
      <w:r>
        <w:t>its</w:t>
      </w:r>
      <w:r>
        <w:rPr>
          <w:spacing w:val="22"/>
        </w:rPr>
        <w:t xml:space="preserve"> </w:t>
      </w:r>
      <w:r>
        <w:t>own</w:t>
      </w:r>
      <w:r>
        <w:rPr>
          <w:spacing w:val="21"/>
        </w:rPr>
        <w:t xml:space="preserve"> </w:t>
      </w:r>
      <w:r>
        <w:t>benefit</w:t>
      </w:r>
      <w:r>
        <w:rPr>
          <w:spacing w:val="26"/>
        </w:rPr>
        <w:t xml:space="preserve"> </w:t>
      </w:r>
      <w:r>
        <w:t>(and</w:t>
      </w:r>
      <w:r>
        <w:rPr>
          <w:spacing w:val="21"/>
        </w:rPr>
        <w:t xml:space="preserve"> </w:t>
      </w:r>
      <w:r>
        <w:t>the</w:t>
      </w:r>
      <w:r>
        <w:rPr>
          <w:spacing w:val="21"/>
        </w:rPr>
        <w:t xml:space="preserve"> </w:t>
      </w:r>
      <w:r>
        <w:t>right</w:t>
      </w:r>
      <w:r>
        <w:rPr>
          <w:spacing w:val="22"/>
        </w:rPr>
        <w:t xml:space="preserve"> </w:t>
      </w:r>
      <w:r>
        <w:t>to</w:t>
      </w:r>
      <w:r>
        <w:rPr>
          <w:spacing w:val="23"/>
        </w:rPr>
        <w:t xml:space="preserve"> </w:t>
      </w:r>
      <w:r>
        <w:t>sub-licence and use the TRAS Services Scorecard for such purpose without infringing</w:t>
      </w:r>
      <w:r>
        <w:rPr>
          <w:spacing w:val="12"/>
        </w:rPr>
        <w:t xml:space="preserve"> </w:t>
      </w:r>
      <w:r>
        <w:t>any Intellectual</w:t>
      </w:r>
      <w:r>
        <w:rPr>
          <w:spacing w:val="-1"/>
        </w:rPr>
        <w:t xml:space="preserve"> </w:t>
      </w:r>
      <w:r>
        <w:t>Property);</w:t>
      </w:r>
    </w:p>
    <w:p w14:paraId="663A9AAD" w14:textId="77777777" w:rsidR="00927C1D" w:rsidRDefault="00927C1D" w:rsidP="00927C1D">
      <w:pPr>
        <w:pStyle w:val="ListParagraph"/>
        <w:widowControl w:val="0"/>
        <w:tabs>
          <w:tab w:val="left" w:pos="1519"/>
        </w:tabs>
        <w:ind w:left="1287" w:hanging="567"/>
        <w:contextualSpacing w:val="0"/>
        <w:jc w:val="both"/>
        <w:rPr>
          <w:rFonts w:eastAsia="Times New Roman" w:cs="Times New Roman"/>
          <w:szCs w:val="24"/>
        </w:rPr>
      </w:pPr>
      <w:r>
        <w:t>(d)</w:t>
      </w:r>
      <w:r>
        <w:tab/>
        <w:t>an</w:t>
      </w:r>
      <w:r>
        <w:rPr>
          <w:spacing w:val="28"/>
        </w:rPr>
        <w:t xml:space="preserve"> </w:t>
      </w:r>
      <w:r>
        <w:t>obligation</w:t>
      </w:r>
      <w:r>
        <w:rPr>
          <w:spacing w:val="28"/>
        </w:rPr>
        <w:t xml:space="preserve"> </w:t>
      </w:r>
      <w:r>
        <w:t>on</w:t>
      </w:r>
      <w:r>
        <w:rPr>
          <w:spacing w:val="28"/>
        </w:rPr>
        <w:t xml:space="preserve"> </w:t>
      </w:r>
      <w:r>
        <w:t>the</w:t>
      </w:r>
      <w:r>
        <w:rPr>
          <w:spacing w:val="28"/>
        </w:rPr>
        <w:t xml:space="preserve"> </w:t>
      </w:r>
      <w:r>
        <w:t>TRAS</w:t>
      </w:r>
      <w:r>
        <w:rPr>
          <w:spacing w:val="29"/>
        </w:rPr>
        <w:t xml:space="preserve"> </w:t>
      </w:r>
      <w:r>
        <w:t>Service</w:t>
      </w:r>
      <w:r>
        <w:rPr>
          <w:spacing w:val="28"/>
        </w:rPr>
        <w:t xml:space="preserve"> </w:t>
      </w:r>
      <w:r>
        <w:t>Provider</w:t>
      </w:r>
      <w:r>
        <w:rPr>
          <w:spacing w:val="28"/>
        </w:rPr>
        <w:t xml:space="preserve"> </w:t>
      </w:r>
      <w:r>
        <w:t>equivalent</w:t>
      </w:r>
      <w:r>
        <w:rPr>
          <w:spacing w:val="29"/>
        </w:rPr>
        <w:t xml:space="preserve"> </w:t>
      </w:r>
      <w:r>
        <w:t>to</w:t>
      </w:r>
      <w:r>
        <w:rPr>
          <w:spacing w:val="29"/>
        </w:rPr>
        <w:t xml:space="preserve"> </w:t>
      </w:r>
      <w:r>
        <w:t>the</w:t>
      </w:r>
      <w:r>
        <w:rPr>
          <w:spacing w:val="28"/>
        </w:rPr>
        <w:t xml:space="preserve"> </w:t>
      </w:r>
      <w:r>
        <w:t>obligation</w:t>
      </w:r>
      <w:r>
        <w:rPr>
          <w:spacing w:val="28"/>
        </w:rPr>
        <w:t xml:space="preserve"> </w:t>
      </w:r>
      <w:r>
        <w:t>set out in Paragraph 6;</w:t>
      </w:r>
      <w:r>
        <w:rPr>
          <w:spacing w:val="-1"/>
        </w:rPr>
        <w:t xml:space="preserve"> </w:t>
      </w:r>
      <w:r>
        <w:t>and</w:t>
      </w:r>
    </w:p>
    <w:p w14:paraId="714CD4A2" w14:textId="77777777" w:rsidR="00927C1D" w:rsidRDefault="00927C1D" w:rsidP="00927C1D">
      <w:pPr>
        <w:pStyle w:val="ListParagraph"/>
        <w:widowControl w:val="0"/>
        <w:tabs>
          <w:tab w:val="left" w:pos="1519"/>
        </w:tabs>
        <w:ind w:left="1287" w:hanging="567"/>
        <w:contextualSpacing w:val="0"/>
        <w:jc w:val="both"/>
        <w:rPr>
          <w:rFonts w:eastAsia="Times New Roman" w:cs="Times New Roman"/>
          <w:szCs w:val="24"/>
        </w:rPr>
      </w:pPr>
      <w:r>
        <w:t>(e)</w:t>
      </w:r>
      <w:r>
        <w:tab/>
        <w:t>(only for so long as the TRAS Service Provider has the benefit of the</w:t>
      </w:r>
      <w:r>
        <w:rPr>
          <w:spacing w:val="46"/>
        </w:rPr>
        <w:t xml:space="preserve"> </w:t>
      </w:r>
      <w:r>
        <w:t xml:space="preserve">directly </w:t>
      </w:r>
      <w:r>
        <w:lastRenderedPageBreak/>
        <w:t>enforceable</w:t>
      </w:r>
      <w:r>
        <w:rPr>
          <w:spacing w:val="39"/>
        </w:rPr>
        <w:t xml:space="preserve"> </w:t>
      </w:r>
      <w:r>
        <w:t>rights</w:t>
      </w:r>
      <w:r>
        <w:rPr>
          <w:spacing w:val="40"/>
        </w:rPr>
        <w:t xml:space="preserve"> </w:t>
      </w:r>
      <w:r>
        <w:t>set</w:t>
      </w:r>
      <w:r>
        <w:rPr>
          <w:spacing w:val="40"/>
        </w:rPr>
        <w:t xml:space="preserve"> </w:t>
      </w:r>
      <w:r>
        <w:t>out</w:t>
      </w:r>
      <w:r>
        <w:rPr>
          <w:spacing w:val="40"/>
        </w:rPr>
        <w:t xml:space="preserve"> </w:t>
      </w:r>
      <w:r>
        <w:t>in</w:t>
      </w:r>
      <w:r>
        <w:rPr>
          <w:spacing w:val="40"/>
        </w:rPr>
        <w:t xml:space="preserve"> </w:t>
      </w:r>
      <w:r>
        <w:t>Paragraph</w:t>
      </w:r>
      <w:r>
        <w:rPr>
          <w:spacing w:val="39"/>
        </w:rPr>
        <w:t xml:space="preserve"> </w:t>
      </w:r>
      <w:r>
        <w:t>7.7)</w:t>
      </w:r>
      <w:r>
        <w:rPr>
          <w:spacing w:val="38"/>
        </w:rPr>
        <w:t xml:space="preserve"> </w:t>
      </w:r>
      <w:r>
        <w:t>a</w:t>
      </w:r>
      <w:r>
        <w:rPr>
          <w:spacing w:val="41"/>
        </w:rPr>
        <w:t xml:space="preserve"> </w:t>
      </w:r>
      <w:r>
        <w:t>waiver</w:t>
      </w:r>
      <w:r>
        <w:rPr>
          <w:spacing w:val="38"/>
        </w:rPr>
        <w:t xml:space="preserve"> </w:t>
      </w:r>
      <w:r>
        <w:t>by</w:t>
      </w:r>
      <w:r>
        <w:rPr>
          <w:spacing w:val="34"/>
        </w:rPr>
        <w:t xml:space="preserve"> </w:t>
      </w:r>
      <w:r>
        <w:t>the</w:t>
      </w:r>
      <w:r>
        <w:rPr>
          <w:spacing w:val="39"/>
        </w:rPr>
        <w:t xml:space="preserve"> </w:t>
      </w:r>
      <w:r>
        <w:t>TRAS</w:t>
      </w:r>
      <w:r>
        <w:rPr>
          <w:spacing w:val="40"/>
        </w:rPr>
        <w:t xml:space="preserve"> </w:t>
      </w:r>
      <w:r>
        <w:t>Service Provider equivalent to the waiver by the Supplier Parties set out in</w:t>
      </w:r>
      <w:r>
        <w:rPr>
          <w:spacing w:val="1"/>
        </w:rPr>
        <w:t xml:space="preserve"> </w:t>
      </w:r>
      <w:r>
        <w:t>Paragraph 7.6.</w:t>
      </w:r>
    </w:p>
    <w:p w14:paraId="2B86395F" w14:textId="77777777" w:rsidR="00927C1D" w:rsidRDefault="00927C1D" w:rsidP="00927C1D">
      <w:pPr>
        <w:pStyle w:val="Heading2"/>
        <w:rPr>
          <w:rFonts w:eastAsia="Times New Roman" w:cs="Times New Roman"/>
          <w:szCs w:val="24"/>
        </w:rPr>
      </w:pPr>
      <w:r w:rsidRPr="00E74630">
        <w:rPr>
          <w:rStyle w:val="Heading2Char"/>
        </w:rPr>
        <w:t>Each Supplier</w:t>
      </w:r>
      <w:r>
        <w:t xml:space="preserve"> Party hereby agrees with DCUSA</w:t>
      </w:r>
      <w:r>
        <w:rPr>
          <w:spacing w:val="-7"/>
        </w:rPr>
        <w:t xml:space="preserve"> </w:t>
      </w:r>
      <w:r>
        <w:t>Ltd:</w:t>
      </w:r>
    </w:p>
    <w:p w14:paraId="5753C85A" w14:textId="77777777" w:rsidR="00927C1D" w:rsidRPr="0054034B" w:rsidRDefault="00927C1D" w:rsidP="00927C1D">
      <w:pPr>
        <w:pStyle w:val="ListParagraph"/>
        <w:widowControl w:val="0"/>
        <w:tabs>
          <w:tab w:val="left" w:pos="1519"/>
        </w:tabs>
        <w:ind w:left="1287" w:hanging="567"/>
        <w:contextualSpacing w:val="0"/>
        <w:jc w:val="both"/>
      </w:pPr>
      <w:r>
        <w:t>(a)</w:t>
      </w:r>
      <w:r>
        <w:tab/>
        <w:t>in</w:t>
      </w:r>
      <w:r w:rsidRPr="0054034B">
        <w:t xml:space="preserve"> </w:t>
      </w:r>
      <w:r>
        <w:t>respect</w:t>
      </w:r>
      <w:r w:rsidRPr="0054034B">
        <w:t xml:space="preserve"> </w:t>
      </w:r>
      <w:r>
        <w:t>of</w:t>
      </w:r>
      <w:r w:rsidRPr="0054034B">
        <w:t xml:space="preserve"> </w:t>
      </w:r>
      <w:r>
        <w:t>any</w:t>
      </w:r>
      <w:r w:rsidRPr="0054034B">
        <w:t xml:space="preserve"> </w:t>
      </w:r>
      <w:r>
        <w:t>claim</w:t>
      </w:r>
      <w:r w:rsidRPr="0054034B">
        <w:t xml:space="preserve"> </w:t>
      </w:r>
      <w:r>
        <w:t>that</w:t>
      </w:r>
      <w:r w:rsidRPr="0054034B">
        <w:t xml:space="preserve"> </w:t>
      </w:r>
      <w:r>
        <w:t>the</w:t>
      </w:r>
      <w:r w:rsidRPr="0054034B">
        <w:t xml:space="preserve"> </w:t>
      </w:r>
      <w:r>
        <w:t>Supplier</w:t>
      </w:r>
      <w:r w:rsidRPr="0054034B">
        <w:t xml:space="preserve"> </w:t>
      </w:r>
      <w:r>
        <w:t>Party</w:t>
      </w:r>
      <w:r w:rsidRPr="0054034B">
        <w:t xml:space="preserve"> </w:t>
      </w:r>
      <w:r>
        <w:t>may</w:t>
      </w:r>
      <w:r w:rsidRPr="0054034B">
        <w:t xml:space="preserve"> </w:t>
      </w:r>
      <w:r>
        <w:t>have</w:t>
      </w:r>
      <w:r w:rsidRPr="0054034B">
        <w:t xml:space="preserve"> </w:t>
      </w:r>
      <w:r>
        <w:t>against</w:t>
      </w:r>
      <w:r w:rsidRPr="0054034B">
        <w:t xml:space="preserve"> </w:t>
      </w:r>
      <w:r>
        <w:t>the</w:t>
      </w:r>
      <w:r w:rsidRPr="0054034B">
        <w:t xml:space="preserve"> </w:t>
      </w:r>
      <w:r>
        <w:t>TRAS Service Provider in respect of the TRAS Contract,</w:t>
      </w:r>
      <w:r w:rsidRPr="0054034B">
        <w:t xml:space="preserve"> </w:t>
      </w:r>
      <w:r>
        <w:t>to:</w:t>
      </w:r>
    </w:p>
    <w:p w14:paraId="443A128A" w14:textId="77777777" w:rsidR="00927C1D" w:rsidRDefault="00927C1D" w:rsidP="00927C1D">
      <w:pPr>
        <w:pStyle w:val="ListParagraph"/>
        <w:widowControl w:val="0"/>
        <w:tabs>
          <w:tab w:val="left" w:pos="2227"/>
        </w:tabs>
        <w:ind w:left="1953" w:right="124" w:hanging="666"/>
        <w:contextualSpacing w:val="0"/>
        <w:rPr>
          <w:rFonts w:eastAsia="Times New Roman" w:cs="Times New Roman"/>
          <w:szCs w:val="24"/>
        </w:rPr>
      </w:pPr>
      <w:r>
        <w:t>(i)</w:t>
      </w:r>
      <w:r>
        <w:tab/>
        <w:t>notify DCUSA Ltd of any such</w:t>
      </w:r>
      <w:r>
        <w:rPr>
          <w:spacing w:val="-4"/>
        </w:rPr>
        <w:t xml:space="preserve"> </w:t>
      </w:r>
      <w:r>
        <w:t>claim;</w:t>
      </w:r>
    </w:p>
    <w:p w14:paraId="02E61CEA" w14:textId="77777777" w:rsidR="00927C1D" w:rsidRDefault="00927C1D" w:rsidP="00927C1D">
      <w:pPr>
        <w:pStyle w:val="ListParagraph"/>
        <w:widowControl w:val="0"/>
        <w:tabs>
          <w:tab w:val="left" w:pos="2227"/>
        </w:tabs>
        <w:ind w:left="1953" w:right="116" w:hanging="666"/>
        <w:contextualSpacing w:val="0"/>
        <w:jc w:val="both"/>
        <w:rPr>
          <w:rFonts w:eastAsia="Times New Roman" w:cs="Times New Roman"/>
          <w:szCs w:val="24"/>
        </w:rPr>
      </w:pPr>
      <w:r>
        <w:t>(ii)</w:t>
      </w:r>
      <w:r>
        <w:tab/>
        <w:t>irrevocably appoint and use DCUSA Ltd as the Supplier</w:t>
      </w:r>
      <w:r>
        <w:rPr>
          <w:spacing w:val="52"/>
        </w:rPr>
        <w:t xml:space="preserve"> </w:t>
      </w:r>
      <w:r>
        <w:t>Party's exclusive</w:t>
      </w:r>
      <w:r>
        <w:rPr>
          <w:spacing w:val="51"/>
        </w:rPr>
        <w:t xml:space="preserve"> </w:t>
      </w:r>
      <w:r>
        <w:t>agent</w:t>
      </w:r>
      <w:r>
        <w:rPr>
          <w:spacing w:val="52"/>
        </w:rPr>
        <w:t xml:space="preserve"> </w:t>
      </w:r>
      <w:r>
        <w:t>(to</w:t>
      </w:r>
      <w:r>
        <w:rPr>
          <w:spacing w:val="51"/>
        </w:rPr>
        <w:t xml:space="preserve"> </w:t>
      </w:r>
      <w:r>
        <w:t>the</w:t>
      </w:r>
      <w:r>
        <w:rPr>
          <w:spacing w:val="53"/>
        </w:rPr>
        <w:t xml:space="preserve"> </w:t>
      </w:r>
      <w:r>
        <w:t>exclusion</w:t>
      </w:r>
      <w:r>
        <w:rPr>
          <w:spacing w:val="51"/>
        </w:rPr>
        <w:t xml:space="preserve"> </w:t>
      </w:r>
      <w:r>
        <w:t>of</w:t>
      </w:r>
      <w:r>
        <w:rPr>
          <w:spacing w:val="50"/>
        </w:rPr>
        <w:t xml:space="preserve"> </w:t>
      </w:r>
      <w:r>
        <w:t>itself</w:t>
      </w:r>
      <w:r>
        <w:rPr>
          <w:spacing w:val="51"/>
        </w:rPr>
        <w:t xml:space="preserve"> </w:t>
      </w:r>
      <w:r>
        <w:t>and</w:t>
      </w:r>
      <w:r>
        <w:rPr>
          <w:spacing w:val="49"/>
        </w:rPr>
        <w:t xml:space="preserve"> </w:t>
      </w:r>
      <w:r>
        <w:t>all</w:t>
      </w:r>
      <w:r>
        <w:rPr>
          <w:spacing w:val="52"/>
        </w:rPr>
        <w:t xml:space="preserve"> </w:t>
      </w:r>
      <w:r>
        <w:t>other</w:t>
      </w:r>
      <w:r>
        <w:rPr>
          <w:spacing w:val="50"/>
        </w:rPr>
        <w:t xml:space="preserve"> </w:t>
      </w:r>
      <w:r>
        <w:t>persons)</w:t>
      </w:r>
      <w:r>
        <w:rPr>
          <w:spacing w:val="54"/>
        </w:rPr>
        <w:t xml:space="preserve"> </w:t>
      </w:r>
      <w:r>
        <w:t>to pursue, negotiate and conduct any such claims (which role DCUSA Ltd may choose to</w:t>
      </w:r>
      <w:r>
        <w:rPr>
          <w:spacing w:val="-5"/>
        </w:rPr>
        <w:t xml:space="preserve"> </w:t>
      </w:r>
      <w:r>
        <w:t>delegate);</w:t>
      </w:r>
    </w:p>
    <w:p w14:paraId="50EFFC3F" w14:textId="77777777" w:rsidR="00927C1D" w:rsidRDefault="00927C1D" w:rsidP="00927C1D">
      <w:pPr>
        <w:pStyle w:val="ListParagraph"/>
        <w:widowControl w:val="0"/>
        <w:tabs>
          <w:tab w:val="left" w:pos="2227"/>
        </w:tabs>
        <w:ind w:left="1953" w:right="118" w:hanging="666"/>
        <w:contextualSpacing w:val="0"/>
        <w:jc w:val="both"/>
        <w:rPr>
          <w:rFonts w:eastAsia="Times New Roman" w:cs="Times New Roman"/>
          <w:szCs w:val="24"/>
        </w:rPr>
      </w:pPr>
      <w:r>
        <w:t>(iii)</w:t>
      </w:r>
      <w:r>
        <w:tab/>
        <w:t>provide DCUSA Ltd with all reasonable assistance requested</w:t>
      </w:r>
      <w:r>
        <w:rPr>
          <w:spacing w:val="57"/>
        </w:rPr>
        <w:t xml:space="preserve"> </w:t>
      </w:r>
      <w:r>
        <w:t>by DCUSA Ltd in respect of the conduct of such</w:t>
      </w:r>
      <w:r>
        <w:rPr>
          <w:spacing w:val="1"/>
        </w:rPr>
        <w:t xml:space="preserve"> </w:t>
      </w:r>
      <w:r>
        <w:t>claims;</w:t>
      </w:r>
    </w:p>
    <w:p w14:paraId="21ACE26B" w14:textId="77777777" w:rsidR="00927C1D" w:rsidRDefault="00927C1D" w:rsidP="00927C1D">
      <w:pPr>
        <w:pStyle w:val="ListParagraph"/>
        <w:widowControl w:val="0"/>
        <w:tabs>
          <w:tab w:val="left" w:pos="2227"/>
        </w:tabs>
        <w:ind w:left="1953" w:right="124" w:hanging="666"/>
        <w:contextualSpacing w:val="0"/>
        <w:rPr>
          <w:rFonts w:eastAsia="Times New Roman" w:cs="Times New Roman"/>
          <w:szCs w:val="24"/>
        </w:rPr>
      </w:pPr>
      <w:r>
        <w:t>(iv)</w:t>
      </w:r>
      <w:r>
        <w:tab/>
        <w:t>take all reasonable steps to mitigate any TRAS Liabilities;</w:t>
      </w:r>
      <w:r>
        <w:rPr>
          <w:spacing w:val="-8"/>
        </w:rPr>
        <w:t xml:space="preserve"> </w:t>
      </w:r>
      <w:r>
        <w:t>and</w:t>
      </w:r>
    </w:p>
    <w:p w14:paraId="0076F213" w14:textId="77777777" w:rsidR="00927C1D" w:rsidRDefault="00927C1D" w:rsidP="00927C1D">
      <w:pPr>
        <w:pStyle w:val="ListParagraph"/>
        <w:widowControl w:val="0"/>
        <w:tabs>
          <w:tab w:val="left" w:pos="2227"/>
        </w:tabs>
        <w:ind w:left="1953" w:right="115" w:hanging="666"/>
        <w:contextualSpacing w:val="0"/>
        <w:jc w:val="both"/>
        <w:rPr>
          <w:rFonts w:eastAsia="Times New Roman" w:cs="Times New Roman"/>
          <w:szCs w:val="24"/>
        </w:rPr>
      </w:pPr>
      <w:r>
        <w:t>(v)</w:t>
      </w:r>
      <w:r>
        <w:tab/>
        <w:t>where</w:t>
      </w:r>
      <w:r>
        <w:rPr>
          <w:spacing w:val="45"/>
        </w:rPr>
        <w:t xml:space="preserve"> </w:t>
      </w:r>
      <w:r>
        <w:t>the</w:t>
      </w:r>
      <w:r>
        <w:rPr>
          <w:spacing w:val="46"/>
        </w:rPr>
        <w:t xml:space="preserve"> </w:t>
      </w:r>
      <w:r>
        <w:t>Supplier</w:t>
      </w:r>
      <w:r>
        <w:rPr>
          <w:spacing w:val="46"/>
        </w:rPr>
        <w:t xml:space="preserve"> </w:t>
      </w:r>
      <w:r>
        <w:t>Party's</w:t>
      </w:r>
      <w:r>
        <w:rPr>
          <w:spacing w:val="47"/>
        </w:rPr>
        <w:t xml:space="preserve"> </w:t>
      </w:r>
      <w:r>
        <w:t>claim</w:t>
      </w:r>
      <w:r>
        <w:rPr>
          <w:spacing w:val="47"/>
        </w:rPr>
        <w:t xml:space="preserve"> </w:t>
      </w:r>
      <w:r>
        <w:t>relates</w:t>
      </w:r>
      <w:r>
        <w:rPr>
          <w:spacing w:val="47"/>
        </w:rPr>
        <w:t xml:space="preserve"> </w:t>
      </w:r>
      <w:r>
        <w:t>to</w:t>
      </w:r>
      <w:r>
        <w:rPr>
          <w:spacing w:val="47"/>
        </w:rPr>
        <w:t xml:space="preserve"> </w:t>
      </w:r>
      <w:r>
        <w:t>a</w:t>
      </w:r>
      <w:r>
        <w:rPr>
          <w:spacing w:val="45"/>
        </w:rPr>
        <w:t xml:space="preserve"> </w:t>
      </w:r>
      <w:r>
        <w:t>claim</w:t>
      </w:r>
      <w:r>
        <w:rPr>
          <w:spacing w:val="47"/>
        </w:rPr>
        <w:t xml:space="preserve"> </w:t>
      </w:r>
      <w:r>
        <w:t>by</w:t>
      </w:r>
      <w:r>
        <w:rPr>
          <w:spacing w:val="41"/>
        </w:rPr>
        <w:t xml:space="preserve"> </w:t>
      </w:r>
      <w:r>
        <w:t>a</w:t>
      </w:r>
      <w:r>
        <w:rPr>
          <w:spacing w:val="45"/>
        </w:rPr>
        <w:t xml:space="preserve"> </w:t>
      </w:r>
      <w:r>
        <w:t>third</w:t>
      </w:r>
      <w:r>
        <w:rPr>
          <w:spacing w:val="46"/>
        </w:rPr>
        <w:t xml:space="preserve"> </w:t>
      </w:r>
      <w:r>
        <w:t>party against the Supplier Party, not make any admission, settlement</w:t>
      </w:r>
      <w:r>
        <w:rPr>
          <w:spacing w:val="3"/>
        </w:rPr>
        <w:t xml:space="preserve"> </w:t>
      </w:r>
      <w:r>
        <w:t>or payment in respect of such claim without first obtaining DCUSA</w:t>
      </w:r>
      <w:r>
        <w:rPr>
          <w:spacing w:val="51"/>
        </w:rPr>
        <w:t xml:space="preserve"> </w:t>
      </w:r>
      <w:proofErr w:type="spellStart"/>
      <w:r>
        <w:t>Ltd's</w:t>
      </w:r>
      <w:proofErr w:type="spellEnd"/>
      <w:r>
        <w:rPr>
          <w:spacing w:val="-3"/>
        </w:rPr>
        <w:t xml:space="preserve"> </w:t>
      </w:r>
      <w:r>
        <w:t>consent (such consent not to be unreasonably withheld or delayed);</w:t>
      </w:r>
      <w:r>
        <w:rPr>
          <w:spacing w:val="-7"/>
        </w:rPr>
        <w:t xml:space="preserve"> </w:t>
      </w:r>
      <w:r>
        <w:t>and</w:t>
      </w:r>
    </w:p>
    <w:p w14:paraId="6E317627" w14:textId="77777777" w:rsidR="00927C1D" w:rsidRPr="0054034B" w:rsidRDefault="00927C1D" w:rsidP="00927C1D">
      <w:pPr>
        <w:pStyle w:val="ListParagraph"/>
        <w:widowControl w:val="0"/>
        <w:tabs>
          <w:tab w:val="left" w:pos="1519"/>
        </w:tabs>
        <w:ind w:left="1287" w:hanging="567"/>
        <w:contextualSpacing w:val="0"/>
        <w:jc w:val="both"/>
      </w:pPr>
      <w:r>
        <w:t>(b)</w:t>
      </w:r>
      <w:r>
        <w:tab/>
        <w:t>in</w:t>
      </w:r>
      <w:r w:rsidRPr="0054034B">
        <w:t xml:space="preserve"> </w:t>
      </w:r>
      <w:r>
        <w:t>respect</w:t>
      </w:r>
      <w:r w:rsidRPr="0054034B">
        <w:t xml:space="preserve"> </w:t>
      </w:r>
      <w:r>
        <w:t>of</w:t>
      </w:r>
      <w:r w:rsidRPr="0054034B">
        <w:t xml:space="preserve"> </w:t>
      </w:r>
      <w:r>
        <w:t>any</w:t>
      </w:r>
      <w:r w:rsidRPr="0054034B">
        <w:t xml:space="preserve"> </w:t>
      </w:r>
      <w:r>
        <w:t>claim</w:t>
      </w:r>
      <w:r w:rsidRPr="0054034B">
        <w:t xml:space="preserve"> </w:t>
      </w:r>
      <w:r>
        <w:t>that</w:t>
      </w:r>
      <w:r w:rsidRPr="0054034B">
        <w:t xml:space="preserve"> </w:t>
      </w:r>
      <w:r>
        <w:t>the</w:t>
      </w:r>
      <w:r w:rsidRPr="0054034B">
        <w:t xml:space="preserve"> </w:t>
      </w:r>
      <w:r>
        <w:t>TRAS</w:t>
      </w:r>
      <w:r w:rsidRPr="0054034B">
        <w:t xml:space="preserve"> </w:t>
      </w:r>
      <w:r>
        <w:t>Service</w:t>
      </w:r>
      <w:r w:rsidRPr="0054034B">
        <w:t xml:space="preserve"> </w:t>
      </w:r>
      <w:r>
        <w:t>Provider</w:t>
      </w:r>
      <w:r w:rsidRPr="0054034B">
        <w:t xml:space="preserve"> </w:t>
      </w:r>
      <w:r>
        <w:t>may</w:t>
      </w:r>
      <w:r w:rsidRPr="0054034B">
        <w:t xml:space="preserve"> </w:t>
      </w:r>
      <w:r>
        <w:t>have</w:t>
      </w:r>
      <w:r w:rsidRPr="0054034B">
        <w:t xml:space="preserve"> </w:t>
      </w:r>
      <w:r>
        <w:t>against</w:t>
      </w:r>
      <w:r w:rsidRPr="0054034B">
        <w:t xml:space="preserve"> </w:t>
      </w:r>
      <w:r>
        <w:t>the Supplier Party in respect of the TRAS Contract,</w:t>
      </w:r>
      <w:r w:rsidRPr="0054034B">
        <w:t xml:space="preserve"> </w:t>
      </w:r>
      <w:r>
        <w:t>to:</w:t>
      </w:r>
    </w:p>
    <w:p w14:paraId="7A8E994C" w14:textId="77777777" w:rsidR="00927C1D" w:rsidRPr="00E74630" w:rsidRDefault="00927C1D" w:rsidP="00927C1D">
      <w:pPr>
        <w:pStyle w:val="ListParagraph"/>
        <w:widowControl w:val="0"/>
        <w:tabs>
          <w:tab w:val="left" w:pos="2227"/>
        </w:tabs>
        <w:spacing w:before="3"/>
        <w:ind w:left="1950" w:right="124" w:hanging="663"/>
        <w:contextualSpacing w:val="0"/>
        <w:jc w:val="both"/>
        <w:rPr>
          <w:rFonts w:eastAsia="Times New Roman" w:cs="Times New Roman"/>
          <w:sz w:val="20"/>
          <w:szCs w:val="20"/>
        </w:rPr>
      </w:pPr>
      <w:r>
        <w:t>(i)</w:t>
      </w:r>
      <w:r>
        <w:tab/>
        <w:t>on</w:t>
      </w:r>
      <w:r w:rsidRPr="00E74630">
        <w:rPr>
          <w:spacing w:val="25"/>
        </w:rPr>
        <w:t xml:space="preserve"> </w:t>
      </w:r>
      <w:r>
        <w:t>being</w:t>
      </w:r>
      <w:r w:rsidRPr="00E74630">
        <w:rPr>
          <w:spacing w:val="23"/>
        </w:rPr>
        <w:t xml:space="preserve"> </w:t>
      </w:r>
      <w:r>
        <w:t>notified</w:t>
      </w:r>
      <w:r w:rsidRPr="00E74630">
        <w:rPr>
          <w:spacing w:val="25"/>
        </w:rPr>
        <w:t xml:space="preserve"> </w:t>
      </w:r>
      <w:r>
        <w:t>by</w:t>
      </w:r>
      <w:r w:rsidRPr="00E74630">
        <w:rPr>
          <w:spacing w:val="20"/>
        </w:rPr>
        <w:t xml:space="preserve"> </w:t>
      </w:r>
      <w:r>
        <w:t>DCUSA</w:t>
      </w:r>
      <w:r w:rsidRPr="00E74630">
        <w:rPr>
          <w:spacing w:val="27"/>
        </w:rPr>
        <w:t xml:space="preserve"> </w:t>
      </w:r>
      <w:r>
        <w:t>Ltd</w:t>
      </w:r>
      <w:r w:rsidRPr="00E74630">
        <w:rPr>
          <w:spacing w:val="25"/>
        </w:rPr>
        <w:t xml:space="preserve"> </w:t>
      </w:r>
      <w:r>
        <w:t>of</w:t>
      </w:r>
      <w:r w:rsidRPr="00E74630">
        <w:rPr>
          <w:spacing w:val="24"/>
        </w:rPr>
        <w:t xml:space="preserve"> </w:t>
      </w:r>
      <w:r>
        <w:t>the</w:t>
      </w:r>
      <w:r w:rsidRPr="00E74630">
        <w:rPr>
          <w:spacing w:val="24"/>
        </w:rPr>
        <w:t xml:space="preserve"> </w:t>
      </w:r>
      <w:r>
        <w:t>breach</w:t>
      </w:r>
      <w:r w:rsidRPr="00E74630">
        <w:rPr>
          <w:spacing w:val="25"/>
        </w:rPr>
        <w:t xml:space="preserve"> </w:t>
      </w:r>
      <w:r>
        <w:t>that</w:t>
      </w:r>
      <w:r w:rsidRPr="00E74630">
        <w:rPr>
          <w:spacing w:val="25"/>
        </w:rPr>
        <w:t xml:space="preserve"> </w:t>
      </w:r>
      <w:r>
        <w:t>has</w:t>
      </w:r>
      <w:r w:rsidRPr="00E74630">
        <w:rPr>
          <w:spacing w:val="25"/>
        </w:rPr>
        <w:t xml:space="preserve"> </w:t>
      </w:r>
      <w:r>
        <w:t>given</w:t>
      </w:r>
      <w:r w:rsidRPr="00E74630">
        <w:rPr>
          <w:spacing w:val="24"/>
        </w:rPr>
        <w:t xml:space="preserve"> </w:t>
      </w:r>
      <w:r>
        <w:t>rise</w:t>
      </w:r>
      <w:r w:rsidRPr="00E74630">
        <w:rPr>
          <w:spacing w:val="24"/>
        </w:rPr>
        <w:t xml:space="preserve"> </w:t>
      </w:r>
      <w:r>
        <w:t>to such claim, promptly take such steps as may be required to cure</w:t>
      </w:r>
      <w:r w:rsidRPr="00E74630">
        <w:rPr>
          <w:spacing w:val="19"/>
        </w:rPr>
        <w:t xml:space="preserve"> </w:t>
      </w:r>
      <w:r>
        <w:t>and/or avoid such</w:t>
      </w:r>
      <w:r w:rsidRPr="00E74630">
        <w:rPr>
          <w:spacing w:val="-1"/>
        </w:rPr>
        <w:t xml:space="preserve"> </w:t>
      </w:r>
      <w:r>
        <w:t>breach;</w:t>
      </w:r>
    </w:p>
    <w:p w14:paraId="4B9BE9FA" w14:textId="77777777" w:rsidR="00927C1D" w:rsidRDefault="00927C1D" w:rsidP="00927C1D">
      <w:pPr>
        <w:pStyle w:val="ListParagraph"/>
        <w:widowControl w:val="0"/>
        <w:tabs>
          <w:tab w:val="left" w:pos="2227"/>
        </w:tabs>
        <w:ind w:left="1950" w:right="121" w:hanging="663"/>
        <w:contextualSpacing w:val="0"/>
        <w:jc w:val="both"/>
        <w:rPr>
          <w:rFonts w:eastAsia="Times New Roman" w:cs="Times New Roman"/>
          <w:szCs w:val="24"/>
        </w:rPr>
      </w:pPr>
      <w:r>
        <w:t>(ii)</w:t>
      </w:r>
      <w:r>
        <w:tab/>
        <w:t>irrevocably appoint and use DCUSA Ltd as the Supplier</w:t>
      </w:r>
      <w:r>
        <w:rPr>
          <w:spacing w:val="48"/>
        </w:rPr>
        <w:t xml:space="preserve"> </w:t>
      </w:r>
      <w:r>
        <w:t>Party's exclusive</w:t>
      </w:r>
      <w:r>
        <w:rPr>
          <w:spacing w:val="51"/>
        </w:rPr>
        <w:t xml:space="preserve"> </w:t>
      </w:r>
      <w:r>
        <w:t>agent</w:t>
      </w:r>
      <w:r>
        <w:rPr>
          <w:spacing w:val="52"/>
        </w:rPr>
        <w:t xml:space="preserve"> </w:t>
      </w:r>
      <w:r>
        <w:t>(to</w:t>
      </w:r>
      <w:r>
        <w:rPr>
          <w:spacing w:val="51"/>
        </w:rPr>
        <w:t xml:space="preserve"> </w:t>
      </w:r>
      <w:r>
        <w:t>the</w:t>
      </w:r>
      <w:r>
        <w:rPr>
          <w:spacing w:val="53"/>
        </w:rPr>
        <w:t xml:space="preserve"> </w:t>
      </w:r>
      <w:r>
        <w:t>exclusion</w:t>
      </w:r>
      <w:r>
        <w:rPr>
          <w:spacing w:val="51"/>
        </w:rPr>
        <w:t xml:space="preserve"> </w:t>
      </w:r>
      <w:r>
        <w:t>of</w:t>
      </w:r>
      <w:r>
        <w:rPr>
          <w:spacing w:val="50"/>
        </w:rPr>
        <w:t xml:space="preserve"> </w:t>
      </w:r>
      <w:r>
        <w:t>itself</w:t>
      </w:r>
      <w:r>
        <w:rPr>
          <w:spacing w:val="51"/>
        </w:rPr>
        <w:t xml:space="preserve"> </w:t>
      </w:r>
      <w:r>
        <w:t>and</w:t>
      </w:r>
      <w:r>
        <w:rPr>
          <w:spacing w:val="49"/>
        </w:rPr>
        <w:t xml:space="preserve"> </w:t>
      </w:r>
      <w:r>
        <w:t>all</w:t>
      </w:r>
      <w:r>
        <w:rPr>
          <w:spacing w:val="52"/>
        </w:rPr>
        <w:t xml:space="preserve"> </w:t>
      </w:r>
      <w:r>
        <w:t>other</w:t>
      </w:r>
      <w:r>
        <w:rPr>
          <w:spacing w:val="50"/>
        </w:rPr>
        <w:t xml:space="preserve"> </w:t>
      </w:r>
      <w:r>
        <w:t>persons)</w:t>
      </w:r>
      <w:r>
        <w:rPr>
          <w:spacing w:val="50"/>
        </w:rPr>
        <w:t xml:space="preserve"> </w:t>
      </w:r>
      <w:r>
        <w:t>to defend,</w:t>
      </w:r>
      <w:r>
        <w:rPr>
          <w:spacing w:val="30"/>
        </w:rPr>
        <w:t xml:space="preserve"> </w:t>
      </w:r>
      <w:r>
        <w:t>negotiate</w:t>
      </w:r>
      <w:r>
        <w:rPr>
          <w:spacing w:val="32"/>
        </w:rPr>
        <w:t xml:space="preserve"> </w:t>
      </w:r>
      <w:r>
        <w:t>and</w:t>
      </w:r>
      <w:r>
        <w:rPr>
          <w:spacing w:val="33"/>
        </w:rPr>
        <w:t xml:space="preserve"> </w:t>
      </w:r>
      <w:r>
        <w:t>conduct</w:t>
      </w:r>
      <w:r>
        <w:rPr>
          <w:spacing w:val="31"/>
        </w:rPr>
        <w:t xml:space="preserve"> </w:t>
      </w:r>
      <w:r>
        <w:t>any</w:t>
      </w:r>
      <w:r>
        <w:rPr>
          <w:spacing w:val="26"/>
        </w:rPr>
        <w:t xml:space="preserve"> </w:t>
      </w:r>
      <w:r>
        <w:t>such</w:t>
      </w:r>
      <w:r>
        <w:rPr>
          <w:spacing w:val="30"/>
        </w:rPr>
        <w:t xml:space="preserve"> </w:t>
      </w:r>
      <w:r>
        <w:t>claims</w:t>
      </w:r>
      <w:r>
        <w:rPr>
          <w:spacing w:val="31"/>
        </w:rPr>
        <w:t xml:space="preserve"> </w:t>
      </w:r>
      <w:r>
        <w:t>by</w:t>
      </w:r>
      <w:r>
        <w:rPr>
          <w:spacing w:val="28"/>
        </w:rPr>
        <w:t xml:space="preserve"> </w:t>
      </w:r>
      <w:r>
        <w:t>the</w:t>
      </w:r>
      <w:r>
        <w:rPr>
          <w:spacing w:val="30"/>
        </w:rPr>
        <w:t xml:space="preserve"> </w:t>
      </w:r>
      <w:r>
        <w:t>TRAS</w:t>
      </w:r>
      <w:r>
        <w:rPr>
          <w:spacing w:val="31"/>
        </w:rPr>
        <w:t xml:space="preserve"> </w:t>
      </w:r>
      <w:r>
        <w:t>Service Provider (which role DCUSA Ltd may choose to delegate);</w:t>
      </w:r>
      <w:r>
        <w:rPr>
          <w:spacing w:val="-5"/>
        </w:rPr>
        <w:t xml:space="preserve"> </w:t>
      </w:r>
      <w:r>
        <w:t>and</w:t>
      </w:r>
    </w:p>
    <w:p w14:paraId="376BEEEB" w14:textId="77777777" w:rsidR="00927C1D" w:rsidRDefault="00927C1D" w:rsidP="00927C1D">
      <w:pPr>
        <w:pStyle w:val="ListParagraph"/>
        <w:widowControl w:val="0"/>
        <w:tabs>
          <w:tab w:val="left" w:pos="2227"/>
        </w:tabs>
        <w:ind w:left="1950" w:right="113" w:hanging="663"/>
        <w:contextualSpacing w:val="0"/>
        <w:jc w:val="both"/>
        <w:rPr>
          <w:rFonts w:eastAsia="Times New Roman" w:cs="Times New Roman"/>
          <w:szCs w:val="24"/>
        </w:rPr>
      </w:pPr>
      <w:r>
        <w:t>(iii)</w:t>
      </w:r>
      <w:r>
        <w:tab/>
        <w:t>provide DCUSA Ltd with all reasonable assistance requested</w:t>
      </w:r>
      <w:r>
        <w:rPr>
          <w:spacing w:val="2"/>
        </w:rPr>
        <w:t xml:space="preserve"> </w:t>
      </w:r>
      <w:r>
        <w:t xml:space="preserve">by DCUSA </w:t>
      </w:r>
      <w:r>
        <w:lastRenderedPageBreak/>
        <w:t>Ltd in respect of the conduct of such</w:t>
      </w:r>
      <w:r>
        <w:rPr>
          <w:spacing w:val="2"/>
        </w:rPr>
        <w:t xml:space="preserve"> </w:t>
      </w:r>
      <w:r>
        <w:t>claims.</w:t>
      </w:r>
    </w:p>
    <w:p w14:paraId="42B971B5" w14:textId="77777777" w:rsidR="00927C1D" w:rsidRDefault="00927C1D" w:rsidP="00927C1D">
      <w:pPr>
        <w:pStyle w:val="Heading2"/>
        <w:rPr>
          <w:rFonts w:eastAsia="Times New Roman" w:cs="Times New Roman"/>
          <w:szCs w:val="24"/>
        </w:rPr>
      </w:pPr>
      <w:r>
        <w:t>Without</w:t>
      </w:r>
      <w:r>
        <w:rPr>
          <w:spacing w:val="21"/>
        </w:rPr>
        <w:t xml:space="preserve"> </w:t>
      </w:r>
      <w:r>
        <w:t>prejudice</w:t>
      </w:r>
      <w:r>
        <w:rPr>
          <w:spacing w:val="20"/>
        </w:rPr>
        <w:t xml:space="preserve"> </w:t>
      </w:r>
      <w:r>
        <w:t>to</w:t>
      </w:r>
      <w:r>
        <w:rPr>
          <w:spacing w:val="21"/>
        </w:rPr>
        <w:t xml:space="preserve"> </w:t>
      </w:r>
      <w:r>
        <w:t>any</w:t>
      </w:r>
      <w:r>
        <w:rPr>
          <w:spacing w:val="18"/>
        </w:rPr>
        <w:t xml:space="preserve"> </w:t>
      </w:r>
      <w:r>
        <w:t>contractual</w:t>
      </w:r>
      <w:r>
        <w:rPr>
          <w:spacing w:val="21"/>
        </w:rPr>
        <w:t xml:space="preserve"> </w:t>
      </w:r>
      <w:r>
        <w:t>rights</w:t>
      </w:r>
      <w:r>
        <w:rPr>
          <w:spacing w:val="22"/>
        </w:rPr>
        <w:t xml:space="preserve"> </w:t>
      </w:r>
      <w:r>
        <w:t>that</w:t>
      </w:r>
      <w:r>
        <w:rPr>
          <w:spacing w:val="23"/>
        </w:rPr>
        <w:t xml:space="preserve"> </w:t>
      </w:r>
      <w:r>
        <w:t>a</w:t>
      </w:r>
      <w:r>
        <w:rPr>
          <w:spacing w:val="20"/>
        </w:rPr>
        <w:t xml:space="preserve"> </w:t>
      </w:r>
      <w:r>
        <w:t>Supplier</w:t>
      </w:r>
      <w:r>
        <w:rPr>
          <w:spacing w:val="20"/>
        </w:rPr>
        <w:t xml:space="preserve"> </w:t>
      </w:r>
      <w:r>
        <w:t>Party</w:t>
      </w:r>
      <w:r>
        <w:rPr>
          <w:spacing w:val="16"/>
        </w:rPr>
        <w:t xml:space="preserve"> </w:t>
      </w:r>
      <w:r>
        <w:t>may</w:t>
      </w:r>
      <w:r>
        <w:rPr>
          <w:spacing w:val="18"/>
        </w:rPr>
        <w:t xml:space="preserve"> </w:t>
      </w:r>
      <w:r>
        <w:t>have</w:t>
      </w:r>
      <w:r>
        <w:rPr>
          <w:spacing w:val="20"/>
        </w:rPr>
        <w:t xml:space="preserve"> </w:t>
      </w:r>
      <w:r>
        <w:t>(whether under this Agreement, pursuant to the Contracts (Rights of Third Parties) Act 1999,</w:t>
      </w:r>
      <w:r>
        <w:rPr>
          <w:spacing w:val="13"/>
        </w:rPr>
        <w:t xml:space="preserve"> </w:t>
      </w:r>
      <w:r>
        <w:t>or otherwise), each Supplier Party hereby irrevocably waives and releases (to the</w:t>
      </w:r>
      <w:r>
        <w:rPr>
          <w:spacing w:val="10"/>
        </w:rPr>
        <w:t xml:space="preserve"> </w:t>
      </w:r>
      <w:r>
        <w:t>fullest extent</w:t>
      </w:r>
      <w:r>
        <w:rPr>
          <w:spacing w:val="26"/>
        </w:rPr>
        <w:t xml:space="preserve"> </w:t>
      </w:r>
      <w:r>
        <w:t>permissible</w:t>
      </w:r>
      <w:r>
        <w:rPr>
          <w:spacing w:val="25"/>
        </w:rPr>
        <w:t xml:space="preserve"> </w:t>
      </w:r>
      <w:r>
        <w:t>by</w:t>
      </w:r>
      <w:r>
        <w:rPr>
          <w:spacing w:val="21"/>
        </w:rPr>
        <w:t xml:space="preserve"> </w:t>
      </w:r>
      <w:r>
        <w:t>law)</w:t>
      </w:r>
      <w:r>
        <w:rPr>
          <w:spacing w:val="24"/>
        </w:rPr>
        <w:t xml:space="preserve"> </w:t>
      </w:r>
      <w:r>
        <w:t>all</w:t>
      </w:r>
      <w:r>
        <w:rPr>
          <w:spacing w:val="26"/>
        </w:rPr>
        <w:t xml:space="preserve"> </w:t>
      </w:r>
      <w:r>
        <w:t>tortious</w:t>
      </w:r>
      <w:r>
        <w:rPr>
          <w:spacing w:val="26"/>
        </w:rPr>
        <w:t xml:space="preserve"> </w:t>
      </w:r>
      <w:r>
        <w:t>rights</w:t>
      </w:r>
      <w:r>
        <w:rPr>
          <w:spacing w:val="26"/>
        </w:rPr>
        <w:t xml:space="preserve"> </w:t>
      </w:r>
      <w:r>
        <w:t>and</w:t>
      </w:r>
      <w:r>
        <w:rPr>
          <w:spacing w:val="26"/>
        </w:rPr>
        <w:t xml:space="preserve"> </w:t>
      </w:r>
      <w:r>
        <w:t>remedies</w:t>
      </w:r>
      <w:r>
        <w:rPr>
          <w:spacing w:val="28"/>
        </w:rPr>
        <w:t xml:space="preserve"> </w:t>
      </w:r>
      <w:r>
        <w:t>and</w:t>
      </w:r>
      <w:r>
        <w:rPr>
          <w:spacing w:val="28"/>
        </w:rPr>
        <w:t xml:space="preserve"> </w:t>
      </w:r>
      <w:r>
        <w:t>claims</w:t>
      </w:r>
      <w:r>
        <w:rPr>
          <w:spacing w:val="26"/>
        </w:rPr>
        <w:t xml:space="preserve"> </w:t>
      </w:r>
      <w:r>
        <w:t>for</w:t>
      </w:r>
      <w:r>
        <w:rPr>
          <w:spacing w:val="25"/>
        </w:rPr>
        <w:t xml:space="preserve"> </w:t>
      </w:r>
      <w:r>
        <w:t>breach</w:t>
      </w:r>
      <w:r>
        <w:rPr>
          <w:spacing w:val="26"/>
        </w:rPr>
        <w:t xml:space="preserve"> </w:t>
      </w:r>
      <w:r>
        <w:t>of statutory duty that it might otherwise have against the TRAS Service Provider</w:t>
      </w:r>
      <w:r>
        <w:rPr>
          <w:spacing w:val="25"/>
        </w:rPr>
        <w:t xml:space="preserve"> </w:t>
      </w:r>
      <w:r>
        <w:t>arising under or in connection with the Theft Risk Assessment Service</w:t>
      </w:r>
      <w:r>
        <w:rPr>
          <w:spacing w:val="-6"/>
        </w:rPr>
        <w:t xml:space="preserve"> </w:t>
      </w:r>
      <w:r>
        <w:t>Arrangements.</w:t>
      </w:r>
    </w:p>
    <w:p w14:paraId="5F4BF967" w14:textId="77777777" w:rsidR="00927C1D" w:rsidRDefault="00927C1D" w:rsidP="00927C1D">
      <w:pPr>
        <w:pStyle w:val="Heading2"/>
        <w:rPr>
          <w:rFonts w:eastAsia="Times New Roman" w:cs="Times New Roman"/>
          <w:szCs w:val="24"/>
        </w:rPr>
      </w:pPr>
      <w:r>
        <w:t>Notwithstanding Clause 60.8 of the main body of this Agreement, the TRAS</w:t>
      </w:r>
      <w:r>
        <w:rPr>
          <w:spacing w:val="41"/>
        </w:rPr>
        <w:t xml:space="preserve"> </w:t>
      </w:r>
      <w:r>
        <w:t>Service Provider shall be entitled to enforce the following paragraphs in accordance with the Contracts (Rights of Third Parties) Act</w:t>
      </w:r>
      <w:r>
        <w:rPr>
          <w:spacing w:val="-1"/>
        </w:rPr>
        <w:t xml:space="preserve"> </w:t>
      </w:r>
      <w:r>
        <w:t>1999:</w:t>
      </w:r>
    </w:p>
    <w:p w14:paraId="00ABDDA8" w14:textId="77777777" w:rsidR="00927C1D" w:rsidRDefault="00927C1D" w:rsidP="00927C1D">
      <w:pPr>
        <w:pStyle w:val="ListParagraph"/>
        <w:widowControl w:val="0"/>
        <w:tabs>
          <w:tab w:val="left" w:pos="1529"/>
        </w:tabs>
        <w:ind w:left="1287" w:hanging="567"/>
        <w:contextualSpacing w:val="0"/>
        <w:jc w:val="both"/>
        <w:rPr>
          <w:rFonts w:eastAsia="Times New Roman" w:cs="Times New Roman"/>
          <w:szCs w:val="24"/>
        </w:rPr>
      </w:pPr>
      <w:r>
        <w:t>(a)</w:t>
      </w:r>
      <w:r>
        <w:tab/>
        <w:t>Paragraphs 4.2(c) and 4.3;</w:t>
      </w:r>
    </w:p>
    <w:p w14:paraId="5C632576" w14:textId="77777777" w:rsidR="00927C1D" w:rsidRDefault="00927C1D" w:rsidP="00927C1D">
      <w:pPr>
        <w:pStyle w:val="ListParagraph"/>
        <w:widowControl w:val="0"/>
        <w:tabs>
          <w:tab w:val="left" w:pos="1529"/>
        </w:tabs>
        <w:ind w:left="1287" w:hanging="567"/>
        <w:contextualSpacing w:val="0"/>
        <w:jc w:val="both"/>
        <w:rPr>
          <w:rFonts w:eastAsia="Times New Roman" w:cs="Times New Roman"/>
          <w:szCs w:val="24"/>
        </w:rPr>
      </w:pPr>
      <w:r>
        <w:t>(b)</w:t>
      </w:r>
      <w:r>
        <w:tab/>
        <w:t>Paragraphs 5.1, 5.2 and</w:t>
      </w:r>
      <w:r>
        <w:rPr>
          <w:spacing w:val="1"/>
        </w:rPr>
        <w:t xml:space="preserve"> </w:t>
      </w:r>
      <w:r>
        <w:t>5.6;</w:t>
      </w:r>
    </w:p>
    <w:p w14:paraId="62A0F8E2" w14:textId="77777777" w:rsidR="00927C1D" w:rsidRDefault="00927C1D" w:rsidP="00927C1D">
      <w:pPr>
        <w:pStyle w:val="ListParagraph"/>
        <w:widowControl w:val="0"/>
        <w:tabs>
          <w:tab w:val="left" w:pos="1529"/>
        </w:tabs>
        <w:ind w:left="1287" w:hanging="567"/>
        <w:contextualSpacing w:val="0"/>
        <w:jc w:val="both"/>
        <w:rPr>
          <w:rFonts w:eastAsia="Times New Roman" w:cs="Times New Roman"/>
          <w:szCs w:val="24"/>
        </w:rPr>
      </w:pPr>
      <w:r>
        <w:t>(c)</w:t>
      </w:r>
      <w:r>
        <w:tab/>
        <w:t>Paragraph 6;</w:t>
      </w:r>
      <w:r>
        <w:rPr>
          <w:spacing w:val="1"/>
        </w:rPr>
        <w:t xml:space="preserve"> </w:t>
      </w:r>
      <w:r>
        <w:t>and</w:t>
      </w:r>
    </w:p>
    <w:p w14:paraId="5478D350" w14:textId="77777777" w:rsidR="00927C1D" w:rsidRDefault="00927C1D" w:rsidP="00927C1D">
      <w:pPr>
        <w:pStyle w:val="ListParagraph"/>
        <w:widowControl w:val="0"/>
        <w:tabs>
          <w:tab w:val="left" w:pos="1529"/>
        </w:tabs>
        <w:ind w:left="1287" w:hanging="567"/>
        <w:contextualSpacing w:val="0"/>
        <w:jc w:val="both"/>
        <w:rPr>
          <w:rFonts w:eastAsia="Times New Roman" w:cs="Times New Roman"/>
          <w:szCs w:val="24"/>
        </w:rPr>
      </w:pPr>
      <w:r>
        <w:t>(d)</w:t>
      </w:r>
      <w:r>
        <w:tab/>
        <w:t>Paragraphs 7.5, 7.6 and</w:t>
      </w:r>
      <w:r>
        <w:rPr>
          <w:spacing w:val="1"/>
        </w:rPr>
        <w:t xml:space="preserve"> </w:t>
      </w:r>
      <w:r>
        <w:t>7.9,</w:t>
      </w:r>
    </w:p>
    <w:p w14:paraId="3A4F7C67" w14:textId="77777777" w:rsidR="00927C1D" w:rsidRDefault="00927C1D" w:rsidP="00927C1D">
      <w:pPr>
        <w:pStyle w:val="DCNormParaL3"/>
      </w:pPr>
      <w:r>
        <w:t>provided</w:t>
      </w:r>
      <w:r>
        <w:rPr>
          <w:spacing w:val="45"/>
        </w:rPr>
        <w:t xml:space="preserve"> </w:t>
      </w:r>
      <w:r>
        <w:t>that</w:t>
      </w:r>
      <w:r>
        <w:rPr>
          <w:spacing w:val="45"/>
        </w:rPr>
        <w:t xml:space="preserve"> </w:t>
      </w:r>
      <w:r>
        <w:t>this</w:t>
      </w:r>
      <w:r>
        <w:rPr>
          <w:spacing w:val="46"/>
        </w:rPr>
        <w:t xml:space="preserve"> </w:t>
      </w:r>
      <w:r>
        <w:t>Agreement</w:t>
      </w:r>
      <w:r>
        <w:rPr>
          <w:spacing w:val="45"/>
        </w:rPr>
        <w:t xml:space="preserve"> </w:t>
      </w:r>
      <w:r>
        <w:t>(including</w:t>
      </w:r>
      <w:r>
        <w:rPr>
          <w:spacing w:val="43"/>
        </w:rPr>
        <w:t xml:space="preserve"> </w:t>
      </w:r>
      <w:r>
        <w:t>those</w:t>
      </w:r>
      <w:r>
        <w:rPr>
          <w:spacing w:val="47"/>
        </w:rPr>
        <w:t xml:space="preserve"> </w:t>
      </w:r>
      <w:r>
        <w:t>paragraphs)</w:t>
      </w:r>
      <w:r>
        <w:rPr>
          <w:spacing w:val="45"/>
        </w:rPr>
        <w:t xml:space="preserve"> </w:t>
      </w:r>
      <w:r>
        <w:t>shall</w:t>
      </w:r>
      <w:r>
        <w:rPr>
          <w:spacing w:val="46"/>
        </w:rPr>
        <w:t xml:space="preserve"> </w:t>
      </w:r>
      <w:r>
        <w:t>remain</w:t>
      </w:r>
      <w:r>
        <w:rPr>
          <w:spacing w:val="45"/>
        </w:rPr>
        <w:t xml:space="preserve"> </w:t>
      </w:r>
      <w:r>
        <w:t>subject</w:t>
      </w:r>
      <w:r>
        <w:rPr>
          <w:spacing w:val="46"/>
        </w:rPr>
        <w:t xml:space="preserve"> </w:t>
      </w:r>
      <w:r>
        <w:t>to amendment and termination in accordance with its provisions (and without</w:t>
      </w:r>
      <w:r>
        <w:rPr>
          <w:spacing w:val="41"/>
        </w:rPr>
        <w:t xml:space="preserve"> </w:t>
      </w:r>
      <w:r>
        <w:t>the consent of the TRAS Service</w:t>
      </w:r>
      <w:r>
        <w:rPr>
          <w:spacing w:val="-9"/>
        </w:rPr>
        <w:t xml:space="preserve"> </w:t>
      </w:r>
      <w:r>
        <w:t>Provider).</w:t>
      </w:r>
    </w:p>
    <w:p w14:paraId="16645B2E" w14:textId="77777777" w:rsidR="00927C1D" w:rsidRDefault="00927C1D" w:rsidP="00927C1D">
      <w:pPr>
        <w:pStyle w:val="Heading2"/>
        <w:ind w:right="124"/>
      </w:pPr>
      <w:r>
        <w:t>It is acknowledged that the TRAS Contract may contain change control,</w:t>
      </w:r>
      <w:r w:rsidRPr="00E74630">
        <w:rPr>
          <w:spacing w:val="28"/>
        </w:rPr>
        <w:t xml:space="preserve"> </w:t>
      </w:r>
      <w:r>
        <w:t>dispute resolution,</w:t>
      </w:r>
      <w:r w:rsidRPr="00E74630">
        <w:rPr>
          <w:spacing w:val="32"/>
        </w:rPr>
        <w:t xml:space="preserve"> </w:t>
      </w:r>
      <w:r>
        <w:t>compensation</w:t>
      </w:r>
      <w:r w:rsidRPr="00E74630">
        <w:rPr>
          <w:spacing w:val="33"/>
        </w:rPr>
        <w:t xml:space="preserve"> </w:t>
      </w:r>
      <w:r>
        <w:t>and/or</w:t>
      </w:r>
      <w:r w:rsidRPr="00E74630">
        <w:rPr>
          <w:spacing w:val="31"/>
        </w:rPr>
        <w:t xml:space="preserve"> </w:t>
      </w:r>
      <w:r>
        <w:t>termination</w:t>
      </w:r>
      <w:r w:rsidRPr="00E74630">
        <w:rPr>
          <w:spacing w:val="31"/>
        </w:rPr>
        <w:t xml:space="preserve"> </w:t>
      </w:r>
      <w:r>
        <w:t>provisions</w:t>
      </w:r>
      <w:r w:rsidRPr="00E74630">
        <w:rPr>
          <w:spacing w:val="31"/>
        </w:rPr>
        <w:t xml:space="preserve"> </w:t>
      </w:r>
      <w:r>
        <w:t>linked</w:t>
      </w:r>
      <w:r w:rsidRPr="00E74630">
        <w:rPr>
          <w:spacing w:val="31"/>
        </w:rPr>
        <w:t xml:space="preserve"> </w:t>
      </w:r>
      <w:r>
        <w:t>to</w:t>
      </w:r>
      <w:r w:rsidRPr="00E74630">
        <w:rPr>
          <w:spacing w:val="31"/>
        </w:rPr>
        <w:t xml:space="preserve"> </w:t>
      </w:r>
      <w:r>
        <w:t>the</w:t>
      </w:r>
      <w:r w:rsidRPr="00E74630">
        <w:rPr>
          <w:spacing w:val="30"/>
        </w:rPr>
        <w:t xml:space="preserve"> </w:t>
      </w:r>
      <w:r>
        <w:t>amendment</w:t>
      </w:r>
      <w:r w:rsidRPr="00E74630">
        <w:rPr>
          <w:spacing w:val="31"/>
        </w:rPr>
        <w:t xml:space="preserve"> </w:t>
      </w:r>
      <w:r>
        <w:t>of the</w:t>
      </w:r>
      <w:r w:rsidRPr="00E74630">
        <w:rPr>
          <w:spacing w:val="24"/>
        </w:rPr>
        <w:t xml:space="preserve"> </w:t>
      </w:r>
      <w:r>
        <w:t>paragraphs</w:t>
      </w:r>
      <w:r w:rsidRPr="00E74630">
        <w:rPr>
          <w:spacing w:val="27"/>
        </w:rPr>
        <w:t xml:space="preserve"> </w:t>
      </w:r>
      <w:r>
        <w:t>referred</w:t>
      </w:r>
      <w:r w:rsidRPr="00E74630">
        <w:rPr>
          <w:spacing w:val="25"/>
        </w:rPr>
        <w:t xml:space="preserve"> </w:t>
      </w:r>
      <w:r>
        <w:t>to</w:t>
      </w:r>
      <w:r w:rsidRPr="00E74630">
        <w:rPr>
          <w:spacing w:val="25"/>
        </w:rPr>
        <w:t xml:space="preserve"> </w:t>
      </w:r>
      <w:r>
        <w:t>in</w:t>
      </w:r>
      <w:r w:rsidRPr="00E74630">
        <w:rPr>
          <w:spacing w:val="25"/>
        </w:rPr>
        <w:t xml:space="preserve"> </w:t>
      </w:r>
      <w:r>
        <w:t>Paragraph</w:t>
      </w:r>
      <w:r w:rsidRPr="00E74630">
        <w:rPr>
          <w:spacing w:val="25"/>
        </w:rPr>
        <w:t xml:space="preserve"> </w:t>
      </w:r>
      <w:r>
        <w:t>7.7,</w:t>
      </w:r>
      <w:r w:rsidRPr="00E74630">
        <w:rPr>
          <w:spacing w:val="27"/>
        </w:rPr>
        <w:t xml:space="preserve"> </w:t>
      </w:r>
      <w:r>
        <w:t>and</w:t>
      </w:r>
      <w:r w:rsidRPr="00E74630">
        <w:rPr>
          <w:spacing w:val="27"/>
        </w:rPr>
        <w:t xml:space="preserve"> </w:t>
      </w:r>
      <w:r>
        <w:t>that</w:t>
      </w:r>
      <w:r w:rsidRPr="00E74630">
        <w:rPr>
          <w:spacing w:val="25"/>
        </w:rPr>
        <w:t xml:space="preserve"> </w:t>
      </w:r>
      <w:r>
        <w:t>DCUSA</w:t>
      </w:r>
      <w:r w:rsidRPr="00E74630">
        <w:rPr>
          <w:spacing w:val="27"/>
        </w:rPr>
        <w:t xml:space="preserve"> </w:t>
      </w:r>
      <w:r>
        <w:t>Ltd</w:t>
      </w:r>
      <w:r w:rsidRPr="00E74630">
        <w:rPr>
          <w:spacing w:val="27"/>
        </w:rPr>
        <w:t xml:space="preserve"> </w:t>
      </w:r>
      <w:r>
        <w:t>may</w:t>
      </w:r>
      <w:r w:rsidRPr="00E74630">
        <w:rPr>
          <w:spacing w:val="20"/>
        </w:rPr>
        <w:t xml:space="preserve"> </w:t>
      </w:r>
      <w:r>
        <w:t>incur</w:t>
      </w:r>
      <w:r w:rsidRPr="00E74630">
        <w:rPr>
          <w:spacing w:val="24"/>
        </w:rPr>
        <w:t xml:space="preserve"> </w:t>
      </w:r>
      <w:r>
        <w:t>TRAS Liabilities</w:t>
      </w:r>
      <w:r w:rsidRPr="00E74630">
        <w:rPr>
          <w:spacing w:val="31"/>
        </w:rPr>
        <w:t xml:space="preserve"> </w:t>
      </w:r>
      <w:r>
        <w:t>in</w:t>
      </w:r>
      <w:r w:rsidRPr="00E74630">
        <w:rPr>
          <w:spacing w:val="31"/>
        </w:rPr>
        <w:t xml:space="preserve"> </w:t>
      </w:r>
      <w:r>
        <w:t>the</w:t>
      </w:r>
      <w:r w:rsidRPr="00E74630">
        <w:rPr>
          <w:spacing w:val="30"/>
        </w:rPr>
        <w:t xml:space="preserve"> </w:t>
      </w:r>
      <w:r>
        <w:t>event</w:t>
      </w:r>
      <w:r w:rsidRPr="00E74630">
        <w:rPr>
          <w:spacing w:val="31"/>
        </w:rPr>
        <w:t xml:space="preserve"> </w:t>
      </w:r>
      <w:r>
        <w:t>of</w:t>
      </w:r>
      <w:r w:rsidRPr="00E74630">
        <w:rPr>
          <w:spacing w:val="30"/>
        </w:rPr>
        <w:t xml:space="preserve"> </w:t>
      </w:r>
      <w:r>
        <w:t>any</w:t>
      </w:r>
      <w:r w:rsidRPr="00E74630">
        <w:rPr>
          <w:spacing w:val="26"/>
        </w:rPr>
        <w:t xml:space="preserve"> </w:t>
      </w:r>
      <w:r>
        <w:t>changes</w:t>
      </w:r>
      <w:r w:rsidRPr="00E74630">
        <w:rPr>
          <w:spacing w:val="31"/>
        </w:rPr>
        <w:t xml:space="preserve"> </w:t>
      </w:r>
      <w:r>
        <w:t>to</w:t>
      </w:r>
      <w:r w:rsidRPr="00E74630">
        <w:rPr>
          <w:spacing w:val="31"/>
        </w:rPr>
        <w:t xml:space="preserve"> </w:t>
      </w:r>
      <w:r>
        <w:t>those</w:t>
      </w:r>
      <w:r w:rsidRPr="00E74630">
        <w:rPr>
          <w:spacing w:val="31"/>
        </w:rPr>
        <w:t xml:space="preserve"> </w:t>
      </w:r>
      <w:r>
        <w:t>paragraphs.</w:t>
      </w:r>
      <w:r w:rsidRPr="00E74630">
        <w:rPr>
          <w:spacing w:val="36"/>
        </w:rPr>
        <w:t xml:space="preserve"> </w:t>
      </w:r>
      <w:r>
        <w:t>DCUSA</w:t>
      </w:r>
      <w:r w:rsidRPr="00E74630">
        <w:rPr>
          <w:spacing w:val="34"/>
        </w:rPr>
        <w:t xml:space="preserve"> </w:t>
      </w:r>
      <w:r>
        <w:t>Ltd</w:t>
      </w:r>
      <w:r w:rsidRPr="00E74630">
        <w:rPr>
          <w:spacing w:val="31"/>
        </w:rPr>
        <w:t xml:space="preserve"> </w:t>
      </w:r>
      <w:r>
        <w:t>shall</w:t>
      </w:r>
      <w:r w:rsidRPr="00E74630">
        <w:rPr>
          <w:spacing w:val="31"/>
        </w:rPr>
        <w:t xml:space="preserve"> </w:t>
      </w:r>
      <w:r>
        <w:t>give notice</w:t>
      </w:r>
      <w:r w:rsidRPr="00E74630">
        <w:rPr>
          <w:spacing w:val="21"/>
        </w:rPr>
        <w:t xml:space="preserve"> </w:t>
      </w:r>
      <w:r>
        <w:t>to</w:t>
      </w:r>
      <w:r w:rsidRPr="00E74630">
        <w:rPr>
          <w:spacing w:val="23"/>
        </w:rPr>
        <w:t xml:space="preserve"> </w:t>
      </w:r>
      <w:r>
        <w:t>the</w:t>
      </w:r>
      <w:r w:rsidRPr="00E74630">
        <w:rPr>
          <w:spacing w:val="23"/>
        </w:rPr>
        <w:t xml:space="preserve"> </w:t>
      </w:r>
      <w:r>
        <w:t>TRAS</w:t>
      </w:r>
      <w:r w:rsidRPr="00E74630">
        <w:rPr>
          <w:spacing w:val="24"/>
        </w:rPr>
        <w:t xml:space="preserve"> </w:t>
      </w:r>
      <w:r>
        <w:t>Service</w:t>
      </w:r>
      <w:r w:rsidRPr="00E74630">
        <w:rPr>
          <w:spacing w:val="21"/>
        </w:rPr>
        <w:t xml:space="preserve"> </w:t>
      </w:r>
      <w:r>
        <w:t>Provider</w:t>
      </w:r>
      <w:r w:rsidRPr="00E74630">
        <w:rPr>
          <w:spacing w:val="22"/>
        </w:rPr>
        <w:t xml:space="preserve"> </w:t>
      </w:r>
      <w:r>
        <w:t>of</w:t>
      </w:r>
      <w:r w:rsidRPr="00E74630">
        <w:rPr>
          <w:spacing w:val="24"/>
        </w:rPr>
        <w:t xml:space="preserve"> </w:t>
      </w:r>
      <w:r>
        <w:t>any</w:t>
      </w:r>
      <w:r w:rsidRPr="00E74630">
        <w:rPr>
          <w:spacing w:val="17"/>
        </w:rPr>
        <w:t xml:space="preserve"> </w:t>
      </w:r>
      <w:r>
        <w:t>proposed</w:t>
      </w:r>
      <w:r w:rsidRPr="00E74630">
        <w:rPr>
          <w:spacing w:val="22"/>
        </w:rPr>
        <w:t xml:space="preserve"> </w:t>
      </w:r>
      <w:r>
        <w:t>changes</w:t>
      </w:r>
      <w:r w:rsidRPr="00E74630">
        <w:rPr>
          <w:spacing w:val="23"/>
        </w:rPr>
        <w:t xml:space="preserve"> </w:t>
      </w:r>
      <w:r>
        <w:t>to</w:t>
      </w:r>
      <w:r w:rsidRPr="00E74630">
        <w:rPr>
          <w:spacing w:val="26"/>
        </w:rPr>
        <w:t xml:space="preserve"> </w:t>
      </w:r>
      <w:r>
        <w:t>any</w:t>
      </w:r>
      <w:r w:rsidRPr="00E74630">
        <w:rPr>
          <w:spacing w:val="17"/>
        </w:rPr>
        <w:t xml:space="preserve"> </w:t>
      </w:r>
      <w:r>
        <w:t>of</w:t>
      </w:r>
      <w:r w:rsidRPr="00E74630">
        <w:rPr>
          <w:spacing w:val="25"/>
        </w:rPr>
        <w:t xml:space="preserve"> </w:t>
      </w:r>
      <w:r>
        <w:t>Paragraphs 2.1,</w:t>
      </w:r>
      <w:r w:rsidRPr="00E74630">
        <w:rPr>
          <w:spacing w:val="15"/>
        </w:rPr>
        <w:t xml:space="preserve"> </w:t>
      </w:r>
      <w:r>
        <w:t>2.4,</w:t>
      </w:r>
      <w:r w:rsidRPr="00E74630">
        <w:rPr>
          <w:spacing w:val="15"/>
        </w:rPr>
        <w:t xml:space="preserve"> </w:t>
      </w:r>
      <w:r>
        <w:t>5.3,</w:t>
      </w:r>
      <w:r w:rsidRPr="00E74630">
        <w:rPr>
          <w:spacing w:val="15"/>
        </w:rPr>
        <w:t xml:space="preserve"> </w:t>
      </w:r>
      <w:r>
        <w:t>5.5</w:t>
      </w:r>
      <w:r w:rsidRPr="00E74630">
        <w:rPr>
          <w:spacing w:val="17"/>
        </w:rPr>
        <w:t xml:space="preserve"> </w:t>
      </w:r>
      <w:r>
        <w:t>and/or</w:t>
      </w:r>
      <w:r w:rsidRPr="00E74630">
        <w:rPr>
          <w:spacing w:val="19"/>
        </w:rPr>
        <w:t xml:space="preserve"> </w:t>
      </w:r>
      <w:r>
        <w:t>7.7,</w:t>
      </w:r>
      <w:r w:rsidRPr="00E74630">
        <w:rPr>
          <w:spacing w:val="15"/>
        </w:rPr>
        <w:t xml:space="preserve"> </w:t>
      </w:r>
      <w:r>
        <w:t>and/or</w:t>
      </w:r>
      <w:r w:rsidRPr="00E74630">
        <w:rPr>
          <w:spacing w:val="15"/>
        </w:rPr>
        <w:t xml:space="preserve"> </w:t>
      </w:r>
      <w:r>
        <w:t>to</w:t>
      </w:r>
      <w:r w:rsidRPr="00E74630">
        <w:rPr>
          <w:spacing w:val="21"/>
        </w:rPr>
        <w:t xml:space="preserve"> </w:t>
      </w:r>
      <w:r>
        <w:t>any</w:t>
      </w:r>
      <w:r w:rsidRPr="00E74630">
        <w:rPr>
          <w:spacing w:val="11"/>
        </w:rPr>
        <w:t xml:space="preserve"> </w:t>
      </w:r>
      <w:r>
        <w:t>of</w:t>
      </w:r>
      <w:r w:rsidRPr="00E74630">
        <w:rPr>
          <w:spacing w:val="14"/>
        </w:rPr>
        <w:t xml:space="preserve"> </w:t>
      </w:r>
      <w:r>
        <w:t>the</w:t>
      </w:r>
      <w:r w:rsidRPr="00E74630">
        <w:rPr>
          <w:spacing w:val="18"/>
        </w:rPr>
        <w:t xml:space="preserve"> </w:t>
      </w:r>
      <w:r>
        <w:t>paragraphs</w:t>
      </w:r>
      <w:r w:rsidRPr="00E74630">
        <w:rPr>
          <w:spacing w:val="18"/>
        </w:rPr>
        <w:t xml:space="preserve"> </w:t>
      </w:r>
      <w:r>
        <w:t>referred</w:t>
      </w:r>
      <w:r w:rsidRPr="00E74630">
        <w:rPr>
          <w:spacing w:val="15"/>
        </w:rPr>
        <w:t xml:space="preserve"> </w:t>
      </w:r>
      <w:r>
        <w:t>to</w:t>
      </w:r>
      <w:r w:rsidRPr="00E74630">
        <w:rPr>
          <w:spacing w:val="17"/>
        </w:rPr>
        <w:t xml:space="preserve"> </w:t>
      </w:r>
      <w:r>
        <w:t>in</w:t>
      </w:r>
      <w:r w:rsidRPr="00E74630">
        <w:rPr>
          <w:spacing w:val="15"/>
        </w:rPr>
        <w:t xml:space="preserve"> </w:t>
      </w:r>
      <w:r>
        <w:t>Paragraph 7.7.</w:t>
      </w:r>
    </w:p>
    <w:p w14:paraId="230AAC6F" w14:textId="77777777" w:rsidR="00927C1D" w:rsidRDefault="00927C1D" w:rsidP="00927C1D">
      <w:pPr>
        <w:pStyle w:val="Heading2"/>
        <w:rPr>
          <w:rFonts w:eastAsia="Times New Roman" w:cs="Times New Roman"/>
          <w:szCs w:val="24"/>
        </w:rPr>
      </w:pPr>
      <w:r>
        <w:t>Without</w:t>
      </w:r>
      <w:r>
        <w:rPr>
          <w:spacing w:val="43"/>
        </w:rPr>
        <w:t xml:space="preserve"> </w:t>
      </w:r>
      <w:r>
        <w:t>prejudice</w:t>
      </w:r>
      <w:r>
        <w:rPr>
          <w:spacing w:val="42"/>
        </w:rPr>
        <w:t xml:space="preserve"> </w:t>
      </w:r>
      <w:r>
        <w:t>to</w:t>
      </w:r>
      <w:r>
        <w:rPr>
          <w:spacing w:val="43"/>
        </w:rPr>
        <w:t xml:space="preserve"> </w:t>
      </w:r>
      <w:r>
        <w:t>the</w:t>
      </w:r>
      <w:r>
        <w:rPr>
          <w:spacing w:val="42"/>
        </w:rPr>
        <w:t xml:space="preserve"> </w:t>
      </w:r>
      <w:r>
        <w:t>licences</w:t>
      </w:r>
      <w:r>
        <w:rPr>
          <w:spacing w:val="46"/>
        </w:rPr>
        <w:t xml:space="preserve"> </w:t>
      </w:r>
      <w:r>
        <w:t>in</w:t>
      </w:r>
      <w:r>
        <w:rPr>
          <w:spacing w:val="43"/>
        </w:rPr>
        <w:t xml:space="preserve"> </w:t>
      </w:r>
      <w:r>
        <w:t>the</w:t>
      </w:r>
      <w:r>
        <w:rPr>
          <w:spacing w:val="42"/>
        </w:rPr>
        <w:t xml:space="preserve"> </w:t>
      </w:r>
      <w:r>
        <w:t>TRAS</w:t>
      </w:r>
      <w:r>
        <w:rPr>
          <w:spacing w:val="46"/>
        </w:rPr>
        <w:t xml:space="preserve"> </w:t>
      </w:r>
      <w:r>
        <w:t>Contract</w:t>
      </w:r>
      <w:r>
        <w:rPr>
          <w:spacing w:val="45"/>
        </w:rPr>
        <w:t xml:space="preserve"> </w:t>
      </w:r>
      <w:r>
        <w:t>referred</w:t>
      </w:r>
      <w:r>
        <w:rPr>
          <w:spacing w:val="44"/>
        </w:rPr>
        <w:t xml:space="preserve"> </w:t>
      </w:r>
      <w:r>
        <w:t>to</w:t>
      </w:r>
      <w:r>
        <w:rPr>
          <w:spacing w:val="43"/>
        </w:rPr>
        <w:t xml:space="preserve"> </w:t>
      </w:r>
      <w:r>
        <w:t>in</w:t>
      </w:r>
      <w:r>
        <w:rPr>
          <w:spacing w:val="43"/>
        </w:rPr>
        <w:t xml:space="preserve"> </w:t>
      </w:r>
      <w:r>
        <w:t>Paragraphs 7.4(b)</w:t>
      </w:r>
      <w:r>
        <w:rPr>
          <w:spacing w:val="26"/>
        </w:rPr>
        <w:t xml:space="preserve"> </w:t>
      </w:r>
      <w:r>
        <w:t>and</w:t>
      </w:r>
      <w:r>
        <w:rPr>
          <w:spacing w:val="27"/>
        </w:rPr>
        <w:t xml:space="preserve"> </w:t>
      </w:r>
      <w:r>
        <w:t>(c),</w:t>
      </w:r>
      <w:r>
        <w:rPr>
          <w:spacing w:val="26"/>
        </w:rPr>
        <w:t xml:space="preserve"> </w:t>
      </w:r>
      <w:r>
        <w:t>no</w:t>
      </w:r>
      <w:r>
        <w:rPr>
          <w:spacing w:val="27"/>
        </w:rPr>
        <w:t xml:space="preserve"> </w:t>
      </w:r>
      <w:r>
        <w:t>Supplier</w:t>
      </w:r>
      <w:r>
        <w:rPr>
          <w:spacing w:val="26"/>
        </w:rPr>
        <w:t xml:space="preserve"> </w:t>
      </w:r>
      <w:r>
        <w:t>Party</w:t>
      </w:r>
      <w:r>
        <w:rPr>
          <w:spacing w:val="22"/>
        </w:rPr>
        <w:t xml:space="preserve"> </w:t>
      </w:r>
      <w:r>
        <w:t>is</w:t>
      </w:r>
      <w:r>
        <w:rPr>
          <w:spacing w:val="30"/>
        </w:rPr>
        <w:t xml:space="preserve"> </w:t>
      </w:r>
      <w:r>
        <w:t>granted</w:t>
      </w:r>
      <w:r>
        <w:rPr>
          <w:spacing w:val="27"/>
        </w:rPr>
        <w:t xml:space="preserve"> </w:t>
      </w:r>
      <w:r>
        <w:t>any</w:t>
      </w:r>
      <w:r>
        <w:rPr>
          <w:spacing w:val="25"/>
        </w:rPr>
        <w:t xml:space="preserve"> </w:t>
      </w:r>
      <w:r>
        <w:t>licence</w:t>
      </w:r>
      <w:r>
        <w:rPr>
          <w:spacing w:val="26"/>
        </w:rPr>
        <w:t xml:space="preserve"> </w:t>
      </w:r>
      <w:r>
        <w:t>rights</w:t>
      </w:r>
      <w:r>
        <w:rPr>
          <w:spacing w:val="28"/>
        </w:rPr>
        <w:t xml:space="preserve"> </w:t>
      </w:r>
      <w:r>
        <w:t>in</w:t>
      </w:r>
      <w:r>
        <w:rPr>
          <w:spacing w:val="28"/>
        </w:rPr>
        <w:t xml:space="preserve"> </w:t>
      </w:r>
      <w:r>
        <w:t>the</w:t>
      </w:r>
      <w:r>
        <w:rPr>
          <w:spacing w:val="33"/>
        </w:rPr>
        <w:t xml:space="preserve"> </w:t>
      </w:r>
      <w:r>
        <w:t>TRAS</w:t>
      </w:r>
      <w:r>
        <w:rPr>
          <w:spacing w:val="28"/>
        </w:rPr>
        <w:t xml:space="preserve"> </w:t>
      </w:r>
      <w:r>
        <w:t>Service Data</w:t>
      </w:r>
      <w:r>
        <w:rPr>
          <w:spacing w:val="37"/>
        </w:rPr>
        <w:t xml:space="preserve"> </w:t>
      </w:r>
      <w:r>
        <w:t>by</w:t>
      </w:r>
      <w:r>
        <w:rPr>
          <w:spacing w:val="33"/>
        </w:rPr>
        <w:t xml:space="preserve"> </w:t>
      </w:r>
      <w:r>
        <w:t>this</w:t>
      </w:r>
      <w:r>
        <w:rPr>
          <w:spacing w:val="38"/>
        </w:rPr>
        <w:t xml:space="preserve"> </w:t>
      </w:r>
      <w:r>
        <w:t>Agreement.</w:t>
      </w:r>
      <w:r>
        <w:rPr>
          <w:spacing w:val="40"/>
        </w:rPr>
        <w:t xml:space="preserve"> </w:t>
      </w:r>
      <w:r>
        <w:t>No</w:t>
      </w:r>
      <w:r>
        <w:rPr>
          <w:spacing w:val="37"/>
        </w:rPr>
        <w:t xml:space="preserve"> </w:t>
      </w:r>
      <w:r>
        <w:t>Supplier</w:t>
      </w:r>
      <w:r>
        <w:rPr>
          <w:spacing w:val="37"/>
        </w:rPr>
        <w:t xml:space="preserve"> </w:t>
      </w:r>
      <w:r>
        <w:t>Party</w:t>
      </w:r>
      <w:r>
        <w:rPr>
          <w:spacing w:val="35"/>
        </w:rPr>
        <w:t xml:space="preserve"> </w:t>
      </w:r>
      <w:r>
        <w:t>will</w:t>
      </w:r>
      <w:r>
        <w:rPr>
          <w:spacing w:val="38"/>
        </w:rPr>
        <w:t xml:space="preserve"> </w:t>
      </w:r>
      <w:r>
        <w:t>have</w:t>
      </w:r>
      <w:r>
        <w:rPr>
          <w:spacing w:val="37"/>
        </w:rPr>
        <w:t xml:space="preserve"> </w:t>
      </w:r>
      <w:r>
        <w:t>any</w:t>
      </w:r>
      <w:r>
        <w:rPr>
          <w:spacing w:val="35"/>
        </w:rPr>
        <w:t xml:space="preserve"> </w:t>
      </w:r>
      <w:r>
        <w:t>right</w:t>
      </w:r>
      <w:r>
        <w:rPr>
          <w:spacing w:val="38"/>
        </w:rPr>
        <w:t xml:space="preserve"> </w:t>
      </w:r>
      <w:r>
        <w:t>to</w:t>
      </w:r>
      <w:r>
        <w:rPr>
          <w:spacing w:val="38"/>
        </w:rPr>
        <w:t xml:space="preserve"> </w:t>
      </w:r>
      <w:r>
        <w:t>transfer</w:t>
      </w:r>
      <w:r>
        <w:rPr>
          <w:spacing w:val="37"/>
        </w:rPr>
        <w:t xml:space="preserve"> </w:t>
      </w:r>
      <w:r>
        <w:t>or</w:t>
      </w:r>
      <w:r>
        <w:rPr>
          <w:spacing w:val="37"/>
        </w:rPr>
        <w:t xml:space="preserve"> </w:t>
      </w:r>
      <w:r>
        <w:t>sub- licence the TRAS Service Data otherwise than in accordance with Paragraph 6.5</w:t>
      </w:r>
      <w:r>
        <w:rPr>
          <w:spacing w:val="38"/>
        </w:rPr>
        <w:t xml:space="preserve"> </w:t>
      </w:r>
      <w:r>
        <w:t xml:space="preserve">and </w:t>
      </w:r>
      <w:r>
        <w:lastRenderedPageBreak/>
        <w:t>the</w:t>
      </w:r>
      <w:r>
        <w:rPr>
          <w:spacing w:val="22"/>
        </w:rPr>
        <w:t xml:space="preserve"> </w:t>
      </w:r>
      <w:r>
        <w:t>licences</w:t>
      </w:r>
      <w:r>
        <w:rPr>
          <w:spacing w:val="23"/>
        </w:rPr>
        <w:t xml:space="preserve"> </w:t>
      </w:r>
      <w:r>
        <w:t>referred</w:t>
      </w:r>
      <w:r>
        <w:rPr>
          <w:spacing w:val="22"/>
        </w:rPr>
        <w:t xml:space="preserve"> </w:t>
      </w:r>
      <w:r>
        <w:t>to</w:t>
      </w:r>
      <w:r>
        <w:rPr>
          <w:spacing w:val="23"/>
        </w:rPr>
        <w:t xml:space="preserve"> </w:t>
      </w:r>
      <w:r>
        <w:t>in</w:t>
      </w:r>
      <w:r>
        <w:rPr>
          <w:spacing w:val="22"/>
        </w:rPr>
        <w:t xml:space="preserve"> </w:t>
      </w:r>
      <w:r>
        <w:t>Paragraphs</w:t>
      </w:r>
      <w:r>
        <w:rPr>
          <w:spacing w:val="23"/>
        </w:rPr>
        <w:t xml:space="preserve"> </w:t>
      </w:r>
      <w:r>
        <w:t>7.4(b)</w:t>
      </w:r>
      <w:r>
        <w:rPr>
          <w:spacing w:val="23"/>
        </w:rPr>
        <w:t xml:space="preserve"> </w:t>
      </w:r>
      <w:r>
        <w:t>and</w:t>
      </w:r>
      <w:r>
        <w:rPr>
          <w:spacing w:val="25"/>
        </w:rPr>
        <w:t xml:space="preserve"> </w:t>
      </w:r>
      <w:r>
        <w:t>(c).</w:t>
      </w:r>
      <w:r>
        <w:rPr>
          <w:spacing w:val="24"/>
        </w:rPr>
        <w:t xml:space="preserve"> </w:t>
      </w:r>
      <w:r>
        <w:t>All</w:t>
      </w:r>
      <w:r>
        <w:rPr>
          <w:spacing w:val="25"/>
        </w:rPr>
        <w:t xml:space="preserve"> </w:t>
      </w:r>
      <w:r>
        <w:t>Intellectual</w:t>
      </w:r>
      <w:r>
        <w:rPr>
          <w:spacing w:val="22"/>
        </w:rPr>
        <w:t xml:space="preserve"> </w:t>
      </w:r>
      <w:r>
        <w:t>Property</w:t>
      </w:r>
      <w:r>
        <w:rPr>
          <w:spacing w:val="20"/>
        </w:rPr>
        <w:t xml:space="preserve"> </w:t>
      </w:r>
      <w:r>
        <w:t>in</w:t>
      </w:r>
      <w:r>
        <w:rPr>
          <w:spacing w:val="23"/>
        </w:rPr>
        <w:t xml:space="preserve"> </w:t>
      </w:r>
      <w:r>
        <w:t>the TRAS Service Data shall remain vested in the TRAS Service Provider (or its</w:t>
      </w:r>
      <w:r>
        <w:rPr>
          <w:spacing w:val="19"/>
        </w:rPr>
        <w:t xml:space="preserve"> </w:t>
      </w:r>
      <w:r>
        <w:t>relevant licensors)</w:t>
      </w:r>
      <w:r>
        <w:rPr>
          <w:spacing w:val="21"/>
        </w:rPr>
        <w:t xml:space="preserve"> </w:t>
      </w:r>
      <w:r>
        <w:t>and</w:t>
      </w:r>
      <w:r>
        <w:rPr>
          <w:spacing w:val="22"/>
        </w:rPr>
        <w:t xml:space="preserve"> </w:t>
      </w:r>
      <w:r>
        <w:t>to</w:t>
      </w:r>
      <w:r>
        <w:rPr>
          <w:spacing w:val="23"/>
        </w:rPr>
        <w:t xml:space="preserve"> </w:t>
      </w:r>
      <w:r>
        <w:t>the</w:t>
      </w:r>
      <w:r>
        <w:rPr>
          <w:spacing w:val="24"/>
        </w:rPr>
        <w:t xml:space="preserve"> </w:t>
      </w:r>
      <w:r>
        <w:t>extent</w:t>
      </w:r>
      <w:r>
        <w:rPr>
          <w:spacing w:val="23"/>
        </w:rPr>
        <w:t xml:space="preserve"> </w:t>
      </w:r>
      <w:r>
        <w:t>that</w:t>
      </w:r>
      <w:r>
        <w:rPr>
          <w:spacing w:val="22"/>
        </w:rPr>
        <w:t xml:space="preserve"> </w:t>
      </w:r>
      <w:r>
        <w:t>any</w:t>
      </w:r>
      <w:r>
        <w:rPr>
          <w:spacing w:val="20"/>
        </w:rPr>
        <w:t xml:space="preserve"> </w:t>
      </w:r>
      <w:r>
        <w:t>Intellectual</w:t>
      </w:r>
      <w:r>
        <w:rPr>
          <w:spacing w:val="23"/>
        </w:rPr>
        <w:t xml:space="preserve"> </w:t>
      </w:r>
      <w:r>
        <w:t>Property</w:t>
      </w:r>
      <w:r>
        <w:rPr>
          <w:spacing w:val="17"/>
        </w:rPr>
        <w:t xml:space="preserve"> </w:t>
      </w:r>
      <w:r>
        <w:t>in</w:t>
      </w:r>
      <w:r>
        <w:rPr>
          <w:spacing w:val="23"/>
        </w:rPr>
        <w:t xml:space="preserve"> </w:t>
      </w:r>
      <w:r>
        <w:t>the</w:t>
      </w:r>
      <w:r>
        <w:rPr>
          <w:spacing w:val="24"/>
        </w:rPr>
        <w:t xml:space="preserve"> </w:t>
      </w:r>
      <w:r>
        <w:t>TRAS</w:t>
      </w:r>
      <w:r>
        <w:rPr>
          <w:spacing w:val="23"/>
        </w:rPr>
        <w:t xml:space="preserve"> </w:t>
      </w:r>
      <w:r>
        <w:t>Service</w:t>
      </w:r>
      <w:r>
        <w:rPr>
          <w:spacing w:val="24"/>
        </w:rPr>
        <w:t xml:space="preserve"> </w:t>
      </w:r>
      <w:r>
        <w:t>Data vests in a Supplier Party by operation of law, each Supplier Party hereby assigns such Intellectual Property vested in it to the TRAS Service</w:t>
      </w:r>
      <w:r>
        <w:rPr>
          <w:spacing w:val="-7"/>
        </w:rPr>
        <w:t xml:space="preserve"> </w:t>
      </w:r>
      <w:r>
        <w:t>Provider.</w:t>
      </w:r>
    </w:p>
    <w:p w14:paraId="6B85E50E" w14:textId="77777777" w:rsidR="00927C1D" w:rsidRDefault="00927C1D" w:rsidP="00927C1D">
      <w:pPr>
        <w:pStyle w:val="Heading2"/>
        <w:rPr>
          <w:rFonts w:eastAsia="Times New Roman" w:cs="Times New Roman"/>
          <w:szCs w:val="24"/>
        </w:rPr>
      </w:pPr>
      <w:r>
        <w:t>Each</w:t>
      </w:r>
      <w:r>
        <w:rPr>
          <w:spacing w:val="17"/>
        </w:rPr>
        <w:t xml:space="preserve"> </w:t>
      </w:r>
      <w:r>
        <w:t>Supplier</w:t>
      </w:r>
      <w:r>
        <w:rPr>
          <w:spacing w:val="17"/>
        </w:rPr>
        <w:t xml:space="preserve"> </w:t>
      </w:r>
      <w:r>
        <w:t>Party</w:t>
      </w:r>
      <w:r>
        <w:rPr>
          <w:spacing w:val="15"/>
        </w:rPr>
        <w:t xml:space="preserve"> </w:t>
      </w:r>
      <w:r>
        <w:t>acknowledges</w:t>
      </w:r>
      <w:r>
        <w:rPr>
          <w:spacing w:val="18"/>
        </w:rPr>
        <w:t xml:space="preserve"> </w:t>
      </w:r>
      <w:r>
        <w:t>that</w:t>
      </w:r>
      <w:r>
        <w:rPr>
          <w:spacing w:val="17"/>
        </w:rPr>
        <w:t xml:space="preserve"> </w:t>
      </w:r>
      <w:r>
        <w:t>the</w:t>
      </w:r>
      <w:r>
        <w:rPr>
          <w:spacing w:val="17"/>
        </w:rPr>
        <w:t xml:space="preserve"> </w:t>
      </w:r>
      <w:r>
        <w:t>TRAS</w:t>
      </w:r>
      <w:r>
        <w:rPr>
          <w:spacing w:val="18"/>
        </w:rPr>
        <w:t xml:space="preserve"> </w:t>
      </w:r>
      <w:r>
        <w:t>Service</w:t>
      </w:r>
      <w:r>
        <w:rPr>
          <w:spacing w:val="17"/>
        </w:rPr>
        <w:t xml:space="preserve"> </w:t>
      </w:r>
      <w:r>
        <w:t>Provider</w:t>
      </w:r>
      <w:r>
        <w:rPr>
          <w:spacing w:val="17"/>
        </w:rPr>
        <w:t xml:space="preserve"> </w:t>
      </w:r>
      <w:r>
        <w:t>is</w:t>
      </w:r>
      <w:r>
        <w:rPr>
          <w:spacing w:val="18"/>
        </w:rPr>
        <w:t xml:space="preserve"> </w:t>
      </w:r>
      <w:r>
        <w:t>not</w:t>
      </w:r>
      <w:r>
        <w:rPr>
          <w:spacing w:val="18"/>
        </w:rPr>
        <w:t xml:space="preserve"> </w:t>
      </w:r>
      <w:r>
        <w:t>a</w:t>
      </w:r>
      <w:r>
        <w:rPr>
          <w:spacing w:val="17"/>
        </w:rPr>
        <w:t xml:space="preserve"> </w:t>
      </w:r>
      <w:r>
        <w:t>party</w:t>
      </w:r>
      <w:r>
        <w:rPr>
          <w:spacing w:val="13"/>
        </w:rPr>
        <w:t xml:space="preserve"> </w:t>
      </w:r>
      <w:r>
        <w:t>to, and does not have any obligations or liabilities under, this</w:t>
      </w:r>
      <w:r>
        <w:rPr>
          <w:spacing w:val="-6"/>
        </w:rPr>
        <w:t xml:space="preserve"> </w:t>
      </w:r>
      <w:r>
        <w:t>Agreement.</w:t>
      </w:r>
    </w:p>
    <w:p w14:paraId="22A5BA95" w14:textId="6356E17B" w:rsidR="00927C1D" w:rsidRDefault="00927C1D" w:rsidP="00927C1D">
      <w:pPr>
        <w:pStyle w:val="Heading1"/>
      </w:pPr>
      <w:bookmarkStart w:id="23" w:name="_Toc510303152"/>
      <w:bookmarkStart w:id="24" w:name="_Toc513018563"/>
      <w:bookmarkStart w:id="25" w:name="_Toc518333748"/>
      <w:bookmarkStart w:id="26" w:name="_Hlk526859137"/>
      <w:r w:rsidRPr="002212FD">
        <w:t>Supplier Data</w:t>
      </w:r>
      <w:bookmarkEnd w:id="23"/>
      <w:bookmarkEnd w:id="24"/>
      <w:bookmarkEnd w:id="25"/>
    </w:p>
    <w:p w14:paraId="4AF3AE22" w14:textId="77777777" w:rsidR="00927C1D" w:rsidRDefault="00927C1D" w:rsidP="00927C1D">
      <w:pPr>
        <w:ind w:left="720" w:hanging="720"/>
        <w:jc w:val="both"/>
      </w:pPr>
      <w:r>
        <w:t>8.0</w:t>
      </w:r>
      <w:r>
        <w:tab/>
        <w:t>The Secretariat shall monitor the number of Metering Points Registered to each Supplier Party based on the data received pursuant to Clause 12.12.1. Once a Supplier Party is Registered for its first Metering Point:</w:t>
      </w:r>
    </w:p>
    <w:p w14:paraId="016C3D8D" w14:textId="77777777" w:rsidR="00927C1D" w:rsidRPr="00344E16" w:rsidRDefault="00927C1D" w:rsidP="00927C1D">
      <w:pPr>
        <w:ind w:left="1287" w:hanging="567"/>
        <w:jc w:val="both"/>
        <w:rPr>
          <w:rFonts w:eastAsia="Times New Roman" w:cs="Times New Roman"/>
          <w:szCs w:val="24"/>
        </w:rPr>
      </w:pPr>
      <w:r w:rsidRPr="00344E16">
        <w:rPr>
          <w:rFonts w:eastAsia="Times New Roman" w:cs="Times New Roman"/>
          <w:szCs w:val="24"/>
        </w:rPr>
        <w:t>(a)</w:t>
      </w:r>
      <w:r w:rsidRPr="00344E16">
        <w:rPr>
          <w:rFonts w:eastAsia="Times New Roman" w:cs="Times New Roman"/>
          <w:szCs w:val="24"/>
        </w:rPr>
        <w:tab/>
        <w:t xml:space="preserve">the Secretariat shall notify the Supplier Party and the TRAS Service Provider; </w:t>
      </w:r>
    </w:p>
    <w:p w14:paraId="3081EC9E" w14:textId="77777777" w:rsidR="00927C1D" w:rsidRPr="00344E16" w:rsidRDefault="00927C1D" w:rsidP="00927C1D">
      <w:pPr>
        <w:ind w:left="1287" w:hanging="567"/>
        <w:jc w:val="both"/>
        <w:rPr>
          <w:rFonts w:eastAsia="Times New Roman" w:cs="Times New Roman"/>
          <w:szCs w:val="24"/>
        </w:rPr>
      </w:pPr>
      <w:r w:rsidRPr="00344E16">
        <w:rPr>
          <w:rFonts w:eastAsia="Times New Roman" w:cs="Times New Roman"/>
          <w:szCs w:val="24"/>
        </w:rPr>
        <w:t>(b)</w:t>
      </w:r>
      <w:r w:rsidRPr="00344E16">
        <w:rPr>
          <w:rFonts w:eastAsia="Times New Roman" w:cs="Times New Roman"/>
          <w:szCs w:val="24"/>
        </w:rPr>
        <w:tab/>
        <w:t>the Supplier Party shall take all reasonable steps necessary to fulfil the preliminary steps required under the TRAS Contract so that the Supplier Party can submit data in accordance with this Paragraph 8 (as notified to the Supplier Party by the TRAS Contract Manager); and</w:t>
      </w:r>
    </w:p>
    <w:p w14:paraId="035F2B31" w14:textId="77777777" w:rsidR="00927C1D" w:rsidRPr="00344E16" w:rsidRDefault="00927C1D" w:rsidP="00927C1D">
      <w:pPr>
        <w:ind w:left="1287" w:hanging="567"/>
        <w:jc w:val="both"/>
        <w:rPr>
          <w:rFonts w:eastAsia="Times New Roman" w:cs="Times New Roman"/>
          <w:szCs w:val="24"/>
        </w:rPr>
      </w:pPr>
      <w:r w:rsidRPr="00344E16">
        <w:rPr>
          <w:rFonts w:eastAsia="Times New Roman" w:cs="Times New Roman"/>
          <w:szCs w:val="24"/>
        </w:rPr>
        <w:t>(c)</w:t>
      </w:r>
      <w:r w:rsidRPr="00344E16">
        <w:rPr>
          <w:rFonts w:eastAsia="Times New Roman" w:cs="Times New Roman"/>
          <w:szCs w:val="24"/>
        </w:rPr>
        <w:tab/>
        <w:t>the Supplier Party shall commence its compliance with the remainder of this Paragraph 8 within 3 months after it is Registered for its first Metering Point.</w:t>
      </w:r>
    </w:p>
    <w:p w14:paraId="7508A1D8" w14:textId="77777777" w:rsidR="00927C1D" w:rsidRPr="002212FD" w:rsidRDefault="00927C1D" w:rsidP="00927C1D">
      <w:pPr>
        <w:pStyle w:val="Heading2"/>
        <w:rPr>
          <w:rStyle w:val="Heading2Char"/>
        </w:rPr>
      </w:pPr>
      <w:r>
        <w:t>Each</w:t>
      </w:r>
      <w:r w:rsidRPr="002212FD">
        <w:rPr>
          <w:spacing w:val="27"/>
        </w:rPr>
        <w:t xml:space="preserve"> </w:t>
      </w:r>
      <w:r>
        <w:t>Supplier</w:t>
      </w:r>
      <w:r w:rsidRPr="002212FD">
        <w:rPr>
          <w:spacing w:val="27"/>
        </w:rPr>
        <w:t xml:space="preserve"> </w:t>
      </w:r>
      <w:r w:rsidRPr="002212FD">
        <w:rPr>
          <w:rStyle w:val="Heading2Char"/>
        </w:rPr>
        <w:t xml:space="preserve">Party shall take all reasonable steps to </w:t>
      </w:r>
      <w:r w:rsidRPr="00B15271">
        <w:rPr>
          <w:rStyle w:val="Heading2Char"/>
        </w:rPr>
        <w:t xml:space="preserve">obtain a copy of the TRAS Service Provider's detailed programming manual from time to time and </w:t>
      </w:r>
      <w:r w:rsidRPr="002212FD">
        <w:rPr>
          <w:rStyle w:val="Heading2Char"/>
        </w:rPr>
        <w:t xml:space="preserve">agree with the TRAS Service Provider a specification and computer readable format for the data fields </w:t>
      </w:r>
      <w:r>
        <w:rPr>
          <w:rStyle w:val="Heading2Char"/>
        </w:rPr>
        <w:t xml:space="preserve">listed </w:t>
      </w:r>
      <w:r w:rsidRPr="002212FD">
        <w:rPr>
          <w:rStyle w:val="Heading2Char"/>
        </w:rPr>
        <w:t xml:space="preserve">in Appendix 2. The data fields </w:t>
      </w:r>
      <w:r>
        <w:rPr>
          <w:rStyle w:val="Heading2Char"/>
        </w:rPr>
        <w:t xml:space="preserve">listed </w:t>
      </w:r>
      <w:r w:rsidRPr="002212FD">
        <w:rPr>
          <w:rStyle w:val="Heading2Char"/>
        </w:rPr>
        <w:t>in Appendix 2 fall into two categories (as further described in Appendix 2), which comprise:</w:t>
      </w:r>
    </w:p>
    <w:p w14:paraId="6735D603" w14:textId="77777777" w:rsidR="00927C1D" w:rsidRPr="002212FD" w:rsidRDefault="00927C1D" w:rsidP="00927C1D">
      <w:pPr>
        <w:pStyle w:val="ListParagraph"/>
        <w:widowControl w:val="0"/>
        <w:tabs>
          <w:tab w:val="left" w:pos="1519"/>
        </w:tabs>
        <w:ind w:left="1287" w:hanging="567"/>
        <w:contextualSpacing w:val="0"/>
        <w:rPr>
          <w:rFonts w:eastAsia="Times New Roman" w:cs="Times New Roman"/>
          <w:sz w:val="21"/>
          <w:szCs w:val="21"/>
        </w:rPr>
      </w:pPr>
      <w:r>
        <w:t>(a)</w:t>
      </w:r>
      <w:r>
        <w:tab/>
        <w:t>information in respect of residential premises and commercial</w:t>
      </w:r>
      <w:r w:rsidRPr="002212FD">
        <w:rPr>
          <w:spacing w:val="11"/>
        </w:rPr>
        <w:t xml:space="preserve"> </w:t>
      </w:r>
      <w:r>
        <w:t>premises supplied by the Supplier Party;</w:t>
      </w:r>
      <w:r w:rsidRPr="002212FD">
        <w:rPr>
          <w:spacing w:val="-6"/>
        </w:rPr>
        <w:t xml:space="preserve"> </w:t>
      </w:r>
      <w:r>
        <w:t>and</w:t>
      </w:r>
    </w:p>
    <w:p w14:paraId="176020F6" w14:textId="77777777" w:rsidR="00927C1D" w:rsidRDefault="00927C1D" w:rsidP="00927C1D">
      <w:pPr>
        <w:pStyle w:val="ListParagraph"/>
        <w:widowControl w:val="0"/>
        <w:tabs>
          <w:tab w:val="left" w:pos="1519"/>
        </w:tabs>
        <w:ind w:left="1287" w:hanging="567"/>
        <w:contextualSpacing w:val="0"/>
        <w:rPr>
          <w:rFonts w:eastAsia="Times New Roman" w:cs="Times New Roman"/>
          <w:szCs w:val="24"/>
        </w:rPr>
      </w:pPr>
      <w:r>
        <w:t>(b)</w:t>
      </w:r>
      <w:r>
        <w:tab/>
        <w:t>information</w:t>
      </w:r>
      <w:r>
        <w:rPr>
          <w:spacing w:val="26"/>
        </w:rPr>
        <w:t xml:space="preserve"> </w:t>
      </w:r>
      <w:r>
        <w:t>in</w:t>
      </w:r>
      <w:r>
        <w:rPr>
          <w:spacing w:val="26"/>
        </w:rPr>
        <w:t xml:space="preserve"> </w:t>
      </w:r>
      <w:r>
        <w:t>respect</w:t>
      </w:r>
      <w:r>
        <w:rPr>
          <w:spacing w:val="26"/>
        </w:rPr>
        <w:t xml:space="preserve"> </w:t>
      </w:r>
      <w:r>
        <w:t>of</w:t>
      </w:r>
      <w:r>
        <w:rPr>
          <w:spacing w:val="25"/>
        </w:rPr>
        <w:t xml:space="preserve"> </w:t>
      </w:r>
      <w:r>
        <w:t>theft</w:t>
      </w:r>
      <w:r>
        <w:rPr>
          <w:spacing w:val="26"/>
        </w:rPr>
        <w:t xml:space="preserve"> </w:t>
      </w:r>
      <w:r>
        <w:t>investigations</w:t>
      </w:r>
      <w:r>
        <w:rPr>
          <w:spacing w:val="26"/>
        </w:rPr>
        <w:t xml:space="preserve"> </w:t>
      </w:r>
      <w:r>
        <w:t>by</w:t>
      </w:r>
      <w:r>
        <w:rPr>
          <w:spacing w:val="26"/>
        </w:rPr>
        <w:t xml:space="preserve"> </w:t>
      </w:r>
      <w:r>
        <w:t>or</w:t>
      </w:r>
      <w:r>
        <w:rPr>
          <w:spacing w:val="25"/>
        </w:rPr>
        <w:t xml:space="preserve"> </w:t>
      </w:r>
      <w:r>
        <w:t>on</w:t>
      </w:r>
      <w:r>
        <w:rPr>
          <w:spacing w:val="26"/>
        </w:rPr>
        <w:t xml:space="preserve"> </w:t>
      </w:r>
      <w:r>
        <w:t>behalf</w:t>
      </w:r>
      <w:r>
        <w:rPr>
          <w:spacing w:val="28"/>
        </w:rPr>
        <w:t xml:space="preserve"> </w:t>
      </w:r>
      <w:r>
        <w:t>of</w:t>
      </w:r>
      <w:r>
        <w:rPr>
          <w:spacing w:val="25"/>
        </w:rPr>
        <w:t xml:space="preserve"> </w:t>
      </w:r>
      <w:r>
        <w:t>the</w:t>
      </w:r>
      <w:r>
        <w:rPr>
          <w:spacing w:val="27"/>
        </w:rPr>
        <w:t xml:space="preserve"> </w:t>
      </w:r>
      <w:r>
        <w:t>Supplier Party,</w:t>
      </w:r>
    </w:p>
    <w:p w14:paraId="5DDD381C" w14:textId="77777777" w:rsidR="00927C1D" w:rsidRDefault="00927C1D" w:rsidP="00927C1D">
      <w:pPr>
        <w:pStyle w:val="DCNormParaL3"/>
        <w:ind w:left="720"/>
        <w:rPr>
          <w:rFonts w:eastAsia="Times New Roman" w:cs="Times New Roman"/>
          <w:szCs w:val="24"/>
        </w:rPr>
      </w:pPr>
      <w:r>
        <w:lastRenderedPageBreak/>
        <w:t>data files containing such data fields, in the specification and format so agreed,</w:t>
      </w:r>
      <w:r>
        <w:rPr>
          <w:spacing w:val="49"/>
        </w:rPr>
        <w:t xml:space="preserve"> </w:t>
      </w:r>
      <w:r>
        <w:t>being for each Supplier Party the "</w:t>
      </w:r>
      <w:r w:rsidRPr="001041DB">
        <w:rPr>
          <w:b/>
        </w:rPr>
        <w:t xml:space="preserve">Consumption </w:t>
      </w:r>
      <w:r>
        <w:rPr>
          <w:b/>
        </w:rPr>
        <w:t>File</w:t>
      </w:r>
      <w:r>
        <w:t>" and the "</w:t>
      </w:r>
      <w:r>
        <w:rPr>
          <w:b/>
        </w:rPr>
        <w:t>Outcome</w:t>
      </w:r>
      <w:r>
        <w:rPr>
          <w:b/>
          <w:spacing w:val="41"/>
        </w:rPr>
        <w:t xml:space="preserve"> </w:t>
      </w:r>
      <w:r>
        <w:rPr>
          <w:b/>
        </w:rPr>
        <w:t>File</w:t>
      </w:r>
      <w:r>
        <w:t>", respectively.</w:t>
      </w:r>
    </w:p>
    <w:p w14:paraId="0ABE7399" w14:textId="77777777" w:rsidR="00927C1D" w:rsidRPr="002212FD" w:rsidRDefault="00927C1D" w:rsidP="00927C1D">
      <w:pPr>
        <w:pStyle w:val="Heading2"/>
        <w:rPr>
          <w:rFonts w:eastAsia="Times New Roman" w:cs="Times New Roman"/>
          <w:sz w:val="20"/>
          <w:szCs w:val="20"/>
        </w:rPr>
      </w:pPr>
      <w:r>
        <w:rPr>
          <w:rStyle w:val="Heading2Char"/>
        </w:rPr>
        <w:t>Not used</w:t>
      </w:r>
      <w:r>
        <w:t>.</w:t>
      </w:r>
    </w:p>
    <w:p w14:paraId="47657DDD" w14:textId="77777777" w:rsidR="00927C1D" w:rsidRDefault="00927C1D" w:rsidP="00927C1D">
      <w:pPr>
        <w:pStyle w:val="Heading2"/>
        <w:rPr>
          <w:rFonts w:eastAsia="Times New Roman" w:cs="Times New Roman"/>
          <w:szCs w:val="24"/>
        </w:rPr>
      </w:pPr>
      <w:r w:rsidRPr="00650F5B">
        <w:t xml:space="preserve">The data fields which constitute the Consumption File and Outcome File are described in Appendix 2 as 'mandatory' or 'conditional'. </w:t>
      </w:r>
      <w:r>
        <w:t>When a Supplier Party populates</w:t>
      </w:r>
      <w:r>
        <w:rPr>
          <w:spacing w:val="22"/>
        </w:rPr>
        <w:t xml:space="preserve"> </w:t>
      </w:r>
      <w:r>
        <w:t>data</w:t>
      </w:r>
      <w:r>
        <w:rPr>
          <w:spacing w:val="22"/>
        </w:rPr>
        <w:t xml:space="preserve"> </w:t>
      </w:r>
      <w:r>
        <w:t>fields</w:t>
      </w:r>
      <w:r>
        <w:rPr>
          <w:spacing w:val="22"/>
        </w:rPr>
        <w:t xml:space="preserve"> </w:t>
      </w:r>
      <w:r>
        <w:t>under Paragraph</w:t>
      </w:r>
      <w:r>
        <w:rPr>
          <w:spacing w:val="20"/>
        </w:rPr>
        <w:t xml:space="preserve"> </w:t>
      </w:r>
      <w:r>
        <w:t>8.5</w:t>
      </w:r>
      <w:r>
        <w:rPr>
          <w:spacing w:val="20"/>
        </w:rPr>
        <w:t xml:space="preserve"> </w:t>
      </w:r>
      <w:r>
        <w:t>('mandatory'</w:t>
      </w:r>
      <w:r w:rsidRPr="00650F5B">
        <w:t xml:space="preserve"> data fields must be populated</w:t>
      </w:r>
      <w:r>
        <w:t xml:space="preserve">: </w:t>
      </w:r>
      <w:r w:rsidRPr="00650F5B">
        <w:t>whereas, in the ca</w:t>
      </w:r>
      <w:r>
        <w:t>se of 'conditional' data fields, the Supplier</w:t>
      </w:r>
      <w:r>
        <w:rPr>
          <w:spacing w:val="-1"/>
        </w:rPr>
        <w:t xml:space="preserve"> </w:t>
      </w:r>
      <w:r>
        <w:t>Party:</w:t>
      </w:r>
    </w:p>
    <w:p w14:paraId="1B9A537D" w14:textId="77777777" w:rsidR="00927C1D" w:rsidRDefault="00927C1D" w:rsidP="00927C1D">
      <w:pPr>
        <w:pStyle w:val="ListParagraph"/>
        <w:widowControl w:val="0"/>
        <w:tabs>
          <w:tab w:val="left" w:pos="1519"/>
        </w:tabs>
        <w:ind w:left="1287" w:hanging="567"/>
        <w:contextualSpacing w:val="0"/>
        <w:jc w:val="both"/>
        <w:rPr>
          <w:rFonts w:eastAsia="Times New Roman" w:cs="Times New Roman"/>
          <w:szCs w:val="24"/>
        </w:rPr>
      </w:pPr>
      <w:r>
        <w:t>(a)</w:t>
      </w:r>
      <w:r>
        <w:tab/>
        <w:t>must</w:t>
      </w:r>
      <w:r>
        <w:rPr>
          <w:spacing w:val="26"/>
        </w:rPr>
        <w:t xml:space="preserve"> </w:t>
      </w:r>
      <w:r>
        <w:t>use</w:t>
      </w:r>
      <w:r>
        <w:rPr>
          <w:spacing w:val="24"/>
        </w:rPr>
        <w:t xml:space="preserve"> </w:t>
      </w:r>
      <w:r>
        <w:t>all</w:t>
      </w:r>
      <w:r>
        <w:rPr>
          <w:spacing w:val="25"/>
        </w:rPr>
        <w:t xml:space="preserve"> </w:t>
      </w:r>
      <w:r>
        <w:t>reasonable</w:t>
      </w:r>
      <w:r>
        <w:rPr>
          <w:spacing w:val="27"/>
        </w:rPr>
        <w:t xml:space="preserve"> </w:t>
      </w:r>
      <w:r>
        <w:t>endeavours</w:t>
      </w:r>
      <w:r>
        <w:rPr>
          <w:spacing w:val="26"/>
        </w:rPr>
        <w:t xml:space="preserve"> </w:t>
      </w:r>
      <w:r>
        <w:t>to</w:t>
      </w:r>
      <w:r>
        <w:rPr>
          <w:spacing w:val="25"/>
        </w:rPr>
        <w:t xml:space="preserve"> </w:t>
      </w:r>
      <w:r>
        <w:t>provide</w:t>
      </w:r>
      <w:r>
        <w:rPr>
          <w:spacing w:val="24"/>
        </w:rPr>
        <w:t xml:space="preserve"> </w:t>
      </w:r>
      <w:r>
        <w:t>the</w:t>
      </w:r>
      <w:r>
        <w:rPr>
          <w:spacing w:val="24"/>
        </w:rPr>
        <w:t xml:space="preserve"> </w:t>
      </w:r>
      <w:r>
        <w:t>data</w:t>
      </w:r>
      <w:r>
        <w:rPr>
          <w:spacing w:val="24"/>
        </w:rPr>
        <w:t xml:space="preserve"> </w:t>
      </w:r>
      <w:r>
        <w:t>it</w:t>
      </w:r>
      <w:r>
        <w:rPr>
          <w:spacing w:val="25"/>
        </w:rPr>
        <w:t xml:space="preserve"> </w:t>
      </w:r>
      <w:r>
        <w:t>holds</w:t>
      </w:r>
      <w:r>
        <w:rPr>
          <w:spacing w:val="25"/>
        </w:rPr>
        <w:t xml:space="preserve"> </w:t>
      </w:r>
      <w:r>
        <w:t>in</w:t>
      </w:r>
      <w:r>
        <w:rPr>
          <w:spacing w:val="25"/>
        </w:rPr>
        <w:t xml:space="preserve"> </w:t>
      </w:r>
      <w:r>
        <w:t>respect</w:t>
      </w:r>
      <w:r>
        <w:rPr>
          <w:spacing w:val="25"/>
        </w:rPr>
        <w:t xml:space="preserve"> </w:t>
      </w:r>
      <w:r>
        <w:t>of those</w:t>
      </w:r>
      <w:r>
        <w:rPr>
          <w:spacing w:val="39"/>
        </w:rPr>
        <w:t xml:space="preserve"> </w:t>
      </w:r>
      <w:r>
        <w:t>data</w:t>
      </w:r>
      <w:r>
        <w:rPr>
          <w:spacing w:val="40"/>
        </w:rPr>
        <w:t xml:space="preserve"> </w:t>
      </w:r>
      <w:r>
        <w:t>fields</w:t>
      </w:r>
      <w:r>
        <w:rPr>
          <w:spacing w:val="40"/>
        </w:rPr>
        <w:t xml:space="preserve"> </w:t>
      </w:r>
      <w:r>
        <w:t>(but</w:t>
      </w:r>
      <w:r>
        <w:rPr>
          <w:spacing w:val="39"/>
        </w:rPr>
        <w:t xml:space="preserve"> </w:t>
      </w:r>
      <w:r>
        <w:t>need</w:t>
      </w:r>
      <w:r>
        <w:rPr>
          <w:spacing w:val="39"/>
        </w:rPr>
        <w:t xml:space="preserve"> </w:t>
      </w:r>
      <w:r>
        <w:t>not</w:t>
      </w:r>
      <w:r>
        <w:rPr>
          <w:spacing w:val="40"/>
        </w:rPr>
        <w:t xml:space="preserve"> </w:t>
      </w:r>
      <w:r>
        <w:t>provide</w:t>
      </w:r>
      <w:r>
        <w:rPr>
          <w:spacing w:val="39"/>
        </w:rPr>
        <w:t xml:space="preserve"> </w:t>
      </w:r>
      <w:r>
        <w:t>the</w:t>
      </w:r>
      <w:r>
        <w:rPr>
          <w:spacing w:val="39"/>
        </w:rPr>
        <w:t xml:space="preserve"> </w:t>
      </w:r>
      <w:r>
        <w:t>data</w:t>
      </w:r>
      <w:r>
        <w:rPr>
          <w:spacing w:val="41"/>
        </w:rPr>
        <w:t xml:space="preserve"> </w:t>
      </w:r>
      <w:r>
        <w:t>where</w:t>
      </w:r>
      <w:r>
        <w:rPr>
          <w:spacing w:val="37"/>
        </w:rPr>
        <w:t xml:space="preserve"> </w:t>
      </w:r>
      <w:r>
        <w:t>it</w:t>
      </w:r>
      <w:r>
        <w:rPr>
          <w:spacing w:val="40"/>
        </w:rPr>
        <w:t xml:space="preserve"> </w:t>
      </w:r>
      <w:r>
        <w:t>does</w:t>
      </w:r>
      <w:r>
        <w:rPr>
          <w:spacing w:val="39"/>
        </w:rPr>
        <w:t xml:space="preserve"> </w:t>
      </w:r>
      <w:r>
        <w:t>not</w:t>
      </w:r>
      <w:r>
        <w:rPr>
          <w:spacing w:val="40"/>
        </w:rPr>
        <w:t xml:space="preserve"> </w:t>
      </w:r>
      <w:r>
        <w:t>hold</w:t>
      </w:r>
      <w:r>
        <w:rPr>
          <w:spacing w:val="42"/>
        </w:rPr>
        <w:t xml:space="preserve"> </w:t>
      </w:r>
      <w:r>
        <w:t>the required data in a readily accessible and extractable electronic</w:t>
      </w:r>
      <w:r>
        <w:rPr>
          <w:spacing w:val="-8"/>
        </w:rPr>
        <w:t xml:space="preserve"> </w:t>
      </w:r>
      <w:r>
        <w:t>format);</w:t>
      </w:r>
    </w:p>
    <w:p w14:paraId="0A81B1D6" w14:textId="77777777" w:rsidR="00927C1D" w:rsidRDefault="00927C1D" w:rsidP="00927C1D">
      <w:pPr>
        <w:pStyle w:val="ListParagraph"/>
        <w:widowControl w:val="0"/>
        <w:tabs>
          <w:tab w:val="left" w:pos="1519"/>
        </w:tabs>
        <w:ind w:left="1287" w:hanging="567"/>
        <w:contextualSpacing w:val="0"/>
        <w:jc w:val="both"/>
        <w:rPr>
          <w:rFonts w:eastAsia="Times New Roman" w:cs="Times New Roman"/>
          <w:szCs w:val="24"/>
        </w:rPr>
      </w:pPr>
      <w:r>
        <w:t>(b)</w:t>
      </w:r>
      <w:r>
        <w:tab/>
        <w:t>must, where the Supplier Party does not hold the required data in a</w:t>
      </w:r>
      <w:r>
        <w:rPr>
          <w:spacing w:val="39"/>
        </w:rPr>
        <w:t xml:space="preserve"> </w:t>
      </w:r>
      <w:r>
        <w:t>readily accessible and extractable electronic format, use all reasonable endeavours</w:t>
      </w:r>
      <w:r>
        <w:rPr>
          <w:spacing w:val="51"/>
        </w:rPr>
        <w:t xml:space="preserve"> </w:t>
      </w:r>
      <w:r>
        <w:t>to provide</w:t>
      </w:r>
      <w:r>
        <w:rPr>
          <w:spacing w:val="27"/>
        </w:rPr>
        <w:t xml:space="preserve"> </w:t>
      </w:r>
      <w:r>
        <w:t>any</w:t>
      </w:r>
      <w:r>
        <w:rPr>
          <w:spacing w:val="22"/>
        </w:rPr>
        <w:t xml:space="preserve"> </w:t>
      </w:r>
      <w:r>
        <w:t>comparable</w:t>
      </w:r>
      <w:r>
        <w:rPr>
          <w:spacing w:val="29"/>
        </w:rPr>
        <w:t xml:space="preserve"> </w:t>
      </w:r>
      <w:r>
        <w:t>alternative</w:t>
      </w:r>
      <w:r>
        <w:rPr>
          <w:spacing w:val="26"/>
        </w:rPr>
        <w:t xml:space="preserve"> </w:t>
      </w:r>
      <w:r>
        <w:t>data</w:t>
      </w:r>
      <w:r>
        <w:rPr>
          <w:spacing w:val="27"/>
        </w:rPr>
        <w:t xml:space="preserve"> </w:t>
      </w:r>
      <w:r>
        <w:t>that</w:t>
      </w:r>
      <w:r>
        <w:rPr>
          <w:spacing w:val="27"/>
        </w:rPr>
        <w:t xml:space="preserve"> </w:t>
      </w:r>
      <w:r>
        <w:t>the</w:t>
      </w:r>
      <w:r>
        <w:rPr>
          <w:spacing w:val="29"/>
        </w:rPr>
        <w:t xml:space="preserve"> </w:t>
      </w:r>
      <w:r>
        <w:t>Supplier</w:t>
      </w:r>
      <w:r>
        <w:rPr>
          <w:spacing w:val="26"/>
        </w:rPr>
        <w:t xml:space="preserve"> </w:t>
      </w:r>
      <w:r>
        <w:t>Party</w:t>
      </w:r>
      <w:r>
        <w:rPr>
          <w:spacing w:val="20"/>
        </w:rPr>
        <w:t xml:space="preserve"> </w:t>
      </w:r>
      <w:r>
        <w:t>does</w:t>
      </w:r>
      <w:r>
        <w:rPr>
          <w:spacing w:val="27"/>
        </w:rPr>
        <w:t xml:space="preserve"> </w:t>
      </w:r>
      <w:r>
        <w:t>hold</w:t>
      </w:r>
      <w:r>
        <w:rPr>
          <w:spacing w:val="28"/>
        </w:rPr>
        <w:t xml:space="preserve"> </w:t>
      </w:r>
      <w:r>
        <w:t>in such format;</w:t>
      </w:r>
      <w:r>
        <w:rPr>
          <w:spacing w:val="-2"/>
        </w:rPr>
        <w:t xml:space="preserve"> </w:t>
      </w:r>
      <w:r>
        <w:t>and</w:t>
      </w:r>
    </w:p>
    <w:p w14:paraId="2C9026E6" w14:textId="77777777" w:rsidR="00927C1D" w:rsidRDefault="00927C1D" w:rsidP="00927C1D">
      <w:pPr>
        <w:pStyle w:val="ListParagraph"/>
        <w:widowControl w:val="0"/>
        <w:tabs>
          <w:tab w:val="left" w:pos="1519"/>
        </w:tabs>
        <w:ind w:left="1287" w:hanging="567"/>
        <w:contextualSpacing w:val="0"/>
        <w:rPr>
          <w:rFonts w:eastAsia="Times New Roman" w:cs="Times New Roman"/>
          <w:szCs w:val="24"/>
        </w:rPr>
      </w:pPr>
      <w:r>
        <w:t>(c)</w:t>
      </w:r>
      <w:r>
        <w:tab/>
        <w:t>is not otherwise obliged to provide the</w:t>
      </w:r>
      <w:r>
        <w:rPr>
          <w:spacing w:val="-3"/>
        </w:rPr>
        <w:t xml:space="preserve"> </w:t>
      </w:r>
      <w:r>
        <w:t>data.</w:t>
      </w:r>
    </w:p>
    <w:p w14:paraId="31311C53" w14:textId="77777777" w:rsidR="00927C1D" w:rsidRDefault="00927C1D" w:rsidP="00927C1D">
      <w:pPr>
        <w:pStyle w:val="Heading2"/>
        <w:rPr>
          <w:rFonts w:eastAsia="Times New Roman" w:cs="Times New Roman"/>
          <w:szCs w:val="24"/>
        </w:rPr>
      </w:pPr>
      <w:r>
        <w:t xml:space="preserve">Not used. </w:t>
      </w:r>
    </w:p>
    <w:p w14:paraId="44185CAA" w14:textId="77777777" w:rsidR="00927C1D" w:rsidRDefault="00927C1D" w:rsidP="00927C1D">
      <w:pPr>
        <w:pStyle w:val="Heading2"/>
        <w:rPr>
          <w:rFonts w:eastAsia="Times New Roman" w:cs="Times New Roman"/>
          <w:szCs w:val="24"/>
        </w:rPr>
      </w:pPr>
      <w:r>
        <w:t>By</w:t>
      </w:r>
      <w:r>
        <w:rPr>
          <w:spacing w:val="23"/>
        </w:rPr>
        <w:t xml:space="preserve"> </w:t>
      </w:r>
      <w:r>
        <w:t>17.00</w:t>
      </w:r>
      <w:r>
        <w:rPr>
          <w:spacing w:val="28"/>
        </w:rPr>
        <w:t xml:space="preserve"> </w:t>
      </w:r>
      <w:r>
        <w:t>hours</w:t>
      </w:r>
      <w:r>
        <w:rPr>
          <w:spacing w:val="28"/>
        </w:rPr>
        <w:t xml:space="preserve"> </w:t>
      </w:r>
      <w:r>
        <w:t>on</w:t>
      </w:r>
      <w:r>
        <w:rPr>
          <w:spacing w:val="28"/>
        </w:rPr>
        <w:t xml:space="preserve"> </w:t>
      </w:r>
      <w:r>
        <w:t>the</w:t>
      </w:r>
      <w:r>
        <w:rPr>
          <w:spacing w:val="28"/>
        </w:rPr>
        <w:t xml:space="preserve"> </w:t>
      </w:r>
      <w:r>
        <w:t>5</w:t>
      </w:r>
      <w:proofErr w:type="spellStart"/>
      <w:r>
        <w:rPr>
          <w:position w:val="11"/>
          <w:sz w:val="16"/>
        </w:rPr>
        <w:t>th</w:t>
      </w:r>
      <w:proofErr w:type="spellEnd"/>
      <w:r>
        <w:rPr>
          <w:spacing w:val="10"/>
          <w:position w:val="11"/>
          <w:sz w:val="16"/>
        </w:rPr>
        <w:t xml:space="preserve"> </w:t>
      </w:r>
      <w:r>
        <w:t>Working</w:t>
      </w:r>
      <w:r>
        <w:rPr>
          <w:spacing w:val="26"/>
        </w:rPr>
        <w:t xml:space="preserve"> </w:t>
      </w:r>
      <w:r>
        <w:t>Day</w:t>
      </w:r>
      <w:r>
        <w:rPr>
          <w:spacing w:val="24"/>
        </w:rPr>
        <w:t xml:space="preserve"> </w:t>
      </w:r>
      <w:r>
        <w:t>after</w:t>
      </w:r>
      <w:r>
        <w:rPr>
          <w:spacing w:val="30"/>
        </w:rPr>
        <w:t xml:space="preserve"> </w:t>
      </w:r>
      <w:r>
        <w:t>the</w:t>
      </w:r>
      <w:r>
        <w:rPr>
          <w:spacing w:val="29"/>
        </w:rPr>
        <w:t xml:space="preserve"> </w:t>
      </w:r>
      <w:r>
        <w:t>5</w:t>
      </w:r>
      <w:proofErr w:type="spellStart"/>
      <w:r>
        <w:rPr>
          <w:position w:val="11"/>
          <w:sz w:val="16"/>
        </w:rPr>
        <w:t>th</w:t>
      </w:r>
      <w:proofErr w:type="spellEnd"/>
      <w:r>
        <w:rPr>
          <w:spacing w:val="10"/>
          <w:position w:val="11"/>
          <w:sz w:val="16"/>
        </w:rPr>
        <w:t xml:space="preserve"> </w:t>
      </w:r>
      <w:r>
        <w:t>calendar</w:t>
      </w:r>
      <w:r>
        <w:rPr>
          <w:spacing w:val="28"/>
        </w:rPr>
        <w:t xml:space="preserve"> </w:t>
      </w:r>
      <w:r>
        <w:t>day</w:t>
      </w:r>
      <w:r>
        <w:rPr>
          <w:spacing w:val="26"/>
        </w:rPr>
        <w:t xml:space="preserve"> </w:t>
      </w:r>
      <w:r>
        <w:t>of</w:t>
      </w:r>
      <w:r>
        <w:rPr>
          <w:spacing w:val="30"/>
        </w:rPr>
        <w:t xml:space="preserve"> </w:t>
      </w:r>
      <w:r>
        <w:t>each</w:t>
      </w:r>
      <w:r>
        <w:rPr>
          <w:spacing w:val="30"/>
        </w:rPr>
        <w:t xml:space="preserve"> </w:t>
      </w:r>
      <w:r>
        <w:t>calendar month</w:t>
      </w:r>
      <w:r>
        <w:rPr>
          <w:spacing w:val="20"/>
        </w:rPr>
        <w:t xml:space="preserve"> </w:t>
      </w:r>
      <w:r>
        <w:t>starting</w:t>
      </w:r>
      <w:r>
        <w:rPr>
          <w:spacing w:val="17"/>
        </w:rPr>
        <w:t xml:space="preserve"> </w:t>
      </w:r>
      <w:r>
        <w:t>with</w:t>
      </w:r>
      <w:r>
        <w:rPr>
          <w:spacing w:val="22"/>
        </w:rPr>
        <w:t xml:space="preserve"> </w:t>
      </w:r>
      <w:r>
        <w:t>November</w:t>
      </w:r>
      <w:r>
        <w:rPr>
          <w:spacing w:val="19"/>
        </w:rPr>
        <w:t xml:space="preserve"> </w:t>
      </w:r>
      <w:r>
        <w:t>2015,</w:t>
      </w:r>
      <w:r>
        <w:rPr>
          <w:spacing w:val="20"/>
        </w:rPr>
        <w:t xml:space="preserve"> </w:t>
      </w:r>
      <w:r>
        <w:t>each</w:t>
      </w:r>
      <w:r>
        <w:rPr>
          <w:spacing w:val="20"/>
        </w:rPr>
        <w:t xml:space="preserve"> </w:t>
      </w:r>
      <w:r>
        <w:t>Supplier</w:t>
      </w:r>
      <w:r>
        <w:rPr>
          <w:spacing w:val="20"/>
        </w:rPr>
        <w:t xml:space="preserve"> </w:t>
      </w:r>
      <w:r>
        <w:t>Party</w:t>
      </w:r>
      <w:r>
        <w:rPr>
          <w:spacing w:val="15"/>
        </w:rPr>
        <w:t xml:space="preserve"> </w:t>
      </w:r>
      <w:r>
        <w:t>shall</w:t>
      </w:r>
      <w:r>
        <w:rPr>
          <w:spacing w:val="21"/>
        </w:rPr>
        <w:t xml:space="preserve"> </w:t>
      </w:r>
      <w:r>
        <w:t>provide</w:t>
      </w:r>
      <w:r>
        <w:rPr>
          <w:spacing w:val="19"/>
        </w:rPr>
        <w:t xml:space="preserve"> </w:t>
      </w:r>
      <w:r>
        <w:t>to</w:t>
      </w:r>
      <w:r>
        <w:rPr>
          <w:spacing w:val="20"/>
        </w:rPr>
        <w:t xml:space="preserve"> </w:t>
      </w:r>
      <w:r>
        <w:t>the</w:t>
      </w:r>
      <w:r>
        <w:rPr>
          <w:spacing w:val="19"/>
        </w:rPr>
        <w:t xml:space="preserve"> </w:t>
      </w:r>
      <w:r>
        <w:t>TRAS Service</w:t>
      </w:r>
      <w:r>
        <w:rPr>
          <w:spacing w:val="-3"/>
        </w:rPr>
        <w:t xml:space="preserve"> </w:t>
      </w:r>
      <w:r>
        <w:t>Provider:</w:t>
      </w:r>
    </w:p>
    <w:p w14:paraId="75A7CEA8" w14:textId="77777777" w:rsidR="00927C1D" w:rsidRPr="0054034B" w:rsidRDefault="00927C1D" w:rsidP="00927C1D">
      <w:pPr>
        <w:pStyle w:val="ListParagraph"/>
        <w:widowControl w:val="0"/>
        <w:tabs>
          <w:tab w:val="left" w:pos="1519"/>
        </w:tabs>
        <w:ind w:left="1287" w:hanging="567"/>
        <w:contextualSpacing w:val="0"/>
        <w:jc w:val="both"/>
      </w:pPr>
      <w:r>
        <w:t>(a)</w:t>
      </w:r>
      <w:r>
        <w:tab/>
        <w:t>the</w:t>
      </w:r>
      <w:r w:rsidRPr="0054034B">
        <w:t xml:space="preserve"> </w:t>
      </w:r>
      <w:r>
        <w:t>Supplier</w:t>
      </w:r>
      <w:r w:rsidRPr="0054034B">
        <w:t xml:space="preserve"> </w:t>
      </w:r>
      <w:r>
        <w:t>Party's</w:t>
      </w:r>
      <w:r w:rsidRPr="0054034B">
        <w:t xml:space="preserve"> </w:t>
      </w:r>
      <w:r w:rsidRPr="001041DB">
        <w:t>Consumption</w:t>
      </w:r>
      <w:r w:rsidRPr="0054034B">
        <w:t xml:space="preserve"> </w:t>
      </w:r>
      <w:r>
        <w:t>File</w:t>
      </w:r>
      <w:r w:rsidRPr="0054034B">
        <w:t xml:space="preserve"> </w:t>
      </w:r>
      <w:r>
        <w:t>populated</w:t>
      </w:r>
      <w:r w:rsidRPr="0054034B">
        <w:t xml:space="preserve"> </w:t>
      </w:r>
      <w:r>
        <w:t>with</w:t>
      </w:r>
      <w:r w:rsidRPr="0054034B">
        <w:t xml:space="preserve"> </w:t>
      </w:r>
      <w:r>
        <w:t>the</w:t>
      </w:r>
      <w:r w:rsidRPr="0054034B">
        <w:t xml:space="preserve"> </w:t>
      </w:r>
      <w:r>
        <w:t>data</w:t>
      </w:r>
      <w:r w:rsidRPr="0054034B">
        <w:t xml:space="preserve"> </w:t>
      </w:r>
      <w:r>
        <w:t>for</w:t>
      </w:r>
      <w:r w:rsidRPr="0054034B">
        <w:t xml:space="preserve"> </w:t>
      </w:r>
      <w:r>
        <w:t>all</w:t>
      </w:r>
      <w:r w:rsidRPr="0054034B">
        <w:t xml:space="preserve"> </w:t>
      </w:r>
      <w:r>
        <w:t>the Metering Points for which it is Registered as at the end of the 5</w:t>
      </w:r>
      <w:r w:rsidRPr="0054034B">
        <w:t xml:space="preserve">th </w:t>
      </w:r>
      <w:r>
        <w:t>calendar</w:t>
      </w:r>
      <w:r w:rsidRPr="0054034B">
        <w:t xml:space="preserve"> </w:t>
      </w:r>
      <w:r>
        <w:t>day of</w:t>
      </w:r>
      <w:r w:rsidRPr="0054034B">
        <w:t xml:space="preserve"> </w:t>
      </w:r>
      <w:r>
        <w:t>the</w:t>
      </w:r>
      <w:r w:rsidRPr="0054034B">
        <w:t xml:space="preserve"> </w:t>
      </w:r>
      <w:r>
        <w:t>month</w:t>
      </w:r>
      <w:r w:rsidRPr="0054034B">
        <w:t xml:space="preserve"> </w:t>
      </w:r>
      <w:r>
        <w:t>(to</w:t>
      </w:r>
      <w:r w:rsidRPr="0054034B">
        <w:t xml:space="preserve"> </w:t>
      </w:r>
      <w:r>
        <w:t>be</w:t>
      </w:r>
      <w:r w:rsidRPr="0054034B">
        <w:t xml:space="preserve"> </w:t>
      </w:r>
      <w:r>
        <w:t>provided</w:t>
      </w:r>
      <w:r w:rsidRPr="0054034B">
        <w:t xml:space="preserve"> </w:t>
      </w:r>
      <w:r>
        <w:t>via</w:t>
      </w:r>
      <w:r w:rsidRPr="0054034B">
        <w:t xml:space="preserve"> </w:t>
      </w:r>
      <w:r>
        <w:t>the</w:t>
      </w:r>
      <w:r w:rsidRPr="0054034B">
        <w:t xml:space="preserve"> </w:t>
      </w:r>
      <w:r>
        <w:t>STS</w:t>
      </w:r>
      <w:r w:rsidRPr="0054034B">
        <w:t xml:space="preserve"> </w:t>
      </w:r>
      <w:r>
        <w:t>agreed</w:t>
      </w:r>
      <w:r w:rsidRPr="0054034B">
        <w:t xml:space="preserve"> </w:t>
      </w:r>
      <w:r>
        <w:t>between</w:t>
      </w:r>
      <w:r w:rsidRPr="0054034B">
        <w:t xml:space="preserve"> </w:t>
      </w:r>
      <w:r>
        <w:t>that Supplier Party and the TRAS Service Provider);</w:t>
      </w:r>
      <w:r w:rsidRPr="0054034B">
        <w:t xml:space="preserve"> </w:t>
      </w:r>
      <w:r>
        <w:t>and</w:t>
      </w:r>
    </w:p>
    <w:p w14:paraId="41AFE842" w14:textId="77777777" w:rsidR="00927C1D" w:rsidRPr="0054034B" w:rsidRDefault="00927C1D" w:rsidP="00927C1D">
      <w:pPr>
        <w:pStyle w:val="ListParagraph"/>
        <w:widowControl w:val="0"/>
        <w:tabs>
          <w:tab w:val="left" w:pos="1519"/>
        </w:tabs>
        <w:ind w:left="1287" w:hanging="567"/>
        <w:contextualSpacing w:val="0"/>
        <w:jc w:val="both"/>
      </w:pPr>
      <w:r>
        <w:t>(b)</w:t>
      </w:r>
      <w:r>
        <w:tab/>
        <w:t>the Supplier Party's updates to the data in the Outcome</w:t>
      </w:r>
      <w:r w:rsidRPr="0054034B">
        <w:t xml:space="preserve"> </w:t>
      </w:r>
      <w:r>
        <w:t>File populated</w:t>
      </w:r>
      <w:r w:rsidRPr="0054034B">
        <w:t xml:space="preserve"> </w:t>
      </w:r>
      <w:r>
        <w:t>with</w:t>
      </w:r>
      <w:r w:rsidRPr="0054034B">
        <w:t xml:space="preserve"> </w:t>
      </w:r>
      <w:r>
        <w:t>updates</w:t>
      </w:r>
      <w:r w:rsidRPr="0054034B">
        <w:t xml:space="preserve"> </w:t>
      </w:r>
      <w:r>
        <w:t>to</w:t>
      </w:r>
      <w:r w:rsidRPr="0054034B">
        <w:t xml:space="preserve"> </w:t>
      </w:r>
      <w:r>
        <w:t>the</w:t>
      </w:r>
      <w:r w:rsidRPr="0054034B">
        <w:t xml:space="preserve"> </w:t>
      </w:r>
      <w:r>
        <w:t>end</w:t>
      </w:r>
      <w:r w:rsidRPr="0054034B">
        <w:t xml:space="preserve"> </w:t>
      </w:r>
      <w:r>
        <w:t>of</w:t>
      </w:r>
      <w:r w:rsidRPr="0054034B">
        <w:t xml:space="preserve"> </w:t>
      </w:r>
      <w:r>
        <w:t>the</w:t>
      </w:r>
      <w:r w:rsidRPr="0054034B">
        <w:t xml:space="preserve"> </w:t>
      </w:r>
      <w:r>
        <w:t>5</w:t>
      </w:r>
      <w:r w:rsidRPr="0054034B">
        <w:t xml:space="preserve">th </w:t>
      </w:r>
      <w:r>
        <w:t>calendar</w:t>
      </w:r>
      <w:r w:rsidRPr="0054034B">
        <w:t xml:space="preserve"> </w:t>
      </w:r>
      <w:r>
        <w:t>day</w:t>
      </w:r>
      <w:r w:rsidRPr="0054034B">
        <w:t xml:space="preserve"> </w:t>
      </w:r>
      <w:r>
        <w:t>of</w:t>
      </w:r>
      <w:r w:rsidRPr="0054034B">
        <w:t xml:space="preserve"> </w:t>
      </w:r>
      <w:r>
        <w:t>the</w:t>
      </w:r>
      <w:r w:rsidRPr="0054034B">
        <w:t xml:space="preserve"> </w:t>
      </w:r>
      <w:r>
        <w:t>month</w:t>
      </w:r>
      <w:r w:rsidRPr="0054034B">
        <w:t xml:space="preserve"> </w:t>
      </w:r>
      <w:r>
        <w:t>(to either</w:t>
      </w:r>
      <w:r w:rsidRPr="0054034B">
        <w:t xml:space="preserve"> </w:t>
      </w:r>
      <w:r>
        <w:t>be</w:t>
      </w:r>
      <w:r w:rsidRPr="0054034B">
        <w:t xml:space="preserve"> </w:t>
      </w:r>
      <w:r>
        <w:t>provided</w:t>
      </w:r>
      <w:r w:rsidRPr="0054034B">
        <w:t xml:space="preserve"> </w:t>
      </w:r>
      <w:r>
        <w:t>via</w:t>
      </w:r>
      <w:r w:rsidRPr="0054034B">
        <w:t xml:space="preserve"> </w:t>
      </w:r>
      <w:r>
        <w:t>the</w:t>
      </w:r>
      <w:r w:rsidRPr="0054034B">
        <w:t xml:space="preserve"> </w:t>
      </w:r>
      <w:r>
        <w:t>STS</w:t>
      </w:r>
      <w:r w:rsidRPr="0054034B">
        <w:t xml:space="preserve"> </w:t>
      </w:r>
      <w:r>
        <w:t>agreed</w:t>
      </w:r>
      <w:r w:rsidRPr="0054034B">
        <w:t xml:space="preserve"> </w:t>
      </w:r>
      <w:r>
        <w:t>between</w:t>
      </w:r>
      <w:r w:rsidRPr="0054034B">
        <w:t xml:space="preserve"> </w:t>
      </w:r>
      <w:r>
        <w:t>that</w:t>
      </w:r>
      <w:r w:rsidRPr="0054034B">
        <w:t xml:space="preserve"> </w:t>
      </w:r>
      <w:r>
        <w:t>Supplier Party</w:t>
      </w:r>
      <w:r w:rsidRPr="0054034B">
        <w:t xml:space="preserve"> </w:t>
      </w:r>
      <w:r>
        <w:t>and</w:t>
      </w:r>
      <w:r w:rsidRPr="0054034B">
        <w:t xml:space="preserve"> </w:t>
      </w:r>
      <w:r>
        <w:t>the</w:t>
      </w:r>
      <w:r w:rsidRPr="0054034B">
        <w:t xml:space="preserve"> </w:t>
      </w:r>
      <w:r>
        <w:t>TRAS</w:t>
      </w:r>
      <w:r w:rsidRPr="0054034B">
        <w:t xml:space="preserve"> </w:t>
      </w:r>
      <w:r>
        <w:t>Service</w:t>
      </w:r>
      <w:r w:rsidRPr="0054034B">
        <w:t xml:space="preserve"> </w:t>
      </w:r>
      <w:r>
        <w:t>Provider,</w:t>
      </w:r>
      <w:r w:rsidRPr="0054034B">
        <w:t xml:space="preserve"> </w:t>
      </w:r>
      <w:r>
        <w:t>or</w:t>
      </w:r>
      <w:r w:rsidRPr="0054034B">
        <w:t xml:space="preserve"> </w:t>
      </w:r>
      <w:r>
        <w:t>via</w:t>
      </w:r>
      <w:r w:rsidRPr="0054034B">
        <w:t xml:space="preserve"> </w:t>
      </w:r>
      <w:r>
        <w:t>the</w:t>
      </w:r>
      <w:r w:rsidRPr="004E7CA9">
        <w:t xml:space="preserve"> Hunter </w:t>
      </w:r>
      <w:r>
        <w:t>System).</w:t>
      </w:r>
    </w:p>
    <w:p w14:paraId="146E151B" w14:textId="77777777" w:rsidR="00927C1D" w:rsidRDefault="00927C1D" w:rsidP="00927C1D">
      <w:pPr>
        <w:pStyle w:val="Heading2"/>
        <w:rPr>
          <w:rFonts w:eastAsia="Times New Roman" w:cs="Times New Roman"/>
          <w:szCs w:val="24"/>
        </w:rPr>
      </w:pPr>
      <w:r>
        <w:lastRenderedPageBreak/>
        <w:t>Once</w:t>
      </w:r>
      <w:r>
        <w:rPr>
          <w:spacing w:val="17"/>
        </w:rPr>
        <w:t xml:space="preserve"> </w:t>
      </w:r>
      <w:r>
        <w:t>the</w:t>
      </w:r>
      <w:r>
        <w:rPr>
          <w:spacing w:val="20"/>
        </w:rPr>
        <w:t xml:space="preserve"> </w:t>
      </w:r>
      <w:r>
        <w:t>specification</w:t>
      </w:r>
      <w:r>
        <w:rPr>
          <w:spacing w:val="17"/>
        </w:rPr>
        <w:t xml:space="preserve"> </w:t>
      </w:r>
      <w:r>
        <w:t>and</w:t>
      </w:r>
      <w:r>
        <w:rPr>
          <w:spacing w:val="19"/>
        </w:rPr>
        <w:t xml:space="preserve"> </w:t>
      </w:r>
      <w:r>
        <w:t>format</w:t>
      </w:r>
      <w:r>
        <w:rPr>
          <w:spacing w:val="17"/>
        </w:rPr>
        <w:t xml:space="preserve"> </w:t>
      </w:r>
      <w:r>
        <w:t>of</w:t>
      </w:r>
      <w:r>
        <w:rPr>
          <w:spacing w:val="19"/>
        </w:rPr>
        <w:t xml:space="preserve"> </w:t>
      </w:r>
      <w:r>
        <w:t>each</w:t>
      </w:r>
      <w:r>
        <w:rPr>
          <w:spacing w:val="17"/>
        </w:rPr>
        <w:t xml:space="preserve"> </w:t>
      </w:r>
      <w:r>
        <w:t>Supplier</w:t>
      </w:r>
      <w:r>
        <w:rPr>
          <w:spacing w:val="19"/>
        </w:rPr>
        <w:t xml:space="preserve"> </w:t>
      </w:r>
      <w:r>
        <w:t>Party's</w:t>
      </w:r>
      <w:r>
        <w:rPr>
          <w:spacing w:val="18"/>
        </w:rPr>
        <w:t xml:space="preserve"> </w:t>
      </w:r>
      <w:r w:rsidRPr="001041DB">
        <w:t xml:space="preserve">Consumption </w:t>
      </w:r>
      <w:r>
        <w:t>File</w:t>
      </w:r>
      <w:r>
        <w:rPr>
          <w:spacing w:val="19"/>
        </w:rPr>
        <w:t xml:space="preserve"> </w:t>
      </w:r>
      <w:r>
        <w:t>and/or Outcome File has been agreed with the TRAS Service Provider pursuant</w:t>
      </w:r>
      <w:r>
        <w:rPr>
          <w:spacing w:val="6"/>
        </w:rPr>
        <w:t xml:space="preserve"> </w:t>
      </w:r>
      <w:r>
        <w:t>to this Paragraph 8, the specification and format may not be changed without the</w:t>
      </w:r>
      <w:r>
        <w:rPr>
          <w:spacing w:val="13"/>
        </w:rPr>
        <w:t xml:space="preserve"> </w:t>
      </w:r>
      <w:r>
        <w:t>TRAS Service</w:t>
      </w:r>
      <w:r>
        <w:rPr>
          <w:spacing w:val="20"/>
        </w:rPr>
        <w:t xml:space="preserve"> </w:t>
      </w:r>
      <w:r>
        <w:t>Provider's</w:t>
      </w:r>
      <w:r>
        <w:rPr>
          <w:spacing w:val="24"/>
        </w:rPr>
        <w:t xml:space="preserve"> </w:t>
      </w:r>
      <w:r>
        <w:t>consent</w:t>
      </w:r>
      <w:r>
        <w:rPr>
          <w:spacing w:val="22"/>
        </w:rPr>
        <w:t xml:space="preserve"> </w:t>
      </w:r>
      <w:r>
        <w:t>(such</w:t>
      </w:r>
      <w:r>
        <w:rPr>
          <w:spacing w:val="21"/>
        </w:rPr>
        <w:t xml:space="preserve"> </w:t>
      </w:r>
      <w:r>
        <w:t>consent</w:t>
      </w:r>
      <w:r>
        <w:rPr>
          <w:spacing w:val="22"/>
        </w:rPr>
        <w:t xml:space="preserve"> </w:t>
      </w:r>
      <w:r>
        <w:t>to</w:t>
      </w:r>
      <w:r>
        <w:rPr>
          <w:spacing w:val="22"/>
        </w:rPr>
        <w:t xml:space="preserve"> </w:t>
      </w:r>
      <w:r>
        <w:t>be</w:t>
      </w:r>
      <w:r>
        <w:rPr>
          <w:spacing w:val="20"/>
        </w:rPr>
        <w:t xml:space="preserve"> </w:t>
      </w:r>
      <w:r>
        <w:t>obtained</w:t>
      </w:r>
      <w:r>
        <w:rPr>
          <w:spacing w:val="21"/>
        </w:rPr>
        <w:t xml:space="preserve"> </w:t>
      </w:r>
      <w:r>
        <w:t>by</w:t>
      </w:r>
      <w:r>
        <w:rPr>
          <w:spacing w:val="19"/>
        </w:rPr>
        <w:t xml:space="preserve"> </w:t>
      </w:r>
      <w:r>
        <w:t>DCUSA</w:t>
      </w:r>
      <w:r>
        <w:rPr>
          <w:spacing w:val="23"/>
        </w:rPr>
        <w:t xml:space="preserve"> </w:t>
      </w:r>
      <w:r>
        <w:t>Ltd</w:t>
      </w:r>
      <w:r>
        <w:rPr>
          <w:spacing w:val="24"/>
        </w:rPr>
        <w:t xml:space="preserve"> </w:t>
      </w:r>
      <w:r>
        <w:t>pursuant</w:t>
      </w:r>
      <w:r>
        <w:rPr>
          <w:spacing w:val="22"/>
        </w:rPr>
        <w:t xml:space="preserve"> </w:t>
      </w:r>
      <w:r>
        <w:t>to the TRAS</w:t>
      </w:r>
      <w:r>
        <w:rPr>
          <w:spacing w:val="-1"/>
        </w:rPr>
        <w:t xml:space="preserve"> </w:t>
      </w:r>
      <w:r>
        <w:t>Contract).</w:t>
      </w:r>
      <w:r w:rsidRPr="00FA0297">
        <w:rPr>
          <w:bCs/>
        </w:rPr>
        <w:t xml:space="preserve"> </w:t>
      </w:r>
    </w:p>
    <w:p w14:paraId="5E2C5A37" w14:textId="77777777" w:rsidR="00927C1D" w:rsidRDefault="00927C1D" w:rsidP="00927C1D">
      <w:pPr>
        <w:pStyle w:val="Heading2"/>
        <w:rPr>
          <w:rFonts w:eastAsia="Times New Roman" w:cs="Times New Roman"/>
          <w:szCs w:val="24"/>
        </w:rPr>
      </w:pPr>
      <w:r>
        <w:t xml:space="preserve">Each Supplier Party shall provide </w:t>
      </w:r>
      <w:proofErr w:type="gramStart"/>
      <w:r>
        <w:t>sufficient</w:t>
      </w:r>
      <w:proofErr w:type="gramEnd"/>
      <w:r>
        <w:t xml:space="preserve"> staff as reasonably required by the</w:t>
      </w:r>
      <w:r>
        <w:rPr>
          <w:spacing w:val="13"/>
        </w:rPr>
        <w:t xml:space="preserve"> </w:t>
      </w:r>
      <w:r>
        <w:t>TRAS Service</w:t>
      </w:r>
      <w:r>
        <w:rPr>
          <w:spacing w:val="22"/>
        </w:rPr>
        <w:t xml:space="preserve"> </w:t>
      </w:r>
      <w:r>
        <w:t>Provider</w:t>
      </w:r>
      <w:r>
        <w:rPr>
          <w:spacing w:val="24"/>
        </w:rPr>
        <w:t xml:space="preserve"> </w:t>
      </w:r>
      <w:r>
        <w:t>from</w:t>
      </w:r>
      <w:r>
        <w:rPr>
          <w:spacing w:val="23"/>
        </w:rPr>
        <w:t xml:space="preserve"> </w:t>
      </w:r>
      <w:r>
        <w:t>time</w:t>
      </w:r>
      <w:r>
        <w:rPr>
          <w:spacing w:val="22"/>
        </w:rPr>
        <w:t xml:space="preserve"> </w:t>
      </w:r>
      <w:r>
        <w:t>to</w:t>
      </w:r>
      <w:r>
        <w:rPr>
          <w:spacing w:val="23"/>
        </w:rPr>
        <w:t xml:space="preserve"> </w:t>
      </w:r>
      <w:r>
        <w:t>time</w:t>
      </w:r>
      <w:r>
        <w:rPr>
          <w:spacing w:val="22"/>
        </w:rPr>
        <w:t xml:space="preserve"> </w:t>
      </w:r>
      <w:r>
        <w:t>in</w:t>
      </w:r>
      <w:r>
        <w:rPr>
          <w:spacing w:val="23"/>
        </w:rPr>
        <w:t xml:space="preserve"> </w:t>
      </w:r>
      <w:r>
        <w:t>compliance</w:t>
      </w:r>
      <w:r>
        <w:rPr>
          <w:spacing w:val="21"/>
        </w:rPr>
        <w:t xml:space="preserve"> </w:t>
      </w:r>
      <w:r>
        <w:t>with</w:t>
      </w:r>
      <w:r>
        <w:rPr>
          <w:spacing w:val="23"/>
        </w:rPr>
        <w:t xml:space="preserve"> </w:t>
      </w:r>
      <w:r>
        <w:t>the</w:t>
      </w:r>
      <w:r>
        <w:rPr>
          <w:spacing w:val="22"/>
        </w:rPr>
        <w:t xml:space="preserve"> </w:t>
      </w:r>
      <w:r>
        <w:t>TRAS</w:t>
      </w:r>
      <w:r>
        <w:rPr>
          <w:spacing w:val="23"/>
        </w:rPr>
        <w:t xml:space="preserve"> </w:t>
      </w:r>
      <w:r>
        <w:t>Contract</w:t>
      </w:r>
      <w:r>
        <w:rPr>
          <w:spacing w:val="27"/>
        </w:rPr>
        <w:t xml:space="preserve"> </w:t>
      </w:r>
      <w:r>
        <w:t>with</w:t>
      </w:r>
      <w:r>
        <w:rPr>
          <w:spacing w:val="23"/>
        </w:rPr>
        <w:t xml:space="preserve"> </w:t>
      </w:r>
      <w:r>
        <w:t>the objective</w:t>
      </w:r>
      <w:r>
        <w:rPr>
          <w:spacing w:val="42"/>
        </w:rPr>
        <w:t xml:space="preserve"> </w:t>
      </w:r>
      <w:r>
        <w:t>of</w:t>
      </w:r>
      <w:r>
        <w:rPr>
          <w:spacing w:val="42"/>
        </w:rPr>
        <w:t xml:space="preserve"> </w:t>
      </w:r>
      <w:r>
        <w:t>ensuring</w:t>
      </w:r>
      <w:r>
        <w:rPr>
          <w:spacing w:val="42"/>
        </w:rPr>
        <w:t xml:space="preserve"> </w:t>
      </w:r>
      <w:r>
        <w:t>successful</w:t>
      </w:r>
      <w:r>
        <w:rPr>
          <w:spacing w:val="43"/>
        </w:rPr>
        <w:t xml:space="preserve"> </w:t>
      </w:r>
      <w:r>
        <w:t>requirements</w:t>
      </w:r>
      <w:r>
        <w:rPr>
          <w:spacing w:val="43"/>
        </w:rPr>
        <w:t xml:space="preserve"> </w:t>
      </w:r>
      <w:r>
        <w:t>definition,</w:t>
      </w:r>
      <w:r>
        <w:rPr>
          <w:spacing w:val="43"/>
        </w:rPr>
        <w:t xml:space="preserve"> </w:t>
      </w:r>
      <w:r>
        <w:t>configuration,</w:t>
      </w:r>
      <w:r>
        <w:rPr>
          <w:spacing w:val="43"/>
        </w:rPr>
        <w:t xml:space="preserve"> </w:t>
      </w:r>
      <w:r>
        <w:t>testing</w:t>
      </w:r>
      <w:r>
        <w:rPr>
          <w:spacing w:val="40"/>
        </w:rPr>
        <w:t xml:space="preserve"> </w:t>
      </w:r>
      <w:r>
        <w:t>and implementation</w:t>
      </w:r>
      <w:r>
        <w:rPr>
          <w:spacing w:val="36"/>
        </w:rPr>
        <w:t xml:space="preserve"> </w:t>
      </w:r>
      <w:r>
        <w:t>of</w:t>
      </w:r>
      <w:r>
        <w:rPr>
          <w:spacing w:val="35"/>
        </w:rPr>
        <w:t xml:space="preserve"> </w:t>
      </w:r>
      <w:r>
        <w:t>the</w:t>
      </w:r>
      <w:r>
        <w:rPr>
          <w:spacing w:val="37"/>
        </w:rPr>
        <w:t xml:space="preserve"> </w:t>
      </w:r>
      <w:r>
        <w:t>Theft</w:t>
      </w:r>
      <w:r>
        <w:rPr>
          <w:spacing w:val="36"/>
        </w:rPr>
        <w:t xml:space="preserve"> </w:t>
      </w:r>
      <w:r>
        <w:t>Risk</w:t>
      </w:r>
      <w:r>
        <w:rPr>
          <w:spacing w:val="36"/>
        </w:rPr>
        <w:t xml:space="preserve"> </w:t>
      </w:r>
      <w:r>
        <w:t>Assessment</w:t>
      </w:r>
      <w:r>
        <w:rPr>
          <w:spacing w:val="36"/>
        </w:rPr>
        <w:t xml:space="preserve"> </w:t>
      </w:r>
      <w:r>
        <w:t>Service</w:t>
      </w:r>
      <w:r>
        <w:rPr>
          <w:spacing w:val="35"/>
        </w:rPr>
        <w:t xml:space="preserve"> </w:t>
      </w:r>
      <w:r>
        <w:t>Arrangements</w:t>
      </w:r>
      <w:r>
        <w:rPr>
          <w:spacing w:val="36"/>
        </w:rPr>
        <w:t xml:space="preserve"> </w:t>
      </w:r>
      <w:r>
        <w:t>in</w:t>
      </w:r>
      <w:r>
        <w:rPr>
          <w:spacing w:val="36"/>
        </w:rPr>
        <w:t xml:space="preserve"> </w:t>
      </w:r>
      <w:r>
        <w:t>accordance with the TRAS</w:t>
      </w:r>
      <w:r>
        <w:rPr>
          <w:spacing w:val="-2"/>
        </w:rPr>
        <w:t xml:space="preserve"> </w:t>
      </w:r>
      <w:r>
        <w:t>Contract.</w:t>
      </w:r>
    </w:p>
    <w:p w14:paraId="668DCCAA" w14:textId="77777777" w:rsidR="00927C1D" w:rsidRPr="002404A6" w:rsidRDefault="00927C1D" w:rsidP="00927C1D">
      <w:pPr>
        <w:pStyle w:val="Heading2"/>
        <w:rPr>
          <w:rFonts w:eastAsia="Times New Roman" w:cs="Times New Roman"/>
          <w:szCs w:val="24"/>
        </w:rPr>
      </w:pPr>
      <w:r>
        <w:t>Each</w:t>
      </w:r>
      <w:r>
        <w:rPr>
          <w:spacing w:val="43"/>
        </w:rPr>
        <w:t xml:space="preserve"> </w:t>
      </w:r>
      <w:r>
        <w:t>Supplier</w:t>
      </w:r>
      <w:r>
        <w:rPr>
          <w:spacing w:val="43"/>
        </w:rPr>
        <w:t xml:space="preserve"> </w:t>
      </w:r>
      <w:r>
        <w:t>Party</w:t>
      </w:r>
      <w:r>
        <w:rPr>
          <w:spacing w:val="38"/>
        </w:rPr>
        <w:t xml:space="preserve"> </w:t>
      </w:r>
      <w:r>
        <w:t>shall</w:t>
      </w:r>
      <w:r>
        <w:rPr>
          <w:spacing w:val="46"/>
        </w:rPr>
        <w:t xml:space="preserve"> </w:t>
      </w:r>
      <w:r>
        <w:t>provide</w:t>
      </w:r>
      <w:r>
        <w:rPr>
          <w:spacing w:val="42"/>
        </w:rPr>
        <w:t xml:space="preserve"> </w:t>
      </w:r>
      <w:r>
        <w:t>a</w:t>
      </w:r>
      <w:r>
        <w:rPr>
          <w:spacing w:val="42"/>
        </w:rPr>
        <w:t xml:space="preserve"> </w:t>
      </w:r>
      <w:r>
        <w:t>single</w:t>
      </w:r>
      <w:r>
        <w:rPr>
          <w:spacing w:val="42"/>
        </w:rPr>
        <w:t xml:space="preserve"> </w:t>
      </w:r>
      <w:r>
        <w:t>point</w:t>
      </w:r>
      <w:r>
        <w:rPr>
          <w:spacing w:val="43"/>
        </w:rPr>
        <w:t xml:space="preserve"> </w:t>
      </w:r>
      <w:r>
        <w:t>of</w:t>
      </w:r>
      <w:r>
        <w:rPr>
          <w:spacing w:val="42"/>
        </w:rPr>
        <w:t xml:space="preserve"> </w:t>
      </w:r>
      <w:r>
        <w:t>contact</w:t>
      </w:r>
      <w:r>
        <w:rPr>
          <w:spacing w:val="45"/>
        </w:rPr>
        <w:t xml:space="preserve"> </w:t>
      </w:r>
      <w:r>
        <w:t>for</w:t>
      </w:r>
      <w:r>
        <w:rPr>
          <w:spacing w:val="42"/>
        </w:rPr>
        <w:t xml:space="preserve"> </w:t>
      </w:r>
      <w:r>
        <w:t>the</w:t>
      </w:r>
      <w:r>
        <w:rPr>
          <w:spacing w:val="42"/>
        </w:rPr>
        <w:t xml:space="preserve"> </w:t>
      </w:r>
      <w:r>
        <w:t>TRAS</w:t>
      </w:r>
      <w:r>
        <w:rPr>
          <w:spacing w:val="44"/>
        </w:rPr>
        <w:t xml:space="preserve"> </w:t>
      </w:r>
      <w:r>
        <w:t>Service Provider</w:t>
      </w:r>
      <w:r>
        <w:rPr>
          <w:spacing w:val="23"/>
        </w:rPr>
        <w:t xml:space="preserve"> </w:t>
      </w:r>
      <w:r>
        <w:t>to</w:t>
      </w:r>
      <w:r>
        <w:rPr>
          <w:spacing w:val="24"/>
        </w:rPr>
        <w:t xml:space="preserve"> </w:t>
      </w:r>
      <w:r>
        <w:t>manage</w:t>
      </w:r>
      <w:r>
        <w:rPr>
          <w:spacing w:val="23"/>
        </w:rPr>
        <w:t xml:space="preserve"> </w:t>
      </w:r>
      <w:r>
        <w:t>the</w:t>
      </w:r>
      <w:r>
        <w:rPr>
          <w:spacing w:val="23"/>
        </w:rPr>
        <w:t xml:space="preserve"> </w:t>
      </w:r>
      <w:r>
        <w:t>day-to-day</w:t>
      </w:r>
      <w:r>
        <w:rPr>
          <w:spacing w:val="19"/>
        </w:rPr>
        <w:t xml:space="preserve"> </w:t>
      </w:r>
      <w:r>
        <w:t>interactions</w:t>
      </w:r>
      <w:r>
        <w:rPr>
          <w:spacing w:val="24"/>
        </w:rPr>
        <w:t xml:space="preserve"> </w:t>
      </w:r>
      <w:r>
        <w:t>between</w:t>
      </w:r>
      <w:r>
        <w:rPr>
          <w:spacing w:val="26"/>
        </w:rPr>
        <w:t xml:space="preserve"> </w:t>
      </w:r>
      <w:r>
        <w:t>the</w:t>
      </w:r>
      <w:r>
        <w:rPr>
          <w:spacing w:val="23"/>
        </w:rPr>
        <w:t xml:space="preserve"> </w:t>
      </w:r>
      <w:r>
        <w:t>TRAS</w:t>
      </w:r>
      <w:r>
        <w:rPr>
          <w:spacing w:val="25"/>
        </w:rPr>
        <w:t xml:space="preserve"> </w:t>
      </w:r>
      <w:r>
        <w:t>Service</w:t>
      </w:r>
      <w:r>
        <w:rPr>
          <w:spacing w:val="24"/>
        </w:rPr>
        <w:t xml:space="preserve"> </w:t>
      </w:r>
      <w:r>
        <w:t>Provider and that Supplier</w:t>
      </w:r>
      <w:r>
        <w:rPr>
          <w:spacing w:val="-2"/>
        </w:rPr>
        <w:t xml:space="preserve"> </w:t>
      </w:r>
      <w:r>
        <w:t>Party</w:t>
      </w:r>
      <w:r w:rsidRPr="002404A6">
        <w:t xml:space="preserve"> (excluding only those matters that are subject to Paragraph 8.8A)</w:t>
      </w:r>
      <w:r>
        <w:t>.</w:t>
      </w:r>
    </w:p>
    <w:p w14:paraId="68F18A0B" w14:textId="77777777" w:rsidR="00927C1D" w:rsidRDefault="00927C1D" w:rsidP="00927C1D">
      <w:pPr>
        <w:pStyle w:val="Heading2"/>
        <w:numPr>
          <w:ilvl w:val="0"/>
          <w:numId w:val="0"/>
        </w:numPr>
        <w:ind w:left="720" w:hanging="720"/>
        <w:rPr>
          <w:rFonts w:eastAsia="Times New Roman"/>
        </w:rPr>
      </w:pPr>
      <w:r>
        <w:rPr>
          <w:rFonts w:eastAsia="Times New Roman"/>
        </w:rPr>
        <w:t>8</w:t>
      </w:r>
      <w:r w:rsidRPr="002404A6">
        <w:rPr>
          <w:rFonts w:eastAsia="Times New Roman"/>
        </w:rPr>
        <w:t>.8A</w:t>
      </w:r>
      <w:r w:rsidRPr="002404A6">
        <w:rPr>
          <w:rFonts w:eastAsia="Times New Roman"/>
        </w:rPr>
        <w:tab/>
        <w:t>Each Supplier Party shall provide details of a single information security point of contact (including their email address and/or phone number) to enable the TRAS Service Provider to communicate details of information security breaches (which may be communicated 24 hours a day, 7 days a week). Supplier Parties shall determine for themselves what action to take following any such notification.</w:t>
      </w:r>
    </w:p>
    <w:p w14:paraId="1549C49B" w14:textId="314BB1F5" w:rsidR="00927C1D" w:rsidRPr="00927C1D" w:rsidRDefault="00927C1D">
      <w:pPr>
        <w:pStyle w:val="Heading2"/>
        <w:rPr>
          <w:rFonts w:eastAsia="Times New Roman" w:cs="Times New Roman"/>
          <w:szCs w:val="24"/>
        </w:rPr>
        <w:pPrChange w:id="27" w:author="Austin Gash" w:date="2018-10-09T13:56:00Z">
          <w:pPr>
            <w:pStyle w:val="Heading2"/>
            <w:numPr>
              <w:numId w:val="24"/>
            </w:numPr>
            <w:tabs>
              <w:tab w:val="num" w:pos="709"/>
            </w:tabs>
            <w:ind w:left="709" w:hanging="709"/>
          </w:pPr>
        </w:pPrChange>
      </w:pPr>
      <w:del w:id="28" w:author="Austin Gash" w:date="2018-10-09T13:55:00Z">
        <w:r w:rsidDel="00927C1D">
          <w:delText>Each</w:delText>
        </w:r>
        <w:r w:rsidDel="00927C1D">
          <w:rPr>
            <w:spacing w:val="51"/>
          </w:rPr>
          <w:delText xml:space="preserve"> </w:delText>
        </w:r>
        <w:r w:rsidDel="00927C1D">
          <w:delText>Supplier</w:delText>
        </w:r>
        <w:r w:rsidDel="00927C1D">
          <w:rPr>
            <w:spacing w:val="53"/>
          </w:rPr>
          <w:delText xml:space="preserve"> </w:delText>
        </w:r>
        <w:r w:rsidDel="00927C1D">
          <w:delText>Party</w:delText>
        </w:r>
        <w:r w:rsidDel="00927C1D">
          <w:rPr>
            <w:spacing w:val="48"/>
          </w:rPr>
          <w:delText xml:space="preserve"> </w:delText>
        </w:r>
        <w:r w:rsidDel="00927C1D">
          <w:delText>shall</w:delText>
        </w:r>
        <w:r w:rsidDel="00927C1D">
          <w:rPr>
            <w:spacing w:val="52"/>
          </w:rPr>
          <w:delText xml:space="preserve"> </w:delText>
        </w:r>
        <w:r w:rsidDel="00927C1D">
          <w:delText>report</w:delText>
        </w:r>
        <w:r w:rsidDel="00927C1D">
          <w:rPr>
            <w:spacing w:val="53"/>
          </w:rPr>
          <w:delText xml:space="preserve"> </w:delText>
        </w:r>
        <w:r w:rsidDel="00927C1D">
          <w:delText>any</w:delText>
        </w:r>
        <w:r w:rsidDel="00927C1D">
          <w:rPr>
            <w:spacing w:val="49"/>
          </w:rPr>
          <w:delText xml:space="preserve"> </w:delText>
        </w:r>
        <w:r w:rsidDel="00927C1D">
          <w:delText>faults</w:delText>
        </w:r>
        <w:r w:rsidDel="00927C1D">
          <w:rPr>
            <w:spacing w:val="54"/>
          </w:rPr>
          <w:delText xml:space="preserve"> </w:delText>
        </w:r>
        <w:r w:rsidDel="00927C1D">
          <w:delText>and</w:delText>
        </w:r>
        <w:r w:rsidDel="00927C1D">
          <w:rPr>
            <w:spacing w:val="51"/>
          </w:rPr>
          <w:delText xml:space="preserve"> </w:delText>
        </w:r>
        <w:r w:rsidDel="00927C1D">
          <w:delText>issues</w:delText>
        </w:r>
        <w:r w:rsidDel="00927C1D">
          <w:rPr>
            <w:spacing w:val="55"/>
          </w:rPr>
          <w:delText xml:space="preserve"> </w:delText>
        </w:r>
        <w:r w:rsidDel="00927C1D">
          <w:delText>with</w:delText>
        </w:r>
        <w:r w:rsidDel="00927C1D">
          <w:rPr>
            <w:spacing w:val="52"/>
          </w:rPr>
          <w:delText xml:space="preserve"> </w:delText>
        </w:r>
        <w:r w:rsidDel="00927C1D">
          <w:delText>respect</w:delText>
        </w:r>
        <w:r w:rsidDel="00927C1D">
          <w:rPr>
            <w:spacing w:val="52"/>
          </w:rPr>
          <w:delText xml:space="preserve"> </w:delText>
        </w:r>
        <w:r w:rsidDel="00927C1D">
          <w:delText>to</w:delText>
        </w:r>
        <w:r w:rsidDel="00927C1D">
          <w:rPr>
            <w:spacing w:val="54"/>
          </w:rPr>
          <w:delText xml:space="preserve"> </w:delText>
        </w:r>
        <w:r w:rsidDel="00927C1D">
          <w:delText>the</w:delText>
        </w:r>
        <w:r w:rsidDel="00927C1D">
          <w:rPr>
            <w:spacing w:val="51"/>
          </w:rPr>
          <w:delText xml:space="preserve"> </w:delText>
        </w:r>
        <w:r w:rsidDel="00927C1D">
          <w:delText>TRAS Contract via the help desk established by the TRAS Service Provider for that</w:delText>
        </w:r>
        <w:r w:rsidDel="00927C1D">
          <w:rPr>
            <w:spacing w:val="36"/>
          </w:rPr>
          <w:delText xml:space="preserve"> </w:delText>
        </w:r>
        <w:r w:rsidDel="00927C1D">
          <w:delText>purpose under the TRAS Contract in the format agreed pursuant to the TRAS</w:delText>
        </w:r>
        <w:r w:rsidDel="00927C1D">
          <w:rPr>
            <w:spacing w:val="-6"/>
          </w:rPr>
          <w:delText xml:space="preserve"> </w:delText>
        </w:r>
        <w:r w:rsidDel="00927C1D">
          <w:delText>Contract.</w:delText>
        </w:r>
      </w:del>
      <w:ins w:id="29" w:author="Austin Gash" w:date="2018-10-09T13:55:00Z">
        <w:r>
          <w:t xml:space="preserve"> </w:t>
        </w:r>
        <w:r w:rsidRPr="00927C1D">
          <w:t xml:space="preserve">Where a Supplier fails to meet their TRAS obligations to submit defined data items, split by residential and commercial, to the TRAS Provider </w:t>
        </w:r>
        <w:proofErr w:type="gramStart"/>
        <w:r w:rsidRPr="00927C1D">
          <w:t>on a monthly basis</w:t>
        </w:r>
        <w:proofErr w:type="gramEnd"/>
        <w:r w:rsidRPr="00927C1D">
          <w:t xml:space="preserve"> the TRAS escalation process will be triggered. See Appendix 3 for the TRAS escalation </w:t>
        </w:r>
      </w:ins>
      <w:ins w:id="30" w:author="Fungai Madzivadondo" w:date="2018-10-09T14:37:00Z">
        <w:r w:rsidR="008051F1">
          <w:t>p</w:t>
        </w:r>
      </w:ins>
      <w:bookmarkStart w:id="31" w:name="_GoBack"/>
      <w:bookmarkEnd w:id="31"/>
      <w:ins w:id="32" w:author="Austin Gash" w:date="2018-10-09T13:55:00Z">
        <w:r w:rsidRPr="00927C1D">
          <w:t>rocess.</w:t>
        </w:r>
      </w:ins>
    </w:p>
    <w:p w14:paraId="4A082468" w14:textId="77777777" w:rsidR="00927C1D" w:rsidRPr="00911BE9" w:rsidRDefault="00927C1D" w:rsidP="00927C1D">
      <w:pPr>
        <w:pStyle w:val="Heading2"/>
        <w:rPr>
          <w:rFonts w:eastAsia="Times New Roman" w:cs="Times New Roman"/>
          <w:szCs w:val="24"/>
        </w:rPr>
      </w:pPr>
      <w:r>
        <w:t>Each Supplier Party shall provide the TRAS Service Provider with any information</w:t>
      </w:r>
      <w:r w:rsidRPr="002212FD">
        <w:rPr>
          <w:spacing w:val="20"/>
        </w:rPr>
        <w:t xml:space="preserve"> </w:t>
      </w:r>
      <w:r>
        <w:t>or assistance</w:t>
      </w:r>
      <w:r w:rsidRPr="002212FD">
        <w:rPr>
          <w:spacing w:val="23"/>
        </w:rPr>
        <w:t xml:space="preserve"> </w:t>
      </w:r>
      <w:r>
        <w:t>reasonably</w:t>
      </w:r>
      <w:r w:rsidRPr="002212FD">
        <w:rPr>
          <w:spacing w:val="21"/>
        </w:rPr>
        <w:t xml:space="preserve"> </w:t>
      </w:r>
      <w:r>
        <w:t>requested</w:t>
      </w:r>
      <w:r w:rsidRPr="002212FD">
        <w:rPr>
          <w:spacing w:val="23"/>
        </w:rPr>
        <w:t xml:space="preserve"> </w:t>
      </w:r>
      <w:r>
        <w:t>by</w:t>
      </w:r>
      <w:r w:rsidRPr="002212FD">
        <w:rPr>
          <w:spacing w:val="18"/>
        </w:rPr>
        <w:t xml:space="preserve"> </w:t>
      </w:r>
      <w:r>
        <w:t>the</w:t>
      </w:r>
      <w:r w:rsidRPr="002212FD">
        <w:rPr>
          <w:spacing w:val="23"/>
        </w:rPr>
        <w:t xml:space="preserve"> </w:t>
      </w:r>
      <w:r>
        <w:t>TRAS</w:t>
      </w:r>
      <w:r w:rsidRPr="002212FD">
        <w:rPr>
          <w:spacing w:val="27"/>
        </w:rPr>
        <w:t xml:space="preserve"> </w:t>
      </w:r>
      <w:r>
        <w:t>Service</w:t>
      </w:r>
      <w:r w:rsidRPr="002212FD">
        <w:rPr>
          <w:spacing w:val="22"/>
        </w:rPr>
        <w:t xml:space="preserve"> </w:t>
      </w:r>
      <w:r>
        <w:t>Provider</w:t>
      </w:r>
      <w:r w:rsidRPr="002212FD">
        <w:rPr>
          <w:spacing w:val="24"/>
        </w:rPr>
        <w:t xml:space="preserve"> </w:t>
      </w:r>
      <w:r>
        <w:t>from</w:t>
      </w:r>
      <w:r w:rsidRPr="002212FD">
        <w:rPr>
          <w:spacing w:val="23"/>
        </w:rPr>
        <w:t xml:space="preserve"> </w:t>
      </w:r>
      <w:r>
        <w:t>time</w:t>
      </w:r>
      <w:r w:rsidRPr="002212FD">
        <w:rPr>
          <w:spacing w:val="23"/>
        </w:rPr>
        <w:t xml:space="preserve"> </w:t>
      </w:r>
      <w:r>
        <w:t>to</w:t>
      </w:r>
      <w:r w:rsidRPr="002212FD">
        <w:rPr>
          <w:spacing w:val="24"/>
        </w:rPr>
        <w:t xml:space="preserve"> </w:t>
      </w:r>
      <w:r>
        <w:t>time</w:t>
      </w:r>
      <w:r w:rsidRPr="002212FD">
        <w:rPr>
          <w:spacing w:val="23"/>
        </w:rPr>
        <w:t xml:space="preserve"> </w:t>
      </w:r>
      <w:r>
        <w:t>in relation</w:t>
      </w:r>
      <w:r w:rsidRPr="002212FD">
        <w:rPr>
          <w:spacing w:val="23"/>
        </w:rPr>
        <w:t xml:space="preserve"> </w:t>
      </w:r>
      <w:r>
        <w:t>to</w:t>
      </w:r>
      <w:r w:rsidRPr="002212FD">
        <w:rPr>
          <w:spacing w:val="23"/>
        </w:rPr>
        <w:t xml:space="preserve"> </w:t>
      </w:r>
      <w:r>
        <w:t>the</w:t>
      </w:r>
      <w:r w:rsidRPr="002212FD">
        <w:rPr>
          <w:spacing w:val="22"/>
        </w:rPr>
        <w:t xml:space="preserve"> </w:t>
      </w:r>
      <w:r>
        <w:t>provision</w:t>
      </w:r>
      <w:r w:rsidRPr="002212FD">
        <w:rPr>
          <w:spacing w:val="22"/>
        </w:rPr>
        <w:t xml:space="preserve"> </w:t>
      </w:r>
      <w:r>
        <w:t>of</w:t>
      </w:r>
      <w:r w:rsidRPr="002212FD">
        <w:rPr>
          <w:spacing w:val="22"/>
        </w:rPr>
        <w:t xml:space="preserve"> </w:t>
      </w:r>
      <w:r>
        <w:t>the</w:t>
      </w:r>
      <w:r w:rsidRPr="002212FD">
        <w:rPr>
          <w:spacing w:val="22"/>
        </w:rPr>
        <w:t xml:space="preserve"> </w:t>
      </w:r>
      <w:r>
        <w:t>Theft</w:t>
      </w:r>
      <w:r w:rsidRPr="002212FD">
        <w:rPr>
          <w:spacing w:val="22"/>
        </w:rPr>
        <w:t xml:space="preserve"> </w:t>
      </w:r>
      <w:r>
        <w:t>Risk</w:t>
      </w:r>
      <w:r w:rsidRPr="002212FD">
        <w:rPr>
          <w:spacing w:val="23"/>
        </w:rPr>
        <w:t xml:space="preserve"> </w:t>
      </w:r>
      <w:r>
        <w:t>Assessment</w:t>
      </w:r>
      <w:r w:rsidRPr="002212FD">
        <w:rPr>
          <w:spacing w:val="22"/>
        </w:rPr>
        <w:t xml:space="preserve"> </w:t>
      </w:r>
      <w:r>
        <w:t>Service</w:t>
      </w:r>
      <w:r w:rsidRPr="002212FD">
        <w:rPr>
          <w:spacing w:val="21"/>
        </w:rPr>
        <w:t xml:space="preserve"> </w:t>
      </w:r>
      <w:r>
        <w:t>Arrangements</w:t>
      </w:r>
      <w:r w:rsidRPr="002212FD">
        <w:rPr>
          <w:spacing w:val="27"/>
        </w:rPr>
        <w:t xml:space="preserve"> </w:t>
      </w:r>
      <w:r>
        <w:t>by</w:t>
      </w:r>
      <w:r w:rsidRPr="002212FD">
        <w:rPr>
          <w:spacing w:val="15"/>
        </w:rPr>
        <w:t xml:space="preserve"> </w:t>
      </w:r>
      <w:r>
        <w:t>the TRAS Service Provider in accordance with the TRAS</w:t>
      </w:r>
      <w:r w:rsidRPr="002212FD">
        <w:rPr>
          <w:spacing w:val="-5"/>
        </w:rPr>
        <w:t xml:space="preserve"> </w:t>
      </w:r>
      <w:r>
        <w:t>Contract.</w:t>
      </w:r>
    </w:p>
    <w:p w14:paraId="3569892A" w14:textId="77777777" w:rsidR="00927C1D" w:rsidRDefault="00927C1D" w:rsidP="00927C1D">
      <w:pPr>
        <w:pStyle w:val="Heading1"/>
      </w:pPr>
      <w:bookmarkStart w:id="33" w:name="_Toc510303153"/>
      <w:bookmarkStart w:id="34" w:name="_Toc513018564"/>
      <w:bookmarkStart w:id="35" w:name="_Toc518333749"/>
      <w:r>
        <w:lastRenderedPageBreak/>
        <w:t>ADDITIONAL TRAS SERVICES</w:t>
      </w:r>
      <w:bookmarkEnd w:id="33"/>
      <w:bookmarkEnd w:id="34"/>
      <w:bookmarkEnd w:id="35"/>
    </w:p>
    <w:p w14:paraId="2CBFF2DD" w14:textId="77777777" w:rsidR="00927C1D" w:rsidRPr="00911BE9" w:rsidRDefault="00927C1D" w:rsidP="00927C1D">
      <w:pPr>
        <w:pStyle w:val="Heading2"/>
      </w:pPr>
      <w:r w:rsidRPr="00911BE9">
        <w:t>A Supplier Party may, from time to time, request the provision of additional services or functionality pursuant to the TRAS Contract; provided that the Supplier Party pays the additional charges applicable to the additional services or functionality.</w:t>
      </w:r>
    </w:p>
    <w:p w14:paraId="5AD4E39F" w14:textId="77777777" w:rsidR="00927C1D" w:rsidRDefault="00927C1D" w:rsidP="00927C1D">
      <w:pPr>
        <w:pStyle w:val="Heading2"/>
      </w:pPr>
      <w:r w:rsidRPr="00911BE9">
        <w:t xml:space="preserve">The additional services or functionality that can be requested, and the charges applicable to such additional services or functionality, are described in Appendix 4 to this Schedule 25. </w:t>
      </w:r>
    </w:p>
    <w:p w14:paraId="342D34B6" w14:textId="77777777" w:rsidR="00927C1D" w:rsidRPr="00911BE9" w:rsidRDefault="00927C1D" w:rsidP="00927C1D">
      <w:pPr>
        <w:pStyle w:val="Heading2"/>
      </w:pPr>
      <w:r w:rsidRPr="00911BE9">
        <w:t>A Supplier Party that wishes to obtain any of the additional services or functionality provided for in Appendix 4 of this Schedule 25 shall submit its request to the TRAS Contract Manager. As soon as reasonably practicable following receipt of each such request, DCUSA Ltd shall procure that the TRAS Service Provider provides the Supplier Party with such additional services or functionality; subject to and in accordance with the provisions of the TRAS Contract, and subject to payment by the Supplier Party of the applicable charges.</w:t>
      </w:r>
    </w:p>
    <w:p w14:paraId="454BFDD0" w14:textId="77777777" w:rsidR="00927C1D" w:rsidRPr="00F914F2" w:rsidRDefault="00927C1D" w:rsidP="00927C1D">
      <w:pPr>
        <w:pStyle w:val="Heading2"/>
        <w:numPr>
          <w:ilvl w:val="0"/>
          <w:numId w:val="0"/>
        </w:numPr>
        <w:ind w:left="720"/>
        <w:rPr>
          <w:rFonts w:eastAsia="Times New Roman" w:cs="Times New Roman"/>
          <w:szCs w:val="24"/>
        </w:rPr>
      </w:pPr>
      <w:r w:rsidRPr="00911BE9">
        <w:t xml:space="preserve">DCUSA Ltd shall invoice each Supplier Party for the charges (if any) incurred by that Supplier Party pursuant to this Paragraph 9 on or around the same date as it submits invoices under Clause 8 of the main body of this Agreement. Each Supplier Party to which such an invoice is addressed shall pay that invoice within the same </w:t>
      </w:r>
      <w:proofErr w:type="gramStart"/>
      <w:r w:rsidRPr="00911BE9">
        <w:t>time period</w:t>
      </w:r>
      <w:proofErr w:type="gramEnd"/>
      <w:r w:rsidRPr="00911BE9">
        <w:t xml:space="preserve"> as applies under Clause 8 (and interest as provided for under Clause 8.14 shall apply to late payments).</w:t>
      </w:r>
    </w:p>
    <w:bookmarkEnd w:id="26"/>
    <w:p w14:paraId="0F54EA49" w14:textId="77777777" w:rsidR="00D25B01" w:rsidRDefault="00D25B01"/>
    <w:sectPr w:rsidR="00D25B0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D7EE5B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A17A683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C80C099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A3E7400"/>
    <w:lvl w:ilvl="0">
      <w:start w:val="1"/>
      <w:numFmt w:val="decimal"/>
      <w:pStyle w:val="ListNumber2"/>
      <w:lvlText w:val="%1."/>
      <w:lvlJc w:val="left"/>
      <w:pPr>
        <w:tabs>
          <w:tab w:val="num" w:pos="643"/>
        </w:tabs>
        <w:ind w:left="643" w:hanging="360"/>
      </w:pPr>
    </w:lvl>
  </w:abstractNum>
  <w:abstractNum w:abstractNumId="4" w15:restartNumberingAfterBreak="0">
    <w:nsid w:val="FFFFFF82"/>
    <w:multiLevelType w:val="singleLevel"/>
    <w:tmpl w:val="C3A8A9E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2F233D4"/>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448639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276CA364"/>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47955A0"/>
    <w:multiLevelType w:val="multilevel"/>
    <w:tmpl w:val="56207D2A"/>
    <w:styleLink w:val="DCAphaCaps1"/>
    <w:lvl w:ilvl="0">
      <w:start w:val="1"/>
      <w:numFmt w:val="upperLetter"/>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9" w15:restartNumberingAfterBreak="0">
    <w:nsid w:val="063263EF"/>
    <w:multiLevelType w:val="multilevel"/>
    <w:tmpl w:val="5B123370"/>
    <w:lvl w:ilvl="0">
      <w:start w:val="1"/>
      <w:numFmt w:val="decimal"/>
      <w:pStyle w:val="StyleHeading1LatinTimesNewRoman12ptLinespacing1"/>
      <w:lvlText w:val="%1"/>
      <w:lvlJc w:val="left"/>
      <w:pPr>
        <w:tabs>
          <w:tab w:val="num" w:pos="709"/>
        </w:tabs>
        <w:ind w:left="709" w:hanging="709"/>
      </w:pPr>
      <w:rPr>
        <w:rFonts w:cs="Times New Roman" w:hint="default"/>
      </w:rPr>
    </w:lvl>
    <w:lvl w:ilvl="1">
      <w:start w:val="1"/>
      <w:numFmt w:val="decimal"/>
      <w:lvlText w:val="%1.%2"/>
      <w:lvlJc w:val="left"/>
      <w:pPr>
        <w:tabs>
          <w:tab w:val="num" w:pos="709"/>
        </w:tabs>
        <w:ind w:left="709" w:hanging="709"/>
      </w:pPr>
      <w:rPr>
        <w:rFonts w:cs="Times New Roman" w:hint="default"/>
      </w:rPr>
    </w:lvl>
    <w:lvl w:ilvl="2">
      <w:start w:val="1"/>
      <w:numFmt w:val="lowerLetter"/>
      <w:lvlText w:val="(%3)"/>
      <w:lvlJc w:val="left"/>
      <w:pPr>
        <w:tabs>
          <w:tab w:val="num" w:pos="1418"/>
        </w:tabs>
        <w:ind w:left="1418" w:hanging="709"/>
      </w:pPr>
      <w:rPr>
        <w:rFonts w:cs="Times New Roman" w:hint="default"/>
      </w:rPr>
    </w:lvl>
    <w:lvl w:ilvl="3">
      <w:start w:val="1"/>
      <w:numFmt w:val="lowerRoman"/>
      <w:lvlText w:val="(%4)"/>
      <w:lvlJc w:val="left"/>
      <w:pPr>
        <w:tabs>
          <w:tab w:val="num" w:pos="1985"/>
        </w:tabs>
        <w:ind w:left="1985" w:hanging="567"/>
      </w:pPr>
      <w:rPr>
        <w:rFonts w:cs="Times New Roman" w:hint="default"/>
      </w:rPr>
    </w:lvl>
    <w:lvl w:ilvl="4">
      <w:start w:val="1"/>
      <w:numFmt w:val="upperLetter"/>
      <w:lvlText w:val="(%5)"/>
      <w:lvlJc w:val="left"/>
      <w:pPr>
        <w:tabs>
          <w:tab w:val="num" w:pos="2552"/>
        </w:tabs>
        <w:ind w:left="2552" w:hanging="567"/>
      </w:pPr>
      <w:rPr>
        <w:rFonts w:cs="Times New Roman" w:hint="default"/>
      </w:rPr>
    </w:lvl>
    <w:lvl w:ilvl="5">
      <w:start w:val="1"/>
      <w:numFmt w:val="decimal"/>
      <w:lvlText w:val="%6)"/>
      <w:lvlJc w:val="left"/>
      <w:pPr>
        <w:tabs>
          <w:tab w:val="num" w:pos="4253"/>
        </w:tabs>
        <w:ind w:left="4253" w:hanging="708"/>
      </w:pPr>
      <w:rPr>
        <w:rFonts w:cs="Times New Roman" w:hint="default"/>
      </w:rPr>
    </w:lvl>
    <w:lvl w:ilvl="6">
      <w:start w:val="1"/>
      <w:numFmt w:val="decimal"/>
      <w:lvlText w:val="%7%3)"/>
      <w:lvlJc w:val="left"/>
      <w:pPr>
        <w:tabs>
          <w:tab w:val="num" w:pos="3423"/>
        </w:tabs>
        <w:ind w:left="3423" w:hanging="1296"/>
      </w:pPr>
      <w:rPr>
        <w:rFonts w:cs="Times New Roman" w:hint="default"/>
      </w:rPr>
    </w:lvl>
    <w:lvl w:ilvl="7">
      <w:start w:val="1"/>
      <w:numFmt w:val="lowerRoman"/>
      <w:lvlText w:val="%8)"/>
      <w:lvlJc w:val="left"/>
      <w:pPr>
        <w:tabs>
          <w:tab w:val="num" w:pos="3567"/>
        </w:tabs>
        <w:ind w:left="3567" w:hanging="1440"/>
      </w:pPr>
      <w:rPr>
        <w:rFonts w:cs="Times New Roman" w:hint="default"/>
      </w:rPr>
    </w:lvl>
    <w:lvl w:ilvl="8">
      <w:start w:val="1"/>
      <w:numFmt w:val="upperLetter"/>
      <w:lvlText w:val="%9)"/>
      <w:lvlJc w:val="left"/>
      <w:pPr>
        <w:tabs>
          <w:tab w:val="num" w:pos="3711"/>
        </w:tabs>
        <w:ind w:left="3711" w:hanging="1584"/>
      </w:pPr>
      <w:rPr>
        <w:rFonts w:cs="Times New Roman" w:hint="default"/>
      </w:rPr>
    </w:lvl>
  </w:abstractNum>
  <w:abstractNum w:abstractNumId="10" w15:restartNumberingAfterBreak="0">
    <w:nsid w:val="08A731F4"/>
    <w:multiLevelType w:val="multilevel"/>
    <w:tmpl w:val="96C0DBE8"/>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4320" w:firstLine="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4320"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4320" w:firstLine="0"/>
      </w:pPr>
      <w:rPr>
        <w:rFonts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1" w15:restartNumberingAfterBreak="0">
    <w:nsid w:val="0D2D38D3"/>
    <w:multiLevelType w:val="multilevel"/>
    <w:tmpl w:val="779E4A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0D42221"/>
    <w:multiLevelType w:val="multilevel"/>
    <w:tmpl w:val="63ECB57C"/>
    <w:styleLink w:val="DCNormparalink2"/>
    <w:lvl w:ilvl="0">
      <w:start w:val="1"/>
      <w:numFmt w:val="decimal"/>
      <w:lvlText w:val="1.%1"/>
      <w:lvlJc w:val="left"/>
      <w:pPr>
        <w:ind w:left="360" w:hanging="360"/>
      </w:pPr>
      <w:rPr>
        <w:rFonts w:hint="default"/>
        <w:sz w:val="24"/>
      </w:rPr>
    </w:lvl>
    <w:lvl w:ilvl="1">
      <w:start w:val="1"/>
      <w:numFmt w:val="decimal"/>
      <w:lvlText w:val="%2.%1"/>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6776F08"/>
    <w:multiLevelType w:val="multilevel"/>
    <w:tmpl w:val="71F05CEE"/>
    <w:styleLink w:val="DCParalinknumbers"/>
    <w:lvl w:ilvl="0">
      <w:start w:val="1"/>
      <w:numFmt w:val="decimal"/>
      <w:pStyle w:val="DCHeading4"/>
      <w:isLgl/>
      <w:lvlText w:val="%1."/>
      <w:lvlJc w:val="left"/>
      <w:pPr>
        <w:ind w:left="0" w:firstLine="0"/>
      </w:pPr>
      <w:rPr>
        <w:rFonts w:ascii="Times New Roman" w:hAnsi="Times New Roman" w:hint="default"/>
        <w:color w:val="auto"/>
        <w:sz w:val="24"/>
      </w:rPr>
    </w:lvl>
    <w:lvl w:ilvl="1">
      <w:start w:val="1"/>
      <w:numFmt w:val="decimal"/>
      <w:suff w:val="nothing"/>
      <w:lvlText w:val="%2.%1"/>
      <w:lvlJc w:val="left"/>
      <w:pPr>
        <w:ind w:left="567" w:hanging="567"/>
      </w:pPr>
      <w:rPr>
        <w:rFonts w:hint="default"/>
      </w:rPr>
    </w:lvl>
    <w:lvl w:ilvl="2">
      <w:start w:val="1"/>
      <w:numFmt w:val="decimal"/>
      <w:suff w:val="nothing"/>
      <w:lvlText w:val="%1.%2.%3"/>
      <w:lvlJc w:val="left"/>
      <w:pPr>
        <w:ind w:left="1134" w:hanging="1134"/>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4" w15:restartNumberingAfterBreak="0">
    <w:nsid w:val="2EE53BAE"/>
    <w:multiLevelType w:val="multilevel"/>
    <w:tmpl w:val="8F227D00"/>
    <w:lvl w:ilvl="0">
      <w:start w:val="1"/>
      <w:numFmt w:val="lowerLetter"/>
      <w:pStyle w:val="DCUSATableTexta"/>
      <w:lvlText w:val="(%1)"/>
      <w:lvlJc w:val="left"/>
      <w:pPr>
        <w:ind w:left="1208" w:hanging="357"/>
      </w:pPr>
      <w:rPr>
        <w:rFonts w:hint="default"/>
        <w:b w:val="0"/>
      </w:rPr>
    </w:lvl>
    <w:lvl w:ilvl="1">
      <w:start w:val="1"/>
      <w:numFmt w:val="bullet"/>
      <w:pStyle w:val="DCUSATableTextbulletpt"/>
      <w:lvlText w:val=""/>
      <w:lvlJc w:val="left"/>
      <w:pPr>
        <w:ind w:left="1208" w:hanging="357"/>
      </w:pPr>
      <w:rPr>
        <w:rFonts w:ascii="Symbol" w:hAnsi="Symbol" w:hint="default"/>
      </w:rPr>
    </w:lvl>
    <w:lvl w:ilvl="2">
      <w:start w:val="1"/>
      <w:numFmt w:val="lowerRoman"/>
      <w:lvlText w:val="%3)"/>
      <w:lvlJc w:val="left"/>
      <w:pPr>
        <w:ind w:left="1208" w:hanging="357"/>
      </w:pPr>
      <w:rPr>
        <w:rFonts w:hint="default"/>
      </w:rPr>
    </w:lvl>
    <w:lvl w:ilvl="3">
      <w:start w:val="1"/>
      <w:numFmt w:val="decimal"/>
      <w:lvlText w:val="(%4)"/>
      <w:lvlJc w:val="left"/>
      <w:pPr>
        <w:ind w:left="1208" w:hanging="357"/>
      </w:pPr>
      <w:rPr>
        <w:rFonts w:hint="default"/>
      </w:rPr>
    </w:lvl>
    <w:lvl w:ilvl="4">
      <w:start w:val="1"/>
      <w:numFmt w:val="lowerLetter"/>
      <w:lvlText w:val="(%5)"/>
      <w:lvlJc w:val="left"/>
      <w:pPr>
        <w:ind w:left="1208" w:hanging="357"/>
      </w:pPr>
      <w:rPr>
        <w:rFonts w:hint="default"/>
      </w:rPr>
    </w:lvl>
    <w:lvl w:ilvl="5">
      <w:start w:val="1"/>
      <w:numFmt w:val="lowerRoman"/>
      <w:lvlText w:val="(%6)"/>
      <w:lvlJc w:val="left"/>
      <w:pPr>
        <w:ind w:left="1208" w:hanging="357"/>
      </w:pPr>
      <w:rPr>
        <w:rFonts w:hint="default"/>
      </w:rPr>
    </w:lvl>
    <w:lvl w:ilvl="6">
      <w:start w:val="1"/>
      <w:numFmt w:val="decimal"/>
      <w:lvlText w:val="%7."/>
      <w:lvlJc w:val="left"/>
      <w:pPr>
        <w:ind w:left="1208" w:hanging="357"/>
      </w:pPr>
      <w:rPr>
        <w:rFonts w:hint="default"/>
      </w:rPr>
    </w:lvl>
    <w:lvl w:ilvl="7">
      <w:start w:val="1"/>
      <w:numFmt w:val="lowerLetter"/>
      <w:lvlText w:val="%8."/>
      <w:lvlJc w:val="left"/>
      <w:pPr>
        <w:ind w:left="1208" w:hanging="357"/>
      </w:pPr>
      <w:rPr>
        <w:rFonts w:hint="default"/>
      </w:rPr>
    </w:lvl>
    <w:lvl w:ilvl="8">
      <w:start w:val="1"/>
      <w:numFmt w:val="lowerRoman"/>
      <w:lvlText w:val="%9."/>
      <w:lvlJc w:val="left"/>
      <w:pPr>
        <w:ind w:left="1208" w:hanging="357"/>
      </w:pPr>
      <w:rPr>
        <w:rFonts w:hint="default"/>
      </w:rPr>
    </w:lvl>
  </w:abstractNum>
  <w:abstractNum w:abstractNumId="15" w15:restartNumberingAfterBreak="0">
    <w:nsid w:val="3777213F"/>
    <w:multiLevelType w:val="multilevel"/>
    <w:tmpl w:val="04603300"/>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Letter"/>
      <w:lvlText w:val="(%3)"/>
      <w:lvlJc w:val="left"/>
      <w:pPr>
        <w:tabs>
          <w:tab w:val="num" w:pos="1417"/>
        </w:tabs>
        <w:ind w:left="1417" w:hanging="708"/>
      </w:pPr>
      <w:rPr>
        <w:rFonts w:hint="default"/>
        <w:b w:val="0"/>
        <w:i w:val="0"/>
        <w:caps w:val="0"/>
        <w:strike w:val="0"/>
        <w:dstrike w:val="0"/>
        <w:vanish w:val="0"/>
        <w:color w:val="auto"/>
        <w:sz w:val="24"/>
        <w:u w:val="none"/>
        <w:vertAlign w:val="baseline"/>
      </w:rPr>
    </w:lvl>
    <w:lvl w:ilvl="3">
      <w:start w:val="1"/>
      <w:numFmt w:val="lowerRoman"/>
      <w:pStyle w:val="AgtLevel4"/>
      <w:lvlText w:val="(%4)"/>
      <w:lvlJc w:val="left"/>
      <w:pPr>
        <w:tabs>
          <w:tab w:val="num" w:pos="2126"/>
        </w:tabs>
        <w:ind w:left="2126" w:hanging="709"/>
      </w:pPr>
      <w:rPr>
        <w:rFonts w:hint="default"/>
      </w:rPr>
    </w:lvl>
    <w:lvl w:ilvl="4">
      <w:start w:val="1"/>
      <w:numFmt w:val="upperLetter"/>
      <w:lvlText w:val="(%5)"/>
      <w:lvlJc w:val="left"/>
      <w:pPr>
        <w:tabs>
          <w:tab w:val="num" w:pos="2835"/>
        </w:tabs>
        <w:ind w:left="2835" w:hanging="709"/>
      </w:pPr>
      <w:rPr>
        <w:rFonts w:hint="default"/>
      </w:rPr>
    </w:lvl>
    <w:lvl w:ilvl="5">
      <w:start w:val="1"/>
      <w:numFmt w:val="decimal"/>
      <w:lvlText w:val="%6)"/>
      <w:lvlJc w:val="left"/>
      <w:pPr>
        <w:tabs>
          <w:tab w:val="num" w:pos="3543"/>
        </w:tabs>
        <w:ind w:left="3543" w:hanging="708"/>
      </w:pPr>
      <w:rPr>
        <w:rFonts w:hint="default"/>
      </w:rPr>
    </w:lvl>
    <w:lvl w:ilvl="6">
      <w:start w:val="1"/>
      <w:numFmt w:val="lowerLetter"/>
      <w:lvlText w:val="%7)"/>
      <w:lvlJc w:val="left"/>
      <w:pPr>
        <w:tabs>
          <w:tab w:val="num" w:pos="4252"/>
        </w:tabs>
        <w:ind w:left="4252" w:hanging="709"/>
      </w:pPr>
      <w:rPr>
        <w:rFonts w:hint="default"/>
      </w:rPr>
    </w:lvl>
    <w:lvl w:ilvl="7">
      <w:start w:val="1"/>
      <w:numFmt w:val="lowerRoman"/>
      <w:lvlText w:val="%8)"/>
      <w:lvlJc w:val="left"/>
      <w:pPr>
        <w:tabs>
          <w:tab w:val="num" w:pos="4961"/>
        </w:tabs>
        <w:ind w:left="4961" w:hanging="709"/>
      </w:pPr>
      <w:rPr>
        <w:rFonts w:hint="default"/>
      </w:rPr>
    </w:lvl>
    <w:lvl w:ilvl="8">
      <w:start w:val="1"/>
      <w:numFmt w:val="upperLetter"/>
      <w:lvlText w:val="%9)"/>
      <w:lvlJc w:val="left"/>
      <w:pPr>
        <w:tabs>
          <w:tab w:val="num" w:pos="5669"/>
        </w:tabs>
        <w:ind w:left="5669" w:hanging="708"/>
      </w:pPr>
      <w:rPr>
        <w:rFonts w:hint="default"/>
      </w:rPr>
    </w:lvl>
  </w:abstractNum>
  <w:abstractNum w:abstractNumId="16" w15:restartNumberingAfterBreak="0">
    <w:nsid w:val="41F05A80"/>
    <w:multiLevelType w:val="multilevel"/>
    <w:tmpl w:val="863C3750"/>
    <w:lvl w:ilvl="0">
      <w:start w:val="1"/>
      <w:numFmt w:val="bullet"/>
      <w:pStyle w:val="DCNormParabulletptL2"/>
      <w:lvlText w:val=""/>
      <w:lvlJc w:val="left"/>
      <w:pPr>
        <w:ind w:left="720" w:hanging="360"/>
      </w:pPr>
      <w:rPr>
        <w:rFonts w:ascii="Symbol" w:hAnsi="Symbol" w:hint="default"/>
      </w:rPr>
    </w:lvl>
    <w:lvl w:ilvl="1">
      <w:start w:val="1"/>
      <w:numFmt w:val="lowerLetter"/>
      <w:lvlText w:val="%2."/>
      <w:lvlJc w:val="left"/>
      <w:pPr>
        <w:ind w:left="1440" w:hanging="360"/>
      </w:pPr>
      <w:rPr>
        <w:rFonts w:hint="default"/>
      </w:rPr>
    </w:lvl>
    <w:lvl w:ilvl="2">
      <w:start w:val="1"/>
      <w:numFmt w:val="bullet"/>
      <w:pStyle w:val="DCNormParabulletptL3"/>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605724D"/>
    <w:multiLevelType w:val="multilevel"/>
    <w:tmpl w:val="8DD6F3A4"/>
    <w:styleLink w:val="DCTOCWholeNumbers"/>
    <w:lvl w:ilvl="0">
      <w:start w:val="1"/>
      <w:numFmt w:val="decimal"/>
      <w:pStyle w:val="DCTOCHeading2"/>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8" w15:restartNumberingAfterBreak="0">
    <w:nsid w:val="49AE5770"/>
    <w:multiLevelType w:val="multilevel"/>
    <w:tmpl w:val="1E7845D6"/>
    <w:lvl w:ilvl="0">
      <w:start w:val="1"/>
      <w:numFmt w:val="upperLetter"/>
      <w:pStyle w:val="DCAlphaCaps"/>
      <w:lvlText w:val="(%1)"/>
      <w:lvlJc w:val="left"/>
      <w:pPr>
        <w:ind w:left="1660" w:firstLine="0"/>
      </w:pPr>
      <w:rPr>
        <w:rFonts w:ascii="Times New Roman" w:hAnsi="Times New Roman" w:hint="default"/>
        <w:sz w:val="24"/>
      </w:rPr>
    </w:lvl>
    <w:lvl w:ilvl="1">
      <w:start w:val="1"/>
      <w:numFmt w:val="lowerLetter"/>
      <w:lvlText w:val="%2)"/>
      <w:lvlJc w:val="left"/>
      <w:pPr>
        <w:ind w:left="1660" w:firstLine="0"/>
      </w:pPr>
      <w:rPr>
        <w:rFonts w:hint="default"/>
      </w:rPr>
    </w:lvl>
    <w:lvl w:ilvl="2">
      <w:start w:val="1"/>
      <w:numFmt w:val="lowerRoman"/>
      <w:lvlText w:val="%3)"/>
      <w:lvlJc w:val="left"/>
      <w:pPr>
        <w:ind w:left="1660" w:firstLine="0"/>
      </w:pPr>
      <w:rPr>
        <w:rFonts w:hint="default"/>
      </w:rPr>
    </w:lvl>
    <w:lvl w:ilvl="3">
      <w:start w:val="1"/>
      <w:numFmt w:val="decimal"/>
      <w:pStyle w:val="Heading10"/>
      <w:lvlText w:val="(%4)"/>
      <w:lvlJc w:val="left"/>
      <w:pPr>
        <w:ind w:left="1660" w:firstLine="0"/>
      </w:pPr>
      <w:rPr>
        <w:rFonts w:hint="default"/>
      </w:rPr>
    </w:lvl>
    <w:lvl w:ilvl="4">
      <w:start w:val="1"/>
      <w:numFmt w:val="lowerLetter"/>
      <w:lvlText w:val="(%5)"/>
      <w:lvlJc w:val="left"/>
      <w:pPr>
        <w:ind w:left="1660" w:firstLine="0"/>
      </w:pPr>
      <w:rPr>
        <w:rFonts w:hint="default"/>
      </w:rPr>
    </w:lvl>
    <w:lvl w:ilvl="5">
      <w:start w:val="1"/>
      <w:numFmt w:val="lowerRoman"/>
      <w:lvlText w:val="(%6)"/>
      <w:lvlJc w:val="left"/>
      <w:pPr>
        <w:ind w:left="1660" w:firstLine="0"/>
      </w:pPr>
      <w:rPr>
        <w:rFonts w:hint="default"/>
      </w:rPr>
    </w:lvl>
    <w:lvl w:ilvl="6">
      <w:start w:val="1"/>
      <w:numFmt w:val="decimal"/>
      <w:lvlText w:val="%7."/>
      <w:lvlJc w:val="left"/>
      <w:pPr>
        <w:ind w:left="1660" w:firstLine="0"/>
      </w:pPr>
      <w:rPr>
        <w:rFonts w:hint="default"/>
      </w:rPr>
    </w:lvl>
    <w:lvl w:ilvl="7">
      <w:start w:val="1"/>
      <w:numFmt w:val="lowerLetter"/>
      <w:lvlText w:val="%8."/>
      <w:lvlJc w:val="left"/>
      <w:pPr>
        <w:ind w:left="1660" w:firstLine="0"/>
      </w:pPr>
      <w:rPr>
        <w:rFonts w:hint="default"/>
      </w:rPr>
    </w:lvl>
    <w:lvl w:ilvl="8">
      <w:start w:val="1"/>
      <w:numFmt w:val="lowerRoman"/>
      <w:lvlText w:val="%9."/>
      <w:lvlJc w:val="left"/>
      <w:pPr>
        <w:ind w:left="1660" w:firstLine="0"/>
      </w:pPr>
      <w:rPr>
        <w:rFonts w:hint="default"/>
      </w:rPr>
    </w:lvl>
  </w:abstractNum>
  <w:abstractNum w:abstractNumId="19" w15:restartNumberingAfterBreak="0">
    <w:nsid w:val="4CFF2971"/>
    <w:multiLevelType w:val="multilevel"/>
    <w:tmpl w:val="03368E40"/>
    <w:styleLink w:val="AlphaCaps"/>
    <w:lvl w:ilvl="0">
      <w:start w:val="1"/>
      <w:numFmt w:val="upperLetter"/>
      <w:lvlText w:val="(%1)"/>
      <w:lvlJc w:val="left"/>
      <w:pPr>
        <w:ind w:left="360" w:hanging="360"/>
      </w:pPr>
      <w:rPr>
        <w:rFonts w:ascii="Times New Roman" w:hAnsi="Times New Roman" w:hint="default"/>
        <w:sz w:val="24"/>
      </w:rPr>
    </w:lvl>
    <w:lvl w:ilvl="1">
      <w:start w:val="1"/>
      <w:numFmt w:val="lowerLetter"/>
      <w:pStyle w:val="StyleHeading2level2level2Left175cmHanging136cm"/>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FAF232F"/>
    <w:multiLevelType w:val="multilevel"/>
    <w:tmpl w:val="AA1EB670"/>
    <w:lvl w:ilvl="0">
      <w:start w:val="1"/>
      <w:numFmt w:val="decimal"/>
      <w:pStyle w:val="DCSideHeadingnumbered"/>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1" w15:restartNumberingAfterBreak="0">
    <w:nsid w:val="573B39FF"/>
    <w:multiLevelType w:val="multilevel"/>
    <w:tmpl w:val="EA9A9BF2"/>
    <w:styleLink w:val="Style2"/>
    <w:lvl w:ilvl="0">
      <w:start w:val="1"/>
      <w:numFmt w:val="decimal"/>
      <w:lvlText w:val="%1."/>
      <w:lvlJc w:val="center"/>
      <w:pPr>
        <w:ind w:left="0" w:firstLine="289"/>
      </w:pPr>
      <w:rPr>
        <w:rFonts w:ascii="Times New Roman" w:hAnsi="Times New Roman" w:hint="default"/>
        <w:sz w:val="24"/>
      </w:rPr>
    </w:lvl>
    <w:lvl w:ilvl="1">
      <w:start w:val="1"/>
      <w:numFmt w:val="decimal"/>
      <w:lvlText w:val="%2.%1"/>
      <w:lvlJc w:val="left"/>
      <w:pPr>
        <w:ind w:left="567" w:hanging="567"/>
      </w:pPr>
      <w:rPr>
        <w:rFonts w:hint="default"/>
      </w:rPr>
    </w:lvl>
    <w:lvl w:ilvl="2">
      <w:start w:val="1"/>
      <w:numFmt w:val="decimal"/>
      <w:lvlText w:val="%1.%2.%3"/>
      <w:lvlJc w:val="right"/>
      <w:pPr>
        <w:ind w:left="1134" w:hanging="1134"/>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righ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right"/>
      <w:pPr>
        <w:ind w:left="567" w:hanging="567"/>
      </w:pPr>
      <w:rPr>
        <w:rFonts w:hint="default"/>
      </w:rPr>
    </w:lvl>
  </w:abstractNum>
  <w:abstractNum w:abstractNumId="22" w15:restartNumberingAfterBreak="0">
    <w:nsid w:val="5F75535C"/>
    <w:multiLevelType w:val="multilevel"/>
    <w:tmpl w:val="50D8DB5C"/>
    <w:styleLink w:val="Style1"/>
    <w:lvl w:ilvl="0">
      <w:start w:val="1"/>
      <w:numFmt w:val="decimal"/>
      <w:lvlText w:val="%1."/>
      <w:lvlJc w:val="center"/>
      <w:pPr>
        <w:ind w:left="0" w:firstLine="288"/>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3" w15:restartNumberingAfterBreak="0">
    <w:nsid w:val="6ADD71D7"/>
    <w:multiLevelType w:val="multilevel"/>
    <w:tmpl w:val="E6C82B0C"/>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ascii="Times New Roman" w:hAnsi="Times New Roman" w:cs="Times New Roman" w:hint="default"/>
        <w:b w:val="0"/>
        <w:sz w:val="24"/>
        <w:szCs w:val="24"/>
      </w:rPr>
    </w:lvl>
    <w:lvl w:ilvl="2">
      <w:start w:val="1"/>
      <w:numFmt w:val="lowerLetter"/>
      <w:pStyle w:val="StyleHeading3level3level3Nadpis3After12pt"/>
      <w:lvlText w:val="(%3)"/>
      <w:lvlJc w:val="left"/>
      <w:pPr>
        <w:tabs>
          <w:tab w:val="num" w:pos="1418"/>
        </w:tabs>
        <w:ind w:left="1418" w:hanging="709"/>
      </w:pPr>
      <w:rPr>
        <w:rFonts w:hint="default"/>
      </w:rPr>
    </w:lvl>
    <w:lvl w:ilvl="3">
      <w:start w:val="1"/>
      <w:numFmt w:val="lowerRoman"/>
      <w:pStyle w:val="StyleHeading4Loweredby15pt"/>
      <w:lvlText w:val="(%4)"/>
      <w:lvlJc w:val="left"/>
      <w:pPr>
        <w:tabs>
          <w:tab w:val="num" w:pos="2126"/>
        </w:tabs>
        <w:ind w:left="2126" w:hanging="708"/>
      </w:pPr>
      <w:rPr>
        <w:rFonts w:hint="default"/>
      </w:rPr>
    </w:lvl>
    <w:lvl w:ilvl="4">
      <w:start w:val="1"/>
      <w:numFmt w:val="upperLetter"/>
      <w:lvlText w:val="(%5)"/>
      <w:lvlJc w:val="left"/>
      <w:pPr>
        <w:tabs>
          <w:tab w:val="num" w:pos="2836"/>
        </w:tabs>
        <w:ind w:left="2836" w:hanging="709"/>
      </w:pPr>
      <w:rPr>
        <w:rFonts w:hint="default"/>
      </w:rPr>
    </w:lvl>
    <w:lvl w:ilvl="5">
      <w:start w:val="1"/>
      <w:numFmt w:val="decimal"/>
      <w:lvlText w:val="%6)"/>
      <w:lvlJc w:val="left"/>
      <w:pPr>
        <w:tabs>
          <w:tab w:val="num" w:pos="3544"/>
        </w:tabs>
        <w:ind w:left="3544" w:hanging="708"/>
      </w:pPr>
      <w:rPr>
        <w:rFonts w:hint="default"/>
      </w:rPr>
    </w:lvl>
    <w:lvl w:ilvl="6">
      <w:start w:val="1"/>
      <w:numFmt w:val="decimal"/>
      <w:lvlText w:val="%7%3)"/>
      <w:lvlJc w:val="left"/>
      <w:pPr>
        <w:tabs>
          <w:tab w:val="num" w:pos="2714"/>
        </w:tabs>
        <w:ind w:left="2714" w:hanging="1296"/>
      </w:pPr>
      <w:rPr>
        <w:rFonts w:hint="default"/>
      </w:rPr>
    </w:lvl>
    <w:lvl w:ilvl="7">
      <w:start w:val="1"/>
      <w:numFmt w:val="lowerRoman"/>
      <w:lvlText w:val="%8)"/>
      <w:lvlJc w:val="left"/>
      <w:pPr>
        <w:tabs>
          <w:tab w:val="num" w:pos="2858"/>
        </w:tabs>
        <w:ind w:left="2858" w:hanging="1440"/>
      </w:pPr>
      <w:rPr>
        <w:rFonts w:hint="default"/>
      </w:rPr>
    </w:lvl>
    <w:lvl w:ilvl="8">
      <w:start w:val="1"/>
      <w:numFmt w:val="upperLetter"/>
      <w:lvlText w:val="(%9)"/>
      <w:lvlJc w:val="left"/>
      <w:pPr>
        <w:tabs>
          <w:tab w:val="num" w:pos="709"/>
        </w:tabs>
        <w:ind w:left="709" w:hanging="709"/>
      </w:pPr>
      <w:rPr>
        <w:rFonts w:hint="default"/>
        <w:b w:val="0"/>
      </w:rPr>
    </w:lvl>
  </w:abstractNum>
  <w:abstractNum w:abstractNumId="24" w15:restartNumberingAfterBreak="0">
    <w:nsid w:val="7C2C78D4"/>
    <w:multiLevelType w:val="multilevel"/>
    <w:tmpl w:val="6D9A153C"/>
    <w:lvl w:ilvl="0">
      <w:start w:val="1"/>
      <w:numFmt w:val="lowerLetter"/>
      <w:pStyle w:val="NormalTextBold"/>
      <w:lvlText w:val="(%1)"/>
      <w:lvlJc w:val="left"/>
      <w:pPr>
        <w:tabs>
          <w:tab w:val="num" w:pos="567"/>
        </w:tabs>
        <w:ind w:left="567" w:hanging="567"/>
      </w:pPr>
      <w:rPr>
        <w:rFonts w:ascii="Times New Roman" w:hAnsi="Times New Roman" w:cs="Times New Roman" w:hint="default"/>
        <w:b w:val="0"/>
        <w:bCs w:val="0"/>
        <w:i w:val="0"/>
        <w:iCs w:val="0"/>
        <w:caps w:val="0"/>
        <w:smallCaps w:val="0"/>
        <w:strike w:val="0"/>
        <w:dstrike w:val="0"/>
        <w:noProof w:val="0"/>
        <w:vanish w:val="0"/>
        <w:spacing w:val="0"/>
        <w:kern w:val="0"/>
        <w:position w:val="0"/>
        <w:sz w:val="24"/>
        <w:szCs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19"/>
  </w:num>
  <w:num w:numId="2">
    <w:abstractNumId w:val="17"/>
  </w:num>
  <w:num w:numId="3">
    <w:abstractNumId w:val="8"/>
  </w:num>
  <w:num w:numId="4">
    <w:abstractNumId w:val="22"/>
  </w:num>
  <w:num w:numId="5">
    <w:abstractNumId w:val="12"/>
  </w:num>
  <w:num w:numId="6">
    <w:abstractNumId w:val="15"/>
  </w:num>
  <w:num w:numId="7">
    <w:abstractNumId w:val="21"/>
  </w:num>
  <w:num w:numId="8">
    <w:abstractNumId w:val="13"/>
  </w:num>
  <w:num w:numId="9">
    <w:abstractNumId w:val="16"/>
  </w:num>
  <w:num w:numId="10">
    <w:abstractNumId w:val="6"/>
  </w:num>
  <w:num w:numId="11">
    <w:abstractNumId w:val="3"/>
  </w:num>
  <w:num w:numId="12">
    <w:abstractNumId w:val="2"/>
  </w:num>
  <w:num w:numId="13">
    <w:abstractNumId w:val="1"/>
  </w:num>
  <w:num w:numId="14">
    <w:abstractNumId w:val="0"/>
  </w:num>
  <w:num w:numId="15">
    <w:abstractNumId w:val="24"/>
  </w:num>
  <w:num w:numId="16">
    <w:abstractNumId w:val="23"/>
  </w:num>
  <w:num w:numId="17">
    <w:abstractNumId w:val="14"/>
  </w:num>
  <w:num w:numId="18">
    <w:abstractNumId w:val="7"/>
  </w:num>
  <w:num w:numId="19">
    <w:abstractNumId w:val="5"/>
  </w:num>
  <w:num w:numId="20">
    <w:abstractNumId w:val="4"/>
  </w:num>
  <w:num w:numId="21">
    <w:abstractNumId w:val="10"/>
  </w:num>
  <w:num w:numId="22">
    <w:abstractNumId w:val="18"/>
  </w:num>
  <w:num w:numId="23">
    <w:abstractNumId w:val="20"/>
  </w:num>
  <w:num w:numId="24">
    <w:abstractNumId w:val="9"/>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ustin Gash">
    <w15:presenceInfo w15:providerId="AD" w15:userId="S-1-5-21-1220945662-1229272821-1417001333-23117"/>
  </w15:person>
  <w15:person w15:author="Fungai Madzivadondo">
    <w15:presenceInfo w15:providerId="AD" w15:userId="S-1-5-21-1220945662-1229272821-1417001333-42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C1D"/>
    <w:rsid w:val="008051F1"/>
    <w:rsid w:val="00927C1D"/>
    <w:rsid w:val="00D25B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8E096"/>
  <w15:chartTrackingRefBased/>
  <w15:docId w15:val="{A93888C7-1D04-4EB1-82D4-A963335CB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5"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27C1D"/>
    <w:pPr>
      <w:spacing w:after="240" w:line="360" w:lineRule="auto"/>
    </w:pPr>
    <w:rPr>
      <w:rFonts w:ascii="Times New Roman" w:hAnsi="Times New Roman"/>
      <w:sz w:val="24"/>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99"/>
    <w:qFormat/>
    <w:rsid w:val="00927C1D"/>
    <w:pPr>
      <w:keepNext/>
      <w:keepLines/>
      <w:numPr>
        <w:numId w:val="21"/>
      </w:numPr>
      <w:spacing w:before="480"/>
      <w:jc w:val="center"/>
      <w:outlineLvl w:val="0"/>
    </w:pPr>
    <w:rPr>
      <w:rFonts w:ascii="Times New Roman Bold" w:eastAsiaTheme="majorEastAsia" w:hAnsi="Times New Roman Bold" w:cstheme="majorBidi"/>
      <w:b/>
      <w:bCs/>
      <w:caps/>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99"/>
    <w:unhideWhenUsed/>
    <w:qFormat/>
    <w:rsid w:val="00927C1D"/>
    <w:pPr>
      <w:keepNext w:val="0"/>
      <w:keepLines w:val="0"/>
      <w:numPr>
        <w:ilvl w:val="1"/>
      </w:numPr>
      <w:spacing w:before="0"/>
      <w:ind w:left="720" w:hanging="720"/>
      <w:jc w:val="both"/>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99"/>
    <w:unhideWhenUsed/>
    <w:qFormat/>
    <w:rsid w:val="00927C1D"/>
    <w:pPr>
      <w:numPr>
        <w:ilvl w:val="2"/>
      </w:numPr>
      <w:ind w:left="1571" w:hanging="851"/>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9"/>
    <w:unhideWhenUsed/>
    <w:qFormat/>
    <w:rsid w:val="00927C1D"/>
    <w:pPr>
      <w:keepNext/>
      <w:keepLines/>
      <w:numPr>
        <w:ilvl w:val="3"/>
        <w:numId w:val="21"/>
      </w:numPr>
      <w:spacing w:before="200" w:after="0" w:line="276" w:lineRule="auto"/>
      <w:outlineLvl w:val="3"/>
    </w:pPr>
    <w:rPr>
      <w:rFonts w:eastAsiaTheme="majorEastAsia" w:cstheme="majorBidi"/>
      <w:bCs/>
      <w:iCs/>
      <w:color w:val="000000" w:themeColor="text1"/>
    </w:rPr>
  </w:style>
  <w:style w:type="paragraph" w:styleId="Heading5">
    <w:name w:val="heading 5"/>
    <w:aliases w:val="DCUSA a),Subheading,Heading 5*,H5,FMH1,Appendix A to X,dash,ds,dd,h5,Heading 5(unused),Level 3 - (i),Roman list,H51,Heading 5   Appendix A to X,PR13,Second Subheading,i) ii) iii),Lev 5,Level 3 - i,5,H5-Heading 5,l5,heading5,Heading5,level 5"/>
    <w:basedOn w:val="Normal"/>
    <w:next w:val="Normal"/>
    <w:link w:val="Heading5Char"/>
    <w:uiPriority w:val="99"/>
    <w:unhideWhenUsed/>
    <w:qFormat/>
    <w:rsid w:val="00927C1D"/>
    <w:pPr>
      <w:keepNext/>
      <w:keepLines/>
      <w:numPr>
        <w:ilvl w:val="4"/>
        <w:numId w:val="21"/>
      </w:numPr>
      <w:spacing w:before="200" w:after="120"/>
      <w:ind w:left="1287" w:hanging="567"/>
      <w:outlineLvl w:val="4"/>
    </w:pPr>
    <w:rPr>
      <w:rFonts w:eastAsiaTheme="majorEastAsia" w:cstheme="majorBidi"/>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99"/>
    <w:unhideWhenUsed/>
    <w:qFormat/>
    <w:rsid w:val="00927C1D"/>
    <w:pPr>
      <w:keepNext/>
      <w:keepLines/>
      <w:numPr>
        <w:ilvl w:val="5"/>
        <w:numId w:val="21"/>
      </w:numPr>
      <w:spacing w:before="200" w:after="0" w:line="276" w:lineRule="auto"/>
      <w:outlineLvl w:val="5"/>
    </w:pPr>
    <w:rPr>
      <w:rFonts w:eastAsiaTheme="majorEastAsia" w:cstheme="majorBidi"/>
      <w:iCs/>
      <w:color w:val="000000" w:themeColor="text1"/>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99"/>
    <w:unhideWhenUsed/>
    <w:qFormat/>
    <w:rsid w:val="00927C1D"/>
    <w:pPr>
      <w:numPr>
        <w:ilvl w:val="6"/>
        <w:numId w:val="21"/>
      </w:numPr>
      <w:ind w:left="720" w:hanging="720"/>
      <w:jc w:val="both"/>
      <w:outlineLvl w:val="6"/>
    </w:pPr>
    <w:rPr>
      <w:rFonts w:eastAsiaTheme="majorEastAsia" w:cstheme="majorBidi"/>
      <w:iCs/>
    </w:rPr>
  </w:style>
  <w:style w:type="paragraph" w:styleId="Heading8">
    <w:name w:val="heading 8"/>
    <w:aliases w:val="level2(a)"/>
    <w:basedOn w:val="Normal"/>
    <w:next w:val="Normal"/>
    <w:link w:val="Heading8Char"/>
    <w:uiPriority w:val="99"/>
    <w:unhideWhenUsed/>
    <w:qFormat/>
    <w:rsid w:val="00927C1D"/>
    <w:pPr>
      <w:keepNext/>
      <w:keepLines/>
      <w:numPr>
        <w:ilvl w:val="7"/>
        <w:numId w:val="21"/>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9"/>
    <w:unhideWhenUsed/>
    <w:qFormat/>
    <w:rsid w:val="00927C1D"/>
    <w:pPr>
      <w:keepNext/>
      <w:keepLines/>
      <w:numPr>
        <w:ilvl w:val="8"/>
        <w:numId w:val="21"/>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99"/>
    <w:rsid w:val="00927C1D"/>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99"/>
    <w:rsid w:val="00927C1D"/>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99"/>
    <w:rsid w:val="00927C1D"/>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99"/>
    <w:rsid w:val="00927C1D"/>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99"/>
    <w:rsid w:val="00927C1D"/>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99"/>
    <w:rsid w:val="00927C1D"/>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99"/>
    <w:rsid w:val="00927C1D"/>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99"/>
    <w:rsid w:val="00927C1D"/>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99"/>
    <w:rsid w:val="00927C1D"/>
    <w:rPr>
      <w:rFonts w:asciiTheme="majorHAnsi" w:eastAsiaTheme="majorEastAsia" w:hAnsiTheme="majorHAnsi" w:cstheme="majorBidi"/>
      <w:i/>
      <w:iCs/>
      <w:color w:val="404040" w:themeColor="text1" w:themeTint="BF"/>
      <w:sz w:val="20"/>
      <w:szCs w:val="20"/>
    </w:rPr>
  </w:style>
  <w:style w:type="paragraph" w:customStyle="1" w:styleId="DCHeading1">
    <w:name w:val="DC Heading 1"/>
    <w:basedOn w:val="Normal"/>
    <w:link w:val="DCHeading1Char"/>
    <w:qFormat/>
    <w:rsid w:val="00927C1D"/>
    <w:pPr>
      <w:jc w:val="center"/>
    </w:pPr>
    <w:rPr>
      <w:b/>
      <w:caps/>
      <w:sz w:val="28"/>
    </w:rPr>
  </w:style>
  <w:style w:type="paragraph" w:customStyle="1" w:styleId="DCHeading2">
    <w:name w:val="DC Heading 2"/>
    <w:basedOn w:val="DCHeading1"/>
    <w:link w:val="DCHeading2Char"/>
    <w:qFormat/>
    <w:rsid w:val="00927C1D"/>
    <w:pPr>
      <w:jc w:val="left"/>
    </w:pPr>
    <w:rPr>
      <w:b w:val="0"/>
      <w:sz w:val="24"/>
    </w:rPr>
  </w:style>
  <w:style w:type="paragraph" w:customStyle="1" w:styleId="DCTOCHeading1">
    <w:name w:val="DC TOC Heading 1"/>
    <w:basedOn w:val="DCHeading2"/>
    <w:link w:val="DCTOCHeading1Char"/>
    <w:qFormat/>
    <w:rsid w:val="00927C1D"/>
    <w:pPr>
      <w:spacing w:after="0"/>
      <w:jc w:val="center"/>
    </w:pPr>
    <w:rPr>
      <w:rFonts w:ascii="Times New Roman Bold" w:hAnsi="Times New Roman Bold"/>
      <w:u w:val="single"/>
    </w:rPr>
  </w:style>
  <w:style w:type="character" w:customStyle="1" w:styleId="DCHeading1Char">
    <w:name w:val="DC Heading 1 Char"/>
    <w:basedOn w:val="DefaultParagraphFont"/>
    <w:link w:val="DCHeading1"/>
    <w:rsid w:val="00927C1D"/>
    <w:rPr>
      <w:rFonts w:ascii="Times New Roman" w:hAnsi="Times New Roman"/>
      <w:b/>
      <w:caps/>
      <w:sz w:val="28"/>
    </w:rPr>
  </w:style>
  <w:style w:type="character" w:customStyle="1" w:styleId="DCHeading2Char">
    <w:name w:val="DC Heading 2 Char"/>
    <w:basedOn w:val="DCHeading1Char"/>
    <w:link w:val="DCHeading2"/>
    <w:rsid w:val="00927C1D"/>
    <w:rPr>
      <w:rFonts w:ascii="Times New Roman" w:hAnsi="Times New Roman"/>
      <w:b w:val="0"/>
      <w:caps/>
      <w:sz w:val="24"/>
    </w:rPr>
  </w:style>
  <w:style w:type="character" w:customStyle="1" w:styleId="DCTOCHeading1Char">
    <w:name w:val="DC TOC Heading 1 Char"/>
    <w:basedOn w:val="DCHeading2Char"/>
    <w:link w:val="DCTOCHeading1"/>
    <w:rsid w:val="00927C1D"/>
    <w:rPr>
      <w:rFonts w:ascii="Times New Roman Bold" w:hAnsi="Times New Roman Bold"/>
      <w:b w:val="0"/>
      <w:caps/>
      <w:sz w:val="24"/>
      <w:u w:val="single"/>
    </w:rPr>
  </w:style>
  <w:style w:type="paragraph" w:customStyle="1" w:styleId="DCTOCHeading4">
    <w:name w:val="DC TOC Heading 4"/>
    <w:basedOn w:val="DCHeading1"/>
    <w:link w:val="DCTOCHeading4Char"/>
    <w:qFormat/>
    <w:rsid w:val="00927C1D"/>
    <w:rPr>
      <w:rFonts w:ascii="Times New Roman Bold" w:hAnsi="Times New Roman Bold"/>
      <w:sz w:val="24"/>
      <w:u w:val="single"/>
    </w:rPr>
  </w:style>
  <w:style w:type="paragraph" w:customStyle="1" w:styleId="DCSubHeading1Level2">
    <w:name w:val="DC Sub Heading 1 Level 2"/>
    <w:basedOn w:val="DCTOCHeading4"/>
    <w:link w:val="DCSubHeading1Level2Char"/>
    <w:qFormat/>
    <w:rsid w:val="00927C1D"/>
    <w:pPr>
      <w:jc w:val="left"/>
    </w:pPr>
    <w:rPr>
      <w:caps w:val="0"/>
    </w:rPr>
  </w:style>
  <w:style w:type="paragraph" w:customStyle="1" w:styleId="DCSubHeading2Level2">
    <w:name w:val="DC Sub Heading 2 Level 2"/>
    <w:basedOn w:val="DCSubHeading1Level2"/>
    <w:link w:val="DCSubHeading2Level2Char"/>
    <w:qFormat/>
    <w:rsid w:val="00927C1D"/>
    <w:pPr>
      <w:ind w:left="720"/>
    </w:pPr>
    <w:rPr>
      <w:b w:val="0"/>
    </w:rPr>
  </w:style>
  <w:style w:type="paragraph" w:customStyle="1" w:styleId="DCUSATableText">
    <w:name w:val="DCUSA Table Text"/>
    <w:basedOn w:val="DCSubHeading1Level2"/>
    <w:link w:val="DCUSATableTextChar"/>
    <w:qFormat/>
    <w:rsid w:val="00927C1D"/>
    <w:pPr>
      <w:spacing w:before="120" w:after="120" w:line="264" w:lineRule="auto"/>
    </w:pPr>
    <w:rPr>
      <w:rFonts w:ascii="Times New Roman" w:hAnsi="Times New Roman"/>
      <w:b w:val="0"/>
    </w:rPr>
  </w:style>
  <w:style w:type="character" w:customStyle="1" w:styleId="DCTOCHeading4Char">
    <w:name w:val="DC TOC Heading 4 Char"/>
    <w:basedOn w:val="DCHeading1Char"/>
    <w:link w:val="DCTOCHeading4"/>
    <w:rsid w:val="00927C1D"/>
    <w:rPr>
      <w:rFonts w:ascii="Times New Roman Bold" w:hAnsi="Times New Roman Bold"/>
      <w:b/>
      <w:caps/>
      <w:sz w:val="24"/>
      <w:u w:val="single"/>
    </w:rPr>
  </w:style>
  <w:style w:type="character" w:customStyle="1" w:styleId="DCSubHeading1Level2Char">
    <w:name w:val="DC Sub Heading 1 Level 2 Char"/>
    <w:basedOn w:val="DCTOCHeading4Char"/>
    <w:link w:val="DCSubHeading1Level2"/>
    <w:rsid w:val="00927C1D"/>
    <w:rPr>
      <w:rFonts w:ascii="Times New Roman Bold" w:hAnsi="Times New Roman Bold"/>
      <w:b/>
      <w:caps w:val="0"/>
      <w:sz w:val="24"/>
      <w:u w:val="single"/>
    </w:rPr>
  </w:style>
  <w:style w:type="character" w:customStyle="1" w:styleId="DCSubHeading2Level2Char">
    <w:name w:val="DC Sub Heading 2 Level 2 Char"/>
    <w:basedOn w:val="DCSubHeading1Level2Char"/>
    <w:link w:val="DCSubHeading2Level2"/>
    <w:rsid w:val="00927C1D"/>
    <w:rPr>
      <w:rFonts w:ascii="Times New Roman Bold" w:hAnsi="Times New Roman Bold"/>
      <w:b w:val="0"/>
      <w:caps w:val="0"/>
      <w:sz w:val="24"/>
      <w:u w:val="single"/>
    </w:rPr>
  </w:style>
  <w:style w:type="numbering" w:customStyle="1" w:styleId="AlphaCaps">
    <w:name w:val="Alpha Caps"/>
    <w:uiPriority w:val="99"/>
    <w:rsid w:val="00927C1D"/>
    <w:pPr>
      <w:numPr>
        <w:numId w:val="1"/>
      </w:numPr>
    </w:pPr>
  </w:style>
  <w:style w:type="paragraph" w:styleId="ListParagraph">
    <w:name w:val="List Paragraph"/>
    <w:basedOn w:val="Normal"/>
    <w:uiPriority w:val="34"/>
    <w:qFormat/>
    <w:rsid w:val="00927C1D"/>
    <w:pPr>
      <w:ind w:left="720"/>
      <w:contextualSpacing/>
    </w:pPr>
  </w:style>
  <w:style w:type="character" w:customStyle="1" w:styleId="DCUSATableTextChar">
    <w:name w:val="DCUSA Table Text Char"/>
    <w:basedOn w:val="DCSubHeading1Level2Char"/>
    <w:link w:val="DCUSATableText"/>
    <w:rsid w:val="00927C1D"/>
    <w:rPr>
      <w:rFonts w:ascii="Times New Roman" w:hAnsi="Times New Roman"/>
      <w:b w:val="0"/>
      <w:caps w:val="0"/>
      <w:sz w:val="24"/>
      <w:u w:val="single"/>
    </w:rPr>
  </w:style>
  <w:style w:type="paragraph" w:customStyle="1" w:styleId="Body1">
    <w:name w:val="Body1"/>
    <w:basedOn w:val="Normal"/>
    <w:link w:val="Body1Char"/>
    <w:autoRedefine/>
    <w:rsid w:val="00927C1D"/>
    <w:pPr>
      <w:keepNext/>
      <w:ind w:left="840"/>
      <w:jc w:val="both"/>
    </w:pPr>
    <w:rPr>
      <w:rFonts w:eastAsia="Times New Roman" w:cs="Times New Roman"/>
      <w:b/>
      <w:bCs/>
      <w:lang w:val="en-US"/>
    </w:rPr>
  </w:style>
  <w:style w:type="paragraph" w:styleId="Footer">
    <w:name w:val="footer"/>
    <w:aliases w:val="JPW-footer"/>
    <w:basedOn w:val="Normal"/>
    <w:link w:val="FooterChar"/>
    <w:rsid w:val="00927C1D"/>
    <w:pPr>
      <w:tabs>
        <w:tab w:val="center" w:pos="4153"/>
        <w:tab w:val="right" w:pos="8306"/>
      </w:tabs>
      <w:spacing w:after="0" w:line="240" w:lineRule="auto"/>
      <w:jc w:val="both"/>
    </w:pPr>
    <w:rPr>
      <w:rFonts w:eastAsia="Times New Roman" w:cs="Times New Roman"/>
      <w:szCs w:val="24"/>
    </w:rPr>
  </w:style>
  <w:style w:type="character" w:customStyle="1" w:styleId="FooterChar">
    <w:name w:val="Footer Char"/>
    <w:aliases w:val="JPW-footer Char"/>
    <w:basedOn w:val="DefaultParagraphFont"/>
    <w:link w:val="Footer"/>
    <w:rsid w:val="00927C1D"/>
    <w:rPr>
      <w:rFonts w:ascii="Times New Roman" w:eastAsia="Times New Roman" w:hAnsi="Times New Roman" w:cs="Times New Roman"/>
      <w:sz w:val="24"/>
      <w:szCs w:val="24"/>
    </w:rPr>
  </w:style>
  <w:style w:type="character" w:customStyle="1" w:styleId="Body1Char">
    <w:name w:val="Body1 Char"/>
    <w:link w:val="Body1"/>
    <w:locked/>
    <w:rsid w:val="00927C1D"/>
    <w:rPr>
      <w:rFonts w:ascii="Times New Roman" w:eastAsia="Times New Roman" w:hAnsi="Times New Roman" w:cs="Times New Roman"/>
      <w:b/>
      <w:bCs/>
      <w:sz w:val="24"/>
      <w:lang w:val="en-US"/>
    </w:rPr>
  </w:style>
  <w:style w:type="paragraph" w:styleId="BalloonText">
    <w:name w:val="Balloon Text"/>
    <w:basedOn w:val="Normal"/>
    <w:link w:val="BalloonTextChar"/>
    <w:unhideWhenUsed/>
    <w:rsid w:val="00927C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27C1D"/>
    <w:rPr>
      <w:rFonts w:ascii="Tahoma" w:hAnsi="Tahoma" w:cs="Tahoma"/>
      <w:sz w:val="16"/>
      <w:szCs w:val="16"/>
    </w:rPr>
  </w:style>
  <w:style w:type="paragraph" w:styleId="EndnoteText">
    <w:name w:val="endnote text"/>
    <w:basedOn w:val="Normal"/>
    <w:link w:val="EndnoteTextChar"/>
    <w:uiPriority w:val="99"/>
    <w:semiHidden/>
    <w:unhideWhenUsed/>
    <w:rsid w:val="00927C1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27C1D"/>
    <w:rPr>
      <w:rFonts w:ascii="Times New Roman" w:hAnsi="Times New Roman"/>
      <w:sz w:val="20"/>
      <w:szCs w:val="20"/>
    </w:rPr>
  </w:style>
  <w:style w:type="character" w:styleId="EndnoteReference">
    <w:name w:val="endnote reference"/>
    <w:basedOn w:val="DefaultParagraphFont"/>
    <w:uiPriority w:val="99"/>
    <w:semiHidden/>
    <w:unhideWhenUsed/>
    <w:rsid w:val="00927C1D"/>
    <w:rPr>
      <w:vertAlign w:val="superscript"/>
    </w:rPr>
  </w:style>
  <w:style w:type="paragraph" w:styleId="Header">
    <w:name w:val="header"/>
    <w:basedOn w:val="Normal"/>
    <w:link w:val="HeaderChar"/>
    <w:unhideWhenUsed/>
    <w:qFormat/>
    <w:rsid w:val="00927C1D"/>
    <w:pPr>
      <w:tabs>
        <w:tab w:val="center" w:pos="4513"/>
        <w:tab w:val="right" w:pos="9026"/>
      </w:tabs>
      <w:spacing w:after="0" w:line="240" w:lineRule="auto"/>
    </w:pPr>
  </w:style>
  <w:style w:type="character" w:customStyle="1" w:styleId="HeaderChar">
    <w:name w:val="Header Char"/>
    <w:basedOn w:val="DefaultParagraphFont"/>
    <w:link w:val="Header"/>
    <w:rsid w:val="00927C1D"/>
    <w:rPr>
      <w:rFonts w:ascii="Times New Roman" w:hAnsi="Times New Roman"/>
      <w:sz w:val="24"/>
    </w:rPr>
  </w:style>
  <w:style w:type="paragraph" w:customStyle="1" w:styleId="DCTOCHeading2">
    <w:name w:val="DC TOC Heading 2"/>
    <w:basedOn w:val="DCTOCHeading1"/>
    <w:qFormat/>
    <w:rsid w:val="00927C1D"/>
    <w:pPr>
      <w:numPr>
        <w:numId w:val="2"/>
      </w:numPr>
    </w:pPr>
    <w:rPr>
      <w:rFonts w:ascii="Times New Roman" w:hAnsi="Times New Roman"/>
    </w:rPr>
  </w:style>
  <w:style w:type="numbering" w:customStyle="1" w:styleId="DCTOCWholeNumbers">
    <w:name w:val="DC TOC Whole Numbers"/>
    <w:uiPriority w:val="99"/>
    <w:rsid w:val="00927C1D"/>
    <w:pPr>
      <w:numPr>
        <w:numId w:val="2"/>
      </w:numPr>
    </w:pPr>
  </w:style>
  <w:style w:type="paragraph" w:customStyle="1" w:styleId="DCTOCSchedule">
    <w:name w:val="DC TOC Schedule"/>
    <w:basedOn w:val="Normal"/>
    <w:qFormat/>
    <w:rsid w:val="00927C1D"/>
    <w:pPr>
      <w:spacing w:after="0"/>
    </w:pPr>
    <w:rPr>
      <w:caps/>
    </w:rPr>
  </w:style>
  <w:style w:type="paragraph" w:styleId="BodyText">
    <w:name w:val="Body Text"/>
    <w:basedOn w:val="Normal"/>
    <w:link w:val="BodyTextChar"/>
    <w:qFormat/>
    <w:rsid w:val="00927C1D"/>
    <w:pPr>
      <w:jc w:val="both"/>
    </w:pPr>
    <w:rPr>
      <w:rFonts w:eastAsia="Times New Roman" w:cs="Times New Roman"/>
      <w:szCs w:val="24"/>
    </w:rPr>
  </w:style>
  <w:style w:type="character" w:customStyle="1" w:styleId="BodyTextChar">
    <w:name w:val="Body Text Char"/>
    <w:basedOn w:val="DefaultParagraphFont"/>
    <w:link w:val="BodyText"/>
    <w:rsid w:val="00927C1D"/>
    <w:rPr>
      <w:rFonts w:ascii="Times New Roman" w:eastAsia="Times New Roman" w:hAnsi="Times New Roman" w:cs="Times New Roman"/>
      <w:sz w:val="24"/>
      <w:szCs w:val="24"/>
    </w:rPr>
  </w:style>
  <w:style w:type="paragraph" w:customStyle="1" w:styleId="DCHeading3">
    <w:name w:val="DC Heading 3"/>
    <w:basedOn w:val="DCHeading2"/>
    <w:qFormat/>
    <w:rsid w:val="00927C1D"/>
    <w:pPr>
      <w:jc w:val="center"/>
    </w:pPr>
    <w:rPr>
      <w:rFonts w:ascii="Times New Roman Bold" w:hAnsi="Times New Roman Bold"/>
      <w:b/>
    </w:rPr>
  </w:style>
  <w:style w:type="paragraph" w:customStyle="1" w:styleId="DCAlphaCaps">
    <w:name w:val="DC Alpha Caps"/>
    <w:basedOn w:val="Normal"/>
    <w:link w:val="DCAlphaCapsChar"/>
    <w:qFormat/>
    <w:rsid w:val="00927C1D"/>
    <w:pPr>
      <w:numPr>
        <w:numId w:val="22"/>
      </w:numPr>
    </w:pPr>
  </w:style>
  <w:style w:type="numbering" w:customStyle="1" w:styleId="DCAphaCaps1">
    <w:name w:val="DC Apha Caps 1"/>
    <w:uiPriority w:val="99"/>
    <w:rsid w:val="00927C1D"/>
    <w:pPr>
      <w:numPr>
        <w:numId w:val="3"/>
      </w:numPr>
    </w:pPr>
  </w:style>
  <w:style w:type="paragraph" w:styleId="TOC1">
    <w:name w:val="toc 1"/>
    <w:basedOn w:val="Normal"/>
    <w:next w:val="Normal"/>
    <w:autoRedefine/>
    <w:uiPriority w:val="39"/>
    <w:qFormat/>
    <w:rsid w:val="00927C1D"/>
    <w:pPr>
      <w:tabs>
        <w:tab w:val="left" w:pos="567"/>
        <w:tab w:val="right" w:leader="dot" w:pos="8931"/>
      </w:tabs>
      <w:spacing w:after="0"/>
      <w:ind w:right="98"/>
    </w:pPr>
    <w:rPr>
      <w:rFonts w:eastAsia="Times New Roman" w:cs="Times New Roman"/>
      <w:caps/>
      <w:noProof/>
      <w:szCs w:val="24"/>
    </w:rPr>
  </w:style>
  <w:style w:type="paragraph" w:customStyle="1" w:styleId="DCHeading4">
    <w:name w:val="DC Heading 4"/>
    <w:basedOn w:val="DCHeading3"/>
    <w:qFormat/>
    <w:rsid w:val="00927C1D"/>
    <w:pPr>
      <w:numPr>
        <w:numId w:val="8"/>
      </w:numPr>
    </w:pPr>
    <w:rPr>
      <w:b w:val="0"/>
      <w:caps w:val="0"/>
      <w:u w:val="single"/>
    </w:rPr>
  </w:style>
  <w:style w:type="numbering" w:customStyle="1" w:styleId="Style1">
    <w:name w:val="Style1"/>
    <w:uiPriority w:val="99"/>
    <w:rsid w:val="00927C1D"/>
    <w:pPr>
      <w:numPr>
        <w:numId w:val="4"/>
      </w:numPr>
    </w:pPr>
  </w:style>
  <w:style w:type="numbering" w:customStyle="1" w:styleId="DCNormparalink2">
    <w:name w:val="DC Norm para link 2"/>
    <w:uiPriority w:val="99"/>
    <w:rsid w:val="00927C1D"/>
    <w:pPr>
      <w:numPr>
        <w:numId w:val="5"/>
      </w:numPr>
    </w:pPr>
  </w:style>
  <w:style w:type="character" w:customStyle="1" w:styleId="DCNormParaL2Char">
    <w:name w:val="DC Norm Para L2 Char"/>
    <w:basedOn w:val="DCSubHeading1Level2Char"/>
    <w:uiPriority w:val="99"/>
    <w:rsid w:val="00927C1D"/>
    <w:rPr>
      <w:rFonts w:ascii="Times New Roman" w:hAnsi="Times New Roman"/>
      <w:b w:val="0"/>
      <w:caps w:val="0"/>
      <w:color w:val="auto"/>
      <w:sz w:val="24"/>
      <w:u w:val="none"/>
    </w:rPr>
  </w:style>
  <w:style w:type="paragraph" w:customStyle="1" w:styleId="AgtLevel4">
    <w:name w:val="Agt/Level4"/>
    <w:basedOn w:val="Normal"/>
    <w:uiPriority w:val="99"/>
    <w:rsid w:val="00927C1D"/>
    <w:pPr>
      <w:numPr>
        <w:ilvl w:val="3"/>
        <w:numId w:val="6"/>
      </w:numPr>
      <w:jc w:val="both"/>
    </w:pPr>
    <w:rPr>
      <w:rFonts w:eastAsia="Times New Roman" w:cs="Times New Roman"/>
      <w:szCs w:val="20"/>
    </w:rPr>
  </w:style>
  <w:style w:type="paragraph" w:customStyle="1" w:styleId="DCNormParaL3">
    <w:name w:val="DC Norm Para L3"/>
    <w:basedOn w:val="DCNormaParaL1"/>
    <w:link w:val="DCNormParaL3Char"/>
    <w:qFormat/>
    <w:rsid w:val="00927C1D"/>
    <w:pPr>
      <w:ind w:left="737"/>
    </w:pPr>
  </w:style>
  <w:style w:type="numbering" w:customStyle="1" w:styleId="Style2">
    <w:name w:val="Style2"/>
    <w:uiPriority w:val="99"/>
    <w:rsid w:val="00927C1D"/>
    <w:pPr>
      <w:numPr>
        <w:numId w:val="7"/>
      </w:numPr>
    </w:pPr>
  </w:style>
  <w:style w:type="character" w:customStyle="1" w:styleId="DCNormParaL3Char">
    <w:name w:val="DC Norm Para L3 Char"/>
    <w:basedOn w:val="DCNormParaL2Char"/>
    <w:link w:val="DCNormParaL3"/>
    <w:rsid w:val="00927C1D"/>
    <w:rPr>
      <w:rFonts w:ascii="Times New Roman" w:hAnsi="Times New Roman"/>
      <w:b w:val="0"/>
      <w:caps w:val="0"/>
      <w:color w:val="auto"/>
      <w:sz w:val="24"/>
      <w:u w:val="none"/>
    </w:rPr>
  </w:style>
  <w:style w:type="numbering" w:customStyle="1" w:styleId="DCParalinknumbers">
    <w:name w:val="DC Para link numbers"/>
    <w:uiPriority w:val="99"/>
    <w:rsid w:val="00927C1D"/>
    <w:pPr>
      <w:numPr>
        <w:numId w:val="8"/>
      </w:numPr>
    </w:pPr>
  </w:style>
  <w:style w:type="paragraph" w:customStyle="1" w:styleId="Heading10">
    <w:name w:val="Heading 10"/>
    <w:basedOn w:val="Heading5"/>
    <w:link w:val="Heading10Char"/>
    <w:qFormat/>
    <w:rsid w:val="00927C1D"/>
    <w:pPr>
      <w:numPr>
        <w:ilvl w:val="3"/>
        <w:numId w:val="22"/>
      </w:numPr>
      <w:spacing w:before="0"/>
    </w:pPr>
  </w:style>
  <w:style w:type="character" w:customStyle="1" w:styleId="Heading10Char">
    <w:name w:val="Heading 10 Char"/>
    <w:basedOn w:val="Heading5Char"/>
    <w:link w:val="Heading10"/>
    <w:rsid w:val="00927C1D"/>
    <w:rPr>
      <w:rFonts w:ascii="Times New Roman" w:eastAsiaTheme="majorEastAsia" w:hAnsi="Times New Roman" w:cstheme="majorBidi"/>
      <w:sz w:val="24"/>
    </w:rPr>
  </w:style>
  <w:style w:type="paragraph" w:customStyle="1" w:styleId="DCAlphaCaplevel4">
    <w:name w:val="DC Alpha Cap level 4"/>
    <w:basedOn w:val="DCAlphaCaps"/>
    <w:link w:val="DCAlphaCaplevel4Char"/>
    <w:qFormat/>
    <w:rsid w:val="00927C1D"/>
  </w:style>
  <w:style w:type="paragraph" w:styleId="Subtitle">
    <w:name w:val="Subtitle"/>
    <w:basedOn w:val="Normal"/>
    <w:next w:val="Normal"/>
    <w:link w:val="SubtitleChar"/>
    <w:uiPriority w:val="11"/>
    <w:qFormat/>
    <w:rsid w:val="00927C1D"/>
    <w:pPr>
      <w:numPr>
        <w:ilvl w:val="1"/>
      </w:numPr>
    </w:pPr>
    <w:rPr>
      <w:rFonts w:asciiTheme="majorHAnsi" w:eastAsiaTheme="majorEastAsia" w:hAnsiTheme="majorHAnsi" w:cstheme="majorBidi"/>
      <w:i/>
      <w:iCs/>
      <w:color w:val="4472C4" w:themeColor="accent1"/>
      <w:spacing w:val="15"/>
      <w:szCs w:val="24"/>
    </w:rPr>
  </w:style>
  <w:style w:type="character" w:customStyle="1" w:styleId="SubtitleChar">
    <w:name w:val="Subtitle Char"/>
    <w:basedOn w:val="DefaultParagraphFont"/>
    <w:link w:val="Subtitle"/>
    <w:uiPriority w:val="11"/>
    <w:rsid w:val="00927C1D"/>
    <w:rPr>
      <w:rFonts w:asciiTheme="majorHAnsi" w:eastAsiaTheme="majorEastAsia" w:hAnsiTheme="majorHAnsi" w:cstheme="majorBidi"/>
      <w:i/>
      <w:iCs/>
      <w:color w:val="4472C4" w:themeColor="accent1"/>
      <w:spacing w:val="15"/>
      <w:sz w:val="24"/>
      <w:szCs w:val="24"/>
    </w:rPr>
  </w:style>
  <w:style w:type="paragraph" w:styleId="NoSpacing">
    <w:name w:val="No Spacing"/>
    <w:uiPriority w:val="1"/>
    <w:qFormat/>
    <w:rsid w:val="00927C1D"/>
    <w:pPr>
      <w:spacing w:after="0" w:line="240" w:lineRule="auto"/>
    </w:pPr>
    <w:rPr>
      <w:rFonts w:ascii="Times New Roman" w:hAnsi="Times New Roman"/>
      <w:sz w:val="24"/>
    </w:rPr>
  </w:style>
  <w:style w:type="paragraph" w:customStyle="1" w:styleId="BodyTextdef">
    <w:name w:val="Body Text def"/>
    <w:basedOn w:val="BodyText"/>
    <w:uiPriority w:val="99"/>
    <w:rsid w:val="00927C1D"/>
    <w:pPr>
      <w:tabs>
        <w:tab w:val="left" w:pos="950"/>
      </w:tabs>
      <w:spacing w:before="120" w:after="120"/>
    </w:pPr>
  </w:style>
  <w:style w:type="character" w:styleId="PageNumber">
    <w:name w:val="page number"/>
    <w:basedOn w:val="DefaultParagraphFont"/>
    <w:rsid w:val="00927C1D"/>
  </w:style>
  <w:style w:type="character" w:styleId="Hyperlink">
    <w:name w:val="Hyperlink"/>
    <w:basedOn w:val="DefaultParagraphFont"/>
    <w:uiPriority w:val="99"/>
    <w:rsid w:val="00927C1D"/>
    <w:rPr>
      <w:color w:val="0000FF"/>
      <w:u w:val="single"/>
    </w:rPr>
  </w:style>
  <w:style w:type="paragraph" w:styleId="Title">
    <w:name w:val="Title"/>
    <w:basedOn w:val="Normal"/>
    <w:next w:val="Normal"/>
    <w:link w:val="TitleChar"/>
    <w:uiPriority w:val="99"/>
    <w:qFormat/>
    <w:rsid w:val="00927C1D"/>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99"/>
    <w:rsid w:val="00927C1D"/>
    <w:rPr>
      <w:rFonts w:asciiTheme="majorHAnsi" w:eastAsiaTheme="majorEastAsia" w:hAnsiTheme="majorHAnsi" w:cstheme="majorBidi"/>
      <w:color w:val="323E4F" w:themeColor="text2" w:themeShade="BF"/>
      <w:spacing w:val="5"/>
      <w:kern w:val="28"/>
      <w:sz w:val="52"/>
      <w:szCs w:val="52"/>
    </w:rPr>
  </w:style>
  <w:style w:type="paragraph" w:customStyle="1" w:styleId="DCNormParabulletptL2">
    <w:name w:val="DC Norm Para bullet pt L2"/>
    <w:basedOn w:val="DCHeading4"/>
    <w:link w:val="DCNormParabulletptL2Char"/>
    <w:rsid w:val="00927C1D"/>
    <w:pPr>
      <w:numPr>
        <w:numId w:val="9"/>
      </w:numPr>
      <w:jc w:val="left"/>
      <w:outlineLvl w:val="1"/>
    </w:pPr>
    <w:rPr>
      <w:rFonts w:ascii="Times New Roman" w:hAnsi="Times New Roman"/>
    </w:rPr>
  </w:style>
  <w:style w:type="paragraph" w:customStyle="1" w:styleId="DCNormParabulletptL3">
    <w:name w:val="DC Norm Para bullet pt L3"/>
    <w:basedOn w:val="DCNormParabulletptL2"/>
    <w:link w:val="DCNormParabulletptL3Char"/>
    <w:autoRedefine/>
    <w:qFormat/>
    <w:rsid w:val="00927C1D"/>
    <w:pPr>
      <w:numPr>
        <w:ilvl w:val="2"/>
      </w:numPr>
      <w:outlineLvl w:val="2"/>
    </w:pPr>
  </w:style>
  <w:style w:type="paragraph" w:customStyle="1" w:styleId="DCNormaParaL1">
    <w:name w:val="DC Norma Para L1"/>
    <w:basedOn w:val="DCHeading4"/>
    <w:qFormat/>
    <w:rsid w:val="00927C1D"/>
    <w:pPr>
      <w:numPr>
        <w:numId w:val="0"/>
      </w:numPr>
      <w:jc w:val="left"/>
    </w:pPr>
    <w:rPr>
      <w:rFonts w:ascii="Times New Roman" w:hAnsi="Times New Roman"/>
      <w:u w:val="none"/>
    </w:rPr>
  </w:style>
  <w:style w:type="paragraph" w:customStyle="1" w:styleId="DCUSATableTexta">
    <w:name w:val="DCUSA Table Text a)"/>
    <w:basedOn w:val="Normal"/>
    <w:qFormat/>
    <w:rsid w:val="00927C1D"/>
    <w:pPr>
      <w:numPr>
        <w:numId w:val="17"/>
      </w:numPr>
      <w:spacing w:before="120" w:after="120" w:line="240" w:lineRule="auto"/>
    </w:pPr>
  </w:style>
  <w:style w:type="paragraph" w:customStyle="1" w:styleId="DCUSATableTextbulletpt">
    <w:name w:val="DCUSA Table Text bullet pt"/>
    <w:basedOn w:val="DCUSATableText"/>
    <w:link w:val="DCUSATableTextbulletptChar"/>
    <w:qFormat/>
    <w:rsid w:val="00927C1D"/>
    <w:pPr>
      <w:numPr>
        <w:ilvl w:val="1"/>
        <w:numId w:val="17"/>
      </w:numPr>
      <w:spacing w:line="360" w:lineRule="auto"/>
    </w:pPr>
  </w:style>
  <w:style w:type="paragraph" w:customStyle="1" w:styleId="DCUSATabletextnumbers">
    <w:name w:val="DCUSA Table text numbers"/>
    <w:basedOn w:val="DCUSATableText"/>
    <w:link w:val="DCUSATabletextnumbersChar"/>
    <w:qFormat/>
    <w:rsid w:val="00927C1D"/>
    <w:pPr>
      <w:spacing w:line="240" w:lineRule="auto"/>
    </w:pPr>
    <w:rPr>
      <w:b/>
    </w:rPr>
  </w:style>
  <w:style w:type="character" w:styleId="Emphasis">
    <w:name w:val="Emphasis"/>
    <w:basedOn w:val="DefaultParagraphFont"/>
    <w:uiPriority w:val="20"/>
    <w:qFormat/>
    <w:rsid w:val="00927C1D"/>
    <w:rPr>
      <w:i/>
      <w:iCs/>
    </w:rPr>
  </w:style>
  <w:style w:type="character" w:styleId="IntenseEmphasis">
    <w:name w:val="Intense Emphasis"/>
    <w:basedOn w:val="DefaultParagraphFont"/>
    <w:uiPriority w:val="21"/>
    <w:qFormat/>
    <w:rsid w:val="00927C1D"/>
    <w:rPr>
      <w:b/>
      <w:bCs/>
      <w:i/>
      <w:iCs/>
      <w:color w:val="4472C4" w:themeColor="accent1"/>
    </w:rPr>
  </w:style>
  <w:style w:type="character" w:styleId="Strong">
    <w:name w:val="Strong"/>
    <w:basedOn w:val="DefaultParagraphFont"/>
    <w:uiPriority w:val="22"/>
    <w:qFormat/>
    <w:rsid w:val="00927C1D"/>
    <w:rPr>
      <w:b/>
      <w:bCs/>
    </w:rPr>
  </w:style>
  <w:style w:type="paragraph" w:styleId="Quote">
    <w:name w:val="Quote"/>
    <w:basedOn w:val="Normal"/>
    <w:next w:val="Normal"/>
    <w:link w:val="QuoteChar"/>
    <w:uiPriority w:val="29"/>
    <w:qFormat/>
    <w:rsid w:val="00927C1D"/>
    <w:rPr>
      <w:i/>
      <w:iCs/>
      <w:color w:val="000000" w:themeColor="text1"/>
    </w:rPr>
  </w:style>
  <w:style w:type="character" w:customStyle="1" w:styleId="QuoteChar">
    <w:name w:val="Quote Char"/>
    <w:basedOn w:val="DefaultParagraphFont"/>
    <w:link w:val="Quote"/>
    <w:uiPriority w:val="29"/>
    <w:rsid w:val="00927C1D"/>
    <w:rPr>
      <w:rFonts w:ascii="Times New Roman" w:hAnsi="Times New Roman"/>
      <w:i/>
      <w:iCs/>
      <w:color w:val="000000" w:themeColor="text1"/>
      <w:sz w:val="24"/>
    </w:rPr>
  </w:style>
  <w:style w:type="paragraph" w:styleId="IntenseQuote">
    <w:name w:val="Intense Quote"/>
    <w:basedOn w:val="Normal"/>
    <w:next w:val="Normal"/>
    <w:link w:val="IntenseQuoteChar"/>
    <w:uiPriority w:val="30"/>
    <w:qFormat/>
    <w:rsid w:val="00927C1D"/>
    <w:pPr>
      <w:pBdr>
        <w:bottom w:val="single" w:sz="4" w:space="4" w:color="4472C4" w:themeColor="accent1"/>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sid w:val="00927C1D"/>
    <w:rPr>
      <w:rFonts w:ascii="Times New Roman" w:hAnsi="Times New Roman"/>
      <w:b/>
      <w:bCs/>
      <w:i/>
      <w:iCs/>
      <w:color w:val="4472C4" w:themeColor="accent1"/>
      <w:sz w:val="24"/>
    </w:rPr>
  </w:style>
  <w:style w:type="paragraph" w:customStyle="1" w:styleId="Table">
    <w:name w:val="Table"/>
    <w:basedOn w:val="Normal"/>
    <w:rsid w:val="00927C1D"/>
    <w:pPr>
      <w:spacing w:before="120" w:after="120" w:line="240" w:lineRule="auto"/>
    </w:pPr>
    <w:rPr>
      <w:rFonts w:ascii="Arial" w:eastAsia="Times New Roman" w:hAnsi="Arial" w:cs="Times New Roman"/>
      <w:kern w:val="14"/>
      <w:sz w:val="22"/>
      <w:szCs w:val="20"/>
    </w:rPr>
  </w:style>
  <w:style w:type="character" w:styleId="SubtleEmphasis">
    <w:name w:val="Subtle Emphasis"/>
    <w:basedOn w:val="DefaultParagraphFont"/>
    <w:uiPriority w:val="19"/>
    <w:qFormat/>
    <w:rsid w:val="00927C1D"/>
    <w:rPr>
      <w:i/>
      <w:iCs/>
      <w:color w:val="808080" w:themeColor="text1" w:themeTint="7F"/>
    </w:rPr>
  </w:style>
  <w:style w:type="paragraph" w:styleId="Caption">
    <w:name w:val="caption"/>
    <w:basedOn w:val="Normal"/>
    <w:next w:val="Normal"/>
    <w:qFormat/>
    <w:rsid w:val="00927C1D"/>
    <w:pPr>
      <w:spacing w:line="240" w:lineRule="auto"/>
      <w:jc w:val="center"/>
    </w:pPr>
    <w:rPr>
      <w:rFonts w:eastAsia="Times New Roman" w:cs="Times New Roman"/>
      <w:b/>
      <w:bCs/>
      <w:szCs w:val="24"/>
    </w:rPr>
  </w:style>
  <w:style w:type="paragraph" w:customStyle="1" w:styleId="NormalTextBold">
    <w:name w:val="Normal Text Bold"/>
    <w:basedOn w:val="Normal"/>
    <w:rsid w:val="00927C1D"/>
    <w:pPr>
      <w:numPr>
        <w:numId w:val="15"/>
      </w:numPr>
      <w:autoSpaceDE w:val="0"/>
      <w:autoSpaceDN w:val="0"/>
      <w:spacing w:after="0" w:line="240" w:lineRule="auto"/>
      <w:jc w:val="both"/>
    </w:pPr>
    <w:rPr>
      <w:rFonts w:eastAsia="Times New Roman" w:cs="Times New Roman"/>
      <w:b/>
      <w:bCs/>
      <w:sz w:val="20"/>
      <w:szCs w:val="20"/>
    </w:rPr>
  </w:style>
  <w:style w:type="paragraph" w:customStyle="1" w:styleId="Text">
    <w:name w:val="Text"/>
    <w:basedOn w:val="Normal"/>
    <w:link w:val="TextChar"/>
    <w:qFormat/>
    <w:rsid w:val="00927C1D"/>
    <w:pPr>
      <w:tabs>
        <w:tab w:val="num" w:pos="709"/>
      </w:tabs>
      <w:spacing w:line="240" w:lineRule="auto"/>
      <w:ind w:left="709" w:hanging="709"/>
      <w:jc w:val="both"/>
    </w:pPr>
    <w:rPr>
      <w:rFonts w:ascii="Arial" w:eastAsia="Times New Roman" w:hAnsi="Arial" w:cs="Times New Roman"/>
      <w:sz w:val="22"/>
      <w:szCs w:val="20"/>
    </w:rPr>
  </w:style>
  <w:style w:type="character" w:customStyle="1" w:styleId="TextChar">
    <w:name w:val="Text Char"/>
    <w:link w:val="Text"/>
    <w:locked/>
    <w:rsid w:val="00927C1D"/>
    <w:rPr>
      <w:rFonts w:ascii="Arial" w:eastAsia="Times New Roman" w:hAnsi="Arial" w:cs="Times New Roman"/>
      <w:szCs w:val="20"/>
    </w:rPr>
  </w:style>
  <w:style w:type="paragraph" w:styleId="ListNumber">
    <w:name w:val="List Number"/>
    <w:basedOn w:val="Normal"/>
    <w:uiPriority w:val="99"/>
    <w:unhideWhenUsed/>
    <w:rsid w:val="00927C1D"/>
    <w:pPr>
      <w:numPr>
        <w:numId w:val="10"/>
      </w:numPr>
      <w:contextualSpacing/>
    </w:pPr>
  </w:style>
  <w:style w:type="paragraph" w:styleId="ListNumber2">
    <w:name w:val="List Number 2"/>
    <w:basedOn w:val="Normal"/>
    <w:uiPriority w:val="99"/>
    <w:unhideWhenUsed/>
    <w:rsid w:val="00927C1D"/>
    <w:pPr>
      <w:numPr>
        <w:numId w:val="11"/>
      </w:numPr>
      <w:contextualSpacing/>
    </w:pPr>
  </w:style>
  <w:style w:type="paragraph" w:styleId="ListNumber3">
    <w:name w:val="List Number 3"/>
    <w:basedOn w:val="Normal"/>
    <w:uiPriority w:val="99"/>
    <w:unhideWhenUsed/>
    <w:rsid w:val="00927C1D"/>
    <w:pPr>
      <w:numPr>
        <w:numId w:val="12"/>
      </w:numPr>
      <w:contextualSpacing/>
    </w:pPr>
  </w:style>
  <w:style w:type="paragraph" w:styleId="ListNumber4">
    <w:name w:val="List Number 4"/>
    <w:basedOn w:val="Normal"/>
    <w:uiPriority w:val="99"/>
    <w:unhideWhenUsed/>
    <w:rsid w:val="00927C1D"/>
    <w:pPr>
      <w:numPr>
        <w:numId w:val="13"/>
      </w:numPr>
      <w:contextualSpacing/>
    </w:pPr>
  </w:style>
  <w:style w:type="paragraph" w:styleId="ListNumber5">
    <w:name w:val="List Number 5"/>
    <w:basedOn w:val="Normal"/>
    <w:uiPriority w:val="99"/>
    <w:unhideWhenUsed/>
    <w:rsid w:val="00927C1D"/>
    <w:pPr>
      <w:numPr>
        <w:numId w:val="14"/>
      </w:numPr>
      <w:contextualSpacing/>
    </w:pPr>
  </w:style>
  <w:style w:type="paragraph" w:styleId="ListContinue4">
    <w:name w:val="List Continue 4"/>
    <w:basedOn w:val="Normal"/>
    <w:uiPriority w:val="99"/>
    <w:unhideWhenUsed/>
    <w:rsid w:val="00927C1D"/>
    <w:pPr>
      <w:spacing w:after="120"/>
      <w:ind w:left="1132"/>
      <w:contextualSpacing/>
    </w:pPr>
  </w:style>
  <w:style w:type="paragraph" w:styleId="FootnoteText">
    <w:name w:val="footnote text"/>
    <w:basedOn w:val="Normal"/>
    <w:link w:val="FootnoteTextChar"/>
    <w:uiPriority w:val="99"/>
    <w:rsid w:val="00927C1D"/>
    <w:pPr>
      <w:spacing w:after="0" w:line="240" w:lineRule="auto"/>
    </w:pPr>
    <w:rPr>
      <w:rFonts w:ascii="Arial" w:eastAsia="Times New Roman" w:hAnsi="Arial" w:cs="Times New Roman"/>
      <w:sz w:val="20"/>
      <w:szCs w:val="20"/>
      <w:lang w:eastAsia="en-GB"/>
    </w:rPr>
  </w:style>
  <w:style w:type="character" w:customStyle="1" w:styleId="FootnoteTextChar">
    <w:name w:val="Footnote Text Char"/>
    <w:basedOn w:val="DefaultParagraphFont"/>
    <w:link w:val="FootnoteText"/>
    <w:uiPriority w:val="99"/>
    <w:rsid w:val="00927C1D"/>
    <w:rPr>
      <w:rFonts w:ascii="Arial" w:eastAsia="Times New Roman" w:hAnsi="Arial" w:cs="Times New Roman"/>
      <w:sz w:val="20"/>
      <w:szCs w:val="20"/>
      <w:lang w:eastAsia="en-GB"/>
    </w:rPr>
  </w:style>
  <w:style w:type="character" w:styleId="FootnoteReference">
    <w:name w:val="footnote reference"/>
    <w:basedOn w:val="DefaultParagraphFont"/>
    <w:rsid w:val="00927C1D"/>
    <w:rPr>
      <w:vertAlign w:val="superscript"/>
    </w:rPr>
  </w:style>
  <w:style w:type="paragraph" w:customStyle="1" w:styleId="StyleHeading3level3level3Nadpis3After12pt">
    <w:name w:val="Style Heading 3level 3level3Nadpis 3 + After:  12 pt"/>
    <w:basedOn w:val="Heading3"/>
    <w:rsid w:val="00927C1D"/>
    <w:pPr>
      <w:widowControl w:val="0"/>
      <w:numPr>
        <w:numId w:val="16"/>
      </w:numPr>
      <w:tabs>
        <w:tab w:val="left" w:pos="1701"/>
      </w:tabs>
    </w:pPr>
    <w:rPr>
      <w:rFonts w:eastAsia="Times New Roman" w:cs="Times New Roman"/>
      <w:szCs w:val="20"/>
    </w:rPr>
  </w:style>
  <w:style w:type="paragraph" w:customStyle="1" w:styleId="StyleHeading4Loweredby15pt">
    <w:name w:val="Style Heading 4 + Lowered by  1.5 pt"/>
    <w:basedOn w:val="Heading4"/>
    <w:rsid w:val="00927C1D"/>
    <w:pPr>
      <w:keepNext w:val="0"/>
      <w:keepLines w:val="0"/>
      <w:widowControl w:val="0"/>
      <w:numPr>
        <w:numId w:val="16"/>
      </w:numPr>
      <w:spacing w:before="0" w:after="220" w:line="360" w:lineRule="auto"/>
      <w:jc w:val="both"/>
    </w:pPr>
    <w:rPr>
      <w:rFonts w:eastAsia="Times New Roman" w:cs="Times New Roman"/>
      <w:bCs w:val="0"/>
      <w:iCs w:val="0"/>
      <w:color w:val="auto"/>
      <w:spacing w:val="-1"/>
      <w:position w:val="-3"/>
      <w:sz w:val="22"/>
      <w:szCs w:val="28"/>
      <w:lang w:eastAsia="en-GB"/>
    </w:rPr>
  </w:style>
  <w:style w:type="paragraph" w:customStyle="1" w:styleId="Normaltexttable">
    <w:name w:val="Normal_text_table"/>
    <w:basedOn w:val="Normal"/>
    <w:rsid w:val="00927C1D"/>
    <w:pPr>
      <w:keepLines/>
      <w:spacing w:after="60" w:line="240" w:lineRule="auto"/>
      <w:jc w:val="both"/>
    </w:pPr>
    <w:rPr>
      <w:rFonts w:eastAsia="Times New Roman" w:cs="Times New Roman"/>
      <w:sz w:val="22"/>
      <w:szCs w:val="20"/>
      <w:lang w:eastAsia="en-GB"/>
    </w:rPr>
  </w:style>
  <w:style w:type="paragraph" w:styleId="BodyTextFirstIndent">
    <w:name w:val="Body Text First Indent"/>
    <w:basedOn w:val="BodyText"/>
    <w:link w:val="BodyTextFirstIndentChar"/>
    <w:uiPriority w:val="99"/>
    <w:unhideWhenUsed/>
    <w:rsid w:val="00927C1D"/>
    <w:pPr>
      <w:ind w:firstLine="360"/>
      <w:jc w:val="left"/>
    </w:pPr>
    <w:rPr>
      <w:rFonts w:eastAsiaTheme="minorHAnsi" w:cstheme="minorBidi"/>
      <w:szCs w:val="22"/>
    </w:rPr>
  </w:style>
  <w:style w:type="character" w:customStyle="1" w:styleId="BodyTextFirstIndentChar">
    <w:name w:val="Body Text First Indent Char"/>
    <w:basedOn w:val="BodyTextChar"/>
    <w:link w:val="BodyTextFirstIndent"/>
    <w:uiPriority w:val="99"/>
    <w:rsid w:val="00927C1D"/>
    <w:rPr>
      <w:rFonts w:ascii="Times New Roman" w:eastAsia="Times New Roman" w:hAnsi="Times New Roman" w:cs="Times New Roman"/>
      <w:sz w:val="24"/>
      <w:szCs w:val="24"/>
    </w:rPr>
  </w:style>
  <w:style w:type="paragraph" w:customStyle="1" w:styleId="Normaltext">
    <w:name w:val="Normal_text"/>
    <w:basedOn w:val="Normal"/>
    <w:rsid w:val="00927C1D"/>
    <w:pPr>
      <w:spacing w:after="0" w:line="240" w:lineRule="auto"/>
      <w:ind w:left="1008"/>
      <w:jc w:val="both"/>
    </w:pPr>
    <w:rPr>
      <w:rFonts w:eastAsia="Times New Roman" w:cs="Times New Roman"/>
      <w:sz w:val="22"/>
      <w:szCs w:val="20"/>
      <w:lang w:eastAsia="en-GB"/>
    </w:rPr>
  </w:style>
  <w:style w:type="paragraph" w:customStyle="1" w:styleId="Paragraphtext">
    <w:name w:val="Paragraph_text"/>
    <w:basedOn w:val="Normal"/>
    <w:rsid w:val="00927C1D"/>
    <w:pPr>
      <w:spacing w:after="0" w:line="240" w:lineRule="auto"/>
      <w:ind w:left="720"/>
      <w:jc w:val="both"/>
    </w:pPr>
    <w:rPr>
      <w:rFonts w:eastAsia="Times New Roman" w:cs="Times New Roman"/>
      <w:sz w:val="22"/>
      <w:lang w:eastAsia="en-GB"/>
    </w:rPr>
  </w:style>
  <w:style w:type="paragraph" w:styleId="NormalWeb">
    <w:name w:val="Normal (Web)"/>
    <w:basedOn w:val="Normal"/>
    <w:uiPriority w:val="99"/>
    <w:rsid w:val="00927C1D"/>
    <w:pPr>
      <w:spacing w:before="100" w:beforeAutospacing="1" w:after="100" w:afterAutospacing="1" w:line="240" w:lineRule="auto"/>
    </w:pPr>
    <w:rPr>
      <w:rFonts w:eastAsia="Times New Roman" w:cs="Times New Roman"/>
      <w:szCs w:val="24"/>
      <w:lang w:eastAsia="en-GB"/>
    </w:rPr>
  </w:style>
  <w:style w:type="character" w:styleId="IntenseReference">
    <w:name w:val="Intense Reference"/>
    <w:basedOn w:val="DefaultParagraphFont"/>
    <w:uiPriority w:val="32"/>
    <w:qFormat/>
    <w:rsid w:val="00927C1D"/>
    <w:rPr>
      <w:b/>
      <w:bCs/>
      <w:smallCaps/>
      <w:color w:val="ED7D31" w:themeColor="accent2"/>
      <w:spacing w:val="5"/>
      <w:u w:val="single"/>
    </w:rPr>
  </w:style>
  <w:style w:type="character" w:styleId="BookTitle">
    <w:name w:val="Book Title"/>
    <w:basedOn w:val="DefaultParagraphFont"/>
    <w:uiPriority w:val="33"/>
    <w:qFormat/>
    <w:rsid w:val="00927C1D"/>
    <w:rPr>
      <w:b/>
      <w:bCs/>
      <w:smallCaps/>
      <w:spacing w:val="5"/>
    </w:rPr>
  </w:style>
  <w:style w:type="paragraph" w:styleId="List">
    <w:name w:val="List"/>
    <w:basedOn w:val="Normal"/>
    <w:uiPriority w:val="99"/>
    <w:unhideWhenUsed/>
    <w:rsid w:val="00927C1D"/>
    <w:pPr>
      <w:ind w:left="283" w:hanging="283"/>
      <w:contextualSpacing/>
    </w:pPr>
  </w:style>
  <w:style w:type="paragraph" w:styleId="List2">
    <w:name w:val="List 2"/>
    <w:basedOn w:val="Normal"/>
    <w:uiPriority w:val="99"/>
    <w:unhideWhenUsed/>
    <w:rsid w:val="00927C1D"/>
    <w:pPr>
      <w:ind w:left="566" w:hanging="283"/>
      <w:contextualSpacing/>
    </w:pPr>
  </w:style>
  <w:style w:type="paragraph" w:styleId="List3">
    <w:name w:val="List 3"/>
    <w:basedOn w:val="Normal"/>
    <w:uiPriority w:val="99"/>
    <w:unhideWhenUsed/>
    <w:rsid w:val="00927C1D"/>
    <w:pPr>
      <w:ind w:left="849" w:hanging="283"/>
      <w:contextualSpacing/>
    </w:pPr>
  </w:style>
  <w:style w:type="paragraph" w:styleId="List4">
    <w:name w:val="List 4"/>
    <w:basedOn w:val="Normal"/>
    <w:uiPriority w:val="99"/>
    <w:unhideWhenUsed/>
    <w:rsid w:val="00927C1D"/>
    <w:pPr>
      <w:ind w:left="1132" w:hanging="283"/>
      <w:contextualSpacing/>
    </w:pPr>
  </w:style>
  <w:style w:type="paragraph" w:styleId="ListBullet2">
    <w:name w:val="List Bullet 2"/>
    <w:basedOn w:val="Normal"/>
    <w:uiPriority w:val="99"/>
    <w:unhideWhenUsed/>
    <w:rsid w:val="00927C1D"/>
    <w:pPr>
      <w:numPr>
        <w:numId w:val="19"/>
      </w:numPr>
      <w:contextualSpacing/>
    </w:pPr>
  </w:style>
  <w:style w:type="paragraph" w:styleId="ListBullet">
    <w:name w:val="List Bullet"/>
    <w:basedOn w:val="Normal"/>
    <w:uiPriority w:val="99"/>
    <w:unhideWhenUsed/>
    <w:rsid w:val="00927C1D"/>
    <w:pPr>
      <w:numPr>
        <w:numId w:val="18"/>
      </w:numPr>
      <w:contextualSpacing/>
    </w:pPr>
  </w:style>
  <w:style w:type="paragraph" w:styleId="ListBullet3">
    <w:name w:val="List Bullet 3"/>
    <w:basedOn w:val="Normal"/>
    <w:uiPriority w:val="99"/>
    <w:unhideWhenUsed/>
    <w:rsid w:val="00927C1D"/>
    <w:pPr>
      <w:numPr>
        <w:numId w:val="20"/>
      </w:numPr>
      <w:contextualSpacing/>
    </w:pPr>
  </w:style>
  <w:style w:type="paragraph" w:customStyle="1" w:styleId="questions">
    <w:name w:val="questions"/>
    <w:basedOn w:val="Text"/>
    <w:rsid w:val="00927C1D"/>
    <w:rPr>
      <w:kern w:val="14"/>
    </w:rPr>
  </w:style>
  <w:style w:type="character" w:customStyle="1" w:styleId="DCAlphaCapsChar">
    <w:name w:val="DC Alpha Caps Char"/>
    <w:basedOn w:val="DefaultParagraphFont"/>
    <w:link w:val="DCAlphaCaps"/>
    <w:rsid w:val="00927C1D"/>
    <w:rPr>
      <w:rFonts w:ascii="Times New Roman" w:hAnsi="Times New Roman"/>
      <w:sz w:val="24"/>
    </w:rPr>
  </w:style>
  <w:style w:type="character" w:customStyle="1" w:styleId="DCAlphaCaplevel4Char">
    <w:name w:val="DC Alpha Cap level 4 Char"/>
    <w:basedOn w:val="DCAlphaCapsChar"/>
    <w:link w:val="DCAlphaCaplevel4"/>
    <w:rsid w:val="00927C1D"/>
    <w:rPr>
      <w:rFonts w:ascii="Times New Roman" w:hAnsi="Times New Roman"/>
      <w:sz w:val="24"/>
    </w:rPr>
  </w:style>
  <w:style w:type="paragraph" w:customStyle="1" w:styleId="Default">
    <w:name w:val="Default"/>
    <w:rsid w:val="00927C1D"/>
    <w:pPr>
      <w:autoSpaceDE w:val="0"/>
      <w:autoSpaceDN w:val="0"/>
      <w:adjustRightInd w:val="0"/>
      <w:spacing w:after="0" w:line="240" w:lineRule="auto"/>
    </w:pPr>
    <w:rPr>
      <w:rFonts w:ascii="Verdana" w:eastAsia="Calibri" w:hAnsi="Verdana" w:cs="Verdana"/>
      <w:color w:val="000000"/>
      <w:sz w:val="24"/>
      <w:szCs w:val="24"/>
      <w:lang w:val="en-US"/>
    </w:rPr>
  </w:style>
  <w:style w:type="paragraph" w:styleId="TOC2">
    <w:name w:val="toc 2"/>
    <w:basedOn w:val="Normal"/>
    <w:next w:val="Normal"/>
    <w:autoRedefine/>
    <w:uiPriority w:val="39"/>
    <w:unhideWhenUsed/>
    <w:qFormat/>
    <w:rsid w:val="00927C1D"/>
    <w:pPr>
      <w:spacing w:after="100" w:line="276" w:lineRule="auto"/>
      <w:ind w:left="220"/>
    </w:pPr>
    <w:rPr>
      <w:rFonts w:asciiTheme="minorHAnsi" w:eastAsiaTheme="minorEastAsia" w:hAnsiTheme="minorHAnsi"/>
      <w:sz w:val="22"/>
      <w:lang w:val="en-US"/>
    </w:rPr>
  </w:style>
  <w:style w:type="paragraph" w:styleId="TOC3">
    <w:name w:val="toc 3"/>
    <w:basedOn w:val="Normal"/>
    <w:next w:val="Normal"/>
    <w:autoRedefine/>
    <w:uiPriority w:val="39"/>
    <w:unhideWhenUsed/>
    <w:qFormat/>
    <w:rsid w:val="00927C1D"/>
    <w:pPr>
      <w:spacing w:after="100" w:line="276" w:lineRule="auto"/>
      <w:ind w:left="440"/>
    </w:pPr>
    <w:rPr>
      <w:rFonts w:asciiTheme="minorHAnsi" w:eastAsiaTheme="minorEastAsia" w:hAnsiTheme="minorHAnsi"/>
      <w:sz w:val="22"/>
      <w:lang w:val="en-US"/>
    </w:rPr>
  </w:style>
  <w:style w:type="paragraph" w:styleId="TOC4">
    <w:name w:val="toc 4"/>
    <w:basedOn w:val="Normal"/>
    <w:next w:val="Normal"/>
    <w:autoRedefine/>
    <w:uiPriority w:val="39"/>
    <w:unhideWhenUsed/>
    <w:rsid w:val="00927C1D"/>
    <w:pPr>
      <w:spacing w:after="100" w:line="276" w:lineRule="auto"/>
      <w:ind w:left="660"/>
    </w:pPr>
    <w:rPr>
      <w:rFonts w:asciiTheme="minorHAnsi" w:eastAsiaTheme="minorEastAsia" w:hAnsiTheme="minorHAnsi"/>
      <w:sz w:val="22"/>
      <w:lang w:val="en-US"/>
    </w:rPr>
  </w:style>
  <w:style w:type="paragraph" w:styleId="TOC5">
    <w:name w:val="toc 5"/>
    <w:basedOn w:val="Normal"/>
    <w:next w:val="Normal"/>
    <w:autoRedefine/>
    <w:uiPriority w:val="39"/>
    <w:unhideWhenUsed/>
    <w:rsid w:val="00927C1D"/>
    <w:pPr>
      <w:spacing w:after="100" w:line="276" w:lineRule="auto"/>
      <w:ind w:left="880"/>
    </w:pPr>
    <w:rPr>
      <w:rFonts w:asciiTheme="minorHAnsi" w:eastAsiaTheme="minorEastAsia" w:hAnsiTheme="minorHAnsi"/>
      <w:sz w:val="22"/>
      <w:lang w:val="en-US"/>
    </w:rPr>
  </w:style>
  <w:style w:type="paragraph" w:styleId="TOC6">
    <w:name w:val="toc 6"/>
    <w:basedOn w:val="Normal"/>
    <w:next w:val="Normal"/>
    <w:autoRedefine/>
    <w:uiPriority w:val="39"/>
    <w:unhideWhenUsed/>
    <w:rsid w:val="00927C1D"/>
    <w:pPr>
      <w:spacing w:after="100" w:line="276" w:lineRule="auto"/>
      <w:ind w:left="1100"/>
    </w:pPr>
    <w:rPr>
      <w:rFonts w:asciiTheme="minorHAnsi" w:eastAsiaTheme="minorEastAsia" w:hAnsiTheme="minorHAnsi"/>
      <w:sz w:val="22"/>
      <w:lang w:val="en-US"/>
    </w:rPr>
  </w:style>
  <w:style w:type="paragraph" w:styleId="TOC7">
    <w:name w:val="toc 7"/>
    <w:basedOn w:val="Normal"/>
    <w:next w:val="Normal"/>
    <w:autoRedefine/>
    <w:uiPriority w:val="39"/>
    <w:unhideWhenUsed/>
    <w:rsid w:val="00927C1D"/>
    <w:pPr>
      <w:spacing w:after="100" w:line="276" w:lineRule="auto"/>
      <w:ind w:left="1320"/>
    </w:pPr>
    <w:rPr>
      <w:rFonts w:asciiTheme="minorHAnsi" w:eastAsiaTheme="minorEastAsia" w:hAnsiTheme="minorHAnsi"/>
      <w:sz w:val="22"/>
      <w:lang w:val="en-US"/>
    </w:rPr>
  </w:style>
  <w:style w:type="paragraph" w:styleId="TOC8">
    <w:name w:val="toc 8"/>
    <w:basedOn w:val="Normal"/>
    <w:next w:val="Normal"/>
    <w:autoRedefine/>
    <w:uiPriority w:val="39"/>
    <w:unhideWhenUsed/>
    <w:rsid w:val="00927C1D"/>
    <w:pPr>
      <w:spacing w:after="100" w:line="276" w:lineRule="auto"/>
      <w:ind w:left="1540"/>
    </w:pPr>
    <w:rPr>
      <w:rFonts w:asciiTheme="minorHAnsi" w:eastAsiaTheme="minorEastAsia" w:hAnsiTheme="minorHAnsi"/>
      <w:sz w:val="22"/>
      <w:lang w:val="en-US"/>
    </w:rPr>
  </w:style>
  <w:style w:type="paragraph" w:styleId="TOC9">
    <w:name w:val="toc 9"/>
    <w:basedOn w:val="Normal"/>
    <w:next w:val="Normal"/>
    <w:autoRedefine/>
    <w:uiPriority w:val="39"/>
    <w:unhideWhenUsed/>
    <w:rsid w:val="00927C1D"/>
    <w:pPr>
      <w:spacing w:after="100" w:line="276" w:lineRule="auto"/>
      <w:ind w:left="1760"/>
    </w:pPr>
    <w:rPr>
      <w:rFonts w:asciiTheme="minorHAnsi" w:eastAsiaTheme="minorEastAsia" w:hAnsiTheme="minorHAnsi"/>
      <w:sz w:val="22"/>
      <w:lang w:val="en-US"/>
    </w:rPr>
  </w:style>
  <w:style w:type="character" w:customStyle="1" w:styleId="DCNormParabulletptL2Char">
    <w:name w:val="DC Norm Para bullet pt L2 Char"/>
    <w:basedOn w:val="DCSubHeading1Level2Char"/>
    <w:link w:val="DCNormParabulletptL2"/>
    <w:rsid w:val="00927C1D"/>
    <w:rPr>
      <w:rFonts w:ascii="Times New Roman" w:hAnsi="Times New Roman"/>
      <w:b w:val="0"/>
      <w:caps w:val="0"/>
      <w:sz w:val="24"/>
      <w:u w:val="single"/>
    </w:rPr>
  </w:style>
  <w:style w:type="character" w:customStyle="1" w:styleId="DCNormParabulletptL3Char">
    <w:name w:val="DC Norm Para bullet pt L3 Char"/>
    <w:basedOn w:val="DCNormParabulletptL2Char"/>
    <w:link w:val="DCNormParabulletptL3"/>
    <w:rsid w:val="00927C1D"/>
    <w:rPr>
      <w:rFonts w:ascii="Times New Roman" w:hAnsi="Times New Roman"/>
      <w:b w:val="0"/>
      <w:caps w:val="0"/>
      <w:sz w:val="24"/>
      <w:u w:val="single"/>
    </w:rPr>
  </w:style>
  <w:style w:type="paragraph" w:customStyle="1" w:styleId="DCSideHeadingnumbered">
    <w:name w:val="DC Side Heading numbered"/>
    <w:basedOn w:val="Normal"/>
    <w:qFormat/>
    <w:rsid w:val="00927C1D"/>
    <w:pPr>
      <w:numPr>
        <w:numId w:val="23"/>
      </w:numPr>
    </w:pPr>
    <w:rPr>
      <w:b/>
    </w:rPr>
  </w:style>
  <w:style w:type="character" w:customStyle="1" w:styleId="DCUSATableTextbulletptChar">
    <w:name w:val="DCUSA Table Text bullet pt Char"/>
    <w:basedOn w:val="DCUSATableTextChar"/>
    <w:link w:val="DCUSATableTextbulletpt"/>
    <w:rsid w:val="00927C1D"/>
    <w:rPr>
      <w:rFonts w:ascii="Times New Roman" w:hAnsi="Times New Roman"/>
      <w:b w:val="0"/>
      <w:caps w:val="0"/>
      <w:sz w:val="24"/>
      <w:u w:val="single"/>
    </w:rPr>
  </w:style>
  <w:style w:type="character" w:customStyle="1" w:styleId="DCUSATabletextnumbersChar">
    <w:name w:val="DCUSA Table text numbers Char"/>
    <w:basedOn w:val="DCUSATableTextChar"/>
    <w:link w:val="DCUSATabletextnumbers"/>
    <w:rsid w:val="00927C1D"/>
    <w:rPr>
      <w:rFonts w:ascii="Times New Roman" w:hAnsi="Times New Roman"/>
      <w:b/>
      <w:caps w:val="0"/>
      <w:sz w:val="24"/>
      <w:u w:val="single"/>
    </w:rPr>
  </w:style>
  <w:style w:type="paragraph" w:styleId="Revision">
    <w:name w:val="Revision"/>
    <w:hidden/>
    <w:uiPriority w:val="99"/>
    <w:semiHidden/>
    <w:rsid w:val="00927C1D"/>
    <w:pPr>
      <w:spacing w:after="0" w:line="240" w:lineRule="auto"/>
    </w:pPr>
    <w:rPr>
      <w:rFonts w:ascii="Times New Roman" w:hAnsi="Times New Roman"/>
      <w:sz w:val="24"/>
    </w:rPr>
  </w:style>
  <w:style w:type="paragraph" w:styleId="ListContinue3">
    <w:name w:val="List Continue 3"/>
    <w:basedOn w:val="Normal"/>
    <w:uiPriority w:val="99"/>
    <w:unhideWhenUsed/>
    <w:rsid w:val="00927C1D"/>
    <w:pPr>
      <w:spacing w:after="120"/>
      <w:ind w:left="849"/>
      <w:contextualSpacing/>
    </w:pPr>
  </w:style>
  <w:style w:type="paragraph" w:styleId="BodyText2">
    <w:name w:val="Body Text 2"/>
    <w:basedOn w:val="Normal"/>
    <w:link w:val="BodyText2Char"/>
    <w:uiPriority w:val="99"/>
    <w:unhideWhenUsed/>
    <w:rsid w:val="00927C1D"/>
    <w:pPr>
      <w:spacing w:after="120" w:line="480" w:lineRule="auto"/>
    </w:pPr>
  </w:style>
  <w:style w:type="character" w:customStyle="1" w:styleId="BodyText2Char">
    <w:name w:val="Body Text 2 Char"/>
    <w:basedOn w:val="DefaultParagraphFont"/>
    <w:link w:val="BodyText2"/>
    <w:uiPriority w:val="99"/>
    <w:rsid w:val="00927C1D"/>
    <w:rPr>
      <w:rFonts w:ascii="Times New Roman" w:hAnsi="Times New Roman"/>
      <w:sz w:val="24"/>
    </w:rPr>
  </w:style>
  <w:style w:type="character" w:styleId="CommentReference">
    <w:name w:val="annotation reference"/>
    <w:basedOn w:val="DefaultParagraphFont"/>
    <w:rsid w:val="00927C1D"/>
    <w:rPr>
      <w:rFonts w:cs="Times New Roman"/>
      <w:sz w:val="16"/>
      <w:szCs w:val="16"/>
    </w:rPr>
  </w:style>
  <w:style w:type="paragraph" w:styleId="CommentText">
    <w:name w:val="annotation text"/>
    <w:basedOn w:val="Normal"/>
    <w:link w:val="CommentTextChar"/>
    <w:rsid w:val="00927C1D"/>
    <w:pPr>
      <w:spacing w:after="0" w:line="240" w:lineRule="auto"/>
    </w:pPr>
    <w:rPr>
      <w:rFonts w:eastAsia="Times New Roman" w:cs="Times New Roman"/>
      <w:sz w:val="20"/>
      <w:szCs w:val="20"/>
      <w:lang w:eastAsia="en-GB"/>
    </w:rPr>
  </w:style>
  <w:style w:type="character" w:customStyle="1" w:styleId="CommentTextChar">
    <w:name w:val="Comment Text Char"/>
    <w:basedOn w:val="DefaultParagraphFont"/>
    <w:link w:val="CommentText"/>
    <w:rsid w:val="00927C1D"/>
    <w:rPr>
      <w:rFonts w:ascii="Times New Roman" w:eastAsia="Times New Roman" w:hAnsi="Times New Roman" w:cs="Times New Roman"/>
      <w:sz w:val="20"/>
      <w:szCs w:val="20"/>
      <w:lang w:eastAsia="en-GB"/>
    </w:rPr>
  </w:style>
  <w:style w:type="character" w:customStyle="1" w:styleId="Heading1Char1">
    <w:name w:val="Heading 1 Char1"/>
    <w:basedOn w:val="DefaultParagraphFont"/>
    <w:uiPriority w:val="99"/>
    <w:locked/>
    <w:rsid w:val="00927C1D"/>
    <w:rPr>
      <w:rFonts w:ascii="Times New Roman" w:eastAsia="Times New Roman" w:hAnsi="Times New Roman" w:cs="Arial"/>
      <w:b/>
      <w:bCs/>
      <w:kern w:val="32"/>
      <w:sz w:val="24"/>
      <w:szCs w:val="32"/>
      <w:lang w:val="en-GB" w:eastAsia="en-GB"/>
    </w:rPr>
  </w:style>
  <w:style w:type="paragraph" w:styleId="CommentSubject">
    <w:name w:val="annotation subject"/>
    <w:basedOn w:val="CommentText"/>
    <w:next w:val="CommentText"/>
    <w:link w:val="CommentSubjectChar"/>
    <w:rsid w:val="00927C1D"/>
    <w:rPr>
      <w:b/>
      <w:bCs/>
    </w:rPr>
  </w:style>
  <w:style w:type="character" w:customStyle="1" w:styleId="CommentSubjectChar">
    <w:name w:val="Comment Subject Char"/>
    <w:basedOn w:val="CommentTextChar"/>
    <w:link w:val="CommentSubject"/>
    <w:rsid w:val="00927C1D"/>
    <w:rPr>
      <w:rFonts w:ascii="Times New Roman" w:eastAsia="Times New Roman" w:hAnsi="Times New Roman" w:cs="Times New Roman"/>
      <w:b/>
      <w:bCs/>
      <w:sz w:val="20"/>
      <w:szCs w:val="20"/>
      <w:lang w:eastAsia="en-GB"/>
    </w:rPr>
  </w:style>
  <w:style w:type="character" w:styleId="FollowedHyperlink">
    <w:name w:val="FollowedHyperlink"/>
    <w:basedOn w:val="DefaultParagraphFont"/>
    <w:uiPriority w:val="99"/>
    <w:semiHidden/>
    <w:rsid w:val="00927C1D"/>
    <w:rPr>
      <w:rFonts w:cs="Times New Roman"/>
      <w:color w:val="800080"/>
      <w:u w:val="single"/>
    </w:rPr>
  </w:style>
  <w:style w:type="paragraph" w:styleId="TOCHeading">
    <w:name w:val="TOC Heading"/>
    <w:basedOn w:val="Heading1"/>
    <w:next w:val="Normal"/>
    <w:uiPriority w:val="39"/>
    <w:qFormat/>
    <w:rsid w:val="00927C1D"/>
    <w:pPr>
      <w:tabs>
        <w:tab w:val="num" w:pos="709"/>
      </w:tabs>
      <w:spacing w:after="0" w:line="276" w:lineRule="auto"/>
      <w:ind w:left="709" w:hanging="709"/>
      <w:jc w:val="both"/>
      <w:outlineLvl w:val="9"/>
    </w:pPr>
    <w:rPr>
      <w:rFonts w:ascii="Cambria" w:eastAsia="Times New Roman" w:hAnsi="Cambria" w:cs="Times New Roman"/>
      <w:caps w:val="0"/>
      <w:color w:val="365F91"/>
      <w:sz w:val="28"/>
      <w:u w:val="none"/>
      <w:lang w:val="en-US"/>
    </w:rPr>
  </w:style>
  <w:style w:type="table" w:styleId="TableGrid">
    <w:name w:val="Table Grid"/>
    <w:basedOn w:val="TableNormal"/>
    <w:rsid w:val="00927C1D"/>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known3">
    <w:name w:val="Unknown 3"/>
    <w:next w:val="Normal"/>
    <w:uiPriority w:val="99"/>
    <w:semiHidden/>
    <w:rsid w:val="00927C1D"/>
    <w:pPr>
      <w:tabs>
        <w:tab w:val="left" w:pos="-8380"/>
      </w:tabs>
      <w:spacing w:before="100" w:after="60" w:line="240" w:lineRule="auto"/>
      <w:ind w:left="567" w:right="862" w:hanging="567"/>
      <w:jc w:val="both"/>
    </w:pPr>
    <w:rPr>
      <w:rFonts w:ascii="Times New Roman" w:eastAsia="Times New Roman" w:hAnsi="Times New Roman" w:cs="Times New Roman"/>
      <w:sz w:val="20"/>
      <w:szCs w:val="20"/>
      <w:lang w:val="en-US"/>
    </w:rPr>
  </w:style>
  <w:style w:type="paragraph" w:customStyle="1" w:styleId="LineSpacingSingle">
    <w:name w:val="Line Spacing: Single"/>
    <w:rsid w:val="00927C1D"/>
    <w:pPr>
      <w:spacing w:after="0" w:line="240" w:lineRule="auto"/>
    </w:pPr>
    <w:rPr>
      <w:rFonts w:ascii="Times New Roman" w:eastAsia="Times New Roman" w:hAnsi="Times New Roman" w:cs="Times New Roman"/>
      <w:sz w:val="24"/>
      <w:szCs w:val="24"/>
      <w:lang w:eastAsia="en-GB"/>
    </w:rPr>
  </w:style>
  <w:style w:type="paragraph" w:customStyle="1" w:styleId="StyleHeading1LatinTimesNewRoman12ptLinespacing1">
    <w:name w:val="Style Heading 1 + (Latin) Times New Roman 12 pt Line spacing:  1...."/>
    <w:basedOn w:val="Heading1"/>
    <w:uiPriority w:val="99"/>
    <w:rsid w:val="00927C1D"/>
    <w:pPr>
      <w:keepLines w:val="0"/>
      <w:numPr>
        <w:numId w:val="24"/>
      </w:numPr>
      <w:spacing w:before="0"/>
      <w:jc w:val="both"/>
    </w:pPr>
    <w:rPr>
      <w:rFonts w:ascii="Times New Roman" w:eastAsia="Calibri" w:hAnsi="Times New Roman" w:cs="Times New Roman"/>
      <w:caps w:val="0"/>
      <w:kern w:val="32"/>
      <w:szCs w:val="20"/>
      <w:u w:val="none"/>
      <w:lang w:eastAsia="en-GB"/>
    </w:rPr>
  </w:style>
  <w:style w:type="paragraph" w:customStyle="1" w:styleId="Heading2Title">
    <w:name w:val="Heading 2 Title"/>
    <w:basedOn w:val="Normal"/>
    <w:uiPriority w:val="99"/>
    <w:rsid w:val="00927C1D"/>
    <w:pPr>
      <w:tabs>
        <w:tab w:val="num" w:pos="709"/>
      </w:tabs>
      <w:ind w:left="709" w:hanging="709"/>
      <w:jc w:val="both"/>
    </w:pPr>
    <w:rPr>
      <w:rFonts w:eastAsia="Times New Roman" w:cs="Times New Roman"/>
      <w:szCs w:val="24"/>
      <w:lang w:eastAsia="en-GB"/>
    </w:rPr>
  </w:style>
  <w:style w:type="paragraph" w:styleId="BlockText">
    <w:name w:val="Block Text"/>
    <w:basedOn w:val="Normal"/>
    <w:uiPriority w:val="99"/>
    <w:rsid w:val="00927C1D"/>
    <w:pPr>
      <w:spacing w:after="120" w:line="240" w:lineRule="auto"/>
      <w:ind w:left="1440" w:right="1440"/>
    </w:pPr>
    <w:rPr>
      <w:rFonts w:eastAsia="Times New Roman" w:cs="Times New Roman"/>
      <w:szCs w:val="24"/>
      <w:lang w:eastAsia="en-GB"/>
    </w:rPr>
  </w:style>
  <w:style w:type="numbering" w:customStyle="1" w:styleId="NoList1">
    <w:name w:val="No List1"/>
    <w:next w:val="NoList"/>
    <w:semiHidden/>
    <w:rsid w:val="00927C1D"/>
  </w:style>
  <w:style w:type="table" w:customStyle="1" w:styleId="TableGrid1">
    <w:name w:val="Table Grid1"/>
    <w:basedOn w:val="TableNormal"/>
    <w:next w:val="TableGrid"/>
    <w:rsid w:val="00927C1D"/>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basedOn w:val="Normal"/>
    <w:rsid w:val="00927C1D"/>
    <w:pPr>
      <w:autoSpaceDE w:val="0"/>
      <w:autoSpaceDN w:val="0"/>
      <w:spacing w:after="0" w:line="240" w:lineRule="auto"/>
    </w:pPr>
    <w:rPr>
      <w:rFonts w:ascii="Trebuchet MS" w:eastAsia="Times New Roman" w:hAnsi="Trebuchet MS" w:cs="Times New Roman"/>
      <w:color w:val="000000"/>
      <w:szCs w:val="24"/>
      <w:lang w:eastAsia="en-GB"/>
    </w:rPr>
  </w:style>
  <w:style w:type="character" w:customStyle="1" w:styleId="entitycharstyle">
    <w:name w:val="entitycharstyle"/>
    <w:basedOn w:val="DefaultParagraphFont"/>
    <w:rsid w:val="00927C1D"/>
    <w:rPr>
      <w:rFonts w:ascii="Arial Unicode MS" w:eastAsia="Arial Unicode MS" w:hAnsi="Arial Unicode MS" w:cs="Arial Unicode MS" w:hint="eastAsia"/>
    </w:rPr>
  </w:style>
  <w:style w:type="character" w:customStyle="1" w:styleId="div-wrap-info-bold">
    <w:name w:val="div-wrap-info-bold"/>
    <w:basedOn w:val="DefaultParagraphFont"/>
    <w:rsid w:val="00927C1D"/>
    <w:rPr>
      <w:rFonts w:ascii="Times New Roman" w:hAnsi="Times New Roman" w:cs="Times New Roman" w:hint="default"/>
      <w:b/>
      <w:bCs/>
    </w:rPr>
  </w:style>
  <w:style w:type="character" w:customStyle="1" w:styleId="div-wraps-indented">
    <w:name w:val="div-wraps-indented"/>
    <w:basedOn w:val="DefaultParagraphFont"/>
    <w:rsid w:val="00927C1D"/>
    <w:rPr>
      <w:rFonts w:ascii="Times New Roman" w:hAnsi="Times New Roman" w:cs="Times New Roman" w:hint="default"/>
    </w:rPr>
  </w:style>
  <w:style w:type="character" w:customStyle="1" w:styleId="amendment-quote">
    <w:name w:val="amendment-quote"/>
    <w:basedOn w:val="DefaultParagraphFont"/>
    <w:rsid w:val="00927C1D"/>
    <w:rPr>
      <w:rFonts w:ascii="Helvetica" w:hAnsi="Helvetica" w:hint="default"/>
      <w:b w:val="0"/>
      <w:bCs w:val="0"/>
      <w:i w:val="0"/>
      <w:iCs w:val="0"/>
      <w:color w:val="000000"/>
    </w:rPr>
  </w:style>
  <w:style w:type="character" w:customStyle="1" w:styleId="within-new">
    <w:name w:val="within-new"/>
    <w:basedOn w:val="DefaultParagraphFont"/>
    <w:rsid w:val="00927C1D"/>
    <w:rPr>
      <w:color w:val="0000FF"/>
    </w:rPr>
  </w:style>
  <w:style w:type="character" w:customStyle="1" w:styleId="div-wrap-info">
    <w:name w:val="div-wrap-info"/>
    <w:basedOn w:val="DefaultParagraphFont"/>
    <w:rsid w:val="00927C1D"/>
  </w:style>
  <w:style w:type="paragraph" w:styleId="BodyTextIndent2">
    <w:name w:val="Body Text Indent 2"/>
    <w:basedOn w:val="Normal"/>
    <w:link w:val="BodyTextIndent2Char"/>
    <w:rsid w:val="00927C1D"/>
    <w:pPr>
      <w:spacing w:after="120" w:line="480" w:lineRule="auto"/>
      <w:ind w:left="283"/>
    </w:pPr>
    <w:rPr>
      <w:rFonts w:eastAsia="Times New Roman" w:cs="Times New Roman"/>
      <w:szCs w:val="24"/>
      <w:lang w:eastAsia="en-GB"/>
    </w:rPr>
  </w:style>
  <w:style w:type="character" w:customStyle="1" w:styleId="BodyTextIndent2Char">
    <w:name w:val="Body Text Indent 2 Char"/>
    <w:basedOn w:val="DefaultParagraphFont"/>
    <w:link w:val="BodyTextIndent2"/>
    <w:rsid w:val="00927C1D"/>
    <w:rPr>
      <w:rFonts w:ascii="Times New Roman" w:eastAsia="Times New Roman" w:hAnsi="Times New Roman" w:cs="Times New Roman"/>
      <w:sz w:val="24"/>
      <w:szCs w:val="24"/>
      <w:lang w:eastAsia="en-GB"/>
    </w:rPr>
  </w:style>
  <w:style w:type="paragraph" w:customStyle="1" w:styleId="SectionHeading">
    <w:name w:val="Section Heading"/>
    <w:basedOn w:val="Heading1"/>
    <w:rsid w:val="00927C1D"/>
    <w:pPr>
      <w:numPr>
        <w:numId w:val="0"/>
      </w:numPr>
      <w:pBdr>
        <w:top w:val="single" w:sz="48" w:space="3" w:color="FFFFFF"/>
        <w:left w:val="single" w:sz="6" w:space="3" w:color="FFFFFF"/>
        <w:bottom w:val="single" w:sz="6" w:space="3" w:color="FFFFFF"/>
      </w:pBdr>
      <w:shd w:val="solid" w:color="auto" w:fill="auto"/>
      <w:spacing w:before="0" w:line="240" w:lineRule="atLeast"/>
      <w:ind w:left="120"/>
      <w:jc w:val="left"/>
    </w:pPr>
    <w:rPr>
      <w:rFonts w:ascii="Arial Black" w:eastAsia="Calibri" w:hAnsi="Arial Black" w:cs="Times New Roman"/>
      <w:b w:val="0"/>
      <w:bCs w:val="0"/>
      <w:caps w:val="0"/>
      <w:color w:val="FFFFFF"/>
      <w:spacing w:val="-10"/>
      <w:kern w:val="20"/>
      <w:position w:val="8"/>
      <w:szCs w:val="20"/>
      <w:u w:val="none"/>
    </w:rPr>
  </w:style>
  <w:style w:type="paragraph" w:customStyle="1" w:styleId="msolistparagraph0">
    <w:name w:val="msolistparagraph"/>
    <w:basedOn w:val="Normal"/>
    <w:rsid w:val="00927C1D"/>
    <w:pPr>
      <w:spacing w:after="200" w:line="276" w:lineRule="auto"/>
      <w:ind w:left="720"/>
    </w:pPr>
    <w:rPr>
      <w:rFonts w:ascii="Verdana" w:eastAsia="Times New Roman" w:hAnsi="Verdana" w:cs="Times New Roman"/>
      <w:sz w:val="20"/>
      <w:szCs w:val="20"/>
      <w:lang w:eastAsia="en-GB"/>
    </w:rPr>
  </w:style>
  <w:style w:type="character" w:customStyle="1" w:styleId="defterm">
    <w:name w:val="defterm"/>
    <w:basedOn w:val="DefaultParagraphFont"/>
    <w:rsid w:val="00927C1D"/>
  </w:style>
  <w:style w:type="character" w:customStyle="1" w:styleId="CharChar6">
    <w:name w:val="Char Char6"/>
    <w:basedOn w:val="DefaultParagraphFont"/>
    <w:rsid w:val="00927C1D"/>
    <w:rPr>
      <w:rFonts w:ascii="Cambria" w:eastAsia="Times New Roman" w:hAnsi="Cambria" w:cs="Times New Roman"/>
      <w:b/>
      <w:bCs/>
      <w:i/>
      <w:iCs/>
      <w:sz w:val="28"/>
      <w:szCs w:val="28"/>
      <w:lang w:eastAsia="en-GB"/>
    </w:rPr>
  </w:style>
  <w:style w:type="character" w:customStyle="1" w:styleId="CharChar5">
    <w:name w:val="Char Char5"/>
    <w:basedOn w:val="DefaultParagraphFont"/>
    <w:rsid w:val="00927C1D"/>
    <w:rPr>
      <w:rFonts w:ascii="Cambria" w:eastAsia="Times New Roman" w:hAnsi="Cambria" w:cs="Times New Roman"/>
      <w:b/>
      <w:bCs/>
      <w:sz w:val="26"/>
      <w:szCs w:val="26"/>
      <w:lang w:eastAsia="en-GB"/>
    </w:rPr>
  </w:style>
  <w:style w:type="character" w:customStyle="1" w:styleId="bold1">
    <w:name w:val="bold1"/>
    <w:basedOn w:val="DefaultParagraphFont"/>
    <w:rsid w:val="00927C1D"/>
    <w:rPr>
      <w:b/>
      <w:bCs/>
    </w:rPr>
  </w:style>
  <w:style w:type="character" w:customStyle="1" w:styleId="highlight">
    <w:name w:val="highlight"/>
    <w:basedOn w:val="DefaultParagraphFont"/>
    <w:rsid w:val="00927C1D"/>
  </w:style>
  <w:style w:type="paragraph" w:customStyle="1" w:styleId="StyleHeading2level2level2Left175cmHanging136cm">
    <w:name w:val="Style Heading 2level 2level2 + Left:  1.75 cm Hanging:  1.36 cm..."/>
    <w:basedOn w:val="Heading2"/>
    <w:rsid w:val="00927C1D"/>
    <w:pPr>
      <w:widowControl w:val="0"/>
      <w:numPr>
        <w:numId w:val="1"/>
      </w:numPr>
    </w:pPr>
    <w:rPr>
      <w:rFonts w:eastAsia="Times New Roman" w:cs="Times New Roman"/>
      <w:szCs w:val="20"/>
    </w:rPr>
  </w:style>
  <w:style w:type="table" w:customStyle="1" w:styleId="TableGrid2">
    <w:name w:val="Table Grid2"/>
    <w:basedOn w:val="TableNormal"/>
    <w:next w:val="TableGrid"/>
    <w:uiPriority w:val="59"/>
    <w:rsid w:val="00927C1D"/>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927C1D"/>
    <w:pPr>
      <w:widowControl w:val="0"/>
      <w:spacing w:after="0" w:line="240" w:lineRule="auto"/>
    </w:pPr>
    <w:rPr>
      <w:rFonts w:asciiTheme="minorHAnsi" w:hAnsiTheme="minorHAnsi"/>
      <w:sz w:val="22"/>
      <w:lang w:val="en-US"/>
    </w:rPr>
  </w:style>
  <w:style w:type="numbering" w:customStyle="1" w:styleId="NoList2">
    <w:name w:val="No List2"/>
    <w:next w:val="NoList"/>
    <w:uiPriority w:val="99"/>
    <w:semiHidden/>
    <w:unhideWhenUsed/>
    <w:rsid w:val="00927C1D"/>
  </w:style>
  <w:style w:type="numbering" w:customStyle="1" w:styleId="NoList3">
    <w:name w:val="No List3"/>
    <w:next w:val="NoList"/>
    <w:uiPriority w:val="99"/>
    <w:semiHidden/>
    <w:unhideWhenUsed/>
    <w:rsid w:val="00927C1D"/>
  </w:style>
  <w:style w:type="table" w:customStyle="1" w:styleId="TableGrid3">
    <w:name w:val="Table Grid3"/>
    <w:basedOn w:val="TableNormal"/>
    <w:next w:val="TableGrid"/>
    <w:uiPriority w:val="59"/>
    <w:rsid w:val="00927C1D"/>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927C1D"/>
  </w:style>
  <w:style w:type="table" w:customStyle="1" w:styleId="TableGrid4">
    <w:name w:val="Table Grid4"/>
    <w:basedOn w:val="TableNormal"/>
    <w:next w:val="TableGrid"/>
    <w:uiPriority w:val="59"/>
    <w:rsid w:val="00927C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losing">
    <w:name w:val="Closing"/>
    <w:basedOn w:val="Normal"/>
    <w:link w:val="ClosingChar"/>
    <w:uiPriority w:val="5"/>
    <w:unhideWhenUsed/>
    <w:rsid w:val="00927C1D"/>
    <w:pPr>
      <w:spacing w:before="480" w:after="960" w:line="276" w:lineRule="auto"/>
      <w:contextualSpacing/>
    </w:pPr>
    <w:rPr>
      <w:rFonts w:asciiTheme="minorHAnsi" w:eastAsiaTheme="minorEastAsia" w:hAnsiTheme="minorHAnsi"/>
      <w:sz w:val="22"/>
      <w:lang w:val="en-US"/>
    </w:rPr>
  </w:style>
  <w:style w:type="character" w:customStyle="1" w:styleId="ClosingChar">
    <w:name w:val="Closing Char"/>
    <w:basedOn w:val="DefaultParagraphFont"/>
    <w:link w:val="Closing"/>
    <w:uiPriority w:val="5"/>
    <w:rsid w:val="00927C1D"/>
    <w:rPr>
      <w:rFonts w:eastAsiaTheme="minorEastAsia"/>
      <w:lang w:val="en-US"/>
    </w:rPr>
  </w:style>
  <w:style w:type="paragraph" w:customStyle="1" w:styleId="RecipientAddress">
    <w:name w:val="Recipient Address"/>
    <w:basedOn w:val="NoSpacing"/>
    <w:uiPriority w:val="3"/>
    <w:rsid w:val="00927C1D"/>
    <w:pPr>
      <w:spacing w:after="360"/>
      <w:contextualSpacing/>
    </w:pPr>
    <w:rPr>
      <w:rFonts w:asciiTheme="minorHAnsi" w:eastAsiaTheme="minorEastAsia" w:hAnsiTheme="minorHAnsi"/>
      <w:sz w:val="22"/>
      <w:lang w:val="en-US"/>
    </w:rPr>
  </w:style>
  <w:style w:type="paragraph" w:styleId="Salutation">
    <w:name w:val="Salutation"/>
    <w:basedOn w:val="NoSpacing"/>
    <w:next w:val="Normal"/>
    <w:link w:val="SalutationChar"/>
    <w:uiPriority w:val="4"/>
    <w:unhideWhenUsed/>
    <w:rsid w:val="00927C1D"/>
    <w:pPr>
      <w:spacing w:before="480" w:after="320"/>
      <w:contextualSpacing/>
    </w:pPr>
    <w:rPr>
      <w:rFonts w:asciiTheme="minorHAnsi" w:eastAsiaTheme="minorEastAsia" w:hAnsiTheme="minorHAnsi"/>
      <w:b/>
      <w:sz w:val="22"/>
      <w:lang w:val="en-US"/>
    </w:rPr>
  </w:style>
  <w:style w:type="character" w:customStyle="1" w:styleId="SalutationChar">
    <w:name w:val="Salutation Char"/>
    <w:basedOn w:val="DefaultParagraphFont"/>
    <w:link w:val="Salutation"/>
    <w:uiPriority w:val="4"/>
    <w:rsid w:val="00927C1D"/>
    <w:rPr>
      <w:rFonts w:eastAsiaTheme="minorEastAsia"/>
      <w:b/>
      <w:lang w:val="en-US"/>
    </w:rPr>
  </w:style>
  <w:style w:type="paragraph" w:customStyle="1" w:styleId="SenderAddress">
    <w:name w:val="Sender Address"/>
    <w:basedOn w:val="NoSpacing"/>
    <w:uiPriority w:val="2"/>
    <w:rsid w:val="00927C1D"/>
    <w:pPr>
      <w:spacing w:after="360"/>
      <w:contextualSpacing/>
    </w:pPr>
    <w:rPr>
      <w:rFonts w:asciiTheme="minorHAnsi" w:eastAsiaTheme="minorEastAsia" w:hAnsiTheme="minorHAnsi"/>
      <w:sz w:val="22"/>
      <w:lang w:val="en-US"/>
    </w:rPr>
  </w:style>
  <w:style w:type="character" w:styleId="PlaceholderText">
    <w:name w:val="Placeholder Text"/>
    <w:basedOn w:val="DefaultParagraphFont"/>
    <w:uiPriority w:val="99"/>
    <w:unhideWhenUsed/>
    <w:rsid w:val="00927C1D"/>
    <w:rPr>
      <w:color w:val="808080"/>
    </w:rPr>
  </w:style>
  <w:style w:type="paragraph" w:styleId="Signature">
    <w:name w:val="Signature"/>
    <w:basedOn w:val="Normal"/>
    <w:link w:val="SignatureChar"/>
    <w:uiPriority w:val="99"/>
    <w:unhideWhenUsed/>
    <w:rsid w:val="00927C1D"/>
    <w:pPr>
      <w:spacing w:after="200" w:line="276" w:lineRule="auto"/>
      <w:contextualSpacing/>
    </w:pPr>
    <w:rPr>
      <w:rFonts w:asciiTheme="minorHAnsi" w:eastAsiaTheme="minorEastAsia" w:hAnsiTheme="minorHAnsi"/>
      <w:sz w:val="22"/>
      <w:lang w:val="en-US"/>
    </w:rPr>
  </w:style>
  <w:style w:type="character" w:customStyle="1" w:styleId="SignatureChar">
    <w:name w:val="Signature Char"/>
    <w:basedOn w:val="DefaultParagraphFont"/>
    <w:link w:val="Signature"/>
    <w:uiPriority w:val="99"/>
    <w:rsid w:val="00927C1D"/>
    <w:rPr>
      <w:rFonts w:eastAsiaTheme="minorEastAsia"/>
      <w:lang w:val="en-US"/>
    </w:rPr>
  </w:style>
  <w:style w:type="table" w:customStyle="1" w:styleId="TableGrid5">
    <w:name w:val="Table Grid5"/>
    <w:basedOn w:val="TableNormal"/>
    <w:next w:val="TableGrid"/>
    <w:uiPriority w:val="59"/>
    <w:rsid w:val="00927C1D"/>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semiHidden/>
    <w:unhideWhenUsed/>
    <w:rsid w:val="00927C1D"/>
    <w:rPr>
      <w:color w:val="2B579A"/>
      <w:shd w:val="clear" w:color="auto" w:fill="E6E6E6"/>
    </w:rPr>
  </w:style>
  <w:style w:type="character" w:styleId="UnresolvedMention">
    <w:name w:val="Unresolved Mention"/>
    <w:basedOn w:val="DefaultParagraphFont"/>
    <w:uiPriority w:val="99"/>
    <w:semiHidden/>
    <w:unhideWhenUsed/>
    <w:rsid w:val="00927C1D"/>
    <w:rPr>
      <w:color w:val="808080"/>
      <w:shd w:val="clear" w:color="auto" w:fill="E6E6E6"/>
    </w:rPr>
  </w:style>
  <w:style w:type="character" w:styleId="LineNumber">
    <w:name w:val="line number"/>
    <w:basedOn w:val="DefaultParagraphFont"/>
    <w:uiPriority w:val="99"/>
    <w:semiHidden/>
    <w:unhideWhenUsed/>
    <w:rsid w:val="00927C1D"/>
  </w:style>
  <w:style w:type="paragraph" w:customStyle="1" w:styleId="Title1">
    <w:name w:val="Title1"/>
    <w:basedOn w:val="Normal"/>
    <w:uiPriority w:val="99"/>
    <w:rsid w:val="00927C1D"/>
    <w:pPr>
      <w:widowControl w:val="0"/>
      <w:tabs>
        <w:tab w:val="left" w:pos="567"/>
      </w:tabs>
      <w:spacing w:after="0" w:line="240" w:lineRule="auto"/>
      <w:ind w:left="720"/>
    </w:pPr>
    <w:rPr>
      <w:rFonts w:ascii="Arial" w:eastAsia="Times New Roman" w:hAnsi="Arial" w:cs="Times New Roman"/>
      <w:b/>
      <w:sz w:val="36"/>
      <w:szCs w:val="20"/>
    </w:rPr>
  </w:style>
  <w:style w:type="paragraph" w:customStyle="1" w:styleId="LetterHeading">
    <w:name w:val="Letter Heading"/>
    <w:basedOn w:val="Normal"/>
    <w:uiPriority w:val="99"/>
    <w:rsid w:val="00927C1D"/>
    <w:pPr>
      <w:spacing w:after="0" w:line="240" w:lineRule="auto"/>
    </w:pPr>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13</Pages>
  <Words>3583</Words>
  <Characters>20428</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Austin Gash</dc:creator>
  <cp:keywords/>
  <dc:description/>
  <cp:lastModifiedBy>Fungai Madzivadondo</cp:lastModifiedBy>
  <cp:revision>2</cp:revision>
  <dcterms:created xsi:type="dcterms:W3CDTF">2018-10-09T12:54:00Z</dcterms:created>
  <dcterms:modified xsi:type="dcterms:W3CDTF">2018-10-09T13:37:00Z</dcterms:modified>
</cp:coreProperties>
</file>