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EC8D8" w14:textId="200B8311" w:rsidR="003A1829" w:rsidRDefault="00CC3582" w:rsidP="00CC3582">
      <w:pPr>
        <w:jc w:val="center"/>
        <w:rPr>
          <w:b/>
          <w:sz w:val="24"/>
          <w:u w:val="single"/>
        </w:rPr>
      </w:pPr>
      <w:bookmarkStart w:id="0" w:name="_GoBack"/>
      <w:bookmarkEnd w:id="0"/>
      <w:r>
        <w:rPr>
          <w:b/>
          <w:sz w:val="24"/>
          <w:u w:val="single"/>
        </w:rPr>
        <w:t>DCP 343 ‘Use of a nominated calculation agent for the calculation of the LV mains split’</w:t>
      </w:r>
    </w:p>
    <w:p w14:paraId="74AFE017" w14:textId="1A34C60C" w:rsidR="00CC3582" w:rsidRDefault="00CC3582" w:rsidP="00CC3582">
      <w:pPr>
        <w:jc w:val="center"/>
        <w:rPr>
          <w:b/>
          <w:sz w:val="24"/>
          <w:u w:val="single"/>
        </w:rPr>
      </w:pPr>
    </w:p>
    <w:p w14:paraId="759E7F37" w14:textId="78ED51C9" w:rsidR="00CC3582" w:rsidRPr="00CC3582" w:rsidRDefault="00CC3582" w:rsidP="00CC3582">
      <w:pPr>
        <w:rPr>
          <w:rFonts w:ascii="Times New Roman" w:hAnsi="Times New Roman" w:cs="Times New Roman"/>
          <w:b/>
          <w:sz w:val="24"/>
        </w:rPr>
      </w:pPr>
      <w:r w:rsidRPr="00CC3582">
        <w:rPr>
          <w:rFonts w:ascii="Times New Roman" w:hAnsi="Times New Roman" w:cs="Times New Roman"/>
          <w:b/>
          <w:sz w:val="24"/>
        </w:rPr>
        <w:t>Amend Clause 42.12 as follows:</w:t>
      </w:r>
    </w:p>
    <w:p w14:paraId="76AEF61F" w14:textId="5992B612" w:rsidR="00CC3582" w:rsidRDefault="00CC3582" w:rsidP="00CC3582">
      <w:pPr>
        <w:pStyle w:val="Heading2"/>
        <w:numPr>
          <w:ilvl w:val="1"/>
          <w:numId w:val="4"/>
        </w:numPr>
        <w:ind w:left="851" w:hanging="851"/>
      </w:pPr>
      <w:r w:rsidRPr="001A1F35">
        <w:t>The User shall (if it is an IDNO Party) provide to the Nominated Calculation Agent such data concerning each of the User’s Systems as may reasonably be requested in order that the Nominated Calculation Agent can calculate the “HV split”</w:t>
      </w:r>
      <w:r w:rsidRPr="00D90D1B">
        <w:t xml:space="preserve"> </w:t>
      </w:r>
      <w:del w:id="1" w:author="Hollie Nicholls" w:date="2019-04-01T09:27:00Z">
        <w:r w:rsidRPr="00D90D1B" w:rsidDel="00CC3582">
          <w:delText>and/or the "LV mains split"</w:delText>
        </w:r>
        <w:r w:rsidDel="00CC3582">
          <w:delText xml:space="preserve"> </w:delText>
        </w:r>
      </w:del>
      <w:r w:rsidRPr="001A1F35">
        <w:t>(as</w:t>
      </w:r>
      <w:r w:rsidRPr="00D90D1B">
        <w:t xml:space="preserve"> </w:t>
      </w:r>
      <w:del w:id="2" w:author="Hollie Nicholls" w:date="2019-04-01T09:27:00Z">
        <w:r w:rsidRPr="00D90D1B" w:rsidDel="00CC3582">
          <w:delText>each such expression is</w:delText>
        </w:r>
      </w:del>
      <w:r>
        <w:t xml:space="preserve"> </w:t>
      </w:r>
      <w:r w:rsidRPr="001A1F35">
        <w:t xml:space="preserve">defined in Schedule </w:t>
      </w:r>
      <w:del w:id="3" w:author="Hollie Nicholls" w:date="2019-04-01T09:28:00Z">
        <w:r w:rsidRPr="001A1F35" w:rsidDel="00CC3582">
          <w:delText>16</w:delText>
        </w:r>
      </w:del>
      <w:ins w:id="4" w:author="Hollie Nicholls" w:date="2019-04-01T09:28:00Z">
        <w:r>
          <w:t>29</w:t>
        </w:r>
      </w:ins>
      <w:r w:rsidRPr="001A1F35">
        <w:t xml:space="preserve">). The User shall provide such data </w:t>
      </w:r>
      <w:del w:id="5" w:author="Hollie Nicholls" w:date="2019-04-01T09:28:00Z">
        <w:r w:rsidRPr="001A1F35" w:rsidDel="00CC3582">
          <w:delText>during</w:delText>
        </w:r>
      </w:del>
      <w:ins w:id="6" w:author="Hollie Nicholls" w:date="2019-04-01T09:28:00Z">
        <w:r>
          <w:t>no later than the end of</w:t>
        </w:r>
      </w:ins>
      <w:r w:rsidRPr="001A1F35">
        <w:t xml:space="preserve"> October each year, and shall provide such data in such reasonable format as the Nominated Calculation Agent may request.</w:t>
      </w:r>
    </w:p>
    <w:p w14:paraId="76910EB2" w14:textId="22BEB3B6" w:rsidR="00CC3582" w:rsidRPr="00CC3582" w:rsidRDefault="00CC3582" w:rsidP="00CC3582">
      <w:pPr>
        <w:pStyle w:val="Heading2"/>
        <w:numPr>
          <w:ilvl w:val="0"/>
          <w:numId w:val="0"/>
        </w:numPr>
        <w:ind w:left="720" w:hanging="720"/>
        <w:rPr>
          <w:b/>
        </w:rPr>
      </w:pPr>
      <w:r>
        <w:rPr>
          <w:b/>
        </w:rPr>
        <w:t>Amend Clause 42.13 as follows:</w:t>
      </w:r>
    </w:p>
    <w:p w14:paraId="0DC8F057" w14:textId="26427C2B" w:rsidR="00CC3582" w:rsidRPr="001A1F35" w:rsidRDefault="00CC3582" w:rsidP="00CC3582">
      <w:pPr>
        <w:pStyle w:val="Heading2"/>
        <w:numPr>
          <w:ilvl w:val="1"/>
          <w:numId w:val="4"/>
        </w:numPr>
        <w:ind w:left="993" w:hanging="993"/>
      </w:pPr>
      <w:r w:rsidRPr="001A1F35">
        <w:t>The Company shall (if it is a DNO Party):</w:t>
      </w:r>
    </w:p>
    <w:p w14:paraId="1B2C60B7" w14:textId="38BE5957" w:rsidR="00CC3582" w:rsidRDefault="00CC3582" w:rsidP="00CC3582">
      <w:pPr>
        <w:pStyle w:val="Heading3"/>
        <w:numPr>
          <w:ilvl w:val="2"/>
          <w:numId w:val="4"/>
        </w:numPr>
        <w:ind w:left="1571" w:hanging="851"/>
      </w:pPr>
      <w:r w:rsidRPr="001A1F35">
        <w:t>procure that the Nominated Calculation Agent is appointed on terms that require the Nominated Calculation Agent to keep the information disclosed to it pursuant to Clause 42.</w:t>
      </w:r>
      <w:r>
        <w:t>12</w:t>
      </w:r>
      <w:r w:rsidRPr="001A1F35">
        <w:t xml:space="preserve"> and this Clause 42.</w:t>
      </w:r>
      <w:r>
        <w:t>13</w:t>
      </w:r>
      <w:r w:rsidRPr="001A1F35">
        <w:t xml:space="preserve"> confidential, and to not use such information for any purpose other than calculation of the “HV split”</w:t>
      </w:r>
      <w:r w:rsidRPr="00D90D1B">
        <w:t xml:space="preserve"> </w:t>
      </w:r>
      <w:del w:id="7" w:author="Hollie Nicholls" w:date="2019-04-01T09:28:00Z">
        <w:r w:rsidRPr="00D90D1B" w:rsidDel="00CC3582">
          <w:delText>and/or</w:delText>
        </w:r>
      </w:del>
      <w:del w:id="8" w:author="Hollie Nicholls" w:date="2019-04-01T09:29:00Z">
        <w:r w:rsidRPr="00D90D1B" w:rsidDel="00CC3582">
          <w:delText xml:space="preserve"> the "LV mains split" </w:delText>
        </w:r>
      </w:del>
      <w:r w:rsidRPr="00D90D1B">
        <w:t xml:space="preserve">(as </w:t>
      </w:r>
      <w:del w:id="9" w:author="Hollie Nicholls" w:date="2019-04-01T09:29:00Z">
        <w:r w:rsidRPr="00D90D1B" w:rsidDel="00CC3582">
          <w:delText xml:space="preserve">each such expression is </w:delText>
        </w:r>
      </w:del>
      <w:r w:rsidRPr="00D90D1B">
        <w:t xml:space="preserve">defined in Schedule </w:t>
      </w:r>
      <w:del w:id="10" w:author="Hollie Nicholls" w:date="2019-04-01T09:29:00Z">
        <w:r w:rsidRPr="00D90D1B" w:rsidDel="00CC3582">
          <w:delText>16</w:delText>
        </w:r>
      </w:del>
      <w:ins w:id="11" w:author="Hollie Nicholls" w:date="2019-04-01T09:29:00Z">
        <w:r>
          <w:t>29</w:t>
        </w:r>
      </w:ins>
      <w:r w:rsidRPr="00D90D1B">
        <w:t>)</w:t>
      </w:r>
      <w:r w:rsidRPr="001A1F35">
        <w:t xml:space="preserve">; and  </w:t>
      </w:r>
    </w:p>
    <w:p w14:paraId="1954934B" w14:textId="7E4E3D1C" w:rsidR="00CC3582" w:rsidRDefault="00CC3582" w:rsidP="00CC3582">
      <w:pPr>
        <w:pStyle w:val="Heading3"/>
        <w:numPr>
          <w:ilvl w:val="2"/>
          <w:numId w:val="4"/>
        </w:numPr>
        <w:ind w:left="1571" w:hanging="851"/>
      </w:pPr>
      <w:r w:rsidRPr="001A1F35">
        <w:t>provide to the Nominated Calculation Agent such data concerning each of the Company’s Systems as may reasonably be requested in order that the Nominated Calculation Agent can calculate the “HV split”</w:t>
      </w:r>
      <w:r w:rsidRPr="00D90D1B">
        <w:t xml:space="preserve"> </w:t>
      </w:r>
      <w:del w:id="12" w:author="Hollie Nicholls" w:date="2019-04-01T09:29:00Z">
        <w:r w:rsidRPr="00D90D1B" w:rsidDel="00CC3582">
          <w:delText>and/or the "LV mains split"</w:delText>
        </w:r>
      </w:del>
      <w:r w:rsidRPr="00D90D1B">
        <w:t xml:space="preserve"> </w:t>
      </w:r>
      <w:r w:rsidRPr="001A1F35">
        <w:t>(as</w:t>
      </w:r>
      <w:r w:rsidRPr="00D90D1B">
        <w:t xml:space="preserve"> </w:t>
      </w:r>
      <w:del w:id="13" w:author="Hollie Nicholls" w:date="2019-04-01T09:30:00Z">
        <w:r w:rsidRPr="00D90D1B" w:rsidDel="00CC3582">
          <w:delText>each such expression is</w:delText>
        </w:r>
      </w:del>
      <w:r>
        <w:t xml:space="preserve"> </w:t>
      </w:r>
      <w:r w:rsidRPr="001A1F35">
        <w:t xml:space="preserve">defined in Schedule </w:t>
      </w:r>
      <w:del w:id="14" w:author="Hollie Nicholls" w:date="2019-04-01T09:30:00Z">
        <w:r w:rsidRPr="001A1F35" w:rsidDel="00CC3582">
          <w:delText>16</w:delText>
        </w:r>
      </w:del>
      <w:ins w:id="15" w:author="Hollie Nicholls" w:date="2019-04-01T09:30:00Z">
        <w:r>
          <w:t>29</w:t>
        </w:r>
      </w:ins>
      <w:r w:rsidRPr="001A1F35">
        <w:t xml:space="preserve">). The Company shall provide such data </w:t>
      </w:r>
      <w:del w:id="16" w:author="Hollie Nicholls" w:date="2019-04-01T09:30:00Z">
        <w:r w:rsidRPr="001A1F35" w:rsidDel="00CC3582">
          <w:delText>during</w:delText>
        </w:r>
      </w:del>
      <w:ins w:id="17" w:author="Hollie Nicholls" w:date="2019-04-01T09:30:00Z">
        <w:r>
          <w:t>no later than the end of</w:t>
        </w:r>
      </w:ins>
      <w:r w:rsidRPr="001A1F35">
        <w:t xml:space="preserve"> October each year, and shall provide such data in such reasonable format as the Nominated Calculation Agent may request</w:t>
      </w:r>
      <w:r>
        <w:t>.</w:t>
      </w:r>
    </w:p>
    <w:p w14:paraId="3269307B" w14:textId="0875AC3D" w:rsidR="00CC3582" w:rsidRDefault="00CC3582" w:rsidP="00CC3582">
      <w:pPr>
        <w:pStyle w:val="Heading2"/>
        <w:numPr>
          <w:ilvl w:val="0"/>
          <w:numId w:val="0"/>
        </w:numPr>
        <w:ind w:left="720" w:hanging="720"/>
      </w:pPr>
    </w:p>
    <w:p w14:paraId="255D5390" w14:textId="1DE84198" w:rsidR="00CC3582" w:rsidRDefault="00CC3582" w:rsidP="00CC3582">
      <w:pPr>
        <w:pStyle w:val="Heading2"/>
        <w:numPr>
          <w:ilvl w:val="0"/>
          <w:numId w:val="0"/>
        </w:numPr>
        <w:ind w:left="720" w:hanging="720"/>
        <w:rPr>
          <w:b/>
        </w:rPr>
      </w:pPr>
      <w:r>
        <w:rPr>
          <w:b/>
        </w:rPr>
        <w:t xml:space="preserve">Amend </w:t>
      </w:r>
      <w:r w:rsidR="00FA5A09">
        <w:rPr>
          <w:b/>
        </w:rPr>
        <w:t>Paragraph</w:t>
      </w:r>
      <w:r>
        <w:rPr>
          <w:b/>
        </w:rPr>
        <w:t xml:space="preserve"> 33 of Schedule 29 as follows:</w:t>
      </w:r>
    </w:p>
    <w:p w14:paraId="49833983" w14:textId="5461EF2D" w:rsidR="00CC3582" w:rsidRPr="00CC3582" w:rsidRDefault="00CC3582" w:rsidP="00CC3582">
      <w:pPr>
        <w:pStyle w:val="ListParagraph"/>
        <w:numPr>
          <w:ilvl w:val="0"/>
          <w:numId w:val="9"/>
        </w:numPr>
        <w:jc w:val="both"/>
        <w:outlineLvl w:val="6"/>
        <w:rPr>
          <w:rFonts w:cs="Times New Roman"/>
          <w:szCs w:val="24"/>
        </w:rPr>
      </w:pPr>
      <w:r w:rsidRPr="00CC3582">
        <w:rPr>
          <w:rFonts w:cs="Times New Roman"/>
          <w:szCs w:val="24"/>
        </w:rPr>
        <w:lastRenderedPageBreak/>
        <w:t xml:space="preserve">The DNO Party will </w:t>
      </w:r>
      <w:del w:id="18" w:author="Hollie Nicholls" w:date="2019-04-01T09:30:00Z">
        <w:r w:rsidRPr="00CC3582" w:rsidDel="00CC3582">
          <w:rPr>
            <w:rFonts w:cs="Times New Roman"/>
            <w:szCs w:val="24"/>
          </w:rPr>
          <w:delText xml:space="preserve">procure that the Nominated Calculation Agent </w:delText>
        </w:r>
      </w:del>
      <w:proofErr w:type="spellStart"/>
      <w:r w:rsidRPr="00CC3582">
        <w:rPr>
          <w:rFonts w:cs="Times New Roman"/>
          <w:szCs w:val="24"/>
        </w:rPr>
        <w:t>estimate</w:t>
      </w:r>
      <w:del w:id="19" w:author="Hollie Nicholls" w:date="2019-04-01T09:30:00Z">
        <w:r w:rsidRPr="00CC3582" w:rsidDel="00CC3582">
          <w:rPr>
            <w:rFonts w:cs="Times New Roman"/>
            <w:szCs w:val="24"/>
          </w:rPr>
          <w:delText>s</w:delText>
        </w:r>
      </w:del>
      <w:del w:id="20" w:author="Hollie Nicholls" w:date="2019-04-01T09:31:00Z">
        <w:r w:rsidRPr="00CC3582" w:rsidDel="00CC3582">
          <w:rPr>
            <w:rFonts w:cs="Times New Roman"/>
            <w:szCs w:val="24"/>
          </w:rPr>
          <w:delText xml:space="preserve"> for the DNO Party’s Distribution Services Area </w:delText>
        </w:r>
      </w:del>
      <w:r w:rsidRPr="00CC3582">
        <w:rPr>
          <w:rFonts w:cs="Times New Roman"/>
          <w:szCs w:val="24"/>
        </w:rPr>
        <w:t>the</w:t>
      </w:r>
      <w:proofErr w:type="spellEnd"/>
      <w:r w:rsidRPr="00CC3582">
        <w:rPr>
          <w:rFonts w:cs="Times New Roman"/>
          <w:szCs w:val="24"/>
        </w:rPr>
        <w:t xml:space="preserve"> proportion of </w:t>
      </w:r>
      <w:del w:id="21" w:author="Hollie Nicholls" w:date="2019-04-01T09:31:00Z">
        <w:r w:rsidRPr="00CC3582" w:rsidDel="00CC3582">
          <w:rPr>
            <w:rFonts w:cs="Times New Roman"/>
            <w:szCs w:val="24"/>
          </w:rPr>
          <w:delText>the</w:delText>
        </w:r>
      </w:del>
      <w:ins w:id="22" w:author="Hollie Nicholls" w:date="2019-04-01T09:31:00Z">
        <w:r>
          <w:rPr>
            <w:rFonts w:cs="Times New Roman"/>
            <w:szCs w:val="24"/>
          </w:rPr>
          <w:t>its</w:t>
        </w:r>
      </w:ins>
      <w:r w:rsidRPr="00CC3582">
        <w:rPr>
          <w:rFonts w:cs="Times New Roman"/>
          <w:szCs w:val="24"/>
        </w:rPr>
        <w:t xml:space="preserve"> LV mains which LV-connected embedded networks are deemed to use by:</w:t>
      </w:r>
    </w:p>
    <w:p w14:paraId="4A423659" w14:textId="77777777" w:rsidR="00CC3582" w:rsidRPr="00E52622" w:rsidRDefault="00CC3582" w:rsidP="00CC3582">
      <w:pPr>
        <w:pStyle w:val="ListParagraph"/>
        <w:numPr>
          <w:ilvl w:val="0"/>
          <w:numId w:val="8"/>
        </w:numPr>
        <w:ind w:left="1224"/>
        <w:contextualSpacing w:val="0"/>
        <w:jc w:val="both"/>
        <w:outlineLvl w:val="6"/>
        <w:rPr>
          <w:rFonts w:cs="Times New Roman"/>
          <w:szCs w:val="24"/>
        </w:rPr>
      </w:pPr>
      <w:r w:rsidRPr="00E52622">
        <w:rPr>
          <w:rFonts w:cs="Times New Roman"/>
          <w:szCs w:val="24"/>
        </w:rPr>
        <w:t>determining the total length of its LV mains used by LV-connected embedded networks;</w:t>
      </w:r>
    </w:p>
    <w:p w14:paraId="692BD36A" w14:textId="77777777" w:rsidR="00CC3582" w:rsidRPr="00E52622" w:rsidRDefault="00CC3582" w:rsidP="00CC3582">
      <w:pPr>
        <w:pStyle w:val="ListParagraph"/>
        <w:numPr>
          <w:ilvl w:val="0"/>
          <w:numId w:val="8"/>
        </w:numPr>
        <w:ind w:left="1224"/>
        <w:contextualSpacing w:val="0"/>
        <w:jc w:val="both"/>
        <w:outlineLvl w:val="6"/>
        <w:rPr>
          <w:rFonts w:cs="Times New Roman"/>
          <w:szCs w:val="24"/>
        </w:rPr>
      </w:pPr>
      <w:r w:rsidRPr="00E52622">
        <w:rPr>
          <w:rFonts w:cs="Times New Roman"/>
          <w:szCs w:val="24"/>
        </w:rPr>
        <w:t>dividing that total length by the number of end users on LV-connected embedded networks; and</w:t>
      </w:r>
    </w:p>
    <w:p w14:paraId="64B2DE4D" w14:textId="321C4ABC" w:rsidR="00FA5A09" w:rsidRDefault="00CC3582" w:rsidP="00FA5A09">
      <w:pPr>
        <w:pStyle w:val="ListParagraph"/>
        <w:numPr>
          <w:ilvl w:val="0"/>
          <w:numId w:val="8"/>
        </w:numPr>
        <w:ind w:left="1224"/>
        <w:contextualSpacing w:val="0"/>
        <w:jc w:val="both"/>
        <w:outlineLvl w:val="6"/>
        <w:rPr>
          <w:rFonts w:cs="Times New Roman"/>
          <w:szCs w:val="24"/>
        </w:rPr>
      </w:pPr>
      <w:r w:rsidRPr="00E52622">
        <w:rPr>
          <w:rFonts w:cs="Times New Roman"/>
          <w:szCs w:val="24"/>
        </w:rPr>
        <w:t>dividing the result by the average length of LV mains by LV end user on the DNO Party’s own LV network.</w:t>
      </w:r>
    </w:p>
    <w:p w14:paraId="026BDC9A" w14:textId="017132AA" w:rsidR="00FA5A09" w:rsidRPr="00FA5A09" w:rsidRDefault="00FA5A09" w:rsidP="00FA5A09">
      <w:pPr>
        <w:jc w:val="both"/>
        <w:outlineLvl w:val="6"/>
        <w:rPr>
          <w:rFonts w:cs="Times New Roman"/>
          <w:b/>
          <w:szCs w:val="24"/>
        </w:rPr>
      </w:pPr>
      <w:r>
        <w:rPr>
          <w:rFonts w:cs="Times New Roman"/>
          <w:b/>
          <w:szCs w:val="24"/>
        </w:rPr>
        <w:t>Amend Paragraph 34 of Schedule 29 as follows:</w:t>
      </w:r>
    </w:p>
    <w:p w14:paraId="672E0F01" w14:textId="11B648DA" w:rsidR="00FA5410" w:rsidRDefault="00FA5A09" w:rsidP="00D20686">
      <w:pPr>
        <w:pStyle w:val="ListParagraph"/>
        <w:numPr>
          <w:ilvl w:val="0"/>
          <w:numId w:val="9"/>
        </w:numPr>
        <w:jc w:val="both"/>
        <w:outlineLvl w:val="6"/>
        <w:rPr>
          <w:ins w:id="23" w:author="Enzor, Andrew" w:date="2019-05-03T15:28:00Z"/>
          <w:rFonts w:cs="Times New Roman"/>
          <w:szCs w:val="24"/>
        </w:rPr>
      </w:pPr>
      <w:r w:rsidRPr="00FA5A09">
        <w:rPr>
          <w:rFonts w:cs="Times New Roman"/>
          <w:szCs w:val="24"/>
        </w:rPr>
        <w:t xml:space="preserve">The estimates will be based on </w:t>
      </w:r>
      <w:del w:id="24" w:author="Hollie Nicholls" w:date="2019-04-01T09:34:00Z">
        <w:r w:rsidRPr="00FA5A09" w:rsidDel="00FA5A09">
          <w:rPr>
            <w:rFonts w:cs="Times New Roman"/>
            <w:szCs w:val="24"/>
          </w:rPr>
          <w:delText>available data provided by DNO Parties and IDNO Parties</w:delText>
        </w:r>
      </w:del>
      <w:ins w:id="25" w:author="Hollie Nicholls" w:date="2019-04-01T09:34:00Z">
        <w:r>
          <w:rPr>
            <w:rFonts w:cs="Times New Roman"/>
            <w:szCs w:val="24"/>
          </w:rPr>
          <w:t xml:space="preserve"> network data submitted in the most recent RRP</w:t>
        </w:r>
      </w:ins>
      <w:ins w:id="26" w:author="Hollie Nicholls" w:date="2019-04-01T09:35:00Z">
        <w:r>
          <w:rPr>
            <w:rFonts w:cs="Times New Roman"/>
            <w:szCs w:val="24"/>
          </w:rPr>
          <w:t xml:space="preserve"> where possible, and customer counts as represented in Settlements data at the end of the most recent completed regulatory year</w:t>
        </w:r>
      </w:ins>
      <w:r w:rsidRPr="00FA5A09">
        <w:rPr>
          <w:rFonts w:cs="Times New Roman"/>
          <w:szCs w:val="24"/>
        </w:rPr>
        <w:t>.</w:t>
      </w:r>
      <w:ins w:id="27" w:author="Enzor, Andrew" w:date="2019-04-29T16:28:00Z">
        <w:r w:rsidR="00D20686">
          <w:rPr>
            <w:rFonts w:cs="Times New Roman"/>
            <w:szCs w:val="24"/>
          </w:rPr>
          <w:t xml:space="preserve"> </w:t>
        </w:r>
      </w:ins>
      <w:ins w:id="28" w:author="Enzor, Andrew" w:date="2019-05-03T15:29:00Z">
        <w:r w:rsidR="00FA5410">
          <w:rPr>
            <w:rFonts w:cs="Times New Roman"/>
            <w:szCs w:val="24"/>
          </w:rPr>
          <w:t xml:space="preserve">On request, the DNO Party must </w:t>
        </w:r>
      </w:ins>
      <w:ins w:id="29" w:author="Enzor, Andrew" w:date="2019-05-03T15:30:00Z">
        <w:r w:rsidR="00FA5410">
          <w:rPr>
            <w:rFonts w:cs="Times New Roman"/>
            <w:szCs w:val="24"/>
          </w:rPr>
          <w:t>provide</w:t>
        </w:r>
      </w:ins>
      <w:ins w:id="30" w:author="Enzor, Andrew" w:date="2019-05-03T15:29:00Z">
        <w:r w:rsidR="00FA5410">
          <w:rPr>
            <w:rFonts w:cs="Times New Roman"/>
            <w:szCs w:val="24"/>
          </w:rPr>
          <w:t xml:space="preserve"> </w:t>
        </w:r>
      </w:ins>
      <w:ins w:id="31" w:author="Enzor, Andrew" w:date="2019-05-03T15:30:00Z">
        <w:r w:rsidR="00FA5410">
          <w:rPr>
            <w:rFonts w:cs="Times New Roman"/>
            <w:szCs w:val="24"/>
          </w:rPr>
          <w:t>to e</w:t>
        </w:r>
      </w:ins>
      <w:ins w:id="32" w:author="Enzor, Andrew" w:date="2019-04-29T16:29:00Z">
        <w:r w:rsidR="00D20686">
          <w:rPr>
            <w:rFonts w:cs="Times New Roman"/>
            <w:szCs w:val="24"/>
          </w:rPr>
          <w:t xml:space="preserve">ach </w:t>
        </w:r>
      </w:ins>
      <w:ins w:id="33" w:author="Enzor, Andrew" w:date="2019-04-29T16:30:00Z">
        <w:r w:rsidR="00D20686">
          <w:rPr>
            <w:rFonts w:cs="Times New Roman"/>
            <w:szCs w:val="24"/>
          </w:rPr>
          <w:t>L</w:t>
        </w:r>
      </w:ins>
      <w:ins w:id="34" w:author="Enzor, Andrew" w:date="2019-04-29T16:29:00Z">
        <w:r w:rsidR="00D20686">
          <w:rPr>
            <w:rFonts w:cs="Times New Roman"/>
            <w:szCs w:val="24"/>
          </w:rPr>
          <w:t>DNO</w:t>
        </w:r>
      </w:ins>
      <w:ins w:id="35" w:author="Enzor, Andrew" w:date="2019-04-29T16:30:00Z">
        <w:r w:rsidR="00FA5410">
          <w:rPr>
            <w:rFonts w:cs="Times New Roman"/>
            <w:szCs w:val="24"/>
          </w:rPr>
          <w:t xml:space="preserve"> Party</w:t>
        </w:r>
      </w:ins>
      <w:ins w:id="36" w:author="Enzor, Andrew" w:date="2019-05-03T15:28:00Z">
        <w:r w:rsidR="00FA5410">
          <w:rPr>
            <w:rFonts w:cs="Times New Roman"/>
            <w:szCs w:val="24"/>
          </w:rPr>
          <w:t>:</w:t>
        </w:r>
      </w:ins>
    </w:p>
    <w:p w14:paraId="12D1F802" w14:textId="0B0B4836" w:rsidR="00FA5410" w:rsidRDefault="00D20686" w:rsidP="00FA5410">
      <w:pPr>
        <w:pStyle w:val="ListParagraph"/>
        <w:numPr>
          <w:ilvl w:val="1"/>
          <w:numId w:val="9"/>
        </w:numPr>
        <w:jc w:val="both"/>
        <w:outlineLvl w:val="6"/>
        <w:rPr>
          <w:ins w:id="37" w:author="Enzor, Andrew" w:date="2019-05-03T15:29:00Z"/>
          <w:rFonts w:cs="Times New Roman"/>
          <w:szCs w:val="24"/>
        </w:rPr>
      </w:pPr>
      <w:ins w:id="38" w:author="Enzor, Andrew" w:date="2019-04-29T16:30:00Z">
        <w:r>
          <w:rPr>
            <w:rFonts w:cs="Times New Roman"/>
            <w:szCs w:val="24"/>
          </w:rPr>
          <w:t xml:space="preserve">the number of customers used </w:t>
        </w:r>
      </w:ins>
      <w:ins w:id="39" w:author="Enzor, Andrew" w:date="2019-04-29T16:31:00Z">
        <w:r>
          <w:rPr>
            <w:rFonts w:cs="Times New Roman"/>
            <w:szCs w:val="24"/>
          </w:rPr>
          <w:t xml:space="preserve">for </w:t>
        </w:r>
      </w:ins>
      <w:ins w:id="40" w:author="Enzor, Andrew" w:date="2019-05-03T15:30:00Z">
        <w:r w:rsidR="00FA5410">
          <w:rPr>
            <w:rFonts w:cs="Times New Roman"/>
            <w:szCs w:val="24"/>
          </w:rPr>
          <w:t>that</w:t>
        </w:r>
      </w:ins>
      <w:ins w:id="41" w:author="Enzor, Andrew" w:date="2019-04-29T16:31:00Z">
        <w:r>
          <w:rPr>
            <w:rFonts w:cs="Times New Roman"/>
            <w:szCs w:val="24"/>
          </w:rPr>
          <w:t xml:space="preserve"> LDNO in the calculation of the number of end users on LV-connected embedded networks for the purpose of clause 33 (b)</w:t>
        </w:r>
      </w:ins>
      <w:ins w:id="42" w:author="Enzor, Andrew" w:date="2019-05-03T15:28:00Z">
        <w:r w:rsidR="00FA5410">
          <w:rPr>
            <w:rFonts w:cs="Times New Roman"/>
            <w:szCs w:val="24"/>
          </w:rPr>
          <w:t>; and</w:t>
        </w:r>
      </w:ins>
    </w:p>
    <w:p w14:paraId="24FDA029" w14:textId="5914B2F9" w:rsidR="00FA5A09" w:rsidRPr="00D20686" w:rsidDel="00D20686" w:rsidRDefault="00FA5410" w:rsidP="00FA5410">
      <w:pPr>
        <w:pStyle w:val="ListParagraph"/>
        <w:numPr>
          <w:ilvl w:val="1"/>
          <w:numId w:val="9"/>
        </w:numPr>
        <w:jc w:val="both"/>
        <w:outlineLvl w:val="6"/>
        <w:rPr>
          <w:del w:id="43" w:author="Enzor, Andrew" w:date="2019-04-29T16:32:00Z"/>
          <w:rFonts w:cs="Times New Roman"/>
          <w:szCs w:val="24"/>
        </w:rPr>
      </w:pPr>
      <w:ins w:id="44" w:author="Enzor, Andrew" w:date="2019-05-03T15:28:00Z">
        <w:r>
          <w:rPr>
            <w:rFonts w:cs="Times New Roman"/>
            <w:szCs w:val="24"/>
          </w:rPr>
          <w:t xml:space="preserve">the </w:t>
        </w:r>
      </w:ins>
      <w:ins w:id="45" w:author="Enzor, Andrew" w:date="2019-05-03T15:30:00Z">
        <w:r>
          <w:rPr>
            <w:rFonts w:cs="Times New Roman"/>
            <w:szCs w:val="24"/>
          </w:rPr>
          <w:t xml:space="preserve">combined </w:t>
        </w:r>
      </w:ins>
      <w:ins w:id="46" w:author="Enzor, Andrew" w:date="2019-05-03T15:28:00Z">
        <w:r>
          <w:rPr>
            <w:rFonts w:cs="Times New Roman"/>
            <w:szCs w:val="24"/>
          </w:rPr>
          <w:t xml:space="preserve">total number of LDNO customers used </w:t>
        </w:r>
      </w:ins>
      <w:ins w:id="47" w:author="Enzor, Andrew" w:date="2019-05-03T15:30:00Z">
        <w:r>
          <w:rPr>
            <w:rFonts w:cs="Times New Roman"/>
            <w:szCs w:val="24"/>
          </w:rPr>
          <w:t xml:space="preserve">for </w:t>
        </w:r>
      </w:ins>
      <w:ins w:id="48" w:author="Enzor, Andrew" w:date="2019-05-03T15:28:00Z">
        <w:r>
          <w:rPr>
            <w:rFonts w:cs="Times New Roman"/>
            <w:szCs w:val="24"/>
          </w:rPr>
          <w:t>all LDNOs in the calculation of the number of end users on LV-connected embedded networks for the purpose of clause 33 (b)</w:t>
        </w:r>
      </w:ins>
      <w:ins w:id="49" w:author="Enzor, Andrew" w:date="2019-04-29T16:31:00Z">
        <w:r w:rsidR="00D20686">
          <w:rPr>
            <w:rFonts w:cs="Times New Roman"/>
            <w:szCs w:val="24"/>
          </w:rPr>
          <w:t xml:space="preserve">. </w:t>
        </w:r>
      </w:ins>
    </w:p>
    <w:p w14:paraId="5999BE82" w14:textId="77777777" w:rsidR="00FA5A09" w:rsidRPr="00FA5A09" w:rsidRDefault="00FA5A09" w:rsidP="00FA5410">
      <w:pPr>
        <w:pStyle w:val="ListParagraph"/>
        <w:numPr>
          <w:ilvl w:val="1"/>
          <w:numId w:val="9"/>
        </w:numPr>
        <w:jc w:val="both"/>
        <w:outlineLvl w:val="6"/>
        <w:rPr>
          <w:rFonts w:cs="Times New Roman"/>
          <w:szCs w:val="24"/>
        </w:rPr>
      </w:pPr>
    </w:p>
    <w:p w14:paraId="192B88F4" w14:textId="77777777" w:rsidR="00CC3582" w:rsidRPr="00CC3582" w:rsidRDefault="00CC3582" w:rsidP="00CC3582">
      <w:pPr>
        <w:pStyle w:val="Heading2"/>
        <w:numPr>
          <w:ilvl w:val="0"/>
          <w:numId w:val="0"/>
        </w:numPr>
        <w:ind w:left="720" w:hanging="720"/>
      </w:pPr>
    </w:p>
    <w:p w14:paraId="43678D92" w14:textId="77777777" w:rsidR="00CC3582" w:rsidRPr="00CC3582" w:rsidRDefault="00CC3582" w:rsidP="00CC3582">
      <w:pPr>
        <w:rPr>
          <w:b/>
          <w:sz w:val="24"/>
        </w:rPr>
      </w:pPr>
    </w:p>
    <w:sectPr w:rsidR="00CC3582" w:rsidRPr="00CC35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15D07A53"/>
    <w:multiLevelType w:val="hybridMultilevel"/>
    <w:tmpl w:val="27380438"/>
    <w:lvl w:ilvl="0" w:tplc="0809000F">
      <w:start w:val="33"/>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354351"/>
    <w:multiLevelType w:val="multilevel"/>
    <w:tmpl w:val="9D52C84E"/>
    <w:lvl w:ilvl="0">
      <w:start w:val="4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EC2623"/>
    <w:multiLevelType w:val="multilevel"/>
    <w:tmpl w:val="6F8A7284"/>
    <w:lvl w:ilvl="0">
      <w:start w:val="4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03F4AB3"/>
    <w:multiLevelType w:val="hybridMultilevel"/>
    <w:tmpl w:val="E3CA3A68"/>
    <w:lvl w:ilvl="0" w:tplc="06928702">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15:restartNumberingAfterBreak="0">
    <w:nsid w:val="6D58105B"/>
    <w:multiLevelType w:val="multilevel"/>
    <w:tmpl w:val="288A826A"/>
    <w:lvl w:ilvl="0">
      <w:start w:val="4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4"/>
  </w:num>
  <w:num w:numId="4">
    <w:abstractNumId w:val="9"/>
  </w:num>
  <w:num w:numId="5">
    <w:abstractNumId w:val="6"/>
  </w:num>
  <w:num w:numId="6">
    <w:abstractNumId w:val="8"/>
  </w:num>
  <w:num w:numId="7">
    <w:abstractNumId w:val="2"/>
  </w:num>
  <w:num w:numId="8">
    <w:abstractNumId w:val="5"/>
  </w:num>
  <w:num w:numId="9">
    <w:abstractNumId w:val="1"/>
  </w:num>
  <w:num w:numId="1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582"/>
    <w:rsid w:val="00397672"/>
    <w:rsid w:val="00430C8F"/>
    <w:rsid w:val="0083708D"/>
    <w:rsid w:val="00895AE9"/>
    <w:rsid w:val="00BE62D6"/>
    <w:rsid w:val="00CC3582"/>
    <w:rsid w:val="00D20686"/>
    <w:rsid w:val="00E3792B"/>
    <w:rsid w:val="00FA3E49"/>
    <w:rsid w:val="00FA5410"/>
    <w:rsid w:val="00FA5A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473D"/>
  <w15:docId w15:val="{312D0830-8EE1-4603-8252-BF4C16779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CC3582"/>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CC3582"/>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CC3582"/>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CC3582"/>
    <w:pPr>
      <w:keepNext/>
      <w:keepLines/>
      <w:numPr>
        <w:ilvl w:val="3"/>
        <w:numId w:val="1"/>
      </w:numPr>
      <w:spacing w:before="200" w:after="0" w:line="276" w:lineRule="auto"/>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CC3582"/>
    <w:pPr>
      <w:keepNext/>
      <w:keepLines/>
      <w:numPr>
        <w:ilvl w:val="4"/>
        <w:numId w:val="1"/>
      </w:numPr>
      <w:spacing w:before="200" w:after="120" w:line="360" w:lineRule="auto"/>
      <w:ind w:left="1287" w:hanging="567"/>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CC3582"/>
    <w:pPr>
      <w:keepNext/>
      <w:keepLines/>
      <w:numPr>
        <w:ilvl w:val="5"/>
        <w:numId w:val="1"/>
      </w:numPr>
      <w:spacing w:before="200" w:after="0" w:line="276" w:lineRule="auto"/>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CC3582"/>
    <w:pPr>
      <w:numPr>
        <w:ilvl w:val="6"/>
        <w:numId w:val="1"/>
      </w:numPr>
      <w:spacing w:after="240" w:line="360" w:lineRule="auto"/>
      <w:ind w:left="720" w:hanging="720"/>
      <w:jc w:val="both"/>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CC3582"/>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CC3582"/>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CC3582"/>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CC3582"/>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CC3582"/>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CC3582"/>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CC3582"/>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CC3582"/>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CC3582"/>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CC358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CC3582"/>
    <w:rPr>
      <w:rFonts w:asciiTheme="majorHAnsi" w:eastAsiaTheme="majorEastAsia" w:hAnsiTheme="majorHAnsi" w:cstheme="majorBidi"/>
      <w:i/>
      <w:iCs/>
      <w:color w:val="404040" w:themeColor="text1" w:themeTint="BF"/>
      <w:sz w:val="20"/>
      <w:szCs w:val="20"/>
    </w:rPr>
  </w:style>
  <w:style w:type="numbering" w:customStyle="1" w:styleId="AlphaCaps">
    <w:name w:val="Alpha Caps"/>
    <w:uiPriority w:val="99"/>
    <w:rsid w:val="00CC3582"/>
    <w:pPr>
      <w:numPr>
        <w:numId w:val="5"/>
      </w:numPr>
    </w:pPr>
  </w:style>
  <w:style w:type="numbering" w:customStyle="1" w:styleId="Style1">
    <w:name w:val="Style1"/>
    <w:uiPriority w:val="99"/>
    <w:rsid w:val="00CC3582"/>
    <w:pPr>
      <w:numPr>
        <w:numId w:val="6"/>
      </w:numPr>
    </w:pPr>
  </w:style>
  <w:style w:type="paragraph" w:customStyle="1" w:styleId="StyleHeading2level2level2Left175cmHanging136cm">
    <w:name w:val="Style Heading 2level 2level2 + Left:  1.75 cm Hanging:  1.36 cm..."/>
    <w:basedOn w:val="Heading2"/>
    <w:rsid w:val="00CC3582"/>
    <w:pPr>
      <w:widowControl w:val="0"/>
      <w:numPr>
        <w:numId w:val="5"/>
      </w:numPr>
    </w:pPr>
    <w:rPr>
      <w:rFonts w:eastAsia="Times New Roman" w:cs="Times New Roman"/>
      <w:szCs w:val="20"/>
    </w:rPr>
  </w:style>
  <w:style w:type="paragraph" w:styleId="ListParagraph">
    <w:name w:val="List Paragraph"/>
    <w:basedOn w:val="Normal"/>
    <w:uiPriority w:val="34"/>
    <w:qFormat/>
    <w:rsid w:val="00CC3582"/>
    <w:pPr>
      <w:spacing w:after="240" w:line="360" w:lineRule="auto"/>
      <w:ind w:left="720"/>
      <w:contextualSpacing/>
    </w:pPr>
    <w:rPr>
      <w:rFonts w:ascii="Times New Roman" w:hAnsi="Times New Roman"/>
      <w:sz w:val="24"/>
    </w:rPr>
  </w:style>
  <w:style w:type="paragraph" w:styleId="BalloonText">
    <w:name w:val="Balloon Text"/>
    <w:basedOn w:val="Normal"/>
    <w:link w:val="BalloonTextChar"/>
    <w:uiPriority w:val="99"/>
    <w:semiHidden/>
    <w:unhideWhenUsed/>
    <w:rsid w:val="00D20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6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419</Words>
  <Characters>2393</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Hollie Nicholls</dc:creator>
  <cp:lastModifiedBy>Hollie Nicholls</cp:lastModifiedBy>
  <cp:revision>2</cp:revision>
  <dcterms:created xsi:type="dcterms:W3CDTF">2019-05-07T13:20:00Z</dcterms:created>
  <dcterms:modified xsi:type="dcterms:W3CDTF">2019-05-07T13:20:00Z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AD03\andrew.enzor</vt:lpwstr>
  </property>
  <property fmtid="{D5CDD505-2E9C-101B-9397-08002B2CF9AE}" pid="4" name="DLPManualFileClassificationLastModificationDate">
    <vt:lpwstr>1556552005</vt:lpwstr>
  </property>
  <property fmtid="{D5CDD505-2E9C-101B-9397-08002B2CF9AE}" pid="5" name="DLPManualFileClassificationVersion">
    <vt:lpwstr>11.0.400.15</vt:lpwstr>
  </property>
</Properties>
</file>