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EC8D8" w14:textId="200B8311" w:rsidR="003A1829" w:rsidRDefault="00CC3582" w:rsidP="00CC3582">
      <w:pPr>
        <w:jc w:val="center"/>
        <w:rPr>
          <w:b/>
          <w:sz w:val="24"/>
          <w:u w:val="single"/>
        </w:rPr>
      </w:pPr>
      <w:r>
        <w:rPr>
          <w:b/>
          <w:sz w:val="24"/>
          <w:u w:val="single"/>
        </w:rPr>
        <w:t>DCP 343 ‘Use of a nominated calculation agent for the calculation of the LV mains split’</w:t>
      </w:r>
    </w:p>
    <w:p w14:paraId="74AFE017" w14:textId="1A34C60C" w:rsidR="00CC3582" w:rsidRDefault="00CC3582" w:rsidP="00CC3582">
      <w:pPr>
        <w:jc w:val="center"/>
        <w:rPr>
          <w:b/>
          <w:sz w:val="24"/>
          <w:u w:val="single"/>
        </w:rPr>
      </w:pPr>
    </w:p>
    <w:p w14:paraId="759E7F37" w14:textId="78ED51C9" w:rsidR="00CC3582" w:rsidRPr="00CC3582" w:rsidRDefault="00CC3582" w:rsidP="00CC3582">
      <w:pPr>
        <w:rPr>
          <w:rFonts w:ascii="Times New Roman" w:hAnsi="Times New Roman" w:cs="Times New Roman"/>
          <w:b/>
          <w:sz w:val="24"/>
        </w:rPr>
      </w:pPr>
      <w:r w:rsidRPr="00CC3582">
        <w:rPr>
          <w:rFonts w:ascii="Times New Roman" w:hAnsi="Times New Roman" w:cs="Times New Roman"/>
          <w:b/>
          <w:sz w:val="24"/>
        </w:rPr>
        <w:t>Amend Clause 42.12 as follows:</w:t>
      </w:r>
    </w:p>
    <w:p w14:paraId="76AEF61F" w14:textId="5992B612" w:rsidR="00CC3582" w:rsidRDefault="00CC3582" w:rsidP="00CC3582">
      <w:pPr>
        <w:pStyle w:val="Heading2"/>
        <w:numPr>
          <w:ilvl w:val="1"/>
          <w:numId w:val="4"/>
        </w:numPr>
        <w:ind w:left="851" w:hanging="851"/>
      </w:pPr>
      <w:r w:rsidRPr="001A1F35">
        <w:t>The User shall (if it is an IDNO Party) provide to the Nominated Calculation Agent such data concerning each of the User’s Systems as may reasonably be requested in order that the Nominated Calculation Agent can calculate the “HV split”</w:t>
      </w:r>
      <w:r w:rsidRPr="00D90D1B">
        <w:t xml:space="preserve"> </w:t>
      </w:r>
      <w:del w:id="0" w:author="Hollie Nicholls" w:date="2019-04-01T09:27:00Z">
        <w:r w:rsidRPr="00D90D1B" w:rsidDel="00CC3582">
          <w:delText>and/or the "LV mains split"</w:delText>
        </w:r>
        <w:r w:rsidDel="00CC3582">
          <w:delText xml:space="preserve"> </w:delText>
        </w:r>
      </w:del>
      <w:r w:rsidRPr="001A1F35">
        <w:t>(as</w:t>
      </w:r>
      <w:r w:rsidRPr="00D90D1B">
        <w:t xml:space="preserve"> </w:t>
      </w:r>
      <w:del w:id="1" w:author="Hollie Nicholls" w:date="2019-04-01T09:27:00Z">
        <w:r w:rsidRPr="00D90D1B" w:rsidDel="00CC3582">
          <w:delText>each such expression is</w:delText>
        </w:r>
      </w:del>
      <w:r>
        <w:t xml:space="preserve"> </w:t>
      </w:r>
      <w:r w:rsidRPr="001A1F35">
        <w:t xml:space="preserve">defined in Schedule </w:t>
      </w:r>
      <w:del w:id="2" w:author="Hollie Nicholls" w:date="2019-04-01T09:28:00Z">
        <w:r w:rsidRPr="001A1F35" w:rsidDel="00CC3582">
          <w:delText>16</w:delText>
        </w:r>
      </w:del>
      <w:ins w:id="3" w:author="Hollie Nicholls" w:date="2019-04-01T09:28:00Z">
        <w:r>
          <w:t>29</w:t>
        </w:r>
      </w:ins>
      <w:r w:rsidRPr="001A1F35">
        <w:t xml:space="preserve">). The User shall provide such data </w:t>
      </w:r>
      <w:del w:id="4" w:author="Hollie Nicholls" w:date="2019-04-01T09:28:00Z">
        <w:r w:rsidRPr="001A1F35" w:rsidDel="00CC3582">
          <w:delText>during</w:delText>
        </w:r>
      </w:del>
      <w:ins w:id="5" w:author="Hollie Nicholls" w:date="2019-04-01T09:28:00Z">
        <w:r>
          <w:t>no later than the end of</w:t>
        </w:r>
      </w:ins>
      <w:r w:rsidRPr="001A1F35">
        <w:t xml:space="preserve"> October each year, and shall provide such data in such reasonable format as the Nominated Calculation Agent may request.</w:t>
      </w:r>
    </w:p>
    <w:p w14:paraId="3CE2C9D2" w14:textId="77777777" w:rsidR="006A1DB0" w:rsidRPr="00CD429A" w:rsidRDefault="006A1DB0" w:rsidP="006A1DB0">
      <w:pPr>
        <w:rPr>
          <w:ins w:id="6" w:author="Enzor, Andrew" w:date="2019-06-07T11:09:00Z"/>
          <w:rFonts w:ascii="Times New Roman" w:hAnsi="Times New Roman" w:cs="Times New Roman"/>
          <w:b/>
          <w:sz w:val="24"/>
        </w:rPr>
      </w:pPr>
      <w:ins w:id="7" w:author="Enzor, Andrew" w:date="2019-06-07T11:09:00Z">
        <w:r w:rsidRPr="00CD429A">
          <w:rPr>
            <w:rFonts w:ascii="Times New Roman" w:hAnsi="Times New Roman" w:cs="Times New Roman"/>
            <w:b/>
            <w:sz w:val="24"/>
          </w:rPr>
          <w:t>Add Clause 42.12</w:t>
        </w:r>
        <w:r>
          <w:rPr>
            <w:rFonts w:ascii="Times New Roman" w:hAnsi="Times New Roman" w:cs="Times New Roman"/>
            <w:b/>
            <w:sz w:val="24"/>
          </w:rPr>
          <w:t>a</w:t>
        </w:r>
        <w:r w:rsidRPr="00CD429A">
          <w:rPr>
            <w:rFonts w:ascii="Times New Roman" w:hAnsi="Times New Roman" w:cs="Times New Roman"/>
            <w:b/>
            <w:sz w:val="24"/>
          </w:rPr>
          <w:t xml:space="preserve"> as follows:</w:t>
        </w:r>
      </w:ins>
    </w:p>
    <w:p w14:paraId="02720F41" w14:textId="4AB7BB58" w:rsidR="006A1DB0" w:rsidRPr="006A1DB0" w:rsidRDefault="006A1DB0" w:rsidP="00D1472D">
      <w:pPr>
        <w:pStyle w:val="Heading2"/>
        <w:numPr>
          <w:ilvl w:val="0"/>
          <w:numId w:val="0"/>
        </w:numPr>
        <w:ind w:left="720"/>
        <w:rPr>
          <w:ins w:id="8" w:author="Enzor, Andrew" w:date="2019-06-07T11:08:00Z"/>
        </w:rPr>
      </w:pPr>
      <w:ins w:id="9" w:author="Enzor, Andrew" w:date="2019-06-07T11:09:00Z">
        <w:r w:rsidRPr="006A1DB0">
          <w:t xml:space="preserve">The </w:t>
        </w:r>
      </w:ins>
      <w:ins w:id="10" w:author="Hollie Nicholls" w:date="2019-06-18T14:33:00Z">
        <w:r w:rsidR="006002FA">
          <w:t>U</w:t>
        </w:r>
      </w:ins>
      <w:ins w:id="11" w:author="Enzor, Andrew" w:date="2019-06-07T11:09:00Z">
        <w:del w:id="12" w:author="Hollie Nicholls" w:date="2019-06-18T14:33:00Z">
          <w:r w:rsidRPr="006A1DB0" w:rsidDel="006002FA">
            <w:delText>u</w:delText>
          </w:r>
        </w:del>
        <w:r w:rsidRPr="006A1DB0">
          <w:t>se</w:t>
        </w:r>
      </w:ins>
      <w:ins w:id="13" w:author="Enzor, Andrew" w:date="2019-06-07T11:14:00Z">
        <w:r>
          <w:t>r</w:t>
        </w:r>
      </w:ins>
      <w:ins w:id="14" w:author="Enzor, Andrew" w:date="2019-06-07T11:09:00Z">
        <w:r w:rsidRPr="006A1DB0">
          <w:t xml:space="preserve"> shall (if it is an IDNO Party</w:t>
        </w:r>
      </w:ins>
      <w:ins w:id="15" w:author="Enzor, Andrew" w:date="2019-06-07T11:50:00Z">
        <w:r w:rsidR="00D1472D">
          <w:t xml:space="preserve"> or a </w:t>
        </w:r>
      </w:ins>
      <w:commentRangeStart w:id="16"/>
      <w:ins w:id="17" w:author="Enzor, Andrew" w:date="2019-06-07T11:51:00Z">
        <w:r w:rsidR="00D1472D">
          <w:t>DNO Party</w:t>
        </w:r>
      </w:ins>
      <w:ins w:id="18" w:author="Enzor, Andrew" w:date="2019-06-07T11:52:00Z">
        <w:r w:rsidR="00D1472D">
          <w:t xml:space="preserve"> </w:t>
        </w:r>
      </w:ins>
      <w:ins w:id="19" w:author="Enzor, Andrew" w:date="2019-06-07T11:51:00Z">
        <w:r w:rsidR="00D1472D">
          <w:t>operating outside of its Distribution Services Area</w:t>
        </w:r>
      </w:ins>
      <w:commentRangeEnd w:id="16"/>
      <w:ins w:id="20" w:author="Enzor, Andrew" w:date="2019-06-07T12:00:00Z">
        <w:r w:rsidR="00F87C4B">
          <w:rPr>
            <w:rStyle w:val="CommentReference"/>
            <w:rFonts w:asciiTheme="minorHAnsi" w:eastAsiaTheme="minorHAnsi" w:hAnsiTheme="minorHAnsi" w:cstheme="minorBidi"/>
          </w:rPr>
          <w:commentReference w:id="16"/>
        </w:r>
      </w:ins>
      <w:ins w:id="21" w:author="Enzor, Andrew" w:date="2019-06-07T11:09:00Z">
        <w:r w:rsidRPr="006A1DB0">
          <w:t xml:space="preserve">) provide to each DNO Party </w:t>
        </w:r>
      </w:ins>
      <w:ins w:id="22" w:author="Enzor, Andrew" w:date="2019-06-07T11:10:00Z">
        <w:r w:rsidRPr="006A1DB0">
          <w:t>such data as is required for the calculation of the LV mains split as determined in Schedule 29</w:t>
        </w:r>
      </w:ins>
      <w:ins w:id="23" w:author="Enzor, Andrew" w:date="2019-06-07T11:13:00Z">
        <w:r w:rsidRPr="006A1DB0">
          <w:t xml:space="preserve"> no later than the </w:t>
        </w:r>
        <w:commentRangeStart w:id="24"/>
        <w:r w:rsidRPr="006A1DB0">
          <w:t>end of September each year</w:t>
        </w:r>
      </w:ins>
      <w:commentRangeEnd w:id="24"/>
      <w:r w:rsidR="006002FA">
        <w:rPr>
          <w:rStyle w:val="CommentReference"/>
          <w:rFonts w:asciiTheme="minorHAnsi" w:eastAsiaTheme="minorHAnsi" w:hAnsiTheme="minorHAnsi" w:cstheme="minorBidi"/>
        </w:rPr>
        <w:commentReference w:id="24"/>
      </w:r>
      <w:ins w:id="25" w:author="Enzor, Andrew" w:date="2019-06-07T11:13:00Z">
        <w:r w:rsidRPr="006A1DB0">
          <w:t>.</w:t>
        </w:r>
      </w:ins>
    </w:p>
    <w:p w14:paraId="76910EB2" w14:textId="22BEB3B6" w:rsidR="00CC3582" w:rsidRPr="00CC3582" w:rsidRDefault="00CC3582" w:rsidP="00CC3582">
      <w:pPr>
        <w:pStyle w:val="Heading2"/>
        <w:numPr>
          <w:ilvl w:val="0"/>
          <w:numId w:val="0"/>
        </w:numPr>
        <w:ind w:left="720" w:hanging="720"/>
        <w:rPr>
          <w:b/>
        </w:rPr>
      </w:pPr>
      <w:r>
        <w:rPr>
          <w:b/>
        </w:rPr>
        <w:t>Amend Clause 42.13 as follows:</w:t>
      </w:r>
    </w:p>
    <w:p w14:paraId="0DC8F057" w14:textId="26427C2B" w:rsidR="00CC3582" w:rsidRPr="001A1F35" w:rsidRDefault="00CC3582" w:rsidP="00CC3582">
      <w:pPr>
        <w:pStyle w:val="Heading2"/>
        <w:numPr>
          <w:ilvl w:val="1"/>
          <w:numId w:val="4"/>
        </w:numPr>
        <w:ind w:left="993" w:hanging="993"/>
      </w:pPr>
      <w:r w:rsidRPr="001A1F35">
        <w:t>The Company shall (if it is a DNO Party):</w:t>
      </w:r>
    </w:p>
    <w:p w14:paraId="1B2C60B7" w14:textId="38BE5957" w:rsidR="00CC3582" w:rsidRDefault="00CC3582" w:rsidP="00CC3582">
      <w:pPr>
        <w:pStyle w:val="Heading3"/>
        <w:numPr>
          <w:ilvl w:val="2"/>
          <w:numId w:val="4"/>
        </w:numPr>
        <w:ind w:left="1571" w:hanging="851"/>
      </w:pPr>
      <w:r w:rsidRPr="001A1F35">
        <w:t>procure that the Nominated Calculation Agent is appointed on terms that require the Nominated Calculation Agent to keep the information disclosed to it pursuant to Clause 42.</w:t>
      </w:r>
      <w:r>
        <w:t>12</w:t>
      </w:r>
      <w:r w:rsidRPr="001A1F35">
        <w:t xml:space="preserve"> and this Clause 42.</w:t>
      </w:r>
      <w:r>
        <w:t>13</w:t>
      </w:r>
      <w:r w:rsidRPr="001A1F35">
        <w:t xml:space="preserve"> confidential, and to not use such information for any purpose other than calculation of the “HV split”</w:t>
      </w:r>
      <w:r w:rsidRPr="00D90D1B">
        <w:t xml:space="preserve"> </w:t>
      </w:r>
      <w:del w:id="26" w:author="Hollie Nicholls" w:date="2019-04-01T09:28:00Z">
        <w:r w:rsidRPr="00D90D1B" w:rsidDel="00CC3582">
          <w:delText>and/or</w:delText>
        </w:r>
      </w:del>
      <w:del w:id="27" w:author="Hollie Nicholls" w:date="2019-04-01T09:29:00Z">
        <w:r w:rsidRPr="00D90D1B" w:rsidDel="00CC3582">
          <w:delText xml:space="preserve"> the "LV mains split" </w:delText>
        </w:r>
      </w:del>
      <w:r w:rsidRPr="00D90D1B">
        <w:t xml:space="preserve">(as </w:t>
      </w:r>
      <w:del w:id="28" w:author="Hollie Nicholls" w:date="2019-04-01T09:29:00Z">
        <w:r w:rsidRPr="00D90D1B" w:rsidDel="00CC3582">
          <w:delText xml:space="preserve">each such expression is </w:delText>
        </w:r>
      </w:del>
      <w:r w:rsidRPr="00D90D1B">
        <w:t xml:space="preserve">defined in Schedule </w:t>
      </w:r>
      <w:del w:id="29" w:author="Hollie Nicholls" w:date="2019-04-01T09:29:00Z">
        <w:r w:rsidRPr="00D90D1B" w:rsidDel="00CC3582">
          <w:delText>16</w:delText>
        </w:r>
      </w:del>
      <w:ins w:id="30" w:author="Hollie Nicholls" w:date="2019-04-01T09:29:00Z">
        <w:r>
          <w:t>29</w:t>
        </w:r>
      </w:ins>
      <w:r w:rsidRPr="00D90D1B">
        <w:t>)</w:t>
      </w:r>
      <w:r w:rsidRPr="001A1F35">
        <w:t xml:space="preserve">; and  </w:t>
      </w:r>
    </w:p>
    <w:p w14:paraId="1954934B" w14:textId="7E4E3D1C" w:rsidR="00CC3582" w:rsidRDefault="00CC3582" w:rsidP="00CC3582">
      <w:pPr>
        <w:pStyle w:val="Heading3"/>
        <w:numPr>
          <w:ilvl w:val="2"/>
          <w:numId w:val="4"/>
        </w:numPr>
        <w:ind w:left="1571" w:hanging="851"/>
      </w:pPr>
      <w:r w:rsidRPr="001A1F35">
        <w:t>provide to the Nominated Calculation Agent such data concerning each of the Company’s Systems as may reasonably be requested in order that the Nominated Calculation Agent can calculate the “HV split”</w:t>
      </w:r>
      <w:r w:rsidRPr="00D90D1B">
        <w:t xml:space="preserve"> </w:t>
      </w:r>
      <w:del w:id="31" w:author="Hollie Nicholls" w:date="2019-04-01T09:29:00Z">
        <w:r w:rsidRPr="00D90D1B" w:rsidDel="00CC3582">
          <w:delText>and/or the "LV mains split"</w:delText>
        </w:r>
      </w:del>
      <w:r w:rsidRPr="00D90D1B">
        <w:t xml:space="preserve"> </w:t>
      </w:r>
      <w:r w:rsidRPr="001A1F35">
        <w:t>(as</w:t>
      </w:r>
      <w:r w:rsidRPr="00D90D1B">
        <w:t xml:space="preserve"> </w:t>
      </w:r>
      <w:del w:id="32" w:author="Hollie Nicholls" w:date="2019-04-01T09:30:00Z">
        <w:r w:rsidRPr="00D90D1B" w:rsidDel="00CC3582">
          <w:delText>each such expression is</w:delText>
        </w:r>
      </w:del>
      <w:r>
        <w:t xml:space="preserve"> </w:t>
      </w:r>
      <w:r w:rsidRPr="001A1F35">
        <w:t xml:space="preserve">defined in Schedule </w:t>
      </w:r>
      <w:del w:id="33" w:author="Hollie Nicholls" w:date="2019-04-01T09:30:00Z">
        <w:r w:rsidRPr="001A1F35" w:rsidDel="00CC3582">
          <w:delText>16</w:delText>
        </w:r>
      </w:del>
      <w:ins w:id="34" w:author="Hollie Nicholls" w:date="2019-04-01T09:30:00Z">
        <w:r>
          <w:t>29</w:t>
        </w:r>
      </w:ins>
      <w:r w:rsidRPr="001A1F35">
        <w:t xml:space="preserve">). The Company shall provide such data </w:t>
      </w:r>
      <w:del w:id="35" w:author="Hollie Nicholls" w:date="2019-04-01T09:30:00Z">
        <w:r w:rsidRPr="001A1F35" w:rsidDel="00CC3582">
          <w:delText>during</w:delText>
        </w:r>
      </w:del>
      <w:ins w:id="36" w:author="Hollie Nicholls" w:date="2019-04-01T09:30:00Z">
        <w:r>
          <w:t>no later than the end of</w:t>
        </w:r>
      </w:ins>
      <w:r w:rsidRPr="001A1F35">
        <w:t xml:space="preserve"> October each year, and shall provide such data in such reasonable format as the Nominated Calculation Agent may request</w:t>
      </w:r>
      <w:r>
        <w:t>.</w:t>
      </w:r>
    </w:p>
    <w:p w14:paraId="3269307B" w14:textId="0875AC3D" w:rsidR="00CC3582" w:rsidRDefault="00CC3582" w:rsidP="00CC3582">
      <w:pPr>
        <w:pStyle w:val="Heading2"/>
        <w:numPr>
          <w:ilvl w:val="0"/>
          <w:numId w:val="0"/>
        </w:numPr>
        <w:ind w:left="720" w:hanging="720"/>
      </w:pPr>
    </w:p>
    <w:p w14:paraId="255D5390" w14:textId="1DE84198" w:rsidR="00CC3582" w:rsidRDefault="00CC3582" w:rsidP="00CC3582">
      <w:pPr>
        <w:pStyle w:val="Heading2"/>
        <w:numPr>
          <w:ilvl w:val="0"/>
          <w:numId w:val="0"/>
        </w:numPr>
        <w:ind w:left="720" w:hanging="720"/>
        <w:rPr>
          <w:b/>
        </w:rPr>
      </w:pPr>
      <w:r>
        <w:rPr>
          <w:b/>
        </w:rPr>
        <w:t xml:space="preserve">Amend </w:t>
      </w:r>
      <w:r w:rsidR="00FA5A09">
        <w:rPr>
          <w:b/>
        </w:rPr>
        <w:t>Paragraph</w:t>
      </w:r>
      <w:r>
        <w:rPr>
          <w:b/>
        </w:rPr>
        <w:t xml:space="preserve"> 33 of Schedule 29 as follows:</w:t>
      </w:r>
    </w:p>
    <w:p w14:paraId="49833983" w14:textId="32E94707" w:rsidR="00CC3582" w:rsidRPr="00CC3582" w:rsidRDefault="00CC3582" w:rsidP="00CC3582">
      <w:pPr>
        <w:pStyle w:val="ListParagraph"/>
        <w:numPr>
          <w:ilvl w:val="0"/>
          <w:numId w:val="9"/>
        </w:numPr>
        <w:jc w:val="both"/>
        <w:outlineLvl w:val="6"/>
        <w:rPr>
          <w:rFonts w:cs="Times New Roman"/>
          <w:szCs w:val="24"/>
        </w:rPr>
      </w:pPr>
      <w:r w:rsidRPr="00CC3582">
        <w:rPr>
          <w:rFonts w:cs="Times New Roman"/>
          <w:szCs w:val="24"/>
        </w:rPr>
        <w:t xml:space="preserve">The DNO Party will </w:t>
      </w:r>
      <w:del w:id="37" w:author="Hollie Nicholls" w:date="2019-04-01T09:30:00Z">
        <w:r w:rsidRPr="00CC3582" w:rsidDel="00CC3582">
          <w:rPr>
            <w:rFonts w:cs="Times New Roman"/>
            <w:szCs w:val="24"/>
          </w:rPr>
          <w:delText xml:space="preserve">procure that the Nominated Calculation Agent </w:delText>
        </w:r>
      </w:del>
      <w:r w:rsidRPr="00CC3582">
        <w:rPr>
          <w:rFonts w:cs="Times New Roman"/>
          <w:szCs w:val="24"/>
        </w:rPr>
        <w:t>estimate</w:t>
      </w:r>
      <w:del w:id="38" w:author="Hollie Nicholls" w:date="2019-04-01T09:30:00Z">
        <w:r w:rsidRPr="00CC3582" w:rsidDel="00CC3582">
          <w:rPr>
            <w:rFonts w:cs="Times New Roman"/>
            <w:szCs w:val="24"/>
          </w:rPr>
          <w:delText>s</w:delText>
        </w:r>
      </w:del>
      <w:del w:id="39" w:author="Hollie Nicholls" w:date="2019-04-01T09:31:00Z">
        <w:r w:rsidRPr="00CC3582" w:rsidDel="00CC3582">
          <w:rPr>
            <w:rFonts w:cs="Times New Roman"/>
            <w:szCs w:val="24"/>
          </w:rPr>
          <w:delText xml:space="preserve"> for the DNO Party’s Distribution Services Area </w:delText>
        </w:r>
      </w:del>
      <w:ins w:id="40" w:author="Enzor, Andrew" w:date="2019-06-07T11:52:00Z">
        <w:r w:rsidR="00D1472D">
          <w:rPr>
            <w:rFonts w:cs="Times New Roman"/>
            <w:szCs w:val="24"/>
          </w:rPr>
          <w:t xml:space="preserve"> </w:t>
        </w:r>
      </w:ins>
      <w:r w:rsidRPr="00CC3582">
        <w:rPr>
          <w:rFonts w:cs="Times New Roman"/>
          <w:szCs w:val="24"/>
        </w:rPr>
        <w:t xml:space="preserve">the proportion of </w:t>
      </w:r>
      <w:del w:id="41" w:author="Hollie Nicholls" w:date="2019-04-01T09:31:00Z">
        <w:r w:rsidRPr="00CC3582" w:rsidDel="00CC3582">
          <w:rPr>
            <w:rFonts w:cs="Times New Roman"/>
            <w:szCs w:val="24"/>
          </w:rPr>
          <w:delText>the</w:delText>
        </w:r>
      </w:del>
      <w:ins w:id="42" w:author="Hollie Nicholls" w:date="2019-04-01T09:31:00Z">
        <w:r>
          <w:rPr>
            <w:rFonts w:cs="Times New Roman"/>
            <w:szCs w:val="24"/>
          </w:rPr>
          <w:t>its</w:t>
        </w:r>
      </w:ins>
      <w:r w:rsidRPr="00CC3582">
        <w:rPr>
          <w:rFonts w:cs="Times New Roman"/>
          <w:szCs w:val="24"/>
        </w:rPr>
        <w:t xml:space="preserve"> LV mains which LV-connected embedded networks are deemed to use </w:t>
      </w:r>
      <w:del w:id="43" w:author="Enzor, Andrew" w:date="2019-06-07T11:14:00Z">
        <w:r w:rsidRPr="00CC3582" w:rsidDel="006A1DB0">
          <w:rPr>
            <w:rFonts w:cs="Times New Roman"/>
            <w:szCs w:val="24"/>
          </w:rPr>
          <w:delText>by</w:delText>
        </w:r>
      </w:del>
      <w:ins w:id="44" w:author="Enzor, Andrew" w:date="2019-06-07T11:14:00Z">
        <w:r w:rsidR="006A1DB0">
          <w:rPr>
            <w:rFonts w:cs="Times New Roman"/>
            <w:szCs w:val="24"/>
          </w:rPr>
          <w:t>as</w:t>
        </w:r>
      </w:ins>
      <w:r w:rsidRPr="00CC3582">
        <w:rPr>
          <w:rFonts w:cs="Times New Roman"/>
          <w:szCs w:val="24"/>
        </w:rPr>
        <w:t>:</w:t>
      </w:r>
    </w:p>
    <w:p w14:paraId="46A38862" w14:textId="7A9D5D68" w:rsidR="006A1DB0" w:rsidRDefault="006A1DB0" w:rsidP="00A14B52">
      <w:pPr>
        <w:pStyle w:val="ListParagraph"/>
        <w:ind w:left="1224"/>
        <w:contextualSpacing w:val="0"/>
        <w:jc w:val="both"/>
        <w:outlineLvl w:val="6"/>
        <w:rPr>
          <w:ins w:id="45" w:author="Enzor, Andrew" w:date="2019-06-07T11:16:00Z"/>
          <w:rFonts w:cs="Times New Roman"/>
          <w:szCs w:val="24"/>
        </w:rPr>
      </w:pPr>
      <w:proofErr w:type="gramStart"/>
      <w:ins w:id="46" w:author="Enzor, Andrew" w:date="2019-06-07T11:15:00Z">
        <w:r>
          <w:rPr>
            <w:rFonts w:cs="Times New Roman"/>
            <w:szCs w:val="24"/>
          </w:rPr>
          <w:t>(</w:t>
        </w:r>
      </w:ins>
      <w:ins w:id="47" w:author="Enzor, Andrew" w:date="2019-06-07T11:52:00Z">
        <w:r w:rsidR="00F87C4B">
          <w:rPr>
            <w:rFonts w:cs="Times New Roman"/>
            <w:szCs w:val="24"/>
          </w:rPr>
          <w:t xml:space="preserve"> </w:t>
        </w:r>
      </w:ins>
      <w:bookmarkStart w:id="48" w:name="_GoBack"/>
      <w:bookmarkEnd w:id="48"/>
      <w:ins w:id="49" w:author="Enzor, Andrew" w:date="2019-06-07T11:14:00Z">
        <w:r>
          <w:rPr>
            <w:rFonts w:cs="Times New Roman"/>
            <w:szCs w:val="24"/>
          </w:rPr>
          <w:t>[</w:t>
        </w:r>
        <w:proofErr w:type="gramEnd"/>
        <w:r>
          <w:rPr>
            <w:rFonts w:cs="Times New Roman"/>
            <w:szCs w:val="24"/>
          </w:rPr>
          <w:t xml:space="preserve">Length of LV Mains used by LV-Connected Embedded </w:t>
        </w:r>
      </w:ins>
      <w:ins w:id="50" w:author="Enzor, Andrew" w:date="2019-06-07T11:18:00Z">
        <w:r>
          <w:rPr>
            <w:rFonts w:cs="Times New Roman"/>
            <w:szCs w:val="24"/>
          </w:rPr>
          <w:t>N</w:t>
        </w:r>
      </w:ins>
      <w:ins w:id="51" w:author="Enzor, Andrew" w:date="2019-06-07T11:14:00Z">
        <w:r w:rsidR="00A14B52">
          <w:rPr>
            <w:rFonts w:cs="Times New Roman"/>
            <w:szCs w:val="24"/>
          </w:rPr>
          <w:t>etworks]</w:t>
        </w:r>
      </w:ins>
      <w:ins w:id="52" w:author="Enzor, Andrew" w:date="2019-06-07T11:41:00Z">
        <w:r w:rsidR="00D1472D">
          <w:rPr>
            <w:rFonts w:cs="Times New Roman"/>
            <w:szCs w:val="24"/>
          </w:rPr>
          <w:t xml:space="preserve"> </w:t>
        </w:r>
      </w:ins>
      <w:ins w:id="53" w:author="Enzor, Andrew" w:date="2019-06-07T11:14:00Z">
        <w:r w:rsidR="00A14B52">
          <w:rPr>
            <w:rFonts w:cs="Times New Roman"/>
            <w:szCs w:val="24"/>
          </w:rPr>
          <w:t>/</w:t>
        </w:r>
      </w:ins>
      <w:ins w:id="54" w:author="Enzor, Andrew" w:date="2019-06-07T11:41:00Z">
        <w:r w:rsidR="00D1472D">
          <w:rPr>
            <w:rFonts w:cs="Times New Roman"/>
            <w:szCs w:val="24"/>
          </w:rPr>
          <w:t xml:space="preserve"> </w:t>
        </w:r>
      </w:ins>
      <w:ins w:id="55" w:author="Enzor, Andrew" w:date="2019-06-07T11:14:00Z">
        <w:r w:rsidR="00A14B52">
          <w:rPr>
            <w:rFonts w:cs="Times New Roman"/>
            <w:szCs w:val="24"/>
          </w:rPr>
          <w:t xml:space="preserve">[Number of </w:t>
        </w:r>
      </w:ins>
      <w:ins w:id="56" w:author="Enzor, Andrew" w:date="2019-06-07T11:20:00Z">
        <w:r w:rsidR="00A14B52">
          <w:rPr>
            <w:rFonts w:cs="Times New Roman"/>
            <w:szCs w:val="24"/>
          </w:rPr>
          <w:t>E</w:t>
        </w:r>
      </w:ins>
      <w:ins w:id="57" w:author="Enzor, Andrew" w:date="2019-06-07T11:14:00Z">
        <w:r>
          <w:rPr>
            <w:rFonts w:cs="Times New Roman"/>
            <w:szCs w:val="24"/>
          </w:rPr>
          <w:t xml:space="preserve">nd </w:t>
        </w:r>
      </w:ins>
      <w:ins w:id="58" w:author="Enzor, Andrew" w:date="2019-06-07T11:21:00Z">
        <w:r w:rsidR="00A14B52">
          <w:rPr>
            <w:rFonts w:cs="Times New Roman"/>
            <w:szCs w:val="24"/>
          </w:rPr>
          <w:t>U</w:t>
        </w:r>
      </w:ins>
      <w:ins w:id="59" w:author="Enzor, Andrew" w:date="2019-06-07T11:14:00Z">
        <w:r>
          <w:rPr>
            <w:rFonts w:cs="Times New Roman"/>
            <w:szCs w:val="24"/>
          </w:rPr>
          <w:t>sers on LV-Connected Embedded Networks]</w:t>
        </w:r>
      </w:ins>
      <w:ins w:id="60" w:author="Enzor, Andrew" w:date="2019-06-07T11:52:00Z">
        <w:r w:rsidR="00F87C4B">
          <w:rPr>
            <w:rFonts w:cs="Times New Roman"/>
            <w:szCs w:val="24"/>
          </w:rPr>
          <w:t xml:space="preserve"> </w:t>
        </w:r>
      </w:ins>
      <w:ins w:id="61" w:author="Enzor, Andrew" w:date="2019-06-07T11:15:00Z">
        <w:r>
          <w:rPr>
            <w:rFonts w:cs="Times New Roman"/>
            <w:szCs w:val="24"/>
          </w:rPr>
          <w:t>)</w:t>
        </w:r>
      </w:ins>
      <w:ins w:id="62" w:author="Enzor, Andrew" w:date="2019-06-07T11:41:00Z">
        <w:r w:rsidR="00D1472D">
          <w:rPr>
            <w:rFonts w:cs="Times New Roman"/>
            <w:szCs w:val="24"/>
          </w:rPr>
          <w:t xml:space="preserve"> </w:t>
        </w:r>
      </w:ins>
      <w:ins w:id="63" w:author="Enzor, Andrew" w:date="2019-06-07T11:14:00Z">
        <w:r>
          <w:rPr>
            <w:rFonts w:cs="Times New Roman"/>
            <w:szCs w:val="24"/>
          </w:rPr>
          <w:t>/</w:t>
        </w:r>
      </w:ins>
      <w:ins w:id="64" w:author="Enzor, Andrew" w:date="2019-06-07T11:41:00Z">
        <w:r w:rsidR="00D1472D">
          <w:rPr>
            <w:rFonts w:cs="Times New Roman"/>
            <w:szCs w:val="24"/>
          </w:rPr>
          <w:t xml:space="preserve"> </w:t>
        </w:r>
      </w:ins>
      <w:ins w:id="65" w:author="Enzor, Andrew" w:date="2019-06-07T11:15:00Z">
        <w:r>
          <w:rPr>
            <w:rFonts w:cs="Times New Roman"/>
            <w:szCs w:val="24"/>
          </w:rPr>
          <w:t>(</w:t>
        </w:r>
      </w:ins>
      <w:ins w:id="66" w:author="Enzor, Andrew" w:date="2019-06-07T11:52:00Z">
        <w:r w:rsidR="00F87C4B">
          <w:rPr>
            <w:rFonts w:cs="Times New Roman"/>
            <w:szCs w:val="24"/>
          </w:rPr>
          <w:t xml:space="preserve"> </w:t>
        </w:r>
      </w:ins>
      <w:ins w:id="67" w:author="Enzor, Andrew" w:date="2019-06-07T11:15:00Z">
        <w:r>
          <w:rPr>
            <w:rFonts w:cs="Times New Roman"/>
            <w:szCs w:val="24"/>
          </w:rPr>
          <w:t>[Length of DNO LV Mains]</w:t>
        </w:r>
      </w:ins>
      <w:ins w:id="68" w:author="Enzor, Andrew" w:date="2019-06-07T11:41:00Z">
        <w:r w:rsidR="00D1472D">
          <w:rPr>
            <w:rFonts w:cs="Times New Roman"/>
            <w:szCs w:val="24"/>
          </w:rPr>
          <w:t xml:space="preserve"> </w:t>
        </w:r>
      </w:ins>
      <w:ins w:id="69" w:author="Enzor, Andrew" w:date="2019-06-07T11:15:00Z">
        <w:r>
          <w:rPr>
            <w:rFonts w:cs="Times New Roman"/>
            <w:szCs w:val="24"/>
          </w:rPr>
          <w:t>/</w:t>
        </w:r>
      </w:ins>
      <w:ins w:id="70" w:author="Enzor, Andrew" w:date="2019-06-07T11:41:00Z">
        <w:r w:rsidR="00D1472D">
          <w:rPr>
            <w:rFonts w:cs="Times New Roman"/>
            <w:szCs w:val="24"/>
          </w:rPr>
          <w:t xml:space="preserve"> </w:t>
        </w:r>
      </w:ins>
      <w:ins w:id="71" w:author="Enzor, Andrew" w:date="2019-06-07T11:15:00Z">
        <w:r>
          <w:rPr>
            <w:rFonts w:cs="Times New Roman"/>
            <w:szCs w:val="24"/>
          </w:rPr>
          <w:t xml:space="preserve">[Number </w:t>
        </w:r>
      </w:ins>
      <w:ins w:id="72" w:author="Enzor, Andrew" w:date="2019-06-07T11:16:00Z">
        <w:r>
          <w:rPr>
            <w:rFonts w:cs="Times New Roman"/>
            <w:szCs w:val="24"/>
          </w:rPr>
          <w:t>of LV-Connected DNO End Users]</w:t>
        </w:r>
      </w:ins>
      <w:ins w:id="73" w:author="Enzor, Andrew" w:date="2019-06-07T11:52:00Z">
        <w:r w:rsidR="00F87C4B">
          <w:rPr>
            <w:rFonts w:cs="Times New Roman"/>
            <w:szCs w:val="24"/>
          </w:rPr>
          <w:t xml:space="preserve"> </w:t>
        </w:r>
      </w:ins>
      <w:ins w:id="74" w:author="Enzor, Andrew" w:date="2019-06-07T11:16:00Z">
        <w:r>
          <w:rPr>
            <w:rFonts w:cs="Times New Roman"/>
            <w:szCs w:val="24"/>
          </w:rPr>
          <w:t>)</w:t>
        </w:r>
      </w:ins>
    </w:p>
    <w:p w14:paraId="4A423659" w14:textId="52D9C247" w:rsidR="00CC3582" w:rsidRPr="00E52622" w:rsidDel="006A1DB0" w:rsidRDefault="00CC3582" w:rsidP="00A14B52">
      <w:pPr>
        <w:pStyle w:val="ListParagraph"/>
        <w:numPr>
          <w:ilvl w:val="0"/>
          <w:numId w:val="8"/>
        </w:numPr>
        <w:ind w:left="1944"/>
        <w:contextualSpacing w:val="0"/>
        <w:jc w:val="both"/>
        <w:outlineLvl w:val="6"/>
        <w:rPr>
          <w:del w:id="75" w:author="Enzor, Andrew" w:date="2019-06-07T11:16:00Z"/>
          <w:rFonts w:cs="Times New Roman"/>
          <w:szCs w:val="24"/>
        </w:rPr>
      </w:pPr>
      <w:del w:id="76" w:author="Enzor, Andrew" w:date="2019-06-07T11:16:00Z">
        <w:r w:rsidRPr="00E52622" w:rsidDel="006A1DB0">
          <w:rPr>
            <w:rFonts w:cs="Times New Roman"/>
            <w:szCs w:val="24"/>
          </w:rPr>
          <w:delText>determining the total length of its LV mains used by LV-connected embedded networks;</w:delText>
        </w:r>
      </w:del>
    </w:p>
    <w:p w14:paraId="692BD36A" w14:textId="7FA265AF" w:rsidR="00CC3582" w:rsidRPr="00E52622" w:rsidDel="006A1DB0" w:rsidRDefault="00CC3582" w:rsidP="00A14B52">
      <w:pPr>
        <w:pStyle w:val="ListParagraph"/>
        <w:numPr>
          <w:ilvl w:val="0"/>
          <w:numId w:val="8"/>
        </w:numPr>
        <w:ind w:left="1944"/>
        <w:contextualSpacing w:val="0"/>
        <w:jc w:val="both"/>
        <w:outlineLvl w:val="6"/>
        <w:rPr>
          <w:del w:id="77" w:author="Enzor, Andrew" w:date="2019-06-07T11:16:00Z"/>
          <w:rFonts w:cs="Times New Roman"/>
          <w:szCs w:val="24"/>
        </w:rPr>
      </w:pPr>
      <w:del w:id="78" w:author="Enzor, Andrew" w:date="2019-06-07T11:16:00Z">
        <w:r w:rsidRPr="00E52622" w:rsidDel="006A1DB0">
          <w:rPr>
            <w:rFonts w:cs="Times New Roman"/>
            <w:szCs w:val="24"/>
          </w:rPr>
          <w:delText>dividing that total length by the number of end users on LV-connected embedded networks; and</w:delText>
        </w:r>
      </w:del>
    </w:p>
    <w:p w14:paraId="64B2DE4D" w14:textId="2698AC71" w:rsidR="00FA5A09" w:rsidDel="006A1DB0" w:rsidRDefault="00CC3582" w:rsidP="00A14B52">
      <w:pPr>
        <w:pStyle w:val="ListParagraph"/>
        <w:numPr>
          <w:ilvl w:val="0"/>
          <w:numId w:val="8"/>
        </w:numPr>
        <w:ind w:left="1944"/>
        <w:contextualSpacing w:val="0"/>
        <w:jc w:val="both"/>
        <w:outlineLvl w:val="6"/>
        <w:rPr>
          <w:del w:id="79" w:author="Enzor, Andrew" w:date="2019-06-07T11:16:00Z"/>
          <w:rFonts w:cs="Times New Roman"/>
          <w:szCs w:val="24"/>
        </w:rPr>
      </w:pPr>
      <w:del w:id="80" w:author="Enzor, Andrew" w:date="2019-06-07T11:16:00Z">
        <w:r w:rsidRPr="00E52622" w:rsidDel="006A1DB0">
          <w:rPr>
            <w:rFonts w:cs="Times New Roman"/>
            <w:szCs w:val="24"/>
          </w:rPr>
          <w:delText>dividing the result by the average length of LV mains by LV end user on the DNO Party’s own LV network.</w:delText>
        </w:r>
      </w:del>
    </w:p>
    <w:p w14:paraId="78EBD5F0" w14:textId="356E6EF1" w:rsidR="006A1DB0" w:rsidRPr="00A14B52" w:rsidRDefault="006A1DB0" w:rsidP="00A14B52">
      <w:pPr>
        <w:spacing w:line="360" w:lineRule="auto"/>
        <w:ind w:left="720"/>
        <w:jc w:val="both"/>
        <w:outlineLvl w:val="6"/>
        <w:rPr>
          <w:ins w:id="81" w:author="Enzor, Andrew" w:date="2019-06-07T11:17:00Z"/>
          <w:rFonts w:ascii="Times New Roman" w:hAnsi="Times New Roman" w:cs="Times New Roman"/>
          <w:sz w:val="24"/>
          <w:szCs w:val="24"/>
        </w:rPr>
      </w:pPr>
      <w:ins w:id="82" w:author="Enzor, Andrew" w:date="2019-06-07T11:17:00Z">
        <w:r w:rsidRPr="00A14B52">
          <w:rPr>
            <w:rFonts w:ascii="Times New Roman" w:hAnsi="Times New Roman" w:cs="Times New Roman"/>
            <w:sz w:val="24"/>
            <w:szCs w:val="24"/>
          </w:rPr>
          <w:t>Where</w:t>
        </w:r>
      </w:ins>
    </w:p>
    <w:p w14:paraId="0A7B40B7" w14:textId="22558643" w:rsidR="006A1DB0" w:rsidRPr="00A14B52" w:rsidRDefault="006A1DB0" w:rsidP="00A14B52">
      <w:pPr>
        <w:spacing w:line="360" w:lineRule="auto"/>
        <w:ind w:left="1440"/>
        <w:jc w:val="both"/>
        <w:outlineLvl w:val="6"/>
        <w:rPr>
          <w:ins w:id="83" w:author="Enzor, Andrew" w:date="2019-06-07T11:17:00Z"/>
          <w:rFonts w:ascii="Times New Roman" w:hAnsi="Times New Roman" w:cs="Times New Roman"/>
          <w:sz w:val="24"/>
          <w:szCs w:val="24"/>
        </w:rPr>
      </w:pPr>
      <w:ins w:id="84" w:author="Enzor, Andrew" w:date="2019-06-07T11:17:00Z">
        <w:r w:rsidRPr="00A14B52">
          <w:rPr>
            <w:rFonts w:ascii="Times New Roman" w:hAnsi="Times New Roman" w:cs="Times New Roman"/>
            <w:sz w:val="24"/>
            <w:szCs w:val="24"/>
          </w:rPr>
          <w:t xml:space="preserve">The </w:t>
        </w:r>
      </w:ins>
      <w:ins w:id="85" w:author="Enzor, Andrew" w:date="2019-06-07T12:01:00Z">
        <w:r w:rsidR="00F87C4B">
          <w:rPr>
            <w:rFonts w:ascii="Times New Roman" w:hAnsi="Times New Roman" w:cs="Times New Roman"/>
            <w:sz w:val="24"/>
            <w:szCs w:val="24"/>
          </w:rPr>
          <w:t>[</w:t>
        </w:r>
      </w:ins>
      <w:ins w:id="86" w:author="Enzor, Andrew" w:date="2019-06-07T11:17:00Z">
        <w:r w:rsidRPr="00A14B52">
          <w:rPr>
            <w:rFonts w:ascii="Times New Roman" w:hAnsi="Times New Roman" w:cs="Times New Roman"/>
            <w:sz w:val="24"/>
            <w:szCs w:val="24"/>
          </w:rPr>
          <w:t xml:space="preserve">Length of LV Mains used by LV-Connected Embedded </w:t>
        </w:r>
      </w:ins>
      <w:ins w:id="87" w:author="Enzor, Andrew" w:date="2019-06-07T11:18:00Z">
        <w:r w:rsidRPr="00A14B52">
          <w:rPr>
            <w:rFonts w:ascii="Times New Roman" w:hAnsi="Times New Roman" w:cs="Times New Roman"/>
            <w:sz w:val="24"/>
            <w:szCs w:val="24"/>
          </w:rPr>
          <w:t>N</w:t>
        </w:r>
      </w:ins>
      <w:ins w:id="88" w:author="Enzor, Andrew" w:date="2019-06-07T11:17:00Z">
        <w:r w:rsidRPr="00A14B52">
          <w:rPr>
            <w:rFonts w:ascii="Times New Roman" w:hAnsi="Times New Roman" w:cs="Times New Roman"/>
            <w:sz w:val="24"/>
            <w:szCs w:val="24"/>
          </w:rPr>
          <w:t>etworks</w:t>
        </w:r>
      </w:ins>
      <w:ins w:id="89" w:author="Enzor, Andrew" w:date="2019-06-07T12:01:00Z">
        <w:r w:rsidR="00F87C4B">
          <w:rPr>
            <w:rFonts w:ascii="Times New Roman" w:hAnsi="Times New Roman" w:cs="Times New Roman"/>
            <w:sz w:val="24"/>
            <w:szCs w:val="24"/>
          </w:rPr>
          <w:t>]</w:t>
        </w:r>
      </w:ins>
      <w:ins w:id="90" w:author="Enzor, Andrew" w:date="2019-06-07T11:17:00Z">
        <w:r w:rsidRPr="00A14B52">
          <w:rPr>
            <w:rFonts w:ascii="Times New Roman" w:hAnsi="Times New Roman" w:cs="Times New Roman"/>
            <w:sz w:val="24"/>
            <w:szCs w:val="24"/>
          </w:rPr>
          <w:t xml:space="preserve"> will be calculated by the DNO</w:t>
        </w:r>
      </w:ins>
      <w:ins w:id="91" w:author="Enzor, Andrew" w:date="2019-06-07T11:20:00Z">
        <w:r w:rsidR="00A14B52" w:rsidRPr="00A14B52">
          <w:rPr>
            <w:rFonts w:ascii="Times New Roman" w:hAnsi="Times New Roman" w:cs="Times New Roman"/>
            <w:sz w:val="24"/>
            <w:szCs w:val="24"/>
          </w:rPr>
          <w:t xml:space="preserve"> Party</w:t>
        </w:r>
      </w:ins>
      <w:ins w:id="92" w:author="Enzor, Andrew" w:date="2019-06-07T11:53:00Z">
        <w:r w:rsidR="00F87C4B">
          <w:rPr>
            <w:rFonts w:ascii="Times New Roman" w:hAnsi="Times New Roman" w:cs="Times New Roman"/>
            <w:sz w:val="24"/>
            <w:szCs w:val="24"/>
          </w:rPr>
          <w:t xml:space="preserve"> as at the end of the most recent completed regulatory year</w:t>
        </w:r>
      </w:ins>
      <w:ins w:id="93" w:author="Enzor, Andrew" w:date="2019-06-07T11:20:00Z">
        <w:r w:rsidR="00A14B52" w:rsidRPr="00A14B52">
          <w:rPr>
            <w:rFonts w:ascii="Times New Roman" w:hAnsi="Times New Roman" w:cs="Times New Roman"/>
            <w:sz w:val="24"/>
            <w:szCs w:val="24"/>
          </w:rPr>
          <w:t>.</w:t>
        </w:r>
      </w:ins>
    </w:p>
    <w:p w14:paraId="027193B6" w14:textId="68B01EA5" w:rsidR="00F87C4B" w:rsidRDefault="006A1DB0" w:rsidP="00F87C4B">
      <w:pPr>
        <w:spacing w:line="360" w:lineRule="auto"/>
        <w:ind w:left="1440"/>
        <w:jc w:val="both"/>
        <w:outlineLvl w:val="6"/>
        <w:rPr>
          <w:ins w:id="94" w:author="Enzor, Andrew" w:date="2019-06-07T12:01:00Z"/>
          <w:rFonts w:ascii="Times New Roman" w:hAnsi="Times New Roman" w:cs="Times New Roman"/>
          <w:sz w:val="24"/>
          <w:szCs w:val="24"/>
        </w:rPr>
      </w:pPr>
      <w:ins w:id="95" w:author="Enzor, Andrew" w:date="2019-06-07T11:17:00Z">
        <w:r w:rsidRPr="00A14B52">
          <w:rPr>
            <w:rFonts w:ascii="Times New Roman" w:hAnsi="Times New Roman" w:cs="Times New Roman"/>
            <w:sz w:val="24"/>
            <w:szCs w:val="24"/>
          </w:rPr>
          <w:t xml:space="preserve">The </w:t>
        </w:r>
      </w:ins>
      <w:ins w:id="96" w:author="Enzor, Andrew" w:date="2019-06-07T12:01:00Z">
        <w:r w:rsidR="00F87C4B">
          <w:rPr>
            <w:rFonts w:ascii="Times New Roman" w:hAnsi="Times New Roman" w:cs="Times New Roman"/>
            <w:sz w:val="24"/>
            <w:szCs w:val="24"/>
          </w:rPr>
          <w:t>[</w:t>
        </w:r>
      </w:ins>
      <w:ins w:id="97" w:author="Enzor, Andrew" w:date="2019-06-07T11:17:00Z">
        <w:r w:rsidRPr="00A14B52">
          <w:rPr>
            <w:rFonts w:ascii="Times New Roman" w:hAnsi="Times New Roman" w:cs="Times New Roman"/>
            <w:sz w:val="24"/>
            <w:szCs w:val="24"/>
          </w:rPr>
          <w:t>Number of end users on LV-Connected Embedded Networks</w:t>
        </w:r>
      </w:ins>
      <w:ins w:id="98" w:author="Enzor, Andrew" w:date="2019-06-07T12:02:00Z">
        <w:r w:rsidR="00F87C4B">
          <w:rPr>
            <w:rFonts w:ascii="Times New Roman" w:hAnsi="Times New Roman" w:cs="Times New Roman"/>
            <w:sz w:val="24"/>
            <w:szCs w:val="24"/>
          </w:rPr>
          <w:t>]</w:t>
        </w:r>
      </w:ins>
      <w:ins w:id="99" w:author="Enzor, Andrew" w:date="2019-06-07T11:17:00Z">
        <w:r w:rsidRPr="00A14B52">
          <w:rPr>
            <w:rFonts w:ascii="Times New Roman" w:hAnsi="Times New Roman" w:cs="Times New Roman"/>
            <w:sz w:val="24"/>
            <w:szCs w:val="24"/>
          </w:rPr>
          <w:t xml:space="preserve"> will </w:t>
        </w:r>
      </w:ins>
      <w:ins w:id="100" w:author="Enzor, Andrew" w:date="2019-06-07T11:18:00Z">
        <w:r w:rsidRPr="00A14B52">
          <w:rPr>
            <w:rFonts w:ascii="Times New Roman" w:hAnsi="Times New Roman" w:cs="Times New Roman"/>
            <w:sz w:val="24"/>
            <w:szCs w:val="24"/>
          </w:rPr>
          <w:t xml:space="preserve">be provided by LDNOs in accordance with paragraph 42.12a. Where such data is not provided by an </w:t>
        </w:r>
      </w:ins>
      <w:ins w:id="101" w:author="Enzor, Andrew" w:date="2019-06-07T11:42:00Z">
        <w:r w:rsidR="00D1472D">
          <w:rPr>
            <w:rFonts w:ascii="Times New Roman" w:hAnsi="Times New Roman" w:cs="Times New Roman"/>
            <w:sz w:val="24"/>
            <w:szCs w:val="24"/>
          </w:rPr>
          <w:t>LDNO</w:t>
        </w:r>
      </w:ins>
      <w:ins w:id="102" w:author="Enzor, Andrew" w:date="2019-06-07T11:18:00Z">
        <w:r w:rsidRPr="00A14B52">
          <w:rPr>
            <w:rFonts w:ascii="Times New Roman" w:hAnsi="Times New Roman" w:cs="Times New Roman"/>
            <w:sz w:val="24"/>
            <w:szCs w:val="24"/>
          </w:rPr>
          <w:t xml:space="preserve"> </w:t>
        </w:r>
      </w:ins>
      <w:ins w:id="103" w:author="Enzor, Andrew" w:date="2019-06-07T11:19:00Z">
        <w:r w:rsidR="00A14B52" w:rsidRPr="00A14B52">
          <w:rPr>
            <w:rFonts w:ascii="Times New Roman" w:hAnsi="Times New Roman" w:cs="Times New Roman"/>
            <w:sz w:val="24"/>
            <w:szCs w:val="24"/>
          </w:rPr>
          <w:t xml:space="preserve">by the deadline stipulated in </w:t>
        </w:r>
      </w:ins>
      <w:ins w:id="104" w:author="Enzor, Andrew" w:date="2019-06-07T11:22:00Z">
        <w:r w:rsidR="00A14B52">
          <w:rPr>
            <w:rFonts w:ascii="Times New Roman" w:hAnsi="Times New Roman" w:cs="Times New Roman"/>
            <w:sz w:val="24"/>
            <w:szCs w:val="24"/>
          </w:rPr>
          <w:t xml:space="preserve">that </w:t>
        </w:r>
      </w:ins>
      <w:ins w:id="105" w:author="Enzor, Andrew" w:date="2019-06-07T11:19:00Z">
        <w:r w:rsidR="00A14B52" w:rsidRPr="00A14B52">
          <w:rPr>
            <w:rFonts w:ascii="Times New Roman" w:hAnsi="Times New Roman" w:cs="Times New Roman"/>
            <w:sz w:val="24"/>
            <w:szCs w:val="24"/>
          </w:rPr>
          <w:t>paragraph 42.12a, the DNO Party will determine the number of customers for th</w:t>
        </w:r>
      </w:ins>
      <w:ins w:id="106" w:author="Enzor, Andrew" w:date="2019-06-07T11:42:00Z">
        <w:r w:rsidR="00D1472D">
          <w:rPr>
            <w:rFonts w:ascii="Times New Roman" w:hAnsi="Times New Roman" w:cs="Times New Roman"/>
            <w:sz w:val="24"/>
            <w:szCs w:val="24"/>
          </w:rPr>
          <w:t>at</w:t>
        </w:r>
      </w:ins>
      <w:ins w:id="107" w:author="Enzor, Andrew" w:date="2019-06-07T11:19:00Z">
        <w:r w:rsidR="00A14B52" w:rsidRPr="00A14B52">
          <w:rPr>
            <w:rFonts w:ascii="Times New Roman" w:hAnsi="Times New Roman" w:cs="Times New Roman"/>
            <w:sz w:val="24"/>
            <w:szCs w:val="24"/>
          </w:rPr>
          <w:t xml:space="preserve"> </w:t>
        </w:r>
      </w:ins>
      <w:ins w:id="108" w:author="Enzor, Andrew" w:date="2019-06-07T11:42:00Z">
        <w:r w:rsidR="00D1472D">
          <w:rPr>
            <w:rFonts w:ascii="Times New Roman" w:hAnsi="Times New Roman" w:cs="Times New Roman"/>
            <w:sz w:val="24"/>
            <w:szCs w:val="24"/>
          </w:rPr>
          <w:t>LDNO</w:t>
        </w:r>
      </w:ins>
      <w:ins w:id="109" w:author="Enzor, Andrew" w:date="2019-06-07T11:19:00Z">
        <w:r w:rsidR="00A14B52" w:rsidRPr="00A14B52">
          <w:rPr>
            <w:rFonts w:ascii="Times New Roman" w:hAnsi="Times New Roman" w:cs="Times New Roman"/>
            <w:sz w:val="24"/>
            <w:szCs w:val="24"/>
          </w:rPr>
          <w:t xml:space="preserve"> based on Settlements data at the end of the most recently completed regulatory year</w:t>
        </w:r>
      </w:ins>
      <w:ins w:id="110" w:author="Enzor, Andrew" w:date="2019-06-07T12:01:00Z">
        <w:r w:rsidR="00F87C4B">
          <w:rPr>
            <w:rFonts w:ascii="Times New Roman" w:hAnsi="Times New Roman" w:cs="Times New Roman"/>
            <w:sz w:val="24"/>
            <w:szCs w:val="24"/>
          </w:rPr>
          <w:t>:</w:t>
        </w:r>
      </w:ins>
      <w:ins w:id="111" w:author="Enzor, Andrew" w:date="2019-06-07T11:53:00Z">
        <w:r w:rsidR="00F87C4B">
          <w:rPr>
            <w:rFonts w:ascii="Times New Roman" w:hAnsi="Times New Roman" w:cs="Times New Roman"/>
            <w:sz w:val="24"/>
            <w:szCs w:val="24"/>
          </w:rPr>
          <w:t xml:space="preserve"> </w:t>
        </w:r>
      </w:ins>
    </w:p>
    <w:p w14:paraId="658C44A6" w14:textId="77777777" w:rsidR="00F87C4B" w:rsidRDefault="00F87C4B" w:rsidP="00F87C4B">
      <w:pPr>
        <w:pStyle w:val="ListParagraph"/>
        <w:numPr>
          <w:ilvl w:val="0"/>
          <w:numId w:val="11"/>
        </w:numPr>
        <w:jc w:val="both"/>
        <w:outlineLvl w:val="6"/>
        <w:rPr>
          <w:ins w:id="112" w:author="Enzor, Andrew" w:date="2019-06-07T12:01:00Z"/>
          <w:rFonts w:cs="Times New Roman"/>
          <w:szCs w:val="24"/>
        </w:rPr>
      </w:pPr>
      <w:commentRangeStart w:id="113"/>
      <w:ins w:id="114" w:author="Enzor, Andrew" w:date="2019-06-07T11:53:00Z">
        <w:r w:rsidRPr="00F87C4B">
          <w:rPr>
            <w:rFonts w:cs="Times New Roman"/>
            <w:szCs w:val="24"/>
          </w:rPr>
          <w:t>For NHH and HH Aggregate Settled users,</w:t>
        </w:r>
      </w:ins>
      <w:ins w:id="115" w:author="Enzor, Andrew" w:date="2019-06-07T11:54:00Z">
        <w:r w:rsidRPr="00F87C4B">
          <w:rPr>
            <w:rFonts w:cs="Times New Roman"/>
            <w:szCs w:val="24"/>
          </w:rPr>
          <w:t xml:space="preserve"> the </w:t>
        </w:r>
      </w:ins>
      <w:ins w:id="116" w:author="Enzor, Andrew" w:date="2019-06-07T11:56:00Z">
        <w:r w:rsidRPr="00F87C4B">
          <w:rPr>
            <w:rFonts w:cs="Times New Roman"/>
            <w:szCs w:val="24"/>
          </w:rPr>
          <w:t xml:space="preserve">DNO Party will use the </w:t>
        </w:r>
      </w:ins>
      <w:ins w:id="117" w:author="Enzor, Andrew" w:date="2019-06-07T11:57:00Z">
        <w:r w:rsidRPr="006002FA">
          <w:rPr>
            <w:rFonts w:cs="Times New Roman"/>
            <w:szCs w:val="24"/>
          </w:rPr>
          <w:t xml:space="preserve">portfolio billing </w:t>
        </w:r>
      </w:ins>
      <w:ins w:id="118" w:author="Enzor, Andrew" w:date="2019-06-07T11:56:00Z">
        <w:r w:rsidRPr="006002FA">
          <w:rPr>
            <w:rFonts w:cs="Times New Roman"/>
            <w:szCs w:val="24"/>
          </w:rPr>
          <w:t xml:space="preserve">data provided </w:t>
        </w:r>
      </w:ins>
      <w:ins w:id="119" w:author="Enzor, Andrew" w:date="2019-06-07T11:57:00Z">
        <w:r>
          <w:rPr>
            <w:rFonts w:cs="Times New Roman"/>
            <w:szCs w:val="24"/>
          </w:rPr>
          <w:t>under Section 2 of Schedule 19.</w:t>
        </w:r>
      </w:ins>
    </w:p>
    <w:p w14:paraId="392C5D13" w14:textId="51327C4E" w:rsidR="006A1DB0" w:rsidRPr="00F87C4B" w:rsidRDefault="00F87C4B" w:rsidP="00F87C4B">
      <w:pPr>
        <w:pStyle w:val="ListParagraph"/>
        <w:numPr>
          <w:ilvl w:val="0"/>
          <w:numId w:val="11"/>
        </w:numPr>
        <w:jc w:val="both"/>
        <w:outlineLvl w:val="6"/>
        <w:rPr>
          <w:ins w:id="120" w:author="Enzor, Andrew" w:date="2019-06-07T11:19:00Z"/>
          <w:rFonts w:cs="Times New Roman"/>
          <w:szCs w:val="24"/>
        </w:rPr>
      </w:pPr>
      <w:ins w:id="121" w:author="Enzor, Andrew" w:date="2019-06-07T11:57:00Z">
        <w:r w:rsidRPr="00F87C4B">
          <w:rPr>
            <w:rFonts w:cs="Times New Roman"/>
            <w:szCs w:val="24"/>
          </w:rPr>
          <w:t>For HH Site Specific Settled users, the DNO Party will use the portfolio billing data provided under Section 3 of Schedule 19.</w:t>
        </w:r>
      </w:ins>
      <w:commentRangeEnd w:id="113"/>
      <w:ins w:id="122" w:author="Enzor, Andrew" w:date="2019-06-07T11:58:00Z">
        <w:r>
          <w:rPr>
            <w:rStyle w:val="CommentReference"/>
          </w:rPr>
          <w:commentReference w:id="113"/>
        </w:r>
      </w:ins>
    </w:p>
    <w:p w14:paraId="272701A1" w14:textId="26C8B70E" w:rsidR="00A14B52" w:rsidRPr="00A14B52" w:rsidRDefault="00A14B52" w:rsidP="00A14B52">
      <w:pPr>
        <w:spacing w:line="360" w:lineRule="auto"/>
        <w:ind w:left="1440"/>
        <w:jc w:val="both"/>
        <w:outlineLvl w:val="6"/>
        <w:rPr>
          <w:ins w:id="123" w:author="Enzor, Andrew" w:date="2019-06-07T11:20:00Z"/>
          <w:rFonts w:ascii="Times New Roman" w:hAnsi="Times New Roman" w:cs="Times New Roman"/>
          <w:sz w:val="24"/>
          <w:szCs w:val="24"/>
        </w:rPr>
      </w:pPr>
      <w:ins w:id="124" w:author="Enzor, Andrew" w:date="2019-06-07T11:19:00Z">
        <w:r w:rsidRPr="00A14B52">
          <w:rPr>
            <w:rFonts w:ascii="Times New Roman" w:hAnsi="Times New Roman" w:cs="Times New Roman"/>
            <w:sz w:val="24"/>
            <w:szCs w:val="24"/>
          </w:rPr>
          <w:lastRenderedPageBreak/>
          <w:t xml:space="preserve">The </w:t>
        </w:r>
      </w:ins>
      <w:ins w:id="125" w:author="Enzor, Andrew" w:date="2019-06-07T12:02:00Z">
        <w:r w:rsidR="00F87C4B">
          <w:rPr>
            <w:rFonts w:ascii="Times New Roman" w:hAnsi="Times New Roman" w:cs="Times New Roman"/>
            <w:sz w:val="24"/>
            <w:szCs w:val="24"/>
          </w:rPr>
          <w:t>[</w:t>
        </w:r>
      </w:ins>
      <w:ins w:id="126" w:author="Enzor, Andrew" w:date="2019-06-07T11:19:00Z">
        <w:r w:rsidRPr="00A14B52">
          <w:rPr>
            <w:rFonts w:ascii="Times New Roman" w:hAnsi="Times New Roman" w:cs="Times New Roman"/>
            <w:sz w:val="24"/>
            <w:szCs w:val="24"/>
          </w:rPr>
          <w:t>Length of DNO LV Mains</w:t>
        </w:r>
      </w:ins>
      <w:ins w:id="127" w:author="Enzor, Andrew" w:date="2019-06-07T12:02:00Z">
        <w:r w:rsidR="00F87C4B">
          <w:rPr>
            <w:rFonts w:ascii="Times New Roman" w:hAnsi="Times New Roman" w:cs="Times New Roman"/>
            <w:sz w:val="24"/>
            <w:szCs w:val="24"/>
          </w:rPr>
          <w:t>]</w:t>
        </w:r>
      </w:ins>
      <w:ins w:id="128" w:author="Enzor, Andrew" w:date="2019-06-07T11:19:00Z">
        <w:r w:rsidRPr="00A14B52">
          <w:rPr>
            <w:rFonts w:ascii="Times New Roman" w:hAnsi="Times New Roman" w:cs="Times New Roman"/>
            <w:sz w:val="24"/>
            <w:szCs w:val="24"/>
          </w:rPr>
          <w:t xml:space="preserve"> </w:t>
        </w:r>
      </w:ins>
      <w:ins w:id="129" w:author="Enzor, Andrew" w:date="2019-06-07T11:20:00Z">
        <w:r w:rsidRPr="00A14B52">
          <w:rPr>
            <w:rFonts w:ascii="Times New Roman" w:hAnsi="Times New Roman" w:cs="Times New Roman"/>
            <w:sz w:val="24"/>
            <w:szCs w:val="24"/>
          </w:rPr>
          <w:t>will be based on network data submitted in the most recent RRP.</w:t>
        </w:r>
      </w:ins>
    </w:p>
    <w:p w14:paraId="32FA1921" w14:textId="4E23E97C" w:rsidR="00A14B52" w:rsidRPr="00A14B52" w:rsidRDefault="00A14B52" w:rsidP="00A14B52">
      <w:pPr>
        <w:spacing w:line="360" w:lineRule="auto"/>
        <w:ind w:left="1440"/>
        <w:jc w:val="both"/>
        <w:outlineLvl w:val="6"/>
        <w:rPr>
          <w:ins w:id="130" w:author="Enzor, Andrew" w:date="2019-06-07T11:17:00Z"/>
          <w:rFonts w:ascii="Times New Roman" w:hAnsi="Times New Roman" w:cs="Times New Roman"/>
          <w:sz w:val="24"/>
          <w:szCs w:val="24"/>
        </w:rPr>
      </w:pPr>
      <w:ins w:id="131" w:author="Enzor, Andrew" w:date="2019-06-07T11:20:00Z">
        <w:r w:rsidRPr="00A14B52">
          <w:rPr>
            <w:rFonts w:ascii="Times New Roman" w:hAnsi="Times New Roman" w:cs="Times New Roman"/>
            <w:sz w:val="24"/>
            <w:szCs w:val="24"/>
          </w:rPr>
          <w:t xml:space="preserve">The </w:t>
        </w:r>
      </w:ins>
      <w:ins w:id="132" w:author="Enzor, Andrew" w:date="2019-06-07T12:02:00Z">
        <w:r w:rsidR="00F87C4B">
          <w:rPr>
            <w:rFonts w:ascii="Times New Roman" w:hAnsi="Times New Roman" w:cs="Times New Roman"/>
            <w:sz w:val="24"/>
            <w:szCs w:val="24"/>
          </w:rPr>
          <w:t>[</w:t>
        </w:r>
      </w:ins>
      <w:ins w:id="133" w:author="Enzor, Andrew" w:date="2019-06-07T11:20:00Z">
        <w:r w:rsidRPr="00A14B52">
          <w:rPr>
            <w:rFonts w:ascii="Times New Roman" w:hAnsi="Times New Roman" w:cs="Times New Roman"/>
            <w:sz w:val="24"/>
            <w:szCs w:val="24"/>
          </w:rPr>
          <w:t>Number of LV-Connected DNO End Users</w:t>
        </w:r>
      </w:ins>
      <w:ins w:id="134" w:author="Enzor, Andrew" w:date="2019-06-07T12:02:00Z">
        <w:r w:rsidR="00F87C4B">
          <w:rPr>
            <w:rFonts w:ascii="Times New Roman" w:hAnsi="Times New Roman" w:cs="Times New Roman"/>
            <w:sz w:val="24"/>
            <w:szCs w:val="24"/>
          </w:rPr>
          <w:t>]</w:t>
        </w:r>
      </w:ins>
      <w:ins w:id="135" w:author="Enzor, Andrew" w:date="2019-06-07T11:20:00Z">
        <w:r w:rsidRPr="00A14B52">
          <w:rPr>
            <w:rFonts w:ascii="Times New Roman" w:hAnsi="Times New Roman" w:cs="Times New Roman"/>
            <w:sz w:val="24"/>
            <w:szCs w:val="24"/>
          </w:rPr>
          <w:t xml:space="preserve"> will be calculated by the DNO Party</w:t>
        </w:r>
      </w:ins>
      <w:ins w:id="136" w:author="Enzor, Andrew" w:date="2019-06-07T11:44:00Z">
        <w:r w:rsidR="00D1472D">
          <w:rPr>
            <w:rFonts w:ascii="Times New Roman" w:hAnsi="Times New Roman" w:cs="Times New Roman"/>
            <w:sz w:val="24"/>
            <w:szCs w:val="24"/>
          </w:rPr>
          <w:t xml:space="preserve"> as at the end of the most </w:t>
        </w:r>
      </w:ins>
      <w:ins w:id="137" w:author="Enzor, Andrew" w:date="2019-06-07T11:45:00Z">
        <w:r w:rsidR="00D1472D">
          <w:rPr>
            <w:rFonts w:ascii="Times New Roman" w:hAnsi="Times New Roman" w:cs="Times New Roman"/>
            <w:sz w:val="24"/>
            <w:szCs w:val="24"/>
          </w:rPr>
          <w:t>recent completed regulatory year</w:t>
        </w:r>
      </w:ins>
      <w:ins w:id="138" w:author="Enzor, Andrew" w:date="2019-06-07T11:20:00Z">
        <w:r w:rsidRPr="00A14B52">
          <w:rPr>
            <w:rFonts w:ascii="Times New Roman" w:hAnsi="Times New Roman" w:cs="Times New Roman"/>
            <w:sz w:val="24"/>
            <w:szCs w:val="24"/>
          </w:rPr>
          <w:t>.</w:t>
        </w:r>
      </w:ins>
    </w:p>
    <w:p w14:paraId="026BDC9A" w14:textId="61465AEA" w:rsidR="00FA5A09" w:rsidRDefault="00FA5A09" w:rsidP="00FA5A09">
      <w:pPr>
        <w:jc w:val="both"/>
        <w:outlineLvl w:val="6"/>
        <w:rPr>
          <w:rFonts w:cs="Times New Roman"/>
          <w:b/>
          <w:szCs w:val="24"/>
        </w:rPr>
      </w:pPr>
      <w:del w:id="139" w:author="Enzor, Andrew" w:date="2019-06-07T11:59:00Z">
        <w:r w:rsidDel="00F87C4B">
          <w:rPr>
            <w:rFonts w:cs="Times New Roman"/>
            <w:b/>
            <w:szCs w:val="24"/>
          </w:rPr>
          <w:delText xml:space="preserve">Amend </w:delText>
        </w:r>
      </w:del>
      <w:ins w:id="140" w:author="Enzor, Andrew" w:date="2019-06-07T11:59:00Z">
        <w:r w:rsidR="00F87C4B">
          <w:rPr>
            <w:rFonts w:cs="Times New Roman"/>
            <w:b/>
            <w:szCs w:val="24"/>
          </w:rPr>
          <w:t xml:space="preserve">Remove </w:t>
        </w:r>
      </w:ins>
      <w:r>
        <w:rPr>
          <w:rFonts w:cs="Times New Roman"/>
          <w:b/>
          <w:szCs w:val="24"/>
        </w:rPr>
        <w:t>Paragraph 34 of Schedule 29</w:t>
      </w:r>
      <w:del w:id="141" w:author="Enzor, Andrew" w:date="2019-06-07T11:59:00Z">
        <w:r w:rsidDel="00F87C4B">
          <w:rPr>
            <w:rFonts w:cs="Times New Roman"/>
            <w:b/>
            <w:szCs w:val="24"/>
          </w:rPr>
          <w:delText xml:space="preserve"> as follows</w:delText>
        </w:r>
      </w:del>
      <w:r>
        <w:rPr>
          <w:rFonts w:cs="Times New Roman"/>
          <w:b/>
          <w:szCs w:val="24"/>
        </w:rPr>
        <w:t>:</w:t>
      </w:r>
    </w:p>
    <w:p w14:paraId="69C1C837" w14:textId="631AB8A5" w:rsidR="00F87C4B" w:rsidRPr="00F87C4B" w:rsidRDefault="00F87C4B" w:rsidP="00F87C4B">
      <w:pPr>
        <w:pStyle w:val="ListParagraph"/>
        <w:numPr>
          <w:ilvl w:val="0"/>
          <w:numId w:val="9"/>
        </w:numPr>
        <w:jc w:val="both"/>
        <w:outlineLvl w:val="6"/>
        <w:rPr>
          <w:rFonts w:cs="Times New Roman"/>
          <w:strike/>
          <w:szCs w:val="24"/>
        </w:rPr>
      </w:pPr>
      <w:r w:rsidRPr="00F87C4B">
        <w:rPr>
          <w:rFonts w:cs="Times New Roman"/>
          <w:strike/>
          <w:szCs w:val="24"/>
        </w:rPr>
        <w:t>The estimates will be based on available data provided by DNO Parties and IDNO Parties.</w:t>
      </w:r>
    </w:p>
    <w:p w14:paraId="192B88F4" w14:textId="77777777" w:rsidR="00CC3582" w:rsidRPr="00CC3582" w:rsidRDefault="00CC3582" w:rsidP="00CC3582">
      <w:pPr>
        <w:pStyle w:val="Heading2"/>
        <w:numPr>
          <w:ilvl w:val="0"/>
          <w:numId w:val="0"/>
        </w:numPr>
        <w:ind w:left="720" w:hanging="720"/>
      </w:pPr>
    </w:p>
    <w:p w14:paraId="43678D92" w14:textId="77777777" w:rsidR="00CC3582" w:rsidRPr="00CC3582" w:rsidRDefault="00CC3582" w:rsidP="00CC3582">
      <w:pPr>
        <w:rPr>
          <w:b/>
          <w:sz w:val="24"/>
        </w:rPr>
      </w:pPr>
    </w:p>
    <w:sectPr w:rsidR="00CC3582" w:rsidRPr="00CC358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 w:author="Enzor, Andrew" w:date="2019-06-07T12:02:00Z" w:initials="EA">
    <w:p w14:paraId="3E296DE6" w14:textId="1E231B94" w:rsidR="00F87C4B" w:rsidRDefault="00F87C4B">
      <w:pPr>
        <w:pStyle w:val="CommentText"/>
      </w:pPr>
      <w:r>
        <w:rPr>
          <w:rStyle w:val="CommentReference"/>
        </w:rPr>
        <w:annotationRef/>
      </w:r>
      <w:r>
        <w:t>Out of area DNOs added</w:t>
      </w:r>
    </w:p>
  </w:comment>
  <w:comment w:id="24" w:author="Hollie Nicholls" w:date="2019-06-18T14:33:00Z" w:initials="HN">
    <w:p w14:paraId="4D91B6E3" w14:textId="1C1AE644" w:rsidR="006002FA" w:rsidRDefault="006002FA">
      <w:pPr>
        <w:pStyle w:val="CommentText"/>
      </w:pPr>
      <w:r>
        <w:rPr>
          <w:rStyle w:val="CommentReference"/>
        </w:rPr>
        <w:annotationRef/>
      </w:r>
      <w:proofErr w:type="gramStart"/>
      <w:r>
        <w:t>Other</w:t>
      </w:r>
      <w:proofErr w:type="gramEnd"/>
      <w:r>
        <w:t xml:space="preserve"> clauses state “no later than the end of October” do we want to be consistent?</w:t>
      </w:r>
    </w:p>
  </w:comment>
  <w:comment w:id="113" w:author="Enzor, Andrew" w:date="2019-06-07T12:02:00Z" w:initials="EA">
    <w:p w14:paraId="3CDDD783" w14:textId="10A33A7C" w:rsidR="00F87C4B" w:rsidRDefault="00F87C4B">
      <w:pPr>
        <w:pStyle w:val="CommentText"/>
      </w:pPr>
      <w:r>
        <w:rPr>
          <w:rStyle w:val="CommentReference"/>
        </w:rPr>
        <w:annotationRef/>
      </w:r>
      <w:r>
        <w:t>I have not referenced the D0314 directly (as it is governed by the BSC) but rather referenced schedule 19 which stipulates the data to be used for portfolio billing.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296DE6" w15:done="0"/>
  <w15:commentEx w15:paraId="4D91B6E3" w15:done="0"/>
  <w15:commentEx w15:paraId="3CDDD7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296DE6" w16cid:durableId="20B374B7"/>
  <w16cid:commentId w16cid:paraId="4D91B6E3" w16cid:durableId="20B374C7"/>
  <w16cid:commentId w16cid:paraId="3CDDD783" w16cid:durableId="20B374B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5D07A53"/>
    <w:multiLevelType w:val="hybridMultilevel"/>
    <w:tmpl w:val="15A84436"/>
    <w:lvl w:ilvl="0" w:tplc="1C3A4542">
      <w:start w:val="33"/>
      <w:numFmt w:val="decimal"/>
      <w:lvlText w:val="%1."/>
      <w:lvlJc w:val="left"/>
      <w:pPr>
        <w:ind w:left="720" w:hanging="360"/>
      </w:pPr>
      <w:rPr>
        <w:rFonts w:hint="default"/>
        <w:strike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354351"/>
    <w:multiLevelType w:val="multilevel"/>
    <w:tmpl w:val="9D52C84E"/>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EC2623"/>
    <w:multiLevelType w:val="multilevel"/>
    <w:tmpl w:val="6F8A7284"/>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3F4AB3"/>
    <w:multiLevelType w:val="hybridMultilevel"/>
    <w:tmpl w:val="E3CA3A68"/>
    <w:lvl w:ilvl="0" w:tplc="06928702">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D06993"/>
    <w:multiLevelType w:val="hybridMultilevel"/>
    <w:tmpl w:val="E24293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6D58105B"/>
    <w:multiLevelType w:val="multilevel"/>
    <w:tmpl w:val="288A826A"/>
    <w:lvl w:ilvl="0">
      <w:start w:val="4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10"/>
  </w:num>
  <w:num w:numId="5">
    <w:abstractNumId w:val="6"/>
  </w:num>
  <w:num w:numId="6">
    <w:abstractNumId w:val="9"/>
  </w:num>
  <w:num w:numId="7">
    <w:abstractNumId w:val="2"/>
  </w:num>
  <w:num w:numId="8">
    <w:abstractNumId w:val="5"/>
  </w:num>
  <w:num w:numId="9">
    <w:abstractNumId w:val="1"/>
  </w:num>
  <w:num w:numId="10">
    <w:abstractNumId w:val="7"/>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3582"/>
    <w:rsid w:val="00397672"/>
    <w:rsid w:val="00430C8F"/>
    <w:rsid w:val="006002FA"/>
    <w:rsid w:val="006A1DB0"/>
    <w:rsid w:val="0083708D"/>
    <w:rsid w:val="00895AE9"/>
    <w:rsid w:val="00A14B52"/>
    <w:rsid w:val="00BE62D6"/>
    <w:rsid w:val="00CC3582"/>
    <w:rsid w:val="00D1472D"/>
    <w:rsid w:val="00D20686"/>
    <w:rsid w:val="00E3792B"/>
    <w:rsid w:val="00F87C4B"/>
    <w:rsid w:val="00FA3E49"/>
    <w:rsid w:val="00FA5410"/>
    <w:rsid w:val="00FA5A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473D"/>
  <w15:docId w15:val="{97473754-75A9-4CB4-918D-8029E6BC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C3582"/>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C3582"/>
    <w:pPr>
      <w:keepNext w:val="0"/>
      <w:keepLines w:val="0"/>
      <w:numPr>
        <w:ilvl w:val="1"/>
      </w:numPr>
      <w:spacing w:before="0"/>
      <w:ind w:left="720" w:hanging="72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C3582"/>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C3582"/>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C3582"/>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CC3582"/>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C3582"/>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C3582"/>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C3582"/>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C3582"/>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C3582"/>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C3582"/>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C358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C3582"/>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CC3582"/>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C358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CC3582"/>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CC3582"/>
    <w:rPr>
      <w:rFonts w:asciiTheme="majorHAnsi" w:eastAsiaTheme="majorEastAsia" w:hAnsiTheme="majorHAnsi" w:cstheme="majorBidi"/>
      <w:i/>
      <w:iCs/>
      <w:color w:val="404040" w:themeColor="text1" w:themeTint="BF"/>
      <w:sz w:val="20"/>
      <w:szCs w:val="20"/>
    </w:rPr>
  </w:style>
  <w:style w:type="numbering" w:customStyle="1" w:styleId="AlphaCaps">
    <w:name w:val="Alpha Caps"/>
    <w:uiPriority w:val="99"/>
    <w:rsid w:val="00CC3582"/>
    <w:pPr>
      <w:numPr>
        <w:numId w:val="5"/>
      </w:numPr>
    </w:pPr>
  </w:style>
  <w:style w:type="numbering" w:customStyle="1" w:styleId="Style1">
    <w:name w:val="Style1"/>
    <w:uiPriority w:val="99"/>
    <w:rsid w:val="00CC3582"/>
    <w:pPr>
      <w:numPr>
        <w:numId w:val="6"/>
      </w:numPr>
    </w:pPr>
  </w:style>
  <w:style w:type="paragraph" w:customStyle="1" w:styleId="StyleHeading2level2level2Left175cmHanging136cm">
    <w:name w:val="Style Heading 2level 2level2 + Left:  1.75 cm Hanging:  1.36 cm..."/>
    <w:basedOn w:val="Heading2"/>
    <w:rsid w:val="00CC3582"/>
    <w:pPr>
      <w:widowControl w:val="0"/>
      <w:numPr>
        <w:numId w:val="5"/>
      </w:numPr>
    </w:pPr>
    <w:rPr>
      <w:rFonts w:eastAsia="Times New Roman" w:cs="Times New Roman"/>
      <w:szCs w:val="20"/>
    </w:rPr>
  </w:style>
  <w:style w:type="paragraph" w:styleId="ListParagraph">
    <w:name w:val="List Paragraph"/>
    <w:basedOn w:val="Normal"/>
    <w:uiPriority w:val="34"/>
    <w:qFormat/>
    <w:rsid w:val="00CC3582"/>
    <w:pPr>
      <w:spacing w:after="240" w:line="360" w:lineRule="auto"/>
      <w:ind w:left="720"/>
      <w:contextualSpacing/>
    </w:pPr>
    <w:rPr>
      <w:rFonts w:ascii="Times New Roman" w:hAnsi="Times New Roman"/>
      <w:sz w:val="24"/>
    </w:rPr>
  </w:style>
  <w:style w:type="paragraph" w:styleId="BalloonText">
    <w:name w:val="Balloon Text"/>
    <w:basedOn w:val="Normal"/>
    <w:link w:val="BalloonTextChar"/>
    <w:uiPriority w:val="99"/>
    <w:semiHidden/>
    <w:unhideWhenUsed/>
    <w:rsid w:val="00D20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686"/>
    <w:rPr>
      <w:rFonts w:ascii="Tahoma" w:hAnsi="Tahoma" w:cs="Tahoma"/>
      <w:sz w:val="16"/>
      <w:szCs w:val="16"/>
    </w:rPr>
  </w:style>
  <w:style w:type="character" w:styleId="CommentReference">
    <w:name w:val="annotation reference"/>
    <w:basedOn w:val="DefaultParagraphFont"/>
    <w:uiPriority w:val="99"/>
    <w:semiHidden/>
    <w:unhideWhenUsed/>
    <w:rsid w:val="00F87C4B"/>
    <w:rPr>
      <w:sz w:val="16"/>
      <w:szCs w:val="16"/>
    </w:rPr>
  </w:style>
  <w:style w:type="paragraph" w:styleId="CommentText">
    <w:name w:val="annotation text"/>
    <w:basedOn w:val="Normal"/>
    <w:link w:val="CommentTextChar"/>
    <w:uiPriority w:val="99"/>
    <w:semiHidden/>
    <w:unhideWhenUsed/>
    <w:rsid w:val="00F87C4B"/>
    <w:pPr>
      <w:spacing w:line="240" w:lineRule="auto"/>
    </w:pPr>
    <w:rPr>
      <w:sz w:val="20"/>
      <w:szCs w:val="20"/>
    </w:rPr>
  </w:style>
  <w:style w:type="character" w:customStyle="1" w:styleId="CommentTextChar">
    <w:name w:val="Comment Text Char"/>
    <w:basedOn w:val="DefaultParagraphFont"/>
    <w:link w:val="CommentText"/>
    <w:uiPriority w:val="99"/>
    <w:semiHidden/>
    <w:rsid w:val="00F87C4B"/>
    <w:rPr>
      <w:sz w:val="20"/>
      <w:szCs w:val="20"/>
    </w:rPr>
  </w:style>
  <w:style w:type="paragraph" w:styleId="CommentSubject">
    <w:name w:val="annotation subject"/>
    <w:basedOn w:val="CommentText"/>
    <w:next w:val="CommentText"/>
    <w:link w:val="CommentSubjectChar"/>
    <w:uiPriority w:val="99"/>
    <w:semiHidden/>
    <w:unhideWhenUsed/>
    <w:rsid w:val="00F87C4B"/>
    <w:rPr>
      <w:b/>
      <w:bCs/>
    </w:rPr>
  </w:style>
  <w:style w:type="character" w:customStyle="1" w:styleId="CommentSubjectChar">
    <w:name w:val="Comment Subject Char"/>
    <w:basedOn w:val="CommentTextChar"/>
    <w:link w:val="CommentSubject"/>
    <w:uiPriority w:val="99"/>
    <w:semiHidden/>
    <w:rsid w:val="00F87C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Nicholls</dc:creator>
  <cp:lastModifiedBy>Hollie Nicholls</cp:lastModifiedBy>
  <cp:revision>3</cp:revision>
  <dcterms:created xsi:type="dcterms:W3CDTF">2019-06-07T11:02:00Z</dcterms:created>
  <dcterms:modified xsi:type="dcterms:W3CDTF">2019-06-18T13:34:00Z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1556552005</vt:lpwstr>
  </property>
  <property fmtid="{D5CDD505-2E9C-101B-9397-08002B2CF9AE}" pid="5" name="DLPManualFileClassificationVersion">
    <vt:lpwstr>11.0.400.15</vt:lpwstr>
  </property>
</Properties>
</file>