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8F076" w14:textId="339AD59F" w:rsidR="003A1829" w:rsidRPr="00B304F7" w:rsidRDefault="00B304F7" w:rsidP="00B304F7">
      <w:pPr>
        <w:jc w:val="center"/>
        <w:rPr>
          <w:rFonts w:ascii="Times New Roman" w:hAnsi="Times New Roman" w:cs="Times New Roman"/>
          <w:b/>
          <w:sz w:val="24"/>
          <w:u w:val="single"/>
        </w:rPr>
      </w:pPr>
      <w:r w:rsidRPr="00B304F7">
        <w:rPr>
          <w:rFonts w:ascii="Times New Roman" w:hAnsi="Times New Roman" w:cs="Times New Roman"/>
          <w:b/>
          <w:sz w:val="24"/>
          <w:u w:val="single"/>
        </w:rPr>
        <w:t>DCP 340 ‘Notice period required to recover approved last resort supply payment claims which breach the materiality threshold’</w:t>
      </w:r>
    </w:p>
    <w:p w14:paraId="5601FFEA" w14:textId="25C394F8" w:rsidR="00B304F7" w:rsidRPr="00B304F7" w:rsidRDefault="00B304F7" w:rsidP="00B304F7">
      <w:pPr>
        <w:jc w:val="center"/>
        <w:rPr>
          <w:rFonts w:ascii="Times New Roman" w:hAnsi="Times New Roman" w:cs="Times New Roman"/>
          <w:b/>
          <w:sz w:val="24"/>
          <w:u w:val="single"/>
        </w:rPr>
      </w:pPr>
    </w:p>
    <w:p w14:paraId="5B36A337" w14:textId="74EE94CE" w:rsidR="00B304F7" w:rsidRPr="00B304F7" w:rsidRDefault="00B304F7" w:rsidP="00B304F7">
      <w:pPr>
        <w:rPr>
          <w:rFonts w:ascii="Times New Roman" w:hAnsi="Times New Roman" w:cs="Times New Roman"/>
          <w:b/>
          <w:sz w:val="24"/>
          <w:u w:val="single"/>
        </w:rPr>
      </w:pPr>
      <w:r w:rsidRPr="00B304F7">
        <w:rPr>
          <w:rFonts w:ascii="Times New Roman" w:hAnsi="Times New Roman" w:cs="Times New Roman"/>
          <w:b/>
          <w:sz w:val="24"/>
          <w:u w:val="single"/>
        </w:rPr>
        <w:t>Amend Section 19, Clause 19.1B as follows:</w:t>
      </w:r>
    </w:p>
    <w:p w14:paraId="73277D16" w14:textId="04DE50F8" w:rsidR="00B304F7" w:rsidRDefault="00B304F7" w:rsidP="00B304F7">
      <w:pPr>
        <w:pStyle w:val="ListParagraph"/>
        <w:widowControl w:val="0"/>
        <w:tabs>
          <w:tab w:val="left" w:pos="2549"/>
        </w:tabs>
        <w:ind w:hanging="720"/>
        <w:contextualSpacing w:val="0"/>
        <w:jc w:val="both"/>
        <w:rPr>
          <w:rFonts w:eastAsia="Times New Roman" w:cs="Times New Roman"/>
          <w:szCs w:val="24"/>
        </w:rPr>
      </w:pPr>
      <w:r w:rsidRPr="001B0949">
        <w:rPr>
          <w:rFonts w:eastAsia="Times New Roman" w:cs="Times New Roman"/>
          <w:szCs w:val="24"/>
        </w:rPr>
        <w:t>19.1</w:t>
      </w:r>
      <w:r>
        <w:rPr>
          <w:rFonts w:eastAsia="Times New Roman" w:cs="Times New Roman"/>
          <w:szCs w:val="24"/>
        </w:rPr>
        <w:t>B</w:t>
      </w:r>
      <w:r>
        <w:rPr>
          <w:rFonts w:eastAsia="Times New Roman" w:cs="Times New Roman"/>
          <w:szCs w:val="24"/>
        </w:rPr>
        <w:tab/>
      </w:r>
      <w:proofErr w:type="gramStart"/>
      <w:r w:rsidRPr="001B0949">
        <w:rPr>
          <w:rFonts w:eastAsia="Times New Roman" w:cs="Times New Roman"/>
          <w:szCs w:val="24"/>
        </w:rPr>
        <w:t>The</w:t>
      </w:r>
      <w:proofErr w:type="gramEnd"/>
      <w:r w:rsidRPr="001B0949">
        <w:rPr>
          <w:rFonts w:eastAsia="Times New Roman" w:cs="Times New Roman"/>
          <w:szCs w:val="24"/>
        </w:rPr>
        <w:t xml:space="preserve"> periods of notice described in Clause 19.1</w:t>
      </w:r>
      <w:r>
        <w:rPr>
          <w:rFonts w:eastAsia="Times New Roman" w:cs="Times New Roman"/>
          <w:szCs w:val="24"/>
        </w:rPr>
        <w:t>A</w:t>
      </w:r>
      <w:r w:rsidRPr="001B0949">
        <w:rPr>
          <w:rFonts w:eastAsia="Times New Roman" w:cs="Times New Roman"/>
          <w:szCs w:val="24"/>
        </w:rPr>
        <w:t xml:space="preserve"> shall apply unless the Authority directs the Company that those periods of notice need not apply</w:t>
      </w:r>
      <w:ins w:id="0" w:author="Hollie Nicholls" w:date="2019-02-12T12:07:00Z">
        <w:r>
          <w:rPr>
            <w:rFonts w:eastAsia="Times New Roman" w:cs="Times New Roman"/>
            <w:szCs w:val="24"/>
          </w:rPr>
          <w:t>, or Clause 19.1E applies</w:t>
        </w:r>
      </w:ins>
      <w:r w:rsidRPr="001B0949">
        <w:rPr>
          <w:rFonts w:eastAsia="Times New Roman" w:cs="Times New Roman"/>
          <w:szCs w:val="24"/>
        </w:rPr>
        <w:t xml:space="preserve">. Where the Authority directs the Company that those periods of notice need not apply, </w:t>
      </w:r>
      <w:ins w:id="1" w:author="Hollie Nicholls" w:date="2019-02-12T12:08:00Z">
        <w:r>
          <w:rPr>
            <w:rFonts w:eastAsia="Times New Roman" w:cs="Times New Roman"/>
            <w:szCs w:val="24"/>
          </w:rPr>
          <w:t xml:space="preserve">or Clause 19.1E applies, </w:t>
        </w:r>
      </w:ins>
      <w:r w:rsidRPr="001B0949">
        <w:rPr>
          <w:rFonts w:eastAsia="Times New Roman" w:cs="Times New Roman"/>
          <w:szCs w:val="24"/>
        </w:rPr>
        <w:t>the notice period shall be 40 days (without prejudice to any longer notice requirements prescribed by the Distribution Licence).</w:t>
      </w:r>
    </w:p>
    <w:p w14:paraId="0D48190B" w14:textId="77777777" w:rsidR="00B304F7" w:rsidRDefault="00B304F7" w:rsidP="00B304F7">
      <w:pPr>
        <w:rPr>
          <w:rFonts w:ascii="Times New Roman" w:hAnsi="Times New Roman" w:cs="Times New Roman"/>
        </w:rPr>
      </w:pPr>
    </w:p>
    <w:p w14:paraId="30A68995" w14:textId="074FCDAF" w:rsidR="00B304F7" w:rsidRPr="00B304F7" w:rsidRDefault="00B304F7" w:rsidP="00B304F7">
      <w:pPr>
        <w:rPr>
          <w:rFonts w:ascii="Times New Roman" w:hAnsi="Times New Roman" w:cs="Times New Roman"/>
          <w:b/>
          <w:sz w:val="24"/>
          <w:u w:val="single"/>
        </w:rPr>
      </w:pPr>
      <w:bookmarkStart w:id="2" w:name="_Hlk5104812"/>
      <w:r w:rsidRPr="00B304F7">
        <w:rPr>
          <w:rFonts w:ascii="Times New Roman" w:hAnsi="Times New Roman" w:cs="Times New Roman"/>
          <w:b/>
          <w:sz w:val="24"/>
          <w:u w:val="single"/>
        </w:rPr>
        <w:t>Insert new Clause 19.1E in Section 19 as follows:</w:t>
      </w:r>
    </w:p>
    <w:bookmarkEnd w:id="2"/>
    <w:p w14:paraId="095566B6" w14:textId="2C51FA8F" w:rsidR="00B304F7" w:rsidRDefault="00B304F7" w:rsidP="00B304F7">
      <w:pPr>
        <w:rPr>
          <w:rFonts w:ascii="Times New Roman" w:hAnsi="Times New Roman" w:cs="Times New Roman"/>
          <w:b/>
          <w:u w:val="single"/>
        </w:rPr>
      </w:pPr>
    </w:p>
    <w:p w14:paraId="6005FA64" w14:textId="56216A52" w:rsidR="00B304F7" w:rsidRDefault="00B304F7" w:rsidP="00B304F7">
      <w:pPr>
        <w:pStyle w:val="ListParagraph"/>
        <w:widowControl w:val="0"/>
        <w:tabs>
          <w:tab w:val="left" w:pos="2549"/>
        </w:tabs>
        <w:ind w:hanging="720"/>
        <w:contextualSpacing w:val="0"/>
        <w:jc w:val="both"/>
        <w:rPr>
          <w:rFonts w:eastAsia="Times New Roman" w:cs="Times New Roman"/>
          <w:szCs w:val="24"/>
        </w:rPr>
      </w:pPr>
      <w:ins w:id="3" w:author="Hollie Nicholls" w:date="2019-02-12T12:08:00Z">
        <w:r w:rsidRPr="00B304F7">
          <w:rPr>
            <w:rFonts w:eastAsia="Times New Roman" w:cs="Times New Roman"/>
            <w:szCs w:val="24"/>
          </w:rPr>
          <w:t>19.1E</w:t>
        </w:r>
        <w:r w:rsidRPr="00B304F7">
          <w:rPr>
            <w:rFonts w:eastAsia="Times New Roman" w:cs="Times New Roman"/>
            <w:szCs w:val="24"/>
          </w:rPr>
          <w:tab/>
          <w:t xml:space="preserve">Subject to Licence conditions dictating the date from which a change to Use of System Charges can take effect, </w:t>
        </w:r>
      </w:ins>
      <w:ins w:id="4" w:author="Hollie Nicholls" w:date="2019-06-19T15:01:00Z">
        <w:r w:rsidR="001A655E">
          <w:rPr>
            <w:rFonts w:eastAsia="Times New Roman" w:cs="Times New Roman"/>
            <w:szCs w:val="24"/>
          </w:rPr>
          <w:t xml:space="preserve">where </w:t>
        </w:r>
      </w:ins>
      <w:ins w:id="5" w:author="Hollie Nicholls" w:date="2019-02-12T12:08:00Z">
        <w:r w:rsidRPr="00B304F7">
          <w:rPr>
            <w:rFonts w:eastAsia="Times New Roman" w:cs="Times New Roman"/>
            <w:szCs w:val="24"/>
          </w:rPr>
          <w:t>the Company</w:t>
        </w:r>
      </w:ins>
      <w:ins w:id="6" w:author="Hollie Nicholls" w:date="2019-06-19T15:02:00Z">
        <w:r w:rsidR="001A655E">
          <w:rPr>
            <w:rFonts w:eastAsia="Times New Roman" w:cs="Times New Roman"/>
            <w:szCs w:val="24"/>
          </w:rPr>
          <w:t xml:space="preserve"> is a DNO Party acting within that DNO Party’s Distribution Services Area,</w:t>
        </w:r>
      </w:ins>
      <w:ins w:id="7" w:author="Hollie Nicholls" w:date="2019-06-19T15:03:00Z">
        <w:r w:rsidR="001A655E">
          <w:rPr>
            <w:rFonts w:eastAsia="Times New Roman" w:cs="Times New Roman"/>
            <w:szCs w:val="24"/>
          </w:rPr>
          <w:t xml:space="preserve"> </w:t>
        </w:r>
      </w:ins>
      <w:ins w:id="8" w:author="Hollie Nicholls" w:date="2019-02-12T12:09:00Z">
        <w:r w:rsidRPr="00B304F7">
          <w:rPr>
            <w:rFonts w:eastAsia="Times New Roman" w:cs="Times New Roman"/>
            <w:szCs w:val="24"/>
          </w:rPr>
          <w:t xml:space="preserve">the Company </w:t>
        </w:r>
      </w:ins>
      <w:ins w:id="9" w:author="Hollie Nicholls" w:date="2019-06-19T15:03:00Z">
        <w:r w:rsidR="001A655E">
          <w:rPr>
            <w:rFonts w:eastAsia="Times New Roman" w:cs="Times New Roman"/>
            <w:szCs w:val="24"/>
          </w:rPr>
          <w:t>may vary the Us</w:t>
        </w:r>
      </w:ins>
      <w:ins w:id="10" w:author="Hollie Nicholls" w:date="2019-06-19T15:04:00Z">
        <w:r w:rsidR="001A655E">
          <w:rPr>
            <w:rFonts w:eastAsia="Times New Roman" w:cs="Times New Roman"/>
            <w:szCs w:val="24"/>
          </w:rPr>
          <w:t xml:space="preserve">e of System charges at any time by 01 February in any given year by giving written notice to the User, where the Company has given notice </w:t>
        </w:r>
      </w:ins>
      <w:ins w:id="11" w:author="Hollie Nicholls" w:date="2019-02-12T12:09:00Z">
        <w:r w:rsidRPr="00B304F7">
          <w:rPr>
            <w:rFonts w:eastAsia="Times New Roman" w:cs="Times New Roman"/>
            <w:szCs w:val="24"/>
          </w:rPr>
          <w:t>to the Authority under Condition 38B of its Distribution Licence, in respect of payment claims for last-resort supply where t</w:t>
        </w:r>
      </w:ins>
      <w:ins w:id="12" w:author="Hollie Nicholls" w:date="2019-02-12T12:10:00Z">
        <w:r w:rsidRPr="00B304F7">
          <w:rPr>
            <w:rFonts w:eastAsia="Times New Roman" w:cs="Times New Roman"/>
            <w:szCs w:val="24"/>
          </w:rPr>
          <w:t xml:space="preserve">he aggregate value exceeds the nominal materiality threshold value. </w:t>
        </w:r>
      </w:ins>
      <w:ins w:id="13" w:author="Hollie Nicholls" w:date="2019-06-19T15:05:00Z">
        <w:r w:rsidR="001A655E">
          <w:rPr>
            <w:rFonts w:eastAsia="Times New Roman" w:cs="Times New Roman"/>
            <w:szCs w:val="24"/>
          </w:rPr>
          <w:t xml:space="preserve">Where the Company is an IDNO Party or a DNO Party acting outside of that DNO Party’s Distribution Services Area, the Company may vary the Use of System charges at any time by giving </w:t>
        </w:r>
      </w:ins>
      <w:ins w:id="14" w:author="Hollie Nicholls" w:date="2019-06-19T15:06:00Z">
        <w:r w:rsidR="001A655E">
          <w:rPr>
            <w:rFonts w:eastAsia="Times New Roman" w:cs="Times New Roman"/>
            <w:szCs w:val="24"/>
          </w:rPr>
          <w:t xml:space="preserve">40 days written notice the </w:t>
        </w:r>
        <w:proofErr w:type="spellStart"/>
        <w:r w:rsidR="001A655E">
          <w:rPr>
            <w:rFonts w:eastAsia="Times New Roman" w:cs="Times New Roman"/>
            <w:szCs w:val="24"/>
          </w:rPr>
          <w:t>the</w:t>
        </w:r>
        <w:proofErr w:type="spellEnd"/>
        <w:r w:rsidR="001A655E">
          <w:rPr>
            <w:rFonts w:eastAsia="Times New Roman" w:cs="Times New Roman"/>
            <w:szCs w:val="24"/>
          </w:rPr>
          <w:t xml:space="preserve"> User, following a DNO Party having given notice to the Authority under Condition 38B of its Distribution Licence, in respect of payment claims for la</w:t>
        </w:r>
      </w:ins>
      <w:ins w:id="15" w:author="Hollie Nicholls" w:date="2019-06-19T15:07:00Z">
        <w:r w:rsidR="001A655E">
          <w:rPr>
            <w:rFonts w:eastAsia="Times New Roman" w:cs="Times New Roman"/>
            <w:szCs w:val="24"/>
          </w:rPr>
          <w:t xml:space="preserve">st-resort supply where the aggregate value exceeds the nominal materiality threshold value, </w:t>
        </w:r>
      </w:ins>
      <w:bookmarkStart w:id="16" w:name="_GoBack"/>
      <w:bookmarkEnd w:id="16"/>
      <w:ins w:id="17" w:author="Hollie Nicholls" w:date="2019-02-12T12:10:00Z">
        <w:r w:rsidRPr="00B304F7">
          <w:rPr>
            <w:rFonts w:eastAsia="Times New Roman" w:cs="Times New Roman"/>
            <w:szCs w:val="24"/>
          </w:rPr>
          <w:t>Such charges will be calculated in accordance with the provisions of the Relevant Charging Methodology, unless the Authority has consented otherwise.</w:t>
        </w:r>
      </w:ins>
    </w:p>
    <w:p w14:paraId="055B6174" w14:textId="1DB652C5" w:rsidR="00B304F7" w:rsidRDefault="00B304F7" w:rsidP="00B304F7">
      <w:pPr>
        <w:pStyle w:val="ListParagraph"/>
        <w:widowControl w:val="0"/>
        <w:tabs>
          <w:tab w:val="left" w:pos="2549"/>
        </w:tabs>
        <w:ind w:hanging="720"/>
        <w:contextualSpacing w:val="0"/>
        <w:jc w:val="both"/>
        <w:rPr>
          <w:rFonts w:eastAsia="Times New Roman" w:cs="Times New Roman"/>
          <w:szCs w:val="24"/>
        </w:rPr>
      </w:pPr>
    </w:p>
    <w:p w14:paraId="769208CF" w14:textId="1668F240" w:rsidR="00B304F7" w:rsidRDefault="00B304F7" w:rsidP="00B304F7">
      <w:pPr>
        <w:pStyle w:val="ListParagraph"/>
        <w:widowControl w:val="0"/>
        <w:tabs>
          <w:tab w:val="left" w:pos="2549"/>
        </w:tabs>
        <w:ind w:hanging="720"/>
        <w:contextualSpacing w:val="0"/>
        <w:jc w:val="both"/>
        <w:rPr>
          <w:rFonts w:eastAsia="Times New Roman" w:cs="Times New Roman"/>
          <w:b/>
          <w:szCs w:val="24"/>
          <w:u w:val="single"/>
        </w:rPr>
      </w:pPr>
      <w:r>
        <w:rPr>
          <w:rFonts w:eastAsia="Times New Roman" w:cs="Times New Roman"/>
          <w:b/>
          <w:szCs w:val="24"/>
          <w:u w:val="single"/>
        </w:rPr>
        <w:t>Insert new Clause 7a in Schedule 16 as follows:</w:t>
      </w:r>
    </w:p>
    <w:p w14:paraId="354ADB33" w14:textId="76DF9AB3" w:rsidR="00B304F7" w:rsidRDefault="00B304F7" w:rsidP="00B304F7">
      <w:pPr>
        <w:pStyle w:val="ListParagraph"/>
        <w:widowControl w:val="0"/>
        <w:tabs>
          <w:tab w:val="left" w:pos="2549"/>
        </w:tabs>
        <w:ind w:hanging="720"/>
        <w:contextualSpacing w:val="0"/>
        <w:jc w:val="both"/>
        <w:rPr>
          <w:rFonts w:eastAsia="Times New Roman" w:cs="Times New Roman"/>
          <w:szCs w:val="24"/>
        </w:rPr>
      </w:pPr>
      <w:ins w:id="18" w:author="Hollie Nicholls" w:date="2019-02-12T12:12:00Z">
        <w:r>
          <w:rPr>
            <w:rFonts w:eastAsia="Times New Roman" w:cs="Times New Roman"/>
            <w:szCs w:val="24"/>
          </w:rPr>
          <w:t>7a</w:t>
        </w:r>
        <w:r>
          <w:rPr>
            <w:rFonts w:eastAsia="Times New Roman" w:cs="Times New Roman"/>
            <w:szCs w:val="24"/>
          </w:rPr>
          <w:tab/>
          <w:t>Where the DNO Party is not providing 15 months’ notice of a change to Use of System charges due to payment claims for last-resort supply where the aggregate value exceeds the nominal materiality threshold value (u</w:t>
        </w:r>
      </w:ins>
      <w:ins w:id="19" w:author="Hollie Nicholls" w:date="2019-02-12T12:13:00Z">
        <w:r>
          <w:rPr>
            <w:rFonts w:eastAsia="Times New Roman" w:cs="Times New Roman"/>
            <w:szCs w:val="24"/>
          </w:rPr>
          <w:t xml:space="preserve">nder paragraph 1E of Section 19 (‘Charges’)), </w:t>
        </w:r>
        <w:r>
          <w:rPr>
            <w:rFonts w:eastAsia="Times New Roman" w:cs="Times New Roman"/>
            <w:szCs w:val="24"/>
          </w:rPr>
          <w:lastRenderedPageBreak/>
          <w:t>it shall only update the calculation of charges (compared to those presented in the previous publication of charges for the charging year) in respect of the SLR term used in its forecast level of allowed reven</w:t>
        </w:r>
      </w:ins>
      <w:ins w:id="20" w:author="Hollie Nicholls" w:date="2019-02-12T12:14:00Z">
        <w:r>
          <w:rPr>
            <w:rFonts w:eastAsia="Times New Roman" w:cs="Times New Roman"/>
            <w:szCs w:val="24"/>
          </w:rPr>
          <w:t>ue in the charging year.</w:t>
        </w:r>
      </w:ins>
    </w:p>
    <w:p w14:paraId="7B3EADB3" w14:textId="2E9AA2CA" w:rsidR="00B304F7" w:rsidRDefault="00B304F7" w:rsidP="00B304F7">
      <w:pPr>
        <w:pStyle w:val="ListParagraph"/>
        <w:widowControl w:val="0"/>
        <w:tabs>
          <w:tab w:val="left" w:pos="2549"/>
        </w:tabs>
        <w:ind w:hanging="720"/>
        <w:contextualSpacing w:val="0"/>
        <w:jc w:val="both"/>
        <w:rPr>
          <w:rFonts w:eastAsia="Times New Roman" w:cs="Times New Roman"/>
          <w:szCs w:val="24"/>
        </w:rPr>
      </w:pPr>
    </w:p>
    <w:p w14:paraId="7D63F579" w14:textId="3F67BD99" w:rsidR="00B304F7" w:rsidRDefault="00B304F7" w:rsidP="00B304F7">
      <w:pPr>
        <w:pStyle w:val="ListParagraph"/>
        <w:widowControl w:val="0"/>
        <w:tabs>
          <w:tab w:val="left" w:pos="2549"/>
        </w:tabs>
        <w:ind w:hanging="720"/>
        <w:contextualSpacing w:val="0"/>
        <w:jc w:val="both"/>
        <w:rPr>
          <w:rFonts w:eastAsia="Times New Roman" w:cs="Times New Roman"/>
          <w:b/>
          <w:szCs w:val="24"/>
          <w:u w:val="single"/>
        </w:rPr>
      </w:pPr>
      <w:r>
        <w:rPr>
          <w:rFonts w:eastAsia="Times New Roman" w:cs="Times New Roman"/>
          <w:b/>
          <w:szCs w:val="24"/>
          <w:u w:val="single"/>
        </w:rPr>
        <w:t>Insert new Clause 1.3a in Schedule 17 as follows:</w:t>
      </w:r>
    </w:p>
    <w:p w14:paraId="09E15CF1" w14:textId="30A85950" w:rsidR="00B304F7" w:rsidRDefault="00B304F7" w:rsidP="00B304F7">
      <w:pPr>
        <w:pStyle w:val="ListParagraph"/>
        <w:widowControl w:val="0"/>
        <w:tabs>
          <w:tab w:val="left" w:pos="2549"/>
        </w:tabs>
        <w:ind w:hanging="720"/>
        <w:contextualSpacing w:val="0"/>
        <w:jc w:val="both"/>
        <w:rPr>
          <w:rFonts w:eastAsia="Times New Roman" w:cs="Times New Roman"/>
          <w:szCs w:val="24"/>
        </w:rPr>
      </w:pPr>
      <w:ins w:id="21" w:author="Hollie Nicholls" w:date="2019-02-12T12:16:00Z">
        <w:r>
          <w:rPr>
            <w:rFonts w:eastAsia="Times New Roman" w:cs="Times New Roman"/>
            <w:szCs w:val="24"/>
          </w:rPr>
          <w:t>1.3a</w:t>
        </w:r>
        <w:r>
          <w:rPr>
            <w:rFonts w:eastAsia="Times New Roman" w:cs="Times New Roman"/>
            <w:szCs w:val="24"/>
          </w:rPr>
          <w:tab/>
          <w:t>Where the DNO Party is not providing 15 months’ notice of a change to Use of System charges due to payment claims for last-resort supply where the ag</w:t>
        </w:r>
      </w:ins>
      <w:ins w:id="22" w:author="Hollie Nicholls" w:date="2019-02-12T12:17:00Z">
        <w:r>
          <w:rPr>
            <w:rFonts w:eastAsia="Times New Roman" w:cs="Times New Roman"/>
            <w:szCs w:val="24"/>
          </w:rPr>
          <w:t>gregate amounts exceeds the nominal materiality threshold value (under paragraph 1E of Section 19 (‘Charges’)), it shall only update the calculation of charges (compared to those presented in the previous publ</w:t>
        </w:r>
      </w:ins>
      <w:ins w:id="23" w:author="Hollie Nicholls" w:date="2019-02-12T12:18:00Z">
        <w:r>
          <w:rPr>
            <w:rFonts w:eastAsia="Times New Roman" w:cs="Times New Roman"/>
            <w:szCs w:val="24"/>
          </w:rPr>
          <w:t>ication of charges for the charging year) in respect of the SLR term used in its forecast level of allowed revenue in the charging year.</w:t>
        </w:r>
      </w:ins>
    </w:p>
    <w:p w14:paraId="45772A8E" w14:textId="07A850EC" w:rsidR="00B304F7" w:rsidRDefault="00B304F7" w:rsidP="00B304F7">
      <w:pPr>
        <w:pStyle w:val="ListParagraph"/>
        <w:widowControl w:val="0"/>
        <w:tabs>
          <w:tab w:val="left" w:pos="2549"/>
        </w:tabs>
        <w:ind w:hanging="720"/>
        <w:contextualSpacing w:val="0"/>
        <w:jc w:val="both"/>
        <w:rPr>
          <w:rFonts w:eastAsia="Times New Roman" w:cs="Times New Roman"/>
          <w:szCs w:val="24"/>
        </w:rPr>
      </w:pPr>
    </w:p>
    <w:p w14:paraId="5F351E36" w14:textId="10A48767" w:rsidR="00B304F7" w:rsidRDefault="00B304F7" w:rsidP="00B304F7">
      <w:pPr>
        <w:pStyle w:val="ListParagraph"/>
        <w:widowControl w:val="0"/>
        <w:tabs>
          <w:tab w:val="left" w:pos="2549"/>
        </w:tabs>
        <w:ind w:hanging="720"/>
        <w:contextualSpacing w:val="0"/>
        <w:jc w:val="both"/>
        <w:rPr>
          <w:rFonts w:eastAsia="Times New Roman" w:cs="Times New Roman"/>
          <w:b/>
          <w:szCs w:val="24"/>
          <w:u w:val="single"/>
        </w:rPr>
      </w:pPr>
      <w:r>
        <w:rPr>
          <w:rFonts w:eastAsia="Times New Roman" w:cs="Times New Roman"/>
          <w:b/>
          <w:szCs w:val="24"/>
          <w:u w:val="single"/>
        </w:rPr>
        <w:t>Insert new Clause 1.3a in Schedule 18 as follows:</w:t>
      </w:r>
    </w:p>
    <w:p w14:paraId="12EB3B02" w14:textId="585F019F" w:rsidR="00B304F7" w:rsidRPr="00B304F7" w:rsidRDefault="00B304F7" w:rsidP="00B304F7">
      <w:pPr>
        <w:pStyle w:val="ListParagraph"/>
        <w:widowControl w:val="0"/>
        <w:tabs>
          <w:tab w:val="left" w:pos="2549"/>
        </w:tabs>
        <w:ind w:hanging="720"/>
        <w:contextualSpacing w:val="0"/>
        <w:jc w:val="both"/>
        <w:rPr>
          <w:rFonts w:eastAsia="Times New Roman" w:cs="Times New Roman"/>
          <w:szCs w:val="24"/>
        </w:rPr>
      </w:pPr>
      <w:ins w:id="24" w:author="Hollie Nicholls" w:date="2019-02-12T12:18:00Z">
        <w:r>
          <w:rPr>
            <w:rFonts w:eastAsia="Times New Roman" w:cs="Times New Roman"/>
            <w:szCs w:val="24"/>
          </w:rPr>
          <w:t>1.3a</w:t>
        </w:r>
        <w:r>
          <w:rPr>
            <w:rFonts w:eastAsia="Times New Roman" w:cs="Times New Roman"/>
            <w:szCs w:val="24"/>
          </w:rPr>
          <w:tab/>
          <w:t>Where the DNO Party is not providing 15 months’ notice of a change to Us</w:t>
        </w:r>
      </w:ins>
      <w:ins w:id="25" w:author="Hollie Nicholls" w:date="2019-02-12T12:19:00Z">
        <w:r>
          <w:rPr>
            <w:rFonts w:eastAsia="Times New Roman" w:cs="Times New Roman"/>
            <w:szCs w:val="24"/>
          </w:rPr>
          <w:t>e of System charges due to payment claims for last-resort supply where the aggregate amounts exceeds the nominal materiality threshold value (under paragraph 1E of Section 19 (‘Charges’)), it shall only update the calculation of charges (compared to those presented in the previous publication of charges fo</w:t>
        </w:r>
      </w:ins>
      <w:ins w:id="26" w:author="Hollie Nicholls" w:date="2019-02-12T12:20:00Z">
        <w:r>
          <w:rPr>
            <w:rFonts w:eastAsia="Times New Roman" w:cs="Times New Roman"/>
            <w:szCs w:val="24"/>
          </w:rPr>
          <w:t xml:space="preserve">r the charging year) in respect of the SLR term used in its forecast level of allowed revenue in the charging year. </w:t>
        </w:r>
      </w:ins>
    </w:p>
    <w:sectPr w:rsidR="00B304F7" w:rsidRPr="00B304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4F7"/>
    <w:rsid w:val="001A655E"/>
    <w:rsid w:val="00397672"/>
    <w:rsid w:val="006B0ACD"/>
    <w:rsid w:val="0083708D"/>
    <w:rsid w:val="00895AE9"/>
    <w:rsid w:val="00B304F7"/>
    <w:rsid w:val="00BE62D6"/>
    <w:rsid w:val="00D50BCB"/>
    <w:rsid w:val="00E3792B"/>
    <w:rsid w:val="00FA3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D2BE1"/>
  <w15:chartTrackingRefBased/>
  <w15:docId w15:val="{743C4E37-E81E-4607-99C4-C9595DCF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4F7"/>
    <w:pPr>
      <w:spacing w:after="240" w:line="36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6B0ACD"/>
    <w:rPr>
      <w:sz w:val="16"/>
      <w:szCs w:val="16"/>
    </w:rPr>
  </w:style>
  <w:style w:type="paragraph" w:styleId="CommentText">
    <w:name w:val="annotation text"/>
    <w:basedOn w:val="Normal"/>
    <w:link w:val="CommentTextChar"/>
    <w:uiPriority w:val="99"/>
    <w:semiHidden/>
    <w:unhideWhenUsed/>
    <w:rsid w:val="006B0ACD"/>
    <w:pPr>
      <w:spacing w:line="240" w:lineRule="auto"/>
    </w:pPr>
    <w:rPr>
      <w:sz w:val="20"/>
      <w:szCs w:val="20"/>
    </w:rPr>
  </w:style>
  <w:style w:type="character" w:customStyle="1" w:styleId="CommentTextChar">
    <w:name w:val="Comment Text Char"/>
    <w:basedOn w:val="DefaultParagraphFont"/>
    <w:link w:val="CommentText"/>
    <w:uiPriority w:val="99"/>
    <w:semiHidden/>
    <w:rsid w:val="006B0ACD"/>
    <w:rPr>
      <w:sz w:val="20"/>
      <w:szCs w:val="20"/>
    </w:rPr>
  </w:style>
  <w:style w:type="paragraph" w:styleId="CommentSubject">
    <w:name w:val="annotation subject"/>
    <w:basedOn w:val="CommentText"/>
    <w:next w:val="CommentText"/>
    <w:link w:val="CommentSubjectChar"/>
    <w:uiPriority w:val="99"/>
    <w:semiHidden/>
    <w:unhideWhenUsed/>
    <w:rsid w:val="006B0ACD"/>
    <w:rPr>
      <w:b/>
      <w:bCs/>
    </w:rPr>
  </w:style>
  <w:style w:type="character" w:customStyle="1" w:styleId="CommentSubjectChar">
    <w:name w:val="Comment Subject Char"/>
    <w:basedOn w:val="CommentTextChar"/>
    <w:link w:val="CommentSubject"/>
    <w:uiPriority w:val="99"/>
    <w:semiHidden/>
    <w:rsid w:val="006B0ACD"/>
    <w:rPr>
      <w:b/>
      <w:bCs/>
      <w:sz w:val="20"/>
      <w:szCs w:val="20"/>
    </w:rPr>
  </w:style>
  <w:style w:type="paragraph" w:styleId="BalloonText">
    <w:name w:val="Balloon Text"/>
    <w:basedOn w:val="Normal"/>
    <w:link w:val="BalloonTextChar"/>
    <w:uiPriority w:val="99"/>
    <w:semiHidden/>
    <w:unhideWhenUsed/>
    <w:rsid w:val="006B0A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ACD"/>
    <w:rPr>
      <w:rFonts w:ascii="Segoe UI" w:hAnsi="Segoe UI" w:cs="Segoe UI"/>
      <w:sz w:val="18"/>
      <w:szCs w:val="18"/>
    </w:rPr>
  </w:style>
  <w:style w:type="paragraph" w:styleId="Revision">
    <w:name w:val="Revision"/>
    <w:hidden/>
    <w:uiPriority w:val="99"/>
    <w:semiHidden/>
    <w:rsid w:val="00D50B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2</cp:revision>
  <dcterms:created xsi:type="dcterms:W3CDTF">2019-06-19T14:08:00Z</dcterms:created>
  <dcterms:modified xsi:type="dcterms:W3CDTF">2019-06-19T14:08:00Z</dcterms:modified>
</cp:coreProperties>
</file>