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28ED0" w14:textId="77777777" w:rsidR="0055200A" w:rsidRDefault="0055200A" w:rsidP="0055200A">
      <w:pPr>
        <w:pStyle w:val="DCSubHeading1Level2"/>
      </w:pPr>
      <w:r>
        <w:fldChar w:fldCharType="begin"/>
      </w:r>
      <w:r>
        <w:instrText xml:space="preserve"> TC "</w:instrText>
      </w:r>
    </w:p>
    <w:p w14:paraId="583DC4C3" w14:textId="77777777" w:rsidR="0055200A" w:rsidRDefault="0055200A" w:rsidP="0055200A">
      <w:pPr>
        <w:pStyle w:val="DCHeading1"/>
      </w:pPr>
      <w:r>
        <w:instrText xml:space="preserve"> SCHEDULE 14 WEBSITE REQUIREMENTS &gt;" \l1 </w:instrText>
      </w:r>
      <w:r>
        <w:fldChar w:fldCharType="end"/>
      </w:r>
      <w:bookmarkStart w:id="0" w:name="_Toc513018419"/>
      <w:r>
        <w:t>SCHEDULE 14 – WEBSITE REQUIREMENTS</w:t>
      </w:r>
      <w:bookmarkEnd w:id="0"/>
    </w:p>
    <w:p w14:paraId="54B248C7" w14:textId="77777777" w:rsidR="0055200A" w:rsidRDefault="0055200A" w:rsidP="0055200A">
      <w:pPr>
        <w:pStyle w:val="Heading7"/>
        <w:numPr>
          <w:ilvl w:val="0"/>
          <w:numId w:val="0"/>
        </w:numPr>
      </w:pPr>
      <w:r>
        <w:t>The following requirements apply in relation to the Website:</w:t>
      </w:r>
    </w:p>
    <w:p w14:paraId="569ECF43" w14:textId="77777777" w:rsidR="0055200A" w:rsidRDefault="0055200A" w:rsidP="0055200A">
      <w:pPr>
        <w:pStyle w:val="Heading7"/>
      </w:pPr>
      <w:r>
        <w:t>The Website is to comply with best practice regarding accessibility and the use of widely used or open formats.</w:t>
      </w:r>
    </w:p>
    <w:p w14:paraId="2582166E" w14:textId="77777777" w:rsidR="0055200A" w:rsidRDefault="0055200A" w:rsidP="0055200A">
      <w:pPr>
        <w:pStyle w:val="Heading7"/>
      </w:pPr>
      <w:r>
        <w:t xml:space="preserve">The Website is to comprise public facing pages (the </w:t>
      </w:r>
      <w:r w:rsidRPr="00556C64">
        <w:rPr>
          <w:b/>
        </w:rPr>
        <w:t>Public Pages</w:t>
      </w:r>
      <w:r>
        <w:t xml:space="preserve">) that are accessible by all, and pages (the </w:t>
      </w:r>
      <w:r w:rsidRPr="00556C64">
        <w:rPr>
          <w:b/>
        </w:rPr>
        <w:t>Password Controlled Pages</w:t>
      </w:r>
      <w:r>
        <w:t xml:space="preserve">) that are only accessible by those with a user name and password (a </w:t>
      </w:r>
      <w:r w:rsidRPr="00556C64">
        <w:rPr>
          <w:b/>
        </w:rPr>
        <w:t>Web Account</w:t>
      </w:r>
      <w:r>
        <w:t>).</w:t>
      </w:r>
    </w:p>
    <w:p w14:paraId="0AA352AE" w14:textId="77777777" w:rsidR="0055200A" w:rsidRDefault="0055200A" w:rsidP="0055200A">
      <w:pPr>
        <w:pStyle w:val="Heading7"/>
      </w:pPr>
      <w:r>
        <w:t>The following shall be accessible through the Public Pages</w:t>
      </w:r>
      <w:r>
        <w:rPr>
          <w:rFonts w:cs="Times New Roman"/>
          <w:szCs w:val="24"/>
        </w:rPr>
        <w:t>:</w:t>
      </w:r>
      <w:r w:rsidRPr="00D161CD">
        <w:rPr>
          <w:rFonts w:cs="Times New Roman"/>
          <w:szCs w:val="24"/>
        </w:rPr>
        <w:t xml:space="preserve"> </w:t>
      </w:r>
    </w:p>
    <w:p w14:paraId="36A79316" w14:textId="77777777" w:rsidR="0055200A" w:rsidRPr="00407D00" w:rsidRDefault="0055200A" w:rsidP="0055200A">
      <w:pPr>
        <w:pStyle w:val="ListParagraph"/>
        <w:numPr>
          <w:ilvl w:val="0"/>
          <w:numId w:val="2"/>
        </w:numPr>
        <w:ind w:left="1418" w:hanging="357"/>
        <w:contextualSpacing w:val="0"/>
      </w:pPr>
      <w:r w:rsidRPr="00407D00">
        <w:t>this Agreement (excluding the Revenue Protection Code of Practice);</w:t>
      </w:r>
    </w:p>
    <w:p w14:paraId="55C27D78" w14:textId="77777777" w:rsidR="0055200A" w:rsidRPr="00407D00" w:rsidRDefault="0055200A" w:rsidP="0055200A">
      <w:pPr>
        <w:pStyle w:val="ListParagraph"/>
        <w:numPr>
          <w:ilvl w:val="0"/>
          <w:numId w:val="2"/>
        </w:numPr>
        <w:ind w:left="1418" w:hanging="357"/>
        <w:contextualSpacing w:val="0"/>
      </w:pPr>
      <w:r w:rsidRPr="00407D00">
        <w:t>a list of the Parties;</w:t>
      </w:r>
    </w:p>
    <w:p w14:paraId="21545391" w14:textId="77777777" w:rsidR="0055200A" w:rsidRPr="00407D00" w:rsidRDefault="0055200A" w:rsidP="0055200A">
      <w:pPr>
        <w:pStyle w:val="ListParagraph"/>
        <w:numPr>
          <w:ilvl w:val="0"/>
          <w:numId w:val="2"/>
        </w:numPr>
        <w:ind w:left="1418" w:hanging="357"/>
        <w:contextualSpacing w:val="0"/>
      </w:pPr>
      <w:r w:rsidRPr="00407D00">
        <w:t>a copy of the Change Register;</w:t>
      </w:r>
    </w:p>
    <w:p w14:paraId="3B169587" w14:textId="77777777" w:rsidR="0055200A" w:rsidRPr="00407D00" w:rsidRDefault="0055200A" w:rsidP="0055200A">
      <w:pPr>
        <w:pStyle w:val="ListParagraph"/>
        <w:numPr>
          <w:ilvl w:val="0"/>
          <w:numId w:val="2"/>
        </w:numPr>
        <w:ind w:left="1418" w:hanging="357"/>
        <w:contextualSpacing w:val="0"/>
      </w:pPr>
      <w:r w:rsidRPr="00407D00">
        <w:t xml:space="preserve">subject to Clauses 57.1 and 57.3.1, a copy of each: (i) Change Proposal made after 31 May 2014; (ii) consultation issued after 31 May 2014 in respect of a Change Proposal; and (iii) Change Report delivered to the Panel and/or the Authority after 31 May 2014; </w:t>
      </w:r>
    </w:p>
    <w:p w14:paraId="6C732A31" w14:textId="77777777" w:rsidR="0055200A" w:rsidRPr="00407D00" w:rsidRDefault="0055200A" w:rsidP="0055200A">
      <w:pPr>
        <w:pStyle w:val="ListParagraph"/>
        <w:numPr>
          <w:ilvl w:val="0"/>
          <w:numId w:val="2"/>
        </w:numPr>
        <w:ind w:left="1418" w:hanging="357"/>
        <w:contextualSpacing w:val="0"/>
      </w:pPr>
      <w:r w:rsidRPr="00407D00">
        <w:t>subject to Clauses 57.1 and 57.3.1, all the matters, minutes, reports, consultation responses, data and other information related to the change control process set out in Section 1C produced by or for, or made available to, the Panel, the Secretariat, the Panel Secretary or a Working Group after 31 May 2014 (</w:t>
      </w:r>
      <w:proofErr w:type="gramStart"/>
      <w:r w:rsidRPr="00407D00">
        <w:t>with the exception of</w:t>
      </w:r>
      <w:proofErr w:type="gramEnd"/>
      <w:r w:rsidRPr="00407D00">
        <w:t xml:space="preserve"> contact details); and</w:t>
      </w:r>
    </w:p>
    <w:p w14:paraId="192684F3" w14:textId="7A2D29E9" w:rsidR="0055200A" w:rsidRPr="00407D00" w:rsidRDefault="0055200A" w:rsidP="0055200A">
      <w:pPr>
        <w:pStyle w:val="ListParagraph"/>
        <w:numPr>
          <w:ilvl w:val="0"/>
          <w:numId w:val="2"/>
        </w:numPr>
        <w:ind w:left="1418" w:hanging="357"/>
        <w:contextualSpacing w:val="0"/>
      </w:pPr>
      <w:bookmarkStart w:id="1" w:name="_Hlk513229932"/>
      <w:r w:rsidRPr="00407D00">
        <w:t xml:space="preserve">subject to Clauses 57.1 and 57.3.1, all the </w:t>
      </w:r>
      <w:del w:id="2" w:author="Marvin Clare" w:date="2018-07-11T14:09:00Z">
        <w:r w:rsidRPr="00407D00" w:rsidDel="00DA1FBE">
          <w:delText xml:space="preserve"> </w:delText>
        </w:r>
      </w:del>
      <w:r w:rsidRPr="00407D00">
        <w:t xml:space="preserve">minutes of (and papers associated with) the meetings of the Panel published after 31 May 2014.  </w:t>
      </w:r>
      <w:bookmarkEnd w:id="1"/>
    </w:p>
    <w:p w14:paraId="75C72E86" w14:textId="77777777" w:rsidR="0055200A" w:rsidRPr="00346B99" w:rsidRDefault="0055200A" w:rsidP="0055200A">
      <w:pPr>
        <w:ind w:left="709" w:hanging="709"/>
        <w:jc w:val="both"/>
        <w:rPr>
          <w:rFonts w:cs="Times New Roman"/>
          <w:szCs w:val="24"/>
        </w:rPr>
      </w:pPr>
      <w:r w:rsidRPr="00346B99">
        <w:rPr>
          <w:rFonts w:cs="Times New Roman"/>
          <w:szCs w:val="24"/>
        </w:rPr>
        <w:t>3A.</w:t>
      </w:r>
      <w:r w:rsidRPr="00346B99">
        <w:rPr>
          <w:rFonts w:cs="Times New Roman"/>
          <w:szCs w:val="24"/>
        </w:rPr>
        <w:tab/>
        <w:t>Subject to Paragraph 6, the following shall only be accessible through the Password Controlled Pages:</w:t>
      </w:r>
    </w:p>
    <w:p w14:paraId="7550B91F" w14:textId="77777777" w:rsidR="0055200A" w:rsidRPr="00407D00" w:rsidRDefault="0055200A" w:rsidP="0055200A">
      <w:pPr>
        <w:pStyle w:val="ListParagraph"/>
        <w:numPr>
          <w:ilvl w:val="0"/>
          <w:numId w:val="3"/>
        </w:numPr>
        <w:ind w:left="1276" w:hanging="499"/>
        <w:contextualSpacing w:val="0"/>
      </w:pPr>
      <w:r w:rsidRPr="00407D00">
        <w:t>the full text of this Agreement (including the Revenue Protection Code of Practice);</w:t>
      </w:r>
    </w:p>
    <w:p w14:paraId="34DAD093" w14:textId="77777777" w:rsidR="0055200A" w:rsidRPr="00407D00" w:rsidRDefault="0055200A" w:rsidP="0055200A">
      <w:pPr>
        <w:pStyle w:val="ListParagraph"/>
        <w:numPr>
          <w:ilvl w:val="0"/>
          <w:numId w:val="3"/>
        </w:numPr>
        <w:ind w:left="1276" w:hanging="499"/>
        <w:contextualSpacing w:val="0"/>
      </w:pPr>
      <w:r w:rsidRPr="00407D00">
        <w:lastRenderedPageBreak/>
        <w:t>minutes of (and papers associated with) the meetings of the Panel, Working Groups and the DCUSA Ltd board of directors that are not made accessible under Paragraph 3; and</w:t>
      </w:r>
    </w:p>
    <w:p w14:paraId="49806A0C" w14:textId="743CA6A9" w:rsidR="0055200A" w:rsidRDefault="0055200A" w:rsidP="0055200A">
      <w:pPr>
        <w:pStyle w:val="ListParagraph"/>
        <w:numPr>
          <w:ilvl w:val="0"/>
          <w:numId w:val="3"/>
        </w:numPr>
        <w:ind w:left="1276" w:hanging="499"/>
        <w:contextualSpacing w:val="0"/>
        <w:rPr>
          <w:ins w:id="3" w:author="Fungai Madzivadondo" w:date="2018-07-11T15:19:00Z"/>
        </w:rPr>
      </w:pPr>
      <w:r w:rsidRPr="00407D00">
        <w:t xml:space="preserve">the contact details for Contract Managers and holders of Web Accounts. </w:t>
      </w:r>
    </w:p>
    <w:p w14:paraId="55D2960F" w14:textId="1AC698F4" w:rsidR="008B2F6F" w:rsidRDefault="008B2F6F" w:rsidP="008B2F6F">
      <w:pPr>
        <w:pStyle w:val="ListParagraph"/>
        <w:numPr>
          <w:ilvl w:val="0"/>
          <w:numId w:val="3"/>
        </w:numPr>
        <w:ind w:left="1276" w:hanging="499"/>
        <w:contextualSpacing w:val="0"/>
      </w:pPr>
      <w:ins w:id="4" w:author="Fungai Madzivadondo" w:date="2018-07-11T15:19:00Z">
        <w:r>
          <w:t>the contact details for Supplier Theft and Revenue Protection Agents.</w:t>
        </w:r>
      </w:ins>
      <w:bookmarkStart w:id="5" w:name="_GoBack"/>
      <w:bookmarkEnd w:id="5"/>
    </w:p>
    <w:p w14:paraId="5E71359C" w14:textId="77777777" w:rsidR="0055200A" w:rsidRDefault="0055200A" w:rsidP="0055200A">
      <w:pPr>
        <w:pStyle w:val="Heading7"/>
      </w:pPr>
      <w:r>
        <w:t xml:space="preserve">Subject to Paragraph 5, Web Accounts shall only be given to the Panel, a Party, the Panel Secretary, the Secretariat, the Authority, the </w:t>
      </w:r>
      <w:r>
        <w:rPr>
          <w:rFonts w:cs="Times New Roman"/>
          <w:szCs w:val="24"/>
        </w:rPr>
        <w:t>Consumer Body</w:t>
      </w:r>
      <w:r>
        <w:t xml:space="preserve">, </w:t>
      </w:r>
      <w:proofErr w:type="spellStart"/>
      <w:r>
        <w:t>MRASCo</w:t>
      </w:r>
      <w:proofErr w:type="spellEnd"/>
      <w:r>
        <w:t xml:space="preserve">, the National Electricity Transmission System Operator, </w:t>
      </w:r>
      <w:proofErr w:type="spellStart"/>
      <w:r>
        <w:t>BSCCo</w:t>
      </w:r>
      <w:proofErr w:type="spellEnd"/>
      <w:r>
        <w:t xml:space="preserve">, </w:t>
      </w:r>
      <w:proofErr w:type="spellStart"/>
      <w:r>
        <w:rPr>
          <w:rFonts w:cs="Times New Roman"/>
          <w:szCs w:val="24"/>
        </w:rPr>
        <w:t>SECCo</w:t>
      </w:r>
      <w:proofErr w:type="spellEnd"/>
      <w:r>
        <w:t xml:space="preserve"> or DCUSA Ltd (or to the employees of any of them). </w:t>
      </w:r>
    </w:p>
    <w:p w14:paraId="3822870D" w14:textId="77777777" w:rsidR="0055200A" w:rsidRDefault="0055200A" w:rsidP="0055200A">
      <w:pPr>
        <w:pStyle w:val="Heading7"/>
      </w:pPr>
      <w:r>
        <w:t xml:space="preserve">The Panel may, at its sole discretion, also give Web Accounts to persons (each an </w:t>
      </w:r>
      <w:r w:rsidRPr="00556C64">
        <w:rPr>
          <w:b/>
        </w:rPr>
        <w:t>Interested Industry Participant</w:t>
      </w:r>
      <w:r>
        <w:t xml:space="preserve">) other than those referred to in Paragraph 4. A person wishing to become an Interested Industry Participant shall </w:t>
      </w:r>
      <w:proofErr w:type="gramStart"/>
      <w:r>
        <w:t>submit an application</w:t>
      </w:r>
      <w:proofErr w:type="gramEnd"/>
      <w:r>
        <w:t xml:space="preserve"> for a Web Account via the Website. Such application shall include the requirement to specify a sponsoring Party. </w:t>
      </w:r>
    </w:p>
    <w:p w14:paraId="1FA3CE59" w14:textId="41C0C5FD" w:rsidR="0055200A" w:rsidRDefault="0055200A" w:rsidP="0055200A">
      <w:pPr>
        <w:pStyle w:val="Heading7"/>
      </w:pPr>
      <w:r>
        <w:t xml:space="preserve">The access rights attributable to each Web Account may (as determined by the Panel) provide individual users (or classes of user) with different levels of access within the Password Controlled Pages, including so that (a) DCUSA </w:t>
      </w:r>
      <w:del w:id="6" w:author="Marvin Clare" w:date="2018-07-11T14:09:00Z">
        <w:r w:rsidDel="00DA1FBE">
          <w:delText>Ltd’s</w:delText>
        </w:r>
      </w:del>
      <w:ins w:id="7" w:author="Marvin Clare" w:date="2018-07-11T14:09:00Z">
        <w:r w:rsidR="00DA1FBE">
          <w:t>Ltd.’s</w:t>
        </w:r>
      </w:ins>
      <w:r>
        <w:t xml:space="preserve"> business confidential or financial information is only available to Parties; and (b) DCUSA </w:t>
      </w:r>
      <w:del w:id="8" w:author="Marvin Clare" w:date="2018-07-11T14:09:00Z">
        <w:r w:rsidDel="00DA1FBE">
          <w:delText>Ltd’s</w:delText>
        </w:r>
      </w:del>
      <w:ins w:id="9" w:author="Marvin Clare" w:date="2018-07-11T14:09:00Z">
        <w:r w:rsidR="00DA1FBE">
          <w:t>Ltd.’s</w:t>
        </w:r>
      </w:ins>
      <w:r>
        <w:t xml:space="preserve"> corporate governance information is only available to the directors of DCUSA Ltd.</w:t>
      </w:r>
    </w:p>
    <w:p w14:paraId="6A2FF0E4" w14:textId="77777777" w:rsidR="0055200A" w:rsidRDefault="0055200A" w:rsidP="0055200A">
      <w:pPr>
        <w:pStyle w:val="Heading7"/>
      </w:pPr>
      <w:r>
        <w:t>The Panel may, at its sole discretion, withdraw or reduce the access rights associated with a Web Account at any time.</w:t>
      </w:r>
    </w:p>
    <w:p w14:paraId="60F87577" w14:textId="77777777" w:rsidR="00427274" w:rsidRDefault="00427274"/>
    <w:sectPr w:rsidR="004272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2CD35F7D"/>
    <w:multiLevelType w:val="hybridMultilevel"/>
    <w:tmpl w:val="27542946"/>
    <w:lvl w:ilvl="0" w:tplc="08090017">
      <w:start w:val="1"/>
      <w:numFmt w:val="lowerLetter"/>
      <w:lvlText w:val="%1)"/>
      <w:lvlJc w:val="left"/>
      <w:pPr>
        <w:ind w:left="1162" w:hanging="360"/>
      </w:pPr>
      <w:rPr>
        <w:rFonts w:hint="default"/>
        <w:b w:val="0"/>
        <w:i w:val="0"/>
        <w:caps w:val="0"/>
        <w:strike w:val="0"/>
        <w:dstrike w:val="0"/>
        <w:vanish w:val="0"/>
        <w:color w:val="auto"/>
        <w:sz w:val="24"/>
        <w:vertAlign w:val="baseline"/>
      </w:rPr>
    </w:lvl>
    <w:lvl w:ilvl="1" w:tplc="08090019" w:tentative="1">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 w15:restartNumberingAfterBreak="0">
    <w:nsid w:val="2D0B374E"/>
    <w:multiLevelType w:val="hybridMultilevel"/>
    <w:tmpl w:val="C5C832DE"/>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vin Clare">
    <w15:presenceInfo w15:providerId="AD" w15:userId="S-1-5-21-1417001333-1965331169-725345543-13261"/>
  </w15:person>
  <w15:person w15:author="Fungai Madzivadondo">
    <w15:presenceInfo w15:providerId="AD" w15:userId="S-1-5-21-1220945662-1229272821-1417001333-42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00A"/>
    <w:rsid w:val="003B7F40"/>
    <w:rsid w:val="00427274"/>
    <w:rsid w:val="004E016D"/>
    <w:rsid w:val="0055200A"/>
    <w:rsid w:val="008B2F6F"/>
    <w:rsid w:val="00BC7405"/>
    <w:rsid w:val="00DA1F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E7CB"/>
  <w15:chartTrackingRefBased/>
  <w15:docId w15:val="{BD1209D0-A877-4F32-8877-58F96BE3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00A"/>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55200A"/>
    <w:pPr>
      <w:keepNext/>
      <w:keepLines/>
      <w:numPr>
        <w:numId w:val="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55200A"/>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55200A"/>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55200A"/>
    <w:pPr>
      <w:keepNext/>
      <w:keepLines/>
      <w:numPr>
        <w:ilvl w:val="3"/>
        <w:numId w:val="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55200A"/>
    <w:pPr>
      <w:keepNext/>
      <w:keepLines/>
      <w:numPr>
        <w:ilvl w:val="4"/>
        <w:numId w:val="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55200A"/>
    <w:pPr>
      <w:keepNext/>
      <w:keepLines/>
      <w:numPr>
        <w:ilvl w:val="5"/>
        <w:numId w:val="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55200A"/>
    <w:pPr>
      <w:numPr>
        <w:ilvl w:val="6"/>
        <w:numId w:val="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55200A"/>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55200A"/>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55200A"/>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55200A"/>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55200A"/>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55200A"/>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55200A"/>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55200A"/>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55200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55200A"/>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55200A"/>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55200A"/>
    <w:pPr>
      <w:jc w:val="center"/>
    </w:pPr>
    <w:rPr>
      <w:b/>
      <w:caps/>
      <w:sz w:val="28"/>
    </w:rPr>
  </w:style>
  <w:style w:type="character" w:customStyle="1" w:styleId="DCHeading1Char">
    <w:name w:val="DC Heading 1 Char"/>
    <w:basedOn w:val="DefaultParagraphFont"/>
    <w:link w:val="DCHeading1"/>
    <w:rsid w:val="0055200A"/>
    <w:rPr>
      <w:rFonts w:ascii="Times New Roman" w:hAnsi="Times New Roman"/>
      <w:b/>
      <w:caps/>
      <w:sz w:val="28"/>
    </w:rPr>
  </w:style>
  <w:style w:type="paragraph" w:customStyle="1" w:styleId="DCSubHeading1Level2">
    <w:name w:val="DC Sub Heading 1 Level 2"/>
    <w:basedOn w:val="Normal"/>
    <w:link w:val="DCSubHeading1Level2Char"/>
    <w:qFormat/>
    <w:rsid w:val="0055200A"/>
    <w:rPr>
      <w:rFonts w:ascii="Times New Roman Bold" w:hAnsi="Times New Roman Bold"/>
      <w:b/>
    </w:rPr>
  </w:style>
  <w:style w:type="character" w:customStyle="1" w:styleId="DCSubHeading1Level2Char">
    <w:name w:val="DC Sub Heading 1 Level 2 Char"/>
    <w:basedOn w:val="DefaultParagraphFont"/>
    <w:link w:val="DCSubHeading1Level2"/>
    <w:rsid w:val="0055200A"/>
    <w:rPr>
      <w:rFonts w:ascii="Times New Roman Bold" w:hAnsi="Times New Roman Bold"/>
      <w:b/>
      <w:sz w:val="24"/>
    </w:rPr>
  </w:style>
  <w:style w:type="paragraph" w:styleId="ListParagraph">
    <w:name w:val="List Paragraph"/>
    <w:basedOn w:val="Normal"/>
    <w:uiPriority w:val="34"/>
    <w:qFormat/>
    <w:rsid w:val="0055200A"/>
    <w:pPr>
      <w:ind w:left="720"/>
      <w:contextualSpacing/>
    </w:pPr>
  </w:style>
  <w:style w:type="paragraph" w:styleId="BalloonText">
    <w:name w:val="Balloon Text"/>
    <w:basedOn w:val="Normal"/>
    <w:link w:val="BalloonTextChar"/>
    <w:uiPriority w:val="99"/>
    <w:semiHidden/>
    <w:unhideWhenUsed/>
    <w:rsid w:val="005520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00A"/>
    <w:rPr>
      <w:rFonts w:ascii="Segoe UI" w:hAnsi="Segoe UI" w:cs="Segoe UI"/>
      <w:sz w:val="18"/>
      <w:szCs w:val="18"/>
    </w:rPr>
  </w:style>
  <w:style w:type="character" w:styleId="CommentReference">
    <w:name w:val="annotation reference"/>
    <w:basedOn w:val="DefaultParagraphFont"/>
    <w:uiPriority w:val="99"/>
    <w:semiHidden/>
    <w:unhideWhenUsed/>
    <w:rsid w:val="00DA1FBE"/>
    <w:rPr>
      <w:sz w:val="16"/>
      <w:szCs w:val="16"/>
    </w:rPr>
  </w:style>
  <w:style w:type="paragraph" w:styleId="CommentText">
    <w:name w:val="annotation text"/>
    <w:basedOn w:val="Normal"/>
    <w:link w:val="CommentTextChar"/>
    <w:uiPriority w:val="99"/>
    <w:semiHidden/>
    <w:unhideWhenUsed/>
    <w:rsid w:val="00DA1FBE"/>
    <w:pPr>
      <w:spacing w:line="240" w:lineRule="auto"/>
    </w:pPr>
    <w:rPr>
      <w:sz w:val="20"/>
      <w:szCs w:val="20"/>
    </w:rPr>
  </w:style>
  <w:style w:type="character" w:customStyle="1" w:styleId="CommentTextChar">
    <w:name w:val="Comment Text Char"/>
    <w:basedOn w:val="DefaultParagraphFont"/>
    <w:link w:val="CommentText"/>
    <w:uiPriority w:val="99"/>
    <w:semiHidden/>
    <w:rsid w:val="00DA1FB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A1FBE"/>
    <w:rPr>
      <w:b/>
      <w:bCs/>
    </w:rPr>
  </w:style>
  <w:style w:type="character" w:customStyle="1" w:styleId="CommentSubjectChar">
    <w:name w:val="Comment Subject Char"/>
    <w:basedOn w:val="CommentTextChar"/>
    <w:link w:val="CommentSubject"/>
    <w:uiPriority w:val="99"/>
    <w:semiHidden/>
    <w:rsid w:val="00DA1FBE"/>
    <w:rPr>
      <w:rFonts w:ascii="Times New Roman" w:hAnsi="Times New Roman"/>
      <w:b/>
      <w:bCs/>
      <w:sz w:val="20"/>
      <w:szCs w:val="20"/>
    </w:rPr>
  </w:style>
  <w:style w:type="paragraph" w:styleId="Revision">
    <w:name w:val="Revision"/>
    <w:hidden/>
    <w:uiPriority w:val="99"/>
    <w:semiHidden/>
    <w:rsid w:val="008B2F6F"/>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3</cp:revision>
  <dcterms:created xsi:type="dcterms:W3CDTF">2018-07-11T13:10:00Z</dcterms:created>
  <dcterms:modified xsi:type="dcterms:W3CDTF">2018-07-11T14:19:00Z</dcterms:modified>
</cp:coreProperties>
</file>