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rels" ContentType="application/vnd.openxmlformats-package.relationships+xml"/>
  <Default Extension="xml" ContentType="application/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2C" w:rsidRDefault="00483D9E" w:rsidP="00483D9E">
      <w:pPr>
        <w:pStyle w:val="Header"/>
        <w:widowControl w:val="0"/>
        <w:spacing w:after="240" w:line="360" w:lineRule="auto"/>
        <w:jc w:val="center"/>
        <w:rPr>
          <w:b/>
          <w:u w:val="single"/>
          <w:lang w:val="en-GB"/>
        </w:rPr>
      </w:pPr>
      <w:bookmarkStart w:id="0" w:name="_GoBack"/>
      <w:bookmarkEnd w:id="0"/>
      <w:r w:rsidRPr="00353F19">
        <w:rPr>
          <w:b/>
          <w:u w:val="single"/>
          <w:lang w:val="en-GB"/>
        </w:rPr>
        <w:t xml:space="preserve">DCP </w:t>
      </w:r>
      <w:r w:rsidR="00675999">
        <w:rPr>
          <w:b/>
          <w:u w:val="single"/>
          <w:lang w:val="en-GB"/>
        </w:rPr>
        <w:t>323</w:t>
      </w:r>
      <w:r w:rsidRPr="00353F19">
        <w:rPr>
          <w:b/>
          <w:u w:val="single"/>
          <w:lang w:val="en-GB"/>
        </w:rPr>
        <w:t xml:space="preserve"> Draft Legal Text</w:t>
      </w:r>
      <w:bookmarkStart w:id="1" w:name="_Toc182224768"/>
    </w:p>
    <w:p w:rsidR="00483D9E" w:rsidRDefault="00675999" w:rsidP="00483D9E">
      <w:pPr>
        <w:pStyle w:val="Header"/>
        <w:widowControl w:val="0"/>
        <w:spacing w:after="240" w:line="360" w:lineRule="auto"/>
        <w:jc w:val="center"/>
        <w:rPr>
          <w:b/>
          <w:u w:val="single"/>
          <w:lang w:val="en-GB"/>
        </w:rPr>
      </w:pPr>
      <w:r w:rsidRPr="00675999">
        <w:rPr>
          <w:b/>
          <w:u w:val="single"/>
          <w:lang w:val="en-GB"/>
        </w:rPr>
        <w:t>Removal of Unused Data Items</w:t>
      </w:r>
    </w:p>
    <w:p w:rsidR="00483D9E" w:rsidRPr="00483D9E" w:rsidRDefault="008E010B" w:rsidP="00483D9E">
      <w:pPr>
        <w:widowControl w:val="0"/>
        <w:spacing w:after="240" w:line="360" w:lineRule="auto"/>
        <w:jc w:val="both"/>
        <w:rPr>
          <w:rFonts w:eastAsia="Calibri"/>
          <w:b/>
        </w:rPr>
      </w:pPr>
      <w:r>
        <w:rPr>
          <w:rFonts w:eastAsia="Calibri"/>
          <w:b/>
        </w:rPr>
        <w:t>Amend the</w:t>
      </w:r>
      <w:r w:rsidR="00483D9E">
        <w:rPr>
          <w:rFonts w:eastAsia="Calibri"/>
          <w:b/>
        </w:rPr>
        <w:t xml:space="preserve"> table in Appendix 2 of Schedule 25</w:t>
      </w:r>
      <w:r w:rsidR="00483D9E" w:rsidRPr="000E2000">
        <w:rPr>
          <w:rFonts w:eastAsia="Calibri"/>
          <w:b/>
        </w:rPr>
        <w:t xml:space="preserve"> as follows</w:t>
      </w:r>
      <w:r w:rsidR="007B4D2C">
        <w:rPr>
          <w:rFonts w:eastAsia="Calibri"/>
          <w:b/>
        </w:rPr>
        <w:t xml:space="preserve"> (including the addition of a new 8</w:t>
      </w:r>
      <w:r w:rsidR="007B4D2C" w:rsidRPr="007B4D2C">
        <w:rPr>
          <w:rFonts w:eastAsia="Calibri"/>
          <w:b/>
          <w:vertAlign w:val="superscript"/>
        </w:rPr>
        <w:t>th</w:t>
      </w:r>
      <w:r w:rsidR="007B4D2C">
        <w:rPr>
          <w:rFonts w:eastAsia="Calibri"/>
          <w:b/>
        </w:rPr>
        <w:t xml:space="preserve"> column)</w:t>
      </w:r>
      <w:r w:rsidR="00483D9E" w:rsidRPr="000E2000">
        <w:rPr>
          <w:rFonts w:eastAsia="Calibri"/>
          <w:b/>
        </w:rPr>
        <w:t>:</w:t>
      </w:r>
      <w:bookmarkEnd w:id="1"/>
    </w:p>
    <w:tbl>
      <w:tblPr>
        <w:tblpPr w:leftFromText="180" w:rightFromText="180" w:vertAnchor="text" w:horzAnchor="page" w:tblpX="729" w:tblpY="-1535"/>
        <w:tblW w:w="5603" w:type="pct"/>
        <w:tblLayout w:type="fixed"/>
        <w:tblLook w:val="04A0" w:firstRow="1" w:lastRow="0" w:firstColumn="1" w:lastColumn="0" w:noHBand="0" w:noVBand="1"/>
      </w:tblPr>
      <w:tblGrid>
        <w:gridCol w:w="1448"/>
        <w:gridCol w:w="2799"/>
        <w:gridCol w:w="1655"/>
        <w:gridCol w:w="1655"/>
        <w:gridCol w:w="1334"/>
        <w:gridCol w:w="1401"/>
        <w:gridCol w:w="1496"/>
        <w:gridCol w:w="4095"/>
      </w:tblGrid>
      <w:tr w:rsidR="00483D9E" w:rsidRPr="00483D9E" w:rsidTr="00483D9E">
        <w:trPr>
          <w:trHeight w:val="300"/>
        </w:trPr>
        <w:tc>
          <w:tcPr>
            <w:tcW w:w="371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D9E" w:rsidRDefault="00483D9E" w:rsidP="00483D9E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</w:p>
          <w:p w:rsidR="00483D9E" w:rsidRDefault="00483D9E" w:rsidP="00483D9E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</w:p>
          <w:p w:rsidR="00483D9E" w:rsidRDefault="00483D9E" w:rsidP="00483D9E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</w:p>
          <w:p w:rsidR="00483D9E" w:rsidRDefault="00483D9E" w:rsidP="00483D9E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</w:p>
          <w:p w:rsidR="00483D9E" w:rsidRPr="00483D9E" w:rsidRDefault="00483D9E" w:rsidP="00483D9E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 w:rsidRPr="00483D9E">
              <w:rPr>
                <w:b/>
                <w:bCs/>
                <w:color w:val="000000"/>
                <w:lang w:val="en-GB" w:eastAsia="en-GB"/>
              </w:rPr>
              <w:t>COMMERCIAL CONSUMPTION FILE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D9E" w:rsidRPr="00483D9E" w:rsidRDefault="00483D9E" w:rsidP="00483D9E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</w:p>
        </w:tc>
      </w:tr>
      <w:tr w:rsidR="00483D9E" w:rsidRPr="00483D9E" w:rsidTr="00483D9E">
        <w:trPr>
          <w:trHeight w:val="6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483D9E" w:rsidRPr="00483D9E" w:rsidRDefault="00483D9E" w:rsidP="00483D9E">
            <w:pPr>
              <w:rPr>
                <w:b/>
                <w:bCs/>
                <w:color w:val="FFFFFF"/>
                <w:lang w:val="en-GB" w:eastAsia="en-GB"/>
              </w:rPr>
            </w:pPr>
            <w:r w:rsidRPr="00483D9E">
              <w:rPr>
                <w:b/>
                <w:bCs/>
                <w:color w:val="FFFFFF"/>
                <w:lang w:val="en-GB" w:eastAsia="en-GB"/>
              </w:rPr>
              <w:t>Data Block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483D9E" w:rsidRPr="00483D9E" w:rsidRDefault="00483D9E" w:rsidP="00483D9E">
            <w:pPr>
              <w:rPr>
                <w:b/>
                <w:bCs/>
                <w:color w:val="FFFFFF"/>
                <w:lang w:val="en-GB" w:eastAsia="en-GB"/>
              </w:rPr>
            </w:pPr>
            <w:r w:rsidRPr="00483D9E">
              <w:rPr>
                <w:b/>
                <w:bCs/>
                <w:color w:val="FFFFFF"/>
                <w:lang w:val="en-GB" w:eastAsia="en-GB"/>
              </w:rPr>
              <w:t>Field Name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483D9E" w:rsidRPr="00483D9E" w:rsidRDefault="00483D9E" w:rsidP="00483D9E">
            <w:pPr>
              <w:jc w:val="center"/>
              <w:rPr>
                <w:b/>
                <w:bCs/>
                <w:color w:val="FFFFFF"/>
                <w:lang w:val="en-GB" w:eastAsia="en-GB"/>
              </w:rPr>
            </w:pPr>
            <w:r w:rsidRPr="00483D9E">
              <w:rPr>
                <w:b/>
                <w:bCs/>
                <w:color w:val="FFFFFF"/>
                <w:lang w:val="en-GB" w:eastAsia="en-GB"/>
              </w:rPr>
              <w:t>Mandatory (M)/ Conditional (C)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483D9E" w:rsidRPr="00483D9E" w:rsidRDefault="00483D9E" w:rsidP="00483D9E">
            <w:pPr>
              <w:jc w:val="center"/>
              <w:rPr>
                <w:b/>
                <w:bCs/>
                <w:color w:val="FFFFFF"/>
                <w:lang w:val="en-GB" w:eastAsia="en-GB"/>
              </w:rPr>
            </w:pPr>
            <w:r w:rsidRPr="00483D9E">
              <w:rPr>
                <w:b/>
                <w:bCs/>
                <w:color w:val="FFFFFF"/>
                <w:lang w:val="en-GB" w:eastAsia="en-GB"/>
              </w:rPr>
              <w:t>Electricity J Code</w:t>
            </w:r>
            <w:r w:rsidRPr="00483D9E">
              <w:rPr>
                <w:b/>
                <w:bCs/>
                <w:color w:val="FFFFFF"/>
                <w:lang w:val="en-GB" w:eastAsia="en-GB"/>
              </w:rPr>
              <w:br/>
              <w:t>As per MRA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483D9E" w:rsidRPr="00483D9E" w:rsidRDefault="00483D9E" w:rsidP="00483D9E">
            <w:pPr>
              <w:jc w:val="center"/>
              <w:rPr>
                <w:b/>
                <w:bCs/>
                <w:color w:val="FFFFFF"/>
                <w:lang w:val="en-GB" w:eastAsia="en-GB"/>
              </w:rPr>
            </w:pPr>
            <w:r w:rsidRPr="00483D9E">
              <w:rPr>
                <w:b/>
                <w:bCs/>
                <w:color w:val="FFFFFF"/>
                <w:lang w:val="en-GB" w:eastAsia="en-GB"/>
              </w:rPr>
              <w:t>Gas RGMA/Other Codes</w:t>
            </w:r>
            <w:r w:rsidRPr="00483D9E">
              <w:rPr>
                <w:b/>
                <w:bCs/>
                <w:color w:val="FFFFFF"/>
                <w:lang w:val="en-GB" w:eastAsia="en-GB"/>
              </w:rPr>
              <w:br/>
              <w:t>As per SPAA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483D9E" w:rsidRPr="00483D9E" w:rsidRDefault="00483D9E" w:rsidP="00483D9E">
            <w:pPr>
              <w:jc w:val="center"/>
              <w:rPr>
                <w:b/>
                <w:bCs/>
                <w:color w:val="FFFFFF"/>
                <w:lang w:val="en-GB" w:eastAsia="en-GB"/>
              </w:rPr>
            </w:pPr>
            <w:r w:rsidRPr="00483D9E">
              <w:rPr>
                <w:b/>
                <w:bCs/>
                <w:color w:val="FFFFFF"/>
                <w:lang w:val="en-GB" w:eastAsia="en-GB"/>
              </w:rPr>
              <w:t>Type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483D9E" w:rsidRPr="00483D9E" w:rsidRDefault="00483D9E" w:rsidP="00483D9E">
            <w:pPr>
              <w:jc w:val="center"/>
              <w:rPr>
                <w:b/>
                <w:bCs/>
                <w:color w:val="FFFFFF"/>
                <w:lang w:val="en-GB" w:eastAsia="en-GB"/>
              </w:rPr>
            </w:pPr>
            <w:r w:rsidRPr="00483D9E">
              <w:rPr>
                <w:b/>
                <w:bCs/>
                <w:color w:val="FFFFFF"/>
                <w:lang w:val="en-GB" w:eastAsia="en-GB"/>
              </w:rPr>
              <w:t>Length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483D9E" w:rsidRPr="00483D9E" w:rsidRDefault="003C3200" w:rsidP="00483D9E">
            <w:pPr>
              <w:jc w:val="center"/>
              <w:rPr>
                <w:b/>
                <w:bCs/>
                <w:color w:val="FFFFFF"/>
                <w:lang w:val="en-GB" w:eastAsia="en-GB"/>
              </w:rPr>
            </w:pPr>
            <w:ins w:id="2" w:author="Gowling WLG" w:date="2018-06-27T22:12:00Z">
              <w:r w:rsidRPr="00483D9E">
                <w:rPr>
                  <w:b/>
                  <w:bCs/>
                  <w:color w:val="FFFFFF"/>
                  <w:lang w:val="en-GB" w:eastAsia="en-GB"/>
                </w:rPr>
                <w:t>Description/Permitted Value</w:t>
              </w:r>
            </w:ins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  <w:r w:rsidRPr="00483D9E">
              <w:rPr>
                <w:b/>
                <w:bCs/>
                <w:color w:val="000000"/>
                <w:lang w:val="en-GB" w:eastAsia="en-GB"/>
              </w:rPr>
              <w:t>Supply Block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Record Type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MPAN / MPRN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J0003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20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Multiple MPAN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Supplier Start date (SSD)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J0049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yyyymmdd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Supply Address line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J1036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Supply Address line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J1037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Supply Address line 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J1038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Supply Address line 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J1039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Supply Address line 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J1040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Supply Address line 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J1041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Supply Address line 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J1042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Supply Address line 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J1043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Supply Address line 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J1044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Supply Postcode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J0263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  <w:r w:rsidRPr="00483D9E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  <w:r w:rsidRPr="00483D9E">
              <w:rPr>
                <w:b/>
                <w:bCs/>
                <w:color w:val="000000"/>
                <w:lang w:val="en-GB" w:eastAsia="en-GB"/>
              </w:rPr>
              <w:t>Customer Block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Supplier's Customer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50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Name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80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Company Registration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20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"Trading As" Company Name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80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Address line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Address line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Address line 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Address line 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Address line 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Address line 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Address line 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Address line 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Address line 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Postcode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email address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50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Customer Telephone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20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  <w:r w:rsidRPr="00483D9E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  <w:r w:rsidRPr="00483D9E">
              <w:rPr>
                <w:b/>
                <w:bCs/>
                <w:lang w:val="en-GB" w:eastAsia="en-GB"/>
              </w:rPr>
              <w:t>Account Block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Supplier's Account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20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Account holders name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39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Account holders name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39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Account holders Date of birth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yyyymmdd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Account holders Date of birth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yyyymmdd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Email address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50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Email address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50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Telephone Number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20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Telephone Number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20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Company Name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Company Registration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20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"Trading As" Account Company Name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Address line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Address line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Address line 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Address line 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Address line 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Address line 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Address line 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Address line 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Address line 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Postcode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Account start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i/>
                <w:iCs/>
                <w:lang w:val="en-GB" w:eastAsia="en-GB"/>
              </w:rPr>
            </w:pPr>
            <w:r w:rsidRPr="00483D9E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yyyymmdd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Billing Frequency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Normal payment method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Date of last bill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yyyymmdd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Arrears Flag status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Current Contract start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yyyymmdd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3C3200" w:rsidP="00483D9E">
            <w:pPr>
              <w:jc w:val="center"/>
              <w:rPr>
                <w:sz w:val="22"/>
                <w:szCs w:val="22"/>
                <w:lang w:val="en-GB" w:eastAsia="en-GB"/>
              </w:rPr>
            </w:pPr>
            <w:ins w:id="3" w:author="Gowling WLG" w:date="2018-06-27T22:13:00Z">
              <w:r w:rsidRPr="00483D9E">
                <w:rPr>
                  <w:sz w:val="22"/>
                  <w:szCs w:val="22"/>
                  <w:lang w:val="en-GB" w:eastAsia="en-GB"/>
                </w:rPr>
                <w:t>NO LONGER REQUIRED - Leave as 'null' (blank/empty)</w:t>
              </w:r>
            </w:ins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Contract Status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  <w:r w:rsidRPr="00483D9E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  <w:r w:rsidRPr="00483D9E">
              <w:rPr>
                <w:b/>
                <w:bCs/>
                <w:lang w:val="en-GB" w:eastAsia="en-GB"/>
              </w:rPr>
              <w:t>Consumption Details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Annual Consumption bill to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yyyymmdd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 xml:space="preserve">Annual Consumption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HH - Monthly Consumption T -11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strike/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Latest Meter read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yyyymmdd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 xml:space="preserve">Latest Meter read type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J0171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Long term vacant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rPr>
                <w:color w:val="000000"/>
                <w:lang w:val="en-GB" w:eastAsia="en-GB"/>
              </w:rPr>
            </w:pPr>
            <w:r w:rsidRPr="00483D9E">
              <w:rPr>
                <w:color w:val="000000"/>
                <w:lang w:val="en-GB" w:eastAsia="en-GB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  <w:r w:rsidRPr="00483D9E">
              <w:rPr>
                <w:b/>
                <w:bCs/>
                <w:color w:val="000000"/>
                <w:lang w:val="en-GB" w:eastAsia="en-GB"/>
              </w:rPr>
              <w:t>Meter Block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Meter Serial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J0004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20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Meter type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J0483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A0085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Last Meter inspection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yyyymmdd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Meter installation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J0848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yyyymmdd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Meter location code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J0419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K0586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9E" w:rsidRPr="00483D9E" w:rsidRDefault="00483D9E" w:rsidP="00483D9E">
            <w:pPr>
              <w:rPr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Meter Status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J0080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A0077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  <w:tr w:rsidR="00483D9E" w:rsidRPr="00483D9E" w:rsidTr="00483D9E">
        <w:trPr>
          <w:trHeight w:val="300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rPr>
                <w:b/>
                <w:bCs/>
                <w:lang w:val="en-GB" w:eastAsia="en-GB"/>
              </w:rPr>
            </w:pPr>
            <w:r w:rsidRPr="00483D9E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  <w:r w:rsidRPr="00483D9E">
              <w:rPr>
                <w:lang w:val="en-GB" w:eastAsia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483D9E" w:rsidRPr="00483D9E" w:rsidRDefault="00483D9E" w:rsidP="00483D9E">
            <w:pPr>
              <w:jc w:val="center"/>
              <w:rPr>
                <w:lang w:val="en-GB" w:eastAsia="en-GB"/>
              </w:rPr>
            </w:pPr>
          </w:p>
        </w:tc>
      </w:tr>
    </w:tbl>
    <w:p w:rsidR="00863EE7" w:rsidRDefault="00863EE7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545D33" w:rsidRDefault="00545D33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483D9E" w:rsidRDefault="00483D9E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tbl>
      <w:tblPr>
        <w:tblW w:w="5497" w:type="pct"/>
        <w:tblInd w:w="-810" w:type="dxa"/>
        <w:tblLook w:val="04A0" w:firstRow="1" w:lastRow="0" w:firstColumn="1" w:lastColumn="0" w:noHBand="0" w:noVBand="1"/>
      </w:tblPr>
      <w:tblGrid>
        <w:gridCol w:w="1550"/>
        <w:gridCol w:w="3009"/>
        <w:gridCol w:w="1526"/>
        <w:gridCol w:w="1526"/>
        <w:gridCol w:w="1656"/>
        <w:gridCol w:w="1310"/>
        <w:gridCol w:w="1336"/>
        <w:gridCol w:w="3670"/>
      </w:tblGrid>
      <w:tr w:rsidR="008E010B" w:rsidRPr="003A7D93" w:rsidTr="008E010B">
        <w:trPr>
          <w:trHeight w:val="300"/>
        </w:trPr>
        <w:tc>
          <w:tcPr>
            <w:tcW w:w="38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10B" w:rsidRPr="003A7D93" w:rsidRDefault="008E010B" w:rsidP="00BA0654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3A7D93">
              <w:rPr>
                <w:b/>
                <w:bCs/>
                <w:color w:val="000000"/>
                <w:lang w:eastAsia="en-GB"/>
              </w:rPr>
              <w:t>COMMERCIAL OUTCOME FILE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10B" w:rsidRPr="003A7D93" w:rsidRDefault="008E010B" w:rsidP="00BA0654">
            <w:pPr>
              <w:jc w:val="center"/>
              <w:rPr>
                <w:b/>
                <w:bCs/>
                <w:color w:val="000000"/>
                <w:lang w:eastAsia="en-GB"/>
              </w:rPr>
            </w:pPr>
          </w:p>
        </w:tc>
      </w:tr>
      <w:tr w:rsidR="008E010B" w:rsidRPr="003A7D93" w:rsidTr="008E010B">
        <w:trPr>
          <w:trHeight w:val="60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3A7D93" w:rsidRDefault="008E010B" w:rsidP="00BA0654">
            <w:pPr>
              <w:rPr>
                <w:b/>
                <w:bCs/>
                <w:color w:val="FFFFFF"/>
                <w:lang w:eastAsia="en-GB"/>
              </w:rPr>
            </w:pPr>
            <w:r w:rsidRPr="003A7D93">
              <w:rPr>
                <w:b/>
                <w:bCs/>
                <w:color w:val="FFFFFF"/>
                <w:lang w:eastAsia="en-GB"/>
              </w:rPr>
              <w:t>Data Block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3A7D93" w:rsidRDefault="008E010B" w:rsidP="00BA0654">
            <w:pPr>
              <w:rPr>
                <w:b/>
                <w:bCs/>
                <w:color w:val="FFFFFF"/>
                <w:lang w:eastAsia="en-GB"/>
              </w:rPr>
            </w:pPr>
            <w:r w:rsidRPr="003A7D93">
              <w:rPr>
                <w:b/>
                <w:bCs/>
                <w:color w:val="FFFFFF"/>
                <w:lang w:eastAsia="en-GB"/>
              </w:rPr>
              <w:t>Field Name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3A7D93" w:rsidRDefault="008E010B" w:rsidP="00BA0654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3A7D93">
              <w:rPr>
                <w:b/>
                <w:bCs/>
                <w:color w:val="FFFFFF"/>
                <w:lang w:eastAsia="en-GB"/>
              </w:rPr>
              <w:t>Mandatory (M)/ Conditional (C)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3A7D93" w:rsidRDefault="008E010B" w:rsidP="00BA0654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3A7D93">
              <w:rPr>
                <w:b/>
                <w:bCs/>
                <w:color w:val="FFFFFF"/>
                <w:lang w:eastAsia="en-GB"/>
              </w:rPr>
              <w:t>Electricity J Code</w:t>
            </w:r>
            <w:r w:rsidRPr="003A7D93">
              <w:rPr>
                <w:b/>
                <w:bCs/>
                <w:color w:val="FFFFFF"/>
                <w:lang w:eastAsia="en-GB"/>
              </w:rPr>
              <w:br/>
              <w:t>As per MRA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3A7D93" w:rsidRDefault="008E010B" w:rsidP="00BA0654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3A7D93">
              <w:rPr>
                <w:b/>
                <w:bCs/>
                <w:color w:val="FFFFFF"/>
                <w:lang w:eastAsia="en-GB"/>
              </w:rPr>
              <w:t>Gas RGMA/Other Codes</w:t>
            </w:r>
            <w:r w:rsidRPr="003A7D93">
              <w:rPr>
                <w:b/>
                <w:bCs/>
                <w:color w:val="FFFFFF"/>
                <w:lang w:eastAsia="en-GB"/>
              </w:rPr>
              <w:br/>
              <w:t>As per SPAA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3A7D93" w:rsidRDefault="008E010B" w:rsidP="00BA0654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3A7D93">
              <w:rPr>
                <w:b/>
                <w:bCs/>
                <w:color w:val="FFFFFF"/>
                <w:lang w:eastAsia="en-GB"/>
              </w:rPr>
              <w:t>Type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3A7D93" w:rsidRDefault="008E010B" w:rsidP="00BA0654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3A7D93">
              <w:rPr>
                <w:b/>
                <w:bCs/>
                <w:color w:val="FFFFFF"/>
                <w:lang w:eastAsia="en-GB"/>
              </w:rPr>
              <w:t>Length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8E010B" w:rsidRPr="003A7D93" w:rsidRDefault="008E010B" w:rsidP="00BA0654">
            <w:pPr>
              <w:jc w:val="center"/>
              <w:rPr>
                <w:b/>
                <w:bCs/>
                <w:color w:val="FFFFFF"/>
                <w:lang w:eastAsia="en-GB"/>
              </w:rPr>
            </w:pPr>
            <w:ins w:id="4" w:author="Gowling WLG" w:date="2018-06-27T22:24:00Z">
              <w:r w:rsidRPr="003A7D93">
                <w:rPr>
                  <w:b/>
                  <w:bCs/>
                  <w:color w:val="FFFFFF"/>
                  <w:lang w:eastAsia="en-GB"/>
                </w:rPr>
                <w:t>Description/Permitted Value</w:t>
              </w:r>
            </w:ins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  <w:r w:rsidRPr="003A7D93">
              <w:rPr>
                <w:b/>
                <w:bCs/>
                <w:color w:val="000000"/>
                <w:lang w:eastAsia="en-GB"/>
              </w:rPr>
              <w:t>Supply Block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Record Type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3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MPAN / MPRN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J0003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20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Supply Address line 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J1036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Supply Address line 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J1037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Supply Address line 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J1038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Supply Address line 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J1039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Supply Address line 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J1040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Supply Address line 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J1041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Supply Address line 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J1042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Supply Address line 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J1043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Supply Address line 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J1044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Supply Postcode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J0263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  <w:r w:rsidRPr="003A7D93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  <w:r w:rsidRPr="003A7D93">
              <w:rPr>
                <w:b/>
                <w:bCs/>
                <w:color w:val="000000"/>
                <w:lang w:eastAsia="en-GB"/>
              </w:rPr>
              <w:t>Customer Block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Supplier's Customer Number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Name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Company Registration Number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20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"Trading As" Company Name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80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Address line 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Address line 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Address line 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Address line 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Address line 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Address line 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Address line 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Address line 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Address line 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Postcode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email address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Customer Telephone Number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20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  <w:r w:rsidRPr="003A7D93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  <w:r w:rsidRPr="003A7D93">
              <w:rPr>
                <w:b/>
                <w:bCs/>
                <w:lang w:eastAsia="en-GB"/>
              </w:rPr>
              <w:t>Account Block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Supplier's Account Number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20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Account holders name 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39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Account holders Date of birth 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yyyymmdd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Company Name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Company Registration Number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20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"Trading As" Account Company Name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Address line 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Address line 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Address line 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Address line 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Address line 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Address line 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Address line 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Address line 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Address line 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40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Billing Postcode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  <w:r w:rsidRPr="003A7D93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  <w:r w:rsidRPr="003A7D93">
              <w:rPr>
                <w:b/>
                <w:bCs/>
                <w:color w:val="000000"/>
                <w:lang w:eastAsia="en-GB"/>
              </w:rPr>
              <w:t>Meter Block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Meter Serial Number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J0004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20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  <w:r w:rsidRPr="003A7D93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  <w:r w:rsidRPr="003A7D93">
              <w:rPr>
                <w:b/>
                <w:bCs/>
                <w:color w:val="000000"/>
                <w:lang w:eastAsia="en-GB"/>
              </w:rPr>
              <w:t>Investigation Outcome Block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 xml:space="preserve">Supplier Investigation ID No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20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Theft lead source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1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Date Investigation Closed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yyyymmdd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 xml:space="preserve"> Investigation status code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M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2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Type of theft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1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Crime reference no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20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sz w:val="22"/>
                <w:lang w:eastAsia="en-GB"/>
              </w:rPr>
            </w:pPr>
            <w:ins w:id="5" w:author="Gowling WLG" w:date="2018-06-27T22:24:00Z">
              <w:r w:rsidRPr="003A7D93">
                <w:rPr>
                  <w:sz w:val="22"/>
                  <w:lang w:eastAsia="en-GB"/>
                </w:rPr>
                <w:t>NO LONGER REQUIRED - Leave as 'null' (blank/empty)</w:t>
              </w:r>
            </w:ins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 xml:space="preserve">Assessed start date for theft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yyyymmdd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 xml:space="preserve">Assessed end date for theft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yyyymmdd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Assessed losses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Numeric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19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Tampering Code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J0451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2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Tampering Report Date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J0822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yyyymmdd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8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Tampering Report Source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J0841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2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3A7D93" w:rsidRDefault="008E010B" w:rsidP="00BA0654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Security devices fitted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 xml:space="preserve"> C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color w:val="000000"/>
                <w:lang w:eastAsia="en-GB"/>
              </w:rPr>
            </w:pPr>
            <w:r w:rsidRPr="003A7D93">
              <w:rPr>
                <w:color w:val="000000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Char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1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rPr>
                <w:b/>
                <w:bCs/>
                <w:lang w:eastAsia="en-GB"/>
              </w:rPr>
            </w:pPr>
            <w:r w:rsidRPr="003A7D93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  <w:r w:rsidRPr="003A7D93">
              <w:rPr>
                <w:lang w:eastAsia="en-GB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BA0654">
            <w:pPr>
              <w:jc w:val="center"/>
              <w:rPr>
                <w:lang w:eastAsia="en-GB"/>
              </w:rPr>
            </w:pPr>
          </w:p>
        </w:tc>
      </w:tr>
    </w:tbl>
    <w:p w:rsidR="008E010B" w:rsidRDefault="008E010B" w:rsidP="008E010B">
      <w:pPr>
        <w:pStyle w:val="DCSubHeading1Level2"/>
      </w:pPr>
    </w:p>
    <w:p w:rsidR="008E010B" w:rsidRDefault="008E010B" w:rsidP="008E010B">
      <w:pPr>
        <w:pStyle w:val="DCSubHeading1Level2"/>
      </w:pPr>
    </w:p>
    <w:p w:rsidR="00483D9E" w:rsidRDefault="00483D9E" w:rsidP="008E010B">
      <w:pPr>
        <w:pStyle w:val="ListParagraph"/>
        <w:spacing w:after="240" w:line="360" w:lineRule="auto"/>
        <w:ind w:left="709" w:hanging="1560"/>
        <w:jc w:val="both"/>
        <w:outlineLvl w:val="1"/>
        <w:rPr>
          <w:iCs/>
        </w:rPr>
      </w:pPr>
    </w:p>
    <w:p w:rsidR="00483D9E" w:rsidRDefault="00483D9E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483D9E" w:rsidRDefault="00483D9E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483D9E" w:rsidRDefault="00483D9E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483D9E" w:rsidRDefault="00483D9E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483D9E" w:rsidRDefault="00483D9E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tbl>
      <w:tblPr>
        <w:tblpPr w:leftFromText="180" w:rightFromText="180" w:vertAnchor="text" w:horzAnchor="margin" w:tblpY="36"/>
        <w:tblW w:w="5045" w:type="pct"/>
        <w:tblLayout w:type="fixed"/>
        <w:tblLook w:val="04A0" w:firstRow="1" w:lastRow="0" w:firstColumn="1" w:lastColumn="0" w:noHBand="0" w:noVBand="1"/>
      </w:tblPr>
      <w:tblGrid>
        <w:gridCol w:w="1451"/>
        <w:gridCol w:w="2797"/>
        <w:gridCol w:w="1656"/>
        <w:gridCol w:w="1199"/>
        <w:gridCol w:w="1247"/>
        <w:gridCol w:w="1058"/>
        <w:gridCol w:w="1153"/>
        <w:gridCol w:w="3741"/>
      </w:tblGrid>
      <w:tr w:rsidR="008E010B" w:rsidTr="008E010B">
        <w:trPr>
          <w:trHeight w:val="300"/>
        </w:trPr>
        <w:tc>
          <w:tcPr>
            <w:tcW w:w="36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RESI</w:t>
            </w:r>
            <w:r w:rsidRPr="00011F1E">
              <w:rPr>
                <w:b/>
                <w:bCs/>
                <w:color w:val="000000"/>
                <w:lang w:eastAsia="en-GB"/>
              </w:rPr>
              <w:t>DENTIAL CONSUMPTION FILE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10B" w:rsidRDefault="008E010B" w:rsidP="008E010B">
            <w:pPr>
              <w:jc w:val="center"/>
              <w:rPr>
                <w:b/>
                <w:bCs/>
                <w:color w:val="000000"/>
                <w:lang w:eastAsia="en-GB"/>
              </w:rPr>
            </w:pPr>
          </w:p>
        </w:tc>
      </w:tr>
      <w:tr w:rsidR="008E010B" w:rsidRPr="003A7D93" w:rsidTr="008E010B">
        <w:trPr>
          <w:trHeight w:val="6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Data Block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Field Name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Mandatory</w:t>
            </w:r>
            <w:r>
              <w:rPr>
                <w:b/>
                <w:bCs/>
                <w:color w:val="FFFFFF"/>
                <w:lang w:eastAsia="en-GB"/>
              </w:rPr>
              <w:t xml:space="preserve"> (M)</w:t>
            </w:r>
            <w:r w:rsidRPr="00011F1E">
              <w:rPr>
                <w:b/>
                <w:bCs/>
                <w:color w:val="FFFFFF"/>
                <w:lang w:eastAsia="en-GB"/>
              </w:rPr>
              <w:t xml:space="preserve"> / </w:t>
            </w:r>
            <w:r>
              <w:rPr>
                <w:b/>
                <w:bCs/>
                <w:color w:val="FFFFFF"/>
                <w:lang w:eastAsia="en-GB"/>
              </w:rPr>
              <w:t>Conditional (C)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Electricity J Code</w:t>
            </w:r>
            <w:r w:rsidRPr="00011F1E">
              <w:rPr>
                <w:b/>
                <w:bCs/>
                <w:color w:val="FFFFFF"/>
                <w:lang w:eastAsia="en-GB"/>
              </w:rPr>
              <w:br/>
              <w:t>As per MRA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Gas RGMA/Other Codes</w:t>
            </w:r>
            <w:r w:rsidRPr="00011F1E">
              <w:rPr>
                <w:b/>
                <w:bCs/>
                <w:color w:val="FFFFFF"/>
                <w:lang w:eastAsia="en-GB"/>
              </w:rPr>
              <w:br/>
              <w:t>As per SPAA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Type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Length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8E010B" w:rsidRPr="003A7D93" w:rsidRDefault="008E010B" w:rsidP="008E010B">
            <w:pPr>
              <w:jc w:val="center"/>
              <w:rPr>
                <w:b/>
                <w:bCs/>
                <w:color w:val="FFFFFF"/>
                <w:sz w:val="22"/>
                <w:lang w:eastAsia="en-GB"/>
              </w:rPr>
            </w:pPr>
            <w:ins w:id="6" w:author="Gowling WLG" w:date="2018-06-27T22:24:00Z">
              <w:r w:rsidRPr="003A7D93">
                <w:rPr>
                  <w:b/>
                  <w:bCs/>
                  <w:color w:val="FFFFFF"/>
                  <w:sz w:val="22"/>
                  <w:lang w:eastAsia="en-GB"/>
                </w:rPr>
                <w:t>Description/Permitted Value</w:t>
              </w:r>
            </w:ins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Supply Block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Record Type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3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MPAN / MPRN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Multiple MPAN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1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color w:val="000000"/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Supplier Start date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J0049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Postcode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J0263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10B" w:rsidRPr="00011F1E" w:rsidRDefault="008E010B" w:rsidP="008E010B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Account Block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Supplier Account Number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Email address 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Email address 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Email address 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Telephone Number 1 - Home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14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Telephone Number 2 - Mobile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14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Telephone Number 3 - Work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Postcode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start date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Frequency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Normal Payment method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Date of last bill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Arrears Flag status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Current Tariff start date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  <w:ins w:id="7" w:author="Gowling WLG" w:date="2018-06-27T22:24:00Z">
              <w:r w:rsidRPr="003A7D93">
                <w:rPr>
                  <w:sz w:val="22"/>
                  <w:lang w:eastAsia="en-GB"/>
                </w:rPr>
                <w:t>NO LONGER REQUIRED - Leave as 'null' (blank/empty)</w:t>
              </w:r>
            </w:ins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Landlord Block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Landlords Name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39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Landlords Date of Birth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Company Name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Address line 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Landlord Postcode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Email address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Landline telephone number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Mobile telephone number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14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Consumption Block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Annual Consumption Bill to Date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011F1E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011F1E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 xml:space="preserve">Annual Consumption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strike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strike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Numeric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14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Latest Meter read date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 xml:space="preserve">Latest Meter read type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j0171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Long term vacant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011F1E">
              <w:rPr>
                <w:b/>
                <w:bCs/>
                <w:color w:val="000000"/>
                <w:lang w:eastAsia="en-GB"/>
              </w:rPr>
              <w:t>Meter Block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Meter Serial Number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J0004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20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Meter type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J0483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A0085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Last Meter inspection date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Meter installation date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J0848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Meter location code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J0419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K0586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Meter Status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A0077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</w:tbl>
    <w:p w:rsidR="00545D33" w:rsidRDefault="00545D33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545D33" w:rsidRDefault="00545D33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545D33" w:rsidRDefault="00545D33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545D33" w:rsidRDefault="00545D33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545D33" w:rsidRDefault="00545D33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p w:rsidR="00545D33" w:rsidRDefault="00545D33" w:rsidP="00863EE7">
      <w:pPr>
        <w:pStyle w:val="ListParagraph"/>
        <w:spacing w:after="240" w:line="360" w:lineRule="auto"/>
        <w:ind w:left="709"/>
        <w:jc w:val="both"/>
        <w:outlineLvl w:val="1"/>
        <w:rPr>
          <w:iCs/>
        </w:rPr>
      </w:pPr>
    </w:p>
    <w:tbl>
      <w:tblPr>
        <w:tblpPr w:leftFromText="180" w:rightFromText="180" w:vertAnchor="text" w:horzAnchor="margin" w:tblpY="-152"/>
        <w:tblW w:w="5045" w:type="pct"/>
        <w:tblLayout w:type="fixed"/>
        <w:tblLook w:val="04A0" w:firstRow="1" w:lastRow="0" w:firstColumn="1" w:lastColumn="0" w:noHBand="0" w:noVBand="1"/>
      </w:tblPr>
      <w:tblGrid>
        <w:gridCol w:w="1448"/>
        <w:gridCol w:w="2797"/>
        <w:gridCol w:w="1642"/>
        <w:gridCol w:w="1261"/>
        <w:gridCol w:w="1256"/>
        <w:gridCol w:w="1064"/>
        <w:gridCol w:w="1164"/>
        <w:gridCol w:w="3670"/>
      </w:tblGrid>
      <w:tr w:rsidR="008E010B" w:rsidRPr="003A7D93" w:rsidTr="008E010B">
        <w:trPr>
          <w:trHeight w:val="300"/>
        </w:trPr>
        <w:tc>
          <w:tcPr>
            <w:tcW w:w="37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10B" w:rsidRDefault="008E010B" w:rsidP="008E010B">
            <w:pPr>
              <w:jc w:val="center"/>
              <w:rPr>
                <w:b/>
                <w:bCs/>
                <w:color w:val="000000"/>
                <w:lang w:eastAsia="en-GB"/>
              </w:rPr>
            </w:pPr>
          </w:p>
          <w:p w:rsidR="008E010B" w:rsidRDefault="008E010B" w:rsidP="008E010B">
            <w:pPr>
              <w:jc w:val="center"/>
              <w:rPr>
                <w:b/>
                <w:bCs/>
                <w:color w:val="000000"/>
                <w:lang w:eastAsia="en-GB"/>
              </w:rPr>
            </w:pPr>
          </w:p>
          <w:p w:rsidR="008E010B" w:rsidRPr="00011F1E" w:rsidRDefault="008E010B" w:rsidP="008E010B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011F1E">
              <w:rPr>
                <w:b/>
                <w:bCs/>
                <w:color w:val="000000"/>
                <w:lang w:eastAsia="en-GB"/>
              </w:rPr>
              <w:t>RESIDENTIAL OUTCOME FILE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:rsidR="008E010B" w:rsidRPr="003A7D93" w:rsidRDefault="008E010B" w:rsidP="008E010B">
            <w:pPr>
              <w:jc w:val="center"/>
              <w:rPr>
                <w:b/>
                <w:bCs/>
                <w:color w:val="000000"/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6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Data Block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Field Name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Mandatory</w:t>
            </w:r>
            <w:r>
              <w:rPr>
                <w:b/>
                <w:bCs/>
                <w:color w:val="FFFFFF"/>
                <w:lang w:eastAsia="en-GB"/>
              </w:rPr>
              <w:t xml:space="preserve"> (M)</w:t>
            </w:r>
            <w:r w:rsidRPr="00011F1E">
              <w:rPr>
                <w:b/>
                <w:bCs/>
                <w:color w:val="FFFFFF"/>
                <w:lang w:eastAsia="en-GB"/>
              </w:rPr>
              <w:t xml:space="preserve"> / </w:t>
            </w:r>
            <w:r>
              <w:rPr>
                <w:b/>
                <w:bCs/>
                <w:color w:val="FFFFFF"/>
                <w:lang w:eastAsia="en-GB"/>
              </w:rPr>
              <w:t>Conditional (C)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Electricity J Code</w:t>
            </w:r>
            <w:r w:rsidRPr="00011F1E">
              <w:rPr>
                <w:b/>
                <w:bCs/>
                <w:color w:val="FFFFFF"/>
                <w:lang w:eastAsia="en-GB"/>
              </w:rPr>
              <w:br/>
              <w:t>As per MRA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Gas RGMA/Other Codes</w:t>
            </w:r>
            <w:r w:rsidRPr="00011F1E">
              <w:rPr>
                <w:b/>
                <w:bCs/>
                <w:color w:val="FFFFFF"/>
                <w:lang w:eastAsia="en-GB"/>
              </w:rPr>
              <w:br/>
              <w:t>As per SPAA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Type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FFFFFF"/>
                <w:lang w:eastAsia="en-GB"/>
              </w:rPr>
            </w:pPr>
            <w:r w:rsidRPr="00011F1E">
              <w:rPr>
                <w:b/>
                <w:bCs/>
                <w:color w:val="FFFFFF"/>
                <w:lang w:eastAsia="en-GB"/>
              </w:rPr>
              <w:t>Length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8E010B" w:rsidRPr="003A7D93" w:rsidRDefault="008E010B" w:rsidP="008E010B">
            <w:pPr>
              <w:jc w:val="center"/>
              <w:rPr>
                <w:b/>
                <w:bCs/>
                <w:color w:val="FFFFFF"/>
                <w:sz w:val="22"/>
                <w:lang w:eastAsia="en-GB"/>
              </w:rPr>
            </w:pPr>
            <w:ins w:id="8" w:author="Gowling WLG" w:date="2018-06-27T22:24:00Z">
              <w:r w:rsidRPr="003A7D93">
                <w:rPr>
                  <w:b/>
                  <w:bCs/>
                  <w:color w:val="FFFFFF"/>
                  <w:sz w:val="22"/>
                  <w:lang w:eastAsia="en-GB"/>
                </w:rPr>
                <w:t>Description/Permitted Value</w:t>
              </w:r>
            </w:ins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Supply Block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Record Type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3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MPAN / MPRN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J0003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J1039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Address line 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J1044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Supply Postcode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J0263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hRule="exact" w:val="17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Account Block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Supplier Account Number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name 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39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Account holders Date of birth 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yyyymmdd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Address line 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40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lang w:eastAsia="en-GB"/>
              </w:rPr>
            </w:pPr>
            <w:r w:rsidRPr="005F7F05">
              <w:rPr>
                <w:lang w:eastAsia="en-GB"/>
              </w:rPr>
              <w:t>Billing Postcode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17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011F1E">
              <w:rPr>
                <w:b/>
                <w:bCs/>
                <w:color w:val="000000"/>
                <w:lang w:eastAsia="en-GB"/>
              </w:rPr>
              <w:t>Meter Block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Meter Serial Number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J0004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20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hRule="exact" w:val="85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b/>
                <w:bCs/>
                <w:lang w:eastAsia="en-GB"/>
              </w:rPr>
            </w:pPr>
            <w:r w:rsidRPr="00011F1E">
              <w:rPr>
                <w:b/>
                <w:bCs/>
                <w:lang w:eastAsia="en-GB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 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10B" w:rsidRPr="00011F1E" w:rsidRDefault="008E010B" w:rsidP="008E010B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011F1E">
              <w:rPr>
                <w:b/>
                <w:bCs/>
                <w:color w:val="000000"/>
                <w:lang w:eastAsia="en-GB"/>
              </w:rPr>
              <w:t>Investigation Outcome Block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10B" w:rsidRPr="00011F1E" w:rsidRDefault="008E010B" w:rsidP="008E010B">
            <w:pPr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 xml:space="preserve">Supplier Investigation ID No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011F1E">
              <w:rPr>
                <w:color w:val="000000"/>
                <w:lang w:eastAsia="en-GB"/>
              </w:rPr>
              <w:t>cha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011F1E" w:rsidRDefault="008E010B" w:rsidP="008E010B">
            <w:pPr>
              <w:jc w:val="center"/>
              <w:rPr>
                <w:lang w:eastAsia="en-GB"/>
              </w:rPr>
            </w:pPr>
            <w:r w:rsidRPr="00011F1E">
              <w:rPr>
                <w:lang w:eastAsia="en-GB"/>
              </w:rPr>
              <w:t>20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Theft lead source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char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Date Investigation Closed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yyyymmdd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Current_investigation_code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Type of theft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50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Crime reference no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20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rPr>
                <w:sz w:val="22"/>
                <w:lang w:eastAsia="en-GB"/>
              </w:rPr>
            </w:pPr>
            <w:ins w:id="9" w:author="Gowling WLG" w:date="2018-06-27T22:23:00Z">
              <w:r w:rsidRPr="003A7D93">
                <w:rPr>
                  <w:sz w:val="22"/>
                  <w:lang w:eastAsia="en-GB"/>
                </w:rPr>
                <w:t>NO LONGER REQUIRED - Leave as 'null' (blank/empty)</w:t>
              </w:r>
            </w:ins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Assessed start date for theft 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</w:t>
            </w:r>
            <w:r>
              <w:rPr>
                <w:color w:val="000000"/>
                <w:lang w:eastAsia="en-GB"/>
              </w:rPr>
              <w:t>C</w:t>
            </w:r>
            <w:r w:rsidRPr="005F7F05"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yyyymmdd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Assessed end date for theft 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</w:t>
            </w:r>
            <w:r>
              <w:rPr>
                <w:color w:val="000000"/>
                <w:lang w:eastAsia="en-GB"/>
              </w:rPr>
              <w:t>C</w:t>
            </w:r>
            <w:r w:rsidRPr="005F7F05"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yyyymmdd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Assessed losses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</w:t>
            </w:r>
            <w:r>
              <w:rPr>
                <w:color w:val="000000"/>
                <w:lang w:eastAsia="en-GB"/>
              </w:rPr>
              <w:t>C</w:t>
            </w:r>
            <w:r w:rsidRPr="005F7F05"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numeric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19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10B" w:rsidRPr="005F7F05" w:rsidRDefault="008E010B" w:rsidP="008E010B">
            <w:pPr>
              <w:rPr>
                <w:color w:val="333333"/>
                <w:lang w:eastAsia="en-GB"/>
              </w:rPr>
            </w:pPr>
            <w:r w:rsidRPr="005F7F05">
              <w:rPr>
                <w:color w:val="333333"/>
                <w:lang w:eastAsia="en-GB"/>
              </w:rPr>
              <w:t>Tampering Code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</w:t>
            </w:r>
            <w:r>
              <w:rPr>
                <w:color w:val="000000"/>
                <w:lang w:eastAsia="en-GB"/>
              </w:rPr>
              <w:t>C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J0451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10B" w:rsidRPr="005F7F05" w:rsidRDefault="008E010B" w:rsidP="008E010B">
            <w:pPr>
              <w:rPr>
                <w:color w:val="333333"/>
                <w:lang w:eastAsia="en-GB"/>
              </w:rPr>
            </w:pPr>
            <w:r w:rsidRPr="005F7F05">
              <w:rPr>
                <w:color w:val="333333"/>
                <w:lang w:eastAsia="en-GB"/>
              </w:rPr>
              <w:t>Tampering Report Date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</w:t>
            </w:r>
            <w:r>
              <w:rPr>
                <w:color w:val="000000"/>
                <w:lang w:eastAsia="en-GB"/>
              </w:rPr>
              <w:t>C</w:t>
            </w:r>
            <w:r w:rsidRPr="005F7F05"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J0822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yyyymmdd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8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10B" w:rsidRPr="005F7F05" w:rsidRDefault="008E010B" w:rsidP="008E010B">
            <w:pPr>
              <w:rPr>
                <w:color w:val="333333"/>
                <w:lang w:eastAsia="en-GB"/>
              </w:rPr>
            </w:pPr>
            <w:r w:rsidRPr="005F7F05">
              <w:rPr>
                <w:color w:val="333333"/>
                <w:lang w:eastAsia="en-GB"/>
              </w:rPr>
              <w:t>Tampering Report Source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</w:t>
            </w:r>
            <w:r>
              <w:rPr>
                <w:color w:val="000000"/>
                <w:lang w:eastAsia="en-GB"/>
              </w:rPr>
              <w:t>C</w:t>
            </w:r>
            <w:r w:rsidRPr="005F7F05"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J0841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2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  <w:tr w:rsidR="008E010B" w:rsidRPr="003A7D93" w:rsidTr="008E010B">
        <w:trPr>
          <w:trHeight w:val="300"/>
        </w:trPr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10B" w:rsidRPr="005F7F05" w:rsidRDefault="008E010B" w:rsidP="008E010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Security devices fitted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</w:t>
            </w:r>
            <w:r>
              <w:rPr>
                <w:color w:val="000000"/>
                <w:lang w:eastAsia="en-GB"/>
              </w:rPr>
              <w:t>C</w:t>
            </w:r>
            <w:r w:rsidRPr="005F7F05"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color w:val="000000"/>
                <w:lang w:eastAsia="en-GB"/>
              </w:rPr>
            </w:pPr>
            <w:r w:rsidRPr="005F7F05">
              <w:rPr>
                <w:color w:val="000000"/>
                <w:lang w:eastAsia="en-GB"/>
              </w:rPr>
              <w:t xml:space="preserve"> char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0B" w:rsidRPr="005F7F05" w:rsidRDefault="008E010B" w:rsidP="008E010B">
            <w:pPr>
              <w:jc w:val="center"/>
              <w:rPr>
                <w:lang w:eastAsia="en-GB"/>
              </w:rPr>
            </w:pPr>
            <w:r w:rsidRPr="005F7F05">
              <w:rPr>
                <w:lang w:eastAsia="en-GB"/>
              </w:rPr>
              <w:t>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10B" w:rsidRPr="003A7D93" w:rsidRDefault="008E010B" w:rsidP="008E010B">
            <w:pPr>
              <w:jc w:val="center"/>
              <w:rPr>
                <w:sz w:val="22"/>
                <w:lang w:eastAsia="en-GB"/>
              </w:rPr>
            </w:pPr>
          </w:p>
        </w:tc>
      </w:tr>
    </w:tbl>
    <w:p w:rsidR="00251AAC" w:rsidRPr="00353F19" w:rsidRDefault="00D55937" w:rsidP="00491B69">
      <w:pPr>
        <w:pStyle w:val="Heading2"/>
        <w:widowControl w:val="0"/>
        <w:numPr>
          <w:ilvl w:val="0"/>
          <w:numId w:val="0"/>
        </w:numPr>
        <w:ind w:left="720" w:hanging="720"/>
        <w:jc w:val="right"/>
      </w:pPr>
      <w:r w:rsidRPr="00353F19">
        <w:rPr>
          <w:b/>
          <w:szCs w:val="24"/>
        </w:rPr>
        <w:t>Gowling WLG (UK) LLP</w:t>
      </w:r>
      <w:r w:rsidRPr="00353F19">
        <w:rPr>
          <w:b/>
          <w:szCs w:val="24"/>
        </w:rPr>
        <w:br/>
      </w:r>
      <w:r w:rsidR="00C040D4">
        <w:rPr>
          <w:b/>
          <w:szCs w:val="24"/>
        </w:rPr>
        <w:t>2</w:t>
      </w:r>
      <w:r w:rsidR="007B4D2C">
        <w:rPr>
          <w:b/>
          <w:szCs w:val="24"/>
        </w:rPr>
        <w:t>9</w:t>
      </w:r>
      <w:r w:rsidR="00077A83">
        <w:rPr>
          <w:b/>
          <w:szCs w:val="24"/>
        </w:rPr>
        <w:t xml:space="preserve"> June 2018</w:t>
      </w:r>
    </w:p>
    <w:sectPr w:rsidR="00251AAC" w:rsidRPr="00353F19" w:rsidSect="009229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654" w:rsidRDefault="00BA0654" w:rsidP="00EE1CC6">
      <w:r>
        <w:separator/>
      </w:r>
    </w:p>
  </w:endnote>
  <w:endnote w:type="continuationSeparator" w:id="0">
    <w:p w:rsidR="00BA0654" w:rsidRDefault="00BA0654" w:rsidP="00EE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7CB" w:rsidRDefault="00FC57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7CB" w:rsidRDefault="00FC57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7CB" w:rsidRDefault="00FC57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654" w:rsidRDefault="00BA0654" w:rsidP="00EE1CC6">
      <w:r>
        <w:separator/>
      </w:r>
    </w:p>
  </w:footnote>
  <w:footnote w:type="continuationSeparator" w:id="0">
    <w:p w:rsidR="00BA0654" w:rsidRDefault="00BA0654" w:rsidP="00EE1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7CB" w:rsidRDefault="00FC57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54" w:rsidRPr="00483D9E" w:rsidRDefault="00C040D4" w:rsidP="00483D9E">
    <w:pPr>
      <w:pStyle w:val="Header"/>
      <w:jc w:val="right"/>
      <w:rPr>
        <w:b/>
      </w:rPr>
    </w:pPr>
    <w:r>
      <w:t>Gowling WLG: 2</w:t>
    </w:r>
    <w:r w:rsidR="007B4D2C">
      <w:t>9</w:t>
    </w:r>
    <w:r w:rsidR="00BA0654">
      <w:t xml:space="preserve"> June 2018</w:t>
    </w:r>
  </w:p>
  <w:p w:rsidR="00BA0654" w:rsidRDefault="00BA0654"/>
  <w:p w:rsidR="00BA0654" w:rsidRDefault="00BA065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7CB" w:rsidRDefault="00FC57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31F4"/>
    <w:multiLevelType w:val="multilevel"/>
    <w:tmpl w:val="974CE59C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28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-4320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">
    <w:nsid w:val="26776F08"/>
    <w:multiLevelType w:val="multilevel"/>
    <w:tmpl w:val="71F05CEE"/>
    <w:styleLink w:val="DCParalinknumbers"/>
    <w:lvl w:ilvl="0">
      <w:start w:val="1"/>
      <w:numFmt w:val="decimal"/>
      <w:pStyle w:val="DCHeading4"/>
      <w:isLgl/>
      <w:lvlText w:val="%1."/>
      <w:lvlJc w:val="left"/>
      <w:pPr>
        <w:ind w:left="0" w:firstLine="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nothing"/>
      <w:lvlText w:val="%2.%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">
    <w:nsid w:val="2EE53BAE"/>
    <w:multiLevelType w:val="multilevel"/>
    <w:tmpl w:val="8F227D00"/>
    <w:lvl w:ilvl="0">
      <w:start w:val="1"/>
      <w:numFmt w:val="lowerLetter"/>
      <w:pStyle w:val="DCUSATableTexta"/>
      <w:lvlText w:val="(%1)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bullet"/>
      <w:pStyle w:val="DCUSATableTextbulletpt"/>
      <w:lvlText w:val=""/>
      <w:lvlJc w:val="left"/>
      <w:pPr>
        <w:ind w:left="357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3">
    <w:nsid w:val="3BFF5B8B"/>
    <w:multiLevelType w:val="hybridMultilevel"/>
    <w:tmpl w:val="A6C2E97E"/>
    <w:lvl w:ilvl="0" w:tplc="65F6226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ED92CE1"/>
    <w:multiLevelType w:val="multilevel"/>
    <w:tmpl w:val="D58AAA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9E2075B"/>
    <w:multiLevelType w:val="multilevel"/>
    <w:tmpl w:val="78B07B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39C6FB5"/>
    <w:multiLevelType w:val="multilevel"/>
    <w:tmpl w:val="93A8282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laire Hynes">
    <w15:presenceInfo w15:providerId="AD" w15:userId="S-1-5-21-1220945662-1229272821-1417001333-33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C6"/>
    <w:rsid w:val="00001E50"/>
    <w:rsid w:val="00006B58"/>
    <w:rsid w:val="0000731D"/>
    <w:rsid w:val="00011E31"/>
    <w:rsid w:val="00012741"/>
    <w:rsid w:val="0001548F"/>
    <w:rsid w:val="00015FFD"/>
    <w:rsid w:val="0002360E"/>
    <w:rsid w:val="00024B86"/>
    <w:rsid w:val="000321F5"/>
    <w:rsid w:val="00033504"/>
    <w:rsid w:val="00036398"/>
    <w:rsid w:val="0004663C"/>
    <w:rsid w:val="0005254A"/>
    <w:rsid w:val="000532EF"/>
    <w:rsid w:val="000551F0"/>
    <w:rsid w:val="00056682"/>
    <w:rsid w:val="00062185"/>
    <w:rsid w:val="00074189"/>
    <w:rsid w:val="00075C38"/>
    <w:rsid w:val="00077A83"/>
    <w:rsid w:val="00081CAF"/>
    <w:rsid w:val="0008626A"/>
    <w:rsid w:val="00092F15"/>
    <w:rsid w:val="000956F6"/>
    <w:rsid w:val="00096406"/>
    <w:rsid w:val="000A3BDC"/>
    <w:rsid w:val="000A3EFA"/>
    <w:rsid w:val="000B74BC"/>
    <w:rsid w:val="000D4DDB"/>
    <w:rsid w:val="000D69BE"/>
    <w:rsid w:val="000D6AA3"/>
    <w:rsid w:val="000E4A52"/>
    <w:rsid w:val="000E4CCA"/>
    <w:rsid w:val="000E7CC7"/>
    <w:rsid w:val="000F2207"/>
    <w:rsid w:val="000F4FCE"/>
    <w:rsid w:val="000F6B8C"/>
    <w:rsid w:val="00100F5F"/>
    <w:rsid w:val="00103693"/>
    <w:rsid w:val="00105459"/>
    <w:rsid w:val="00105EE1"/>
    <w:rsid w:val="00107668"/>
    <w:rsid w:val="00114078"/>
    <w:rsid w:val="00121F17"/>
    <w:rsid w:val="00122EB0"/>
    <w:rsid w:val="001316C8"/>
    <w:rsid w:val="00135D48"/>
    <w:rsid w:val="00154785"/>
    <w:rsid w:val="00156FF5"/>
    <w:rsid w:val="0016530E"/>
    <w:rsid w:val="00177AF1"/>
    <w:rsid w:val="00177C51"/>
    <w:rsid w:val="00177FBE"/>
    <w:rsid w:val="00182C6C"/>
    <w:rsid w:val="001854E0"/>
    <w:rsid w:val="00193C50"/>
    <w:rsid w:val="00194BCD"/>
    <w:rsid w:val="001A4F32"/>
    <w:rsid w:val="001A7297"/>
    <w:rsid w:val="001B08D1"/>
    <w:rsid w:val="001B2E1E"/>
    <w:rsid w:val="001B5973"/>
    <w:rsid w:val="001B792F"/>
    <w:rsid w:val="001C685F"/>
    <w:rsid w:val="001D2DF1"/>
    <w:rsid w:val="001E043F"/>
    <w:rsid w:val="001E2DE6"/>
    <w:rsid w:val="001E7CAE"/>
    <w:rsid w:val="001F7AD8"/>
    <w:rsid w:val="00203E6E"/>
    <w:rsid w:val="00205C6B"/>
    <w:rsid w:val="00216F86"/>
    <w:rsid w:val="00221D5E"/>
    <w:rsid w:val="0023144B"/>
    <w:rsid w:val="00233046"/>
    <w:rsid w:val="002332C0"/>
    <w:rsid w:val="002357AE"/>
    <w:rsid w:val="0024425D"/>
    <w:rsid w:val="00247542"/>
    <w:rsid w:val="00251AAC"/>
    <w:rsid w:val="00255DA1"/>
    <w:rsid w:val="00261A26"/>
    <w:rsid w:val="002668DF"/>
    <w:rsid w:val="002A018C"/>
    <w:rsid w:val="002B24B1"/>
    <w:rsid w:val="002C1136"/>
    <w:rsid w:val="002C4234"/>
    <w:rsid w:val="002C64BA"/>
    <w:rsid w:val="002C7189"/>
    <w:rsid w:val="002D05A8"/>
    <w:rsid w:val="002D3273"/>
    <w:rsid w:val="002E63F8"/>
    <w:rsid w:val="002F4182"/>
    <w:rsid w:val="002F61CA"/>
    <w:rsid w:val="003037BA"/>
    <w:rsid w:val="00305B82"/>
    <w:rsid w:val="00327EB7"/>
    <w:rsid w:val="003341D4"/>
    <w:rsid w:val="0033442C"/>
    <w:rsid w:val="00335D5A"/>
    <w:rsid w:val="00341513"/>
    <w:rsid w:val="00343DCA"/>
    <w:rsid w:val="00347427"/>
    <w:rsid w:val="00347940"/>
    <w:rsid w:val="00350953"/>
    <w:rsid w:val="00353F19"/>
    <w:rsid w:val="00354A2D"/>
    <w:rsid w:val="00356F6C"/>
    <w:rsid w:val="003625E3"/>
    <w:rsid w:val="00365352"/>
    <w:rsid w:val="00365B9D"/>
    <w:rsid w:val="003732BB"/>
    <w:rsid w:val="0037648E"/>
    <w:rsid w:val="003775BB"/>
    <w:rsid w:val="003824AF"/>
    <w:rsid w:val="00386EE2"/>
    <w:rsid w:val="00387A95"/>
    <w:rsid w:val="00390FD3"/>
    <w:rsid w:val="00395412"/>
    <w:rsid w:val="003B7929"/>
    <w:rsid w:val="003C3200"/>
    <w:rsid w:val="003D3848"/>
    <w:rsid w:val="003E07BF"/>
    <w:rsid w:val="003E12D9"/>
    <w:rsid w:val="003E1B89"/>
    <w:rsid w:val="003E243C"/>
    <w:rsid w:val="003F42D4"/>
    <w:rsid w:val="00403732"/>
    <w:rsid w:val="00407BF8"/>
    <w:rsid w:val="00413696"/>
    <w:rsid w:val="0043249F"/>
    <w:rsid w:val="00435A6C"/>
    <w:rsid w:val="00447A9D"/>
    <w:rsid w:val="00465141"/>
    <w:rsid w:val="00483D9E"/>
    <w:rsid w:val="00491B69"/>
    <w:rsid w:val="004A18E4"/>
    <w:rsid w:val="004C4F09"/>
    <w:rsid w:val="004C5DC2"/>
    <w:rsid w:val="004C673C"/>
    <w:rsid w:val="004D00D9"/>
    <w:rsid w:val="004D11AA"/>
    <w:rsid w:val="004D465E"/>
    <w:rsid w:val="004D4AC5"/>
    <w:rsid w:val="004F007C"/>
    <w:rsid w:val="005039EB"/>
    <w:rsid w:val="00503E27"/>
    <w:rsid w:val="00511394"/>
    <w:rsid w:val="0051473A"/>
    <w:rsid w:val="005203F3"/>
    <w:rsid w:val="00533BB0"/>
    <w:rsid w:val="005369D1"/>
    <w:rsid w:val="00540C7E"/>
    <w:rsid w:val="00544D24"/>
    <w:rsid w:val="005454D7"/>
    <w:rsid w:val="00545D33"/>
    <w:rsid w:val="005468B6"/>
    <w:rsid w:val="00550577"/>
    <w:rsid w:val="00553685"/>
    <w:rsid w:val="005546DE"/>
    <w:rsid w:val="00562C8F"/>
    <w:rsid w:val="00570A8A"/>
    <w:rsid w:val="005776E3"/>
    <w:rsid w:val="0058767B"/>
    <w:rsid w:val="0059035E"/>
    <w:rsid w:val="005A2CD5"/>
    <w:rsid w:val="005A42B1"/>
    <w:rsid w:val="005B392A"/>
    <w:rsid w:val="005B4278"/>
    <w:rsid w:val="005B7731"/>
    <w:rsid w:val="005C3EEA"/>
    <w:rsid w:val="005C74E5"/>
    <w:rsid w:val="005D309E"/>
    <w:rsid w:val="005D4AE1"/>
    <w:rsid w:val="005D6D2E"/>
    <w:rsid w:val="005E099E"/>
    <w:rsid w:val="005E6B0D"/>
    <w:rsid w:val="005F04A5"/>
    <w:rsid w:val="005F3944"/>
    <w:rsid w:val="005F6A68"/>
    <w:rsid w:val="00611CF1"/>
    <w:rsid w:val="00622701"/>
    <w:rsid w:val="00623A5F"/>
    <w:rsid w:val="006276EF"/>
    <w:rsid w:val="00642510"/>
    <w:rsid w:val="00642857"/>
    <w:rsid w:val="00652B52"/>
    <w:rsid w:val="00652CCA"/>
    <w:rsid w:val="00653C18"/>
    <w:rsid w:val="00657B5F"/>
    <w:rsid w:val="006742BC"/>
    <w:rsid w:val="00675999"/>
    <w:rsid w:val="00686509"/>
    <w:rsid w:val="006927B0"/>
    <w:rsid w:val="006A3959"/>
    <w:rsid w:val="006B71AD"/>
    <w:rsid w:val="006C0C6B"/>
    <w:rsid w:val="006C1648"/>
    <w:rsid w:val="006C2081"/>
    <w:rsid w:val="006C4E06"/>
    <w:rsid w:val="006D0BBD"/>
    <w:rsid w:val="006E3019"/>
    <w:rsid w:val="006E5925"/>
    <w:rsid w:val="006E73C4"/>
    <w:rsid w:val="006F191F"/>
    <w:rsid w:val="006F2E19"/>
    <w:rsid w:val="006F3823"/>
    <w:rsid w:val="006F6BA8"/>
    <w:rsid w:val="00704955"/>
    <w:rsid w:val="0070793A"/>
    <w:rsid w:val="00707CA0"/>
    <w:rsid w:val="007103D4"/>
    <w:rsid w:val="007131D6"/>
    <w:rsid w:val="00722A35"/>
    <w:rsid w:val="00722BE3"/>
    <w:rsid w:val="007450C0"/>
    <w:rsid w:val="007477E8"/>
    <w:rsid w:val="0075107D"/>
    <w:rsid w:val="00755570"/>
    <w:rsid w:val="007625DE"/>
    <w:rsid w:val="00765921"/>
    <w:rsid w:val="0077350A"/>
    <w:rsid w:val="00773A0F"/>
    <w:rsid w:val="00773E2E"/>
    <w:rsid w:val="00780D1C"/>
    <w:rsid w:val="00780F35"/>
    <w:rsid w:val="00794BC5"/>
    <w:rsid w:val="007A44EC"/>
    <w:rsid w:val="007A4556"/>
    <w:rsid w:val="007B0CBA"/>
    <w:rsid w:val="007B4D2C"/>
    <w:rsid w:val="007B5FF1"/>
    <w:rsid w:val="007C1973"/>
    <w:rsid w:val="007C1AF7"/>
    <w:rsid w:val="007C705E"/>
    <w:rsid w:val="007C728C"/>
    <w:rsid w:val="007E029C"/>
    <w:rsid w:val="007E08BC"/>
    <w:rsid w:val="007E452F"/>
    <w:rsid w:val="00805E8B"/>
    <w:rsid w:val="0081159E"/>
    <w:rsid w:val="00811EF9"/>
    <w:rsid w:val="00822047"/>
    <w:rsid w:val="00826CF0"/>
    <w:rsid w:val="008275DD"/>
    <w:rsid w:val="00852493"/>
    <w:rsid w:val="00852C4D"/>
    <w:rsid w:val="00863EE7"/>
    <w:rsid w:val="00867119"/>
    <w:rsid w:val="00872D9E"/>
    <w:rsid w:val="00875C49"/>
    <w:rsid w:val="00880DBC"/>
    <w:rsid w:val="00884BA0"/>
    <w:rsid w:val="00886802"/>
    <w:rsid w:val="0089188E"/>
    <w:rsid w:val="00895C9D"/>
    <w:rsid w:val="008A0756"/>
    <w:rsid w:val="008A1F0B"/>
    <w:rsid w:val="008B17FB"/>
    <w:rsid w:val="008C3F54"/>
    <w:rsid w:val="008D4FB7"/>
    <w:rsid w:val="008D588A"/>
    <w:rsid w:val="008D5C7C"/>
    <w:rsid w:val="008E010B"/>
    <w:rsid w:val="008E0959"/>
    <w:rsid w:val="009006B3"/>
    <w:rsid w:val="00902708"/>
    <w:rsid w:val="009229F0"/>
    <w:rsid w:val="00922E68"/>
    <w:rsid w:val="0092355B"/>
    <w:rsid w:val="00935DE1"/>
    <w:rsid w:val="00936914"/>
    <w:rsid w:val="0094192F"/>
    <w:rsid w:val="009431AF"/>
    <w:rsid w:val="00954351"/>
    <w:rsid w:val="00957136"/>
    <w:rsid w:val="0095793F"/>
    <w:rsid w:val="0096781C"/>
    <w:rsid w:val="00983025"/>
    <w:rsid w:val="00987CEE"/>
    <w:rsid w:val="00990C04"/>
    <w:rsid w:val="00995B3D"/>
    <w:rsid w:val="009962D6"/>
    <w:rsid w:val="009C2130"/>
    <w:rsid w:val="009E037D"/>
    <w:rsid w:val="009E09D6"/>
    <w:rsid w:val="009E4364"/>
    <w:rsid w:val="009F506D"/>
    <w:rsid w:val="00A032A0"/>
    <w:rsid w:val="00A05E44"/>
    <w:rsid w:val="00A10250"/>
    <w:rsid w:val="00A10A97"/>
    <w:rsid w:val="00A30525"/>
    <w:rsid w:val="00A3399F"/>
    <w:rsid w:val="00A42DE9"/>
    <w:rsid w:val="00A44A91"/>
    <w:rsid w:val="00A5391E"/>
    <w:rsid w:val="00A613A6"/>
    <w:rsid w:val="00A61788"/>
    <w:rsid w:val="00A64BAF"/>
    <w:rsid w:val="00A673EC"/>
    <w:rsid w:val="00A704DC"/>
    <w:rsid w:val="00A70BF7"/>
    <w:rsid w:val="00A77669"/>
    <w:rsid w:val="00A8312E"/>
    <w:rsid w:val="00A84A28"/>
    <w:rsid w:val="00A910F5"/>
    <w:rsid w:val="00A937CD"/>
    <w:rsid w:val="00A9678E"/>
    <w:rsid w:val="00A96B6D"/>
    <w:rsid w:val="00AC107C"/>
    <w:rsid w:val="00AC7143"/>
    <w:rsid w:val="00AF55AF"/>
    <w:rsid w:val="00B05C3C"/>
    <w:rsid w:val="00B05DDF"/>
    <w:rsid w:val="00B117B0"/>
    <w:rsid w:val="00B259B2"/>
    <w:rsid w:val="00B2605F"/>
    <w:rsid w:val="00B46A6E"/>
    <w:rsid w:val="00B471AE"/>
    <w:rsid w:val="00B52ACB"/>
    <w:rsid w:val="00B55B5A"/>
    <w:rsid w:val="00B564A5"/>
    <w:rsid w:val="00B62224"/>
    <w:rsid w:val="00B80EA0"/>
    <w:rsid w:val="00B91B82"/>
    <w:rsid w:val="00BA0654"/>
    <w:rsid w:val="00BA239E"/>
    <w:rsid w:val="00BB3550"/>
    <w:rsid w:val="00BB55D4"/>
    <w:rsid w:val="00BB723D"/>
    <w:rsid w:val="00BC2E2D"/>
    <w:rsid w:val="00BC31E7"/>
    <w:rsid w:val="00BD6B12"/>
    <w:rsid w:val="00BE1729"/>
    <w:rsid w:val="00BF16F0"/>
    <w:rsid w:val="00BF6F1D"/>
    <w:rsid w:val="00BF7D87"/>
    <w:rsid w:val="00C00BC3"/>
    <w:rsid w:val="00C03FE2"/>
    <w:rsid w:val="00C040D4"/>
    <w:rsid w:val="00C12850"/>
    <w:rsid w:val="00C24966"/>
    <w:rsid w:val="00C25CCD"/>
    <w:rsid w:val="00C27EF5"/>
    <w:rsid w:val="00C301FA"/>
    <w:rsid w:val="00C32EB1"/>
    <w:rsid w:val="00C4274E"/>
    <w:rsid w:val="00C53127"/>
    <w:rsid w:val="00C57302"/>
    <w:rsid w:val="00C60C18"/>
    <w:rsid w:val="00C61BC3"/>
    <w:rsid w:val="00C72A08"/>
    <w:rsid w:val="00C82D93"/>
    <w:rsid w:val="00C83869"/>
    <w:rsid w:val="00C90266"/>
    <w:rsid w:val="00C96E0B"/>
    <w:rsid w:val="00C97133"/>
    <w:rsid w:val="00CB01AD"/>
    <w:rsid w:val="00CB3A5A"/>
    <w:rsid w:val="00CB6972"/>
    <w:rsid w:val="00CC053F"/>
    <w:rsid w:val="00CC2E32"/>
    <w:rsid w:val="00CC384D"/>
    <w:rsid w:val="00CC559F"/>
    <w:rsid w:val="00CC7F0D"/>
    <w:rsid w:val="00CD5311"/>
    <w:rsid w:val="00CF08D7"/>
    <w:rsid w:val="00CF26B0"/>
    <w:rsid w:val="00CF7C4D"/>
    <w:rsid w:val="00D00E2C"/>
    <w:rsid w:val="00D015F6"/>
    <w:rsid w:val="00D070F9"/>
    <w:rsid w:val="00D13BC4"/>
    <w:rsid w:val="00D44D60"/>
    <w:rsid w:val="00D5087A"/>
    <w:rsid w:val="00D55937"/>
    <w:rsid w:val="00D55AFB"/>
    <w:rsid w:val="00D57F24"/>
    <w:rsid w:val="00D63B14"/>
    <w:rsid w:val="00D674D1"/>
    <w:rsid w:val="00D70D25"/>
    <w:rsid w:val="00D72636"/>
    <w:rsid w:val="00D734E1"/>
    <w:rsid w:val="00D869C4"/>
    <w:rsid w:val="00D9336E"/>
    <w:rsid w:val="00D96E7E"/>
    <w:rsid w:val="00DB2D15"/>
    <w:rsid w:val="00DB33BC"/>
    <w:rsid w:val="00DB7116"/>
    <w:rsid w:val="00DB7622"/>
    <w:rsid w:val="00DD2C33"/>
    <w:rsid w:val="00DE1ABA"/>
    <w:rsid w:val="00DE70D9"/>
    <w:rsid w:val="00DF4521"/>
    <w:rsid w:val="00DF7765"/>
    <w:rsid w:val="00E03393"/>
    <w:rsid w:val="00E0757C"/>
    <w:rsid w:val="00E15362"/>
    <w:rsid w:val="00E15581"/>
    <w:rsid w:val="00E207F4"/>
    <w:rsid w:val="00E25D60"/>
    <w:rsid w:val="00E3428C"/>
    <w:rsid w:val="00E34467"/>
    <w:rsid w:val="00E41FB2"/>
    <w:rsid w:val="00E55DE8"/>
    <w:rsid w:val="00E62716"/>
    <w:rsid w:val="00E65935"/>
    <w:rsid w:val="00E665AC"/>
    <w:rsid w:val="00E72027"/>
    <w:rsid w:val="00E76D4B"/>
    <w:rsid w:val="00E827B3"/>
    <w:rsid w:val="00E968FD"/>
    <w:rsid w:val="00E97E0B"/>
    <w:rsid w:val="00EC0F5B"/>
    <w:rsid w:val="00EC3861"/>
    <w:rsid w:val="00EC46EE"/>
    <w:rsid w:val="00EC7DBC"/>
    <w:rsid w:val="00ED7269"/>
    <w:rsid w:val="00EE1CC6"/>
    <w:rsid w:val="00EE2CE2"/>
    <w:rsid w:val="00EF45D1"/>
    <w:rsid w:val="00F038F7"/>
    <w:rsid w:val="00F14EB6"/>
    <w:rsid w:val="00F30ED5"/>
    <w:rsid w:val="00F31F60"/>
    <w:rsid w:val="00F35421"/>
    <w:rsid w:val="00F36454"/>
    <w:rsid w:val="00F3670F"/>
    <w:rsid w:val="00F40323"/>
    <w:rsid w:val="00F43CD1"/>
    <w:rsid w:val="00F44ED1"/>
    <w:rsid w:val="00F462D8"/>
    <w:rsid w:val="00F53634"/>
    <w:rsid w:val="00F64EEC"/>
    <w:rsid w:val="00F77462"/>
    <w:rsid w:val="00F853CE"/>
    <w:rsid w:val="00F92B32"/>
    <w:rsid w:val="00F957B5"/>
    <w:rsid w:val="00FA7C26"/>
    <w:rsid w:val="00FB229A"/>
    <w:rsid w:val="00FC57CB"/>
    <w:rsid w:val="00FE24C4"/>
    <w:rsid w:val="00FE4021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5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092F15"/>
    <w:pPr>
      <w:keepNext/>
      <w:keepLines/>
      <w:numPr>
        <w:numId w:val="2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  <w:lang w:val="en-GB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092F15"/>
    <w:pPr>
      <w:keepNext w:val="0"/>
      <w:keepLines w:val="0"/>
      <w:numPr>
        <w:ilvl w:val="1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"/>
    <w:unhideWhenUsed/>
    <w:qFormat/>
    <w:rsid w:val="00092F15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"/>
    <w:unhideWhenUsed/>
    <w:qFormat/>
    <w:rsid w:val="00092F15"/>
    <w:pPr>
      <w:keepNext/>
      <w:keepLines/>
      <w:numPr>
        <w:ilvl w:val="3"/>
        <w:numId w:val="2"/>
      </w:numPr>
      <w:spacing w:before="200" w:line="276" w:lineRule="auto"/>
      <w:outlineLvl w:val="3"/>
    </w:pPr>
    <w:rPr>
      <w:rFonts w:eastAsiaTheme="majorEastAsia" w:cstheme="majorBidi"/>
      <w:bCs/>
      <w:iCs/>
      <w:color w:val="000000" w:themeColor="text1"/>
      <w:szCs w:val="22"/>
      <w:lang w:val="en-GB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"/>
    <w:unhideWhenUsed/>
    <w:qFormat/>
    <w:rsid w:val="00092F15"/>
    <w:pPr>
      <w:keepNext/>
      <w:keepLines/>
      <w:numPr>
        <w:ilvl w:val="4"/>
        <w:numId w:val="2"/>
      </w:numPr>
      <w:spacing w:before="200" w:after="120" w:line="360" w:lineRule="auto"/>
      <w:ind w:left="720" w:hanging="720"/>
      <w:outlineLvl w:val="4"/>
    </w:pPr>
    <w:rPr>
      <w:rFonts w:eastAsiaTheme="majorEastAsia" w:cstheme="majorBidi"/>
      <w:szCs w:val="22"/>
      <w:lang w:val="en-GB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"/>
    <w:unhideWhenUsed/>
    <w:qFormat/>
    <w:rsid w:val="00092F15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eastAsiaTheme="majorEastAsia" w:cstheme="majorBidi"/>
      <w:iCs/>
      <w:color w:val="000000" w:themeColor="text1"/>
      <w:szCs w:val="22"/>
      <w:lang w:val="en-GB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"/>
    <w:unhideWhenUsed/>
    <w:qFormat/>
    <w:rsid w:val="00092F15"/>
    <w:pPr>
      <w:keepNext/>
      <w:keepLines/>
      <w:numPr>
        <w:ilvl w:val="6"/>
        <w:numId w:val="2"/>
      </w:numPr>
      <w:spacing w:before="200" w:line="360" w:lineRule="auto"/>
      <w:ind w:left="720" w:hanging="720"/>
      <w:outlineLvl w:val="6"/>
    </w:pPr>
    <w:rPr>
      <w:rFonts w:eastAsiaTheme="majorEastAsia" w:cstheme="majorBidi"/>
      <w:iCs/>
      <w:szCs w:val="22"/>
      <w:lang w:val="en-GB"/>
    </w:rPr>
  </w:style>
  <w:style w:type="paragraph" w:styleId="Heading8">
    <w:name w:val="heading 8"/>
    <w:aliases w:val="level2(a)"/>
    <w:basedOn w:val="Normal"/>
    <w:next w:val="Normal"/>
    <w:link w:val="Heading8Char"/>
    <w:uiPriority w:val="9"/>
    <w:unhideWhenUsed/>
    <w:qFormat/>
    <w:rsid w:val="00092F15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"/>
    <w:unhideWhenUsed/>
    <w:qFormat/>
    <w:rsid w:val="00092F15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5"/>
    <w:unhideWhenUsed/>
    <w:qFormat/>
    <w:rsid w:val="00EE1C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5"/>
    <w:rsid w:val="00EE1CC6"/>
  </w:style>
  <w:style w:type="paragraph" w:styleId="Footer">
    <w:name w:val="footer"/>
    <w:basedOn w:val="Normal"/>
    <w:link w:val="FooterChar"/>
    <w:uiPriority w:val="99"/>
    <w:unhideWhenUsed/>
    <w:rsid w:val="00EE1C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CC6"/>
  </w:style>
  <w:style w:type="table" w:styleId="TableGrid">
    <w:name w:val="Table Grid"/>
    <w:basedOn w:val="TableNormal"/>
    <w:uiPriority w:val="39"/>
    <w:rsid w:val="0036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USATableTexta">
    <w:name w:val="DCUSA Table Text a)"/>
    <w:basedOn w:val="Normal"/>
    <w:qFormat/>
    <w:rsid w:val="003625E3"/>
    <w:pPr>
      <w:numPr>
        <w:numId w:val="1"/>
      </w:numPr>
      <w:tabs>
        <w:tab w:val="num" w:pos="360"/>
      </w:tabs>
      <w:spacing w:before="120" w:after="120"/>
      <w:ind w:left="0" w:firstLine="0"/>
    </w:pPr>
    <w:rPr>
      <w:rFonts w:eastAsia="Calibri"/>
      <w:szCs w:val="22"/>
      <w:lang w:val="en-GB"/>
    </w:rPr>
  </w:style>
  <w:style w:type="paragraph" w:customStyle="1" w:styleId="DCUSATableTextbulletpt">
    <w:name w:val="DCUSA Table Text bullet pt"/>
    <w:basedOn w:val="Normal"/>
    <w:qFormat/>
    <w:rsid w:val="003625E3"/>
    <w:pPr>
      <w:numPr>
        <w:ilvl w:val="1"/>
        <w:numId w:val="1"/>
      </w:numPr>
      <w:tabs>
        <w:tab w:val="num" w:pos="360"/>
      </w:tabs>
      <w:spacing w:before="120" w:after="120" w:line="360" w:lineRule="auto"/>
      <w:ind w:left="0" w:firstLine="0"/>
    </w:pPr>
    <w:rPr>
      <w:rFonts w:eastAsia="Calibri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5E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1"/>
    <w:rsid w:val="00092F15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1"/>
    <w:rsid w:val="00092F15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"/>
    <w:rsid w:val="00092F15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"/>
    <w:rsid w:val="00092F15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"/>
    <w:rsid w:val="00092F15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"/>
    <w:rsid w:val="00092F15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"/>
    <w:rsid w:val="00092F15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"/>
    <w:rsid w:val="00092F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"/>
    <w:rsid w:val="00092F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092F15"/>
    <w:pPr>
      <w:ind w:left="720"/>
      <w:contextualSpacing/>
    </w:pPr>
  </w:style>
  <w:style w:type="paragraph" w:customStyle="1" w:styleId="DCHeading4">
    <w:name w:val="DC Heading 4"/>
    <w:basedOn w:val="Normal"/>
    <w:qFormat/>
    <w:rsid w:val="00092F15"/>
    <w:pPr>
      <w:numPr>
        <w:numId w:val="3"/>
      </w:numPr>
      <w:spacing w:after="240" w:line="360" w:lineRule="auto"/>
      <w:jc w:val="center"/>
    </w:pPr>
    <w:rPr>
      <w:rFonts w:ascii="Times New Roman Bold" w:eastAsiaTheme="minorHAnsi" w:hAnsi="Times New Roman Bold" w:cstheme="minorBidi"/>
      <w:szCs w:val="22"/>
      <w:u w:val="single"/>
      <w:lang w:val="en-GB"/>
    </w:rPr>
  </w:style>
  <w:style w:type="numbering" w:customStyle="1" w:styleId="DCParalinknumbers">
    <w:name w:val="DC Para link numbers"/>
    <w:uiPriority w:val="99"/>
    <w:rsid w:val="00092F15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unhideWhenUsed/>
    <w:rsid w:val="009E4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36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36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DeltaViewInsertion">
    <w:name w:val="DeltaView Insertion"/>
    <w:uiPriority w:val="99"/>
    <w:rsid w:val="00C97133"/>
    <w:rPr>
      <w:color w:val="0000FF"/>
      <w:u w:val="double"/>
    </w:rPr>
  </w:style>
  <w:style w:type="character" w:customStyle="1" w:styleId="DeltaViewDeletion">
    <w:name w:val="DeltaView Deletion"/>
    <w:uiPriority w:val="99"/>
    <w:rsid w:val="00C97133"/>
    <w:rPr>
      <w:strike/>
      <w:color w:val="FF0000"/>
    </w:rPr>
  </w:style>
  <w:style w:type="paragraph" w:customStyle="1" w:styleId="AgtLevel4">
    <w:name w:val="Agt/Level4"/>
    <w:basedOn w:val="Normal"/>
    <w:uiPriority w:val="99"/>
    <w:rsid w:val="00CC559F"/>
    <w:pPr>
      <w:tabs>
        <w:tab w:val="num" w:pos="2126"/>
      </w:tabs>
      <w:spacing w:after="240" w:line="360" w:lineRule="auto"/>
      <w:ind w:left="2126" w:hanging="709"/>
      <w:jc w:val="both"/>
    </w:pPr>
    <w:rPr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6E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6EE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86EE2"/>
    <w:rPr>
      <w:vertAlign w:val="superscript"/>
    </w:rPr>
  </w:style>
  <w:style w:type="paragraph" w:styleId="BodyText3">
    <w:name w:val="Body Text 3"/>
    <w:basedOn w:val="Normal"/>
    <w:link w:val="BodyText3Char"/>
    <w:uiPriority w:val="99"/>
    <w:unhideWhenUsed/>
    <w:rsid w:val="007510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5107D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4D46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46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06B58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after="200"/>
      <w:ind w:left="709"/>
      <w:jc w:val="both"/>
    </w:pPr>
    <w:rPr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06B58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C12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CSubHeading1Level2">
    <w:name w:val="DC Sub Heading 1 Level 2"/>
    <w:basedOn w:val="Normal"/>
    <w:link w:val="DCSubHeading1Level2Char"/>
    <w:qFormat/>
    <w:rsid w:val="008275DD"/>
    <w:pPr>
      <w:spacing w:after="240" w:line="360" w:lineRule="auto"/>
    </w:pPr>
    <w:rPr>
      <w:rFonts w:ascii="Times New Roman Bold" w:eastAsiaTheme="minorHAnsi" w:hAnsi="Times New Roman Bold" w:cstheme="minorBidi"/>
      <w:b/>
      <w:szCs w:val="22"/>
      <w:lang w:val="en-GB"/>
    </w:rPr>
  </w:style>
  <w:style w:type="character" w:customStyle="1" w:styleId="DCSubHeading1Level2Char">
    <w:name w:val="DC Sub Heading 1 Level 2 Char"/>
    <w:basedOn w:val="DefaultParagraphFont"/>
    <w:link w:val="DCSubHeading1Level2"/>
    <w:rsid w:val="008275DD"/>
    <w:rPr>
      <w:rFonts w:ascii="Times New Roman Bold" w:hAnsi="Times New Roman Bold"/>
      <w:b/>
      <w:sz w:val="24"/>
    </w:rPr>
  </w:style>
  <w:style w:type="paragraph" w:styleId="Revision">
    <w:name w:val="Revision"/>
    <w:hidden/>
    <w:uiPriority w:val="99"/>
    <w:semiHidden/>
    <w:rsid w:val="00EC4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CNormParaL2Char">
    <w:name w:val="DC Norm Para L2 Char"/>
    <w:basedOn w:val="DCSubHeading1Level2Char"/>
    <w:uiPriority w:val="99"/>
    <w:rsid w:val="00F43CD1"/>
    <w:rPr>
      <w:rFonts w:ascii="Times New Roman" w:hAnsi="Times New Roman"/>
      <w:b w:val="0"/>
      <w:caps w:val="0"/>
      <w:color w:val="auto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5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092F15"/>
    <w:pPr>
      <w:keepNext/>
      <w:keepLines/>
      <w:numPr>
        <w:numId w:val="2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  <w:lang w:val="en-GB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092F15"/>
    <w:pPr>
      <w:keepNext w:val="0"/>
      <w:keepLines w:val="0"/>
      <w:numPr>
        <w:ilvl w:val="1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"/>
    <w:unhideWhenUsed/>
    <w:qFormat/>
    <w:rsid w:val="00092F15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"/>
    <w:unhideWhenUsed/>
    <w:qFormat/>
    <w:rsid w:val="00092F15"/>
    <w:pPr>
      <w:keepNext/>
      <w:keepLines/>
      <w:numPr>
        <w:ilvl w:val="3"/>
        <w:numId w:val="2"/>
      </w:numPr>
      <w:spacing w:before="200" w:line="276" w:lineRule="auto"/>
      <w:outlineLvl w:val="3"/>
    </w:pPr>
    <w:rPr>
      <w:rFonts w:eastAsiaTheme="majorEastAsia" w:cstheme="majorBidi"/>
      <w:bCs/>
      <w:iCs/>
      <w:color w:val="000000" w:themeColor="text1"/>
      <w:szCs w:val="22"/>
      <w:lang w:val="en-GB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"/>
    <w:unhideWhenUsed/>
    <w:qFormat/>
    <w:rsid w:val="00092F15"/>
    <w:pPr>
      <w:keepNext/>
      <w:keepLines/>
      <w:numPr>
        <w:ilvl w:val="4"/>
        <w:numId w:val="2"/>
      </w:numPr>
      <w:spacing w:before="200" w:after="120" w:line="360" w:lineRule="auto"/>
      <w:ind w:left="720" w:hanging="720"/>
      <w:outlineLvl w:val="4"/>
    </w:pPr>
    <w:rPr>
      <w:rFonts w:eastAsiaTheme="majorEastAsia" w:cstheme="majorBidi"/>
      <w:szCs w:val="22"/>
      <w:lang w:val="en-GB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"/>
    <w:unhideWhenUsed/>
    <w:qFormat/>
    <w:rsid w:val="00092F15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eastAsiaTheme="majorEastAsia" w:cstheme="majorBidi"/>
      <w:iCs/>
      <w:color w:val="000000" w:themeColor="text1"/>
      <w:szCs w:val="22"/>
      <w:lang w:val="en-GB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"/>
    <w:unhideWhenUsed/>
    <w:qFormat/>
    <w:rsid w:val="00092F15"/>
    <w:pPr>
      <w:keepNext/>
      <w:keepLines/>
      <w:numPr>
        <w:ilvl w:val="6"/>
        <w:numId w:val="2"/>
      </w:numPr>
      <w:spacing w:before="200" w:line="360" w:lineRule="auto"/>
      <w:ind w:left="720" w:hanging="720"/>
      <w:outlineLvl w:val="6"/>
    </w:pPr>
    <w:rPr>
      <w:rFonts w:eastAsiaTheme="majorEastAsia" w:cstheme="majorBidi"/>
      <w:iCs/>
      <w:szCs w:val="22"/>
      <w:lang w:val="en-GB"/>
    </w:rPr>
  </w:style>
  <w:style w:type="paragraph" w:styleId="Heading8">
    <w:name w:val="heading 8"/>
    <w:aliases w:val="level2(a)"/>
    <w:basedOn w:val="Normal"/>
    <w:next w:val="Normal"/>
    <w:link w:val="Heading8Char"/>
    <w:uiPriority w:val="9"/>
    <w:unhideWhenUsed/>
    <w:qFormat/>
    <w:rsid w:val="00092F15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"/>
    <w:unhideWhenUsed/>
    <w:qFormat/>
    <w:rsid w:val="00092F15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5"/>
    <w:unhideWhenUsed/>
    <w:qFormat/>
    <w:rsid w:val="00EE1C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5"/>
    <w:rsid w:val="00EE1CC6"/>
  </w:style>
  <w:style w:type="paragraph" w:styleId="Footer">
    <w:name w:val="footer"/>
    <w:basedOn w:val="Normal"/>
    <w:link w:val="FooterChar"/>
    <w:uiPriority w:val="99"/>
    <w:unhideWhenUsed/>
    <w:rsid w:val="00EE1C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CC6"/>
  </w:style>
  <w:style w:type="table" w:styleId="TableGrid">
    <w:name w:val="Table Grid"/>
    <w:basedOn w:val="TableNormal"/>
    <w:uiPriority w:val="39"/>
    <w:rsid w:val="0036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USATableTexta">
    <w:name w:val="DCUSA Table Text a)"/>
    <w:basedOn w:val="Normal"/>
    <w:qFormat/>
    <w:rsid w:val="003625E3"/>
    <w:pPr>
      <w:numPr>
        <w:numId w:val="1"/>
      </w:numPr>
      <w:tabs>
        <w:tab w:val="num" w:pos="360"/>
      </w:tabs>
      <w:spacing w:before="120" w:after="120"/>
      <w:ind w:left="0" w:firstLine="0"/>
    </w:pPr>
    <w:rPr>
      <w:rFonts w:eastAsia="Calibri"/>
      <w:szCs w:val="22"/>
      <w:lang w:val="en-GB"/>
    </w:rPr>
  </w:style>
  <w:style w:type="paragraph" w:customStyle="1" w:styleId="DCUSATableTextbulletpt">
    <w:name w:val="DCUSA Table Text bullet pt"/>
    <w:basedOn w:val="Normal"/>
    <w:qFormat/>
    <w:rsid w:val="003625E3"/>
    <w:pPr>
      <w:numPr>
        <w:ilvl w:val="1"/>
        <w:numId w:val="1"/>
      </w:numPr>
      <w:tabs>
        <w:tab w:val="num" w:pos="360"/>
      </w:tabs>
      <w:spacing w:before="120" w:after="120" w:line="360" w:lineRule="auto"/>
      <w:ind w:left="0" w:firstLine="0"/>
    </w:pPr>
    <w:rPr>
      <w:rFonts w:eastAsia="Calibri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5E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1"/>
    <w:rsid w:val="00092F15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1"/>
    <w:rsid w:val="00092F15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"/>
    <w:rsid w:val="00092F15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"/>
    <w:rsid w:val="00092F15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"/>
    <w:rsid w:val="00092F15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"/>
    <w:rsid w:val="00092F15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"/>
    <w:rsid w:val="00092F15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"/>
    <w:rsid w:val="00092F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"/>
    <w:rsid w:val="00092F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092F15"/>
    <w:pPr>
      <w:ind w:left="720"/>
      <w:contextualSpacing/>
    </w:pPr>
  </w:style>
  <w:style w:type="paragraph" w:customStyle="1" w:styleId="DCHeading4">
    <w:name w:val="DC Heading 4"/>
    <w:basedOn w:val="Normal"/>
    <w:qFormat/>
    <w:rsid w:val="00092F15"/>
    <w:pPr>
      <w:numPr>
        <w:numId w:val="3"/>
      </w:numPr>
      <w:spacing w:after="240" w:line="360" w:lineRule="auto"/>
      <w:jc w:val="center"/>
    </w:pPr>
    <w:rPr>
      <w:rFonts w:ascii="Times New Roman Bold" w:eastAsiaTheme="minorHAnsi" w:hAnsi="Times New Roman Bold" w:cstheme="minorBidi"/>
      <w:szCs w:val="22"/>
      <w:u w:val="single"/>
      <w:lang w:val="en-GB"/>
    </w:rPr>
  </w:style>
  <w:style w:type="numbering" w:customStyle="1" w:styleId="DCParalinknumbers">
    <w:name w:val="DC Para link numbers"/>
    <w:uiPriority w:val="99"/>
    <w:rsid w:val="00092F15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unhideWhenUsed/>
    <w:rsid w:val="009E4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36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36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DeltaViewInsertion">
    <w:name w:val="DeltaView Insertion"/>
    <w:uiPriority w:val="99"/>
    <w:rsid w:val="00C97133"/>
    <w:rPr>
      <w:color w:val="0000FF"/>
      <w:u w:val="double"/>
    </w:rPr>
  </w:style>
  <w:style w:type="character" w:customStyle="1" w:styleId="DeltaViewDeletion">
    <w:name w:val="DeltaView Deletion"/>
    <w:uiPriority w:val="99"/>
    <w:rsid w:val="00C97133"/>
    <w:rPr>
      <w:strike/>
      <w:color w:val="FF0000"/>
    </w:rPr>
  </w:style>
  <w:style w:type="paragraph" w:customStyle="1" w:styleId="AgtLevel4">
    <w:name w:val="Agt/Level4"/>
    <w:basedOn w:val="Normal"/>
    <w:uiPriority w:val="99"/>
    <w:rsid w:val="00CC559F"/>
    <w:pPr>
      <w:tabs>
        <w:tab w:val="num" w:pos="2126"/>
      </w:tabs>
      <w:spacing w:after="240" w:line="360" w:lineRule="auto"/>
      <w:ind w:left="2126" w:hanging="709"/>
      <w:jc w:val="both"/>
    </w:pPr>
    <w:rPr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6E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6EE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86EE2"/>
    <w:rPr>
      <w:vertAlign w:val="superscript"/>
    </w:rPr>
  </w:style>
  <w:style w:type="paragraph" w:styleId="BodyText3">
    <w:name w:val="Body Text 3"/>
    <w:basedOn w:val="Normal"/>
    <w:link w:val="BodyText3Char"/>
    <w:uiPriority w:val="99"/>
    <w:unhideWhenUsed/>
    <w:rsid w:val="007510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5107D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4D46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46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06B58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after="200"/>
      <w:ind w:left="709"/>
      <w:jc w:val="both"/>
    </w:pPr>
    <w:rPr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06B58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C12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CSubHeading1Level2">
    <w:name w:val="DC Sub Heading 1 Level 2"/>
    <w:basedOn w:val="Normal"/>
    <w:link w:val="DCSubHeading1Level2Char"/>
    <w:qFormat/>
    <w:rsid w:val="008275DD"/>
    <w:pPr>
      <w:spacing w:after="240" w:line="360" w:lineRule="auto"/>
    </w:pPr>
    <w:rPr>
      <w:rFonts w:ascii="Times New Roman Bold" w:eastAsiaTheme="minorHAnsi" w:hAnsi="Times New Roman Bold" w:cstheme="minorBidi"/>
      <w:b/>
      <w:szCs w:val="22"/>
      <w:lang w:val="en-GB"/>
    </w:rPr>
  </w:style>
  <w:style w:type="character" w:customStyle="1" w:styleId="DCSubHeading1Level2Char">
    <w:name w:val="DC Sub Heading 1 Level 2 Char"/>
    <w:basedOn w:val="DefaultParagraphFont"/>
    <w:link w:val="DCSubHeading1Level2"/>
    <w:rsid w:val="008275DD"/>
    <w:rPr>
      <w:rFonts w:ascii="Times New Roman Bold" w:hAnsi="Times New Roman Bold"/>
      <w:b/>
      <w:sz w:val="24"/>
    </w:rPr>
  </w:style>
  <w:style w:type="paragraph" w:styleId="Revision">
    <w:name w:val="Revision"/>
    <w:hidden/>
    <w:uiPriority w:val="99"/>
    <w:semiHidden/>
    <w:rsid w:val="00EC4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CNormParaL2Char">
    <w:name w:val="DC Norm Para L2 Char"/>
    <w:basedOn w:val="DCSubHeading1Level2Char"/>
    <w:uiPriority w:val="99"/>
    <w:rsid w:val="00F43CD1"/>
    <w:rPr>
      <w:rFonts w:ascii="Times New Roman" w:hAnsi="Times New Roman"/>
      <w:b w:val="0"/>
      <w:caps w:val="0"/>
      <w:color w:val="auto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13" Type="http://schemas.openxmlformats.org/officeDocument/2006/relationships/header" Target="header3.xml" />
  <Relationship Id="rId18" Type="http://schemas.microsoft.com/office/2011/relationships/people" Target="people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12" Type="http://schemas.openxmlformats.org/officeDocument/2006/relationships/footer" Target="footer2.xml" />
  <Relationship Id="rId2" Type="http://schemas.openxmlformats.org/officeDocument/2006/relationships/numbering" Target="numbering.xml" />
  <Relationship Id="rId16" Type="http://schemas.openxmlformats.org/officeDocument/2006/relationships/theme" Target="theme/theme1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footer" Target="footer1.xml" />
  <Relationship Id="rId5" Type="http://schemas.openxmlformats.org/officeDocument/2006/relationships/settings" Target="settings.xml" />
  <Relationship Id="rId15" Type="http://schemas.openxmlformats.org/officeDocument/2006/relationships/fontTable" Target="fontTable.xml" />
  <Relationship Id="rId10" Type="http://schemas.openxmlformats.org/officeDocument/2006/relationships/header" Target="header2.xml" />
  <Relationship Id="rId4" Type="http://schemas.microsoft.com/office/2007/relationships/stylesWithEffects" Target="stylesWithEffects.xml" />
  <Relationship Id="rId9" Type="http://schemas.openxmlformats.org/officeDocument/2006/relationships/header" Target="header1.xml" />
  <Relationship Id="rId14" Type="http://schemas.openxmlformats.org/officeDocument/2006/relationships/footer" Target="footer3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C94AE-1AF8-4B02-96D5-7A2DA609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2407</Words>
  <Characters>9966</Characters>
  <Application>Microsoft Office Word</Application>
  <DocSecurity>0</DocSecurity>
  <Lines>3322</Lines>
  <Paragraphs>1546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04d9ddc1-62db-4b7d-ad50-99c83a5e8065</vt:lpwstr>
  </property>
</Properties>
</file>