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526AD" w14:textId="77777777" w:rsidR="00872C5A" w:rsidRPr="004D1FD6" w:rsidRDefault="004C4F09" w:rsidP="000C16B6">
      <w:pPr>
        <w:pStyle w:val="Header"/>
        <w:widowControl w:val="0"/>
        <w:spacing w:after="240" w:line="360" w:lineRule="auto"/>
        <w:jc w:val="center"/>
        <w:rPr>
          <w:b/>
          <w:u w:val="single"/>
          <w:lang w:val="en-GB"/>
        </w:rPr>
      </w:pPr>
      <w:r w:rsidRPr="004D1FD6">
        <w:rPr>
          <w:b/>
          <w:u w:val="single"/>
          <w:lang w:val="en-GB"/>
        </w:rPr>
        <w:t xml:space="preserve">DCP </w:t>
      </w:r>
      <w:r w:rsidR="00557605" w:rsidRPr="004D1FD6">
        <w:rPr>
          <w:b/>
          <w:u w:val="single"/>
          <w:lang w:val="en-GB"/>
        </w:rPr>
        <w:t>3</w:t>
      </w:r>
      <w:r w:rsidR="004D1FD6" w:rsidRPr="004D1FD6">
        <w:rPr>
          <w:b/>
          <w:u w:val="single"/>
          <w:lang w:val="en-GB"/>
        </w:rPr>
        <w:t>14</w:t>
      </w:r>
      <w:r w:rsidR="00557605" w:rsidRPr="004D1FD6">
        <w:rPr>
          <w:b/>
          <w:u w:val="single"/>
          <w:lang w:val="en-GB"/>
        </w:rPr>
        <w:t xml:space="preserve"> D</w:t>
      </w:r>
      <w:r w:rsidR="00D55937" w:rsidRPr="004D1FD6">
        <w:rPr>
          <w:b/>
          <w:u w:val="single"/>
          <w:lang w:val="en-GB"/>
        </w:rPr>
        <w:t>raft Legal Text</w:t>
      </w:r>
      <w:bookmarkStart w:id="0" w:name="_Toc182224768"/>
    </w:p>
    <w:p w14:paraId="57196974" w14:textId="77777777" w:rsidR="00447A9D" w:rsidRPr="004D1FD6" w:rsidRDefault="004D1FD6" w:rsidP="000C16B6">
      <w:pPr>
        <w:pStyle w:val="Header"/>
        <w:widowControl w:val="0"/>
        <w:spacing w:after="240" w:line="360" w:lineRule="auto"/>
        <w:jc w:val="center"/>
        <w:rPr>
          <w:b/>
          <w:u w:val="single"/>
          <w:lang w:val="en-GB"/>
        </w:rPr>
      </w:pPr>
      <w:r w:rsidRPr="004D1FD6">
        <w:rPr>
          <w:b/>
          <w:u w:val="single"/>
          <w:lang w:val="en-GB"/>
        </w:rPr>
        <w:t>Appropriate treatment of Bad Debt following appointment of Supplier of Last Resort</w:t>
      </w:r>
    </w:p>
    <w:bookmarkEnd w:id="0"/>
    <w:p w14:paraId="04EF603C" w14:textId="77777777" w:rsidR="00F721B5" w:rsidRPr="004D1FD6" w:rsidRDefault="00F721B5" w:rsidP="000C16B6">
      <w:pPr>
        <w:widowControl w:val="0"/>
        <w:spacing w:after="240" w:line="360" w:lineRule="auto"/>
        <w:jc w:val="both"/>
        <w:rPr>
          <w:rFonts w:eastAsia="Calibri"/>
          <w:b/>
          <w:lang w:val="en-GB"/>
        </w:rPr>
      </w:pPr>
    </w:p>
    <w:p w14:paraId="6E4B9025" w14:textId="77777777" w:rsidR="00F721B5" w:rsidRPr="004D1FD6" w:rsidRDefault="00F721B5" w:rsidP="00872C5A">
      <w:pPr>
        <w:widowControl w:val="0"/>
        <w:spacing w:after="240" w:line="360" w:lineRule="auto"/>
        <w:jc w:val="both"/>
        <w:rPr>
          <w:rFonts w:eastAsia="Calibri"/>
          <w:b/>
          <w:lang w:val="en-GB"/>
        </w:rPr>
      </w:pPr>
      <w:r w:rsidRPr="004D1FD6">
        <w:rPr>
          <w:rFonts w:eastAsia="Calibri"/>
          <w:b/>
          <w:lang w:val="en-GB"/>
        </w:rPr>
        <w:t>A</w:t>
      </w:r>
      <w:r w:rsidR="004D1FD6" w:rsidRPr="004D1FD6">
        <w:rPr>
          <w:rFonts w:eastAsia="Calibri"/>
          <w:b/>
          <w:lang w:val="en-GB"/>
        </w:rPr>
        <w:t>dd the following new definitions to Clause 1</w:t>
      </w:r>
      <w:r w:rsidRPr="004D1FD6">
        <w:rPr>
          <w:rFonts w:eastAsia="Calibri"/>
          <w:b/>
          <w:lang w:val="en-GB"/>
        </w:rPr>
        <w:t>:</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F30740" w:rsidRPr="004D1FD6" w14:paraId="5A61EECC" w14:textId="77777777" w:rsidTr="00733646">
        <w:trPr>
          <w:ins w:id="1" w:author="Gowling WLG" w:date="2018-11-21T18:44:00Z"/>
        </w:trPr>
        <w:tc>
          <w:tcPr>
            <w:tcW w:w="3261" w:type="dxa"/>
          </w:tcPr>
          <w:p w14:paraId="63E5DE0A" w14:textId="77777777" w:rsidR="00F30740" w:rsidRPr="004D1FD6" w:rsidRDefault="00F30740" w:rsidP="00733646">
            <w:pPr>
              <w:spacing w:before="120" w:after="120" w:line="360" w:lineRule="auto"/>
              <w:rPr>
                <w:ins w:id="2" w:author="Gowling WLG" w:date="2018-11-21T18:44:00Z"/>
                <w:b/>
                <w:lang w:val="en-GB"/>
              </w:rPr>
            </w:pPr>
            <w:ins w:id="3" w:author="Gowling WLG" w:date="2018-11-21T18:45:00Z">
              <w:r>
                <w:rPr>
                  <w:b/>
                  <w:lang w:val="en-GB"/>
                </w:rPr>
                <w:t xml:space="preserve">Defaulting </w:t>
              </w:r>
              <w:del w:id="4" w:author="Huw Neyroud" w:date="2018-11-23T11:07:00Z">
                <w:r w:rsidDel="00E1120E">
                  <w:rPr>
                    <w:b/>
                    <w:lang w:val="en-GB"/>
                  </w:rPr>
                  <w:delText xml:space="preserve">SoLR </w:delText>
                </w:r>
              </w:del>
              <w:r>
                <w:rPr>
                  <w:b/>
                  <w:lang w:val="en-GB"/>
                </w:rPr>
                <w:t>Supplier</w:t>
              </w:r>
            </w:ins>
          </w:p>
        </w:tc>
        <w:tc>
          <w:tcPr>
            <w:tcW w:w="5811" w:type="dxa"/>
          </w:tcPr>
          <w:p w14:paraId="0484168E" w14:textId="77777777" w:rsidR="00F30740" w:rsidRPr="004D1FD6" w:rsidRDefault="00F30740" w:rsidP="00F80B49">
            <w:pPr>
              <w:spacing w:before="120" w:after="120" w:line="360" w:lineRule="auto"/>
              <w:jc w:val="both"/>
              <w:rPr>
                <w:ins w:id="5" w:author="Gowling WLG" w:date="2018-11-21T18:44:00Z"/>
                <w:lang w:val="en-GB"/>
              </w:rPr>
            </w:pPr>
            <w:bookmarkStart w:id="6" w:name="_Hlk530734182"/>
            <w:ins w:id="7" w:author="Gowling WLG" w:date="2018-11-21T18:45:00Z">
              <w:r>
                <w:rPr>
                  <w:lang w:val="en-GB"/>
                </w:rPr>
                <w:t>means,</w:t>
              </w:r>
            </w:ins>
            <w:ins w:id="8" w:author="Huw Neyroud" w:date="2018-11-23T11:07:00Z">
              <w:r w:rsidR="00E1120E">
                <w:rPr>
                  <w:lang w:val="en-GB"/>
                </w:rPr>
                <w:t xml:space="preserve"> the supplier party the whose licence the autho</w:t>
              </w:r>
            </w:ins>
            <w:ins w:id="9" w:author="Huw Neyroud" w:date="2018-11-23T11:08:00Z">
              <w:r w:rsidR="00E1120E">
                <w:rPr>
                  <w:lang w:val="en-GB"/>
                </w:rPr>
                <w:t>rity has revoked.</w:t>
              </w:r>
            </w:ins>
            <w:ins w:id="10" w:author="Gowling WLG" w:date="2018-11-21T18:45:00Z">
              <w:del w:id="11" w:author="Huw Neyroud" w:date="2018-11-23T11:08:00Z">
                <w:r w:rsidDel="00E1120E">
                  <w:rPr>
                    <w:lang w:val="en-GB"/>
                  </w:rPr>
                  <w:delText xml:space="preserve"> in respect of a Last Resort Supply Direction, the Supplier Party whose licence the Authority </w:delText>
                </w:r>
              </w:del>
            </w:ins>
            <w:ins w:id="12" w:author="Gowling WLG" w:date="2018-11-21T18:46:00Z">
              <w:del w:id="13" w:author="Huw Neyroud" w:date="2018-11-23T11:08:00Z">
                <w:r w:rsidDel="00E1120E">
                  <w:rPr>
                    <w:lang w:val="en-GB"/>
                  </w:rPr>
                  <w:delText xml:space="preserve">considers it is entitled to revoke </w:delText>
                </w:r>
              </w:del>
            </w:ins>
            <w:ins w:id="14" w:author="Gowling WLG" w:date="2018-11-21T18:47:00Z">
              <w:del w:id="15" w:author="Huw Neyroud" w:date="2018-11-23T11:08:00Z">
                <w:r w:rsidDel="00E1120E">
                  <w:rPr>
                    <w:lang w:val="en-GB"/>
                  </w:rPr>
                  <w:delText xml:space="preserve">thereby entitling the </w:delText>
                </w:r>
                <w:r w:rsidR="00F80B49" w:rsidDel="00E1120E">
                  <w:rPr>
                    <w:lang w:val="en-GB"/>
                  </w:rPr>
                  <w:delText>Authority</w:delText>
                </w:r>
                <w:r w:rsidDel="00E1120E">
                  <w:rPr>
                    <w:lang w:val="en-GB"/>
                  </w:rPr>
                  <w:delText xml:space="preserve"> </w:delText>
                </w:r>
                <w:r w:rsidR="00F80B49" w:rsidDel="00E1120E">
                  <w:rPr>
                    <w:lang w:val="en-GB"/>
                  </w:rPr>
                  <w:delText>to give the Last Resort Supply Direction</w:delText>
                </w:r>
              </w:del>
              <w:bookmarkEnd w:id="6"/>
              <w:commentRangeStart w:id="16"/>
              <w:commentRangeStart w:id="17"/>
              <w:r w:rsidR="00F80B49">
                <w:rPr>
                  <w:lang w:val="en-GB"/>
                </w:rPr>
                <w:t>.</w:t>
              </w:r>
            </w:ins>
            <w:commentRangeEnd w:id="16"/>
            <w:ins w:id="18" w:author="Gowling WLG" w:date="2018-11-21T19:03:00Z">
              <w:r w:rsidR="00134EC1">
                <w:rPr>
                  <w:rStyle w:val="CommentReference"/>
                </w:rPr>
                <w:commentReference w:id="16"/>
              </w:r>
            </w:ins>
            <w:commentRangeEnd w:id="17"/>
            <w:r w:rsidR="00224D22">
              <w:rPr>
                <w:rStyle w:val="CommentReference"/>
              </w:rPr>
              <w:commentReference w:id="17"/>
            </w:r>
          </w:p>
        </w:tc>
      </w:tr>
      <w:tr w:rsidR="004D1FD6" w:rsidRPr="004D1FD6" w14:paraId="6904AD22" w14:textId="77777777" w:rsidTr="00733646">
        <w:trPr>
          <w:ins w:id="19" w:author="Gowling WLG" w:date="2018-11-21T16:19:00Z"/>
        </w:trPr>
        <w:tc>
          <w:tcPr>
            <w:tcW w:w="3261" w:type="dxa"/>
          </w:tcPr>
          <w:p w14:paraId="7A12DE33" w14:textId="77777777" w:rsidR="004D1FD6" w:rsidRPr="004D1FD6" w:rsidRDefault="004D1FD6" w:rsidP="00733646">
            <w:pPr>
              <w:spacing w:before="120" w:after="120" w:line="360" w:lineRule="auto"/>
              <w:rPr>
                <w:ins w:id="20" w:author="Gowling WLG" w:date="2018-11-21T16:19:00Z"/>
                <w:b/>
                <w:lang w:val="en-GB"/>
              </w:rPr>
            </w:pPr>
            <w:ins w:id="21" w:author="Gowling WLG" w:date="2018-11-21T16:19:00Z">
              <w:r w:rsidRPr="004D1FD6">
                <w:rPr>
                  <w:b/>
                  <w:lang w:val="en-GB"/>
                </w:rPr>
                <w:t>Final Reconciliation Settlement Run</w:t>
              </w:r>
            </w:ins>
          </w:p>
        </w:tc>
        <w:tc>
          <w:tcPr>
            <w:tcW w:w="5811" w:type="dxa"/>
          </w:tcPr>
          <w:p w14:paraId="40E33F6A" w14:textId="77777777" w:rsidR="004D1FD6" w:rsidRPr="004D1FD6" w:rsidRDefault="004D1FD6" w:rsidP="004D1FD6">
            <w:pPr>
              <w:spacing w:before="120" w:after="120" w:line="360" w:lineRule="auto"/>
              <w:jc w:val="both"/>
              <w:rPr>
                <w:ins w:id="22" w:author="Gowling WLG" w:date="2018-11-21T16:19:00Z"/>
                <w:lang w:val="en-GB"/>
              </w:rPr>
            </w:pPr>
            <w:ins w:id="23" w:author="Gowling WLG" w:date="2018-11-21T16:19:00Z">
              <w:r w:rsidRPr="004D1FD6">
                <w:rPr>
                  <w:lang w:val="en-GB"/>
                </w:rPr>
                <w:t xml:space="preserve">has the meaning given to that </w:t>
              </w:r>
            </w:ins>
            <w:ins w:id="24" w:author="Gowling WLG" w:date="2018-11-21T16:28:00Z">
              <w:r>
                <w:rPr>
                  <w:lang w:val="en-GB"/>
                </w:rPr>
                <w:t>expression</w:t>
              </w:r>
            </w:ins>
            <w:ins w:id="25" w:author="Gowling WLG" w:date="2018-11-21T16:19:00Z">
              <w:r w:rsidRPr="004D1FD6">
                <w:rPr>
                  <w:lang w:val="en-GB"/>
                </w:rPr>
                <w:t xml:space="preserve"> in the Balancing and Settlement </w:t>
              </w:r>
              <w:proofErr w:type="gramStart"/>
              <w:r w:rsidRPr="004D1FD6">
                <w:rPr>
                  <w:lang w:val="en-GB"/>
                </w:rPr>
                <w:t>Code.</w:t>
              </w:r>
              <w:proofErr w:type="gramEnd"/>
            </w:ins>
          </w:p>
        </w:tc>
      </w:tr>
      <w:tr w:rsidR="004D1FD6" w:rsidRPr="004D1FD6" w14:paraId="60F685B8" w14:textId="77777777" w:rsidTr="00733646">
        <w:trPr>
          <w:ins w:id="26" w:author="Gowling WLG" w:date="2018-11-21T16:19:00Z"/>
        </w:trPr>
        <w:tc>
          <w:tcPr>
            <w:tcW w:w="3261" w:type="dxa"/>
          </w:tcPr>
          <w:p w14:paraId="7372D335" w14:textId="77777777" w:rsidR="004D1FD6" w:rsidRPr="004D1FD6" w:rsidRDefault="004D1FD6" w:rsidP="00733646">
            <w:pPr>
              <w:spacing w:before="120" w:after="120" w:line="360" w:lineRule="auto"/>
              <w:rPr>
                <w:ins w:id="27" w:author="Gowling WLG" w:date="2018-11-21T16:19:00Z"/>
                <w:b/>
                <w:lang w:val="en-GB"/>
              </w:rPr>
            </w:pPr>
            <w:ins w:id="28" w:author="Gowling WLG" w:date="2018-11-21T16:19:00Z">
              <w:r w:rsidRPr="004D1FD6">
                <w:rPr>
                  <w:b/>
                  <w:lang w:val="en-GB"/>
                </w:rPr>
                <w:t>Last Resort Supply Direction</w:t>
              </w:r>
            </w:ins>
          </w:p>
        </w:tc>
        <w:tc>
          <w:tcPr>
            <w:tcW w:w="5811" w:type="dxa"/>
          </w:tcPr>
          <w:p w14:paraId="171D7AA3" w14:textId="77777777" w:rsidR="004D1FD6" w:rsidRPr="004D1FD6" w:rsidRDefault="004D1FD6" w:rsidP="004D1FD6">
            <w:pPr>
              <w:spacing w:before="120" w:after="120" w:line="360" w:lineRule="auto"/>
              <w:jc w:val="both"/>
              <w:rPr>
                <w:ins w:id="29" w:author="Gowling WLG" w:date="2018-11-21T16:19:00Z"/>
                <w:lang w:val="en-GB"/>
              </w:rPr>
            </w:pPr>
            <w:ins w:id="30" w:author="Gowling WLG" w:date="2018-11-21T16:26:00Z">
              <w:r>
                <w:rPr>
                  <w:lang w:val="en-GB"/>
                </w:rPr>
                <w:t>ha</w:t>
              </w:r>
            </w:ins>
            <w:ins w:id="31" w:author="Gowling WLG" w:date="2018-11-21T16:19:00Z">
              <w:r w:rsidRPr="004D1FD6">
                <w:rPr>
                  <w:lang w:val="en-GB"/>
                </w:rPr>
                <w:t xml:space="preserve">s the meaning given to that </w:t>
              </w:r>
            </w:ins>
            <w:ins w:id="32" w:author="Gowling WLG" w:date="2018-11-21T16:27:00Z">
              <w:r>
                <w:rPr>
                  <w:lang w:val="en-GB"/>
                </w:rPr>
                <w:t>expression</w:t>
              </w:r>
            </w:ins>
            <w:ins w:id="33" w:author="Gowling WLG" w:date="2018-11-21T16:19:00Z">
              <w:r w:rsidRPr="004D1FD6">
                <w:rPr>
                  <w:lang w:val="en-GB"/>
                </w:rPr>
                <w:t xml:space="preserve"> in the Supply </w:t>
              </w:r>
              <w:proofErr w:type="gramStart"/>
              <w:r w:rsidRPr="004D1FD6">
                <w:rPr>
                  <w:lang w:val="en-GB"/>
                </w:rPr>
                <w:t>Licences.</w:t>
              </w:r>
              <w:proofErr w:type="gramEnd"/>
            </w:ins>
          </w:p>
        </w:tc>
      </w:tr>
      <w:tr w:rsidR="004D1FD6" w:rsidRPr="004D1FD6" w14:paraId="5E3254A2" w14:textId="77777777" w:rsidTr="00733646">
        <w:trPr>
          <w:ins w:id="34" w:author="Gowling WLG" w:date="2018-11-21T16:19:00Z"/>
        </w:trPr>
        <w:tc>
          <w:tcPr>
            <w:tcW w:w="3261" w:type="dxa"/>
          </w:tcPr>
          <w:p w14:paraId="6C74E11F" w14:textId="77777777" w:rsidR="004D1FD6" w:rsidRPr="004D1FD6" w:rsidRDefault="004D1FD6" w:rsidP="00733646">
            <w:pPr>
              <w:spacing w:before="120" w:after="120" w:line="360" w:lineRule="auto"/>
              <w:rPr>
                <w:ins w:id="35" w:author="Gowling WLG" w:date="2018-11-21T16:19:00Z"/>
                <w:b/>
                <w:lang w:val="en-GB"/>
              </w:rPr>
            </w:pPr>
            <w:ins w:id="36" w:author="Gowling WLG" w:date="2018-11-21T16:19:00Z">
              <w:r w:rsidRPr="004D1FD6">
                <w:rPr>
                  <w:b/>
                  <w:lang w:val="en-GB"/>
                </w:rPr>
                <w:t xml:space="preserve">Unrecovered </w:t>
              </w:r>
            </w:ins>
            <w:ins w:id="37" w:author="Gowling WLG" w:date="2018-11-21T17:33:00Z">
              <w:r w:rsidR="004416CB">
                <w:rPr>
                  <w:b/>
                  <w:lang w:val="en-GB"/>
                </w:rPr>
                <w:t xml:space="preserve">EDNO </w:t>
              </w:r>
            </w:ins>
            <w:ins w:id="38" w:author="Gowling WLG" w:date="2018-11-21T16:28:00Z">
              <w:r w:rsidRPr="004D1FD6">
                <w:rPr>
                  <w:b/>
                  <w:lang w:val="en-GB"/>
                </w:rPr>
                <w:t xml:space="preserve">UoS </w:t>
              </w:r>
            </w:ins>
            <w:ins w:id="39" w:author="Gowling WLG" w:date="2018-11-21T16:19:00Z">
              <w:r w:rsidRPr="004D1FD6">
                <w:rPr>
                  <w:b/>
                  <w:lang w:val="en-GB"/>
                </w:rPr>
                <w:t>Bad Debt</w:t>
              </w:r>
            </w:ins>
          </w:p>
        </w:tc>
        <w:tc>
          <w:tcPr>
            <w:tcW w:w="5811" w:type="dxa"/>
          </w:tcPr>
          <w:p w14:paraId="5AED5713" w14:textId="77777777" w:rsidR="004D1FD6" w:rsidRPr="004D1FD6" w:rsidRDefault="004D1FD6" w:rsidP="004E7629">
            <w:pPr>
              <w:spacing w:before="120" w:after="120" w:line="360" w:lineRule="auto"/>
              <w:jc w:val="both"/>
              <w:rPr>
                <w:ins w:id="40" w:author="Gowling WLG" w:date="2018-11-21T16:19:00Z"/>
                <w:lang w:val="en-GB"/>
              </w:rPr>
            </w:pPr>
            <w:bookmarkStart w:id="41" w:name="_Hlk530734189"/>
            <w:ins w:id="42" w:author="Gowling WLG" w:date="2018-11-21T16:19:00Z">
              <w:r w:rsidRPr="004D1FD6">
                <w:rPr>
                  <w:lang w:val="en-GB"/>
                </w:rPr>
                <w:t>means</w:t>
              </w:r>
            </w:ins>
            <w:ins w:id="43" w:author="Gowling WLG" w:date="2018-11-21T18:42:00Z">
              <w:r w:rsidR="00F30740">
                <w:rPr>
                  <w:lang w:val="en-GB"/>
                </w:rPr>
                <w:t xml:space="preserve">, </w:t>
              </w:r>
            </w:ins>
            <w:ins w:id="44" w:author="Gowling WLG" w:date="2018-11-21T18:57:00Z">
              <w:del w:id="45" w:author="Huw Neyroud" w:date="2018-11-23T11:12:00Z">
                <w:r w:rsidR="00134EC1" w:rsidDel="00E1120E">
                  <w:rPr>
                    <w:lang w:val="en-GB"/>
                  </w:rPr>
                  <w:delText xml:space="preserve">in respect of </w:delText>
                </w:r>
              </w:del>
            </w:ins>
            <w:ins w:id="46" w:author="Gowling WLG" w:date="2018-11-21T18:48:00Z">
              <w:del w:id="47" w:author="Huw Neyroud" w:date="2018-11-23T11:12:00Z">
                <w:r w:rsidR="00F80B49" w:rsidDel="00E1120E">
                  <w:rPr>
                    <w:lang w:val="en-GB"/>
                  </w:rPr>
                  <w:delText>a Last Resort Supply Direction</w:delText>
                </w:r>
              </w:del>
              <w:r w:rsidR="00F80B49">
                <w:rPr>
                  <w:lang w:val="en-GB"/>
                </w:rPr>
                <w:t xml:space="preserve">, </w:t>
              </w:r>
            </w:ins>
            <w:ins w:id="48" w:author="Gowling WLG" w:date="2018-11-21T17:33:00Z">
              <w:r w:rsidR="004416CB">
                <w:rPr>
                  <w:lang w:val="en-GB"/>
                </w:rPr>
                <w:t xml:space="preserve">the </w:t>
              </w:r>
            </w:ins>
            <w:ins w:id="49" w:author="Gowling WLG" w:date="2018-11-21T16:19:00Z">
              <w:r w:rsidRPr="004D1FD6">
                <w:rPr>
                  <w:lang w:val="en-GB"/>
                </w:rPr>
                <w:t xml:space="preserve">Use of System Charges </w:t>
              </w:r>
            </w:ins>
            <w:ins w:id="50" w:author="Gowling WLG" w:date="2018-11-21T18:53:00Z">
              <w:r w:rsidR="00F80B49">
                <w:rPr>
                  <w:lang w:val="en-GB"/>
                </w:rPr>
                <w:t xml:space="preserve">payable (but not yet paid) </w:t>
              </w:r>
            </w:ins>
            <w:ins w:id="51" w:author="Gowling WLG" w:date="2018-11-21T18:54:00Z">
              <w:r w:rsidR="00F80B49">
                <w:rPr>
                  <w:lang w:val="en-GB"/>
                </w:rPr>
                <w:t xml:space="preserve">to the EDNO by the Defaulting </w:t>
              </w:r>
              <w:del w:id="52" w:author="Huw Neyroud" w:date="2018-11-23T11:12:00Z">
                <w:r w:rsidR="00F80B49" w:rsidDel="00E1120E">
                  <w:rPr>
                    <w:lang w:val="en-GB"/>
                  </w:rPr>
                  <w:delText xml:space="preserve">SoLR </w:delText>
                </w:r>
              </w:del>
              <w:r w:rsidR="00F80B49">
                <w:rPr>
                  <w:lang w:val="en-GB"/>
                </w:rPr>
                <w:t>Supplier</w:t>
              </w:r>
            </w:ins>
            <w:ins w:id="53" w:author="Huw Neyroud" w:date="2018-11-23T11:12:00Z">
              <w:r w:rsidR="00E1120E">
                <w:rPr>
                  <w:lang w:val="en-GB"/>
                </w:rPr>
                <w:t xml:space="preserve"> in respect of </w:t>
              </w:r>
            </w:ins>
            <w:ins w:id="54" w:author="Huw Neyroud" w:date="2018-11-23T11:13:00Z">
              <w:r w:rsidR="00E1120E">
                <w:rPr>
                  <w:lang w:val="en-GB"/>
                </w:rPr>
                <w:t>Settlement D</w:t>
              </w:r>
            </w:ins>
            <w:ins w:id="55" w:author="Huw Neyroud" w:date="2018-11-23T11:12:00Z">
              <w:r w:rsidR="00E1120E">
                <w:rPr>
                  <w:lang w:val="en-GB"/>
                </w:rPr>
                <w:t>a</w:t>
              </w:r>
            </w:ins>
            <w:ins w:id="56" w:author="Huw Neyroud" w:date="2018-11-23T11:13:00Z">
              <w:r w:rsidR="00E1120E">
                <w:rPr>
                  <w:lang w:val="en-GB"/>
                </w:rPr>
                <w:t>y</w:t>
              </w:r>
            </w:ins>
            <w:ins w:id="57" w:author="Huw Neyroud" w:date="2018-11-23T11:14:00Z">
              <w:r w:rsidR="00E1120E">
                <w:rPr>
                  <w:lang w:val="en-GB"/>
                </w:rPr>
                <w:t>s</w:t>
              </w:r>
            </w:ins>
            <w:ins w:id="58" w:author="Gowling WLG" w:date="2018-11-21T18:54:00Z">
              <w:r w:rsidR="00F80B49">
                <w:rPr>
                  <w:lang w:val="en-GB"/>
                </w:rPr>
                <w:t xml:space="preserve"> </w:t>
              </w:r>
            </w:ins>
            <w:ins w:id="59" w:author="Huw Neyroud" w:date="2018-11-23T11:13:00Z">
              <w:r w:rsidR="00E1120E">
                <w:rPr>
                  <w:lang w:val="en-GB"/>
                </w:rPr>
                <w:t xml:space="preserve">prior to and including </w:t>
              </w:r>
            </w:ins>
            <w:ins w:id="60" w:author="Gowling WLG" w:date="2018-11-21T20:46:00Z">
              <w:del w:id="61" w:author="Huw Neyroud" w:date="2018-11-23T11:13:00Z">
                <w:r w:rsidR="004E7629" w:rsidDel="00E1120E">
                  <w:rPr>
                    <w:lang w:val="en-GB"/>
                  </w:rPr>
                  <w:delText xml:space="preserve">on </w:delText>
                </w:r>
              </w:del>
              <w:r w:rsidR="004E7629">
                <w:rPr>
                  <w:lang w:val="en-GB"/>
                </w:rPr>
                <w:t>the</w:t>
              </w:r>
            </w:ins>
            <w:ins w:id="62" w:author="Huw Neyroud" w:date="2018-11-23T11:13:00Z">
              <w:r w:rsidR="00E1120E">
                <w:rPr>
                  <w:lang w:val="en-GB"/>
                </w:rPr>
                <w:t xml:space="preserve"> Final Day of Supply.</w:t>
              </w:r>
            </w:ins>
            <w:ins w:id="63" w:author="Gowling WLG" w:date="2018-11-21T20:46:00Z">
              <w:del w:id="64" w:author="Huw Neyroud" w:date="2018-11-23T11:13:00Z">
                <w:r w:rsidR="004E7629" w:rsidDel="00E1120E">
                  <w:rPr>
                    <w:lang w:val="en-GB"/>
                  </w:rPr>
                  <w:delText xml:space="preserve"> date the Last Resort Supply Direction takes effect </w:delText>
                </w:r>
              </w:del>
            </w:ins>
            <w:ins w:id="65" w:author="Gowling WLG" w:date="2018-11-21T18:54:00Z">
              <w:del w:id="66" w:author="Huw Neyroud" w:date="2018-11-23T11:13:00Z">
                <w:r w:rsidR="00F80B49" w:rsidDel="00E1120E">
                  <w:rPr>
                    <w:lang w:val="en-GB"/>
                  </w:rPr>
                  <w:delText>(</w:delText>
                </w:r>
              </w:del>
            </w:ins>
            <w:ins w:id="67" w:author="Gowling WLG" w:date="2018-11-21T18:58:00Z">
              <w:del w:id="68" w:author="Huw Neyroud" w:date="2018-11-23T11:13:00Z">
                <w:r w:rsidR="00134EC1" w:rsidDel="00E1120E">
                  <w:rPr>
                    <w:lang w:val="en-GB"/>
                  </w:rPr>
                  <w:delText xml:space="preserve">taking into account </w:delText>
                </w:r>
              </w:del>
            </w:ins>
            <w:ins w:id="69" w:author="Gowling WLG" w:date="2018-11-21T19:01:00Z">
              <w:del w:id="70" w:author="Huw Neyroud" w:date="2018-11-23T11:13:00Z">
                <w:r w:rsidR="00134EC1" w:rsidDel="00E1120E">
                  <w:rPr>
                    <w:lang w:val="en-GB"/>
                  </w:rPr>
                  <w:delText xml:space="preserve">adjustments to such charges arising from Settlement </w:delText>
                </w:r>
                <w:commentRangeStart w:id="71"/>
                <w:r w:rsidR="00134EC1" w:rsidDel="00E1120E">
                  <w:rPr>
                    <w:lang w:val="en-GB"/>
                  </w:rPr>
                  <w:delText>Runs</w:delText>
                </w:r>
              </w:del>
            </w:ins>
            <w:commentRangeEnd w:id="71"/>
            <w:r w:rsidR="00E1120E">
              <w:rPr>
                <w:rStyle w:val="CommentReference"/>
              </w:rPr>
              <w:commentReference w:id="71"/>
            </w:r>
            <w:ins w:id="72" w:author="Gowling WLG" w:date="2018-11-21T20:46:00Z">
              <w:del w:id="73" w:author="Huw Neyroud" w:date="2018-11-23T11:13:00Z">
                <w:r w:rsidR="004E7629" w:rsidDel="00E1120E">
                  <w:rPr>
                    <w:lang w:val="en-GB"/>
                  </w:rPr>
                  <w:delText>)</w:delText>
                </w:r>
              </w:del>
            </w:ins>
            <w:ins w:id="74" w:author="Gowling WLG" w:date="2018-11-21T19:03:00Z">
              <w:del w:id="75" w:author="Huw Neyroud" w:date="2018-11-23T11:13:00Z">
                <w:r w:rsidR="00134EC1" w:rsidDel="00E1120E">
                  <w:rPr>
                    <w:lang w:val="en-GB"/>
                  </w:rPr>
                  <w:delText>.</w:delText>
                </w:r>
              </w:del>
            </w:ins>
            <w:bookmarkEnd w:id="41"/>
          </w:p>
        </w:tc>
      </w:tr>
      <w:tr w:rsidR="004D1FD6" w:rsidRPr="004D1FD6" w14:paraId="24EC02F8" w14:textId="77777777" w:rsidTr="00733646">
        <w:trPr>
          <w:ins w:id="76" w:author="Gowling WLG" w:date="2018-11-21T16:29:00Z"/>
        </w:trPr>
        <w:tc>
          <w:tcPr>
            <w:tcW w:w="3261" w:type="dxa"/>
          </w:tcPr>
          <w:p w14:paraId="4BE5B7CC" w14:textId="77777777" w:rsidR="004D1FD6" w:rsidRPr="004D1FD6" w:rsidRDefault="004D1FD6" w:rsidP="004D1FD6">
            <w:pPr>
              <w:spacing w:before="120" w:after="120" w:line="360" w:lineRule="auto"/>
              <w:rPr>
                <w:ins w:id="77" w:author="Gowling WLG" w:date="2018-11-21T16:29:00Z"/>
                <w:b/>
                <w:lang w:val="en-GB"/>
              </w:rPr>
            </w:pPr>
            <w:ins w:id="78" w:author="Gowling WLG" w:date="2018-11-21T16:29:00Z">
              <w:r w:rsidRPr="004D1FD6">
                <w:rPr>
                  <w:b/>
                  <w:lang w:val="en-GB"/>
                </w:rPr>
                <w:t xml:space="preserve">Unrecovered EDNO UoS Bad Debt Model </w:t>
              </w:r>
            </w:ins>
          </w:p>
        </w:tc>
        <w:tc>
          <w:tcPr>
            <w:tcW w:w="5811" w:type="dxa"/>
          </w:tcPr>
          <w:p w14:paraId="46C8EAFF" w14:textId="77777777" w:rsidR="004D1FD6" w:rsidRPr="004D1FD6" w:rsidRDefault="004D1FD6" w:rsidP="00134EC1">
            <w:pPr>
              <w:spacing w:before="120" w:after="120" w:line="360" w:lineRule="auto"/>
              <w:jc w:val="both"/>
              <w:rPr>
                <w:ins w:id="79" w:author="Gowling WLG" w:date="2018-11-21T16:29:00Z"/>
                <w:lang w:val="en-GB"/>
              </w:rPr>
            </w:pPr>
            <w:ins w:id="80" w:author="Gowling WLG" w:date="2018-11-21T16:30:00Z">
              <w:r>
                <w:rPr>
                  <w:lang w:val="en-GB"/>
                </w:rPr>
                <w:t xml:space="preserve">means the model made available from time to time </w:t>
              </w:r>
            </w:ins>
            <w:ins w:id="81" w:author="Gowling WLG" w:date="2018-11-21T16:29:00Z">
              <w:r w:rsidRPr="004D1FD6">
                <w:rPr>
                  <w:lang w:val="en-GB"/>
                </w:rPr>
                <w:t>on the DCUSA Website</w:t>
              </w:r>
            </w:ins>
            <w:ins w:id="82" w:author="Gowling WLG" w:date="2018-11-21T16:30:00Z">
              <w:r>
                <w:rPr>
                  <w:lang w:val="en-GB"/>
                </w:rPr>
                <w:t xml:space="preserve"> by the Panel for the purposes of calculating </w:t>
              </w:r>
            </w:ins>
            <w:ins w:id="83" w:author="Gowling WLG" w:date="2018-11-21T19:04:00Z">
              <w:r w:rsidR="00134EC1">
                <w:rPr>
                  <w:lang w:val="en-GB"/>
                </w:rPr>
                <w:t xml:space="preserve">the amount </w:t>
              </w:r>
              <w:r w:rsidR="00134EC1" w:rsidRPr="00134EC1">
                <w:rPr>
                  <w:lang w:val="en-GB"/>
                </w:rPr>
                <w:t xml:space="preserve">of </w:t>
              </w:r>
            </w:ins>
            <w:ins w:id="84" w:author="Gowling WLG" w:date="2018-11-21T16:30:00Z">
              <w:r w:rsidRPr="00134EC1">
                <w:rPr>
                  <w:lang w:val="en-GB"/>
                </w:rPr>
                <w:t xml:space="preserve">Unrecovered </w:t>
              </w:r>
            </w:ins>
            <w:ins w:id="85" w:author="Gowling WLG" w:date="2018-11-21T19:05:00Z">
              <w:r w:rsidR="00134EC1">
                <w:rPr>
                  <w:lang w:val="en-GB"/>
                </w:rPr>
                <w:t xml:space="preserve">EDNO </w:t>
              </w:r>
            </w:ins>
            <w:ins w:id="86" w:author="Gowling WLG" w:date="2018-11-21T16:30:00Z">
              <w:r w:rsidRPr="00134EC1">
                <w:rPr>
                  <w:lang w:val="en-GB"/>
                </w:rPr>
                <w:t>UoS Bad Deb</w:t>
              </w:r>
            </w:ins>
            <w:ins w:id="87" w:author="Gowling WLG" w:date="2018-11-21T19:04:00Z">
              <w:r w:rsidR="00134EC1">
                <w:rPr>
                  <w:lang w:val="en-GB"/>
                </w:rPr>
                <w:t xml:space="preserve">t that can be re-distributed from </w:t>
              </w:r>
            </w:ins>
            <w:ins w:id="88" w:author="Gowling WLG" w:date="2018-11-21T19:05:00Z">
              <w:r w:rsidR="00134EC1">
                <w:rPr>
                  <w:lang w:val="en-GB"/>
                </w:rPr>
                <w:t>the EDNO to the DNO Party</w:t>
              </w:r>
            </w:ins>
            <w:ins w:id="89" w:author="Gowling WLG" w:date="2018-11-21T19:08:00Z">
              <w:r w:rsidR="0001418A">
                <w:rPr>
                  <w:lang w:val="en-GB"/>
                </w:rPr>
                <w:t>, as described in paragraph 8 of Schedule 19 (Portfolio Billing)</w:t>
              </w:r>
            </w:ins>
            <w:commentRangeStart w:id="90"/>
            <w:commentRangeStart w:id="91"/>
            <w:ins w:id="92" w:author="Gowling WLG" w:date="2018-11-21T19:05:00Z">
              <w:r w:rsidR="00134EC1">
                <w:rPr>
                  <w:lang w:val="en-GB"/>
                </w:rPr>
                <w:t>.</w:t>
              </w:r>
            </w:ins>
            <w:commentRangeEnd w:id="90"/>
            <w:ins w:id="93" w:author="Gowling WLG" w:date="2018-11-21T19:08:00Z">
              <w:r w:rsidR="0001418A">
                <w:rPr>
                  <w:rStyle w:val="CommentReference"/>
                </w:rPr>
                <w:commentReference w:id="90"/>
              </w:r>
            </w:ins>
            <w:commentRangeEnd w:id="91"/>
            <w:r w:rsidR="00E1120E">
              <w:rPr>
                <w:rStyle w:val="CommentReference"/>
              </w:rPr>
              <w:commentReference w:id="91"/>
            </w:r>
          </w:p>
        </w:tc>
      </w:tr>
      <w:tr w:rsidR="00E1120E" w:rsidRPr="004D1FD6" w14:paraId="45120E03" w14:textId="77777777" w:rsidTr="00733646">
        <w:trPr>
          <w:ins w:id="94" w:author="Huw Neyroud" w:date="2018-11-23T11:08:00Z"/>
        </w:trPr>
        <w:tc>
          <w:tcPr>
            <w:tcW w:w="3261" w:type="dxa"/>
          </w:tcPr>
          <w:p w14:paraId="0D3A9EC4" w14:textId="77777777" w:rsidR="00E1120E" w:rsidRPr="004D1FD6" w:rsidRDefault="00E1120E" w:rsidP="004D1FD6">
            <w:pPr>
              <w:spacing w:before="120" w:after="120" w:line="360" w:lineRule="auto"/>
              <w:rPr>
                <w:ins w:id="95" w:author="Huw Neyroud" w:date="2018-11-23T11:08:00Z"/>
                <w:b/>
                <w:lang w:val="en-GB"/>
              </w:rPr>
            </w:pPr>
            <w:ins w:id="96" w:author="Huw Neyroud" w:date="2018-11-23T11:08:00Z">
              <w:r>
                <w:rPr>
                  <w:b/>
                  <w:lang w:val="en-GB"/>
                </w:rPr>
                <w:t>Final Day of Supply</w:t>
              </w:r>
            </w:ins>
          </w:p>
        </w:tc>
        <w:tc>
          <w:tcPr>
            <w:tcW w:w="5811" w:type="dxa"/>
          </w:tcPr>
          <w:p w14:paraId="1CE9814C" w14:textId="77777777" w:rsidR="00E1120E" w:rsidRDefault="00E1120E" w:rsidP="00134EC1">
            <w:pPr>
              <w:spacing w:before="120" w:after="120" w:line="360" w:lineRule="auto"/>
              <w:jc w:val="both"/>
              <w:rPr>
                <w:ins w:id="97" w:author="Huw Neyroud" w:date="2018-11-23T11:08:00Z"/>
                <w:lang w:val="en-GB"/>
              </w:rPr>
            </w:pPr>
            <w:ins w:id="98" w:author="Huw Neyroud" w:date="2018-11-23T11:09:00Z">
              <w:r>
                <w:rPr>
                  <w:lang w:val="en-GB"/>
                </w:rPr>
                <w:t xml:space="preserve">means, </w:t>
              </w:r>
            </w:ins>
            <w:ins w:id="99" w:author="Huw Neyroud" w:date="2018-11-23T11:10:00Z">
              <w:r w:rsidRPr="00E1120E">
                <w:rPr>
                  <w:lang w:val="en-GB"/>
                </w:rPr>
                <w:t xml:space="preserve">the final date for which the Defaulting Supplier Party was responsible for the supply to </w:t>
              </w:r>
              <w:commentRangeStart w:id="100"/>
              <w:r w:rsidRPr="00E1120E">
                <w:rPr>
                  <w:lang w:val="en-GB"/>
                </w:rPr>
                <w:t>premises</w:t>
              </w:r>
            </w:ins>
            <w:commentRangeEnd w:id="100"/>
            <w:ins w:id="101" w:author="Huw Neyroud" w:date="2018-11-23T11:11:00Z">
              <w:r>
                <w:rPr>
                  <w:rStyle w:val="CommentReference"/>
                </w:rPr>
                <w:commentReference w:id="100"/>
              </w:r>
            </w:ins>
            <w:ins w:id="102" w:author="Huw Neyroud" w:date="2018-11-23T11:10:00Z">
              <w:r>
                <w:rPr>
                  <w:lang w:val="en-GB"/>
                </w:rPr>
                <w:t>.</w:t>
              </w:r>
            </w:ins>
          </w:p>
        </w:tc>
      </w:tr>
    </w:tbl>
    <w:p w14:paraId="60B054EA" w14:textId="77777777" w:rsidR="00F721B5" w:rsidRPr="004D1FD6" w:rsidRDefault="00F721B5" w:rsidP="00872C5A">
      <w:pPr>
        <w:widowControl w:val="0"/>
        <w:spacing w:after="240" w:line="360" w:lineRule="auto"/>
        <w:jc w:val="both"/>
        <w:rPr>
          <w:rFonts w:eastAsia="Calibri"/>
          <w:b/>
          <w:lang w:val="en-GB"/>
        </w:rPr>
      </w:pPr>
    </w:p>
    <w:p w14:paraId="67B68E51" w14:textId="77777777" w:rsidR="00ED7269" w:rsidRPr="004D1FD6" w:rsidRDefault="00E92C6B" w:rsidP="00872C5A">
      <w:pPr>
        <w:widowControl w:val="0"/>
        <w:spacing w:after="240" w:line="360" w:lineRule="auto"/>
        <w:jc w:val="both"/>
        <w:rPr>
          <w:rFonts w:eastAsia="Calibri"/>
          <w:b/>
          <w:lang w:val="en-GB"/>
        </w:rPr>
      </w:pPr>
      <w:r w:rsidRPr="004D1FD6">
        <w:rPr>
          <w:rFonts w:eastAsia="Calibri"/>
          <w:b/>
          <w:lang w:val="en-GB"/>
        </w:rPr>
        <w:t>A</w:t>
      </w:r>
      <w:r w:rsidR="004D1FD6" w:rsidRPr="004D1FD6">
        <w:rPr>
          <w:rFonts w:eastAsia="Calibri"/>
          <w:b/>
          <w:lang w:val="en-GB"/>
        </w:rPr>
        <w:t>dd the following new p</w:t>
      </w:r>
      <w:r w:rsidR="00557605" w:rsidRPr="004D1FD6">
        <w:rPr>
          <w:rFonts w:eastAsia="Calibri"/>
          <w:b/>
          <w:lang w:val="en-GB"/>
        </w:rPr>
        <w:t xml:space="preserve">aragraph </w:t>
      </w:r>
      <w:r w:rsidR="004D1FD6" w:rsidRPr="004D1FD6">
        <w:rPr>
          <w:rFonts w:eastAsia="Calibri"/>
          <w:b/>
          <w:lang w:val="en-GB"/>
        </w:rPr>
        <w:t>1.5 to Schedule 19</w:t>
      </w:r>
      <w:r w:rsidR="00ED7269" w:rsidRPr="004D1FD6">
        <w:rPr>
          <w:rFonts w:eastAsia="Calibri"/>
          <w:b/>
          <w:lang w:val="en-GB"/>
        </w:rPr>
        <w:t>:</w:t>
      </w:r>
    </w:p>
    <w:p w14:paraId="617E962F" w14:textId="77777777" w:rsidR="004D1FD6" w:rsidRPr="004D1FD6" w:rsidRDefault="004D1FD6" w:rsidP="004D1FD6">
      <w:pPr>
        <w:pStyle w:val="ListParagraph"/>
        <w:tabs>
          <w:tab w:val="left" w:pos="851"/>
        </w:tabs>
        <w:spacing w:after="240" w:line="360" w:lineRule="auto"/>
        <w:ind w:left="851" w:hanging="851"/>
        <w:contextualSpacing w:val="0"/>
        <w:jc w:val="both"/>
        <w:rPr>
          <w:ins w:id="103" w:author="Gowling WLG" w:date="2018-11-21T16:20:00Z"/>
          <w:lang w:val="en-GB"/>
        </w:rPr>
      </w:pPr>
      <w:ins w:id="104" w:author="Gowling WLG" w:date="2018-11-21T16:22:00Z">
        <w:r w:rsidRPr="004D1FD6">
          <w:rPr>
            <w:lang w:val="en-GB"/>
          </w:rPr>
          <w:t>1.5</w:t>
        </w:r>
        <w:r w:rsidRPr="004D1FD6">
          <w:rPr>
            <w:lang w:val="en-GB"/>
          </w:rPr>
          <w:tab/>
        </w:r>
      </w:ins>
      <w:ins w:id="105" w:author="Gowling WLG" w:date="2018-11-21T16:20:00Z">
        <w:r w:rsidRPr="004D1FD6">
          <w:rPr>
            <w:lang w:val="en-GB"/>
          </w:rPr>
          <w:t xml:space="preserve">Notwithstanding Paragraph 1.4, where Paragraph 8 applies the DNO Party and the EDNO shall use reasonable endeavours to resolve any dispute in good faith. Where a </w:t>
        </w:r>
        <w:r w:rsidRPr="004D1FD6">
          <w:rPr>
            <w:lang w:val="en-GB"/>
          </w:rPr>
          <w:lastRenderedPageBreak/>
          <w:t>dispute remains unresolved after 20 Working Days, either the DNO Party or the EDNO may, on notice to the other</w:t>
        </w:r>
        <w:commentRangeStart w:id="106"/>
        <w:commentRangeStart w:id="107"/>
        <w:r w:rsidRPr="004D1FD6">
          <w:rPr>
            <w:lang w:val="en-GB"/>
          </w:rPr>
          <w:t>:</w:t>
        </w:r>
      </w:ins>
      <w:commentRangeEnd w:id="106"/>
      <w:r>
        <w:rPr>
          <w:rStyle w:val="CommentReference"/>
        </w:rPr>
        <w:commentReference w:id="106"/>
      </w:r>
      <w:commentRangeEnd w:id="107"/>
      <w:r w:rsidR="005F60AE">
        <w:rPr>
          <w:rStyle w:val="CommentReference"/>
        </w:rPr>
        <w:commentReference w:id="107"/>
      </w:r>
      <w:ins w:id="108" w:author="Gowling WLG" w:date="2018-11-21T16:20:00Z">
        <w:r w:rsidRPr="004D1FD6">
          <w:rPr>
            <w:lang w:val="en-GB"/>
          </w:rPr>
          <w:t xml:space="preserve"> </w:t>
        </w:r>
      </w:ins>
    </w:p>
    <w:p w14:paraId="50548455" w14:textId="77777777" w:rsidR="004D1FD6" w:rsidRPr="004D1FD6" w:rsidRDefault="004D1FD6" w:rsidP="004D1FD6">
      <w:pPr>
        <w:tabs>
          <w:tab w:val="left" w:pos="1560"/>
        </w:tabs>
        <w:spacing w:after="240" w:line="360" w:lineRule="auto"/>
        <w:ind w:left="851"/>
        <w:jc w:val="both"/>
        <w:rPr>
          <w:ins w:id="109" w:author="Gowling WLG" w:date="2018-11-21T16:20:00Z"/>
          <w:lang w:val="en-GB"/>
        </w:rPr>
      </w:pPr>
      <w:ins w:id="110" w:author="Gowling WLG" w:date="2018-11-21T16:20:00Z">
        <w:r w:rsidRPr="004D1FD6">
          <w:rPr>
            <w:lang w:val="en-GB"/>
          </w:rPr>
          <w:t xml:space="preserve">(a) </w:t>
        </w:r>
        <w:r w:rsidRPr="004D1FD6">
          <w:rPr>
            <w:lang w:val="en-GB"/>
          </w:rPr>
          <w:tab/>
          <w:t xml:space="preserve">refer the dispute to arbitration in accordance with Clause 58; or </w:t>
        </w:r>
      </w:ins>
    </w:p>
    <w:p w14:paraId="55658300" w14:textId="77777777" w:rsidR="004D1FD6" w:rsidRPr="004D1FD6" w:rsidRDefault="004D1FD6" w:rsidP="004D1FD6">
      <w:pPr>
        <w:tabs>
          <w:tab w:val="left" w:pos="1560"/>
        </w:tabs>
        <w:spacing w:after="240" w:line="360" w:lineRule="auto"/>
        <w:ind w:left="1560" w:hanging="709"/>
        <w:jc w:val="both"/>
        <w:rPr>
          <w:ins w:id="111" w:author="Gowling WLG" w:date="2018-11-21T16:20:00Z"/>
          <w:lang w:val="en-GB"/>
        </w:rPr>
      </w:pPr>
      <w:ins w:id="112" w:author="Gowling WLG" w:date="2018-11-21T16:20:00Z">
        <w:r w:rsidRPr="004D1FD6">
          <w:rPr>
            <w:lang w:val="en-GB"/>
          </w:rPr>
          <w:t xml:space="preserve">(b) </w:t>
        </w:r>
        <w:r w:rsidRPr="004D1FD6">
          <w:rPr>
            <w:lang w:val="en-GB"/>
          </w:rPr>
          <w:tab/>
          <w:t xml:space="preserve">elect not to rely on arbitration, in which case arbitration will not apply and either of them may refer the dispute to the Authority for its determination, which shall be final and binding. </w:t>
        </w:r>
      </w:ins>
    </w:p>
    <w:p w14:paraId="325F73D6" w14:textId="77777777" w:rsidR="004D1FD6" w:rsidRPr="004D1FD6" w:rsidRDefault="004D1FD6" w:rsidP="004D1FD6">
      <w:pPr>
        <w:widowControl w:val="0"/>
        <w:spacing w:after="240" w:line="360" w:lineRule="auto"/>
        <w:jc w:val="both"/>
        <w:rPr>
          <w:rFonts w:eastAsia="Calibri"/>
          <w:b/>
          <w:lang w:val="en-GB"/>
        </w:rPr>
      </w:pPr>
    </w:p>
    <w:p w14:paraId="12EBB49B" w14:textId="77777777" w:rsidR="004D1FD6" w:rsidRPr="004D1FD6" w:rsidRDefault="004D1FD6" w:rsidP="004D1FD6">
      <w:pPr>
        <w:widowControl w:val="0"/>
        <w:spacing w:after="240" w:line="360" w:lineRule="auto"/>
        <w:jc w:val="both"/>
        <w:rPr>
          <w:rFonts w:eastAsia="Calibri"/>
          <w:b/>
          <w:lang w:val="en-GB"/>
        </w:rPr>
      </w:pPr>
      <w:r w:rsidRPr="004D1FD6">
        <w:rPr>
          <w:rFonts w:eastAsia="Calibri"/>
          <w:b/>
          <w:lang w:val="en-GB"/>
        </w:rPr>
        <w:t>Add the following new paragraph 8 to Schedule 19:</w:t>
      </w:r>
    </w:p>
    <w:p w14:paraId="777C6C4E" w14:textId="77777777" w:rsidR="004D1FD6" w:rsidRPr="004D1FD6" w:rsidRDefault="004D1FD6" w:rsidP="004D1FD6">
      <w:pPr>
        <w:pStyle w:val="ListParagraph"/>
        <w:spacing w:after="240" w:line="360" w:lineRule="auto"/>
        <w:ind w:left="357" w:firstLine="357"/>
        <w:contextualSpacing w:val="0"/>
        <w:jc w:val="center"/>
        <w:rPr>
          <w:ins w:id="113" w:author="Gowling WLG" w:date="2018-11-21T16:21:00Z"/>
          <w:b/>
          <w:lang w:val="en-GB"/>
        </w:rPr>
      </w:pPr>
      <w:ins w:id="114" w:author="Gowling WLG" w:date="2018-11-21T16:21:00Z">
        <w:r w:rsidRPr="004D1FD6">
          <w:rPr>
            <w:b/>
            <w:lang w:val="en-GB"/>
          </w:rPr>
          <w:t>8. SUPPLIER OF LAST RESORT</w:t>
        </w:r>
      </w:ins>
    </w:p>
    <w:p w14:paraId="7B53EFE8" w14:textId="77777777" w:rsidR="005F60AE" w:rsidRDefault="005F60AE" w:rsidP="005F60AE">
      <w:pPr>
        <w:pStyle w:val="ListParagraph"/>
        <w:numPr>
          <w:ilvl w:val="1"/>
          <w:numId w:val="15"/>
        </w:numPr>
        <w:tabs>
          <w:tab w:val="left" w:pos="3119"/>
        </w:tabs>
        <w:spacing w:after="160" w:line="360" w:lineRule="auto"/>
        <w:ind w:left="851" w:hanging="851"/>
        <w:contextualSpacing w:val="0"/>
        <w:jc w:val="both"/>
        <w:rPr>
          <w:ins w:id="115" w:author="Huw Neyroud" w:date="2018-11-23T11:21:00Z"/>
          <w:lang w:val="en-GB"/>
        </w:rPr>
      </w:pPr>
      <w:ins w:id="116" w:author="Huw Neyroud" w:date="2018-11-23T11:21:00Z">
        <w:r>
          <w:rPr>
            <w:lang w:val="en-GB"/>
          </w:rPr>
          <w:t xml:space="preserve">This section </w:t>
        </w:r>
      </w:ins>
      <w:ins w:id="117" w:author="Huw Neyroud" w:date="2018-11-23T11:20:00Z">
        <w:r>
          <w:rPr>
            <w:lang w:val="en-GB"/>
          </w:rPr>
          <w:t xml:space="preserve">only applies where the EDNO has complied with Schedule </w:t>
        </w:r>
        <w:commentRangeStart w:id="118"/>
        <w:r>
          <w:rPr>
            <w:lang w:val="en-GB"/>
          </w:rPr>
          <w:t>1</w:t>
        </w:r>
      </w:ins>
      <w:commentRangeEnd w:id="118"/>
      <w:ins w:id="119" w:author="Huw Neyroud" w:date="2018-11-23T11:21:00Z">
        <w:r>
          <w:rPr>
            <w:rStyle w:val="CommentReference"/>
          </w:rPr>
          <w:commentReference w:id="118"/>
        </w:r>
        <w:r>
          <w:rPr>
            <w:lang w:val="en-GB"/>
          </w:rPr>
          <w:t xml:space="preserve"> in respect of the Defaulting Supplier</w:t>
        </w:r>
      </w:ins>
      <w:ins w:id="120" w:author="Huw Neyroud" w:date="2018-11-23T11:20:00Z">
        <w:r>
          <w:rPr>
            <w:lang w:val="en-GB"/>
          </w:rPr>
          <w:t xml:space="preserve">. </w:t>
        </w:r>
      </w:ins>
    </w:p>
    <w:p w14:paraId="5E2795FC" w14:textId="77777777" w:rsidR="005F60AE" w:rsidRPr="005F60AE" w:rsidRDefault="004D1FD6" w:rsidP="005F60AE">
      <w:pPr>
        <w:pStyle w:val="ListParagraph"/>
        <w:numPr>
          <w:ilvl w:val="1"/>
          <w:numId w:val="15"/>
        </w:numPr>
        <w:tabs>
          <w:tab w:val="left" w:pos="3119"/>
        </w:tabs>
        <w:spacing w:after="160" w:line="360" w:lineRule="auto"/>
        <w:ind w:left="851" w:hanging="851"/>
        <w:contextualSpacing w:val="0"/>
        <w:jc w:val="both"/>
        <w:rPr>
          <w:ins w:id="121" w:author="Gowling WLG" w:date="2018-11-21T16:21:00Z"/>
          <w:lang w:val="en-GB"/>
        </w:rPr>
      </w:pPr>
      <w:ins w:id="122" w:author="Gowling WLG" w:date="2018-11-21T16:21:00Z">
        <w:r w:rsidRPr="004D1FD6">
          <w:rPr>
            <w:lang w:val="en-GB"/>
          </w:rPr>
          <w:t xml:space="preserve">Where an EDNO is seeking re-distribution of Unrecovered </w:t>
        </w:r>
      </w:ins>
      <w:ins w:id="123" w:author="Gowling WLG" w:date="2018-11-21T16:28:00Z">
        <w:r>
          <w:rPr>
            <w:lang w:val="en-GB"/>
          </w:rPr>
          <w:t xml:space="preserve">EDNO UoS </w:t>
        </w:r>
      </w:ins>
      <w:ins w:id="124" w:author="Gowling WLG" w:date="2018-11-21T16:21:00Z">
        <w:r w:rsidRPr="004D1FD6">
          <w:rPr>
            <w:lang w:val="en-GB"/>
          </w:rPr>
          <w:t>Bad Debt</w:t>
        </w:r>
      </w:ins>
      <w:ins w:id="125" w:author="Gowling WLG" w:date="2018-11-21T18:34:00Z">
        <w:r w:rsidR="00D20D49">
          <w:rPr>
            <w:lang w:val="en-GB"/>
          </w:rPr>
          <w:t>,</w:t>
        </w:r>
      </w:ins>
      <w:ins w:id="126" w:author="Gowling WLG" w:date="2018-11-21T16:21:00Z">
        <w:r w:rsidRPr="004D1FD6">
          <w:rPr>
            <w:lang w:val="en-GB"/>
          </w:rPr>
          <w:t xml:space="preserve"> the EDNO shall, in line with the timescales detailed in Paragraph 8.</w:t>
        </w:r>
      </w:ins>
      <w:ins w:id="127" w:author="Huw Neyroud" w:date="2018-11-23T11:22:00Z">
        <w:r w:rsidR="005F60AE">
          <w:rPr>
            <w:lang w:val="en-GB"/>
          </w:rPr>
          <w:t>4</w:t>
        </w:r>
      </w:ins>
      <w:ins w:id="128" w:author="Gowling WLG" w:date="2018-11-21T16:21:00Z">
        <w:del w:id="129" w:author="Huw Neyroud" w:date="2018-11-23T11:22:00Z">
          <w:r w:rsidRPr="004D1FD6" w:rsidDel="005F60AE">
            <w:rPr>
              <w:lang w:val="en-GB"/>
            </w:rPr>
            <w:delText>3</w:delText>
          </w:r>
        </w:del>
        <w:r w:rsidRPr="004D1FD6">
          <w:rPr>
            <w:lang w:val="en-GB"/>
          </w:rPr>
          <w:t xml:space="preserve"> and 8.</w:t>
        </w:r>
      </w:ins>
      <w:ins w:id="130" w:author="Huw Neyroud" w:date="2018-11-23T11:22:00Z">
        <w:r w:rsidR="005F60AE">
          <w:rPr>
            <w:lang w:val="en-GB"/>
          </w:rPr>
          <w:t>5</w:t>
        </w:r>
      </w:ins>
      <w:ins w:id="131" w:author="Gowling WLG" w:date="2018-11-21T16:21:00Z">
        <w:del w:id="132" w:author="Huw Neyroud" w:date="2018-11-23T11:22:00Z">
          <w:r w:rsidRPr="004D1FD6" w:rsidDel="005F60AE">
            <w:rPr>
              <w:lang w:val="en-GB"/>
            </w:rPr>
            <w:delText>4</w:delText>
          </w:r>
        </w:del>
        <w:r w:rsidRPr="004D1FD6">
          <w:rPr>
            <w:lang w:val="en-GB"/>
          </w:rPr>
          <w:t>, provide to the DNO Party:</w:t>
        </w:r>
      </w:ins>
      <w:ins w:id="133" w:author="Huw Neyroud" w:date="2018-11-23T11:19:00Z">
        <w:r w:rsidR="005F60AE">
          <w:rPr>
            <w:lang w:val="en-GB"/>
          </w:rPr>
          <w:t xml:space="preserve"> </w:t>
        </w:r>
      </w:ins>
    </w:p>
    <w:p w14:paraId="2FB1C462" w14:textId="77777777" w:rsidR="00D20D49" w:rsidRPr="004D1FD6" w:rsidRDefault="00D20D49" w:rsidP="00FD2086">
      <w:pPr>
        <w:pStyle w:val="ListParagraph"/>
        <w:numPr>
          <w:ilvl w:val="2"/>
          <w:numId w:val="18"/>
        </w:numPr>
        <w:tabs>
          <w:tab w:val="left" w:pos="3119"/>
        </w:tabs>
        <w:spacing w:after="160" w:line="360" w:lineRule="auto"/>
        <w:contextualSpacing w:val="0"/>
        <w:jc w:val="both"/>
        <w:rPr>
          <w:ins w:id="134" w:author="Gowling WLG" w:date="2018-11-21T18:31:00Z"/>
          <w:lang w:val="en-GB"/>
        </w:rPr>
      </w:pPr>
      <w:ins w:id="135" w:author="Gowling WLG" w:date="2018-11-21T18:31:00Z">
        <w:r w:rsidRPr="004D1FD6">
          <w:rPr>
            <w:lang w:val="en-GB"/>
          </w:rPr>
          <w:t xml:space="preserve">the name of the </w:t>
        </w:r>
      </w:ins>
      <w:ins w:id="136" w:author="Gowling WLG" w:date="2018-11-21T19:11:00Z">
        <w:r w:rsidR="0001418A">
          <w:rPr>
            <w:lang w:val="en-GB"/>
          </w:rPr>
          <w:t xml:space="preserve">Defaulting </w:t>
        </w:r>
        <w:del w:id="137" w:author="Huw Neyroud" w:date="2018-11-23T11:17:00Z">
          <w:r w:rsidR="0001418A" w:rsidDel="005F60AE">
            <w:rPr>
              <w:lang w:val="en-GB"/>
            </w:rPr>
            <w:delText xml:space="preserve">SoLR </w:delText>
          </w:r>
        </w:del>
        <w:r w:rsidR="0001418A">
          <w:rPr>
            <w:lang w:val="en-GB"/>
          </w:rPr>
          <w:t>Supplier Party</w:t>
        </w:r>
      </w:ins>
      <w:ins w:id="138" w:author="Gowling WLG" w:date="2018-11-21T18:37:00Z">
        <w:r>
          <w:rPr>
            <w:lang w:val="en-GB"/>
          </w:rPr>
          <w:t>;</w:t>
        </w:r>
      </w:ins>
    </w:p>
    <w:p w14:paraId="51C7A34A" w14:textId="77777777" w:rsidR="004D1FD6" w:rsidRPr="004D1FD6" w:rsidRDefault="00D20D49" w:rsidP="00FD2086">
      <w:pPr>
        <w:pStyle w:val="ListParagraph"/>
        <w:numPr>
          <w:ilvl w:val="2"/>
          <w:numId w:val="18"/>
        </w:numPr>
        <w:tabs>
          <w:tab w:val="left" w:pos="3119"/>
        </w:tabs>
        <w:spacing w:after="160" w:line="360" w:lineRule="auto"/>
        <w:contextualSpacing w:val="0"/>
        <w:jc w:val="both"/>
        <w:rPr>
          <w:ins w:id="139" w:author="Gowling WLG" w:date="2018-11-21T16:21:00Z"/>
          <w:lang w:val="en-GB"/>
        </w:rPr>
      </w:pPr>
      <w:ins w:id="140" w:author="Gowling WLG" w:date="2018-11-21T18:29:00Z">
        <w:r>
          <w:rPr>
            <w:lang w:val="en-GB"/>
          </w:rPr>
          <w:t xml:space="preserve">a statement </w:t>
        </w:r>
      </w:ins>
      <w:ins w:id="141" w:author="Gowling WLG" w:date="2018-11-21T18:28:00Z">
        <w:r>
          <w:rPr>
            <w:lang w:val="en-GB"/>
          </w:rPr>
          <w:t xml:space="preserve">signed by a director </w:t>
        </w:r>
      </w:ins>
      <w:ins w:id="142" w:author="Gowling WLG" w:date="2018-11-21T18:30:00Z">
        <w:r>
          <w:rPr>
            <w:lang w:val="en-GB"/>
          </w:rPr>
          <w:t xml:space="preserve">of the EDNO </w:t>
        </w:r>
      </w:ins>
      <w:ins w:id="143" w:author="Gowling WLG" w:date="2018-11-21T18:28:00Z">
        <w:r>
          <w:rPr>
            <w:lang w:val="en-GB"/>
          </w:rPr>
          <w:t>c</w:t>
        </w:r>
      </w:ins>
      <w:ins w:id="144" w:author="Gowling WLG" w:date="2018-11-21T18:29:00Z">
        <w:r>
          <w:rPr>
            <w:lang w:val="en-GB"/>
          </w:rPr>
          <w:t xml:space="preserve">ertifying </w:t>
        </w:r>
      </w:ins>
      <w:ins w:id="145" w:author="Gowling WLG" w:date="2018-11-21T18:28:00Z">
        <w:r>
          <w:rPr>
            <w:lang w:val="en-GB"/>
          </w:rPr>
          <w:t xml:space="preserve">that </w:t>
        </w:r>
      </w:ins>
      <w:ins w:id="146" w:author="Gowling WLG" w:date="2018-11-21T18:29:00Z">
        <w:r>
          <w:rPr>
            <w:lang w:val="en-GB"/>
          </w:rPr>
          <w:t>the</w:t>
        </w:r>
      </w:ins>
      <w:ins w:id="147" w:author="Gowling WLG" w:date="2018-11-21T18:28:00Z">
        <w:r>
          <w:rPr>
            <w:lang w:val="en-GB"/>
          </w:rPr>
          <w:t xml:space="preserve"> </w:t>
        </w:r>
      </w:ins>
      <w:ins w:id="148" w:author="Gowling WLG" w:date="2018-11-21T18:29:00Z">
        <w:r>
          <w:rPr>
            <w:lang w:val="en-GB"/>
          </w:rPr>
          <w:t xml:space="preserve">EDNO has complied with </w:t>
        </w:r>
      </w:ins>
      <w:ins w:id="149" w:author="Gowling WLG" w:date="2018-11-21T16:21:00Z">
        <w:r w:rsidR="004D1FD6" w:rsidRPr="004D1FD6">
          <w:rPr>
            <w:lang w:val="en-GB"/>
          </w:rPr>
          <w:t>Schedule 1</w:t>
        </w:r>
      </w:ins>
      <w:ins w:id="150" w:author="Gowling WLG" w:date="2018-11-21T18:29:00Z">
        <w:r>
          <w:rPr>
            <w:lang w:val="en-GB"/>
          </w:rPr>
          <w:t xml:space="preserve"> (Cover) in r</w:t>
        </w:r>
      </w:ins>
      <w:ins w:id="151" w:author="Gowling WLG" w:date="2018-11-21T18:30:00Z">
        <w:r>
          <w:rPr>
            <w:lang w:val="en-GB"/>
          </w:rPr>
          <w:t xml:space="preserve">espect of the </w:t>
        </w:r>
      </w:ins>
      <w:ins w:id="152" w:author="Gowling WLG" w:date="2018-11-21T19:11:00Z">
        <w:r w:rsidR="0001418A">
          <w:rPr>
            <w:lang w:val="en-GB"/>
          </w:rPr>
          <w:t>D</w:t>
        </w:r>
      </w:ins>
      <w:ins w:id="153" w:author="Gowling WLG" w:date="2018-11-21T18:37:00Z">
        <w:r w:rsidR="00F30740">
          <w:rPr>
            <w:lang w:val="en-GB"/>
          </w:rPr>
          <w:t xml:space="preserve">efaulting </w:t>
        </w:r>
      </w:ins>
      <w:ins w:id="154" w:author="Gowling WLG" w:date="2018-11-21T19:11:00Z">
        <w:del w:id="155" w:author="Huw Neyroud" w:date="2018-11-23T11:17:00Z">
          <w:r w:rsidR="0001418A" w:rsidDel="005F60AE">
            <w:rPr>
              <w:lang w:val="en-GB"/>
            </w:rPr>
            <w:delText xml:space="preserve">SoLR </w:delText>
          </w:r>
        </w:del>
      </w:ins>
      <w:ins w:id="156" w:author="Gowling WLG" w:date="2018-11-21T18:30:00Z">
        <w:r>
          <w:rPr>
            <w:lang w:val="en-GB"/>
          </w:rPr>
          <w:t xml:space="preserve">Supplier </w:t>
        </w:r>
      </w:ins>
      <w:ins w:id="157" w:author="Gowling WLG" w:date="2018-11-21T18:37:00Z">
        <w:r w:rsidR="00F30740">
          <w:rPr>
            <w:lang w:val="en-GB"/>
          </w:rPr>
          <w:t>Party</w:t>
        </w:r>
      </w:ins>
      <w:ins w:id="158" w:author="Gowling WLG" w:date="2018-11-21T19:11:00Z">
        <w:r w:rsidR="0001418A">
          <w:rPr>
            <w:lang w:val="en-GB"/>
          </w:rPr>
          <w:t xml:space="preserve"> (insofar as relevant to the Unrecovered EDNO Bad Debt)</w:t>
        </w:r>
      </w:ins>
      <w:commentRangeStart w:id="159"/>
      <w:commentRangeStart w:id="160"/>
      <w:ins w:id="161" w:author="Gowling WLG" w:date="2018-11-21T16:21:00Z">
        <w:r w:rsidR="004D1FD6" w:rsidRPr="004D1FD6">
          <w:rPr>
            <w:lang w:val="en-GB"/>
          </w:rPr>
          <w:t>;</w:t>
        </w:r>
      </w:ins>
      <w:commentRangeEnd w:id="159"/>
      <w:ins w:id="162" w:author="Gowling WLG" w:date="2018-11-21T19:21:00Z">
        <w:r w:rsidR="0040410A" w:rsidRPr="00FD2086">
          <w:rPr>
            <w:lang w:val="en-GB"/>
          </w:rPr>
          <w:commentReference w:id="159"/>
        </w:r>
      </w:ins>
      <w:commentRangeEnd w:id="160"/>
      <w:r w:rsidR="005F60AE">
        <w:rPr>
          <w:rStyle w:val="CommentReference"/>
        </w:rPr>
        <w:commentReference w:id="160"/>
      </w:r>
    </w:p>
    <w:p w14:paraId="72D036DB" w14:textId="77777777" w:rsidR="0040410A" w:rsidRDefault="0040410A" w:rsidP="00FD2086">
      <w:pPr>
        <w:pStyle w:val="ListParagraph"/>
        <w:numPr>
          <w:ilvl w:val="2"/>
          <w:numId w:val="18"/>
        </w:numPr>
        <w:tabs>
          <w:tab w:val="left" w:pos="3119"/>
        </w:tabs>
        <w:spacing w:after="160" w:line="360" w:lineRule="auto"/>
        <w:contextualSpacing w:val="0"/>
        <w:jc w:val="both"/>
        <w:rPr>
          <w:ins w:id="163" w:author="Gowling WLG" w:date="2018-11-21T19:23:00Z"/>
          <w:lang w:val="en-GB"/>
        </w:rPr>
      </w:pPr>
      <w:ins w:id="164" w:author="Gowling WLG" w:date="2018-11-21T19:23:00Z">
        <w:del w:id="165" w:author="Huw Neyroud" w:date="2018-11-23T11:19:00Z">
          <w:r w:rsidRPr="004D1FD6" w:rsidDel="005F60AE">
            <w:rPr>
              <w:lang w:val="en-GB"/>
            </w:rPr>
            <w:delText xml:space="preserve">the final date </w:delText>
          </w:r>
          <w:r w:rsidDel="005F60AE">
            <w:rPr>
              <w:lang w:val="en-GB"/>
            </w:rPr>
            <w:delText>for</w:delText>
          </w:r>
          <w:r w:rsidRPr="004D1FD6" w:rsidDel="005F60AE">
            <w:rPr>
              <w:lang w:val="en-GB"/>
            </w:rPr>
            <w:delText xml:space="preserve"> which </w:delText>
          </w:r>
          <w:r w:rsidDel="005F60AE">
            <w:rPr>
              <w:lang w:val="en-GB"/>
            </w:rPr>
            <w:delText>the D</w:delText>
          </w:r>
          <w:r w:rsidRPr="004D1FD6" w:rsidDel="005F60AE">
            <w:rPr>
              <w:lang w:val="en-GB"/>
            </w:rPr>
            <w:delText xml:space="preserve">efaulting </w:delText>
          </w:r>
        </w:del>
        <w:del w:id="166" w:author="Huw Neyroud" w:date="2018-11-23T11:17:00Z">
          <w:r w:rsidDel="005F60AE">
            <w:rPr>
              <w:lang w:val="en-GB"/>
            </w:rPr>
            <w:delText xml:space="preserve">SoLR </w:delText>
          </w:r>
        </w:del>
        <w:del w:id="167" w:author="Huw Neyroud" w:date="2018-11-23T11:19:00Z">
          <w:r w:rsidRPr="004D1FD6" w:rsidDel="005F60AE">
            <w:rPr>
              <w:lang w:val="en-GB"/>
            </w:rPr>
            <w:delText xml:space="preserve">Supplier Party was responsible for the supply to </w:delText>
          </w:r>
        </w:del>
      </w:ins>
      <w:ins w:id="168" w:author="Gowling WLG" w:date="2018-11-21T19:24:00Z">
        <w:del w:id="169" w:author="Huw Neyroud" w:date="2018-11-23T11:19:00Z">
          <w:r w:rsidDel="005F60AE">
            <w:rPr>
              <w:lang w:val="en-GB"/>
            </w:rPr>
            <w:delText xml:space="preserve">premises before the Last Resort Supply Direction took effect </w:delText>
          </w:r>
        </w:del>
      </w:ins>
      <w:ins w:id="170" w:author="Gowling WLG" w:date="2018-11-21T19:23:00Z">
        <w:del w:id="171" w:author="Huw Neyroud" w:date="2018-11-23T11:19:00Z">
          <w:r w:rsidRPr="004D1FD6" w:rsidDel="005F60AE">
            <w:rPr>
              <w:lang w:val="en-GB"/>
            </w:rPr>
            <w:delText>(</w:delText>
          </w:r>
        </w:del>
      </w:ins>
      <w:ins w:id="172" w:author="Gowling WLG" w:date="2018-11-21T19:24:00Z">
        <w:del w:id="173" w:author="Huw Neyroud" w:date="2018-11-23T11:19:00Z">
          <w:r w:rsidDel="005F60AE">
            <w:rPr>
              <w:lang w:val="en-GB"/>
            </w:rPr>
            <w:delText xml:space="preserve">for the purposes of this Paragraph 8, </w:delText>
          </w:r>
        </w:del>
      </w:ins>
      <w:ins w:id="174" w:author="Gowling WLG" w:date="2018-11-21T19:23:00Z">
        <w:del w:id="175" w:author="Huw Neyroud" w:date="2018-11-23T11:19:00Z">
          <w:r w:rsidRPr="004D1FD6" w:rsidDel="005F60AE">
            <w:rPr>
              <w:lang w:val="en-GB"/>
            </w:rPr>
            <w:delText xml:space="preserve">the </w:delText>
          </w:r>
        </w:del>
      </w:ins>
      <w:ins w:id="176" w:author="Gowling WLG" w:date="2018-11-21T19:24:00Z">
        <w:del w:id="177" w:author="Huw Neyroud" w:date="2018-11-23T11:19:00Z">
          <w:r w:rsidDel="005F60AE">
            <w:rPr>
              <w:lang w:val="en-GB"/>
            </w:rPr>
            <w:delText>"</w:delText>
          </w:r>
        </w:del>
      </w:ins>
      <w:ins w:id="178" w:author="Huw Neyroud" w:date="2018-11-23T11:19:00Z">
        <w:r w:rsidR="005F60AE">
          <w:rPr>
            <w:lang w:val="en-GB"/>
          </w:rPr>
          <w:t xml:space="preserve"> The </w:t>
        </w:r>
      </w:ins>
      <w:ins w:id="179" w:author="Gowling WLG" w:date="2018-11-21T19:23:00Z">
        <w:r w:rsidRPr="00FD2086">
          <w:rPr>
            <w:b/>
            <w:lang w:val="en-GB"/>
          </w:rPr>
          <w:t>Final Day of Supply</w:t>
        </w:r>
      </w:ins>
      <w:ins w:id="180" w:author="Gowling WLG" w:date="2018-11-21T19:24:00Z">
        <w:del w:id="181" w:author="Huw Neyroud" w:date="2018-11-23T11:19:00Z">
          <w:r w:rsidDel="005F60AE">
            <w:rPr>
              <w:lang w:val="en-GB"/>
            </w:rPr>
            <w:delText>"</w:delText>
          </w:r>
        </w:del>
      </w:ins>
      <w:ins w:id="182" w:author="Gowling WLG" w:date="2018-11-21T19:23:00Z">
        <w:del w:id="183" w:author="Huw Neyroud" w:date="2018-11-23T11:19:00Z">
          <w:r w:rsidDel="005F60AE">
            <w:rPr>
              <w:lang w:val="en-GB"/>
            </w:rPr>
            <w:delText>)</w:delText>
          </w:r>
          <w:r w:rsidRPr="004D1FD6" w:rsidDel="005F60AE">
            <w:rPr>
              <w:lang w:val="en-GB"/>
            </w:rPr>
            <w:delText>;</w:delText>
          </w:r>
        </w:del>
      </w:ins>
    </w:p>
    <w:p w14:paraId="38D55BC1" w14:textId="77777777" w:rsidR="004D1FD6" w:rsidRDefault="0044000D" w:rsidP="00FD2086">
      <w:pPr>
        <w:pStyle w:val="ListParagraph"/>
        <w:numPr>
          <w:ilvl w:val="2"/>
          <w:numId w:val="18"/>
        </w:numPr>
        <w:tabs>
          <w:tab w:val="left" w:pos="3119"/>
        </w:tabs>
        <w:spacing w:after="160" w:line="360" w:lineRule="auto"/>
        <w:contextualSpacing w:val="0"/>
        <w:jc w:val="both"/>
        <w:rPr>
          <w:ins w:id="184" w:author="Huw Neyroud" w:date="2018-11-23T11:44:00Z"/>
          <w:lang w:val="en-GB"/>
        </w:rPr>
      </w:pPr>
      <w:bookmarkStart w:id="185" w:name="_Hlk530736423"/>
      <w:ins w:id="186" w:author="Huw Neyroud" w:date="2018-11-23T11:30:00Z">
        <w:r>
          <w:rPr>
            <w:lang w:val="en-GB"/>
          </w:rPr>
          <w:t xml:space="preserve">For </w:t>
        </w:r>
      </w:ins>
      <w:ins w:id="187" w:author="Gowling WLG" w:date="2018-11-21T16:21:00Z">
        <w:r w:rsidR="004D1FD6" w:rsidRPr="004D1FD6">
          <w:rPr>
            <w:lang w:val="en-GB"/>
          </w:rPr>
          <w:t xml:space="preserve">the </w:t>
        </w:r>
      </w:ins>
      <w:ins w:id="188" w:author="Gowling WLG" w:date="2018-11-21T19:25:00Z">
        <w:r w:rsidR="0040410A">
          <w:rPr>
            <w:lang w:val="en-GB"/>
          </w:rPr>
          <w:t>periods up to and including the Final Day of Supply to which the Unrecovered EDNO Bad Debt relates</w:t>
        </w:r>
      </w:ins>
      <w:ins w:id="189" w:author="Gowling WLG" w:date="2018-11-21T19:26:00Z">
        <w:r w:rsidR="0040410A">
          <w:rPr>
            <w:lang w:val="en-GB"/>
          </w:rPr>
          <w:t xml:space="preserve">, the </w:t>
        </w:r>
      </w:ins>
      <w:ins w:id="190" w:author="Gowling WLG" w:date="2018-11-21T16:21:00Z">
        <w:r w:rsidR="004D1FD6" w:rsidRPr="004D1FD6">
          <w:rPr>
            <w:lang w:val="en-GB"/>
          </w:rPr>
          <w:t xml:space="preserve">amount of </w:t>
        </w:r>
      </w:ins>
      <w:ins w:id="191" w:author="Gowling WLG" w:date="2018-11-21T19:12:00Z">
        <w:r w:rsidR="0001418A">
          <w:rPr>
            <w:lang w:val="en-GB"/>
          </w:rPr>
          <w:t xml:space="preserve">the </w:t>
        </w:r>
      </w:ins>
      <w:ins w:id="192" w:author="Gowling WLG" w:date="2018-11-21T16:21:00Z">
        <w:r w:rsidR="004D1FD6" w:rsidRPr="004D1FD6">
          <w:rPr>
            <w:lang w:val="en-GB"/>
          </w:rPr>
          <w:t xml:space="preserve">DNO </w:t>
        </w:r>
      </w:ins>
      <w:ins w:id="193" w:author="Gowling WLG" w:date="2018-11-21T19:12:00Z">
        <w:r w:rsidR="0001418A">
          <w:rPr>
            <w:lang w:val="en-GB"/>
          </w:rPr>
          <w:t xml:space="preserve">Party's charges to the </w:t>
        </w:r>
      </w:ins>
      <w:ins w:id="194" w:author="Gowling WLG" w:date="2018-11-21T19:13:00Z">
        <w:r w:rsidR="0001418A">
          <w:rPr>
            <w:lang w:val="en-GB"/>
          </w:rPr>
          <w:t>E</w:t>
        </w:r>
      </w:ins>
      <w:ins w:id="195" w:author="Gowling WLG" w:date="2018-11-21T19:12:00Z">
        <w:r w:rsidR="0001418A">
          <w:rPr>
            <w:lang w:val="en-GB"/>
          </w:rPr>
          <w:t>DNO</w:t>
        </w:r>
      </w:ins>
      <w:ins w:id="196" w:author="Gowling WLG" w:date="2018-11-21T19:13:00Z">
        <w:r w:rsidR="0001418A">
          <w:rPr>
            <w:lang w:val="en-GB"/>
          </w:rPr>
          <w:t xml:space="preserve"> under this </w:t>
        </w:r>
      </w:ins>
      <w:ins w:id="197" w:author="Gowling WLG" w:date="2018-11-21T19:12:00Z">
        <w:r w:rsidR="0001418A">
          <w:rPr>
            <w:lang w:val="en-GB"/>
          </w:rPr>
          <w:t>Schedule 19</w:t>
        </w:r>
      </w:ins>
      <w:ins w:id="198" w:author="Gowling WLG" w:date="2018-11-21T19:13:00Z">
        <w:r w:rsidR="0001418A">
          <w:rPr>
            <w:lang w:val="en-GB"/>
          </w:rPr>
          <w:t xml:space="preserve"> in respect of </w:t>
        </w:r>
      </w:ins>
      <w:ins w:id="199" w:author="Gowling WLG" w:date="2018-11-21T19:34:00Z">
        <w:r w:rsidR="00FD2086">
          <w:rPr>
            <w:lang w:val="en-GB"/>
          </w:rPr>
          <w:t xml:space="preserve">the premises </w:t>
        </w:r>
        <w:del w:id="200" w:author="Huw Neyroud" w:date="2018-11-23T11:34:00Z">
          <w:r w:rsidR="00FD2086" w:rsidDel="0044000D">
            <w:rPr>
              <w:lang w:val="en-GB"/>
            </w:rPr>
            <w:delText>covered</w:delText>
          </w:r>
        </w:del>
      </w:ins>
      <w:ins w:id="201" w:author="Huw Neyroud" w:date="2018-11-23T11:34:00Z">
        <w:r>
          <w:rPr>
            <w:lang w:val="en-GB"/>
          </w:rPr>
          <w:t>supplied</w:t>
        </w:r>
      </w:ins>
      <w:ins w:id="202" w:author="Gowling WLG" w:date="2018-11-21T19:34:00Z">
        <w:r w:rsidR="00FD2086">
          <w:rPr>
            <w:lang w:val="en-GB"/>
          </w:rPr>
          <w:t xml:space="preserve"> by </w:t>
        </w:r>
      </w:ins>
      <w:ins w:id="203" w:author="Gowling WLG" w:date="2018-11-21T19:35:00Z">
        <w:r w:rsidR="00FD2086">
          <w:rPr>
            <w:lang w:val="en-GB"/>
          </w:rPr>
          <w:t>the</w:t>
        </w:r>
      </w:ins>
      <w:ins w:id="204" w:author="Huw Neyroud" w:date="2018-11-23T11:28:00Z">
        <w:r>
          <w:rPr>
            <w:lang w:val="en-GB"/>
          </w:rPr>
          <w:t xml:space="preserve"> Defaulting Supplier</w:t>
        </w:r>
      </w:ins>
      <w:ins w:id="205" w:author="Gowling WLG" w:date="2018-11-21T19:34:00Z">
        <w:r w:rsidR="00FD2086">
          <w:rPr>
            <w:lang w:val="en-GB"/>
          </w:rPr>
          <w:t xml:space="preserve"> </w:t>
        </w:r>
      </w:ins>
      <w:ins w:id="206" w:author="Gowling WLG" w:date="2018-11-21T19:35:00Z">
        <w:del w:id="207" w:author="Huw Neyroud" w:date="2018-11-23T11:28:00Z">
          <w:r w:rsidR="00FD2086" w:rsidDel="0044000D">
            <w:rPr>
              <w:lang w:val="en-GB"/>
            </w:rPr>
            <w:delText xml:space="preserve">Last Resort Supply Direction </w:delText>
          </w:r>
        </w:del>
        <w:r w:rsidR="00FD2086">
          <w:rPr>
            <w:lang w:val="en-GB"/>
          </w:rPr>
          <w:t xml:space="preserve">and </w:t>
        </w:r>
      </w:ins>
      <w:ins w:id="208" w:author="Gowling WLG" w:date="2018-11-21T19:13:00Z">
        <w:r w:rsidR="0001418A">
          <w:rPr>
            <w:lang w:val="en-GB"/>
          </w:rPr>
          <w:t>th</w:t>
        </w:r>
      </w:ins>
      <w:ins w:id="209" w:author="Gowling WLG" w:date="2018-11-21T19:27:00Z">
        <w:r w:rsidR="0040410A">
          <w:rPr>
            <w:lang w:val="en-GB"/>
          </w:rPr>
          <w:t>os</w:t>
        </w:r>
      </w:ins>
      <w:ins w:id="210" w:author="Gowling WLG" w:date="2018-11-21T19:13:00Z">
        <w:r w:rsidR="0001418A">
          <w:rPr>
            <w:lang w:val="en-GB"/>
          </w:rPr>
          <w:t>e periods</w:t>
        </w:r>
      </w:ins>
      <w:ins w:id="211" w:author="Gowling WLG" w:date="2018-11-21T19:27:00Z">
        <w:r w:rsidR="0040410A">
          <w:rPr>
            <w:lang w:val="en-GB"/>
          </w:rPr>
          <w:t xml:space="preserve"> (i</w:t>
        </w:r>
      </w:ins>
      <w:ins w:id="212" w:author="Gowling WLG" w:date="2018-11-21T16:21:00Z">
        <w:r w:rsidR="004D1FD6" w:rsidRPr="004D1FD6">
          <w:rPr>
            <w:lang w:val="en-GB"/>
          </w:rPr>
          <w:t>n the formats specified in Paragraphs 8.</w:t>
        </w:r>
      </w:ins>
      <w:ins w:id="213" w:author="Huw Neyroud" w:date="2018-11-23T11:23:00Z">
        <w:r w:rsidR="005F60AE">
          <w:rPr>
            <w:lang w:val="en-GB"/>
          </w:rPr>
          <w:t>4</w:t>
        </w:r>
      </w:ins>
      <w:ins w:id="214" w:author="Gowling WLG" w:date="2018-11-21T16:21:00Z">
        <w:del w:id="215" w:author="Huw Neyroud" w:date="2018-11-23T11:23:00Z">
          <w:r w:rsidR="004D1FD6" w:rsidRPr="004D1FD6" w:rsidDel="005F60AE">
            <w:rPr>
              <w:lang w:val="en-GB"/>
            </w:rPr>
            <w:delText>3</w:delText>
          </w:r>
        </w:del>
        <w:r w:rsidR="004D1FD6" w:rsidRPr="004D1FD6">
          <w:rPr>
            <w:lang w:val="en-GB"/>
          </w:rPr>
          <w:t xml:space="preserve"> and 8.</w:t>
        </w:r>
      </w:ins>
      <w:ins w:id="216" w:author="Huw Neyroud" w:date="2018-11-23T11:23:00Z">
        <w:r w:rsidR="005F60AE">
          <w:rPr>
            <w:lang w:val="en-GB"/>
          </w:rPr>
          <w:t>5</w:t>
        </w:r>
      </w:ins>
      <w:ins w:id="217" w:author="Gowling WLG" w:date="2018-11-21T16:21:00Z">
        <w:del w:id="218" w:author="Huw Neyroud" w:date="2018-11-23T11:23:00Z">
          <w:r w:rsidR="004D1FD6" w:rsidRPr="004D1FD6" w:rsidDel="005F60AE">
            <w:rPr>
              <w:lang w:val="en-GB"/>
            </w:rPr>
            <w:delText>4</w:delText>
          </w:r>
        </w:del>
      </w:ins>
      <w:ins w:id="219" w:author="Gowling WLG" w:date="2018-11-21T19:27:00Z">
        <w:r w:rsidR="0040410A">
          <w:rPr>
            <w:lang w:val="en-GB"/>
          </w:rPr>
          <w:t>)</w:t>
        </w:r>
      </w:ins>
      <w:ins w:id="220" w:author="Gowling WLG" w:date="2018-11-21T16:21:00Z">
        <w:r w:rsidR="004D1FD6" w:rsidRPr="004D1FD6">
          <w:rPr>
            <w:lang w:val="en-GB"/>
          </w:rPr>
          <w:t>,</w:t>
        </w:r>
      </w:ins>
      <w:ins w:id="221" w:author="Gowling WLG" w:date="2018-11-21T19:27:00Z">
        <w:r w:rsidR="0040410A">
          <w:rPr>
            <w:lang w:val="en-GB"/>
          </w:rPr>
          <w:t xml:space="preserve"> and t</w:t>
        </w:r>
      </w:ins>
      <w:ins w:id="222" w:author="Gowling WLG" w:date="2018-11-21T16:21:00Z">
        <w:r w:rsidR="004D1FD6" w:rsidRPr="004D1FD6">
          <w:rPr>
            <w:lang w:val="en-GB"/>
          </w:rPr>
          <w:t xml:space="preserve">he number of days </w:t>
        </w:r>
      </w:ins>
      <w:ins w:id="223" w:author="Gowling WLG" w:date="2018-11-21T19:15:00Z">
        <w:r w:rsidR="0001418A">
          <w:rPr>
            <w:lang w:val="en-GB"/>
          </w:rPr>
          <w:t xml:space="preserve">(if any) for which </w:t>
        </w:r>
      </w:ins>
      <w:ins w:id="224" w:author="Gowling WLG" w:date="2018-11-21T16:21:00Z">
        <w:r w:rsidR="004D1FD6" w:rsidRPr="004D1FD6">
          <w:rPr>
            <w:lang w:val="en-GB"/>
          </w:rPr>
          <w:t xml:space="preserve">the </w:t>
        </w:r>
      </w:ins>
      <w:ins w:id="225" w:author="Gowling WLG" w:date="2018-11-21T19:14:00Z">
        <w:r w:rsidR="0001418A">
          <w:rPr>
            <w:lang w:val="en-GB"/>
          </w:rPr>
          <w:t xml:space="preserve">Unrecovered EDNO Bad Debt </w:t>
        </w:r>
      </w:ins>
      <w:ins w:id="226" w:author="Gowling WLG" w:date="2018-11-21T19:28:00Z">
        <w:r w:rsidR="0040410A">
          <w:rPr>
            <w:lang w:val="en-GB"/>
          </w:rPr>
          <w:t xml:space="preserve">for each such period </w:t>
        </w:r>
      </w:ins>
      <w:ins w:id="227" w:author="Gowling WLG" w:date="2018-11-21T19:22:00Z">
        <w:r w:rsidR="0040410A">
          <w:rPr>
            <w:lang w:val="en-GB"/>
          </w:rPr>
          <w:t>w</w:t>
        </w:r>
      </w:ins>
      <w:ins w:id="228" w:author="Gowling WLG" w:date="2018-11-21T16:21:00Z">
        <w:r w:rsidR="0040410A">
          <w:rPr>
            <w:lang w:val="en-GB"/>
          </w:rPr>
          <w:t>as</w:t>
        </w:r>
      </w:ins>
      <w:ins w:id="229" w:author="Gowling WLG" w:date="2018-11-21T19:22:00Z">
        <w:r w:rsidR="0040410A">
          <w:rPr>
            <w:lang w:val="en-GB"/>
          </w:rPr>
          <w:t xml:space="preserve"> </w:t>
        </w:r>
      </w:ins>
      <w:ins w:id="230" w:author="Gowling WLG" w:date="2018-11-21T16:21:00Z">
        <w:r w:rsidR="004D1FD6" w:rsidRPr="004D1FD6">
          <w:rPr>
            <w:lang w:val="en-GB"/>
          </w:rPr>
          <w:t xml:space="preserve">outstanding </w:t>
        </w:r>
      </w:ins>
      <w:ins w:id="231" w:author="Gowling WLG" w:date="2018-11-21T19:15:00Z">
        <w:r w:rsidR="0001418A">
          <w:rPr>
            <w:lang w:val="en-GB"/>
          </w:rPr>
          <w:t xml:space="preserve">past its </w:t>
        </w:r>
      </w:ins>
      <w:ins w:id="232" w:author="Gowling WLG" w:date="2018-11-21T16:21:00Z">
        <w:r w:rsidR="004D1FD6" w:rsidRPr="004D1FD6">
          <w:rPr>
            <w:lang w:val="en-GB"/>
          </w:rPr>
          <w:t>due date</w:t>
        </w:r>
      </w:ins>
      <w:ins w:id="233" w:author="Gowling WLG" w:date="2018-11-21T19:28:00Z">
        <w:r w:rsidR="00FD2086">
          <w:rPr>
            <w:lang w:val="en-GB"/>
          </w:rPr>
          <w:t xml:space="preserve"> as at the end of the Final Day of </w:t>
        </w:r>
        <w:commentRangeStart w:id="234"/>
        <w:r w:rsidR="00FD2086">
          <w:rPr>
            <w:lang w:val="en-GB"/>
          </w:rPr>
          <w:t>Supply</w:t>
        </w:r>
      </w:ins>
      <w:commentRangeEnd w:id="234"/>
      <w:r>
        <w:rPr>
          <w:rStyle w:val="CommentReference"/>
        </w:rPr>
        <w:commentReference w:id="234"/>
      </w:r>
      <w:bookmarkEnd w:id="185"/>
      <w:ins w:id="235" w:author="Gowling WLG" w:date="2018-11-21T16:21:00Z">
        <w:r w:rsidR="004D1FD6" w:rsidRPr="004D1FD6">
          <w:rPr>
            <w:lang w:val="en-GB"/>
          </w:rPr>
          <w:t>;</w:t>
        </w:r>
      </w:ins>
    </w:p>
    <w:p w14:paraId="6C2DE00A" w14:textId="77777777" w:rsidR="00CC4223" w:rsidRPr="00E965A6" w:rsidRDefault="00CC4223" w:rsidP="00E965A6">
      <w:pPr>
        <w:spacing w:before="120" w:after="160" w:line="360" w:lineRule="auto"/>
        <w:contextualSpacing/>
        <w:jc w:val="both"/>
        <w:outlineLvl w:val="1"/>
        <w:rPr>
          <w:ins w:id="236" w:author="Huw Neyroud" w:date="2018-11-23T11:44:00Z"/>
          <w:rFonts w:asciiTheme="minorHAnsi" w:eastAsiaTheme="minorHAnsi" w:hAnsiTheme="minorHAnsi" w:cs="Arial"/>
          <w:color w:val="4D4D4D"/>
          <w:sz w:val="22"/>
          <w:szCs w:val="22"/>
          <w:lang w:val="en-GB"/>
          <w:rPrChange w:id="237" w:author="Huw Neyroud" w:date="2018-11-23T11:54:00Z">
            <w:rPr>
              <w:ins w:id="238" w:author="Huw Neyroud" w:date="2018-11-23T11:44:00Z"/>
              <w:rFonts w:asciiTheme="minorHAnsi" w:eastAsiaTheme="minorHAnsi" w:hAnsiTheme="minorHAnsi"/>
              <w:sz w:val="22"/>
              <w:szCs w:val="22"/>
              <w:lang w:val="en-GB"/>
            </w:rPr>
          </w:rPrChange>
        </w:rPr>
        <w:pPrChange w:id="239" w:author="Huw Neyroud" w:date="2018-11-23T11:54:00Z">
          <w:pPr>
            <w:numPr>
              <w:numId w:val="19"/>
            </w:numPr>
            <w:spacing w:before="120" w:after="160" w:line="360" w:lineRule="auto"/>
            <w:ind w:left="360" w:hanging="360"/>
            <w:contextualSpacing/>
            <w:jc w:val="both"/>
            <w:outlineLvl w:val="1"/>
          </w:pPr>
        </w:pPrChange>
      </w:pPr>
      <w:bookmarkStart w:id="240" w:name="_Hlk530737434"/>
      <w:ins w:id="241" w:author="Huw Neyroud" w:date="2018-11-23T11:44:00Z">
        <w:r w:rsidRPr="00CC4223">
          <w:rPr>
            <w:rFonts w:asciiTheme="minorHAnsi" w:eastAsiaTheme="minorHAnsi" w:hAnsiTheme="minorHAnsi" w:cs="Arial"/>
            <w:color w:val="4D4D4D"/>
            <w:sz w:val="22"/>
            <w:szCs w:val="22"/>
            <w:lang w:val="en-GB"/>
          </w:rPr>
          <w:t>the amount of the DNO Party’s charges to the EDNO under this schedule 19</w:t>
        </w:r>
      </w:ins>
      <w:ins w:id="242" w:author="Huw Neyroud" w:date="2018-11-23T11:54:00Z">
        <w:r w:rsidR="00E965A6">
          <w:rPr>
            <w:rFonts w:asciiTheme="minorHAnsi" w:eastAsiaTheme="minorHAnsi" w:hAnsiTheme="minorHAnsi" w:cs="Arial"/>
            <w:color w:val="4D4D4D"/>
            <w:sz w:val="22"/>
            <w:szCs w:val="22"/>
            <w:lang w:val="en-GB"/>
          </w:rPr>
          <w:t xml:space="preserve"> (</w:t>
        </w:r>
        <w:r w:rsidR="00E965A6" w:rsidRPr="00DB350F">
          <w:rPr>
            <w:rFonts w:asciiTheme="minorHAnsi" w:hAnsiTheme="minorHAnsi" w:cstheme="minorHAnsi"/>
            <w:sz w:val="22"/>
            <w:szCs w:val="22"/>
          </w:rPr>
          <w:t>I</w:t>
        </w:r>
        <w:r w:rsidR="00E965A6" w:rsidRPr="00E965A6">
          <w:rPr>
            <w:rFonts w:asciiTheme="minorHAnsi" w:eastAsiaTheme="minorHAnsi" w:hAnsiTheme="minorHAnsi" w:cstheme="minorHAnsi"/>
            <w:color w:val="4D4D4D"/>
            <w:sz w:val="22"/>
            <w:szCs w:val="22"/>
            <w:lang w:val="en-GB"/>
          </w:rPr>
          <w:t>n</w:t>
        </w:r>
        <w:r w:rsidR="00E965A6" w:rsidRPr="00E965A6">
          <w:rPr>
            <w:rFonts w:asciiTheme="minorHAnsi" w:eastAsiaTheme="minorHAnsi" w:hAnsiTheme="minorHAnsi" w:cs="Arial"/>
            <w:color w:val="4D4D4D"/>
            <w:sz w:val="22"/>
            <w:szCs w:val="22"/>
            <w:lang w:val="en-GB"/>
          </w:rPr>
          <w:t xml:space="preserve"> the formats specified in Paragraphs 8.4 and 8.5</w:t>
        </w:r>
        <w:r w:rsidR="00E965A6">
          <w:rPr>
            <w:rFonts w:asciiTheme="minorHAnsi" w:eastAsiaTheme="minorHAnsi" w:hAnsiTheme="minorHAnsi" w:cs="Arial"/>
            <w:color w:val="4D4D4D"/>
            <w:sz w:val="22"/>
            <w:szCs w:val="22"/>
            <w:lang w:val="en-GB"/>
          </w:rPr>
          <w:t xml:space="preserve">) </w:t>
        </w:r>
      </w:ins>
      <w:bookmarkEnd w:id="240"/>
      <w:ins w:id="243" w:author="Huw Neyroud" w:date="2018-11-23T11:44:00Z">
        <w:r w:rsidRPr="00CC4223">
          <w:rPr>
            <w:rFonts w:asciiTheme="minorHAnsi" w:eastAsiaTheme="minorHAnsi" w:hAnsiTheme="minorHAnsi" w:cs="Arial"/>
            <w:color w:val="4D4D4D"/>
            <w:sz w:val="22"/>
            <w:szCs w:val="22"/>
            <w:lang w:val="en-GB"/>
          </w:rPr>
          <w:t>in respect of:</w:t>
        </w:r>
      </w:ins>
    </w:p>
    <w:p w14:paraId="36F8D32C" w14:textId="77777777" w:rsidR="00CC4223" w:rsidRPr="00CC4223" w:rsidRDefault="00CC4223" w:rsidP="00CC4223">
      <w:pPr>
        <w:numPr>
          <w:ilvl w:val="0"/>
          <w:numId w:val="20"/>
        </w:numPr>
        <w:spacing w:before="120" w:after="160" w:line="360" w:lineRule="auto"/>
        <w:contextualSpacing/>
        <w:jc w:val="both"/>
        <w:outlineLvl w:val="1"/>
        <w:rPr>
          <w:ins w:id="244" w:author="Huw Neyroud" w:date="2018-11-23T11:44:00Z"/>
          <w:rFonts w:asciiTheme="minorHAnsi" w:eastAsiaTheme="minorHAnsi" w:hAnsiTheme="minorHAnsi" w:cs="Arial"/>
          <w:color w:val="4D4D4D"/>
          <w:sz w:val="22"/>
          <w:szCs w:val="22"/>
          <w:lang w:val="en-GB"/>
        </w:rPr>
      </w:pPr>
      <w:ins w:id="245" w:author="Huw Neyroud" w:date="2018-11-23T11:44:00Z">
        <w:r w:rsidRPr="00CC4223">
          <w:rPr>
            <w:rFonts w:asciiTheme="minorHAnsi" w:eastAsiaTheme="minorHAnsi" w:hAnsiTheme="minorHAnsi" w:cs="Arial"/>
            <w:color w:val="4D4D4D"/>
            <w:sz w:val="22"/>
            <w:szCs w:val="22"/>
            <w:lang w:val="en-GB"/>
          </w:rPr>
          <w:lastRenderedPageBreak/>
          <w:t xml:space="preserve">Settlement Days </w:t>
        </w:r>
      </w:ins>
      <w:ins w:id="246" w:author="Huw Neyroud" w:date="2018-11-23T12:02:00Z">
        <w:r w:rsidR="00977FCF">
          <w:rPr>
            <w:rFonts w:asciiTheme="minorHAnsi" w:eastAsiaTheme="minorHAnsi" w:hAnsiTheme="minorHAnsi" w:cs="Arial"/>
            <w:color w:val="4D4D4D"/>
            <w:sz w:val="22"/>
            <w:szCs w:val="22"/>
            <w:lang w:val="en-GB"/>
          </w:rPr>
          <w:t>(</w:t>
        </w:r>
      </w:ins>
      <w:ins w:id="247" w:author="Huw Neyroud" w:date="2018-11-23T12:10:00Z">
        <w:r w:rsidR="004F026C">
          <w:rPr>
            <w:rFonts w:asciiTheme="minorHAnsi" w:eastAsiaTheme="minorHAnsi" w:hAnsiTheme="minorHAnsi" w:cs="Arial"/>
            <w:color w:val="4D4D4D"/>
            <w:sz w:val="22"/>
            <w:szCs w:val="22"/>
            <w:lang w:val="en-GB"/>
          </w:rPr>
          <w:t xml:space="preserve">or </w:t>
        </w:r>
      </w:ins>
      <w:ins w:id="248" w:author="Huw Neyroud" w:date="2018-11-23T12:02:00Z">
        <w:r w:rsidR="00977FCF">
          <w:rPr>
            <w:rFonts w:asciiTheme="minorHAnsi" w:eastAsiaTheme="minorHAnsi" w:hAnsiTheme="minorHAnsi" w:cs="Arial"/>
            <w:color w:val="4D4D4D"/>
            <w:sz w:val="22"/>
            <w:szCs w:val="22"/>
            <w:lang w:val="en-GB"/>
          </w:rPr>
          <w:t>in the case of Non HH settlement</w:t>
        </w:r>
      </w:ins>
      <w:ins w:id="249" w:author="Huw Neyroud" w:date="2018-11-23T12:04:00Z">
        <w:r w:rsidR="00977FCF">
          <w:rPr>
            <w:rFonts w:asciiTheme="minorHAnsi" w:eastAsiaTheme="minorHAnsi" w:hAnsiTheme="minorHAnsi" w:cs="Arial"/>
            <w:color w:val="4D4D4D"/>
            <w:sz w:val="22"/>
            <w:szCs w:val="22"/>
            <w:lang w:val="en-GB"/>
          </w:rPr>
          <w:t xml:space="preserve"> and HH aggregated settlement</w:t>
        </w:r>
      </w:ins>
      <w:ins w:id="250" w:author="Huw Neyroud" w:date="2018-11-23T12:02:00Z">
        <w:r w:rsidR="00977FCF">
          <w:rPr>
            <w:rFonts w:asciiTheme="minorHAnsi" w:eastAsiaTheme="minorHAnsi" w:hAnsiTheme="minorHAnsi" w:cs="Arial"/>
            <w:color w:val="4D4D4D"/>
            <w:sz w:val="22"/>
            <w:szCs w:val="22"/>
            <w:lang w:val="en-GB"/>
          </w:rPr>
          <w:t xml:space="preserve"> runs) </w:t>
        </w:r>
      </w:ins>
      <w:ins w:id="251" w:author="Huw Neyroud" w:date="2018-11-23T11:44:00Z">
        <w:r w:rsidRPr="00CC4223">
          <w:rPr>
            <w:rFonts w:asciiTheme="minorHAnsi" w:eastAsiaTheme="minorHAnsi" w:hAnsiTheme="minorHAnsi" w:cs="Arial"/>
            <w:color w:val="4D4D4D"/>
            <w:sz w:val="22"/>
            <w:szCs w:val="22"/>
            <w:lang w:val="en-GB"/>
          </w:rPr>
          <w:t xml:space="preserve">up </w:t>
        </w:r>
        <w:r w:rsidRPr="00CC4223">
          <w:rPr>
            <w:rFonts w:asciiTheme="minorHAnsi" w:eastAsiaTheme="minorHAnsi" w:hAnsiTheme="minorHAnsi" w:cs="Arial"/>
            <w:color w:val="4D4D4D"/>
            <w:sz w:val="22"/>
            <w:szCs w:val="22"/>
            <w:lang w:val="en-GB"/>
          </w:rPr>
          <w:t>to and</w:t>
        </w:r>
        <w:r w:rsidRPr="00CC4223">
          <w:rPr>
            <w:rFonts w:asciiTheme="minorHAnsi" w:eastAsiaTheme="minorHAnsi" w:hAnsiTheme="minorHAnsi" w:cs="Arial"/>
            <w:color w:val="4D4D4D"/>
            <w:sz w:val="22"/>
            <w:szCs w:val="22"/>
            <w:lang w:val="en-GB"/>
          </w:rPr>
          <w:t xml:space="preserve"> including the Final Day of Supply for which the EDNO has not received payment from the Defaulting Supplier; and</w:t>
        </w:r>
      </w:ins>
    </w:p>
    <w:p w14:paraId="02CA1C6D" w14:textId="77777777" w:rsidR="00CC4223" w:rsidRDefault="00CC4223" w:rsidP="00CC4223">
      <w:pPr>
        <w:numPr>
          <w:ilvl w:val="0"/>
          <w:numId w:val="20"/>
        </w:numPr>
        <w:spacing w:before="120" w:after="160" w:line="360" w:lineRule="auto"/>
        <w:contextualSpacing/>
        <w:jc w:val="both"/>
        <w:outlineLvl w:val="1"/>
        <w:rPr>
          <w:ins w:id="252" w:author="Huw Neyroud" w:date="2018-11-23T11:44:00Z"/>
          <w:rFonts w:asciiTheme="minorHAnsi" w:eastAsiaTheme="minorHAnsi" w:hAnsiTheme="minorHAnsi" w:cs="Arial"/>
          <w:color w:val="4D4D4D"/>
          <w:sz w:val="22"/>
          <w:szCs w:val="22"/>
          <w:lang w:val="en-GB"/>
        </w:rPr>
      </w:pPr>
      <w:ins w:id="253" w:author="Huw Neyroud" w:date="2018-11-23T11:44:00Z">
        <w:r w:rsidRPr="00CC4223">
          <w:rPr>
            <w:rFonts w:asciiTheme="minorHAnsi" w:eastAsiaTheme="minorHAnsi" w:hAnsiTheme="minorHAnsi" w:cs="Arial"/>
            <w:color w:val="4D4D4D"/>
            <w:sz w:val="22"/>
            <w:szCs w:val="22"/>
            <w:lang w:val="en-GB"/>
          </w:rPr>
          <w:t>Premises to which the Defaulting Supplier was responsible for the supply of electricity.</w:t>
        </w:r>
      </w:ins>
      <w:ins w:id="254" w:author="Huw Neyroud" w:date="2018-11-23T11:52:00Z">
        <w:r w:rsidR="00E965A6">
          <w:rPr>
            <w:rFonts w:asciiTheme="minorHAnsi" w:eastAsiaTheme="minorHAnsi" w:hAnsiTheme="minorHAnsi" w:cs="Arial"/>
            <w:color w:val="4D4D4D"/>
            <w:sz w:val="22"/>
            <w:szCs w:val="22"/>
            <w:lang w:val="en-GB"/>
          </w:rPr>
          <w:t xml:space="preserve"> </w:t>
        </w:r>
      </w:ins>
    </w:p>
    <w:p w14:paraId="1EB1221E" w14:textId="77777777" w:rsidR="00CC4223" w:rsidRPr="004D1FD6" w:rsidRDefault="00CC4223" w:rsidP="00E965A6">
      <w:pPr>
        <w:spacing w:before="120" w:after="160" w:line="360" w:lineRule="auto"/>
        <w:contextualSpacing/>
        <w:jc w:val="both"/>
        <w:outlineLvl w:val="1"/>
        <w:rPr>
          <w:ins w:id="255" w:author="Gowling WLG" w:date="2018-11-21T16:21:00Z"/>
          <w:lang w:val="en-GB"/>
        </w:rPr>
        <w:pPrChange w:id="256" w:author="Huw Neyroud" w:date="2018-11-23T11:54:00Z">
          <w:pPr>
            <w:pStyle w:val="ListParagraph"/>
            <w:numPr>
              <w:ilvl w:val="2"/>
              <w:numId w:val="18"/>
            </w:numPr>
            <w:tabs>
              <w:tab w:val="left" w:pos="3119"/>
            </w:tabs>
            <w:spacing w:after="160" w:line="360" w:lineRule="auto"/>
            <w:ind w:left="1571" w:hanging="720"/>
            <w:contextualSpacing w:val="0"/>
            <w:jc w:val="both"/>
          </w:pPr>
        </w:pPrChange>
      </w:pPr>
      <w:ins w:id="257" w:author="Huw Neyroud" w:date="2018-11-23T11:44:00Z">
        <w:r w:rsidRPr="00CC4223">
          <w:rPr>
            <w:rFonts w:asciiTheme="minorHAnsi" w:eastAsiaTheme="minorHAnsi" w:hAnsiTheme="minorHAnsi" w:cs="Arial"/>
            <w:color w:val="4D4D4D"/>
            <w:sz w:val="22"/>
            <w:szCs w:val="22"/>
            <w:lang w:val="en-GB"/>
          </w:rPr>
          <w:t xml:space="preserve">And the number of days (if any) for which the Unrecovered EDNO Bad Debt for each such period was outstanding past its due date at the end of the Final Day of </w:t>
        </w:r>
        <w:commentRangeStart w:id="258"/>
        <w:r w:rsidRPr="00CC4223">
          <w:rPr>
            <w:rFonts w:asciiTheme="minorHAnsi" w:eastAsiaTheme="minorHAnsi" w:hAnsiTheme="minorHAnsi" w:cs="Arial"/>
            <w:color w:val="4D4D4D"/>
            <w:sz w:val="22"/>
            <w:szCs w:val="22"/>
            <w:lang w:val="en-GB"/>
          </w:rPr>
          <w:t>Supply</w:t>
        </w:r>
      </w:ins>
      <w:commentRangeEnd w:id="258"/>
      <w:ins w:id="259" w:author="Huw Neyroud" w:date="2018-11-23T13:39:00Z">
        <w:r w:rsidR="003F37C7">
          <w:rPr>
            <w:rStyle w:val="CommentReference"/>
          </w:rPr>
          <w:commentReference w:id="258"/>
        </w:r>
      </w:ins>
      <w:ins w:id="260" w:author="Huw Neyroud" w:date="2018-11-23T11:44:00Z">
        <w:r w:rsidRPr="00CC4223">
          <w:rPr>
            <w:rFonts w:asciiTheme="minorHAnsi" w:eastAsiaTheme="minorHAnsi" w:hAnsiTheme="minorHAnsi" w:cs="Arial"/>
            <w:color w:val="4D4D4D"/>
            <w:sz w:val="22"/>
            <w:szCs w:val="22"/>
            <w:lang w:val="en-GB"/>
          </w:rPr>
          <w:t>.</w:t>
        </w:r>
      </w:ins>
      <w:ins w:id="261" w:author="Huw Neyroud" w:date="2018-11-23T11:53:00Z">
        <w:r w:rsidR="00E965A6" w:rsidRPr="00E965A6">
          <w:t xml:space="preserve"> </w:t>
        </w:r>
      </w:ins>
    </w:p>
    <w:p w14:paraId="0C76AC4D" w14:textId="77777777" w:rsidR="004D1FD6" w:rsidRPr="004D1FD6" w:rsidRDefault="004D1FD6" w:rsidP="00FD2086">
      <w:pPr>
        <w:pStyle w:val="ListParagraph"/>
        <w:numPr>
          <w:ilvl w:val="2"/>
          <w:numId w:val="18"/>
        </w:numPr>
        <w:tabs>
          <w:tab w:val="left" w:pos="3119"/>
        </w:tabs>
        <w:spacing w:after="160" w:line="360" w:lineRule="auto"/>
        <w:contextualSpacing w:val="0"/>
        <w:jc w:val="both"/>
        <w:rPr>
          <w:ins w:id="262" w:author="Gowling WLG" w:date="2018-11-21T16:21:00Z"/>
          <w:lang w:val="en-GB"/>
        </w:rPr>
      </w:pPr>
      <w:ins w:id="263" w:author="Gowling WLG" w:date="2018-11-21T16:21:00Z">
        <w:r w:rsidRPr="004D1FD6">
          <w:rPr>
            <w:lang w:val="en-GB"/>
          </w:rPr>
          <w:t xml:space="preserve">the total of any </w:t>
        </w:r>
      </w:ins>
      <w:ins w:id="264" w:author="Gowling WLG" w:date="2018-11-21T19:30:00Z">
        <w:r w:rsidR="00FD2086">
          <w:rPr>
            <w:lang w:val="en-GB"/>
          </w:rPr>
          <w:t xml:space="preserve">and all Collateral </w:t>
        </w:r>
      </w:ins>
      <w:ins w:id="265" w:author="Gowling WLG" w:date="2018-11-21T16:21:00Z">
        <w:r w:rsidRPr="004D1FD6">
          <w:rPr>
            <w:lang w:val="en-GB"/>
          </w:rPr>
          <w:t xml:space="preserve">which the EDNO held in respect of the </w:t>
        </w:r>
      </w:ins>
      <w:ins w:id="266" w:author="Gowling WLG" w:date="2018-11-21T19:30:00Z">
        <w:r w:rsidR="00FD2086">
          <w:rPr>
            <w:lang w:val="en-GB"/>
          </w:rPr>
          <w:t>D</w:t>
        </w:r>
      </w:ins>
      <w:ins w:id="267" w:author="Gowling WLG" w:date="2018-11-21T16:21:00Z">
        <w:r w:rsidRPr="004D1FD6">
          <w:rPr>
            <w:lang w:val="en-GB"/>
          </w:rPr>
          <w:t xml:space="preserve">efaulting </w:t>
        </w:r>
      </w:ins>
      <w:ins w:id="268" w:author="Gowling WLG" w:date="2018-11-21T19:30:00Z">
        <w:del w:id="269" w:author="Huw Neyroud" w:date="2018-11-23T11:25:00Z">
          <w:r w:rsidR="00FD2086" w:rsidDel="005F60AE">
            <w:rPr>
              <w:lang w:val="en-GB"/>
            </w:rPr>
            <w:delText xml:space="preserve">SoLR </w:delText>
          </w:r>
        </w:del>
      </w:ins>
      <w:ins w:id="270" w:author="Gowling WLG" w:date="2018-11-21T16:21:00Z">
        <w:r w:rsidRPr="004D1FD6">
          <w:rPr>
            <w:lang w:val="en-GB"/>
          </w:rPr>
          <w:t xml:space="preserve">Supplier Party </w:t>
        </w:r>
      </w:ins>
      <w:ins w:id="271" w:author="Gowling WLG" w:date="2018-11-21T20:34:00Z">
        <w:r w:rsidR="002E4B9F">
          <w:rPr>
            <w:lang w:val="en-GB"/>
          </w:rPr>
          <w:t xml:space="preserve">and the </w:t>
        </w:r>
        <w:r w:rsidR="002E4B9F" w:rsidRPr="004D1FD6">
          <w:rPr>
            <w:lang w:val="en-GB"/>
          </w:rPr>
          <w:t xml:space="preserve">Unrecovered </w:t>
        </w:r>
        <w:r w:rsidR="002E4B9F">
          <w:rPr>
            <w:lang w:val="en-GB"/>
          </w:rPr>
          <w:t xml:space="preserve">EDNO UoS </w:t>
        </w:r>
        <w:r w:rsidR="002E4B9F" w:rsidRPr="004D1FD6">
          <w:rPr>
            <w:lang w:val="en-GB"/>
          </w:rPr>
          <w:t>Bad Debt</w:t>
        </w:r>
        <w:r w:rsidR="002E4B9F">
          <w:rPr>
            <w:lang w:val="en-GB"/>
          </w:rPr>
          <w:t>,</w:t>
        </w:r>
        <w:r w:rsidR="002E4B9F" w:rsidRPr="004D1FD6">
          <w:rPr>
            <w:lang w:val="en-GB"/>
          </w:rPr>
          <w:t xml:space="preserve"> </w:t>
        </w:r>
      </w:ins>
      <w:ins w:id="272" w:author="Gowling WLG" w:date="2018-11-21T19:28:00Z">
        <w:r w:rsidR="00FD2086">
          <w:rPr>
            <w:lang w:val="en-GB"/>
          </w:rPr>
          <w:t>as at the end of</w:t>
        </w:r>
      </w:ins>
      <w:ins w:id="273" w:author="Gowling WLG" w:date="2018-11-21T19:29:00Z">
        <w:r w:rsidR="00FD2086">
          <w:rPr>
            <w:lang w:val="en-GB"/>
          </w:rPr>
          <w:t xml:space="preserve"> t</w:t>
        </w:r>
      </w:ins>
      <w:ins w:id="274" w:author="Gowling WLG" w:date="2018-11-21T16:21:00Z">
        <w:r w:rsidRPr="004D1FD6">
          <w:rPr>
            <w:lang w:val="en-GB"/>
          </w:rPr>
          <w:t xml:space="preserve">he Final Day of Supply; </w:t>
        </w:r>
        <w:commentRangeStart w:id="275"/>
        <w:r w:rsidRPr="004D1FD6">
          <w:rPr>
            <w:lang w:val="en-GB"/>
          </w:rPr>
          <w:t>and</w:t>
        </w:r>
      </w:ins>
      <w:commentRangeEnd w:id="275"/>
      <w:r w:rsidR="004F026C">
        <w:rPr>
          <w:rStyle w:val="CommentReference"/>
        </w:rPr>
        <w:commentReference w:id="275"/>
      </w:r>
    </w:p>
    <w:p w14:paraId="3FBCB075" w14:textId="77777777" w:rsidR="004D1FD6" w:rsidRPr="004D1FD6" w:rsidRDefault="004D1FD6" w:rsidP="00FD2086">
      <w:pPr>
        <w:pStyle w:val="ListParagraph"/>
        <w:numPr>
          <w:ilvl w:val="2"/>
          <w:numId w:val="18"/>
        </w:numPr>
        <w:tabs>
          <w:tab w:val="left" w:pos="3119"/>
        </w:tabs>
        <w:spacing w:after="160" w:line="360" w:lineRule="auto"/>
        <w:contextualSpacing w:val="0"/>
        <w:jc w:val="both"/>
        <w:rPr>
          <w:ins w:id="277" w:author="Gowling WLG" w:date="2018-11-21T16:21:00Z"/>
          <w:lang w:val="en-GB"/>
        </w:rPr>
      </w:pPr>
      <w:ins w:id="278" w:author="Gowling WLG" w:date="2018-11-21T16:21:00Z">
        <w:r w:rsidRPr="004D1FD6">
          <w:rPr>
            <w:lang w:val="en-GB"/>
          </w:rPr>
          <w:t xml:space="preserve">the total of </w:t>
        </w:r>
      </w:ins>
      <w:ins w:id="279" w:author="Gowling WLG" w:date="2018-11-21T16:29:00Z">
        <w:r w:rsidRPr="004D1FD6">
          <w:rPr>
            <w:lang w:val="en-GB"/>
          </w:rPr>
          <w:t xml:space="preserve">Unrecovered </w:t>
        </w:r>
        <w:r>
          <w:rPr>
            <w:lang w:val="en-GB"/>
          </w:rPr>
          <w:t xml:space="preserve">EDNO UoS </w:t>
        </w:r>
        <w:r w:rsidRPr="004D1FD6">
          <w:rPr>
            <w:lang w:val="en-GB"/>
          </w:rPr>
          <w:t xml:space="preserve">Bad Debt </w:t>
        </w:r>
      </w:ins>
      <w:ins w:id="280" w:author="Gowling WLG" w:date="2018-11-21T16:21:00Z">
        <w:r w:rsidRPr="004D1FD6">
          <w:rPr>
            <w:lang w:val="en-GB"/>
          </w:rPr>
          <w:t xml:space="preserve">which the EDNO is seeking to re-distribute </w:t>
        </w:r>
      </w:ins>
      <w:ins w:id="281" w:author="Gowling WLG" w:date="2018-11-21T20:00:00Z">
        <w:r w:rsidR="0049218C">
          <w:rPr>
            <w:lang w:val="en-GB"/>
          </w:rPr>
          <w:t xml:space="preserve">to the DNO Party, </w:t>
        </w:r>
      </w:ins>
      <w:ins w:id="282" w:author="Gowling WLG" w:date="2018-11-21T16:21:00Z">
        <w:r w:rsidRPr="004D1FD6">
          <w:rPr>
            <w:lang w:val="en-GB"/>
          </w:rPr>
          <w:t>calculated in accordance with Paragraph 8.</w:t>
        </w:r>
      </w:ins>
      <w:ins w:id="283" w:author="Huw Neyroud" w:date="2018-11-23T11:26:00Z">
        <w:r w:rsidR="0044000D">
          <w:rPr>
            <w:lang w:val="en-GB"/>
          </w:rPr>
          <w:t>3</w:t>
        </w:r>
      </w:ins>
      <w:ins w:id="284" w:author="Gowling WLG" w:date="2018-11-21T16:21:00Z">
        <w:del w:id="285" w:author="Huw Neyroud" w:date="2018-11-23T11:26:00Z">
          <w:r w:rsidRPr="004D1FD6" w:rsidDel="0044000D">
            <w:rPr>
              <w:lang w:val="en-GB"/>
            </w:rPr>
            <w:delText>2</w:delText>
          </w:r>
        </w:del>
        <w:r w:rsidRPr="004D1FD6">
          <w:rPr>
            <w:lang w:val="en-GB"/>
          </w:rPr>
          <w:t>, along with calculations clearly setting out how this total has been determined.</w:t>
        </w:r>
      </w:ins>
    </w:p>
    <w:p w14:paraId="44CA51F8" w14:textId="77777777" w:rsidR="004D1FD6" w:rsidRPr="004D1FD6" w:rsidRDefault="004D1FD6" w:rsidP="004D1FD6">
      <w:pPr>
        <w:pStyle w:val="ListParagraph"/>
        <w:numPr>
          <w:ilvl w:val="1"/>
          <w:numId w:val="15"/>
        </w:numPr>
        <w:tabs>
          <w:tab w:val="left" w:pos="3119"/>
        </w:tabs>
        <w:spacing w:after="160" w:line="360" w:lineRule="auto"/>
        <w:ind w:left="851" w:hanging="851"/>
        <w:contextualSpacing w:val="0"/>
        <w:jc w:val="both"/>
        <w:rPr>
          <w:ins w:id="286" w:author="Gowling WLG" w:date="2018-11-21T16:21:00Z"/>
          <w:lang w:val="en-GB"/>
        </w:rPr>
      </w:pPr>
      <w:ins w:id="287" w:author="Gowling WLG" w:date="2018-11-21T16:21:00Z">
        <w:r w:rsidRPr="004D1FD6">
          <w:rPr>
            <w:lang w:val="en-GB"/>
          </w:rPr>
          <w:t xml:space="preserve">In order to calculate the amount of </w:t>
        </w:r>
      </w:ins>
      <w:ins w:id="288" w:author="Gowling WLG" w:date="2018-11-21T16:29:00Z">
        <w:r w:rsidRPr="004D1FD6">
          <w:rPr>
            <w:lang w:val="en-GB"/>
          </w:rPr>
          <w:t xml:space="preserve">Unrecovered </w:t>
        </w:r>
        <w:r>
          <w:rPr>
            <w:lang w:val="en-GB"/>
          </w:rPr>
          <w:t xml:space="preserve">EDNO UoS </w:t>
        </w:r>
        <w:r w:rsidRPr="004D1FD6">
          <w:rPr>
            <w:lang w:val="en-GB"/>
          </w:rPr>
          <w:t xml:space="preserve">Bad Debt </w:t>
        </w:r>
      </w:ins>
      <w:ins w:id="289" w:author="Gowling WLG" w:date="2018-11-21T16:21:00Z">
        <w:r w:rsidRPr="004D1FD6">
          <w:rPr>
            <w:lang w:val="en-GB"/>
          </w:rPr>
          <w:t xml:space="preserve">which is to be </w:t>
        </w:r>
      </w:ins>
      <w:ins w:id="290" w:author="Gowling WLG" w:date="2018-11-21T19:42:00Z">
        <w:r w:rsidR="00132AF0">
          <w:rPr>
            <w:lang w:val="en-GB"/>
          </w:rPr>
          <w:t xml:space="preserve">re-distributed </w:t>
        </w:r>
      </w:ins>
      <w:ins w:id="291" w:author="Gowling WLG" w:date="2018-11-21T16:21:00Z">
        <w:r w:rsidRPr="004D1FD6">
          <w:rPr>
            <w:lang w:val="en-GB"/>
          </w:rPr>
          <w:t>from the EDNO to the DNO</w:t>
        </w:r>
      </w:ins>
      <w:ins w:id="292" w:author="Gowling WLG" w:date="2018-11-21T19:30:00Z">
        <w:r w:rsidR="00FD2086">
          <w:rPr>
            <w:lang w:val="en-GB"/>
          </w:rPr>
          <w:t xml:space="preserve"> Party</w:t>
        </w:r>
      </w:ins>
      <w:ins w:id="293" w:author="Gowling WLG" w:date="2018-11-21T16:21:00Z">
        <w:r w:rsidRPr="004D1FD6">
          <w:rPr>
            <w:lang w:val="en-GB"/>
          </w:rPr>
          <w:t>, the EDNO shall:</w:t>
        </w:r>
      </w:ins>
    </w:p>
    <w:p w14:paraId="20B76C4A" w14:textId="77777777" w:rsidR="004D1FD6" w:rsidRPr="004D1FD6" w:rsidRDefault="00FD2086" w:rsidP="00FD2086">
      <w:pPr>
        <w:pStyle w:val="ListParagraph"/>
        <w:numPr>
          <w:ilvl w:val="2"/>
          <w:numId w:val="18"/>
        </w:numPr>
        <w:tabs>
          <w:tab w:val="left" w:pos="3119"/>
        </w:tabs>
        <w:spacing w:after="160" w:line="360" w:lineRule="auto"/>
        <w:contextualSpacing w:val="0"/>
        <w:jc w:val="both"/>
        <w:rPr>
          <w:ins w:id="294" w:author="Gowling WLG" w:date="2018-11-21T16:21:00Z"/>
          <w:lang w:val="en-GB"/>
        </w:rPr>
      </w:pPr>
      <w:ins w:id="295" w:author="Gowling WLG" w:date="2018-11-21T19:32:00Z">
        <w:r>
          <w:rPr>
            <w:lang w:val="en-GB"/>
          </w:rPr>
          <w:t>c</w:t>
        </w:r>
      </w:ins>
      <w:ins w:id="296" w:author="Gowling WLG" w:date="2018-11-21T16:21:00Z">
        <w:r w:rsidR="004D1FD6" w:rsidRPr="004D1FD6">
          <w:rPr>
            <w:lang w:val="en-GB"/>
          </w:rPr>
          <w:t>alculate the</w:t>
        </w:r>
      </w:ins>
      <w:ins w:id="297" w:author="Gowling WLG" w:date="2018-11-21T19:35:00Z">
        <w:r>
          <w:rPr>
            <w:lang w:val="en-GB"/>
          </w:rPr>
          <w:t xml:space="preserve"> </w:t>
        </w:r>
        <w:r w:rsidRPr="004D1FD6">
          <w:rPr>
            <w:lang w:val="en-GB"/>
          </w:rPr>
          <w:t xml:space="preserve">amount of </w:t>
        </w:r>
        <w:r>
          <w:rPr>
            <w:lang w:val="en-GB"/>
          </w:rPr>
          <w:t xml:space="preserve">the </w:t>
        </w:r>
        <w:r w:rsidRPr="004D1FD6">
          <w:rPr>
            <w:lang w:val="en-GB"/>
          </w:rPr>
          <w:t xml:space="preserve">DNO </w:t>
        </w:r>
        <w:r>
          <w:rPr>
            <w:lang w:val="en-GB"/>
          </w:rPr>
          <w:t xml:space="preserve">Party's charges to the EDNO under this Schedule 19 in respect of the premises covered by the </w:t>
        </w:r>
      </w:ins>
      <w:ins w:id="298" w:author="Huw Neyroud" w:date="2018-11-23T12:13:00Z">
        <w:r w:rsidR="004F026C">
          <w:rPr>
            <w:lang w:val="en-GB"/>
          </w:rPr>
          <w:t xml:space="preserve">Defaulting Supplier </w:t>
        </w:r>
      </w:ins>
      <w:ins w:id="299" w:author="Gowling WLG" w:date="2018-11-21T19:35:00Z">
        <w:del w:id="300" w:author="Huw Neyroud" w:date="2018-11-23T12:13:00Z">
          <w:r w:rsidDel="004F026C">
            <w:rPr>
              <w:lang w:val="en-GB"/>
            </w:rPr>
            <w:delText xml:space="preserve">Last Resort Supply Direction </w:delText>
          </w:r>
        </w:del>
        <w:r>
          <w:rPr>
            <w:lang w:val="en-GB"/>
          </w:rPr>
          <w:t xml:space="preserve">and the periods </w:t>
        </w:r>
      </w:ins>
      <w:ins w:id="301" w:author="Gowling WLG" w:date="2018-11-21T19:36:00Z">
        <w:r>
          <w:rPr>
            <w:lang w:val="en-GB"/>
          </w:rPr>
          <w:t xml:space="preserve">to which the </w:t>
        </w:r>
        <w:r w:rsidRPr="004D1FD6">
          <w:rPr>
            <w:lang w:val="en-GB"/>
          </w:rPr>
          <w:t xml:space="preserve">Unrecovered </w:t>
        </w:r>
        <w:r>
          <w:rPr>
            <w:lang w:val="en-GB"/>
          </w:rPr>
          <w:t xml:space="preserve">EDNO UoS </w:t>
        </w:r>
        <w:r w:rsidRPr="004D1FD6">
          <w:rPr>
            <w:lang w:val="en-GB"/>
          </w:rPr>
          <w:t xml:space="preserve">Bad Debt </w:t>
        </w:r>
        <w:r>
          <w:rPr>
            <w:lang w:val="en-GB"/>
          </w:rPr>
          <w:t>relates (</w:t>
        </w:r>
      </w:ins>
      <w:ins w:id="302" w:author="Gowling WLG" w:date="2018-11-21T16:21:00Z">
        <w:r w:rsidR="004D1FD6" w:rsidRPr="004D1FD6">
          <w:rPr>
            <w:lang w:val="en-GB"/>
          </w:rPr>
          <w:t>as detailed in Paragraphs 8.</w:t>
        </w:r>
      </w:ins>
      <w:ins w:id="303" w:author="Huw Neyroud" w:date="2018-11-23T11:26:00Z">
        <w:r w:rsidR="0044000D">
          <w:rPr>
            <w:lang w:val="en-GB"/>
          </w:rPr>
          <w:t>4</w:t>
        </w:r>
      </w:ins>
      <w:ins w:id="304" w:author="Gowling WLG" w:date="2018-11-21T16:21:00Z">
        <w:del w:id="305" w:author="Huw Neyroud" w:date="2018-11-23T11:26:00Z">
          <w:r w:rsidR="004D1FD6" w:rsidRPr="004D1FD6" w:rsidDel="0044000D">
            <w:rPr>
              <w:lang w:val="en-GB"/>
            </w:rPr>
            <w:delText>3</w:delText>
          </w:r>
        </w:del>
        <w:r w:rsidR="004D1FD6" w:rsidRPr="004D1FD6">
          <w:rPr>
            <w:lang w:val="en-GB"/>
          </w:rPr>
          <w:t xml:space="preserve"> and 8.</w:t>
        </w:r>
      </w:ins>
      <w:ins w:id="306" w:author="Huw Neyroud" w:date="2018-11-23T11:26:00Z">
        <w:r w:rsidR="0044000D">
          <w:rPr>
            <w:lang w:val="en-GB"/>
          </w:rPr>
          <w:t>5</w:t>
        </w:r>
      </w:ins>
      <w:ins w:id="307" w:author="Gowling WLG" w:date="2018-11-21T16:21:00Z">
        <w:del w:id="308" w:author="Huw Neyroud" w:date="2018-11-23T11:26:00Z">
          <w:r w:rsidR="004D1FD6" w:rsidRPr="004D1FD6" w:rsidDel="0044000D">
            <w:rPr>
              <w:lang w:val="en-GB"/>
            </w:rPr>
            <w:delText>4</w:delText>
          </w:r>
        </w:del>
      </w:ins>
      <w:ins w:id="309" w:author="Gowling WLG" w:date="2018-11-21T19:36:00Z">
        <w:r>
          <w:rPr>
            <w:lang w:val="en-GB"/>
          </w:rPr>
          <w:t>)</w:t>
        </w:r>
      </w:ins>
      <w:ins w:id="310" w:author="Gowling WLG" w:date="2018-11-21T16:21:00Z">
        <w:r w:rsidR="004D1FD6" w:rsidRPr="004D1FD6">
          <w:rPr>
            <w:lang w:val="en-GB"/>
          </w:rPr>
          <w:t>;</w:t>
        </w:r>
      </w:ins>
    </w:p>
    <w:p w14:paraId="37C21A84" w14:textId="77777777" w:rsidR="004D1FD6" w:rsidRPr="004D1FD6" w:rsidRDefault="00FD2086" w:rsidP="00FD2086">
      <w:pPr>
        <w:pStyle w:val="ListParagraph"/>
        <w:numPr>
          <w:ilvl w:val="2"/>
          <w:numId w:val="18"/>
        </w:numPr>
        <w:tabs>
          <w:tab w:val="left" w:pos="3119"/>
        </w:tabs>
        <w:spacing w:after="160" w:line="360" w:lineRule="auto"/>
        <w:contextualSpacing w:val="0"/>
        <w:jc w:val="both"/>
        <w:rPr>
          <w:ins w:id="311" w:author="Gowling WLG" w:date="2018-11-21T16:21:00Z"/>
          <w:lang w:val="en-GB"/>
        </w:rPr>
      </w:pPr>
      <w:ins w:id="312" w:author="Gowling WLG" w:date="2018-11-21T19:36:00Z">
        <w:r>
          <w:rPr>
            <w:lang w:val="en-GB"/>
          </w:rPr>
          <w:t>d</w:t>
        </w:r>
      </w:ins>
      <w:ins w:id="313" w:author="Gowling WLG" w:date="2018-11-21T16:21:00Z">
        <w:r w:rsidR="004D1FD6" w:rsidRPr="004D1FD6">
          <w:rPr>
            <w:lang w:val="en-GB"/>
          </w:rPr>
          <w:t xml:space="preserve">etermine the total recoverable bad debt by reducing the charges calculated </w:t>
        </w:r>
      </w:ins>
      <w:ins w:id="314" w:author="Gowling WLG" w:date="2018-11-21T19:37:00Z">
        <w:r>
          <w:rPr>
            <w:lang w:val="en-GB"/>
          </w:rPr>
          <w:t>under paragraph</w:t>
        </w:r>
      </w:ins>
      <w:ins w:id="315" w:author="Gowling WLG" w:date="2018-11-21T16:21:00Z">
        <w:r w:rsidR="004D1FD6" w:rsidRPr="004D1FD6">
          <w:rPr>
            <w:lang w:val="en-GB"/>
          </w:rPr>
          <w:t xml:space="preserve"> (a) </w:t>
        </w:r>
      </w:ins>
      <w:ins w:id="316" w:author="Gowling WLG" w:date="2018-11-21T19:37:00Z">
        <w:r>
          <w:rPr>
            <w:lang w:val="en-GB"/>
          </w:rPr>
          <w:t xml:space="preserve">above </w:t>
        </w:r>
      </w:ins>
      <w:ins w:id="317" w:author="Gowling WLG" w:date="2018-11-21T16:21:00Z">
        <w:r w:rsidR="004D1FD6" w:rsidRPr="004D1FD6">
          <w:rPr>
            <w:lang w:val="en-GB"/>
          </w:rPr>
          <w:t xml:space="preserve">to reflect the proportion of </w:t>
        </w:r>
      </w:ins>
      <w:ins w:id="318" w:author="Gowling WLG" w:date="2018-11-21T19:37:00Z">
        <w:r>
          <w:rPr>
            <w:lang w:val="en-GB"/>
          </w:rPr>
          <w:t xml:space="preserve">such </w:t>
        </w:r>
      </w:ins>
      <w:ins w:id="319" w:author="Gowling WLG" w:date="2018-11-21T16:21:00Z">
        <w:r w:rsidR="004D1FD6" w:rsidRPr="004D1FD6">
          <w:rPr>
            <w:lang w:val="en-GB"/>
          </w:rPr>
          <w:t>bad debt which would be recoverable if the unpaid invoices had been levied by the DNO</w:t>
        </w:r>
      </w:ins>
      <w:ins w:id="320" w:author="Gowling WLG" w:date="2018-11-21T19:37:00Z">
        <w:r>
          <w:rPr>
            <w:lang w:val="en-GB"/>
          </w:rPr>
          <w:t xml:space="preserve"> Party</w:t>
        </w:r>
      </w:ins>
      <w:ins w:id="321" w:author="Gowling WLG" w:date="2018-11-21T16:21:00Z">
        <w:r w:rsidR="004D1FD6" w:rsidRPr="004D1FD6">
          <w:rPr>
            <w:lang w:val="en-GB"/>
          </w:rPr>
          <w:t xml:space="preserve">, based on the number of </w:t>
        </w:r>
      </w:ins>
      <w:ins w:id="322" w:author="Gowling WLG" w:date="2018-11-21T19:37:00Z">
        <w:r>
          <w:rPr>
            <w:lang w:val="en-GB"/>
          </w:rPr>
          <w:t>Working D</w:t>
        </w:r>
      </w:ins>
      <w:ins w:id="323" w:author="Gowling WLG" w:date="2018-11-21T16:21:00Z">
        <w:r w:rsidR="004D1FD6" w:rsidRPr="004D1FD6">
          <w:rPr>
            <w:lang w:val="en-GB"/>
          </w:rPr>
          <w:t xml:space="preserve">ays </w:t>
        </w:r>
      </w:ins>
      <w:ins w:id="324" w:author="Gowling WLG" w:date="2018-11-21T19:37:00Z">
        <w:r>
          <w:rPr>
            <w:lang w:val="en-GB"/>
          </w:rPr>
          <w:t>from (but excluding)</w:t>
        </w:r>
      </w:ins>
      <w:ins w:id="325" w:author="Gowling WLG" w:date="2018-11-21T19:38:00Z">
        <w:r>
          <w:rPr>
            <w:lang w:val="en-GB"/>
          </w:rPr>
          <w:t xml:space="preserve"> th</w:t>
        </w:r>
      </w:ins>
      <w:ins w:id="326" w:author="Gowling WLG" w:date="2018-11-21T16:21:00Z">
        <w:r w:rsidR="004D1FD6" w:rsidRPr="004D1FD6">
          <w:rPr>
            <w:lang w:val="en-GB"/>
          </w:rPr>
          <w:t xml:space="preserve">e due date </w:t>
        </w:r>
      </w:ins>
      <w:ins w:id="327" w:author="Gowling WLG" w:date="2018-11-21T19:38:00Z">
        <w:r>
          <w:rPr>
            <w:lang w:val="en-GB"/>
          </w:rPr>
          <w:t xml:space="preserve">to (and including) </w:t>
        </w:r>
      </w:ins>
      <w:ins w:id="328" w:author="Gowling WLG" w:date="2018-11-21T16:21:00Z">
        <w:r w:rsidR="004D1FD6" w:rsidRPr="004D1FD6">
          <w:rPr>
            <w:lang w:val="en-GB"/>
          </w:rPr>
          <w:t>the Final Day of Supply</w:t>
        </w:r>
      </w:ins>
      <w:ins w:id="329" w:author="Gowling WLG" w:date="2018-11-21T19:37:00Z">
        <w:r>
          <w:rPr>
            <w:lang w:val="en-GB"/>
          </w:rPr>
          <w:t>,</w:t>
        </w:r>
      </w:ins>
      <w:ins w:id="330" w:author="Gowling WLG" w:date="2018-11-21T16:21:00Z">
        <w:r w:rsidR="004D1FD6" w:rsidRPr="004D1FD6">
          <w:rPr>
            <w:lang w:val="en-GB"/>
          </w:rPr>
          <w:t xml:space="preserve"> as detailed in Paragraph 8.5</w:t>
        </w:r>
        <w:commentRangeStart w:id="331"/>
        <w:commentRangeStart w:id="332"/>
        <w:r w:rsidR="004D1FD6" w:rsidRPr="004D1FD6">
          <w:rPr>
            <w:lang w:val="en-GB"/>
          </w:rPr>
          <w:t>;</w:t>
        </w:r>
      </w:ins>
      <w:commentRangeEnd w:id="331"/>
      <w:ins w:id="333" w:author="Gowling WLG" w:date="2018-11-21T19:38:00Z">
        <w:r>
          <w:rPr>
            <w:rStyle w:val="CommentReference"/>
          </w:rPr>
          <w:commentReference w:id="331"/>
        </w:r>
      </w:ins>
      <w:commentRangeEnd w:id="332"/>
      <w:r w:rsidR="0044000D">
        <w:rPr>
          <w:rStyle w:val="CommentReference"/>
        </w:rPr>
        <w:commentReference w:id="332"/>
      </w:r>
    </w:p>
    <w:p w14:paraId="2C80064E" w14:textId="77777777" w:rsidR="004D1FD6" w:rsidRPr="004D1FD6" w:rsidRDefault="00FD2086" w:rsidP="00FD2086">
      <w:pPr>
        <w:pStyle w:val="ListParagraph"/>
        <w:numPr>
          <w:ilvl w:val="2"/>
          <w:numId w:val="18"/>
        </w:numPr>
        <w:tabs>
          <w:tab w:val="left" w:pos="3119"/>
        </w:tabs>
        <w:spacing w:after="160" w:line="360" w:lineRule="auto"/>
        <w:contextualSpacing w:val="0"/>
        <w:jc w:val="both"/>
        <w:rPr>
          <w:ins w:id="334" w:author="Gowling WLG" w:date="2018-11-21T16:21:00Z"/>
          <w:lang w:val="en-GB"/>
        </w:rPr>
      </w:pPr>
      <w:ins w:id="335" w:author="Gowling WLG" w:date="2018-11-21T19:38:00Z">
        <w:r>
          <w:rPr>
            <w:lang w:val="en-GB"/>
          </w:rPr>
          <w:t>c</w:t>
        </w:r>
      </w:ins>
      <w:ins w:id="336" w:author="Gowling WLG" w:date="2018-11-21T16:21:00Z">
        <w:r w:rsidR="004D1FD6" w:rsidRPr="004D1FD6">
          <w:rPr>
            <w:lang w:val="en-GB"/>
          </w:rPr>
          <w:t xml:space="preserve">alculate the proportion of </w:t>
        </w:r>
      </w:ins>
      <w:ins w:id="337" w:author="Gowling WLG" w:date="2018-11-21T19:40:00Z">
        <w:r w:rsidR="00132AF0">
          <w:rPr>
            <w:lang w:val="en-GB"/>
          </w:rPr>
          <w:t xml:space="preserve">the </w:t>
        </w:r>
        <w:r w:rsidR="00132AF0" w:rsidRPr="004D1FD6">
          <w:rPr>
            <w:lang w:val="en-GB"/>
          </w:rPr>
          <w:t xml:space="preserve">Unrecovered </w:t>
        </w:r>
        <w:r w:rsidR="00132AF0">
          <w:rPr>
            <w:lang w:val="en-GB"/>
          </w:rPr>
          <w:t xml:space="preserve">EDNO UoS </w:t>
        </w:r>
        <w:r w:rsidR="00132AF0" w:rsidRPr="004D1FD6">
          <w:rPr>
            <w:lang w:val="en-GB"/>
          </w:rPr>
          <w:t xml:space="preserve">Bad Debt </w:t>
        </w:r>
      </w:ins>
      <w:ins w:id="338" w:author="Gowling WLG" w:date="2018-11-21T16:21:00Z">
        <w:r w:rsidR="004D1FD6" w:rsidRPr="004D1FD6">
          <w:rPr>
            <w:lang w:val="en-GB"/>
          </w:rPr>
          <w:t xml:space="preserve">which the EDNO </w:t>
        </w:r>
      </w:ins>
      <w:ins w:id="339" w:author="Gowling WLG" w:date="2018-11-21T20:37:00Z">
        <w:r w:rsidR="002E4B9F">
          <w:rPr>
            <w:lang w:val="en-GB"/>
          </w:rPr>
          <w:t>was unable to</w:t>
        </w:r>
      </w:ins>
      <w:ins w:id="340" w:author="Gowling WLG" w:date="2018-11-21T16:21:00Z">
        <w:r w:rsidR="004D1FD6" w:rsidRPr="004D1FD6">
          <w:rPr>
            <w:lang w:val="en-GB"/>
          </w:rPr>
          <w:t xml:space="preserve"> </w:t>
        </w:r>
      </w:ins>
      <w:ins w:id="341" w:author="Gowling WLG" w:date="2018-11-21T19:41:00Z">
        <w:r w:rsidR="00132AF0">
          <w:rPr>
            <w:lang w:val="en-GB"/>
          </w:rPr>
          <w:t xml:space="preserve">settle via the Collateral </w:t>
        </w:r>
      </w:ins>
      <w:ins w:id="342" w:author="Gowling WLG" w:date="2018-11-21T20:01:00Z">
        <w:r w:rsidR="0049218C">
          <w:rPr>
            <w:lang w:val="en-GB"/>
          </w:rPr>
          <w:t>held by th</w:t>
        </w:r>
      </w:ins>
      <w:ins w:id="343" w:author="Gowling WLG" w:date="2018-11-21T19:41:00Z">
        <w:r w:rsidR="00132AF0">
          <w:rPr>
            <w:lang w:val="en-GB"/>
          </w:rPr>
          <w:t xml:space="preserve">e EDNO for the </w:t>
        </w:r>
        <w:r w:rsidR="002E4B9F">
          <w:rPr>
            <w:lang w:val="en-GB"/>
          </w:rPr>
          <w:t xml:space="preserve">Defaulting SoLR Supplier Party </w:t>
        </w:r>
        <w:r w:rsidR="00132AF0">
          <w:rPr>
            <w:lang w:val="en-GB"/>
          </w:rPr>
          <w:t>as at the end of the Final Day of Supply</w:t>
        </w:r>
      </w:ins>
      <w:ins w:id="344" w:author="Gowling WLG" w:date="2018-11-21T20:38:00Z">
        <w:r w:rsidR="002E4B9F">
          <w:rPr>
            <w:lang w:val="en-GB"/>
          </w:rPr>
          <w:t xml:space="preserve"> (as further described in Paragraph 8.</w:t>
        </w:r>
      </w:ins>
      <w:ins w:id="345" w:author="Gowling WLG" w:date="2018-11-21T20:40:00Z">
        <w:r w:rsidR="002E4B9F">
          <w:rPr>
            <w:lang w:val="en-GB"/>
          </w:rPr>
          <w:t>6</w:t>
        </w:r>
      </w:ins>
      <w:ins w:id="346" w:author="Gowling WLG" w:date="2018-11-21T19:41:00Z">
        <w:r w:rsidR="00132AF0">
          <w:rPr>
            <w:lang w:val="en-GB"/>
          </w:rPr>
          <w:t>)</w:t>
        </w:r>
      </w:ins>
      <w:ins w:id="347" w:author="Gowling WLG" w:date="2018-11-21T16:21:00Z">
        <w:r w:rsidR="004D1FD6" w:rsidRPr="004D1FD6">
          <w:rPr>
            <w:lang w:val="en-GB"/>
          </w:rPr>
          <w:t>; and</w:t>
        </w:r>
      </w:ins>
    </w:p>
    <w:p w14:paraId="467EBBB2" w14:textId="77777777" w:rsidR="004D1FD6" w:rsidRPr="004D1FD6" w:rsidRDefault="00132AF0" w:rsidP="00FD2086">
      <w:pPr>
        <w:pStyle w:val="ListParagraph"/>
        <w:numPr>
          <w:ilvl w:val="2"/>
          <w:numId w:val="18"/>
        </w:numPr>
        <w:tabs>
          <w:tab w:val="left" w:pos="3119"/>
        </w:tabs>
        <w:spacing w:after="160" w:line="360" w:lineRule="auto"/>
        <w:contextualSpacing w:val="0"/>
        <w:jc w:val="both"/>
        <w:rPr>
          <w:ins w:id="348" w:author="Gowling WLG" w:date="2018-11-21T16:21:00Z"/>
          <w:lang w:val="en-GB"/>
        </w:rPr>
      </w:pPr>
      <w:ins w:id="349" w:author="Gowling WLG" w:date="2018-11-21T19:42:00Z">
        <w:r>
          <w:rPr>
            <w:lang w:val="en-GB"/>
          </w:rPr>
          <w:lastRenderedPageBreak/>
          <w:t>d</w:t>
        </w:r>
      </w:ins>
      <w:ins w:id="350" w:author="Gowling WLG" w:date="2018-11-21T16:21:00Z">
        <w:r w:rsidR="004D1FD6" w:rsidRPr="004D1FD6">
          <w:rPr>
            <w:lang w:val="en-GB"/>
          </w:rPr>
          <w:t xml:space="preserve">etermine the </w:t>
        </w:r>
      </w:ins>
      <w:ins w:id="351" w:author="Gowling WLG" w:date="2018-11-21T16:29:00Z">
        <w:r w:rsidR="004D1FD6" w:rsidRPr="004D1FD6">
          <w:rPr>
            <w:lang w:val="en-GB"/>
          </w:rPr>
          <w:t xml:space="preserve">Unrecovered </w:t>
        </w:r>
        <w:r w:rsidR="004D1FD6">
          <w:rPr>
            <w:lang w:val="en-GB"/>
          </w:rPr>
          <w:t xml:space="preserve">EDNO UoS </w:t>
        </w:r>
        <w:r w:rsidR="004D1FD6" w:rsidRPr="004D1FD6">
          <w:rPr>
            <w:lang w:val="en-GB"/>
          </w:rPr>
          <w:t xml:space="preserve">Bad Debt </w:t>
        </w:r>
      </w:ins>
      <w:ins w:id="352" w:author="Gowling WLG" w:date="2018-11-21T16:21:00Z">
        <w:r w:rsidR="004D1FD6" w:rsidRPr="004D1FD6">
          <w:rPr>
            <w:lang w:val="en-GB"/>
          </w:rPr>
          <w:t xml:space="preserve">to be </w:t>
        </w:r>
      </w:ins>
      <w:ins w:id="353" w:author="Gowling WLG" w:date="2018-11-21T19:42:00Z">
        <w:r>
          <w:rPr>
            <w:lang w:val="en-GB"/>
          </w:rPr>
          <w:t>re-distributed</w:t>
        </w:r>
      </w:ins>
      <w:ins w:id="354" w:author="Gowling WLG" w:date="2018-11-21T16:21:00Z">
        <w:r w:rsidR="004D1FD6" w:rsidRPr="004D1FD6">
          <w:rPr>
            <w:lang w:val="en-GB"/>
          </w:rPr>
          <w:t xml:space="preserve"> from the EDNO to the DNO </w:t>
        </w:r>
      </w:ins>
      <w:ins w:id="355" w:author="Gowling WLG" w:date="2018-11-21T19:42:00Z">
        <w:r>
          <w:rPr>
            <w:lang w:val="en-GB"/>
          </w:rPr>
          <w:t xml:space="preserve">Party </w:t>
        </w:r>
      </w:ins>
      <w:ins w:id="356" w:author="Gowling WLG" w:date="2018-11-21T16:21:00Z">
        <w:r w:rsidR="004D1FD6" w:rsidRPr="004D1FD6">
          <w:rPr>
            <w:lang w:val="en-GB"/>
          </w:rPr>
          <w:t xml:space="preserve">by multiplying the total recoverable bad debt determined </w:t>
        </w:r>
      </w:ins>
      <w:ins w:id="357" w:author="Gowling WLG" w:date="2018-11-21T19:43:00Z">
        <w:r>
          <w:rPr>
            <w:lang w:val="en-GB"/>
          </w:rPr>
          <w:t>under paragraph</w:t>
        </w:r>
      </w:ins>
      <w:ins w:id="358" w:author="Gowling WLG" w:date="2018-11-21T16:21:00Z">
        <w:r w:rsidR="004D1FD6" w:rsidRPr="004D1FD6">
          <w:rPr>
            <w:lang w:val="en-GB"/>
          </w:rPr>
          <w:t xml:space="preserve"> (b) </w:t>
        </w:r>
      </w:ins>
      <w:ins w:id="359" w:author="Gowling WLG" w:date="2018-11-21T19:43:00Z">
        <w:r>
          <w:rPr>
            <w:lang w:val="en-GB"/>
          </w:rPr>
          <w:t xml:space="preserve">above </w:t>
        </w:r>
      </w:ins>
      <w:ins w:id="360" w:author="Gowling WLG" w:date="2018-11-21T16:21:00Z">
        <w:r w:rsidR="004D1FD6" w:rsidRPr="004D1FD6">
          <w:rPr>
            <w:lang w:val="en-GB"/>
          </w:rPr>
          <w:t xml:space="preserve">by the proportion determined </w:t>
        </w:r>
      </w:ins>
      <w:ins w:id="361" w:author="Gowling WLG" w:date="2018-11-21T19:44:00Z">
        <w:r>
          <w:rPr>
            <w:lang w:val="en-GB"/>
          </w:rPr>
          <w:t xml:space="preserve">under paragraph </w:t>
        </w:r>
      </w:ins>
      <w:ins w:id="362" w:author="Gowling WLG" w:date="2018-11-21T16:21:00Z">
        <w:r w:rsidR="004D1FD6" w:rsidRPr="004D1FD6">
          <w:rPr>
            <w:lang w:val="en-GB"/>
          </w:rPr>
          <w:t xml:space="preserve">(c) </w:t>
        </w:r>
      </w:ins>
      <w:ins w:id="363" w:author="Gowling WLG" w:date="2018-11-21T19:44:00Z">
        <w:r>
          <w:rPr>
            <w:lang w:val="en-GB"/>
          </w:rPr>
          <w:t>above</w:t>
        </w:r>
      </w:ins>
      <w:commentRangeStart w:id="364"/>
      <w:ins w:id="365" w:author="Gowling WLG" w:date="2018-11-21T16:21:00Z">
        <w:r w:rsidR="004D1FD6" w:rsidRPr="004D1FD6">
          <w:rPr>
            <w:lang w:val="en-GB"/>
          </w:rPr>
          <w:t>.</w:t>
        </w:r>
      </w:ins>
      <w:commentRangeEnd w:id="364"/>
      <w:ins w:id="366" w:author="Gowling WLG" w:date="2018-11-21T20:40:00Z">
        <w:r w:rsidR="002E4B9F">
          <w:rPr>
            <w:rStyle w:val="CommentReference"/>
          </w:rPr>
          <w:commentReference w:id="364"/>
        </w:r>
      </w:ins>
    </w:p>
    <w:p w14:paraId="06F381F2" w14:textId="77777777" w:rsidR="004D1FD6" w:rsidRPr="004D1FD6" w:rsidRDefault="004D1FD6" w:rsidP="004D1FD6">
      <w:pPr>
        <w:pStyle w:val="ListParagraph"/>
        <w:numPr>
          <w:ilvl w:val="1"/>
          <w:numId w:val="15"/>
        </w:numPr>
        <w:tabs>
          <w:tab w:val="left" w:pos="3119"/>
        </w:tabs>
        <w:spacing w:after="160" w:line="360" w:lineRule="auto"/>
        <w:ind w:left="851" w:hanging="851"/>
        <w:contextualSpacing w:val="0"/>
        <w:jc w:val="both"/>
        <w:rPr>
          <w:ins w:id="367" w:author="Gowling WLG" w:date="2018-11-21T16:21:00Z"/>
          <w:lang w:val="en-GB"/>
        </w:rPr>
      </w:pPr>
      <w:ins w:id="368" w:author="Gowling WLG" w:date="2018-11-21T16:21:00Z">
        <w:r w:rsidRPr="004D1FD6">
          <w:rPr>
            <w:lang w:val="en-GB"/>
          </w:rPr>
          <w:t>In order to calculate the invoices for Use of System Charges attributable to the EDNO’s non</w:t>
        </w:r>
      </w:ins>
      <w:ins w:id="369" w:author="Gowling WLG" w:date="2018-11-21T20:02:00Z">
        <w:r w:rsidR="0049218C">
          <w:rPr>
            <w:lang w:val="en-GB"/>
          </w:rPr>
          <w:t>-</w:t>
        </w:r>
      </w:ins>
      <w:ins w:id="370" w:author="Gowling WLG" w:date="2018-11-21T16:21:00Z">
        <w:r w:rsidRPr="004D1FD6">
          <w:rPr>
            <w:lang w:val="en-GB"/>
          </w:rPr>
          <w:t>half-hourly</w:t>
        </w:r>
      </w:ins>
      <w:ins w:id="371" w:author="Gowling WLG" w:date="2018-11-21T20:02:00Z">
        <w:r w:rsidR="0049218C">
          <w:rPr>
            <w:lang w:val="en-GB"/>
          </w:rPr>
          <w:t>-</w:t>
        </w:r>
      </w:ins>
      <w:ins w:id="372" w:author="Gowling WLG" w:date="2018-11-21T16:21:00Z">
        <w:r w:rsidRPr="004D1FD6">
          <w:rPr>
            <w:lang w:val="en-GB"/>
          </w:rPr>
          <w:t>settled and half-hourly</w:t>
        </w:r>
      </w:ins>
      <w:ins w:id="373" w:author="Gowling WLG" w:date="2018-11-21T20:02:00Z">
        <w:r w:rsidR="0049218C">
          <w:rPr>
            <w:lang w:val="en-GB"/>
          </w:rPr>
          <w:t>-</w:t>
        </w:r>
      </w:ins>
      <w:ins w:id="374" w:author="Gowling WLG" w:date="2018-11-21T16:21:00Z">
        <w:r w:rsidRPr="004D1FD6">
          <w:rPr>
            <w:lang w:val="en-GB"/>
          </w:rPr>
          <w:t>aggregated</w:t>
        </w:r>
      </w:ins>
      <w:ins w:id="375" w:author="Gowling WLG" w:date="2018-11-21T20:02:00Z">
        <w:r w:rsidR="0049218C">
          <w:rPr>
            <w:lang w:val="en-GB"/>
          </w:rPr>
          <w:t>-</w:t>
        </w:r>
      </w:ins>
      <w:ins w:id="376" w:author="Gowling WLG" w:date="2018-11-21T16:21:00Z">
        <w:r w:rsidRPr="004D1FD6">
          <w:rPr>
            <w:lang w:val="en-GB"/>
          </w:rPr>
          <w:t xml:space="preserve">settled </w:t>
        </w:r>
        <w:proofErr w:type="spellStart"/>
        <w:r w:rsidRPr="004D1FD6">
          <w:rPr>
            <w:lang w:val="en-GB"/>
          </w:rPr>
          <w:t>Connectees</w:t>
        </w:r>
        <w:proofErr w:type="spellEnd"/>
        <w:r w:rsidRPr="004D1FD6">
          <w:rPr>
            <w:lang w:val="en-GB"/>
          </w:rPr>
          <w:t xml:space="preserve"> produced under Paragraph 2, within two calendar months </w:t>
        </w:r>
      </w:ins>
      <w:ins w:id="377" w:author="Gowling WLG" w:date="2018-11-21T20:04:00Z">
        <w:r w:rsidR="0049218C">
          <w:rPr>
            <w:lang w:val="en-GB"/>
          </w:rPr>
          <w:t>after</w:t>
        </w:r>
      </w:ins>
      <w:ins w:id="378" w:author="Gowling WLG" w:date="2018-11-21T16:21:00Z">
        <w:r w:rsidRPr="004D1FD6">
          <w:rPr>
            <w:lang w:val="en-GB"/>
          </w:rPr>
          <w:t xml:space="preserve"> receipt of the Final Reconciliation Settlement Run for the Final Day of Supply, the EDNO shall create a report using the latest version of the </w:t>
        </w:r>
      </w:ins>
      <w:ins w:id="379" w:author="Gowling WLG" w:date="2018-11-21T16:29:00Z">
        <w:r w:rsidRPr="004D1FD6">
          <w:rPr>
            <w:lang w:val="en-GB"/>
          </w:rPr>
          <w:t xml:space="preserve">Unrecovered </w:t>
        </w:r>
        <w:r>
          <w:rPr>
            <w:lang w:val="en-GB"/>
          </w:rPr>
          <w:t xml:space="preserve">EDNO UoS </w:t>
        </w:r>
        <w:r w:rsidRPr="004D1FD6">
          <w:rPr>
            <w:lang w:val="en-GB"/>
          </w:rPr>
          <w:t xml:space="preserve">Bad Debt </w:t>
        </w:r>
        <w:r>
          <w:rPr>
            <w:lang w:val="en-GB"/>
          </w:rPr>
          <w:t>M</w:t>
        </w:r>
      </w:ins>
      <w:ins w:id="380" w:author="Gowling WLG" w:date="2018-11-21T16:21:00Z">
        <w:r w:rsidRPr="004D1FD6">
          <w:rPr>
            <w:lang w:val="en-GB"/>
          </w:rPr>
          <w:t xml:space="preserve">odel, </w:t>
        </w:r>
      </w:ins>
      <w:ins w:id="381" w:author="Gowling WLG" w:date="2018-11-21T20:05:00Z">
        <w:r w:rsidR="0049218C">
          <w:rPr>
            <w:lang w:val="en-GB"/>
          </w:rPr>
          <w:t xml:space="preserve">and data </w:t>
        </w:r>
      </w:ins>
      <w:ins w:id="382" w:author="Gowling WLG" w:date="2018-11-21T16:21:00Z">
        <w:r w:rsidRPr="004D1FD6">
          <w:rPr>
            <w:lang w:val="en-GB"/>
          </w:rPr>
          <w:t xml:space="preserve">extracted from </w:t>
        </w:r>
      </w:ins>
      <w:ins w:id="383" w:author="Gowling WLG" w:date="2018-11-21T20:05:00Z">
        <w:r w:rsidR="0049218C">
          <w:rPr>
            <w:lang w:val="en-GB"/>
          </w:rPr>
          <w:t>that</w:t>
        </w:r>
      </w:ins>
      <w:ins w:id="384" w:author="Gowling WLG" w:date="2018-11-21T16:21:00Z">
        <w:r w:rsidRPr="004D1FD6">
          <w:rPr>
            <w:lang w:val="en-GB"/>
          </w:rPr>
          <w:t xml:space="preserve"> sent </w:t>
        </w:r>
      </w:ins>
      <w:ins w:id="385" w:author="Gowling WLG" w:date="2018-11-21T20:05:00Z">
        <w:r w:rsidR="0049218C">
          <w:rPr>
            <w:lang w:val="en-GB"/>
          </w:rPr>
          <w:t>f</w:t>
        </w:r>
      </w:ins>
      <w:ins w:id="386" w:author="Gowling WLG" w:date="2018-11-21T16:21:00Z">
        <w:r w:rsidRPr="004D1FD6">
          <w:rPr>
            <w:lang w:val="en-GB"/>
          </w:rPr>
          <w:t>rom the Supplier Volume Allocation Agent to the EDNO via the D0030 data flow, which relates to the period for which the EDNO has pa</w:t>
        </w:r>
        <w:r w:rsidR="0049218C">
          <w:rPr>
            <w:lang w:val="en-GB"/>
          </w:rPr>
          <w:t xml:space="preserve">yments outstanding from the </w:t>
        </w:r>
      </w:ins>
      <w:ins w:id="387" w:author="Gowling WLG" w:date="2018-11-21T20:05:00Z">
        <w:r w:rsidR="0049218C">
          <w:rPr>
            <w:lang w:val="en-GB"/>
          </w:rPr>
          <w:t>D</w:t>
        </w:r>
      </w:ins>
      <w:ins w:id="388" w:author="Gowling WLG" w:date="2018-11-21T16:21:00Z">
        <w:r w:rsidRPr="004D1FD6">
          <w:rPr>
            <w:lang w:val="en-GB"/>
          </w:rPr>
          <w:t xml:space="preserve">efaulting </w:t>
        </w:r>
      </w:ins>
      <w:ins w:id="389" w:author="Gowling WLG" w:date="2018-11-21T20:05:00Z">
        <w:del w:id="390" w:author="Huw Neyroud" w:date="2018-11-23T12:00:00Z">
          <w:r w:rsidR="0049218C" w:rsidDel="00977FCF">
            <w:rPr>
              <w:lang w:val="en-GB"/>
            </w:rPr>
            <w:delText xml:space="preserve">SoLR </w:delText>
          </w:r>
        </w:del>
      </w:ins>
      <w:ins w:id="391" w:author="Gowling WLG" w:date="2018-11-21T16:21:00Z">
        <w:r w:rsidRPr="004D1FD6">
          <w:rPr>
            <w:lang w:val="en-GB"/>
          </w:rPr>
          <w:t>Supplier Party.</w:t>
        </w:r>
      </w:ins>
    </w:p>
    <w:p w14:paraId="46CCD211" w14:textId="77777777" w:rsidR="004D1FD6" w:rsidRPr="004D1FD6" w:rsidRDefault="004D1FD6" w:rsidP="004D1FD6">
      <w:pPr>
        <w:pStyle w:val="ListParagraph"/>
        <w:numPr>
          <w:ilvl w:val="1"/>
          <w:numId w:val="15"/>
        </w:numPr>
        <w:tabs>
          <w:tab w:val="left" w:pos="3119"/>
        </w:tabs>
        <w:spacing w:after="160" w:line="360" w:lineRule="auto"/>
        <w:ind w:left="851" w:hanging="851"/>
        <w:contextualSpacing w:val="0"/>
        <w:jc w:val="both"/>
        <w:rPr>
          <w:ins w:id="392" w:author="Gowling WLG" w:date="2018-11-21T16:21:00Z"/>
          <w:lang w:val="en-GB"/>
        </w:rPr>
      </w:pPr>
      <w:ins w:id="393" w:author="Gowling WLG" w:date="2018-11-21T16:21:00Z">
        <w:r w:rsidRPr="004D1FD6">
          <w:rPr>
            <w:lang w:val="en-GB"/>
          </w:rPr>
          <w:t>In order to calculate the invoices for Use of System Charges attributable to the EDNO’s site</w:t>
        </w:r>
      </w:ins>
      <w:ins w:id="394" w:author="Gowling WLG" w:date="2018-11-21T20:06:00Z">
        <w:r w:rsidR="0049218C">
          <w:rPr>
            <w:lang w:val="en-GB"/>
          </w:rPr>
          <w:t>-</w:t>
        </w:r>
      </w:ins>
      <w:ins w:id="395" w:author="Gowling WLG" w:date="2018-11-21T16:21:00Z">
        <w:r w:rsidRPr="004D1FD6">
          <w:rPr>
            <w:lang w:val="en-GB"/>
          </w:rPr>
          <w:t xml:space="preserve">specific half-hourly-settled </w:t>
        </w:r>
        <w:proofErr w:type="spellStart"/>
        <w:r w:rsidRPr="004D1FD6">
          <w:rPr>
            <w:lang w:val="en-GB"/>
          </w:rPr>
          <w:t>Connectees</w:t>
        </w:r>
        <w:proofErr w:type="spellEnd"/>
        <w:r w:rsidRPr="004D1FD6">
          <w:rPr>
            <w:lang w:val="en-GB"/>
          </w:rPr>
          <w:t xml:space="preserve"> produced under paragraph 3, concurrent with the timing of the report sent in accordance with Paragraph 8.3, the EDNO shall create a report using the latest version of the Unrecovered </w:t>
        </w:r>
      </w:ins>
      <w:ins w:id="396" w:author="Gowling WLG" w:date="2018-11-21T17:34:00Z">
        <w:r w:rsidR="004416CB">
          <w:rPr>
            <w:lang w:val="en-GB"/>
          </w:rPr>
          <w:t xml:space="preserve">EDNO UoS </w:t>
        </w:r>
      </w:ins>
      <w:ins w:id="397" w:author="Gowling WLG" w:date="2018-11-21T16:21:00Z">
        <w:r w:rsidRPr="004D1FD6">
          <w:rPr>
            <w:lang w:val="en-GB"/>
          </w:rPr>
          <w:t xml:space="preserve">Bad Debt </w:t>
        </w:r>
      </w:ins>
      <w:ins w:id="398" w:author="Gowling WLG" w:date="2018-11-21T17:35:00Z">
        <w:r w:rsidR="004416CB">
          <w:rPr>
            <w:lang w:val="en-GB"/>
          </w:rPr>
          <w:t>M</w:t>
        </w:r>
      </w:ins>
      <w:ins w:id="399" w:author="Gowling WLG" w:date="2018-11-21T16:21:00Z">
        <w:r w:rsidRPr="004D1FD6">
          <w:rPr>
            <w:lang w:val="en-GB"/>
          </w:rPr>
          <w:t>odel</w:t>
        </w:r>
      </w:ins>
      <w:ins w:id="400" w:author="Gowling WLG" w:date="2018-11-21T20:07:00Z">
        <w:r w:rsidR="0049218C">
          <w:rPr>
            <w:lang w:val="en-GB"/>
          </w:rPr>
          <w:t>,</w:t>
        </w:r>
      </w:ins>
      <w:ins w:id="401" w:author="Gowling WLG" w:date="2018-11-21T16:21:00Z">
        <w:r w:rsidRPr="004D1FD6">
          <w:rPr>
            <w:lang w:val="en-GB"/>
          </w:rPr>
          <w:t xml:space="preserve"> </w:t>
        </w:r>
      </w:ins>
      <w:ins w:id="402" w:author="Gowling WLG" w:date="2018-11-21T20:07:00Z">
        <w:r w:rsidR="0049218C">
          <w:rPr>
            <w:lang w:val="en-GB"/>
          </w:rPr>
          <w:t>and</w:t>
        </w:r>
      </w:ins>
      <w:ins w:id="403" w:author="Gowling WLG" w:date="2018-11-21T16:21:00Z">
        <w:r w:rsidRPr="004D1FD6">
          <w:rPr>
            <w:lang w:val="en-GB"/>
          </w:rPr>
          <w:t xml:space="preserve"> </w:t>
        </w:r>
      </w:ins>
      <w:ins w:id="404" w:author="Gowling WLG" w:date="2018-11-21T20:07:00Z">
        <w:r w:rsidR="0049218C">
          <w:rPr>
            <w:lang w:val="en-GB"/>
          </w:rPr>
          <w:t>the</w:t>
        </w:r>
      </w:ins>
      <w:ins w:id="405" w:author="Gowling WLG" w:date="2018-11-21T16:21:00Z">
        <w:r w:rsidRPr="004D1FD6">
          <w:rPr>
            <w:lang w:val="en-GB"/>
          </w:rPr>
          <w:t xml:space="preserve"> half-hourly </w:t>
        </w:r>
        <w:r w:rsidR="0049218C">
          <w:rPr>
            <w:lang w:val="en-GB"/>
          </w:rPr>
          <w:t>DU</w:t>
        </w:r>
        <w:r w:rsidRPr="004D1FD6">
          <w:rPr>
            <w:lang w:val="en-GB"/>
          </w:rPr>
          <w:t xml:space="preserve">oS reports which relate to sites </w:t>
        </w:r>
      </w:ins>
      <w:ins w:id="406" w:author="Gowling WLG" w:date="2018-11-21T20:07:00Z">
        <w:r w:rsidR="0049218C">
          <w:rPr>
            <w:lang w:val="en-GB"/>
          </w:rPr>
          <w:t>that were R</w:t>
        </w:r>
      </w:ins>
      <w:ins w:id="407" w:author="Gowling WLG" w:date="2018-11-21T16:21:00Z">
        <w:r w:rsidRPr="004D1FD6">
          <w:rPr>
            <w:lang w:val="en-GB"/>
          </w:rPr>
          <w:t xml:space="preserve">egistered to the </w:t>
        </w:r>
      </w:ins>
      <w:ins w:id="408" w:author="Gowling WLG" w:date="2018-11-21T20:07:00Z">
        <w:r w:rsidR="0049218C">
          <w:rPr>
            <w:lang w:val="en-GB"/>
          </w:rPr>
          <w:t>D</w:t>
        </w:r>
      </w:ins>
      <w:ins w:id="409" w:author="Gowling WLG" w:date="2018-11-21T16:21:00Z">
        <w:r w:rsidRPr="004D1FD6">
          <w:rPr>
            <w:lang w:val="en-GB"/>
          </w:rPr>
          <w:t xml:space="preserve">efaulting </w:t>
        </w:r>
      </w:ins>
      <w:ins w:id="410" w:author="Gowling WLG" w:date="2018-11-21T20:08:00Z">
        <w:del w:id="411" w:author="Huw Neyroud" w:date="2018-11-23T12:00:00Z">
          <w:r w:rsidR="0049218C" w:rsidDel="00977FCF">
            <w:rPr>
              <w:lang w:val="en-GB"/>
            </w:rPr>
            <w:delText xml:space="preserve">SoLR </w:delText>
          </w:r>
        </w:del>
      </w:ins>
      <w:ins w:id="412" w:author="Gowling WLG" w:date="2018-11-21T16:21:00Z">
        <w:r w:rsidRPr="004D1FD6">
          <w:rPr>
            <w:lang w:val="en-GB"/>
          </w:rPr>
          <w:t xml:space="preserve">Supplier Party and which relate to a period for which the EDNO has payments outstanding from the </w:t>
        </w:r>
      </w:ins>
      <w:ins w:id="413" w:author="Gowling WLG" w:date="2018-11-21T20:08:00Z">
        <w:r w:rsidR="0049218C">
          <w:rPr>
            <w:lang w:val="en-GB"/>
          </w:rPr>
          <w:t>D</w:t>
        </w:r>
      </w:ins>
      <w:ins w:id="414" w:author="Gowling WLG" w:date="2018-11-21T16:21:00Z">
        <w:r w:rsidRPr="004D1FD6">
          <w:rPr>
            <w:lang w:val="en-GB"/>
          </w:rPr>
          <w:t xml:space="preserve">efaulting </w:t>
        </w:r>
      </w:ins>
      <w:ins w:id="415" w:author="Gowling WLG" w:date="2018-11-21T20:08:00Z">
        <w:del w:id="416" w:author="Huw Neyroud" w:date="2018-11-23T12:00:00Z">
          <w:r w:rsidR="0049218C" w:rsidDel="00977FCF">
            <w:rPr>
              <w:lang w:val="en-GB"/>
            </w:rPr>
            <w:delText xml:space="preserve">SOLR </w:delText>
          </w:r>
        </w:del>
      </w:ins>
      <w:ins w:id="417" w:author="Gowling WLG" w:date="2018-11-21T16:21:00Z">
        <w:r w:rsidRPr="004D1FD6">
          <w:rPr>
            <w:lang w:val="en-GB"/>
          </w:rPr>
          <w:t>Supplier Party.</w:t>
        </w:r>
      </w:ins>
    </w:p>
    <w:p w14:paraId="3AA3B602" w14:textId="77777777" w:rsidR="004D1FD6" w:rsidRPr="004D1FD6" w:rsidRDefault="004D1FD6" w:rsidP="004D1FD6">
      <w:pPr>
        <w:pStyle w:val="ListParagraph"/>
        <w:numPr>
          <w:ilvl w:val="1"/>
          <w:numId w:val="15"/>
        </w:numPr>
        <w:tabs>
          <w:tab w:val="left" w:pos="3119"/>
        </w:tabs>
        <w:spacing w:after="160" w:line="360" w:lineRule="auto"/>
        <w:ind w:left="851" w:hanging="851"/>
        <w:contextualSpacing w:val="0"/>
        <w:jc w:val="both"/>
        <w:rPr>
          <w:ins w:id="418" w:author="Gowling WLG" w:date="2018-11-21T16:21:00Z"/>
          <w:lang w:val="en-GB"/>
        </w:rPr>
      </w:pPr>
      <w:ins w:id="419" w:author="Gowling WLG" w:date="2018-11-21T16:21:00Z">
        <w:r w:rsidRPr="004D1FD6">
          <w:rPr>
            <w:lang w:val="en-GB"/>
          </w:rPr>
          <w:t xml:space="preserve">The EDNO shall calculate the amount </w:t>
        </w:r>
      </w:ins>
      <w:ins w:id="420" w:author="Gowling WLG" w:date="2018-11-21T20:08:00Z">
        <w:r w:rsidR="0049218C">
          <w:rPr>
            <w:lang w:val="en-GB"/>
          </w:rPr>
          <w:t>referred to in Paragrap</w:t>
        </w:r>
      </w:ins>
      <w:ins w:id="421" w:author="Gowling WLG" w:date="2018-11-21T20:09:00Z">
        <w:r w:rsidR="0049218C">
          <w:rPr>
            <w:lang w:val="en-GB"/>
          </w:rPr>
          <w:t>h</w:t>
        </w:r>
      </w:ins>
      <w:ins w:id="422" w:author="Gowling WLG" w:date="2018-11-21T20:08:00Z">
        <w:r w:rsidR="0049218C">
          <w:rPr>
            <w:lang w:val="en-GB"/>
          </w:rPr>
          <w:t xml:space="preserve"> 8.</w:t>
        </w:r>
      </w:ins>
      <w:ins w:id="423" w:author="Huw Neyroud" w:date="2018-11-23T12:41:00Z">
        <w:r w:rsidR="00B76722">
          <w:rPr>
            <w:lang w:val="en-GB"/>
          </w:rPr>
          <w:t>3</w:t>
        </w:r>
      </w:ins>
      <w:ins w:id="424" w:author="Gowling WLG" w:date="2018-11-21T20:08:00Z">
        <w:del w:id="425" w:author="Huw Neyroud" w:date="2018-11-23T12:41:00Z">
          <w:r w:rsidR="0049218C" w:rsidDel="00B76722">
            <w:rPr>
              <w:lang w:val="en-GB"/>
            </w:rPr>
            <w:delText>2</w:delText>
          </w:r>
        </w:del>
        <w:r w:rsidR="0049218C">
          <w:rPr>
            <w:lang w:val="en-GB"/>
          </w:rPr>
          <w:t>(</w:t>
        </w:r>
      </w:ins>
      <w:ins w:id="426" w:author="Gowling WLG" w:date="2018-11-21T20:09:00Z">
        <w:r w:rsidR="0049218C">
          <w:rPr>
            <w:lang w:val="en-GB"/>
          </w:rPr>
          <w:t>b</w:t>
        </w:r>
      </w:ins>
      <w:ins w:id="427" w:author="Gowling WLG" w:date="2018-11-21T20:08:00Z">
        <w:r w:rsidR="0049218C">
          <w:rPr>
            <w:lang w:val="en-GB"/>
          </w:rPr>
          <w:t xml:space="preserve">) </w:t>
        </w:r>
      </w:ins>
      <w:ins w:id="428" w:author="Gowling WLG" w:date="2018-11-21T20:10:00Z">
        <w:r w:rsidR="0049459D">
          <w:rPr>
            <w:lang w:val="en-GB"/>
          </w:rPr>
          <w:t>as follows</w:t>
        </w:r>
      </w:ins>
      <w:ins w:id="429" w:author="Gowling WLG" w:date="2018-11-21T16:21:00Z">
        <w:r w:rsidRPr="004D1FD6">
          <w:rPr>
            <w:lang w:val="en-GB"/>
          </w:rPr>
          <w:t>:</w:t>
        </w:r>
      </w:ins>
    </w:p>
    <w:p w14:paraId="358A50C8" w14:textId="77777777" w:rsidR="004D1FD6" w:rsidRPr="004D1FD6" w:rsidRDefault="0049459D" w:rsidP="004D1FD6">
      <w:pPr>
        <w:pStyle w:val="ListParagraph"/>
        <w:numPr>
          <w:ilvl w:val="0"/>
          <w:numId w:val="16"/>
        </w:numPr>
        <w:tabs>
          <w:tab w:val="left" w:pos="1701"/>
        </w:tabs>
        <w:spacing w:after="160" w:line="360" w:lineRule="auto"/>
        <w:ind w:left="1701" w:hanging="850"/>
        <w:contextualSpacing w:val="0"/>
        <w:jc w:val="both"/>
        <w:rPr>
          <w:ins w:id="430" w:author="Gowling WLG" w:date="2018-11-21T16:21:00Z"/>
          <w:lang w:val="en-GB"/>
        </w:rPr>
      </w:pPr>
      <w:ins w:id="431" w:author="Gowling WLG" w:date="2018-11-21T20:10:00Z">
        <w:r>
          <w:rPr>
            <w:lang w:val="en-GB"/>
          </w:rPr>
          <w:t>for i</w:t>
        </w:r>
      </w:ins>
      <w:ins w:id="432" w:author="Gowling WLG" w:date="2018-11-21T16:21:00Z">
        <w:r w:rsidR="004D1FD6" w:rsidRPr="004D1FD6">
          <w:rPr>
            <w:lang w:val="en-GB"/>
          </w:rPr>
          <w:t xml:space="preserve">nvoices raised by the DNO Party for which the corresponding </w:t>
        </w:r>
      </w:ins>
      <w:ins w:id="433" w:author="Gowling WLG" w:date="2018-11-21T20:10:00Z">
        <w:r w:rsidRPr="004D1FD6">
          <w:rPr>
            <w:lang w:val="en-GB"/>
          </w:rPr>
          <w:t xml:space="preserve">Unrecovered </w:t>
        </w:r>
        <w:r>
          <w:rPr>
            <w:lang w:val="en-GB"/>
          </w:rPr>
          <w:t xml:space="preserve">EDNO UoS </w:t>
        </w:r>
        <w:r w:rsidRPr="004D1FD6">
          <w:rPr>
            <w:lang w:val="en-GB"/>
          </w:rPr>
          <w:t xml:space="preserve">Bad Debt </w:t>
        </w:r>
      </w:ins>
      <w:ins w:id="434" w:author="Gowling WLG" w:date="2018-11-21T20:11:00Z">
        <w:r>
          <w:rPr>
            <w:lang w:val="en-GB"/>
          </w:rPr>
          <w:t xml:space="preserve">was </w:t>
        </w:r>
      </w:ins>
      <w:ins w:id="435" w:author="Gowling WLG" w:date="2018-11-21T16:21:00Z">
        <w:r>
          <w:rPr>
            <w:lang w:val="en-GB"/>
          </w:rPr>
          <w:t xml:space="preserve">not yet </w:t>
        </w:r>
      </w:ins>
      <w:ins w:id="436" w:author="Gowling WLG" w:date="2018-11-21T20:13:00Z">
        <w:r>
          <w:rPr>
            <w:lang w:val="en-GB"/>
          </w:rPr>
          <w:t>over</w:t>
        </w:r>
      </w:ins>
      <w:ins w:id="437" w:author="Gowling WLG" w:date="2018-11-21T16:21:00Z">
        <w:r>
          <w:rPr>
            <w:lang w:val="en-GB"/>
          </w:rPr>
          <w:t xml:space="preserve">due for payment by the </w:t>
        </w:r>
      </w:ins>
      <w:ins w:id="438" w:author="Gowling WLG" w:date="2018-11-21T20:11:00Z">
        <w:r>
          <w:rPr>
            <w:lang w:val="en-GB"/>
          </w:rPr>
          <w:t>D</w:t>
        </w:r>
      </w:ins>
      <w:ins w:id="439" w:author="Gowling WLG" w:date="2018-11-21T16:21:00Z">
        <w:r w:rsidR="004D1FD6" w:rsidRPr="004D1FD6">
          <w:rPr>
            <w:lang w:val="en-GB"/>
          </w:rPr>
          <w:t xml:space="preserve">efaulting </w:t>
        </w:r>
      </w:ins>
      <w:ins w:id="440" w:author="Gowling WLG" w:date="2018-11-21T20:11:00Z">
        <w:del w:id="441" w:author="Huw Neyroud" w:date="2018-11-23T12:40:00Z">
          <w:r w:rsidDel="00B76722">
            <w:rPr>
              <w:lang w:val="en-GB"/>
            </w:rPr>
            <w:delText xml:space="preserve">SoLR </w:delText>
          </w:r>
        </w:del>
      </w:ins>
      <w:ins w:id="442" w:author="Gowling WLG" w:date="2018-11-21T16:21:00Z">
        <w:r w:rsidR="004D1FD6" w:rsidRPr="004D1FD6">
          <w:rPr>
            <w:lang w:val="en-GB"/>
          </w:rPr>
          <w:t xml:space="preserve">Supplier Party </w:t>
        </w:r>
      </w:ins>
      <w:ins w:id="443" w:author="Gowling WLG" w:date="2018-11-21T20:11:00Z">
        <w:r>
          <w:rPr>
            <w:lang w:val="en-GB"/>
          </w:rPr>
          <w:t>as at the end of the Final Da</w:t>
        </w:r>
      </w:ins>
      <w:ins w:id="444" w:author="Gowling WLG" w:date="2018-11-21T20:12:00Z">
        <w:r>
          <w:rPr>
            <w:lang w:val="en-GB"/>
          </w:rPr>
          <w:t>y</w:t>
        </w:r>
      </w:ins>
      <w:ins w:id="445" w:author="Gowling WLG" w:date="2018-11-21T20:11:00Z">
        <w:r>
          <w:rPr>
            <w:lang w:val="en-GB"/>
          </w:rPr>
          <w:t xml:space="preserve"> of Supply: </w:t>
        </w:r>
      </w:ins>
      <w:ins w:id="446" w:author="Gowling WLG" w:date="2018-11-21T16:21:00Z">
        <w:r w:rsidR="004D1FD6" w:rsidRPr="004D1FD6">
          <w:rPr>
            <w:lang w:val="en-GB"/>
          </w:rPr>
          <w:t xml:space="preserve">100% </w:t>
        </w:r>
      </w:ins>
      <w:ins w:id="447" w:author="Gowling WLG" w:date="2018-11-21T20:12:00Z">
        <w:r>
          <w:rPr>
            <w:lang w:val="en-GB"/>
          </w:rPr>
          <w:t>shall count as recoverable for the purposes of Paragraph 8.</w:t>
        </w:r>
        <w:del w:id="448" w:author="Huw Neyroud" w:date="2018-11-23T12:41:00Z">
          <w:r w:rsidDel="00B76722">
            <w:rPr>
              <w:lang w:val="en-GB"/>
            </w:rPr>
            <w:delText>2</w:delText>
          </w:r>
        </w:del>
      </w:ins>
      <w:ins w:id="449" w:author="Huw Neyroud" w:date="2018-11-23T12:41:00Z">
        <w:r w:rsidR="00B76722">
          <w:rPr>
            <w:lang w:val="en-GB"/>
          </w:rPr>
          <w:t>3</w:t>
        </w:r>
      </w:ins>
      <w:ins w:id="450" w:author="Gowling WLG" w:date="2018-11-21T20:12:00Z">
        <w:r>
          <w:rPr>
            <w:lang w:val="en-GB"/>
          </w:rPr>
          <w:t>(b);</w:t>
        </w:r>
      </w:ins>
      <w:ins w:id="451" w:author="Gowling WLG" w:date="2018-11-21T16:21:00Z">
        <w:r w:rsidR="004D1FD6" w:rsidRPr="004D1FD6">
          <w:rPr>
            <w:lang w:val="en-GB"/>
          </w:rPr>
          <w:t xml:space="preserve"> and</w:t>
        </w:r>
      </w:ins>
    </w:p>
    <w:p w14:paraId="1649CB45" w14:textId="77777777" w:rsidR="004D1FD6" w:rsidRPr="004D1FD6" w:rsidRDefault="0049459D" w:rsidP="004D1FD6">
      <w:pPr>
        <w:pStyle w:val="ListParagraph"/>
        <w:numPr>
          <w:ilvl w:val="0"/>
          <w:numId w:val="16"/>
        </w:numPr>
        <w:tabs>
          <w:tab w:val="left" w:pos="1701"/>
        </w:tabs>
        <w:spacing w:after="160" w:line="360" w:lineRule="auto"/>
        <w:ind w:left="1701" w:hanging="850"/>
        <w:contextualSpacing w:val="0"/>
        <w:jc w:val="both"/>
        <w:rPr>
          <w:ins w:id="452" w:author="Gowling WLG" w:date="2018-11-21T16:21:00Z"/>
          <w:lang w:val="en-GB"/>
        </w:rPr>
      </w:pPr>
      <w:ins w:id="453" w:author="Gowling WLG" w:date="2018-11-21T20:13:00Z">
        <w:r>
          <w:rPr>
            <w:lang w:val="en-GB"/>
          </w:rPr>
          <w:t>for i</w:t>
        </w:r>
        <w:r w:rsidRPr="004D1FD6">
          <w:rPr>
            <w:lang w:val="en-GB"/>
          </w:rPr>
          <w:t xml:space="preserve">nvoices raised by the DNO Party for which the corresponding Unrecovered </w:t>
        </w:r>
        <w:r>
          <w:rPr>
            <w:lang w:val="en-GB"/>
          </w:rPr>
          <w:t xml:space="preserve">EDNO UoS </w:t>
        </w:r>
        <w:r w:rsidRPr="004D1FD6">
          <w:rPr>
            <w:lang w:val="en-GB"/>
          </w:rPr>
          <w:t xml:space="preserve">Bad Debt </w:t>
        </w:r>
        <w:r>
          <w:rPr>
            <w:lang w:val="en-GB"/>
          </w:rPr>
          <w:t>was</w:t>
        </w:r>
      </w:ins>
      <w:ins w:id="454" w:author="Gowling WLG" w:date="2018-11-21T16:21:00Z">
        <w:r w:rsidR="004D1FD6" w:rsidRPr="004D1FD6">
          <w:rPr>
            <w:lang w:val="en-GB"/>
          </w:rPr>
          <w:t xml:space="preserve"> </w:t>
        </w:r>
      </w:ins>
      <w:ins w:id="455" w:author="Gowling WLG" w:date="2018-11-21T20:14:00Z">
        <w:r>
          <w:rPr>
            <w:lang w:val="en-GB"/>
          </w:rPr>
          <w:t>overdue for payment by the D</w:t>
        </w:r>
        <w:r w:rsidRPr="004D1FD6">
          <w:rPr>
            <w:lang w:val="en-GB"/>
          </w:rPr>
          <w:t xml:space="preserve">efaulting </w:t>
        </w:r>
        <w:del w:id="456" w:author="Huw Neyroud" w:date="2018-11-23T12:41:00Z">
          <w:r w:rsidDel="00B76722">
            <w:rPr>
              <w:lang w:val="en-GB"/>
            </w:rPr>
            <w:delText xml:space="preserve">SoLR </w:delText>
          </w:r>
        </w:del>
        <w:r w:rsidRPr="004D1FD6">
          <w:rPr>
            <w:lang w:val="en-GB"/>
          </w:rPr>
          <w:t xml:space="preserve">Supplier Party </w:t>
        </w:r>
        <w:r>
          <w:rPr>
            <w:lang w:val="en-GB"/>
          </w:rPr>
          <w:t xml:space="preserve">as at the end of the Final Day of Supply, </w:t>
        </w:r>
      </w:ins>
      <w:ins w:id="457" w:author="Gowling WLG" w:date="2018-11-21T20:15:00Z">
        <w:r>
          <w:rPr>
            <w:lang w:val="en-GB"/>
          </w:rPr>
          <w:t xml:space="preserve">the following percentage </w:t>
        </w:r>
      </w:ins>
      <w:ins w:id="458" w:author="Gowling WLG" w:date="2018-11-21T20:14:00Z">
        <w:r>
          <w:rPr>
            <w:lang w:val="en-GB"/>
          </w:rPr>
          <w:t>shall count as recoverable for the purposes of Paragraph 8.</w:t>
        </w:r>
      </w:ins>
      <w:ins w:id="459" w:author="Huw Neyroud" w:date="2018-11-23T12:41:00Z">
        <w:r w:rsidR="00B76722">
          <w:rPr>
            <w:lang w:val="en-GB"/>
          </w:rPr>
          <w:t>3</w:t>
        </w:r>
      </w:ins>
      <w:ins w:id="460" w:author="Gowling WLG" w:date="2018-11-21T20:14:00Z">
        <w:del w:id="461" w:author="Huw Neyroud" w:date="2018-11-23T12:41:00Z">
          <w:r w:rsidDel="00B76722">
            <w:rPr>
              <w:lang w:val="en-GB"/>
            </w:rPr>
            <w:delText>2</w:delText>
          </w:r>
        </w:del>
        <w:r>
          <w:rPr>
            <w:lang w:val="en-GB"/>
          </w:rPr>
          <w:t>(b):</w:t>
        </w:r>
      </w:ins>
    </w:p>
    <w:tbl>
      <w:tblPr>
        <w:tblStyle w:val="TableGrid"/>
        <w:tblW w:w="0" w:type="auto"/>
        <w:tblInd w:w="1696" w:type="dxa"/>
        <w:tblLook w:val="04A0" w:firstRow="1" w:lastRow="0" w:firstColumn="1" w:lastColumn="0" w:noHBand="0" w:noVBand="1"/>
      </w:tblPr>
      <w:tblGrid>
        <w:gridCol w:w="3544"/>
        <w:gridCol w:w="3776"/>
      </w:tblGrid>
      <w:tr w:rsidR="004D1FD6" w:rsidRPr="004D1FD6" w14:paraId="22D5C13A" w14:textId="77777777" w:rsidTr="00733646">
        <w:trPr>
          <w:ins w:id="462" w:author="Gowling WLG" w:date="2018-11-21T16:21:00Z"/>
        </w:trPr>
        <w:tc>
          <w:tcPr>
            <w:tcW w:w="3544" w:type="dxa"/>
          </w:tcPr>
          <w:p w14:paraId="2807DBE7" w14:textId="77777777" w:rsidR="004D1FD6" w:rsidRPr="0049459D" w:rsidRDefault="0049459D" w:rsidP="0049459D">
            <w:pPr>
              <w:tabs>
                <w:tab w:val="left" w:pos="3119"/>
              </w:tabs>
              <w:spacing w:line="360" w:lineRule="auto"/>
              <w:jc w:val="center"/>
              <w:rPr>
                <w:ins w:id="463" w:author="Gowling WLG" w:date="2018-11-21T16:21:00Z"/>
                <w:b/>
                <w:lang w:val="en-GB"/>
              </w:rPr>
            </w:pPr>
            <w:ins w:id="464" w:author="Gowling WLG" w:date="2018-11-21T16:21:00Z">
              <w:r w:rsidRPr="0049459D">
                <w:rPr>
                  <w:b/>
                  <w:lang w:val="en-GB"/>
                </w:rPr>
                <w:t xml:space="preserve">No. of </w:t>
              </w:r>
            </w:ins>
            <w:ins w:id="465" w:author="Gowling WLG" w:date="2018-11-21T20:14:00Z">
              <w:r w:rsidRPr="0049459D">
                <w:rPr>
                  <w:b/>
                  <w:lang w:val="en-GB"/>
                </w:rPr>
                <w:t>Working D</w:t>
              </w:r>
            </w:ins>
            <w:ins w:id="466" w:author="Gowling WLG" w:date="2018-11-21T16:21:00Z">
              <w:r w:rsidR="004D1FD6" w:rsidRPr="0049459D">
                <w:rPr>
                  <w:b/>
                  <w:lang w:val="en-GB"/>
                </w:rPr>
                <w:t xml:space="preserve">ays </w:t>
              </w:r>
            </w:ins>
            <w:ins w:id="467" w:author="Gowling WLG" w:date="2018-11-21T20:14:00Z">
              <w:r w:rsidRPr="0049459D">
                <w:rPr>
                  <w:b/>
                  <w:lang w:val="en-GB"/>
                </w:rPr>
                <w:t>over</w:t>
              </w:r>
            </w:ins>
            <w:ins w:id="468" w:author="Gowling WLG" w:date="2018-11-21T16:21:00Z">
              <w:r w:rsidR="004D1FD6" w:rsidRPr="0049459D">
                <w:rPr>
                  <w:b/>
                  <w:lang w:val="en-GB"/>
                </w:rPr>
                <w:t>due</w:t>
              </w:r>
            </w:ins>
          </w:p>
        </w:tc>
        <w:tc>
          <w:tcPr>
            <w:tcW w:w="3776" w:type="dxa"/>
          </w:tcPr>
          <w:p w14:paraId="508BEB7B" w14:textId="77777777" w:rsidR="004D1FD6" w:rsidRPr="0049459D" w:rsidRDefault="004D1FD6" w:rsidP="0049459D">
            <w:pPr>
              <w:tabs>
                <w:tab w:val="left" w:pos="3119"/>
              </w:tabs>
              <w:spacing w:line="360" w:lineRule="auto"/>
              <w:jc w:val="center"/>
              <w:rPr>
                <w:ins w:id="469" w:author="Gowling WLG" w:date="2018-11-21T16:21:00Z"/>
                <w:b/>
                <w:lang w:val="en-GB"/>
              </w:rPr>
            </w:pPr>
            <w:ins w:id="470" w:author="Gowling WLG" w:date="2018-11-21T16:21:00Z">
              <w:r w:rsidRPr="0049459D">
                <w:rPr>
                  <w:b/>
                  <w:lang w:val="en-GB"/>
                </w:rPr>
                <w:t xml:space="preserve">Percentage </w:t>
              </w:r>
            </w:ins>
          </w:p>
        </w:tc>
      </w:tr>
      <w:tr w:rsidR="004D1FD6" w:rsidRPr="004D1FD6" w14:paraId="35EBA6C4" w14:textId="77777777" w:rsidTr="00733646">
        <w:trPr>
          <w:ins w:id="471" w:author="Gowling WLG" w:date="2018-11-21T16:21:00Z"/>
        </w:trPr>
        <w:tc>
          <w:tcPr>
            <w:tcW w:w="3544" w:type="dxa"/>
          </w:tcPr>
          <w:p w14:paraId="7D6284FD" w14:textId="77777777" w:rsidR="004D1FD6" w:rsidRPr="004D1FD6" w:rsidRDefault="0049459D" w:rsidP="0049459D">
            <w:pPr>
              <w:tabs>
                <w:tab w:val="left" w:pos="3119"/>
              </w:tabs>
              <w:spacing w:line="360" w:lineRule="auto"/>
              <w:jc w:val="center"/>
              <w:rPr>
                <w:ins w:id="472" w:author="Gowling WLG" w:date="2018-11-21T16:21:00Z"/>
                <w:lang w:val="en-GB"/>
              </w:rPr>
            </w:pPr>
            <w:ins w:id="473" w:author="Gowling WLG" w:date="2018-11-21T20:15:00Z">
              <w:r>
                <w:rPr>
                  <w:lang w:val="en-GB"/>
                </w:rPr>
                <w:lastRenderedPageBreak/>
                <w:t>1</w:t>
              </w:r>
            </w:ins>
            <w:ins w:id="474" w:author="Gowling WLG" w:date="2018-11-21T16:21:00Z">
              <w:r w:rsidR="004D1FD6" w:rsidRPr="004D1FD6">
                <w:rPr>
                  <w:lang w:val="en-GB"/>
                </w:rPr>
                <w:t>-30</w:t>
              </w:r>
            </w:ins>
          </w:p>
        </w:tc>
        <w:tc>
          <w:tcPr>
            <w:tcW w:w="3776" w:type="dxa"/>
          </w:tcPr>
          <w:p w14:paraId="4794E395" w14:textId="77777777" w:rsidR="004D1FD6" w:rsidRPr="004D1FD6" w:rsidRDefault="004D1FD6" w:rsidP="00733646">
            <w:pPr>
              <w:tabs>
                <w:tab w:val="left" w:pos="3119"/>
              </w:tabs>
              <w:spacing w:line="360" w:lineRule="auto"/>
              <w:jc w:val="center"/>
              <w:rPr>
                <w:ins w:id="475" w:author="Gowling WLG" w:date="2018-11-21T16:21:00Z"/>
                <w:lang w:val="en-GB"/>
              </w:rPr>
            </w:pPr>
            <w:ins w:id="476" w:author="Gowling WLG" w:date="2018-11-21T16:21:00Z">
              <w:r w:rsidRPr="004D1FD6">
                <w:rPr>
                  <w:lang w:val="en-GB"/>
                </w:rPr>
                <w:t>100</w:t>
              </w:r>
            </w:ins>
          </w:p>
        </w:tc>
      </w:tr>
      <w:tr w:rsidR="004D1FD6" w:rsidRPr="004D1FD6" w14:paraId="6438B94F" w14:textId="77777777" w:rsidTr="00733646">
        <w:trPr>
          <w:ins w:id="477" w:author="Gowling WLG" w:date="2018-11-21T16:21:00Z"/>
        </w:trPr>
        <w:tc>
          <w:tcPr>
            <w:tcW w:w="3544" w:type="dxa"/>
          </w:tcPr>
          <w:p w14:paraId="2C698CAA" w14:textId="77777777" w:rsidR="004D1FD6" w:rsidRPr="004D1FD6" w:rsidRDefault="004D1FD6" w:rsidP="00733646">
            <w:pPr>
              <w:tabs>
                <w:tab w:val="left" w:pos="3119"/>
              </w:tabs>
              <w:spacing w:line="360" w:lineRule="auto"/>
              <w:jc w:val="center"/>
              <w:rPr>
                <w:ins w:id="478" w:author="Gowling WLG" w:date="2018-11-21T16:21:00Z"/>
                <w:lang w:val="en-GB"/>
              </w:rPr>
            </w:pPr>
            <w:ins w:id="479" w:author="Gowling WLG" w:date="2018-11-21T16:21:00Z">
              <w:r w:rsidRPr="004D1FD6">
                <w:rPr>
                  <w:lang w:val="en-GB"/>
                </w:rPr>
                <w:t>31-35</w:t>
              </w:r>
            </w:ins>
          </w:p>
        </w:tc>
        <w:tc>
          <w:tcPr>
            <w:tcW w:w="3776" w:type="dxa"/>
          </w:tcPr>
          <w:p w14:paraId="684618F7" w14:textId="77777777" w:rsidR="004D1FD6" w:rsidRPr="004D1FD6" w:rsidRDefault="004D1FD6" w:rsidP="00733646">
            <w:pPr>
              <w:tabs>
                <w:tab w:val="left" w:pos="3119"/>
              </w:tabs>
              <w:spacing w:line="360" w:lineRule="auto"/>
              <w:jc w:val="center"/>
              <w:rPr>
                <w:ins w:id="480" w:author="Gowling WLG" w:date="2018-11-21T16:21:00Z"/>
                <w:lang w:val="en-GB"/>
              </w:rPr>
            </w:pPr>
            <w:ins w:id="481" w:author="Gowling WLG" w:date="2018-11-21T16:21:00Z">
              <w:r w:rsidRPr="004D1FD6">
                <w:rPr>
                  <w:lang w:val="en-GB"/>
                </w:rPr>
                <w:t>90</w:t>
              </w:r>
            </w:ins>
          </w:p>
        </w:tc>
      </w:tr>
      <w:tr w:rsidR="004D1FD6" w:rsidRPr="004D1FD6" w14:paraId="44A9A852" w14:textId="77777777" w:rsidTr="00733646">
        <w:trPr>
          <w:ins w:id="482" w:author="Gowling WLG" w:date="2018-11-21T16:21:00Z"/>
        </w:trPr>
        <w:tc>
          <w:tcPr>
            <w:tcW w:w="3544" w:type="dxa"/>
          </w:tcPr>
          <w:p w14:paraId="6F29F605" w14:textId="77777777" w:rsidR="004D1FD6" w:rsidRPr="004D1FD6" w:rsidRDefault="004D1FD6" w:rsidP="00733646">
            <w:pPr>
              <w:tabs>
                <w:tab w:val="left" w:pos="3119"/>
              </w:tabs>
              <w:spacing w:line="360" w:lineRule="auto"/>
              <w:jc w:val="center"/>
              <w:rPr>
                <w:ins w:id="483" w:author="Gowling WLG" w:date="2018-11-21T16:21:00Z"/>
                <w:lang w:val="en-GB"/>
              </w:rPr>
            </w:pPr>
            <w:ins w:id="484" w:author="Gowling WLG" w:date="2018-11-21T16:21:00Z">
              <w:r w:rsidRPr="004D1FD6">
                <w:rPr>
                  <w:lang w:val="en-GB"/>
                </w:rPr>
                <w:t>36-40</w:t>
              </w:r>
            </w:ins>
          </w:p>
        </w:tc>
        <w:tc>
          <w:tcPr>
            <w:tcW w:w="3776" w:type="dxa"/>
          </w:tcPr>
          <w:p w14:paraId="37D0145B" w14:textId="77777777" w:rsidR="004D1FD6" w:rsidRPr="004D1FD6" w:rsidRDefault="004D1FD6" w:rsidP="00733646">
            <w:pPr>
              <w:tabs>
                <w:tab w:val="left" w:pos="3119"/>
              </w:tabs>
              <w:spacing w:line="360" w:lineRule="auto"/>
              <w:jc w:val="center"/>
              <w:rPr>
                <w:ins w:id="485" w:author="Gowling WLG" w:date="2018-11-21T16:21:00Z"/>
                <w:lang w:val="en-GB"/>
              </w:rPr>
            </w:pPr>
            <w:ins w:id="486" w:author="Gowling WLG" w:date="2018-11-21T16:21:00Z">
              <w:r w:rsidRPr="004D1FD6">
                <w:rPr>
                  <w:lang w:val="en-GB"/>
                </w:rPr>
                <w:t>80</w:t>
              </w:r>
            </w:ins>
          </w:p>
        </w:tc>
      </w:tr>
      <w:tr w:rsidR="004D1FD6" w:rsidRPr="004D1FD6" w14:paraId="57FCED95" w14:textId="77777777" w:rsidTr="00733646">
        <w:trPr>
          <w:ins w:id="487" w:author="Gowling WLG" w:date="2018-11-21T16:21:00Z"/>
        </w:trPr>
        <w:tc>
          <w:tcPr>
            <w:tcW w:w="3544" w:type="dxa"/>
          </w:tcPr>
          <w:p w14:paraId="3BAB33A5" w14:textId="77777777" w:rsidR="004D1FD6" w:rsidRPr="004D1FD6" w:rsidRDefault="004D1FD6" w:rsidP="00733646">
            <w:pPr>
              <w:tabs>
                <w:tab w:val="left" w:pos="3119"/>
              </w:tabs>
              <w:spacing w:line="360" w:lineRule="auto"/>
              <w:jc w:val="center"/>
              <w:rPr>
                <w:ins w:id="488" w:author="Gowling WLG" w:date="2018-11-21T16:21:00Z"/>
                <w:lang w:val="en-GB"/>
              </w:rPr>
            </w:pPr>
            <w:ins w:id="489" w:author="Gowling WLG" w:date="2018-11-21T16:21:00Z">
              <w:r w:rsidRPr="004D1FD6">
                <w:rPr>
                  <w:lang w:val="en-GB"/>
                </w:rPr>
                <w:t>41-45</w:t>
              </w:r>
            </w:ins>
          </w:p>
        </w:tc>
        <w:tc>
          <w:tcPr>
            <w:tcW w:w="3776" w:type="dxa"/>
          </w:tcPr>
          <w:p w14:paraId="31E92353" w14:textId="77777777" w:rsidR="004D1FD6" w:rsidRPr="004D1FD6" w:rsidRDefault="004D1FD6" w:rsidP="00733646">
            <w:pPr>
              <w:tabs>
                <w:tab w:val="left" w:pos="3119"/>
              </w:tabs>
              <w:spacing w:line="360" w:lineRule="auto"/>
              <w:jc w:val="center"/>
              <w:rPr>
                <w:ins w:id="490" w:author="Gowling WLG" w:date="2018-11-21T16:21:00Z"/>
                <w:lang w:val="en-GB"/>
              </w:rPr>
            </w:pPr>
            <w:ins w:id="491" w:author="Gowling WLG" w:date="2018-11-21T16:21:00Z">
              <w:r w:rsidRPr="004D1FD6">
                <w:rPr>
                  <w:lang w:val="en-GB"/>
                </w:rPr>
                <w:t>70</w:t>
              </w:r>
            </w:ins>
          </w:p>
        </w:tc>
      </w:tr>
      <w:tr w:rsidR="004D1FD6" w:rsidRPr="004D1FD6" w14:paraId="1A098C0C" w14:textId="77777777" w:rsidTr="00733646">
        <w:trPr>
          <w:ins w:id="492" w:author="Gowling WLG" w:date="2018-11-21T16:21:00Z"/>
        </w:trPr>
        <w:tc>
          <w:tcPr>
            <w:tcW w:w="3544" w:type="dxa"/>
          </w:tcPr>
          <w:p w14:paraId="1D336371" w14:textId="77777777" w:rsidR="004D1FD6" w:rsidRPr="004D1FD6" w:rsidRDefault="004D1FD6" w:rsidP="00733646">
            <w:pPr>
              <w:tabs>
                <w:tab w:val="left" w:pos="3119"/>
              </w:tabs>
              <w:spacing w:line="360" w:lineRule="auto"/>
              <w:jc w:val="center"/>
              <w:rPr>
                <w:ins w:id="493" w:author="Gowling WLG" w:date="2018-11-21T16:21:00Z"/>
                <w:lang w:val="en-GB"/>
              </w:rPr>
            </w:pPr>
            <w:ins w:id="494" w:author="Gowling WLG" w:date="2018-11-21T16:21:00Z">
              <w:r w:rsidRPr="004D1FD6">
                <w:rPr>
                  <w:lang w:val="en-GB"/>
                </w:rPr>
                <w:t>46-50</w:t>
              </w:r>
            </w:ins>
          </w:p>
        </w:tc>
        <w:tc>
          <w:tcPr>
            <w:tcW w:w="3776" w:type="dxa"/>
          </w:tcPr>
          <w:p w14:paraId="577AB89F" w14:textId="77777777" w:rsidR="004D1FD6" w:rsidRPr="004D1FD6" w:rsidRDefault="004D1FD6" w:rsidP="00733646">
            <w:pPr>
              <w:tabs>
                <w:tab w:val="left" w:pos="3119"/>
              </w:tabs>
              <w:spacing w:line="360" w:lineRule="auto"/>
              <w:jc w:val="center"/>
              <w:rPr>
                <w:ins w:id="495" w:author="Gowling WLG" w:date="2018-11-21T16:21:00Z"/>
                <w:lang w:val="en-GB"/>
              </w:rPr>
            </w:pPr>
            <w:ins w:id="496" w:author="Gowling WLG" w:date="2018-11-21T16:21:00Z">
              <w:r w:rsidRPr="004D1FD6">
                <w:rPr>
                  <w:lang w:val="en-GB"/>
                </w:rPr>
                <w:t>60</w:t>
              </w:r>
            </w:ins>
          </w:p>
        </w:tc>
      </w:tr>
      <w:tr w:rsidR="004D1FD6" w:rsidRPr="004D1FD6" w14:paraId="3A4E191F" w14:textId="77777777" w:rsidTr="00733646">
        <w:trPr>
          <w:ins w:id="497" w:author="Gowling WLG" w:date="2018-11-21T16:21:00Z"/>
        </w:trPr>
        <w:tc>
          <w:tcPr>
            <w:tcW w:w="3544" w:type="dxa"/>
          </w:tcPr>
          <w:p w14:paraId="7B4E6B7E" w14:textId="77777777" w:rsidR="004D1FD6" w:rsidRPr="004D1FD6" w:rsidRDefault="004D1FD6" w:rsidP="00733646">
            <w:pPr>
              <w:tabs>
                <w:tab w:val="left" w:pos="3119"/>
              </w:tabs>
              <w:spacing w:line="360" w:lineRule="auto"/>
              <w:jc w:val="center"/>
              <w:rPr>
                <w:ins w:id="498" w:author="Gowling WLG" w:date="2018-11-21T16:21:00Z"/>
                <w:lang w:val="en-GB"/>
              </w:rPr>
            </w:pPr>
            <w:ins w:id="499" w:author="Gowling WLG" w:date="2018-11-21T16:21:00Z">
              <w:r w:rsidRPr="004D1FD6">
                <w:rPr>
                  <w:lang w:val="en-GB"/>
                </w:rPr>
                <w:t>51-55</w:t>
              </w:r>
            </w:ins>
          </w:p>
        </w:tc>
        <w:tc>
          <w:tcPr>
            <w:tcW w:w="3776" w:type="dxa"/>
          </w:tcPr>
          <w:p w14:paraId="0A7EB763" w14:textId="77777777" w:rsidR="004D1FD6" w:rsidRPr="004D1FD6" w:rsidRDefault="004D1FD6" w:rsidP="00733646">
            <w:pPr>
              <w:tabs>
                <w:tab w:val="left" w:pos="3119"/>
              </w:tabs>
              <w:spacing w:line="360" w:lineRule="auto"/>
              <w:jc w:val="center"/>
              <w:rPr>
                <w:ins w:id="500" w:author="Gowling WLG" w:date="2018-11-21T16:21:00Z"/>
                <w:lang w:val="en-GB"/>
              </w:rPr>
            </w:pPr>
            <w:ins w:id="501" w:author="Gowling WLG" w:date="2018-11-21T16:21:00Z">
              <w:r w:rsidRPr="004D1FD6">
                <w:rPr>
                  <w:lang w:val="en-GB"/>
                </w:rPr>
                <w:t>50</w:t>
              </w:r>
            </w:ins>
          </w:p>
        </w:tc>
      </w:tr>
      <w:tr w:rsidR="004D1FD6" w:rsidRPr="004D1FD6" w14:paraId="709511C5" w14:textId="77777777" w:rsidTr="00733646">
        <w:trPr>
          <w:ins w:id="502" w:author="Gowling WLG" w:date="2018-11-21T16:21:00Z"/>
        </w:trPr>
        <w:tc>
          <w:tcPr>
            <w:tcW w:w="3544" w:type="dxa"/>
          </w:tcPr>
          <w:p w14:paraId="61269107" w14:textId="77777777" w:rsidR="004D1FD6" w:rsidRPr="004D1FD6" w:rsidRDefault="004D1FD6" w:rsidP="00733646">
            <w:pPr>
              <w:tabs>
                <w:tab w:val="left" w:pos="3119"/>
              </w:tabs>
              <w:spacing w:line="360" w:lineRule="auto"/>
              <w:jc w:val="center"/>
              <w:rPr>
                <w:ins w:id="503" w:author="Gowling WLG" w:date="2018-11-21T16:21:00Z"/>
                <w:lang w:val="en-GB"/>
              </w:rPr>
            </w:pPr>
            <w:ins w:id="504" w:author="Gowling WLG" w:date="2018-11-21T16:21:00Z">
              <w:r w:rsidRPr="004D1FD6">
                <w:rPr>
                  <w:lang w:val="en-GB"/>
                </w:rPr>
                <w:t>56-60</w:t>
              </w:r>
            </w:ins>
          </w:p>
        </w:tc>
        <w:tc>
          <w:tcPr>
            <w:tcW w:w="3776" w:type="dxa"/>
          </w:tcPr>
          <w:p w14:paraId="1F96A06C" w14:textId="77777777" w:rsidR="004D1FD6" w:rsidRPr="004D1FD6" w:rsidRDefault="004D1FD6" w:rsidP="00733646">
            <w:pPr>
              <w:tabs>
                <w:tab w:val="left" w:pos="3119"/>
              </w:tabs>
              <w:spacing w:line="360" w:lineRule="auto"/>
              <w:jc w:val="center"/>
              <w:rPr>
                <w:ins w:id="505" w:author="Gowling WLG" w:date="2018-11-21T16:21:00Z"/>
                <w:lang w:val="en-GB"/>
              </w:rPr>
            </w:pPr>
            <w:ins w:id="506" w:author="Gowling WLG" w:date="2018-11-21T16:21:00Z">
              <w:r w:rsidRPr="004D1FD6">
                <w:rPr>
                  <w:lang w:val="en-GB"/>
                </w:rPr>
                <w:t>35</w:t>
              </w:r>
            </w:ins>
          </w:p>
        </w:tc>
      </w:tr>
      <w:tr w:rsidR="004D1FD6" w:rsidRPr="004D1FD6" w14:paraId="4E2451C8" w14:textId="77777777" w:rsidTr="00733646">
        <w:trPr>
          <w:ins w:id="507" w:author="Gowling WLG" w:date="2018-11-21T16:21:00Z"/>
        </w:trPr>
        <w:tc>
          <w:tcPr>
            <w:tcW w:w="3544" w:type="dxa"/>
          </w:tcPr>
          <w:p w14:paraId="21D797CC" w14:textId="77777777" w:rsidR="004D1FD6" w:rsidRPr="004D1FD6" w:rsidRDefault="004D1FD6" w:rsidP="00733646">
            <w:pPr>
              <w:tabs>
                <w:tab w:val="left" w:pos="3119"/>
              </w:tabs>
              <w:spacing w:line="360" w:lineRule="auto"/>
              <w:jc w:val="center"/>
              <w:rPr>
                <w:ins w:id="508" w:author="Gowling WLG" w:date="2018-11-21T16:21:00Z"/>
                <w:lang w:val="en-GB"/>
              </w:rPr>
            </w:pPr>
            <w:ins w:id="509" w:author="Gowling WLG" w:date="2018-11-21T16:21:00Z">
              <w:r w:rsidRPr="004D1FD6">
                <w:rPr>
                  <w:lang w:val="en-GB"/>
                </w:rPr>
                <w:t>61-65</w:t>
              </w:r>
            </w:ins>
          </w:p>
        </w:tc>
        <w:tc>
          <w:tcPr>
            <w:tcW w:w="3776" w:type="dxa"/>
          </w:tcPr>
          <w:p w14:paraId="66E72FDE" w14:textId="77777777" w:rsidR="004D1FD6" w:rsidRPr="004D1FD6" w:rsidRDefault="004D1FD6" w:rsidP="00733646">
            <w:pPr>
              <w:tabs>
                <w:tab w:val="left" w:pos="3119"/>
              </w:tabs>
              <w:spacing w:line="360" w:lineRule="auto"/>
              <w:jc w:val="center"/>
              <w:rPr>
                <w:ins w:id="510" w:author="Gowling WLG" w:date="2018-11-21T16:21:00Z"/>
                <w:lang w:val="en-GB"/>
              </w:rPr>
            </w:pPr>
            <w:ins w:id="511" w:author="Gowling WLG" w:date="2018-11-21T16:21:00Z">
              <w:r w:rsidRPr="004D1FD6">
                <w:rPr>
                  <w:lang w:val="en-GB"/>
                </w:rPr>
                <w:t>20</w:t>
              </w:r>
            </w:ins>
          </w:p>
        </w:tc>
      </w:tr>
      <w:tr w:rsidR="004D1FD6" w:rsidRPr="004D1FD6" w14:paraId="570DE26F" w14:textId="77777777" w:rsidTr="00733646">
        <w:trPr>
          <w:ins w:id="512" w:author="Gowling WLG" w:date="2018-11-21T16:21:00Z"/>
        </w:trPr>
        <w:tc>
          <w:tcPr>
            <w:tcW w:w="3544" w:type="dxa"/>
          </w:tcPr>
          <w:p w14:paraId="62624257" w14:textId="77777777" w:rsidR="004D1FD6" w:rsidRPr="004D1FD6" w:rsidRDefault="004D1FD6" w:rsidP="00733646">
            <w:pPr>
              <w:tabs>
                <w:tab w:val="left" w:pos="3119"/>
              </w:tabs>
              <w:spacing w:line="360" w:lineRule="auto"/>
              <w:jc w:val="center"/>
              <w:rPr>
                <w:ins w:id="513" w:author="Gowling WLG" w:date="2018-11-21T16:21:00Z"/>
                <w:lang w:val="en-GB"/>
              </w:rPr>
            </w:pPr>
            <w:ins w:id="514" w:author="Gowling WLG" w:date="2018-11-21T16:21:00Z">
              <w:r w:rsidRPr="004D1FD6">
                <w:rPr>
                  <w:lang w:val="en-GB"/>
                </w:rPr>
                <w:t>&gt;65</w:t>
              </w:r>
            </w:ins>
          </w:p>
        </w:tc>
        <w:tc>
          <w:tcPr>
            <w:tcW w:w="3776" w:type="dxa"/>
          </w:tcPr>
          <w:p w14:paraId="6E97F7E4" w14:textId="77777777" w:rsidR="004D1FD6" w:rsidRPr="004D1FD6" w:rsidRDefault="004D1FD6" w:rsidP="00733646">
            <w:pPr>
              <w:tabs>
                <w:tab w:val="left" w:pos="3119"/>
              </w:tabs>
              <w:spacing w:line="360" w:lineRule="auto"/>
              <w:jc w:val="center"/>
              <w:rPr>
                <w:ins w:id="515" w:author="Gowling WLG" w:date="2018-11-21T16:21:00Z"/>
                <w:lang w:val="en-GB"/>
              </w:rPr>
            </w:pPr>
            <w:ins w:id="516" w:author="Gowling WLG" w:date="2018-11-21T16:21:00Z">
              <w:r w:rsidRPr="004D1FD6">
                <w:rPr>
                  <w:lang w:val="en-GB"/>
                </w:rPr>
                <w:t>5</w:t>
              </w:r>
            </w:ins>
          </w:p>
        </w:tc>
      </w:tr>
    </w:tbl>
    <w:p w14:paraId="4AB498DC" w14:textId="77777777" w:rsidR="004D1FD6" w:rsidRPr="004D1FD6" w:rsidRDefault="004D1FD6" w:rsidP="004D1FD6">
      <w:pPr>
        <w:tabs>
          <w:tab w:val="left" w:pos="3119"/>
        </w:tabs>
        <w:spacing w:line="360" w:lineRule="auto"/>
        <w:ind w:left="851"/>
        <w:jc w:val="both"/>
        <w:rPr>
          <w:ins w:id="517" w:author="Gowling WLG" w:date="2018-11-21T16:21:00Z"/>
          <w:lang w:val="en-GB"/>
        </w:rPr>
      </w:pPr>
    </w:p>
    <w:p w14:paraId="0D591647" w14:textId="77777777" w:rsidR="004D1FD6" w:rsidRPr="004D1FD6" w:rsidRDefault="004D1FD6" w:rsidP="004D1FD6">
      <w:pPr>
        <w:pStyle w:val="ListParagraph"/>
        <w:numPr>
          <w:ilvl w:val="1"/>
          <w:numId w:val="15"/>
        </w:numPr>
        <w:tabs>
          <w:tab w:val="left" w:pos="3119"/>
        </w:tabs>
        <w:spacing w:after="160" w:line="360" w:lineRule="auto"/>
        <w:ind w:left="851" w:hanging="851"/>
        <w:contextualSpacing w:val="0"/>
        <w:jc w:val="both"/>
        <w:rPr>
          <w:ins w:id="518" w:author="Gowling WLG" w:date="2018-11-21T16:21:00Z"/>
          <w:lang w:val="en-GB"/>
        </w:rPr>
      </w:pPr>
      <w:ins w:id="519" w:author="Gowling WLG" w:date="2018-11-21T16:21:00Z">
        <w:r w:rsidRPr="004D1FD6">
          <w:rPr>
            <w:lang w:val="en-GB"/>
          </w:rPr>
          <w:t xml:space="preserve">The EDNO shall determine the proportion </w:t>
        </w:r>
      </w:ins>
      <w:ins w:id="520" w:author="Gowling WLG" w:date="2018-11-21T20:18:00Z">
        <w:r w:rsidR="0049459D">
          <w:rPr>
            <w:lang w:val="en-GB"/>
          </w:rPr>
          <w:t>referred to in Paragraph 8.</w:t>
        </w:r>
      </w:ins>
      <w:ins w:id="521" w:author="Huw Neyroud" w:date="2018-11-23T12:41:00Z">
        <w:r w:rsidR="00B76722">
          <w:rPr>
            <w:lang w:val="en-GB"/>
          </w:rPr>
          <w:t>3</w:t>
        </w:r>
      </w:ins>
      <w:ins w:id="522" w:author="Gowling WLG" w:date="2018-11-21T20:18:00Z">
        <w:del w:id="523" w:author="Huw Neyroud" w:date="2018-11-23T12:41:00Z">
          <w:r w:rsidR="0049459D" w:rsidDel="00B76722">
            <w:rPr>
              <w:lang w:val="en-GB"/>
            </w:rPr>
            <w:delText>2</w:delText>
          </w:r>
        </w:del>
        <w:r w:rsidR="0049459D">
          <w:rPr>
            <w:lang w:val="en-GB"/>
          </w:rPr>
          <w:t>(c) as follows</w:t>
        </w:r>
        <w:commentRangeStart w:id="524"/>
        <w:r w:rsidR="0049459D">
          <w:rPr>
            <w:lang w:val="en-GB"/>
          </w:rPr>
          <w:t>:</w:t>
        </w:r>
      </w:ins>
      <w:commentRangeEnd w:id="524"/>
      <w:ins w:id="525" w:author="Gowling WLG" w:date="2018-11-21T20:19:00Z">
        <w:r w:rsidR="00962781">
          <w:rPr>
            <w:rStyle w:val="CommentReference"/>
          </w:rPr>
          <w:commentReference w:id="524"/>
        </w:r>
      </w:ins>
      <w:ins w:id="526" w:author="Gowling WLG" w:date="2018-11-21T20:18:00Z">
        <w:r w:rsidR="0049459D">
          <w:rPr>
            <w:lang w:val="en-GB"/>
          </w:rPr>
          <w:t xml:space="preserve"> </w:t>
        </w:r>
      </w:ins>
    </w:p>
    <w:p w14:paraId="2DB859EA" w14:textId="77777777" w:rsidR="004D1FD6" w:rsidRPr="004D1FD6" w:rsidRDefault="004D1FD6" w:rsidP="006F7076">
      <w:pPr>
        <w:pStyle w:val="ListParagraph"/>
        <w:tabs>
          <w:tab w:val="left" w:pos="3119"/>
        </w:tabs>
        <w:spacing w:after="240" w:line="360" w:lineRule="auto"/>
        <w:ind w:left="851"/>
        <w:contextualSpacing w:val="0"/>
        <w:jc w:val="both"/>
        <w:rPr>
          <w:ins w:id="527" w:author="Gowling WLG" w:date="2018-11-21T16:21:00Z"/>
          <w:lang w:val="en-GB"/>
        </w:rPr>
      </w:pPr>
      <m:oMathPara>
        <m:oMathParaPr>
          <m:jc m:val="left"/>
        </m:oMathParaPr>
        <m:oMath>
          <m:r>
            <w:ins w:id="528" w:author="Gowling WLG" w:date="2018-11-21T16:21:00Z">
              <w:rPr>
                <w:rFonts w:ascii="Cambria Math" w:hAnsi="Cambria Math"/>
                <w:lang w:val="en-GB"/>
              </w:rPr>
              <m:t xml:space="preserve">% </m:t>
            </w:ins>
          </m:r>
          <m:r>
            <w:ins w:id="529" w:author="Gowling WLG" w:date="2018-11-21T20:21:00Z">
              <w:rPr>
                <w:rFonts w:ascii="Cambria Math" w:hAnsi="Cambria Math"/>
                <w:lang w:val="en-GB"/>
              </w:rPr>
              <m:t xml:space="preserve">Unrecovered </m:t>
            </w:ins>
          </m:r>
          <m:r>
            <w:ins w:id="530" w:author="Gowling WLG" w:date="2018-11-21T16:21:00Z">
              <w:rPr>
                <w:rFonts w:ascii="Cambria Math" w:hAnsi="Cambria Math"/>
                <w:lang w:val="en-GB"/>
              </w:rPr>
              <m:t xml:space="preserve">EDNO </m:t>
            </w:ins>
          </m:r>
          <m:r>
            <w:ins w:id="531" w:author="Gowling WLG" w:date="2018-11-21T20:21:00Z">
              <w:rPr>
                <w:rFonts w:ascii="Cambria Math" w:hAnsi="Cambria Math"/>
                <w:lang w:val="en-GB"/>
              </w:rPr>
              <m:t xml:space="preserve">UoS </m:t>
            </w:ins>
          </m:r>
          <m:r>
            <w:ins w:id="532" w:author="Gowling WLG" w:date="2018-11-21T16:21:00Z">
              <w:rPr>
                <w:rFonts w:ascii="Cambria Math" w:hAnsi="Cambria Math"/>
                <w:lang w:val="en-GB"/>
              </w:rPr>
              <m:t xml:space="preserve">Bad Debt not </m:t>
            </w:ins>
          </m:r>
          <m:r>
            <w:ins w:id="533" w:author="Gowling WLG" w:date="2018-11-21T20:21:00Z">
              <w:rPr>
                <w:rFonts w:ascii="Cambria Math" w:hAnsi="Cambria Math"/>
                <w:lang w:val="en-GB"/>
              </w:rPr>
              <m:t>Settled via Collateral</m:t>
            </w:ins>
          </m:r>
          <m:r>
            <w:ins w:id="534" w:author="Gowling WLG" w:date="2018-11-21T16:21:00Z">
              <w:rPr>
                <w:rFonts w:ascii="Cambria Math" w:hAnsi="Cambria Math"/>
                <w:lang w:val="en-GB"/>
              </w:rPr>
              <m:t xml:space="preserve"> = </m:t>
            </w:ins>
          </m:r>
          <m:f>
            <m:fPr>
              <m:ctrlPr>
                <w:ins w:id="535" w:author="Gowling WLG" w:date="2018-11-21T16:21:00Z">
                  <w:rPr>
                    <w:rFonts w:ascii="Cambria Math" w:hAnsi="Cambria Math"/>
                    <w:i/>
                    <w:lang w:val="en-GB"/>
                  </w:rPr>
                </w:ins>
              </m:ctrlPr>
            </m:fPr>
            <m:num>
              <m:r>
                <w:ins w:id="536" w:author="Gowling WLG" w:date="2018-11-21T16:21:00Z">
                  <w:rPr>
                    <w:rFonts w:ascii="Cambria Math" w:hAnsi="Cambria Math"/>
                    <w:lang w:val="en-GB"/>
                  </w:rPr>
                  <m:t xml:space="preserve">Total </m:t>
                </w:ins>
              </m:r>
              <m:r>
                <w:ins w:id="537" w:author="Gowling WLG" w:date="2018-11-21T20:21:00Z">
                  <w:rPr>
                    <w:rFonts w:ascii="Cambria Math" w:hAnsi="Cambria Math"/>
                    <w:lang w:val="en-GB"/>
                  </w:rPr>
                  <m:t xml:space="preserve">Unrecovered </m:t>
                </w:ins>
              </m:r>
              <m:r>
                <w:ins w:id="538" w:author="Gowling WLG" w:date="2018-11-21T16:21:00Z">
                  <w:rPr>
                    <w:rFonts w:ascii="Cambria Math" w:hAnsi="Cambria Math"/>
                    <w:lang w:val="en-GB"/>
                  </w:rPr>
                  <m:t xml:space="preserve">EDNO </m:t>
                </w:ins>
              </m:r>
              <m:r>
                <w:ins w:id="539" w:author="Gowling WLG" w:date="2018-11-21T20:21:00Z">
                  <w:rPr>
                    <w:rFonts w:ascii="Cambria Math" w:hAnsi="Cambria Math"/>
                    <w:lang w:val="en-GB"/>
                  </w:rPr>
                  <m:t xml:space="preserve">UoS </m:t>
                </w:ins>
              </m:r>
              <m:r>
                <w:ins w:id="540" w:author="Gowling WLG" w:date="2018-11-21T16:21:00Z">
                  <w:rPr>
                    <w:rFonts w:ascii="Cambria Math" w:hAnsi="Cambria Math"/>
                    <w:lang w:val="en-GB"/>
                  </w:rPr>
                  <m:t>Bad Debt-Collateral</m:t>
                </w:ins>
              </m:r>
            </m:num>
            <m:den>
              <m:r>
                <w:ins w:id="541" w:author="Gowling WLG" w:date="2018-11-21T16:21:00Z">
                  <w:rPr>
                    <w:rFonts w:ascii="Cambria Math" w:hAnsi="Cambria Math"/>
                    <w:lang w:val="en-GB"/>
                  </w:rPr>
                  <m:t xml:space="preserve">Total </m:t>
                </w:ins>
              </m:r>
              <m:r>
                <w:ins w:id="542" w:author="Gowling WLG" w:date="2018-11-21T20:21:00Z">
                  <w:rPr>
                    <w:rFonts w:ascii="Cambria Math" w:hAnsi="Cambria Math"/>
                    <w:lang w:val="en-GB"/>
                  </w:rPr>
                  <m:t xml:space="preserve">Unrecovered </m:t>
                </w:ins>
              </m:r>
              <m:r>
                <w:ins w:id="543" w:author="Gowling WLG" w:date="2018-11-21T16:21:00Z">
                  <w:rPr>
                    <w:rFonts w:ascii="Cambria Math" w:hAnsi="Cambria Math"/>
                    <w:lang w:val="en-GB"/>
                  </w:rPr>
                  <m:t xml:space="preserve">EDNO </m:t>
                </w:ins>
              </m:r>
              <m:r>
                <w:ins w:id="544" w:author="Gowling WLG" w:date="2018-11-21T20:21:00Z">
                  <w:rPr>
                    <w:rFonts w:ascii="Cambria Math" w:hAnsi="Cambria Math"/>
                    <w:lang w:val="en-GB"/>
                  </w:rPr>
                  <m:t xml:space="preserve">UoS </m:t>
                </w:ins>
              </m:r>
              <m:r>
                <w:ins w:id="545" w:author="Gowling WLG" w:date="2018-11-21T16:21:00Z">
                  <w:rPr>
                    <w:rFonts w:ascii="Cambria Math" w:hAnsi="Cambria Math"/>
                    <w:lang w:val="en-GB"/>
                  </w:rPr>
                  <m:t>Bad Debt</m:t>
                </w:ins>
              </m:r>
            </m:den>
          </m:f>
        </m:oMath>
      </m:oMathPara>
    </w:p>
    <w:p w14:paraId="145E41B9" w14:textId="77777777" w:rsidR="004D1FD6" w:rsidRPr="004D1FD6" w:rsidRDefault="004D1FD6" w:rsidP="004D1FD6">
      <w:pPr>
        <w:pStyle w:val="ListParagraph"/>
        <w:numPr>
          <w:ilvl w:val="1"/>
          <w:numId w:val="15"/>
        </w:numPr>
        <w:tabs>
          <w:tab w:val="left" w:pos="3119"/>
        </w:tabs>
        <w:spacing w:after="160" w:line="360" w:lineRule="auto"/>
        <w:ind w:left="851" w:hanging="851"/>
        <w:contextualSpacing w:val="0"/>
        <w:jc w:val="both"/>
        <w:rPr>
          <w:ins w:id="546" w:author="Gowling WLG" w:date="2018-11-21T16:21:00Z"/>
          <w:lang w:val="en-GB"/>
        </w:rPr>
      </w:pPr>
      <w:ins w:id="547" w:author="Gowling WLG" w:date="2018-11-21T16:21:00Z">
        <w:r w:rsidRPr="004D1FD6">
          <w:rPr>
            <w:lang w:val="en-GB"/>
          </w:rPr>
          <w:t>Where t</w:t>
        </w:r>
        <w:r w:rsidR="004E7629">
          <w:rPr>
            <w:lang w:val="en-GB"/>
          </w:rPr>
          <w:t xml:space="preserve">he EDNO receives </w:t>
        </w:r>
      </w:ins>
      <w:ins w:id="548" w:author="Gowling WLG" w:date="2018-11-21T20:40:00Z">
        <w:r w:rsidR="004E7629">
          <w:rPr>
            <w:lang w:val="en-GB"/>
          </w:rPr>
          <w:t xml:space="preserve">further payments </w:t>
        </w:r>
      </w:ins>
      <w:ins w:id="549" w:author="Gowling WLG" w:date="2018-11-21T20:41:00Z">
        <w:r w:rsidR="004E7629">
          <w:rPr>
            <w:lang w:val="en-GB"/>
          </w:rPr>
          <w:t xml:space="preserve">in respect of the Unrecovered EDNO UoS Bad Debt </w:t>
        </w:r>
      </w:ins>
      <w:ins w:id="550" w:author="Gowling WLG" w:date="2018-11-21T20:52:00Z">
        <w:r w:rsidR="006F7076">
          <w:rPr>
            <w:lang w:val="en-GB"/>
          </w:rPr>
          <w:t xml:space="preserve">after the Final Day of Supply </w:t>
        </w:r>
      </w:ins>
      <w:ins w:id="551" w:author="Gowling WLG" w:date="2018-11-21T20:41:00Z">
        <w:r w:rsidR="004E7629">
          <w:rPr>
            <w:lang w:val="en-GB"/>
          </w:rPr>
          <w:t xml:space="preserve">(including from a liquidator, </w:t>
        </w:r>
      </w:ins>
      <w:ins w:id="552" w:author="Gowling WLG" w:date="2018-11-21T20:42:00Z">
        <w:r w:rsidR="004E7629">
          <w:rPr>
            <w:lang w:val="en-GB"/>
          </w:rPr>
          <w:t>a</w:t>
        </w:r>
      </w:ins>
      <w:ins w:id="553" w:author="Gowling WLG" w:date="2018-11-21T20:41:00Z">
        <w:r w:rsidR="004E7629">
          <w:rPr>
            <w:lang w:val="en-GB"/>
          </w:rPr>
          <w:t>d</w:t>
        </w:r>
      </w:ins>
      <w:ins w:id="554" w:author="Gowling WLG" w:date="2018-11-21T16:21:00Z">
        <w:r w:rsidRPr="004D1FD6">
          <w:rPr>
            <w:lang w:val="en-GB"/>
          </w:rPr>
          <w:t>ministrator</w:t>
        </w:r>
      </w:ins>
      <w:ins w:id="555" w:author="Gowling WLG" w:date="2018-11-21T20:42:00Z">
        <w:r w:rsidR="004E7629">
          <w:rPr>
            <w:lang w:val="en-GB"/>
          </w:rPr>
          <w:t xml:space="preserve"> or similar</w:t>
        </w:r>
      </w:ins>
      <w:ins w:id="556" w:author="Gowling WLG" w:date="2018-11-21T20:53:00Z">
        <w:r w:rsidR="006F7076">
          <w:rPr>
            <w:lang w:val="en-GB"/>
          </w:rPr>
          <w:t>, but excluding via the Collateral</w:t>
        </w:r>
      </w:ins>
      <w:ins w:id="557" w:author="Gowling WLG" w:date="2018-11-21T20:42:00Z">
        <w:r w:rsidR="004E7629">
          <w:rPr>
            <w:lang w:val="en-GB"/>
          </w:rPr>
          <w:t>)</w:t>
        </w:r>
      </w:ins>
      <w:ins w:id="558" w:author="Gowling WLG" w:date="2018-11-21T20:53:00Z">
        <w:r w:rsidR="006F7076">
          <w:rPr>
            <w:lang w:val="en-GB"/>
          </w:rPr>
          <w:t>, then</w:t>
        </w:r>
      </w:ins>
      <w:ins w:id="559" w:author="Gowling WLG" w:date="2018-11-21T20:54:00Z">
        <w:r w:rsidR="006F7076">
          <w:rPr>
            <w:lang w:val="en-GB"/>
          </w:rPr>
          <w:t xml:space="preserve"> such payments shall be </w:t>
        </w:r>
      </w:ins>
      <w:ins w:id="560" w:author="Gowling WLG" w:date="2018-11-21T20:55:00Z">
        <w:r w:rsidR="006F7076">
          <w:rPr>
            <w:lang w:val="en-GB"/>
          </w:rPr>
          <w:t>applied to reduce the d</w:t>
        </w:r>
        <w:r w:rsidR="006F7076" w:rsidRPr="004D1FD6">
          <w:rPr>
            <w:lang w:val="en-GB"/>
          </w:rPr>
          <w:t>ebt</w:t>
        </w:r>
        <w:r w:rsidR="006F7076">
          <w:rPr>
            <w:lang w:val="en-GB"/>
          </w:rPr>
          <w:t xml:space="preserve"> that can </w:t>
        </w:r>
        <w:r w:rsidR="006F7076" w:rsidRPr="004D1FD6">
          <w:rPr>
            <w:lang w:val="en-GB"/>
          </w:rPr>
          <w:t xml:space="preserve">be </w:t>
        </w:r>
        <w:r w:rsidR="006F7076">
          <w:rPr>
            <w:lang w:val="en-GB"/>
          </w:rPr>
          <w:t>re-distributed</w:t>
        </w:r>
        <w:r w:rsidR="006F7076" w:rsidRPr="004D1FD6">
          <w:rPr>
            <w:lang w:val="en-GB"/>
          </w:rPr>
          <w:t xml:space="preserve"> from the EDNO to the DNO </w:t>
        </w:r>
        <w:r w:rsidR="006F7076">
          <w:rPr>
            <w:lang w:val="en-GB"/>
          </w:rPr>
          <w:t xml:space="preserve">Party under this Paragraph 8 in the same way as applies in respect of </w:t>
        </w:r>
      </w:ins>
      <w:ins w:id="561" w:author="Gowling WLG" w:date="2018-11-21T20:56:00Z">
        <w:r w:rsidR="006F7076">
          <w:rPr>
            <w:lang w:val="en-GB"/>
          </w:rPr>
          <w:t>the</w:t>
        </w:r>
      </w:ins>
      <w:ins w:id="562" w:author="Gowling WLG" w:date="2018-11-21T20:55:00Z">
        <w:r w:rsidR="006F7076">
          <w:rPr>
            <w:lang w:val="en-GB"/>
          </w:rPr>
          <w:t xml:space="preserve"> </w:t>
        </w:r>
      </w:ins>
      <w:ins w:id="563" w:author="Gowling WLG" w:date="2018-11-21T20:56:00Z">
        <w:r w:rsidR="006F7076">
          <w:rPr>
            <w:lang w:val="en-GB"/>
          </w:rPr>
          <w:t xml:space="preserve">Collateral. Where </w:t>
        </w:r>
      </w:ins>
      <w:ins w:id="564" w:author="Gowling WLG" w:date="2018-11-21T20:57:00Z">
        <w:r w:rsidR="006F7076">
          <w:rPr>
            <w:lang w:val="en-GB"/>
          </w:rPr>
          <w:t xml:space="preserve">such </w:t>
        </w:r>
      </w:ins>
      <w:ins w:id="565" w:author="Gowling WLG" w:date="2018-11-21T20:56:00Z">
        <w:r w:rsidR="006F7076">
          <w:rPr>
            <w:lang w:val="en-GB"/>
          </w:rPr>
          <w:t>further payments are received by the EDNO before it provides its reports under Paragraph 8.</w:t>
        </w:r>
      </w:ins>
      <w:ins w:id="566" w:author="Huw Neyroud" w:date="2018-11-23T12:41:00Z">
        <w:r w:rsidR="00B76722">
          <w:rPr>
            <w:lang w:val="en-GB"/>
          </w:rPr>
          <w:t>2</w:t>
        </w:r>
      </w:ins>
      <w:ins w:id="567" w:author="Gowling WLG" w:date="2018-11-21T20:56:00Z">
        <w:del w:id="568" w:author="Huw Neyroud" w:date="2018-11-23T12:41:00Z">
          <w:r w:rsidR="006F7076" w:rsidDel="00B76722">
            <w:rPr>
              <w:lang w:val="en-GB"/>
            </w:rPr>
            <w:delText>1</w:delText>
          </w:r>
        </w:del>
        <w:r w:rsidR="006F7076">
          <w:rPr>
            <w:lang w:val="en-GB"/>
          </w:rPr>
          <w:t>, such further payments shall be added to the Collateral referred to in Paragraph</w:t>
        </w:r>
      </w:ins>
      <w:ins w:id="569" w:author="Gowling WLG" w:date="2018-11-21T20:57:00Z">
        <w:r w:rsidR="006F7076">
          <w:rPr>
            <w:lang w:val="en-GB"/>
          </w:rPr>
          <w:t>s</w:t>
        </w:r>
      </w:ins>
      <w:ins w:id="570" w:author="Gowling WLG" w:date="2018-11-21T20:56:00Z">
        <w:r w:rsidR="006F7076">
          <w:rPr>
            <w:lang w:val="en-GB"/>
          </w:rPr>
          <w:t xml:space="preserve"> 8.</w:t>
        </w:r>
        <w:del w:id="571" w:author="Huw Neyroud" w:date="2018-11-23T12:41:00Z">
          <w:r w:rsidR="006F7076" w:rsidDel="00B76722">
            <w:rPr>
              <w:lang w:val="en-GB"/>
            </w:rPr>
            <w:delText>2</w:delText>
          </w:r>
        </w:del>
      </w:ins>
      <w:ins w:id="572" w:author="Huw Neyroud" w:date="2018-11-23T12:41:00Z">
        <w:r w:rsidR="00B76722">
          <w:rPr>
            <w:lang w:val="en-GB"/>
          </w:rPr>
          <w:t>3</w:t>
        </w:r>
      </w:ins>
      <w:ins w:id="573" w:author="Gowling WLG" w:date="2018-11-21T20:56:00Z">
        <w:r w:rsidR="006F7076">
          <w:rPr>
            <w:lang w:val="en-GB"/>
          </w:rPr>
          <w:t>(c)</w:t>
        </w:r>
      </w:ins>
      <w:ins w:id="574" w:author="Gowling WLG" w:date="2018-11-21T20:57:00Z">
        <w:r w:rsidR="006F7076">
          <w:rPr>
            <w:lang w:val="en-GB"/>
          </w:rPr>
          <w:t xml:space="preserve"> and 8.</w:t>
        </w:r>
      </w:ins>
      <w:ins w:id="575" w:author="Huw Neyroud" w:date="2018-11-23T12:41:00Z">
        <w:r w:rsidR="00B76722">
          <w:rPr>
            <w:lang w:val="en-GB"/>
          </w:rPr>
          <w:t>7</w:t>
        </w:r>
      </w:ins>
      <w:ins w:id="576" w:author="Gowling WLG" w:date="2018-11-21T20:57:00Z">
        <w:del w:id="577" w:author="Huw Neyroud" w:date="2018-11-23T12:41:00Z">
          <w:r w:rsidR="006F7076" w:rsidDel="00B76722">
            <w:rPr>
              <w:lang w:val="en-GB"/>
            </w:rPr>
            <w:delText>6</w:delText>
          </w:r>
        </w:del>
        <w:r w:rsidR="006F7076">
          <w:rPr>
            <w:lang w:val="en-GB"/>
          </w:rPr>
          <w:t>. Where such further payments are received by the EDNO after it provides its reports under Paragraph 8.</w:t>
        </w:r>
      </w:ins>
      <w:ins w:id="578" w:author="Huw Neyroud" w:date="2018-11-23T12:41:00Z">
        <w:r w:rsidR="00B76722">
          <w:rPr>
            <w:lang w:val="en-GB"/>
          </w:rPr>
          <w:t>2</w:t>
        </w:r>
      </w:ins>
      <w:ins w:id="579" w:author="Gowling WLG" w:date="2018-11-21T20:57:00Z">
        <w:del w:id="580" w:author="Huw Neyroud" w:date="2018-11-23T12:41:00Z">
          <w:r w:rsidR="006F7076" w:rsidDel="00B76722">
            <w:rPr>
              <w:lang w:val="en-GB"/>
            </w:rPr>
            <w:delText>1</w:delText>
          </w:r>
        </w:del>
        <w:r w:rsidR="006F7076">
          <w:rPr>
            <w:lang w:val="en-GB"/>
          </w:rPr>
          <w:t xml:space="preserve">, </w:t>
        </w:r>
      </w:ins>
      <w:ins w:id="581" w:author="Gowling WLG" w:date="2018-11-21T20:58:00Z">
        <w:r w:rsidR="006F7076">
          <w:rPr>
            <w:lang w:val="en-GB"/>
          </w:rPr>
          <w:t xml:space="preserve">the EDNO shall pay to the DNO Party the amount which would not otherwise have been paid by the DNO Party had </w:t>
        </w:r>
      </w:ins>
      <w:ins w:id="582" w:author="Gowling WLG" w:date="2018-11-21T20:57:00Z">
        <w:r w:rsidR="006F7076">
          <w:rPr>
            <w:lang w:val="en-GB"/>
          </w:rPr>
          <w:t>such further payments be</w:t>
        </w:r>
      </w:ins>
      <w:ins w:id="583" w:author="Gowling WLG" w:date="2018-11-21T20:58:00Z">
        <w:r w:rsidR="006F7076">
          <w:rPr>
            <w:lang w:val="en-GB"/>
          </w:rPr>
          <w:t>en</w:t>
        </w:r>
      </w:ins>
      <w:ins w:id="584" w:author="Gowling WLG" w:date="2018-11-21T20:57:00Z">
        <w:r w:rsidR="006F7076">
          <w:rPr>
            <w:lang w:val="en-GB"/>
          </w:rPr>
          <w:t xml:space="preserve"> added to the Collateral referred to in Paragraphs 8.</w:t>
        </w:r>
      </w:ins>
      <w:ins w:id="585" w:author="Huw Neyroud" w:date="2018-11-23T12:41:00Z">
        <w:r w:rsidR="00B76722">
          <w:rPr>
            <w:lang w:val="en-GB"/>
          </w:rPr>
          <w:t>3</w:t>
        </w:r>
      </w:ins>
      <w:ins w:id="586" w:author="Gowling WLG" w:date="2018-11-21T20:57:00Z">
        <w:del w:id="587" w:author="Huw Neyroud" w:date="2018-11-23T12:41:00Z">
          <w:r w:rsidR="006F7076" w:rsidDel="00B76722">
            <w:rPr>
              <w:lang w:val="en-GB"/>
            </w:rPr>
            <w:delText>2</w:delText>
          </w:r>
        </w:del>
        <w:r w:rsidR="006F7076">
          <w:rPr>
            <w:lang w:val="en-GB"/>
          </w:rPr>
          <w:t>(c) and 8.</w:t>
        </w:r>
      </w:ins>
      <w:ins w:id="588" w:author="Huw Neyroud" w:date="2018-11-23T12:41:00Z">
        <w:r w:rsidR="00B76722">
          <w:rPr>
            <w:lang w:val="en-GB"/>
          </w:rPr>
          <w:t>7</w:t>
        </w:r>
      </w:ins>
      <w:ins w:id="589" w:author="Gowling WLG" w:date="2018-11-21T20:57:00Z">
        <w:del w:id="590" w:author="Huw Neyroud" w:date="2018-11-23T12:41:00Z">
          <w:r w:rsidR="006F7076" w:rsidDel="00B76722">
            <w:rPr>
              <w:lang w:val="en-GB"/>
            </w:rPr>
            <w:delText>6</w:delText>
          </w:r>
        </w:del>
      </w:ins>
      <w:commentRangeStart w:id="591"/>
      <w:ins w:id="592" w:author="Gowling WLG" w:date="2018-11-21T16:21:00Z">
        <w:r w:rsidRPr="004D1FD6">
          <w:rPr>
            <w:lang w:val="en-GB"/>
          </w:rPr>
          <w:t>.</w:t>
        </w:r>
      </w:ins>
      <w:commentRangeEnd w:id="591"/>
      <w:ins w:id="593" w:author="Gowling WLG" w:date="2018-11-21T20:59:00Z">
        <w:r w:rsidR="006F7076">
          <w:rPr>
            <w:rStyle w:val="CommentReference"/>
          </w:rPr>
          <w:commentReference w:id="591"/>
        </w:r>
      </w:ins>
    </w:p>
    <w:p w14:paraId="7F0C1644" w14:textId="77777777" w:rsidR="004D1FD6" w:rsidRDefault="004D1FD6" w:rsidP="004D1FD6">
      <w:pPr>
        <w:pStyle w:val="ListParagraph"/>
        <w:numPr>
          <w:ilvl w:val="1"/>
          <w:numId w:val="15"/>
        </w:numPr>
        <w:tabs>
          <w:tab w:val="left" w:pos="3119"/>
        </w:tabs>
        <w:spacing w:after="160" w:line="360" w:lineRule="auto"/>
        <w:ind w:left="851" w:hanging="851"/>
        <w:contextualSpacing w:val="0"/>
        <w:jc w:val="both"/>
        <w:rPr>
          <w:ins w:id="594" w:author="Gowling WLG" w:date="2018-11-21T21:00:00Z"/>
          <w:lang w:val="en-GB"/>
        </w:rPr>
      </w:pPr>
      <w:ins w:id="595" w:author="Gowling WLG" w:date="2018-11-21T16:21:00Z">
        <w:r w:rsidRPr="004D1FD6">
          <w:rPr>
            <w:lang w:val="en-GB"/>
          </w:rPr>
          <w:t>The DNO Party may include</w:t>
        </w:r>
        <w:r w:rsidR="00E262E6">
          <w:rPr>
            <w:lang w:val="en-GB"/>
          </w:rPr>
          <w:t xml:space="preserve"> the EDNO data relating to the </w:t>
        </w:r>
      </w:ins>
      <w:ins w:id="596" w:author="Gowling WLG" w:date="2018-11-21T19:55:00Z">
        <w:r w:rsidR="00E262E6">
          <w:rPr>
            <w:lang w:val="en-GB"/>
          </w:rPr>
          <w:t>D</w:t>
        </w:r>
      </w:ins>
      <w:ins w:id="597" w:author="Gowling WLG" w:date="2018-11-21T16:21:00Z">
        <w:r w:rsidRPr="004D1FD6">
          <w:rPr>
            <w:lang w:val="en-GB"/>
          </w:rPr>
          <w:t xml:space="preserve">efaulting </w:t>
        </w:r>
      </w:ins>
      <w:ins w:id="598" w:author="Gowling WLG" w:date="2018-11-21T19:55:00Z">
        <w:del w:id="599" w:author="Huw Neyroud" w:date="2018-11-23T12:41:00Z">
          <w:r w:rsidR="00E262E6" w:rsidDel="00B76722">
            <w:rPr>
              <w:lang w:val="en-GB"/>
            </w:rPr>
            <w:delText xml:space="preserve">SoLR </w:delText>
          </w:r>
        </w:del>
      </w:ins>
      <w:ins w:id="600" w:author="Gowling WLG" w:date="2018-11-21T16:21:00Z">
        <w:r w:rsidRPr="004D1FD6">
          <w:rPr>
            <w:lang w:val="en-GB"/>
          </w:rPr>
          <w:t>Supplier Party as part of the DNO Party</w:t>
        </w:r>
      </w:ins>
      <w:ins w:id="601" w:author="Gowling WLG" w:date="2018-11-21T19:55:00Z">
        <w:r w:rsidR="00E262E6">
          <w:rPr>
            <w:lang w:val="en-GB"/>
          </w:rPr>
          <w:t>'s</w:t>
        </w:r>
      </w:ins>
      <w:ins w:id="602" w:author="Gowling WLG" w:date="2018-11-21T16:21:00Z">
        <w:r w:rsidRPr="004D1FD6">
          <w:rPr>
            <w:lang w:val="en-GB"/>
          </w:rPr>
          <w:t xml:space="preserve"> submission for cost recovery to the Authority.</w:t>
        </w:r>
      </w:ins>
    </w:p>
    <w:p w14:paraId="0DBF3A86" w14:textId="77777777" w:rsidR="006F7076" w:rsidRPr="00E262E6" w:rsidRDefault="006F7076" w:rsidP="006F7076">
      <w:pPr>
        <w:pStyle w:val="ListParagraph"/>
        <w:numPr>
          <w:ilvl w:val="1"/>
          <w:numId w:val="15"/>
        </w:numPr>
        <w:tabs>
          <w:tab w:val="left" w:pos="3119"/>
        </w:tabs>
        <w:spacing w:after="160" w:line="360" w:lineRule="auto"/>
        <w:ind w:left="851" w:hanging="851"/>
        <w:contextualSpacing w:val="0"/>
        <w:jc w:val="both"/>
        <w:rPr>
          <w:ins w:id="603" w:author="Gowling WLG" w:date="2018-11-21T21:00:00Z"/>
          <w:lang w:val="en-GB"/>
        </w:rPr>
      </w:pPr>
      <w:ins w:id="604" w:author="Gowling WLG" w:date="2018-11-21T21:00:00Z">
        <w:r w:rsidRPr="00E262E6">
          <w:rPr>
            <w:lang w:val="en-GB"/>
          </w:rPr>
          <w:t>Where the Authority requests additional information to that provided under Paragraph 8.</w:t>
        </w:r>
      </w:ins>
      <w:ins w:id="605" w:author="Huw Neyroud" w:date="2018-11-23T12:42:00Z">
        <w:r w:rsidR="00B76722">
          <w:rPr>
            <w:lang w:val="en-GB"/>
          </w:rPr>
          <w:t>2</w:t>
        </w:r>
      </w:ins>
      <w:ins w:id="606" w:author="Gowling WLG" w:date="2018-11-21T21:00:00Z">
        <w:del w:id="607" w:author="Huw Neyroud" w:date="2018-11-23T12:42:00Z">
          <w:r w:rsidRPr="00E262E6" w:rsidDel="00B76722">
            <w:rPr>
              <w:lang w:val="en-GB"/>
            </w:rPr>
            <w:delText>1</w:delText>
          </w:r>
        </w:del>
        <w:r w:rsidRPr="00E262E6">
          <w:rPr>
            <w:lang w:val="en-GB"/>
          </w:rPr>
          <w:t xml:space="preserve"> and that additional information relates to the EDNO data, the EDNO shall provide such information to the DNO Party in a timely manner in order that the </w:t>
        </w:r>
        <w:r w:rsidRPr="00E262E6">
          <w:rPr>
            <w:lang w:val="en-GB"/>
          </w:rPr>
          <w:lastRenderedPageBreak/>
          <w:t>DNO Party meets the timetable provided by the Authority. If the Authority has not provided a timetable, then such information shall be provided within 10 Working Days from the DNO Party’s request.</w:t>
        </w:r>
      </w:ins>
    </w:p>
    <w:p w14:paraId="7C34D80E" w14:textId="77777777" w:rsidR="006F7076" w:rsidRPr="004D1FD6" w:rsidRDefault="006F7076" w:rsidP="006F7076">
      <w:pPr>
        <w:pStyle w:val="ListParagraph"/>
        <w:tabs>
          <w:tab w:val="left" w:pos="3119"/>
        </w:tabs>
        <w:spacing w:after="160" w:line="360" w:lineRule="auto"/>
        <w:ind w:left="851"/>
        <w:contextualSpacing w:val="0"/>
        <w:jc w:val="both"/>
        <w:rPr>
          <w:ins w:id="608" w:author="Gowling WLG" w:date="2018-11-21T16:21:00Z"/>
          <w:lang w:val="en-GB"/>
        </w:rPr>
      </w:pPr>
    </w:p>
    <w:p w14:paraId="125185D4" w14:textId="77777777" w:rsidR="00906C97" w:rsidRPr="004D1FD6" w:rsidRDefault="00906C97" w:rsidP="000C16B6">
      <w:pPr>
        <w:pStyle w:val="Heading2"/>
        <w:widowControl w:val="0"/>
        <w:numPr>
          <w:ilvl w:val="0"/>
          <w:numId w:val="0"/>
        </w:numPr>
        <w:spacing w:line="240" w:lineRule="auto"/>
        <w:jc w:val="right"/>
        <w:rPr>
          <w:rFonts w:cs="Times New Roman"/>
          <w:b/>
          <w:szCs w:val="24"/>
        </w:rPr>
      </w:pPr>
      <w:r w:rsidRPr="004D1FD6">
        <w:rPr>
          <w:rFonts w:cs="Times New Roman"/>
          <w:b/>
          <w:szCs w:val="24"/>
        </w:rPr>
        <w:t>Gowling WLG (UK) LLP</w:t>
      </w:r>
    </w:p>
    <w:p w14:paraId="5C87C97D" w14:textId="77777777" w:rsidR="00906C97" w:rsidRPr="004D1FD6" w:rsidRDefault="004D1FD6" w:rsidP="000C16B6">
      <w:pPr>
        <w:pStyle w:val="Heading2"/>
        <w:widowControl w:val="0"/>
        <w:numPr>
          <w:ilvl w:val="0"/>
          <w:numId w:val="0"/>
        </w:numPr>
        <w:spacing w:line="240" w:lineRule="auto"/>
        <w:jc w:val="right"/>
        <w:rPr>
          <w:rFonts w:cs="Times New Roman"/>
          <w:szCs w:val="24"/>
        </w:rPr>
      </w:pPr>
      <w:r w:rsidRPr="004D1FD6">
        <w:rPr>
          <w:rFonts w:cs="Times New Roman"/>
          <w:b/>
          <w:szCs w:val="24"/>
        </w:rPr>
        <w:t>2</w:t>
      </w:r>
      <w:r w:rsidR="00557605" w:rsidRPr="004D1FD6">
        <w:rPr>
          <w:rFonts w:cs="Times New Roman"/>
          <w:b/>
          <w:szCs w:val="24"/>
        </w:rPr>
        <w:t>1</w:t>
      </w:r>
      <w:r w:rsidR="00872C5A" w:rsidRPr="004D1FD6">
        <w:rPr>
          <w:rFonts w:cs="Times New Roman"/>
          <w:b/>
          <w:szCs w:val="24"/>
        </w:rPr>
        <w:t xml:space="preserve"> </w:t>
      </w:r>
      <w:r w:rsidRPr="004D1FD6">
        <w:rPr>
          <w:rFonts w:cs="Times New Roman"/>
          <w:b/>
          <w:szCs w:val="24"/>
        </w:rPr>
        <w:t>November</w:t>
      </w:r>
      <w:r w:rsidR="00906C97" w:rsidRPr="004D1FD6">
        <w:rPr>
          <w:rFonts w:cs="Times New Roman"/>
          <w:b/>
          <w:szCs w:val="24"/>
        </w:rPr>
        <w:t xml:space="preserve"> 2018</w:t>
      </w:r>
    </w:p>
    <w:p w14:paraId="6049B872" w14:textId="77777777" w:rsidR="00906C97" w:rsidRPr="004D1FD6" w:rsidRDefault="00906C97" w:rsidP="000C16B6">
      <w:pPr>
        <w:pStyle w:val="Heading2"/>
        <w:widowControl w:val="0"/>
        <w:numPr>
          <w:ilvl w:val="0"/>
          <w:numId w:val="0"/>
        </w:numPr>
        <w:rPr>
          <w:rFonts w:cs="Times New Roman"/>
          <w:szCs w:val="24"/>
        </w:rPr>
      </w:pPr>
    </w:p>
    <w:sectPr w:rsidR="00906C97" w:rsidRPr="004D1FD6" w:rsidSect="00811EF9">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6" w:author="Gowling WLG" w:date="2018-11-21T21:00:00Z" w:initials="GWLG">
    <w:p w14:paraId="575950C1" w14:textId="77777777" w:rsidR="00733646" w:rsidRDefault="00733646">
      <w:pPr>
        <w:pStyle w:val="CommentText"/>
      </w:pPr>
      <w:r>
        <w:rPr>
          <w:rStyle w:val="CommentReference"/>
        </w:rPr>
        <w:annotationRef/>
      </w:r>
      <w:r>
        <w:t>This seemed a useful definition. Is the name OK?</w:t>
      </w:r>
    </w:p>
  </w:comment>
  <w:comment w:id="17" w:author="Huw Neyroud" w:date="2018-11-23T10:40:00Z" w:initials="HN">
    <w:p w14:paraId="187BF354" w14:textId="77777777" w:rsidR="00224D22" w:rsidRDefault="00224D22">
      <w:pPr>
        <w:pStyle w:val="CommentText"/>
      </w:pPr>
      <w:r>
        <w:rPr>
          <w:rStyle w:val="CommentReference"/>
        </w:rPr>
        <w:annotationRef/>
      </w:r>
      <w:r w:rsidR="00E1120E">
        <w:t xml:space="preserve">Revised version provided </w:t>
      </w:r>
    </w:p>
    <w:p w14:paraId="6632909D" w14:textId="77777777" w:rsidR="00E1120E" w:rsidRDefault="00E1120E">
      <w:pPr>
        <w:pStyle w:val="CommentText"/>
      </w:pPr>
    </w:p>
    <w:p w14:paraId="3CE2D298" w14:textId="77777777" w:rsidR="00E1120E" w:rsidRDefault="00E1120E">
      <w:pPr>
        <w:pStyle w:val="CommentText"/>
      </w:pPr>
      <w:r>
        <w:t xml:space="preserve">LRSD removed </w:t>
      </w:r>
      <w:r w:rsidR="005F60AE">
        <w:t xml:space="preserve">due to the trigger being the defaulting </w:t>
      </w:r>
      <w:proofErr w:type="gramStart"/>
      <w:r w:rsidR="005F60AE">
        <w:t>suppliers</w:t>
      </w:r>
      <w:proofErr w:type="gramEnd"/>
      <w:r w:rsidR="005F60AE">
        <w:t xml:space="preserve"> bad debts and what happens after that is not </w:t>
      </w:r>
      <w:proofErr w:type="spellStart"/>
      <w:r w:rsidR="005F60AE">
        <w:t>neccesaryl</w:t>
      </w:r>
      <w:proofErr w:type="spellEnd"/>
      <w:r w:rsidR="005F60AE">
        <w:t xml:space="preserve"> relevant </w:t>
      </w:r>
    </w:p>
  </w:comment>
  <w:comment w:id="71" w:author="Huw Neyroud" w:date="2018-11-23T11:14:00Z" w:initials="HN">
    <w:p w14:paraId="64B5D8D9" w14:textId="77777777" w:rsidR="00E1120E" w:rsidRDefault="00E1120E">
      <w:pPr>
        <w:pStyle w:val="CommentText"/>
      </w:pPr>
      <w:r>
        <w:rPr>
          <w:rStyle w:val="CommentReference"/>
        </w:rPr>
        <w:annotationRef/>
      </w:r>
      <w:r>
        <w:t>Updated definition</w:t>
      </w:r>
    </w:p>
  </w:comment>
  <w:comment w:id="90" w:author="Gowling WLG" w:date="2018-11-21T21:00:00Z" w:initials="GWLG">
    <w:p w14:paraId="2F4CEF8C" w14:textId="77777777" w:rsidR="00733646" w:rsidRDefault="00733646">
      <w:pPr>
        <w:pStyle w:val="CommentText"/>
      </w:pPr>
      <w:r>
        <w:rPr>
          <w:rStyle w:val="CommentReference"/>
        </w:rPr>
        <w:annotationRef/>
      </w:r>
      <w:r>
        <w:t>I've added a definition of the model. Is the description accurate?</w:t>
      </w:r>
    </w:p>
  </w:comment>
  <w:comment w:id="91" w:author="Huw Neyroud" w:date="2018-11-23T11:15:00Z" w:initials="HN">
    <w:p w14:paraId="358EAB39" w14:textId="77777777" w:rsidR="00E1120E" w:rsidRDefault="00E1120E">
      <w:pPr>
        <w:pStyle w:val="CommentText"/>
      </w:pPr>
      <w:r>
        <w:rPr>
          <w:rStyle w:val="CommentReference"/>
        </w:rPr>
        <w:annotationRef/>
      </w:r>
      <w:r>
        <w:t>WG content with the definition</w:t>
      </w:r>
    </w:p>
  </w:comment>
  <w:comment w:id="100" w:author="Huw Neyroud" w:date="2018-11-23T11:11:00Z" w:initials="HN">
    <w:p w14:paraId="3D4B699F" w14:textId="77777777" w:rsidR="00E1120E" w:rsidRDefault="00E1120E">
      <w:pPr>
        <w:pStyle w:val="CommentText"/>
      </w:pPr>
      <w:r>
        <w:rPr>
          <w:rStyle w:val="CommentReference"/>
        </w:rPr>
        <w:annotationRef/>
      </w:r>
      <w:r>
        <w:t>Added definition of Final Day of Supply</w:t>
      </w:r>
    </w:p>
  </w:comment>
  <w:comment w:id="106" w:author="Gowling WLG" w:date="2018-11-21T21:00:00Z" w:initials="GWLG">
    <w:p w14:paraId="111FD048" w14:textId="77777777" w:rsidR="00733646" w:rsidRDefault="00733646">
      <w:pPr>
        <w:pStyle w:val="CommentText"/>
      </w:pPr>
      <w:r>
        <w:rPr>
          <w:rStyle w:val="CommentReference"/>
        </w:rPr>
        <w:annotationRef/>
      </w:r>
      <w:r>
        <w:t>I recognize that Ofgem determination potentially applies to charging disputes, and that this is just a short-cut to the same end, but Ofgem may not want to hear these disputes.</w:t>
      </w:r>
    </w:p>
  </w:comment>
  <w:comment w:id="107" w:author="Huw Neyroud" w:date="2018-11-23T11:16:00Z" w:initials="HN">
    <w:p w14:paraId="0C8613A1" w14:textId="77777777" w:rsidR="005F60AE" w:rsidRDefault="005F60AE">
      <w:pPr>
        <w:pStyle w:val="CommentText"/>
      </w:pPr>
      <w:r>
        <w:rPr>
          <w:rStyle w:val="CommentReference"/>
        </w:rPr>
        <w:annotationRef/>
      </w:r>
      <w:r>
        <w:t xml:space="preserve">Accept </w:t>
      </w:r>
    </w:p>
  </w:comment>
  <w:comment w:id="118" w:author="Huw Neyroud" w:date="2018-11-23T11:21:00Z" w:initials="HN">
    <w:p w14:paraId="0EABC72E" w14:textId="4A5EF28E" w:rsidR="005F60AE" w:rsidRDefault="005F60AE">
      <w:pPr>
        <w:pStyle w:val="CommentText"/>
      </w:pPr>
      <w:r>
        <w:rPr>
          <w:rStyle w:val="CommentReference"/>
        </w:rPr>
        <w:annotationRef/>
      </w:r>
      <w:r>
        <w:t>Action: Check the other paragraph</w:t>
      </w:r>
      <w:r w:rsidR="003F37C7">
        <w:t>s for references due to the addition of this Paragraph</w:t>
      </w:r>
    </w:p>
  </w:comment>
  <w:comment w:id="159" w:author="Gowling WLG" w:date="2018-11-21T21:00:00Z" w:initials="GWLG">
    <w:p w14:paraId="6F04F252" w14:textId="77777777" w:rsidR="00733646" w:rsidRDefault="00733646">
      <w:pPr>
        <w:pStyle w:val="CommentText"/>
      </w:pPr>
      <w:r>
        <w:rPr>
          <w:rStyle w:val="CommentReference"/>
        </w:rPr>
        <w:annotationRef/>
      </w:r>
      <w:r>
        <w:t>Is this necessary? What happens if they haven't? Does this mean they can't recover anything?</w:t>
      </w:r>
      <w:r w:rsidR="004E7629">
        <w:t xml:space="preserve"> Or should references to Collateral be to the higher of Collateral </w:t>
      </w:r>
      <w:proofErr w:type="gramStart"/>
      <w:r w:rsidR="004E7629">
        <w:t>actually held</w:t>
      </w:r>
      <w:proofErr w:type="gramEnd"/>
      <w:r w:rsidR="004E7629">
        <w:t xml:space="preserve"> or Collateral they should have held?</w:t>
      </w:r>
    </w:p>
  </w:comment>
  <w:comment w:id="160" w:author="Huw Neyroud" w:date="2018-11-23T11:17:00Z" w:initials="HN">
    <w:p w14:paraId="2BD11FFD" w14:textId="77777777" w:rsidR="005F60AE" w:rsidRDefault="005F60AE">
      <w:pPr>
        <w:pStyle w:val="CommentText"/>
      </w:pPr>
      <w:r>
        <w:rPr>
          <w:rStyle w:val="CommentReference"/>
        </w:rPr>
        <w:annotationRef/>
      </w:r>
      <w:r>
        <w:t xml:space="preserve">WG –It is necessary and if it is not complied with the party will get nothing in line with the Best practice guideline. AE still wishes for this to stay. </w:t>
      </w:r>
    </w:p>
  </w:comment>
  <w:comment w:id="234" w:author="Huw Neyroud" w:date="2018-11-23T11:30:00Z" w:initials="HN">
    <w:p w14:paraId="10C4EB7A" w14:textId="77777777" w:rsidR="0044000D" w:rsidRDefault="0044000D">
      <w:pPr>
        <w:pStyle w:val="CommentText"/>
      </w:pPr>
      <w:r>
        <w:rPr>
          <w:rStyle w:val="CommentReference"/>
        </w:rPr>
        <w:annotationRef/>
      </w:r>
      <w:r>
        <w:t>Clarity in the paragraph – For added by WG member,</w:t>
      </w:r>
    </w:p>
    <w:p w14:paraId="6D8A747E" w14:textId="77777777" w:rsidR="0044000D" w:rsidRDefault="0044000D">
      <w:pPr>
        <w:pStyle w:val="CommentText"/>
      </w:pPr>
    </w:p>
    <w:p w14:paraId="73A4096B" w14:textId="77777777" w:rsidR="0044000D" w:rsidRDefault="0044000D">
      <w:pPr>
        <w:pStyle w:val="CommentText"/>
      </w:pPr>
      <w:r>
        <w:t xml:space="preserve">Total amount billed before adjusted for Collateral etc. </w:t>
      </w:r>
    </w:p>
    <w:p w14:paraId="770A539D" w14:textId="77777777" w:rsidR="0044000D" w:rsidRDefault="0044000D">
      <w:pPr>
        <w:pStyle w:val="CommentText"/>
      </w:pPr>
    </w:p>
    <w:p w14:paraId="6236B714" w14:textId="77777777" w:rsidR="0044000D" w:rsidRDefault="00CC4223">
      <w:pPr>
        <w:pStyle w:val="CommentText"/>
      </w:pPr>
      <w:r>
        <w:t xml:space="preserve">Could clean it up by breaking this down into bullet points? </w:t>
      </w:r>
    </w:p>
    <w:p w14:paraId="681A5CA5" w14:textId="77777777" w:rsidR="0044000D" w:rsidRDefault="0044000D">
      <w:pPr>
        <w:pStyle w:val="CommentText"/>
      </w:pPr>
    </w:p>
    <w:p w14:paraId="566112BC" w14:textId="77777777" w:rsidR="0044000D" w:rsidRDefault="00CC4223">
      <w:pPr>
        <w:pStyle w:val="CommentText"/>
      </w:pPr>
      <w:r>
        <w:t>The amount of bad debt wanting to be recovered from the DNO. And age profile.</w:t>
      </w:r>
    </w:p>
  </w:comment>
  <w:comment w:id="258" w:author="Huw Neyroud" w:date="2018-11-23T13:39:00Z" w:initials="HN">
    <w:p w14:paraId="378C1F48" w14:textId="681E1E43" w:rsidR="003F37C7" w:rsidRDefault="003F37C7">
      <w:pPr>
        <w:pStyle w:val="CommentText"/>
      </w:pPr>
      <w:r>
        <w:rPr>
          <w:rStyle w:val="CommentReference"/>
        </w:rPr>
        <w:annotationRef/>
      </w:r>
      <w:r>
        <w:t>WG Suggestion as a replacement for (d)</w:t>
      </w:r>
    </w:p>
  </w:comment>
  <w:comment w:id="275" w:author="Huw Neyroud" w:date="2018-11-23T12:13:00Z" w:initials="HN">
    <w:p w14:paraId="1660C0EA" w14:textId="13BCC955" w:rsidR="003F37C7" w:rsidRDefault="004F026C">
      <w:pPr>
        <w:pStyle w:val="CommentText"/>
      </w:pPr>
      <w:r>
        <w:rPr>
          <w:rStyle w:val="CommentReference"/>
        </w:rPr>
        <w:annotationRef/>
      </w:r>
      <w:r w:rsidR="003F37C7">
        <w:t xml:space="preserve">The Working Group considered this to potentially led to sharing of confidential data, </w:t>
      </w:r>
      <w:r w:rsidR="008C4737">
        <w:t xml:space="preserve">the Collateral of the business. </w:t>
      </w:r>
    </w:p>
    <w:p w14:paraId="4C847AC0" w14:textId="1165EC6C" w:rsidR="008C4737" w:rsidRDefault="008C4737">
      <w:pPr>
        <w:pStyle w:val="CommentText"/>
      </w:pPr>
    </w:p>
    <w:p w14:paraId="0E2BA874" w14:textId="5B9F858F" w:rsidR="008C4737" w:rsidRDefault="008C4737">
      <w:pPr>
        <w:pStyle w:val="CommentText"/>
      </w:pPr>
      <w:r>
        <w:t xml:space="preserve">WG deliberated on the point and chose to </w:t>
      </w:r>
    </w:p>
    <w:p w14:paraId="56637169" w14:textId="77777777" w:rsidR="004F026C" w:rsidRDefault="004F026C">
      <w:pPr>
        <w:pStyle w:val="CommentText"/>
      </w:pPr>
    </w:p>
    <w:p w14:paraId="4002A05D" w14:textId="20FA2973" w:rsidR="004F026C" w:rsidRDefault="006E41C8">
      <w:pPr>
        <w:pStyle w:val="CommentText"/>
      </w:pPr>
      <w:r>
        <w:t xml:space="preserve">Email to IDNO </w:t>
      </w:r>
      <w:r w:rsidRPr="006E41C8">
        <w:t xml:space="preserve">you were consulted on DCP 314 and in this you were about providing credit cover </w:t>
      </w:r>
      <w:r w:rsidR="008C4737" w:rsidRPr="006E41C8">
        <w:t>amounts,</w:t>
      </w:r>
      <w:r w:rsidRPr="006E41C8">
        <w:t xml:space="preserve"> and this has now been noted as potentially sensitive data are you still in agreement</w:t>
      </w:r>
      <w:r w:rsidR="00B76722">
        <w:t xml:space="preserve">. Part of the solution is they </w:t>
      </w:r>
      <w:proofErr w:type="gramStart"/>
      <w:r w:rsidR="00B76722">
        <w:t>have to</w:t>
      </w:r>
      <w:proofErr w:type="gramEnd"/>
      <w:r w:rsidR="00B76722">
        <w:t xml:space="preserve"> provide potentially commercially sensitive </w:t>
      </w:r>
      <w:r w:rsidR="008C4737">
        <w:t>data,</w:t>
      </w:r>
      <w:r w:rsidR="00B76722">
        <w:t xml:space="preserve"> and can parties provide their views on this. </w:t>
      </w:r>
      <w:r w:rsidRPr="006E41C8">
        <w:t xml:space="preserve"> </w:t>
      </w:r>
    </w:p>
    <w:p w14:paraId="3FCED3BF" w14:textId="77777777" w:rsidR="004F026C" w:rsidRDefault="00B76722">
      <w:pPr>
        <w:pStyle w:val="CommentText"/>
      </w:pPr>
      <w:r>
        <w:t>Credit cover/Collatera</w:t>
      </w:r>
      <w:bookmarkStart w:id="276" w:name="_GoBack"/>
      <w:bookmarkEnd w:id="276"/>
      <w:r>
        <w:t>l</w:t>
      </w:r>
    </w:p>
    <w:p w14:paraId="7C9E168E" w14:textId="77777777" w:rsidR="004F026C" w:rsidRDefault="004F026C">
      <w:pPr>
        <w:pStyle w:val="CommentText"/>
      </w:pPr>
    </w:p>
  </w:comment>
  <w:comment w:id="331" w:author="Gowling WLG" w:date="2018-11-21T21:00:00Z" w:initials="GWLG">
    <w:p w14:paraId="57D4536D" w14:textId="77777777" w:rsidR="00733646" w:rsidRDefault="00733646">
      <w:pPr>
        <w:pStyle w:val="CommentText"/>
      </w:pPr>
      <w:r>
        <w:rPr>
          <w:rStyle w:val="CommentReference"/>
        </w:rPr>
        <w:annotationRef/>
      </w:r>
      <w:r>
        <w:t>Please check the including/excluding timing. Also, changed from business days to Working Days.</w:t>
      </w:r>
    </w:p>
  </w:comment>
  <w:comment w:id="332" w:author="Huw Neyroud" w:date="2018-11-23T11:28:00Z" w:initials="HN">
    <w:p w14:paraId="07915099" w14:textId="77777777" w:rsidR="0044000D" w:rsidRDefault="0044000D">
      <w:pPr>
        <w:pStyle w:val="CommentText"/>
      </w:pPr>
      <w:r>
        <w:rPr>
          <w:rStyle w:val="CommentReference"/>
        </w:rPr>
        <w:annotationRef/>
      </w:r>
      <w:r>
        <w:t>WG - Accepted</w:t>
      </w:r>
    </w:p>
  </w:comment>
  <w:comment w:id="364" w:author="Gowling WLG" w:date="2018-11-21T21:00:00Z" w:initials="GWLG">
    <w:p w14:paraId="6CCDA272" w14:textId="77777777" w:rsidR="002E4B9F" w:rsidRDefault="002E4B9F">
      <w:pPr>
        <w:pStyle w:val="CommentText"/>
      </w:pPr>
      <w:r>
        <w:rPr>
          <w:rStyle w:val="CommentReference"/>
        </w:rPr>
        <w:annotationRef/>
      </w:r>
      <w:r>
        <w:t>I've deleted 8.7, because it just repeated this paragraph (d).</w:t>
      </w:r>
    </w:p>
  </w:comment>
  <w:comment w:id="524" w:author="Gowling WLG" w:date="2018-11-21T21:00:00Z" w:initials="GWLG">
    <w:p w14:paraId="27DDD757" w14:textId="77777777" w:rsidR="00733646" w:rsidRDefault="00733646">
      <w:pPr>
        <w:pStyle w:val="CommentText"/>
      </w:pPr>
      <w:r>
        <w:rPr>
          <w:rStyle w:val="CommentReference"/>
        </w:rPr>
        <w:annotationRef/>
      </w:r>
      <w:r>
        <w:t>I</w:t>
      </w:r>
      <w:r w:rsidR="002E4B9F">
        <w:t xml:space="preserve"> </w:t>
      </w:r>
      <w:r>
        <w:t xml:space="preserve">don't think you </w:t>
      </w:r>
      <w:r w:rsidR="002E4B9F">
        <w:t xml:space="preserve">really </w:t>
      </w:r>
      <w:r>
        <w:t xml:space="preserve">need this formula, as it is explained clearly enough in 8.2(c). </w:t>
      </w:r>
    </w:p>
  </w:comment>
  <w:comment w:id="591" w:author="Gowling WLG" w:date="2018-11-21T21:00:00Z" w:initials="GWLG">
    <w:p w14:paraId="049AFC0D" w14:textId="77777777" w:rsidR="006F7076" w:rsidRDefault="006F7076">
      <w:pPr>
        <w:pStyle w:val="CommentText"/>
      </w:pPr>
      <w:r>
        <w:rPr>
          <w:rStyle w:val="CommentReference"/>
        </w:rPr>
        <w:annotationRef/>
      </w:r>
      <w:r>
        <w:t>The previous wording didn't seem to explain how they were to be apportioned, which I have attempted to 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75950C1" w15:done="0"/>
  <w15:commentEx w15:paraId="3CE2D298" w15:paraIdParent="575950C1" w15:done="0"/>
  <w15:commentEx w15:paraId="64B5D8D9" w15:done="0"/>
  <w15:commentEx w15:paraId="2F4CEF8C" w15:done="0"/>
  <w15:commentEx w15:paraId="358EAB39" w15:paraIdParent="2F4CEF8C" w15:done="0"/>
  <w15:commentEx w15:paraId="3D4B699F" w15:done="0"/>
  <w15:commentEx w15:paraId="111FD048" w15:done="0"/>
  <w15:commentEx w15:paraId="0C8613A1" w15:paraIdParent="111FD048" w15:done="0"/>
  <w15:commentEx w15:paraId="0EABC72E" w15:done="0"/>
  <w15:commentEx w15:paraId="6F04F252" w15:done="0"/>
  <w15:commentEx w15:paraId="2BD11FFD" w15:paraIdParent="6F04F252" w15:done="0"/>
  <w15:commentEx w15:paraId="566112BC" w15:done="0"/>
  <w15:commentEx w15:paraId="378C1F48" w15:done="0"/>
  <w15:commentEx w15:paraId="7C9E168E" w15:done="0"/>
  <w15:commentEx w15:paraId="57D4536D" w15:done="0"/>
  <w15:commentEx w15:paraId="07915099" w15:paraIdParent="57D4536D" w15:done="0"/>
  <w15:commentEx w15:paraId="6CCDA272" w15:done="0"/>
  <w15:commentEx w15:paraId="27DDD757" w15:done="0"/>
  <w15:commentEx w15:paraId="049AFC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5950C1" w16cid:durableId="1FA2422B"/>
  <w16cid:commentId w16cid:paraId="3CE2D298" w16cid:durableId="1FA2579B"/>
  <w16cid:commentId w16cid:paraId="64B5D8D9" w16cid:durableId="1FA25F80"/>
  <w16cid:commentId w16cid:paraId="2F4CEF8C" w16cid:durableId="1FA2422D"/>
  <w16cid:commentId w16cid:paraId="358EAB39" w16cid:durableId="1FA25FBE"/>
  <w16cid:commentId w16cid:paraId="3D4B699F" w16cid:durableId="1FA25EDA"/>
  <w16cid:commentId w16cid:paraId="111FD048" w16cid:durableId="1FA2422E"/>
  <w16cid:commentId w16cid:paraId="0C8613A1" w16cid:durableId="1FA26024"/>
  <w16cid:commentId w16cid:paraId="0EABC72E" w16cid:durableId="1FA26132"/>
  <w16cid:commentId w16cid:paraId="6F04F252" w16cid:durableId="1FA2422F"/>
  <w16cid:commentId w16cid:paraId="2BD11FFD" w16cid:durableId="1FA26063"/>
  <w16cid:commentId w16cid:paraId="566112BC" w16cid:durableId="1FA2633B"/>
  <w16cid:commentId w16cid:paraId="378C1F48" w16cid:durableId="1FA28183"/>
  <w16cid:commentId w16cid:paraId="7C9E168E" w16cid:durableId="1FA26D83"/>
  <w16cid:commentId w16cid:paraId="57D4536D" w16cid:durableId="1FA24230"/>
  <w16cid:commentId w16cid:paraId="07915099" w16cid:durableId="1FA262C8"/>
  <w16cid:commentId w16cid:paraId="6CCDA272" w16cid:durableId="1FA24231"/>
  <w16cid:commentId w16cid:paraId="27DDD757" w16cid:durableId="1FA24232"/>
  <w16cid:commentId w16cid:paraId="049AFC0D" w16cid:durableId="1FA242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47C70" w14:textId="77777777" w:rsidR="00733646" w:rsidRDefault="00733646" w:rsidP="00EE1CC6">
      <w:r>
        <w:separator/>
      </w:r>
    </w:p>
  </w:endnote>
  <w:endnote w:type="continuationSeparator" w:id="0">
    <w:p w14:paraId="523A4097" w14:textId="77777777" w:rsidR="00733646" w:rsidRDefault="00733646" w:rsidP="00EE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932C6" w14:textId="77777777" w:rsidR="00733646" w:rsidRDefault="007336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9467627"/>
      <w:docPartObj>
        <w:docPartGallery w:val="Page Numbers (Bottom of Page)"/>
        <w:docPartUnique/>
      </w:docPartObj>
    </w:sdtPr>
    <w:sdtEndPr>
      <w:rPr>
        <w:noProof/>
      </w:rPr>
    </w:sdtEndPr>
    <w:sdtContent>
      <w:p w14:paraId="4B5D8193" w14:textId="77777777" w:rsidR="00733646" w:rsidRDefault="00733646">
        <w:pPr>
          <w:pStyle w:val="Footer"/>
          <w:jc w:val="center"/>
        </w:pPr>
        <w:r>
          <w:fldChar w:fldCharType="begin"/>
        </w:r>
        <w:r>
          <w:instrText xml:space="preserve"> PAGE   \* MERGEFORMAT </w:instrText>
        </w:r>
        <w:r>
          <w:fldChar w:fldCharType="separate"/>
        </w:r>
        <w:r w:rsidR="00532BAB">
          <w:rPr>
            <w:noProof/>
          </w:rPr>
          <w:t>1</w:t>
        </w:r>
        <w:r>
          <w:rPr>
            <w:noProof/>
          </w:rPr>
          <w:fldChar w:fldCharType="end"/>
        </w:r>
      </w:p>
    </w:sdtContent>
  </w:sdt>
  <w:p w14:paraId="5D40B639" w14:textId="77777777" w:rsidR="00733646" w:rsidRDefault="007336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08CD5" w14:textId="77777777" w:rsidR="00733646" w:rsidRDefault="00733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141E2" w14:textId="77777777" w:rsidR="00733646" w:rsidRDefault="00733646" w:rsidP="00EE1CC6">
      <w:r>
        <w:separator/>
      </w:r>
    </w:p>
  </w:footnote>
  <w:footnote w:type="continuationSeparator" w:id="0">
    <w:p w14:paraId="2262FBF6" w14:textId="77777777" w:rsidR="00733646" w:rsidRDefault="00733646" w:rsidP="00EE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0BD67" w14:textId="77777777" w:rsidR="00733646" w:rsidRDefault="00733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24C99" w14:textId="77777777" w:rsidR="00733646" w:rsidRPr="00DD72FA" w:rsidRDefault="00733646" w:rsidP="0024425D">
    <w:pPr>
      <w:pStyle w:val="Header"/>
      <w:jc w:val="right"/>
      <w:rPr>
        <w:b/>
      </w:rPr>
    </w:pPr>
    <w:r>
      <w:t>Gowling WLG: 21 November 2018</w:t>
    </w:r>
  </w:p>
  <w:p w14:paraId="37615FC0" w14:textId="77777777" w:rsidR="00733646" w:rsidRPr="00DD72FA" w:rsidRDefault="00733646" w:rsidP="00D55937">
    <w:pPr>
      <w:pStyle w:val="Header"/>
      <w:jc w:val="right"/>
      <w:rPr>
        <w:b/>
      </w:rPr>
    </w:pPr>
  </w:p>
  <w:p w14:paraId="2DA31E3F" w14:textId="77777777" w:rsidR="00733646" w:rsidRPr="00D55937" w:rsidRDefault="00733646" w:rsidP="00D559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16F40" w14:textId="77777777" w:rsidR="00733646" w:rsidRDefault="007336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A531E"/>
    <w:multiLevelType w:val="multilevel"/>
    <w:tmpl w:val="20B2A244"/>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lowerLetter"/>
      <w:lvlText w:val="%3)"/>
      <w:lvlJc w:val="left"/>
      <w:pPr>
        <w:ind w:left="1571"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 w15:restartNumberingAfterBreak="0">
    <w:nsid w:val="08722028"/>
    <w:multiLevelType w:val="hybridMultilevel"/>
    <w:tmpl w:val="6DCCBD3C"/>
    <w:lvl w:ilvl="0" w:tplc="C846C66A">
      <w:start w:val="1"/>
      <w:numFmt w:val="lowerLetter"/>
      <w:lvlText w:val="(%1)"/>
      <w:lvlJc w:val="left"/>
      <w:pPr>
        <w:ind w:left="1706" w:hanging="855"/>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 w15:restartNumberingAfterBreak="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284"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3" w15:restartNumberingAfterBreak="0">
    <w:nsid w:val="0F136E19"/>
    <w:multiLevelType w:val="hybridMultilevel"/>
    <w:tmpl w:val="61266BE8"/>
    <w:lvl w:ilvl="0" w:tplc="08946A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3215F6"/>
    <w:multiLevelType w:val="hybridMultilevel"/>
    <w:tmpl w:val="5D7CE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6" w15:restartNumberingAfterBreak="0">
    <w:nsid w:val="2CD35F7D"/>
    <w:multiLevelType w:val="hybridMultilevel"/>
    <w:tmpl w:val="27542946"/>
    <w:lvl w:ilvl="0" w:tplc="08090017">
      <w:start w:val="1"/>
      <w:numFmt w:val="lowerLetter"/>
      <w:lvlText w:val="%1)"/>
      <w:lvlJc w:val="left"/>
      <w:pPr>
        <w:ind w:left="1162" w:hanging="360"/>
      </w:pPr>
      <w:rPr>
        <w:rFonts w:hint="default"/>
        <w:b w:val="0"/>
        <w:i w:val="0"/>
        <w:caps w:val="0"/>
        <w:strike w:val="0"/>
        <w:dstrike w:val="0"/>
        <w:vanish w:val="0"/>
        <w:color w:val="auto"/>
        <w:sz w:val="24"/>
        <w:vertAlign w:val="baseline"/>
      </w:rPr>
    </w:lvl>
    <w:lvl w:ilvl="1" w:tplc="08090019" w:tentative="1">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7" w15:restartNumberingAfterBreak="0">
    <w:nsid w:val="2D0B374E"/>
    <w:multiLevelType w:val="hybridMultilevel"/>
    <w:tmpl w:val="C5C832DE"/>
    <w:lvl w:ilvl="0" w:tplc="E6804E10">
      <w:start w:val="1"/>
      <w:numFmt w:val="lowerLetter"/>
      <w:lvlText w:val="(%1)"/>
      <w:lvlJc w:val="right"/>
      <w:pPr>
        <w:ind w:left="720" w:hanging="360"/>
      </w:pPr>
      <w:rPr>
        <w:rFonts w:ascii="Times New Roman" w:hAnsi="Times New Roman" w:hint="default"/>
        <w:b w:val="0"/>
        <w:i w:val="0"/>
        <w:caps w:val="0"/>
        <w:strike w:val="0"/>
        <w:dstrike w:val="0"/>
        <w:vanish w:val="0"/>
        <w:color w:val="auto"/>
        <w:sz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9" w15:restartNumberingAfterBreak="0">
    <w:nsid w:val="371F4F34"/>
    <w:multiLevelType w:val="hybridMultilevel"/>
    <w:tmpl w:val="7CDA3C8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0" w15:restartNumberingAfterBreak="0">
    <w:nsid w:val="3BFF5B8B"/>
    <w:multiLevelType w:val="hybridMultilevel"/>
    <w:tmpl w:val="A6C2E97E"/>
    <w:lvl w:ilvl="0" w:tplc="65F62260">
      <w:start w:val="1"/>
      <w:numFmt w:val="lowerLetter"/>
      <w:lvlText w:val="(%1)"/>
      <w:lvlJc w:val="left"/>
      <w:pPr>
        <w:ind w:left="1429" w:hanging="360"/>
      </w:pPr>
      <w:rPr>
        <w:rFonts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4D3062C6"/>
    <w:multiLevelType w:val="multilevel"/>
    <w:tmpl w:val="09FED4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D3660CF"/>
    <w:multiLevelType w:val="hybridMultilevel"/>
    <w:tmpl w:val="8222B1B8"/>
    <w:lvl w:ilvl="0" w:tplc="56103DB4">
      <w:start w:val="4"/>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4ED92CE1"/>
    <w:multiLevelType w:val="multilevel"/>
    <w:tmpl w:val="D58AAA2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83E044C"/>
    <w:multiLevelType w:val="multilevel"/>
    <w:tmpl w:val="23A4C734"/>
    <w:lvl w:ilvl="0">
      <w:start w:val="6"/>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59E2075B"/>
    <w:multiLevelType w:val="multilevel"/>
    <w:tmpl w:val="78B07BF4"/>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F87E1A"/>
    <w:multiLevelType w:val="hybridMultilevel"/>
    <w:tmpl w:val="79901EC8"/>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39C6FB5"/>
    <w:multiLevelType w:val="multilevel"/>
    <w:tmpl w:val="93A8282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2"/>
  </w:num>
  <w:num w:numId="3">
    <w:abstractNumId w:val="5"/>
  </w:num>
  <w:num w:numId="4">
    <w:abstractNumId w:val="14"/>
  </w:num>
  <w:num w:numId="5">
    <w:abstractNumId w:val="18"/>
  </w:num>
  <w:num w:numId="6">
    <w:abstractNumId w:val="10"/>
  </w:num>
  <w:num w:numId="7">
    <w:abstractNumId w:val="16"/>
  </w:num>
  <w:num w:numId="8">
    <w:abstractNumId w:val="11"/>
  </w:num>
  <w:num w:numId="9">
    <w:abstractNumId w:val="4"/>
  </w:num>
  <w:num w:numId="10">
    <w:abstractNumId w:val="6"/>
  </w:num>
  <w:num w:numId="11">
    <w:abstractNumId w:val="7"/>
  </w:num>
  <w:num w:numId="12">
    <w:abstractNumId w:val="17"/>
  </w:num>
  <w:num w:numId="13">
    <w:abstractNumId w:val="15"/>
  </w:num>
  <w:num w:numId="14">
    <w:abstractNumId w:val="12"/>
  </w:num>
  <w:num w:numId="15">
    <w:abstractNumId w:val="0"/>
  </w:num>
  <w:num w:numId="16">
    <w:abstractNumId w:val="3"/>
  </w:num>
  <w:num w:numId="17">
    <w:abstractNumId w:val="1"/>
  </w:num>
  <w:num w:numId="18">
    <w:abstractNumId w:val="0"/>
    <w:lvlOverride w:ilvl="0">
      <w:lvl w:ilvl="0">
        <w:start w:val="8"/>
        <w:numFmt w:val="decimal"/>
        <w:lvlText w:val="%1"/>
        <w:lvlJc w:val="left"/>
        <w:pPr>
          <w:ind w:left="360" w:hanging="360"/>
        </w:pPr>
        <w:rPr>
          <w:rFonts w:hint="default"/>
        </w:rPr>
      </w:lvl>
    </w:lvlOverride>
    <w:lvlOverride w:ilvl="1">
      <w:lvl w:ilvl="1">
        <w:start w:val="1"/>
        <w:numFmt w:val="decimal"/>
        <w:lvlText w:val="%1.%2"/>
        <w:lvlJc w:val="left"/>
        <w:pPr>
          <w:ind w:left="1211" w:hanging="360"/>
        </w:pPr>
        <w:rPr>
          <w:rFonts w:hint="default"/>
        </w:rPr>
      </w:lvl>
    </w:lvlOverride>
    <w:lvlOverride w:ilvl="2">
      <w:lvl w:ilvl="2">
        <w:start w:val="1"/>
        <w:numFmt w:val="lowerLetter"/>
        <w:lvlText w:val="(%3)"/>
        <w:lvlJc w:val="left"/>
        <w:pPr>
          <w:ind w:left="1571" w:hanging="720"/>
        </w:pPr>
        <w:rPr>
          <w:rFonts w:hint="default"/>
        </w:rPr>
      </w:lvl>
    </w:lvlOverride>
    <w:lvlOverride w:ilvl="3">
      <w:lvl w:ilvl="3">
        <w:start w:val="1"/>
        <w:numFmt w:val="decimal"/>
        <w:lvlText w:val="%1.%2.%3.%4"/>
        <w:lvlJc w:val="left"/>
        <w:pPr>
          <w:ind w:left="3273" w:hanging="720"/>
        </w:pPr>
        <w:rPr>
          <w:rFonts w:hint="default"/>
        </w:rPr>
      </w:lvl>
    </w:lvlOverride>
    <w:lvlOverride w:ilvl="4">
      <w:lvl w:ilvl="4">
        <w:start w:val="1"/>
        <w:numFmt w:val="decimal"/>
        <w:lvlText w:val="%1.%2.%3.%4.%5"/>
        <w:lvlJc w:val="left"/>
        <w:pPr>
          <w:ind w:left="4124" w:hanging="720"/>
        </w:pPr>
        <w:rPr>
          <w:rFonts w:hint="default"/>
        </w:rPr>
      </w:lvl>
    </w:lvlOverride>
    <w:lvlOverride w:ilvl="5">
      <w:lvl w:ilvl="5">
        <w:start w:val="1"/>
        <w:numFmt w:val="decimal"/>
        <w:lvlText w:val="%1.%2.%3.%4.%5.%6"/>
        <w:lvlJc w:val="left"/>
        <w:pPr>
          <w:ind w:left="5335" w:hanging="1080"/>
        </w:pPr>
        <w:rPr>
          <w:rFonts w:hint="default"/>
        </w:rPr>
      </w:lvl>
    </w:lvlOverride>
    <w:lvlOverride w:ilvl="6">
      <w:lvl w:ilvl="6">
        <w:start w:val="1"/>
        <w:numFmt w:val="decimal"/>
        <w:lvlText w:val="%1.%2.%3.%4.%5.%6.%7"/>
        <w:lvlJc w:val="left"/>
        <w:pPr>
          <w:ind w:left="6186" w:hanging="1080"/>
        </w:pPr>
        <w:rPr>
          <w:rFonts w:hint="default"/>
        </w:rPr>
      </w:lvl>
    </w:lvlOverride>
    <w:lvlOverride w:ilvl="7">
      <w:lvl w:ilvl="7">
        <w:start w:val="1"/>
        <w:numFmt w:val="decimal"/>
        <w:lvlText w:val="%1.%2.%3.%4.%5.%6.%7.%8"/>
        <w:lvlJc w:val="left"/>
        <w:pPr>
          <w:ind w:left="7397" w:hanging="1440"/>
        </w:pPr>
        <w:rPr>
          <w:rFonts w:hint="default"/>
        </w:rPr>
      </w:lvl>
    </w:lvlOverride>
    <w:lvlOverride w:ilvl="8">
      <w:lvl w:ilvl="8">
        <w:start w:val="1"/>
        <w:numFmt w:val="decimal"/>
        <w:lvlText w:val="%1.%2.%3.%4.%5.%6.%7.%8.%9"/>
        <w:lvlJc w:val="left"/>
        <w:pPr>
          <w:ind w:left="8248" w:hanging="1440"/>
        </w:pPr>
        <w:rPr>
          <w:rFonts w:hint="default"/>
        </w:rPr>
      </w:lvl>
    </w:lvlOverride>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lvlOverride w:ilvl="2"/>
    <w:lvlOverride w:ilvl="3"/>
    <w:lvlOverride w:ilvl="4"/>
    <w:lvlOverride w:ilvl="5"/>
    <w:lvlOverride w:ilvl="6"/>
    <w:lvlOverride w:ilvl="7"/>
    <w:lvlOverride w:ilvl="8"/>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w Neyroud">
    <w15:presenceInfo w15:providerId="AD" w15:userId="S::Huw.Neyroud@electralink.co.uk::a05cc7be-250e-4bb0-922f-b76846d4ef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CC6"/>
    <w:rsid w:val="00001E50"/>
    <w:rsid w:val="00006B58"/>
    <w:rsid w:val="0000731D"/>
    <w:rsid w:val="00011E31"/>
    <w:rsid w:val="00012741"/>
    <w:rsid w:val="0001418A"/>
    <w:rsid w:val="0001548F"/>
    <w:rsid w:val="00015FFD"/>
    <w:rsid w:val="0002360E"/>
    <w:rsid w:val="00024B86"/>
    <w:rsid w:val="000321F5"/>
    <w:rsid w:val="00033504"/>
    <w:rsid w:val="00036398"/>
    <w:rsid w:val="0004663C"/>
    <w:rsid w:val="0005254A"/>
    <w:rsid w:val="000532EF"/>
    <w:rsid w:val="000551F0"/>
    <w:rsid w:val="00056682"/>
    <w:rsid w:val="00062185"/>
    <w:rsid w:val="00074189"/>
    <w:rsid w:val="00075C38"/>
    <w:rsid w:val="00077A83"/>
    <w:rsid w:val="00081CAF"/>
    <w:rsid w:val="0008570D"/>
    <w:rsid w:val="0008626A"/>
    <w:rsid w:val="00092F15"/>
    <w:rsid w:val="000956F6"/>
    <w:rsid w:val="00096406"/>
    <w:rsid w:val="000A3BDC"/>
    <w:rsid w:val="000A3EFA"/>
    <w:rsid w:val="000B74BC"/>
    <w:rsid w:val="000C16B6"/>
    <w:rsid w:val="000D4DDB"/>
    <w:rsid w:val="000D69BE"/>
    <w:rsid w:val="000D6AA3"/>
    <w:rsid w:val="000E4A52"/>
    <w:rsid w:val="000E4CCA"/>
    <w:rsid w:val="000E7CC7"/>
    <w:rsid w:val="000F2207"/>
    <w:rsid w:val="000F4FCE"/>
    <w:rsid w:val="000F6B8C"/>
    <w:rsid w:val="00100F5F"/>
    <w:rsid w:val="00103693"/>
    <w:rsid w:val="00105459"/>
    <w:rsid w:val="00105EE1"/>
    <w:rsid w:val="00107668"/>
    <w:rsid w:val="00114078"/>
    <w:rsid w:val="00121F17"/>
    <w:rsid w:val="00122EB0"/>
    <w:rsid w:val="001316C8"/>
    <w:rsid w:val="00132AF0"/>
    <w:rsid w:val="00134EC1"/>
    <w:rsid w:val="00135D48"/>
    <w:rsid w:val="00154785"/>
    <w:rsid w:val="00155B87"/>
    <w:rsid w:val="00156FF5"/>
    <w:rsid w:val="0016530E"/>
    <w:rsid w:val="00177AF1"/>
    <w:rsid w:val="00177C51"/>
    <w:rsid w:val="00177FBE"/>
    <w:rsid w:val="00182C6C"/>
    <w:rsid w:val="001854E0"/>
    <w:rsid w:val="00193C50"/>
    <w:rsid w:val="00194BCD"/>
    <w:rsid w:val="001A4F32"/>
    <w:rsid w:val="001A7297"/>
    <w:rsid w:val="001B08D1"/>
    <w:rsid w:val="001B1FF5"/>
    <w:rsid w:val="001B2E1E"/>
    <w:rsid w:val="001B5973"/>
    <w:rsid w:val="001B792F"/>
    <w:rsid w:val="001C685F"/>
    <w:rsid w:val="001D2DF1"/>
    <w:rsid w:val="001E043F"/>
    <w:rsid w:val="001E2DE6"/>
    <w:rsid w:val="001E7CAE"/>
    <w:rsid w:val="001F7AD8"/>
    <w:rsid w:val="00203E6E"/>
    <w:rsid w:val="00205C6B"/>
    <w:rsid w:val="00214BAD"/>
    <w:rsid w:val="00216F86"/>
    <w:rsid w:val="00221D5E"/>
    <w:rsid w:val="00224D22"/>
    <w:rsid w:val="0023144B"/>
    <w:rsid w:val="00233046"/>
    <w:rsid w:val="002357AE"/>
    <w:rsid w:val="0024425D"/>
    <w:rsid w:val="00247542"/>
    <w:rsid w:val="00251AAC"/>
    <w:rsid w:val="00255DA1"/>
    <w:rsid w:val="00261A26"/>
    <w:rsid w:val="002668DF"/>
    <w:rsid w:val="002A018C"/>
    <w:rsid w:val="002B24B1"/>
    <w:rsid w:val="002C1136"/>
    <w:rsid w:val="002C4234"/>
    <w:rsid w:val="002C64BA"/>
    <w:rsid w:val="002C7189"/>
    <w:rsid w:val="002D05A8"/>
    <w:rsid w:val="002D3273"/>
    <w:rsid w:val="002E4B9F"/>
    <w:rsid w:val="002E63F8"/>
    <w:rsid w:val="002F4182"/>
    <w:rsid w:val="002F61CA"/>
    <w:rsid w:val="003037BA"/>
    <w:rsid w:val="00305B82"/>
    <w:rsid w:val="00327EB7"/>
    <w:rsid w:val="003341D4"/>
    <w:rsid w:val="0033442C"/>
    <w:rsid w:val="00335D5A"/>
    <w:rsid w:val="00341513"/>
    <w:rsid w:val="00343DCA"/>
    <w:rsid w:val="00347427"/>
    <w:rsid w:val="00347940"/>
    <w:rsid w:val="00350953"/>
    <w:rsid w:val="00353F19"/>
    <w:rsid w:val="00354A2D"/>
    <w:rsid w:val="00356F6C"/>
    <w:rsid w:val="003625E3"/>
    <w:rsid w:val="00365352"/>
    <w:rsid w:val="00365B9D"/>
    <w:rsid w:val="003732BB"/>
    <w:rsid w:val="0037648E"/>
    <w:rsid w:val="003775BB"/>
    <w:rsid w:val="003824AF"/>
    <w:rsid w:val="00386EE2"/>
    <w:rsid w:val="00387A95"/>
    <w:rsid w:val="00390FD3"/>
    <w:rsid w:val="00395412"/>
    <w:rsid w:val="003B7737"/>
    <w:rsid w:val="003B7929"/>
    <w:rsid w:val="003D3848"/>
    <w:rsid w:val="003E07BF"/>
    <w:rsid w:val="003E12D9"/>
    <w:rsid w:val="003E1B89"/>
    <w:rsid w:val="003E243C"/>
    <w:rsid w:val="003F37C7"/>
    <w:rsid w:val="003F42D4"/>
    <w:rsid w:val="00403732"/>
    <w:rsid w:val="0040410A"/>
    <w:rsid w:val="00407BF8"/>
    <w:rsid w:val="00413696"/>
    <w:rsid w:val="00421A17"/>
    <w:rsid w:val="0043249F"/>
    <w:rsid w:val="00435A6C"/>
    <w:rsid w:val="0044000D"/>
    <w:rsid w:val="004416CB"/>
    <w:rsid w:val="00447A9D"/>
    <w:rsid w:val="00465141"/>
    <w:rsid w:val="004670D4"/>
    <w:rsid w:val="00491B69"/>
    <w:rsid w:val="0049218C"/>
    <w:rsid w:val="0049459D"/>
    <w:rsid w:val="004A18E4"/>
    <w:rsid w:val="004C4F09"/>
    <w:rsid w:val="004C5DC2"/>
    <w:rsid w:val="004C673C"/>
    <w:rsid w:val="004D00D9"/>
    <w:rsid w:val="004D11AA"/>
    <w:rsid w:val="004D1FD6"/>
    <w:rsid w:val="004D465E"/>
    <w:rsid w:val="004D4AC5"/>
    <w:rsid w:val="004E6BC1"/>
    <w:rsid w:val="004E7629"/>
    <w:rsid w:val="004F007C"/>
    <w:rsid w:val="004F026C"/>
    <w:rsid w:val="005039EB"/>
    <w:rsid w:val="00503E27"/>
    <w:rsid w:val="00511394"/>
    <w:rsid w:val="0051473A"/>
    <w:rsid w:val="005203F3"/>
    <w:rsid w:val="00532BAB"/>
    <w:rsid w:val="00533BB0"/>
    <w:rsid w:val="005369D1"/>
    <w:rsid w:val="00540C7E"/>
    <w:rsid w:val="00544D24"/>
    <w:rsid w:val="005454D7"/>
    <w:rsid w:val="005468B6"/>
    <w:rsid w:val="00550577"/>
    <w:rsid w:val="00553685"/>
    <w:rsid w:val="005546DE"/>
    <w:rsid w:val="00555B67"/>
    <w:rsid w:val="00557605"/>
    <w:rsid w:val="00562C8F"/>
    <w:rsid w:val="00570A8A"/>
    <w:rsid w:val="005776E3"/>
    <w:rsid w:val="0058767B"/>
    <w:rsid w:val="0059035E"/>
    <w:rsid w:val="005A00EF"/>
    <w:rsid w:val="005A2CD5"/>
    <w:rsid w:val="005A42B1"/>
    <w:rsid w:val="005B392A"/>
    <w:rsid w:val="005B4278"/>
    <w:rsid w:val="005B7731"/>
    <w:rsid w:val="005C1870"/>
    <w:rsid w:val="005C3EEA"/>
    <w:rsid w:val="005C74E5"/>
    <w:rsid w:val="005D309E"/>
    <w:rsid w:val="005D3125"/>
    <w:rsid w:val="005D4AE1"/>
    <w:rsid w:val="005D6D2E"/>
    <w:rsid w:val="005E099E"/>
    <w:rsid w:val="005E6B0D"/>
    <w:rsid w:val="005F04A5"/>
    <w:rsid w:val="005F3944"/>
    <w:rsid w:val="005F60AE"/>
    <w:rsid w:val="005F6A68"/>
    <w:rsid w:val="005F70EC"/>
    <w:rsid w:val="00611CF1"/>
    <w:rsid w:val="00622701"/>
    <w:rsid w:val="00623A5F"/>
    <w:rsid w:val="006276EF"/>
    <w:rsid w:val="006400F8"/>
    <w:rsid w:val="00642510"/>
    <w:rsid w:val="00642857"/>
    <w:rsid w:val="00652B52"/>
    <w:rsid w:val="00652CCA"/>
    <w:rsid w:val="00653C18"/>
    <w:rsid w:val="00657B5F"/>
    <w:rsid w:val="006742BC"/>
    <w:rsid w:val="00686509"/>
    <w:rsid w:val="006927B0"/>
    <w:rsid w:val="006A3959"/>
    <w:rsid w:val="006B71AD"/>
    <w:rsid w:val="006B71F2"/>
    <w:rsid w:val="006C0C6B"/>
    <w:rsid w:val="006C1648"/>
    <w:rsid w:val="006C2081"/>
    <w:rsid w:val="006C4E06"/>
    <w:rsid w:val="006D0BBD"/>
    <w:rsid w:val="006E3019"/>
    <w:rsid w:val="006E41C8"/>
    <w:rsid w:val="006E5925"/>
    <w:rsid w:val="006E73C4"/>
    <w:rsid w:val="006F191F"/>
    <w:rsid w:val="006F2E19"/>
    <w:rsid w:val="006F3823"/>
    <w:rsid w:val="006F6294"/>
    <w:rsid w:val="006F6BA8"/>
    <w:rsid w:val="006F7076"/>
    <w:rsid w:val="00704955"/>
    <w:rsid w:val="0070793A"/>
    <w:rsid w:val="00707CA0"/>
    <w:rsid w:val="007103D4"/>
    <w:rsid w:val="007131D6"/>
    <w:rsid w:val="00722A35"/>
    <w:rsid w:val="00722BE3"/>
    <w:rsid w:val="00732B54"/>
    <w:rsid w:val="00733646"/>
    <w:rsid w:val="007450C0"/>
    <w:rsid w:val="007477E8"/>
    <w:rsid w:val="0075107D"/>
    <w:rsid w:val="00755570"/>
    <w:rsid w:val="007625DE"/>
    <w:rsid w:val="00763611"/>
    <w:rsid w:val="00765921"/>
    <w:rsid w:val="0077350A"/>
    <w:rsid w:val="00773A0F"/>
    <w:rsid w:val="00773E2E"/>
    <w:rsid w:val="00780D1C"/>
    <w:rsid w:val="00780F35"/>
    <w:rsid w:val="00794BC5"/>
    <w:rsid w:val="007A44EC"/>
    <w:rsid w:val="007A4556"/>
    <w:rsid w:val="007B0CBA"/>
    <w:rsid w:val="007B5FF1"/>
    <w:rsid w:val="007C1973"/>
    <w:rsid w:val="007C1AF7"/>
    <w:rsid w:val="007C705E"/>
    <w:rsid w:val="007C728C"/>
    <w:rsid w:val="007E029C"/>
    <w:rsid w:val="007E08BC"/>
    <w:rsid w:val="007E452F"/>
    <w:rsid w:val="00805E8B"/>
    <w:rsid w:val="0081159E"/>
    <w:rsid w:val="00811EF9"/>
    <w:rsid w:val="00822047"/>
    <w:rsid w:val="00826CF0"/>
    <w:rsid w:val="008275DD"/>
    <w:rsid w:val="00841B79"/>
    <w:rsid w:val="00852493"/>
    <w:rsid w:val="00852C4D"/>
    <w:rsid w:val="00863EE7"/>
    <w:rsid w:val="00867018"/>
    <w:rsid w:val="00867119"/>
    <w:rsid w:val="00872C5A"/>
    <w:rsid w:val="00872D9E"/>
    <w:rsid w:val="00875C49"/>
    <w:rsid w:val="00880DBC"/>
    <w:rsid w:val="00884BA0"/>
    <w:rsid w:val="00886802"/>
    <w:rsid w:val="0089188E"/>
    <w:rsid w:val="00895C9D"/>
    <w:rsid w:val="008961F9"/>
    <w:rsid w:val="008A0756"/>
    <w:rsid w:val="008A1F0B"/>
    <w:rsid w:val="008B17FB"/>
    <w:rsid w:val="008C3F54"/>
    <w:rsid w:val="008C4737"/>
    <w:rsid w:val="008D4FB7"/>
    <w:rsid w:val="008D588A"/>
    <w:rsid w:val="008D5C7C"/>
    <w:rsid w:val="009006B3"/>
    <w:rsid w:val="00902708"/>
    <w:rsid w:val="00906C97"/>
    <w:rsid w:val="00922E68"/>
    <w:rsid w:val="0092355B"/>
    <w:rsid w:val="00935DE1"/>
    <w:rsid w:val="00936914"/>
    <w:rsid w:val="0094192F"/>
    <w:rsid w:val="009431AF"/>
    <w:rsid w:val="00957136"/>
    <w:rsid w:val="0095793F"/>
    <w:rsid w:val="00962781"/>
    <w:rsid w:val="0096781C"/>
    <w:rsid w:val="00977FCF"/>
    <w:rsid w:val="00983025"/>
    <w:rsid w:val="00987CEE"/>
    <w:rsid w:val="00990C04"/>
    <w:rsid w:val="00995B3D"/>
    <w:rsid w:val="009962D6"/>
    <w:rsid w:val="009C2130"/>
    <w:rsid w:val="009E037D"/>
    <w:rsid w:val="009E09D6"/>
    <w:rsid w:val="009E4364"/>
    <w:rsid w:val="009F506D"/>
    <w:rsid w:val="00A032A0"/>
    <w:rsid w:val="00A05E44"/>
    <w:rsid w:val="00A10250"/>
    <w:rsid w:val="00A10A97"/>
    <w:rsid w:val="00A30525"/>
    <w:rsid w:val="00A3399F"/>
    <w:rsid w:val="00A42DE9"/>
    <w:rsid w:val="00A5391E"/>
    <w:rsid w:val="00A56C79"/>
    <w:rsid w:val="00A613A6"/>
    <w:rsid w:val="00A61788"/>
    <w:rsid w:val="00A64BAF"/>
    <w:rsid w:val="00A673EC"/>
    <w:rsid w:val="00A704DC"/>
    <w:rsid w:val="00A70BF7"/>
    <w:rsid w:val="00A745FC"/>
    <w:rsid w:val="00A77669"/>
    <w:rsid w:val="00A8312E"/>
    <w:rsid w:val="00A84A28"/>
    <w:rsid w:val="00A910F5"/>
    <w:rsid w:val="00A937CD"/>
    <w:rsid w:val="00A9678E"/>
    <w:rsid w:val="00A96B6D"/>
    <w:rsid w:val="00AC107C"/>
    <w:rsid w:val="00AC7143"/>
    <w:rsid w:val="00AF55AF"/>
    <w:rsid w:val="00AF55EA"/>
    <w:rsid w:val="00B05C3C"/>
    <w:rsid w:val="00B05DDF"/>
    <w:rsid w:val="00B117B0"/>
    <w:rsid w:val="00B259B2"/>
    <w:rsid w:val="00B2605F"/>
    <w:rsid w:val="00B46A6E"/>
    <w:rsid w:val="00B471AE"/>
    <w:rsid w:val="00B52ACB"/>
    <w:rsid w:val="00B55B5A"/>
    <w:rsid w:val="00B564A5"/>
    <w:rsid w:val="00B62224"/>
    <w:rsid w:val="00B76722"/>
    <w:rsid w:val="00B80EA0"/>
    <w:rsid w:val="00B91B82"/>
    <w:rsid w:val="00BA239E"/>
    <w:rsid w:val="00BB3550"/>
    <w:rsid w:val="00BB55D4"/>
    <w:rsid w:val="00BB723D"/>
    <w:rsid w:val="00BC2E2D"/>
    <w:rsid w:val="00BC31E7"/>
    <w:rsid w:val="00BD6B12"/>
    <w:rsid w:val="00BE1729"/>
    <w:rsid w:val="00BF6F1D"/>
    <w:rsid w:val="00BF7D87"/>
    <w:rsid w:val="00C00BC3"/>
    <w:rsid w:val="00C03FE2"/>
    <w:rsid w:val="00C12850"/>
    <w:rsid w:val="00C24966"/>
    <w:rsid w:val="00C25CCD"/>
    <w:rsid w:val="00C27EF5"/>
    <w:rsid w:val="00C301FA"/>
    <w:rsid w:val="00C32EB1"/>
    <w:rsid w:val="00C4274E"/>
    <w:rsid w:val="00C53127"/>
    <w:rsid w:val="00C55901"/>
    <w:rsid w:val="00C57302"/>
    <w:rsid w:val="00C60C18"/>
    <w:rsid w:val="00C61BC3"/>
    <w:rsid w:val="00C72A08"/>
    <w:rsid w:val="00C82D93"/>
    <w:rsid w:val="00C83869"/>
    <w:rsid w:val="00C90266"/>
    <w:rsid w:val="00C96E0B"/>
    <w:rsid w:val="00C97133"/>
    <w:rsid w:val="00CB01AD"/>
    <w:rsid w:val="00CB2D10"/>
    <w:rsid w:val="00CB3A5A"/>
    <w:rsid w:val="00CB6972"/>
    <w:rsid w:val="00CC053F"/>
    <w:rsid w:val="00CC2E32"/>
    <w:rsid w:val="00CC384D"/>
    <w:rsid w:val="00CC4223"/>
    <w:rsid w:val="00CC559F"/>
    <w:rsid w:val="00CC7F0D"/>
    <w:rsid w:val="00CD5311"/>
    <w:rsid w:val="00CE4534"/>
    <w:rsid w:val="00CF08D7"/>
    <w:rsid w:val="00CF26B0"/>
    <w:rsid w:val="00CF7C4D"/>
    <w:rsid w:val="00D00E2C"/>
    <w:rsid w:val="00D015F6"/>
    <w:rsid w:val="00D070F9"/>
    <w:rsid w:val="00D20D49"/>
    <w:rsid w:val="00D27B6E"/>
    <w:rsid w:val="00D44D60"/>
    <w:rsid w:val="00D5087A"/>
    <w:rsid w:val="00D55937"/>
    <w:rsid w:val="00D55AFB"/>
    <w:rsid w:val="00D57F24"/>
    <w:rsid w:val="00D63B14"/>
    <w:rsid w:val="00D674D1"/>
    <w:rsid w:val="00D70D25"/>
    <w:rsid w:val="00D72636"/>
    <w:rsid w:val="00D734E1"/>
    <w:rsid w:val="00D869C4"/>
    <w:rsid w:val="00D9336E"/>
    <w:rsid w:val="00D96E7E"/>
    <w:rsid w:val="00DB2D15"/>
    <w:rsid w:val="00DB33BC"/>
    <w:rsid w:val="00DB7116"/>
    <w:rsid w:val="00DB7622"/>
    <w:rsid w:val="00DD2C33"/>
    <w:rsid w:val="00DE1ABA"/>
    <w:rsid w:val="00DE70D9"/>
    <w:rsid w:val="00DF4521"/>
    <w:rsid w:val="00DF7765"/>
    <w:rsid w:val="00E03393"/>
    <w:rsid w:val="00E0757C"/>
    <w:rsid w:val="00E1120E"/>
    <w:rsid w:val="00E15362"/>
    <w:rsid w:val="00E15581"/>
    <w:rsid w:val="00E207F4"/>
    <w:rsid w:val="00E25D60"/>
    <w:rsid w:val="00E262E6"/>
    <w:rsid w:val="00E3428C"/>
    <w:rsid w:val="00E34467"/>
    <w:rsid w:val="00E41FB2"/>
    <w:rsid w:val="00E55DE8"/>
    <w:rsid w:val="00E62716"/>
    <w:rsid w:val="00E65935"/>
    <w:rsid w:val="00E665AC"/>
    <w:rsid w:val="00E72027"/>
    <w:rsid w:val="00E76D4B"/>
    <w:rsid w:val="00E827B3"/>
    <w:rsid w:val="00E92C6B"/>
    <w:rsid w:val="00E965A6"/>
    <w:rsid w:val="00E968FD"/>
    <w:rsid w:val="00E97E0B"/>
    <w:rsid w:val="00EB0012"/>
    <w:rsid w:val="00EC0F5B"/>
    <w:rsid w:val="00EC3861"/>
    <w:rsid w:val="00EC46EE"/>
    <w:rsid w:val="00EC7DBC"/>
    <w:rsid w:val="00ED7269"/>
    <w:rsid w:val="00EE1CC6"/>
    <w:rsid w:val="00EE2CE2"/>
    <w:rsid w:val="00EF45D1"/>
    <w:rsid w:val="00F038F7"/>
    <w:rsid w:val="00F14EB6"/>
    <w:rsid w:val="00F207FF"/>
    <w:rsid w:val="00F30740"/>
    <w:rsid w:val="00F30ED5"/>
    <w:rsid w:val="00F31F60"/>
    <w:rsid w:val="00F35421"/>
    <w:rsid w:val="00F36454"/>
    <w:rsid w:val="00F3670F"/>
    <w:rsid w:val="00F40323"/>
    <w:rsid w:val="00F43CD1"/>
    <w:rsid w:val="00F44C48"/>
    <w:rsid w:val="00F44ED1"/>
    <w:rsid w:val="00F462D8"/>
    <w:rsid w:val="00F53634"/>
    <w:rsid w:val="00F64EEC"/>
    <w:rsid w:val="00F721B5"/>
    <w:rsid w:val="00F77462"/>
    <w:rsid w:val="00F80B49"/>
    <w:rsid w:val="00F853CE"/>
    <w:rsid w:val="00F92B32"/>
    <w:rsid w:val="00F957B5"/>
    <w:rsid w:val="00FA7C26"/>
    <w:rsid w:val="00FB229A"/>
    <w:rsid w:val="00FD2086"/>
    <w:rsid w:val="00FD46AE"/>
    <w:rsid w:val="00FE19B6"/>
    <w:rsid w:val="00FE24C4"/>
    <w:rsid w:val="00FE4021"/>
    <w:rsid w:val="00FF19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1C1C4376"/>
  <w15:docId w15:val="{0899C23C-9D37-473E-B4FE-C1388B3B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CC6"/>
    <w:pPr>
      <w:spacing w:after="0" w:line="240" w:lineRule="auto"/>
    </w:pPr>
    <w:rPr>
      <w:rFonts w:ascii="Times New Roman" w:eastAsia="Times New Roman" w:hAnsi="Times New Roman" w:cs="Times New Roman"/>
      <w:sz w:val="24"/>
      <w:szCs w:val="24"/>
      <w:lang w:val="en-US"/>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092F15"/>
    <w:pPr>
      <w:keepNext/>
      <w:keepLines/>
      <w:numPr>
        <w:numId w:val="2"/>
      </w:numPr>
      <w:spacing w:before="480" w:after="240" w:line="360" w:lineRule="auto"/>
      <w:jc w:val="center"/>
      <w:outlineLvl w:val="0"/>
    </w:pPr>
    <w:rPr>
      <w:rFonts w:ascii="Times New Roman Bold" w:eastAsiaTheme="majorEastAsia" w:hAnsi="Times New Roman Bold" w:cstheme="majorBidi"/>
      <w:b/>
      <w:bCs/>
      <w:caps/>
      <w:szCs w:val="28"/>
      <w:u w:val="single"/>
      <w:lang w:val="en-GB"/>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092F15"/>
    <w:pPr>
      <w:keepNext w:val="0"/>
      <w:keepLines w:val="0"/>
      <w:numPr>
        <w:ilvl w:val="1"/>
      </w:numPr>
      <w:spacing w:before="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
    <w:unhideWhenUsed/>
    <w:qFormat/>
    <w:rsid w:val="00092F15"/>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
    <w:unhideWhenUsed/>
    <w:qFormat/>
    <w:rsid w:val="00092F15"/>
    <w:pPr>
      <w:keepNext/>
      <w:keepLines/>
      <w:numPr>
        <w:ilvl w:val="3"/>
        <w:numId w:val="2"/>
      </w:numPr>
      <w:spacing w:before="200" w:line="276" w:lineRule="auto"/>
      <w:outlineLvl w:val="3"/>
    </w:pPr>
    <w:rPr>
      <w:rFonts w:eastAsiaTheme="majorEastAsia" w:cstheme="majorBidi"/>
      <w:bCs/>
      <w:iCs/>
      <w:color w:val="000000" w:themeColor="text1"/>
      <w:szCs w:val="22"/>
      <w:lang w:val="en-GB"/>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9"/>
    <w:unhideWhenUsed/>
    <w:qFormat/>
    <w:rsid w:val="00092F15"/>
    <w:pPr>
      <w:keepNext/>
      <w:keepLines/>
      <w:numPr>
        <w:ilvl w:val="4"/>
        <w:numId w:val="2"/>
      </w:numPr>
      <w:spacing w:before="200" w:after="120" w:line="360" w:lineRule="auto"/>
      <w:ind w:left="720" w:hanging="720"/>
      <w:outlineLvl w:val="4"/>
    </w:pPr>
    <w:rPr>
      <w:rFonts w:eastAsiaTheme="majorEastAsia" w:cstheme="majorBidi"/>
      <w:szCs w:val="22"/>
      <w:lang w:val="en-GB"/>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
    <w:unhideWhenUsed/>
    <w:qFormat/>
    <w:rsid w:val="00092F15"/>
    <w:pPr>
      <w:keepNext/>
      <w:keepLines/>
      <w:numPr>
        <w:ilvl w:val="5"/>
        <w:numId w:val="2"/>
      </w:numPr>
      <w:spacing w:before="200" w:line="276" w:lineRule="auto"/>
      <w:outlineLvl w:val="5"/>
    </w:pPr>
    <w:rPr>
      <w:rFonts w:eastAsiaTheme="majorEastAsia" w:cstheme="majorBidi"/>
      <w:iCs/>
      <w:color w:val="000000" w:themeColor="text1"/>
      <w:szCs w:val="22"/>
      <w:lang w:val="en-G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
    <w:unhideWhenUsed/>
    <w:qFormat/>
    <w:rsid w:val="00092F15"/>
    <w:pPr>
      <w:keepNext/>
      <w:keepLines/>
      <w:numPr>
        <w:ilvl w:val="6"/>
        <w:numId w:val="2"/>
      </w:numPr>
      <w:spacing w:before="200" w:line="360" w:lineRule="auto"/>
      <w:ind w:left="720" w:hanging="720"/>
      <w:outlineLvl w:val="6"/>
    </w:pPr>
    <w:rPr>
      <w:rFonts w:eastAsiaTheme="majorEastAsia" w:cstheme="majorBidi"/>
      <w:iCs/>
      <w:szCs w:val="22"/>
      <w:lang w:val="en-GB"/>
    </w:rPr>
  </w:style>
  <w:style w:type="paragraph" w:styleId="Heading8">
    <w:name w:val="heading 8"/>
    <w:aliases w:val="level2(a)"/>
    <w:basedOn w:val="Normal"/>
    <w:next w:val="Normal"/>
    <w:link w:val="Heading8Char"/>
    <w:uiPriority w:val="9"/>
    <w:unhideWhenUsed/>
    <w:qFormat/>
    <w:rsid w:val="00092F15"/>
    <w:pPr>
      <w:keepNext/>
      <w:keepLines/>
      <w:numPr>
        <w:ilvl w:val="7"/>
        <w:numId w:val="2"/>
      </w:numPr>
      <w:spacing w:before="200" w:line="276" w:lineRule="auto"/>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aliases w:val="App Heading,level3(i)"/>
    <w:basedOn w:val="Normal"/>
    <w:next w:val="Normal"/>
    <w:link w:val="Heading9Char"/>
    <w:uiPriority w:val="9"/>
    <w:unhideWhenUsed/>
    <w:qFormat/>
    <w:rsid w:val="00092F15"/>
    <w:pPr>
      <w:keepNext/>
      <w:keepLines/>
      <w:numPr>
        <w:ilvl w:val="8"/>
        <w:numId w:val="2"/>
      </w:numPr>
      <w:spacing w:before="200" w:line="276" w:lineRule="auto"/>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5"/>
    <w:unhideWhenUsed/>
    <w:qFormat/>
    <w:rsid w:val="00EE1CC6"/>
    <w:pPr>
      <w:tabs>
        <w:tab w:val="center" w:pos="4513"/>
        <w:tab w:val="right" w:pos="9026"/>
      </w:tabs>
    </w:pPr>
  </w:style>
  <w:style w:type="character" w:customStyle="1" w:styleId="HeaderChar">
    <w:name w:val="Header Char"/>
    <w:basedOn w:val="DefaultParagraphFont"/>
    <w:link w:val="Header"/>
    <w:uiPriority w:val="5"/>
    <w:rsid w:val="00EE1CC6"/>
  </w:style>
  <w:style w:type="paragraph" w:styleId="Footer">
    <w:name w:val="footer"/>
    <w:basedOn w:val="Normal"/>
    <w:link w:val="FooterChar"/>
    <w:uiPriority w:val="99"/>
    <w:unhideWhenUsed/>
    <w:rsid w:val="00EE1CC6"/>
    <w:pPr>
      <w:tabs>
        <w:tab w:val="center" w:pos="4513"/>
        <w:tab w:val="right" w:pos="9026"/>
      </w:tabs>
    </w:pPr>
  </w:style>
  <w:style w:type="character" w:customStyle="1" w:styleId="FooterChar">
    <w:name w:val="Footer Char"/>
    <w:basedOn w:val="DefaultParagraphFont"/>
    <w:link w:val="Footer"/>
    <w:uiPriority w:val="99"/>
    <w:rsid w:val="00EE1CC6"/>
  </w:style>
  <w:style w:type="table" w:styleId="TableGrid">
    <w:name w:val="Table Grid"/>
    <w:basedOn w:val="TableNormal"/>
    <w:uiPriority w:val="39"/>
    <w:rsid w:val="00362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CUSATableTexta">
    <w:name w:val="DCUSA Table Text a)"/>
    <w:basedOn w:val="Normal"/>
    <w:qFormat/>
    <w:rsid w:val="003625E3"/>
    <w:pPr>
      <w:numPr>
        <w:numId w:val="1"/>
      </w:numPr>
      <w:tabs>
        <w:tab w:val="num" w:pos="360"/>
      </w:tabs>
      <w:spacing w:before="120" w:after="120"/>
      <w:ind w:left="0" w:firstLine="0"/>
    </w:pPr>
    <w:rPr>
      <w:rFonts w:eastAsia="Calibri"/>
      <w:szCs w:val="22"/>
      <w:lang w:val="en-GB"/>
    </w:rPr>
  </w:style>
  <w:style w:type="paragraph" w:customStyle="1" w:styleId="DCUSATableTextbulletpt">
    <w:name w:val="DCUSA Table Text bullet pt"/>
    <w:basedOn w:val="Normal"/>
    <w:link w:val="DCUSATableTextbulletptChar"/>
    <w:qFormat/>
    <w:rsid w:val="003625E3"/>
    <w:pPr>
      <w:numPr>
        <w:ilvl w:val="1"/>
        <w:numId w:val="1"/>
      </w:numPr>
      <w:tabs>
        <w:tab w:val="num" w:pos="360"/>
      </w:tabs>
      <w:spacing w:before="120" w:after="120" w:line="360" w:lineRule="auto"/>
      <w:ind w:left="0" w:firstLine="0"/>
    </w:pPr>
    <w:rPr>
      <w:rFonts w:eastAsia="Calibri"/>
      <w:szCs w:val="22"/>
      <w:lang w:val="en-GB"/>
    </w:rPr>
  </w:style>
  <w:style w:type="paragraph" w:styleId="BalloonText">
    <w:name w:val="Balloon Text"/>
    <w:basedOn w:val="Normal"/>
    <w:link w:val="BalloonTextChar"/>
    <w:uiPriority w:val="99"/>
    <w:semiHidden/>
    <w:unhideWhenUsed/>
    <w:rsid w:val="003625E3"/>
    <w:rPr>
      <w:rFonts w:ascii="Tahoma" w:hAnsi="Tahoma" w:cs="Tahoma"/>
      <w:sz w:val="16"/>
      <w:szCs w:val="16"/>
    </w:rPr>
  </w:style>
  <w:style w:type="character" w:customStyle="1" w:styleId="BalloonTextChar">
    <w:name w:val="Balloon Text Char"/>
    <w:basedOn w:val="DefaultParagraphFont"/>
    <w:link w:val="BalloonText"/>
    <w:uiPriority w:val="99"/>
    <w:semiHidden/>
    <w:rsid w:val="003625E3"/>
    <w:rPr>
      <w:rFonts w:ascii="Tahoma" w:eastAsia="Times New Roman" w:hAnsi="Tahoma" w:cs="Tahoma"/>
      <w:sz w:val="16"/>
      <w:szCs w:val="16"/>
      <w:lang w:val="en-US"/>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092F15"/>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092F15"/>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
    <w:rsid w:val="00092F15"/>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
    <w:rsid w:val="00092F15"/>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
    <w:rsid w:val="00092F15"/>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
    <w:rsid w:val="00092F15"/>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
    <w:rsid w:val="00092F15"/>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
    <w:rsid w:val="00092F15"/>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
    <w:rsid w:val="00092F15"/>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92F15"/>
    <w:pPr>
      <w:ind w:left="720"/>
      <w:contextualSpacing/>
    </w:pPr>
  </w:style>
  <w:style w:type="paragraph" w:customStyle="1" w:styleId="DCHeading4">
    <w:name w:val="DC Heading 4"/>
    <w:basedOn w:val="Normal"/>
    <w:qFormat/>
    <w:rsid w:val="00092F15"/>
    <w:pPr>
      <w:numPr>
        <w:numId w:val="3"/>
      </w:numPr>
      <w:spacing w:after="240" w:line="360" w:lineRule="auto"/>
      <w:jc w:val="center"/>
    </w:pPr>
    <w:rPr>
      <w:rFonts w:ascii="Times New Roman Bold" w:eastAsiaTheme="minorHAnsi" w:hAnsi="Times New Roman Bold" w:cstheme="minorBidi"/>
      <w:szCs w:val="22"/>
      <w:u w:val="single"/>
      <w:lang w:val="en-GB"/>
    </w:rPr>
  </w:style>
  <w:style w:type="numbering" w:customStyle="1" w:styleId="DCParalinknumbers">
    <w:name w:val="DC Para link numbers"/>
    <w:uiPriority w:val="99"/>
    <w:rsid w:val="00092F15"/>
    <w:pPr>
      <w:numPr>
        <w:numId w:val="3"/>
      </w:numPr>
    </w:pPr>
  </w:style>
  <w:style w:type="character" w:styleId="CommentReference">
    <w:name w:val="annotation reference"/>
    <w:basedOn w:val="DefaultParagraphFont"/>
    <w:uiPriority w:val="99"/>
    <w:unhideWhenUsed/>
    <w:rsid w:val="009E4364"/>
    <w:rPr>
      <w:sz w:val="16"/>
      <w:szCs w:val="16"/>
    </w:rPr>
  </w:style>
  <w:style w:type="paragraph" w:styleId="CommentText">
    <w:name w:val="annotation text"/>
    <w:basedOn w:val="Normal"/>
    <w:link w:val="CommentTextChar"/>
    <w:uiPriority w:val="99"/>
    <w:unhideWhenUsed/>
    <w:rsid w:val="009E4364"/>
    <w:rPr>
      <w:sz w:val="20"/>
      <w:szCs w:val="20"/>
    </w:rPr>
  </w:style>
  <w:style w:type="character" w:customStyle="1" w:styleId="CommentTextChar">
    <w:name w:val="Comment Text Char"/>
    <w:basedOn w:val="DefaultParagraphFont"/>
    <w:link w:val="CommentText"/>
    <w:uiPriority w:val="99"/>
    <w:rsid w:val="009E4364"/>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E4364"/>
    <w:rPr>
      <w:b/>
      <w:bCs/>
    </w:rPr>
  </w:style>
  <w:style w:type="character" w:customStyle="1" w:styleId="CommentSubjectChar">
    <w:name w:val="Comment Subject Char"/>
    <w:basedOn w:val="CommentTextChar"/>
    <w:link w:val="CommentSubject"/>
    <w:uiPriority w:val="99"/>
    <w:semiHidden/>
    <w:rsid w:val="009E4364"/>
    <w:rPr>
      <w:rFonts w:ascii="Times New Roman" w:eastAsia="Times New Roman" w:hAnsi="Times New Roman" w:cs="Times New Roman"/>
      <w:b/>
      <w:bCs/>
      <w:sz w:val="20"/>
      <w:szCs w:val="20"/>
      <w:lang w:val="en-US"/>
    </w:rPr>
  </w:style>
  <w:style w:type="character" w:customStyle="1" w:styleId="DeltaViewInsertion">
    <w:name w:val="DeltaView Insertion"/>
    <w:uiPriority w:val="99"/>
    <w:rsid w:val="00C97133"/>
    <w:rPr>
      <w:color w:val="0000FF"/>
      <w:u w:val="double"/>
    </w:rPr>
  </w:style>
  <w:style w:type="character" w:customStyle="1" w:styleId="DeltaViewDeletion">
    <w:name w:val="DeltaView Deletion"/>
    <w:uiPriority w:val="99"/>
    <w:rsid w:val="00C97133"/>
    <w:rPr>
      <w:strike/>
      <w:color w:val="FF0000"/>
    </w:rPr>
  </w:style>
  <w:style w:type="paragraph" w:customStyle="1" w:styleId="AgtLevel4">
    <w:name w:val="Agt/Level4"/>
    <w:basedOn w:val="Normal"/>
    <w:uiPriority w:val="99"/>
    <w:rsid w:val="00CC559F"/>
    <w:pPr>
      <w:tabs>
        <w:tab w:val="num" w:pos="2126"/>
      </w:tabs>
      <w:spacing w:after="240" w:line="360" w:lineRule="auto"/>
      <w:ind w:left="2126" w:hanging="709"/>
      <w:jc w:val="both"/>
    </w:pPr>
    <w:rPr>
      <w:szCs w:val="20"/>
      <w:lang w:val="en-GB"/>
    </w:rPr>
  </w:style>
  <w:style w:type="paragraph" w:styleId="FootnoteText">
    <w:name w:val="footnote text"/>
    <w:basedOn w:val="Normal"/>
    <w:link w:val="FootnoteTextChar"/>
    <w:uiPriority w:val="99"/>
    <w:semiHidden/>
    <w:unhideWhenUsed/>
    <w:rsid w:val="00386EE2"/>
    <w:rPr>
      <w:sz w:val="20"/>
      <w:szCs w:val="20"/>
    </w:rPr>
  </w:style>
  <w:style w:type="character" w:customStyle="1" w:styleId="FootnoteTextChar">
    <w:name w:val="Footnote Text Char"/>
    <w:basedOn w:val="DefaultParagraphFont"/>
    <w:link w:val="FootnoteText"/>
    <w:uiPriority w:val="99"/>
    <w:semiHidden/>
    <w:rsid w:val="00386EE2"/>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86EE2"/>
    <w:rPr>
      <w:vertAlign w:val="superscript"/>
    </w:rPr>
  </w:style>
  <w:style w:type="paragraph" w:styleId="BodyText3">
    <w:name w:val="Body Text 3"/>
    <w:basedOn w:val="Normal"/>
    <w:link w:val="BodyText3Char"/>
    <w:uiPriority w:val="99"/>
    <w:unhideWhenUsed/>
    <w:rsid w:val="0075107D"/>
    <w:pPr>
      <w:spacing w:after="120"/>
    </w:pPr>
    <w:rPr>
      <w:sz w:val="16"/>
      <w:szCs w:val="16"/>
    </w:rPr>
  </w:style>
  <w:style w:type="character" w:customStyle="1" w:styleId="BodyText3Char">
    <w:name w:val="Body Text 3 Char"/>
    <w:basedOn w:val="DefaultParagraphFont"/>
    <w:link w:val="BodyText3"/>
    <w:uiPriority w:val="99"/>
    <w:rsid w:val="0075107D"/>
    <w:rPr>
      <w:rFonts w:ascii="Times New Roman" w:eastAsia="Times New Roman" w:hAnsi="Times New Roman" w:cs="Times New Roman"/>
      <w:sz w:val="16"/>
      <w:szCs w:val="16"/>
      <w:lang w:val="en-US"/>
    </w:rPr>
  </w:style>
  <w:style w:type="paragraph" w:styleId="BodyText2">
    <w:name w:val="Body Text 2"/>
    <w:basedOn w:val="Normal"/>
    <w:link w:val="BodyText2Char"/>
    <w:uiPriority w:val="99"/>
    <w:unhideWhenUsed/>
    <w:rsid w:val="004D465E"/>
    <w:pPr>
      <w:spacing w:after="120" w:line="480" w:lineRule="auto"/>
    </w:pPr>
  </w:style>
  <w:style w:type="character" w:customStyle="1" w:styleId="BodyText2Char">
    <w:name w:val="Body Text 2 Char"/>
    <w:basedOn w:val="DefaultParagraphFont"/>
    <w:link w:val="BodyText2"/>
    <w:uiPriority w:val="99"/>
    <w:rsid w:val="004D465E"/>
    <w:rPr>
      <w:rFonts w:ascii="Times New Roman" w:eastAsia="Times New Roman" w:hAnsi="Times New Roman" w:cs="Times New Roman"/>
      <w:sz w:val="24"/>
      <w:szCs w:val="24"/>
      <w:lang w:val="en-US"/>
    </w:rPr>
  </w:style>
  <w:style w:type="paragraph" w:styleId="BodyText">
    <w:name w:val="Body Text"/>
    <w:basedOn w:val="Normal"/>
    <w:link w:val="BodyTextChar"/>
    <w:rsid w:val="00006B58"/>
    <w:pPr>
      <w:tabs>
        <w:tab w:val="left" w:pos="1440"/>
        <w:tab w:val="left" w:pos="2160"/>
        <w:tab w:val="left" w:pos="2880"/>
        <w:tab w:val="left" w:pos="3600"/>
        <w:tab w:val="left" w:pos="4320"/>
        <w:tab w:val="left" w:pos="5040"/>
      </w:tabs>
      <w:spacing w:after="200"/>
      <w:ind w:left="709"/>
      <w:jc w:val="both"/>
    </w:pPr>
    <w:rPr>
      <w:sz w:val="22"/>
      <w:szCs w:val="20"/>
      <w:lang w:val="en-GB"/>
    </w:rPr>
  </w:style>
  <w:style w:type="character" w:customStyle="1" w:styleId="BodyTextChar">
    <w:name w:val="Body Text Char"/>
    <w:basedOn w:val="DefaultParagraphFont"/>
    <w:link w:val="BodyText"/>
    <w:rsid w:val="00006B58"/>
    <w:rPr>
      <w:rFonts w:ascii="Times New Roman" w:eastAsia="Times New Roman" w:hAnsi="Times New Roman" w:cs="Times New Roman"/>
      <w:szCs w:val="20"/>
    </w:rPr>
  </w:style>
  <w:style w:type="paragraph" w:customStyle="1" w:styleId="Default">
    <w:name w:val="Default"/>
    <w:rsid w:val="00C128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CSubHeading1Level2">
    <w:name w:val="DC Sub Heading 1 Level 2"/>
    <w:basedOn w:val="Normal"/>
    <w:link w:val="DCSubHeading1Level2Char"/>
    <w:qFormat/>
    <w:rsid w:val="008275DD"/>
    <w:pPr>
      <w:spacing w:after="240" w:line="360" w:lineRule="auto"/>
    </w:pPr>
    <w:rPr>
      <w:rFonts w:ascii="Times New Roman Bold" w:eastAsiaTheme="minorHAnsi" w:hAnsi="Times New Roman Bold" w:cstheme="minorBidi"/>
      <w:b/>
      <w:szCs w:val="22"/>
      <w:lang w:val="en-GB"/>
    </w:rPr>
  </w:style>
  <w:style w:type="character" w:customStyle="1" w:styleId="DCSubHeading1Level2Char">
    <w:name w:val="DC Sub Heading 1 Level 2 Char"/>
    <w:basedOn w:val="DefaultParagraphFont"/>
    <w:link w:val="DCSubHeading1Level2"/>
    <w:rsid w:val="008275DD"/>
    <w:rPr>
      <w:rFonts w:ascii="Times New Roman Bold" w:hAnsi="Times New Roman Bold"/>
      <w:b/>
      <w:sz w:val="24"/>
    </w:rPr>
  </w:style>
  <w:style w:type="paragraph" w:styleId="Revision">
    <w:name w:val="Revision"/>
    <w:hidden/>
    <w:uiPriority w:val="99"/>
    <w:semiHidden/>
    <w:rsid w:val="00EC46EE"/>
    <w:pPr>
      <w:spacing w:after="0" w:line="240" w:lineRule="auto"/>
    </w:pPr>
    <w:rPr>
      <w:rFonts w:ascii="Times New Roman" w:eastAsia="Times New Roman" w:hAnsi="Times New Roman" w:cs="Times New Roman"/>
      <w:sz w:val="24"/>
      <w:szCs w:val="24"/>
      <w:lang w:val="en-US"/>
    </w:rPr>
  </w:style>
  <w:style w:type="character" w:customStyle="1" w:styleId="DCNormParaL2Char">
    <w:name w:val="DC Norm Para L2 Char"/>
    <w:basedOn w:val="DCSubHeading1Level2Char"/>
    <w:uiPriority w:val="99"/>
    <w:rsid w:val="00F43CD1"/>
    <w:rPr>
      <w:rFonts w:ascii="Times New Roman" w:hAnsi="Times New Roman"/>
      <w:b w:val="0"/>
      <w:caps w:val="0"/>
      <w:color w:val="auto"/>
      <w:sz w:val="24"/>
      <w:u w:val="none"/>
    </w:rPr>
  </w:style>
  <w:style w:type="paragraph" w:customStyle="1" w:styleId="DCHeading1">
    <w:name w:val="DC Heading 1"/>
    <w:basedOn w:val="Normal"/>
    <w:link w:val="DCHeading1Char"/>
    <w:qFormat/>
    <w:rsid w:val="00EB0012"/>
    <w:pPr>
      <w:spacing w:after="240" w:line="360" w:lineRule="auto"/>
      <w:jc w:val="center"/>
    </w:pPr>
    <w:rPr>
      <w:rFonts w:eastAsiaTheme="minorHAnsi" w:cstheme="minorBidi"/>
      <w:b/>
      <w:caps/>
      <w:sz w:val="28"/>
      <w:szCs w:val="22"/>
      <w:lang w:val="en-GB"/>
    </w:rPr>
  </w:style>
  <w:style w:type="character" w:customStyle="1" w:styleId="DCHeading1Char">
    <w:name w:val="DC Heading 1 Char"/>
    <w:basedOn w:val="DefaultParagraphFont"/>
    <w:link w:val="DCHeading1"/>
    <w:rsid w:val="00EB0012"/>
    <w:rPr>
      <w:rFonts w:ascii="Times New Roman" w:hAnsi="Times New Roman"/>
      <w:b/>
      <w:caps/>
      <w:sz w:val="28"/>
    </w:rPr>
  </w:style>
  <w:style w:type="paragraph" w:styleId="NormalWeb">
    <w:name w:val="Normal (Web)"/>
    <w:basedOn w:val="Normal"/>
    <w:uiPriority w:val="99"/>
    <w:rsid w:val="00E92C6B"/>
    <w:pPr>
      <w:spacing w:before="100" w:beforeAutospacing="1" w:after="100" w:afterAutospacing="1"/>
    </w:pPr>
    <w:rPr>
      <w:lang w:val="en-GB" w:eastAsia="en-GB"/>
    </w:rPr>
  </w:style>
  <w:style w:type="paragraph" w:customStyle="1" w:styleId="DCTOCHeading2">
    <w:name w:val="DC TOC Heading 2"/>
    <w:basedOn w:val="Normal"/>
    <w:qFormat/>
    <w:rsid w:val="003B7737"/>
    <w:pPr>
      <w:numPr>
        <w:numId w:val="8"/>
      </w:numPr>
      <w:spacing w:line="360" w:lineRule="auto"/>
      <w:jc w:val="center"/>
    </w:pPr>
    <w:rPr>
      <w:rFonts w:eastAsiaTheme="minorHAnsi" w:cstheme="minorBidi"/>
      <w:caps/>
      <w:szCs w:val="22"/>
      <w:u w:val="single"/>
      <w:lang w:val="en-GB"/>
    </w:rPr>
  </w:style>
  <w:style w:type="numbering" w:customStyle="1" w:styleId="DCTOCWholeNumbers">
    <w:name w:val="DC TOC Whole Numbers"/>
    <w:uiPriority w:val="99"/>
    <w:rsid w:val="003B7737"/>
    <w:pPr>
      <w:numPr>
        <w:numId w:val="8"/>
      </w:numPr>
    </w:pPr>
  </w:style>
  <w:style w:type="character" w:customStyle="1" w:styleId="DCUSATableTextbulletptChar">
    <w:name w:val="DCUSA Table Text bullet pt Char"/>
    <w:basedOn w:val="DefaultParagraphFont"/>
    <w:link w:val="DCUSATableTextbulletpt"/>
    <w:rsid w:val="003B7737"/>
    <w:rPr>
      <w:rFonts w:ascii="Times New Roman" w:eastAsia="Calibri" w:hAnsi="Times New Roman" w:cs="Times New Roman"/>
      <w:sz w:val="24"/>
    </w:rPr>
  </w:style>
  <w:style w:type="paragraph" w:customStyle="1" w:styleId="DCTOCSchedule">
    <w:name w:val="DC TOC Schedule"/>
    <w:basedOn w:val="Normal"/>
    <w:qFormat/>
    <w:rsid w:val="00557605"/>
    <w:pPr>
      <w:spacing w:line="360" w:lineRule="auto"/>
    </w:pPr>
    <w:rPr>
      <w:rFonts w:eastAsiaTheme="minorHAnsi" w:cstheme="minorBidi"/>
      <w:caps/>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540624">
      <w:bodyDiv w:val="1"/>
      <w:marLeft w:val="0"/>
      <w:marRight w:val="0"/>
      <w:marTop w:val="0"/>
      <w:marBottom w:val="0"/>
      <w:divBdr>
        <w:top w:val="none" w:sz="0" w:space="0" w:color="auto"/>
        <w:left w:val="none" w:sz="0" w:space="0" w:color="auto"/>
        <w:bottom w:val="none" w:sz="0" w:space="0" w:color="auto"/>
        <w:right w:val="none" w:sz="0" w:space="0" w:color="auto"/>
      </w:divBdr>
    </w:div>
    <w:div w:id="572857870">
      <w:bodyDiv w:val="1"/>
      <w:marLeft w:val="0"/>
      <w:marRight w:val="0"/>
      <w:marTop w:val="0"/>
      <w:marBottom w:val="0"/>
      <w:divBdr>
        <w:top w:val="none" w:sz="0" w:space="0" w:color="auto"/>
        <w:left w:val="none" w:sz="0" w:space="0" w:color="auto"/>
        <w:bottom w:val="none" w:sz="0" w:space="0" w:color="auto"/>
        <w:right w:val="none" w:sz="0" w:space="0" w:color="auto"/>
      </w:divBdr>
    </w:div>
    <w:div w:id="693382354">
      <w:bodyDiv w:val="1"/>
      <w:marLeft w:val="0"/>
      <w:marRight w:val="0"/>
      <w:marTop w:val="0"/>
      <w:marBottom w:val="0"/>
      <w:divBdr>
        <w:top w:val="none" w:sz="0" w:space="0" w:color="auto"/>
        <w:left w:val="none" w:sz="0" w:space="0" w:color="auto"/>
        <w:bottom w:val="none" w:sz="0" w:space="0" w:color="auto"/>
        <w:right w:val="none" w:sz="0" w:space="0" w:color="auto"/>
      </w:divBdr>
    </w:div>
    <w:div w:id="715012806">
      <w:bodyDiv w:val="1"/>
      <w:marLeft w:val="0"/>
      <w:marRight w:val="0"/>
      <w:marTop w:val="0"/>
      <w:marBottom w:val="0"/>
      <w:divBdr>
        <w:top w:val="none" w:sz="0" w:space="0" w:color="auto"/>
        <w:left w:val="none" w:sz="0" w:space="0" w:color="auto"/>
        <w:bottom w:val="none" w:sz="0" w:space="0" w:color="auto"/>
        <w:right w:val="none" w:sz="0" w:space="0" w:color="auto"/>
      </w:divBdr>
    </w:div>
    <w:div w:id="1736657199">
      <w:bodyDiv w:val="1"/>
      <w:marLeft w:val="0"/>
      <w:marRight w:val="0"/>
      <w:marTop w:val="0"/>
      <w:marBottom w:val="0"/>
      <w:divBdr>
        <w:top w:val="none" w:sz="0" w:space="0" w:color="auto"/>
        <w:left w:val="none" w:sz="0" w:space="0" w:color="auto"/>
        <w:bottom w:val="none" w:sz="0" w:space="0" w:color="auto"/>
        <w:right w:val="none" w:sz="0" w:space="0" w:color="auto"/>
      </w:divBdr>
    </w:div>
    <w:div w:id="190244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18F89-BD55-4D72-9E1D-1556D3F72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1449</Words>
  <Characters>8263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Huw Neyroud</cp:lastModifiedBy>
  <cp:revision>3</cp:revision>
  <dcterms:created xsi:type="dcterms:W3CDTF">2018-11-23T13:38:00Z</dcterms:created>
  <dcterms:modified xsi:type="dcterms:W3CDTF">2018-11-23T13:40:00Z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04d9ddc1-62db-4b7d-ad50-99c83a5e8065</vt:lpwstr>
  </property>
</Properties>
</file>