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EFAD9" w14:textId="3B09A9B6" w:rsidR="00380366" w:rsidRDefault="00380366" w:rsidP="00380366">
      <w:pPr>
        <w:pStyle w:val="DCNormParaL3"/>
        <w:ind w:left="709"/>
        <w:jc w:val="center"/>
        <w:rPr>
          <w:ins w:id="0" w:author="John Lawton" w:date="2018-07-26T11:23:00Z"/>
          <w:b/>
          <w:u w:val="single"/>
        </w:rPr>
      </w:pPr>
      <w:r>
        <w:rPr>
          <w:b/>
          <w:u w:val="single"/>
        </w:rPr>
        <w:t>DCP 313 ‘Eligibility Criteria for EDCM Generation Credits’</w:t>
      </w:r>
    </w:p>
    <w:p w14:paraId="7CC086C0" w14:textId="70EC4EC7" w:rsidR="00A47E04" w:rsidRDefault="00A47E04" w:rsidP="00380366">
      <w:pPr>
        <w:pStyle w:val="DCNormParaL3"/>
        <w:ind w:left="709"/>
        <w:jc w:val="center"/>
        <w:rPr>
          <w:b/>
          <w:u w:val="single"/>
        </w:rPr>
      </w:pPr>
      <w:r>
        <w:rPr>
          <w:b/>
          <w:u w:val="single"/>
        </w:rPr>
        <w:t>Option 1</w:t>
      </w:r>
      <w:r w:rsidR="00E30431">
        <w:rPr>
          <w:b/>
          <w:u w:val="single"/>
        </w:rPr>
        <w:t>A</w:t>
      </w:r>
    </w:p>
    <w:p w14:paraId="59B43ECC" w14:textId="022EB54C" w:rsidR="002E267A" w:rsidRDefault="002E267A" w:rsidP="00CE6E7E">
      <w:pPr>
        <w:pStyle w:val="DCNormParaL3"/>
        <w:tabs>
          <w:tab w:val="left" w:pos="851"/>
        </w:tabs>
        <w:ind w:left="709" w:hanging="709"/>
        <w:rPr>
          <w:b/>
          <w:u w:val="single"/>
        </w:rPr>
      </w:pPr>
      <w:r w:rsidRPr="002E267A">
        <w:rPr>
          <w:b/>
          <w:u w:val="single"/>
        </w:rPr>
        <w:t>Schedule 17</w:t>
      </w:r>
      <w:r w:rsidR="00D73F41">
        <w:rPr>
          <w:b/>
          <w:u w:val="single"/>
        </w:rPr>
        <w:t xml:space="preserve"> </w:t>
      </w:r>
    </w:p>
    <w:p w14:paraId="01805EF6" w14:textId="68FD8DAC" w:rsidR="00380366" w:rsidRPr="00380366" w:rsidRDefault="00380366" w:rsidP="00CE6E7E">
      <w:pPr>
        <w:pStyle w:val="DCNormParaL3"/>
        <w:tabs>
          <w:tab w:val="left" w:pos="851"/>
        </w:tabs>
        <w:ind w:left="709" w:hanging="709"/>
        <w:rPr>
          <w:b/>
          <w:u w:val="single"/>
        </w:rPr>
      </w:pPr>
      <w:r>
        <w:rPr>
          <w:b/>
          <w:u w:val="single"/>
        </w:rPr>
        <w:t>Amend Clause 6.3 as follows:</w:t>
      </w:r>
    </w:p>
    <w:p w14:paraId="72DA0760" w14:textId="77777777" w:rsidR="002E267A" w:rsidRDefault="002E267A" w:rsidP="00CE6E7E">
      <w:pPr>
        <w:pStyle w:val="DCNormParaL3"/>
        <w:tabs>
          <w:tab w:val="left" w:pos="851"/>
        </w:tabs>
        <w:ind w:left="851" w:hanging="851"/>
        <w:jc w:val="both"/>
      </w:pPr>
      <w:r>
        <w:t>6.3</w:t>
      </w:r>
      <w:r>
        <w:tab/>
        <w:t>Charge 1 is applied to export charges as a credit. The credit is expressed as a negative charge rate in p/kWh and is applied in respect of active power units exported during the DNO Party’s super-red time band. The credit rate is set to zero Connectees who are assigned an F Factor of zero. The credit rate is calculated as follows:</w:t>
      </w:r>
    </w:p>
    <w:p w14:paraId="3159E3F7" w14:textId="77777777" w:rsidR="002E267A" w:rsidRDefault="002E267A" w:rsidP="00CE6E7E">
      <w:pPr>
        <w:pStyle w:val="DCNormParaL3"/>
        <w:tabs>
          <w:tab w:val="left" w:pos="851"/>
        </w:tabs>
        <w:ind w:left="851"/>
        <w:jc w:val="both"/>
      </w:pPr>
      <w:r>
        <w:t>[p/kWh super-red export rate] = -100*[Proportion eligible</w:t>
      </w:r>
      <w:r w:rsidR="00BA3700">
        <w:t xml:space="preserve"> for charge 1 credits] *([networ</w:t>
      </w:r>
      <w:r>
        <w:t>ks charge 1 £/kVA/year] + [parent charge 1 £/kVA/year] + [grandparent charge 1 £/kVA/year]) * ([Chargeable export capacity]</w:t>
      </w:r>
      <w:r w:rsidR="007B7246">
        <w:t>/ [</w:t>
      </w:r>
      <w:r>
        <w:t>Maximum export capacity])</w:t>
      </w:r>
      <w:r w:rsidR="007B7246">
        <w:t>/ [</w:t>
      </w:r>
      <w:r>
        <w:t>number of hours in the super-red time band]</w:t>
      </w:r>
    </w:p>
    <w:p w14:paraId="608B3865" w14:textId="77777777" w:rsidR="002E267A" w:rsidRDefault="002E267A" w:rsidP="00CE6E7E">
      <w:pPr>
        <w:pStyle w:val="DCNormParaL3"/>
        <w:tabs>
          <w:tab w:val="left" w:pos="851"/>
          <w:tab w:val="left" w:pos="1418"/>
        </w:tabs>
        <w:ind w:left="1418" w:hanging="709"/>
        <w:jc w:val="both"/>
      </w:pPr>
      <w:r>
        <w:t>Where:</w:t>
      </w:r>
    </w:p>
    <w:p w14:paraId="57FF6756" w14:textId="7F35F2E5" w:rsidR="002E267A" w:rsidRDefault="0054352C" w:rsidP="00CE6E7E">
      <w:pPr>
        <w:pStyle w:val="DCNormParaL3"/>
        <w:tabs>
          <w:tab w:val="left" w:pos="851"/>
        </w:tabs>
        <w:ind w:left="851"/>
        <w:jc w:val="both"/>
        <w:rPr>
          <w:ins w:id="1" w:author="John Lawton" w:date="2018-11-13T09:30:00Z"/>
        </w:rPr>
      </w:pPr>
      <w:ins w:id="2" w:author="Enzor, Andrew" w:date="2018-11-20T16:41:00Z">
        <w:r>
          <w:t>If a</w:t>
        </w:r>
      </w:ins>
      <w:ins w:id="3" w:author="Enzor, Andrew" w:date="2018-11-20T16:34:00Z">
        <w:r>
          <w:t xml:space="preserve"> </w:t>
        </w:r>
        <w:proofErr w:type="spellStart"/>
        <w:r>
          <w:t>Connectee</w:t>
        </w:r>
        <w:proofErr w:type="spellEnd"/>
        <w:r>
          <w:t xml:space="preserve"> is</w:t>
        </w:r>
      </w:ins>
      <w:ins w:id="4" w:author="John Lawton" w:date="2018-11-13T09:25:00Z">
        <w:r w:rsidR="00DC4207">
          <w:t xml:space="preserve"> modelled </w:t>
        </w:r>
        <w:r w:rsidR="00DC4207" w:rsidRPr="00DC4207">
          <w:t xml:space="preserve">as a generation </w:t>
        </w:r>
        <w:proofErr w:type="spellStart"/>
        <w:r w:rsidR="00DC4207" w:rsidRPr="00DC4207">
          <w:t>Connectee</w:t>
        </w:r>
      </w:ins>
      <w:proofErr w:type="spellEnd"/>
      <w:ins w:id="5" w:author="John Lawton" w:date="2018-11-13T09:48:00Z">
        <w:r w:rsidR="00EA5E90">
          <w:t xml:space="preserve"> </w:t>
        </w:r>
      </w:ins>
      <w:ins w:id="6" w:author="John Lawton" w:date="2018-11-13T09:29:00Z">
        <w:r w:rsidR="00DC4207">
          <w:t xml:space="preserve">and </w:t>
        </w:r>
      </w:ins>
      <w:ins w:id="7" w:author="Enzor, Andrew" w:date="2018-11-20T16:34:00Z">
        <w:r>
          <w:t>has</w:t>
        </w:r>
      </w:ins>
      <w:ins w:id="8" w:author="John Lawton" w:date="2018-11-13T09:29:00Z">
        <w:r w:rsidR="00DC4207">
          <w:t xml:space="preserve"> intermittent generation, </w:t>
        </w:r>
      </w:ins>
      <w:del w:id="9" w:author="John Lawton" w:date="2018-11-13T09:49:00Z">
        <w:r w:rsidR="00EA5E90" w:rsidDel="00EA5E90">
          <w:delText>T</w:delText>
        </w:r>
      </w:del>
      <w:ins w:id="10" w:author="Hollie Nicholls" w:date="2018-01-19T13:28:00Z">
        <w:r w:rsidR="00396043">
          <w:t>t</w:t>
        </w:r>
      </w:ins>
      <w:r w:rsidR="002E267A">
        <w:t xml:space="preserve">he proportion eligible for charge 1 credits is zero if the F factor that is assigned to </w:t>
      </w:r>
      <w:del w:id="11" w:author="Enzor, Andrew" w:date="2018-11-20T16:40:00Z">
        <w:r w:rsidR="002E267A" w:rsidDel="0054352C">
          <w:delText xml:space="preserve">the </w:delText>
        </w:r>
      </w:del>
      <w:ins w:id="12" w:author="Enzor, Andrew" w:date="2018-11-20T16:40:00Z">
        <w:r>
          <w:t xml:space="preserve">that </w:t>
        </w:r>
      </w:ins>
      <w:r w:rsidR="002E267A">
        <w:t>Connectee as described in the FCP methodology is equal to zero, and 1 otherwise.</w:t>
      </w:r>
    </w:p>
    <w:p w14:paraId="5316B37F" w14:textId="2C4FDA35" w:rsidR="00DC4207" w:rsidRDefault="0054352C" w:rsidP="00CE6E7E">
      <w:pPr>
        <w:pStyle w:val="DCNormParaL3"/>
        <w:tabs>
          <w:tab w:val="left" w:pos="851"/>
        </w:tabs>
        <w:ind w:left="851"/>
        <w:jc w:val="both"/>
        <w:rPr>
          <w:ins w:id="13" w:author="John Lawton" w:date="2018-11-13T09:26:00Z"/>
        </w:rPr>
      </w:pPr>
      <w:ins w:id="14" w:author="Enzor, Andrew" w:date="2018-11-20T16:42:00Z">
        <w:r>
          <w:t>If</w:t>
        </w:r>
      </w:ins>
      <w:ins w:id="15" w:author="Enzor, Andrew" w:date="2018-11-20T16:41:00Z">
        <w:r>
          <w:t xml:space="preserve"> a</w:t>
        </w:r>
      </w:ins>
      <w:ins w:id="16" w:author="Enzor, Andrew" w:date="2018-11-20T16:34:00Z">
        <w:r>
          <w:t xml:space="preserve"> </w:t>
        </w:r>
        <w:proofErr w:type="spellStart"/>
        <w:r>
          <w:t>Connectee</w:t>
        </w:r>
        <w:proofErr w:type="spellEnd"/>
        <w:r>
          <w:t xml:space="preserve"> is</w:t>
        </w:r>
      </w:ins>
      <w:ins w:id="17" w:author="John Lawton" w:date="2018-11-13T09:32:00Z">
        <w:r w:rsidR="00DC4207">
          <w:t xml:space="preserve"> modelled </w:t>
        </w:r>
        <w:r w:rsidR="00DC4207" w:rsidRPr="00DC4207">
          <w:t xml:space="preserve">as a generation </w:t>
        </w:r>
        <w:proofErr w:type="spellStart"/>
        <w:r w:rsidR="00DC4207" w:rsidRPr="00DC4207">
          <w:t>Connectee</w:t>
        </w:r>
        <w:proofErr w:type="spellEnd"/>
        <w:r w:rsidR="00DC4207">
          <w:t xml:space="preserve"> and </w:t>
        </w:r>
      </w:ins>
      <w:ins w:id="18" w:author="Enzor, Andrew" w:date="2018-11-20T16:35:00Z">
        <w:r>
          <w:t>has</w:t>
        </w:r>
      </w:ins>
      <w:ins w:id="19" w:author="John Lawton" w:date="2018-11-13T09:32:00Z">
        <w:r w:rsidR="00DC4207">
          <w:t xml:space="preserve"> </w:t>
        </w:r>
      </w:ins>
      <w:ins w:id="20" w:author="John Lawton" w:date="2018-11-13T09:31:00Z">
        <w:r w:rsidR="00DC4207">
          <w:t>non-intermittent generation, the proportion eligible for credits is 1</w:t>
        </w:r>
      </w:ins>
      <w:ins w:id="21" w:author="John Lawton" w:date="2018-11-13T09:32:00Z">
        <w:r w:rsidR="00DC4207">
          <w:t>.</w:t>
        </w:r>
      </w:ins>
    </w:p>
    <w:p w14:paraId="1458C2C2" w14:textId="28D19D4B" w:rsidR="00DC4207" w:rsidRPr="00DC4207" w:rsidRDefault="0054352C" w:rsidP="00CE6E7E">
      <w:pPr>
        <w:pStyle w:val="DCNormParaL3"/>
        <w:tabs>
          <w:tab w:val="left" w:pos="851"/>
        </w:tabs>
        <w:ind w:left="851"/>
        <w:jc w:val="both"/>
        <w:rPr>
          <w:ins w:id="22" w:author="Hollie Nicholls" w:date="2017-12-27T15:49:00Z"/>
        </w:rPr>
      </w:pPr>
      <w:ins w:id="23" w:author="Enzor, Andrew" w:date="2018-11-20T16:42:00Z">
        <w:r>
          <w:t>If a</w:t>
        </w:r>
      </w:ins>
      <w:ins w:id="24" w:author="Enzor, Andrew" w:date="2018-11-20T16:35:00Z">
        <w:r>
          <w:t xml:space="preserve"> </w:t>
        </w:r>
        <w:proofErr w:type="spellStart"/>
        <w:r>
          <w:t>Connectee</w:t>
        </w:r>
        <w:proofErr w:type="spellEnd"/>
        <w:r>
          <w:t xml:space="preserve"> is</w:t>
        </w:r>
      </w:ins>
      <w:ins w:id="25" w:author="John Lawton" w:date="2018-11-13T09:27:00Z">
        <w:r w:rsidR="00DC4207" w:rsidRPr="00DC4207">
          <w:t xml:space="preserve"> modelled as </w:t>
        </w:r>
      </w:ins>
      <w:ins w:id="26" w:author="Enzor, Andrew" w:date="2018-11-20T16:35:00Z">
        <w:r>
          <w:t xml:space="preserve">a </w:t>
        </w:r>
      </w:ins>
      <w:ins w:id="27" w:author="John Lawton" w:date="2018-11-13T09:27:00Z">
        <w:r w:rsidR="00DC4207" w:rsidRPr="00DC4207">
          <w:t xml:space="preserve">demand </w:t>
        </w:r>
        <w:proofErr w:type="spellStart"/>
        <w:r w:rsidR="00DC4207" w:rsidRPr="00DC4207">
          <w:t>Connectee</w:t>
        </w:r>
      </w:ins>
      <w:proofErr w:type="spellEnd"/>
      <w:ins w:id="28" w:author="Enzor, Andrew" w:date="2018-11-20T16:35:00Z">
        <w:r>
          <w:t>,</w:t>
        </w:r>
      </w:ins>
      <w:ins w:id="29" w:author="John Lawton" w:date="2018-11-13T09:27:00Z">
        <w:r w:rsidR="00DC4207" w:rsidRPr="00DC4207">
          <w:t xml:space="preserve"> </w:t>
        </w:r>
      </w:ins>
      <w:ins w:id="30" w:author="Enzor, Andrew" w:date="2018-11-20T16:35:00Z">
        <w:r>
          <w:t>has</w:t>
        </w:r>
      </w:ins>
      <w:ins w:id="31" w:author="John Lawton" w:date="2018-11-13T09:27:00Z">
        <w:r w:rsidR="00DC4207" w:rsidRPr="00DC4207">
          <w:t xml:space="preserve"> non-zero Chargeable Export Capacity </w:t>
        </w:r>
      </w:ins>
      <w:ins w:id="32" w:author="John Lawton" w:date="2018-11-13T09:33:00Z">
        <w:r w:rsidR="007B270D">
          <w:t xml:space="preserve">and </w:t>
        </w:r>
      </w:ins>
      <w:ins w:id="33" w:author="Enzor, Andrew" w:date="2018-11-20T16:35:00Z">
        <w:r>
          <w:t>has</w:t>
        </w:r>
      </w:ins>
      <w:ins w:id="34" w:author="John Lawton" w:date="2018-11-13T09:33:00Z">
        <w:r w:rsidR="007B270D">
          <w:t xml:space="preserve"> intermittent generation, </w:t>
        </w:r>
      </w:ins>
      <w:ins w:id="35" w:author="John Lawton" w:date="2018-11-13T09:27:00Z">
        <w:r w:rsidR="00DC4207" w:rsidRPr="00DC4207">
          <w:t xml:space="preserve">the proportion eligible for charge 1 credits is zero if the F factor which would be assigned to </w:t>
        </w:r>
      </w:ins>
      <w:ins w:id="36" w:author="Enzor, Andrew" w:date="2018-11-20T16:35:00Z">
        <w:r>
          <w:t>that</w:t>
        </w:r>
      </w:ins>
      <w:ins w:id="37" w:author="John Lawton" w:date="2018-11-13T09:27:00Z">
        <w:r w:rsidR="00DC4207" w:rsidRPr="00DC4207">
          <w:t xml:space="preserve"> </w:t>
        </w:r>
        <w:proofErr w:type="spellStart"/>
        <w:r w:rsidR="00DC4207" w:rsidRPr="00DC4207">
          <w:t>Connectee</w:t>
        </w:r>
        <w:proofErr w:type="spellEnd"/>
        <w:r w:rsidR="00DC4207" w:rsidRPr="00DC4207">
          <w:t xml:space="preserve"> as described in the </w:t>
        </w:r>
      </w:ins>
      <w:ins w:id="38" w:author="John Lawton" w:date="2018-11-13T09:34:00Z">
        <w:r w:rsidR="007B270D">
          <w:t>FCP</w:t>
        </w:r>
      </w:ins>
      <w:ins w:id="39" w:author="John Lawton" w:date="2018-11-13T09:27:00Z">
        <w:r w:rsidR="00DC4207" w:rsidRPr="00DC4207">
          <w:t xml:space="preserve"> methodology if it were treated as </w:t>
        </w:r>
      </w:ins>
      <w:ins w:id="40" w:author="Enzor, Andrew" w:date="2018-11-20T16:35:00Z">
        <w:r>
          <w:t xml:space="preserve">a </w:t>
        </w:r>
      </w:ins>
      <w:ins w:id="41" w:author="John Lawton" w:date="2018-11-13T09:27:00Z">
        <w:r w:rsidR="00DC4207" w:rsidRPr="00DC4207">
          <w:t xml:space="preserve">generation Connectee is </w:t>
        </w:r>
      </w:ins>
      <w:ins w:id="42" w:author="John Lawton" w:date="2018-11-13T09:34:00Z">
        <w:r w:rsidR="007B270D">
          <w:t xml:space="preserve">equal to </w:t>
        </w:r>
      </w:ins>
      <w:ins w:id="43" w:author="John Lawton" w:date="2018-11-13T09:27:00Z">
        <w:r w:rsidR="00DC4207" w:rsidRPr="00DC4207">
          <w:t>zero, and 1 otherwise</w:t>
        </w:r>
      </w:ins>
      <w:ins w:id="44" w:author="John Lawton" w:date="2018-11-13T09:34:00Z">
        <w:r w:rsidR="007B270D">
          <w:t>.</w:t>
        </w:r>
      </w:ins>
    </w:p>
    <w:p w14:paraId="38741AAE" w14:textId="2829F9AD" w:rsidR="00396043" w:rsidRDefault="0054352C" w:rsidP="00CE6E7E">
      <w:pPr>
        <w:pStyle w:val="DCNormParaL3"/>
        <w:tabs>
          <w:tab w:val="left" w:pos="851"/>
        </w:tabs>
        <w:ind w:left="851"/>
        <w:jc w:val="both"/>
      </w:pPr>
      <w:ins w:id="45" w:author="Enzor, Andrew" w:date="2018-11-20T16:42:00Z">
        <w:r>
          <w:t>If</w:t>
        </w:r>
      </w:ins>
      <w:ins w:id="46" w:author="Enzor, Andrew" w:date="2018-11-20T16:41:00Z">
        <w:r>
          <w:t xml:space="preserve"> a</w:t>
        </w:r>
      </w:ins>
      <w:ins w:id="47" w:author="Enzor, Andrew" w:date="2018-11-20T16:35:00Z">
        <w:r>
          <w:t xml:space="preserve"> </w:t>
        </w:r>
        <w:proofErr w:type="spellStart"/>
        <w:r>
          <w:t>Connectee</w:t>
        </w:r>
        <w:proofErr w:type="spellEnd"/>
        <w:r>
          <w:t xml:space="preserve"> is </w:t>
        </w:r>
      </w:ins>
      <w:ins w:id="48" w:author="John Lawton" w:date="2018-11-13T09:35:00Z">
        <w:r w:rsidR="007B270D" w:rsidRPr="00DC4207">
          <w:t xml:space="preserve">modelled as </w:t>
        </w:r>
      </w:ins>
      <w:ins w:id="49" w:author="Enzor, Andrew" w:date="2018-11-20T16:35:00Z">
        <w:r>
          <w:t xml:space="preserve">a </w:t>
        </w:r>
      </w:ins>
      <w:ins w:id="50" w:author="John Lawton" w:date="2018-11-13T09:35:00Z">
        <w:r w:rsidR="007B270D" w:rsidRPr="00DC4207">
          <w:t xml:space="preserve">demand </w:t>
        </w:r>
        <w:proofErr w:type="spellStart"/>
        <w:r w:rsidR="007B270D" w:rsidRPr="00DC4207">
          <w:t>Connectee</w:t>
        </w:r>
      </w:ins>
      <w:proofErr w:type="spellEnd"/>
      <w:ins w:id="51" w:author="Enzor, Andrew" w:date="2018-11-20T16:36:00Z">
        <w:r>
          <w:t>,</w:t>
        </w:r>
      </w:ins>
      <w:ins w:id="52" w:author="John Lawton" w:date="2018-11-13T09:35:00Z">
        <w:r w:rsidR="007B270D" w:rsidRPr="00DC4207">
          <w:t xml:space="preserve"> </w:t>
        </w:r>
      </w:ins>
      <w:ins w:id="53" w:author="Enzor, Andrew" w:date="2018-11-20T16:36:00Z">
        <w:r>
          <w:t xml:space="preserve">has </w:t>
        </w:r>
      </w:ins>
      <w:ins w:id="54" w:author="John Lawton" w:date="2018-11-13T09:35:00Z">
        <w:r w:rsidR="007B270D" w:rsidRPr="00DC4207">
          <w:t xml:space="preserve">non-zero Chargeable Export Capacity </w:t>
        </w:r>
        <w:r w:rsidR="007B270D">
          <w:t xml:space="preserve">and </w:t>
        </w:r>
      </w:ins>
      <w:ins w:id="55" w:author="Enzor, Andrew" w:date="2018-11-20T16:36:00Z">
        <w:r>
          <w:t>has</w:t>
        </w:r>
      </w:ins>
      <w:ins w:id="56" w:author="John Lawton" w:date="2018-11-13T09:36:00Z">
        <w:r w:rsidR="007B270D">
          <w:t xml:space="preserve"> non-</w:t>
        </w:r>
      </w:ins>
      <w:ins w:id="57" w:author="John Lawton" w:date="2018-11-13T09:35:00Z">
        <w:r w:rsidR="007B270D">
          <w:t>intermittent generation</w:t>
        </w:r>
      </w:ins>
      <w:ins w:id="58" w:author="John Lawton" w:date="2018-11-13T09:36:00Z">
        <w:r w:rsidR="007B270D">
          <w:t xml:space="preserve">, the proportion eligible for </w:t>
        </w:r>
      </w:ins>
      <w:ins w:id="59" w:author="John Lawton" w:date="2018-11-13T09:38:00Z">
        <w:r w:rsidR="007B270D">
          <w:t xml:space="preserve">charge 1 </w:t>
        </w:r>
      </w:ins>
      <w:ins w:id="60" w:author="John Lawton" w:date="2018-11-13T09:36:00Z">
        <w:r w:rsidR="007B270D">
          <w:t xml:space="preserve">credits </w:t>
        </w:r>
      </w:ins>
      <w:ins w:id="61" w:author="John Lawton" w:date="2018-11-13T09:38:00Z">
        <w:r w:rsidR="007B270D">
          <w:t>is 1</w:t>
        </w:r>
      </w:ins>
      <w:ins w:id="62" w:author="John Lawton" w:date="2018-11-13T09:45:00Z">
        <w:r w:rsidR="00EA5E90">
          <w:t>.</w:t>
        </w:r>
      </w:ins>
    </w:p>
    <w:p w14:paraId="7C2C369D" w14:textId="77777777" w:rsidR="002E267A" w:rsidRDefault="002E267A" w:rsidP="00CE6E7E">
      <w:pPr>
        <w:pStyle w:val="DCNormParaL3"/>
        <w:tabs>
          <w:tab w:val="left" w:pos="851"/>
        </w:tabs>
        <w:ind w:left="851"/>
        <w:jc w:val="both"/>
        <w:rPr>
          <w:ins w:id="63" w:author="Hollie Nicholls" w:date="2017-12-27T15:44:00Z"/>
        </w:rPr>
      </w:pPr>
      <w:r>
        <w:lastRenderedPageBreak/>
        <w:t>The super-red generation rate is not applied to Connectees with zero Chargeable Export Capacity.</w:t>
      </w:r>
    </w:p>
    <w:p w14:paraId="47382636" w14:textId="0A251012" w:rsidR="006B6347" w:rsidRDefault="006B6347" w:rsidP="00CE6E7E">
      <w:pPr>
        <w:pStyle w:val="DCNormParaL3"/>
        <w:tabs>
          <w:tab w:val="left" w:pos="851"/>
        </w:tabs>
        <w:ind w:left="851"/>
        <w:jc w:val="both"/>
        <w:rPr>
          <w:ins w:id="64" w:author="Hollie Nicholls" w:date="2017-12-27T15:46:00Z"/>
        </w:rPr>
      </w:pPr>
      <w:ins w:id="65" w:author="Hollie Nicholls" w:date="2017-12-27T15:44:00Z">
        <w:r>
          <w:t xml:space="preserve">Intermittent generation is defined as generation </w:t>
        </w:r>
      </w:ins>
      <w:ins w:id="66" w:author="Hollie Nicholls" w:date="2017-12-27T15:45:00Z">
        <w:r>
          <w:t xml:space="preserve">plant where the energy source of the prime mover cannot be made available on demand, in accordance to the definitions in Engineering Recommendation P2/6. </w:t>
        </w:r>
      </w:ins>
      <w:ins w:id="67" w:author="Hollie Nicholls" w:date="2017-12-27T15:46:00Z">
        <w:r w:rsidR="00E17EFF">
          <w:t xml:space="preserve">These include wind, tidal, wave photovoltaic and </w:t>
        </w:r>
      </w:ins>
      <w:ins w:id="68" w:author="Hollie Nicholls" w:date="2018-01-25T16:06:00Z">
        <w:r w:rsidR="003578E3">
          <w:t>s</w:t>
        </w:r>
      </w:ins>
      <w:ins w:id="69" w:author="Hollie Nicholls" w:date="2017-12-27T15:46:00Z">
        <w:r w:rsidR="00E17EFF">
          <w:t>mall hydro.</w:t>
        </w:r>
      </w:ins>
    </w:p>
    <w:p w14:paraId="501EC526" w14:textId="4EBAFC69" w:rsidR="00EA5421" w:rsidRDefault="00E17EFF" w:rsidP="00CE6E7E">
      <w:pPr>
        <w:pStyle w:val="DCNormParaL3"/>
        <w:tabs>
          <w:tab w:val="left" w:pos="851"/>
        </w:tabs>
        <w:ind w:left="851"/>
        <w:jc w:val="both"/>
        <w:rPr>
          <w:ins w:id="70" w:author="Enzor, Andrew" w:date="2018-04-11T09:21:00Z"/>
        </w:rPr>
      </w:pPr>
      <w:ins w:id="71" w:author="Hollie Nicholls" w:date="2017-12-27T15:47:00Z">
        <w:r>
          <w:t>Non-intermittent generation is defined as a generation plant where the energy source of the prime mover can be made available on demand, in accordance to the definitions in Engineering Recommendation P2/6. The generator can choos</w:t>
        </w:r>
      </w:ins>
      <w:ins w:id="72" w:author="Hollie Nicholls" w:date="2017-12-27T15:48:00Z">
        <w:r>
          <w:t>e when to operate. These include combined cycle gas turbine (CCGT), gas generators, landfill, sewage, biomass, biogas, energ</w:t>
        </w:r>
      </w:ins>
      <w:r w:rsidR="00EA5421">
        <w:t>y</w:t>
      </w:r>
      <w:ins w:id="73" w:author="Hollie Nicholls" w:date="2017-12-27T15:48:00Z">
        <w:r>
          <w:t xml:space="preserve"> cop, waste incineration and combined heat and power (CHP).</w:t>
        </w:r>
      </w:ins>
    </w:p>
    <w:p w14:paraId="1A1BA20D" w14:textId="68AB53B3" w:rsidR="00A47E04" w:rsidRDefault="00E30431" w:rsidP="00CE6E7E">
      <w:pPr>
        <w:pStyle w:val="DCNormParaL3"/>
        <w:tabs>
          <w:tab w:val="left" w:pos="851"/>
        </w:tabs>
        <w:ind w:left="851"/>
        <w:jc w:val="both"/>
      </w:pPr>
      <w:ins w:id="74" w:author="John Lawton" w:date="2018-11-16T09:56:00Z">
        <w:r>
          <w:t xml:space="preserve">If the Connectee utilises a combination of intermittent and non-intermittent generation technologies, </w:t>
        </w:r>
        <w:commentRangeStart w:id="75"/>
        <w:del w:id="76" w:author="Enzor, Andrew" w:date="2018-11-20T16:39:00Z">
          <w:r w:rsidDel="0054352C">
            <w:delText xml:space="preserve">and the DNO Party bills them together, </w:delText>
          </w:r>
        </w:del>
      </w:ins>
      <w:commentRangeEnd w:id="75"/>
      <w:r w:rsidR="0054352C">
        <w:rPr>
          <w:rStyle w:val="CommentReference"/>
          <w:rFonts w:asciiTheme="minorHAnsi" w:hAnsiTheme="minorHAnsi"/>
        </w:rPr>
        <w:commentReference w:id="75"/>
      </w:r>
      <w:ins w:id="77" w:author="John Lawton" w:date="2018-11-16T09:56:00Z">
        <w:r>
          <w:t>the proportion eligible for Charge 1 credits is equal to the non-intermittent generation installed capacity as a percentage of the Maximum Export Capacity.</w:t>
        </w:r>
      </w:ins>
      <w:r w:rsidR="008E07C2">
        <w:t>.</w:t>
      </w:r>
    </w:p>
    <w:p w14:paraId="6AC1A1A0" w14:textId="77777777" w:rsidR="00A47E04" w:rsidRDefault="00A47E04" w:rsidP="00CE6E7E">
      <w:pPr>
        <w:tabs>
          <w:tab w:val="left" w:pos="851"/>
        </w:tabs>
        <w:ind w:hanging="709"/>
        <w:rPr>
          <w:rFonts w:ascii="Times New Roman" w:hAnsi="Times New Roman"/>
          <w:sz w:val="24"/>
        </w:rPr>
      </w:pPr>
      <w:r>
        <w:br w:type="page"/>
      </w:r>
    </w:p>
    <w:p w14:paraId="5DA08E03" w14:textId="77777777" w:rsidR="00A45789" w:rsidRDefault="00A45789" w:rsidP="00CE6E7E">
      <w:pPr>
        <w:pStyle w:val="DCNormParaL3"/>
        <w:tabs>
          <w:tab w:val="left" w:pos="851"/>
        </w:tabs>
        <w:ind w:left="709" w:hanging="709"/>
        <w:jc w:val="both"/>
      </w:pPr>
    </w:p>
    <w:p w14:paraId="1CE0AF6E" w14:textId="2EA9CCE8" w:rsidR="00B906FF" w:rsidRDefault="00B906FF" w:rsidP="00CE6E7E">
      <w:pPr>
        <w:pStyle w:val="DCNormParaL3"/>
        <w:tabs>
          <w:tab w:val="left" w:pos="851"/>
        </w:tabs>
        <w:ind w:left="709" w:hanging="709"/>
        <w:rPr>
          <w:b/>
          <w:u w:val="single"/>
        </w:rPr>
      </w:pPr>
      <w:r>
        <w:rPr>
          <w:b/>
          <w:u w:val="single"/>
        </w:rPr>
        <w:t>Schedule 18</w:t>
      </w:r>
    </w:p>
    <w:p w14:paraId="00213A2E" w14:textId="451163F3" w:rsidR="00380366" w:rsidRPr="00B906FF" w:rsidRDefault="00380366" w:rsidP="00CE6E7E">
      <w:pPr>
        <w:pStyle w:val="DCNormParaL3"/>
        <w:tabs>
          <w:tab w:val="left" w:pos="851"/>
        </w:tabs>
        <w:ind w:left="709" w:hanging="709"/>
        <w:jc w:val="both"/>
        <w:rPr>
          <w:b/>
          <w:u w:val="single"/>
        </w:rPr>
      </w:pPr>
      <w:r>
        <w:rPr>
          <w:b/>
          <w:u w:val="single"/>
        </w:rPr>
        <w:t>Amend Clause 6.5 as follows:</w:t>
      </w:r>
    </w:p>
    <w:p w14:paraId="72B6D34B" w14:textId="77777777" w:rsidR="00B906FF" w:rsidRDefault="00D73F41" w:rsidP="00CE6E7E">
      <w:pPr>
        <w:pStyle w:val="DCNormParaL3"/>
        <w:tabs>
          <w:tab w:val="left" w:pos="851"/>
        </w:tabs>
        <w:ind w:left="851" w:hanging="851"/>
        <w:jc w:val="both"/>
      </w:pPr>
      <w:r>
        <w:t>6.5</w:t>
      </w:r>
      <w:r>
        <w:tab/>
        <w:t xml:space="preserve">Charge 1 is applied to export charges as </w:t>
      </w:r>
      <w:r w:rsidR="00B906FF">
        <w:t>a credit. The credit is expressed as a negative charge rate in p/kWh and is applied in respect of active power units exported during the DNO Party’s super-red time band. The credit rate is set to zero for Connectees who are assigned an F Factor of zero. The credit rate is calculated as follows:</w:t>
      </w:r>
    </w:p>
    <w:p w14:paraId="6AD4D742" w14:textId="77777777" w:rsidR="00B906FF" w:rsidRDefault="00B906FF" w:rsidP="00CE6E7E">
      <w:pPr>
        <w:pStyle w:val="DCNormParaL3"/>
        <w:tabs>
          <w:tab w:val="left" w:pos="851"/>
        </w:tabs>
        <w:ind w:left="851"/>
        <w:jc w:val="both"/>
      </w:pPr>
      <w:r>
        <w:t xml:space="preserve">[p/kWh super-red export rate] = -100* [Proportion eligible for charge 1 </w:t>
      </w:r>
      <w:r w:rsidR="00BA3700">
        <w:t>credits] *</w:t>
      </w:r>
      <w:r>
        <w:t xml:space="preserve"> ([local charge 1 £/kVA/year] + [remote charge 1 £/kVA/year]) * ([Chargeable export capacity]</w:t>
      </w:r>
      <w:r w:rsidR="007B7246">
        <w:t>/ [</w:t>
      </w:r>
      <w:r>
        <w:t xml:space="preserve">Maximum export capacity]) </w:t>
      </w:r>
      <w:r w:rsidR="007B7246">
        <w:t>/ [</w:t>
      </w:r>
      <w:r>
        <w:t>number of hours in the super-red time band]</w:t>
      </w:r>
    </w:p>
    <w:p w14:paraId="0252F84A" w14:textId="77777777" w:rsidR="00B906FF" w:rsidRDefault="00B906FF" w:rsidP="00CE6E7E">
      <w:pPr>
        <w:pStyle w:val="DCNormParaL3"/>
        <w:tabs>
          <w:tab w:val="left" w:pos="851"/>
        </w:tabs>
        <w:ind w:left="851"/>
        <w:jc w:val="both"/>
      </w:pPr>
      <w:r>
        <w:t>Where:</w:t>
      </w:r>
    </w:p>
    <w:p w14:paraId="63D2C32F" w14:textId="6F0BCB9F" w:rsidR="00396043" w:rsidRDefault="0054352C" w:rsidP="00CE6E7E">
      <w:pPr>
        <w:pStyle w:val="DCNormParaL3"/>
        <w:tabs>
          <w:tab w:val="left" w:pos="851"/>
        </w:tabs>
        <w:ind w:left="851"/>
        <w:jc w:val="both"/>
        <w:rPr>
          <w:ins w:id="78" w:author="Hollie Nicholls" w:date="2018-01-19T13:36:00Z"/>
        </w:rPr>
      </w:pPr>
      <w:ins w:id="79" w:author="Enzor, Andrew" w:date="2018-11-20T16:42:00Z">
        <w:r>
          <w:t>If a</w:t>
        </w:r>
      </w:ins>
      <w:ins w:id="80" w:author="Enzor, Andrew" w:date="2018-11-20T16:40:00Z">
        <w:r>
          <w:t xml:space="preserve"> </w:t>
        </w:r>
        <w:proofErr w:type="spellStart"/>
        <w:r>
          <w:t>Connectee</w:t>
        </w:r>
        <w:proofErr w:type="spellEnd"/>
        <w:r>
          <w:t xml:space="preserve"> is</w:t>
        </w:r>
      </w:ins>
      <w:ins w:id="81" w:author="John Lawton" w:date="2018-11-13T09:46:00Z">
        <w:r w:rsidR="00EA5E90">
          <w:t xml:space="preserve"> modelled as a generation </w:t>
        </w:r>
        <w:proofErr w:type="spellStart"/>
        <w:r w:rsidR="00EA5E90">
          <w:t>Connectee</w:t>
        </w:r>
        <w:proofErr w:type="spellEnd"/>
        <w:r w:rsidR="00EA5E90">
          <w:t xml:space="preserve"> and </w:t>
        </w:r>
      </w:ins>
      <w:ins w:id="82" w:author="Enzor, Andrew" w:date="2018-11-20T16:40:00Z">
        <w:r>
          <w:t>has</w:t>
        </w:r>
      </w:ins>
      <w:ins w:id="83" w:author="John Lawton" w:date="2018-11-13T09:46:00Z">
        <w:r w:rsidR="00EA5E90">
          <w:t xml:space="preserve"> </w:t>
        </w:r>
      </w:ins>
      <w:ins w:id="84" w:author="Hollie Nicholls" w:date="2018-01-19T13:36:00Z">
        <w:r w:rsidR="00396043">
          <w:t xml:space="preserve">intermittent generation, </w:t>
        </w:r>
      </w:ins>
      <w:del w:id="85" w:author="Hollie Nicholls" w:date="2018-01-19T13:36:00Z">
        <w:r w:rsidR="00B906FF" w:rsidDel="00396043">
          <w:delText>T</w:delText>
        </w:r>
      </w:del>
      <w:ins w:id="86" w:author="Hollie Nicholls" w:date="2018-01-19T13:36:00Z">
        <w:r w:rsidR="00396043">
          <w:t>t</w:t>
        </w:r>
      </w:ins>
      <w:r w:rsidR="00B906FF">
        <w:t xml:space="preserve">he proportion eligible for charge 1 credits is zero if the F factor that is assigned to </w:t>
      </w:r>
      <w:del w:id="87" w:author="Enzor, Andrew" w:date="2018-11-20T16:40:00Z">
        <w:r w:rsidR="00B906FF" w:rsidDel="0054352C">
          <w:delText xml:space="preserve">the </w:delText>
        </w:r>
      </w:del>
      <w:ins w:id="88" w:author="Enzor, Andrew" w:date="2018-11-20T16:40:00Z">
        <w:r>
          <w:t xml:space="preserve">that </w:t>
        </w:r>
      </w:ins>
      <w:r w:rsidR="00B906FF">
        <w:t>Connectee as described in the LRIC methodology is equal to zero, and 1 otherwise.</w:t>
      </w:r>
      <w:ins w:id="89" w:author="Hollie Nicholls" w:date="2017-12-27T15:51:00Z">
        <w:r w:rsidR="00E17EFF">
          <w:t xml:space="preserve"> </w:t>
        </w:r>
      </w:ins>
    </w:p>
    <w:p w14:paraId="440BE55B" w14:textId="7E0E8022" w:rsidR="00B906FF" w:rsidRDefault="0054352C" w:rsidP="00CE6E7E">
      <w:pPr>
        <w:pStyle w:val="DCNormParaL3"/>
        <w:tabs>
          <w:tab w:val="left" w:pos="851"/>
        </w:tabs>
        <w:ind w:left="851"/>
        <w:jc w:val="both"/>
        <w:rPr>
          <w:ins w:id="90" w:author="John Lawton" w:date="2018-11-16T09:47:00Z"/>
        </w:rPr>
      </w:pPr>
      <w:ins w:id="91" w:author="Enzor, Andrew" w:date="2018-11-20T16:42:00Z">
        <w:r>
          <w:t>If a</w:t>
        </w:r>
      </w:ins>
      <w:ins w:id="92" w:author="Enzor, Andrew" w:date="2018-11-20T16:40:00Z">
        <w:r>
          <w:t xml:space="preserve"> </w:t>
        </w:r>
        <w:proofErr w:type="spellStart"/>
        <w:r>
          <w:t>Connectee</w:t>
        </w:r>
        <w:proofErr w:type="spellEnd"/>
        <w:r>
          <w:t xml:space="preserve"> is</w:t>
        </w:r>
      </w:ins>
      <w:ins w:id="93" w:author="John Lawton" w:date="2018-11-13T09:47:00Z">
        <w:r w:rsidR="00EA5E90">
          <w:t xml:space="preserve"> modelled </w:t>
        </w:r>
        <w:r w:rsidR="00EA5E90" w:rsidRPr="00DC4207">
          <w:t xml:space="preserve">as a generation </w:t>
        </w:r>
        <w:proofErr w:type="spellStart"/>
        <w:r w:rsidR="00EA5E90" w:rsidRPr="00DC4207">
          <w:t>Connectee</w:t>
        </w:r>
        <w:proofErr w:type="spellEnd"/>
        <w:r w:rsidR="00EA5E90">
          <w:t xml:space="preserve"> and </w:t>
        </w:r>
      </w:ins>
      <w:ins w:id="94" w:author="Enzor, Andrew" w:date="2018-11-20T16:40:00Z">
        <w:r>
          <w:t>has</w:t>
        </w:r>
      </w:ins>
      <w:ins w:id="95" w:author="Hollie Nicholls" w:date="2017-12-27T15:51:00Z">
        <w:r w:rsidR="00E17EFF">
          <w:t xml:space="preserve"> </w:t>
        </w:r>
      </w:ins>
      <w:ins w:id="96" w:author="Hollie Nicholls" w:date="2018-01-19T13:36:00Z">
        <w:r w:rsidR="00396043">
          <w:t>non-</w:t>
        </w:r>
      </w:ins>
      <w:ins w:id="97" w:author="Hollie Nicholls" w:date="2017-12-27T15:51:00Z">
        <w:r w:rsidR="00E17EFF">
          <w:t>intermittent generat</w:t>
        </w:r>
      </w:ins>
      <w:ins w:id="98" w:author="John Lawton" w:date="2018-11-16T09:46:00Z">
        <w:r w:rsidR="0099780C">
          <w:t>ion,</w:t>
        </w:r>
      </w:ins>
      <w:ins w:id="99" w:author="Hollie Nicholls" w:date="2017-12-27T15:51:00Z">
        <w:r w:rsidR="00E17EFF">
          <w:t xml:space="preserve"> </w:t>
        </w:r>
      </w:ins>
      <w:ins w:id="100" w:author="Hollie Nicholls" w:date="2018-01-19T13:36:00Z">
        <w:r w:rsidR="00396043">
          <w:t>the propor</w:t>
        </w:r>
        <w:r w:rsidR="0021493F">
          <w:t xml:space="preserve">tion eligible for credits is </w:t>
        </w:r>
      </w:ins>
      <w:ins w:id="101" w:author="Hollie Nicholls" w:date="2018-01-19T18:20:00Z">
        <w:r w:rsidR="0021493F">
          <w:t>1</w:t>
        </w:r>
      </w:ins>
      <w:ins w:id="102" w:author="Hollie Nicholls" w:date="2018-01-19T13:36:00Z">
        <w:r w:rsidR="00396043">
          <w:t>.</w:t>
        </w:r>
      </w:ins>
    </w:p>
    <w:p w14:paraId="1519E2BC" w14:textId="5F959DDC" w:rsidR="0099780C" w:rsidRPr="00DC4207" w:rsidRDefault="0054352C" w:rsidP="0099780C">
      <w:pPr>
        <w:pStyle w:val="DCNormParaL3"/>
        <w:tabs>
          <w:tab w:val="left" w:pos="851"/>
        </w:tabs>
        <w:ind w:left="851"/>
        <w:jc w:val="both"/>
        <w:rPr>
          <w:ins w:id="103" w:author="John Lawton" w:date="2018-11-16T09:48:00Z"/>
        </w:rPr>
      </w:pPr>
      <w:ins w:id="104" w:author="Enzor, Andrew" w:date="2018-11-20T16:43:00Z">
        <w:r>
          <w:t xml:space="preserve">If a </w:t>
        </w:r>
        <w:proofErr w:type="spellStart"/>
        <w:r>
          <w:t>Connectee</w:t>
        </w:r>
        <w:proofErr w:type="spellEnd"/>
        <w:r>
          <w:t xml:space="preserve"> is</w:t>
        </w:r>
      </w:ins>
      <w:ins w:id="105" w:author="John Lawton" w:date="2018-11-16T09:48:00Z">
        <w:r w:rsidR="0099780C" w:rsidRPr="00DC4207">
          <w:t xml:space="preserve"> modelled as </w:t>
        </w:r>
      </w:ins>
      <w:ins w:id="106" w:author="Enzor, Andrew" w:date="2018-11-20T16:43:00Z">
        <w:r>
          <w:t xml:space="preserve">a </w:t>
        </w:r>
      </w:ins>
      <w:ins w:id="107" w:author="John Lawton" w:date="2018-11-16T09:48:00Z">
        <w:r w:rsidR="0099780C" w:rsidRPr="00DC4207">
          <w:t xml:space="preserve">demand </w:t>
        </w:r>
        <w:proofErr w:type="spellStart"/>
        <w:r w:rsidR="0099780C" w:rsidRPr="00DC4207">
          <w:t>Connectee</w:t>
        </w:r>
      </w:ins>
      <w:proofErr w:type="spellEnd"/>
      <w:ins w:id="108" w:author="Enzor, Andrew" w:date="2018-11-20T16:43:00Z">
        <w:r>
          <w:t>,</w:t>
        </w:r>
      </w:ins>
      <w:ins w:id="109" w:author="John Lawton" w:date="2018-11-16T09:48:00Z">
        <w:r w:rsidR="0099780C" w:rsidRPr="00DC4207">
          <w:t xml:space="preserve"> </w:t>
        </w:r>
      </w:ins>
      <w:ins w:id="110" w:author="Enzor, Andrew" w:date="2018-11-20T16:43:00Z">
        <w:r>
          <w:t>has</w:t>
        </w:r>
      </w:ins>
      <w:ins w:id="111" w:author="John Lawton" w:date="2018-11-16T09:48:00Z">
        <w:r w:rsidR="0099780C" w:rsidRPr="00DC4207">
          <w:t xml:space="preserve"> non-zero Chargeable Export Capacity </w:t>
        </w:r>
        <w:r w:rsidR="0099780C">
          <w:t xml:space="preserve">and </w:t>
        </w:r>
      </w:ins>
      <w:ins w:id="112" w:author="Enzor, Andrew" w:date="2018-11-20T16:43:00Z">
        <w:r>
          <w:t xml:space="preserve">has </w:t>
        </w:r>
      </w:ins>
      <w:ins w:id="113" w:author="John Lawton" w:date="2018-11-16T09:48:00Z">
        <w:r w:rsidR="0099780C">
          <w:t xml:space="preserve">intermittent generation, </w:t>
        </w:r>
        <w:r w:rsidR="0099780C" w:rsidRPr="00DC4207">
          <w:t xml:space="preserve">the proportion eligible for charge 1 credits is zero if the F factor which would be assigned to </w:t>
        </w:r>
      </w:ins>
      <w:ins w:id="114" w:author="Enzor, Andrew" w:date="2018-11-20T16:43:00Z">
        <w:r>
          <w:t>that</w:t>
        </w:r>
      </w:ins>
      <w:ins w:id="115" w:author="John Lawton" w:date="2018-11-16T09:48:00Z">
        <w:r w:rsidR="0099780C" w:rsidRPr="00DC4207">
          <w:t xml:space="preserve"> </w:t>
        </w:r>
        <w:proofErr w:type="spellStart"/>
        <w:r w:rsidR="0099780C" w:rsidRPr="00DC4207">
          <w:t>Connectee</w:t>
        </w:r>
        <w:proofErr w:type="spellEnd"/>
        <w:r w:rsidR="0099780C" w:rsidRPr="00DC4207">
          <w:t xml:space="preserve"> as described in the </w:t>
        </w:r>
        <w:r w:rsidR="0099780C">
          <w:t>LRIC</w:t>
        </w:r>
        <w:r w:rsidR="0099780C" w:rsidRPr="00DC4207">
          <w:t xml:space="preserve"> methodology if it were treated as generation Connectee is </w:t>
        </w:r>
        <w:r w:rsidR="0099780C">
          <w:t xml:space="preserve">equal to </w:t>
        </w:r>
        <w:r w:rsidR="0099780C" w:rsidRPr="00DC4207">
          <w:t>zero, and 1 otherwise</w:t>
        </w:r>
        <w:r w:rsidR="0099780C">
          <w:t>.</w:t>
        </w:r>
      </w:ins>
    </w:p>
    <w:p w14:paraId="1A9194D8" w14:textId="71C22626" w:rsidR="0099780C" w:rsidRDefault="0054352C" w:rsidP="0099780C">
      <w:pPr>
        <w:pStyle w:val="DCNormParaL3"/>
        <w:tabs>
          <w:tab w:val="left" w:pos="851"/>
        </w:tabs>
        <w:ind w:left="851"/>
        <w:jc w:val="both"/>
      </w:pPr>
      <w:ins w:id="116" w:author="Enzor, Andrew" w:date="2018-11-20T16:43:00Z">
        <w:r>
          <w:t xml:space="preserve">If a </w:t>
        </w:r>
        <w:proofErr w:type="spellStart"/>
        <w:r>
          <w:t>Connectee</w:t>
        </w:r>
        <w:proofErr w:type="spellEnd"/>
        <w:r>
          <w:t xml:space="preserve"> is</w:t>
        </w:r>
      </w:ins>
      <w:ins w:id="117" w:author="John Lawton" w:date="2018-11-16T09:48:00Z">
        <w:r w:rsidR="0099780C" w:rsidRPr="00DC4207">
          <w:t xml:space="preserve"> modelled as </w:t>
        </w:r>
      </w:ins>
      <w:ins w:id="118" w:author="Enzor, Andrew" w:date="2018-11-20T16:43:00Z">
        <w:r>
          <w:t xml:space="preserve">a </w:t>
        </w:r>
      </w:ins>
      <w:ins w:id="119" w:author="John Lawton" w:date="2018-11-16T09:48:00Z">
        <w:r w:rsidR="0099780C" w:rsidRPr="00DC4207">
          <w:t xml:space="preserve">demand </w:t>
        </w:r>
        <w:proofErr w:type="spellStart"/>
        <w:r w:rsidR="0099780C" w:rsidRPr="00DC4207">
          <w:t>Connectee</w:t>
        </w:r>
      </w:ins>
      <w:proofErr w:type="spellEnd"/>
      <w:ins w:id="120" w:author="Enzor, Andrew" w:date="2018-11-20T16:43:00Z">
        <w:r>
          <w:t>,</w:t>
        </w:r>
      </w:ins>
      <w:ins w:id="121" w:author="John Lawton" w:date="2018-11-16T09:48:00Z">
        <w:r w:rsidR="0099780C" w:rsidRPr="00DC4207">
          <w:t xml:space="preserve"> </w:t>
        </w:r>
      </w:ins>
      <w:ins w:id="122" w:author="Enzor, Andrew" w:date="2018-11-20T16:43:00Z">
        <w:r>
          <w:t>has</w:t>
        </w:r>
      </w:ins>
      <w:ins w:id="123" w:author="John Lawton" w:date="2018-11-16T09:48:00Z">
        <w:r w:rsidR="0099780C" w:rsidRPr="00DC4207">
          <w:t xml:space="preserve"> non-zero Chargeable Export Capacity </w:t>
        </w:r>
        <w:r w:rsidR="0099780C">
          <w:t xml:space="preserve">and </w:t>
        </w:r>
      </w:ins>
      <w:ins w:id="124" w:author="Enzor, Andrew" w:date="2018-11-20T16:43:00Z">
        <w:r>
          <w:t xml:space="preserve">has </w:t>
        </w:r>
      </w:ins>
      <w:ins w:id="125" w:author="John Lawton" w:date="2018-11-16T09:48:00Z">
        <w:r w:rsidR="0099780C">
          <w:t>non-intermittent generation, the proportion eligible for charge 1 credits is 1.</w:t>
        </w:r>
      </w:ins>
    </w:p>
    <w:p w14:paraId="176AAFED" w14:textId="77777777" w:rsidR="00B906FF" w:rsidRDefault="00B906FF" w:rsidP="00CE6E7E">
      <w:pPr>
        <w:pStyle w:val="DCNormParaL3"/>
        <w:tabs>
          <w:tab w:val="left" w:pos="851"/>
        </w:tabs>
        <w:ind w:left="851"/>
        <w:jc w:val="both"/>
        <w:rPr>
          <w:ins w:id="126" w:author="Hollie Nicholls" w:date="2017-12-27T15:51:00Z"/>
        </w:rPr>
      </w:pPr>
      <w:r>
        <w:lastRenderedPageBreak/>
        <w:t>The super-red export rate is not applied to Connectees with zero Chargeable Export Capacity.</w:t>
      </w:r>
    </w:p>
    <w:p w14:paraId="72EBD5BC" w14:textId="77777777" w:rsidR="00E17EFF" w:rsidRDefault="00E17EFF" w:rsidP="00CE6E7E">
      <w:pPr>
        <w:pStyle w:val="DCNormParaL3"/>
        <w:tabs>
          <w:tab w:val="left" w:pos="851"/>
        </w:tabs>
        <w:ind w:left="851"/>
        <w:jc w:val="both"/>
        <w:rPr>
          <w:ins w:id="127" w:author="Hollie Nicholls" w:date="2017-12-27T15:52:00Z"/>
        </w:rPr>
      </w:pPr>
      <w:ins w:id="128" w:author="Hollie Nicholls" w:date="2017-12-27T15:51:00Z">
        <w:r>
          <w:t xml:space="preserve">Intermittent generation is defined as generation plant where the energy source of the prime mover cannot be made available on demand, in accordance to the definitions in Engineering Recommendation P2/6. These </w:t>
        </w:r>
      </w:ins>
      <w:ins w:id="129" w:author="Hollie Nicholls" w:date="2017-12-27T15:52:00Z">
        <w:r>
          <w:t>include wind, tidal, wave, photovoltaic and mall hydro.</w:t>
        </w:r>
      </w:ins>
    </w:p>
    <w:p w14:paraId="5C7387CE" w14:textId="745118FB" w:rsidR="00EA5421" w:rsidRDefault="00E17EFF" w:rsidP="00CE6E7E">
      <w:pPr>
        <w:pStyle w:val="DCNormParaL3"/>
        <w:tabs>
          <w:tab w:val="left" w:pos="851"/>
        </w:tabs>
        <w:ind w:left="851"/>
        <w:jc w:val="both"/>
        <w:rPr>
          <w:ins w:id="130" w:author="Hollie Nicholls" w:date="2018-04-11T09:50:00Z"/>
        </w:rPr>
      </w:pPr>
      <w:ins w:id="131" w:author="Hollie Nicholls" w:date="2017-12-27T15:53:00Z">
        <w:r>
          <w:t>Non-intermittent generation is defined as a generation plant where the energy source of the prime mover can be made available on demand, in accordance to the definitions in Engineering Recommendation P2/6. The generator can choose when to operate. These include combined cycle gas turbine (CCGT), gas generators, landfill, sewage, biomass, biogas, energy cop, waste incineration and combined heat and power (CHP).</w:t>
        </w:r>
      </w:ins>
    </w:p>
    <w:p w14:paraId="663853F6" w14:textId="41A2F83B" w:rsidR="003D0D99" w:rsidRDefault="00E30431" w:rsidP="00E30431">
      <w:pPr>
        <w:pStyle w:val="DCNormParaL3"/>
        <w:tabs>
          <w:tab w:val="left" w:pos="851"/>
        </w:tabs>
        <w:ind w:left="851"/>
        <w:jc w:val="both"/>
      </w:pPr>
      <w:ins w:id="132" w:author="John Lawton" w:date="2018-11-16T09:57:00Z">
        <w:r>
          <w:t xml:space="preserve">If </w:t>
        </w:r>
        <w:del w:id="133" w:author="Enzor, Andrew" w:date="2018-11-20T16:43:00Z">
          <w:r w:rsidDel="0054352C">
            <w:delText>the</w:delText>
          </w:r>
        </w:del>
      </w:ins>
      <w:ins w:id="134" w:author="Enzor, Andrew" w:date="2018-11-20T16:43:00Z">
        <w:r w:rsidR="0054352C">
          <w:t>a</w:t>
        </w:r>
      </w:ins>
      <w:ins w:id="135" w:author="John Lawton" w:date="2018-11-16T09:57:00Z">
        <w:r>
          <w:t xml:space="preserve"> Connectee utilises a combination of intermittent and non-intermittent generation technologies, </w:t>
        </w:r>
        <w:commentRangeStart w:id="136"/>
        <w:del w:id="137" w:author="Enzor, Andrew" w:date="2018-11-20T16:43:00Z">
          <w:r w:rsidDel="0054352C">
            <w:delText xml:space="preserve">and the DNO Party bills them together, </w:delText>
          </w:r>
        </w:del>
      </w:ins>
      <w:commentRangeEnd w:id="136"/>
      <w:r w:rsidR="0054352C">
        <w:rPr>
          <w:rStyle w:val="CommentReference"/>
          <w:rFonts w:asciiTheme="minorHAnsi" w:hAnsiTheme="minorHAnsi"/>
        </w:rPr>
        <w:commentReference w:id="136"/>
      </w:r>
      <w:ins w:id="138" w:author="John Lawton" w:date="2018-11-16T09:57:00Z">
        <w:r>
          <w:t>the proportion eligible for Charge 1 credits is equal to the non-intermittent generation installed capacity as a percentage of the Maximum Export Capacity.</w:t>
        </w:r>
      </w:ins>
      <w:bookmarkStart w:id="139" w:name="_GoBack"/>
      <w:bookmarkEnd w:id="139"/>
    </w:p>
    <w:sectPr w:rsidR="003D0D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75" w:author="Enzor, Andrew" w:date="2018-11-20T16:40:00Z" w:initials="EA">
    <w:p w14:paraId="79629E56" w14:textId="48816721" w:rsidR="0054352C" w:rsidRDefault="0054352C">
      <w:pPr>
        <w:pStyle w:val="CommentText"/>
      </w:pPr>
      <w:r>
        <w:rPr>
          <w:rStyle w:val="CommentReference"/>
        </w:rPr>
        <w:annotationRef/>
      </w:r>
      <w:r>
        <w:t>I don’t think this is necessary – if they are not billed together they are not ‘a Connectee’ for the purpose of the EDCM, they are two Connectees.</w:t>
      </w:r>
    </w:p>
  </w:comment>
  <w:comment w:id="136" w:author="Enzor, Andrew" w:date="2018-11-20T16:44:00Z" w:initials="EA">
    <w:p w14:paraId="357CEA74" w14:textId="36563F05" w:rsidR="0054352C" w:rsidRDefault="0054352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 don’t think this is necessary – if they are not billed together they are not ‘a Connectee’ for the purpose of the EDCM, they are two Connectees.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9629E56" w15:done="0"/>
  <w15:commentEx w15:paraId="357CEA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629E56" w16cid:durableId="1FA1368B"/>
  <w16cid:commentId w16cid:paraId="357CEA74" w16cid:durableId="1FA1368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731F4"/>
    <w:multiLevelType w:val="multilevel"/>
    <w:tmpl w:val="5972D53C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-4320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1" w15:restartNumberingAfterBreak="0">
    <w:nsid w:val="5D0A153E"/>
    <w:multiLevelType w:val="multilevel"/>
    <w:tmpl w:val="575826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hn Lawton">
    <w15:presenceInfo w15:providerId="Windows Live" w15:userId="72feda8039a275ce"/>
  </w15:person>
  <w15:person w15:author="Hollie Nicholls">
    <w15:presenceInfo w15:providerId="AD" w15:userId="S-1-5-21-1220945662-1229272821-1417001333-106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67A"/>
    <w:rsid w:val="00034A4F"/>
    <w:rsid w:val="000731ED"/>
    <w:rsid w:val="00082BB8"/>
    <w:rsid w:val="00151B96"/>
    <w:rsid w:val="00165C8A"/>
    <w:rsid w:val="001D1974"/>
    <w:rsid w:val="00207C95"/>
    <w:rsid w:val="0021493F"/>
    <w:rsid w:val="002215B8"/>
    <w:rsid w:val="00261AE0"/>
    <w:rsid w:val="002E267A"/>
    <w:rsid w:val="00304B08"/>
    <w:rsid w:val="00313701"/>
    <w:rsid w:val="00346E1C"/>
    <w:rsid w:val="003578E3"/>
    <w:rsid w:val="00380366"/>
    <w:rsid w:val="00396043"/>
    <w:rsid w:val="00397672"/>
    <w:rsid w:val="003A5AFF"/>
    <w:rsid w:val="003D0D99"/>
    <w:rsid w:val="00427264"/>
    <w:rsid w:val="00464270"/>
    <w:rsid w:val="00496284"/>
    <w:rsid w:val="004E53FA"/>
    <w:rsid w:val="0051138E"/>
    <w:rsid w:val="0054352C"/>
    <w:rsid w:val="005748A4"/>
    <w:rsid w:val="0058791E"/>
    <w:rsid w:val="006B6347"/>
    <w:rsid w:val="00713197"/>
    <w:rsid w:val="0077536F"/>
    <w:rsid w:val="007B270D"/>
    <w:rsid w:val="007B7246"/>
    <w:rsid w:val="0083708D"/>
    <w:rsid w:val="0086241C"/>
    <w:rsid w:val="00895AE9"/>
    <w:rsid w:val="008D19BE"/>
    <w:rsid w:val="008E07C2"/>
    <w:rsid w:val="0099780C"/>
    <w:rsid w:val="00A45789"/>
    <w:rsid w:val="00A47E04"/>
    <w:rsid w:val="00A8712A"/>
    <w:rsid w:val="00B55AC2"/>
    <w:rsid w:val="00B84DF2"/>
    <w:rsid w:val="00B906FF"/>
    <w:rsid w:val="00BA3700"/>
    <w:rsid w:val="00BE62D6"/>
    <w:rsid w:val="00C93175"/>
    <w:rsid w:val="00CE6E7E"/>
    <w:rsid w:val="00D73F41"/>
    <w:rsid w:val="00DC4207"/>
    <w:rsid w:val="00DF3294"/>
    <w:rsid w:val="00E02432"/>
    <w:rsid w:val="00E17EFF"/>
    <w:rsid w:val="00E30431"/>
    <w:rsid w:val="00E3792B"/>
    <w:rsid w:val="00EA5421"/>
    <w:rsid w:val="00EA5E90"/>
    <w:rsid w:val="00FA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5A79D"/>
  <w15:docId w15:val="{953CF2EC-EC2D-479B-A345-DD572E5C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1"/>
    <w:qFormat/>
    <w:rsid w:val="002E267A"/>
    <w:pPr>
      <w:keepNext/>
      <w:keepLines/>
      <w:numPr>
        <w:numId w:val="1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1"/>
    <w:unhideWhenUsed/>
    <w:qFormat/>
    <w:rsid w:val="002E267A"/>
    <w:pPr>
      <w:keepNext w:val="0"/>
      <w:keepLines w:val="0"/>
      <w:numPr>
        <w:ilvl w:val="1"/>
      </w:numPr>
      <w:spacing w:before="0"/>
      <w:ind w:left="720" w:hanging="720"/>
      <w:jc w:val="left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"/>
    <w:unhideWhenUsed/>
    <w:qFormat/>
    <w:rsid w:val="002E267A"/>
    <w:pPr>
      <w:numPr>
        <w:ilvl w:val="2"/>
      </w:numPr>
      <w:ind w:left="1440" w:hanging="720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"/>
    <w:unhideWhenUsed/>
    <w:qFormat/>
    <w:rsid w:val="002E267A"/>
    <w:pPr>
      <w:keepNext/>
      <w:keepLines/>
      <w:numPr>
        <w:ilvl w:val="3"/>
        <w:numId w:val="1"/>
      </w:numPr>
      <w:spacing w:before="200" w:after="0" w:line="276" w:lineRule="auto"/>
      <w:outlineLvl w:val="3"/>
    </w:pPr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"/>
    <w:basedOn w:val="Normal"/>
    <w:next w:val="Normal"/>
    <w:link w:val="Heading5Char"/>
    <w:uiPriority w:val="9"/>
    <w:unhideWhenUsed/>
    <w:qFormat/>
    <w:rsid w:val="002E267A"/>
    <w:pPr>
      <w:keepNext/>
      <w:keepLines/>
      <w:numPr>
        <w:ilvl w:val="4"/>
        <w:numId w:val="1"/>
      </w:numPr>
      <w:spacing w:before="200" w:after="120" w:line="360" w:lineRule="auto"/>
      <w:ind w:left="720" w:hanging="720"/>
      <w:outlineLvl w:val="4"/>
    </w:pPr>
    <w:rPr>
      <w:rFonts w:ascii="Times New Roman" w:eastAsiaTheme="majorEastAsia" w:hAnsi="Times New Roman" w:cstheme="majorBidi"/>
      <w:sz w:val="24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"/>
    <w:unhideWhenUsed/>
    <w:qFormat/>
    <w:rsid w:val="002E267A"/>
    <w:pPr>
      <w:keepNext/>
      <w:keepLines/>
      <w:numPr>
        <w:ilvl w:val="5"/>
        <w:numId w:val="1"/>
      </w:numPr>
      <w:spacing w:before="200" w:after="0" w:line="276" w:lineRule="auto"/>
      <w:outlineLvl w:val="5"/>
    </w:pPr>
    <w:rPr>
      <w:rFonts w:ascii="Times New Roman" w:eastAsiaTheme="majorEastAsia" w:hAnsi="Times New Roman" w:cstheme="majorBidi"/>
      <w:iCs/>
      <w:color w:val="000000" w:themeColor="text1"/>
      <w:sz w:val="24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"/>
    <w:unhideWhenUsed/>
    <w:qFormat/>
    <w:rsid w:val="002E267A"/>
    <w:pPr>
      <w:keepNext/>
      <w:keepLines/>
      <w:numPr>
        <w:ilvl w:val="6"/>
        <w:numId w:val="1"/>
      </w:numPr>
      <w:spacing w:before="200" w:after="0" w:line="360" w:lineRule="auto"/>
      <w:ind w:left="720" w:hanging="720"/>
      <w:outlineLvl w:val="6"/>
    </w:pPr>
    <w:rPr>
      <w:rFonts w:ascii="Times New Roman" w:eastAsiaTheme="majorEastAsia" w:hAnsi="Times New Roman" w:cstheme="majorBidi"/>
      <w:iCs/>
      <w:sz w:val="24"/>
    </w:rPr>
  </w:style>
  <w:style w:type="paragraph" w:styleId="Heading8">
    <w:name w:val="heading 8"/>
    <w:aliases w:val="level2(a)"/>
    <w:basedOn w:val="Normal"/>
    <w:next w:val="Normal"/>
    <w:link w:val="Heading8Char"/>
    <w:uiPriority w:val="9"/>
    <w:unhideWhenUsed/>
    <w:qFormat/>
    <w:rsid w:val="002E267A"/>
    <w:pPr>
      <w:keepNext/>
      <w:keepLines/>
      <w:numPr>
        <w:ilvl w:val="7"/>
        <w:numId w:val="1"/>
      </w:numPr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"/>
    <w:unhideWhenUsed/>
    <w:qFormat/>
    <w:rsid w:val="002E267A"/>
    <w:pPr>
      <w:keepNext/>
      <w:keepLines/>
      <w:numPr>
        <w:ilvl w:val="8"/>
        <w:numId w:val="1"/>
      </w:numPr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1"/>
    <w:rsid w:val="002E267A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1"/>
    <w:rsid w:val="002E267A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"/>
    <w:rsid w:val="002E267A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"/>
    <w:rsid w:val="002E267A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"/>
    <w:rsid w:val="002E267A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"/>
    <w:rsid w:val="002E267A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"/>
    <w:rsid w:val="002E267A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"/>
    <w:rsid w:val="002E26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"/>
    <w:rsid w:val="002E26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CNormParaL3">
    <w:name w:val="DC Norm Para L3"/>
    <w:basedOn w:val="Normal"/>
    <w:link w:val="DCNormParaL3Char"/>
    <w:qFormat/>
    <w:rsid w:val="002E267A"/>
    <w:pPr>
      <w:spacing w:after="240" w:line="360" w:lineRule="auto"/>
      <w:ind w:left="737"/>
    </w:pPr>
    <w:rPr>
      <w:rFonts w:ascii="Times New Roman" w:hAnsi="Times New Roman"/>
      <w:sz w:val="24"/>
    </w:rPr>
  </w:style>
  <w:style w:type="character" w:customStyle="1" w:styleId="DCNormParaL3Char">
    <w:name w:val="DC Norm Para L3 Char"/>
    <w:basedOn w:val="DefaultParagraphFont"/>
    <w:link w:val="DCNormParaL3"/>
    <w:rsid w:val="002E267A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906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06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06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06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06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6F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F3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137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 Electric UK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Hollie Nicholls</dc:creator>
  <cp:lastModifiedBy>John Lawton</cp:lastModifiedBy>
  <cp:revision>3</cp:revision>
  <dcterms:created xsi:type="dcterms:W3CDTF">2018-11-22T14:07:00Z</dcterms:created>
  <dcterms:modified xsi:type="dcterms:W3CDTF">2018-11-22T14:12:00Z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{1898340F-CC49-4888-9943-6DA0C70AB42B}</vt:lpwstr>
  </property>
  <property fmtid="{D5CDD505-2E9C-101B-9397-08002B2CF9AE}" pid="3" name="DLPManualFileClassificationLastModifiedBy">
    <vt:lpwstr>AD03\Andrew.Enzor</vt:lpwstr>
  </property>
  <property fmtid="{D5CDD505-2E9C-101B-9397-08002B2CF9AE}" pid="4" name="DLPManualFileClassificationLastModificationDate">
    <vt:lpwstr>1542732262</vt:lpwstr>
  </property>
  <property fmtid="{D5CDD505-2E9C-101B-9397-08002B2CF9AE}" pid="5" name="DLPManualFileClassificationVersion">
    <vt:lpwstr>11.0.400.15</vt:lpwstr>
  </property>
</Properties>
</file>