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75C43" w14:textId="515F8EB1" w:rsidR="000969EB" w:rsidRDefault="001701F7" w:rsidP="001701F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ED02D7">
        <w:rPr>
          <w:rFonts w:ascii="Times New Roman" w:hAnsi="Times New Roman" w:cs="Times New Roman"/>
          <w:b/>
          <w:sz w:val="24"/>
          <w:u w:val="single"/>
        </w:rPr>
        <w:t>DCP 313</w:t>
      </w:r>
      <w:r w:rsidR="000969EB">
        <w:rPr>
          <w:rFonts w:ascii="Times New Roman" w:hAnsi="Times New Roman" w:cs="Times New Roman"/>
          <w:b/>
          <w:sz w:val="24"/>
          <w:u w:val="single"/>
        </w:rPr>
        <w:t>: Draft Legal Text</w:t>
      </w:r>
    </w:p>
    <w:p w14:paraId="07A4E690" w14:textId="32953484" w:rsidR="003A1829" w:rsidRPr="00ED02D7" w:rsidRDefault="001701F7" w:rsidP="001701F7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D02D7">
        <w:rPr>
          <w:rFonts w:ascii="Times New Roman" w:hAnsi="Times New Roman" w:cs="Times New Roman"/>
          <w:b/>
          <w:sz w:val="24"/>
          <w:u w:val="single"/>
        </w:rPr>
        <w:t>Eligibility Criteria for EDCM Generation Credits</w:t>
      </w:r>
    </w:p>
    <w:p w14:paraId="23FCDE94" w14:textId="36F3A2AA" w:rsidR="001701F7" w:rsidRPr="00ED02D7" w:rsidRDefault="001701F7" w:rsidP="001701F7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74087D" w14:textId="6AB84BEE" w:rsidR="001701F7" w:rsidRPr="00ED02D7" w:rsidRDefault="001701F7" w:rsidP="00ED02D7">
      <w:pPr>
        <w:pStyle w:val="DCNormParaL3"/>
        <w:ind w:left="0"/>
        <w:rPr>
          <w:b/>
          <w:u w:val="single"/>
        </w:rPr>
      </w:pPr>
      <w:r w:rsidRPr="00ED02D7">
        <w:rPr>
          <w:b/>
          <w:u w:val="single"/>
        </w:rPr>
        <w:t xml:space="preserve">Amend </w:t>
      </w:r>
      <w:r w:rsidR="00C34FD5">
        <w:rPr>
          <w:b/>
          <w:u w:val="single"/>
        </w:rPr>
        <w:t>p</w:t>
      </w:r>
      <w:r w:rsidR="000969EB">
        <w:rPr>
          <w:b/>
          <w:u w:val="single"/>
        </w:rPr>
        <w:t xml:space="preserve">aragraph </w:t>
      </w:r>
      <w:r w:rsidRPr="00ED02D7">
        <w:rPr>
          <w:b/>
          <w:u w:val="single"/>
        </w:rPr>
        <w:t>6.3</w:t>
      </w:r>
      <w:r w:rsidR="000969EB">
        <w:rPr>
          <w:b/>
          <w:u w:val="single"/>
        </w:rPr>
        <w:t xml:space="preserve"> of Schedule 17</w:t>
      </w:r>
      <w:r w:rsidRPr="00ED02D7">
        <w:rPr>
          <w:b/>
          <w:u w:val="single"/>
        </w:rPr>
        <w:t xml:space="preserve"> as follows:</w:t>
      </w:r>
    </w:p>
    <w:p w14:paraId="127D98E6" w14:textId="0613EADB" w:rsidR="001701F7" w:rsidRPr="00426623" w:rsidRDefault="001701F7" w:rsidP="000969EB">
      <w:pPr>
        <w:pStyle w:val="DCNormParaL3"/>
        <w:numPr>
          <w:ilvl w:val="1"/>
          <w:numId w:val="3"/>
        </w:numPr>
        <w:ind w:left="709" w:hanging="709"/>
        <w:jc w:val="both"/>
      </w:pPr>
      <w:r w:rsidRPr="00426623">
        <w:t>Charge 1 is applied to export charges as a credit.  The credit is expressed as a negative charge rate in p/kWh and is applied in respect of active power units exported during the DNO Party’s super-red time band. The credit rate is set to zero for Connectees who are assigned an F Factor of zero.  The credit rate is calculated as follows:</w:t>
      </w:r>
    </w:p>
    <w:p w14:paraId="775F7349" w14:textId="77777777" w:rsidR="001701F7" w:rsidRPr="00426623" w:rsidRDefault="001701F7" w:rsidP="000969EB">
      <w:pPr>
        <w:pStyle w:val="DCNormParaL3"/>
        <w:ind w:left="709"/>
        <w:jc w:val="both"/>
      </w:pPr>
      <w:r w:rsidRPr="00426623">
        <w:t>[p/kWh super-red export rate] = -100*[Proportion eligible for charge 1 credits] *([network charge 1 £/kVA/year] + [parent charge 1 £/kVA/year] + [grandparent charge 1 £/kVA/year]) * ([Chargeable export capacity]/[Maximum export capacity]) /[number of hours in the super-red time band]</w:t>
      </w:r>
    </w:p>
    <w:p w14:paraId="23D6BF84" w14:textId="77777777" w:rsidR="001701F7" w:rsidRDefault="001701F7" w:rsidP="000969EB">
      <w:pPr>
        <w:pStyle w:val="DCNormParaL3"/>
        <w:ind w:left="709"/>
        <w:rPr>
          <w:ins w:id="1" w:author="Gowling WLG" w:date="2019-02-14T16:44:00Z"/>
        </w:rPr>
      </w:pPr>
      <w:r w:rsidRPr="00426623">
        <w:t>Where:</w:t>
      </w:r>
    </w:p>
    <w:p w14:paraId="007DF882" w14:textId="6B98D9C4" w:rsidR="001701F7" w:rsidRDefault="00C45537" w:rsidP="000969EB">
      <w:pPr>
        <w:pStyle w:val="DCNormParaL3"/>
        <w:ind w:left="709"/>
        <w:jc w:val="both"/>
        <w:rPr>
          <w:ins w:id="2" w:author="Hollie Nicholls" w:date="2019-02-11T12:31:00Z"/>
        </w:rPr>
      </w:pPr>
      <w:ins w:id="3" w:author="Gowling WLG" w:date="2019-02-26T08:57:00Z">
        <w:r>
          <w:t>If</w:t>
        </w:r>
      </w:ins>
      <w:ins w:id="4" w:author="Gowling WLG" w:date="2019-02-14T16:44:00Z">
        <w:r w:rsidR="003150ED">
          <w:t xml:space="preserve"> a Connectee is modelled as a generation</w:t>
        </w:r>
        <w:r w:rsidR="003150ED" w:rsidRPr="003150ED">
          <w:t xml:space="preserve"> </w:t>
        </w:r>
        <w:r w:rsidR="003150ED">
          <w:t>Connectee and has only intermittent generation technology</w:t>
        </w:r>
      </w:ins>
      <w:ins w:id="5" w:author="Gowling WLG" w:date="2019-02-14T16:45:00Z">
        <w:r w:rsidR="003150ED">
          <w:t>,</w:t>
        </w:r>
      </w:ins>
      <w:ins w:id="6" w:author="Gowling WLG" w:date="2019-02-14T16:44:00Z">
        <w:r w:rsidR="003150ED" w:rsidRPr="00426623">
          <w:t xml:space="preserve"> </w:t>
        </w:r>
      </w:ins>
      <w:del w:id="7" w:author="Gowling WLG" w:date="2019-02-14T16:44:00Z">
        <w:r w:rsidR="001701F7" w:rsidRPr="00426623" w:rsidDel="003150ED">
          <w:delText>T</w:delText>
        </w:r>
      </w:del>
      <w:ins w:id="8" w:author="Gowling WLG" w:date="2019-02-14T16:44:00Z">
        <w:r w:rsidR="003150ED">
          <w:t>t</w:t>
        </w:r>
      </w:ins>
      <w:r w:rsidR="001701F7" w:rsidRPr="00426623">
        <w:t>he proportion eligible for charge 1 credits is zero if the F factor that is assigned to th</w:t>
      </w:r>
      <w:ins w:id="9" w:author="Gowling WLG" w:date="2019-02-26T09:10:00Z">
        <w:r w:rsidR="008F09E6">
          <w:t>at</w:t>
        </w:r>
      </w:ins>
      <w:del w:id="10" w:author="Gowling WLG" w:date="2019-02-26T09:10:00Z">
        <w:r w:rsidR="001701F7" w:rsidRPr="00426623" w:rsidDel="008F09E6">
          <w:delText>e</w:delText>
        </w:r>
      </w:del>
      <w:r w:rsidR="001701F7" w:rsidRPr="00426623">
        <w:t xml:space="preserve"> Connectee </w:t>
      </w:r>
      <w:ins w:id="11" w:author="Gowling WLG" w:date="2019-02-26T08:58:00Z">
        <w:r>
          <w:t>(</w:t>
        </w:r>
      </w:ins>
      <w:r w:rsidR="001701F7" w:rsidRPr="00426623">
        <w:t>as described in the FCP methodology</w:t>
      </w:r>
      <w:ins w:id="12" w:author="Gowling WLG" w:date="2019-02-26T08:58:00Z">
        <w:r>
          <w:t>)</w:t>
        </w:r>
      </w:ins>
      <w:r w:rsidR="001701F7" w:rsidRPr="00426623">
        <w:t xml:space="preserve"> is equal to zero, and 1 otherwise.</w:t>
      </w:r>
    </w:p>
    <w:p w14:paraId="0E47FC8E" w14:textId="78F88365" w:rsidR="003150ED" w:rsidRDefault="00C45537" w:rsidP="003150ED">
      <w:pPr>
        <w:pStyle w:val="DCNormParaL3"/>
        <w:ind w:left="709"/>
        <w:jc w:val="both"/>
        <w:rPr>
          <w:ins w:id="13" w:author="Gowling WLG" w:date="2019-02-14T16:45:00Z"/>
        </w:rPr>
      </w:pPr>
      <w:ins w:id="14" w:author="Gowling WLG" w:date="2019-02-26T08:58:00Z">
        <w:r>
          <w:t>If</w:t>
        </w:r>
      </w:ins>
      <w:ins w:id="15" w:author="Gowling WLG" w:date="2019-02-14T16:45:00Z">
        <w:r w:rsidR="003150ED">
          <w:t xml:space="preserve"> a Connectee is modelled as a demand Connectee, has non-zero Chargeable Export Capacity and has only intermittent generation technology, the proportion eligible for charge 1 credits is zero if the F factor which would be assigned to th</w:t>
        </w:r>
      </w:ins>
      <w:ins w:id="16" w:author="Gowling WLG" w:date="2019-02-26T09:10:00Z">
        <w:r w:rsidR="008F09E6">
          <w:t>at</w:t>
        </w:r>
      </w:ins>
      <w:ins w:id="17" w:author="Gowling WLG" w:date="2019-02-14T16:45:00Z">
        <w:r w:rsidR="003150ED">
          <w:t xml:space="preserve"> Connectee </w:t>
        </w:r>
      </w:ins>
      <w:ins w:id="18" w:author="Gowling WLG" w:date="2019-02-26T08:59:00Z">
        <w:r>
          <w:t>(</w:t>
        </w:r>
      </w:ins>
      <w:ins w:id="19" w:author="Gowling WLG" w:date="2019-02-14T16:45:00Z">
        <w:r w:rsidR="003150ED">
          <w:t>as described in the FCP methodology</w:t>
        </w:r>
      </w:ins>
      <w:ins w:id="20" w:author="Gowling WLG" w:date="2019-02-26T08:59:00Z">
        <w:r>
          <w:t>)</w:t>
        </w:r>
      </w:ins>
      <w:ins w:id="21" w:author="Gowling WLG" w:date="2019-02-14T16:45:00Z">
        <w:r w:rsidR="003150ED">
          <w:t xml:space="preserve"> if it were treated as a generation Connectee is equal to zero, and 1 otherwise.</w:t>
        </w:r>
      </w:ins>
    </w:p>
    <w:p w14:paraId="6C2C7CB9" w14:textId="01E148A7" w:rsidR="003150ED" w:rsidRDefault="00C45537" w:rsidP="003150ED">
      <w:pPr>
        <w:pStyle w:val="DCNormParaL3"/>
        <w:ind w:left="709"/>
        <w:jc w:val="both"/>
        <w:rPr>
          <w:ins w:id="22" w:author="Gowling WLG" w:date="2019-02-14T16:46:00Z"/>
        </w:rPr>
      </w:pPr>
      <w:ins w:id="23" w:author="Gowling WLG" w:date="2019-02-26T08:59:00Z">
        <w:r>
          <w:t>If</w:t>
        </w:r>
      </w:ins>
      <w:ins w:id="24" w:author="Gowling WLG" w:date="2019-02-14T16:47:00Z">
        <w:r w:rsidR="003150ED">
          <w:t xml:space="preserve"> a</w:t>
        </w:r>
      </w:ins>
      <w:ins w:id="25" w:author="Gowling WLG" w:date="2019-02-14T16:46:00Z">
        <w:r w:rsidR="003150ED">
          <w:t xml:space="preserve"> Connectee has only non-intermittent generation technology, the proportion eligible for charge 1 credits is 1.</w:t>
        </w:r>
      </w:ins>
    </w:p>
    <w:p w14:paraId="01B9AF4F" w14:textId="78DF5BED" w:rsidR="003150ED" w:rsidRPr="00426623" w:rsidRDefault="00C45537" w:rsidP="003150ED">
      <w:pPr>
        <w:pStyle w:val="DCNormParaL3"/>
        <w:ind w:left="709"/>
        <w:jc w:val="both"/>
        <w:rPr>
          <w:ins w:id="26" w:author="Gowling WLG" w:date="2019-02-14T16:46:00Z"/>
        </w:rPr>
      </w:pPr>
      <w:ins w:id="27" w:author="Gowling WLG" w:date="2019-02-26T09:02:00Z">
        <w:r>
          <w:t xml:space="preserve">If </w:t>
        </w:r>
      </w:ins>
      <w:ins w:id="28" w:author="Gowling WLG" w:date="2019-02-14T16:47:00Z">
        <w:r w:rsidR="003150ED">
          <w:t>a</w:t>
        </w:r>
      </w:ins>
      <w:ins w:id="29" w:author="Gowling WLG" w:date="2019-02-14T16:46:00Z">
        <w:r w:rsidR="003150ED">
          <w:t xml:space="preserve"> Connectee utilises a combination of intermittent and non-intermittent generation technologies, the proportion eligible for charge 1 credits is equal to the non-intermittent generation installed capacity as a percentage of the Maximum Export Capacity. </w:t>
        </w:r>
      </w:ins>
    </w:p>
    <w:p w14:paraId="7BB346A0" w14:textId="6AFA89D7" w:rsidR="001701F7" w:rsidRDefault="001701F7" w:rsidP="00C45537">
      <w:pPr>
        <w:pStyle w:val="DCNormParaL3"/>
        <w:ind w:left="709"/>
        <w:jc w:val="both"/>
        <w:rPr>
          <w:ins w:id="30" w:author="Hollie Nicholls" w:date="2019-02-11T12:36:00Z"/>
        </w:rPr>
      </w:pPr>
      <w:r w:rsidRPr="00426623">
        <w:lastRenderedPageBreak/>
        <w:t xml:space="preserve">The super-red generation rate is not applied to Connectees with zero Chargeable Export Capacity.  </w:t>
      </w:r>
    </w:p>
    <w:p w14:paraId="2F90688B" w14:textId="0C19E6D3" w:rsidR="003150ED" w:rsidRDefault="00F406BF" w:rsidP="003150ED">
      <w:pPr>
        <w:pStyle w:val="DCNormParaL3"/>
        <w:ind w:left="709"/>
        <w:jc w:val="both"/>
        <w:rPr>
          <w:ins w:id="31" w:author="Gowling WLG" w:date="2019-02-14T16:49:00Z"/>
        </w:rPr>
      </w:pPr>
      <w:ins w:id="32" w:author="Gowling WLG" w:date="2019-02-26T09:15:00Z">
        <w:r>
          <w:t>In this paragraph 6.3, i</w:t>
        </w:r>
      </w:ins>
      <w:ins w:id="33" w:author="Gowling WLG" w:date="2019-02-14T16:49:00Z">
        <w:r w:rsidR="003150ED">
          <w:t xml:space="preserve">ntermittent generation </w:t>
        </w:r>
      </w:ins>
      <w:ins w:id="34" w:author="Gowling WLG" w:date="2019-02-26T09:15:00Z">
        <w:r>
          <w:t>means</w:t>
        </w:r>
      </w:ins>
      <w:ins w:id="35" w:author="Gowling WLG" w:date="2019-02-14T16:52:00Z">
        <w:r w:rsidR="00C34FD5">
          <w:t xml:space="preserve"> </w:t>
        </w:r>
      </w:ins>
      <w:ins w:id="36" w:author="Gowling WLG" w:date="2019-02-14T16:49:00Z">
        <w:r w:rsidR="003150ED">
          <w:t>generation plant where the energy source of the prime mover cannot be made available on demand, in accordance to the definitions in ER P2/6.</w:t>
        </w:r>
      </w:ins>
    </w:p>
    <w:p w14:paraId="520778E2" w14:textId="182685A0" w:rsidR="003150ED" w:rsidRDefault="00F406BF" w:rsidP="003150ED">
      <w:pPr>
        <w:pStyle w:val="DCNormParaL3"/>
        <w:ind w:left="709"/>
        <w:jc w:val="both"/>
        <w:rPr>
          <w:ins w:id="37" w:author="Gowling WLG" w:date="2019-02-14T16:49:00Z"/>
        </w:rPr>
      </w:pPr>
      <w:ins w:id="38" w:author="Gowling WLG" w:date="2019-02-26T09:14:00Z">
        <w:r>
          <w:t>In this paragraph 6.</w:t>
        </w:r>
      </w:ins>
      <w:ins w:id="39" w:author="Gowling WLG" w:date="2019-02-26T09:15:00Z">
        <w:r>
          <w:t>3</w:t>
        </w:r>
      </w:ins>
      <w:ins w:id="40" w:author="Gowling WLG" w:date="2019-02-26T09:14:00Z">
        <w:r>
          <w:t xml:space="preserve">, </w:t>
        </w:r>
      </w:ins>
      <w:ins w:id="41" w:author="Gowling WLG" w:date="2019-02-26T09:15:00Z">
        <w:r>
          <w:t>n</w:t>
        </w:r>
      </w:ins>
      <w:ins w:id="42" w:author="Gowling WLG" w:date="2019-02-14T16:49:00Z">
        <w:r w:rsidR="003150ED">
          <w:t xml:space="preserve">on-intermittent generation </w:t>
        </w:r>
      </w:ins>
      <w:ins w:id="43" w:author="Gowling WLG" w:date="2019-02-26T09:15:00Z">
        <w:r>
          <w:t xml:space="preserve">means </w:t>
        </w:r>
      </w:ins>
      <w:ins w:id="44" w:author="Gowling WLG" w:date="2019-02-14T16:49:00Z">
        <w:r w:rsidR="003150ED">
          <w:t xml:space="preserve">generation plant where the energy source of the prime mover can be made available on demand, in accordance to the definitions in ER P2/6. </w:t>
        </w:r>
      </w:ins>
    </w:p>
    <w:p w14:paraId="0DAF87C8" w14:textId="77777777" w:rsidR="00C45537" w:rsidRDefault="00C45537" w:rsidP="00BC2F39">
      <w:pPr>
        <w:pStyle w:val="DCNormParaL3"/>
        <w:ind w:left="0"/>
        <w:rPr>
          <w:b/>
          <w:u w:val="single"/>
        </w:rPr>
      </w:pPr>
    </w:p>
    <w:p w14:paraId="10CD5D2D" w14:textId="53220C36" w:rsidR="00BC2F39" w:rsidRDefault="00BC2F39" w:rsidP="00BC2F39">
      <w:pPr>
        <w:pStyle w:val="DCNormParaL3"/>
        <w:ind w:left="0"/>
        <w:rPr>
          <w:b/>
          <w:u w:val="single"/>
        </w:rPr>
      </w:pPr>
      <w:r>
        <w:rPr>
          <w:b/>
          <w:u w:val="single"/>
        </w:rPr>
        <w:t xml:space="preserve">Amend </w:t>
      </w:r>
      <w:r w:rsidR="00C34FD5">
        <w:rPr>
          <w:b/>
          <w:u w:val="single"/>
        </w:rPr>
        <w:t xml:space="preserve">paragraph </w:t>
      </w:r>
      <w:r>
        <w:rPr>
          <w:b/>
          <w:u w:val="single"/>
        </w:rPr>
        <w:t>6.5</w:t>
      </w:r>
      <w:r w:rsidR="00C34FD5">
        <w:rPr>
          <w:b/>
          <w:u w:val="single"/>
        </w:rPr>
        <w:t xml:space="preserve"> of Schedule 18</w:t>
      </w:r>
      <w:r>
        <w:rPr>
          <w:b/>
          <w:u w:val="single"/>
        </w:rPr>
        <w:t xml:space="preserve"> as follows:</w:t>
      </w:r>
    </w:p>
    <w:p w14:paraId="53A66E6F" w14:textId="0AE3B597" w:rsidR="00BC2F39" w:rsidRPr="005469F9" w:rsidRDefault="00ED02D7" w:rsidP="00C34FD5">
      <w:pPr>
        <w:pStyle w:val="DCNormParaL3"/>
        <w:ind w:left="709" w:hanging="709"/>
        <w:jc w:val="both"/>
      </w:pPr>
      <w:r>
        <w:t>6.5</w:t>
      </w:r>
      <w:r>
        <w:tab/>
      </w:r>
      <w:r w:rsidR="00BC2F39" w:rsidRPr="005469F9">
        <w:t>Charge 1 is applied to export charges as a credit.  The credit is expressed as a negative charge rate in p/kWh and is applied in respect of active power units exported during the DNO Party’s super-red time band. The credit rate is set to zero for Connectees who are assigned an F Factor of zero. The credit rate is calculated as follows:</w:t>
      </w:r>
    </w:p>
    <w:p w14:paraId="32E78CD7" w14:textId="77777777" w:rsidR="00BC2F39" w:rsidRPr="00ED02D7" w:rsidRDefault="00BC2F39" w:rsidP="00C34FD5">
      <w:pPr>
        <w:pStyle w:val="DCNormParaL3"/>
        <w:ind w:left="709"/>
        <w:jc w:val="both"/>
      </w:pPr>
      <w:r w:rsidRPr="00ED02D7">
        <w:t>[p/kWh super-red export rate] = -100*[Proportion eligible for charge 1 credits]*([local charge 1 £/kVA/year] + [remote charge 1 £/kVA/year]) * ([Chargeable export capacity]/[Maximum export capacity]) /[number of hours in the super-red time band]</w:t>
      </w:r>
    </w:p>
    <w:p w14:paraId="7812E45A" w14:textId="77777777" w:rsidR="00BC2F39" w:rsidRPr="00ED02D7" w:rsidRDefault="00BC2F39" w:rsidP="00C34FD5">
      <w:pPr>
        <w:pStyle w:val="DCNormParaL3"/>
        <w:ind w:left="709"/>
      </w:pPr>
      <w:r w:rsidRPr="00ED02D7">
        <w:t>Where:</w:t>
      </w:r>
    </w:p>
    <w:p w14:paraId="07CF3F25" w14:textId="4FD993ED" w:rsidR="00BC2F39" w:rsidRPr="00ED02D7" w:rsidRDefault="00C45537" w:rsidP="00C34FD5">
      <w:pPr>
        <w:pStyle w:val="DCNormParaL3"/>
        <w:ind w:left="709"/>
        <w:jc w:val="both"/>
        <w:rPr>
          <w:ins w:id="45" w:author="Hollie Nicholls" w:date="2019-02-11T12:43:00Z"/>
        </w:rPr>
      </w:pPr>
      <w:ins w:id="46" w:author="Gowling WLG" w:date="2019-02-26T09:04:00Z">
        <w:r>
          <w:t>If</w:t>
        </w:r>
      </w:ins>
      <w:ins w:id="47" w:author="Gowling WLG" w:date="2019-02-14T16:44:00Z">
        <w:r w:rsidR="00F835AA">
          <w:t xml:space="preserve"> a Connectee is modelled as a generation</w:t>
        </w:r>
        <w:r w:rsidR="00F835AA" w:rsidRPr="003150ED">
          <w:t xml:space="preserve"> </w:t>
        </w:r>
        <w:r w:rsidR="00F835AA">
          <w:t>Connectee and has only intermittent generation technology</w:t>
        </w:r>
      </w:ins>
      <w:ins w:id="48" w:author="Gowling WLG" w:date="2019-02-14T16:45:00Z">
        <w:r w:rsidR="00F835AA">
          <w:t>,</w:t>
        </w:r>
      </w:ins>
      <w:ins w:id="49" w:author="Gowling WLG" w:date="2019-02-14T16:44:00Z">
        <w:r w:rsidR="00F835AA" w:rsidRPr="00426623">
          <w:t xml:space="preserve"> </w:t>
        </w:r>
      </w:ins>
      <w:r w:rsidR="00F835AA">
        <w:t>t</w:t>
      </w:r>
      <w:r w:rsidR="00BC2F39" w:rsidRPr="00ED02D7">
        <w:t>he proportion eligible for charge 1 credits is zero if the F factor that is assigned to th</w:t>
      </w:r>
      <w:ins w:id="50" w:author="Gowling WLG" w:date="2019-02-26T09:10:00Z">
        <w:r w:rsidR="008F09E6">
          <w:t>at</w:t>
        </w:r>
      </w:ins>
      <w:del w:id="51" w:author="Gowling WLG" w:date="2019-02-26T09:10:00Z">
        <w:r w:rsidR="00BC2F39" w:rsidRPr="00ED02D7" w:rsidDel="008F09E6">
          <w:delText>e</w:delText>
        </w:r>
      </w:del>
      <w:r w:rsidR="00BC2F39" w:rsidRPr="00ED02D7">
        <w:t xml:space="preserve"> Connectee </w:t>
      </w:r>
      <w:ins w:id="52" w:author="Gowling WLG" w:date="2019-02-26T09:04:00Z">
        <w:r>
          <w:t>(</w:t>
        </w:r>
      </w:ins>
      <w:r w:rsidR="00BC2F39" w:rsidRPr="00ED02D7">
        <w:t>as described in the LRIC methodology</w:t>
      </w:r>
      <w:ins w:id="53" w:author="Gowling WLG" w:date="2019-02-26T09:04:00Z">
        <w:r>
          <w:t>)</w:t>
        </w:r>
      </w:ins>
      <w:r w:rsidR="00BC2F39" w:rsidRPr="00ED02D7">
        <w:t xml:space="preserve"> is equal to zero, and 1 otherwise.</w:t>
      </w:r>
    </w:p>
    <w:p w14:paraId="5D945C5A" w14:textId="2BA6A8F2" w:rsidR="00F835AA" w:rsidRDefault="00C45537" w:rsidP="00F835AA">
      <w:pPr>
        <w:pStyle w:val="DCNormParaL3"/>
        <w:ind w:left="709"/>
        <w:jc w:val="both"/>
        <w:rPr>
          <w:ins w:id="54" w:author="Gowling WLG" w:date="2019-02-14T17:03:00Z"/>
        </w:rPr>
      </w:pPr>
      <w:ins w:id="55" w:author="Gowling WLG" w:date="2019-02-26T09:04:00Z">
        <w:r>
          <w:t>If</w:t>
        </w:r>
      </w:ins>
      <w:ins w:id="56" w:author="Gowling WLG" w:date="2019-02-14T17:03:00Z">
        <w:r w:rsidR="00F835AA">
          <w:t xml:space="preserve"> a Connectee is modelled as a demand Connectee, has non-zero Chargeable Export Capacity and has only intermittent generation technology, the proportion eligible for charge 1 credits is zero if the F factor which would be assigned to th</w:t>
        </w:r>
      </w:ins>
      <w:ins w:id="57" w:author="Gowling WLG" w:date="2019-02-26T09:10:00Z">
        <w:r w:rsidR="008F09E6">
          <w:t>at</w:t>
        </w:r>
      </w:ins>
      <w:ins w:id="58" w:author="Gowling WLG" w:date="2019-02-14T17:03:00Z">
        <w:r w:rsidR="00F835AA">
          <w:t xml:space="preserve"> Connectee </w:t>
        </w:r>
      </w:ins>
      <w:ins w:id="59" w:author="Gowling WLG" w:date="2019-02-26T09:05:00Z">
        <w:r>
          <w:t>(</w:t>
        </w:r>
      </w:ins>
      <w:ins w:id="60" w:author="Gowling WLG" w:date="2019-02-14T17:03:00Z">
        <w:r w:rsidR="00F835AA">
          <w:t xml:space="preserve">as described in the </w:t>
        </w:r>
        <w:r w:rsidR="00F835AA" w:rsidRPr="00ED02D7">
          <w:t>LRIC methodology</w:t>
        </w:r>
      </w:ins>
      <w:ins w:id="61" w:author="Gowling WLG" w:date="2019-02-26T09:05:00Z">
        <w:r>
          <w:t>)</w:t>
        </w:r>
      </w:ins>
      <w:ins w:id="62" w:author="Gowling WLG" w:date="2019-02-14T17:03:00Z">
        <w:r w:rsidR="00F835AA" w:rsidRPr="00ED02D7">
          <w:t xml:space="preserve"> </w:t>
        </w:r>
        <w:r w:rsidR="00F835AA">
          <w:t>if it were treated as a generation Connectee is equal to zero, and 1 otherwise.</w:t>
        </w:r>
      </w:ins>
    </w:p>
    <w:p w14:paraId="08158FE5" w14:textId="1CE1706A" w:rsidR="00F835AA" w:rsidRDefault="00C45537" w:rsidP="00F835AA">
      <w:pPr>
        <w:pStyle w:val="DCNormParaL3"/>
        <w:ind w:left="709"/>
        <w:jc w:val="both"/>
        <w:rPr>
          <w:ins w:id="63" w:author="Gowling WLG" w:date="2019-02-14T16:46:00Z"/>
        </w:rPr>
      </w:pPr>
      <w:ins w:id="64" w:author="Gowling WLG" w:date="2019-02-26T09:05:00Z">
        <w:r>
          <w:lastRenderedPageBreak/>
          <w:t xml:space="preserve">If </w:t>
        </w:r>
      </w:ins>
      <w:ins w:id="65" w:author="Gowling WLG" w:date="2019-02-14T16:47:00Z">
        <w:r w:rsidR="00F835AA">
          <w:t>a</w:t>
        </w:r>
      </w:ins>
      <w:ins w:id="66" w:author="Gowling WLG" w:date="2019-02-14T16:46:00Z">
        <w:r w:rsidR="00F835AA">
          <w:t xml:space="preserve"> Connectee has only non-intermittent generation technology, the proportion eligible for charge 1 credits is 1.</w:t>
        </w:r>
      </w:ins>
    </w:p>
    <w:p w14:paraId="3E3DF02D" w14:textId="6B959643" w:rsidR="00F835AA" w:rsidRPr="00426623" w:rsidRDefault="00646D40" w:rsidP="00F835AA">
      <w:pPr>
        <w:pStyle w:val="DCNormParaL3"/>
        <w:ind w:left="709"/>
        <w:jc w:val="both"/>
        <w:rPr>
          <w:ins w:id="67" w:author="Gowling WLG" w:date="2019-02-14T16:46:00Z"/>
        </w:rPr>
      </w:pPr>
      <w:ins w:id="68" w:author="Gowling WLG" w:date="2019-02-26T09:06:00Z">
        <w:r>
          <w:t>If a</w:t>
        </w:r>
      </w:ins>
      <w:ins w:id="69" w:author="Gowling WLG" w:date="2019-02-14T16:46:00Z">
        <w:r w:rsidR="00F835AA">
          <w:t xml:space="preserve"> Connectee utilises a combination of intermittent and non-intermittent generation technologies, the proportion eligible for charge 1 credits is equal to the non-intermittent generation installed capacity as a percentage of the Maximum Export Capacity. </w:t>
        </w:r>
      </w:ins>
    </w:p>
    <w:p w14:paraId="34B61807" w14:textId="6CAA073D" w:rsidR="00BC2F39" w:rsidRPr="00ED02D7" w:rsidRDefault="00BC2F39" w:rsidP="00646D40">
      <w:pPr>
        <w:pStyle w:val="DCNormParaL3"/>
        <w:ind w:left="709"/>
        <w:jc w:val="both"/>
        <w:rPr>
          <w:ins w:id="70" w:author="Hollie Nicholls" w:date="2019-02-11T12:46:00Z"/>
        </w:rPr>
      </w:pPr>
      <w:r w:rsidRPr="00ED02D7">
        <w:t>The super-red export rate is not applied to Connectees with zero Chargeable Export Capacity.</w:t>
      </w:r>
    </w:p>
    <w:p w14:paraId="3A15BC3D" w14:textId="15C7BB4B" w:rsidR="00F835AA" w:rsidRDefault="00F406BF" w:rsidP="00F835AA">
      <w:pPr>
        <w:pStyle w:val="DCNormParaL3"/>
        <w:ind w:left="709"/>
        <w:jc w:val="both"/>
        <w:rPr>
          <w:ins w:id="71" w:author="Gowling WLG" w:date="2019-02-14T16:49:00Z"/>
        </w:rPr>
      </w:pPr>
      <w:ins w:id="72" w:author="Gowling WLG" w:date="2019-02-26T09:13:00Z">
        <w:r>
          <w:t>In this paragraph 6.5, i</w:t>
        </w:r>
      </w:ins>
      <w:ins w:id="73" w:author="Gowling WLG" w:date="2019-02-14T16:49:00Z">
        <w:r w:rsidR="00F835AA">
          <w:t xml:space="preserve">ntermittent generation </w:t>
        </w:r>
      </w:ins>
      <w:ins w:id="74" w:author="Gowling WLG" w:date="2019-02-26T09:14:00Z">
        <w:r>
          <w:t>means</w:t>
        </w:r>
      </w:ins>
      <w:ins w:id="75" w:author="Gowling WLG" w:date="2019-02-14T16:52:00Z">
        <w:r w:rsidR="00F835AA">
          <w:t xml:space="preserve"> </w:t>
        </w:r>
      </w:ins>
      <w:ins w:id="76" w:author="Gowling WLG" w:date="2019-02-14T16:49:00Z">
        <w:r w:rsidR="00F835AA">
          <w:t>generation plant where the energy source of the prime mover cannot be made available on demand, in accordance to the definitions in ER P2/6.</w:t>
        </w:r>
      </w:ins>
    </w:p>
    <w:p w14:paraId="6EE3547D" w14:textId="2775EDBD" w:rsidR="00F835AA" w:rsidRDefault="00F406BF" w:rsidP="00F835AA">
      <w:pPr>
        <w:pStyle w:val="DCNormParaL3"/>
        <w:ind w:left="709"/>
        <w:jc w:val="both"/>
        <w:rPr>
          <w:ins w:id="77" w:author="Gowling WLG" w:date="2019-02-14T16:49:00Z"/>
        </w:rPr>
      </w:pPr>
      <w:ins w:id="78" w:author="Gowling WLG" w:date="2019-02-26T09:14:00Z">
        <w:r>
          <w:t>In this paragraph 6.5, n</w:t>
        </w:r>
      </w:ins>
      <w:ins w:id="79" w:author="Gowling WLG" w:date="2019-02-14T16:49:00Z">
        <w:r w:rsidR="00F835AA">
          <w:t xml:space="preserve">on-intermittent generation </w:t>
        </w:r>
      </w:ins>
      <w:ins w:id="80" w:author="Gowling WLG" w:date="2019-02-26T09:14:00Z">
        <w:r>
          <w:t xml:space="preserve">means </w:t>
        </w:r>
      </w:ins>
      <w:ins w:id="81" w:author="Gowling WLG" w:date="2019-02-14T16:49:00Z">
        <w:r w:rsidR="00F835AA">
          <w:t xml:space="preserve">generation plant where the energy source of the prime mover can be made available on demand, in accordance to the definitions in ER P2/6. </w:t>
        </w:r>
      </w:ins>
    </w:p>
    <w:p w14:paraId="3A2E8476" w14:textId="77777777" w:rsidR="00BC2F39" w:rsidRPr="00BC2F39" w:rsidRDefault="00BC2F39" w:rsidP="00BC2F39">
      <w:pPr>
        <w:ind w:left="360"/>
        <w:rPr>
          <w:rFonts w:ascii="Times New Roman" w:hAnsi="Times New Roman" w:cs="Times New Roman"/>
          <w:sz w:val="24"/>
        </w:rPr>
      </w:pPr>
    </w:p>
    <w:p w14:paraId="22FDD0A4" w14:textId="77777777" w:rsidR="00F835AA" w:rsidRPr="004D1FD6" w:rsidRDefault="00F835AA" w:rsidP="00F835AA">
      <w:pPr>
        <w:pStyle w:val="Heading2"/>
        <w:widowControl w:val="0"/>
        <w:numPr>
          <w:ilvl w:val="0"/>
          <w:numId w:val="0"/>
        </w:numPr>
        <w:spacing w:line="240" w:lineRule="auto"/>
        <w:jc w:val="right"/>
        <w:rPr>
          <w:rFonts w:cs="Times New Roman"/>
          <w:b/>
          <w:szCs w:val="24"/>
        </w:rPr>
      </w:pPr>
      <w:r w:rsidRPr="004D1FD6">
        <w:rPr>
          <w:rFonts w:cs="Times New Roman"/>
          <w:b/>
          <w:szCs w:val="24"/>
        </w:rPr>
        <w:t>Gowling WLG (UK) LLP</w:t>
      </w:r>
    </w:p>
    <w:p w14:paraId="7E39FA1E" w14:textId="732D3CAE" w:rsidR="00F835AA" w:rsidRPr="004D1FD6" w:rsidRDefault="00646D40" w:rsidP="00F835AA">
      <w:pPr>
        <w:pStyle w:val="Heading2"/>
        <w:widowControl w:val="0"/>
        <w:numPr>
          <w:ilvl w:val="0"/>
          <w:numId w:val="0"/>
        </w:numPr>
        <w:spacing w:line="240" w:lineRule="auto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>2</w:t>
      </w:r>
      <w:r w:rsidR="001C07ED">
        <w:rPr>
          <w:rFonts w:cs="Times New Roman"/>
          <w:b/>
          <w:szCs w:val="24"/>
        </w:rPr>
        <w:t>6</w:t>
      </w:r>
      <w:r w:rsidR="00F835AA" w:rsidRPr="004D1FD6">
        <w:rPr>
          <w:rFonts w:cs="Times New Roman"/>
          <w:b/>
          <w:szCs w:val="24"/>
        </w:rPr>
        <w:t xml:space="preserve"> </w:t>
      </w:r>
      <w:r w:rsidR="00F835AA">
        <w:rPr>
          <w:rFonts w:cs="Times New Roman"/>
          <w:b/>
          <w:szCs w:val="24"/>
        </w:rPr>
        <w:t xml:space="preserve">February </w:t>
      </w:r>
      <w:r w:rsidR="00F835AA" w:rsidRPr="004D1FD6">
        <w:rPr>
          <w:rFonts w:cs="Times New Roman"/>
          <w:b/>
          <w:szCs w:val="24"/>
        </w:rPr>
        <w:t>201</w:t>
      </w:r>
      <w:r w:rsidR="00F835AA">
        <w:rPr>
          <w:rFonts w:cs="Times New Roman"/>
          <w:b/>
          <w:szCs w:val="24"/>
        </w:rPr>
        <w:t>9</w:t>
      </w:r>
    </w:p>
    <w:p w14:paraId="224BF895" w14:textId="77777777" w:rsidR="00BC2F39" w:rsidRPr="00BC2F39" w:rsidRDefault="00BC2F39" w:rsidP="00BC2F39">
      <w:pPr>
        <w:pStyle w:val="DCNormParaL3"/>
        <w:ind w:left="0"/>
        <w:rPr>
          <w:b/>
          <w:u w:val="single"/>
        </w:rPr>
      </w:pPr>
    </w:p>
    <w:p w14:paraId="36C66CEE" w14:textId="77777777" w:rsidR="001701F7" w:rsidRPr="001701F7" w:rsidRDefault="001701F7" w:rsidP="001701F7">
      <w:pPr>
        <w:rPr>
          <w:b/>
          <w:u w:val="single"/>
        </w:rPr>
      </w:pPr>
    </w:p>
    <w:sectPr w:rsidR="001701F7" w:rsidRPr="001701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29557" w14:textId="77777777" w:rsidR="000969EB" w:rsidRDefault="000969EB" w:rsidP="000969EB">
      <w:pPr>
        <w:spacing w:after="0" w:line="240" w:lineRule="auto"/>
      </w:pPr>
      <w:r>
        <w:separator/>
      </w:r>
    </w:p>
  </w:endnote>
  <w:endnote w:type="continuationSeparator" w:id="0">
    <w:p w14:paraId="5311E434" w14:textId="77777777" w:rsidR="000969EB" w:rsidRDefault="000969EB" w:rsidP="0009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FA587" w14:textId="77777777" w:rsidR="00947E5C" w:rsidRDefault="00947E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226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B06440" w14:textId="5696027E" w:rsidR="00646D40" w:rsidRDefault="00646D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8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30CF0F" w14:textId="77777777" w:rsidR="00646D40" w:rsidRDefault="00646D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3B05B" w14:textId="77777777" w:rsidR="00947E5C" w:rsidRDefault="00947E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3A20B" w14:textId="77777777" w:rsidR="000969EB" w:rsidRDefault="000969EB" w:rsidP="000969EB">
      <w:pPr>
        <w:spacing w:after="0" w:line="240" w:lineRule="auto"/>
      </w:pPr>
      <w:r>
        <w:separator/>
      </w:r>
    </w:p>
  </w:footnote>
  <w:footnote w:type="continuationSeparator" w:id="0">
    <w:p w14:paraId="674D270B" w14:textId="77777777" w:rsidR="000969EB" w:rsidRDefault="000969EB" w:rsidP="00096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3D72C" w14:textId="77777777" w:rsidR="00947E5C" w:rsidRDefault="00947E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52689" w14:textId="5A5B9500" w:rsidR="000969EB" w:rsidRPr="00DD72FA" w:rsidRDefault="000969EB" w:rsidP="000969EB">
    <w:pPr>
      <w:pStyle w:val="Header"/>
      <w:jc w:val="right"/>
      <w:rPr>
        <w:b/>
      </w:rPr>
    </w:pPr>
    <w:r>
      <w:t xml:space="preserve">Gowling WLG: </w:t>
    </w:r>
    <w:r w:rsidR="00C45537">
      <w:t>2</w:t>
    </w:r>
    <w:r w:rsidR="001C07ED">
      <w:t>6</w:t>
    </w:r>
    <w:r>
      <w:t xml:space="preserve"> February 2019</w:t>
    </w:r>
  </w:p>
  <w:p w14:paraId="71939CED" w14:textId="77777777" w:rsidR="000969EB" w:rsidRDefault="000969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5D08C" w14:textId="77777777" w:rsidR="00947E5C" w:rsidRDefault="00947E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31F4"/>
    <w:multiLevelType w:val="multilevel"/>
    <w:tmpl w:val="96C0DBE8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32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1134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>
    <w:nsid w:val="1B0244EF"/>
    <w:multiLevelType w:val="multilevel"/>
    <w:tmpl w:val="408CC1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7F55E98"/>
    <w:multiLevelType w:val="multilevel"/>
    <w:tmpl w:val="408CC1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5244B6C"/>
    <w:multiLevelType w:val="multilevel"/>
    <w:tmpl w:val="408CC1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CFF2971"/>
    <w:multiLevelType w:val="multilevel"/>
    <w:tmpl w:val="03368E40"/>
    <w:styleLink w:val="AlphaCaps"/>
    <w:lvl w:ilvl="0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StyleHeading2level2level2Left175cmHanging136c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ollie Nicholls">
    <w15:presenceInfo w15:providerId="AD" w15:userId="S::Hollie.Nicholls@electralink.co.uk::5170487c-a9d3-4d2d-866e-8f99d059baba"/>
  </w15:person>
  <w15:person w15:author="John Lawton">
    <w15:presenceInfo w15:providerId="Windows Live" w15:userId="72feda8039a275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F7"/>
    <w:rsid w:val="000969EB"/>
    <w:rsid w:val="001701F7"/>
    <w:rsid w:val="001C07ED"/>
    <w:rsid w:val="001F7220"/>
    <w:rsid w:val="002B69A9"/>
    <w:rsid w:val="003150ED"/>
    <w:rsid w:val="00397672"/>
    <w:rsid w:val="003B38C2"/>
    <w:rsid w:val="00582DBE"/>
    <w:rsid w:val="00646D40"/>
    <w:rsid w:val="007C3DAA"/>
    <w:rsid w:val="0083708D"/>
    <w:rsid w:val="00895AE9"/>
    <w:rsid w:val="008A1D54"/>
    <w:rsid w:val="008F09E6"/>
    <w:rsid w:val="00947E5C"/>
    <w:rsid w:val="00BC2F39"/>
    <w:rsid w:val="00BE62D6"/>
    <w:rsid w:val="00C34FD5"/>
    <w:rsid w:val="00C45537"/>
    <w:rsid w:val="00CA1793"/>
    <w:rsid w:val="00DC4AAF"/>
    <w:rsid w:val="00E20114"/>
    <w:rsid w:val="00E3792B"/>
    <w:rsid w:val="00ED02D7"/>
    <w:rsid w:val="00F406BF"/>
    <w:rsid w:val="00F835AA"/>
    <w:rsid w:val="00FA3E49"/>
    <w:rsid w:val="00FD29F5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99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1701F7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99"/>
    <w:unhideWhenUsed/>
    <w:qFormat/>
    <w:rsid w:val="001701F7"/>
    <w:pPr>
      <w:keepNext w:val="0"/>
      <w:keepLines w:val="0"/>
      <w:numPr>
        <w:ilvl w:val="1"/>
      </w:numPr>
      <w:spacing w:before="0"/>
      <w:ind w:left="720" w:hanging="720"/>
      <w:jc w:val="both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9"/>
    <w:unhideWhenUsed/>
    <w:qFormat/>
    <w:rsid w:val="001701F7"/>
    <w:pPr>
      <w:numPr>
        <w:ilvl w:val="2"/>
      </w:numPr>
      <w:ind w:left="1571" w:hanging="851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1701F7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,level 5"/>
    <w:basedOn w:val="Normal"/>
    <w:next w:val="Normal"/>
    <w:link w:val="Heading5Char"/>
    <w:uiPriority w:val="99"/>
    <w:unhideWhenUsed/>
    <w:qFormat/>
    <w:rsid w:val="001701F7"/>
    <w:pPr>
      <w:keepNext/>
      <w:keepLines/>
      <w:numPr>
        <w:ilvl w:val="4"/>
        <w:numId w:val="1"/>
      </w:numPr>
      <w:spacing w:before="200" w:after="120" w:line="360" w:lineRule="auto"/>
      <w:ind w:left="1287" w:hanging="567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1701F7"/>
    <w:pPr>
      <w:keepNext/>
      <w:keepLines/>
      <w:numPr>
        <w:ilvl w:val="5"/>
        <w:numId w:val="1"/>
      </w:numPr>
      <w:spacing w:before="200" w:after="0" w:line="276" w:lineRule="auto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1701F7"/>
    <w:pPr>
      <w:numPr>
        <w:ilvl w:val="6"/>
        <w:numId w:val="1"/>
      </w:numPr>
      <w:spacing w:after="240" w:line="360" w:lineRule="auto"/>
      <w:ind w:left="720" w:hanging="720"/>
      <w:jc w:val="both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1701F7"/>
    <w:pPr>
      <w:keepNext/>
      <w:keepLines/>
      <w:numPr>
        <w:ilvl w:val="7"/>
        <w:numId w:val="1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1701F7"/>
    <w:pPr>
      <w:keepNext/>
      <w:keepLines/>
      <w:numPr>
        <w:ilvl w:val="8"/>
        <w:numId w:val="1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1701F7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99"/>
    <w:rsid w:val="001701F7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9"/>
    <w:rsid w:val="001701F7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1701F7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1701F7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1701F7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1701F7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1701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1701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NormParaL3">
    <w:name w:val="DC Norm Para L3"/>
    <w:basedOn w:val="Normal"/>
    <w:link w:val="DCNormParaL3Char"/>
    <w:qFormat/>
    <w:rsid w:val="001701F7"/>
    <w:pPr>
      <w:spacing w:after="240" w:line="360" w:lineRule="auto"/>
      <w:ind w:left="737"/>
    </w:pPr>
    <w:rPr>
      <w:rFonts w:ascii="Times New Roman" w:hAnsi="Times New Roman"/>
      <w:sz w:val="24"/>
    </w:rPr>
  </w:style>
  <w:style w:type="character" w:customStyle="1" w:styleId="DCNormParaL3Char">
    <w:name w:val="DC Norm Para L3 Char"/>
    <w:basedOn w:val="DefaultParagraphFont"/>
    <w:link w:val="DCNormParaL3"/>
    <w:rsid w:val="001701F7"/>
    <w:rPr>
      <w:rFonts w:ascii="Times New Roman" w:hAnsi="Times New Roman"/>
      <w:sz w:val="24"/>
    </w:rPr>
  </w:style>
  <w:style w:type="numbering" w:customStyle="1" w:styleId="AlphaCaps">
    <w:name w:val="Alpha Caps"/>
    <w:uiPriority w:val="99"/>
    <w:rsid w:val="00BC2F39"/>
    <w:pPr>
      <w:numPr>
        <w:numId w:val="4"/>
      </w:numPr>
    </w:pPr>
  </w:style>
  <w:style w:type="paragraph" w:customStyle="1" w:styleId="StyleHeading2level2level2Left175cmHanging136cm">
    <w:name w:val="Style Heading 2level 2level2 + Left:  1.75 cm Hanging:  1.36 cm..."/>
    <w:basedOn w:val="Heading2"/>
    <w:rsid w:val="00BC2F39"/>
    <w:pPr>
      <w:widowControl w:val="0"/>
      <w:numPr>
        <w:numId w:val="4"/>
      </w:numPr>
    </w:pPr>
    <w:rPr>
      <w:rFonts w:eastAsia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B9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5"/>
    <w:unhideWhenUsed/>
    <w:qFormat/>
    <w:rsid w:val="00096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5"/>
    <w:rsid w:val="000969EB"/>
  </w:style>
  <w:style w:type="paragraph" w:styleId="Footer">
    <w:name w:val="footer"/>
    <w:basedOn w:val="Normal"/>
    <w:link w:val="FooterChar"/>
    <w:uiPriority w:val="99"/>
    <w:unhideWhenUsed/>
    <w:rsid w:val="00096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5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1701F7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99"/>
    <w:unhideWhenUsed/>
    <w:qFormat/>
    <w:rsid w:val="001701F7"/>
    <w:pPr>
      <w:keepNext w:val="0"/>
      <w:keepLines w:val="0"/>
      <w:numPr>
        <w:ilvl w:val="1"/>
      </w:numPr>
      <w:spacing w:before="0"/>
      <w:ind w:left="720" w:hanging="720"/>
      <w:jc w:val="both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9"/>
    <w:unhideWhenUsed/>
    <w:qFormat/>
    <w:rsid w:val="001701F7"/>
    <w:pPr>
      <w:numPr>
        <w:ilvl w:val="2"/>
      </w:numPr>
      <w:ind w:left="1571" w:hanging="851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1701F7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,level 5"/>
    <w:basedOn w:val="Normal"/>
    <w:next w:val="Normal"/>
    <w:link w:val="Heading5Char"/>
    <w:uiPriority w:val="99"/>
    <w:unhideWhenUsed/>
    <w:qFormat/>
    <w:rsid w:val="001701F7"/>
    <w:pPr>
      <w:keepNext/>
      <w:keepLines/>
      <w:numPr>
        <w:ilvl w:val="4"/>
        <w:numId w:val="1"/>
      </w:numPr>
      <w:spacing w:before="200" w:after="120" w:line="360" w:lineRule="auto"/>
      <w:ind w:left="1287" w:hanging="567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1701F7"/>
    <w:pPr>
      <w:keepNext/>
      <w:keepLines/>
      <w:numPr>
        <w:ilvl w:val="5"/>
        <w:numId w:val="1"/>
      </w:numPr>
      <w:spacing w:before="200" w:after="0" w:line="276" w:lineRule="auto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1701F7"/>
    <w:pPr>
      <w:numPr>
        <w:ilvl w:val="6"/>
        <w:numId w:val="1"/>
      </w:numPr>
      <w:spacing w:after="240" w:line="360" w:lineRule="auto"/>
      <w:ind w:left="720" w:hanging="720"/>
      <w:jc w:val="both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1701F7"/>
    <w:pPr>
      <w:keepNext/>
      <w:keepLines/>
      <w:numPr>
        <w:ilvl w:val="7"/>
        <w:numId w:val="1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1701F7"/>
    <w:pPr>
      <w:keepNext/>
      <w:keepLines/>
      <w:numPr>
        <w:ilvl w:val="8"/>
        <w:numId w:val="1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CUSA H1 Char,JPW-num-section Char,level 1 Char,level1 Char,Nadpis 1 Char,1 Char,Part Char,Chapter Heading Char,Level 1 Char,head1 Char,head11 Char,head12 Char,PARA1 Char,h1 Char,H1 Char,H11 Char,H12 Char,H13 Char,H14 Char,H15 Char"/>
    <w:basedOn w:val="DefaultParagraphFont"/>
    <w:link w:val="Heading1"/>
    <w:uiPriority w:val="99"/>
    <w:rsid w:val="001701F7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99"/>
    <w:rsid w:val="001701F7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9"/>
    <w:rsid w:val="001701F7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aliases w:val="DCUSA H4 Char,Subsection Char,(Alt+4) Char,H41 Char,(Alt+4)1 Char,H42 Char,(Alt+4)2 Char,H43 Char,(Alt+4)3 Char,H44 Char,(Alt+4)4 Char,H45 Char,(Alt+4)5 Char,H411 Char,(Alt+4)11 Char,H421 Char,(Alt+4)21 Char,H431 Char,(Alt+4)31 Char"/>
    <w:basedOn w:val="DefaultParagraphFont"/>
    <w:link w:val="Heading4"/>
    <w:uiPriority w:val="99"/>
    <w:rsid w:val="001701F7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aliases w:val="DCUSA a) Char,Subheading Char,Heading 5* Char,H5 Char,FMH1 Char,Appendix A to X Char,dash Char,ds Char,dd Char,h5 Char,Heading 5(unused) Char,Level 3 - (i) Char,Roman list Char,H51 Char,Heading 5   Appendix A to X Char,PR13 Char,5 Char"/>
    <w:basedOn w:val="DefaultParagraphFont"/>
    <w:link w:val="Heading5"/>
    <w:uiPriority w:val="99"/>
    <w:rsid w:val="001701F7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aliases w:val="DCSA i) Char,h6 Char,H6 Char,H61 Char,H62 Char,H63 Char,H64 Char,H65 Char,H66 Char,H67 Char,H68 Char,H69 Char,H610 Char,H611 Char,H612 Char,H613 Char,H614 Char,H615 Char,H616 Char,H617 Char,H618 Char,H619 Char,H621 Char,H631 Char"/>
    <w:basedOn w:val="DefaultParagraphFont"/>
    <w:link w:val="Heading6"/>
    <w:uiPriority w:val="99"/>
    <w:rsid w:val="001701F7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aliases w:val="ITT t7 Char,PA Appendix Major Char,Appendix Major Char,Lev 7 Char,Heading 7(unused) Char,Legal Level 1.1. Char,L2 PIP Char,L7 Char,Numbered - 7 Char,7 Char,subTITLEPAGE Char,letter list Char,L1 Heading 7 Char,req3 Char,cnc Char"/>
    <w:basedOn w:val="DefaultParagraphFont"/>
    <w:link w:val="Heading7"/>
    <w:uiPriority w:val="99"/>
    <w:rsid w:val="001701F7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aliases w:val="level2(a) Char"/>
    <w:basedOn w:val="DefaultParagraphFont"/>
    <w:link w:val="Heading8"/>
    <w:uiPriority w:val="99"/>
    <w:rsid w:val="001701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App Heading Char,level3(i) Char"/>
    <w:basedOn w:val="DefaultParagraphFont"/>
    <w:link w:val="Heading9"/>
    <w:uiPriority w:val="99"/>
    <w:rsid w:val="001701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NormParaL3">
    <w:name w:val="DC Norm Para L3"/>
    <w:basedOn w:val="Normal"/>
    <w:link w:val="DCNormParaL3Char"/>
    <w:qFormat/>
    <w:rsid w:val="001701F7"/>
    <w:pPr>
      <w:spacing w:after="240" w:line="360" w:lineRule="auto"/>
      <w:ind w:left="737"/>
    </w:pPr>
    <w:rPr>
      <w:rFonts w:ascii="Times New Roman" w:hAnsi="Times New Roman"/>
      <w:sz w:val="24"/>
    </w:rPr>
  </w:style>
  <w:style w:type="character" w:customStyle="1" w:styleId="DCNormParaL3Char">
    <w:name w:val="DC Norm Para L3 Char"/>
    <w:basedOn w:val="DefaultParagraphFont"/>
    <w:link w:val="DCNormParaL3"/>
    <w:rsid w:val="001701F7"/>
    <w:rPr>
      <w:rFonts w:ascii="Times New Roman" w:hAnsi="Times New Roman"/>
      <w:sz w:val="24"/>
    </w:rPr>
  </w:style>
  <w:style w:type="numbering" w:customStyle="1" w:styleId="AlphaCaps">
    <w:name w:val="Alpha Caps"/>
    <w:uiPriority w:val="99"/>
    <w:rsid w:val="00BC2F39"/>
    <w:pPr>
      <w:numPr>
        <w:numId w:val="4"/>
      </w:numPr>
    </w:pPr>
  </w:style>
  <w:style w:type="paragraph" w:customStyle="1" w:styleId="StyleHeading2level2level2Left175cmHanging136cm">
    <w:name w:val="Style Heading 2level 2level2 + Left:  1.75 cm Hanging:  1.36 cm..."/>
    <w:basedOn w:val="Heading2"/>
    <w:rsid w:val="00BC2F39"/>
    <w:pPr>
      <w:widowControl w:val="0"/>
      <w:numPr>
        <w:numId w:val="4"/>
      </w:numPr>
    </w:pPr>
    <w:rPr>
      <w:rFonts w:eastAsia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B9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5"/>
    <w:unhideWhenUsed/>
    <w:qFormat/>
    <w:rsid w:val="00096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5"/>
    <w:rsid w:val="000969EB"/>
  </w:style>
  <w:style w:type="paragraph" w:styleId="Footer">
    <w:name w:val="footer"/>
    <w:basedOn w:val="Normal"/>
    <w:link w:val="FooterChar"/>
    <w:uiPriority w:val="99"/>
    <w:unhideWhenUsed/>
    <w:rsid w:val="00096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styles" Target="styles.xml" />
  <Relationship Id="rId16" Type="http://schemas.microsoft.com/office/2011/relationships/people" Target="people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706</Words>
  <Characters>3734</Characters>
  <Application>Microsoft Office Word</Application>
  <DocSecurity>0</DocSecurity>
  <Lines>74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6c4f521c-1714-4850-8913-d549e2c03c96</vt:lpwstr>
  </property>
</Properties>
</file>