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37A36525" w14:textId="77777777" w:rsidTr="00AF7744">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96D7"/>
          </w:tcPr>
          <w:p w14:paraId="2F4EDC7F" w14:textId="77777777" w:rsidR="005079E0" w:rsidRPr="00EB32BB" w:rsidRDefault="00407BD8" w:rsidP="00784486">
            <w:pPr>
              <w:pStyle w:val="Header"/>
              <w:spacing w:before="0" w:after="0"/>
              <w:ind w:left="-284"/>
              <w:rPr>
                <w:rFonts w:cs="Arial"/>
              </w:rPr>
            </w:pPr>
            <w:r>
              <w:rPr>
                <w:rFonts w:cs="Arial"/>
              </w:rPr>
              <w:t xml:space="preserve">  </w:t>
            </w:r>
            <w:r w:rsidR="00CA136E">
              <w:rPr>
                <w:rFonts w:cs="Arial"/>
              </w:rPr>
              <w:tab/>
            </w:r>
          </w:p>
          <w:p w14:paraId="7F6DADD4" w14:textId="77777777" w:rsidR="006F19E3" w:rsidRPr="00F20FAB" w:rsidRDefault="00ED0E84" w:rsidP="00CA136E">
            <w:pPr>
              <w:tabs>
                <w:tab w:val="left" w:pos="2901"/>
              </w:tabs>
              <w:spacing w:before="240" w:after="240"/>
              <w:ind w:left="113"/>
              <w:rPr>
                <w:rFonts w:cs="Arial"/>
                <w:b/>
                <w:color w:val="FFFFFF"/>
                <w:sz w:val="28"/>
                <w:szCs w:val="28"/>
              </w:rPr>
            </w:pPr>
            <w:r>
              <w:rPr>
                <w:rFonts w:cs="Arial"/>
                <w:b/>
                <w:color w:val="FFFFFF"/>
                <w:sz w:val="28"/>
                <w:szCs w:val="28"/>
              </w:rPr>
              <w:t xml:space="preserve">DCUSA </w:t>
            </w:r>
            <w:r w:rsidR="00CA136E">
              <w:rPr>
                <w:rFonts w:cs="Arial"/>
                <w:b/>
                <w:color w:val="FFFFFF"/>
                <w:sz w:val="28"/>
                <w:szCs w:val="28"/>
              </w:rPr>
              <w:t>Consultation</w:t>
            </w:r>
          </w:p>
        </w:tc>
        <w:tc>
          <w:tcPr>
            <w:tcW w:w="2161" w:type="dxa"/>
            <w:tcBorders>
              <w:top w:val="single" w:sz="4" w:space="0" w:color="4A8958"/>
              <w:left w:val="single" w:sz="4" w:space="0" w:color="4A8958"/>
              <w:bottom w:val="single" w:sz="4" w:space="0" w:color="4A8958"/>
              <w:right w:val="single" w:sz="4" w:space="0" w:color="4A8958"/>
            </w:tcBorders>
            <w:shd w:val="clear" w:color="auto" w:fill="0096D7"/>
          </w:tcPr>
          <w:p w14:paraId="2DB298F9" w14:textId="77777777"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88590A" w:rsidRPr="00EB32BB" w14:paraId="110D1711"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7CCEC84F" w14:textId="77777777" w:rsidR="0088590A" w:rsidRPr="00EB32BB" w:rsidRDefault="0088590A" w:rsidP="0088590A">
            <w:pPr>
              <w:ind w:left="113" w:right="113"/>
              <w:rPr>
                <w:rFonts w:cs="Arial"/>
                <w:i/>
                <w:color w:val="00B274"/>
                <w:sz w:val="24"/>
              </w:rPr>
            </w:pPr>
            <w:r>
              <w:rPr>
                <w:rFonts w:cs="Arial"/>
                <w:color w:val="008576"/>
                <w:sz w:val="80"/>
                <w:szCs w:val="80"/>
              </w:rPr>
              <w:t>DCP 312</w:t>
            </w:r>
            <w:r w:rsidRPr="00EB32BB">
              <w:rPr>
                <w:rFonts w:cs="Arial"/>
                <w:color w:val="008576"/>
                <w:sz w:val="80"/>
                <w:szCs w:val="80"/>
              </w:rPr>
              <w:t>:</w:t>
            </w:r>
          </w:p>
          <w:p w14:paraId="23E77157" w14:textId="77777777" w:rsidR="0088590A" w:rsidRDefault="0088590A" w:rsidP="0088590A">
            <w:pPr>
              <w:ind w:left="113" w:right="113"/>
              <w:rPr>
                <w:rFonts w:cs="Arial"/>
                <w:i/>
                <w:color w:val="00B274"/>
                <w:sz w:val="24"/>
              </w:rPr>
            </w:pPr>
            <w:r w:rsidRPr="006A72D6">
              <w:rPr>
                <w:rFonts w:cs="Arial"/>
                <w:color w:val="008000"/>
                <w:sz w:val="48"/>
                <w:szCs w:val="48"/>
              </w:rPr>
              <w:t>Standardisation of the Reporting of HH Portfolio Billing Data by EDNOs.</w:t>
            </w:r>
          </w:p>
          <w:p w14:paraId="00F3ED27" w14:textId="77777777" w:rsidR="0088590A" w:rsidRDefault="0088590A" w:rsidP="0088590A">
            <w:pPr>
              <w:ind w:left="113" w:right="113"/>
              <w:rPr>
                <w:rFonts w:cs="Arial"/>
                <w:i/>
                <w:color w:val="00B274"/>
                <w:sz w:val="24"/>
              </w:rPr>
            </w:pPr>
            <w:r>
              <w:rPr>
                <w:rFonts w:cs="Arial"/>
                <w:i/>
                <w:color w:val="00B274"/>
                <w:sz w:val="24"/>
              </w:rPr>
              <w:t>Date raised</w:t>
            </w:r>
            <w:r>
              <w:rPr>
                <w:rFonts w:cs="Arial"/>
                <w:i/>
                <w:sz w:val="24"/>
              </w:rPr>
              <w:t xml:space="preserve"> 10</w:t>
            </w:r>
            <w:r w:rsidRPr="004D09D5">
              <w:rPr>
                <w:rFonts w:cs="Arial"/>
                <w:i/>
                <w:sz w:val="24"/>
                <w:vertAlign w:val="superscript"/>
              </w:rPr>
              <w:t>th</w:t>
            </w:r>
            <w:r>
              <w:rPr>
                <w:rFonts w:cs="Arial"/>
                <w:i/>
                <w:sz w:val="24"/>
              </w:rPr>
              <w:t xml:space="preserve"> October 2017</w:t>
            </w:r>
          </w:p>
          <w:p w14:paraId="28DD9CC7" w14:textId="77777777" w:rsidR="0088590A" w:rsidRPr="00424275" w:rsidRDefault="0088590A" w:rsidP="0088590A">
            <w:pPr>
              <w:ind w:left="113" w:right="113"/>
              <w:rPr>
                <w:rFonts w:cs="Arial"/>
                <w:i/>
                <w:sz w:val="24"/>
              </w:rPr>
            </w:pPr>
            <w:r>
              <w:rPr>
                <w:rFonts w:cs="Arial"/>
                <w:i/>
                <w:color w:val="00B274"/>
                <w:sz w:val="24"/>
              </w:rPr>
              <w:t xml:space="preserve">Proposer </w:t>
            </w:r>
            <w:r w:rsidRPr="00424275">
              <w:rPr>
                <w:rFonts w:cs="Arial"/>
                <w:i/>
                <w:sz w:val="24"/>
              </w:rPr>
              <w:t>Donna Townsend</w:t>
            </w:r>
          </w:p>
          <w:p w14:paraId="58D44D31" w14:textId="77777777" w:rsidR="0088590A" w:rsidRPr="00424275" w:rsidRDefault="0088590A" w:rsidP="0088590A">
            <w:pPr>
              <w:ind w:left="113" w:right="113"/>
              <w:rPr>
                <w:rFonts w:cs="Arial"/>
                <w:i/>
                <w:sz w:val="24"/>
              </w:rPr>
            </w:pPr>
            <w:r>
              <w:rPr>
                <w:rFonts w:cs="Arial"/>
                <w:i/>
                <w:color w:val="00B274"/>
                <w:sz w:val="24"/>
              </w:rPr>
              <w:t xml:space="preserve">Company </w:t>
            </w:r>
            <w:r w:rsidRPr="00424275">
              <w:rPr>
                <w:rFonts w:cs="Arial"/>
                <w:i/>
                <w:sz w:val="24"/>
              </w:rPr>
              <w:t>ESP Electricity Ltd</w:t>
            </w:r>
          </w:p>
          <w:p w14:paraId="4135E789" w14:textId="63A24068" w:rsidR="0088590A" w:rsidRPr="00EB32BB" w:rsidRDefault="0088590A" w:rsidP="0088590A">
            <w:pPr>
              <w:ind w:right="113"/>
              <w:rPr>
                <w:rFonts w:cs="Arial"/>
                <w:i/>
                <w:color w:val="00B274"/>
                <w:sz w:val="24"/>
              </w:rPr>
            </w:pPr>
            <w:r>
              <w:rPr>
                <w:rFonts w:cs="Arial"/>
                <w:i/>
                <w:color w:val="00B274"/>
                <w:sz w:val="24"/>
              </w:rPr>
              <w:t xml:space="preserve">Company Category </w:t>
            </w:r>
            <w:r w:rsidRPr="00424275">
              <w:rPr>
                <w:rFonts w:cs="Arial"/>
                <w:i/>
                <w:sz w:val="24"/>
              </w:rPr>
              <w:t>IDNO</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88590A" w:rsidRPr="00881D23" w14:paraId="44F1D28A" w14:textId="77777777" w:rsidTr="00C4569B">
              <w:trPr>
                <w:trHeight w:val="820"/>
              </w:trPr>
              <w:tc>
                <w:tcPr>
                  <w:tcW w:w="2075" w:type="dxa"/>
                  <w:shd w:val="clear" w:color="auto" w:fill="auto"/>
                  <w:vAlign w:val="center"/>
                </w:tcPr>
                <w:p w14:paraId="4C005CB8" w14:textId="77777777" w:rsidR="0088590A" w:rsidRPr="000E1892" w:rsidRDefault="0088590A" w:rsidP="004E6CD5">
                  <w:pPr>
                    <w:framePr w:hSpace="180" w:wrap="around" w:vAnchor="page" w:hAnchor="page" w:x="775" w:y="1474"/>
                    <w:spacing w:line="240" w:lineRule="auto"/>
                    <w:ind w:right="28"/>
                    <w:rPr>
                      <w:rFonts w:cs="Arial"/>
                      <w:b/>
                      <w:color w:val="00CC66"/>
                      <w:szCs w:val="20"/>
                    </w:rPr>
                  </w:pPr>
                  <w:r w:rsidRPr="000E1892">
                    <w:rPr>
                      <w:rFonts w:cs="Arial"/>
                      <w:b/>
                      <w:color w:val="00B274"/>
                      <w:szCs w:val="20"/>
                    </w:rPr>
                    <w:t>01 – Change Proposal</w:t>
                  </w:r>
                </w:p>
              </w:tc>
            </w:tr>
            <w:tr w:rsidR="0088590A" w:rsidRPr="00881D23" w14:paraId="47B3F63E" w14:textId="77777777" w:rsidTr="00F770DC">
              <w:trPr>
                <w:trHeight w:val="802"/>
              </w:trPr>
              <w:tc>
                <w:tcPr>
                  <w:tcW w:w="2075" w:type="dxa"/>
                  <w:shd w:val="clear" w:color="auto" w:fill="0096D7"/>
                  <w:vAlign w:val="center"/>
                </w:tcPr>
                <w:p w14:paraId="0C26CDDB" w14:textId="77777777" w:rsidR="0088590A" w:rsidRPr="00C4569B" w:rsidRDefault="0088590A" w:rsidP="004E6CD5">
                  <w:pPr>
                    <w:framePr w:hSpace="180" w:wrap="around" w:vAnchor="page" w:hAnchor="page" w:x="775" w:y="1474"/>
                    <w:spacing w:line="240" w:lineRule="auto"/>
                    <w:ind w:right="28"/>
                    <w:rPr>
                      <w:rFonts w:cs="Arial"/>
                      <w:b/>
                      <w:color w:val="FFFFFF"/>
                      <w:szCs w:val="20"/>
                    </w:rPr>
                  </w:pPr>
                  <w:r w:rsidRPr="00C4569B">
                    <w:rPr>
                      <w:rFonts w:cs="Arial"/>
                      <w:b/>
                      <w:color w:val="FFFFFF"/>
                      <w:szCs w:val="20"/>
                    </w:rPr>
                    <w:t xml:space="preserve">02 – Consultation </w:t>
                  </w:r>
                </w:p>
              </w:tc>
            </w:tr>
            <w:tr w:rsidR="0088590A" w:rsidRPr="00881D23" w14:paraId="6DCFA24F" w14:textId="77777777" w:rsidTr="00F770DC">
              <w:trPr>
                <w:trHeight w:val="800"/>
              </w:trPr>
              <w:tc>
                <w:tcPr>
                  <w:tcW w:w="2075" w:type="dxa"/>
                  <w:shd w:val="clear" w:color="auto" w:fill="auto"/>
                  <w:vAlign w:val="center"/>
                </w:tcPr>
                <w:p w14:paraId="5DFA7E64" w14:textId="77777777" w:rsidR="0088590A" w:rsidRPr="00F770DC" w:rsidRDefault="0088590A" w:rsidP="004E6CD5">
                  <w:pPr>
                    <w:framePr w:hSpace="180" w:wrap="around" w:vAnchor="page" w:hAnchor="page" w:x="775" w:y="1474"/>
                    <w:spacing w:line="240" w:lineRule="auto"/>
                    <w:ind w:right="28"/>
                    <w:rPr>
                      <w:rFonts w:cs="Arial"/>
                      <w:b/>
                      <w:color w:val="9A4D9E"/>
                      <w:szCs w:val="20"/>
                    </w:rPr>
                  </w:pPr>
                  <w:r>
                    <w:rPr>
                      <w:rFonts w:cs="Arial"/>
                      <w:b/>
                      <w:color w:val="9A4D9E"/>
                      <w:szCs w:val="20"/>
                    </w:rPr>
                    <w:t xml:space="preserve">03 – </w:t>
                  </w:r>
                  <w:r w:rsidRPr="00F770DC">
                    <w:rPr>
                      <w:rFonts w:cs="Arial"/>
                      <w:b/>
                      <w:color w:val="9A4D9E"/>
                      <w:szCs w:val="20"/>
                    </w:rPr>
                    <w:t>Change Report</w:t>
                  </w:r>
                </w:p>
              </w:tc>
            </w:tr>
            <w:tr w:rsidR="0088590A" w:rsidRPr="00881D23" w14:paraId="01C4D4AD" w14:textId="77777777" w:rsidTr="00C4569B">
              <w:trPr>
                <w:trHeight w:val="795"/>
              </w:trPr>
              <w:tc>
                <w:tcPr>
                  <w:tcW w:w="2075" w:type="dxa"/>
                  <w:shd w:val="clear" w:color="auto" w:fill="FFFFFF"/>
                  <w:vAlign w:val="center"/>
                </w:tcPr>
                <w:p w14:paraId="5192A4B0" w14:textId="77777777" w:rsidR="0088590A" w:rsidRPr="00881D23" w:rsidRDefault="0088590A" w:rsidP="004E6CD5">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Pr>
                      <w:rFonts w:cs="Arial"/>
                      <w:b/>
                      <w:color w:val="F59114"/>
                      <w:szCs w:val="20"/>
                    </w:rPr>
                    <w:t>Change Declaration</w:t>
                  </w:r>
                </w:p>
              </w:tc>
            </w:tr>
          </w:tbl>
          <w:p w14:paraId="771F9110" w14:textId="77777777" w:rsidR="0088590A" w:rsidRPr="00EB32BB" w:rsidRDefault="0088590A" w:rsidP="0088590A">
            <w:pPr>
              <w:spacing w:line="240" w:lineRule="auto"/>
              <w:ind w:left="28" w:right="28"/>
              <w:rPr>
                <w:rFonts w:cs="Arial"/>
                <w:color w:val="008576"/>
                <w:szCs w:val="20"/>
              </w:rPr>
            </w:pPr>
          </w:p>
        </w:tc>
      </w:tr>
      <w:tr w:rsidR="0088590A" w:rsidRPr="00EB32BB" w14:paraId="6A6B3D68"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31261A5E" w14:textId="77777777" w:rsidR="0088590A" w:rsidRDefault="0088590A" w:rsidP="0088590A">
            <w:pPr>
              <w:pStyle w:val="BodyText2"/>
              <w:ind w:left="113" w:right="113"/>
              <w:rPr>
                <w:rFonts w:cs="Arial"/>
                <w:i/>
                <w:color w:val="00B274"/>
                <w:sz w:val="24"/>
              </w:rPr>
            </w:pPr>
            <w:r w:rsidRPr="004C6117">
              <w:rPr>
                <w:rFonts w:cs="Arial"/>
                <w:sz w:val="24"/>
              </w:rPr>
              <w:t xml:space="preserve">Purpose of </w:t>
            </w:r>
            <w:r>
              <w:rPr>
                <w:rFonts w:cs="Arial"/>
                <w:sz w:val="24"/>
              </w:rPr>
              <w:t>Change Proposal</w:t>
            </w:r>
            <w:r w:rsidRPr="004C6117">
              <w:rPr>
                <w:rFonts w:cs="Arial"/>
                <w:sz w:val="24"/>
              </w:rPr>
              <w:t>:</w:t>
            </w:r>
            <w:r>
              <w:rPr>
                <w:rFonts w:cs="Arial"/>
                <w:i/>
                <w:color w:val="00B274"/>
                <w:sz w:val="24"/>
              </w:rPr>
              <w:t xml:space="preserve">  </w:t>
            </w:r>
          </w:p>
          <w:p w14:paraId="3E3AA225" w14:textId="1DCE4A9D" w:rsidR="0088590A" w:rsidRPr="00EB32BB" w:rsidRDefault="0088590A" w:rsidP="0088590A">
            <w:pPr>
              <w:pStyle w:val="BodyText2"/>
              <w:ind w:left="113" w:right="113"/>
              <w:rPr>
                <w:rFonts w:cs="Arial"/>
              </w:rPr>
            </w:pPr>
            <w:r w:rsidRPr="000A3707">
              <w:rPr>
                <w:rFonts w:cs="Arial"/>
                <w:sz w:val="24"/>
              </w:rPr>
              <w:t>To develop a consistent approach to the formatting of HH Portfolio Billing data for reporting purposes under Schedule 19.</w:t>
            </w:r>
          </w:p>
        </w:tc>
      </w:tr>
      <w:tr w:rsidR="0088590A" w:rsidRPr="00EB32BB" w14:paraId="08080371"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F1FA210" w14:textId="77777777" w:rsidR="0088590A" w:rsidRPr="00EB32BB" w:rsidRDefault="0088590A" w:rsidP="0088590A">
            <w:pPr>
              <w:ind w:firstLine="9"/>
              <w:jc w:val="center"/>
              <w:rPr>
                <w:rFonts w:cs="Arial"/>
              </w:rPr>
            </w:pPr>
            <w:r>
              <w:rPr>
                <w:rFonts w:cs="Arial"/>
                <w:noProof/>
              </w:rPr>
              <w:drawing>
                <wp:inline distT="0" distB="0" distL="0" distR="0" wp14:anchorId="1D3E9145" wp14:editId="0457B380">
                  <wp:extent cx="476250" cy="47625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r>
              <w:rPr>
                <w:rFonts w:cs="Arial"/>
                <w:noProof/>
              </w:rPr>
              <w:drawing>
                <wp:inline distT="0" distB="0" distL="0" distR="0" wp14:anchorId="338DE827" wp14:editId="660FF1EA">
                  <wp:extent cx="466725" cy="552450"/>
                  <wp:effectExtent l="0" t="0" r="9525" b="0"/>
                  <wp:docPr id="1"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9">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6B990D23" w14:textId="77777777" w:rsidR="0088590A" w:rsidRDefault="0088590A" w:rsidP="0088590A">
            <w:pPr>
              <w:pStyle w:val="BodyText3"/>
              <w:spacing w:before="0" w:after="0" w:line="240" w:lineRule="auto"/>
              <w:ind w:left="113" w:right="113"/>
              <w:rPr>
                <w:rFonts w:cs="Arial"/>
                <w:i/>
                <w:color w:val="00B274"/>
              </w:rPr>
            </w:pPr>
            <w:r w:rsidRPr="00EB32BB">
              <w:t xml:space="preserve">The </w:t>
            </w:r>
            <w:r>
              <w:t>Workgroup</w:t>
            </w:r>
            <w:r w:rsidRPr="00EB32BB">
              <w:t xml:space="preserve"> recommends that this </w:t>
            </w:r>
            <w:r>
              <w:t xml:space="preserve">Change Proposal </w:t>
            </w:r>
            <w:r w:rsidRPr="00EB32BB">
              <w:t>should:</w:t>
            </w:r>
            <w:r w:rsidRPr="00EB32BB">
              <w:rPr>
                <w:rFonts w:cs="Arial"/>
              </w:rPr>
              <w:t xml:space="preserve"> </w:t>
            </w:r>
          </w:p>
          <w:p w14:paraId="6999E2EF" w14:textId="77777777" w:rsidR="0088590A" w:rsidRDefault="0088590A" w:rsidP="0088590A">
            <w:pPr>
              <w:pStyle w:val="BodyText3"/>
              <w:numPr>
                <w:ilvl w:val="0"/>
                <w:numId w:val="39"/>
              </w:numPr>
              <w:spacing w:before="0" w:after="0" w:line="240" w:lineRule="auto"/>
              <w:ind w:right="113"/>
              <w:rPr>
                <w:rFonts w:cs="Arial"/>
              </w:rPr>
            </w:pPr>
            <w:r w:rsidRPr="00EB32BB">
              <w:rPr>
                <w:rFonts w:cs="Arial"/>
              </w:rPr>
              <w:t>proceed to Consultation</w:t>
            </w:r>
          </w:p>
          <w:p w14:paraId="4FA3E854" w14:textId="276EAE8C" w:rsidR="0088590A" w:rsidRDefault="0088590A" w:rsidP="0088590A">
            <w:pPr>
              <w:pStyle w:val="Heading2"/>
              <w:spacing w:before="240" w:after="60" w:line="240" w:lineRule="auto"/>
              <w:jc w:val="both"/>
              <w:rPr>
                <w:rFonts w:cs="Times New Roman"/>
                <w:b/>
                <w:bCs w:val="0"/>
                <w:iCs w:val="0"/>
                <w:color w:val="auto"/>
                <w:sz w:val="24"/>
                <w:szCs w:val="16"/>
              </w:rPr>
            </w:pPr>
            <w:r w:rsidRPr="003328B8">
              <w:rPr>
                <w:rFonts w:cs="Times New Roman"/>
                <w:bCs w:val="0"/>
                <w:iCs w:val="0"/>
                <w:color w:val="auto"/>
                <w:sz w:val="24"/>
                <w:szCs w:val="16"/>
              </w:rPr>
              <w:t xml:space="preserve">Parties are invited to consider the questions set </w:t>
            </w:r>
            <w:r>
              <w:rPr>
                <w:rFonts w:cs="Times New Roman"/>
                <w:bCs w:val="0"/>
                <w:iCs w:val="0"/>
                <w:color w:val="auto"/>
                <w:sz w:val="24"/>
                <w:szCs w:val="16"/>
              </w:rPr>
              <w:t>in section 10</w:t>
            </w:r>
            <w:r w:rsidRPr="003328B8">
              <w:rPr>
                <w:rFonts w:cs="Times New Roman"/>
                <w:bCs w:val="0"/>
                <w:iCs w:val="0"/>
                <w:color w:val="auto"/>
                <w:sz w:val="24"/>
                <w:szCs w:val="16"/>
              </w:rPr>
              <w:t xml:space="preserve"> and submit comments using the form attached as </w:t>
            </w:r>
            <w:r w:rsidRPr="00270472">
              <w:rPr>
                <w:bCs w:val="0"/>
                <w:iCs w:val="0"/>
                <w:color w:val="auto"/>
                <w:sz w:val="24"/>
                <w:szCs w:val="24"/>
              </w:rPr>
              <w:t>Attachment 1 to</w:t>
            </w:r>
            <w:r w:rsidRPr="00270472">
              <w:rPr>
                <w:color w:val="000000"/>
                <w:sz w:val="24"/>
                <w:szCs w:val="24"/>
              </w:rPr>
              <w:t xml:space="preserve"> </w:t>
            </w:r>
            <w:r w:rsidRPr="00270472">
              <w:rPr>
                <w:color w:val="0000FF"/>
                <w:sz w:val="24"/>
                <w:szCs w:val="24"/>
                <w:u w:val="single"/>
              </w:rPr>
              <w:t>dcusa@electralink.co.uk</w:t>
            </w:r>
            <w:r w:rsidRPr="00270472">
              <w:rPr>
                <w:color w:val="000000"/>
                <w:sz w:val="24"/>
                <w:szCs w:val="24"/>
              </w:rPr>
              <w:t xml:space="preserve"> </w:t>
            </w:r>
            <w:r w:rsidRPr="00BD500A">
              <w:rPr>
                <w:bCs w:val="0"/>
                <w:iCs w:val="0"/>
                <w:color w:val="auto"/>
                <w:sz w:val="24"/>
                <w:szCs w:val="24"/>
              </w:rPr>
              <w:t>by</w:t>
            </w:r>
            <w:r w:rsidRPr="00BD500A">
              <w:rPr>
                <w:rFonts w:ascii="Calibri" w:hAnsi="Calibri" w:cs="Verdana"/>
                <w:color w:val="000000"/>
                <w:sz w:val="22"/>
                <w:szCs w:val="22"/>
              </w:rPr>
              <w:t xml:space="preserve"> </w:t>
            </w:r>
            <w:r>
              <w:rPr>
                <w:rFonts w:cs="Times New Roman"/>
                <w:b/>
                <w:bCs w:val="0"/>
                <w:iCs w:val="0"/>
                <w:color w:val="auto"/>
                <w:sz w:val="24"/>
                <w:szCs w:val="16"/>
              </w:rPr>
              <w:t>xx xxxx 2018</w:t>
            </w:r>
            <w:r w:rsidRPr="00BD500A">
              <w:rPr>
                <w:rFonts w:cs="Times New Roman"/>
                <w:b/>
                <w:bCs w:val="0"/>
                <w:iCs w:val="0"/>
                <w:color w:val="auto"/>
                <w:sz w:val="24"/>
                <w:szCs w:val="16"/>
              </w:rPr>
              <w:t>.</w:t>
            </w:r>
          </w:p>
          <w:p w14:paraId="5E14C1DE" w14:textId="62BD477E" w:rsidR="0088590A" w:rsidRPr="00C35A97" w:rsidRDefault="0088590A" w:rsidP="0088590A">
            <w:pPr>
              <w:spacing w:line="240" w:lineRule="auto"/>
              <w:rPr>
                <w:sz w:val="24"/>
              </w:rPr>
            </w:pPr>
            <w:r>
              <w:rPr>
                <w:sz w:val="24"/>
              </w:rPr>
              <w:t>DCP 312 has been designated as a Part 1</w:t>
            </w:r>
            <w:r w:rsidRPr="00C35A97">
              <w:rPr>
                <w:sz w:val="24"/>
              </w:rPr>
              <w:t xml:space="preserve"> Matter</w:t>
            </w:r>
            <w:r>
              <w:rPr>
                <w:sz w:val="24"/>
              </w:rPr>
              <w:t xml:space="preserve"> and a standard change</w:t>
            </w:r>
            <w:r w:rsidRPr="00C35A97">
              <w:rPr>
                <w:sz w:val="24"/>
              </w:rPr>
              <w:t>.</w:t>
            </w:r>
          </w:p>
          <w:p w14:paraId="5D5E5C4E" w14:textId="77777777" w:rsidR="0088590A" w:rsidRPr="00EB32BB" w:rsidRDefault="0088590A" w:rsidP="0088590A">
            <w:pPr>
              <w:pStyle w:val="BodyText3"/>
              <w:spacing w:line="240" w:lineRule="auto"/>
              <w:ind w:right="113"/>
              <w:rPr>
                <w:rFonts w:cs="Arial"/>
              </w:rPr>
            </w:pPr>
            <w:r w:rsidRPr="005B0B30">
              <w:rPr>
                <w:rFonts w:cs="Arial"/>
              </w:rPr>
              <w:t xml:space="preserve">The </w:t>
            </w:r>
            <w:r>
              <w:rPr>
                <w:rFonts w:cs="Arial"/>
              </w:rPr>
              <w:t xml:space="preserve">Working Group </w:t>
            </w:r>
            <w:r w:rsidRPr="005B0B30">
              <w:rPr>
                <w:rFonts w:cs="Arial"/>
              </w:rPr>
              <w:t xml:space="preserve">will consider </w:t>
            </w:r>
            <w:r>
              <w:rPr>
                <w:rFonts w:cs="Arial"/>
              </w:rPr>
              <w:t>the consultation responses and determine the appropriate next steps for the progression of the Change Proposal (CP).</w:t>
            </w:r>
          </w:p>
        </w:tc>
      </w:tr>
      <w:tr w:rsidR="0088590A" w:rsidRPr="00EB32BB" w14:paraId="0182A65F"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3678B721" w14:textId="1837DC77" w:rsidR="0088590A" w:rsidRPr="00EB32BB" w:rsidRDefault="004E6CD5" w:rsidP="0088590A">
            <w:pPr>
              <w:spacing w:before="60" w:after="60"/>
              <w:ind w:firstLine="9"/>
              <w:jc w:val="center"/>
              <w:rPr>
                <w:rFonts w:cs="Arial"/>
              </w:rPr>
            </w:pPr>
            <w:r>
              <w:rPr>
                <w:rFonts w:cs="Arial"/>
                <w:noProof/>
                <w:lang w:val="en-US" w:eastAsia="en-US"/>
              </w:rPr>
              <w:pict w14:anchorId="03D187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Description: Description: High_Impact" style="width:37.05pt;height:37.05pt;visibility:visible">
                  <v:imagedata r:id="rId10" o:title=" High_Impact" chromakey="#cde2db"/>
                </v:shape>
              </w:pict>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501645DA" w14:textId="64356439" w:rsidR="0088590A" w:rsidRPr="00EB32BB" w:rsidRDefault="0088590A" w:rsidP="0088590A">
            <w:pPr>
              <w:ind w:left="113" w:right="113"/>
              <w:rPr>
                <w:rFonts w:cs="Arial"/>
              </w:rPr>
            </w:pPr>
            <w:r>
              <w:rPr>
                <w:sz w:val="24"/>
              </w:rPr>
              <w:t>Impacted Parties: DNOs, IDNOs</w:t>
            </w:r>
          </w:p>
        </w:tc>
      </w:tr>
      <w:tr w:rsidR="0088590A" w:rsidRPr="00EB32BB" w14:paraId="4758897B"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0C354CC0" w14:textId="75EA5953" w:rsidR="0088590A" w:rsidRPr="00EB32BB" w:rsidRDefault="004E6CD5" w:rsidP="0088590A">
            <w:pPr>
              <w:spacing w:before="60" w:after="60"/>
              <w:ind w:firstLine="9"/>
              <w:jc w:val="center"/>
              <w:rPr>
                <w:rFonts w:cs="Arial"/>
              </w:rPr>
            </w:pPr>
            <w:r>
              <w:rPr>
                <w:rFonts w:cs="Arial"/>
                <w:noProof/>
                <w:lang w:val="en-US" w:eastAsia="en-US"/>
              </w:rPr>
              <w:pict w14:anchorId="21CDF986">
                <v:shape id="_x0000_i1026" type="#_x0000_t75" alt="Description: Description: High_Impact" style="width:37.05pt;height:37.05pt;visibility:visible">
                  <v:imagedata r:id="rId10" o:title=" High_Impact" chromakey="#cde2db"/>
                </v:shape>
              </w:pict>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73CE2B1A" w14:textId="3A28A052" w:rsidR="0088590A" w:rsidRPr="00EB32BB" w:rsidRDefault="0088590A" w:rsidP="0088590A">
            <w:pPr>
              <w:ind w:left="113" w:right="113"/>
              <w:rPr>
                <w:rFonts w:cs="Arial"/>
              </w:rPr>
            </w:pPr>
            <w:r>
              <w:rPr>
                <w:sz w:val="24"/>
              </w:rPr>
              <w:t>Impacted Clauses: Schedule 19</w:t>
            </w:r>
          </w:p>
        </w:tc>
      </w:tr>
    </w:tbl>
    <w:p w14:paraId="2A9F0DAD" w14:textId="77777777" w:rsidR="00231812" w:rsidRDefault="00231812" w:rsidP="005B378E">
      <w:pPr>
        <w:rPr>
          <w:rFonts w:cs="Arial"/>
        </w:rPr>
      </w:pPr>
    </w:p>
    <w:p w14:paraId="32DC5F18" w14:textId="77777777" w:rsidR="00231812" w:rsidRDefault="00231812" w:rsidP="005B378E">
      <w:pPr>
        <w:rPr>
          <w:rFonts w:cs="Arial"/>
        </w:rPr>
      </w:pPr>
    </w:p>
    <w:p w14:paraId="4B38ECDE" w14:textId="77777777" w:rsidR="00231812" w:rsidRDefault="00231812" w:rsidP="005B378E">
      <w:pPr>
        <w:rPr>
          <w:rFonts w:cs="Arial"/>
        </w:rPr>
      </w:pPr>
    </w:p>
    <w:p w14:paraId="61E3CF9F" w14:textId="77777777" w:rsidR="005079E0" w:rsidRPr="00EB32BB" w:rsidRDefault="00546EF7" w:rsidP="005B378E">
      <w:pPr>
        <w:rPr>
          <w:rFonts w:cs="Arial"/>
        </w:rPr>
      </w:pPr>
      <w:r>
        <w:rPr>
          <w:noProof/>
        </w:rPr>
        <mc:AlternateContent>
          <mc:Choice Requires="wps">
            <w:drawing>
              <wp:anchor distT="0" distB="0" distL="114300" distR="114300" simplePos="0" relativeHeight="251657216" behindDoc="0" locked="0" layoutInCell="1" allowOverlap="1" wp14:anchorId="79F7A6F5" wp14:editId="2CCD01C3">
                <wp:simplePos x="0" y="0"/>
                <wp:positionH relativeFrom="column">
                  <wp:posOffset>-325755</wp:posOffset>
                </wp:positionH>
                <wp:positionV relativeFrom="paragraph">
                  <wp:posOffset>7402195</wp:posOffset>
                </wp:positionV>
                <wp:extent cx="6629400" cy="112077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1120775"/>
                        </a:xfrm>
                        <a:prstGeom prst="rect">
                          <a:avLst/>
                        </a:prstGeom>
                        <a:noFill/>
                        <a:ln>
                          <a:noFill/>
                        </a:ln>
                        <a:effectLst/>
                        <a:extLst>
                          <a:ext uri="{C572A759-6A51-4108-AA02-DFA0A04FC94B}"/>
                        </a:extLst>
                      </wps:spPr>
                      <wps:txbx>
                        <w:txbxContent>
                          <w:p w14:paraId="32380D3A" w14:textId="77777777" w:rsidR="00A23ADB" w:rsidRPr="009A03A4" w:rsidRDefault="00A23ADB" w:rsidP="00187E2F">
                            <w:pPr>
                              <w:pStyle w:val="BodyText"/>
                              <w:spacing w:after="60" w:line="240" w:lineRule="auto"/>
                              <w:ind w:left="-57" w:right="-57"/>
                              <w:rPr>
                                <w:rFonts w:cs="Arial"/>
                                <w:i/>
                                <w:color w:val="00B274"/>
                              </w:rPr>
                            </w:pPr>
                            <w:r w:rsidRPr="009A03A4">
                              <w:rPr>
                                <w:rFonts w:cs="Arial"/>
                                <w:b/>
                                <w:i/>
                                <w:color w:val="00B274"/>
                              </w:rPr>
                              <w:t>Guidance On The Use Of This Template</w:t>
                            </w:r>
                            <w:r w:rsidRPr="009A03A4">
                              <w:rPr>
                                <w:rFonts w:cs="Arial"/>
                                <w:i/>
                                <w:color w:val="00B274"/>
                              </w:rPr>
                              <w:t xml:space="preserve">: </w:t>
                            </w:r>
                          </w:p>
                          <w:p w14:paraId="2B603A65" w14:textId="77777777" w:rsidR="00A23ADB" w:rsidRDefault="00A23ADB"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25AD03BE" w14:textId="77777777" w:rsidR="00A23ADB" w:rsidRDefault="00A23ADB" w:rsidP="006F19E3">
                            <w:pPr>
                              <w:pStyle w:val="BodyText"/>
                              <w:tabs>
                                <w:tab w:val="left" w:pos="9639"/>
                              </w:tabs>
                              <w:spacing w:after="60" w:line="240" w:lineRule="auto"/>
                              <w:ind w:left="-57" w:right="-54"/>
                              <w:rPr>
                                <w:rFonts w:cs="Arial"/>
                                <w:i/>
                                <w:color w:val="00B274"/>
                              </w:rPr>
                            </w:pPr>
                          </w:p>
                          <w:p w14:paraId="79755BB3" w14:textId="77777777" w:rsidR="00A23ADB" w:rsidRPr="009A03A4" w:rsidRDefault="00A23ADB"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264BCD67" w14:textId="77777777" w:rsidR="00A23ADB" w:rsidRPr="00623022" w:rsidRDefault="00A23ADB" w:rsidP="006F19E3">
                            <w:pPr>
                              <w:pStyle w:val="BodyText"/>
                              <w:spacing w:before="60" w:after="60" w:line="240" w:lineRule="auto"/>
                              <w:ind w:left="-57" w:right="-57"/>
                              <w:rPr>
                                <w:rFonts w:cs="Arial"/>
                                <w:i/>
                                <w:color w:val="00B27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cid="http://schemas.microsoft.com/office/word/2016/wordml/cid">
            <w:pict>
              <v:shapetype w14:anchorId="79F7A6F5" id="_x0000_t202" coordsize="21600,21600" o:spt="202" path="m,l,21600r21600,l21600,xe">
                <v:stroke joinstyle="miter"/>
                <v:path gradientshapeok="t" o:connecttype="rect"/>
              </v:shapetype>
              <v:shape id="Text Box 11" o:spid="_x0000_s1026" type="#_x0000_t202" style="position:absolute;margin-left:-25.65pt;margin-top:582.85pt;width:522pt;height:8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" filled="f" stroked="f">
                <v:textbox>
                  <w:txbxContent>
                    <w:p w14:paraId="32380D3A" w14:textId="77777777" w:rsidR="00A23ADB" w:rsidRPr="009A03A4" w:rsidRDefault="00A23ADB" w:rsidP="00187E2F">
                      <w:pPr>
                        <w:pStyle w:val="BodyText"/>
                        <w:spacing w:after="60" w:line="240" w:lineRule="auto"/>
                        <w:ind w:left="-57" w:right="-57"/>
                        <w:rPr>
                          <w:rFonts w:cs="Arial"/>
                          <w:i/>
                          <w:color w:val="00B274"/>
                        </w:rPr>
                      </w:pPr>
                      <w:r w:rsidRPr="009A03A4">
                        <w:rPr>
                          <w:rFonts w:cs="Arial"/>
                          <w:b/>
                          <w:i/>
                          <w:color w:val="00B274"/>
                        </w:rPr>
                        <w:t>Guidance On The Use Of This Template</w:t>
                      </w:r>
                      <w:r w:rsidRPr="009A03A4">
                        <w:rPr>
                          <w:rFonts w:cs="Arial"/>
                          <w:i/>
                          <w:color w:val="00B274"/>
                        </w:rPr>
                        <w:t xml:space="preserve">: </w:t>
                      </w:r>
                    </w:p>
                    <w:p w14:paraId="2B603A65" w14:textId="77777777" w:rsidR="00A23ADB" w:rsidRDefault="00A23ADB"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25AD03BE" w14:textId="77777777" w:rsidR="00A23ADB" w:rsidRDefault="00A23ADB" w:rsidP="006F19E3">
                      <w:pPr>
                        <w:pStyle w:val="BodyText"/>
                        <w:tabs>
                          <w:tab w:val="left" w:pos="9639"/>
                        </w:tabs>
                        <w:spacing w:after="60" w:line="240" w:lineRule="auto"/>
                        <w:ind w:left="-57" w:right="-54"/>
                        <w:rPr>
                          <w:rFonts w:cs="Arial"/>
                          <w:i/>
                          <w:color w:val="00B274"/>
                        </w:rPr>
                      </w:pPr>
                    </w:p>
                    <w:p w14:paraId="79755BB3" w14:textId="77777777" w:rsidR="00A23ADB" w:rsidRPr="009A03A4" w:rsidRDefault="00A23ADB"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264BCD67" w14:textId="77777777" w:rsidR="00A23ADB" w:rsidRPr="00623022" w:rsidRDefault="00A23ADB" w:rsidP="006F19E3">
                      <w:pPr>
                        <w:pStyle w:val="BodyText"/>
                        <w:spacing w:before="60" w:after="60" w:line="240" w:lineRule="auto"/>
                        <w:ind w:left="-57" w:right="-57"/>
                        <w:rPr>
                          <w:rFonts w:cs="Arial"/>
                          <w:i/>
                          <w:color w:val="00B274"/>
                        </w:rPr>
                      </w:pPr>
                    </w:p>
                  </w:txbxContent>
                </v:textbox>
              </v:shape>
            </w:pict>
          </mc:Fallback>
        </mc:AlternateContent>
      </w:r>
    </w:p>
    <w:tbl>
      <w:tblPr>
        <w:tblW w:w="10207" w:type="dxa"/>
        <w:tblInd w:w="-176" w:type="dxa"/>
        <w:tblLayout w:type="fixed"/>
        <w:tblLook w:val="04A0" w:firstRow="1" w:lastRow="0" w:firstColumn="1" w:lastColumn="0" w:noHBand="0" w:noVBand="1"/>
      </w:tblPr>
      <w:tblGrid>
        <w:gridCol w:w="7939"/>
        <w:gridCol w:w="2268"/>
      </w:tblGrid>
      <w:tr w:rsidR="0088590A" w:rsidRPr="00EB32BB" w14:paraId="1B4D2B7E"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7BA0F1D5" w14:textId="77777777" w:rsidR="0088590A" w:rsidRPr="00EB32BB" w:rsidRDefault="0088590A" w:rsidP="0088590A">
            <w:pPr>
              <w:pStyle w:val="Contents02"/>
              <w:rPr>
                <w:noProof/>
              </w:rPr>
            </w:pPr>
            <w:r w:rsidRPr="00EB32BB">
              <w:rPr>
                <w:noProof/>
              </w:rPr>
              <w:lastRenderedPageBreak/>
              <w:t>Contents</w:t>
            </w:r>
          </w:p>
          <w:p w14:paraId="686A67DF" w14:textId="1356D86B" w:rsidR="0088590A" w:rsidRPr="00DA4B02" w:rsidRDefault="0088590A" w:rsidP="0088590A">
            <w:pPr>
              <w:pStyle w:val="TOC1"/>
              <w:framePr w:wrap="around"/>
              <w:rPr>
                <w:rFonts w:ascii="Calibri" w:hAnsi="Calibri"/>
                <w:b w:val="0"/>
                <w:bCs w:val="0"/>
                <w:color w:val="auto"/>
                <w:sz w:val="22"/>
                <w:szCs w:val="22"/>
              </w:rPr>
            </w:pPr>
            <w:r w:rsidRPr="00EB32BB">
              <w:fldChar w:fldCharType="begin"/>
            </w:r>
            <w:r w:rsidRPr="00EB32BB">
              <w:instrText xml:space="preserve"> TOC \o "1-1" </w:instrText>
            </w:r>
            <w:r w:rsidRPr="00EB32BB">
              <w:fldChar w:fldCharType="separate"/>
            </w:r>
            <w:r>
              <w:t>1.</w:t>
            </w:r>
            <w:r w:rsidRPr="00DA4B02">
              <w:rPr>
                <w:rFonts w:ascii="Calibri" w:hAnsi="Calibri"/>
                <w:b w:val="0"/>
                <w:bCs w:val="0"/>
                <w:color w:val="auto"/>
                <w:sz w:val="22"/>
                <w:szCs w:val="22"/>
              </w:rPr>
              <w:tab/>
            </w:r>
            <w:r>
              <w:t>Summary</w:t>
            </w:r>
            <w:r>
              <w:tab/>
            </w:r>
            <w:r>
              <w:fldChar w:fldCharType="begin"/>
            </w:r>
            <w:r>
              <w:instrText xml:space="preserve"> PAGEREF _Toc464564979 \h </w:instrText>
            </w:r>
            <w:r>
              <w:fldChar w:fldCharType="separate"/>
            </w:r>
            <w:r>
              <w:t>3</w:t>
            </w:r>
            <w:r>
              <w:fldChar w:fldCharType="end"/>
            </w:r>
          </w:p>
          <w:p w14:paraId="551FBAA4" w14:textId="2E397F13" w:rsidR="0088590A" w:rsidRPr="00DA4B02" w:rsidRDefault="0088590A" w:rsidP="0088590A">
            <w:pPr>
              <w:pStyle w:val="TOC1"/>
              <w:framePr w:wrap="around"/>
              <w:rPr>
                <w:rFonts w:ascii="Calibri" w:hAnsi="Calibri"/>
                <w:b w:val="0"/>
                <w:bCs w:val="0"/>
                <w:color w:val="auto"/>
                <w:sz w:val="22"/>
                <w:szCs w:val="22"/>
              </w:rPr>
            </w:pPr>
            <w:r>
              <w:t>2</w:t>
            </w:r>
            <w:r w:rsidRPr="00DA4B02">
              <w:rPr>
                <w:rFonts w:ascii="Calibri" w:hAnsi="Calibri"/>
                <w:b w:val="0"/>
                <w:bCs w:val="0"/>
                <w:color w:val="auto"/>
                <w:sz w:val="22"/>
                <w:szCs w:val="22"/>
              </w:rPr>
              <w:tab/>
            </w:r>
            <w:r>
              <w:t>Governance</w:t>
            </w:r>
            <w:r>
              <w:tab/>
            </w:r>
            <w:r>
              <w:fldChar w:fldCharType="begin"/>
            </w:r>
            <w:r>
              <w:instrText xml:space="preserve"> PAGEREF _Toc464564980 \h </w:instrText>
            </w:r>
            <w:r>
              <w:fldChar w:fldCharType="separate"/>
            </w:r>
            <w:r>
              <w:t>5</w:t>
            </w:r>
            <w:r>
              <w:fldChar w:fldCharType="end"/>
            </w:r>
          </w:p>
          <w:p w14:paraId="3D47FD3F" w14:textId="3EDB1D9E" w:rsidR="0088590A" w:rsidRPr="00DA4B02" w:rsidRDefault="0088590A" w:rsidP="0088590A">
            <w:pPr>
              <w:pStyle w:val="TOC1"/>
              <w:framePr w:wrap="around"/>
              <w:rPr>
                <w:rFonts w:ascii="Calibri" w:hAnsi="Calibri"/>
                <w:b w:val="0"/>
                <w:bCs w:val="0"/>
                <w:color w:val="auto"/>
                <w:sz w:val="22"/>
                <w:szCs w:val="22"/>
              </w:rPr>
            </w:pPr>
            <w:r>
              <w:t>3</w:t>
            </w:r>
            <w:r w:rsidRPr="00DA4B02">
              <w:rPr>
                <w:rFonts w:ascii="Calibri" w:hAnsi="Calibri"/>
                <w:b w:val="0"/>
                <w:bCs w:val="0"/>
                <w:color w:val="auto"/>
                <w:sz w:val="22"/>
                <w:szCs w:val="22"/>
              </w:rPr>
              <w:tab/>
            </w:r>
            <w:r>
              <w:t>Why Change?</w:t>
            </w:r>
            <w:r>
              <w:tab/>
            </w:r>
            <w:r>
              <w:fldChar w:fldCharType="begin"/>
            </w:r>
            <w:r>
              <w:instrText xml:space="preserve"> PAGEREF _Toc464564981 \h </w:instrText>
            </w:r>
            <w:r>
              <w:fldChar w:fldCharType="separate"/>
            </w:r>
            <w:r>
              <w:t>5</w:t>
            </w:r>
            <w:r>
              <w:fldChar w:fldCharType="end"/>
            </w:r>
          </w:p>
          <w:p w14:paraId="0DCB214C" w14:textId="21B2EA0C" w:rsidR="0088590A" w:rsidRPr="00DA4B02" w:rsidRDefault="0088590A" w:rsidP="0088590A">
            <w:pPr>
              <w:pStyle w:val="TOC1"/>
              <w:framePr w:wrap="around"/>
              <w:rPr>
                <w:rFonts w:ascii="Calibri" w:hAnsi="Calibri"/>
                <w:b w:val="0"/>
                <w:bCs w:val="0"/>
                <w:color w:val="auto"/>
                <w:sz w:val="22"/>
                <w:szCs w:val="22"/>
              </w:rPr>
            </w:pPr>
            <w:r>
              <w:t>4</w:t>
            </w:r>
            <w:r w:rsidRPr="00DA4B02">
              <w:rPr>
                <w:rFonts w:ascii="Calibri" w:hAnsi="Calibri"/>
                <w:b w:val="0"/>
                <w:bCs w:val="0"/>
                <w:color w:val="auto"/>
                <w:sz w:val="22"/>
                <w:szCs w:val="22"/>
              </w:rPr>
              <w:tab/>
            </w:r>
            <w:r>
              <w:t>Working Group Assessment</w:t>
            </w:r>
            <w:r>
              <w:tab/>
            </w:r>
            <w:r>
              <w:fldChar w:fldCharType="begin"/>
            </w:r>
            <w:r>
              <w:instrText xml:space="preserve"> PAGEREF _Toc464564982 \h </w:instrText>
            </w:r>
            <w:r>
              <w:fldChar w:fldCharType="separate"/>
            </w:r>
            <w:r>
              <w:t>10</w:t>
            </w:r>
            <w:r>
              <w:fldChar w:fldCharType="end"/>
            </w:r>
          </w:p>
          <w:p w14:paraId="44C9180E" w14:textId="38EE3BC2" w:rsidR="0088590A" w:rsidRPr="00DA4B02" w:rsidRDefault="0088590A" w:rsidP="0088590A">
            <w:pPr>
              <w:pStyle w:val="TOC1"/>
              <w:framePr w:wrap="around"/>
              <w:rPr>
                <w:rFonts w:ascii="Calibri" w:hAnsi="Calibri"/>
                <w:b w:val="0"/>
                <w:bCs w:val="0"/>
                <w:color w:val="auto"/>
                <w:sz w:val="22"/>
                <w:szCs w:val="22"/>
              </w:rPr>
            </w:pPr>
            <w:r>
              <w:t>5</w:t>
            </w:r>
            <w:r w:rsidRPr="00DA4B02">
              <w:rPr>
                <w:rFonts w:ascii="Calibri" w:hAnsi="Calibri"/>
                <w:b w:val="0"/>
                <w:bCs w:val="0"/>
                <w:color w:val="auto"/>
                <w:sz w:val="22"/>
                <w:szCs w:val="22"/>
              </w:rPr>
              <w:tab/>
            </w:r>
            <w:r>
              <w:t>Legal Text and Spreadsheet Template</w:t>
            </w:r>
            <w:r>
              <w:tab/>
            </w:r>
            <w:r>
              <w:fldChar w:fldCharType="begin"/>
            </w:r>
            <w:r>
              <w:instrText xml:space="preserve"> PAGEREF _Toc464564983 \h </w:instrText>
            </w:r>
            <w:r>
              <w:fldChar w:fldCharType="separate"/>
            </w:r>
            <w:r>
              <w:t>13</w:t>
            </w:r>
            <w:r>
              <w:fldChar w:fldCharType="end"/>
            </w:r>
          </w:p>
          <w:p w14:paraId="71ACBACF" w14:textId="4CA93C14" w:rsidR="0088590A" w:rsidRPr="00DA4B02" w:rsidRDefault="0088590A" w:rsidP="0088590A">
            <w:pPr>
              <w:pStyle w:val="TOC1"/>
              <w:framePr w:wrap="around"/>
              <w:rPr>
                <w:rFonts w:ascii="Calibri" w:hAnsi="Calibri"/>
                <w:b w:val="0"/>
                <w:bCs w:val="0"/>
                <w:color w:val="auto"/>
                <w:sz w:val="22"/>
                <w:szCs w:val="22"/>
              </w:rPr>
            </w:pPr>
            <w:r>
              <w:t>6</w:t>
            </w:r>
            <w:r w:rsidRPr="00DA4B02">
              <w:rPr>
                <w:rFonts w:ascii="Calibri" w:hAnsi="Calibri"/>
                <w:b w:val="0"/>
                <w:bCs w:val="0"/>
                <w:color w:val="auto"/>
                <w:sz w:val="22"/>
                <w:szCs w:val="22"/>
              </w:rPr>
              <w:tab/>
            </w:r>
            <w:r>
              <w:t>Relevant Objectives</w:t>
            </w:r>
            <w:r>
              <w:tab/>
            </w:r>
            <w:r>
              <w:fldChar w:fldCharType="begin"/>
            </w:r>
            <w:r>
              <w:instrText xml:space="preserve"> PAGEREF _Toc464564984 \h </w:instrText>
            </w:r>
            <w:r>
              <w:fldChar w:fldCharType="separate"/>
            </w:r>
            <w:r>
              <w:t>13</w:t>
            </w:r>
            <w:r>
              <w:fldChar w:fldCharType="end"/>
            </w:r>
          </w:p>
          <w:p w14:paraId="0A877C5B" w14:textId="3217B8C1" w:rsidR="0088590A" w:rsidRPr="00DA4B02" w:rsidRDefault="0088590A" w:rsidP="0088590A">
            <w:pPr>
              <w:pStyle w:val="TOC1"/>
              <w:framePr w:wrap="around"/>
              <w:rPr>
                <w:rFonts w:ascii="Calibri" w:hAnsi="Calibri"/>
                <w:b w:val="0"/>
                <w:bCs w:val="0"/>
                <w:color w:val="auto"/>
                <w:sz w:val="22"/>
                <w:szCs w:val="22"/>
              </w:rPr>
            </w:pPr>
            <w:r>
              <w:t>7</w:t>
            </w:r>
            <w:r w:rsidRPr="00DA4B02">
              <w:rPr>
                <w:rFonts w:ascii="Calibri" w:hAnsi="Calibri"/>
                <w:b w:val="0"/>
                <w:bCs w:val="0"/>
                <w:color w:val="auto"/>
                <w:sz w:val="22"/>
                <w:szCs w:val="22"/>
              </w:rPr>
              <w:tab/>
            </w:r>
            <w:r>
              <w:t>Impacts &amp; Other Considerations</w:t>
            </w:r>
            <w:r>
              <w:tab/>
            </w:r>
            <w:r>
              <w:fldChar w:fldCharType="begin"/>
            </w:r>
            <w:r>
              <w:instrText xml:space="preserve"> PAGEREF _Toc464564985 \h </w:instrText>
            </w:r>
            <w:r>
              <w:fldChar w:fldCharType="separate"/>
            </w:r>
            <w:r>
              <w:t>14</w:t>
            </w:r>
            <w:r>
              <w:fldChar w:fldCharType="end"/>
            </w:r>
          </w:p>
          <w:p w14:paraId="0ABA6AEE" w14:textId="4BBD2F31" w:rsidR="0088590A" w:rsidRPr="00DA4B02" w:rsidRDefault="0088590A" w:rsidP="0088590A">
            <w:pPr>
              <w:pStyle w:val="TOC1"/>
              <w:framePr w:wrap="around"/>
              <w:rPr>
                <w:rFonts w:ascii="Calibri" w:hAnsi="Calibri"/>
                <w:b w:val="0"/>
                <w:bCs w:val="0"/>
                <w:color w:val="auto"/>
                <w:sz w:val="22"/>
                <w:szCs w:val="22"/>
              </w:rPr>
            </w:pPr>
            <w:r>
              <w:t>8</w:t>
            </w:r>
            <w:r w:rsidRPr="00DA4B02">
              <w:rPr>
                <w:rFonts w:ascii="Calibri" w:hAnsi="Calibri"/>
                <w:b w:val="0"/>
                <w:bCs w:val="0"/>
                <w:color w:val="auto"/>
                <w:sz w:val="22"/>
                <w:szCs w:val="22"/>
              </w:rPr>
              <w:tab/>
            </w:r>
            <w:r>
              <w:t>Implementation</w:t>
            </w:r>
            <w:r>
              <w:tab/>
            </w:r>
            <w:r>
              <w:fldChar w:fldCharType="begin"/>
            </w:r>
            <w:r>
              <w:instrText xml:space="preserve"> PAGEREF _Toc464564986 \h </w:instrText>
            </w:r>
            <w:r>
              <w:fldChar w:fldCharType="separate"/>
            </w:r>
            <w:r>
              <w:t>16</w:t>
            </w:r>
            <w:r>
              <w:fldChar w:fldCharType="end"/>
            </w:r>
          </w:p>
          <w:p w14:paraId="2CA4E4F5" w14:textId="26348B49" w:rsidR="0088590A" w:rsidRPr="00DA4B02" w:rsidRDefault="0088590A" w:rsidP="0088590A">
            <w:pPr>
              <w:pStyle w:val="TOC1"/>
              <w:framePr w:wrap="around"/>
              <w:rPr>
                <w:rFonts w:ascii="Calibri" w:hAnsi="Calibri"/>
                <w:b w:val="0"/>
                <w:bCs w:val="0"/>
                <w:color w:val="auto"/>
                <w:sz w:val="22"/>
                <w:szCs w:val="22"/>
              </w:rPr>
            </w:pPr>
            <w:r>
              <w:t>9</w:t>
            </w:r>
            <w:r w:rsidRPr="00DA4B02">
              <w:rPr>
                <w:rFonts w:ascii="Calibri" w:hAnsi="Calibri"/>
                <w:b w:val="0"/>
                <w:bCs w:val="0"/>
                <w:color w:val="auto"/>
                <w:sz w:val="22"/>
                <w:szCs w:val="22"/>
              </w:rPr>
              <w:tab/>
            </w:r>
            <w:r>
              <w:t>Consultation Questions</w:t>
            </w:r>
            <w:r>
              <w:tab/>
            </w:r>
            <w:r>
              <w:fldChar w:fldCharType="begin"/>
            </w:r>
            <w:r>
              <w:instrText xml:space="preserve"> PAGEREF _Toc464564987 \h </w:instrText>
            </w:r>
            <w:r>
              <w:fldChar w:fldCharType="separate"/>
            </w:r>
            <w:r>
              <w:t>17</w:t>
            </w:r>
            <w:r>
              <w:fldChar w:fldCharType="end"/>
            </w:r>
          </w:p>
          <w:p w14:paraId="4CF06332" w14:textId="77777777" w:rsidR="0088590A" w:rsidRPr="00EB32BB" w:rsidRDefault="0088590A" w:rsidP="0088590A">
            <w:pPr>
              <w:pStyle w:val="TOCMOD"/>
              <w:framePr w:wrap="around"/>
              <w:tabs>
                <w:tab w:val="clear" w:pos="382"/>
                <w:tab w:val="clear" w:pos="7655"/>
                <w:tab w:val="left" w:pos="5385"/>
              </w:tabs>
              <w:rPr>
                <w:rFonts w:cs="Arial"/>
              </w:rPr>
            </w:pPr>
            <w:r w:rsidRPr="00EB32BB">
              <w:rPr>
                <w:rFonts w:cs="Arial"/>
              </w:rPr>
              <w:fldChar w:fldCharType="end"/>
            </w:r>
          </w:p>
          <w:p w14:paraId="3D1A46FC" w14:textId="77777777" w:rsidR="0088590A" w:rsidRPr="00EB32BB" w:rsidRDefault="0088590A" w:rsidP="0088590A">
            <w:pPr>
              <w:pStyle w:val="Contents02"/>
            </w:pPr>
            <w:r>
              <w:t>Timetable</w:t>
            </w:r>
          </w:p>
          <w:p w14:paraId="342218E0" w14:textId="77777777" w:rsidR="0088590A" w:rsidRPr="00FF0C32" w:rsidRDefault="0088590A" w:rsidP="0088590A">
            <w:pPr>
              <w:rPr>
                <w:szCs w:val="20"/>
                <w:lang w:val="en-US"/>
              </w:rPr>
            </w:pPr>
            <w:r w:rsidRPr="00FF0C32">
              <w:rPr>
                <w:szCs w:val="20"/>
                <w:lang w:val="en-US"/>
              </w:rPr>
              <w:t>The timetable for the progression of the CP is as follows:</w:t>
            </w:r>
          </w:p>
          <w:p w14:paraId="1B210F5C" w14:textId="77777777" w:rsidR="0088590A" w:rsidRPr="005D1C6B" w:rsidRDefault="0088590A" w:rsidP="0088590A">
            <w:pPr>
              <w:pStyle w:val="Heading4"/>
              <w:keepLines w:val="0"/>
              <w:spacing w:before="240"/>
              <w:rPr>
                <w:rFonts w:ascii="Arial" w:eastAsia="Times New Roman" w:hAnsi="Arial" w:cs="Arial"/>
                <w:i w:val="0"/>
                <w:iCs w:val="0"/>
                <w:color w:val="008576"/>
                <w:sz w:val="22"/>
                <w:szCs w:val="22"/>
              </w:rPr>
            </w:pPr>
            <w:r w:rsidRPr="00FF0C32">
              <w:rPr>
                <w:rFonts w:ascii="Arial" w:eastAsia="Times New Roman" w:hAnsi="Arial" w:cs="Arial"/>
                <w:i w:val="0"/>
                <w:iCs w:val="0"/>
                <w:color w:val="008576"/>
                <w:sz w:val="22"/>
                <w:szCs w:val="22"/>
              </w:rPr>
              <w:t>Change Proposal 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88590A" w:rsidRPr="00EB32BB" w14:paraId="4BFE3108" w14:textId="77777777" w:rsidTr="00E81739">
              <w:tc>
                <w:tcPr>
                  <w:tcW w:w="7933" w:type="dxa"/>
                  <w:gridSpan w:val="2"/>
                  <w:shd w:val="clear" w:color="auto" w:fill="auto"/>
                </w:tcPr>
                <w:p w14:paraId="5E5708EC" w14:textId="77777777" w:rsidR="0088590A" w:rsidRPr="00EB32BB" w:rsidRDefault="0088590A" w:rsidP="0088590A">
                  <w:pPr>
                    <w:spacing w:before="40" w:after="40"/>
                    <w:rPr>
                      <w:rFonts w:cs="Arial"/>
                      <w:szCs w:val="20"/>
                    </w:rPr>
                  </w:pPr>
                  <w:r>
                    <w:rPr>
                      <w:rFonts w:cs="Arial"/>
                      <w:b/>
                      <w:szCs w:val="20"/>
                    </w:rPr>
                    <w:t>Change Proposal</w:t>
                  </w:r>
                  <w:r w:rsidRPr="00D36FC3">
                    <w:rPr>
                      <w:rFonts w:cs="Arial"/>
                      <w:b/>
                      <w:szCs w:val="20"/>
                    </w:rPr>
                    <w:t xml:space="preserve"> timetable:</w:t>
                  </w:r>
                  <w:r w:rsidRPr="00EB32BB">
                    <w:rPr>
                      <w:rFonts w:cs="Arial"/>
                      <w:i/>
                      <w:szCs w:val="20"/>
                    </w:rPr>
                    <w:t xml:space="preserve"> </w:t>
                  </w:r>
                </w:p>
              </w:tc>
            </w:tr>
            <w:tr w:rsidR="0088590A" w:rsidRPr="00EB32BB" w14:paraId="456CB0DE" w14:textId="77777777" w:rsidTr="00F535CA">
              <w:tc>
                <w:tcPr>
                  <w:tcW w:w="5665" w:type="dxa"/>
                  <w:shd w:val="clear" w:color="auto" w:fill="BDD6EE"/>
                </w:tcPr>
                <w:p w14:paraId="71ABDDF0" w14:textId="77777777" w:rsidR="0088590A" w:rsidRPr="00FF0C32" w:rsidRDefault="0088590A" w:rsidP="0088590A">
                  <w:pPr>
                    <w:pStyle w:val="Heading4"/>
                    <w:keepLines w:val="0"/>
                    <w:spacing w:before="240"/>
                    <w:rPr>
                      <w:rFonts w:cs="Arial"/>
                      <w:b w:val="0"/>
                      <w:sz w:val="22"/>
                      <w:szCs w:val="22"/>
                    </w:rPr>
                  </w:pPr>
                  <w:r w:rsidRPr="00FF0C32">
                    <w:rPr>
                      <w:rFonts w:ascii="Arial" w:eastAsia="Times New Roman" w:hAnsi="Arial" w:cs="Arial"/>
                      <w:i w:val="0"/>
                      <w:iCs w:val="0"/>
                      <w:color w:val="008576"/>
                      <w:sz w:val="22"/>
                      <w:szCs w:val="22"/>
                    </w:rPr>
                    <w:t>Activity</w:t>
                  </w:r>
                </w:p>
              </w:tc>
              <w:tc>
                <w:tcPr>
                  <w:tcW w:w="2268" w:type="dxa"/>
                  <w:shd w:val="clear" w:color="auto" w:fill="BDD6EE"/>
                  <w:vAlign w:val="center"/>
                </w:tcPr>
                <w:p w14:paraId="696E3ED0" w14:textId="77777777" w:rsidR="0088590A" w:rsidRPr="007F41DB" w:rsidRDefault="0088590A" w:rsidP="0088590A">
                  <w:pPr>
                    <w:pStyle w:val="Heading4"/>
                    <w:keepLines w:val="0"/>
                    <w:spacing w:before="240"/>
                    <w:rPr>
                      <w:rFonts w:cs="Arial"/>
                      <w:b w:val="0"/>
                      <w:sz w:val="22"/>
                      <w:szCs w:val="22"/>
                    </w:rPr>
                  </w:pPr>
                  <w:r w:rsidRPr="007F41DB">
                    <w:rPr>
                      <w:rFonts w:ascii="Arial" w:eastAsia="Times New Roman" w:hAnsi="Arial" w:cs="Arial"/>
                      <w:i w:val="0"/>
                      <w:iCs w:val="0"/>
                      <w:color w:val="008576"/>
                      <w:sz w:val="22"/>
                      <w:szCs w:val="22"/>
                    </w:rPr>
                    <w:t>Date</w:t>
                  </w:r>
                </w:p>
              </w:tc>
            </w:tr>
            <w:tr w:rsidR="0088590A" w:rsidRPr="00EB32BB" w14:paraId="29261212" w14:textId="77777777" w:rsidTr="005D1C6B">
              <w:tc>
                <w:tcPr>
                  <w:tcW w:w="5665" w:type="dxa"/>
                  <w:shd w:val="clear" w:color="auto" w:fill="auto"/>
                </w:tcPr>
                <w:p w14:paraId="75C9FF6D" w14:textId="77777777" w:rsidR="0088590A" w:rsidRPr="00EB32BB" w:rsidRDefault="0088590A" w:rsidP="0088590A">
                  <w:pPr>
                    <w:tabs>
                      <w:tab w:val="left" w:pos="171"/>
                    </w:tabs>
                    <w:spacing w:before="40" w:after="40"/>
                    <w:rPr>
                      <w:rFonts w:cs="Arial"/>
                      <w:szCs w:val="20"/>
                    </w:rPr>
                  </w:pPr>
                  <w:r w:rsidRPr="00EB32BB">
                    <w:rPr>
                      <w:rFonts w:cs="Arial"/>
                      <w:szCs w:val="20"/>
                    </w:rPr>
                    <w:t xml:space="preserve">Initial </w:t>
                  </w:r>
                  <w:r>
                    <w:rPr>
                      <w:rFonts w:cs="Arial"/>
                      <w:szCs w:val="20"/>
                    </w:rPr>
                    <w:t>Assessment Report Approved by Panel</w:t>
                  </w:r>
                </w:p>
              </w:tc>
              <w:tc>
                <w:tcPr>
                  <w:tcW w:w="2268" w:type="dxa"/>
                  <w:shd w:val="clear" w:color="auto" w:fill="auto"/>
                  <w:vAlign w:val="center"/>
                </w:tcPr>
                <w:p w14:paraId="6158DD13" w14:textId="601FE863" w:rsidR="0088590A" w:rsidRPr="000A0930" w:rsidRDefault="0088590A" w:rsidP="0088590A">
                  <w:pPr>
                    <w:spacing w:before="40" w:after="40"/>
                    <w:rPr>
                      <w:rFonts w:cs="Arial"/>
                      <w:szCs w:val="20"/>
                      <w:highlight w:val="yellow"/>
                    </w:rPr>
                  </w:pPr>
                  <w:r>
                    <w:rPr>
                      <w:rFonts w:cs="Arial"/>
                      <w:szCs w:val="20"/>
                    </w:rPr>
                    <w:t>11 October 2017</w:t>
                  </w:r>
                </w:p>
              </w:tc>
            </w:tr>
            <w:tr w:rsidR="0088590A" w:rsidRPr="00EB32BB" w14:paraId="0D06F2BD" w14:textId="77777777" w:rsidTr="005D1C6B">
              <w:tc>
                <w:tcPr>
                  <w:tcW w:w="5665" w:type="dxa"/>
                  <w:shd w:val="clear" w:color="auto" w:fill="auto"/>
                </w:tcPr>
                <w:p w14:paraId="34901328" w14:textId="77777777" w:rsidR="0088590A" w:rsidRPr="00580576" w:rsidRDefault="0088590A" w:rsidP="0088590A">
                  <w:pPr>
                    <w:tabs>
                      <w:tab w:val="left" w:pos="171"/>
                    </w:tabs>
                    <w:spacing w:before="40" w:after="40"/>
                    <w:rPr>
                      <w:rFonts w:cs="Arial"/>
                      <w:szCs w:val="20"/>
                    </w:rPr>
                  </w:pPr>
                  <w:r w:rsidRPr="00580576">
                    <w:rPr>
                      <w:rFonts w:cs="Arial"/>
                      <w:szCs w:val="20"/>
                    </w:rPr>
                    <w:t>Consultation issued to Parties</w:t>
                  </w:r>
                </w:p>
              </w:tc>
              <w:tc>
                <w:tcPr>
                  <w:tcW w:w="2268" w:type="dxa"/>
                  <w:shd w:val="clear" w:color="auto" w:fill="auto"/>
                  <w:vAlign w:val="center"/>
                </w:tcPr>
                <w:p w14:paraId="163BBE79" w14:textId="05FD3637" w:rsidR="0088590A" w:rsidRPr="00BF42D5" w:rsidRDefault="00E91081" w:rsidP="0088590A">
                  <w:pPr>
                    <w:spacing w:before="40" w:after="40"/>
                    <w:rPr>
                      <w:rFonts w:cs="Arial"/>
                      <w:szCs w:val="20"/>
                    </w:rPr>
                  </w:pPr>
                  <w:ins w:id="0" w:author="John Lawton" w:date="2018-01-15T10:18:00Z">
                    <w:r>
                      <w:rPr>
                        <w:rFonts w:cs="Arial"/>
                        <w:szCs w:val="20"/>
                      </w:rPr>
                      <w:t>7 February 2018</w:t>
                    </w:r>
                  </w:ins>
                </w:p>
              </w:tc>
            </w:tr>
            <w:tr w:rsidR="0088590A" w:rsidRPr="00EB32BB" w14:paraId="04F0ABD5" w14:textId="77777777" w:rsidTr="005D1C6B">
              <w:tc>
                <w:tcPr>
                  <w:tcW w:w="5665" w:type="dxa"/>
                  <w:shd w:val="clear" w:color="auto" w:fill="auto"/>
                </w:tcPr>
                <w:p w14:paraId="5E9AFAC6" w14:textId="77777777" w:rsidR="0088590A" w:rsidRPr="00EB32BB" w:rsidRDefault="0088590A" w:rsidP="0088590A">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to Panel</w:t>
                  </w:r>
                </w:p>
              </w:tc>
              <w:tc>
                <w:tcPr>
                  <w:tcW w:w="2268" w:type="dxa"/>
                  <w:shd w:val="clear" w:color="auto" w:fill="auto"/>
                  <w:vAlign w:val="center"/>
                </w:tcPr>
                <w:p w14:paraId="7A936E05" w14:textId="3DA0D77F" w:rsidR="0088590A" w:rsidRPr="00BF42D5" w:rsidRDefault="00E91081" w:rsidP="0088590A">
                  <w:pPr>
                    <w:spacing w:before="40" w:after="40"/>
                    <w:rPr>
                      <w:rFonts w:cs="Arial"/>
                      <w:szCs w:val="20"/>
                    </w:rPr>
                  </w:pPr>
                  <w:ins w:id="1" w:author="John Lawton" w:date="2018-01-15T10:17:00Z">
                    <w:r>
                      <w:rPr>
                        <w:rFonts w:cs="Arial"/>
                        <w:szCs w:val="20"/>
                      </w:rPr>
                      <w:t>11 April</w:t>
                    </w:r>
                  </w:ins>
                  <w:ins w:id="2" w:author="John Lawton" w:date="2018-01-15T10:18:00Z">
                    <w:r>
                      <w:rPr>
                        <w:rFonts w:cs="Arial"/>
                        <w:szCs w:val="20"/>
                      </w:rPr>
                      <w:t xml:space="preserve"> 2018</w:t>
                    </w:r>
                  </w:ins>
                </w:p>
              </w:tc>
            </w:tr>
            <w:tr w:rsidR="0088590A" w:rsidRPr="00EB32BB" w14:paraId="6CEF8003" w14:textId="77777777" w:rsidTr="005D1C6B">
              <w:tc>
                <w:tcPr>
                  <w:tcW w:w="5665" w:type="dxa"/>
                  <w:shd w:val="clear" w:color="auto" w:fill="auto"/>
                </w:tcPr>
                <w:p w14:paraId="1FFCC127" w14:textId="77777777" w:rsidR="0088590A" w:rsidRPr="00EB32BB" w:rsidRDefault="0088590A" w:rsidP="0088590A">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for Voting</w:t>
                  </w:r>
                </w:p>
              </w:tc>
              <w:tc>
                <w:tcPr>
                  <w:tcW w:w="2268" w:type="dxa"/>
                  <w:shd w:val="clear" w:color="auto" w:fill="auto"/>
                  <w:vAlign w:val="center"/>
                </w:tcPr>
                <w:p w14:paraId="3E8AC68A" w14:textId="729FC936" w:rsidR="0088590A" w:rsidRPr="00BF42D5" w:rsidRDefault="00E91081" w:rsidP="0088590A">
                  <w:pPr>
                    <w:spacing w:before="40" w:after="40"/>
                    <w:rPr>
                      <w:rFonts w:cs="Arial"/>
                      <w:szCs w:val="20"/>
                    </w:rPr>
                  </w:pPr>
                  <w:ins w:id="3" w:author="John Lawton" w:date="2018-01-15T10:18:00Z">
                    <w:r>
                      <w:rPr>
                        <w:rFonts w:cs="Arial"/>
                        <w:szCs w:val="20"/>
                      </w:rPr>
                      <w:t>20 April 2018</w:t>
                    </w:r>
                  </w:ins>
                </w:p>
              </w:tc>
            </w:tr>
            <w:tr w:rsidR="0088590A" w:rsidRPr="00EB32BB" w14:paraId="5D8B4F9F" w14:textId="77777777" w:rsidTr="005D1C6B">
              <w:tc>
                <w:tcPr>
                  <w:tcW w:w="5665" w:type="dxa"/>
                  <w:shd w:val="clear" w:color="auto" w:fill="auto"/>
                </w:tcPr>
                <w:p w14:paraId="4532CBE9" w14:textId="77777777" w:rsidR="0088590A" w:rsidRDefault="0088590A" w:rsidP="0088590A">
                  <w:pPr>
                    <w:tabs>
                      <w:tab w:val="left" w:pos="171"/>
                    </w:tabs>
                    <w:spacing w:before="40" w:after="40"/>
                    <w:rPr>
                      <w:rFonts w:cs="Arial"/>
                      <w:szCs w:val="20"/>
                    </w:rPr>
                  </w:pPr>
                </w:p>
              </w:tc>
              <w:tc>
                <w:tcPr>
                  <w:tcW w:w="2268" w:type="dxa"/>
                  <w:shd w:val="clear" w:color="auto" w:fill="auto"/>
                  <w:vAlign w:val="center"/>
                </w:tcPr>
                <w:p w14:paraId="48C58BA7" w14:textId="77777777" w:rsidR="0088590A" w:rsidRPr="00BF42D5" w:rsidRDefault="0088590A" w:rsidP="0088590A">
                  <w:pPr>
                    <w:spacing w:before="40" w:after="40"/>
                    <w:rPr>
                      <w:rFonts w:cs="Arial"/>
                      <w:szCs w:val="20"/>
                    </w:rPr>
                  </w:pPr>
                </w:p>
              </w:tc>
            </w:tr>
            <w:tr w:rsidR="0088590A" w:rsidRPr="00EB32BB" w14:paraId="2D320CA3" w14:textId="77777777" w:rsidTr="005D1C6B">
              <w:tc>
                <w:tcPr>
                  <w:tcW w:w="5665" w:type="dxa"/>
                  <w:shd w:val="clear" w:color="auto" w:fill="auto"/>
                </w:tcPr>
                <w:p w14:paraId="3B0ED1CD" w14:textId="77777777" w:rsidR="0088590A" w:rsidRPr="00EB32BB" w:rsidRDefault="0088590A" w:rsidP="0088590A">
                  <w:pPr>
                    <w:tabs>
                      <w:tab w:val="left" w:pos="171"/>
                    </w:tabs>
                    <w:spacing w:before="40" w:after="40"/>
                    <w:rPr>
                      <w:rFonts w:cs="Arial"/>
                      <w:szCs w:val="20"/>
                    </w:rPr>
                  </w:pPr>
                  <w:r>
                    <w:rPr>
                      <w:rFonts w:cs="Arial"/>
                      <w:szCs w:val="20"/>
                    </w:rPr>
                    <w:t>Party Voting Ends</w:t>
                  </w:r>
                </w:p>
              </w:tc>
              <w:tc>
                <w:tcPr>
                  <w:tcW w:w="2268" w:type="dxa"/>
                  <w:shd w:val="clear" w:color="auto" w:fill="auto"/>
                  <w:vAlign w:val="center"/>
                </w:tcPr>
                <w:p w14:paraId="42936FBA" w14:textId="63AAC6A2" w:rsidR="0088590A" w:rsidRPr="00BF42D5" w:rsidRDefault="00E91081" w:rsidP="0088590A">
                  <w:pPr>
                    <w:spacing w:before="40" w:after="40"/>
                    <w:rPr>
                      <w:rFonts w:cs="Arial"/>
                      <w:szCs w:val="20"/>
                    </w:rPr>
                  </w:pPr>
                  <w:ins w:id="4" w:author="John Lawton" w:date="2018-01-15T10:19:00Z">
                    <w:r>
                      <w:rPr>
                        <w:rFonts w:cs="Arial"/>
                        <w:szCs w:val="20"/>
                      </w:rPr>
                      <w:t>11 May 2018</w:t>
                    </w:r>
                  </w:ins>
                </w:p>
              </w:tc>
            </w:tr>
            <w:tr w:rsidR="0088590A" w:rsidRPr="00EB32BB" w14:paraId="02497243" w14:textId="77777777" w:rsidTr="005D1C6B">
              <w:tc>
                <w:tcPr>
                  <w:tcW w:w="5665" w:type="dxa"/>
                  <w:shd w:val="clear" w:color="auto" w:fill="auto"/>
                </w:tcPr>
                <w:p w14:paraId="741B896D" w14:textId="77777777" w:rsidR="0088590A" w:rsidRPr="00B81F70" w:rsidRDefault="0088590A" w:rsidP="0088590A">
                  <w:pPr>
                    <w:tabs>
                      <w:tab w:val="left" w:pos="171"/>
                    </w:tabs>
                    <w:spacing w:before="40" w:after="40"/>
                    <w:rPr>
                      <w:rFonts w:cs="Arial"/>
                      <w:szCs w:val="20"/>
                    </w:rPr>
                  </w:pPr>
                  <w:r>
                    <w:rPr>
                      <w:rFonts w:cs="Arial"/>
                      <w:szCs w:val="20"/>
                    </w:rPr>
                    <w:t>Change Declaration Issued to Parties</w:t>
                  </w:r>
                </w:p>
              </w:tc>
              <w:tc>
                <w:tcPr>
                  <w:tcW w:w="2268" w:type="dxa"/>
                  <w:shd w:val="clear" w:color="auto" w:fill="auto"/>
                  <w:vAlign w:val="center"/>
                </w:tcPr>
                <w:p w14:paraId="5F740DFC" w14:textId="1D2F1928" w:rsidR="0088590A" w:rsidRPr="00BF42D5" w:rsidRDefault="00E91081" w:rsidP="0088590A">
                  <w:pPr>
                    <w:spacing w:before="40" w:after="40"/>
                    <w:rPr>
                      <w:rFonts w:cs="Arial"/>
                      <w:szCs w:val="20"/>
                    </w:rPr>
                  </w:pPr>
                  <w:ins w:id="5" w:author="John Lawton" w:date="2018-01-15T10:19:00Z">
                    <w:r>
                      <w:rPr>
                        <w:rFonts w:cs="Arial"/>
                        <w:szCs w:val="20"/>
                      </w:rPr>
                      <w:t>15 May 2018</w:t>
                    </w:r>
                  </w:ins>
                </w:p>
              </w:tc>
            </w:tr>
            <w:tr w:rsidR="0088590A" w:rsidRPr="00EB32BB" w14:paraId="4F96E5F7" w14:textId="77777777" w:rsidTr="005D1C6B">
              <w:trPr>
                <w:trHeight w:val="93"/>
              </w:trPr>
              <w:tc>
                <w:tcPr>
                  <w:tcW w:w="5665" w:type="dxa"/>
                  <w:shd w:val="clear" w:color="auto" w:fill="auto"/>
                </w:tcPr>
                <w:p w14:paraId="56B13587" w14:textId="77777777" w:rsidR="0088590A" w:rsidRDefault="0088590A" w:rsidP="0088590A">
                  <w:pPr>
                    <w:tabs>
                      <w:tab w:val="left" w:pos="171"/>
                    </w:tabs>
                    <w:spacing w:before="40" w:after="40"/>
                    <w:rPr>
                      <w:rFonts w:cs="Arial"/>
                      <w:szCs w:val="20"/>
                    </w:rPr>
                  </w:pPr>
                  <w:r>
                    <w:rPr>
                      <w:rFonts w:cs="Arial"/>
                      <w:szCs w:val="20"/>
                    </w:rPr>
                    <w:t>Authority Decision</w:t>
                  </w:r>
                </w:p>
              </w:tc>
              <w:tc>
                <w:tcPr>
                  <w:tcW w:w="2268" w:type="dxa"/>
                  <w:shd w:val="clear" w:color="auto" w:fill="auto"/>
                  <w:vAlign w:val="center"/>
                </w:tcPr>
                <w:p w14:paraId="675F56EE" w14:textId="689BE8C7" w:rsidR="0088590A" w:rsidRPr="00BF42D5" w:rsidRDefault="00E91081" w:rsidP="0088590A">
                  <w:pPr>
                    <w:spacing w:before="40" w:after="40"/>
                    <w:rPr>
                      <w:rFonts w:cs="Arial"/>
                      <w:szCs w:val="20"/>
                    </w:rPr>
                  </w:pPr>
                  <w:ins w:id="6" w:author="John Lawton" w:date="2018-01-15T10:19:00Z">
                    <w:r>
                      <w:rPr>
                        <w:rFonts w:cs="Arial"/>
                        <w:szCs w:val="20"/>
                      </w:rPr>
                      <w:t>19</w:t>
                    </w:r>
                  </w:ins>
                  <w:ins w:id="7" w:author="John Lawton" w:date="2018-01-15T10:20:00Z">
                    <w:r>
                      <w:rPr>
                        <w:rFonts w:cs="Arial"/>
                        <w:szCs w:val="20"/>
                      </w:rPr>
                      <w:t xml:space="preserve"> June 2018</w:t>
                    </w:r>
                  </w:ins>
                </w:p>
              </w:tc>
            </w:tr>
            <w:tr w:rsidR="0088590A" w:rsidRPr="00EB32BB" w14:paraId="0F474FB3" w14:textId="77777777" w:rsidTr="005D1C6B">
              <w:trPr>
                <w:trHeight w:val="93"/>
              </w:trPr>
              <w:tc>
                <w:tcPr>
                  <w:tcW w:w="5665" w:type="dxa"/>
                  <w:shd w:val="clear" w:color="auto" w:fill="auto"/>
                </w:tcPr>
                <w:p w14:paraId="6B011815" w14:textId="77777777" w:rsidR="0088590A" w:rsidRDefault="0088590A" w:rsidP="0088590A">
                  <w:pPr>
                    <w:tabs>
                      <w:tab w:val="left" w:pos="171"/>
                    </w:tabs>
                    <w:spacing w:before="40" w:after="40"/>
                    <w:rPr>
                      <w:rFonts w:cs="Arial"/>
                      <w:szCs w:val="20"/>
                    </w:rPr>
                  </w:pPr>
                  <w:r>
                    <w:rPr>
                      <w:rFonts w:cs="Arial"/>
                      <w:szCs w:val="20"/>
                    </w:rPr>
                    <w:t>Implementation</w:t>
                  </w:r>
                </w:p>
              </w:tc>
              <w:tc>
                <w:tcPr>
                  <w:tcW w:w="2268" w:type="dxa"/>
                  <w:shd w:val="clear" w:color="auto" w:fill="auto"/>
                  <w:vAlign w:val="center"/>
                </w:tcPr>
                <w:p w14:paraId="2405D84A" w14:textId="4B8D73DF" w:rsidR="0088590A" w:rsidRPr="00BF42D5" w:rsidRDefault="0088590A" w:rsidP="0088590A">
                  <w:pPr>
                    <w:spacing w:before="40" w:after="40"/>
                    <w:rPr>
                      <w:rFonts w:cs="Arial"/>
                      <w:szCs w:val="20"/>
                    </w:rPr>
                  </w:pPr>
                  <w:commentRangeStart w:id="8"/>
                  <w:r>
                    <w:rPr>
                      <w:rFonts w:cs="Arial"/>
                      <w:szCs w:val="20"/>
                    </w:rPr>
                    <w:t>First Release following Authority Approval</w:t>
                  </w:r>
                  <w:commentRangeEnd w:id="8"/>
                  <w:r w:rsidR="00E91081">
                    <w:rPr>
                      <w:rStyle w:val="CommentReference"/>
                    </w:rPr>
                    <w:commentReference w:id="8"/>
                  </w:r>
                </w:p>
              </w:tc>
            </w:tr>
          </w:tbl>
          <w:p w14:paraId="3DC93E13" w14:textId="77777777" w:rsidR="0088590A" w:rsidRPr="00EB32BB" w:rsidRDefault="0088590A" w:rsidP="0088590A">
            <w:pPr>
              <w:pStyle w:val="BodyTextFirstIndent"/>
              <w:ind w:firstLine="0"/>
              <w:rPr>
                <w:rFonts w:cs="Arial"/>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C5F33A5" w14:textId="36872658" w:rsidR="0088590A" w:rsidRPr="00EB32BB" w:rsidRDefault="004E6CD5" w:rsidP="0088590A">
            <w:pPr>
              <w:pStyle w:val="BodyText"/>
              <w:spacing w:before="60" w:after="60" w:line="240" w:lineRule="auto"/>
              <w:rPr>
                <w:rFonts w:cs="Arial"/>
                <w:szCs w:val="20"/>
              </w:rPr>
            </w:pPr>
            <w:r>
              <w:rPr>
                <w:rFonts w:cs="Arial"/>
                <w:noProof/>
                <w:szCs w:val="20"/>
                <w:lang w:val="en-US" w:eastAsia="en-US"/>
              </w:rPr>
              <w:pict w14:anchorId="262A0ED1">
                <v:shape id="Picture 24" o:spid="_x0000_i1027" type="#_x0000_t75" style="width:22.55pt;height:22.6pt;visibility:visible">
                  <v:imagedata r:id="rId13" o:title=""/>
                </v:shape>
              </w:pict>
            </w:r>
            <w:r w:rsidR="0088590A" w:rsidRPr="00EB32BB">
              <w:rPr>
                <w:rFonts w:cs="Arial"/>
                <w:b/>
                <w:color w:val="008576"/>
                <w:szCs w:val="20"/>
              </w:rPr>
              <w:t xml:space="preserve"> Any questions?</w:t>
            </w:r>
          </w:p>
        </w:tc>
      </w:tr>
      <w:tr w:rsidR="0088590A" w:rsidRPr="00EB32BB" w14:paraId="39C79F6A"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A8A3FA3" w14:textId="77777777" w:rsidR="0088590A" w:rsidRPr="00EB32BB" w:rsidRDefault="0088590A" w:rsidP="0088590A">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E257FC8" w14:textId="77777777" w:rsidR="0088590A" w:rsidRPr="00EB32BB" w:rsidRDefault="0088590A" w:rsidP="0088590A">
            <w:pPr>
              <w:spacing w:before="60" w:after="60" w:line="240" w:lineRule="auto"/>
              <w:rPr>
                <w:rFonts w:cs="Arial"/>
                <w:color w:val="008576"/>
                <w:szCs w:val="20"/>
              </w:rPr>
            </w:pPr>
            <w:r w:rsidRPr="00EB32BB">
              <w:rPr>
                <w:rFonts w:cs="Arial"/>
                <w:color w:val="008576"/>
                <w:szCs w:val="20"/>
              </w:rPr>
              <w:t>Contact:</w:t>
            </w:r>
          </w:p>
          <w:p w14:paraId="4A79B2A7" w14:textId="3FA3FA4B" w:rsidR="0088590A" w:rsidRPr="00EB32BB" w:rsidRDefault="0088590A" w:rsidP="0088590A">
            <w:pPr>
              <w:pStyle w:val="BodyText"/>
              <w:spacing w:before="60" w:after="60" w:line="240" w:lineRule="auto"/>
              <w:rPr>
                <w:rFonts w:cs="Arial"/>
                <w:color w:val="008576"/>
                <w:szCs w:val="20"/>
              </w:rPr>
            </w:pPr>
            <w:r w:rsidRPr="00EB32BB">
              <w:rPr>
                <w:rFonts w:cs="Arial"/>
                <w:b/>
                <w:color w:val="008576"/>
                <w:szCs w:val="20"/>
              </w:rPr>
              <w:t>Code Administrator</w:t>
            </w:r>
          </w:p>
        </w:tc>
      </w:tr>
      <w:tr w:rsidR="0088590A" w:rsidRPr="00EB32BB" w14:paraId="0F8168C9"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A3B6AD1" w14:textId="77777777" w:rsidR="0088590A" w:rsidRPr="00EB32BB" w:rsidRDefault="0088590A" w:rsidP="0088590A">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499E8B6" w14:textId="4AED4C0F" w:rsidR="0088590A" w:rsidRPr="006B2479" w:rsidRDefault="004E6CD5" w:rsidP="0088590A">
            <w:pPr>
              <w:pStyle w:val="Default"/>
              <w:rPr>
                <w:color w:val="008576"/>
                <w:sz w:val="20"/>
                <w:szCs w:val="20"/>
              </w:rPr>
            </w:pPr>
            <w:r>
              <w:rPr>
                <w:b/>
                <w:noProof/>
                <w:color w:val="008576"/>
                <w:szCs w:val="20"/>
                <w:lang w:val="en-US" w:eastAsia="en-US"/>
              </w:rPr>
              <w:pict w14:anchorId="102A8998">
                <v:shape id="Picture 11" o:spid="_x0000_i1028" type="#_x0000_t75" alt="Description: Description: email_us_go_online" style="width:22.65pt;height:22.65pt;visibility:visible">
                  <v:imagedata r:id="rId14" o:title=" email_us_go_online"/>
                </v:shape>
              </w:pict>
            </w:r>
            <w:r w:rsidR="0088590A">
              <w:rPr>
                <w:b/>
                <w:bCs/>
                <w:color w:val="008576"/>
                <w:szCs w:val="20"/>
              </w:rPr>
              <w:t xml:space="preserve"> DCUSA@electralink .co.uk</w:t>
            </w:r>
          </w:p>
        </w:tc>
      </w:tr>
      <w:tr w:rsidR="0088590A" w:rsidRPr="00EB32BB" w14:paraId="0C221D9F"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29D9240" w14:textId="77777777" w:rsidR="0088590A" w:rsidRPr="00EB32BB" w:rsidRDefault="0088590A" w:rsidP="0088590A">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22009A09" w14:textId="1E783B89" w:rsidR="0088590A" w:rsidRPr="00405731" w:rsidRDefault="004E6CD5" w:rsidP="0088590A">
            <w:pPr>
              <w:pStyle w:val="BodyText"/>
              <w:spacing w:before="60" w:after="60" w:line="240" w:lineRule="auto"/>
              <w:rPr>
                <w:color w:val="008576"/>
                <w:szCs w:val="20"/>
              </w:rPr>
            </w:pPr>
            <w:r>
              <w:rPr>
                <w:rFonts w:cs="Arial"/>
                <w:b/>
                <w:noProof/>
                <w:color w:val="008576"/>
                <w:szCs w:val="20"/>
                <w:lang w:val="en-US" w:eastAsia="en-US"/>
              </w:rPr>
              <w:pict w14:anchorId="65523997">
                <v:shape id="Picture 12" o:spid="_x0000_i1029" type="#_x0000_t75" alt="Description: Description: call_us" style="width:22.65pt;height:22.65pt;visibility:visible">
                  <v:imagedata r:id="rId15" o:title=" call_us"/>
                </v:shape>
              </w:pict>
            </w:r>
            <w:r w:rsidR="0088590A">
              <w:rPr>
                <w:b/>
                <w:bCs/>
                <w:color w:val="008576"/>
                <w:szCs w:val="20"/>
              </w:rPr>
              <w:t xml:space="preserve"> 02074323000</w:t>
            </w:r>
          </w:p>
        </w:tc>
      </w:tr>
      <w:tr w:rsidR="0088590A" w:rsidRPr="00EB32BB" w14:paraId="7FCEBDA7"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3D701C8" w14:textId="77777777" w:rsidR="0088590A" w:rsidRPr="00EB32BB" w:rsidRDefault="0088590A" w:rsidP="0088590A">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CABC45C" w14:textId="77777777" w:rsidR="0088590A" w:rsidRPr="00EB32BB" w:rsidRDefault="0088590A" w:rsidP="0088590A">
            <w:pPr>
              <w:spacing w:before="60" w:after="60" w:line="240" w:lineRule="auto"/>
              <w:rPr>
                <w:rFonts w:cs="Arial"/>
                <w:color w:val="008576"/>
                <w:szCs w:val="20"/>
              </w:rPr>
            </w:pPr>
            <w:r w:rsidRPr="00EB32BB">
              <w:rPr>
                <w:rFonts w:cs="Arial"/>
                <w:color w:val="008576"/>
                <w:szCs w:val="20"/>
              </w:rPr>
              <w:t>Proposer:</w:t>
            </w:r>
          </w:p>
          <w:p w14:paraId="5C1A80DE" w14:textId="0498BA1E" w:rsidR="0088590A" w:rsidRPr="00EB32BB" w:rsidRDefault="0088590A" w:rsidP="0088590A">
            <w:pPr>
              <w:spacing w:before="60" w:after="60" w:line="240" w:lineRule="auto"/>
              <w:rPr>
                <w:rFonts w:cs="Arial"/>
                <w:b/>
                <w:color w:val="008576"/>
                <w:szCs w:val="20"/>
              </w:rPr>
            </w:pPr>
            <w:r>
              <w:rPr>
                <w:rFonts w:cs="Arial"/>
                <w:b/>
                <w:color w:val="008576"/>
                <w:szCs w:val="20"/>
              </w:rPr>
              <w:t>Donna Townsend</w:t>
            </w:r>
          </w:p>
        </w:tc>
      </w:tr>
      <w:tr w:rsidR="0088590A" w:rsidRPr="00EB32BB" w14:paraId="1A171023" w14:textId="77777777" w:rsidTr="00857BF6">
        <w:trPr>
          <w:trHeight w:val="615"/>
        </w:trPr>
        <w:tc>
          <w:tcPr>
            <w:tcW w:w="7939" w:type="dxa"/>
            <w:vMerge/>
            <w:tcBorders>
              <w:left w:val="single" w:sz="4" w:space="0" w:color="4A8958"/>
              <w:bottom w:val="single" w:sz="4" w:space="0" w:color="4A8958"/>
              <w:right w:val="single" w:sz="4" w:space="0" w:color="4A8958"/>
            </w:tcBorders>
            <w:shd w:val="clear" w:color="auto" w:fill="auto"/>
          </w:tcPr>
          <w:p w14:paraId="394EBD48" w14:textId="77777777" w:rsidR="0088590A" w:rsidRPr="00EB32BB" w:rsidRDefault="0088590A" w:rsidP="0088590A">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CC058B0" w14:textId="6298E908" w:rsidR="0088590A" w:rsidRPr="00EB32BB" w:rsidRDefault="004E6CD5" w:rsidP="0088590A">
            <w:pPr>
              <w:pStyle w:val="BodyText"/>
              <w:spacing w:before="60" w:after="60" w:line="240" w:lineRule="auto"/>
              <w:rPr>
                <w:rFonts w:cs="Arial"/>
                <w:b/>
                <w:color w:val="008576"/>
                <w:szCs w:val="20"/>
              </w:rPr>
            </w:pPr>
            <w:r>
              <w:rPr>
                <w:rFonts w:cs="Arial"/>
                <w:b/>
                <w:noProof/>
                <w:color w:val="008576"/>
                <w:szCs w:val="20"/>
                <w:lang w:val="en-US" w:eastAsia="en-US"/>
              </w:rPr>
              <w:pict w14:anchorId="21C02003">
                <v:shape id="Picture 4" o:spid="_x0000_i1030" type="#_x0000_t75" alt="Description: Description: email_us_go_online" style="width:22.65pt;height:22.65pt;visibility:visible">
                  <v:imagedata r:id="rId14" o:title=" email_us_go_online"/>
                </v:shape>
              </w:pict>
            </w:r>
            <w:r w:rsidR="0088590A" w:rsidRPr="00EB32BB">
              <w:rPr>
                <w:rFonts w:cs="Arial"/>
                <w:b/>
                <w:color w:val="008576"/>
                <w:szCs w:val="20"/>
              </w:rPr>
              <w:t xml:space="preserve"> </w:t>
            </w:r>
            <w:r w:rsidR="0088590A">
              <w:rPr>
                <w:rFonts w:cs="Arial"/>
                <w:b/>
                <w:color w:val="008576"/>
                <w:szCs w:val="20"/>
              </w:rPr>
              <w:t>donna.townsend@espug.com</w:t>
            </w:r>
          </w:p>
        </w:tc>
      </w:tr>
      <w:tr w:rsidR="0088590A" w:rsidRPr="00EB32BB" w14:paraId="09B10173"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01D2CB09" w14:textId="77777777" w:rsidR="0088590A" w:rsidRPr="00EB32BB" w:rsidRDefault="0088590A" w:rsidP="0088590A">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EC3D437" w14:textId="00ED81B5" w:rsidR="0088590A" w:rsidRPr="00EB32BB" w:rsidRDefault="004E6CD5" w:rsidP="0088590A">
            <w:pPr>
              <w:pStyle w:val="BodyText"/>
              <w:spacing w:before="60" w:after="60" w:line="240" w:lineRule="auto"/>
              <w:rPr>
                <w:rFonts w:cs="Arial"/>
                <w:color w:val="008576"/>
                <w:szCs w:val="20"/>
              </w:rPr>
            </w:pPr>
            <w:r>
              <w:rPr>
                <w:rFonts w:cs="Arial"/>
                <w:b/>
                <w:noProof/>
                <w:color w:val="008576"/>
                <w:szCs w:val="20"/>
                <w:lang w:val="en-US" w:eastAsia="en-US"/>
              </w:rPr>
              <w:pict w14:anchorId="2C16C76E">
                <v:shape id="Picture 29" o:spid="_x0000_i1031" type="#_x0000_t75" alt="Description: Description: call_us" style="width:22.65pt;height:22.65pt;visibility:visible">
                  <v:imagedata r:id="rId15" o:title=" call_us"/>
                </v:shape>
              </w:pict>
            </w:r>
            <w:r w:rsidR="0088590A" w:rsidRPr="00EB32BB">
              <w:rPr>
                <w:rFonts w:cs="Arial"/>
                <w:b/>
                <w:color w:val="008576"/>
                <w:szCs w:val="20"/>
              </w:rPr>
              <w:t xml:space="preserve"> </w:t>
            </w:r>
            <w:r w:rsidR="0088590A">
              <w:rPr>
                <w:rFonts w:cs="Arial"/>
                <w:b/>
                <w:color w:val="008576"/>
                <w:szCs w:val="20"/>
              </w:rPr>
              <w:t>01372 587500</w:t>
            </w:r>
          </w:p>
        </w:tc>
      </w:tr>
    </w:tbl>
    <w:p w14:paraId="66915D7C" w14:textId="77777777" w:rsidR="00FA4B61" w:rsidRPr="00EB32BB" w:rsidRDefault="00FA4B61">
      <w:pPr>
        <w:rPr>
          <w:rFonts w:cs="Arial"/>
        </w:rPr>
      </w:pPr>
    </w:p>
    <w:p w14:paraId="71BC4D8A" w14:textId="77777777" w:rsidR="00FA4B61" w:rsidRPr="00EB32BB" w:rsidRDefault="00FA4B61">
      <w:pPr>
        <w:rPr>
          <w:rFonts w:cs="Arial"/>
        </w:rPr>
      </w:pPr>
    </w:p>
    <w:p w14:paraId="5FF78BC3" w14:textId="77777777" w:rsidR="00FA4B61" w:rsidRPr="00EB32BB" w:rsidRDefault="00FA4B61">
      <w:pPr>
        <w:rPr>
          <w:rFonts w:cs="Arial"/>
        </w:rPr>
      </w:pPr>
    </w:p>
    <w:p w14:paraId="36B98F95" w14:textId="77777777" w:rsidR="00FD0418" w:rsidRDefault="00FD0418" w:rsidP="00EE1CC4">
      <w:pPr>
        <w:jc w:val="center"/>
        <w:rPr>
          <w:rFonts w:cs="Arial"/>
        </w:rPr>
      </w:pPr>
    </w:p>
    <w:p w14:paraId="07C61582" w14:textId="2FDCF1AA" w:rsidR="00A968AB" w:rsidRDefault="00A968AB">
      <w:pPr>
        <w:rPr>
          <w:rFonts w:cs="Arial"/>
        </w:rPr>
      </w:pPr>
    </w:p>
    <w:p w14:paraId="5533CF8D" w14:textId="77777777" w:rsidR="000363FA" w:rsidRPr="00EB32BB" w:rsidRDefault="000363FA">
      <w:pPr>
        <w:rPr>
          <w:rFonts w:cs="Arial"/>
        </w:rPr>
      </w:pPr>
    </w:p>
    <w:p w14:paraId="3FAE3E52" w14:textId="77777777" w:rsidR="00143041" w:rsidRPr="00EB32BB" w:rsidRDefault="004C6117" w:rsidP="00F20A95">
      <w:pPr>
        <w:pStyle w:val="Heading02"/>
        <w:numPr>
          <w:ilvl w:val="0"/>
          <w:numId w:val="20"/>
        </w:numPr>
        <w:ind w:hanging="578"/>
      </w:pPr>
      <w:bookmarkStart w:id="9" w:name="_Toc188527263"/>
      <w:bookmarkStart w:id="10" w:name="_Toc318962133"/>
      <w:bookmarkStart w:id="11" w:name="_Toc453107796"/>
      <w:bookmarkStart w:id="12" w:name="_Toc464564979"/>
      <w:r>
        <w:lastRenderedPageBreak/>
        <w:t>Summary</w:t>
      </w:r>
      <w:bookmarkEnd w:id="9"/>
      <w:bookmarkEnd w:id="10"/>
      <w:bookmarkEnd w:id="11"/>
      <w:bookmarkEnd w:id="12"/>
    </w:p>
    <w:p w14:paraId="1A99B16C" w14:textId="77777777" w:rsidR="0012717A" w:rsidRDefault="0012717A" w:rsidP="0012717A">
      <w:pPr>
        <w:pStyle w:val="Heading4"/>
        <w:keepLines w:val="0"/>
        <w:spacing w:before="240"/>
        <w:rPr>
          <w:rFonts w:ascii="Arial" w:eastAsia="Times New Roman" w:hAnsi="Arial" w:cs="Arial"/>
          <w:i w:val="0"/>
          <w:iCs w:val="0"/>
          <w:color w:val="008576"/>
          <w:sz w:val="24"/>
          <w:szCs w:val="28"/>
        </w:rPr>
      </w:pPr>
      <w:bookmarkStart w:id="13" w:name="_Toc318962134"/>
      <w:r w:rsidRPr="004C6117">
        <w:rPr>
          <w:rFonts w:ascii="Arial" w:eastAsia="Times New Roman" w:hAnsi="Arial" w:cs="Arial"/>
          <w:i w:val="0"/>
          <w:iCs w:val="0"/>
          <w:color w:val="008576"/>
          <w:sz w:val="24"/>
          <w:szCs w:val="28"/>
        </w:rPr>
        <w:t>What</w:t>
      </w:r>
      <w:r w:rsidR="00E26B1D">
        <w:rPr>
          <w:rFonts w:ascii="Arial" w:eastAsia="Times New Roman" w:hAnsi="Arial" w:cs="Arial"/>
          <w:i w:val="0"/>
          <w:iCs w:val="0"/>
          <w:color w:val="008576"/>
          <w:sz w:val="24"/>
          <w:szCs w:val="28"/>
        </w:rPr>
        <w:t>?</w:t>
      </w:r>
    </w:p>
    <w:p w14:paraId="153849B7" w14:textId="40644F2D" w:rsidR="003328B8" w:rsidRDefault="003328B8" w:rsidP="00456DB9">
      <w:pPr>
        <w:pStyle w:val="Heading2"/>
        <w:numPr>
          <w:ilvl w:val="1"/>
          <w:numId w:val="14"/>
        </w:numPr>
        <w:spacing w:before="240" w:after="60" w:line="360" w:lineRule="auto"/>
        <w:jc w:val="both"/>
        <w:rPr>
          <w:color w:val="auto"/>
          <w:sz w:val="20"/>
          <w:szCs w:val="20"/>
        </w:rPr>
      </w:pPr>
      <w:r w:rsidRPr="003328B8">
        <w:rPr>
          <w:color w:val="auto"/>
          <w:sz w:val="20"/>
          <w:szCs w:val="20"/>
        </w:rPr>
        <w:t xml:space="preserve">The Distribution Connection and Use of System Agreement (DCUSA) is a multi-party contract between electricity </w:t>
      </w:r>
      <w:r w:rsidR="00C638BE">
        <w:rPr>
          <w:color w:val="auto"/>
          <w:sz w:val="20"/>
          <w:szCs w:val="20"/>
        </w:rPr>
        <w:t>d</w:t>
      </w:r>
      <w:r w:rsidRPr="003328B8">
        <w:rPr>
          <w:color w:val="auto"/>
          <w:sz w:val="20"/>
          <w:szCs w:val="20"/>
        </w:rPr>
        <w:t>istributors</w:t>
      </w:r>
      <w:r w:rsidR="00C638BE">
        <w:rPr>
          <w:color w:val="auto"/>
          <w:sz w:val="20"/>
          <w:szCs w:val="20"/>
        </w:rPr>
        <w:t>,</w:t>
      </w:r>
      <w:r w:rsidRPr="003328B8">
        <w:rPr>
          <w:color w:val="auto"/>
          <w:sz w:val="20"/>
          <w:szCs w:val="20"/>
        </w:rPr>
        <w:t xml:space="preserve"> electricity </w:t>
      </w:r>
      <w:r w:rsidR="00C638BE">
        <w:rPr>
          <w:color w:val="auto"/>
          <w:sz w:val="20"/>
          <w:szCs w:val="20"/>
        </w:rPr>
        <w:t>s</w:t>
      </w:r>
      <w:r w:rsidRPr="003328B8">
        <w:rPr>
          <w:color w:val="auto"/>
          <w:sz w:val="20"/>
          <w:szCs w:val="20"/>
        </w:rPr>
        <w:t xml:space="preserve">uppliers and large </w:t>
      </w:r>
      <w:r w:rsidR="00C638BE">
        <w:rPr>
          <w:color w:val="auto"/>
          <w:sz w:val="20"/>
          <w:szCs w:val="20"/>
        </w:rPr>
        <w:t>g</w:t>
      </w:r>
      <w:r w:rsidRPr="003328B8">
        <w:rPr>
          <w:color w:val="auto"/>
          <w:sz w:val="20"/>
          <w:szCs w:val="20"/>
        </w:rPr>
        <w:t>enerators. Parties to the DCUSA can raise Change Proposals (CPs) to amend the Agreement with the consent of other Parties and (where applicable) the Authority.</w:t>
      </w:r>
    </w:p>
    <w:p w14:paraId="2B709DEA" w14:textId="77C2953E" w:rsidR="000A0930" w:rsidRPr="000A0930" w:rsidRDefault="000030B2" w:rsidP="000030B2">
      <w:pPr>
        <w:pStyle w:val="Heading2"/>
        <w:numPr>
          <w:ilvl w:val="1"/>
          <w:numId w:val="14"/>
        </w:numPr>
        <w:spacing w:before="240" w:after="60" w:line="360" w:lineRule="auto"/>
        <w:jc w:val="both"/>
        <w:rPr>
          <w:color w:val="auto"/>
          <w:sz w:val="20"/>
          <w:szCs w:val="20"/>
        </w:rPr>
      </w:pPr>
      <w:r w:rsidRPr="000030B2">
        <w:rPr>
          <w:color w:val="auto"/>
          <w:sz w:val="20"/>
          <w:szCs w:val="20"/>
        </w:rPr>
        <w:t>This CP proposes that Schedule 19 is changed to ensure portfolio billing data is provided in a consistent manner by all E</w:t>
      </w:r>
      <w:ins w:id="14" w:author="John Lawton" w:date="2018-01-15T08:33:00Z">
        <w:r w:rsidR="004F585B">
          <w:rPr>
            <w:color w:val="auto"/>
            <w:sz w:val="20"/>
            <w:szCs w:val="20"/>
          </w:rPr>
          <w:t xml:space="preserve">mbedded </w:t>
        </w:r>
      </w:ins>
      <w:r w:rsidRPr="000030B2">
        <w:rPr>
          <w:color w:val="auto"/>
          <w:sz w:val="20"/>
          <w:szCs w:val="20"/>
        </w:rPr>
        <w:t>D</w:t>
      </w:r>
      <w:ins w:id="15" w:author="John Lawton" w:date="2018-01-15T08:33:00Z">
        <w:r w:rsidR="004F585B">
          <w:rPr>
            <w:color w:val="auto"/>
            <w:sz w:val="20"/>
            <w:szCs w:val="20"/>
          </w:rPr>
          <w:t>is</w:t>
        </w:r>
      </w:ins>
      <w:ins w:id="16" w:author="John Lawton" w:date="2018-01-15T08:34:00Z">
        <w:r w:rsidR="004F585B">
          <w:rPr>
            <w:color w:val="auto"/>
            <w:sz w:val="20"/>
            <w:szCs w:val="20"/>
          </w:rPr>
          <w:t xml:space="preserve">tribution </w:t>
        </w:r>
      </w:ins>
      <w:r w:rsidRPr="000030B2">
        <w:rPr>
          <w:color w:val="auto"/>
          <w:sz w:val="20"/>
          <w:szCs w:val="20"/>
        </w:rPr>
        <w:t>N</w:t>
      </w:r>
      <w:ins w:id="17" w:author="John Lawton" w:date="2018-01-15T08:34:00Z">
        <w:r w:rsidR="004F585B">
          <w:rPr>
            <w:color w:val="auto"/>
            <w:sz w:val="20"/>
            <w:szCs w:val="20"/>
          </w:rPr>
          <w:t xml:space="preserve">etwork </w:t>
        </w:r>
      </w:ins>
      <w:r w:rsidRPr="000030B2">
        <w:rPr>
          <w:color w:val="auto"/>
          <w:sz w:val="20"/>
          <w:szCs w:val="20"/>
        </w:rPr>
        <w:t>O</w:t>
      </w:r>
      <w:ins w:id="18" w:author="John Lawton" w:date="2018-01-15T08:34:00Z">
        <w:r w:rsidR="004F585B">
          <w:rPr>
            <w:color w:val="auto"/>
            <w:sz w:val="20"/>
            <w:szCs w:val="20"/>
          </w:rPr>
          <w:t>perator</w:t>
        </w:r>
      </w:ins>
      <w:r w:rsidRPr="000030B2">
        <w:rPr>
          <w:color w:val="auto"/>
          <w:sz w:val="20"/>
          <w:szCs w:val="20"/>
        </w:rPr>
        <w:t>s</w:t>
      </w:r>
      <w:ins w:id="19" w:author="John Lawton" w:date="2018-01-15T08:35:00Z">
        <w:r w:rsidR="004F585B">
          <w:rPr>
            <w:rStyle w:val="FootnoteReference"/>
            <w:color w:val="auto"/>
            <w:sz w:val="20"/>
            <w:szCs w:val="20"/>
          </w:rPr>
          <w:footnoteReference w:id="1"/>
        </w:r>
      </w:ins>
      <w:r w:rsidRPr="000030B2">
        <w:rPr>
          <w:color w:val="auto"/>
          <w:sz w:val="20"/>
          <w:szCs w:val="20"/>
        </w:rPr>
        <w:t xml:space="preserve"> </w:t>
      </w:r>
      <w:ins w:id="24" w:author="John Lawton" w:date="2018-01-15T08:34:00Z">
        <w:r w:rsidR="004F585B">
          <w:rPr>
            <w:color w:val="auto"/>
            <w:sz w:val="20"/>
            <w:szCs w:val="20"/>
          </w:rPr>
          <w:t>(EDNO</w:t>
        </w:r>
      </w:ins>
      <w:ins w:id="25" w:author="John Lawton" w:date="2018-01-15T08:37:00Z">
        <w:r w:rsidR="004F585B">
          <w:rPr>
            <w:color w:val="auto"/>
            <w:sz w:val="20"/>
            <w:szCs w:val="20"/>
          </w:rPr>
          <w:t>s</w:t>
        </w:r>
      </w:ins>
      <w:ins w:id="26" w:author="John Lawton" w:date="2018-01-15T08:34:00Z">
        <w:r w:rsidR="004F585B">
          <w:rPr>
            <w:color w:val="auto"/>
            <w:sz w:val="20"/>
            <w:szCs w:val="20"/>
          </w:rPr>
          <w:t xml:space="preserve">) </w:t>
        </w:r>
      </w:ins>
      <w:r w:rsidRPr="000030B2">
        <w:rPr>
          <w:color w:val="auto"/>
          <w:sz w:val="20"/>
          <w:szCs w:val="20"/>
        </w:rPr>
        <w:t>and that it includes all M</w:t>
      </w:r>
      <w:ins w:id="27" w:author="John Lawton" w:date="2018-01-15T08:38:00Z">
        <w:r w:rsidR="004F585B">
          <w:rPr>
            <w:color w:val="auto"/>
            <w:sz w:val="20"/>
            <w:szCs w:val="20"/>
          </w:rPr>
          <w:t xml:space="preserve">etering </w:t>
        </w:r>
      </w:ins>
      <w:r w:rsidRPr="000030B2">
        <w:rPr>
          <w:color w:val="auto"/>
          <w:sz w:val="20"/>
          <w:szCs w:val="20"/>
        </w:rPr>
        <w:t>P</w:t>
      </w:r>
      <w:ins w:id="28" w:author="John Lawton" w:date="2018-01-15T08:38:00Z">
        <w:r w:rsidR="004F585B">
          <w:rPr>
            <w:color w:val="auto"/>
            <w:sz w:val="20"/>
            <w:szCs w:val="20"/>
          </w:rPr>
          <w:t xml:space="preserve">oint </w:t>
        </w:r>
      </w:ins>
      <w:r w:rsidRPr="000030B2">
        <w:rPr>
          <w:color w:val="auto"/>
          <w:sz w:val="20"/>
          <w:szCs w:val="20"/>
        </w:rPr>
        <w:t>A</w:t>
      </w:r>
      <w:ins w:id="29" w:author="John Lawton" w:date="2018-01-15T08:38:00Z">
        <w:r w:rsidR="004F585B">
          <w:rPr>
            <w:color w:val="auto"/>
            <w:sz w:val="20"/>
            <w:szCs w:val="20"/>
          </w:rPr>
          <w:t xml:space="preserve">dministration </w:t>
        </w:r>
      </w:ins>
      <w:r w:rsidRPr="000030B2">
        <w:rPr>
          <w:color w:val="auto"/>
          <w:sz w:val="20"/>
          <w:szCs w:val="20"/>
        </w:rPr>
        <w:t>N</w:t>
      </w:r>
      <w:ins w:id="30" w:author="John Lawton" w:date="2018-01-15T08:38:00Z">
        <w:r w:rsidR="004F585B">
          <w:rPr>
            <w:color w:val="auto"/>
            <w:sz w:val="20"/>
            <w:szCs w:val="20"/>
          </w:rPr>
          <w:t>umber</w:t>
        </w:r>
      </w:ins>
      <w:r w:rsidRPr="000030B2">
        <w:rPr>
          <w:color w:val="auto"/>
          <w:sz w:val="20"/>
          <w:szCs w:val="20"/>
        </w:rPr>
        <w:t xml:space="preserve">s </w:t>
      </w:r>
      <w:ins w:id="31" w:author="John Lawton" w:date="2018-01-15T08:38:00Z">
        <w:r w:rsidR="004F585B">
          <w:rPr>
            <w:color w:val="auto"/>
            <w:sz w:val="20"/>
            <w:szCs w:val="20"/>
          </w:rPr>
          <w:t xml:space="preserve">(MPANs) </w:t>
        </w:r>
      </w:ins>
      <w:r w:rsidRPr="000030B2">
        <w:rPr>
          <w:color w:val="auto"/>
          <w:sz w:val="20"/>
          <w:szCs w:val="20"/>
        </w:rPr>
        <w:t>associated with any invoice (for D</w:t>
      </w:r>
      <w:ins w:id="32" w:author="John Lawton" w:date="2018-01-15T08:37:00Z">
        <w:r w:rsidR="004F585B">
          <w:rPr>
            <w:color w:val="auto"/>
            <w:sz w:val="20"/>
            <w:szCs w:val="20"/>
          </w:rPr>
          <w:t xml:space="preserve">istribution </w:t>
        </w:r>
      </w:ins>
      <w:r w:rsidRPr="000030B2">
        <w:rPr>
          <w:color w:val="auto"/>
          <w:sz w:val="20"/>
          <w:szCs w:val="20"/>
        </w:rPr>
        <w:t>N</w:t>
      </w:r>
      <w:ins w:id="33" w:author="John Lawton" w:date="2018-01-15T08:37:00Z">
        <w:r w:rsidR="004F585B">
          <w:rPr>
            <w:color w:val="auto"/>
            <w:sz w:val="20"/>
            <w:szCs w:val="20"/>
          </w:rPr>
          <w:t xml:space="preserve">etwork </w:t>
        </w:r>
      </w:ins>
      <w:r w:rsidRPr="000030B2">
        <w:rPr>
          <w:color w:val="auto"/>
          <w:sz w:val="20"/>
          <w:szCs w:val="20"/>
        </w:rPr>
        <w:t>O</w:t>
      </w:r>
      <w:ins w:id="34" w:author="John Lawton" w:date="2018-01-15T08:37:00Z">
        <w:r w:rsidR="004F585B">
          <w:rPr>
            <w:color w:val="auto"/>
            <w:sz w:val="20"/>
            <w:szCs w:val="20"/>
          </w:rPr>
          <w:t>perator</w:t>
        </w:r>
      </w:ins>
      <w:r w:rsidRPr="000030B2">
        <w:rPr>
          <w:color w:val="auto"/>
          <w:sz w:val="20"/>
          <w:szCs w:val="20"/>
        </w:rPr>
        <w:t>s’</w:t>
      </w:r>
      <w:ins w:id="35" w:author="John Lawton" w:date="2018-01-15T08:39:00Z">
        <w:r w:rsidR="004F585B">
          <w:rPr>
            <w:color w:val="auto"/>
            <w:sz w:val="20"/>
            <w:szCs w:val="20"/>
          </w:rPr>
          <w:t xml:space="preserve"> </w:t>
        </w:r>
      </w:ins>
      <w:ins w:id="36" w:author="John Lawton" w:date="2018-01-15T08:37:00Z">
        <w:r w:rsidR="004F585B">
          <w:rPr>
            <w:color w:val="auto"/>
            <w:sz w:val="20"/>
            <w:szCs w:val="20"/>
          </w:rPr>
          <w:t>(DNOs)</w:t>
        </w:r>
      </w:ins>
      <w:r w:rsidRPr="000030B2">
        <w:rPr>
          <w:color w:val="auto"/>
          <w:sz w:val="20"/>
          <w:szCs w:val="20"/>
        </w:rPr>
        <w:t xml:space="preserve"> reconciliation purposes), and that credit/rebilling is consistently reported as two separate rows.</w:t>
      </w:r>
      <w:ins w:id="37" w:author="John Lawton" w:date="2018-01-15T10:11:00Z">
        <w:r w:rsidR="00CC0B0A">
          <w:rPr>
            <w:color w:val="auto"/>
            <w:sz w:val="20"/>
            <w:szCs w:val="20"/>
          </w:rPr>
          <w:t xml:space="preserve"> (Attachment 2)</w:t>
        </w:r>
      </w:ins>
    </w:p>
    <w:p w14:paraId="1A66E8D6" w14:textId="77777777" w:rsidR="0012717A" w:rsidRPr="00E25A24" w:rsidRDefault="0012717A" w:rsidP="00456DB9">
      <w:pPr>
        <w:pStyle w:val="Heading4"/>
        <w:keepLines w:val="0"/>
        <w:spacing w:before="240"/>
        <w:jc w:val="both"/>
        <w:rPr>
          <w:rFonts w:ascii="Arial" w:eastAsia="Times New Roman" w:hAnsi="Arial" w:cs="Arial"/>
          <w:i w:val="0"/>
          <w:iCs w:val="0"/>
          <w:color w:val="008576"/>
          <w:sz w:val="24"/>
          <w:szCs w:val="28"/>
        </w:rPr>
      </w:pPr>
      <w:r w:rsidRPr="00E25A24">
        <w:rPr>
          <w:rFonts w:ascii="Arial" w:eastAsia="Times New Roman" w:hAnsi="Arial" w:cs="Arial"/>
          <w:i w:val="0"/>
          <w:iCs w:val="0"/>
          <w:color w:val="008576"/>
          <w:sz w:val="24"/>
          <w:szCs w:val="28"/>
        </w:rPr>
        <w:t>Why</w:t>
      </w:r>
      <w:r w:rsidR="00E26B1D" w:rsidRPr="00E25A24">
        <w:rPr>
          <w:rFonts w:ascii="Arial" w:eastAsia="Times New Roman" w:hAnsi="Arial" w:cs="Arial"/>
          <w:i w:val="0"/>
          <w:iCs w:val="0"/>
          <w:color w:val="008576"/>
          <w:sz w:val="24"/>
          <w:szCs w:val="28"/>
        </w:rPr>
        <w:t>?</w:t>
      </w:r>
      <w:r w:rsidR="00CA136E" w:rsidRPr="00E25A24">
        <w:rPr>
          <w:rFonts w:ascii="Arial" w:eastAsia="Times New Roman" w:hAnsi="Arial" w:cs="Arial"/>
          <w:i w:val="0"/>
          <w:iCs w:val="0"/>
          <w:color w:val="008576"/>
          <w:sz w:val="24"/>
          <w:szCs w:val="28"/>
        </w:rPr>
        <w:t xml:space="preserve"> </w:t>
      </w:r>
    </w:p>
    <w:p w14:paraId="3ED00598" w14:textId="77777777" w:rsidR="000030B2" w:rsidRPr="000030B2" w:rsidRDefault="000030B2" w:rsidP="000030B2">
      <w:pPr>
        <w:pStyle w:val="Heading2"/>
        <w:numPr>
          <w:ilvl w:val="1"/>
          <w:numId w:val="14"/>
        </w:numPr>
        <w:spacing w:before="240" w:after="60" w:line="360" w:lineRule="auto"/>
        <w:jc w:val="both"/>
        <w:rPr>
          <w:color w:val="auto"/>
          <w:sz w:val="20"/>
          <w:szCs w:val="20"/>
        </w:rPr>
      </w:pPr>
      <w:r w:rsidRPr="000030B2">
        <w:rPr>
          <w:color w:val="auto"/>
          <w:sz w:val="20"/>
          <w:szCs w:val="20"/>
        </w:rPr>
        <w:t>DNOs currently experience administration issues with EDNO Portfolio Billing as data is currently provided in a number of formats and there is no consistency as to how credit/rebilling should be reported. This issue will be compounded with the increasing number of EDNOs entering the market.  Standardising the reporting format will reduce the administration currently experienced by DNOs.</w:t>
      </w:r>
    </w:p>
    <w:p w14:paraId="0A14594F" w14:textId="6D1B298C" w:rsidR="000A0930" w:rsidRPr="000030B2" w:rsidRDefault="000030B2" w:rsidP="000030B2">
      <w:pPr>
        <w:pStyle w:val="Heading2"/>
        <w:numPr>
          <w:ilvl w:val="1"/>
          <w:numId w:val="14"/>
        </w:numPr>
        <w:spacing w:before="240" w:after="60" w:line="360" w:lineRule="auto"/>
        <w:jc w:val="both"/>
        <w:rPr>
          <w:color w:val="auto"/>
          <w:sz w:val="20"/>
          <w:szCs w:val="20"/>
        </w:rPr>
      </w:pPr>
      <w:r w:rsidRPr="000030B2">
        <w:rPr>
          <w:color w:val="auto"/>
          <w:sz w:val="20"/>
          <w:szCs w:val="20"/>
        </w:rPr>
        <w:t xml:space="preserve">It is also important that all MPANs are listed for multi-MPAN invoices so that reconciliation can be made back to the registration data provided </w:t>
      </w:r>
      <w:ins w:id="38" w:author="John Lawton" w:date="2018-01-15T08:41:00Z">
        <w:r w:rsidR="004850B7">
          <w:rPr>
            <w:color w:val="auto"/>
            <w:sz w:val="20"/>
            <w:szCs w:val="20"/>
          </w:rPr>
          <w:t xml:space="preserve">by the EDNOs </w:t>
        </w:r>
      </w:ins>
      <w:r w:rsidRPr="000030B2">
        <w:rPr>
          <w:color w:val="auto"/>
          <w:sz w:val="20"/>
          <w:szCs w:val="20"/>
        </w:rPr>
        <w:t>as this will avoid queries with the data.</w:t>
      </w:r>
    </w:p>
    <w:p w14:paraId="49B2DC07" w14:textId="77777777" w:rsidR="0012717A" w:rsidRDefault="0012717A" w:rsidP="00456DB9">
      <w:pPr>
        <w:pStyle w:val="Heading4"/>
        <w:keepLines w:val="0"/>
        <w:spacing w:before="240"/>
        <w:jc w:val="both"/>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How</w:t>
      </w:r>
      <w:r w:rsidR="00E26B1D">
        <w:rPr>
          <w:rFonts w:ascii="Arial" w:eastAsia="Times New Roman" w:hAnsi="Arial" w:cs="Arial"/>
          <w:i w:val="0"/>
          <w:iCs w:val="0"/>
          <w:color w:val="008576"/>
          <w:sz w:val="24"/>
          <w:szCs w:val="28"/>
        </w:rPr>
        <w:t>?</w:t>
      </w:r>
    </w:p>
    <w:p w14:paraId="2BB72FCF" w14:textId="3C776732" w:rsidR="00192C29" w:rsidRPr="00192C29" w:rsidRDefault="000030B2" w:rsidP="000030B2">
      <w:pPr>
        <w:pStyle w:val="Heading2"/>
        <w:keepNext w:val="0"/>
        <w:numPr>
          <w:ilvl w:val="1"/>
          <w:numId w:val="14"/>
        </w:numPr>
        <w:spacing w:before="240" w:after="60" w:line="360" w:lineRule="auto"/>
        <w:jc w:val="both"/>
      </w:pPr>
      <w:r w:rsidRPr="000030B2">
        <w:rPr>
          <w:color w:val="auto"/>
          <w:sz w:val="20"/>
          <w:szCs w:val="20"/>
        </w:rPr>
        <w:t xml:space="preserve">By amending Schedule 19 </w:t>
      </w:r>
      <w:del w:id="39" w:author="John Lawton" w:date="2018-01-15T08:41:00Z">
        <w:r w:rsidRPr="000030B2" w:rsidDel="004850B7">
          <w:rPr>
            <w:color w:val="auto"/>
            <w:sz w:val="20"/>
            <w:szCs w:val="20"/>
          </w:rPr>
          <w:delText xml:space="preserve">as per this proposal </w:delText>
        </w:r>
      </w:del>
      <w:ins w:id="40" w:author="John Lawton" w:date="2018-01-15T08:41:00Z">
        <w:r w:rsidR="004850B7">
          <w:rPr>
            <w:color w:val="auto"/>
            <w:sz w:val="20"/>
            <w:szCs w:val="20"/>
          </w:rPr>
          <w:t xml:space="preserve">to clarify what is required </w:t>
        </w:r>
      </w:ins>
      <w:r w:rsidRPr="000030B2">
        <w:rPr>
          <w:color w:val="auto"/>
          <w:sz w:val="20"/>
          <w:szCs w:val="20"/>
        </w:rPr>
        <w:t>and publishing an excel template</w:t>
      </w:r>
      <w:ins w:id="41" w:author="John Lawton" w:date="2018-01-15T08:42:00Z">
        <w:r w:rsidR="004850B7">
          <w:rPr>
            <w:color w:val="auto"/>
            <w:sz w:val="20"/>
            <w:szCs w:val="20"/>
          </w:rPr>
          <w:t xml:space="preserve"> which shows the format of the data requirements.</w:t>
        </w:r>
      </w:ins>
      <w:del w:id="42" w:author="John Lawton" w:date="2018-01-15T08:42:00Z">
        <w:r w:rsidRPr="000030B2" w:rsidDel="004850B7">
          <w:rPr>
            <w:color w:val="auto"/>
            <w:sz w:val="20"/>
            <w:szCs w:val="20"/>
          </w:rPr>
          <w:delText xml:space="preserve"> as per this proposal</w:delText>
        </w:r>
      </w:del>
      <w:r w:rsidRPr="000030B2">
        <w:rPr>
          <w:color w:val="auto"/>
          <w:sz w:val="20"/>
          <w:szCs w:val="20"/>
        </w:rPr>
        <w:t>.</w:t>
      </w:r>
    </w:p>
    <w:p w14:paraId="1A09D7B3" w14:textId="77777777" w:rsidR="00E6212D" w:rsidRPr="00EB32BB" w:rsidRDefault="00E6212D" w:rsidP="00CB2A38">
      <w:pPr>
        <w:pStyle w:val="Heading02"/>
        <w:numPr>
          <w:ilvl w:val="0"/>
          <w:numId w:val="14"/>
        </w:numPr>
      </w:pPr>
      <w:bookmarkStart w:id="43" w:name="_Toc453107797"/>
      <w:bookmarkStart w:id="44" w:name="_Toc464564980"/>
      <w:r>
        <w:lastRenderedPageBreak/>
        <w:t>Governance</w:t>
      </w:r>
      <w:bookmarkEnd w:id="13"/>
      <w:bookmarkEnd w:id="43"/>
      <w:bookmarkEnd w:id="44"/>
    </w:p>
    <w:p w14:paraId="06A4A720" w14:textId="77777777" w:rsidR="007C7FB5" w:rsidRDefault="002D7C43" w:rsidP="007C7FB5">
      <w:pPr>
        <w:pStyle w:val="Heading4"/>
        <w:keepLines w:val="0"/>
        <w:spacing w:before="240"/>
        <w:ind w:left="864" w:hanging="864"/>
        <w:rPr>
          <w:rFonts w:ascii="Arial" w:eastAsia="Times New Roman" w:hAnsi="Arial" w:cs="Arial"/>
          <w:b w:val="0"/>
          <w:iCs w:val="0"/>
          <w:color w:val="008576"/>
          <w:sz w:val="18"/>
          <w:szCs w:val="18"/>
        </w:rPr>
      </w:pPr>
      <w:r>
        <w:rPr>
          <w:rFonts w:ascii="Arial" w:eastAsia="Times New Roman" w:hAnsi="Arial" w:cs="Arial"/>
          <w:i w:val="0"/>
          <w:iCs w:val="0"/>
          <w:color w:val="008576"/>
          <w:sz w:val="24"/>
          <w:szCs w:val="28"/>
        </w:rPr>
        <w:t>Justification for</w:t>
      </w:r>
      <w:r w:rsidR="00335479">
        <w:rPr>
          <w:rFonts w:ascii="Arial" w:eastAsia="Times New Roman" w:hAnsi="Arial" w:cs="Arial"/>
          <w:i w:val="0"/>
          <w:iCs w:val="0"/>
          <w:color w:val="008576"/>
          <w:sz w:val="24"/>
          <w:szCs w:val="28"/>
        </w:rPr>
        <w:t xml:space="preserve"> Part 1</w:t>
      </w:r>
      <w:r w:rsidR="00582E0D">
        <w:rPr>
          <w:rFonts w:ascii="Arial" w:eastAsia="Times New Roman" w:hAnsi="Arial" w:cs="Arial"/>
          <w:i w:val="0"/>
          <w:iCs w:val="0"/>
          <w:color w:val="008576"/>
          <w:sz w:val="24"/>
          <w:szCs w:val="28"/>
        </w:rPr>
        <w:t xml:space="preserve"> Matter</w:t>
      </w:r>
      <w:r w:rsidR="00231812">
        <w:rPr>
          <w:rFonts w:ascii="Arial" w:eastAsia="Times New Roman" w:hAnsi="Arial" w:cs="Arial"/>
          <w:i w:val="0"/>
          <w:iCs w:val="0"/>
          <w:color w:val="008576"/>
          <w:sz w:val="24"/>
          <w:szCs w:val="28"/>
        </w:rPr>
        <w:t xml:space="preserve"> </w:t>
      </w:r>
    </w:p>
    <w:p w14:paraId="75AC39D5" w14:textId="652376FC" w:rsidR="00D63847" w:rsidRPr="000030B2" w:rsidRDefault="000030B2" w:rsidP="000030B2">
      <w:pPr>
        <w:pStyle w:val="Heading2"/>
        <w:numPr>
          <w:ilvl w:val="1"/>
          <w:numId w:val="14"/>
        </w:numPr>
        <w:spacing w:before="240" w:after="60" w:line="360" w:lineRule="auto"/>
        <w:jc w:val="both"/>
        <w:rPr>
          <w:color w:val="auto"/>
          <w:sz w:val="20"/>
          <w:szCs w:val="20"/>
        </w:rPr>
      </w:pPr>
      <w:r w:rsidRPr="000030B2">
        <w:rPr>
          <w:color w:val="auto"/>
          <w:sz w:val="20"/>
          <w:szCs w:val="20"/>
        </w:rPr>
        <w:t>Part 1 matter as it is likely to discriminate in its effects between one or another Party</w:t>
      </w:r>
      <w:ins w:id="45" w:author="John Lawton" w:date="2018-01-15T08:43:00Z">
        <w:r w:rsidR="004850B7">
          <w:rPr>
            <w:color w:val="auto"/>
            <w:sz w:val="20"/>
            <w:szCs w:val="20"/>
          </w:rPr>
          <w:t xml:space="preserve"> as per Clause 9.4.</w:t>
        </w:r>
      </w:ins>
      <w:ins w:id="46" w:author="John Lawton" w:date="2018-01-15T08:44:00Z">
        <w:r w:rsidR="004850B7">
          <w:rPr>
            <w:color w:val="auto"/>
            <w:sz w:val="20"/>
            <w:szCs w:val="20"/>
          </w:rPr>
          <w:t>3 of DCUSA</w:t>
        </w:r>
      </w:ins>
      <w:r w:rsidRPr="000030B2">
        <w:rPr>
          <w:color w:val="auto"/>
          <w:sz w:val="20"/>
          <w:szCs w:val="20"/>
        </w:rPr>
        <w:t>.  Please refer to additional information below.</w:t>
      </w:r>
    </w:p>
    <w:p w14:paraId="6B339DF5" w14:textId="77777777" w:rsidR="00E50A06" w:rsidRPr="00192C29" w:rsidRDefault="00E50A06" w:rsidP="00456DB9">
      <w:pPr>
        <w:pStyle w:val="Heading4"/>
        <w:keepLines w:val="0"/>
        <w:spacing w:before="240"/>
        <w:jc w:val="both"/>
        <w:rPr>
          <w:rFonts w:ascii="Arial" w:eastAsia="Times New Roman" w:hAnsi="Arial" w:cs="Arial"/>
          <w:b w:val="0"/>
          <w:iCs w:val="0"/>
          <w:color w:val="auto"/>
          <w:szCs w:val="20"/>
        </w:rPr>
      </w:pPr>
      <w:r>
        <w:rPr>
          <w:rFonts w:ascii="Arial" w:eastAsia="Times New Roman" w:hAnsi="Arial" w:cs="Arial"/>
          <w:i w:val="0"/>
          <w:iCs w:val="0"/>
          <w:color w:val="008576"/>
          <w:sz w:val="24"/>
        </w:rPr>
        <w:t>Requested Next Steps</w:t>
      </w:r>
    </w:p>
    <w:p w14:paraId="363FAA54" w14:textId="53550067" w:rsidR="00737853" w:rsidRDefault="00737853" w:rsidP="00456DB9">
      <w:pPr>
        <w:pStyle w:val="Heading2"/>
        <w:numPr>
          <w:ilvl w:val="1"/>
          <w:numId w:val="14"/>
        </w:numPr>
        <w:spacing w:before="240" w:after="60" w:line="360" w:lineRule="auto"/>
        <w:jc w:val="both"/>
        <w:rPr>
          <w:color w:val="auto"/>
          <w:sz w:val="20"/>
          <w:szCs w:val="20"/>
        </w:rPr>
      </w:pPr>
      <w:bookmarkStart w:id="47" w:name="_Toc318962135"/>
      <w:bookmarkStart w:id="48" w:name="_Toc453107798"/>
      <w:r w:rsidRPr="00737853">
        <w:rPr>
          <w:color w:val="auto"/>
          <w:sz w:val="20"/>
          <w:szCs w:val="20"/>
        </w:rPr>
        <w:t>F</w:t>
      </w:r>
      <w:r w:rsidR="00CA136E" w:rsidRPr="00737853">
        <w:rPr>
          <w:color w:val="auto"/>
          <w:sz w:val="20"/>
          <w:szCs w:val="20"/>
        </w:rPr>
        <w:t xml:space="preserve">ollowing a review of the Consultation responses, the Working Group will </w:t>
      </w:r>
      <w:r w:rsidR="00294F8C">
        <w:rPr>
          <w:color w:val="auto"/>
          <w:sz w:val="20"/>
          <w:szCs w:val="20"/>
        </w:rPr>
        <w:t>progress to Change Report stage on completion of an Impact Assessment</w:t>
      </w:r>
      <w:r w:rsidR="00932CF2">
        <w:rPr>
          <w:color w:val="auto"/>
          <w:sz w:val="20"/>
          <w:szCs w:val="20"/>
        </w:rPr>
        <w:t>.</w:t>
      </w:r>
      <w:r w:rsidR="00CA136E" w:rsidRPr="00737853">
        <w:rPr>
          <w:color w:val="auto"/>
          <w:sz w:val="20"/>
          <w:szCs w:val="20"/>
        </w:rPr>
        <w:t xml:space="preserve"> </w:t>
      </w:r>
    </w:p>
    <w:p w14:paraId="7EFD40B6" w14:textId="23E85969" w:rsidR="000030B2" w:rsidDel="004850B7" w:rsidRDefault="000030B2" w:rsidP="000030B2">
      <w:pPr>
        <w:rPr>
          <w:del w:id="49" w:author="John Lawton" w:date="2018-01-15T08:44:00Z"/>
        </w:rPr>
      </w:pPr>
    </w:p>
    <w:p w14:paraId="410C3CB5" w14:textId="23BAC479" w:rsidR="000030B2" w:rsidDel="004850B7" w:rsidRDefault="000030B2" w:rsidP="000030B2">
      <w:pPr>
        <w:rPr>
          <w:del w:id="50" w:author="John Lawton" w:date="2018-01-15T08:44:00Z"/>
        </w:rPr>
      </w:pPr>
    </w:p>
    <w:p w14:paraId="0098A0E1" w14:textId="4F1019B1" w:rsidR="000030B2" w:rsidRPr="000030B2" w:rsidDel="004850B7" w:rsidRDefault="000030B2" w:rsidP="000030B2">
      <w:pPr>
        <w:rPr>
          <w:del w:id="51" w:author="John Lawton" w:date="2018-01-15T08:44:00Z"/>
        </w:rPr>
      </w:pPr>
    </w:p>
    <w:p w14:paraId="437628C4" w14:textId="0BEE3A78" w:rsidR="004C6117" w:rsidRPr="00EB32BB" w:rsidRDefault="00CA136E" w:rsidP="00CA136E">
      <w:pPr>
        <w:pStyle w:val="Heading02"/>
        <w:keepNext w:val="0"/>
        <w:numPr>
          <w:ilvl w:val="0"/>
          <w:numId w:val="14"/>
        </w:numPr>
      </w:pPr>
      <w:del w:id="52" w:author="John Lawton" w:date="2018-01-15T08:44:00Z">
        <w:r w:rsidRPr="00EB32BB" w:rsidDel="004850B7">
          <w:delText xml:space="preserve"> </w:delText>
        </w:r>
      </w:del>
      <w:bookmarkStart w:id="53" w:name="_Toc464564981"/>
      <w:r w:rsidR="004C6117" w:rsidRPr="00EB32BB">
        <w:t>Why Change?</w:t>
      </w:r>
      <w:bookmarkEnd w:id="47"/>
      <w:bookmarkEnd w:id="48"/>
      <w:bookmarkEnd w:id="53"/>
    </w:p>
    <w:p w14:paraId="2706AF49" w14:textId="1BF6C222" w:rsidR="00A13762" w:rsidRDefault="00932CF2" w:rsidP="0012717A">
      <w:pPr>
        <w:pStyle w:val="Heading4"/>
        <w:keepNext w:val="0"/>
        <w:keepLines w:val="0"/>
        <w:spacing w:before="240"/>
        <w:rPr>
          <w:rFonts w:ascii="Arial" w:eastAsia="Times New Roman" w:hAnsi="Arial" w:cs="Arial"/>
          <w:i w:val="0"/>
          <w:iCs w:val="0"/>
          <w:color w:val="008576"/>
          <w:sz w:val="24"/>
          <w:szCs w:val="28"/>
        </w:rPr>
      </w:pPr>
      <w:r w:rsidRPr="00673484">
        <w:rPr>
          <w:rFonts w:ascii="Arial" w:eastAsia="Times New Roman" w:hAnsi="Arial" w:cs="Arial"/>
          <w:i w:val="0"/>
          <w:iCs w:val="0"/>
          <w:color w:val="008576"/>
          <w:sz w:val="24"/>
          <w:szCs w:val="28"/>
        </w:rPr>
        <w:t>Background</w:t>
      </w:r>
      <w:r w:rsidR="000030B2">
        <w:rPr>
          <w:rFonts w:ascii="Arial" w:eastAsia="Times New Roman" w:hAnsi="Arial" w:cs="Arial"/>
          <w:i w:val="0"/>
          <w:iCs w:val="0"/>
          <w:color w:val="008576"/>
          <w:sz w:val="24"/>
          <w:szCs w:val="28"/>
        </w:rPr>
        <w:t xml:space="preserve"> of DCP 312</w:t>
      </w:r>
    </w:p>
    <w:p w14:paraId="7C7904CC" w14:textId="22A1A581" w:rsidR="0032502C" w:rsidRDefault="004850B7" w:rsidP="000030B2">
      <w:pPr>
        <w:pStyle w:val="Heading2"/>
        <w:numPr>
          <w:ilvl w:val="1"/>
          <w:numId w:val="14"/>
        </w:numPr>
        <w:spacing w:before="240" w:after="60" w:line="360" w:lineRule="auto"/>
        <w:jc w:val="both"/>
        <w:rPr>
          <w:ins w:id="54" w:author="John Lawton" w:date="2018-01-15T09:00:00Z"/>
          <w:color w:val="auto"/>
          <w:sz w:val="20"/>
          <w:szCs w:val="20"/>
        </w:rPr>
      </w:pPr>
      <w:ins w:id="55" w:author="John Lawton" w:date="2018-01-15T08:46:00Z">
        <w:r>
          <w:rPr>
            <w:color w:val="auto"/>
            <w:sz w:val="20"/>
            <w:szCs w:val="20"/>
          </w:rPr>
          <w:t>Under Schedule 19 of DCUSA, EDNOs provide a spreadsheet for HH site specific data via</w:t>
        </w:r>
      </w:ins>
      <w:ins w:id="56" w:author="John Lawton" w:date="2018-01-15T08:47:00Z">
        <w:r>
          <w:rPr>
            <w:color w:val="auto"/>
            <w:sz w:val="20"/>
            <w:szCs w:val="20"/>
          </w:rPr>
          <w:t xml:space="preserve"> a spreadsheet on a monthly basis.</w:t>
        </w:r>
      </w:ins>
      <w:ins w:id="57" w:author="John Lawton" w:date="2018-01-15T08:56:00Z">
        <w:r w:rsidR="0032502C">
          <w:rPr>
            <w:color w:val="auto"/>
            <w:sz w:val="20"/>
            <w:szCs w:val="20"/>
          </w:rPr>
          <w:t xml:space="preserve"> Albeit the data items are identified, </w:t>
        </w:r>
      </w:ins>
      <w:del w:id="58" w:author="John Lawton" w:date="2018-01-15T08:56:00Z">
        <w:r w:rsidR="000030B2" w:rsidRPr="000030B2" w:rsidDel="0032502C">
          <w:rPr>
            <w:color w:val="auto"/>
            <w:sz w:val="20"/>
            <w:szCs w:val="20"/>
          </w:rPr>
          <w:delText>As</w:delText>
        </w:r>
      </w:del>
      <w:del w:id="59" w:author="John Lawton" w:date="2018-01-15T08:57:00Z">
        <w:r w:rsidR="000030B2" w:rsidRPr="000030B2" w:rsidDel="0032502C">
          <w:rPr>
            <w:color w:val="auto"/>
            <w:sz w:val="20"/>
            <w:szCs w:val="20"/>
          </w:rPr>
          <w:delText xml:space="preserve"> </w:delText>
        </w:r>
      </w:del>
      <w:r w:rsidR="000030B2" w:rsidRPr="000030B2">
        <w:rPr>
          <w:color w:val="auto"/>
          <w:sz w:val="20"/>
          <w:szCs w:val="20"/>
        </w:rPr>
        <w:t xml:space="preserve">the reporting of </w:t>
      </w:r>
      <w:ins w:id="60" w:author="John Lawton" w:date="2018-01-15T08:59:00Z">
        <w:r w:rsidR="0032502C">
          <w:rPr>
            <w:color w:val="auto"/>
            <w:sz w:val="20"/>
            <w:szCs w:val="20"/>
          </w:rPr>
          <w:t xml:space="preserve">bills requiring a </w:t>
        </w:r>
      </w:ins>
      <w:r w:rsidR="000030B2" w:rsidRPr="000030B2">
        <w:rPr>
          <w:color w:val="auto"/>
          <w:sz w:val="20"/>
          <w:szCs w:val="20"/>
        </w:rPr>
        <w:t>credit/rebill</w:t>
      </w:r>
      <w:del w:id="61" w:author="John Lawton" w:date="2018-01-15T08:59:00Z">
        <w:r w:rsidR="000030B2" w:rsidRPr="000030B2" w:rsidDel="0032502C">
          <w:rPr>
            <w:color w:val="auto"/>
            <w:sz w:val="20"/>
            <w:szCs w:val="20"/>
          </w:rPr>
          <w:delText>ing</w:delText>
        </w:r>
      </w:del>
      <w:r w:rsidR="000030B2" w:rsidRPr="000030B2">
        <w:rPr>
          <w:color w:val="auto"/>
          <w:sz w:val="20"/>
          <w:szCs w:val="20"/>
        </w:rPr>
        <w:t xml:space="preserve"> </w:t>
      </w:r>
      <w:ins w:id="62" w:author="John Lawton" w:date="2018-01-15T08:58:00Z">
        <w:r w:rsidR="0032502C">
          <w:rPr>
            <w:color w:val="auto"/>
            <w:sz w:val="20"/>
            <w:szCs w:val="20"/>
          </w:rPr>
          <w:t xml:space="preserve">and the information </w:t>
        </w:r>
      </w:ins>
      <w:ins w:id="63" w:author="John Lawton" w:date="2018-01-15T09:55:00Z">
        <w:r w:rsidR="00B05C84">
          <w:rPr>
            <w:color w:val="auto"/>
            <w:sz w:val="20"/>
            <w:szCs w:val="20"/>
          </w:rPr>
          <w:t>on</w:t>
        </w:r>
      </w:ins>
      <w:ins w:id="64" w:author="John Lawton" w:date="2018-01-15T08:58:00Z">
        <w:r w:rsidR="0032502C">
          <w:rPr>
            <w:color w:val="auto"/>
            <w:sz w:val="20"/>
            <w:szCs w:val="20"/>
          </w:rPr>
          <w:t xml:space="preserve"> multi</w:t>
        </w:r>
      </w:ins>
      <w:ins w:id="65" w:author="John Lawton" w:date="2018-01-15T08:59:00Z">
        <w:r w:rsidR="0032502C">
          <w:rPr>
            <w:color w:val="auto"/>
            <w:sz w:val="20"/>
            <w:szCs w:val="20"/>
          </w:rPr>
          <w:t>ple</w:t>
        </w:r>
      </w:ins>
      <w:ins w:id="66" w:author="John Lawton" w:date="2018-01-15T08:58:00Z">
        <w:r w:rsidR="0032502C">
          <w:rPr>
            <w:color w:val="auto"/>
            <w:sz w:val="20"/>
            <w:szCs w:val="20"/>
          </w:rPr>
          <w:t xml:space="preserve"> MPANs associated with a bill are</w:t>
        </w:r>
      </w:ins>
      <w:del w:id="67" w:author="John Lawton" w:date="2018-01-15T08:58:00Z">
        <w:r w:rsidR="000030B2" w:rsidRPr="000030B2" w:rsidDel="0032502C">
          <w:rPr>
            <w:color w:val="auto"/>
            <w:sz w:val="20"/>
            <w:szCs w:val="20"/>
          </w:rPr>
          <w:delText>is</w:delText>
        </w:r>
      </w:del>
      <w:r w:rsidR="000030B2" w:rsidRPr="000030B2">
        <w:rPr>
          <w:color w:val="auto"/>
          <w:sz w:val="20"/>
          <w:szCs w:val="20"/>
        </w:rPr>
        <w:t xml:space="preserve"> not in a standardised form</w:t>
      </w:r>
      <w:ins w:id="68" w:author="John Lawton" w:date="2018-01-15T08:59:00Z">
        <w:r w:rsidR="0032502C">
          <w:rPr>
            <w:color w:val="auto"/>
            <w:sz w:val="20"/>
            <w:szCs w:val="20"/>
          </w:rPr>
          <w:t>.</w:t>
        </w:r>
      </w:ins>
    </w:p>
    <w:p w14:paraId="3895704D" w14:textId="16524CDE" w:rsidR="000030B2" w:rsidRDefault="000030B2" w:rsidP="000030B2">
      <w:pPr>
        <w:pStyle w:val="Heading2"/>
        <w:numPr>
          <w:ilvl w:val="1"/>
          <w:numId w:val="14"/>
        </w:numPr>
        <w:spacing w:before="240" w:after="60" w:line="360" w:lineRule="auto"/>
        <w:jc w:val="both"/>
        <w:rPr>
          <w:color w:val="auto"/>
          <w:sz w:val="20"/>
          <w:szCs w:val="20"/>
        </w:rPr>
      </w:pPr>
      <w:del w:id="69" w:author="John Lawton" w:date="2018-01-15T09:00:00Z">
        <w:r w:rsidRPr="000030B2" w:rsidDel="0032502C">
          <w:rPr>
            <w:color w:val="auto"/>
            <w:sz w:val="20"/>
            <w:szCs w:val="20"/>
          </w:rPr>
          <w:delText>, b</w:delText>
        </w:r>
      </w:del>
      <w:ins w:id="70" w:author="John Lawton" w:date="2018-01-15T09:00:00Z">
        <w:r w:rsidR="0032502C">
          <w:rPr>
            <w:color w:val="auto"/>
            <w:sz w:val="20"/>
            <w:szCs w:val="20"/>
          </w:rPr>
          <w:t>B</w:t>
        </w:r>
      </w:ins>
      <w:r w:rsidRPr="000030B2">
        <w:rPr>
          <w:color w:val="auto"/>
          <w:sz w:val="20"/>
          <w:szCs w:val="20"/>
        </w:rPr>
        <w:t xml:space="preserve">y applying </w:t>
      </w:r>
      <w:ins w:id="71" w:author="John Lawton" w:date="2018-01-15T09:55:00Z">
        <w:r w:rsidR="00B05C84">
          <w:rPr>
            <w:color w:val="auto"/>
            <w:sz w:val="20"/>
            <w:szCs w:val="20"/>
          </w:rPr>
          <w:t xml:space="preserve">a </w:t>
        </w:r>
      </w:ins>
      <w:r w:rsidRPr="000030B2">
        <w:rPr>
          <w:color w:val="auto"/>
          <w:sz w:val="20"/>
          <w:szCs w:val="20"/>
        </w:rPr>
        <w:t>consisten</w:t>
      </w:r>
      <w:ins w:id="72" w:author="John Lawton" w:date="2018-01-15T09:00:00Z">
        <w:r w:rsidR="0032502C">
          <w:rPr>
            <w:color w:val="auto"/>
            <w:sz w:val="20"/>
            <w:szCs w:val="20"/>
          </w:rPr>
          <w:t xml:space="preserve">t approach </w:t>
        </w:r>
      </w:ins>
      <w:del w:id="73" w:author="John Lawton" w:date="2018-01-15T09:00:00Z">
        <w:r w:rsidRPr="000030B2" w:rsidDel="0032502C">
          <w:rPr>
            <w:color w:val="auto"/>
            <w:sz w:val="20"/>
            <w:szCs w:val="20"/>
          </w:rPr>
          <w:delText>cy</w:delText>
        </w:r>
      </w:del>
      <w:r w:rsidRPr="000030B2">
        <w:rPr>
          <w:color w:val="auto"/>
          <w:sz w:val="20"/>
          <w:szCs w:val="20"/>
        </w:rPr>
        <w:t xml:space="preserve"> to the EDNOs’ credit/rebill </w:t>
      </w:r>
      <w:ins w:id="74" w:author="John Lawton" w:date="2018-01-15T09:00:00Z">
        <w:r w:rsidR="0032502C">
          <w:rPr>
            <w:color w:val="auto"/>
            <w:sz w:val="20"/>
            <w:szCs w:val="20"/>
          </w:rPr>
          <w:t xml:space="preserve">and multiple MPAN </w:t>
        </w:r>
      </w:ins>
      <w:r w:rsidRPr="000030B2">
        <w:rPr>
          <w:color w:val="auto"/>
          <w:sz w:val="20"/>
          <w:szCs w:val="20"/>
        </w:rPr>
        <w:t xml:space="preserve">reporting, this CP will improve the </w:t>
      </w:r>
      <w:del w:id="75" w:author="John Lawton" w:date="2018-01-15T09:00:00Z">
        <w:r w:rsidRPr="000030B2" w:rsidDel="0032502C">
          <w:rPr>
            <w:color w:val="auto"/>
            <w:sz w:val="20"/>
            <w:szCs w:val="20"/>
          </w:rPr>
          <w:delText xml:space="preserve">management </w:delText>
        </w:r>
      </w:del>
      <w:ins w:id="76" w:author="John Lawton" w:date="2018-01-15T09:00:00Z">
        <w:r w:rsidR="0032502C">
          <w:rPr>
            <w:color w:val="auto"/>
            <w:sz w:val="20"/>
            <w:szCs w:val="20"/>
          </w:rPr>
          <w:t>processing</w:t>
        </w:r>
        <w:r w:rsidR="0032502C" w:rsidRPr="000030B2">
          <w:rPr>
            <w:color w:val="auto"/>
            <w:sz w:val="20"/>
            <w:szCs w:val="20"/>
          </w:rPr>
          <w:t xml:space="preserve"> </w:t>
        </w:r>
      </w:ins>
      <w:r w:rsidRPr="000030B2">
        <w:rPr>
          <w:color w:val="auto"/>
          <w:sz w:val="20"/>
          <w:szCs w:val="20"/>
        </w:rPr>
        <w:t xml:space="preserve">of this </w:t>
      </w:r>
      <w:del w:id="77" w:author="John Lawton" w:date="2018-01-15T09:56:00Z">
        <w:r w:rsidRPr="000030B2" w:rsidDel="00B05C84">
          <w:rPr>
            <w:color w:val="auto"/>
            <w:sz w:val="20"/>
            <w:szCs w:val="20"/>
          </w:rPr>
          <w:delText xml:space="preserve">work </w:delText>
        </w:r>
      </w:del>
      <w:ins w:id="78" w:author="John Lawton" w:date="2018-01-15T09:56:00Z">
        <w:r w:rsidR="00B05C84">
          <w:rPr>
            <w:color w:val="auto"/>
            <w:sz w:val="20"/>
            <w:szCs w:val="20"/>
          </w:rPr>
          <w:t>information</w:t>
        </w:r>
        <w:r w:rsidR="00B05C84" w:rsidRPr="000030B2">
          <w:rPr>
            <w:color w:val="auto"/>
            <w:sz w:val="20"/>
            <w:szCs w:val="20"/>
          </w:rPr>
          <w:t xml:space="preserve"> </w:t>
        </w:r>
      </w:ins>
      <w:r w:rsidRPr="000030B2">
        <w:rPr>
          <w:color w:val="auto"/>
          <w:sz w:val="20"/>
          <w:szCs w:val="20"/>
        </w:rPr>
        <w:t xml:space="preserve">by DNOs without any need for reformatting or bespoke tailoring </w:t>
      </w:r>
      <w:del w:id="79" w:author="John Lawton" w:date="2018-01-15T09:01:00Z">
        <w:r w:rsidRPr="000030B2" w:rsidDel="0032502C">
          <w:rPr>
            <w:color w:val="auto"/>
            <w:sz w:val="20"/>
            <w:szCs w:val="20"/>
          </w:rPr>
          <w:delText xml:space="preserve">etc. </w:delText>
        </w:r>
      </w:del>
      <w:r w:rsidRPr="000030B2">
        <w:rPr>
          <w:color w:val="auto"/>
          <w:sz w:val="20"/>
          <w:szCs w:val="20"/>
        </w:rPr>
        <w:t xml:space="preserve">and therefore reduce the administration currently experienced by DNOs.  </w:t>
      </w:r>
      <w:del w:id="80" w:author="John Lawton" w:date="2018-01-15T09:01:00Z">
        <w:r w:rsidRPr="000030B2" w:rsidDel="0032502C">
          <w:rPr>
            <w:color w:val="auto"/>
            <w:sz w:val="20"/>
            <w:szCs w:val="20"/>
          </w:rPr>
          <w:delText>Reformatting or bespoke tailoring</w:delText>
        </w:r>
      </w:del>
      <w:ins w:id="81" w:author="John Lawton" w:date="2018-01-15T09:01:00Z">
        <w:r w:rsidR="0032502C">
          <w:rPr>
            <w:color w:val="auto"/>
            <w:sz w:val="20"/>
            <w:szCs w:val="20"/>
          </w:rPr>
          <w:t xml:space="preserve">Without this common approach the administration of this </w:t>
        </w:r>
      </w:ins>
      <w:ins w:id="82" w:author="John Lawton" w:date="2018-01-15T09:56:00Z">
        <w:r w:rsidR="00B05C84">
          <w:rPr>
            <w:color w:val="auto"/>
            <w:sz w:val="20"/>
            <w:szCs w:val="20"/>
          </w:rPr>
          <w:t>activity</w:t>
        </w:r>
      </w:ins>
      <w:r w:rsidRPr="000030B2">
        <w:rPr>
          <w:color w:val="auto"/>
          <w:sz w:val="20"/>
          <w:szCs w:val="20"/>
        </w:rPr>
        <w:t xml:space="preserve"> </w:t>
      </w:r>
      <w:del w:id="83" w:author="John Lawton" w:date="2018-01-15T09:56:00Z">
        <w:r w:rsidRPr="000030B2" w:rsidDel="00B05C84">
          <w:rPr>
            <w:color w:val="auto"/>
            <w:sz w:val="20"/>
            <w:szCs w:val="20"/>
          </w:rPr>
          <w:delText xml:space="preserve">will </w:delText>
        </w:r>
      </w:del>
      <w:ins w:id="84" w:author="John Lawton" w:date="2018-01-15T09:56:00Z">
        <w:r w:rsidR="00B05C84">
          <w:rPr>
            <w:color w:val="auto"/>
            <w:sz w:val="20"/>
            <w:szCs w:val="20"/>
          </w:rPr>
          <w:t xml:space="preserve">may </w:t>
        </w:r>
      </w:ins>
      <w:r w:rsidRPr="000030B2">
        <w:rPr>
          <w:color w:val="auto"/>
          <w:sz w:val="20"/>
          <w:szCs w:val="20"/>
        </w:rPr>
        <w:t xml:space="preserve">be compounded as more EDNOs enter the market.  </w:t>
      </w:r>
    </w:p>
    <w:p w14:paraId="5C5F3EBE" w14:textId="70DF712F" w:rsidR="000030B2" w:rsidRPr="000030B2" w:rsidRDefault="000030B2" w:rsidP="000030B2">
      <w:pPr>
        <w:pStyle w:val="Heading2"/>
        <w:numPr>
          <w:ilvl w:val="1"/>
          <w:numId w:val="14"/>
        </w:numPr>
        <w:spacing w:before="240" w:after="60" w:line="360" w:lineRule="auto"/>
        <w:jc w:val="both"/>
        <w:rPr>
          <w:color w:val="auto"/>
          <w:sz w:val="20"/>
          <w:szCs w:val="20"/>
        </w:rPr>
      </w:pPr>
      <w:r w:rsidRPr="000030B2">
        <w:rPr>
          <w:color w:val="auto"/>
          <w:sz w:val="20"/>
          <w:szCs w:val="20"/>
        </w:rPr>
        <w:t>A previous attempt, DCP281</w:t>
      </w:r>
      <w:ins w:id="85" w:author="John Lawton" w:date="2018-01-15T09:02:00Z">
        <w:r w:rsidR="0032502C">
          <w:rPr>
            <w:rStyle w:val="FootnoteReference"/>
            <w:color w:val="auto"/>
            <w:sz w:val="20"/>
            <w:szCs w:val="20"/>
          </w:rPr>
          <w:footnoteReference w:id="2"/>
        </w:r>
      </w:ins>
      <w:r w:rsidRPr="000030B2">
        <w:rPr>
          <w:color w:val="auto"/>
          <w:sz w:val="20"/>
          <w:szCs w:val="20"/>
        </w:rPr>
        <w:t xml:space="preserve">, </w:t>
      </w:r>
      <w:ins w:id="88" w:author="John Lawton" w:date="2018-01-15T09:06:00Z">
        <w:r w:rsidR="00305D64">
          <w:rPr>
            <w:color w:val="auto"/>
            <w:sz w:val="20"/>
            <w:szCs w:val="20"/>
          </w:rPr>
          <w:t>sought</w:t>
        </w:r>
      </w:ins>
      <w:ins w:id="89" w:author="John Lawton" w:date="2018-01-15T09:05:00Z">
        <w:r w:rsidR="00305D64">
          <w:rPr>
            <w:color w:val="auto"/>
            <w:sz w:val="20"/>
            <w:szCs w:val="20"/>
          </w:rPr>
          <w:t xml:space="preserve"> to ensure</w:t>
        </w:r>
      </w:ins>
      <w:ins w:id="90" w:author="John Lawton" w:date="2018-01-15T09:06:00Z">
        <w:r w:rsidR="00305D64">
          <w:rPr>
            <w:color w:val="auto"/>
            <w:sz w:val="20"/>
            <w:szCs w:val="20"/>
          </w:rPr>
          <w:t xml:space="preserve"> that</w:t>
        </w:r>
      </w:ins>
      <w:del w:id="91" w:author="John Lawton" w:date="2018-01-15T09:05:00Z">
        <w:r w:rsidRPr="000030B2" w:rsidDel="00305D64">
          <w:rPr>
            <w:color w:val="auto"/>
            <w:sz w:val="20"/>
            <w:szCs w:val="20"/>
          </w:rPr>
          <w:delText>to</w:delText>
        </w:r>
      </w:del>
      <w:r w:rsidRPr="000030B2">
        <w:rPr>
          <w:color w:val="auto"/>
          <w:sz w:val="20"/>
          <w:szCs w:val="20"/>
        </w:rPr>
        <w:t xml:space="preserve"> </w:t>
      </w:r>
      <w:ins w:id="92" w:author="John Lawton" w:date="2018-01-15T09:06:00Z">
        <w:r w:rsidR="00305D64">
          <w:rPr>
            <w:color w:val="auto"/>
            <w:sz w:val="20"/>
            <w:szCs w:val="20"/>
          </w:rPr>
          <w:t>HH data</w:t>
        </w:r>
      </w:ins>
      <w:ins w:id="93" w:author="John Lawton" w:date="2018-01-15T09:07:00Z">
        <w:r w:rsidR="00305D64">
          <w:rPr>
            <w:color w:val="auto"/>
            <w:sz w:val="20"/>
            <w:szCs w:val="20"/>
          </w:rPr>
          <w:t xml:space="preserve"> </w:t>
        </w:r>
      </w:ins>
      <w:ins w:id="94" w:author="John Lawton" w:date="2018-01-15T09:06:00Z">
        <w:r w:rsidR="00305D64">
          <w:rPr>
            <w:color w:val="auto"/>
            <w:sz w:val="20"/>
            <w:szCs w:val="20"/>
          </w:rPr>
          <w:t>was reported to DNOs in a co</w:t>
        </w:r>
      </w:ins>
      <w:ins w:id="95" w:author="John Lawton" w:date="2018-01-15T09:07:00Z">
        <w:r w:rsidR="00305D64">
          <w:rPr>
            <w:color w:val="auto"/>
            <w:sz w:val="20"/>
            <w:szCs w:val="20"/>
          </w:rPr>
          <w:t>nsistent manner by all EDNOs and to define how revised data must be reported. Revised data was referring to credi</w:t>
        </w:r>
      </w:ins>
      <w:ins w:id="96" w:author="John Lawton" w:date="2018-01-15T09:08:00Z">
        <w:r w:rsidR="00305D64">
          <w:rPr>
            <w:color w:val="auto"/>
            <w:sz w:val="20"/>
            <w:szCs w:val="20"/>
          </w:rPr>
          <w:t xml:space="preserve">t/rebill. </w:t>
        </w:r>
      </w:ins>
      <w:del w:id="97" w:author="John Lawton" w:date="2018-01-15T09:05:00Z">
        <w:r w:rsidRPr="000030B2" w:rsidDel="00305D64">
          <w:rPr>
            <w:color w:val="auto"/>
            <w:sz w:val="20"/>
            <w:szCs w:val="20"/>
          </w:rPr>
          <w:delText xml:space="preserve">standardise the reporting of credit/rebill HH data </w:delText>
        </w:r>
      </w:del>
      <w:ins w:id="98" w:author="John Lawton" w:date="2018-01-15T09:08:00Z">
        <w:r w:rsidR="00305D64">
          <w:rPr>
            <w:color w:val="auto"/>
            <w:sz w:val="20"/>
            <w:szCs w:val="20"/>
          </w:rPr>
          <w:t xml:space="preserve">The CP </w:t>
        </w:r>
      </w:ins>
      <w:r w:rsidRPr="000030B2">
        <w:rPr>
          <w:color w:val="auto"/>
          <w:sz w:val="20"/>
          <w:szCs w:val="20"/>
        </w:rPr>
        <w:t xml:space="preserve">was raised as a Part 2 matter and therefore progressed under self-governance.  Although the need for a standardised format was broadly supported, the CP failed because an alternative was raised, causing the voting to be split with no clear majority. </w:t>
      </w:r>
      <w:ins w:id="99" w:author="John Lawton" w:date="2018-01-15T09:09:00Z">
        <w:r w:rsidR="00305D64">
          <w:rPr>
            <w:color w:val="auto"/>
            <w:sz w:val="20"/>
            <w:szCs w:val="20"/>
          </w:rPr>
          <w:t>The difference between the two CPs being how multiple MPAN</w:t>
        </w:r>
      </w:ins>
      <w:ins w:id="100" w:author="John Lawton" w:date="2018-01-15T09:10:00Z">
        <w:r w:rsidR="00305D64">
          <w:rPr>
            <w:color w:val="auto"/>
            <w:sz w:val="20"/>
            <w:szCs w:val="20"/>
          </w:rPr>
          <w:t xml:space="preserve">s </w:t>
        </w:r>
      </w:ins>
      <w:ins w:id="101" w:author="John Lawton" w:date="2018-01-15T09:57:00Z">
        <w:r w:rsidR="00A54E79">
          <w:rPr>
            <w:color w:val="auto"/>
            <w:sz w:val="20"/>
            <w:szCs w:val="20"/>
          </w:rPr>
          <w:t xml:space="preserve">associated with a bill </w:t>
        </w:r>
      </w:ins>
      <w:ins w:id="102" w:author="John Lawton" w:date="2018-01-15T09:10:00Z">
        <w:r w:rsidR="00305D64">
          <w:rPr>
            <w:color w:val="auto"/>
            <w:sz w:val="20"/>
            <w:szCs w:val="20"/>
          </w:rPr>
          <w:t>would be shown within the spreadsheet and resulted in costs to DNOs dependent upon the solution c</w:t>
        </w:r>
      </w:ins>
      <w:ins w:id="103" w:author="John Lawton" w:date="2018-01-15T09:11:00Z">
        <w:r w:rsidR="00305D64">
          <w:rPr>
            <w:color w:val="auto"/>
            <w:sz w:val="20"/>
            <w:szCs w:val="20"/>
          </w:rPr>
          <w:t>hosen</w:t>
        </w:r>
      </w:ins>
      <w:ins w:id="104" w:author="John Lawton" w:date="2018-01-15T09:10:00Z">
        <w:r w:rsidR="00305D64">
          <w:rPr>
            <w:color w:val="auto"/>
            <w:sz w:val="20"/>
            <w:szCs w:val="20"/>
          </w:rPr>
          <w:t xml:space="preserve">. </w:t>
        </w:r>
      </w:ins>
      <w:r w:rsidRPr="000030B2">
        <w:rPr>
          <w:color w:val="auto"/>
          <w:sz w:val="20"/>
          <w:szCs w:val="20"/>
        </w:rPr>
        <w:t xml:space="preserve">This demonstrates that focusing on one preferred method to standardise this </w:t>
      </w:r>
      <w:r w:rsidRPr="000030B2">
        <w:rPr>
          <w:color w:val="auto"/>
          <w:sz w:val="20"/>
          <w:szCs w:val="20"/>
        </w:rPr>
        <w:lastRenderedPageBreak/>
        <w:t xml:space="preserve">reporting, in a manner that enables DNOs to reconcile the data provided and hence gives controls, had a discriminating impact on different parties </w:t>
      </w:r>
    </w:p>
    <w:tbl>
      <w:tblPr>
        <w:tblStyle w:val="TableGrid"/>
        <w:tblW w:w="0" w:type="auto"/>
        <w:shd w:val="clear" w:color="auto" w:fill="FFFFFF" w:themeFill="background1"/>
        <w:tblLook w:val="04A0" w:firstRow="1" w:lastRow="0" w:firstColumn="1" w:lastColumn="0" w:noHBand="0" w:noVBand="1"/>
        <w:tblPrChange w:id="105" w:author="John Lawton" w:date="2018-01-15T09:19:00Z">
          <w:tblPr>
            <w:tblStyle w:val="TableGrid"/>
            <w:tblW w:w="0" w:type="auto"/>
            <w:tblLook w:val="04A0" w:firstRow="1" w:lastRow="0" w:firstColumn="1" w:lastColumn="0" w:noHBand="0" w:noVBand="1"/>
          </w:tblPr>
        </w:tblPrChange>
      </w:tblPr>
      <w:tblGrid>
        <w:gridCol w:w="9346"/>
        <w:tblGridChange w:id="106">
          <w:tblGrid>
            <w:gridCol w:w="9346"/>
          </w:tblGrid>
        </w:tblGridChange>
      </w:tblGrid>
      <w:tr w:rsidR="00BA50F6" w14:paraId="6736A185" w14:textId="77777777" w:rsidTr="00BA50F6">
        <w:trPr>
          <w:ins w:id="107" w:author="John Lawton" w:date="2018-01-15T09:16:00Z"/>
        </w:trPr>
        <w:tc>
          <w:tcPr>
            <w:tcW w:w="9346" w:type="dxa"/>
            <w:shd w:val="clear" w:color="auto" w:fill="FFFFFF" w:themeFill="background1"/>
            <w:tcPrChange w:id="108" w:author="John Lawton" w:date="2018-01-15T09:19:00Z">
              <w:tcPr>
                <w:tcW w:w="9346" w:type="dxa"/>
              </w:tcPr>
            </w:tcPrChange>
          </w:tcPr>
          <w:p w14:paraId="7DA96939" w14:textId="2F8334D0" w:rsidR="00BA50F6" w:rsidRDefault="00BA50F6" w:rsidP="00305D64">
            <w:pPr>
              <w:rPr>
                <w:ins w:id="109" w:author="John Lawton" w:date="2018-01-15T09:16:00Z"/>
              </w:rPr>
            </w:pPr>
            <w:ins w:id="110" w:author="John Lawton" w:date="2018-01-15T09:16:00Z">
              <w:r>
                <w:t>Q1: Do you understand the intent of the change proposal?</w:t>
              </w:r>
            </w:ins>
          </w:p>
        </w:tc>
      </w:tr>
      <w:tr w:rsidR="00BA50F6" w14:paraId="49CBDAAF" w14:textId="77777777" w:rsidTr="00BA50F6">
        <w:trPr>
          <w:ins w:id="111" w:author="John Lawton" w:date="2018-01-15T09:16:00Z"/>
        </w:trPr>
        <w:tc>
          <w:tcPr>
            <w:tcW w:w="9346" w:type="dxa"/>
            <w:shd w:val="clear" w:color="auto" w:fill="FFFFFF" w:themeFill="background1"/>
            <w:tcPrChange w:id="112" w:author="John Lawton" w:date="2018-01-15T09:19:00Z">
              <w:tcPr>
                <w:tcW w:w="9346" w:type="dxa"/>
              </w:tcPr>
            </w:tcPrChange>
          </w:tcPr>
          <w:p w14:paraId="788963F0" w14:textId="217030A3" w:rsidR="00BA50F6" w:rsidRDefault="00BA50F6" w:rsidP="00BA50F6">
            <w:pPr>
              <w:rPr>
                <w:ins w:id="113" w:author="John Lawton" w:date="2018-01-15T09:16:00Z"/>
              </w:rPr>
            </w:pPr>
            <w:ins w:id="114" w:author="John Lawton" w:date="2018-01-15T09:17:00Z">
              <w:r>
                <w:t>Q2: Do you agree with the principles of the change proposal? Please provide your rationale</w:t>
              </w:r>
            </w:ins>
          </w:p>
        </w:tc>
      </w:tr>
    </w:tbl>
    <w:p w14:paraId="3D3D1448" w14:textId="02C49C0A" w:rsidR="00BA50F6" w:rsidRPr="00EE1CC4" w:rsidDel="00BA50F6" w:rsidRDefault="00BA50F6" w:rsidP="00305D64">
      <w:pPr>
        <w:rPr>
          <w:del w:id="115" w:author="John Lawton" w:date="2018-01-15T09:17:00Z"/>
        </w:rPr>
      </w:pPr>
    </w:p>
    <w:p w14:paraId="54132CB6" w14:textId="77777777" w:rsidR="009D28E8" w:rsidRPr="00B52063" w:rsidRDefault="009D28E8" w:rsidP="009D28E8">
      <w:pPr>
        <w:pStyle w:val="Heading02"/>
        <w:numPr>
          <w:ilvl w:val="0"/>
          <w:numId w:val="14"/>
        </w:numPr>
      </w:pPr>
      <w:r>
        <w:t>Code Specific Matter</w:t>
      </w:r>
      <w:r w:rsidR="00345728">
        <w:t>s</w:t>
      </w:r>
    </w:p>
    <w:p w14:paraId="7EA73641" w14:textId="77777777" w:rsidR="009D28E8" w:rsidRDefault="009D28E8" w:rsidP="009D28E8">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Reference Documents</w:t>
      </w:r>
    </w:p>
    <w:p w14:paraId="6FD94A48" w14:textId="77777777" w:rsidR="007D49BC" w:rsidRDefault="00E06DFB" w:rsidP="007D49BC">
      <w:pPr>
        <w:pStyle w:val="ListParagraph"/>
        <w:numPr>
          <w:ilvl w:val="1"/>
          <w:numId w:val="14"/>
        </w:numPr>
      </w:pPr>
      <w:r>
        <w:t>n/a</w:t>
      </w:r>
    </w:p>
    <w:p w14:paraId="7E0390EE" w14:textId="77777777" w:rsidR="00B52063" w:rsidRPr="00B52063" w:rsidRDefault="0007537E" w:rsidP="00CB2A38">
      <w:pPr>
        <w:pStyle w:val="Heading02"/>
        <w:numPr>
          <w:ilvl w:val="0"/>
          <w:numId w:val="14"/>
        </w:numPr>
      </w:pPr>
      <w:bookmarkStart w:id="116" w:name="_Toc464564982"/>
      <w:r>
        <w:t>Working Group Assessment</w:t>
      </w:r>
      <w:bookmarkEnd w:id="116"/>
      <w:r>
        <w:t xml:space="preserve"> </w:t>
      </w:r>
    </w:p>
    <w:p w14:paraId="69DC0680" w14:textId="77777777" w:rsidR="0012717A" w:rsidRDefault="00335479" w:rsidP="0012717A">
      <w:pPr>
        <w:pStyle w:val="Heading4"/>
        <w:keepNext w:val="0"/>
        <w:keepLines w:val="0"/>
        <w:spacing w:before="240"/>
        <w:rPr>
          <w:rFonts w:ascii="Arial" w:eastAsia="Times New Roman" w:hAnsi="Arial" w:cs="Arial"/>
          <w:i w:val="0"/>
          <w:iCs w:val="0"/>
          <w:color w:val="008576"/>
          <w:sz w:val="24"/>
          <w:szCs w:val="28"/>
        </w:rPr>
      </w:pPr>
      <w:bookmarkStart w:id="117" w:name="_Toc318962139"/>
      <w:r>
        <w:rPr>
          <w:rFonts w:ascii="Arial" w:eastAsia="Times New Roman" w:hAnsi="Arial" w:cs="Arial"/>
          <w:i w:val="0"/>
          <w:iCs w:val="0"/>
          <w:color w:val="008576"/>
          <w:sz w:val="24"/>
          <w:szCs w:val="28"/>
        </w:rPr>
        <w:t xml:space="preserve">DCP </w:t>
      </w:r>
      <w:r w:rsidR="00DA7BFF">
        <w:rPr>
          <w:rFonts w:ascii="Arial" w:eastAsia="Times New Roman" w:hAnsi="Arial" w:cs="Arial"/>
          <w:i w:val="0"/>
          <w:iCs w:val="0"/>
          <w:color w:val="008576"/>
          <w:sz w:val="24"/>
          <w:szCs w:val="28"/>
        </w:rPr>
        <w:t>305</w:t>
      </w:r>
      <w:r w:rsidR="00392156">
        <w:rPr>
          <w:rFonts w:ascii="Arial" w:eastAsia="Times New Roman" w:hAnsi="Arial" w:cs="Arial"/>
          <w:i w:val="0"/>
          <w:iCs w:val="0"/>
          <w:color w:val="008576"/>
          <w:sz w:val="24"/>
          <w:szCs w:val="28"/>
        </w:rPr>
        <w:t xml:space="preserve"> </w:t>
      </w:r>
      <w:r w:rsidR="0012717A">
        <w:rPr>
          <w:rFonts w:ascii="Arial" w:eastAsia="Times New Roman" w:hAnsi="Arial" w:cs="Arial"/>
          <w:i w:val="0"/>
          <w:iCs w:val="0"/>
          <w:color w:val="008576"/>
          <w:sz w:val="24"/>
          <w:szCs w:val="28"/>
        </w:rPr>
        <w:t>Working Group Assessment</w:t>
      </w:r>
    </w:p>
    <w:p w14:paraId="62DB46BF" w14:textId="4AE62A23" w:rsidR="000030B2" w:rsidRDefault="000030B2" w:rsidP="00D76D6F">
      <w:pPr>
        <w:pStyle w:val="Heading2"/>
        <w:keepNext w:val="0"/>
        <w:numPr>
          <w:ilvl w:val="1"/>
          <w:numId w:val="14"/>
        </w:numPr>
        <w:spacing w:before="240" w:after="60" w:line="360" w:lineRule="auto"/>
        <w:jc w:val="both"/>
        <w:rPr>
          <w:color w:val="auto"/>
          <w:sz w:val="20"/>
          <w:szCs w:val="20"/>
        </w:rPr>
      </w:pPr>
      <w:r>
        <w:rPr>
          <w:color w:val="auto"/>
          <w:sz w:val="20"/>
          <w:szCs w:val="20"/>
        </w:rPr>
        <w:t>T</w:t>
      </w:r>
      <w:r w:rsidR="00D36B05">
        <w:rPr>
          <w:color w:val="auto"/>
          <w:sz w:val="20"/>
          <w:szCs w:val="20"/>
        </w:rPr>
        <w:t xml:space="preserve">he Working Group reviewed the DCP 312 legal text and associated </w:t>
      </w:r>
      <w:r w:rsidR="00D76D6F">
        <w:rPr>
          <w:color w:val="auto"/>
          <w:sz w:val="20"/>
          <w:szCs w:val="20"/>
        </w:rPr>
        <w:t>example template</w:t>
      </w:r>
      <w:del w:id="118" w:author="John Lawton" w:date="2018-01-15T10:12:00Z">
        <w:r w:rsidR="00D76D6F" w:rsidDel="00CC0B0A">
          <w:rPr>
            <w:color w:val="auto"/>
            <w:sz w:val="20"/>
            <w:szCs w:val="20"/>
          </w:rPr>
          <w:delText xml:space="preserve"> </w:delText>
        </w:r>
      </w:del>
      <w:ins w:id="119" w:author="John Lawton" w:date="2018-01-15T10:12:00Z">
        <w:r w:rsidR="00CC0B0A">
          <w:rPr>
            <w:color w:val="auto"/>
            <w:sz w:val="20"/>
            <w:szCs w:val="20"/>
          </w:rPr>
          <w:t>(Attachment 2</w:t>
        </w:r>
      </w:ins>
      <w:ins w:id="120" w:author="John Lawton" w:date="2018-01-15T10:09:00Z">
        <w:r w:rsidR="00CC0B0A">
          <w:rPr>
            <w:color w:val="auto"/>
            <w:sz w:val="20"/>
            <w:szCs w:val="20"/>
          </w:rPr>
          <w:t xml:space="preserve">) </w:t>
        </w:r>
      </w:ins>
      <w:r w:rsidR="00D76D6F">
        <w:rPr>
          <w:color w:val="auto"/>
          <w:sz w:val="20"/>
          <w:szCs w:val="20"/>
        </w:rPr>
        <w:t>and also considered the consultation and voting outcomes of DCP 281</w:t>
      </w:r>
      <w:ins w:id="121" w:author="John Lawton" w:date="2018-01-15T09:12:00Z">
        <w:r w:rsidR="00305D64">
          <w:rPr>
            <w:color w:val="auto"/>
            <w:sz w:val="20"/>
            <w:szCs w:val="20"/>
          </w:rPr>
          <w:t>.</w:t>
        </w:r>
      </w:ins>
      <w:del w:id="122" w:author="John Lawton" w:date="2018-01-15T09:12:00Z">
        <w:r w:rsidR="00D76D6F" w:rsidDel="00305D64">
          <w:rPr>
            <w:color w:val="auto"/>
            <w:sz w:val="20"/>
            <w:szCs w:val="20"/>
          </w:rPr>
          <w:delText xml:space="preserve">, noting that DCP 281 </w:delText>
        </w:r>
        <w:r w:rsidR="00D76D6F" w:rsidRPr="00D76D6F" w:rsidDel="00305D64">
          <w:rPr>
            <w:color w:val="auto"/>
            <w:sz w:val="20"/>
            <w:szCs w:val="20"/>
          </w:rPr>
          <w:delText>did not utilise a HH billing process which details each MPAN on multi-MPAN sites.</w:delText>
        </w:r>
      </w:del>
    </w:p>
    <w:p w14:paraId="7CF3EC39" w14:textId="67495B15" w:rsidR="00D76D6F" w:rsidRDefault="00D76D6F" w:rsidP="00D76D6F">
      <w:pPr>
        <w:pStyle w:val="Heading2"/>
        <w:keepNext w:val="0"/>
        <w:numPr>
          <w:ilvl w:val="1"/>
          <w:numId w:val="14"/>
        </w:numPr>
        <w:spacing w:before="240" w:after="60" w:line="360" w:lineRule="auto"/>
        <w:jc w:val="both"/>
        <w:rPr>
          <w:color w:val="auto"/>
          <w:sz w:val="20"/>
          <w:szCs w:val="20"/>
        </w:rPr>
      </w:pPr>
      <w:r>
        <w:rPr>
          <w:color w:val="auto"/>
          <w:sz w:val="20"/>
          <w:szCs w:val="20"/>
        </w:rPr>
        <w:t xml:space="preserve">Upon completion of this review, the Working Group agreed that there were a number of </w:t>
      </w:r>
      <w:r w:rsidRPr="00D76D6F">
        <w:rPr>
          <w:color w:val="auto"/>
          <w:sz w:val="20"/>
          <w:szCs w:val="20"/>
        </w:rPr>
        <w:t xml:space="preserve">various limitations of current DNO, </w:t>
      </w:r>
      <w:del w:id="123" w:author="John Lawton" w:date="2018-01-15T09:12:00Z">
        <w:r w:rsidRPr="00D76D6F" w:rsidDel="00BA50F6">
          <w:rPr>
            <w:color w:val="auto"/>
            <w:sz w:val="20"/>
            <w:szCs w:val="20"/>
          </w:rPr>
          <w:delText xml:space="preserve">IDNO </w:delText>
        </w:r>
      </w:del>
      <w:ins w:id="124" w:author="John Lawton" w:date="2018-01-15T09:12:00Z">
        <w:r w:rsidR="00BA50F6">
          <w:rPr>
            <w:color w:val="auto"/>
            <w:sz w:val="20"/>
            <w:szCs w:val="20"/>
          </w:rPr>
          <w:t>E</w:t>
        </w:r>
        <w:r w:rsidR="00BA50F6" w:rsidRPr="00D76D6F">
          <w:rPr>
            <w:color w:val="auto"/>
            <w:sz w:val="20"/>
            <w:szCs w:val="20"/>
          </w:rPr>
          <w:t xml:space="preserve">DNO </w:t>
        </w:r>
      </w:ins>
      <w:r w:rsidRPr="00D76D6F">
        <w:rPr>
          <w:color w:val="auto"/>
          <w:sz w:val="20"/>
          <w:szCs w:val="20"/>
        </w:rPr>
        <w:t>and Supplier system</w:t>
      </w:r>
      <w:r>
        <w:rPr>
          <w:color w:val="auto"/>
          <w:sz w:val="20"/>
          <w:szCs w:val="20"/>
        </w:rPr>
        <w:t>s due to differing system</w:t>
      </w:r>
      <w:r w:rsidRPr="00D76D6F">
        <w:rPr>
          <w:color w:val="auto"/>
          <w:sz w:val="20"/>
          <w:szCs w:val="20"/>
        </w:rPr>
        <w:t xml:space="preserve"> architecture, </w:t>
      </w:r>
      <w:r>
        <w:rPr>
          <w:color w:val="auto"/>
          <w:sz w:val="20"/>
          <w:szCs w:val="20"/>
        </w:rPr>
        <w:t xml:space="preserve">and </w:t>
      </w:r>
      <w:r w:rsidRPr="00D76D6F">
        <w:rPr>
          <w:color w:val="auto"/>
          <w:sz w:val="20"/>
          <w:szCs w:val="20"/>
        </w:rPr>
        <w:t xml:space="preserve">it was agreed that </w:t>
      </w:r>
      <w:r>
        <w:rPr>
          <w:color w:val="auto"/>
          <w:sz w:val="20"/>
          <w:szCs w:val="20"/>
        </w:rPr>
        <w:t xml:space="preserve">based on these differences </w:t>
      </w:r>
      <w:r w:rsidRPr="00D76D6F">
        <w:rPr>
          <w:color w:val="auto"/>
          <w:sz w:val="20"/>
          <w:szCs w:val="20"/>
        </w:rPr>
        <w:t>there are two viable solutions for this proposal:</w:t>
      </w:r>
    </w:p>
    <w:p w14:paraId="38378E29" w14:textId="3516EEF8" w:rsidR="00D76D6F" w:rsidDel="00BA50F6" w:rsidRDefault="00D76D6F" w:rsidP="00D76D6F">
      <w:pPr>
        <w:rPr>
          <w:del w:id="125" w:author="John Lawton" w:date="2018-01-15T09:13:00Z"/>
        </w:rPr>
      </w:pPr>
    </w:p>
    <w:p w14:paraId="4A198790" w14:textId="42CB5AC4" w:rsidR="00D76D6F" w:rsidRPr="00D76D6F" w:rsidRDefault="00D76D6F" w:rsidP="00D76D6F">
      <w:pPr>
        <w:pStyle w:val="Heading2"/>
        <w:keepNext w:val="0"/>
        <w:numPr>
          <w:ilvl w:val="2"/>
          <w:numId w:val="14"/>
        </w:numPr>
        <w:spacing w:before="240" w:after="60" w:line="360" w:lineRule="auto"/>
        <w:jc w:val="both"/>
        <w:rPr>
          <w:color w:val="auto"/>
          <w:sz w:val="20"/>
          <w:szCs w:val="20"/>
        </w:rPr>
      </w:pPr>
      <w:r w:rsidRPr="00D76D6F">
        <w:rPr>
          <w:b/>
          <w:color w:val="auto"/>
          <w:sz w:val="20"/>
          <w:szCs w:val="20"/>
        </w:rPr>
        <w:t>Option 1:</w:t>
      </w:r>
      <w:r w:rsidRPr="00D76D6F">
        <w:rPr>
          <w:color w:val="auto"/>
          <w:sz w:val="20"/>
          <w:szCs w:val="20"/>
        </w:rPr>
        <w:t xml:space="preserve"> Each MPAN on a multi-MPAN </w:t>
      </w:r>
      <w:del w:id="126" w:author="John Lawton" w:date="2018-01-15T09:14:00Z">
        <w:r w:rsidRPr="00D76D6F" w:rsidDel="00BA50F6">
          <w:rPr>
            <w:color w:val="auto"/>
            <w:sz w:val="20"/>
            <w:szCs w:val="20"/>
          </w:rPr>
          <w:delText xml:space="preserve">site </w:delText>
        </w:r>
      </w:del>
      <w:ins w:id="127" w:author="John Lawton" w:date="2018-01-15T09:14:00Z">
        <w:r w:rsidR="00BA50F6">
          <w:rPr>
            <w:color w:val="auto"/>
            <w:sz w:val="20"/>
            <w:szCs w:val="20"/>
          </w:rPr>
          <w:t>bill</w:t>
        </w:r>
        <w:r w:rsidR="00BA50F6" w:rsidRPr="00D76D6F">
          <w:rPr>
            <w:color w:val="auto"/>
            <w:sz w:val="20"/>
            <w:szCs w:val="20"/>
          </w:rPr>
          <w:t xml:space="preserve"> </w:t>
        </w:r>
      </w:ins>
      <w:r w:rsidRPr="00D76D6F">
        <w:rPr>
          <w:color w:val="auto"/>
          <w:sz w:val="20"/>
          <w:szCs w:val="20"/>
        </w:rPr>
        <w:t xml:space="preserve">has its own </w:t>
      </w:r>
      <w:del w:id="128" w:author="John Lawton" w:date="2018-01-15T09:59:00Z">
        <w:r w:rsidRPr="00D76D6F" w:rsidDel="00A54E79">
          <w:rPr>
            <w:color w:val="auto"/>
            <w:sz w:val="20"/>
            <w:szCs w:val="20"/>
          </w:rPr>
          <w:delText xml:space="preserve">line </w:delText>
        </w:r>
      </w:del>
      <w:ins w:id="129" w:author="John Lawton" w:date="2018-01-15T09:59:00Z">
        <w:r w:rsidR="00A54E79">
          <w:rPr>
            <w:color w:val="auto"/>
            <w:sz w:val="20"/>
            <w:szCs w:val="20"/>
          </w:rPr>
          <w:t>row</w:t>
        </w:r>
        <w:r w:rsidR="00A54E79" w:rsidRPr="00D76D6F">
          <w:rPr>
            <w:color w:val="auto"/>
            <w:sz w:val="20"/>
            <w:szCs w:val="20"/>
          </w:rPr>
          <w:t xml:space="preserve"> </w:t>
        </w:r>
      </w:ins>
      <w:r w:rsidRPr="00D76D6F">
        <w:rPr>
          <w:color w:val="auto"/>
          <w:sz w:val="20"/>
          <w:szCs w:val="20"/>
        </w:rPr>
        <w:t xml:space="preserve">on the bill spreadsheet, with the ‘Lead’ MPAN </w:t>
      </w:r>
      <w:ins w:id="130" w:author="John Lawton" w:date="2018-01-15T09:59:00Z">
        <w:r w:rsidR="00A54E79">
          <w:rPr>
            <w:color w:val="auto"/>
            <w:sz w:val="20"/>
            <w:szCs w:val="20"/>
          </w:rPr>
          <w:t>(the first row</w:t>
        </w:r>
      </w:ins>
      <w:ins w:id="131" w:author="John Lawton" w:date="2018-01-15T10:00:00Z">
        <w:r w:rsidR="00A54E79">
          <w:rPr>
            <w:color w:val="auto"/>
            <w:sz w:val="20"/>
            <w:szCs w:val="20"/>
          </w:rPr>
          <w:t xml:space="preserve">) </w:t>
        </w:r>
      </w:ins>
      <w:r w:rsidRPr="00D76D6F">
        <w:rPr>
          <w:color w:val="auto"/>
          <w:sz w:val="20"/>
          <w:szCs w:val="20"/>
        </w:rPr>
        <w:t xml:space="preserve">containing all consumption data for the entire </w:t>
      </w:r>
      <w:del w:id="132" w:author="John Lawton" w:date="2018-01-15T09:59:00Z">
        <w:r w:rsidRPr="00D76D6F" w:rsidDel="00A54E79">
          <w:rPr>
            <w:color w:val="auto"/>
            <w:sz w:val="20"/>
            <w:szCs w:val="20"/>
          </w:rPr>
          <w:delText>site</w:delText>
        </w:r>
      </w:del>
      <w:ins w:id="133" w:author="John Lawton" w:date="2018-01-15T09:59:00Z">
        <w:r w:rsidR="00A54E79">
          <w:rPr>
            <w:color w:val="auto"/>
            <w:sz w:val="20"/>
            <w:szCs w:val="20"/>
          </w:rPr>
          <w:t>bill</w:t>
        </w:r>
      </w:ins>
      <w:r w:rsidRPr="00D76D6F">
        <w:rPr>
          <w:color w:val="auto"/>
          <w:sz w:val="20"/>
          <w:szCs w:val="20"/>
        </w:rPr>
        <w:t xml:space="preserve">, and the other MPANs for the </w:t>
      </w:r>
      <w:del w:id="134" w:author="John Lawton" w:date="2018-01-15T10:00:00Z">
        <w:r w:rsidRPr="00D76D6F" w:rsidDel="00A54E79">
          <w:rPr>
            <w:color w:val="auto"/>
            <w:sz w:val="20"/>
            <w:szCs w:val="20"/>
          </w:rPr>
          <w:delText xml:space="preserve">site </w:delText>
        </w:r>
      </w:del>
      <w:ins w:id="135" w:author="John Lawton" w:date="2018-01-15T10:00:00Z">
        <w:r w:rsidR="00A54E79">
          <w:rPr>
            <w:color w:val="auto"/>
            <w:sz w:val="20"/>
            <w:szCs w:val="20"/>
          </w:rPr>
          <w:t>bill</w:t>
        </w:r>
        <w:r w:rsidR="00A54E79" w:rsidRPr="00D76D6F">
          <w:rPr>
            <w:color w:val="auto"/>
            <w:sz w:val="20"/>
            <w:szCs w:val="20"/>
          </w:rPr>
          <w:t xml:space="preserve"> </w:t>
        </w:r>
      </w:ins>
      <w:r w:rsidRPr="00D76D6F">
        <w:rPr>
          <w:color w:val="auto"/>
          <w:sz w:val="20"/>
          <w:szCs w:val="20"/>
        </w:rPr>
        <w:t xml:space="preserve">having the consumption data set to 0. This has been included in Attachment </w:t>
      </w:r>
      <w:ins w:id="136" w:author="John Lawton" w:date="2018-01-15T10:12:00Z">
        <w:r w:rsidR="00CC0B0A">
          <w:rPr>
            <w:color w:val="auto"/>
            <w:sz w:val="20"/>
            <w:szCs w:val="20"/>
          </w:rPr>
          <w:t>3</w:t>
        </w:r>
      </w:ins>
      <w:del w:id="137" w:author="John Lawton" w:date="2018-01-15T10:09:00Z">
        <w:r w:rsidDel="00CC0B0A">
          <w:rPr>
            <w:color w:val="auto"/>
            <w:sz w:val="20"/>
            <w:szCs w:val="20"/>
          </w:rPr>
          <w:delText>2</w:delText>
        </w:r>
      </w:del>
      <w:r w:rsidRPr="00D76D6F">
        <w:rPr>
          <w:color w:val="auto"/>
          <w:sz w:val="20"/>
          <w:szCs w:val="20"/>
        </w:rPr>
        <w:t xml:space="preserve"> highlighted in green; or</w:t>
      </w:r>
    </w:p>
    <w:p w14:paraId="325215D0" w14:textId="34DFA984" w:rsidR="00D76D6F" w:rsidRPr="00D76D6F" w:rsidRDefault="00D76D6F" w:rsidP="00D76D6F">
      <w:pPr>
        <w:pStyle w:val="Heading2"/>
        <w:keepNext w:val="0"/>
        <w:numPr>
          <w:ilvl w:val="2"/>
          <w:numId w:val="14"/>
        </w:numPr>
        <w:spacing w:before="240" w:after="60" w:line="360" w:lineRule="auto"/>
        <w:jc w:val="both"/>
        <w:rPr>
          <w:color w:val="auto"/>
          <w:sz w:val="20"/>
          <w:szCs w:val="20"/>
        </w:rPr>
      </w:pPr>
      <w:r w:rsidRPr="00D76D6F">
        <w:rPr>
          <w:b/>
          <w:color w:val="auto"/>
          <w:sz w:val="20"/>
          <w:szCs w:val="20"/>
        </w:rPr>
        <w:t>Option 2</w:t>
      </w:r>
      <w:r w:rsidRPr="00D76D6F">
        <w:rPr>
          <w:color w:val="auto"/>
          <w:sz w:val="20"/>
          <w:szCs w:val="20"/>
        </w:rPr>
        <w:t xml:space="preserve">: Each MPAN on a multi-MPAN </w:t>
      </w:r>
      <w:del w:id="138" w:author="John Lawton" w:date="2018-01-15T09:14:00Z">
        <w:r w:rsidRPr="00D76D6F" w:rsidDel="00BA50F6">
          <w:rPr>
            <w:color w:val="auto"/>
            <w:sz w:val="20"/>
            <w:szCs w:val="20"/>
          </w:rPr>
          <w:delText xml:space="preserve">site </w:delText>
        </w:r>
      </w:del>
      <w:ins w:id="139" w:author="John Lawton" w:date="2018-01-15T09:14:00Z">
        <w:r w:rsidR="00BA50F6">
          <w:rPr>
            <w:color w:val="auto"/>
            <w:sz w:val="20"/>
            <w:szCs w:val="20"/>
          </w:rPr>
          <w:t>bill</w:t>
        </w:r>
        <w:r w:rsidR="00BA50F6" w:rsidRPr="00D76D6F">
          <w:rPr>
            <w:color w:val="auto"/>
            <w:sz w:val="20"/>
            <w:szCs w:val="20"/>
          </w:rPr>
          <w:t xml:space="preserve"> </w:t>
        </w:r>
      </w:ins>
      <w:r w:rsidRPr="00D76D6F">
        <w:rPr>
          <w:color w:val="auto"/>
          <w:sz w:val="20"/>
          <w:szCs w:val="20"/>
        </w:rPr>
        <w:t>has its own</w:t>
      </w:r>
      <w:del w:id="140" w:author="John Lawton" w:date="2018-01-15T10:00:00Z">
        <w:r w:rsidRPr="00D76D6F" w:rsidDel="00A54E79">
          <w:rPr>
            <w:color w:val="auto"/>
            <w:sz w:val="20"/>
            <w:szCs w:val="20"/>
          </w:rPr>
          <w:delText xml:space="preserve"> line</w:delText>
        </w:r>
      </w:del>
      <w:ins w:id="141" w:author="John Lawton" w:date="2018-01-15T10:00:00Z">
        <w:r w:rsidR="00A54E79">
          <w:rPr>
            <w:color w:val="auto"/>
            <w:sz w:val="20"/>
            <w:szCs w:val="20"/>
          </w:rPr>
          <w:t xml:space="preserve"> row</w:t>
        </w:r>
      </w:ins>
      <w:r w:rsidRPr="00D76D6F">
        <w:rPr>
          <w:color w:val="auto"/>
          <w:sz w:val="20"/>
          <w:szCs w:val="20"/>
        </w:rPr>
        <w:t xml:space="preserve"> on the bill spreadsheet, with the total</w:t>
      </w:r>
      <w:del w:id="142" w:author="John Lawton" w:date="2018-01-15T10:01:00Z">
        <w:r w:rsidRPr="00D76D6F" w:rsidDel="00A54E79">
          <w:rPr>
            <w:color w:val="auto"/>
            <w:sz w:val="20"/>
            <w:szCs w:val="20"/>
          </w:rPr>
          <w:delText xml:space="preserve"> </w:delText>
        </w:r>
      </w:del>
      <w:r w:rsidRPr="00D76D6F">
        <w:rPr>
          <w:color w:val="auto"/>
          <w:sz w:val="20"/>
          <w:szCs w:val="20"/>
        </w:rPr>
        <w:t xml:space="preserve">consumption data for the entire </w:t>
      </w:r>
      <w:del w:id="143" w:author="John Lawton" w:date="2018-01-15T10:00:00Z">
        <w:r w:rsidRPr="00D76D6F" w:rsidDel="00A54E79">
          <w:rPr>
            <w:color w:val="auto"/>
            <w:sz w:val="20"/>
            <w:szCs w:val="20"/>
          </w:rPr>
          <w:delText xml:space="preserve">site </w:delText>
        </w:r>
      </w:del>
      <w:ins w:id="144" w:author="John Lawton" w:date="2018-01-15T10:00:00Z">
        <w:r w:rsidR="00A54E79">
          <w:rPr>
            <w:color w:val="auto"/>
            <w:sz w:val="20"/>
            <w:szCs w:val="20"/>
          </w:rPr>
          <w:t xml:space="preserve">bill </w:t>
        </w:r>
      </w:ins>
      <w:r w:rsidRPr="00D76D6F">
        <w:rPr>
          <w:color w:val="auto"/>
          <w:sz w:val="20"/>
          <w:szCs w:val="20"/>
        </w:rPr>
        <w:t>being spread over all of the MPANs</w:t>
      </w:r>
      <w:ins w:id="145" w:author="John Lawton" w:date="2018-01-15T10:00:00Z">
        <w:r w:rsidR="00A54E79">
          <w:rPr>
            <w:color w:val="auto"/>
            <w:sz w:val="20"/>
            <w:szCs w:val="20"/>
          </w:rPr>
          <w:t xml:space="preserve"> based  on the consu</w:t>
        </w:r>
      </w:ins>
      <w:ins w:id="146" w:author="John Lawton" w:date="2018-01-15T10:01:00Z">
        <w:r w:rsidR="00A54E79">
          <w:rPr>
            <w:color w:val="auto"/>
            <w:sz w:val="20"/>
            <w:szCs w:val="20"/>
          </w:rPr>
          <w:t>m</w:t>
        </w:r>
      </w:ins>
      <w:ins w:id="147" w:author="John Lawton" w:date="2018-01-15T10:00:00Z">
        <w:r w:rsidR="00A54E79">
          <w:rPr>
            <w:color w:val="auto"/>
            <w:sz w:val="20"/>
            <w:szCs w:val="20"/>
          </w:rPr>
          <w:t>ption data for that MPAN</w:t>
        </w:r>
      </w:ins>
      <w:r w:rsidRPr="00D76D6F">
        <w:rPr>
          <w:color w:val="auto"/>
          <w:sz w:val="20"/>
          <w:szCs w:val="20"/>
        </w:rPr>
        <w:t xml:space="preserve">. This has been included in Attachment </w:t>
      </w:r>
      <w:ins w:id="148" w:author="John Lawton" w:date="2018-01-15T10:12:00Z">
        <w:r w:rsidR="00CC0B0A">
          <w:rPr>
            <w:color w:val="auto"/>
            <w:sz w:val="20"/>
            <w:szCs w:val="20"/>
          </w:rPr>
          <w:t>3</w:t>
        </w:r>
      </w:ins>
      <w:del w:id="149" w:author="John Lawton" w:date="2018-01-15T10:09:00Z">
        <w:r w:rsidDel="00CC0B0A">
          <w:rPr>
            <w:color w:val="auto"/>
            <w:sz w:val="20"/>
            <w:szCs w:val="20"/>
          </w:rPr>
          <w:delText>2</w:delText>
        </w:r>
      </w:del>
      <w:r w:rsidRPr="00D76D6F">
        <w:rPr>
          <w:color w:val="auto"/>
          <w:sz w:val="20"/>
          <w:szCs w:val="20"/>
        </w:rPr>
        <w:t xml:space="preserve"> highlighted in blue.</w:t>
      </w:r>
    </w:p>
    <w:p w14:paraId="7B9845A7" w14:textId="4C50B8AB" w:rsidR="000030B2" w:rsidRDefault="00D76D6F" w:rsidP="00D76D6F">
      <w:pPr>
        <w:pStyle w:val="Heading2"/>
        <w:keepNext w:val="0"/>
        <w:numPr>
          <w:ilvl w:val="1"/>
          <w:numId w:val="14"/>
        </w:numPr>
        <w:spacing w:before="240" w:after="60" w:line="360" w:lineRule="auto"/>
        <w:jc w:val="both"/>
        <w:rPr>
          <w:color w:val="auto"/>
          <w:sz w:val="20"/>
          <w:szCs w:val="20"/>
        </w:rPr>
      </w:pPr>
      <w:r w:rsidRPr="00D76D6F">
        <w:rPr>
          <w:color w:val="auto"/>
          <w:sz w:val="20"/>
          <w:szCs w:val="20"/>
        </w:rPr>
        <w:t xml:space="preserve">It was agreed that both of these approaches could accommodate cancellations and re-bills, with the Option 1 approach showing the first set of </w:t>
      </w:r>
      <w:del w:id="150" w:author="John Lawton" w:date="2018-01-15T10:03:00Z">
        <w:r w:rsidRPr="00D76D6F" w:rsidDel="00A54E79">
          <w:rPr>
            <w:color w:val="auto"/>
            <w:sz w:val="20"/>
            <w:szCs w:val="20"/>
          </w:rPr>
          <w:delText xml:space="preserve">site </w:delText>
        </w:r>
      </w:del>
      <w:ins w:id="151" w:author="John Lawton" w:date="2018-01-15T10:03:00Z">
        <w:r w:rsidR="00A54E79">
          <w:rPr>
            <w:color w:val="auto"/>
            <w:sz w:val="20"/>
            <w:szCs w:val="20"/>
          </w:rPr>
          <w:t>bill</w:t>
        </w:r>
        <w:r w:rsidR="00A54E79" w:rsidRPr="00D76D6F">
          <w:rPr>
            <w:color w:val="auto"/>
            <w:sz w:val="20"/>
            <w:szCs w:val="20"/>
          </w:rPr>
          <w:t xml:space="preserve"> </w:t>
        </w:r>
      </w:ins>
      <w:r w:rsidRPr="00D76D6F">
        <w:rPr>
          <w:color w:val="auto"/>
          <w:sz w:val="20"/>
          <w:szCs w:val="20"/>
        </w:rPr>
        <w:t xml:space="preserve">data </w:t>
      </w:r>
      <w:del w:id="152" w:author="John Lawton" w:date="2018-01-15T10:03:00Z">
        <w:r w:rsidRPr="00D76D6F" w:rsidDel="00A54E79">
          <w:rPr>
            <w:color w:val="auto"/>
            <w:sz w:val="20"/>
            <w:szCs w:val="20"/>
          </w:rPr>
          <w:delText xml:space="preserve">for the site </w:delText>
        </w:r>
      </w:del>
      <w:r w:rsidRPr="00D76D6F">
        <w:rPr>
          <w:color w:val="auto"/>
          <w:sz w:val="20"/>
          <w:szCs w:val="20"/>
        </w:rPr>
        <w:t xml:space="preserve">as a negative value for the first MPAN only and the remaining MPANs continue showing 0’s, followed by the updated </w:t>
      </w:r>
      <w:del w:id="153" w:author="John Lawton" w:date="2018-01-15T10:04:00Z">
        <w:r w:rsidRPr="00D76D6F" w:rsidDel="00A54E79">
          <w:rPr>
            <w:color w:val="auto"/>
            <w:sz w:val="20"/>
            <w:szCs w:val="20"/>
          </w:rPr>
          <w:delText xml:space="preserve">consumption </w:delText>
        </w:r>
      </w:del>
      <w:r w:rsidRPr="00D76D6F">
        <w:rPr>
          <w:color w:val="auto"/>
          <w:sz w:val="20"/>
          <w:szCs w:val="20"/>
        </w:rPr>
        <w:t>data in the next set of site showing the new data under the first MPAN and the rest of the MPANs consumption data remaining as 0</w:t>
      </w:r>
      <w:r>
        <w:rPr>
          <w:color w:val="auto"/>
          <w:sz w:val="20"/>
          <w:szCs w:val="20"/>
        </w:rPr>
        <w:t>.</w:t>
      </w:r>
    </w:p>
    <w:p w14:paraId="0999AFBF" w14:textId="23D7E3FC" w:rsidR="00D76D6F" w:rsidRPr="00D76D6F" w:rsidRDefault="00D76D6F" w:rsidP="00D76D6F">
      <w:pPr>
        <w:pStyle w:val="Heading2"/>
        <w:keepNext w:val="0"/>
        <w:numPr>
          <w:ilvl w:val="1"/>
          <w:numId w:val="14"/>
        </w:numPr>
        <w:spacing w:before="240" w:after="60" w:line="360" w:lineRule="auto"/>
        <w:jc w:val="both"/>
        <w:rPr>
          <w:color w:val="auto"/>
          <w:sz w:val="20"/>
          <w:szCs w:val="20"/>
        </w:rPr>
      </w:pPr>
      <w:r w:rsidRPr="00D76D6F">
        <w:rPr>
          <w:noProof/>
        </w:rPr>
        <w:lastRenderedPageBreak/>
        <mc:AlternateContent>
          <mc:Choice Requires="wps">
            <w:drawing>
              <wp:anchor distT="45720" distB="45720" distL="114300" distR="114300" simplePos="0" relativeHeight="251685888" behindDoc="0" locked="0" layoutInCell="1" allowOverlap="1" wp14:anchorId="6AB70525" wp14:editId="518885B1">
                <wp:simplePos x="0" y="0"/>
                <wp:positionH relativeFrom="column">
                  <wp:posOffset>0</wp:posOffset>
                </wp:positionH>
                <wp:positionV relativeFrom="paragraph">
                  <wp:posOffset>2410460</wp:posOffset>
                </wp:positionV>
                <wp:extent cx="5971540" cy="552450"/>
                <wp:effectExtent l="0" t="0" r="10160" b="19050"/>
                <wp:wrapSquare wrapText="bothSides"/>
                <wp:docPr id="2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1540" cy="552450"/>
                        </a:xfrm>
                        <a:prstGeom prst="rect">
                          <a:avLst/>
                        </a:prstGeom>
                        <a:solidFill>
                          <a:srgbClr val="008080"/>
                        </a:solidFill>
                        <a:ln w="9525">
                          <a:solidFill>
                            <a:srgbClr val="000000"/>
                          </a:solidFill>
                          <a:miter lim="800000"/>
                          <a:headEnd/>
                          <a:tailEnd/>
                        </a:ln>
                      </wps:spPr>
                      <wps:txbx>
                        <w:txbxContent>
                          <w:p w14:paraId="524ED4F8" w14:textId="23299502" w:rsidR="00A23ADB" w:rsidRPr="001A36F0" w:rsidRDefault="00A23ADB" w:rsidP="00D76D6F">
                            <w:pPr>
                              <w:rPr>
                                <w:b/>
                                <w:color w:val="FFFFFF" w:themeColor="background1"/>
                              </w:rPr>
                            </w:pPr>
                            <w:del w:id="154" w:author="John Lawton" w:date="2018-01-15T09:20:00Z">
                              <w:r w:rsidDel="00BA50F6">
                                <w:rPr>
                                  <w:b/>
                                  <w:color w:val="FFFFFF" w:themeColor="background1"/>
                                </w:rPr>
                                <w:delText>Q3</w:delText>
                              </w:r>
                            </w:del>
                            <w:ins w:id="155" w:author="John Lawton" w:date="2018-01-15T09:20:00Z">
                              <w:r>
                                <w:rPr>
                                  <w:b/>
                                  <w:color w:val="FFFFFF" w:themeColor="background1"/>
                                </w:rPr>
                                <w:t>Q4</w:t>
                              </w:r>
                            </w:ins>
                            <w:r>
                              <w:rPr>
                                <w:b/>
                                <w:color w:val="FFFFFF" w:themeColor="background1"/>
                              </w:rPr>
                              <w:t xml:space="preserve">: </w:t>
                            </w:r>
                            <w:r w:rsidRPr="00D76D6F">
                              <w:rPr>
                                <w:b/>
                                <w:color w:val="FFFFFF" w:themeColor="background1"/>
                              </w:rPr>
                              <w:t>Which</w:t>
                            </w:r>
                            <w:r>
                              <w:rPr>
                                <w:b/>
                                <w:color w:val="FFFFFF" w:themeColor="background1"/>
                              </w:rPr>
                              <w:t xml:space="preserve"> </w:t>
                            </w:r>
                            <w:del w:id="156" w:author="John Lawton" w:date="2018-01-15T09:49:00Z">
                              <w:r w:rsidDel="00B05C84">
                                <w:rPr>
                                  <w:b/>
                                  <w:color w:val="FFFFFF" w:themeColor="background1"/>
                                </w:rPr>
                                <w:delText xml:space="preserve">solution </w:delText>
                              </w:r>
                            </w:del>
                            <w:ins w:id="157" w:author="John Lawton" w:date="2018-01-15T09:49:00Z">
                              <w:r w:rsidR="00B05C84">
                                <w:rPr>
                                  <w:b/>
                                  <w:color w:val="FFFFFF" w:themeColor="background1"/>
                                </w:rPr>
                                <w:t xml:space="preserve">option </w:t>
                              </w:r>
                            </w:ins>
                            <w:r>
                              <w:rPr>
                                <w:b/>
                                <w:color w:val="FFFFFF" w:themeColor="background1"/>
                              </w:rPr>
                              <w:t>do</w:t>
                            </w:r>
                            <w:r w:rsidRPr="00D76D6F">
                              <w:rPr>
                                <w:b/>
                                <w:color w:val="FFFFFF" w:themeColor="background1"/>
                              </w:rPr>
                              <w:t xml:space="preserve"> you prefer? Please provide rationale.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6AB70525" id="Text Box 2" o:spid="_x0000_s1027" type="#_x0000_t202" style="position:absolute;left:0;text-align:left;margin-left:0;margin-top:189.8pt;width:470.2pt;height:43.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" fillcolor="teal">
                <v:textbox>
                  <w:txbxContent>
                    <w:p w14:paraId="524ED4F8" w14:textId="23299502" w:rsidR="00A23ADB" w:rsidRPr="001A36F0" w:rsidRDefault="00A23ADB" w:rsidP="00D76D6F">
                      <w:pPr>
                        <w:rPr>
                          <w:b/>
                          <w:color w:val="FFFFFF" w:themeColor="background1"/>
                        </w:rPr>
                      </w:pPr>
                      <w:del w:id="159" w:author="John Lawton" w:date="2018-01-15T09:20:00Z">
                        <w:r w:rsidDel="00BA50F6">
                          <w:rPr>
                            <w:b/>
                            <w:color w:val="FFFFFF" w:themeColor="background1"/>
                          </w:rPr>
                          <w:delText>Q3</w:delText>
                        </w:r>
                      </w:del>
                      <w:ins w:id="160" w:author="John Lawton" w:date="2018-01-15T09:20:00Z">
                        <w:r>
                          <w:rPr>
                            <w:b/>
                            <w:color w:val="FFFFFF" w:themeColor="background1"/>
                          </w:rPr>
                          <w:t>Q4</w:t>
                        </w:r>
                      </w:ins>
                      <w:r>
                        <w:rPr>
                          <w:b/>
                          <w:color w:val="FFFFFF" w:themeColor="background1"/>
                        </w:rPr>
                        <w:t xml:space="preserve">: </w:t>
                      </w:r>
                      <w:r w:rsidRPr="00D76D6F">
                        <w:rPr>
                          <w:b/>
                          <w:color w:val="FFFFFF" w:themeColor="background1"/>
                        </w:rPr>
                        <w:t>Which</w:t>
                      </w:r>
                      <w:r>
                        <w:rPr>
                          <w:b/>
                          <w:color w:val="FFFFFF" w:themeColor="background1"/>
                        </w:rPr>
                        <w:t xml:space="preserve"> </w:t>
                      </w:r>
                      <w:del w:id="161" w:author="John Lawton" w:date="2018-01-15T09:49:00Z">
                        <w:r w:rsidDel="00B05C84">
                          <w:rPr>
                            <w:b/>
                            <w:color w:val="FFFFFF" w:themeColor="background1"/>
                          </w:rPr>
                          <w:delText xml:space="preserve">solution </w:delText>
                        </w:r>
                      </w:del>
                      <w:ins w:id="162" w:author="John Lawton" w:date="2018-01-15T09:49:00Z">
                        <w:r w:rsidR="00B05C84">
                          <w:rPr>
                            <w:b/>
                            <w:color w:val="FFFFFF" w:themeColor="background1"/>
                          </w:rPr>
                          <w:t>option</w:t>
                        </w:r>
                        <w:r w:rsidR="00B05C84">
                          <w:rPr>
                            <w:b/>
                            <w:color w:val="FFFFFF" w:themeColor="background1"/>
                          </w:rPr>
                          <w:t xml:space="preserve"> </w:t>
                        </w:r>
                      </w:ins>
                      <w:r>
                        <w:rPr>
                          <w:b/>
                          <w:color w:val="FFFFFF" w:themeColor="background1"/>
                        </w:rPr>
                        <w:t>do</w:t>
                      </w:r>
                      <w:r w:rsidRPr="00D76D6F">
                        <w:rPr>
                          <w:b/>
                          <w:color w:val="FFFFFF" w:themeColor="background1"/>
                        </w:rPr>
                        <w:t xml:space="preserve"> you prefer? Please provide rationale.</w:t>
                      </w:r>
                    </w:p>
                  </w:txbxContent>
                </v:textbox>
                <w10:wrap type="square"/>
              </v:shape>
            </w:pict>
          </mc:Fallback>
        </mc:AlternateContent>
      </w:r>
      <w:r>
        <w:rPr>
          <w:noProof/>
        </w:rPr>
        <mc:AlternateContent>
          <mc:Choice Requires="wps">
            <w:drawing>
              <wp:anchor distT="45720" distB="45720" distL="114300" distR="114300" simplePos="0" relativeHeight="251669504" behindDoc="0" locked="0" layoutInCell="1" allowOverlap="1" wp14:anchorId="0E785CCA" wp14:editId="1FD3CC30">
                <wp:simplePos x="0" y="0"/>
                <wp:positionH relativeFrom="column">
                  <wp:posOffset>-1270</wp:posOffset>
                </wp:positionH>
                <wp:positionV relativeFrom="paragraph">
                  <wp:posOffset>1013460</wp:posOffset>
                </wp:positionV>
                <wp:extent cx="5971540" cy="552450"/>
                <wp:effectExtent l="0" t="0" r="10160" b="1905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1540" cy="552450"/>
                        </a:xfrm>
                        <a:prstGeom prst="rect">
                          <a:avLst/>
                        </a:prstGeom>
                        <a:solidFill>
                          <a:srgbClr val="008080"/>
                        </a:solidFill>
                        <a:ln w="9525">
                          <a:solidFill>
                            <a:srgbClr val="000000"/>
                          </a:solidFill>
                          <a:miter lim="800000"/>
                          <a:headEnd/>
                          <a:tailEnd/>
                        </a:ln>
                      </wps:spPr>
                      <wps:txbx>
                        <w:txbxContent>
                          <w:p w14:paraId="264C73ED" w14:textId="4AD35953" w:rsidR="00A23ADB" w:rsidRPr="001A36F0" w:rsidRDefault="00A23ADB" w:rsidP="00F277C2">
                            <w:pPr>
                              <w:rPr>
                                <w:b/>
                                <w:color w:val="FFFFFF" w:themeColor="background1"/>
                              </w:rPr>
                            </w:pPr>
                            <w:del w:id="158" w:author="John Lawton" w:date="2018-01-15T09:20:00Z">
                              <w:r w:rsidRPr="001A36F0" w:rsidDel="00BA50F6">
                                <w:rPr>
                                  <w:b/>
                                  <w:color w:val="FFFFFF" w:themeColor="background1"/>
                                </w:rPr>
                                <w:delText>Q</w:delText>
                              </w:r>
                              <w:r w:rsidDel="00BA50F6">
                                <w:rPr>
                                  <w:b/>
                                  <w:color w:val="FFFFFF" w:themeColor="background1"/>
                                </w:rPr>
                                <w:delText xml:space="preserve">1: </w:delText>
                              </w:r>
                              <w:r w:rsidRPr="00D76D6F" w:rsidDel="00BA50F6">
                                <w:rPr>
                                  <w:b/>
                                  <w:color w:val="FFFFFF" w:themeColor="background1"/>
                                </w:rPr>
                                <w:delText>Do you understand the intent of DCP 305?</w:delText>
                              </w:r>
                            </w:del>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0E785CCA" id="_x0000_s1028" type="#_x0000_t202" style="position:absolute;left:0;text-align:left;margin-left:-.1pt;margin-top:79.8pt;width:470.2pt;height:43.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" fillcolor="teal">
                <v:textbox>
                  <w:txbxContent>
                    <w:p w14:paraId="264C73ED" w14:textId="4AD35953" w:rsidR="00A23ADB" w:rsidRPr="001A36F0" w:rsidRDefault="00A23ADB" w:rsidP="00F277C2">
                      <w:pPr>
                        <w:rPr>
                          <w:b/>
                          <w:color w:val="FFFFFF" w:themeColor="background1"/>
                        </w:rPr>
                      </w:pPr>
                      <w:del w:id="164" w:author="John Lawton" w:date="2018-01-15T09:20:00Z">
                        <w:r w:rsidRPr="001A36F0" w:rsidDel="00BA50F6">
                          <w:rPr>
                            <w:b/>
                            <w:color w:val="FFFFFF" w:themeColor="background1"/>
                          </w:rPr>
                          <w:delText>Q</w:delText>
                        </w:r>
                        <w:r w:rsidDel="00BA50F6">
                          <w:rPr>
                            <w:b/>
                            <w:color w:val="FFFFFF" w:themeColor="background1"/>
                          </w:rPr>
                          <w:delText xml:space="preserve">1: </w:delText>
                        </w:r>
                        <w:r w:rsidRPr="00D76D6F" w:rsidDel="00BA50F6">
                          <w:rPr>
                            <w:b/>
                            <w:color w:val="FFFFFF" w:themeColor="background1"/>
                          </w:rPr>
                          <w:delText>Do you understand the intent of DCP 305?</w:delText>
                        </w:r>
                      </w:del>
                    </w:p>
                  </w:txbxContent>
                </v:textbox>
                <w10:wrap type="square"/>
              </v:shape>
            </w:pict>
          </mc:Fallback>
        </mc:AlternateContent>
      </w:r>
      <w:r>
        <w:rPr>
          <w:noProof/>
        </w:rPr>
        <mc:AlternateContent>
          <mc:Choice Requires="wps">
            <w:drawing>
              <wp:anchor distT="45720" distB="45720" distL="114300" distR="114300" simplePos="0" relativeHeight="251683840" behindDoc="0" locked="0" layoutInCell="1" allowOverlap="1" wp14:anchorId="6AA30C2E" wp14:editId="0E48F460">
                <wp:simplePos x="0" y="0"/>
                <wp:positionH relativeFrom="column">
                  <wp:posOffset>0</wp:posOffset>
                </wp:positionH>
                <wp:positionV relativeFrom="paragraph">
                  <wp:posOffset>1704975</wp:posOffset>
                </wp:positionV>
                <wp:extent cx="5971540" cy="552450"/>
                <wp:effectExtent l="0" t="0" r="10160" b="19050"/>
                <wp:wrapSquare wrapText="bothSides"/>
                <wp:docPr id="2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1540" cy="552450"/>
                        </a:xfrm>
                        <a:prstGeom prst="rect">
                          <a:avLst/>
                        </a:prstGeom>
                        <a:solidFill>
                          <a:srgbClr val="008080"/>
                        </a:solidFill>
                        <a:ln w="9525">
                          <a:solidFill>
                            <a:srgbClr val="000000"/>
                          </a:solidFill>
                          <a:miter lim="800000"/>
                          <a:headEnd/>
                          <a:tailEnd/>
                        </a:ln>
                      </wps:spPr>
                      <wps:txbx>
                        <w:txbxContent>
                          <w:p w14:paraId="2D52CC4A" w14:textId="54685348" w:rsidR="00A23ADB" w:rsidRPr="001A36F0" w:rsidRDefault="00A23ADB" w:rsidP="00D76D6F">
                            <w:pPr>
                              <w:rPr>
                                <w:b/>
                                <w:color w:val="FFFFFF" w:themeColor="background1"/>
                              </w:rPr>
                            </w:pPr>
                            <w:del w:id="159" w:author="John Lawton" w:date="2018-01-15T09:20:00Z">
                              <w:r w:rsidDel="00BA50F6">
                                <w:rPr>
                                  <w:b/>
                                  <w:color w:val="FFFFFF" w:themeColor="background1"/>
                                </w:rPr>
                                <w:delText>Q2</w:delText>
                              </w:r>
                            </w:del>
                            <w:ins w:id="160" w:author="John Lawton" w:date="2018-01-15T09:20:00Z">
                              <w:r>
                                <w:rPr>
                                  <w:b/>
                                  <w:color w:val="FFFFFF" w:themeColor="background1"/>
                                </w:rPr>
                                <w:t>Q3</w:t>
                              </w:r>
                            </w:ins>
                            <w:r>
                              <w:rPr>
                                <w:b/>
                                <w:color w:val="FFFFFF" w:themeColor="background1"/>
                              </w:rPr>
                              <w:t xml:space="preserve">: </w:t>
                            </w:r>
                            <w:r w:rsidRPr="00D76D6F">
                              <w:rPr>
                                <w:b/>
                                <w:color w:val="FFFFFF" w:themeColor="background1"/>
                              </w:rPr>
                              <w:t xml:space="preserve">Can you support both </w:t>
                            </w:r>
                            <w:del w:id="161" w:author="John Lawton" w:date="2018-01-15T09:49:00Z">
                              <w:r w:rsidRPr="00D76D6F" w:rsidDel="00B05C84">
                                <w:rPr>
                                  <w:b/>
                                  <w:color w:val="FFFFFF" w:themeColor="background1"/>
                                </w:rPr>
                                <w:delText>solutions</w:delText>
                              </w:r>
                            </w:del>
                            <w:ins w:id="162" w:author="John Lawton" w:date="2018-01-15T09:49:00Z">
                              <w:r w:rsidR="00B05C84">
                                <w:rPr>
                                  <w:b/>
                                  <w:color w:val="FFFFFF" w:themeColor="background1"/>
                                </w:rPr>
                                <w:t>options</w:t>
                              </w:r>
                            </w:ins>
                            <w:r w:rsidRPr="00D76D6F">
                              <w:rPr>
                                <w:b/>
                                <w:color w:val="FFFFFF" w:themeColor="background1"/>
                              </w:rPr>
                              <w:t>?</w:t>
                            </w:r>
                            <w:r>
                              <w:rPr>
                                <w:b/>
                                <w:color w:val="FFFFFF" w:themeColor="background1"/>
                              </w:rPr>
                              <w:t xml:space="preserve"> Please provide rationale.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6AA30C2E" id="_x0000_s1029" type="#_x0000_t202" style="position:absolute;left:0;text-align:left;margin-left:0;margin-top:134.25pt;width:470.2pt;height:43.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" fillcolor="teal">
                <v:textbox>
                  <w:txbxContent>
                    <w:p w14:paraId="2D52CC4A" w14:textId="54685348" w:rsidR="00A23ADB" w:rsidRPr="001A36F0" w:rsidRDefault="00A23ADB" w:rsidP="00D76D6F">
                      <w:pPr>
                        <w:rPr>
                          <w:b/>
                          <w:color w:val="FFFFFF" w:themeColor="background1"/>
                        </w:rPr>
                      </w:pPr>
                      <w:del w:id="169" w:author="John Lawton" w:date="2018-01-15T09:20:00Z">
                        <w:r w:rsidDel="00BA50F6">
                          <w:rPr>
                            <w:b/>
                            <w:color w:val="FFFFFF" w:themeColor="background1"/>
                          </w:rPr>
                          <w:delText>Q2</w:delText>
                        </w:r>
                      </w:del>
                      <w:ins w:id="170" w:author="John Lawton" w:date="2018-01-15T09:20:00Z">
                        <w:r>
                          <w:rPr>
                            <w:b/>
                            <w:color w:val="FFFFFF" w:themeColor="background1"/>
                          </w:rPr>
                          <w:t>Q3</w:t>
                        </w:r>
                      </w:ins>
                      <w:r>
                        <w:rPr>
                          <w:b/>
                          <w:color w:val="FFFFFF" w:themeColor="background1"/>
                        </w:rPr>
                        <w:t xml:space="preserve">: </w:t>
                      </w:r>
                      <w:r w:rsidRPr="00D76D6F">
                        <w:rPr>
                          <w:b/>
                          <w:color w:val="FFFFFF" w:themeColor="background1"/>
                        </w:rPr>
                        <w:t xml:space="preserve">Can you support both </w:t>
                      </w:r>
                      <w:del w:id="171" w:author="John Lawton" w:date="2018-01-15T09:49:00Z">
                        <w:r w:rsidRPr="00D76D6F" w:rsidDel="00B05C84">
                          <w:rPr>
                            <w:b/>
                            <w:color w:val="FFFFFF" w:themeColor="background1"/>
                          </w:rPr>
                          <w:delText>solutions</w:delText>
                        </w:r>
                      </w:del>
                      <w:ins w:id="172" w:author="John Lawton" w:date="2018-01-15T09:49:00Z">
                        <w:r w:rsidR="00B05C84">
                          <w:rPr>
                            <w:b/>
                            <w:color w:val="FFFFFF" w:themeColor="background1"/>
                          </w:rPr>
                          <w:t>options</w:t>
                        </w:r>
                      </w:ins>
                      <w:r w:rsidRPr="00D76D6F">
                        <w:rPr>
                          <w:b/>
                          <w:color w:val="FFFFFF" w:themeColor="background1"/>
                        </w:rPr>
                        <w:t>?</w:t>
                      </w:r>
                      <w:r>
                        <w:rPr>
                          <w:b/>
                          <w:color w:val="FFFFFF" w:themeColor="background1"/>
                        </w:rPr>
                        <w:t xml:space="preserve"> Please provide rationale.</w:t>
                      </w:r>
                    </w:p>
                  </w:txbxContent>
                </v:textbox>
                <w10:wrap type="square"/>
              </v:shape>
            </w:pict>
          </mc:Fallback>
        </mc:AlternateContent>
      </w:r>
      <w:r w:rsidRPr="00D76D6F">
        <w:rPr>
          <w:color w:val="auto"/>
          <w:sz w:val="20"/>
          <w:szCs w:val="20"/>
        </w:rPr>
        <w:t xml:space="preserve">For the second option for cancellations and re-bills, all of the consumption data for each MPAN on a site would show a negative value in the first set of site data, followed by the correct consumption data per MPAN on the subsequent set of </w:t>
      </w:r>
      <w:del w:id="163" w:author="John Lawton" w:date="2018-01-15T10:04:00Z">
        <w:r w:rsidRPr="00D76D6F" w:rsidDel="00A54E79">
          <w:rPr>
            <w:color w:val="auto"/>
            <w:sz w:val="20"/>
            <w:szCs w:val="20"/>
          </w:rPr>
          <w:delText xml:space="preserve">site </w:delText>
        </w:r>
      </w:del>
      <w:r w:rsidRPr="00D76D6F">
        <w:rPr>
          <w:color w:val="auto"/>
          <w:sz w:val="20"/>
          <w:szCs w:val="20"/>
        </w:rPr>
        <w:t>data.</w:t>
      </w:r>
    </w:p>
    <w:p w14:paraId="35023139" w14:textId="570A9A06" w:rsidR="00D76D6F" w:rsidDel="00BA50F6" w:rsidRDefault="00D76D6F" w:rsidP="00D76D6F">
      <w:pPr>
        <w:rPr>
          <w:del w:id="164" w:author="John Lawton" w:date="2018-01-15T09:20:00Z"/>
        </w:rPr>
      </w:pPr>
    </w:p>
    <w:p w14:paraId="4CCBDAD9" w14:textId="77777777" w:rsidR="00F97791" w:rsidRPr="00EB32BB" w:rsidRDefault="00F97791" w:rsidP="00276606">
      <w:pPr>
        <w:pStyle w:val="Heading02"/>
        <w:keepNext w:val="0"/>
        <w:numPr>
          <w:ilvl w:val="0"/>
          <w:numId w:val="14"/>
        </w:numPr>
        <w:jc w:val="both"/>
      </w:pPr>
      <w:bookmarkStart w:id="165" w:name="_Toc464564983"/>
      <w:r w:rsidRPr="00EB32BB">
        <w:t>Legal Text</w:t>
      </w:r>
      <w:r w:rsidR="005908D1">
        <w:t xml:space="preserve"> </w:t>
      </w:r>
      <w:bookmarkEnd w:id="165"/>
    </w:p>
    <w:p w14:paraId="1C20E541" w14:textId="20FF8D34" w:rsidR="000030B2" w:rsidRPr="000030B2" w:rsidRDefault="000030B2" w:rsidP="000030B2">
      <w:pPr>
        <w:pStyle w:val="Heading2"/>
        <w:numPr>
          <w:ilvl w:val="1"/>
          <w:numId w:val="43"/>
        </w:numPr>
        <w:spacing w:before="240" w:after="60" w:line="360" w:lineRule="auto"/>
        <w:rPr>
          <w:color w:val="auto"/>
          <w:sz w:val="20"/>
          <w:szCs w:val="20"/>
        </w:rPr>
      </w:pPr>
      <w:r w:rsidRPr="000030B2">
        <w:rPr>
          <w:color w:val="auto"/>
          <w:sz w:val="20"/>
          <w:szCs w:val="20"/>
        </w:rPr>
        <w:t xml:space="preserve">This change proposes to modify Schedule 19 Section 3 to provide clarity and consistency of how the EDNOs’ HH credit/rebill data </w:t>
      </w:r>
      <w:ins w:id="166" w:author="John Lawton" w:date="2018-01-15T09:23:00Z">
        <w:r w:rsidR="00BA50F6">
          <w:rPr>
            <w:color w:val="auto"/>
            <w:sz w:val="20"/>
            <w:szCs w:val="20"/>
          </w:rPr>
          <w:t>, and multiple MPANs associated with a bill are</w:t>
        </w:r>
      </w:ins>
      <w:del w:id="167" w:author="John Lawton" w:date="2018-01-15T09:23:00Z">
        <w:r w:rsidRPr="000030B2" w:rsidDel="00BA50F6">
          <w:rPr>
            <w:color w:val="auto"/>
            <w:sz w:val="20"/>
            <w:szCs w:val="20"/>
          </w:rPr>
          <w:delText>is</w:delText>
        </w:r>
      </w:del>
      <w:r w:rsidRPr="000030B2">
        <w:rPr>
          <w:color w:val="auto"/>
          <w:sz w:val="20"/>
          <w:szCs w:val="20"/>
        </w:rPr>
        <w:t xml:space="preserve"> submitted to the DNO as set out below;</w:t>
      </w:r>
      <w:bookmarkStart w:id="168" w:name="_GoBack"/>
      <w:bookmarkEnd w:id="168"/>
    </w:p>
    <w:p w14:paraId="3507BA38" w14:textId="77777777" w:rsidR="000030B2" w:rsidRPr="000030B2" w:rsidRDefault="000030B2" w:rsidP="008628B0">
      <w:pPr>
        <w:pStyle w:val="Heading2"/>
        <w:numPr>
          <w:ilvl w:val="2"/>
          <w:numId w:val="43"/>
        </w:numPr>
        <w:spacing w:before="240" w:after="60" w:line="360" w:lineRule="auto"/>
        <w:rPr>
          <w:color w:val="auto"/>
          <w:sz w:val="20"/>
          <w:szCs w:val="20"/>
        </w:rPr>
      </w:pPr>
      <w:r w:rsidRPr="000030B2">
        <w:rPr>
          <w:color w:val="auto"/>
          <w:sz w:val="20"/>
          <w:szCs w:val="20"/>
        </w:rPr>
        <w:t xml:space="preserve">Wording added to Clause 3.2 – “Where revised data is received by the EDNO and rebilled, a credit row and new debit row should be reported”. In the proposed spreadsheet template a credit re-bill is displayed using two separate lines, the first line shows the negative value of the original invoice and the second line shows the value of the new invoice. </w:t>
      </w:r>
    </w:p>
    <w:p w14:paraId="047FB463" w14:textId="4554122E" w:rsidR="000030B2" w:rsidRPr="000030B2" w:rsidRDefault="000030B2" w:rsidP="008628B0">
      <w:pPr>
        <w:pStyle w:val="Heading2"/>
        <w:numPr>
          <w:ilvl w:val="2"/>
          <w:numId w:val="43"/>
        </w:numPr>
        <w:spacing w:before="240" w:after="60" w:line="360" w:lineRule="auto"/>
        <w:rPr>
          <w:color w:val="auto"/>
          <w:sz w:val="20"/>
          <w:szCs w:val="20"/>
        </w:rPr>
      </w:pPr>
      <w:r w:rsidRPr="000030B2">
        <w:rPr>
          <w:color w:val="auto"/>
          <w:sz w:val="20"/>
          <w:szCs w:val="20"/>
        </w:rPr>
        <w:t>Clause 3.3 lists the data items to be included in respect of each invoice raised on a HH settled connectee.</w:t>
      </w:r>
    </w:p>
    <w:p w14:paraId="3237FCBA" w14:textId="189E548C" w:rsidR="000030B2" w:rsidRPr="000030B2" w:rsidRDefault="000030B2" w:rsidP="008628B0">
      <w:pPr>
        <w:pStyle w:val="Heading2"/>
        <w:numPr>
          <w:ilvl w:val="2"/>
          <w:numId w:val="43"/>
        </w:numPr>
        <w:spacing w:before="240" w:after="60" w:line="360" w:lineRule="auto"/>
        <w:rPr>
          <w:color w:val="auto"/>
          <w:sz w:val="20"/>
          <w:szCs w:val="20"/>
        </w:rPr>
      </w:pPr>
      <w:r w:rsidRPr="000030B2">
        <w:rPr>
          <w:color w:val="auto"/>
          <w:sz w:val="20"/>
          <w:szCs w:val="20"/>
        </w:rPr>
        <w:t xml:space="preserve">Clause 3.4 is modified to require EDNOs to use the template spreadsheet which is proposed to be inserted as Appendix A to Schedule 19 and report all data within the same tab. The wording “Where any data item was not present or had a value of zero in the invoice raised, the report shall show zero for that data item” is introduced in reference to the population of the proposed template. </w:t>
      </w:r>
    </w:p>
    <w:p w14:paraId="181A508B" w14:textId="2F822777" w:rsidR="00170280" w:rsidRPr="00170280" w:rsidRDefault="000030B2" w:rsidP="00B05C84">
      <w:pPr>
        <w:pStyle w:val="Heading2"/>
        <w:numPr>
          <w:ilvl w:val="2"/>
          <w:numId w:val="43"/>
        </w:numPr>
        <w:spacing w:before="240" w:after="60" w:line="360" w:lineRule="auto"/>
      </w:pPr>
      <w:r w:rsidRPr="000030B2">
        <w:rPr>
          <w:color w:val="auto"/>
          <w:sz w:val="20"/>
          <w:szCs w:val="20"/>
        </w:rPr>
        <w:t xml:space="preserve">Clause 4.2 has been introduced to reflect the approach taken for HH Site Specific Data in Clause 3.4 in the MPAN Report. In Clause 4 the wording proposed is “Where there are no half-hourly-settled Connectees, the EDNO shall submit a nil return”. </w:t>
      </w:r>
    </w:p>
    <w:p w14:paraId="10250C74" w14:textId="6D21A70A" w:rsidR="00BA50F6" w:rsidRPr="00BA50F6" w:rsidRDefault="00EE1CC4" w:rsidP="00170280">
      <w:pPr>
        <w:pStyle w:val="Heading2"/>
        <w:numPr>
          <w:ilvl w:val="1"/>
          <w:numId w:val="43"/>
        </w:numPr>
        <w:spacing w:before="240" w:after="60" w:line="360" w:lineRule="auto"/>
      </w:pPr>
      <w:r w:rsidRPr="008628B0">
        <w:rPr>
          <w:noProof/>
          <w:color w:val="auto"/>
          <w:sz w:val="20"/>
          <w:szCs w:val="20"/>
        </w:rPr>
        <mc:AlternateContent>
          <mc:Choice Requires="wps">
            <w:drawing>
              <wp:anchor distT="45720" distB="45720" distL="114300" distR="114300" simplePos="0" relativeHeight="251671552" behindDoc="0" locked="0" layoutInCell="1" allowOverlap="1" wp14:anchorId="3696CE3C" wp14:editId="3086603A">
                <wp:simplePos x="0" y="0"/>
                <wp:positionH relativeFrom="column">
                  <wp:posOffset>227330</wp:posOffset>
                </wp:positionH>
                <wp:positionV relativeFrom="paragraph">
                  <wp:posOffset>0</wp:posOffset>
                </wp:positionV>
                <wp:extent cx="5695315" cy="547370"/>
                <wp:effectExtent l="0" t="0" r="19685" b="24130"/>
                <wp:wrapSquare wrapText="bothSides"/>
                <wp:docPr id="3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315" cy="547370"/>
                        </a:xfrm>
                        <a:prstGeom prst="rect">
                          <a:avLst/>
                        </a:prstGeom>
                        <a:solidFill>
                          <a:srgbClr val="008080"/>
                        </a:solidFill>
                        <a:ln w="9525">
                          <a:solidFill>
                            <a:srgbClr val="000000"/>
                          </a:solidFill>
                          <a:miter lim="800000"/>
                          <a:headEnd/>
                          <a:tailEnd/>
                        </a:ln>
                      </wps:spPr>
                      <wps:txbx>
                        <w:txbxContent>
                          <w:p w14:paraId="3A484539" w14:textId="278C97AC" w:rsidR="00A23ADB" w:rsidRPr="001A36F0" w:rsidRDefault="00A23ADB" w:rsidP="00EE1CC4">
                            <w:pPr>
                              <w:rPr>
                                <w:b/>
                                <w:color w:val="FFFFFF" w:themeColor="background1"/>
                              </w:rPr>
                            </w:pPr>
                            <w:del w:id="169" w:author="John Lawton" w:date="2018-01-15T09:26:00Z">
                              <w:r w:rsidDel="00170280">
                                <w:rPr>
                                  <w:b/>
                                  <w:color w:val="FFFFFF" w:themeColor="background1"/>
                                </w:rPr>
                                <w:delText>Q</w:delText>
                              </w:r>
                            </w:del>
                            <w:ins w:id="170" w:author="John Lawton" w:date="2018-01-15T09:26:00Z">
                              <w:r>
                                <w:rPr>
                                  <w:b/>
                                  <w:color w:val="FFFFFF" w:themeColor="background1"/>
                                </w:rPr>
                                <w:t xml:space="preserve">5: </w:t>
                              </w:r>
                            </w:ins>
                            <w:ins w:id="171" w:author="John Lawton" w:date="2018-01-15T09:22:00Z">
                              <w:r>
                                <w:rPr>
                                  <w:b/>
                                  <w:color w:val="FFFFFF" w:themeColor="background1"/>
                                </w:rPr>
                                <w:t xml:space="preserve"> Do you have any comments on the legal text</w:t>
                              </w:r>
                            </w:ins>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3696CE3C" id="_x0000_s1030" type="#_x0000_t202" style="position:absolute;left:0;text-align:left;margin-left:17.9pt;margin-top:0;width:448.45pt;height:43.1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" fillcolor="teal">
                <v:textbox>
                  <w:txbxContent>
                    <w:p w14:paraId="3A484539" w14:textId="278C97AC" w:rsidR="00A23ADB" w:rsidRPr="001A36F0" w:rsidRDefault="00A23ADB" w:rsidP="00EE1CC4">
                      <w:pPr>
                        <w:rPr>
                          <w:b/>
                          <w:color w:val="FFFFFF" w:themeColor="background1"/>
                        </w:rPr>
                      </w:pPr>
                      <w:del w:id="182" w:author="John Lawton" w:date="2018-01-15T09:26:00Z">
                        <w:r w:rsidDel="00170280">
                          <w:rPr>
                            <w:b/>
                            <w:color w:val="FFFFFF" w:themeColor="background1"/>
                          </w:rPr>
                          <w:delText>Q</w:delText>
                        </w:r>
                      </w:del>
                      <w:ins w:id="183" w:author="John Lawton" w:date="2018-01-15T09:26:00Z">
                        <w:r>
                          <w:rPr>
                            <w:b/>
                            <w:color w:val="FFFFFF" w:themeColor="background1"/>
                          </w:rPr>
                          <w:t xml:space="preserve">5: </w:t>
                        </w:r>
                      </w:ins>
                      <w:ins w:id="184" w:author="John Lawton" w:date="2018-01-15T09:22:00Z">
                        <w:r>
                          <w:rPr>
                            <w:b/>
                            <w:color w:val="FFFFFF" w:themeColor="background1"/>
                          </w:rPr>
                          <w:t xml:space="preserve"> Do you have any comments on the legal text</w:t>
                        </w:r>
                      </w:ins>
                    </w:p>
                  </w:txbxContent>
                </v:textbox>
                <w10:wrap type="square"/>
              </v:shape>
            </w:pict>
          </mc:Fallback>
        </mc:AlternateContent>
      </w:r>
      <w:r w:rsidR="008628B0" w:rsidRPr="00170280">
        <w:rPr>
          <w:color w:val="auto"/>
          <w:sz w:val="20"/>
          <w:szCs w:val="20"/>
        </w:rPr>
        <w:t>It was noted by the Working Group that the currently proposed legal text includes a reference to the use of Excel 2003</w:t>
      </w:r>
      <w:ins w:id="172" w:author="John Lawton" w:date="2018-01-15T09:27:00Z">
        <w:r w:rsidR="00170280" w:rsidRPr="00170280">
          <w:rPr>
            <w:color w:val="auto"/>
            <w:sz w:val="20"/>
            <w:szCs w:val="20"/>
          </w:rPr>
          <w:t xml:space="preserve">. The </w:t>
        </w:r>
      </w:ins>
      <w:ins w:id="173" w:author="John Lawton" w:date="2018-01-15T09:28:00Z">
        <w:r w:rsidR="00170280" w:rsidRPr="00170280">
          <w:rPr>
            <w:color w:val="auto"/>
            <w:sz w:val="20"/>
            <w:szCs w:val="20"/>
          </w:rPr>
          <w:t>Working Group would like to und</w:t>
        </w:r>
        <w:r w:rsidR="00170280" w:rsidRPr="00A23ADB">
          <w:rPr>
            <w:color w:val="auto"/>
            <w:sz w:val="20"/>
            <w:szCs w:val="20"/>
          </w:rPr>
          <w:t>erstand wh</w:t>
        </w:r>
      </w:ins>
      <w:ins w:id="174" w:author="John Lawton" w:date="2018-01-15T09:29:00Z">
        <w:r w:rsidR="00170280" w:rsidRPr="00A23ADB">
          <w:rPr>
            <w:color w:val="auto"/>
            <w:sz w:val="20"/>
            <w:szCs w:val="20"/>
          </w:rPr>
          <w:t>e</w:t>
        </w:r>
      </w:ins>
      <w:ins w:id="175" w:author="John Lawton" w:date="2018-01-15T09:28:00Z">
        <w:r w:rsidR="00170280" w:rsidRPr="00A23ADB">
          <w:rPr>
            <w:color w:val="auto"/>
            <w:sz w:val="20"/>
            <w:szCs w:val="20"/>
          </w:rPr>
          <w:t xml:space="preserve">ther there is an </w:t>
        </w:r>
        <w:r w:rsidR="00170280" w:rsidRPr="00A23ADB">
          <w:rPr>
            <w:color w:val="auto"/>
            <w:sz w:val="20"/>
            <w:szCs w:val="20"/>
          </w:rPr>
          <w:lastRenderedPageBreak/>
          <w:t>opport</w:t>
        </w:r>
      </w:ins>
      <w:ins w:id="176" w:author="John Lawton" w:date="2018-01-15T09:29:00Z">
        <w:r w:rsidR="00170280" w:rsidRPr="00A23ADB">
          <w:rPr>
            <w:color w:val="auto"/>
            <w:sz w:val="20"/>
            <w:szCs w:val="20"/>
          </w:rPr>
          <w:t>unity to update the version based on Parties feedback on the version they use.</w:t>
        </w:r>
      </w:ins>
      <w:ins w:id="177" w:author="John Lawton" w:date="2018-01-15T09:30:00Z">
        <w:r w:rsidR="00170280" w:rsidRPr="00A23ADB">
          <w:rPr>
            <w:color w:val="auto"/>
            <w:sz w:val="20"/>
            <w:szCs w:val="20"/>
          </w:rPr>
          <w:t xml:space="preserve"> </w:t>
        </w:r>
      </w:ins>
      <w:ins w:id="178" w:author="John Lawton" w:date="2018-01-15T09:31:00Z">
        <w:r w:rsidR="00170280" w:rsidRPr="00A23ADB">
          <w:rPr>
            <w:color w:val="auto"/>
            <w:sz w:val="20"/>
            <w:szCs w:val="20"/>
          </w:rPr>
          <w:t xml:space="preserve">Based on the </w:t>
        </w:r>
        <w:r w:rsidR="00170280" w:rsidRPr="00B05C84">
          <w:rPr>
            <w:color w:val="auto"/>
            <w:sz w:val="20"/>
            <w:szCs w:val="20"/>
          </w:rPr>
          <w:t>information received the Working Group will determine whether the vers</w:t>
        </w:r>
      </w:ins>
      <w:ins w:id="179" w:author="John Lawton" w:date="2018-01-15T09:32:00Z">
        <w:r w:rsidR="00170280" w:rsidRPr="00B05C84">
          <w:rPr>
            <w:color w:val="auto"/>
            <w:sz w:val="20"/>
            <w:szCs w:val="20"/>
          </w:rPr>
          <w:t>ion number can be updated to a later version that all Parties could support</w:t>
        </w:r>
      </w:ins>
      <w:del w:id="180" w:author="John Lawton" w:date="2018-01-15T09:27:00Z">
        <w:r w:rsidR="008628B0" w:rsidRPr="00B05C84" w:rsidDel="00170280">
          <w:rPr>
            <w:color w:val="auto"/>
            <w:sz w:val="20"/>
            <w:szCs w:val="20"/>
          </w:rPr>
          <w:delText>,</w:delText>
        </w:r>
      </w:del>
      <w:r w:rsidR="008628B0" w:rsidRPr="00B05C84">
        <w:rPr>
          <w:color w:val="auto"/>
          <w:sz w:val="20"/>
          <w:szCs w:val="20"/>
        </w:rPr>
        <w:t xml:space="preserve"> </w:t>
      </w:r>
      <w:del w:id="181" w:author="John Lawton" w:date="2018-01-15T09:30:00Z">
        <w:r w:rsidR="008628B0" w:rsidRPr="00B05C84" w:rsidDel="00170280">
          <w:rPr>
            <w:color w:val="auto"/>
            <w:sz w:val="20"/>
            <w:szCs w:val="20"/>
          </w:rPr>
          <w:delText>and as this software has now been made obsolete due to progressive upgrades to the programme this may require an update.</w:delText>
        </w:r>
      </w:del>
    </w:p>
    <w:p w14:paraId="0EEB3FB0" w14:textId="46E0D035" w:rsidR="00EE1CC4" w:rsidRPr="001A36F0" w:rsidRDefault="00AF489A" w:rsidP="001A36F0">
      <w:r w:rsidRPr="001A36F0">
        <w:rPr>
          <w:bCs/>
          <w:iCs/>
          <w:noProof/>
          <w:szCs w:val="20"/>
        </w:rPr>
        <mc:AlternateContent>
          <mc:Choice Requires="wps">
            <w:drawing>
              <wp:anchor distT="45720" distB="45720" distL="114300" distR="114300" simplePos="0" relativeHeight="251681792" behindDoc="0" locked="0" layoutInCell="1" allowOverlap="1" wp14:anchorId="45786016" wp14:editId="39A05985">
                <wp:simplePos x="0" y="0"/>
                <wp:positionH relativeFrom="column">
                  <wp:posOffset>8255</wp:posOffset>
                </wp:positionH>
                <wp:positionV relativeFrom="paragraph">
                  <wp:posOffset>230505</wp:posOffset>
                </wp:positionV>
                <wp:extent cx="5923915" cy="1404620"/>
                <wp:effectExtent l="0" t="0" r="19685" b="1397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3915" cy="1404620"/>
                        </a:xfrm>
                        <a:prstGeom prst="rect">
                          <a:avLst/>
                        </a:prstGeom>
                        <a:solidFill>
                          <a:srgbClr val="008080"/>
                        </a:solidFill>
                        <a:ln w="9525">
                          <a:solidFill>
                            <a:srgbClr val="000000"/>
                          </a:solidFill>
                          <a:miter lim="800000"/>
                          <a:headEnd/>
                          <a:tailEnd/>
                        </a:ln>
                      </wps:spPr>
                      <wps:txbx>
                        <w:txbxContent>
                          <w:p w14:paraId="52EF8EEE" w14:textId="0DC2D09E" w:rsidR="00A23ADB" w:rsidRPr="001A36F0" w:rsidRDefault="00A23ADB" w:rsidP="00AF489A">
                            <w:pPr>
                              <w:rPr>
                                <w:b/>
                                <w:color w:val="FFFFFF" w:themeColor="background1"/>
                              </w:rPr>
                            </w:pPr>
                            <w:r w:rsidRPr="001A36F0">
                              <w:rPr>
                                <w:b/>
                                <w:color w:val="FFFFFF" w:themeColor="background1"/>
                              </w:rPr>
                              <w:t>Q</w:t>
                            </w:r>
                            <w:ins w:id="182" w:author="John Lawton" w:date="2018-01-15T09:32:00Z">
                              <w:r>
                                <w:rPr>
                                  <w:b/>
                                  <w:color w:val="FFFFFF" w:themeColor="background1"/>
                                </w:rPr>
                                <w:t>6</w:t>
                              </w:r>
                            </w:ins>
                            <w:del w:id="183" w:author="John Lawton" w:date="2018-01-15T09:32:00Z">
                              <w:r w:rsidDel="00170280">
                                <w:rPr>
                                  <w:b/>
                                  <w:color w:val="FFFFFF" w:themeColor="background1"/>
                                </w:rPr>
                                <w:delText>4</w:delText>
                              </w:r>
                            </w:del>
                            <w:r>
                              <w:rPr>
                                <w:b/>
                                <w:color w:val="FFFFFF" w:themeColor="background1"/>
                              </w:rPr>
                              <w:t xml:space="preserve">: </w:t>
                            </w:r>
                            <w:del w:id="184" w:author="John Lawton" w:date="2018-01-15T09:31:00Z">
                              <w:r w:rsidDel="00170280">
                                <w:rPr>
                                  <w:b/>
                                  <w:color w:val="FFFFFF" w:themeColor="background1"/>
                                </w:rPr>
                                <w:delText>Do you think that the reference to Excel 2003 should be removed or update to futureproof the legal text? Please provide rationale.</w:delText>
                              </w:r>
                            </w:del>
                            <w:ins w:id="185" w:author="John Lawton" w:date="2018-01-15T09:31:00Z">
                              <w:r>
                                <w:rPr>
                                  <w:b/>
                                  <w:color w:val="FFFFFF" w:themeColor="background1"/>
                                </w:rPr>
                                <w:t>Which version of excel does your company use?</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w:pict>
              <v:shape w14:anchorId="45786016" id="_x0000_s1031" type="#_x0000_t202" style="position:absolute;margin-left:.65pt;margin-top:18.15pt;width:466.45pt;height:110.6pt;z-index:2516817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" fillcolor="teal">
                <v:textbox style="mso-fit-shape-to-text:t">
                  <w:txbxContent>
                    <w:p w14:paraId="52EF8EEE" w14:textId="0DC2D09E" w:rsidR="00A23ADB" w:rsidRPr="001A36F0" w:rsidRDefault="00A23ADB" w:rsidP="00AF489A">
                      <w:pPr>
                        <w:rPr>
                          <w:b/>
                          <w:color w:val="FFFFFF" w:themeColor="background1"/>
                        </w:rPr>
                      </w:pPr>
                      <w:r w:rsidRPr="001A36F0">
                        <w:rPr>
                          <w:b/>
                          <w:color w:val="FFFFFF" w:themeColor="background1"/>
                        </w:rPr>
                        <w:t>Q</w:t>
                      </w:r>
                      <w:ins w:id="199" w:author="John Lawton" w:date="2018-01-15T09:32:00Z">
                        <w:r>
                          <w:rPr>
                            <w:b/>
                            <w:color w:val="FFFFFF" w:themeColor="background1"/>
                          </w:rPr>
                          <w:t>6</w:t>
                        </w:r>
                      </w:ins>
                      <w:del w:id="200" w:author="John Lawton" w:date="2018-01-15T09:32:00Z">
                        <w:r w:rsidDel="00170280">
                          <w:rPr>
                            <w:b/>
                            <w:color w:val="FFFFFF" w:themeColor="background1"/>
                          </w:rPr>
                          <w:delText>4</w:delText>
                        </w:r>
                      </w:del>
                      <w:r>
                        <w:rPr>
                          <w:b/>
                          <w:color w:val="FFFFFF" w:themeColor="background1"/>
                        </w:rPr>
                        <w:t xml:space="preserve">: </w:t>
                      </w:r>
                      <w:del w:id="201" w:author="John Lawton" w:date="2018-01-15T09:31:00Z">
                        <w:r w:rsidDel="00170280">
                          <w:rPr>
                            <w:b/>
                            <w:color w:val="FFFFFF" w:themeColor="background1"/>
                          </w:rPr>
                          <w:delText>Do you think that the reference to Excel 2003 should be removed or update to futureproof the legal text? Please provide rationale.</w:delText>
                        </w:r>
                      </w:del>
                      <w:ins w:id="202" w:author="John Lawton" w:date="2018-01-15T09:31:00Z">
                        <w:r>
                          <w:rPr>
                            <w:b/>
                            <w:color w:val="FFFFFF" w:themeColor="background1"/>
                          </w:rPr>
                          <w:t>Which version of excel does your company use?</w:t>
                        </w:r>
                      </w:ins>
                    </w:p>
                  </w:txbxContent>
                </v:textbox>
                <w10:wrap type="square"/>
              </v:shape>
            </w:pict>
          </mc:Fallback>
        </mc:AlternateContent>
      </w:r>
    </w:p>
    <w:p w14:paraId="4917AD5B" w14:textId="77777777" w:rsidR="00B52063" w:rsidRPr="00EB32BB" w:rsidRDefault="00B52063" w:rsidP="00CB2A38">
      <w:pPr>
        <w:pStyle w:val="Heading02"/>
        <w:numPr>
          <w:ilvl w:val="0"/>
          <w:numId w:val="14"/>
        </w:numPr>
      </w:pPr>
      <w:bookmarkStart w:id="186" w:name="_Toc453107801"/>
      <w:bookmarkStart w:id="187" w:name="_Toc464564984"/>
      <w:r w:rsidRPr="00EB32BB">
        <w:t>Relevant Objectives</w:t>
      </w:r>
      <w:bookmarkEnd w:id="117"/>
      <w:bookmarkEnd w:id="186"/>
      <w:bookmarkEnd w:id="187"/>
    </w:p>
    <w:p w14:paraId="2C625A52" w14:textId="77777777" w:rsidR="002733C1" w:rsidRPr="002733C1" w:rsidRDefault="002733C1" w:rsidP="002733C1">
      <w:pPr>
        <w:pStyle w:val="Heading2"/>
        <w:spacing w:before="240" w:after="60" w:line="360" w:lineRule="auto"/>
        <w:rPr>
          <w:rFonts w:ascii="Calibri" w:hAnsi="Calibri"/>
          <w:color w:val="auto"/>
          <w:sz w:val="22"/>
          <w:szCs w:val="20"/>
        </w:rPr>
      </w:pPr>
      <w:r w:rsidRPr="00F04DA2">
        <w:rPr>
          <w:b/>
          <w:iCs w:val="0"/>
          <w:sz w:val="24"/>
        </w:rPr>
        <w:t>A</w:t>
      </w:r>
      <w:r>
        <w:rPr>
          <w:b/>
          <w:iCs w:val="0"/>
          <w:sz w:val="24"/>
        </w:rPr>
        <w:t>ssessment A</w:t>
      </w:r>
      <w:r w:rsidRPr="00F04DA2">
        <w:rPr>
          <w:b/>
          <w:iCs w:val="0"/>
          <w:sz w:val="24"/>
        </w:rPr>
        <w:t xml:space="preserve">gainst the </w:t>
      </w:r>
      <w:r>
        <w:rPr>
          <w:b/>
          <w:iCs w:val="0"/>
          <w:sz w:val="24"/>
        </w:rPr>
        <w:t>DCUSA O</w:t>
      </w:r>
      <w:r w:rsidRPr="00F04DA2">
        <w:rPr>
          <w:b/>
          <w:iCs w:val="0"/>
          <w:sz w:val="24"/>
        </w:rPr>
        <w:t xml:space="preserve">bjectives </w:t>
      </w:r>
    </w:p>
    <w:p w14:paraId="542FC298" w14:textId="187AA0E5" w:rsidR="005930F8" w:rsidRDefault="00586BD1" w:rsidP="00B1650F">
      <w:pPr>
        <w:numPr>
          <w:ilvl w:val="1"/>
          <w:numId w:val="14"/>
        </w:numPr>
        <w:jc w:val="both"/>
        <w:rPr>
          <w:rFonts w:cs="Arial"/>
          <w:bCs/>
          <w:iCs/>
          <w:szCs w:val="20"/>
        </w:rPr>
      </w:pPr>
      <w:r w:rsidRPr="003D5BA8">
        <w:rPr>
          <w:rFonts w:cs="Arial"/>
          <w:bCs/>
          <w:iCs/>
          <w:szCs w:val="20"/>
        </w:rPr>
        <w:t>For a DCUSA Change Proposal to be approved it must be demonstrated that it better meets the DCUSA Object</w:t>
      </w:r>
      <w:r w:rsidR="001052FF">
        <w:rPr>
          <w:rFonts w:cs="Arial"/>
          <w:bCs/>
          <w:iCs/>
          <w:szCs w:val="20"/>
        </w:rPr>
        <w:t>ives. The Working Group is interested in parties</w:t>
      </w:r>
      <w:r w:rsidR="00C5414E">
        <w:rPr>
          <w:rFonts w:cs="Arial"/>
          <w:bCs/>
          <w:iCs/>
          <w:szCs w:val="20"/>
        </w:rPr>
        <w:t>’</w:t>
      </w:r>
      <w:r w:rsidR="001052FF">
        <w:rPr>
          <w:rFonts w:cs="Arial"/>
          <w:bCs/>
          <w:iCs/>
          <w:szCs w:val="20"/>
        </w:rPr>
        <w:t xml:space="preserve"> views on which of the following DCUSA </w:t>
      </w:r>
      <w:r w:rsidR="00804E16">
        <w:rPr>
          <w:rFonts w:cs="Arial"/>
          <w:bCs/>
          <w:iCs/>
          <w:szCs w:val="20"/>
        </w:rPr>
        <w:t xml:space="preserve">General </w:t>
      </w:r>
      <w:r w:rsidR="001052FF">
        <w:rPr>
          <w:rFonts w:cs="Arial"/>
          <w:bCs/>
          <w:iCs/>
          <w:szCs w:val="20"/>
        </w:rPr>
        <w:t>Objectives are better facilitated by this change and why.</w:t>
      </w:r>
    </w:p>
    <w:p w14:paraId="337B3826" w14:textId="0A08C83A" w:rsidR="000030B2" w:rsidRDefault="000030B2" w:rsidP="00B1650F">
      <w:pPr>
        <w:numPr>
          <w:ilvl w:val="1"/>
          <w:numId w:val="14"/>
        </w:numPr>
        <w:jc w:val="both"/>
        <w:rPr>
          <w:rFonts w:cs="Arial"/>
          <w:bCs/>
          <w:iCs/>
          <w:szCs w:val="20"/>
        </w:rPr>
      </w:pPr>
      <w:commentRangeStart w:id="188"/>
      <w:r>
        <w:rPr>
          <w:rFonts w:cs="Arial"/>
          <w:bCs/>
          <w:iCs/>
          <w:szCs w:val="20"/>
        </w:rPr>
        <w:t xml:space="preserve">The Proposer’s view on which DCUSA General Objectives are better facilitated have been included below: </w:t>
      </w:r>
      <w:commentRangeEnd w:id="188"/>
      <w:r w:rsidR="00A23ADB">
        <w:rPr>
          <w:rStyle w:val="CommentReference"/>
        </w:rPr>
        <w:commentReference w:id="188"/>
      </w:r>
    </w:p>
    <w:tbl>
      <w:tblPr>
        <w:tblW w:w="9639" w:type="dxa"/>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7230"/>
        <w:gridCol w:w="2409"/>
      </w:tblGrid>
      <w:tr w:rsidR="000030B2" w:rsidRPr="000030B2" w14:paraId="7CE58640" w14:textId="77777777" w:rsidTr="004850B7">
        <w:trPr>
          <w:cantSplit/>
          <w:trHeight w:val="397"/>
        </w:trPr>
        <w:tc>
          <w:tcPr>
            <w:tcW w:w="7230" w:type="dxa"/>
          </w:tcPr>
          <w:p w14:paraId="1BE156BD" w14:textId="77777777" w:rsidR="000030B2" w:rsidRPr="000030B2" w:rsidRDefault="000030B2" w:rsidP="000030B2">
            <w:pPr>
              <w:spacing w:before="40"/>
              <w:ind w:right="238"/>
              <w:rPr>
                <w:rFonts w:cs="Arial"/>
                <w:b/>
                <w:color w:val="008576"/>
                <w:sz w:val="22"/>
                <w:szCs w:val="22"/>
              </w:rPr>
            </w:pPr>
            <w:r w:rsidRPr="000030B2">
              <w:rPr>
                <w:rFonts w:cs="Arial"/>
                <w:b/>
                <w:color w:val="008576"/>
                <w:sz w:val="22"/>
                <w:szCs w:val="22"/>
              </w:rPr>
              <w:t>DCUSA General Objectives</w:t>
            </w:r>
          </w:p>
        </w:tc>
        <w:tc>
          <w:tcPr>
            <w:tcW w:w="2409" w:type="dxa"/>
          </w:tcPr>
          <w:p w14:paraId="2EC95598" w14:textId="77777777" w:rsidR="000030B2" w:rsidRPr="000030B2" w:rsidRDefault="000030B2" w:rsidP="000030B2">
            <w:pPr>
              <w:ind w:left="113" w:right="113"/>
              <w:rPr>
                <w:b/>
              </w:rPr>
            </w:pPr>
            <w:r w:rsidRPr="000030B2">
              <w:rPr>
                <w:b/>
              </w:rPr>
              <w:t>Identified impact</w:t>
            </w:r>
          </w:p>
        </w:tc>
      </w:tr>
      <w:tr w:rsidR="000030B2" w:rsidRPr="000030B2" w14:paraId="3358C8FE" w14:textId="77777777" w:rsidTr="004850B7">
        <w:trPr>
          <w:cantSplit/>
          <w:trHeight w:val="397"/>
        </w:trPr>
        <w:tc>
          <w:tcPr>
            <w:tcW w:w="7230" w:type="dxa"/>
          </w:tcPr>
          <w:p w14:paraId="0C5C43E2" w14:textId="77777777" w:rsidR="000030B2" w:rsidRPr="000030B2" w:rsidRDefault="000030B2" w:rsidP="000030B2">
            <w:pPr>
              <w:ind w:left="546" w:hanging="546"/>
              <w:rPr>
                <w:rFonts w:cs="Arial"/>
                <w:noProof/>
              </w:rPr>
            </w:pPr>
            <w:r w:rsidRPr="000030B2">
              <w:rPr>
                <w:rFonts w:cs="Arial"/>
                <w:noProof/>
              </w:rPr>
              <w:fldChar w:fldCharType="begin">
                <w:ffData>
                  <w:name w:val="Check5"/>
                  <w:enabled/>
                  <w:calcOnExit w:val="0"/>
                  <w:checkBox>
                    <w:sizeAuto/>
                    <w:default w:val="0"/>
                  </w:checkBox>
                </w:ffData>
              </w:fldChar>
            </w:r>
            <w:r w:rsidRPr="000030B2">
              <w:rPr>
                <w:rFonts w:cs="Arial"/>
                <w:noProof/>
              </w:rPr>
              <w:instrText xml:space="preserve"> FORMCHECKBOX </w:instrText>
            </w:r>
            <w:r w:rsidR="004E6CD5">
              <w:rPr>
                <w:rFonts w:cs="Arial"/>
                <w:noProof/>
              </w:rPr>
            </w:r>
            <w:r w:rsidR="004E6CD5">
              <w:rPr>
                <w:rFonts w:cs="Arial"/>
                <w:noProof/>
              </w:rPr>
              <w:fldChar w:fldCharType="separate"/>
            </w:r>
            <w:r w:rsidRPr="000030B2">
              <w:rPr>
                <w:rFonts w:cs="Arial"/>
                <w:noProof/>
              </w:rPr>
              <w:fldChar w:fldCharType="end"/>
            </w:r>
            <w:r w:rsidRPr="000030B2">
              <w:rPr>
                <w:rFonts w:cs="Arial"/>
                <w:noProof/>
              </w:rPr>
              <w:t xml:space="preserve"> 1 The development, maintenance and operation by the DNO Parties and IDNO Parties of efficient, co-ordinated, and economical Distribution Networks</w:t>
            </w:r>
          </w:p>
        </w:tc>
        <w:tc>
          <w:tcPr>
            <w:tcW w:w="2409" w:type="dxa"/>
          </w:tcPr>
          <w:p w14:paraId="4AA4E7AE" w14:textId="77777777" w:rsidR="000030B2" w:rsidRPr="000030B2" w:rsidRDefault="000030B2" w:rsidP="000030B2">
            <w:pPr>
              <w:spacing w:before="40"/>
            </w:pPr>
            <w:r w:rsidRPr="000030B2">
              <w:t>None</w:t>
            </w:r>
          </w:p>
        </w:tc>
      </w:tr>
      <w:tr w:rsidR="000030B2" w:rsidRPr="000030B2" w14:paraId="577FA319" w14:textId="77777777" w:rsidTr="004850B7">
        <w:trPr>
          <w:cantSplit/>
          <w:trHeight w:val="397"/>
        </w:trPr>
        <w:tc>
          <w:tcPr>
            <w:tcW w:w="7230" w:type="dxa"/>
          </w:tcPr>
          <w:p w14:paraId="70237663" w14:textId="77777777" w:rsidR="000030B2" w:rsidRPr="000030B2" w:rsidRDefault="000030B2" w:rsidP="000030B2">
            <w:pPr>
              <w:ind w:left="546" w:hanging="546"/>
              <w:rPr>
                <w:rFonts w:cs="Arial"/>
                <w:noProof/>
              </w:rPr>
            </w:pPr>
            <w:r w:rsidRPr="000030B2">
              <w:rPr>
                <w:rFonts w:cs="Arial"/>
                <w:noProof/>
              </w:rPr>
              <w:fldChar w:fldCharType="begin">
                <w:ffData>
                  <w:name w:val="Check6"/>
                  <w:enabled/>
                  <w:calcOnExit w:val="0"/>
                  <w:checkBox>
                    <w:sizeAuto/>
                    <w:default w:val="0"/>
                  </w:checkBox>
                </w:ffData>
              </w:fldChar>
            </w:r>
            <w:r w:rsidRPr="000030B2">
              <w:rPr>
                <w:rFonts w:cs="Arial"/>
                <w:noProof/>
              </w:rPr>
              <w:instrText xml:space="preserve"> FORMCHECKBOX </w:instrText>
            </w:r>
            <w:r w:rsidR="004E6CD5">
              <w:rPr>
                <w:rFonts w:cs="Arial"/>
                <w:noProof/>
              </w:rPr>
            </w:r>
            <w:r w:rsidR="004E6CD5">
              <w:rPr>
                <w:rFonts w:cs="Arial"/>
                <w:noProof/>
              </w:rPr>
              <w:fldChar w:fldCharType="separate"/>
            </w:r>
            <w:r w:rsidRPr="000030B2">
              <w:rPr>
                <w:rFonts w:cs="Arial"/>
                <w:noProof/>
              </w:rPr>
              <w:fldChar w:fldCharType="end"/>
            </w:r>
            <w:r w:rsidRPr="000030B2">
              <w:rPr>
                <w:rFonts w:cs="Arial"/>
                <w:noProof/>
              </w:rPr>
              <w:t xml:space="preserve"> 2 The facilitation of effective competition in the generation and supply of electricity and (so far as is consistent therewith) the promotion of such competition in the sale, distribution and purchase of electricity</w:t>
            </w:r>
          </w:p>
        </w:tc>
        <w:tc>
          <w:tcPr>
            <w:tcW w:w="2409" w:type="dxa"/>
          </w:tcPr>
          <w:p w14:paraId="1B81A40F" w14:textId="77777777" w:rsidR="000030B2" w:rsidRPr="000030B2" w:rsidRDefault="000030B2" w:rsidP="000030B2">
            <w:pPr>
              <w:spacing w:before="40"/>
              <w:ind w:right="113"/>
            </w:pPr>
            <w:r w:rsidRPr="000030B2">
              <w:t>None</w:t>
            </w:r>
          </w:p>
        </w:tc>
      </w:tr>
      <w:tr w:rsidR="000030B2" w:rsidRPr="000030B2" w14:paraId="5680D278" w14:textId="77777777" w:rsidTr="004850B7">
        <w:trPr>
          <w:cantSplit/>
          <w:trHeight w:val="397"/>
        </w:trPr>
        <w:tc>
          <w:tcPr>
            <w:tcW w:w="7230" w:type="dxa"/>
          </w:tcPr>
          <w:p w14:paraId="56A0D324" w14:textId="77777777" w:rsidR="000030B2" w:rsidRPr="000030B2" w:rsidRDefault="000030B2" w:rsidP="000030B2">
            <w:pPr>
              <w:ind w:left="546" w:hanging="546"/>
              <w:rPr>
                <w:rFonts w:cs="Arial"/>
                <w:noProof/>
              </w:rPr>
            </w:pPr>
            <w:r w:rsidRPr="000030B2">
              <w:rPr>
                <w:rFonts w:cs="Arial"/>
                <w:noProof/>
              </w:rPr>
              <w:fldChar w:fldCharType="begin">
                <w:ffData>
                  <w:name w:val="Check6"/>
                  <w:enabled/>
                  <w:calcOnExit w:val="0"/>
                  <w:checkBox>
                    <w:sizeAuto/>
                    <w:default w:val="0"/>
                  </w:checkBox>
                </w:ffData>
              </w:fldChar>
            </w:r>
            <w:r w:rsidRPr="000030B2">
              <w:rPr>
                <w:rFonts w:cs="Arial"/>
                <w:noProof/>
              </w:rPr>
              <w:instrText xml:space="preserve"> FORMCHECKBOX </w:instrText>
            </w:r>
            <w:r w:rsidR="004E6CD5">
              <w:rPr>
                <w:rFonts w:cs="Arial"/>
                <w:noProof/>
              </w:rPr>
            </w:r>
            <w:r w:rsidR="004E6CD5">
              <w:rPr>
                <w:rFonts w:cs="Arial"/>
                <w:noProof/>
              </w:rPr>
              <w:fldChar w:fldCharType="separate"/>
            </w:r>
            <w:r w:rsidRPr="000030B2">
              <w:rPr>
                <w:rFonts w:cs="Arial"/>
                <w:noProof/>
              </w:rPr>
              <w:fldChar w:fldCharType="end"/>
            </w:r>
            <w:r w:rsidRPr="000030B2">
              <w:rPr>
                <w:rFonts w:cs="Arial"/>
                <w:noProof/>
              </w:rPr>
              <w:t>3 The efficient discharge by the DNO Parties and IDNO Parties of obligations imposed upon them in their Distribution Licences</w:t>
            </w:r>
          </w:p>
        </w:tc>
        <w:tc>
          <w:tcPr>
            <w:tcW w:w="2409" w:type="dxa"/>
          </w:tcPr>
          <w:p w14:paraId="72D0FCD8" w14:textId="77777777" w:rsidR="000030B2" w:rsidRPr="000030B2" w:rsidRDefault="000030B2" w:rsidP="000030B2">
            <w:r w:rsidRPr="000030B2">
              <w:t>None</w:t>
            </w:r>
          </w:p>
        </w:tc>
      </w:tr>
      <w:tr w:rsidR="000030B2" w:rsidRPr="000030B2" w14:paraId="1082FF78" w14:textId="77777777" w:rsidTr="004850B7">
        <w:trPr>
          <w:cantSplit/>
          <w:trHeight w:val="397"/>
        </w:trPr>
        <w:tc>
          <w:tcPr>
            <w:tcW w:w="7230" w:type="dxa"/>
          </w:tcPr>
          <w:p w14:paraId="271723EE" w14:textId="77777777" w:rsidR="000030B2" w:rsidRPr="000030B2" w:rsidRDefault="000030B2" w:rsidP="000030B2">
            <w:pPr>
              <w:ind w:left="546" w:hanging="546"/>
              <w:rPr>
                <w:rFonts w:cs="Arial"/>
                <w:noProof/>
              </w:rPr>
            </w:pPr>
            <w:r w:rsidRPr="000030B2">
              <w:rPr>
                <w:rFonts w:cs="Arial"/>
                <w:noProof/>
              </w:rPr>
              <w:fldChar w:fldCharType="begin">
                <w:ffData>
                  <w:name w:val="Check8"/>
                  <w:enabled/>
                  <w:calcOnExit w:val="0"/>
                  <w:checkBox>
                    <w:sizeAuto/>
                    <w:default w:val="1"/>
                  </w:checkBox>
                </w:ffData>
              </w:fldChar>
            </w:r>
            <w:bookmarkStart w:id="189" w:name="Check8"/>
            <w:r w:rsidRPr="000030B2">
              <w:rPr>
                <w:rFonts w:cs="Arial"/>
                <w:noProof/>
              </w:rPr>
              <w:instrText xml:space="preserve"> FORMCHECKBOX </w:instrText>
            </w:r>
            <w:r w:rsidR="004E6CD5">
              <w:rPr>
                <w:rFonts w:cs="Arial"/>
                <w:noProof/>
              </w:rPr>
            </w:r>
            <w:r w:rsidR="004E6CD5">
              <w:rPr>
                <w:rFonts w:cs="Arial"/>
                <w:noProof/>
              </w:rPr>
              <w:fldChar w:fldCharType="separate"/>
            </w:r>
            <w:r w:rsidRPr="000030B2">
              <w:rPr>
                <w:rFonts w:cs="Arial"/>
                <w:noProof/>
              </w:rPr>
              <w:fldChar w:fldCharType="end"/>
            </w:r>
            <w:bookmarkEnd w:id="189"/>
            <w:r w:rsidRPr="000030B2">
              <w:rPr>
                <w:rFonts w:cs="Arial"/>
                <w:noProof/>
              </w:rPr>
              <w:t xml:space="preserve"> 4  The promotion of efficiency in the implementation and administration of the DCUSA</w:t>
            </w:r>
          </w:p>
        </w:tc>
        <w:tc>
          <w:tcPr>
            <w:tcW w:w="2409" w:type="dxa"/>
          </w:tcPr>
          <w:p w14:paraId="3DCA2F3D" w14:textId="77777777" w:rsidR="000030B2" w:rsidRPr="000030B2" w:rsidRDefault="000030B2" w:rsidP="000030B2">
            <w:r w:rsidRPr="000030B2">
              <w:t>Positive</w:t>
            </w:r>
          </w:p>
        </w:tc>
      </w:tr>
      <w:tr w:rsidR="000030B2" w:rsidRPr="000030B2" w14:paraId="0D434128" w14:textId="77777777" w:rsidTr="004850B7">
        <w:trPr>
          <w:cantSplit/>
          <w:trHeight w:val="397"/>
        </w:trPr>
        <w:tc>
          <w:tcPr>
            <w:tcW w:w="7230" w:type="dxa"/>
          </w:tcPr>
          <w:p w14:paraId="0C8F5CF0" w14:textId="77777777" w:rsidR="000030B2" w:rsidRPr="000030B2" w:rsidRDefault="000030B2" w:rsidP="000030B2">
            <w:pPr>
              <w:ind w:left="546" w:hanging="546"/>
              <w:rPr>
                <w:rFonts w:cs="Arial"/>
                <w:noProof/>
              </w:rPr>
            </w:pPr>
            <w:r w:rsidRPr="000030B2">
              <w:rPr>
                <w:rFonts w:cs="Arial"/>
                <w:noProof/>
              </w:rPr>
              <w:fldChar w:fldCharType="begin">
                <w:ffData>
                  <w:name w:val="Check8"/>
                  <w:enabled/>
                  <w:calcOnExit w:val="0"/>
                  <w:checkBox>
                    <w:sizeAuto/>
                    <w:default w:val="0"/>
                  </w:checkBox>
                </w:ffData>
              </w:fldChar>
            </w:r>
            <w:r w:rsidRPr="000030B2">
              <w:rPr>
                <w:rFonts w:cs="Arial"/>
                <w:noProof/>
              </w:rPr>
              <w:instrText xml:space="preserve"> FORMCHECKBOX </w:instrText>
            </w:r>
            <w:r w:rsidR="004E6CD5">
              <w:rPr>
                <w:rFonts w:cs="Arial"/>
                <w:noProof/>
              </w:rPr>
            </w:r>
            <w:r w:rsidR="004E6CD5">
              <w:rPr>
                <w:rFonts w:cs="Arial"/>
                <w:noProof/>
              </w:rPr>
              <w:fldChar w:fldCharType="separate"/>
            </w:r>
            <w:r w:rsidRPr="000030B2">
              <w:rPr>
                <w:rFonts w:cs="Arial"/>
                <w:noProof/>
              </w:rPr>
              <w:fldChar w:fldCharType="end"/>
            </w:r>
            <w:r w:rsidRPr="000030B2">
              <w:rPr>
                <w:rFonts w:cs="Arial"/>
                <w:noProof/>
              </w:rPr>
              <w:t xml:space="preserve"> 5 Compliance with the Regulation on Cross-Border Exchange in Electricity and any relevant legally binding decisions of the European Commission and/or the Agency for the Co-operation of Energy Regulators.</w:t>
            </w:r>
          </w:p>
        </w:tc>
        <w:tc>
          <w:tcPr>
            <w:tcW w:w="2409" w:type="dxa"/>
          </w:tcPr>
          <w:p w14:paraId="72ED1B75" w14:textId="77777777" w:rsidR="000030B2" w:rsidRPr="000030B2" w:rsidRDefault="000030B2" w:rsidP="000030B2">
            <w:r w:rsidRPr="000030B2">
              <w:t>None</w:t>
            </w:r>
          </w:p>
        </w:tc>
      </w:tr>
      <w:tr w:rsidR="000030B2" w:rsidRPr="000030B2" w14:paraId="7704E0E2" w14:textId="77777777" w:rsidTr="004850B7">
        <w:trPr>
          <w:cantSplit/>
          <w:trHeight w:val="397"/>
        </w:trPr>
        <w:tc>
          <w:tcPr>
            <w:tcW w:w="7230" w:type="dxa"/>
          </w:tcPr>
          <w:p w14:paraId="68275380" w14:textId="77777777" w:rsidR="000030B2" w:rsidRPr="000030B2" w:rsidRDefault="000030B2" w:rsidP="000030B2">
            <w:pPr>
              <w:keepNext/>
              <w:outlineLvl w:val="3"/>
              <w:rPr>
                <w:rFonts w:cs="Arial"/>
                <w:b/>
                <w:noProof/>
              </w:rPr>
            </w:pPr>
            <w:r w:rsidRPr="000030B2">
              <w:rPr>
                <w:szCs w:val="20"/>
              </w:rPr>
              <w:lastRenderedPageBreak/>
              <w:t>Objective 4 will be better facilitated as the introduction of this change will provide a clear and standardised defined method to provide HH Portfolio data to the DNO.  This will enable DNOs to manage all EDNOs’ HH Portfolio billing data in a consistent manner.</w:t>
            </w:r>
          </w:p>
        </w:tc>
        <w:tc>
          <w:tcPr>
            <w:tcW w:w="2409" w:type="dxa"/>
          </w:tcPr>
          <w:p w14:paraId="47BB49A4" w14:textId="77777777" w:rsidR="000030B2" w:rsidRPr="000030B2" w:rsidRDefault="000030B2" w:rsidP="000030B2"/>
        </w:tc>
      </w:tr>
    </w:tbl>
    <w:p w14:paraId="54C6A7A5" w14:textId="00CC315E" w:rsidR="00EE1CC4" w:rsidRDefault="00170280" w:rsidP="00170280">
      <w:pPr>
        <w:numPr>
          <w:ilvl w:val="1"/>
          <w:numId w:val="14"/>
        </w:numPr>
        <w:jc w:val="both"/>
        <w:rPr>
          <w:ins w:id="190" w:author="John Lawton" w:date="2018-01-15T09:36:00Z"/>
          <w:rFonts w:cs="Arial"/>
          <w:bCs/>
          <w:iCs/>
          <w:szCs w:val="20"/>
        </w:rPr>
      </w:pPr>
      <w:ins w:id="191" w:author="John Lawton" w:date="2018-01-15T09:36:00Z">
        <w:r>
          <w:rPr>
            <w:rFonts w:cs="Arial"/>
            <w:bCs/>
            <w:iCs/>
            <w:szCs w:val="20"/>
          </w:rPr>
          <w:t xml:space="preserve">The Proposer believes that </w:t>
        </w:r>
      </w:ins>
      <w:ins w:id="192" w:author="John Lawton" w:date="2018-01-15T09:34:00Z">
        <w:r w:rsidRPr="00170280">
          <w:rPr>
            <w:rFonts w:cs="Arial"/>
            <w:bCs/>
            <w:iCs/>
            <w:szCs w:val="20"/>
          </w:rPr>
          <w:t xml:space="preserve">Objective 4 will be better facilitated as the introduction of this change will provide a clear and standardised defined method to provide HH Portfolio data to the DNO.  This will enable DNOs to manage all EDNOs’ HH Portfolio billing data in a consistent manner. </w:t>
        </w:r>
      </w:ins>
    </w:p>
    <w:p w14:paraId="6CFD9BFD" w14:textId="68E78271" w:rsidR="00170280" w:rsidRDefault="00170280" w:rsidP="00170280">
      <w:pPr>
        <w:numPr>
          <w:ilvl w:val="1"/>
          <w:numId w:val="14"/>
        </w:numPr>
        <w:jc w:val="both"/>
        <w:rPr>
          <w:ins w:id="193" w:author="John Lawton" w:date="2018-01-15T09:35:00Z"/>
          <w:rFonts w:cs="Arial"/>
          <w:bCs/>
          <w:iCs/>
          <w:szCs w:val="20"/>
        </w:rPr>
      </w:pPr>
      <w:ins w:id="194" w:author="John Lawton" w:date="2018-01-15T09:36:00Z">
        <w:r>
          <w:rPr>
            <w:rFonts w:cs="Arial"/>
            <w:bCs/>
            <w:iCs/>
            <w:szCs w:val="20"/>
          </w:rPr>
          <w:t>The Working Group is seeking views from Parties on wh</w:t>
        </w:r>
        <w:r w:rsidR="00A23ADB">
          <w:rPr>
            <w:rFonts w:cs="Arial"/>
            <w:bCs/>
            <w:iCs/>
            <w:szCs w:val="20"/>
          </w:rPr>
          <w:t>ether the DCUSA objectives are better facilitated by this change proposa</w:t>
        </w:r>
      </w:ins>
      <w:ins w:id="195" w:author="John Lawton" w:date="2018-01-15T09:37:00Z">
        <w:r w:rsidR="00A23ADB">
          <w:rPr>
            <w:rFonts w:cs="Arial"/>
            <w:bCs/>
            <w:iCs/>
            <w:szCs w:val="20"/>
          </w:rPr>
          <w:t>l.</w:t>
        </w:r>
      </w:ins>
    </w:p>
    <w:p w14:paraId="6F5350CB" w14:textId="348E8AC9" w:rsidR="00170280" w:rsidRDefault="00A23ADB" w:rsidP="00170280">
      <w:pPr>
        <w:jc w:val="both"/>
        <w:rPr>
          <w:rFonts w:cs="Arial"/>
          <w:bCs/>
          <w:iCs/>
          <w:szCs w:val="20"/>
        </w:rPr>
      </w:pPr>
      <w:r w:rsidRPr="001A36F0">
        <w:rPr>
          <w:bCs/>
          <w:iCs/>
          <w:noProof/>
          <w:szCs w:val="20"/>
        </w:rPr>
        <mc:AlternateContent>
          <mc:Choice Requires="wps">
            <w:drawing>
              <wp:anchor distT="45720" distB="45720" distL="114300" distR="114300" simplePos="0" relativeHeight="251673600" behindDoc="0" locked="0" layoutInCell="1" allowOverlap="1" wp14:anchorId="79C7DADB" wp14:editId="2E118B68">
                <wp:simplePos x="0" y="0"/>
                <wp:positionH relativeFrom="column">
                  <wp:posOffset>58955</wp:posOffset>
                </wp:positionH>
                <wp:positionV relativeFrom="paragraph">
                  <wp:posOffset>289460</wp:posOffset>
                </wp:positionV>
                <wp:extent cx="5923915" cy="1404620"/>
                <wp:effectExtent l="0" t="0" r="19685" b="13970"/>
                <wp:wrapSquare wrapText="bothSides"/>
                <wp:docPr id="3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3915" cy="1404620"/>
                        </a:xfrm>
                        <a:prstGeom prst="rect">
                          <a:avLst/>
                        </a:prstGeom>
                        <a:solidFill>
                          <a:srgbClr val="008080"/>
                        </a:solidFill>
                        <a:ln w="9525">
                          <a:solidFill>
                            <a:srgbClr val="000000"/>
                          </a:solidFill>
                          <a:miter lim="800000"/>
                          <a:headEnd/>
                          <a:tailEnd/>
                        </a:ln>
                      </wps:spPr>
                      <wps:txbx>
                        <w:txbxContent>
                          <w:p w14:paraId="4589DFEF" w14:textId="656AEC5A" w:rsidR="00A23ADB" w:rsidRPr="001A36F0" w:rsidRDefault="00A23ADB" w:rsidP="00EE1CC4">
                            <w:pPr>
                              <w:rPr>
                                <w:b/>
                                <w:color w:val="FFFFFF" w:themeColor="background1"/>
                              </w:rPr>
                            </w:pPr>
                            <w:r>
                              <w:rPr>
                                <w:b/>
                                <w:color w:val="FFFFFF" w:themeColor="background1"/>
                              </w:rPr>
                              <w:t>Q</w:t>
                            </w:r>
                            <w:ins w:id="196" w:author="John Lawton" w:date="2018-01-15T09:37:00Z">
                              <w:r>
                                <w:rPr>
                                  <w:b/>
                                  <w:color w:val="FFFFFF" w:themeColor="background1"/>
                                </w:rPr>
                                <w:t xml:space="preserve">7:  </w:t>
                              </w:r>
                            </w:ins>
                            <w:ins w:id="197" w:author="John Lawton" w:date="2018-01-15T09:38:00Z">
                              <w:r>
                                <w:rPr>
                                  <w:b/>
                                  <w:color w:val="FFFFFF" w:themeColor="background1"/>
                                </w:rPr>
                                <w:t xml:space="preserve">Are </w:t>
                              </w:r>
                            </w:ins>
                            <w:ins w:id="198" w:author="John Lawton" w:date="2018-01-15T09:37:00Z">
                              <w:r>
                                <w:rPr>
                                  <w:b/>
                                  <w:color w:val="FFFFFF" w:themeColor="background1"/>
                                </w:rPr>
                                <w:t xml:space="preserve"> the DCUSA Objectives are better facilitated </w:t>
                              </w:r>
                            </w:ins>
                            <w:ins w:id="199" w:author="John Lawton" w:date="2018-01-15T09:38:00Z">
                              <w:r>
                                <w:rPr>
                                  <w:b/>
                                  <w:color w:val="FFFFFF" w:themeColor="background1"/>
                                </w:rPr>
                                <w:t>by</w:t>
                              </w:r>
                            </w:ins>
                            <w:ins w:id="200" w:author="John Lawton" w:date="2018-01-15T09:37:00Z">
                              <w:r>
                                <w:rPr>
                                  <w:b/>
                                  <w:color w:val="FFFFFF" w:themeColor="background1"/>
                                </w:rPr>
                                <w:t xml:space="preserve"> th</w:t>
                              </w:r>
                            </w:ins>
                            <w:ins w:id="201" w:author="John Lawton" w:date="2018-01-15T09:38:00Z">
                              <w:r>
                                <w:rPr>
                                  <w:b/>
                                  <w:color w:val="FFFFFF" w:themeColor="background1"/>
                                </w:rPr>
                                <w:t>i</w:t>
                              </w:r>
                            </w:ins>
                            <w:ins w:id="202" w:author="John Lawton" w:date="2018-01-15T09:37:00Z">
                              <w:r>
                                <w:rPr>
                                  <w:b/>
                                  <w:color w:val="FFFFFF" w:themeColor="background1"/>
                                </w:rPr>
                                <w:t>s change p</w:t>
                              </w:r>
                            </w:ins>
                            <w:ins w:id="203" w:author="John Lawton" w:date="2018-01-15T09:38:00Z">
                              <w:r>
                                <w:rPr>
                                  <w:b/>
                                  <w:color w:val="FFFFFF" w:themeColor="background1"/>
                                </w:rPr>
                                <w:t>roposal. Please provide your rationale.</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w:pict>
              <v:shape w14:anchorId="79C7DADB" id="_x0000_s1032" type="#_x0000_t202" style="position:absolute;left:0;text-align:left;margin-left:4.65pt;margin-top:22.8pt;width:466.45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" fillcolor="teal">
                <v:textbox style="mso-fit-shape-to-text:t">
                  <w:txbxContent>
                    <w:p w14:paraId="4589DFEF" w14:textId="656AEC5A" w:rsidR="00A23ADB" w:rsidRPr="001A36F0" w:rsidRDefault="00A23ADB" w:rsidP="00EE1CC4">
                      <w:pPr>
                        <w:rPr>
                          <w:b/>
                          <w:color w:val="FFFFFF" w:themeColor="background1"/>
                        </w:rPr>
                      </w:pPr>
                      <w:r>
                        <w:rPr>
                          <w:b/>
                          <w:color w:val="FFFFFF" w:themeColor="background1"/>
                        </w:rPr>
                        <w:t>Q</w:t>
                      </w:r>
                      <w:ins w:id="221" w:author="John Lawton" w:date="2018-01-15T09:37:00Z">
                        <w:r>
                          <w:rPr>
                            <w:b/>
                            <w:color w:val="FFFFFF" w:themeColor="background1"/>
                          </w:rPr>
                          <w:t xml:space="preserve">7:  </w:t>
                        </w:r>
                      </w:ins>
                      <w:ins w:id="222" w:author="John Lawton" w:date="2018-01-15T09:38:00Z">
                        <w:r>
                          <w:rPr>
                            <w:b/>
                            <w:color w:val="FFFFFF" w:themeColor="background1"/>
                          </w:rPr>
                          <w:t xml:space="preserve">Are </w:t>
                        </w:r>
                      </w:ins>
                      <w:ins w:id="223" w:author="John Lawton" w:date="2018-01-15T09:37:00Z">
                        <w:r>
                          <w:rPr>
                            <w:b/>
                            <w:color w:val="FFFFFF" w:themeColor="background1"/>
                          </w:rPr>
                          <w:t xml:space="preserve"> the DCUSA Objectives are better facilitated </w:t>
                        </w:r>
                      </w:ins>
                      <w:ins w:id="224" w:author="John Lawton" w:date="2018-01-15T09:38:00Z">
                        <w:r>
                          <w:rPr>
                            <w:b/>
                            <w:color w:val="FFFFFF" w:themeColor="background1"/>
                          </w:rPr>
                          <w:t>by</w:t>
                        </w:r>
                      </w:ins>
                      <w:ins w:id="225" w:author="John Lawton" w:date="2018-01-15T09:37:00Z">
                        <w:r>
                          <w:rPr>
                            <w:b/>
                            <w:color w:val="FFFFFF" w:themeColor="background1"/>
                          </w:rPr>
                          <w:t xml:space="preserve"> th</w:t>
                        </w:r>
                      </w:ins>
                      <w:ins w:id="226" w:author="John Lawton" w:date="2018-01-15T09:38:00Z">
                        <w:r>
                          <w:rPr>
                            <w:b/>
                            <w:color w:val="FFFFFF" w:themeColor="background1"/>
                          </w:rPr>
                          <w:t>i</w:t>
                        </w:r>
                      </w:ins>
                      <w:ins w:id="227" w:author="John Lawton" w:date="2018-01-15T09:37:00Z">
                        <w:r>
                          <w:rPr>
                            <w:b/>
                            <w:color w:val="FFFFFF" w:themeColor="background1"/>
                          </w:rPr>
                          <w:t>s change p</w:t>
                        </w:r>
                      </w:ins>
                      <w:ins w:id="228" w:author="John Lawton" w:date="2018-01-15T09:38:00Z">
                        <w:r>
                          <w:rPr>
                            <w:b/>
                            <w:color w:val="FFFFFF" w:themeColor="background1"/>
                          </w:rPr>
                          <w:t>roposal. Please provide your rationale.</w:t>
                        </w:r>
                      </w:ins>
                    </w:p>
                  </w:txbxContent>
                </v:textbox>
                <w10:wrap type="square"/>
              </v:shape>
            </w:pict>
          </mc:Fallback>
        </mc:AlternateContent>
      </w:r>
    </w:p>
    <w:p w14:paraId="750B0DC6" w14:textId="6703A15E" w:rsidR="006D75CD" w:rsidRPr="00EB32BB" w:rsidRDefault="006D75CD" w:rsidP="00CB2A38">
      <w:pPr>
        <w:pStyle w:val="Heading02"/>
        <w:numPr>
          <w:ilvl w:val="0"/>
          <w:numId w:val="14"/>
        </w:numPr>
        <w:rPr>
          <w:noProof/>
        </w:rPr>
      </w:pPr>
      <w:bookmarkStart w:id="204" w:name="_Toc318962138"/>
      <w:bookmarkStart w:id="205" w:name="_Toc453107802"/>
      <w:bookmarkStart w:id="206" w:name="_Toc464564985"/>
      <w:r w:rsidRPr="00EB32BB">
        <w:rPr>
          <w:noProof/>
        </w:rPr>
        <w:t xml:space="preserve">Impacts </w:t>
      </w:r>
      <w:r w:rsidR="00784486">
        <w:rPr>
          <w:noProof/>
        </w:rPr>
        <w:t>&amp; Other Considerations</w:t>
      </w:r>
      <w:bookmarkEnd w:id="204"/>
      <w:bookmarkEnd w:id="205"/>
      <w:bookmarkEnd w:id="206"/>
    </w:p>
    <w:p w14:paraId="441C4DD4" w14:textId="77777777" w:rsidR="00586BD1" w:rsidRPr="00EB32BB" w:rsidRDefault="00586BD1" w:rsidP="00586BD1">
      <w:pPr>
        <w:pStyle w:val="Heading4"/>
        <w:keepLines w:val="0"/>
        <w:spacing w:before="240"/>
        <w:rPr>
          <w:rFonts w:ascii="Arial" w:eastAsia="Times New Roman" w:hAnsi="Arial" w:cs="Arial"/>
          <w:i w:val="0"/>
          <w:iCs w:val="0"/>
          <w:color w:val="008576"/>
          <w:sz w:val="24"/>
          <w:szCs w:val="28"/>
        </w:rPr>
      </w:pPr>
      <w:r w:rsidRPr="00EB32BB">
        <w:rPr>
          <w:rFonts w:ascii="Arial" w:eastAsia="Times New Roman" w:hAnsi="Arial" w:cs="Arial"/>
          <w:i w:val="0"/>
          <w:iCs w:val="0"/>
          <w:color w:val="008576"/>
          <w:sz w:val="24"/>
          <w:szCs w:val="28"/>
        </w:rPr>
        <w:t xml:space="preserve">Does this </w:t>
      </w:r>
      <w:r>
        <w:rPr>
          <w:rFonts w:ascii="Arial" w:eastAsia="Times New Roman" w:hAnsi="Arial" w:cs="Arial"/>
          <w:i w:val="0"/>
          <w:iCs w:val="0"/>
          <w:color w:val="008576"/>
          <w:sz w:val="24"/>
          <w:szCs w:val="28"/>
        </w:rPr>
        <w:t>Change Proposal</w:t>
      </w:r>
      <w:r w:rsidRPr="00EB32BB">
        <w:rPr>
          <w:rFonts w:ascii="Arial" w:eastAsia="Times New Roman" w:hAnsi="Arial" w:cs="Arial"/>
          <w:i w:val="0"/>
          <w:iCs w:val="0"/>
          <w:color w:val="008576"/>
          <w:sz w:val="24"/>
          <w:szCs w:val="28"/>
        </w:rPr>
        <w:t xml:space="preserve"> impact a Significant Code Review (SCR) or other significant industry change projects, if so, how?</w:t>
      </w:r>
    </w:p>
    <w:p w14:paraId="0CE2A33F" w14:textId="41E9C65A" w:rsidR="00586BD1" w:rsidRPr="000C24FA" w:rsidRDefault="000030B2" w:rsidP="00586BD1">
      <w:pPr>
        <w:pStyle w:val="Heading2"/>
        <w:numPr>
          <w:ilvl w:val="1"/>
          <w:numId w:val="14"/>
        </w:numPr>
        <w:spacing w:before="240" w:after="60" w:line="360" w:lineRule="auto"/>
        <w:rPr>
          <w:color w:val="auto"/>
          <w:sz w:val="20"/>
          <w:szCs w:val="20"/>
        </w:rPr>
      </w:pPr>
      <w:del w:id="207" w:author="John Lawton" w:date="2018-01-15T09:39:00Z">
        <w:r w:rsidDel="00A23ADB">
          <w:rPr>
            <w:color w:val="auto"/>
            <w:sz w:val="20"/>
            <w:szCs w:val="20"/>
          </w:rPr>
          <w:delText>No</w:delText>
        </w:r>
      </w:del>
      <w:ins w:id="208" w:author="John Lawton" w:date="2018-01-15T09:39:00Z">
        <w:r w:rsidR="00A23ADB">
          <w:rPr>
            <w:color w:val="auto"/>
            <w:sz w:val="20"/>
            <w:szCs w:val="20"/>
          </w:rPr>
          <w:t>T</w:t>
        </w:r>
      </w:ins>
      <w:ins w:id="209" w:author="John Lawton" w:date="2018-01-15T09:40:00Z">
        <w:r w:rsidR="00A23ADB">
          <w:rPr>
            <w:color w:val="auto"/>
            <w:sz w:val="20"/>
            <w:szCs w:val="20"/>
          </w:rPr>
          <w:t xml:space="preserve">he </w:t>
        </w:r>
      </w:ins>
      <w:ins w:id="210" w:author="John Lawton" w:date="2018-01-15T10:06:00Z">
        <w:r w:rsidR="00A54E79">
          <w:rPr>
            <w:color w:val="auto"/>
            <w:sz w:val="20"/>
            <w:szCs w:val="20"/>
          </w:rPr>
          <w:t>W</w:t>
        </w:r>
      </w:ins>
      <w:ins w:id="211" w:author="John Lawton" w:date="2018-01-15T09:40:00Z">
        <w:r w:rsidR="00A23ADB">
          <w:rPr>
            <w:color w:val="auto"/>
            <w:sz w:val="20"/>
            <w:szCs w:val="20"/>
          </w:rPr>
          <w:t xml:space="preserve">orking </w:t>
        </w:r>
      </w:ins>
      <w:ins w:id="212" w:author="John Lawton" w:date="2018-01-15T10:06:00Z">
        <w:r w:rsidR="00A54E79">
          <w:rPr>
            <w:color w:val="auto"/>
            <w:sz w:val="20"/>
            <w:szCs w:val="20"/>
          </w:rPr>
          <w:t>G</w:t>
        </w:r>
      </w:ins>
      <w:ins w:id="213" w:author="John Lawton" w:date="2018-01-15T09:40:00Z">
        <w:r w:rsidR="00A23ADB">
          <w:rPr>
            <w:color w:val="auto"/>
            <w:sz w:val="20"/>
            <w:szCs w:val="20"/>
          </w:rPr>
          <w:t>roup do not believe that this change has any impact on a Significant Code Review or any other significant industry change project.</w:t>
        </w:r>
      </w:ins>
    </w:p>
    <w:p w14:paraId="000DE9C7" w14:textId="77777777" w:rsidR="00586BD1" w:rsidRPr="00EB32BB" w:rsidRDefault="00586BD1" w:rsidP="00586BD1">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Environmental Impacts</w:t>
      </w:r>
    </w:p>
    <w:p w14:paraId="30CE2573" w14:textId="77777777" w:rsidR="00586BD1" w:rsidRPr="0041741F" w:rsidRDefault="00586BD1" w:rsidP="00586BD1">
      <w:pPr>
        <w:pStyle w:val="Heading2"/>
        <w:numPr>
          <w:ilvl w:val="1"/>
          <w:numId w:val="14"/>
        </w:numPr>
        <w:spacing w:before="240" w:after="60" w:line="360" w:lineRule="auto"/>
        <w:rPr>
          <w:color w:val="auto"/>
          <w:sz w:val="20"/>
          <w:szCs w:val="20"/>
        </w:rPr>
      </w:pPr>
      <w:r w:rsidRPr="0041741F">
        <w:rPr>
          <w:color w:val="auto"/>
          <w:sz w:val="20"/>
          <w:szCs w:val="20"/>
        </w:rPr>
        <w:t xml:space="preserve">In accordance with DCUSA Clause 11.14.6, the </w:t>
      </w:r>
      <w:r w:rsidR="00345728">
        <w:rPr>
          <w:color w:val="auto"/>
          <w:sz w:val="20"/>
          <w:szCs w:val="20"/>
        </w:rPr>
        <w:t>Working Group</w:t>
      </w:r>
      <w:r>
        <w:rPr>
          <w:color w:val="auto"/>
          <w:sz w:val="20"/>
          <w:szCs w:val="20"/>
        </w:rPr>
        <w:t xml:space="preserve"> </w:t>
      </w:r>
      <w:r w:rsidRPr="0041741F">
        <w:rPr>
          <w:color w:val="auto"/>
          <w:sz w:val="20"/>
          <w:szCs w:val="20"/>
        </w:rPr>
        <w:t xml:space="preserve">assessed whether there would be a material impact on greenhouse gas emissions if DCP </w:t>
      </w:r>
      <w:r w:rsidR="00DA7BFF">
        <w:rPr>
          <w:color w:val="auto"/>
          <w:sz w:val="20"/>
          <w:szCs w:val="20"/>
        </w:rPr>
        <w:t>30</w:t>
      </w:r>
      <w:r w:rsidR="004D20F3">
        <w:rPr>
          <w:color w:val="auto"/>
          <w:sz w:val="20"/>
          <w:szCs w:val="20"/>
        </w:rPr>
        <w:t>5</w:t>
      </w:r>
      <w:r w:rsidR="00C80BD9">
        <w:rPr>
          <w:color w:val="auto"/>
          <w:sz w:val="20"/>
          <w:szCs w:val="20"/>
        </w:rPr>
        <w:t xml:space="preserve"> </w:t>
      </w:r>
      <w:r w:rsidRPr="0041741F">
        <w:rPr>
          <w:color w:val="auto"/>
          <w:sz w:val="20"/>
          <w:szCs w:val="20"/>
        </w:rPr>
        <w:t xml:space="preserve">were implemented. The </w:t>
      </w:r>
      <w:r w:rsidR="00345728">
        <w:rPr>
          <w:color w:val="auto"/>
          <w:sz w:val="20"/>
          <w:szCs w:val="20"/>
        </w:rPr>
        <w:t>Working Group</w:t>
      </w:r>
      <w:r w:rsidRPr="0041741F">
        <w:rPr>
          <w:color w:val="auto"/>
          <w:sz w:val="20"/>
          <w:szCs w:val="20"/>
        </w:rPr>
        <w:t xml:space="preserve"> did not identify any material impact on greenhouse gas emissions from the implementation of this CP.</w:t>
      </w:r>
    </w:p>
    <w:p w14:paraId="6F7F826B" w14:textId="77777777" w:rsidR="00B52063" w:rsidRPr="00B52063" w:rsidRDefault="00B52063" w:rsidP="00832598">
      <w:pPr>
        <w:pStyle w:val="Heading4"/>
        <w:keepNext w:val="0"/>
        <w:keepLines w:val="0"/>
        <w:spacing w:before="240"/>
        <w:rPr>
          <w:rFonts w:ascii="Arial" w:eastAsia="Times New Roman" w:hAnsi="Arial" w:cs="Arial"/>
          <w:i w:val="0"/>
          <w:iCs w:val="0"/>
          <w:color w:val="008576"/>
          <w:sz w:val="24"/>
          <w:szCs w:val="28"/>
        </w:rPr>
      </w:pPr>
      <w:r w:rsidRPr="00B52063">
        <w:rPr>
          <w:rFonts w:ascii="Arial" w:eastAsia="Times New Roman" w:hAnsi="Arial" w:cs="Arial"/>
          <w:i w:val="0"/>
          <w:iCs w:val="0"/>
          <w:color w:val="008576"/>
          <w:sz w:val="24"/>
          <w:szCs w:val="28"/>
        </w:rPr>
        <w:t>Engagement with the Authority</w:t>
      </w:r>
    </w:p>
    <w:p w14:paraId="33A7DA6D" w14:textId="48B9ED9E" w:rsidR="007A1BF2" w:rsidRDefault="002733C1" w:rsidP="00832598">
      <w:pPr>
        <w:pStyle w:val="Heading2"/>
        <w:keepNext w:val="0"/>
        <w:numPr>
          <w:ilvl w:val="1"/>
          <w:numId w:val="14"/>
        </w:numPr>
        <w:spacing w:before="240" w:after="60" w:line="360" w:lineRule="auto"/>
        <w:rPr>
          <w:rFonts w:cs="Times New Roman"/>
          <w:bCs w:val="0"/>
          <w:iCs w:val="0"/>
          <w:color w:val="auto"/>
          <w:sz w:val="20"/>
          <w:szCs w:val="24"/>
        </w:rPr>
      </w:pPr>
      <w:r w:rsidRPr="002733C1">
        <w:rPr>
          <w:rFonts w:cs="Times New Roman"/>
          <w:bCs w:val="0"/>
          <w:iCs w:val="0"/>
          <w:color w:val="auto"/>
          <w:sz w:val="20"/>
          <w:szCs w:val="24"/>
        </w:rPr>
        <w:t>Ofgem has been fully engaged thro</w:t>
      </w:r>
      <w:r w:rsidR="00291586">
        <w:rPr>
          <w:rFonts w:cs="Times New Roman"/>
          <w:bCs w:val="0"/>
          <w:iCs w:val="0"/>
          <w:color w:val="auto"/>
          <w:sz w:val="20"/>
          <w:szCs w:val="24"/>
        </w:rPr>
        <w:t>u</w:t>
      </w:r>
      <w:r w:rsidR="00335479">
        <w:rPr>
          <w:rFonts w:cs="Times New Roman"/>
          <w:bCs w:val="0"/>
          <w:iCs w:val="0"/>
          <w:color w:val="auto"/>
          <w:sz w:val="20"/>
          <w:szCs w:val="24"/>
        </w:rPr>
        <w:t xml:space="preserve">ghout the development of DCP </w:t>
      </w:r>
      <w:r w:rsidR="000030B2">
        <w:rPr>
          <w:rFonts w:cs="Times New Roman"/>
          <w:bCs w:val="0"/>
          <w:iCs w:val="0"/>
          <w:color w:val="auto"/>
          <w:sz w:val="20"/>
          <w:szCs w:val="24"/>
        </w:rPr>
        <w:t>312</w:t>
      </w:r>
      <w:r w:rsidRPr="002733C1">
        <w:rPr>
          <w:rFonts w:cs="Times New Roman"/>
          <w:bCs w:val="0"/>
          <w:iCs w:val="0"/>
          <w:color w:val="auto"/>
          <w:sz w:val="20"/>
          <w:szCs w:val="24"/>
        </w:rPr>
        <w:t xml:space="preserve"> as a</w:t>
      </w:r>
      <w:r w:rsidR="00335479">
        <w:rPr>
          <w:rFonts w:cs="Times New Roman"/>
          <w:bCs w:val="0"/>
          <w:iCs w:val="0"/>
          <w:color w:val="auto"/>
          <w:sz w:val="20"/>
          <w:szCs w:val="24"/>
        </w:rPr>
        <w:t>n observer on</w:t>
      </w:r>
      <w:r w:rsidRPr="002733C1">
        <w:rPr>
          <w:rFonts w:cs="Times New Roman"/>
          <w:bCs w:val="0"/>
          <w:iCs w:val="0"/>
          <w:color w:val="auto"/>
          <w:sz w:val="20"/>
          <w:szCs w:val="24"/>
        </w:rPr>
        <w:t xml:space="preserve"> the Working Group.</w:t>
      </w:r>
    </w:p>
    <w:p w14:paraId="78CBFBC4" w14:textId="76C8CC60" w:rsidR="00EE1CC4" w:rsidRPr="00EE1CC4" w:rsidRDefault="00EE1CC4" w:rsidP="00EE1CC4">
      <w:r w:rsidRPr="001A36F0">
        <w:rPr>
          <w:bCs/>
          <w:iCs/>
          <w:noProof/>
          <w:szCs w:val="20"/>
        </w:rPr>
        <mc:AlternateContent>
          <mc:Choice Requires="wps">
            <w:drawing>
              <wp:anchor distT="45720" distB="45720" distL="114300" distR="114300" simplePos="0" relativeHeight="251675648" behindDoc="0" locked="0" layoutInCell="1" allowOverlap="1" wp14:anchorId="5B88183E" wp14:editId="0F16F9D0">
                <wp:simplePos x="0" y="0"/>
                <wp:positionH relativeFrom="column">
                  <wp:posOffset>0</wp:posOffset>
                </wp:positionH>
                <wp:positionV relativeFrom="paragraph">
                  <wp:posOffset>311785</wp:posOffset>
                </wp:positionV>
                <wp:extent cx="5923915" cy="1404620"/>
                <wp:effectExtent l="0" t="0" r="19685" b="13970"/>
                <wp:wrapSquare wrapText="bothSides"/>
                <wp:docPr id="3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3915" cy="1404620"/>
                        </a:xfrm>
                        <a:prstGeom prst="rect">
                          <a:avLst/>
                        </a:prstGeom>
                        <a:solidFill>
                          <a:srgbClr val="008080"/>
                        </a:solidFill>
                        <a:ln w="9525">
                          <a:solidFill>
                            <a:srgbClr val="000000"/>
                          </a:solidFill>
                          <a:miter lim="800000"/>
                          <a:headEnd/>
                          <a:tailEnd/>
                        </a:ln>
                      </wps:spPr>
                      <wps:txbx>
                        <w:txbxContent>
                          <w:p w14:paraId="24FE5888" w14:textId="764EF3DC" w:rsidR="00A23ADB" w:rsidRPr="001A36F0" w:rsidRDefault="00A23ADB" w:rsidP="00EE1CC4">
                            <w:pPr>
                              <w:rPr>
                                <w:b/>
                                <w:color w:val="FFFFFF" w:themeColor="background1"/>
                              </w:rPr>
                            </w:pPr>
                            <w:r>
                              <w:rPr>
                                <w:b/>
                                <w:color w:val="FFFFFF" w:themeColor="background1"/>
                              </w:rPr>
                              <w:t>Q</w:t>
                            </w:r>
                            <w:ins w:id="214" w:author="John Lawton" w:date="2018-01-15T09:39:00Z">
                              <w:r>
                                <w:rPr>
                                  <w:b/>
                                  <w:color w:val="FFFFFF" w:themeColor="background1"/>
                                </w:rPr>
                                <w:t>8:</w:t>
                              </w:r>
                            </w:ins>
                            <w:ins w:id="215" w:author="John Lawton" w:date="2018-01-15T09:41:00Z">
                              <w:r>
                                <w:rPr>
                                  <w:b/>
                                  <w:color w:val="FFFFFF" w:themeColor="background1"/>
                                </w:rPr>
                                <w:t xml:space="preserve"> </w:t>
                              </w:r>
                            </w:ins>
                            <w:ins w:id="216" w:author="John Lawton" w:date="2018-01-15T09:43:00Z">
                              <w:r w:rsidRPr="00EE1CC4">
                                <w:rPr>
                                  <w:b/>
                                  <w:color w:val="FFFFFF" w:themeColor="background1"/>
                                </w:rPr>
                                <w:t>Are you aware of any wider industry developments that may impact upon or be impacted by this CP?</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w:pict>
              <v:shape w14:anchorId="5B88183E" id="_x0000_s1033" type="#_x0000_t202" style="position:absolute;margin-left:0;margin-top:24.55pt;width:466.45pt;height:110.6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" fillcolor="teal">
                <v:textbox style="mso-fit-shape-to-text:t">
                  <w:txbxContent>
                    <w:p w14:paraId="24FE5888" w14:textId="764EF3DC" w:rsidR="00A23ADB" w:rsidRPr="001A36F0" w:rsidRDefault="00A23ADB" w:rsidP="00EE1CC4">
                      <w:pPr>
                        <w:rPr>
                          <w:b/>
                          <w:color w:val="FFFFFF" w:themeColor="background1"/>
                        </w:rPr>
                      </w:pPr>
                      <w:r>
                        <w:rPr>
                          <w:b/>
                          <w:color w:val="FFFFFF" w:themeColor="background1"/>
                        </w:rPr>
                        <w:t>Q</w:t>
                      </w:r>
                      <w:ins w:id="242" w:author="John Lawton" w:date="2018-01-15T09:39:00Z">
                        <w:r>
                          <w:rPr>
                            <w:b/>
                            <w:color w:val="FFFFFF" w:themeColor="background1"/>
                          </w:rPr>
                          <w:t>8:</w:t>
                        </w:r>
                      </w:ins>
                      <w:ins w:id="243" w:author="John Lawton" w:date="2018-01-15T09:41:00Z">
                        <w:r>
                          <w:rPr>
                            <w:b/>
                            <w:color w:val="FFFFFF" w:themeColor="background1"/>
                          </w:rPr>
                          <w:t xml:space="preserve"> </w:t>
                        </w:r>
                      </w:ins>
                      <w:ins w:id="244" w:author="John Lawton" w:date="2018-01-15T09:43:00Z">
                        <w:r w:rsidRPr="00EE1CC4">
                          <w:rPr>
                            <w:b/>
                            <w:color w:val="FFFFFF" w:themeColor="background1"/>
                          </w:rPr>
                          <w:t>Are you aware of any wider industry developments that may impact upon or be impacted by this CP?</w:t>
                        </w:r>
                      </w:ins>
                    </w:p>
                  </w:txbxContent>
                </v:textbox>
                <w10:wrap type="square"/>
              </v:shape>
            </w:pict>
          </mc:Fallback>
        </mc:AlternateContent>
      </w:r>
    </w:p>
    <w:tbl>
      <w:tblPr>
        <w:tblStyle w:val="TableGrid"/>
        <w:tblW w:w="0" w:type="auto"/>
        <w:tblLook w:val="04A0" w:firstRow="1" w:lastRow="0" w:firstColumn="1" w:lastColumn="0" w:noHBand="0" w:noVBand="1"/>
      </w:tblPr>
      <w:tblGrid>
        <w:gridCol w:w="9346"/>
      </w:tblGrid>
      <w:tr w:rsidR="00A23ADB" w14:paraId="129F40E2" w14:textId="77777777" w:rsidTr="00A23ADB">
        <w:trPr>
          <w:ins w:id="217" w:author="John Lawton" w:date="2018-01-15T09:41:00Z"/>
        </w:trPr>
        <w:tc>
          <w:tcPr>
            <w:tcW w:w="9346" w:type="dxa"/>
          </w:tcPr>
          <w:p w14:paraId="4B3D8835" w14:textId="1757CA0E" w:rsidR="00A23ADB" w:rsidRDefault="00A23ADB" w:rsidP="005930F8">
            <w:pPr>
              <w:rPr>
                <w:ins w:id="218" w:author="John Lawton" w:date="2018-01-15T09:41:00Z"/>
              </w:rPr>
            </w:pPr>
            <w:ins w:id="219" w:author="John Lawton" w:date="2018-01-15T09:41:00Z">
              <w:r>
                <w:t xml:space="preserve">Q9: </w:t>
              </w:r>
            </w:ins>
            <w:ins w:id="220" w:author="John Lawton" w:date="2018-01-15T09:43:00Z">
              <w:r w:rsidRPr="00EE1CC4">
                <w:rPr>
                  <w:b/>
                  <w:color w:val="FFFFFF" w:themeColor="background1"/>
                </w:rPr>
                <w:t>Are there any alternative solutions or unintended consequences that should be considered by the Working Group?</w:t>
              </w:r>
            </w:ins>
          </w:p>
        </w:tc>
      </w:tr>
    </w:tbl>
    <w:p w14:paraId="4E6CB014" w14:textId="3833CD2E" w:rsidR="005930F8" w:rsidRDefault="005930F8" w:rsidP="005930F8"/>
    <w:p w14:paraId="2BD617DC" w14:textId="77777777" w:rsidR="00450385" w:rsidRPr="00EB32BB" w:rsidRDefault="00C31A20" w:rsidP="00CC0C7A">
      <w:pPr>
        <w:pStyle w:val="Heading02"/>
        <w:keepNext w:val="0"/>
        <w:numPr>
          <w:ilvl w:val="0"/>
          <w:numId w:val="14"/>
        </w:numPr>
        <w:rPr>
          <w:noProof/>
        </w:rPr>
      </w:pPr>
      <w:bookmarkStart w:id="221" w:name="_Toc318962140"/>
      <w:bookmarkStart w:id="222" w:name="_Toc453107803"/>
      <w:bookmarkStart w:id="223" w:name="_Toc464564986"/>
      <w:r w:rsidRPr="00EB32BB">
        <w:rPr>
          <w:noProof/>
        </w:rPr>
        <w:lastRenderedPageBreak/>
        <w:t>Imple</w:t>
      </w:r>
      <w:r w:rsidR="00461C2F" w:rsidRPr="00EB32BB">
        <w:rPr>
          <w:noProof/>
        </w:rPr>
        <w:t>me</w:t>
      </w:r>
      <w:r w:rsidRPr="00EB32BB">
        <w:rPr>
          <w:noProof/>
        </w:rPr>
        <w:t>ntation</w:t>
      </w:r>
      <w:bookmarkEnd w:id="221"/>
      <w:bookmarkEnd w:id="222"/>
      <w:bookmarkEnd w:id="223"/>
    </w:p>
    <w:p w14:paraId="78723D0B" w14:textId="5C82D3CE" w:rsidR="007E69E7" w:rsidRDefault="000030B2" w:rsidP="00CC0C7A">
      <w:pPr>
        <w:pStyle w:val="Heading2"/>
        <w:keepNext w:val="0"/>
        <w:numPr>
          <w:ilvl w:val="1"/>
          <w:numId w:val="14"/>
        </w:numPr>
        <w:spacing w:before="240" w:after="60" w:line="360" w:lineRule="auto"/>
        <w:rPr>
          <w:ins w:id="224" w:author="John Lawton" w:date="2018-01-15T09:43:00Z"/>
          <w:rFonts w:cs="Times New Roman"/>
          <w:bCs w:val="0"/>
          <w:iCs w:val="0"/>
          <w:color w:val="auto"/>
          <w:sz w:val="20"/>
          <w:szCs w:val="24"/>
        </w:rPr>
      </w:pPr>
      <w:r>
        <w:rPr>
          <w:rFonts w:cs="Times New Roman"/>
          <w:bCs w:val="0"/>
          <w:iCs w:val="0"/>
          <w:color w:val="auto"/>
          <w:sz w:val="20"/>
          <w:szCs w:val="24"/>
        </w:rPr>
        <w:t>The proposed implementation date for this change is the next DCUSA release following Authority approval.</w:t>
      </w:r>
    </w:p>
    <w:p w14:paraId="22046F69" w14:textId="5AED5E40" w:rsidR="00A23ADB" w:rsidRPr="00B05C84" w:rsidRDefault="00A23ADB" w:rsidP="00A23ADB">
      <w:pPr>
        <w:pStyle w:val="Heading2"/>
        <w:keepNext w:val="0"/>
        <w:numPr>
          <w:ilvl w:val="1"/>
          <w:numId w:val="14"/>
        </w:numPr>
        <w:spacing w:before="240" w:after="60" w:line="360" w:lineRule="auto"/>
        <w:rPr>
          <w:sz w:val="20"/>
          <w:szCs w:val="20"/>
        </w:rPr>
      </w:pPr>
      <w:ins w:id="225" w:author="John Lawton" w:date="2018-01-15T09:43:00Z">
        <w:r>
          <w:rPr>
            <w:sz w:val="20"/>
            <w:szCs w:val="20"/>
          </w:rPr>
          <w:t>The W</w:t>
        </w:r>
      </w:ins>
      <w:ins w:id="226" w:author="John Lawton" w:date="2018-01-15T09:44:00Z">
        <w:r>
          <w:rPr>
            <w:sz w:val="20"/>
            <w:szCs w:val="20"/>
          </w:rPr>
          <w:t xml:space="preserve">orking Group would like your views on the </w:t>
        </w:r>
      </w:ins>
      <w:ins w:id="227" w:author="John Lawton" w:date="2018-01-15T09:45:00Z">
        <w:r>
          <w:rPr>
            <w:sz w:val="20"/>
            <w:szCs w:val="20"/>
          </w:rPr>
          <w:t xml:space="preserve">proposed </w:t>
        </w:r>
      </w:ins>
      <w:ins w:id="228" w:author="John Lawton" w:date="2018-01-15T09:44:00Z">
        <w:r>
          <w:rPr>
            <w:sz w:val="20"/>
            <w:szCs w:val="20"/>
          </w:rPr>
          <w:t>implementation date and whether you believe there needs to be a lead time associated with each option.</w:t>
        </w:r>
      </w:ins>
    </w:p>
    <w:p w14:paraId="4F5E0A38" w14:textId="0F4D6DC4" w:rsidR="00B708FB" w:rsidRDefault="00EE1CC4" w:rsidP="00EE1CC4">
      <w:pPr>
        <w:pStyle w:val="Heading2"/>
        <w:keepNext w:val="0"/>
        <w:spacing w:before="240" w:after="60" w:line="360" w:lineRule="auto"/>
        <w:rPr>
          <w:rFonts w:cs="Times New Roman"/>
          <w:bCs w:val="0"/>
          <w:iCs w:val="0"/>
          <w:color w:val="auto"/>
          <w:sz w:val="20"/>
          <w:szCs w:val="24"/>
        </w:rPr>
      </w:pPr>
      <w:r w:rsidRPr="001A36F0">
        <w:rPr>
          <w:bCs w:val="0"/>
          <w:iCs w:val="0"/>
          <w:noProof/>
          <w:szCs w:val="20"/>
        </w:rPr>
        <mc:AlternateContent>
          <mc:Choice Requires="wps">
            <w:drawing>
              <wp:anchor distT="45720" distB="45720" distL="114300" distR="114300" simplePos="0" relativeHeight="251679744" behindDoc="0" locked="0" layoutInCell="1" allowOverlap="1" wp14:anchorId="526DF580" wp14:editId="5F701D58">
                <wp:simplePos x="0" y="0"/>
                <wp:positionH relativeFrom="column">
                  <wp:posOffset>0</wp:posOffset>
                </wp:positionH>
                <wp:positionV relativeFrom="paragraph">
                  <wp:posOffset>416560</wp:posOffset>
                </wp:positionV>
                <wp:extent cx="5923915" cy="1404620"/>
                <wp:effectExtent l="0" t="0" r="19685" b="13970"/>
                <wp:wrapSquare wrapText="bothSides"/>
                <wp:docPr id="3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3915" cy="1404620"/>
                        </a:xfrm>
                        <a:prstGeom prst="rect">
                          <a:avLst/>
                        </a:prstGeom>
                        <a:solidFill>
                          <a:srgbClr val="008080"/>
                        </a:solidFill>
                        <a:ln w="9525">
                          <a:solidFill>
                            <a:srgbClr val="000000"/>
                          </a:solidFill>
                          <a:miter lim="800000"/>
                          <a:headEnd/>
                          <a:tailEnd/>
                        </a:ln>
                      </wps:spPr>
                      <wps:txbx>
                        <w:txbxContent>
                          <w:p w14:paraId="0D2271D8" w14:textId="77777777" w:rsidR="00A23ADB" w:rsidRDefault="00A23ADB" w:rsidP="00EE1CC4">
                            <w:pPr>
                              <w:rPr>
                                <w:ins w:id="229" w:author="John Lawton" w:date="2018-01-15T09:46:00Z"/>
                                <w:b/>
                                <w:color w:val="FFFFFF" w:themeColor="background1"/>
                              </w:rPr>
                            </w:pPr>
                            <w:r>
                              <w:rPr>
                                <w:b/>
                                <w:color w:val="FFFFFF" w:themeColor="background1"/>
                              </w:rPr>
                              <w:t>Q</w:t>
                            </w:r>
                            <w:ins w:id="230" w:author="John Lawton" w:date="2018-01-15T09:44:00Z">
                              <w:r>
                                <w:rPr>
                                  <w:b/>
                                  <w:color w:val="FFFFFF" w:themeColor="background1"/>
                                </w:rPr>
                                <w:t xml:space="preserve">10: </w:t>
                              </w:r>
                            </w:ins>
                            <w:ins w:id="231" w:author="John Lawton" w:date="2018-01-15T09:45:00Z">
                              <w:r>
                                <w:rPr>
                                  <w:b/>
                                  <w:color w:val="FFFFFF" w:themeColor="background1"/>
                                </w:rPr>
                                <w:t>W</w:t>
                              </w:r>
                            </w:ins>
                            <w:ins w:id="232" w:author="John Lawton" w:date="2018-01-15T09:46:00Z">
                              <w:r>
                                <w:rPr>
                                  <w:b/>
                                  <w:color w:val="FFFFFF" w:themeColor="background1"/>
                                </w:rPr>
                                <w:t>hen should this change proposal be implemented for:</w:t>
                              </w:r>
                            </w:ins>
                          </w:p>
                          <w:p w14:paraId="394D6D23" w14:textId="77777777" w:rsidR="00A23ADB" w:rsidRDefault="00A23ADB" w:rsidP="00EE1CC4">
                            <w:pPr>
                              <w:rPr>
                                <w:ins w:id="233" w:author="John Lawton" w:date="2018-01-15T09:46:00Z"/>
                                <w:b/>
                                <w:color w:val="FFFFFF" w:themeColor="background1"/>
                              </w:rPr>
                            </w:pPr>
                            <w:ins w:id="234" w:author="John Lawton" w:date="2018-01-15T09:46:00Z">
                              <w:r>
                                <w:rPr>
                                  <w:b/>
                                  <w:color w:val="FFFFFF" w:themeColor="background1"/>
                                </w:rPr>
                                <w:t xml:space="preserve">Option 1, and </w:t>
                              </w:r>
                            </w:ins>
                          </w:p>
                          <w:p w14:paraId="588E298D" w14:textId="77777777" w:rsidR="00A23ADB" w:rsidRDefault="00A23ADB" w:rsidP="00EE1CC4">
                            <w:pPr>
                              <w:rPr>
                                <w:ins w:id="235" w:author="John Lawton" w:date="2018-01-15T09:46:00Z"/>
                                <w:b/>
                                <w:color w:val="FFFFFF" w:themeColor="background1"/>
                              </w:rPr>
                            </w:pPr>
                            <w:ins w:id="236" w:author="John Lawton" w:date="2018-01-15T09:46:00Z">
                              <w:r>
                                <w:rPr>
                                  <w:b/>
                                  <w:color w:val="FFFFFF" w:themeColor="background1"/>
                                </w:rPr>
                                <w:t>Option 2.</w:t>
                              </w:r>
                            </w:ins>
                          </w:p>
                          <w:p w14:paraId="05512489" w14:textId="58283917" w:rsidR="00A23ADB" w:rsidRPr="001A36F0" w:rsidRDefault="00A23ADB" w:rsidP="00EE1CC4">
                            <w:pPr>
                              <w:rPr>
                                <w:b/>
                                <w:color w:val="FFFFFF" w:themeColor="background1"/>
                              </w:rPr>
                            </w:pPr>
                            <w:ins w:id="237" w:author="John Lawton" w:date="2018-01-15T09:46:00Z">
                              <w:r>
                                <w:rPr>
                                  <w:b/>
                                  <w:color w:val="FFFFFF" w:themeColor="background1"/>
                                </w:rPr>
                                <w:t>Please provide your rationale</w:t>
                              </w:r>
                            </w:ins>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w:pict>
              <v:shape w14:anchorId="526DF580" id="_x0000_s1034" type="#_x0000_t202" style="position:absolute;margin-left:0;margin-top:32.8pt;width:466.45pt;height:110.6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" fillcolor="teal">
                <v:textbox style="mso-fit-shape-to-text:t">
                  <w:txbxContent>
                    <w:p w14:paraId="0D2271D8" w14:textId="77777777" w:rsidR="00A23ADB" w:rsidRDefault="00A23ADB" w:rsidP="00EE1CC4">
                      <w:pPr>
                        <w:rPr>
                          <w:ins w:id="266" w:author="John Lawton" w:date="2018-01-15T09:46:00Z"/>
                          <w:b/>
                          <w:color w:val="FFFFFF" w:themeColor="background1"/>
                        </w:rPr>
                      </w:pPr>
                      <w:r>
                        <w:rPr>
                          <w:b/>
                          <w:color w:val="FFFFFF" w:themeColor="background1"/>
                        </w:rPr>
                        <w:t>Q</w:t>
                      </w:r>
                      <w:ins w:id="267" w:author="John Lawton" w:date="2018-01-15T09:44:00Z">
                        <w:r>
                          <w:rPr>
                            <w:b/>
                            <w:color w:val="FFFFFF" w:themeColor="background1"/>
                          </w:rPr>
                          <w:t xml:space="preserve">10: </w:t>
                        </w:r>
                      </w:ins>
                      <w:ins w:id="268" w:author="John Lawton" w:date="2018-01-15T09:45:00Z">
                        <w:r>
                          <w:rPr>
                            <w:b/>
                            <w:color w:val="FFFFFF" w:themeColor="background1"/>
                          </w:rPr>
                          <w:t>W</w:t>
                        </w:r>
                      </w:ins>
                      <w:ins w:id="269" w:author="John Lawton" w:date="2018-01-15T09:46:00Z">
                        <w:r>
                          <w:rPr>
                            <w:b/>
                            <w:color w:val="FFFFFF" w:themeColor="background1"/>
                          </w:rPr>
                          <w:t>hen should this change proposal be implemented for:</w:t>
                        </w:r>
                      </w:ins>
                    </w:p>
                    <w:p w14:paraId="394D6D23" w14:textId="77777777" w:rsidR="00A23ADB" w:rsidRDefault="00A23ADB" w:rsidP="00EE1CC4">
                      <w:pPr>
                        <w:rPr>
                          <w:ins w:id="270" w:author="John Lawton" w:date="2018-01-15T09:46:00Z"/>
                          <w:b/>
                          <w:color w:val="FFFFFF" w:themeColor="background1"/>
                        </w:rPr>
                      </w:pPr>
                      <w:ins w:id="271" w:author="John Lawton" w:date="2018-01-15T09:46:00Z">
                        <w:r>
                          <w:rPr>
                            <w:b/>
                            <w:color w:val="FFFFFF" w:themeColor="background1"/>
                          </w:rPr>
                          <w:t xml:space="preserve">Option 1, and </w:t>
                        </w:r>
                      </w:ins>
                    </w:p>
                    <w:p w14:paraId="588E298D" w14:textId="77777777" w:rsidR="00A23ADB" w:rsidRDefault="00A23ADB" w:rsidP="00EE1CC4">
                      <w:pPr>
                        <w:rPr>
                          <w:ins w:id="272" w:author="John Lawton" w:date="2018-01-15T09:46:00Z"/>
                          <w:b/>
                          <w:color w:val="FFFFFF" w:themeColor="background1"/>
                        </w:rPr>
                      </w:pPr>
                      <w:ins w:id="273" w:author="John Lawton" w:date="2018-01-15T09:46:00Z">
                        <w:r>
                          <w:rPr>
                            <w:b/>
                            <w:color w:val="FFFFFF" w:themeColor="background1"/>
                          </w:rPr>
                          <w:t>Option 2.</w:t>
                        </w:r>
                      </w:ins>
                    </w:p>
                    <w:p w14:paraId="05512489" w14:textId="58283917" w:rsidR="00A23ADB" w:rsidRPr="001A36F0" w:rsidRDefault="00A23ADB" w:rsidP="00EE1CC4">
                      <w:pPr>
                        <w:rPr>
                          <w:b/>
                          <w:color w:val="FFFFFF" w:themeColor="background1"/>
                        </w:rPr>
                      </w:pPr>
                      <w:ins w:id="274" w:author="John Lawton" w:date="2018-01-15T09:46:00Z">
                        <w:r>
                          <w:rPr>
                            <w:b/>
                            <w:color w:val="FFFFFF" w:themeColor="background1"/>
                          </w:rPr>
                          <w:t>Please provide your rationale</w:t>
                        </w:r>
                      </w:ins>
                    </w:p>
                  </w:txbxContent>
                </v:textbox>
                <w10:wrap type="square"/>
              </v:shape>
            </w:pict>
          </mc:Fallback>
        </mc:AlternateContent>
      </w:r>
    </w:p>
    <w:p w14:paraId="0E4905F0" w14:textId="77777777" w:rsidR="00CC0C7A" w:rsidRPr="00EB32BB" w:rsidRDefault="00CC0C7A" w:rsidP="00CC0C7A">
      <w:pPr>
        <w:pStyle w:val="Heading02"/>
        <w:numPr>
          <w:ilvl w:val="0"/>
          <w:numId w:val="14"/>
        </w:numPr>
      </w:pPr>
      <w:bookmarkStart w:id="238" w:name="_Toc464564987"/>
      <w:r>
        <w:t>Consultation Questions</w:t>
      </w:r>
      <w:bookmarkEnd w:id="238"/>
    </w:p>
    <w:p w14:paraId="227579CB" w14:textId="77777777" w:rsidR="002733C1" w:rsidRDefault="00CC0C7A" w:rsidP="00CC0C7A">
      <w:pPr>
        <w:pStyle w:val="Heading2"/>
        <w:numPr>
          <w:ilvl w:val="1"/>
          <w:numId w:val="14"/>
        </w:numPr>
        <w:spacing w:before="240" w:after="60" w:line="360" w:lineRule="auto"/>
        <w:rPr>
          <w:rFonts w:cs="Times New Roman"/>
          <w:bCs w:val="0"/>
          <w:iCs w:val="0"/>
          <w:color w:val="auto"/>
          <w:sz w:val="20"/>
          <w:szCs w:val="24"/>
        </w:rPr>
      </w:pPr>
      <w:commentRangeStart w:id="239"/>
      <w:commentRangeStart w:id="240"/>
      <w:r w:rsidRPr="00CC0C7A">
        <w:rPr>
          <w:rFonts w:cs="Times New Roman"/>
          <w:bCs w:val="0"/>
          <w:iCs w:val="0"/>
          <w:color w:val="auto"/>
          <w:sz w:val="20"/>
          <w:szCs w:val="24"/>
        </w:rPr>
        <w:t>The Working Group is seeking industry views on the following consultation questions:</w:t>
      </w:r>
      <w:commentRangeEnd w:id="239"/>
      <w:r w:rsidR="008628B0">
        <w:rPr>
          <w:rStyle w:val="CommentReference"/>
          <w:rFonts w:cs="Times New Roman"/>
          <w:bCs w:val="0"/>
          <w:iCs w:val="0"/>
          <w:color w:val="auto"/>
        </w:rPr>
        <w:commentReference w:id="239"/>
      </w:r>
      <w:commentRangeEnd w:id="240"/>
      <w:r w:rsidR="00B05C84">
        <w:rPr>
          <w:rStyle w:val="CommentReference"/>
          <w:rFonts w:cs="Times New Roman"/>
          <w:bCs w:val="0"/>
          <w:iCs w:val="0"/>
          <w:color w:val="auto"/>
        </w:rPr>
        <w:commentReference w:id="240"/>
      </w:r>
    </w:p>
    <w:tbl>
      <w:tblPr>
        <w:tblW w:w="9346" w:type="dxa"/>
        <w:tblBorders>
          <w:top w:val="single" w:sz="8" w:space="0" w:color="008576"/>
          <w:left w:val="single" w:sz="8" w:space="0" w:color="008576"/>
          <w:bottom w:val="single" w:sz="8" w:space="0" w:color="008576"/>
          <w:right w:val="single" w:sz="8" w:space="0" w:color="008576"/>
          <w:insideH w:val="single" w:sz="8" w:space="0" w:color="008576"/>
          <w:insideV w:val="single" w:sz="8" w:space="0" w:color="008576"/>
        </w:tblBorders>
        <w:tblLook w:val="04A0" w:firstRow="1" w:lastRow="0" w:firstColumn="1" w:lastColumn="0" w:noHBand="0" w:noVBand="1"/>
      </w:tblPr>
      <w:tblGrid>
        <w:gridCol w:w="972"/>
        <w:gridCol w:w="8374"/>
      </w:tblGrid>
      <w:tr w:rsidR="00AD59E1" w:rsidRPr="00AD59E1" w14:paraId="5DBFA0DA" w14:textId="77777777" w:rsidTr="000030B2">
        <w:tc>
          <w:tcPr>
            <w:tcW w:w="0" w:type="auto"/>
            <w:shd w:val="clear" w:color="auto" w:fill="008576"/>
          </w:tcPr>
          <w:p w14:paraId="0FCE1DAB" w14:textId="77777777" w:rsidR="00AD59E1" w:rsidRPr="00AD59E1" w:rsidRDefault="00AD59E1" w:rsidP="00AD59E1">
            <w:pPr>
              <w:rPr>
                <w:b/>
                <w:color w:val="FFFFFF"/>
              </w:rPr>
            </w:pPr>
            <w:r w:rsidRPr="00AD59E1">
              <w:rPr>
                <w:b/>
                <w:color w:val="FFFFFF"/>
              </w:rPr>
              <w:t>Number</w:t>
            </w:r>
          </w:p>
        </w:tc>
        <w:tc>
          <w:tcPr>
            <w:tcW w:w="8374" w:type="dxa"/>
            <w:shd w:val="clear" w:color="auto" w:fill="008576"/>
          </w:tcPr>
          <w:p w14:paraId="7154D015" w14:textId="77777777" w:rsidR="00AD59E1" w:rsidRPr="00AD59E1" w:rsidRDefault="00AD59E1" w:rsidP="00AD59E1">
            <w:pPr>
              <w:rPr>
                <w:b/>
                <w:color w:val="FFFFFF"/>
              </w:rPr>
            </w:pPr>
            <w:r w:rsidRPr="00AD59E1">
              <w:rPr>
                <w:b/>
                <w:color w:val="FFFFFF"/>
              </w:rPr>
              <w:t>Questions</w:t>
            </w:r>
          </w:p>
        </w:tc>
      </w:tr>
      <w:tr w:rsidR="00AD59E1" w:rsidRPr="00AD59E1" w14:paraId="1E57E1E1" w14:textId="77777777" w:rsidTr="000030B2">
        <w:tc>
          <w:tcPr>
            <w:tcW w:w="0" w:type="auto"/>
            <w:shd w:val="clear" w:color="auto" w:fill="auto"/>
          </w:tcPr>
          <w:p w14:paraId="1B8AA257" w14:textId="77777777" w:rsidR="00AD59E1" w:rsidRPr="00AD59E1" w:rsidRDefault="00AD59E1" w:rsidP="00AD59E1">
            <w:pPr>
              <w:numPr>
                <w:ilvl w:val="0"/>
                <w:numId w:val="29"/>
              </w:numPr>
              <w:rPr>
                <w:rFonts w:cs="Arial"/>
                <w:szCs w:val="20"/>
              </w:rPr>
            </w:pPr>
          </w:p>
        </w:tc>
        <w:tc>
          <w:tcPr>
            <w:tcW w:w="8374" w:type="dxa"/>
            <w:shd w:val="clear" w:color="auto" w:fill="auto"/>
          </w:tcPr>
          <w:p w14:paraId="3082A099" w14:textId="24293777" w:rsidR="00AD59E1" w:rsidRPr="00AD59E1" w:rsidRDefault="00B05C84" w:rsidP="00F11F92">
            <w:pPr>
              <w:widowControl w:val="0"/>
              <w:spacing w:line="360" w:lineRule="auto"/>
              <w:jc w:val="both"/>
              <w:outlineLvl w:val="1"/>
              <w:rPr>
                <w:rFonts w:cs="Arial"/>
                <w:bCs/>
                <w:iCs/>
                <w:szCs w:val="20"/>
              </w:rPr>
            </w:pPr>
            <w:ins w:id="241" w:author="John Lawton" w:date="2018-01-15T09:47:00Z">
              <w:r>
                <w:t>Do you understand the intent of the change proposal?</w:t>
              </w:r>
            </w:ins>
          </w:p>
        </w:tc>
      </w:tr>
      <w:tr w:rsidR="00B05C84" w:rsidRPr="00AD59E1" w14:paraId="74A5F1B4" w14:textId="77777777" w:rsidTr="000030B2">
        <w:tc>
          <w:tcPr>
            <w:tcW w:w="0" w:type="auto"/>
            <w:shd w:val="clear" w:color="auto" w:fill="auto"/>
          </w:tcPr>
          <w:p w14:paraId="2C81357A" w14:textId="77777777" w:rsidR="00B05C84" w:rsidRPr="00AD59E1" w:rsidRDefault="00B05C84" w:rsidP="00B05C84">
            <w:pPr>
              <w:numPr>
                <w:ilvl w:val="0"/>
                <w:numId w:val="29"/>
              </w:numPr>
              <w:rPr>
                <w:rFonts w:cs="Arial"/>
                <w:szCs w:val="20"/>
              </w:rPr>
            </w:pPr>
          </w:p>
        </w:tc>
        <w:tc>
          <w:tcPr>
            <w:tcW w:w="8374" w:type="dxa"/>
            <w:shd w:val="clear" w:color="auto" w:fill="auto"/>
          </w:tcPr>
          <w:p w14:paraId="73ED60C2" w14:textId="2B059CE6" w:rsidR="00B05C84" w:rsidRPr="00147C95" w:rsidRDefault="00B05C84" w:rsidP="00B05C84">
            <w:pPr>
              <w:widowControl w:val="0"/>
              <w:spacing w:line="360" w:lineRule="auto"/>
              <w:jc w:val="both"/>
              <w:outlineLvl w:val="1"/>
              <w:rPr>
                <w:rFonts w:cs="Arial"/>
                <w:bCs/>
                <w:iCs/>
                <w:szCs w:val="20"/>
              </w:rPr>
            </w:pPr>
            <w:ins w:id="242" w:author="John Lawton" w:date="2018-01-15T09:48:00Z">
              <w:r>
                <w:t>Do you agree with the principles of the change proposal? Please provide your rationale</w:t>
              </w:r>
            </w:ins>
          </w:p>
        </w:tc>
      </w:tr>
      <w:tr w:rsidR="00B05C84" w:rsidRPr="00AD59E1" w14:paraId="221C8A04" w14:textId="77777777" w:rsidTr="000030B2">
        <w:tc>
          <w:tcPr>
            <w:tcW w:w="0" w:type="auto"/>
            <w:shd w:val="clear" w:color="auto" w:fill="auto"/>
          </w:tcPr>
          <w:p w14:paraId="1D3670B7" w14:textId="77777777" w:rsidR="00B05C84" w:rsidRPr="00AD59E1" w:rsidRDefault="00B05C84" w:rsidP="00B05C84">
            <w:pPr>
              <w:numPr>
                <w:ilvl w:val="0"/>
                <w:numId w:val="29"/>
              </w:numPr>
              <w:rPr>
                <w:rFonts w:cs="Arial"/>
                <w:szCs w:val="20"/>
              </w:rPr>
            </w:pPr>
          </w:p>
        </w:tc>
        <w:tc>
          <w:tcPr>
            <w:tcW w:w="8374" w:type="dxa"/>
            <w:shd w:val="clear" w:color="auto" w:fill="auto"/>
          </w:tcPr>
          <w:p w14:paraId="4C8EECBA" w14:textId="0C45A521" w:rsidR="00B05C84" w:rsidRPr="00B05C84" w:rsidRDefault="00B05C84" w:rsidP="00B05C84">
            <w:pPr>
              <w:widowControl w:val="0"/>
              <w:spacing w:line="360" w:lineRule="auto"/>
              <w:jc w:val="both"/>
              <w:outlineLvl w:val="1"/>
              <w:rPr>
                <w:rFonts w:cs="Arial"/>
                <w:bCs/>
                <w:iCs/>
                <w:szCs w:val="20"/>
              </w:rPr>
            </w:pPr>
            <w:ins w:id="243" w:author="John Lawton" w:date="2018-01-15T09:48:00Z">
              <w:r w:rsidRPr="00B05C84">
                <w:rPr>
                  <w:color w:val="FFFFFF" w:themeColor="background1"/>
                </w:rPr>
                <w:t>Can you support both</w:t>
              </w:r>
            </w:ins>
            <w:ins w:id="244" w:author="John Lawton" w:date="2018-01-15T09:49:00Z">
              <w:r>
                <w:rPr>
                  <w:color w:val="FFFFFF" w:themeColor="background1"/>
                </w:rPr>
                <w:t xml:space="preserve"> options</w:t>
              </w:r>
            </w:ins>
            <w:ins w:id="245" w:author="John Lawton" w:date="2018-01-15T09:48:00Z">
              <w:r w:rsidRPr="00B05C84">
                <w:rPr>
                  <w:color w:val="FFFFFF" w:themeColor="background1"/>
                </w:rPr>
                <w:t>? Please provide rationale.</w:t>
              </w:r>
            </w:ins>
          </w:p>
        </w:tc>
      </w:tr>
      <w:tr w:rsidR="00B05C84" w:rsidRPr="00AD59E1" w14:paraId="22A4B294" w14:textId="77777777" w:rsidTr="000030B2">
        <w:tc>
          <w:tcPr>
            <w:tcW w:w="0" w:type="auto"/>
            <w:shd w:val="clear" w:color="auto" w:fill="auto"/>
          </w:tcPr>
          <w:p w14:paraId="20DE0769" w14:textId="77777777" w:rsidR="00B05C84" w:rsidRPr="00AD59E1" w:rsidRDefault="00B05C84" w:rsidP="00B05C84">
            <w:pPr>
              <w:numPr>
                <w:ilvl w:val="0"/>
                <w:numId w:val="29"/>
              </w:numPr>
              <w:rPr>
                <w:rFonts w:cs="Arial"/>
                <w:szCs w:val="20"/>
              </w:rPr>
            </w:pPr>
          </w:p>
        </w:tc>
        <w:tc>
          <w:tcPr>
            <w:tcW w:w="8374" w:type="dxa"/>
            <w:shd w:val="clear" w:color="auto" w:fill="auto"/>
          </w:tcPr>
          <w:p w14:paraId="00CF0FFB" w14:textId="5120657E" w:rsidR="00B05C84" w:rsidRPr="00B05C84" w:rsidRDefault="00B05C84" w:rsidP="00B05C84">
            <w:pPr>
              <w:spacing w:line="360" w:lineRule="auto"/>
              <w:jc w:val="both"/>
              <w:rPr>
                <w:rFonts w:cs="Arial"/>
                <w:szCs w:val="20"/>
              </w:rPr>
            </w:pPr>
            <w:ins w:id="246" w:author="John Lawton" w:date="2018-01-15T09:48:00Z">
              <w:r w:rsidRPr="00B05C84">
                <w:rPr>
                  <w:color w:val="FFFFFF" w:themeColor="background1"/>
                </w:rPr>
                <w:t xml:space="preserve">Which </w:t>
              </w:r>
            </w:ins>
            <w:ins w:id="247" w:author="John Lawton" w:date="2018-01-15T09:49:00Z">
              <w:r w:rsidRPr="00B05C84">
                <w:rPr>
                  <w:color w:val="FFFFFF" w:themeColor="background1"/>
                </w:rPr>
                <w:t>option</w:t>
              </w:r>
            </w:ins>
            <w:ins w:id="248" w:author="John Lawton" w:date="2018-01-15T09:48:00Z">
              <w:r w:rsidRPr="00B05C84">
                <w:rPr>
                  <w:color w:val="FFFFFF" w:themeColor="background1"/>
                </w:rPr>
                <w:t xml:space="preserve"> do you prefer? Please provide rationale.</w:t>
              </w:r>
            </w:ins>
          </w:p>
        </w:tc>
      </w:tr>
      <w:tr w:rsidR="00B05C84" w:rsidRPr="00AD59E1" w14:paraId="235D77EB" w14:textId="77777777" w:rsidTr="000030B2">
        <w:tc>
          <w:tcPr>
            <w:tcW w:w="0" w:type="auto"/>
            <w:shd w:val="clear" w:color="auto" w:fill="auto"/>
          </w:tcPr>
          <w:p w14:paraId="41A0B9A0" w14:textId="77777777" w:rsidR="00B05C84" w:rsidRPr="00AD59E1" w:rsidRDefault="00B05C84" w:rsidP="00B05C84">
            <w:pPr>
              <w:numPr>
                <w:ilvl w:val="0"/>
                <w:numId w:val="29"/>
              </w:numPr>
              <w:rPr>
                <w:rFonts w:cs="Arial"/>
                <w:szCs w:val="20"/>
              </w:rPr>
            </w:pPr>
          </w:p>
        </w:tc>
        <w:tc>
          <w:tcPr>
            <w:tcW w:w="8374" w:type="dxa"/>
            <w:shd w:val="clear" w:color="auto" w:fill="auto"/>
          </w:tcPr>
          <w:p w14:paraId="4DFDF99A" w14:textId="57CA8D76" w:rsidR="00B05C84" w:rsidRPr="00B05C84" w:rsidRDefault="00B05C84" w:rsidP="00B05C84">
            <w:pPr>
              <w:spacing w:line="360" w:lineRule="auto"/>
              <w:jc w:val="both"/>
              <w:rPr>
                <w:rFonts w:cs="Arial"/>
                <w:szCs w:val="20"/>
              </w:rPr>
            </w:pPr>
            <w:ins w:id="249" w:author="John Lawton" w:date="2018-01-15T09:51:00Z">
              <w:r w:rsidRPr="00B05C84">
                <w:rPr>
                  <w:color w:val="FFFFFF" w:themeColor="background1"/>
                </w:rPr>
                <w:t>Do you have any comments on the legal text</w:t>
              </w:r>
            </w:ins>
          </w:p>
        </w:tc>
      </w:tr>
      <w:tr w:rsidR="00B05C84" w:rsidRPr="00AD59E1" w14:paraId="7E4DE3D1" w14:textId="77777777" w:rsidTr="000030B2">
        <w:tc>
          <w:tcPr>
            <w:tcW w:w="0" w:type="auto"/>
            <w:shd w:val="clear" w:color="auto" w:fill="auto"/>
          </w:tcPr>
          <w:p w14:paraId="2363998E" w14:textId="77777777" w:rsidR="00B05C84" w:rsidRPr="00AD59E1" w:rsidRDefault="00B05C84" w:rsidP="00B05C84">
            <w:pPr>
              <w:numPr>
                <w:ilvl w:val="0"/>
                <w:numId w:val="29"/>
              </w:numPr>
              <w:rPr>
                <w:rFonts w:cs="Arial"/>
                <w:szCs w:val="20"/>
              </w:rPr>
            </w:pPr>
          </w:p>
        </w:tc>
        <w:tc>
          <w:tcPr>
            <w:tcW w:w="8374" w:type="dxa"/>
            <w:shd w:val="clear" w:color="auto" w:fill="auto"/>
          </w:tcPr>
          <w:p w14:paraId="3F06ADFF" w14:textId="18BECDAB" w:rsidR="00B05C84" w:rsidRPr="00B05C84" w:rsidRDefault="00B05C84" w:rsidP="00B05C84">
            <w:pPr>
              <w:spacing w:line="360" w:lineRule="auto"/>
              <w:jc w:val="both"/>
              <w:rPr>
                <w:rFonts w:cs="Arial"/>
                <w:szCs w:val="20"/>
              </w:rPr>
            </w:pPr>
            <w:ins w:id="250" w:author="John Lawton" w:date="2018-01-15T09:53:00Z">
              <w:r w:rsidRPr="00B05C84">
                <w:rPr>
                  <w:color w:val="FFFFFF" w:themeColor="background1"/>
                </w:rPr>
                <w:t>Which version of excel does your company use?</w:t>
              </w:r>
            </w:ins>
          </w:p>
        </w:tc>
      </w:tr>
      <w:tr w:rsidR="00B05C84" w:rsidRPr="00AD59E1" w14:paraId="63833EBA" w14:textId="77777777" w:rsidTr="000030B2">
        <w:tc>
          <w:tcPr>
            <w:tcW w:w="0" w:type="auto"/>
            <w:shd w:val="clear" w:color="auto" w:fill="auto"/>
          </w:tcPr>
          <w:p w14:paraId="0D29B8B9" w14:textId="77777777" w:rsidR="00B05C84" w:rsidRPr="00AD59E1" w:rsidRDefault="00B05C84" w:rsidP="00B05C84">
            <w:pPr>
              <w:numPr>
                <w:ilvl w:val="0"/>
                <w:numId w:val="29"/>
              </w:numPr>
              <w:rPr>
                <w:rFonts w:cs="Arial"/>
                <w:szCs w:val="20"/>
              </w:rPr>
            </w:pPr>
          </w:p>
        </w:tc>
        <w:tc>
          <w:tcPr>
            <w:tcW w:w="8374" w:type="dxa"/>
            <w:shd w:val="clear" w:color="auto" w:fill="auto"/>
          </w:tcPr>
          <w:p w14:paraId="14A044FC" w14:textId="34B2DC38" w:rsidR="00B05C84" w:rsidRPr="00B05C84" w:rsidRDefault="00B05C84" w:rsidP="00B05C84">
            <w:pPr>
              <w:spacing w:line="360" w:lineRule="auto"/>
              <w:jc w:val="both"/>
              <w:rPr>
                <w:rFonts w:cs="Arial"/>
                <w:szCs w:val="20"/>
              </w:rPr>
            </w:pPr>
            <w:ins w:id="251" w:author="John Lawton" w:date="2018-01-15T09:54:00Z">
              <w:r w:rsidRPr="00B05C84">
                <w:rPr>
                  <w:color w:val="FFFFFF" w:themeColor="background1"/>
                </w:rPr>
                <w:t>Are  the DCUSA Objectives are better facilitated by this change proposal. Please provide your rationale.</w:t>
              </w:r>
            </w:ins>
          </w:p>
        </w:tc>
      </w:tr>
      <w:tr w:rsidR="00B05C84" w:rsidRPr="00AD59E1" w14:paraId="62B2280B" w14:textId="77777777" w:rsidTr="000030B2">
        <w:tc>
          <w:tcPr>
            <w:tcW w:w="0" w:type="auto"/>
            <w:shd w:val="clear" w:color="auto" w:fill="auto"/>
          </w:tcPr>
          <w:p w14:paraId="3D0A54D7" w14:textId="77777777" w:rsidR="00B05C84" w:rsidRPr="00AD59E1" w:rsidRDefault="00B05C84" w:rsidP="00B05C84">
            <w:pPr>
              <w:numPr>
                <w:ilvl w:val="0"/>
                <w:numId w:val="29"/>
              </w:numPr>
              <w:rPr>
                <w:rFonts w:cs="Arial"/>
                <w:szCs w:val="20"/>
              </w:rPr>
            </w:pPr>
          </w:p>
        </w:tc>
        <w:tc>
          <w:tcPr>
            <w:tcW w:w="8374" w:type="dxa"/>
            <w:shd w:val="clear" w:color="auto" w:fill="auto"/>
          </w:tcPr>
          <w:p w14:paraId="50658BD4" w14:textId="3AE6F8A8" w:rsidR="00B05C84" w:rsidRPr="00B05C84" w:rsidRDefault="00B05C84" w:rsidP="00B05C84">
            <w:pPr>
              <w:widowControl w:val="0"/>
              <w:spacing w:line="360" w:lineRule="auto"/>
              <w:jc w:val="both"/>
              <w:outlineLvl w:val="1"/>
              <w:rPr>
                <w:rFonts w:cs="Arial"/>
                <w:bCs/>
                <w:iCs/>
                <w:szCs w:val="20"/>
              </w:rPr>
            </w:pPr>
            <w:ins w:id="252" w:author="John Lawton" w:date="2018-01-15T09:52:00Z">
              <w:r w:rsidRPr="00B05C84">
                <w:rPr>
                  <w:color w:val="FFFFFF" w:themeColor="background1"/>
                </w:rPr>
                <w:t>Are you aware of any wider industry developments that may impact upon or be impacted by this CP?</w:t>
              </w:r>
            </w:ins>
          </w:p>
        </w:tc>
      </w:tr>
      <w:tr w:rsidR="00B05C84" w:rsidRPr="00AD59E1" w14:paraId="0B068475" w14:textId="77777777" w:rsidTr="000030B2">
        <w:tc>
          <w:tcPr>
            <w:tcW w:w="0" w:type="auto"/>
            <w:shd w:val="clear" w:color="auto" w:fill="auto"/>
          </w:tcPr>
          <w:p w14:paraId="67B71AA4" w14:textId="77777777" w:rsidR="00B05C84" w:rsidRPr="00583165" w:rsidRDefault="00B05C84" w:rsidP="00B05C84">
            <w:pPr>
              <w:numPr>
                <w:ilvl w:val="0"/>
                <w:numId w:val="29"/>
              </w:numPr>
              <w:rPr>
                <w:rFonts w:cs="Arial"/>
                <w:szCs w:val="20"/>
              </w:rPr>
            </w:pPr>
          </w:p>
        </w:tc>
        <w:tc>
          <w:tcPr>
            <w:tcW w:w="8374" w:type="dxa"/>
            <w:shd w:val="clear" w:color="auto" w:fill="auto"/>
          </w:tcPr>
          <w:p w14:paraId="7685EDF3" w14:textId="38932B97" w:rsidR="00B05C84" w:rsidRPr="00B05C84" w:rsidRDefault="00B05C84" w:rsidP="00B05C84">
            <w:pPr>
              <w:widowControl w:val="0"/>
              <w:spacing w:line="360" w:lineRule="auto"/>
              <w:jc w:val="both"/>
              <w:outlineLvl w:val="1"/>
              <w:rPr>
                <w:rFonts w:cs="Arial"/>
                <w:bCs/>
                <w:iCs/>
                <w:szCs w:val="20"/>
              </w:rPr>
            </w:pPr>
            <w:ins w:id="253" w:author="John Lawton" w:date="2018-01-15T09:52:00Z">
              <w:r w:rsidRPr="00B05C84">
                <w:rPr>
                  <w:color w:val="FFFFFF" w:themeColor="background1"/>
                </w:rPr>
                <w:t>Are there any alternative solutions or unintended consequences that should be considered by the Working Group?</w:t>
              </w:r>
            </w:ins>
          </w:p>
        </w:tc>
      </w:tr>
      <w:tr w:rsidR="00B05C84" w:rsidRPr="00AD59E1" w14:paraId="6283F421" w14:textId="77777777" w:rsidTr="000030B2">
        <w:tc>
          <w:tcPr>
            <w:tcW w:w="0" w:type="auto"/>
            <w:shd w:val="clear" w:color="auto" w:fill="auto"/>
          </w:tcPr>
          <w:p w14:paraId="13DB5E11" w14:textId="77777777" w:rsidR="00B05C84" w:rsidRPr="00583165" w:rsidRDefault="00B05C84" w:rsidP="00B05C84">
            <w:pPr>
              <w:numPr>
                <w:ilvl w:val="0"/>
                <w:numId w:val="29"/>
              </w:numPr>
              <w:rPr>
                <w:rFonts w:cs="Arial"/>
                <w:szCs w:val="20"/>
              </w:rPr>
            </w:pPr>
          </w:p>
        </w:tc>
        <w:tc>
          <w:tcPr>
            <w:tcW w:w="8374" w:type="dxa"/>
            <w:shd w:val="clear" w:color="auto" w:fill="auto"/>
          </w:tcPr>
          <w:p w14:paraId="1AED2BB0" w14:textId="77777777" w:rsidR="00B05C84" w:rsidRPr="00B05C84" w:rsidRDefault="00B05C84" w:rsidP="00B05C84">
            <w:pPr>
              <w:rPr>
                <w:ins w:id="254" w:author="John Lawton" w:date="2018-01-15T09:51:00Z"/>
                <w:color w:val="FFFFFF" w:themeColor="background1"/>
              </w:rPr>
            </w:pPr>
            <w:ins w:id="255" w:author="John Lawton" w:date="2018-01-15T09:51:00Z">
              <w:r w:rsidRPr="00B05C84">
                <w:rPr>
                  <w:color w:val="FFFFFF" w:themeColor="background1"/>
                </w:rPr>
                <w:t>When should this change proposal be implemented for:</w:t>
              </w:r>
            </w:ins>
          </w:p>
          <w:p w14:paraId="17B1CCB7" w14:textId="77777777" w:rsidR="00B05C84" w:rsidRPr="00B05C84" w:rsidRDefault="00B05C84" w:rsidP="00B05C84">
            <w:pPr>
              <w:rPr>
                <w:ins w:id="256" w:author="John Lawton" w:date="2018-01-15T09:51:00Z"/>
                <w:color w:val="FFFFFF" w:themeColor="background1"/>
              </w:rPr>
            </w:pPr>
            <w:ins w:id="257" w:author="John Lawton" w:date="2018-01-15T09:51:00Z">
              <w:r w:rsidRPr="00B05C84">
                <w:rPr>
                  <w:color w:val="FFFFFF" w:themeColor="background1"/>
                </w:rPr>
                <w:lastRenderedPageBreak/>
                <w:t xml:space="preserve">Option 1, and </w:t>
              </w:r>
            </w:ins>
          </w:p>
          <w:p w14:paraId="1B0750CA" w14:textId="77777777" w:rsidR="00B05C84" w:rsidRPr="00B05C84" w:rsidRDefault="00B05C84" w:rsidP="00B05C84">
            <w:pPr>
              <w:rPr>
                <w:ins w:id="258" w:author="John Lawton" w:date="2018-01-15T09:51:00Z"/>
                <w:color w:val="FFFFFF" w:themeColor="background1"/>
              </w:rPr>
            </w:pPr>
            <w:ins w:id="259" w:author="John Lawton" w:date="2018-01-15T09:51:00Z">
              <w:r w:rsidRPr="00B05C84">
                <w:rPr>
                  <w:color w:val="FFFFFF" w:themeColor="background1"/>
                </w:rPr>
                <w:t>Option 2.</w:t>
              </w:r>
            </w:ins>
          </w:p>
          <w:p w14:paraId="61B471F0" w14:textId="69F8D2B7" w:rsidR="00B05C84" w:rsidRPr="00B05C84" w:rsidRDefault="00B05C84" w:rsidP="00B05C84">
            <w:pPr>
              <w:rPr>
                <w:rFonts w:cs="Arial"/>
                <w:bCs/>
                <w:iCs/>
                <w:szCs w:val="20"/>
              </w:rPr>
            </w:pPr>
            <w:ins w:id="260" w:author="John Lawton" w:date="2018-01-15T09:51:00Z">
              <w:r w:rsidRPr="00B05C84">
                <w:rPr>
                  <w:color w:val="FFFFFF" w:themeColor="background1"/>
                </w:rPr>
                <w:t>Please provide your rationale</w:t>
              </w:r>
            </w:ins>
            <w:ins w:id="261" w:author="John Lawton" w:date="2018-01-15T09:52:00Z">
              <w:r>
                <w:rPr>
                  <w:color w:val="FFFFFF" w:themeColor="background1"/>
                </w:rPr>
                <w:t>.</w:t>
              </w:r>
            </w:ins>
          </w:p>
        </w:tc>
      </w:tr>
    </w:tbl>
    <w:p w14:paraId="141435AD" w14:textId="11F404BE" w:rsidR="00CC0C7A" w:rsidRPr="00CC0C7A" w:rsidRDefault="00CC0C7A" w:rsidP="00CC0C7A">
      <w:pPr>
        <w:pStyle w:val="Heading2"/>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lastRenderedPageBreak/>
        <w:t>Responses should</w:t>
      </w:r>
      <w:r>
        <w:rPr>
          <w:rFonts w:cs="Times New Roman"/>
          <w:bCs w:val="0"/>
          <w:iCs w:val="0"/>
          <w:color w:val="auto"/>
          <w:sz w:val="20"/>
          <w:szCs w:val="24"/>
        </w:rPr>
        <w:t xml:space="preserve"> </w:t>
      </w:r>
      <w:r w:rsidR="00F11F92">
        <w:rPr>
          <w:rFonts w:cs="Times New Roman"/>
          <w:bCs w:val="0"/>
          <w:iCs w:val="0"/>
          <w:color w:val="auto"/>
          <w:sz w:val="20"/>
          <w:szCs w:val="24"/>
        </w:rPr>
        <w:t>be submitted using Attachment 1</w:t>
      </w:r>
      <w:r w:rsidRPr="00CC0C7A">
        <w:rPr>
          <w:rFonts w:cs="Times New Roman"/>
          <w:bCs w:val="0"/>
          <w:iCs w:val="0"/>
          <w:color w:val="auto"/>
          <w:sz w:val="20"/>
          <w:szCs w:val="24"/>
        </w:rPr>
        <w:t xml:space="preserve"> to dcusa@electralink.co.uk no later </w:t>
      </w:r>
      <w:r w:rsidRPr="00DA7BFF">
        <w:rPr>
          <w:rFonts w:cs="Times New Roman"/>
          <w:bCs w:val="0"/>
          <w:iCs w:val="0"/>
          <w:color w:val="auto"/>
          <w:sz w:val="20"/>
          <w:szCs w:val="24"/>
        </w:rPr>
        <w:t>than</w:t>
      </w:r>
      <w:r w:rsidR="00DA31E2" w:rsidRPr="00DA7BFF">
        <w:rPr>
          <w:rFonts w:cs="Times New Roman"/>
          <w:bCs w:val="0"/>
          <w:iCs w:val="0"/>
          <w:color w:val="auto"/>
          <w:sz w:val="20"/>
          <w:szCs w:val="24"/>
        </w:rPr>
        <w:t xml:space="preserve"> </w:t>
      </w:r>
      <w:r w:rsidR="000030B2">
        <w:rPr>
          <w:rFonts w:cs="Times New Roman"/>
          <w:b/>
          <w:bCs w:val="0"/>
          <w:iCs w:val="0"/>
          <w:color w:val="auto"/>
          <w:sz w:val="20"/>
          <w:szCs w:val="24"/>
        </w:rPr>
        <w:t>xx xxxx</w:t>
      </w:r>
      <w:r w:rsidR="00EE1CC4">
        <w:rPr>
          <w:rFonts w:cs="Times New Roman"/>
          <w:b/>
          <w:bCs w:val="0"/>
          <w:iCs w:val="0"/>
          <w:color w:val="auto"/>
          <w:sz w:val="20"/>
          <w:szCs w:val="24"/>
        </w:rPr>
        <w:t xml:space="preserve"> 2018.</w:t>
      </w:r>
    </w:p>
    <w:p w14:paraId="665BF806" w14:textId="77777777" w:rsidR="00CC0C7A" w:rsidRPr="00CC0C7A" w:rsidRDefault="00CC0C7A" w:rsidP="00CC0C7A">
      <w:pPr>
        <w:pStyle w:val="Heading2"/>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or any part thereof, can be provided in confidence. Parties are asked to clearly indicate any parts of a response that are to be treated confidentially.</w:t>
      </w:r>
    </w:p>
    <w:p w14:paraId="7146F7A3" w14:textId="77777777" w:rsidR="002733C1" w:rsidRPr="00D1342E" w:rsidRDefault="002733C1" w:rsidP="002733C1">
      <w:pPr>
        <w:pStyle w:val="Heading4"/>
        <w:keepLines w:val="0"/>
        <w:spacing w:before="240"/>
        <w:rPr>
          <w:rFonts w:ascii="Arial" w:eastAsia="Times New Roman" w:hAnsi="Arial" w:cs="Arial"/>
          <w:i w:val="0"/>
          <w:iCs w:val="0"/>
          <w:color w:val="008576"/>
          <w:sz w:val="24"/>
          <w:szCs w:val="28"/>
        </w:rPr>
      </w:pPr>
      <w:r w:rsidRPr="00D1342E">
        <w:rPr>
          <w:rFonts w:ascii="Arial" w:eastAsia="Times New Roman" w:hAnsi="Arial" w:cs="Arial"/>
          <w:i w:val="0"/>
          <w:iCs w:val="0"/>
          <w:color w:val="008576"/>
          <w:sz w:val="24"/>
          <w:szCs w:val="28"/>
        </w:rPr>
        <w:t xml:space="preserve">Attachments </w:t>
      </w:r>
    </w:p>
    <w:p w14:paraId="4A9712EA" w14:textId="731AC96C" w:rsidR="002733C1" w:rsidRDefault="00583165" w:rsidP="002733C1">
      <w:pPr>
        <w:pStyle w:val="ListBullet2"/>
      </w:pPr>
      <w:r>
        <w:t xml:space="preserve">Attachment 1 – </w:t>
      </w:r>
      <w:r w:rsidR="00CC34FD">
        <w:t>Party response form</w:t>
      </w:r>
    </w:p>
    <w:p w14:paraId="187E1E2F" w14:textId="3214A2CE" w:rsidR="00CC34FD" w:rsidRDefault="00335479" w:rsidP="00C345E1">
      <w:pPr>
        <w:pStyle w:val="ListBullet2"/>
      </w:pPr>
      <w:r>
        <w:t>Attachm</w:t>
      </w:r>
      <w:r w:rsidR="00DA7BFF">
        <w:t>ent 2</w:t>
      </w:r>
      <w:r w:rsidR="004D20F3">
        <w:t xml:space="preserve"> – </w:t>
      </w:r>
      <w:r w:rsidR="00C12AB4">
        <w:t>Change Proposal</w:t>
      </w:r>
      <w:ins w:id="262" w:author="John Lawton" w:date="2018-01-15T10:14:00Z">
        <w:r w:rsidR="00CC0B0A">
          <w:t xml:space="preserve"> including initial legal text and spreadsheet template</w:t>
        </w:r>
      </w:ins>
    </w:p>
    <w:p w14:paraId="6B4B94E3" w14:textId="37D2005E" w:rsidR="00CC34FD" w:rsidRDefault="00CC34FD" w:rsidP="00C345E1">
      <w:pPr>
        <w:pStyle w:val="ListBullet2"/>
      </w:pPr>
      <w:r>
        <w:t xml:space="preserve">Attachment 3 – </w:t>
      </w:r>
      <w:commentRangeStart w:id="263"/>
      <w:ins w:id="264" w:author="John Lawton" w:date="2018-01-15T10:07:00Z">
        <w:r w:rsidR="00A54E79">
          <w:t xml:space="preserve">Legal text </w:t>
        </w:r>
      </w:ins>
      <w:ins w:id="265" w:author="John Lawton" w:date="2018-01-15T10:14:00Z">
        <w:r w:rsidR="00CC0B0A">
          <w:t>for each option</w:t>
        </w:r>
        <w:commentRangeEnd w:id="263"/>
        <w:r w:rsidR="00CC0B0A">
          <w:rPr>
            <w:rStyle w:val="CommentReference"/>
          </w:rPr>
          <w:commentReference w:id="263"/>
        </w:r>
      </w:ins>
    </w:p>
    <w:p w14:paraId="506FE1CD" w14:textId="71A38F0C" w:rsidR="005A522C" w:rsidRDefault="005A522C" w:rsidP="00C345E1">
      <w:pPr>
        <w:pStyle w:val="ListBullet2"/>
      </w:pPr>
      <w:r>
        <w:t xml:space="preserve">Attachment 4 </w:t>
      </w:r>
      <w:r w:rsidR="00C23633">
        <w:t>–</w:t>
      </w:r>
      <w:r>
        <w:t xml:space="preserve"> </w:t>
      </w:r>
      <w:ins w:id="266" w:author="John Lawton" w:date="2018-01-15T10:07:00Z">
        <w:r w:rsidR="00CC0B0A">
          <w:t xml:space="preserve">excel spreadsheet </w:t>
        </w:r>
      </w:ins>
      <w:ins w:id="267" w:author="John Lawton" w:date="2018-01-15T10:10:00Z">
        <w:r w:rsidR="00CC0B0A">
          <w:t>showing both options</w:t>
        </w:r>
      </w:ins>
    </w:p>
    <w:p w14:paraId="32257B90" w14:textId="22665F18" w:rsidR="00764E56" w:rsidDel="00CC0B0A" w:rsidRDefault="00764E56" w:rsidP="00C345E1">
      <w:pPr>
        <w:pStyle w:val="ListBullet2"/>
        <w:rPr>
          <w:del w:id="268" w:author="John Lawton" w:date="2018-01-15T10:14:00Z"/>
        </w:rPr>
      </w:pPr>
      <w:del w:id="269" w:author="John Lawton" w:date="2018-01-15T10:14:00Z">
        <w:r w:rsidDel="00CC0B0A">
          <w:delText xml:space="preserve">Attachment 5 – </w:delText>
        </w:r>
      </w:del>
    </w:p>
    <w:p w14:paraId="20BD67A9" w14:textId="631A077E" w:rsidR="00C80BD9" w:rsidRPr="00DF3AFE" w:rsidRDefault="00C80BD9" w:rsidP="00192C29">
      <w:pPr>
        <w:pStyle w:val="ListBullet2"/>
        <w:numPr>
          <w:ilvl w:val="0"/>
          <w:numId w:val="0"/>
        </w:numPr>
      </w:pPr>
    </w:p>
    <w:sectPr w:rsidR="00C80BD9" w:rsidRPr="00DF3AFE" w:rsidSect="006F19E3">
      <w:headerReference w:type="default" r:id="rId16"/>
      <w:footerReference w:type="default" r:id="rId17"/>
      <w:type w:val="continuous"/>
      <w:pgSz w:w="11906" w:h="16838"/>
      <w:pgMar w:top="1113" w:right="1416" w:bottom="567" w:left="1134"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 w:author="John Lawton" w:date="2018-01-15T10:20:00Z" w:initials="JL">
    <w:p w14:paraId="76885DE4" w14:textId="33C5304C" w:rsidR="00E91081" w:rsidRDefault="00E91081">
      <w:pPr>
        <w:pStyle w:val="CommentText"/>
      </w:pPr>
      <w:r>
        <w:rPr>
          <w:rStyle w:val="CommentReference"/>
        </w:rPr>
        <w:annotationRef/>
      </w:r>
      <w:r>
        <w:t>Are we happy with this or TBA dependent upon the option chosen</w:t>
      </w:r>
    </w:p>
  </w:comment>
  <w:comment w:id="188" w:author="John Lawton" w:date="2018-01-15T09:39:00Z" w:initials="JL">
    <w:p w14:paraId="2B1D58AB" w14:textId="2A59392D" w:rsidR="00A23ADB" w:rsidRDefault="00A23ADB">
      <w:pPr>
        <w:pStyle w:val="CommentText"/>
      </w:pPr>
      <w:r>
        <w:rPr>
          <w:rStyle w:val="CommentReference"/>
        </w:rPr>
        <w:annotationRef/>
      </w:r>
      <w:r>
        <w:t>WG to decide whether they want the proposers view here or not</w:t>
      </w:r>
    </w:p>
  </w:comment>
  <w:comment w:id="239" w:author="Dan Fittock" w:date="2018-01-12T13:14:00Z" w:initials="DF">
    <w:p w14:paraId="311280EB" w14:textId="7356948C" w:rsidR="00A23ADB" w:rsidRDefault="00A23ADB">
      <w:pPr>
        <w:pStyle w:val="CommentText"/>
      </w:pPr>
      <w:r>
        <w:rPr>
          <w:rStyle w:val="CommentReference"/>
        </w:rPr>
        <w:annotationRef/>
      </w:r>
      <w:r>
        <w:t>To be updated once know</w:t>
      </w:r>
    </w:p>
  </w:comment>
  <w:comment w:id="240" w:author="John Lawton" w:date="2018-01-15T09:51:00Z" w:initials="JL">
    <w:p w14:paraId="184519E3" w14:textId="5371FDA8" w:rsidR="00B05C84" w:rsidRDefault="00B05C84">
      <w:pPr>
        <w:pStyle w:val="CommentText"/>
      </w:pPr>
      <w:r>
        <w:rPr>
          <w:rStyle w:val="CommentReference"/>
        </w:rPr>
        <w:annotationRef/>
      </w:r>
      <w:r>
        <w:t xml:space="preserve">Updated </w:t>
      </w:r>
    </w:p>
  </w:comment>
  <w:comment w:id="263" w:author="John Lawton" w:date="2018-01-15T10:14:00Z" w:initials="JL">
    <w:p w14:paraId="4BEFAAF1" w14:textId="6B6C3E57" w:rsidR="00CC0B0A" w:rsidRDefault="00CC0B0A">
      <w:pPr>
        <w:pStyle w:val="CommentText"/>
      </w:pPr>
      <w:r>
        <w:rPr>
          <w:rStyle w:val="CommentReference"/>
        </w:rPr>
        <w:annotationRef/>
      </w:r>
      <w:r>
        <w:t>Depends on discussion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885DE4" w15:done="0"/>
  <w15:commentEx w15:paraId="2B1D58AB" w15:done="0"/>
  <w15:commentEx w15:paraId="311280EB" w15:done="0"/>
  <w15:commentEx w15:paraId="184519E3" w15:paraIdParent="311280EB" w15:done="0"/>
  <w15:commentEx w15:paraId="4BEFAAF1"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6F9C9" w14:textId="77777777" w:rsidR="00FE2CF3" w:rsidRDefault="00FE2CF3">
      <w:pPr>
        <w:spacing w:line="240" w:lineRule="auto"/>
      </w:pPr>
      <w:r>
        <w:separator/>
      </w:r>
    </w:p>
    <w:p w14:paraId="5C7958E1" w14:textId="77777777" w:rsidR="00FE2CF3" w:rsidRDefault="00FE2CF3"/>
  </w:endnote>
  <w:endnote w:type="continuationSeparator" w:id="0">
    <w:p w14:paraId="3D676939" w14:textId="77777777" w:rsidR="00FE2CF3" w:rsidRDefault="00FE2CF3">
      <w:pPr>
        <w:spacing w:line="240" w:lineRule="auto"/>
      </w:pPr>
      <w:r>
        <w:continuationSeparator/>
      </w:r>
    </w:p>
    <w:p w14:paraId="433C881F" w14:textId="77777777" w:rsidR="00FE2CF3" w:rsidRDefault="00FE2C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9E65E" w14:textId="3DF7C6AD" w:rsidR="00A23ADB" w:rsidRDefault="00A23ADB"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312</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4E6CD5">
      <w:rPr>
        <w:rFonts w:cs="Arial"/>
        <w:noProof/>
        <w:sz w:val="16"/>
        <w:szCs w:val="16"/>
        <w:lang w:val="en-US"/>
      </w:rPr>
      <w:t>1</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4E6CD5">
      <w:rPr>
        <w:rFonts w:cs="Arial"/>
        <w:noProof/>
        <w:sz w:val="16"/>
        <w:szCs w:val="16"/>
        <w:lang w:val="en-US"/>
      </w:rPr>
      <w:t>10</w:t>
    </w:r>
    <w:r w:rsidRPr="000660DF">
      <w:rPr>
        <w:rFonts w:cs="Arial"/>
        <w:sz w:val="16"/>
        <w:szCs w:val="16"/>
        <w:lang w:val="en-US"/>
      </w:rPr>
      <w:fldChar w:fldCharType="end"/>
    </w:r>
    <w:r>
      <w:rPr>
        <w:rFonts w:cs="Arial"/>
        <w:sz w:val="16"/>
        <w:szCs w:val="16"/>
        <w:lang w:val="en-US"/>
      </w:rPr>
      <w:tab/>
      <w:t>Version 1.0</w:t>
    </w:r>
  </w:p>
  <w:p w14:paraId="4C077871" w14:textId="42B19692" w:rsidR="00A23ADB" w:rsidRPr="000660DF" w:rsidRDefault="00A23ADB" w:rsidP="005977CB">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t>xx xxxx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7FA3DA" w14:textId="77777777" w:rsidR="00FE2CF3" w:rsidRDefault="00FE2CF3">
      <w:pPr>
        <w:spacing w:line="240" w:lineRule="auto"/>
      </w:pPr>
      <w:r>
        <w:separator/>
      </w:r>
    </w:p>
    <w:p w14:paraId="1FBDB212" w14:textId="77777777" w:rsidR="00FE2CF3" w:rsidRDefault="00FE2CF3"/>
  </w:footnote>
  <w:footnote w:type="continuationSeparator" w:id="0">
    <w:p w14:paraId="02C1D17C" w14:textId="77777777" w:rsidR="00FE2CF3" w:rsidRDefault="00FE2CF3">
      <w:pPr>
        <w:spacing w:line="240" w:lineRule="auto"/>
      </w:pPr>
      <w:r>
        <w:continuationSeparator/>
      </w:r>
    </w:p>
    <w:p w14:paraId="608E44CE" w14:textId="77777777" w:rsidR="00FE2CF3" w:rsidRDefault="00FE2CF3"/>
  </w:footnote>
  <w:footnote w:id="1">
    <w:p w14:paraId="6216E40C" w14:textId="6006C2A2" w:rsidR="00A23ADB" w:rsidRDefault="00A23ADB">
      <w:pPr>
        <w:pStyle w:val="FootnoteText"/>
      </w:pPr>
      <w:ins w:id="20" w:author="John Lawton" w:date="2018-01-15T08:35:00Z">
        <w:r>
          <w:rPr>
            <w:rStyle w:val="FootnoteReference"/>
          </w:rPr>
          <w:footnoteRef/>
        </w:r>
        <w:r>
          <w:t xml:space="preserve"> A term used within Schedule 19 which refers to Independent Distribution Network Operators and Distribution Netw</w:t>
        </w:r>
      </w:ins>
      <w:ins w:id="21" w:author="John Lawton" w:date="2018-01-15T08:36:00Z">
        <w:r>
          <w:t>or</w:t>
        </w:r>
      </w:ins>
      <w:ins w:id="22" w:author="John Lawton" w:date="2018-01-15T08:35:00Z">
        <w:r>
          <w:t>k Operators operating outsi</w:t>
        </w:r>
      </w:ins>
      <w:ins w:id="23" w:author="John Lawton" w:date="2018-01-15T08:36:00Z">
        <w:r>
          <w:t>de of their Distribution Service Area.</w:t>
        </w:r>
      </w:ins>
    </w:p>
  </w:footnote>
  <w:footnote w:id="2">
    <w:p w14:paraId="184BEC90" w14:textId="0982B936" w:rsidR="00A23ADB" w:rsidRDefault="00A23ADB">
      <w:pPr>
        <w:pStyle w:val="FootnoteText"/>
      </w:pPr>
      <w:ins w:id="86" w:author="John Lawton" w:date="2018-01-15T09:02:00Z">
        <w:r>
          <w:rPr>
            <w:rStyle w:val="FootnoteReference"/>
          </w:rPr>
          <w:footnoteRef/>
        </w:r>
        <w:r>
          <w:t xml:space="preserve"> </w:t>
        </w:r>
      </w:ins>
      <w:ins w:id="87" w:author="John Lawton" w:date="2018-01-15T09:04:00Z">
        <w:r>
          <w:fldChar w:fldCharType="begin"/>
        </w:r>
        <w:r>
          <w:instrText xml:space="preserve"> HYPERLINK "https://www.dcusa.co.uk/Lists/Change%20Proposal%20Register/DispForm.aspx?ID=306&amp;Source=https%3A%2F%2Fwww%2Edcusa%2Eco%2Euk%2FSitePages%2FActivities%2FChange%2DProposal%2DRegister%2DArchive%2Easpx%23InplviewHash35f4ef25%2Df112%2D41cb%2D9311%2Ddac2d3455147%3DPaged%253DTRUE%2Dp%5FDCP%253D286%2Dp%5FID%253D312%2DPageFirstRow%253D11&amp;ContentTypeId=0x0100684A1DE09E1F9740A444434CF581D435" </w:instrText>
        </w:r>
        <w:r>
          <w:fldChar w:fldCharType="separate"/>
        </w:r>
        <w:r w:rsidRPr="000F5A4E">
          <w:rPr>
            <w:rStyle w:val="Hyperlink"/>
          </w:rPr>
          <w:t>DCP281 – changes to Schedule 19 - portfolio billing</w:t>
        </w:r>
        <w:r>
          <w:fldChar w:fldCharType="end"/>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336F7" w14:textId="77777777" w:rsidR="00A23ADB" w:rsidRDefault="00A23ADB">
    <w:pPr>
      <w:pStyle w:val="Header"/>
    </w:pPr>
    <w:r>
      <w:rPr>
        <w:noProof/>
      </w:rPr>
      <w:drawing>
        <wp:anchor distT="0" distB="0" distL="114300" distR="114300" simplePos="0" relativeHeight="251657728" behindDoc="0" locked="0" layoutInCell="1" allowOverlap="1" wp14:anchorId="6C382A89" wp14:editId="41C4B3F1">
          <wp:simplePos x="0" y="0"/>
          <wp:positionH relativeFrom="column">
            <wp:posOffset>4198620</wp:posOffset>
          </wp:positionH>
          <wp:positionV relativeFrom="paragraph">
            <wp:posOffset>-93980</wp:posOffset>
          </wp:positionV>
          <wp:extent cx="2015490" cy="682625"/>
          <wp:effectExtent l="0" t="0" r="3810" b="3175"/>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5490" cy="6826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1" w15:restartNumberingAfterBreak="0">
    <w:nsid w:val="06230C12"/>
    <w:multiLevelType w:val="multilevel"/>
    <w:tmpl w:val="4000B34A"/>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0"/>
        <w:szCs w:val="20"/>
        <w:u w:val="none"/>
        <w:effect w:val="none"/>
      </w:rPr>
    </w:lvl>
    <w:lvl w:ilvl="2">
      <w:start w:val="1"/>
      <w:numFmt w:val="decimal"/>
      <w:lvlText w:val="%3."/>
      <w:lvlJc w:val="left"/>
      <w:pPr>
        <w:tabs>
          <w:tab w:val="num" w:pos="720"/>
        </w:tabs>
        <w:ind w:left="720" w:hanging="720"/>
      </w:pPr>
      <w:rPr>
        <w:rFonts w:ascii="Calibri" w:hAnsi="Calibri" w:hint="default"/>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6314909"/>
    <w:multiLevelType w:val="multilevel"/>
    <w:tmpl w:val="77C64D7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bullet"/>
      <w:lvlText w:val=""/>
      <w:lvlJc w:val="left"/>
      <w:pPr>
        <w:ind w:left="720" w:hanging="720"/>
      </w:pPr>
      <w:rPr>
        <w:rFonts w:ascii="Symbol" w:hAnsi="Symbol" w:hint="default"/>
        <w:sz w:val="20"/>
        <w:szCs w:val="2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6"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36795A"/>
    <w:multiLevelType w:val="multilevel"/>
    <w:tmpl w:val="A32689EC"/>
    <w:lvl w:ilvl="0">
      <w:start w:val="1"/>
      <w:numFmt w:val="decimal"/>
      <w:lvlText w:val="%1."/>
      <w:lvlJc w:val="left"/>
      <w:pPr>
        <w:tabs>
          <w:tab w:val="num" w:pos="567"/>
        </w:tabs>
        <w:ind w:left="567" w:hanging="567"/>
      </w:pPr>
      <w:rPr>
        <w:rFonts w:hint="default"/>
        <w:sz w:val="24"/>
      </w:rPr>
    </w:lvl>
    <w:lvl w:ilvl="1">
      <w:start w:val="1"/>
      <w:numFmt w:val="bullet"/>
      <w:lvlText w:val=""/>
      <w:lvlJc w:val="left"/>
      <w:pPr>
        <w:tabs>
          <w:tab w:val="num" w:pos="567"/>
        </w:tabs>
        <w:ind w:left="567" w:hanging="567"/>
      </w:pPr>
      <w:rPr>
        <w:rFonts w:ascii="Symbol" w:hAnsi="Symbo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9" w15:restartNumberingAfterBreak="0">
    <w:nsid w:val="23925BB6"/>
    <w:multiLevelType w:val="hybridMultilevel"/>
    <w:tmpl w:val="1526A302"/>
    <w:lvl w:ilvl="0" w:tplc="6CE4C682">
      <w:start w:val="1"/>
      <w:numFmt w:val="decimal"/>
      <w:lvlText w:val="%1."/>
      <w:lvlJc w:val="left"/>
      <w:pPr>
        <w:ind w:left="936" w:hanging="360"/>
      </w:pPr>
      <w:rPr>
        <w:rFonts w:hint="default"/>
      </w:rPr>
    </w:lvl>
    <w:lvl w:ilvl="1" w:tplc="08090019">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0" w15:restartNumberingAfterBreak="0">
    <w:nsid w:val="239B3305"/>
    <w:multiLevelType w:val="hybridMultilevel"/>
    <w:tmpl w:val="2A6CFDCC"/>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1"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BF17663"/>
    <w:multiLevelType w:val="hybridMultilevel"/>
    <w:tmpl w:val="312CC9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34683A82"/>
    <w:multiLevelType w:val="hybridMultilevel"/>
    <w:tmpl w:val="BFB28048"/>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5" w15:restartNumberingAfterBreak="0">
    <w:nsid w:val="35C33A08"/>
    <w:multiLevelType w:val="hybridMultilevel"/>
    <w:tmpl w:val="84A05C6A"/>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67B4B0F"/>
    <w:multiLevelType w:val="hybridMultilevel"/>
    <w:tmpl w:val="6B20479C"/>
    <w:lvl w:ilvl="0" w:tplc="08090001">
      <w:start w:val="1"/>
      <w:numFmt w:val="bullet"/>
      <w:lvlText w:val=""/>
      <w:lvlJc w:val="left"/>
      <w:pPr>
        <w:ind w:left="833" w:hanging="360"/>
      </w:pPr>
      <w:rPr>
        <w:rFonts w:ascii="Symbol" w:hAnsi="Symbol" w:hint="default"/>
      </w:rPr>
    </w:lvl>
    <w:lvl w:ilvl="1" w:tplc="08090003">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7"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122076"/>
    <w:multiLevelType w:val="hybridMultilevel"/>
    <w:tmpl w:val="EABCEC46"/>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4C318A"/>
    <w:multiLevelType w:val="hybridMultilevel"/>
    <w:tmpl w:val="8C365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852CC7"/>
    <w:multiLevelType w:val="hybridMultilevel"/>
    <w:tmpl w:val="BCFA3C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59352D7"/>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61B36EC"/>
    <w:multiLevelType w:val="hybridMultilevel"/>
    <w:tmpl w:val="6B061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333AC0"/>
    <w:multiLevelType w:val="multilevel"/>
    <w:tmpl w:val="DFD47196"/>
    <w:lvl w:ilvl="0">
      <w:start w:val="1"/>
      <w:numFmt w:val="decimal"/>
      <w:lvlText w:val="%1"/>
      <w:lvlJc w:val="left"/>
      <w:pPr>
        <w:tabs>
          <w:tab w:val="num" w:pos="432"/>
        </w:tabs>
        <w:ind w:left="432" w:hanging="432"/>
      </w:pPr>
      <w:rPr>
        <w:rFonts w:cs="Times New Roman"/>
        <w:b/>
        <w:sz w:val="20"/>
        <w:szCs w:val="20"/>
      </w:rPr>
    </w:lvl>
    <w:lvl w:ilvl="1">
      <w:start w:val="1"/>
      <w:numFmt w:val="decimal"/>
      <w:lvlText w:val="%1.%2"/>
      <w:lvlJc w:val="left"/>
      <w:pPr>
        <w:tabs>
          <w:tab w:val="num" w:pos="576"/>
        </w:tabs>
        <w:ind w:left="576" w:hanging="576"/>
      </w:pPr>
      <w:rPr>
        <w:rFonts w:ascii="Calibri" w:hAnsi="Calibr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8373085"/>
    <w:multiLevelType w:val="multilevel"/>
    <w:tmpl w:val="3D22BBA8"/>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9197B09"/>
    <w:multiLevelType w:val="hybridMultilevel"/>
    <w:tmpl w:val="938E42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536C23F9"/>
    <w:multiLevelType w:val="hybridMultilevel"/>
    <w:tmpl w:val="C52E1A40"/>
    <w:lvl w:ilvl="0" w:tplc="14068B92">
      <w:start w:val="21"/>
      <w:numFmt w:val="bullet"/>
      <w:lvlText w:val="-"/>
      <w:lvlJc w:val="left"/>
      <w:pPr>
        <w:ind w:left="927" w:hanging="360"/>
      </w:pPr>
      <w:rPr>
        <w:rFonts w:ascii="Arial" w:eastAsia="Times New Roman"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7"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8"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3E6462"/>
    <w:multiLevelType w:val="hybridMultilevel"/>
    <w:tmpl w:val="B508764C"/>
    <w:lvl w:ilvl="0" w:tplc="08561B2A">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947461"/>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65EC6313"/>
    <w:multiLevelType w:val="multilevel"/>
    <w:tmpl w:val="13D66A18"/>
    <w:lvl w:ilvl="0">
      <w:start w:val="9"/>
      <w:numFmt w:val="decimal"/>
      <w:lvlText w:val="%1"/>
      <w:lvlJc w:val="left"/>
      <w:pPr>
        <w:ind w:left="458" w:hanging="458"/>
      </w:pPr>
      <w:rPr>
        <w:rFonts w:hint="default"/>
      </w:rPr>
    </w:lvl>
    <w:lvl w:ilvl="1">
      <w:start w:val="4"/>
      <w:numFmt w:val="decimal"/>
      <w:lvlText w:val="%1.%2"/>
      <w:lvlJc w:val="left"/>
      <w:pPr>
        <w:ind w:left="741" w:hanging="458"/>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5" w15:restartNumberingAfterBreak="0">
    <w:nsid w:val="704964A0"/>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37" w15:restartNumberingAfterBreak="0">
    <w:nsid w:val="7A210585"/>
    <w:multiLevelType w:val="multilevel"/>
    <w:tmpl w:val="5EB249C0"/>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Arial" w:hAnsi="Arial" w:cs="Aria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38" w15:restartNumberingAfterBreak="0">
    <w:nsid w:val="7D1436E0"/>
    <w:multiLevelType w:val="hybridMultilevel"/>
    <w:tmpl w:val="A628F49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9" w15:restartNumberingAfterBreak="0">
    <w:nsid w:val="7FE65C17"/>
    <w:multiLevelType w:val="hybridMultilevel"/>
    <w:tmpl w:val="2EF25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6"/>
  </w:num>
  <w:num w:numId="2">
    <w:abstractNumId w:val="31"/>
  </w:num>
  <w:num w:numId="3">
    <w:abstractNumId w:val="11"/>
  </w:num>
  <w:num w:numId="4">
    <w:abstractNumId w:val="13"/>
  </w:num>
  <w:num w:numId="5">
    <w:abstractNumId w:val="6"/>
  </w:num>
  <w:num w:numId="6">
    <w:abstractNumId w:val="32"/>
  </w:num>
  <w:num w:numId="7">
    <w:abstractNumId w:val="17"/>
  </w:num>
  <w:num w:numId="8">
    <w:abstractNumId w:val="7"/>
  </w:num>
  <w:num w:numId="9">
    <w:abstractNumId w:val="29"/>
  </w:num>
  <w:num w:numId="10">
    <w:abstractNumId w:val="27"/>
  </w:num>
  <w:num w:numId="11">
    <w:abstractNumId w:val="5"/>
  </w:num>
  <w:num w:numId="12">
    <w:abstractNumId w:val="4"/>
  </w:num>
  <w:num w:numId="13">
    <w:abstractNumId w:val="28"/>
  </w:num>
  <w:num w:numId="14">
    <w:abstractNumId w:val="2"/>
  </w:num>
  <w:num w:numId="15">
    <w:abstractNumId w:val="0"/>
  </w:num>
  <w:num w:numId="16">
    <w:abstractNumId w:val="22"/>
  </w:num>
  <w:num w:numId="17">
    <w:abstractNumId w:val="36"/>
  </w:num>
  <w:num w:numId="18">
    <w:abstractNumId w:val="36"/>
  </w:num>
  <w:num w:numId="19">
    <w:abstractNumId w:val="25"/>
  </w:num>
  <w:num w:numId="20">
    <w:abstractNumId w:val="20"/>
  </w:num>
  <w:num w:numId="21">
    <w:abstractNumId w:val="33"/>
  </w:num>
  <w:num w:numId="22">
    <w:abstractNumId w:val="35"/>
  </w:num>
  <w:num w:numId="23">
    <w:abstractNumId w:val="14"/>
  </w:num>
  <w:num w:numId="24">
    <w:abstractNumId w:val="38"/>
  </w:num>
  <w:num w:numId="25">
    <w:abstractNumId w:val="23"/>
  </w:num>
  <w:num w:numId="26">
    <w:abstractNumId w:val="3"/>
  </w:num>
  <w:num w:numId="27">
    <w:abstractNumId w:val="21"/>
  </w:num>
  <w:num w:numId="28">
    <w:abstractNumId w:val="15"/>
  </w:num>
  <w:num w:numId="29">
    <w:abstractNumId w:val="18"/>
  </w:num>
  <w:num w:numId="30">
    <w:abstractNumId w:val="1"/>
  </w:num>
  <w:num w:numId="31">
    <w:abstractNumId w:val="24"/>
  </w:num>
  <w:num w:numId="32">
    <w:abstractNumId w:val="26"/>
  </w:num>
  <w:num w:numId="33">
    <w:abstractNumId w:val="39"/>
  </w:num>
  <w:num w:numId="34">
    <w:abstractNumId w:val="12"/>
  </w:num>
  <w:num w:numId="35">
    <w:abstractNumId w:val="19"/>
  </w:num>
  <w:num w:numId="36">
    <w:abstractNumId w:val="37"/>
  </w:num>
  <w:num w:numId="37">
    <w:abstractNumId w:val="37"/>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16"/>
  </w:num>
  <w:num w:numId="40">
    <w:abstractNumId w:val="9"/>
  </w:num>
  <w:num w:numId="41">
    <w:abstractNumId w:val="30"/>
  </w:num>
  <w:num w:numId="42">
    <w:abstractNumId w:val="10"/>
  </w:num>
  <w:num w:numId="43">
    <w:abstractNumId w:val="2"/>
  </w:num>
  <w:num w:numId="44">
    <w:abstractNumId w:val="3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Lawton">
    <w15:presenceInfo w15:providerId="Windows Live" w15:userId="72feda8039a275ce"/>
  </w15:person>
  <w15:person w15:author="Dan Fittock">
    <w15:presenceInfo w15:providerId="AD" w15:userId="S-1-5-21-1220945662-1229272821-1417001333-47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B99"/>
    <w:rsid w:val="00000007"/>
    <w:rsid w:val="0000002F"/>
    <w:rsid w:val="000030B2"/>
    <w:rsid w:val="00003462"/>
    <w:rsid w:val="00004426"/>
    <w:rsid w:val="00004A78"/>
    <w:rsid w:val="00005C2A"/>
    <w:rsid w:val="0001060E"/>
    <w:rsid w:val="0001312A"/>
    <w:rsid w:val="000131C0"/>
    <w:rsid w:val="000140D5"/>
    <w:rsid w:val="00014A06"/>
    <w:rsid w:val="00015169"/>
    <w:rsid w:val="00021E27"/>
    <w:rsid w:val="0002309B"/>
    <w:rsid w:val="00026A6A"/>
    <w:rsid w:val="00027B6F"/>
    <w:rsid w:val="00033602"/>
    <w:rsid w:val="000363FA"/>
    <w:rsid w:val="00040622"/>
    <w:rsid w:val="00041A17"/>
    <w:rsid w:val="000427B0"/>
    <w:rsid w:val="00043976"/>
    <w:rsid w:val="00046CCC"/>
    <w:rsid w:val="000546C7"/>
    <w:rsid w:val="00055793"/>
    <w:rsid w:val="0005617C"/>
    <w:rsid w:val="000561DC"/>
    <w:rsid w:val="00057C9D"/>
    <w:rsid w:val="00060F89"/>
    <w:rsid w:val="00061779"/>
    <w:rsid w:val="00062E0D"/>
    <w:rsid w:val="0006571F"/>
    <w:rsid w:val="00067E74"/>
    <w:rsid w:val="0007537E"/>
    <w:rsid w:val="00082674"/>
    <w:rsid w:val="00082F1D"/>
    <w:rsid w:val="00096C4E"/>
    <w:rsid w:val="000A061B"/>
    <w:rsid w:val="000A0930"/>
    <w:rsid w:val="000A36A8"/>
    <w:rsid w:val="000B007D"/>
    <w:rsid w:val="000B2E3D"/>
    <w:rsid w:val="000B5D6C"/>
    <w:rsid w:val="000B6BBE"/>
    <w:rsid w:val="000C24FA"/>
    <w:rsid w:val="000C37E0"/>
    <w:rsid w:val="000C409F"/>
    <w:rsid w:val="000D1ECA"/>
    <w:rsid w:val="000D5720"/>
    <w:rsid w:val="000D66EC"/>
    <w:rsid w:val="000E00D9"/>
    <w:rsid w:val="000E0100"/>
    <w:rsid w:val="000E034A"/>
    <w:rsid w:val="000E19B4"/>
    <w:rsid w:val="000E2E48"/>
    <w:rsid w:val="000E36D1"/>
    <w:rsid w:val="000E3F5B"/>
    <w:rsid w:val="000E76BF"/>
    <w:rsid w:val="000F5A4E"/>
    <w:rsid w:val="000F7F8A"/>
    <w:rsid w:val="0010060E"/>
    <w:rsid w:val="00101817"/>
    <w:rsid w:val="00104B29"/>
    <w:rsid w:val="001052FF"/>
    <w:rsid w:val="001060C1"/>
    <w:rsid w:val="00111F27"/>
    <w:rsid w:val="00112F45"/>
    <w:rsid w:val="001156D2"/>
    <w:rsid w:val="00116E9B"/>
    <w:rsid w:val="001216C5"/>
    <w:rsid w:val="0012496E"/>
    <w:rsid w:val="00124E8E"/>
    <w:rsid w:val="0012717A"/>
    <w:rsid w:val="001378FB"/>
    <w:rsid w:val="0014046B"/>
    <w:rsid w:val="001408B0"/>
    <w:rsid w:val="00143041"/>
    <w:rsid w:val="001430A5"/>
    <w:rsid w:val="0014327C"/>
    <w:rsid w:val="001445A0"/>
    <w:rsid w:val="001451F4"/>
    <w:rsid w:val="00146470"/>
    <w:rsid w:val="00147C95"/>
    <w:rsid w:val="00150E95"/>
    <w:rsid w:val="00151CCE"/>
    <w:rsid w:val="00153B91"/>
    <w:rsid w:val="00160B8D"/>
    <w:rsid w:val="0016191F"/>
    <w:rsid w:val="00163856"/>
    <w:rsid w:val="00164E30"/>
    <w:rsid w:val="001657CF"/>
    <w:rsid w:val="00166566"/>
    <w:rsid w:val="00166676"/>
    <w:rsid w:val="00170280"/>
    <w:rsid w:val="00174D21"/>
    <w:rsid w:val="001762D1"/>
    <w:rsid w:val="00182A0C"/>
    <w:rsid w:val="001834A2"/>
    <w:rsid w:val="00185661"/>
    <w:rsid w:val="0018581B"/>
    <w:rsid w:val="0018792D"/>
    <w:rsid w:val="00187969"/>
    <w:rsid w:val="00187E2F"/>
    <w:rsid w:val="00192C29"/>
    <w:rsid w:val="001937A0"/>
    <w:rsid w:val="00193F47"/>
    <w:rsid w:val="00197A37"/>
    <w:rsid w:val="001A36F0"/>
    <w:rsid w:val="001A4C2A"/>
    <w:rsid w:val="001A5839"/>
    <w:rsid w:val="001A6404"/>
    <w:rsid w:val="001A6F74"/>
    <w:rsid w:val="001B2D7A"/>
    <w:rsid w:val="001B33E1"/>
    <w:rsid w:val="001C01D5"/>
    <w:rsid w:val="001C0AAE"/>
    <w:rsid w:val="001C0C6E"/>
    <w:rsid w:val="001C207A"/>
    <w:rsid w:val="001C460B"/>
    <w:rsid w:val="001C665E"/>
    <w:rsid w:val="001C6A08"/>
    <w:rsid w:val="001D0B92"/>
    <w:rsid w:val="001D12EB"/>
    <w:rsid w:val="001D3EFD"/>
    <w:rsid w:val="001D7EC5"/>
    <w:rsid w:val="001E1FFB"/>
    <w:rsid w:val="001E2563"/>
    <w:rsid w:val="001E32D7"/>
    <w:rsid w:val="001E3B06"/>
    <w:rsid w:val="001E5D9F"/>
    <w:rsid w:val="001E6DCF"/>
    <w:rsid w:val="001F0E93"/>
    <w:rsid w:val="001F3514"/>
    <w:rsid w:val="001F36FC"/>
    <w:rsid w:val="001F3812"/>
    <w:rsid w:val="001F4DA0"/>
    <w:rsid w:val="001F5AAF"/>
    <w:rsid w:val="001F6DA9"/>
    <w:rsid w:val="001F7908"/>
    <w:rsid w:val="001F7D0E"/>
    <w:rsid w:val="002036BB"/>
    <w:rsid w:val="002047E2"/>
    <w:rsid w:val="00205E60"/>
    <w:rsid w:val="00207680"/>
    <w:rsid w:val="002126D4"/>
    <w:rsid w:val="002129EC"/>
    <w:rsid w:val="00212BF5"/>
    <w:rsid w:val="0021418F"/>
    <w:rsid w:val="002148B6"/>
    <w:rsid w:val="00215877"/>
    <w:rsid w:val="00215C1A"/>
    <w:rsid w:val="002161A4"/>
    <w:rsid w:val="00222723"/>
    <w:rsid w:val="00225E0E"/>
    <w:rsid w:val="00225F2B"/>
    <w:rsid w:val="002272EF"/>
    <w:rsid w:val="00231812"/>
    <w:rsid w:val="0023362D"/>
    <w:rsid w:val="00233E58"/>
    <w:rsid w:val="00235524"/>
    <w:rsid w:val="00236CC6"/>
    <w:rsid w:val="00236DCB"/>
    <w:rsid w:val="0024000A"/>
    <w:rsid w:val="00240674"/>
    <w:rsid w:val="002426A7"/>
    <w:rsid w:val="00244589"/>
    <w:rsid w:val="00251F86"/>
    <w:rsid w:val="00256075"/>
    <w:rsid w:val="00256566"/>
    <w:rsid w:val="00260BAE"/>
    <w:rsid w:val="00260C2C"/>
    <w:rsid w:val="002612FD"/>
    <w:rsid w:val="00263600"/>
    <w:rsid w:val="002660EC"/>
    <w:rsid w:val="00266BC0"/>
    <w:rsid w:val="00270472"/>
    <w:rsid w:val="00272979"/>
    <w:rsid w:val="002733C1"/>
    <w:rsid w:val="002744D3"/>
    <w:rsid w:val="00275260"/>
    <w:rsid w:val="002758A6"/>
    <w:rsid w:val="00276606"/>
    <w:rsid w:val="00276D11"/>
    <w:rsid w:val="00281CF1"/>
    <w:rsid w:val="00281F45"/>
    <w:rsid w:val="00286CBD"/>
    <w:rsid w:val="00290348"/>
    <w:rsid w:val="00290F86"/>
    <w:rsid w:val="00291083"/>
    <w:rsid w:val="00291586"/>
    <w:rsid w:val="00292351"/>
    <w:rsid w:val="00294F8C"/>
    <w:rsid w:val="00295499"/>
    <w:rsid w:val="002A0D66"/>
    <w:rsid w:val="002A369F"/>
    <w:rsid w:val="002B385B"/>
    <w:rsid w:val="002B4393"/>
    <w:rsid w:val="002B6671"/>
    <w:rsid w:val="002B68DB"/>
    <w:rsid w:val="002C07B9"/>
    <w:rsid w:val="002C0F95"/>
    <w:rsid w:val="002C1553"/>
    <w:rsid w:val="002C7630"/>
    <w:rsid w:val="002C7C62"/>
    <w:rsid w:val="002D25F9"/>
    <w:rsid w:val="002D5DFC"/>
    <w:rsid w:val="002D6272"/>
    <w:rsid w:val="002D65AF"/>
    <w:rsid w:val="002D7C43"/>
    <w:rsid w:val="002E0BDC"/>
    <w:rsid w:val="002E224D"/>
    <w:rsid w:val="002E2ECA"/>
    <w:rsid w:val="002F0224"/>
    <w:rsid w:val="002F0E78"/>
    <w:rsid w:val="002F13B8"/>
    <w:rsid w:val="002F357D"/>
    <w:rsid w:val="002F40F9"/>
    <w:rsid w:val="002F47ED"/>
    <w:rsid w:val="002F6A92"/>
    <w:rsid w:val="002F6CD0"/>
    <w:rsid w:val="00301DAF"/>
    <w:rsid w:val="0030272D"/>
    <w:rsid w:val="00302F67"/>
    <w:rsid w:val="0030347F"/>
    <w:rsid w:val="00303614"/>
    <w:rsid w:val="00305819"/>
    <w:rsid w:val="00305AC5"/>
    <w:rsid w:val="00305D64"/>
    <w:rsid w:val="00306BF5"/>
    <w:rsid w:val="00310346"/>
    <w:rsid w:val="00313E9E"/>
    <w:rsid w:val="00313FE4"/>
    <w:rsid w:val="00316676"/>
    <w:rsid w:val="00320457"/>
    <w:rsid w:val="003221E9"/>
    <w:rsid w:val="003233E7"/>
    <w:rsid w:val="0032502C"/>
    <w:rsid w:val="0033097B"/>
    <w:rsid w:val="003314E2"/>
    <w:rsid w:val="00331AA6"/>
    <w:rsid w:val="003328B8"/>
    <w:rsid w:val="00332FE3"/>
    <w:rsid w:val="00335479"/>
    <w:rsid w:val="00336821"/>
    <w:rsid w:val="00341CAD"/>
    <w:rsid w:val="00344177"/>
    <w:rsid w:val="00344FDC"/>
    <w:rsid w:val="00345171"/>
    <w:rsid w:val="003456CF"/>
    <w:rsid w:val="00345728"/>
    <w:rsid w:val="00351769"/>
    <w:rsid w:val="00351960"/>
    <w:rsid w:val="00351B9D"/>
    <w:rsid w:val="00352A27"/>
    <w:rsid w:val="0035487C"/>
    <w:rsid w:val="00354D86"/>
    <w:rsid w:val="003557B1"/>
    <w:rsid w:val="00357570"/>
    <w:rsid w:val="0036066D"/>
    <w:rsid w:val="00360C37"/>
    <w:rsid w:val="00362030"/>
    <w:rsid w:val="00363FE9"/>
    <w:rsid w:val="00364ECC"/>
    <w:rsid w:val="00367F60"/>
    <w:rsid w:val="0037034E"/>
    <w:rsid w:val="00370895"/>
    <w:rsid w:val="003711F3"/>
    <w:rsid w:val="00372C0A"/>
    <w:rsid w:val="00374D22"/>
    <w:rsid w:val="0037500E"/>
    <w:rsid w:val="003775D5"/>
    <w:rsid w:val="00377752"/>
    <w:rsid w:val="00380C64"/>
    <w:rsid w:val="00381EB7"/>
    <w:rsid w:val="00382814"/>
    <w:rsid w:val="00386096"/>
    <w:rsid w:val="00390D19"/>
    <w:rsid w:val="003920ED"/>
    <w:rsid w:val="00392156"/>
    <w:rsid w:val="003971AB"/>
    <w:rsid w:val="003A016A"/>
    <w:rsid w:val="003A0852"/>
    <w:rsid w:val="003A2970"/>
    <w:rsid w:val="003A2AA8"/>
    <w:rsid w:val="003A2BCC"/>
    <w:rsid w:val="003A2BFE"/>
    <w:rsid w:val="003A40AA"/>
    <w:rsid w:val="003A4FC7"/>
    <w:rsid w:val="003A6CCA"/>
    <w:rsid w:val="003B0780"/>
    <w:rsid w:val="003B0B34"/>
    <w:rsid w:val="003B173E"/>
    <w:rsid w:val="003B1A71"/>
    <w:rsid w:val="003B4359"/>
    <w:rsid w:val="003B44D0"/>
    <w:rsid w:val="003B5816"/>
    <w:rsid w:val="003B615E"/>
    <w:rsid w:val="003C1BBC"/>
    <w:rsid w:val="003C1E4D"/>
    <w:rsid w:val="003C22DF"/>
    <w:rsid w:val="003C3301"/>
    <w:rsid w:val="003C3B5C"/>
    <w:rsid w:val="003C457B"/>
    <w:rsid w:val="003C6AB2"/>
    <w:rsid w:val="003D0281"/>
    <w:rsid w:val="003D41D8"/>
    <w:rsid w:val="003D5877"/>
    <w:rsid w:val="003D6504"/>
    <w:rsid w:val="003E0757"/>
    <w:rsid w:val="003E0B53"/>
    <w:rsid w:val="003E16D8"/>
    <w:rsid w:val="003E1B16"/>
    <w:rsid w:val="003E53AA"/>
    <w:rsid w:val="003E63E9"/>
    <w:rsid w:val="003E6920"/>
    <w:rsid w:val="003F030F"/>
    <w:rsid w:val="003F0B70"/>
    <w:rsid w:val="003F2A86"/>
    <w:rsid w:val="003F4DE2"/>
    <w:rsid w:val="003F7D71"/>
    <w:rsid w:val="0040034E"/>
    <w:rsid w:val="004028D5"/>
    <w:rsid w:val="004045E4"/>
    <w:rsid w:val="00407BD8"/>
    <w:rsid w:val="00413790"/>
    <w:rsid w:val="00413CFB"/>
    <w:rsid w:val="00416FC8"/>
    <w:rsid w:val="004172AD"/>
    <w:rsid w:val="00420FB8"/>
    <w:rsid w:val="004214E3"/>
    <w:rsid w:val="00421B40"/>
    <w:rsid w:val="00422258"/>
    <w:rsid w:val="0042584E"/>
    <w:rsid w:val="00426FD6"/>
    <w:rsid w:val="00427291"/>
    <w:rsid w:val="00430E90"/>
    <w:rsid w:val="00432081"/>
    <w:rsid w:val="00433909"/>
    <w:rsid w:val="00433CFE"/>
    <w:rsid w:val="00434B4F"/>
    <w:rsid w:val="00435C42"/>
    <w:rsid w:val="00435CF2"/>
    <w:rsid w:val="00436AEA"/>
    <w:rsid w:val="00440FAE"/>
    <w:rsid w:val="004410C9"/>
    <w:rsid w:val="0044228E"/>
    <w:rsid w:val="004428DE"/>
    <w:rsid w:val="00445D85"/>
    <w:rsid w:val="00446636"/>
    <w:rsid w:val="00447064"/>
    <w:rsid w:val="00447EB7"/>
    <w:rsid w:val="00450385"/>
    <w:rsid w:val="004504EA"/>
    <w:rsid w:val="0045095E"/>
    <w:rsid w:val="00455E09"/>
    <w:rsid w:val="00456DB9"/>
    <w:rsid w:val="004570AC"/>
    <w:rsid w:val="0045753B"/>
    <w:rsid w:val="004579CF"/>
    <w:rsid w:val="0046001A"/>
    <w:rsid w:val="00461C2F"/>
    <w:rsid w:val="00463EF6"/>
    <w:rsid w:val="00467CA8"/>
    <w:rsid w:val="00473B9D"/>
    <w:rsid w:val="004845B4"/>
    <w:rsid w:val="004850B7"/>
    <w:rsid w:val="0048657A"/>
    <w:rsid w:val="004867CC"/>
    <w:rsid w:val="004935D1"/>
    <w:rsid w:val="004958FC"/>
    <w:rsid w:val="004A105A"/>
    <w:rsid w:val="004A22E8"/>
    <w:rsid w:val="004A3386"/>
    <w:rsid w:val="004A5970"/>
    <w:rsid w:val="004A631D"/>
    <w:rsid w:val="004B0EA7"/>
    <w:rsid w:val="004B1725"/>
    <w:rsid w:val="004B27FB"/>
    <w:rsid w:val="004B292D"/>
    <w:rsid w:val="004B376C"/>
    <w:rsid w:val="004B53C8"/>
    <w:rsid w:val="004B7ABF"/>
    <w:rsid w:val="004C2609"/>
    <w:rsid w:val="004C2C09"/>
    <w:rsid w:val="004C4371"/>
    <w:rsid w:val="004C49C3"/>
    <w:rsid w:val="004C6117"/>
    <w:rsid w:val="004C66D0"/>
    <w:rsid w:val="004C6C14"/>
    <w:rsid w:val="004C6EB6"/>
    <w:rsid w:val="004C7FAB"/>
    <w:rsid w:val="004D09F0"/>
    <w:rsid w:val="004D0D74"/>
    <w:rsid w:val="004D149E"/>
    <w:rsid w:val="004D1CB3"/>
    <w:rsid w:val="004D20F3"/>
    <w:rsid w:val="004D38F0"/>
    <w:rsid w:val="004D430C"/>
    <w:rsid w:val="004D5378"/>
    <w:rsid w:val="004D638C"/>
    <w:rsid w:val="004E2468"/>
    <w:rsid w:val="004E5B3F"/>
    <w:rsid w:val="004E5E00"/>
    <w:rsid w:val="004E6CD5"/>
    <w:rsid w:val="004F4A12"/>
    <w:rsid w:val="004F585B"/>
    <w:rsid w:val="00500707"/>
    <w:rsid w:val="005023B5"/>
    <w:rsid w:val="005027AD"/>
    <w:rsid w:val="00504E6C"/>
    <w:rsid w:val="00505792"/>
    <w:rsid w:val="005079E0"/>
    <w:rsid w:val="005101F4"/>
    <w:rsid w:val="00513062"/>
    <w:rsid w:val="00513631"/>
    <w:rsid w:val="0051566C"/>
    <w:rsid w:val="005177DA"/>
    <w:rsid w:val="00520724"/>
    <w:rsid w:val="005251AD"/>
    <w:rsid w:val="00526695"/>
    <w:rsid w:val="00526D50"/>
    <w:rsid w:val="005310CC"/>
    <w:rsid w:val="00531B35"/>
    <w:rsid w:val="00535140"/>
    <w:rsid w:val="005352A6"/>
    <w:rsid w:val="005357A0"/>
    <w:rsid w:val="00540357"/>
    <w:rsid w:val="00540493"/>
    <w:rsid w:val="00545D78"/>
    <w:rsid w:val="005469C0"/>
    <w:rsid w:val="00546EF7"/>
    <w:rsid w:val="005475A3"/>
    <w:rsid w:val="005479D6"/>
    <w:rsid w:val="0055068A"/>
    <w:rsid w:val="0055672D"/>
    <w:rsid w:val="00560EF2"/>
    <w:rsid w:val="00561CEC"/>
    <w:rsid w:val="005649CA"/>
    <w:rsid w:val="00564AD1"/>
    <w:rsid w:val="00566807"/>
    <w:rsid w:val="005703B3"/>
    <w:rsid w:val="005720CF"/>
    <w:rsid w:val="00575D4F"/>
    <w:rsid w:val="005771DD"/>
    <w:rsid w:val="00580576"/>
    <w:rsid w:val="005823D0"/>
    <w:rsid w:val="00582E0D"/>
    <w:rsid w:val="00583165"/>
    <w:rsid w:val="00584C7B"/>
    <w:rsid w:val="00586BD1"/>
    <w:rsid w:val="00587E1E"/>
    <w:rsid w:val="005908D1"/>
    <w:rsid w:val="00590E3F"/>
    <w:rsid w:val="005930F8"/>
    <w:rsid w:val="005977CB"/>
    <w:rsid w:val="00597D29"/>
    <w:rsid w:val="005A0143"/>
    <w:rsid w:val="005A1E00"/>
    <w:rsid w:val="005A2A2B"/>
    <w:rsid w:val="005A4046"/>
    <w:rsid w:val="005A4F5D"/>
    <w:rsid w:val="005A522C"/>
    <w:rsid w:val="005A6174"/>
    <w:rsid w:val="005A7145"/>
    <w:rsid w:val="005B0B30"/>
    <w:rsid w:val="005B105E"/>
    <w:rsid w:val="005B378E"/>
    <w:rsid w:val="005C0AA5"/>
    <w:rsid w:val="005C1952"/>
    <w:rsid w:val="005C1F41"/>
    <w:rsid w:val="005C20E9"/>
    <w:rsid w:val="005C2175"/>
    <w:rsid w:val="005C22EF"/>
    <w:rsid w:val="005C7B76"/>
    <w:rsid w:val="005D1C6B"/>
    <w:rsid w:val="005D4418"/>
    <w:rsid w:val="005D4631"/>
    <w:rsid w:val="005D4958"/>
    <w:rsid w:val="005D4A2B"/>
    <w:rsid w:val="005D5753"/>
    <w:rsid w:val="005D72CA"/>
    <w:rsid w:val="005E103C"/>
    <w:rsid w:val="005E3915"/>
    <w:rsid w:val="005E661A"/>
    <w:rsid w:val="005F3932"/>
    <w:rsid w:val="005F4AE3"/>
    <w:rsid w:val="005F6CFF"/>
    <w:rsid w:val="005F75C4"/>
    <w:rsid w:val="00600B78"/>
    <w:rsid w:val="00602C94"/>
    <w:rsid w:val="00607EF3"/>
    <w:rsid w:val="00610152"/>
    <w:rsid w:val="00610C8D"/>
    <w:rsid w:val="00613074"/>
    <w:rsid w:val="006159D7"/>
    <w:rsid w:val="00616E62"/>
    <w:rsid w:val="0062062A"/>
    <w:rsid w:val="00620A04"/>
    <w:rsid w:val="00622259"/>
    <w:rsid w:val="00622DC8"/>
    <w:rsid w:val="00623022"/>
    <w:rsid w:val="006248E3"/>
    <w:rsid w:val="00624FA6"/>
    <w:rsid w:val="00627983"/>
    <w:rsid w:val="00630F15"/>
    <w:rsid w:val="0063134F"/>
    <w:rsid w:val="00631710"/>
    <w:rsid w:val="0063186C"/>
    <w:rsid w:val="00631EBB"/>
    <w:rsid w:val="006322A9"/>
    <w:rsid w:val="00632719"/>
    <w:rsid w:val="006361BA"/>
    <w:rsid w:val="0063761E"/>
    <w:rsid w:val="00637680"/>
    <w:rsid w:val="006377B6"/>
    <w:rsid w:val="00637CD6"/>
    <w:rsid w:val="006440DE"/>
    <w:rsid w:val="006446DD"/>
    <w:rsid w:val="00647335"/>
    <w:rsid w:val="00650186"/>
    <w:rsid w:val="006509B3"/>
    <w:rsid w:val="00652D78"/>
    <w:rsid w:val="006533C3"/>
    <w:rsid w:val="006551B8"/>
    <w:rsid w:val="00661EB9"/>
    <w:rsid w:val="00665358"/>
    <w:rsid w:val="006653B5"/>
    <w:rsid w:val="0067097E"/>
    <w:rsid w:val="00670EE8"/>
    <w:rsid w:val="0067184E"/>
    <w:rsid w:val="00673484"/>
    <w:rsid w:val="00673F4F"/>
    <w:rsid w:val="0067455A"/>
    <w:rsid w:val="00674659"/>
    <w:rsid w:val="006853CF"/>
    <w:rsid w:val="00685740"/>
    <w:rsid w:val="00686AE9"/>
    <w:rsid w:val="006876B6"/>
    <w:rsid w:val="00691A06"/>
    <w:rsid w:val="00694865"/>
    <w:rsid w:val="00697683"/>
    <w:rsid w:val="006A0767"/>
    <w:rsid w:val="006A143D"/>
    <w:rsid w:val="006A5279"/>
    <w:rsid w:val="006B68D8"/>
    <w:rsid w:val="006B6D83"/>
    <w:rsid w:val="006C1856"/>
    <w:rsid w:val="006C1C50"/>
    <w:rsid w:val="006C5683"/>
    <w:rsid w:val="006D0CC1"/>
    <w:rsid w:val="006D0E98"/>
    <w:rsid w:val="006D0FB6"/>
    <w:rsid w:val="006D1F16"/>
    <w:rsid w:val="006D6DB1"/>
    <w:rsid w:val="006D73EA"/>
    <w:rsid w:val="006D75CD"/>
    <w:rsid w:val="006E7327"/>
    <w:rsid w:val="006E7560"/>
    <w:rsid w:val="006E7A7E"/>
    <w:rsid w:val="006F19E3"/>
    <w:rsid w:val="006F243E"/>
    <w:rsid w:val="006F3C8E"/>
    <w:rsid w:val="006F4689"/>
    <w:rsid w:val="006F4798"/>
    <w:rsid w:val="007015FF"/>
    <w:rsid w:val="00701A3B"/>
    <w:rsid w:val="00701D85"/>
    <w:rsid w:val="00701E18"/>
    <w:rsid w:val="0070415F"/>
    <w:rsid w:val="00706916"/>
    <w:rsid w:val="00710C7E"/>
    <w:rsid w:val="00710E92"/>
    <w:rsid w:val="0071547D"/>
    <w:rsid w:val="00722FCE"/>
    <w:rsid w:val="0072385C"/>
    <w:rsid w:val="00726171"/>
    <w:rsid w:val="00731B99"/>
    <w:rsid w:val="00733D46"/>
    <w:rsid w:val="00733F4B"/>
    <w:rsid w:val="00734630"/>
    <w:rsid w:val="00736081"/>
    <w:rsid w:val="007374B9"/>
    <w:rsid w:val="00737853"/>
    <w:rsid w:val="00740A8F"/>
    <w:rsid w:val="00742876"/>
    <w:rsid w:val="0074415E"/>
    <w:rsid w:val="00747A24"/>
    <w:rsid w:val="007554E3"/>
    <w:rsid w:val="007607E8"/>
    <w:rsid w:val="007608FF"/>
    <w:rsid w:val="00760BD6"/>
    <w:rsid w:val="007626D9"/>
    <w:rsid w:val="00764E56"/>
    <w:rsid w:val="00766874"/>
    <w:rsid w:val="00771ACE"/>
    <w:rsid w:val="00772942"/>
    <w:rsid w:val="00774F15"/>
    <w:rsid w:val="00774FB4"/>
    <w:rsid w:val="00775EF4"/>
    <w:rsid w:val="00780130"/>
    <w:rsid w:val="00784486"/>
    <w:rsid w:val="00784F6A"/>
    <w:rsid w:val="00787EDB"/>
    <w:rsid w:val="0079113B"/>
    <w:rsid w:val="007917E9"/>
    <w:rsid w:val="00794845"/>
    <w:rsid w:val="00797AA8"/>
    <w:rsid w:val="007A0FB2"/>
    <w:rsid w:val="007A1926"/>
    <w:rsid w:val="007A1BF2"/>
    <w:rsid w:val="007A4F58"/>
    <w:rsid w:val="007A6725"/>
    <w:rsid w:val="007A7ADD"/>
    <w:rsid w:val="007B002D"/>
    <w:rsid w:val="007B2962"/>
    <w:rsid w:val="007B42B2"/>
    <w:rsid w:val="007B4476"/>
    <w:rsid w:val="007C00DA"/>
    <w:rsid w:val="007C0E16"/>
    <w:rsid w:val="007C39B0"/>
    <w:rsid w:val="007C4E55"/>
    <w:rsid w:val="007C6041"/>
    <w:rsid w:val="007C7FB5"/>
    <w:rsid w:val="007D0577"/>
    <w:rsid w:val="007D49BC"/>
    <w:rsid w:val="007D7C47"/>
    <w:rsid w:val="007E1A43"/>
    <w:rsid w:val="007E3C0E"/>
    <w:rsid w:val="007E572E"/>
    <w:rsid w:val="007E69E7"/>
    <w:rsid w:val="007E718E"/>
    <w:rsid w:val="00804E16"/>
    <w:rsid w:val="008115C5"/>
    <w:rsid w:val="00812C70"/>
    <w:rsid w:val="0081327E"/>
    <w:rsid w:val="0081418A"/>
    <w:rsid w:val="008149B0"/>
    <w:rsid w:val="008177D7"/>
    <w:rsid w:val="00822D9F"/>
    <w:rsid w:val="00826203"/>
    <w:rsid w:val="008272A5"/>
    <w:rsid w:val="008277A6"/>
    <w:rsid w:val="00832598"/>
    <w:rsid w:val="00833183"/>
    <w:rsid w:val="00833221"/>
    <w:rsid w:val="0083623C"/>
    <w:rsid w:val="0084076A"/>
    <w:rsid w:val="008423A3"/>
    <w:rsid w:val="00845557"/>
    <w:rsid w:val="00846D9D"/>
    <w:rsid w:val="00850F86"/>
    <w:rsid w:val="00851017"/>
    <w:rsid w:val="008518B3"/>
    <w:rsid w:val="0085211A"/>
    <w:rsid w:val="00853B23"/>
    <w:rsid w:val="00856C0B"/>
    <w:rsid w:val="00857BF6"/>
    <w:rsid w:val="0086142A"/>
    <w:rsid w:val="00861D88"/>
    <w:rsid w:val="008628B0"/>
    <w:rsid w:val="00862D16"/>
    <w:rsid w:val="00864823"/>
    <w:rsid w:val="0087362B"/>
    <w:rsid w:val="00876FA4"/>
    <w:rsid w:val="00880168"/>
    <w:rsid w:val="00882D3C"/>
    <w:rsid w:val="008847ED"/>
    <w:rsid w:val="00884F54"/>
    <w:rsid w:val="0088590A"/>
    <w:rsid w:val="00887D24"/>
    <w:rsid w:val="00892D3B"/>
    <w:rsid w:val="00895154"/>
    <w:rsid w:val="00897EDC"/>
    <w:rsid w:val="008A17EB"/>
    <w:rsid w:val="008A2F12"/>
    <w:rsid w:val="008A5134"/>
    <w:rsid w:val="008A5F56"/>
    <w:rsid w:val="008B303B"/>
    <w:rsid w:val="008B354F"/>
    <w:rsid w:val="008B6CCD"/>
    <w:rsid w:val="008C1351"/>
    <w:rsid w:val="008C5774"/>
    <w:rsid w:val="008C579E"/>
    <w:rsid w:val="008D0FCF"/>
    <w:rsid w:val="008D37F6"/>
    <w:rsid w:val="008D5B54"/>
    <w:rsid w:val="008D5EEA"/>
    <w:rsid w:val="008D6266"/>
    <w:rsid w:val="008D7983"/>
    <w:rsid w:val="008D7BF0"/>
    <w:rsid w:val="008F0989"/>
    <w:rsid w:val="008F09A9"/>
    <w:rsid w:val="00900963"/>
    <w:rsid w:val="00904440"/>
    <w:rsid w:val="0090492C"/>
    <w:rsid w:val="009121FF"/>
    <w:rsid w:val="009129DC"/>
    <w:rsid w:val="00913148"/>
    <w:rsid w:val="0091379A"/>
    <w:rsid w:val="009208D8"/>
    <w:rsid w:val="00922CD2"/>
    <w:rsid w:val="00922DBD"/>
    <w:rsid w:val="0092387F"/>
    <w:rsid w:val="00923CED"/>
    <w:rsid w:val="00925F3A"/>
    <w:rsid w:val="00926505"/>
    <w:rsid w:val="009265C0"/>
    <w:rsid w:val="00926C69"/>
    <w:rsid w:val="00926F0E"/>
    <w:rsid w:val="00932CF2"/>
    <w:rsid w:val="00935573"/>
    <w:rsid w:val="009356A2"/>
    <w:rsid w:val="00944047"/>
    <w:rsid w:val="009469BE"/>
    <w:rsid w:val="0094797C"/>
    <w:rsid w:val="00947DC2"/>
    <w:rsid w:val="00951FDE"/>
    <w:rsid w:val="00954773"/>
    <w:rsid w:val="00954FC6"/>
    <w:rsid w:val="00957FBC"/>
    <w:rsid w:val="00960420"/>
    <w:rsid w:val="00960714"/>
    <w:rsid w:val="0096255F"/>
    <w:rsid w:val="0096574A"/>
    <w:rsid w:val="00967C6A"/>
    <w:rsid w:val="009704FB"/>
    <w:rsid w:val="0097527E"/>
    <w:rsid w:val="00977CD0"/>
    <w:rsid w:val="009832ED"/>
    <w:rsid w:val="00983D81"/>
    <w:rsid w:val="00985B9D"/>
    <w:rsid w:val="00985FC1"/>
    <w:rsid w:val="00986F73"/>
    <w:rsid w:val="00991785"/>
    <w:rsid w:val="00992F3F"/>
    <w:rsid w:val="00993E9F"/>
    <w:rsid w:val="00994B34"/>
    <w:rsid w:val="00994EF3"/>
    <w:rsid w:val="009958EC"/>
    <w:rsid w:val="00997577"/>
    <w:rsid w:val="00997E96"/>
    <w:rsid w:val="009A03A4"/>
    <w:rsid w:val="009A200B"/>
    <w:rsid w:val="009A5702"/>
    <w:rsid w:val="009B035B"/>
    <w:rsid w:val="009B1B76"/>
    <w:rsid w:val="009B356B"/>
    <w:rsid w:val="009B449F"/>
    <w:rsid w:val="009B5D8B"/>
    <w:rsid w:val="009C1C52"/>
    <w:rsid w:val="009C2EA4"/>
    <w:rsid w:val="009C7CDB"/>
    <w:rsid w:val="009D1A9A"/>
    <w:rsid w:val="009D28E8"/>
    <w:rsid w:val="009D7913"/>
    <w:rsid w:val="009D7B56"/>
    <w:rsid w:val="009E1A09"/>
    <w:rsid w:val="009E2351"/>
    <w:rsid w:val="009E318C"/>
    <w:rsid w:val="009E321C"/>
    <w:rsid w:val="009E4D2D"/>
    <w:rsid w:val="009E5AAE"/>
    <w:rsid w:val="009E63A4"/>
    <w:rsid w:val="009E7589"/>
    <w:rsid w:val="009F3981"/>
    <w:rsid w:val="009F3A41"/>
    <w:rsid w:val="009F4D87"/>
    <w:rsid w:val="009F70E9"/>
    <w:rsid w:val="009F7165"/>
    <w:rsid w:val="00A00B4A"/>
    <w:rsid w:val="00A0777B"/>
    <w:rsid w:val="00A10251"/>
    <w:rsid w:val="00A115C6"/>
    <w:rsid w:val="00A13230"/>
    <w:rsid w:val="00A13762"/>
    <w:rsid w:val="00A1395B"/>
    <w:rsid w:val="00A16360"/>
    <w:rsid w:val="00A212E4"/>
    <w:rsid w:val="00A23ADB"/>
    <w:rsid w:val="00A23C16"/>
    <w:rsid w:val="00A25D84"/>
    <w:rsid w:val="00A26182"/>
    <w:rsid w:val="00A31D12"/>
    <w:rsid w:val="00A4337D"/>
    <w:rsid w:val="00A45D4A"/>
    <w:rsid w:val="00A50878"/>
    <w:rsid w:val="00A51787"/>
    <w:rsid w:val="00A54E79"/>
    <w:rsid w:val="00A56ABC"/>
    <w:rsid w:val="00A56ED0"/>
    <w:rsid w:val="00A579D3"/>
    <w:rsid w:val="00A64A9C"/>
    <w:rsid w:val="00A66894"/>
    <w:rsid w:val="00A76E89"/>
    <w:rsid w:val="00A809BC"/>
    <w:rsid w:val="00A80EE0"/>
    <w:rsid w:val="00A81AA5"/>
    <w:rsid w:val="00A84AF7"/>
    <w:rsid w:val="00A85694"/>
    <w:rsid w:val="00A860EB"/>
    <w:rsid w:val="00A92D47"/>
    <w:rsid w:val="00A93BF0"/>
    <w:rsid w:val="00A9474F"/>
    <w:rsid w:val="00A94C94"/>
    <w:rsid w:val="00A96295"/>
    <w:rsid w:val="00A96555"/>
    <w:rsid w:val="00A967DA"/>
    <w:rsid w:val="00A968AB"/>
    <w:rsid w:val="00A97DD5"/>
    <w:rsid w:val="00AA004B"/>
    <w:rsid w:val="00AA463E"/>
    <w:rsid w:val="00AA599C"/>
    <w:rsid w:val="00AA69EF"/>
    <w:rsid w:val="00AA70D9"/>
    <w:rsid w:val="00AB2DA2"/>
    <w:rsid w:val="00AB3915"/>
    <w:rsid w:val="00AC0309"/>
    <w:rsid w:val="00AC0716"/>
    <w:rsid w:val="00AC10F6"/>
    <w:rsid w:val="00AC5BEF"/>
    <w:rsid w:val="00AC5FCF"/>
    <w:rsid w:val="00AC68BE"/>
    <w:rsid w:val="00AD0028"/>
    <w:rsid w:val="00AD0DC0"/>
    <w:rsid w:val="00AD59E1"/>
    <w:rsid w:val="00AD606D"/>
    <w:rsid w:val="00AE4FA9"/>
    <w:rsid w:val="00AE52CF"/>
    <w:rsid w:val="00AE5F4A"/>
    <w:rsid w:val="00AE7C82"/>
    <w:rsid w:val="00AF30A5"/>
    <w:rsid w:val="00AF3186"/>
    <w:rsid w:val="00AF3FDD"/>
    <w:rsid w:val="00AF41F8"/>
    <w:rsid w:val="00AF489A"/>
    <w:rsid w:val="00AF5B6E"/>
    <w:rsid w:val="00AF7744"/>
    <w:rsid w:val="00B00991"/>
    <w:rsid w:val="00B02CAC"/>
    <w:rsid w:val="00B036F8"/>
    <w:rsid w:val="00B057CB"/>
    <w:rsid w:val="00B05C84"/>
    <w:rsid w:val="00B05E6D"/>
    <w:rsid w:val="00B10136"/>
    <w:rsid w:val="00B12142"/>
    <w:rsid w:val="00B12CBD"/>
    <w:rsid w:val="00B1650F"/>
    <w:rsid w:val="00B320DC"/>
    <w:rsid w:val="00B35A8E"/>
    <w:rsid w:val="00B4014F"/>
    <w:rsid w:val="00B43F40"/>
    <w:rsid w:val="00B45635"/>
    <w:rsid w:val="00B45A79"/>
    <w:rsid w:val="00B46DBE"/>
    <w:rsid w:val="00B52044"/>
    <w:rsid w:val="00B52063"/>
    <w:rsid w:val="00B53898"/>
    <w:rsid w:val="00B539A1"/>
    <w:rsid w:val="00B53A32"/>
    <w:rsid w:val="00B53C15"/>
    <w:rsid w:val="00B562DD"/>
    <w:rsid w:val="00B5701B"/>
    <w:rsid w:val="00B615CC"/>
    <w:rsid w:val="00B6291B"/>
    <w:rsid w:val="00B7023F"/>
    <w:rsid w:val="00B708FB"/>
    <w:rsid w:val="00B7491A"/>
    <w:rsid w:val="00B7630C"/>
    <w:rsid w:val="00B81C73"/>
    <w:rsid w:val="00B81F70"/>
    <w:rsid w:val="00B82B8A"/>
    <w:rsid w:val="00B85DF4"/>
    <w:rsid w:val="00B86694"/>
    <w:rsid w:val="00B927C9"/>
    <w:rsid w:val="00B9451F"/>
    <w:rsid w:val="00BA1341"/>
    <w:rsid w:val="00BA50F6"/>
    <w:rsid w:val="00BA67D0"/>
    <w:rsid w:val="00BB1762"/>
    <w:rsid w:val="00BB1D58"/>
    <w:rsid w:val="00BB32F0"/>
    <w:rsid w:val="00BB3DE9"/>
    <w:rsid w:val="00BB473F"/>
    <w:rsid w:val="00BB5665"/>
    <w:rsid w:val="00BC05A6"/>
    <w:rsid w:val="00BC0C56"/>
    <w:rsid w:val="00BC10C2"/>
    <w:rsid w:val="00BC1CFB"/>
    <w:rsid w:val="00BC6FE3"/>
    <w:rsid w:val="00BD10A6"/>
    <w:rsid w:val="00BD22CE"/>
    <w:rsid w:val="00BD2399"/>
    <w:rsid w:val="00BD2C86"/>
    <w:rsid w:val="00BD3E31"/>
    <w:rsid w:val="00BD500A"/>
    <w:rsid w:val="00BD78DB"/>
    <w:rsid w:val="00BE4349"/>
    <w:rsid w:val="00BE4BC2"/>
    <w:rsid w:val="00BE50AA"/>
    <w:rsid w:val="00BE56D0"/>
    <w:rsid w:val="00BE7316"/>
    <w:rsid w:val="00BE7C55"/>
    <w:rsid w:val="00BF00E3"/>
    <w:rsid w:val="00BF0C5F"/>
    <w:rsid w:val="00BF15F9"/>
    <w:rsid w:val="00BF329F"/>
    <w:rsid w:val="00BF42D5"/>
    <w:rsid w:val="00BF4EEF"/>
    <w:rsid w:val="00C07E01"/>
    <w:rsid w:val="00C10827"/>
    <w:rsid w:val="00C11964"/>
    <w:rsid w:val="00C12AB4"/>
    <w:rsid w:val="00C12ADF"/>
    <w:rsid w:val="00C13AFC"/>
    <w:rsid w:val="00C14277"/>
    <w:rsid w:val="00C22C46"/>
    <w:rsid w:val="00C23633"/>
    <w:rsid w:val="00C236F4"/>
    <w:rsid w:val="00C25E26"/>
    <w:rsid w:val="00C25FF5"/>
    <w:rsid w:val="00C3182A"/>
    <w:rsid w:val="00C31A20"/>
    <w:rsid w:val="00C3321C"/>
    <w:rsid w:val="00C33F33"/>
    <w:rsid w:val="00C345E1"/>
    <w:rsid w:val="00C356E8"/>
    <w:rsid w:val="00C35A97"/>
    <w:rsid w:val="00C40943"/>
    <w:rsid w:val="00C4569B"/>
    <w:rsid w:val="00C471ED"/>
    <w:rsid w:val="00C5056D"/>
    <w:rsid w:val="00C50F95"/>
    <w:rsid w:val="00C5414E"/>
    <w:rsid w:val="00C607C9"/>
    <w:rsid w:val="00C638BE"/>
    <w:rsid w:val="00C64B15"/>
    <w:rsid w:val="00C65823"/>
    <w:rsid w:val="00C66FC4"/>
    <w:rsid w:val="00C677AA"/>
    <w:rsid w:val="00C67F24"/>
    <w:rsid w:val="00C72782"/>
    <w:rsid w:val="00C730A2"/>
    <w:rsid w:val="00C73E6F"/>
    <w:rsid w:val="00C75154"/>
    <w:rsid w:val="00C76D9F"/>
    <w:rsid w:val="00C80BD9"/>
    <w:rsid w:val="00C8353B"/>
    <w:rsid w:val="00C83898"/>
    <w:rsid w:val="00C84998"/>
    <w:rsid w:val="00C867BC"/>
    <w:rsid w:val="00C924ED"/>
    <w:rsid w:val="00C94E7B"/>
    <w:rsid w:val="00C954D7"/>
    <w:rsid w:val="00CA02C6"/>
    <w:rsid w:val="00CA0EB9"/>
    <w:rsid w:val="00CA136E"/>
    <w:rsid w:val="00CA2BEE"/>
    <w:rsid w:val="00CA3E8B"/>
    <w:rsid w:val="00CA4EA1"/>
    <w:rsid w:val="00CA587F"/>
    <w:rsid w:val="00CA6F12"/>
    <w:rsid w:val="00CA75DC"/>
    <w:rsid w:val="00CA7800"/>
    <w:rsid w:val="00CA7D25"/>
    <w:rsid w:val="00CB2A38"/>
    <w:rsid w:val="00CB5D46"/>
    <w:rsid w:val="00CB5E98"/>
    <w:rsid w:val="00CB6330"/>
    <w:rsid w:val="00CC0B0A"/>
    <w:rsid w:val="00CC0C7A"/>
    <w:rsid w:val="00CC34FD"/>
    <w:rsid w:val="00CC39D2"/>
    <w:rsid w:val="00CD4346"/>
    <w:rsid w:val="00CD70EB"/>
    <w:rsid w:val="00CD719F"/>
    <w:rsid w:val="00CE19AC"/>
    <w:rsid w:val="00CE30C5"/>
    <w:rsid w:val="00CE5938"/>
    <w:rsid w:val="00CE6A89"/>
    <w:rsid w:val="00CE7F33"/>
    <w:rsid w:val="00CF549A"/>
    <w:rsid w:val="00D00AC3"/>
    <w:rsid w:val="00D0327C"/>
    <w:rsid w:val="00D03C41"/>
    <w:rsid w:val="00D057A6"/>
    <w:rsid w:val="00D06875"/>
    <w:rsid w:val="00D07265"/>
    <w:rsid w:val="00D122BE"/>
    <w:rsid w:val="00D12FD8"/>
    <w:rsid w:val="00D1342E"/>
    <w:rsid w:val="00D1530C"/>
    <w:rsid w:val="00D1613E"/>
    <w:rsid w:val="00D17F40"/>
    <w:rsid w:val="00D20C24"/>
    <w:rsid w:val="00D22230"/>
    <w:rsid w:val="00D22CEB"/>
    <w:rsid w:val="00D253BF"/>
    <w:rsid w:val="00D3397C"/>
    <w:rsid w:val="00D349D1"/>
    <w:rsid w:val="00D34E70"/>
    <w:rsid w:val="00D35A55"/>
    <w:rsid w:val="00D35D07"/>
    <w:rsid w:val="00D363E8"/>
    <w:rsid w:val="00D36B05"/>
    <w:rsid w:val="00D36FC3"/>
    <w:rsid w:val="00D4084D"/>
    <w:rsid w:val="00D41486"/>
    <w:rsid w:val="00D4173D"/>
    <w:rsid w:val="00D42CA7"/>
    <w:rsid w:val="00D436E1"/>
    <w:rsid w:val="00D46846"/>
    <w:rsid w:val="00D47ED1"/>
    <w:rsid w:val="00D50089"/>
    <w:rsid w:val="00D519F7"/>
    <w:rsid w:val="00D54568"/>
    <w:rsid w:val="00D54B2A"/>
    <w:rsid w:val="00D55589"/>
    <w:rsid w:val="00D620D5"/>
    <w:rsid w:val="00D635CE"/>
    <w:rsid w:val="00D63847"/>
    <w:rsid w:val="00D7092D"/>
    <w:rsid w:val="00D726B0"/>
    <w:rsid w:val="00D73107"/>
    <w:rsid w:val="00D76D6F"/>
    <w:rsid w:val="00D80A98"/>
    <w:rsid w:val="00D850CE"/>
    <w:rsid w:val="00D86271"/>
    <w:rsid w:val="00D8769C"/>
    <w:rsid w:val="00D87EE8"/>
    <w:rsid w:val="00D90F5D"/>
    <w:rsid w:val="00D91047"/>
    <w:rsid w:val="00D93A95"/>
    <w:rsid w:val="00D9440A"/>
    <w:rsid w:val="00D94553"/>
    <w:rsid w:val="00D96609"/>
    <w:rsid w:val="00DA0B1F"/>
    <w:rsid w:val="00DA31E2"/>
    <w:rsid w:val="00DA4B02"/>
    <w:rsid w:val="00DA5F89"/>
    <w:rsid w:val="00DA6586"/>
    <w:rsid w:val="00DA6C89"/>
    <w:rsid w:val="00DA7BFF"/>
    <w:rsid w:val="00DB05AE"/>
    <w:rsid w:val="00DB4413"/>
    <w:rsid w:val="00DB5096"/>
    <w:rsid w:val="00DC0357"/>
    <w:rsid w:val="00DC25CD"/>
    <w:rsid w:val="00DC3562"/>
    <w:rsid w:val="00DC3ADD"/>
    <w:rsid w:val="00DC3EEC"/>
    <w:rsid w:val="00DC418C"/>
    <w:rsid w:val="00DD269D"/>
    <w:rsid w:val="00DD5E1F"/>
    <w:rsid w:val="00DD69F5"/>
    <w:rsid w:val="00DD7C82"/>
    <w:rsid w:val="00DE1518"/>
    <w:rsid w:val="00DE2088"/>
    <w:rsid w:val="00DE4084"/>
    <w:rsid w:val="00DE6A97"/>
    <w:rsid w:val="00DF184E"/>
    <w:rsid w:val="00DF3AFE"/>
    <w:rsid w:val="00DF53BE"/>
    <w:rsid w:val="00DF6863"/>
    <w:rsid w:val="00E02297"/>
    <w:rsid w:val="00E02F60"/>
    <w:rsid w:val="00E068E3"/>
    <w:rsid w:val="00E06DFB"/>
    <w:rsid w:val="00E070F1"/>
    <w:rsid w:val="00E07ABE"/>
    <w:rsid w:val="00E07BA5"/>
    <w:rsid w:val="00E10A8C"/>
    <w:rsid w:val="00E1701D"/>
    <w:rsid w:val="00E174D2"/>
    <w:rsid w:val="00E20E29"/>
    <w:rsid w:val="00E24ABC"/>
    <w:rsid w:val="00E24BDF"/>
    <w:rsid w:val="00E25A24"/>
    <w:rsid w:val="00E25EDC"/>
    <w:rsid w:val="00E26B1D"/>
    <w:rsid w:val="00E270F6"/>
    <w:rsid w:val="00E2789D"/>
    <w:rsid w:val="00E32411"/>
    <w:rsid w:val="00E37A5B"/>
    <w:rsid w:val="00E40304"/>
    <w:rsid w:val="00E4135E"/>
    <w:rsid w:val="00E41BB9"/>
    <w:rsid w:val="00E4348E"/>
    <w:rsid w:val="00E46ADA"/>
    <w:rsid w:val="00E50A06"/>
    <w:rsid w:val="00E510C9"/>
    <w:rsid w:val="00E52449"/>
    <w:rsid w:val="00E55C4A"/>
    <w:rsid w:val="00E6212D"/>
    <w:rsid w:val="00E623F6"/>
    <w:rsid w:val="00E666BF"/>
    <w:rsid w:val="00E6754D"/>
    <w:rsid w:val="00E70072"/>
    <w:rsid w:val="00E70BE7"/>
    <w:rsid w:val="00E7303A"/>
    <w:rsid w:val="00E74111"/>
    <w:rsid w:val="00E812FF"/>
    <w:rsid w:val="00E81739"/>
    <w:rsid w:val="00E82BDD"/>
    <w:rsid w:val="00E844CC"/>
    <w:rsid w:val="00E85020"/>
    <w:rsid w:val="00E855A5"/>
    <w:rsid w:val="00E859C5"/>
    <w:rsid w:val="00E91081"/>
    <w:rsid w:val="00E91400"/>
    <w:rsid w:val="00E921B5"/>
    <w:rsid w:val="00E945FC"/>
    <w:rsid w:val="00E97DB3"/>
    <w:rsid w:val="00EA1C2B"/>
    <w:rsid w:val="00EA1DE2"/>
    <w:rsid w:val="00EA2475"/>
    <w:rsid w:val="00EA3F0B"/>
    <w:rsid w:val="00EA4674"/>
    <w:rsid w:val="00EA4835"/>
    <w:rsid w:val="00EA4BC8"/>
    <w:rsid w:val="00EA632D"/>
    <w:rsid w:val="00EB1FF2"/>
    <w:rsid w:val="00EB32BB"/>
    <w:rsid w:val="00EB362B"/>
    <w:rsid w:val="00EB5FE7"/>
    <w:rsid w:val="00EC3B74"/>
    <w:rsid w:val="00EC647D"/>
    <w:rsid w:val="00ED0E84"/>
    <w:rsid w:val="00ED6C9B"/>
    <w:rsid w:val="00EE1190"/>
    <w:rsid w:val="00EE1CC4"/>
    <w:rsid w:val="00EE2334"/>
    <w:rsid w:val="00EE2569"/>
    <w:rsid w:val="00EE3B48"/>
    <w:rsid w:val="00EE4519"/>
    <w:rsid w:val="00EE5CD9"/>
    <w:rsid w:val="00EF0CE5"/>
    <w:rsid w:val="00EF49F2"/>
    <w:rsid w:val="00EF6CC8"/>
    <w:rsid w:val="00EF789C"/>
    <w:rsid w:val="00F007A0"/>
    <w:rsid w:val="00F02373"/>
    <w:rsid w:val="00F06A11"/>
    <w:rsid w:val="00F1043A"/>
    <w:rsid w:val="00F10E14"/>
    <w:rsid w:val="00F1132A"/>
    <w:rsid w:val="00F1175C"/>
    <w:rsid w:val="00F11F92"/>
    <w:rsid w:val="00F14070"/>
    <w:rsid w:val="00F14A61"/>
    <w:rsid w:val="00F14EC4"/>
    <w:rsid w:val="00F154F4"/>
    <w:rsid w:val="00F15BB7"/>
    <w:rsid w:val="00F17AE5"/>
    <w:rsid w:val="00F17B9C"/>
    <w:rsid w:val="00F20A95"/>
    <w:rsid w:val="00F20FAB"/>
    <w:rsid w:val="00F212C1"/>
    <w:rsid w:val="00F220E2"/>
    <w:rsid w:val="00F277C2"/>
    <w:rsid w:val="00F306DA"/>
    <w:rsid w:val="00F32D37"/>
    <w:rsid w:val="00F35FA1"/>
    <w:rsid w:val="00F42F29"/>
    <w:rsid w:val="00F4356A"/>
    <w:rsid w:val="00F450E7"/>
    <w:rsid w:val="00F47F8E"/>
    <w:rsid w:val="00F504AF"/>
    <w:rsid w:val="00F50C02"/>
    <w:rsid w:val="00F511D1"/>
    <w:rsid w:val="00F51FCB"/>
    <w:rsid w:val="00F535CA"/>
    <w:rsid w:val="00F57A16"/>
    <w:rsid w:val="00F6051F"/>
    <w:rsid w:val="00F61549"/>
    <w:rsid w:val="00F62355"/>
    <w:rsid w:val="00F62E4B"/>
    <w:rsid w:val="00F647E6"/>
    <w:rsid w:val="00F726D8"/>
    <w:rsid w:val="00F73345"/>
    <w:rsid w:val="00F73FD6"/>
    <w:rsid w:val="00F751E8"/>
    <w:rsid w:val="00F770DC"/>
    <w:rsid w:val="00F80207"/>
    <w:rsid w:val="00F80510"/>
    <w:rsid w:val="00F81314"/>
    <w:rsid w:val="00F8209D"/>
    <w:rsid w:val="00F847DE"/>
    <w:rsid w:val="00F85A04"/>
    <w:rsid w:val="00F93B70"/>
    <w:rsid w:val="00F940B1"/>
    <w:rsid w:val="00F94961"/>
    <w:rsid w:val="00F94F85"/>
    <w:rsid w:val="00F95129"/>
    <w:rsid w:val="00F962B5"/>
    <w:rsid w:val="00F97791"/>
    <w:rsid w:val="00FA22E9"/>
    <w:rsid w:val="00FA4B61"/>
    <w:rsid w:val="00FA5738"/>
    <w:rsid w:val="00FB0F92"/>
    <w:rsid w:val="00FB2C74"/>
    <w:rsid w:val="00FB3016"/>
    <w:rsid w:val="00FB3A3F"/>
    <w:rsid w:val="00FB44B2"/>
    <w:rsid w:val="00FB4B27"/>
    <w:rsid w:val="00FB5C1C"/>
    <w:rsid w:val="00FB71C1"/>
    <w:rsid w:val="00FC1065"/>
    <w:rsid w:val="00FC5925"/>
    <w:rsid w:val="00FC62BF"/>
    <w:rsid w:val="00FC7E97"/>
    <w:rsid w:val="00FD0418"/>
    <w:rsid w:val="00FD29A2"/>
    <w:rsid w:val="00FD2BFB"/>
    <w:rsid w:val="00FD32A2"/>
    <w:rsid w:val="00FD4400"/>
    <w:rsid w:val="00FD60CA"/>
    <w:rsid w:val="00FE004A"/>
    <w:rsid w:val="00FE1B05"/>
    <w:rsid w:val="00FE2CF3"/>
    <w:rsid w:val="00FE3169"/>
    <w:rsid w:val="00FE4A41"/>
    <w:rsid w:val="00FF213A"/>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E15BC8F"/>
  <w15:docId w15:val="{B1AD3531-2515-4132-A58F-2BC6128B1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ListParagraph">
    <w:name w:val="List Paragraph"/>
    <w:basedOn w:val="Normal"/>
    <w:uiPriority w:val="34"/>
    <w:qFormat/>
    <w:rsid w:val="006D73EA"/>
    <w:pPr>
      <w:ind w:left="720"/>
    </w:pPr>
  </w:style>
  <w:style w:type="paragraph" w:styleId="Revision">
    <w:name w:val="Revision"/>
    <w:hidden/>
    <w:rsid w:val="00670EE8"/>
    <w:rPr>
      <w:rFonts w:ascii="Arial" w:eastAsia="Times New Roman" w:hAnsi="Arial"/>
      <w:szCs w:val="24"/>
    </w:rPr>
  </w:style>
  <w:style w:type="paragraph" w:customStyle="1" w:styleId="Default">
    <w:name w:val="Default"/>
    <w:rsid w:val="009B449F"/>
    <w:pPr>
      <w:autoSpaceDE w:val="0"/>
      <w:autoSpaceDN w:val="0"/>
      <w:adjustRightInd w:val="0"/>
    </w:pPr>
    <w:rPr>
      <w:rFonts w:ascii="Arial" w:hAnsi="Arial" w:cs="Arial"/>
      <w:color w:val="000000"/>
      <w:sz w:val="24"/>
      <w:szCs w:val="24"/>
    </w:rPr>
  </w:style>
  <w:style w:type="paragraph" w:customStyle="1" w:styleId="GSBodyParawithnumb">
    <w:name w:val="GS Body Para with numb"/>
    <w:basedOn w:val="Normal"/>
    <w:link w:val="GSBodyParawithnumbChar"/>
    <w:qFormat/>
    <w:rsid w:val="003B615E"/>
    <w:pPr>
      <w:numPr>
        <w:ilvl w:val="1"/>
        <w:numId w:val="36"/>
      </w:numPr>
      <w:spacing w:after="240" w:line="280" w:lineRule="exact"/>
      <w:outlineLvl w:val="1"/>
    </w:pPr>
    <w:rPr>
      <w:rFonts w:asciiTheme="minorHAnsi" w:eastAsiaTheme="minorHAnsi" w:hAnsiTheme="minorHAnsi" w:cs="Arial"/>
      <w:color w:val="4D4D4D"/>
      <w:sz w:val="22"/>
      <w:szCs w:val="22"/>
      <w:lang w:eastAsia="en-US"/>
    </w:rPr>
  </w:style>
  <w:style w:type="character" w:customStyle="1" w:styleId="GSBodyParawithnumbChar">
    <w:name w:val="GS Body Para with numb Char"/>
    <w:basedOn w:val="DefaultParagraphFont"/>
    <w:link w:val="GSBodyParawithnumb"/>
    <w:rsid w:val="003B615E"/>
    <w:rPr>
      <w:rFonts w:asciiTheme="minorHAnsi" w:eastAsiaTheme="minorHAnsi" w:hAnsiTheme="minorHAnsi" w:cs="Arial"/>
      <w:color w:val="4D4D4D"/>
      <w:sz w:val="22"/>
      <w:szCs w:val="22"/>
      <w:lang w:eastAsia="en-US"/>
    </w:rPr>
  </w:style>
  <w:style w:type="paragraph" w:customStyle="1" w:styleId="GSHeading1withnumb">
    <w:name w:val="GS Heading 1 with numb"/>
    <w:basedOn w:val="Subtitle"/>
    <w:qFormat/>
    <w:rsid w:val="003B615E"/>
    <w:pPr>
      <w:numPr>
        <w:ilvl w:val="0"/>
        <w:numId w:val="36"/>
      </w:numPr>
      <w:pBdr>
        <w:bottom w:val="single" w:sz="2" w:space="5" w:color="CEE0CC"/>
      </w:pBdr>
      <w:tabs>
        <w:tab w:val="clear" w:pos="567"/>
        <w:tab w:val="num" w:pos="720"/>
      </w:tabs>
      <w:spacing w:before="40" w:after="80" w:line="300" w:lineRule="exact"/>
      <w:ind w:left="720" w:hanging="720"/>
      <w:outlineLvl w:val="1"/>
    </w:pPr>
    <w:rPr>
      <w:rFonts w:cs="Arial"/>
      <w:color w:val="3B9164"/>
      <w:sz w:val="28"/>
      <w:szCs w:val="40"/>
    </w:rPr>
  </w:style>
  <w:style w:type="paragraph" w:styleId="Subtitle">
    <w:name w:val="Subtitle"/>
    <w:basedOn w:val="Normal"/>
    <w:next w:val="Normal"/>
    <w:link w:val="SubtitleChar"/>
    <w:qFormat/>
    <w:rsid w:val="003B615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B615E"/>
    <w:rPr>
      <w:rFonts w:asciiTheme="minorHAnsi" w:eastAsiaTheme="minorEastAsia" w:hAnsiTheme="minorHAnsi" w:cstheme="minorBidi"/>
      <w:color w:val="5A5A5A" w:themeColor="text1" w:themeTint="A5"/>
      <w:spacing w:val="15"/>
      <w:sz w:val="22"/>
      <w:szCs w:val="22"/>
    </w:rPr>
  </w:style>
  <w:style w:type="paragraph" w:styleId="FootnoteText">
    <w:name w:val="footnote text"/>
    <w:basedOn w:val="Normal"/>
    <w:link w:val="FootnoteTextChar"/>
    <w:semiHidden/>
    <w:unhideWhenUsed/>
    <w:rsid w:val="004E5B3F"/>
    <w:pPr>
      <w:spacing w:before="0" w:after="0" w:line="240" w:lineRule="auto"/>
    </w:pPr>
    <w:rPr>
      <w:szCs w:val="20"/>
    </w:rPr>
  </w:style>
  <w:style w:type="character" w:customStyle="1" w:styleId="FootnoteTextChar">
    <w:name w:val="Footnote Text Char"/>
    <w:basedOn w:val="DefaultParagraphFont"/>
    <w:link w:val="FootnoteText"/>
    <w:semiHidden/>
    <w:rsid w:val="004E5B3F"/>
    <w:rPr>
      <w:rFonts w:ascii="Arial" w:eastAsia="Times New Roman" w:hAnsi="Arial"/>
    </w:rPr>
  </w:style>
  <w:style w:type="character" w:styleId="FootnoteReference">
    <w:name w:val="footnote reference"/>
    <w:basedOn w:val="DefaultParagraphFont"/>
    <w:semiHidden/>
    <w:unhideWhenUsed/>
    <w:rsid w:val="004E5B3F"/>
    <w:rPr>
      <w:vertAlign w:val="superscript"/>
    </w:rPr>
  </w:style>
  <w:style w:type="paragraph" w:styleId="EndnoteText">
    <w:name w:val="endnote text"/>
    <w:basedOn w:val="Normal"/>
    <w:link w:val="EndnoteTextChar"/>
    <w:semiHidden/>
    <w:unhideWhenUsed/>
    <w:rsid w:val="00166676"/>
    <w:pPr>
      <w:spacing w:before="0" w:after="0" w:line="240" w:lineRule="auto"/>
    </w:pPr>
    <w:rPr>
      <w:szCs w:val="20"/>
    </w:rPr>
  </w:style>
  <w:style w:type="character" w:customStyle="1" w:styleId="EndnoteTextChar">
    <w:name w:val="Endnote Text Char"/>
    <w:basedOn w:val="DefaultParagraphFont"/>
    <w:link w:val="EndnoteText"/>
    <w:semiHidden/>
    <w:rsid w:val="00166676"/>
    <w:rPr>
      <w:rFonts w:ascii="Arial" w:eastAsia="Times New Roman" w:hAnsi="Arial"/>
    </w:rPr>
  </w:style>
  <w:style w:type="character" w:styleId="EndnoteReference">
    <w:name w:val="endnote reference"/>
    <w:basedOn w:val="DefaultParagraphFont"/>
    <w:semiHidden/>
    <w:unhideWhenUsed/>
    <w:rsid w:val="00166676"/>
    <w:rPr>
      <w:vertAlign w:val="superscript"/>
    </w:rPr>
  </w:style>
  <w:style w:type="character" w:customStyle="1" w:styleId="UnresolvedMention1">
    <w:name w:val="Unresolved Mention1"/>
    <w:basedOn w:val="DefaultParagraphFont"/>
    <w:uiPriority w:val="99"/>
    <w:semiHidden/>
    <w:unhideWhenUsed/>
    <w:rsid w:val="00EA1DE2"/>
    <w:rPr>
      <w:color w:val="808080"/>
      <w:shd w:val="clear" w:color="auto" w:fill="E6E6E6"/>
    </w:rPr>
  </w:style>
  <w:style w:type="character" w:styleId="UnresolvedMention">
    <w:name w:val="Unresolved Mention"/>
    <w:basedOn w:val="DefaultParagraphFont"/>
    <w:uiPriority w:val="99"/>
    <w:semiHidden/>
    <w:unhideWhenUsed/>
    <w:rsid w:val="000F5A4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16673711">
      <w:bodyDiv w:val="1"/>
      <w:marLeft w:val="0"/>
      <w:marRight w:val="0"/>
      <w:marTop w:val="0"/>
      <w:marBottom w:val="0"/>
      <w:divBdr>
        <w:top w:val="none" w:sz="0" w:space="0" w:color="auto"/>
        <w:left w:val="none" w:sz="0" w:space="0" w:color="auto"/>
        <w:bottom w:val="none" w:sz="0" w:space="0" w:color="auto"/>
        <w:right w:val="none" w:sz="0" w:space="0" w:color="auto"/>
      </w:divBdr>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431360065">
      <w:bodyDiv w:val="1"/>
      <w:marLeft w:val="0"/>
      <w:marRight w:val="0"/>
      <w:marTop w:val="0"/>
      <w:marBottom w:val="0"/>
      <w:divBdr>
        <w:top w:val="none" w:sz="0" w:space="0" w:color="auto"/>
        <w:left w:val="none" w:sz="0" w:space="0" w:color="auto"/>
        <w:bottom w:val="none" w:sz="0" w:space="0" w:color="auto"/>
        <w:right w:val="none" w:sz="0" w:space="0" w:color="auto"/>
      </w:divBdr>
    </w:div>
    <w:div w:id="43680141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1940484174">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3.jpe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4B626-C3AF-4190-AF88-58DC3DD60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2167</Words>
  <Characters>12357</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14496</CharactersWithSpaces>
  <SharedDoc>false</SharedDoc>
  <HyperlinkBase/>
  <HLinks>
    <vt:vector size="6" baseType="variant">
      <vt:variant>
        <vt:i4>8192116</vt:i4>
      </vt:variant>
      <vt:variant>
        <vt:i4>33</vt:i4>
      </vt:variant>
      <vt:variant>
        <vt:i4>0</vt:i4>
      </vt:variant>
      <vt:variant>
        <vt:i4>5</vt:i4>
      </vt:variant>
      <vt:variant>
        <vt:lpwstr>http://www.dcusa.co.uk/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Cuin</dc:creator>
  <cp:lastModifiedBy>Dan Fittock</cp:lastModifiedBy>
  <cp:revision>2</cp:revision>
  <cp:lastPrinted>2018-01-12T11:18:00Z</cp:lastPrinted>
  <dcterms:created xsi:type="dcterms:W3CDTF">2018-01-17T17:23:00Z</dcterms:created>
  <dcterms:modified xsi:type="dcterms:W3CDTF">2018-01-17T17:23:00Z</dcterms:modified>
</cp:coreProperties>
</file>