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0E422" w14:textId="59A6854F" w:rsidR="00EE2A76" w:rsidRPr="00EC45DD" w:rsidRDefault="00484327" w:rsidP="007910C0">
      <w:pPr>
        <w:pStyle w:val="Heading2"/>
      </w:pPr>
      <w:r w:rsidRPr="00EC45DD">
        <w:t>DCP</w:t>
      </w:r>
      <w:r w:rsidR="00D66635">
        <w:t xml:space="preserve"> </w:t>
      </w:r>
      <w:r w:rsidRPr="00EC45DD">
        <w:t xml:space="preserve">311 </w:t>
      </w:r>
      <w:r w:rsidR="00861BA2" w:rsidRPr="00EC45DD">
        <w:t xml:space="preserve">– ‘Clarification of inputs for cap and collar </w:t>
      </w:r>
      <w:proofErr w:type="spellStart"/>
      <w:r w:rsidR="00861BA2" w:rsidRPr="00EC45DD">
        <w:t>NUFs</w:t>
      </w:r>
      <w:proofErr w:type="spellEnd"/>
      <w:r w:rsidR="00861BA2" w:rsidRPr="00EC45DD">
        <w:t>’ proposed legal text:</w:t>
      </w:r>
    </w:p>
    <w:p w14:paraId="1098BCEF" w14:textId="76BBDE80" w:rsidR="00F61128" w:rsidRPr="00F61128" w:rsidRDefault="00F61128" w:rsidP="007F0006">
      <w:pPr>
        <w:spacing w:line="360" w:lineRule="auto"/>
        <w:rPr>
          <w:b/>
        </w:rPr>
      </w:pPr>
      <w:r w:rsidRPr="00F61128">
        <w:rPr>
          <w:b/>
        </w:rPr>
        <w:t>Schedule 17.</w:t>
      </w:r>
    </w:p>
    <w:p w14:paraId="4E94D82B" w14:textId="77777777" w:rsidR="00F61128" w:rsidRDefault="00F61128" w:rsidP="007F0006">
      <w:pPr>
        <w:spacing w:line="360" w:lineRule="auto"/>
        <w:ind w:left="720" w:hanging="720"/>
        <w:jc w:val="both"/>
      </w:pPr>
      <w:r>
        <w:t>18.3</w:t>
      </w:r>
      <w:r>
        <w:tab/>
        <w:t>Adjusted site-specific assets are calculated using network use factor</w:t>
      </w:r>
      <w:ins w:id="0" w:author="Enzor, Andrew" w:date="2017-11-27T15:46:00Z">
        <w:r>
          <w:t>s</w:t>
        </w:r>
      </w:ins>
      <w:r>
        <w:t xml:space="preserve"> that have been subjected to caps and collars.</w:t>
      </w:r>
    </w:p>
    <w:p w14:paraId="3F35BE11" w14:textId="77777777" w:rsidR="00F61128" w:rsidRDefault="00F61128" w:rsidP="007F0006">
      <w:pPr>
        <w:pStyle w:val="ListParagraph"/>
        <w:numPr>
          <w:ilvl w:val="1"/>
          <w:numId w:val="2"/>
        </w:numPr>
        <w:spacing w:line="360" w:lineRule="auto"/>
        <w:jc w:val="both"/>
      </w:pPr>
      <w:r>
        <w:t>A</w:t>
      </w:r>
      <w:r w:rsidRPr="00861BA2">
        <w:t xml:space="preserve"> cap and a collar are calculated for each network level as follows:</w:t>
      </w:r>
    </w:p>
    <w:p w14:paraId="0BC960DB" w14:textId="77777777" w:rsidR="00F61128" w:rsidRDefault="00F61128" w:rsidP="007F0006">
      <w:pPr>
        <w:pStyle w:val="ListParagraph"/>
        <w:numPr>
          <w:ilvl w:val="0"/>
          <w:numId w:val="1"/>
        </w:numPr>
        <w:spacing w:line="360" w:lineRule="auto"/>
        <w:jc w:val="both"/>
      </w:pPr>
      <w:r>
        <w:t xml:space="preserve">In ascending order, list the network use factors for all </w:t>
      </w:r>
      <w:proofErr w:type="spellStart"/>
      <w:r>
        <w:t>EDCM</w:t>
      </w:r>
      <w:proofErr w:type="spellEnd"/>
      <w:r>
        <w:t xml:space="preserve"> </w:t>
      </w:r>
      <w:proofErr w:type="spellStart"/>
      <w:r>
        <w:t>Connectees</w:t>
      </w:r>
      <w:proofErr w:type="spellEnd"/>
      <w:r>
        <w:t xml:space="preserve"> in all DNO Party areas relating to that network level, excluding all the factors that are either equal to zero or 1, or not used, based on the customer categories of each </w:t>
      </w:r>
      <w:proofErr w:type="spellStart"/>
      <w:r>
        <w:t>EDCM</w:t>
      </w:r>
      <w:proofErr w:type="spellEnd"/>
      <w:r>
        <w:t xml:space="preserve"> </w:t>
      </w:r>
      <w:proofErr w:type="spellStart"/>
      <w:r>
        <w:t>Connectee</w:t>
      </w:r>
      <w:proofErr w:type="spellEnd"/>
      <w:r>
        <w:t>.</w:t>
      </w:r>
    </w:p>
    <w:p w14:paraId="47955A65" w14:textId="77777777" w:rsidR="00F61128" w:rsidRDefault="00F61128" w:rsidP="007F0006">
      <w:pPr>
        <w:pStyle w:val="ListParagraph"/>
        <w:numPr>
          <w:ilvl w:val="0"/>
          <w:numId w:val="1"/>
        </w:numPr>
        <w:spacing w:line="360" w:lineRule="auto"/>
        <w:jc w:val="both"/>
      </w:pPr>
      <w:r>
        <w:t>Divide the list into two segments, one that contains factors that are lower than 1, and the other than contains the factors that are higher than 1.</w:t>
      </w:r>
    </w:p>
    <w:p w14:paraId="47B9AE4E" w14:textId="77777777" w:rsidR="00F61128" w:rsidRDefault="00F61128" w:rsidP="007F0006">
      <w:pPr>
        <w:pStyle w:val="ListParagraph"/>
        <w:numPr>
          <w:ilvl w:val="0"/>
          <w:numId w:val="1"/>
        </w:numPr>
        <w:spacing w:line="360" w:lineRule="auto"/>
        <w:jc w:val="both"/>
      </w:pPr>
      <w:r>
        <w:t>Take the list segment containing factors that are lower than 1. Starting from the lowest factor in this list segment, calculate the factor at the 15th percentile. This is the collar.</w:t>
      </w:r>
    </w:p>
    <w:p w14:paraId="3960C977" w14:textId="77777777" w:rsidR="00F61128" w:rsidRDefault="00F61128" w:rsidP="007F0006">
      <w:pPr>
        <w:pStyle w:val="ListParagraph"/>
        <w:numPr>
          <w:ilvl w:val="0"/>
          <w:numId w:val="1"/>
        </w:numPr>
        <w:spacing w:line="360" w:lineRule="auto"/>
        <w:jc w:val="both"/>
      </w:pPr>
      <w:r>
        <w:t>Take the list segment containing factors higher than 1. Starting from the lowest factor in this segment, calculate the factor at the 85th percentile. This is the cap.</w:t>
      </w:r>
    </w:p>
    <w:p w14:paraId="511DBFFB" w14:textId="77777777" w:rsidR="00F61128" w:rsidRPr="00F07A25" w:rsidRDefault="00F61128" w:rsidP="007F0006">
      <w:pPr>
        <w:spacing w:line="360" w:lineRule="auto"/>
        <w:ind w:left="720" w:hanging="720"/>
        <w:jc w:val="both"/>
      </w:pPr>
      <w:r>
        <w:t>18.5</w:t>
      </w:r>
      <w:r>
        <w:tab/>
        <w:t xml:space="preserve">The same cap and collar would apply in all DNO Party areas to </w:t>
      </w:r>
      <w:del w:id="1" w:author="Enzor, Andrew" w:date="2017-11-27T15:46:00Z">
        <w:r w:rsidDel="00F07A25">
          <w:delText xml:space="preserve">NUFs </w:delText>
        </w:r>
      </w:del>
      <w:ins w:id="2" w:author="Enzor, Andrew" w:date="2017-11-27T15:46:00Z">
        <w:r>
          <w:t xml:space="preserve">network use factors </w:t>
        </w:r>
      </w:ins>
      <w:r>
        <w:t>at that network level.</w:t>
      </w:r>
    </w:p>
    <w:p w14:paraId="7D5AF3A5" w14:textId="2697C6AE" w:rsidR="00F61128" w:rsidRDefault="00F61128" w:rsidP="007F0006">
      <w:pPr>
        <w:spacing w:line="360" w:lineRule="auto"/>
        <w:ind w:left="720" w:hanging="720"/>
        <w:jc w:val="both"/>
      </w:pPr>
      <w:r>
        <w:t>18.6</w:t>
      </w:r>
      <w:r>
        <w:tab/>
      </w:r>
      <w:del w:id="3" w:author="John Lawton" w:date="2018-01-18T09:53:00Z">
        <w:r w:rsidRPr="001E285F" w:rsidDel="00F61128">
          <w:delText xml:space="preserve">The network use factor (NUF) caps and collars for 2011/2012 and each network level were calculated using this methodology and are set out in table </w:delText>
        </w:r>
        <w:r w:rsidDel="00F61128">
          <w:delText>4</w:delText>
        </w:r>
        <w:r w:rsidRPr="001E285F" w:rsidDel="00F61128">
          <w:delText xml:space="preserve"> below. The NUF caps and collars using 2015/2016 data for each network level have also been determined, and are set out in table </w:delText>
        </w:r>
        <w:r w:rsidDel="00F61128">
          <w:delText>4A</w:delText>
        </w:r>
        <w:r w:rsidRPr="001E285F" w:rsidDel="00F61128">
          <w:delText xml:space="preserve"> below.</w:delText>
        </w:r>
      </w:del>
      <w:r>
        <w:t xml:space="preserve"> </w:t>
      </w:r>
      <w:ins w:id="4" w:author="Joseph Underwood" w:date="2018-03-16T11:34:00Z">
        <w:r w:rsidR="002F52BE" w:rsidRPr="002F52BE">
          <w:t>Caps and collars are recalculated triennially, with the three year cycle having being established when caps and collars were calculated when determining 2017/18 charges (in 2015).  In years where a recalculation has not been carried out, the values used remain at the most recently calculated values</w:t>
        </w:r>
      </w:ins>
      <w:ins w:id="5" w:author="Joseph Underwood" w:date="2018-03-16T11:42:00Z">
        <w:r w:rsidR="000D296B">
          <w:t>.</w:t>
        </w:r>
      </w:ins>
    </w:p>
    <w:p w14:paraId="2541FDA0" w14:textId="247445FE" w:rsidR="00F61128" w:rsidDel="00F07A25" w:rsidRDefault="00F61128" w:rsidP="007F0006">
      <w:pPr>
        <w:spacing w:line="360" w:lineRule="auto"/>
        <w:ind w:left="720" w:hanging="720"/>
        <w:jc w:val="center"/>
        <w:rPr>
          <w:del w:id="6" w:author="Enzor, Andrew" w:date="2017-11-27T15:50:00Z"/>
          <w:b/>
        </w:rPr>
      </w:pPr>
      <w:del w:id="7" w:author="Enzor, Andrew" w:date="2017-11-27T15:50:00Z">
        <w:r w:rsidRPr="001E285F" w:rsidDel="00F07A25">
          <w:rPr>
            <w:b/>
          </w:rPr>
          <w:delText xml:space="preserve">Table </w:delText>
        </w:r>
      </w:del>
      <w:del w:id="8" w:author="John Lawton" w:date="2018-01-18T09:52:00Z">
        <w:r w:rsidDel="00F61128">
          <w:rPr>
            <w:b/>
          </w:rPr>
          <w:delText>4</w:delText>
        </w:r>
        <w:r w:rsidRPr="001E285F" w:rsidDel="00F61128">
          <w:rPr>
            <w:b/>
          </w:rPr>
          <w:delText xml:space="preserve"> </w:delText>
        </w:r>
      </w:del>
      <w:del w:id="9" w:author="Enzor, Andrew" w:date="2017-11-27T15:50:00Z">
        <w:r w:rsidRPr="001E285F" w:rsidDel="00F07A25">
          <w:rPr>
            <w:b/>
          </w:rPr>
          <w:delText>Network use factor caps and collars (2011/2012)</w:delText>
        </w:r>
      </w:del>
    </w:p>
    <w:tbl>
      <w:tblPr>
        <w:tblStyle w:val="TableGrid"/>
        <w:tblW w:w="0" w:type="auto"/>
        <w:jc w:val="center"/>
        <w:tblLook w:val="04A0" w:firstRow="1" w:lastRow="0" w:firstColumn="1" w:lastColumn="0" w:noHBand="0" w:noVBand="1"/>
      </w:tblPr>
      <w:tblGrid>
        <w:gridCol w:w="1985"/>
        <w:gridCol w:w="1985"/>
        <w:gridCol w:w="1985"/>
      </w:tblGrid>
      <w:tr w:rsidR="00F61128" w:rsidRPr="001E285F" w:rsidDel="00F07A25" w14:paraId="114B564E" w14:textId="77777777" w:rsidTr="00D17ACD">
        <w:trPr>
          <w:jc w:val="center"/>
          <w:del w:id="10" w:author="Enzor, Andrew" w:date="2017-11-27T15:50:00Z"/>
        </w:trPr>
        <w:tc>
          <w:tcPr>
            <w:tcW w:w="1985" w:type="dxa"/>
            <w:vAlign w:val="center"/>
          </w:tcPr>
          <w:p w14:paraId="6FABA030" w14:textId="77777777" w:rsidR="00F61128" w:rsidRPr="001E285F" w:rsidDel="00F07A25" w:rsidRDefault="00F61128" w:rsidP="007F0006">
            <w:pPr>
              <w:spacing w:line="360" w:lineRule="auto"/>
              <w:jc w:val="center"/>
              <w:rPr>
                <w:del w:id="11" w:author="Enzor, Andrew" w:date="2017-11-27T15:50:00Z"/>
                <w:b/>
              </w:rPr>
            </w:pPr>
            <w:del w:id="12" w:author="Enzor, Andrew" w:date="2017-11-27T15:50:00Z">
              <w:r w:rsidRPr="001E285F" w:rsidDel="00F07A25">
                <w:rPr>
                  <w:b/>
                </w:rPr>
                <w:delText>Network Levels</w:delText>
              </w:r>
            </w:del>
          </w:p>
        </w:tc>
        <w:tc>
          <w:tcPr>
            <w:tcW w:w="1985" w:type="dxa"/>
            <w:vAlign w:val="center"/>
          </w:tcPr>
          <w:p w14:paraId="262D5311" w14:textId="77777777" w:rsidR="00F61128" w:rsidRPr="001E285F" w:rsidDel="00F07A25" w:rsidRDefault="00F61128" w:rsidP="007F0006">
            <w:pPr>
              <w:spacing w:line="360" w:lineRule="auto"/>
              <w:jc w:val="center"/>
              <w:rPr>
                <w:del w:id="13" w:author="Enzor, Andrew" w:date="2017-11-27T15:50:00Z"/>
                <w:b/>
              </w:rPr>
            </w:pPr>
            <w:del w:id="14" w:author="Enzor, Andrew" w:date="2017-11-27T15:50:00Z">
              <w:r w:rsidRPr="001E285F" w:rsidDel="00F07A25">
                <w:rPr>
                  <w:b/>
                </w:rPr>
                <w:delText>Collar</w:delText>
              </w:r>
            </w:del>
          </w:p>
        </w:tc>
        <w:tc>
          <w:tcPr>
            <w:tcW w:w="1985" w:type="dxa"/>
            <w:vAlign w:val="center"/>
          </w:tcPr>
          <w:p w14:paraId="33D86FF2" w14:textId="77777777" w:rsidR="00F61128" w:rsidRPr="001E285F" w:rsidDel="00F07A25" w:rsidRDefault="00F61128" w:rsidP="007F0006">
            <w:pPr>
              <w:spacing w:line="360" w:lineRule="auto"/>
              <w:jc w:val="center"/>
              <w:rPr>
                <w:del w:id="15" w:author="Enzor, Andrew" w:date="2017-11-27T15:50:00Z"/>
                <w:b/>
              </w:rPr>
            </w:pPr>
            <w:del w:id="16" w:author="Enzor, Andrew" w:date="2017-11-27T15:50:00Z">
              <w:r w:rsidRPr="001E285F" w:rsidDel="00F07A25">
                <w:rPr>
                  <w:b/>
                </w:rPr>
                <w:delText>Cap</w:delText>
              </w:r>
            </w:del>
          </w:p>
        </w:tc>
      </w:tr>
      <w:tr w:rsidR="00F61128" w:rsidRPr="001E285F" w:rsidDel="00F07A25" w14:paraId="06200A16" w14:textId="77777777" w:rsidTr="00D17ACD">
        <w:trPr>
          <w:jc w:val="center"/>
          <w:del w:id="17" w:author="Enzor, Andrew" w:date="2017-11-27T15:50:00Z"/>
        </w:trPr>
        <w:tc>
          <w:tcPr>
            <w:tcW w:w="1985" w:type="dxa"/>
            <w:vAlign w:val="center"/>
          </w:tcPr>
          <w:p w14:paraId="123ABB71" w14:textId="77777777" w:rsidR="00F61128" w:rsidRPr="001E285F" w:rsidDel="00F07A25" w:rsidRDefault="00F61128" w:rsidP="007F0006">
            <w:pPr>
              <w:spacing w:line="360" w:lineRule="auto"/>
              <w:jc w:val="center"/>
              <w:rPr>
                <w:del w:id="18" w:author="Enzor, Andrew" w:date="2017-11-27T15:50:00Z"/>
              </w:rPr>
            </w:pPr>
            <w:del w:id="19" w:author="Enzor, Andrew" w:date="2017-11-27T15:50:00Z">
              <w:r w:rsidRPr="001E285F" w:rsidDel="00F07A25">
                <w:delText>132kV</w:delText>
              </w:r>
            </w:del>
          </w:p>
        </w:tc>
        <w:tc>
          <w:tcPr>
            <w:tcW w:w="1985" w:type="dxa"/>
            <w:vAlign w:val="center"/>
          </w:tcPr>
          <w:p w14:paraId="72358E01" w14:textId="77777777" w:rsidR="00F61128" w:rsidRPr="001E285F" w:rsidDel="00F07A25" w:rsidRDefault="00F61128" w:rsidP="007F0006">
            <w:pPr>
              <w:spacing w:line="360" w:lineRule="auto"/>
              <w:jc w:val="center"/>
              <w:rPr>
                <w:del w:id="20" w:author="Enzor, Andrew" w:date="2017-11-27T15:50:00Z"/>
              </w:rPr>
            </w:pPr>
            <w:del w:id="21" w:author="Enzor, Andrew" w:date="2017-11-27T15:50:00Z">
              <w:r w:rsidRPr="001E285F" w:rsidDel="00F07A25">
                <w:delText>0.273</w:delText>
              </w:r>
            </w:del>
          </w:p>
        </w:tc>
        <w:tc>
          <w:tcPr>
            <w:tcW w:w="1985" w:type="dxa"/>
            <w:vAlign w:val="center"/>
          </w:tcPr>
          <w:p w14:paraId="0B959FCC" w14:textId="77777777" w:rsidR="00F61128" w:rsidRPr="001E285F" w:rsidDel="00F07A25" w:rsidRDefault="00F61128" w:rsidP="007F0006">
            <w:pPr>
              <w:spacing w:line="360" w:lineRule="auto"/>
              <w:jc w:val="center"/>
              <w:rPr>
                <w:del w:id="22" w:author="Enzor, Andrew" w:date="2017-11-27T15:50:00Z"/>
              </w:rPr>
            </w:pPr>
            <w:del w:id="23" w:author="Enzor, Andrew" w:date="2017-11-27T15:50:00Z">
              <w:r w:rsidRPr="001E285F" w:rsidDel="00F07A25">
                <w:delText>2.246</w:delText>
              </w:r>
            </w:del>
          </w:p>
        </w:tc>
      </w:tr>
      <w:tr w:rsidR="00F61128" w:rsidRPr="001E285F" w:rsidDel="00F07A25" w14:paraId="76407E89" w14:textId="77777777" w:rsidTr="00D17ACD">
        <w:trPr>
          <w:jc w:val="center"/>
          <w:del w:id="24" w:author="Enzor, Andrew" w:date="2017-11-27T15:50:00Z"/>
        </w:trPr>
        <w:tc>
          <w:tcPr>
            <w:tcW w:w="1985" w:type="dxa"/>
            <w:vAlign w:val="center"/>
          </w:tcPr>
          <w:p w14:paraId="162FB195" w14:textId="77777777" w:rsidR="00F61128" w:rsidRPr="001E285F" w:rsidDel="00F07A25" w:rsidRDefault="00F61128" w:rsidP="007F0006">
            <w:pPr>
              <w:spacing w:line="360" w:lineRule="auto"/>
              <w:jc w:val="center"/>
              <w:rPr>
                <w:del w:id="25" w:author="Enzor, Andrew" w:date="2017-11-27T15:50:00Z"/>
              </w:rPr>
            </w:pPr>
            <w:del w:id="26" w:author="Enzor, Andrew" w:date="2017-11-27T15:50:00Z">
              <w:r w:rsidRPr="001E285F" w:rsidDel="00F07A25">
                <w:delText>132kV/EHV</w:delText>
              </w:r>
            </w:del>
          </w:p>
        </w:tc>
        <w:tc>
          <w:tcPr>
            <w:tcW w:w="1985" w:type="dxa"/>
            <w:vAlign w:val="center"/>
          </w:tcPr>
          <w:p w14:paraId="3EBC4E76" w14:textId="77777777" w:rsidR="00F61128" w:rsidRPr="001E285F" w:rsidDel="00F07A25" w:rsidRDefault="00F61128" w:rsidP="007F0006">
            <w:pPr>
              <w:spacing w:line="360" w:lineRule="auto"/>
              <w:jc w:val="center"/>
              <w:rPr>
                <w:del w:id="27" w:author="Enzor, Andrew" w:date="2017-11-27T15:50:00Z"/>
              </w:rPr>
            </w:pPr>
            <w:del w:id="28" w:author="Enzor, Andrew" w:date="2017-11-27T15:50:00Z">
              <w:r w:rsidRPr="001E285F" w:rsidDel="00F07A25">
                <w:delText>0.677</w:delText>
              </w:r>
            </w:del>
          </w:p>
        </w:tc>
        <w:tc>
          <w:tcPr>
            <w:tcW w:w="1985" w:type="dxa"/>
            <w:vAlign w:val="center"/>
          </w:tcPr>
          <w:p w14:paraId="591ADA95" w14:textId="77777777" w:rsidR="00F61128" w:rsidRPr="001E285F" w:rsidDel="00F07A25" w:rsidRDefault="00F61128" w:rsidP="007F0006">
            <w:pPr>
              <w:spacing w:line="360" w:lineRule="auto"/>
              <w:jc w:val="center"/>
              <w:rPr>
                <w:del w:id="29" w:author="Enzor, Andrew" w:date="2017-11-27T15:50:00Z"/>
              </w:rPr>
            </w:pPr>
            <w:del w:id="30" w:author="Enzor, Andrew" w:date="2017-11-27T15:50:00Z">
              <w:r w:rsidRPr="001E285F" w:rsidDel="00F07A25">
                <w:delText>1.558</w:delText>
              </w:r>
            </w:del>
          </w:p>
        </w:tc>
      </w:tr>
      <w:tr w:rsidR="00F61128" w:rsidRPr="001E285F" w:rsidDel="00F07A25" w14:paraId="39638280" w14:textId="77777777" w:rsidTr="00D17ACD">
        <w:trPr>
          <w:jc w:val="center"/>
          <w:del w:id="31" w:author="Enzor, Andrew" w:date="2017-11-27T15:50:00Z"/>
        </w:trPr>
        <w:tc>
          <w:tcPr>
            <w:tcW w:w="1985" w:type="dxa"/>
            <w:vAlign w:val="center"/>
          </w:tcPr>
          <w:p w14:paraId="23434A01" w14:textId="77777777" w:rsidR="00F61128" w:rsidRPr="001E285F" w:rsidDel="00F07A25" w:rsidRDefault="00F61128" w:rsidP="007F0006">
            <w:pPr>
              <w:spacing w:line="360" w:lineRule="auto"/>
              <w:jc w:val="center"/>
              <w:rPr>
                <w:del w:id="32" w:author="Enzor, Andrew" w:date="2017-11-27T15:50:00Z"/>
              </w:rPr>
            </w:pPr>
            <w:del w:id="33" w:author="Enzor, Andrew" w:date="2017-11-27T15:50:00Z">
              <w:r w:rsidRPr="001E285F" w:rsidDel="00F07A25">
                <w:delText>EHV</w:delText>
              </w:r>
            </w:del>
          </w:p>
        </w:tc>
        <w:tc>
          <w:tcPr>
            <w:tcW w:w="1985" w:type="dxa"/>
            <w:vAlign w:val="center"/>
          </w:tcPr>
          <w:p w14:paraId="677AC222" w14:textId="77777777" w:rsidR="00F61128" w:rsidRPr="001E285F" w:rsidDel="00F07A25" w:rsidRDefault="00F61128" w:rsidP="007F0006">
            <w:pPr>
              <w:spacing w:line="360" w:lineRule="auto"/>
              <w:jc w:val="center"/>
              <w:rPr>
                <w:del w:id="34" w:author="Enzor, Andrew" w:date="2017-11-27T15:50:00Z"/>
              </w:rPr>
            </w:pPr>
            <w:del w:id="35" w:author="Enzor, Andrew" w:date="2017-11-27T15:50:00Z">
              <w:r w:rsidRPr="001E285F" w:rsidDel="00F07A25">
                <w:delText>0.332</w:delText>
              </w:r>
            </w:del>
          </w:p>
        </w:tc>
        <w:tc>
          <w:tcPr>
            <w:tcW w:w="1985" w:type="dxa"/>
            <w:vAlign w:val="center"/>
          </w:tcPr>
          <w:p w14:paraId="6B766DE9" w14:textId="77777777" w:rsidR="00F61128" w:rsidRPr="001E285F" w:rsidDel="00F07A25" w:rsidRDefault="00F61128" w:rsidP="007F0006">
            <w:pPr>
              <w:spacing w:line="360" w:lineRule="auto"/>
              <w:jc w:val="center"/>
              <w:rPr>
                <w:del w:id="36" w:author="Enzor, Andrew" w:date="2017-11-27T15:50:00Z"/>
              </w:rPr>
            </w:pPr>
            <w:del w:id="37" w:author="Enzor, Andrew" w:date="2017-11-27T15:50:00Z">
              <w:r w:rsidRPr="001E285F" w:rsidDel="00F07A25">
                <w:delText>3.290</w:delText>
              </w:r>
            </w:del>
          </w:p>
        </w:tc>
      </w:tr>
      <w:tr w:rsidR="00F61128" w:rsidRPr="001E285F" w:rsidDel="00F07A25" w14:paraId="503C6D6B" w14:textId="77777777" w:rsidTr="00D17ACD">
        <w:trPr>
          <w:jc w:val="center"/>
          <w:del w:id="38" w:author="Enzor, Andrew" w:date="2017-11-27T15:50:00Z"/>
        </w:trPr>
        <w:tc>
          <w:tcPr>
            <w:tcW w:w="1985" w:type="dxa"/>
            <w:vAlign w:val="center"/>
          </w:tcPr>
          <w:p w14:paraId="39922FE8" w14:textId="77777777" w:rsidR="00F61128" w:rsidRPr="001E285F" w:rsidDel="00F07A25" w:rsidRDefault="00F61128" w:rsidP="007F0006">
            <w:pPr>
              <w:spacing w:line="360" w:lineRule="auto"/>
              <w:jc w:val="center"/>
              <w:rPr>
                <w:del w:id="39" w:author="Enzor, Andrew" w:date="2017-11-27T15:50:00Z"/>
              </w:rPr>
            </w:pPr>
            <w:del w:id="40" w:author="Enzor, Andrew" w:date="2017-11-27T15:50:00Z">
              <w:r w:rsidRPr="001E285F" w:rsidDel="00F07A25">
                <w:delText>EHV/HV</w:delText>
              </w:r>
            </w:del>
          </w:p>
        </w:tc>
        <w:tc>
          <w:tcPr>
            <w:tcW w:w="1985" w:type="dxa"/>
            <w:vAlign w:val="center"/>
          </w:tcPr>
          <w:p w14:paraId="3844B518" w14:textId="77777777" w:rsidR="00F61128" w:rsidRPr="001E285F" w:rsidDel="00F07A25" w:rsidRDefault="00F61128" w:rsidP="007F0006">
            <w:pPr>
              <w:spacing w:line="360" w:lineRule="auto"/>
              <w:jc w:val="center"/>
              <w:rPr>
                <w:del w:id="41" w:author="Enzor, Andrew" w:date="2017-11-27T15:50:00Z"/>
              </w:rPr>
            </w:pPr>
            <w:del w:id="42" w:author="Enzor, Andrew" w:date="2017-11-27T15:50:00Z">
              <w:r w:rsidRPr="001E285F" w:rsidDel="00F07A25">
                <w:delText>0.631</w:delText>
              </w:r>
            </w:del>
          </w:p>
        </w:tc>
        <w:tc>
          <w:tcPr>
            <w:tcW w:w="1985" w:type="dxa"/>
            <w:vAlign w:val="center"/>
          </w:tcPr>
          <w:p w14:paraId="3EE41D14" w14:textId="77777777" w:rsidR="00F61128" w:rsidRPr="001E285F" w:rsidDel="00F07A25" w:rsidRDefault="00F61128" w:rsidP="007F0006">
            <w:pPr>
              <w:spacing w:line="360" w:lineRule="auto"/>
              <w:jc w:val="center"/>
              <w:rPr>
                <w:del w:id="43" w:author="Enzor, Andrew" w:date="2017-11-27T15:50:00Z"/>
              </w:rPr>
            </w:pPr>
            <w:del w:id="44" w:author="Enzor, Andrew" w:date="2017-11-27T15:50:00Z">
              <w:r w:rsidRPr="001E285F" w:rsidDel="00F07A25">
                <w:delText>2.380</w:delText>
              </w:r>
            </w:del>
          </w:p>
        </w:tc>
      </w:tr>
      <w:tr w:rsidR="00F61128" w:rsidRPr="001E285F" w:rsidDel="00F07A25" w14:paraId="2ED84C76" w14:textId="77777777" w:rsidTr="00D17ACD">
        <w:trPr>
          <w:jc w:val="center"/>
          <w:del w:id="45" w:author="Enzor, Andrew" w:date="2017-11-27T15:50:00Z"/>
        </w:trPr>
        <w:tc>
          <w:tcPr>
            <w:tcW w:w="1985" w:type="dxa"/>
            <w:vAlign w:val="center"/>
          </w:tcPr>
          <w:p w14:paraId="393E83F4" w14:textId="77777777" w:rsidR="00F61128" w:rsidRPr="001E285F" w:rsidDel="00F07A25" w:rsidRDefault="00F61128" w:rsidP="007F0006">
            <w:pPr>
              <w:spacing w:line="360" w:lineRule="auto"/>
              <w:jc w:val="center"/>
              <w:rPr>
                <w:del w:id="46" w:author="Enzor, Andrew" w:date="2017-11-27T15:50:00Z"/>
              </w:rPr>
            </w:pPr>
            <w:del w:id="47" w:author="Enzor, Andrew" w:date="2017-11-27T15:50:00Z">
              <w:r w:rsidRPr="001E285F" w:rsidDel="00F07A25">
                <w:delText>132kV/HV</w:delText>
              </w:r>
            </w:del>
          </w:p>
        </w:tc>
        <w:tc>
          <w:tcPr>
            <w:tcW w:w="1985" w:type="dxa"/>
            <w:vAlign w:val="center"/>
          </w:tcPr>
          <w:p w14:paraId="2E58F891" w14:textId="77777777" w:rsidR="00F61128" w:rsidRPr="001E285F" w:rsidDel="00F07A25" w:rsidRDefault="00F61128" w:rsidP="007F0006">
            <w:pPr>
              <w:spacing w:line="360" w:lineRule="auto"/>
              <w:jc w:val="center"/>
              <w:rPr>
                <w:del w:id="48" w:author="Enzor, Andrew" w:date="2017-11-27T15:50:00Z"/>
              </w:rPr>
            </w:pPr>
            <w:del w:id="49" w:author="Enzor, Andrew" w:date="2017-11-27T15:50:00Z">
              <w:r w:rsidRPr="001E285F" w:rsidDel="00F07A25">
                <w:delText>0.697</w:delText>
              </w:r>
            </w:del>
          </w:p>
        </w:tc>
        <w:tc>
          <w:tcPr>
            <w:tcW w:w="1985" w:type="dxa"/>
            <w:vAlign w:val="center"/>
          </w:tcPr>
          <w:p w14:paraId="26448CBF" w14:textId="77777777" w:rsidR="00F61128" w:rsidRPr="001E285F" w:rsidDel="00F07A25" w:rsidRDefault="00F61128" w:rsidP="007F0006">
            <w:pPr>
              <w:spacing w:line="360" w:lineRule="auto"/>
              <w:jc w:val="center"/>
              <w:rPr>
                <w:del w:id="50" w:author="Enzor, Andrew" w:date="2017-11-27T15:50:00Z"/>
              </w:rPr>
            </w:pPr>
            <w:del w:id="51" w:author="Enzor, Andrew" w:date="2017-11-27T15:50:00Z">
              <w:r w:rsidRPr="001E285F" w:rsidDel="00F07A25">
                <w:delText>2.678</w:delText>
              </w:r>
            </w:del>
          </w:p>
        </w:tc>
      </w:tr>
    </w:tbl>
    <w:p w14:paraId="3AFA12E0" w14:textId="77777777" w:rsidR="00F61128" w:rsidDel="00F07A25" w:rsidRDefault="00F61128" w:rsidP="007F0006">
      <w:pPr>
        <w:spacing w:line="360" w:lineRule="auto"/>
        <w:ind w:left="720" w:hanging="720"/>
        <w:rPr>
          <w:del w:id="52" w:author="Enzor, Andrew" w:date="2017-11-27T15:50:00Z"/>
          <w:b/>
        </w:rPr>
      </w:pPr>
    </w:p>
    <w:p w14:paraId="26B2E435" w14:textId="36BECAB1" w:rsidR="00F61128" w:rsidDel="00F07A25" w:rsidRDefault="00F61128" w:rsidP="007F0006">
      <w:pPr>
        <w:spacing w:line="360" w:lineRule="auto"/>
        <w:ind w:left="720" w:hanging="720"/>
        <w:jc w:val="center"/>
        <w:rPr>
          <w:del w:id="53" w:author="Enzor, Andrew" w:date="2017-11-27T15:50:00Z"/>
          <w:b/>
        </w:rPr>
      </w:pPr>
      <w:del w:id="54" w:author="Enzor, Andrew" w:date="2017-11-27T15:50:00Z">
        <w:r w:rsidRPr="001E285F" w:rsidDel="00F07A25">
          <w:rPr>
            <w:b/>
          </w:rPr>
          <w:lastRenderedPageBreak/>
          <w:delText>Table</w:delText>
        </w:r>
      </w:del>
      <w:del w:id="55" w:author="John Lawton" w:date="2018-01-18T09:56:00Z">
        <w:r w:rsidRPr="001E285F" w:rsidDel="007F0006">
          <w:rPr>
            <w:b/>
          </w:rPr>
          <w:delText xml:space="preserve"> </w:delText>
        </w:r>
        <w:r w:rsidR="007F0006" w:rsidDel="007F0006">
          <w:rPr>
            <w:b/>
          </w:rPr>
          <w:delText>4</w:delText>
        </w:r>
        <w:r w:rsidRPr="001E285F" w:rsidDel="007F0006">
          <w:rPr>
            <w:b/>
          </w:rPr>
          <w:delText xml:space="preserve">A </w:delText>
        </w:r>
      </w:del>
      <w:del w:id="56" w:author="Enzor, Andrew" w:date="2017-11-27T15:50:00Z">
        <w:r w:rsidRPr="001E285F" w:rsidDel="00F07A25">
          <w:rPr>
            <w:b/>
          </w:rPr>
          <w:delText>Network use factor caps and collars (using 2015/16</w:delText>
        </w:r>
      </w:del>
      <w:del w:id="57" w:author="Enzor, Andrew" w:date="2017-08-21T15:10:00Z">
        <w:r w:rsidRPr="001E285F" w:rsidDel="000D405C">
          <w:rPr>
            <w:b/>
          </w:rPr>
          <w:delText xml:space="preserve"> </w:delText>
        </w:r>
      </w:del>
      <w:del w:id="58" w:author="Enzor, Andrew" w:date="2017-08-21T15:09:00Z">
        <w:r w:rsidRPr="001E285F" w:rsidDel="000D405C">
          <w:rPr>
            <w:b/>
          </w:rPr>
          <w:delText>data</w:delText>
        </w:r>
      </w:del>
      <w:del w:id="59" w:author="Enzor, Andrew" w:date="2017-11-27T15:50:00Z">
        <w:r w:rsidRPr="001E285F" w:rsidDel="00F07A25">
          <w:rPr>
            <w:b/>
          </w:rPr>
          <w:delText>)</w:delText>
        </w:r>
      </w:del>
    </w:p>
    <w:tbl>
      <w:tblPr>
        <w:tblStyle w:val="TableGrid"/>
        <w:tblW w:w="0" w:type="auto"/>
        <w:jc w:val="center"/>
        <w:tblLook w:val="04A0" w:firstRow="1" w:lastRow="0" w:firstColumn="1" w:lastColumn="0" w:noHBand="0" w:noVBand="1"/>
      </w:tblPr>
      <w:tblGrid>
        <w:gridCol w:w="1985"/>
        <w:gridCol w:w="1985"/>
        <w:gridCol w:w="1985"/>
      </w:tblGrid>
      <w:tr w:rsidR="00F61128" w:rsidRPr="001E285F" w:rsidDel="00F07A25" w14:paraId="42D8A8D7" w14:textId="77777777" w:rsidTr="00D17ACD">
        <w:trPr>
          <w:jc w:val="center"/>
          <w:del w:id="60" w:author="Enzor, Andrew" w:date="2017-11-27T15:50:00Z"/>
        </w:trPr>
        <w:tc>
          <w:tcPr>
            <w:tcW w:w="1985" w:type="dxa"/>
            <w:vAlign w:val="center"/>
          </w:tcPr>
          <w:p w14:paraId="37E98E03" w14:textId="77777777" w:rsidR="00F61128" w:rsidRPr="001E285F" w:rsidDel="00F07A25" w:rsidRDefault="00F61128" w:rsidP="007F0006">
            <w:pPr>
              <w:spacing w:line="360" w:lineRule="auto"/>
              <w:jc w:val="center"/>
              <w:rPr>
                <w:del w:id="61" w:author="Enzor, Andrew" w:date="2017-11-27T15:50:00Z"/>
                <w:b/>
              </w:rPr>
            </w:pPr>
            <w:del w:id="62" w:author="Enzor, Andrew" w:date="2017-11-27T15:50:00Z">
              <w:r w:rsidRPr="001E285F" w:rsidDel="00F07A25">
                <w:rPr>
                  <w:b/>
                </w:rPr>
                <w:delText>Network Levels</w:delText>
              </w:r>
            </w:del>
          </w:p>
        </w:tc>
        <w:tc>
          <w:tcPr>
            <w:tcW w:w="1985" w:type="dxa"/>
            <w:vAlign w:val="center"/>
          </w:tcPr>
          <w:p w14:paraId="15F9CAE1" w14:textId="77777777" w:rsidR="00F61128" w:rsidRPr="001E285F" w:rsidDel="00F07A25" w:rsidRDefault="00F61128" w:rsidP="007F0006">
            <w:pPr>
              <w:spacing w:line="360" w:lineRule="auto"/>
              <w:jc w:val="center"/>
              <w:rPr>
                <w:del w:id="63" w:author="Enzor, Andrew" w:date="2017-11-27T15:50:00Z"/>
                <w:b/>
              </w:rPr>
            </w:pPr>
            <w:del w:id="64" w:author="Enzor, Andrew" w:date="2017-11-27T15:50:00Z">
              <w:r w:rsidRPr="001E285F" w:rsidDel="00F07A25">
                <w:rPr>
                  <w:b/>
                </w:rPr>
                <w:delText>Collar</w:delText>
              </w:r>
            </w:del>
          </w:p>
        </w:tc>
        <w:tc>
          <w:tcPr>
            <w:tcW w:w="1985" w:type="dxa"/>
            <w:vAlign w:val="center"/>
          </w:tcPr>
          <w:p w14:paraId="2AE8DFA6" w14:textId="77777777" w:rsidR="00F61128" w:rsidRPr="001E285F" w:rsidDel="00F07A25" w:rsidRDefault="00F61128" w:rsidP="007F0006">
            <w:pPr>
              <w:spacing w:line="360" w:lineRule="auto"/>
              <w:jc w:val="center"/>
              <w:rPr>
                <w:del w:id="65" w:author="Enzor, Andrew" w:date="2017-11-27T15:50:00Z"/>
                <w:b/>
              </w:rPr>
            </w:pPr>
            <w:del w:id="66" w:author="Enzor, Andrew" w:date="2017-11-27T15:50:00Z">
              <w:r w:rsidRPr="001E285F" w:rsidDel="00F07A25">
                <w:rPr>
                  <w:b/>
                </w:rPr>
                <w:delText>Cap</w:delText>
              </w:r>
            </w:del>
          </w:p>
        </w:tc>
      </w:tr>
      <w:tr w:rsidR="00F61128" w:rsidRPr="001E285F" w:rsidDel="00F07A25" w14:paraId="123C9FFC" w14:textId="77777777" w:rsidTr="00D17ACD">
        <w:trPr>
          <w:jc w:val="center"/>
          <w:del w:id="67" w:author="Enzor, Andrew" w:date="2017-11-27T15:50:00Z"/>
        </w:trPr>
        <w:tc>
          <w:tcPr>
            <w:tcW w:w="1985" w:type="dxa"/>
            <w:vAlign w:val="center"/>
          </w:tcPr>
          <w:p w14:paraId="0CD2092A" w14:textId="77777777" w:rsidR="00F61128" w:rsidRPr="001E285F" w:rsidDel="00F07A25" w:rsidRDefault="00F61128" w:rsidP="007F0006">
            <w:pPr>
              <w:spacing w:line="360" w:lineRule="auto"/>
              <w:jc w:val="center"/>
              <w:rPr>
                <w:del w:id="68" w:author="Enzor, Andrew" w:date="2017-11-27T15:50:00Z"/>
              </w:rPr>
            </w:pPr>
            <w:del w:id="69" w:author="Enzor, Andrew" w:date="2017-11-27T15:50:00Z">
              <w:r w:rsidRPr="001E285F" w:rsidDel="00F07A25">
                <w:delText>132kV</w:delText>
              </w:r>
            </w:del>
          </w:p>
        </w:tc>
        <w:tc>
          <w:tcPr>
            <w:tcW w:w="1985" w:type="dxa"/>
            <w:vAlign w:val="center"/>
          </w:tcPr>
          <w:p w14:paraId="70B6478D" w14:textId="77777777" w:rsidR="00F61128" w:rsidRPr="001E285F" w:rsidDel="00F07A25" w:rsidRDefault="00F61128" w:rsidP="007F0006">
            <w:pPr>
              <w:spacing w:line="360" w:lineRule="auto"/>
              <w:jc w:val="center"/>
              <w:rPr>
                <w:del w:id="70" w:author="Enzor, Andrew" w:date="2017-11-27T15:50:00Z"/>
              </w:rPr>
            </w:pPr>
            <w:del w:id="71" w:author="Enzor, Andrew" w:date="2017-11-27T15:50:00Z">
              <w:r w:rsidDel="00F07A25">
                <w:delText>0.192</w:delText>
              </w:r>
            </w:del>
          </w:p>
        </w:tc>
        <w:tc>
          <w:tcPr>
            <w:tcW w:w="1985" w:type="dxa"/>
            <w:vAlign w:val="center"/>
          </w:tcPr>
          <w:p w14:paraId="1BE3EE60" w14:textId="77777777" w:rsidR="00F61128" w:rsidRPr="001E285F" w:rsidDel="00F07A25" w:rsidRDefault="00F61128" w:rsidP="007F0006">
            <w:pPr>
              <w:spacing w:line="360" w:lineRule="auto"/>
              <w:jc w:val="center"/>
              <w:rPr>
                <w:del w:id="72" w:author="Enzor, Andrew" w:date="2017-11-27T15:50:00Z"/>
              </w:rPr>
            </w:pPr>
            <w:del w:id="73" w:author="Enzor, Andrew" w:date="2017-11-27T15:50:00Z">
              <w:r w:rsidDel="00F07A25">
                <w:delText>1.859</w:delText>
              </w:r>
            </w:del>
          </w:p>
        </w:tc>
      </w:tr>
      <w:tr w:rsidR="00F61128" w:rsidRPr="001E285F" w:rsidDel="00F07A25" w14:paraId="511784DA" w14:textId="77777777" w:rsidTr="00D17ACD">
        <w:trPr>
          <w:jc w:val="center"/>
          <w:del w:id="74" w:author="Enzor, Andrew" w:date="2017-11-27T15:50:00Z"/>
        </w:trPr>
        <w:tc>
          <w:tcPr>
            <w:tcW w:w="1985" w:type="dxa"/>
            <w:vAlign w:val="center"/>
          </w:tcPr>
          <w:p w14:paraId="3AD2487C" w14:textId="77777777" w:rsidR="00F61128" w:rsidRPr="001E285F" w:rsidDel="00F07A25" w:rsidRDefault="00F61128" w:rsidP="007F0006">
            <w:pPr>
              <w:spacing w:line="360" w:lineRule="auto"/>
              <w:jc w:val="center"/>
              <w:rPr>
                <w:del w:id="75" w:author="Enzor, Andrew" w:date="2017-11-27T15:50:00Z"/>
              </w:rPr>
            </w:pPr>
            <w:del w:id="76" w:author="Enzor, Andrew" w:date="2017-11-27T15:50:00Z">
              <w:r w:rsidRPr="001E285F" w:rsidDel="00F07A25">
                <w:delText>132kV/EHV</w:delText>
              </w:r>
            </w:del>
          </w:p>
        </w:tc>
        <w:tc>
          <w:tcPr>
            <w:tcW w:w="1985" w:type="dxa"/>
            <w:vAlign w:val="center"/>
          </w:tcPr>
          <w:p w14:paraId="303390E5" w14:textId="77777777" w:rsidR="00F61128" w:rsidRPr="001E285F" w:rsidDel="00F07A25" w:rsidRDefault="00F61128" w:rsidP="007F0006">
            <w:pPr>
              <w:spacing w:line="360" w:lineRule="auto"/>
              <w:jc w:val="center"/>
              <w:rPr>
                <w:del w:id="77" w:author="Enzor, Andrew" w:date="2017-11-27T15:50:00Z"/>
              </w:rPr>
            </w:pPr>
            <w:del w:id="78" w:author="Enzor, Andrew" w:date="2017-11-27T15:50:00Z">
              <w:r w:rsidDel="00F07A25">
                <w:delText>0.674</w:delText>
              </w:r>
            </w:del>
          </w:p>
        </w:tc>
        <w:tc>
          <w:tcPr>
            <w:tcW w:w="1985" w:type="dxa"/>
            <w:vAlign w:val="center"/>
          </w:tcPr>
          <w:p w14:paraId="454A5E7C" w14:textId="77777777" w:rsidR="00F61128" w:rsidRPr="001E285F" w:rsidDel="00F07A25" w:rsidRDefault="00F61128" w:rsidP="007F0006">
            <w:pPr>
              <w:spacing w:line="360" w:lineRule="auto"/>
              <w:jc w:val="center"/>
              <w:rPr>
                <w:del w:id="79" w:author="Enzor, Andrew" w:date="2017-11-27T15:50:00Z"/>
              </w:rPr>
            </w:pPr>
            <w:del w:id="80" w:author="Enzor, Andrew" w:date="2017-11-27T15:50:00Z">
              <w:r w:rsidDel="00F07A25">
                <w:delText>1.551</w:delText>
              </w:r>
            </w:del>
          </w:p>
        </w:tc>
      </w:tr>
      <w:tr w:rsidR="00F61128" w:rsidRPr="001E285F" w:rsidDel="00F07A25" w14:paraId="1CE8280F" w14:textId="77777777" w:rsidTr="00D17ACD">
        <w:trPr>
          <w:jc w:val="center"/>
          <w:del w:id="81" w:author="Enzor, Andrew" w:date="2017-11-27T15:50:00Z"/>
        </w:trPr>
        <w:tc>
          <w:tcPr>
            <w:tcW w:w="1985" w:type="dxa"/>
            <w:vAlign w:val="center"/>
          </w:tcPr>
          <w:p w14:paraId="0E5075D1" w14:textId="77777777" w:rsidR="00F61128" w:rsidRPr="001E285F" w:rsidDel="00F07A25" w:rsidRDefault="00F61128" w:rsidP="007F0006">
            <w:pPr>
              <w:spacing w:line="360" w:lineRule="auto"/>
              <w:jc w:val="center"/>
              <w:rPr>
                <w:del w:id="82" w:author="Enzor, Andrew" w:date="2017-11-27T15:50:00Z"/>
              </w:rPr>
            </w:pPr>
            <w:del w:id="83" w:author="Enzor, Andrew" w:date="2017-11-27T15:50:00Z">
              <w:r w:rsidRPr="001E285F" w:rsidDel="00F07A25">
                <w:delText>EHV</w:delText>
              </w:r>
            </w:del>
          </w:p>
        </w:tc>
        <w:tc>
          <w:tcPr>
            <w:tcW w:w="1985" w:type="dxa"/>
            <w:vAlign w:val="center"/>
          </w:tcPr>
          <w:p w14:paraId="3FC48581" w14:textId="77777777" w:rsidR="00F61128" w:rsidRPr="001E285F" w:rsidDel="00F07A25" w:rsidRDefault="00F61128" w:rsidP="007F0006">
            <w:pPr>
              <w:spacing w:line="360" w:lineRule="auto"/>
              <w:jc w:val="center"/>
              <w:rPr>
                <w:del w:id="84" w:author="Enzor, Andrew" w:date="2017-11-27T15:50:00Z"/>
              </w:rPr>
            </w:pPr>
            <w:del w:id="85" w:author="Enzor, Andrew" w:date="2017-11-27T15:50:00Z">
              <w:r w:rsidDel="00F07A25">
                <w:delText>0.367</w:delText>
              </w:r>
            </w:del>
          </w:p>
        </w:tc>
        <w:tc>
          <w:tcPr>
            <w:tcW w:w="1985" w:type="dxa"/>
            <w:vAlign w:val="center"/>
          </w:tcPr>
          <w:p w14:paraId="714270A4" w14:textId="77777777" w:rsidR="00F61128" w:rsidRPr="001E285F" w:rsidDel="00F07A25" w:rsidRDefault="00F61128" w:rsidP="007F0006">
            <w:pPr>
              <w:spacing w:line="360" w:lineRule="auto"/>
              <w:jc w:val="center"/>
              <w:rPr>
                <w:del w:id="86" w:author="Enzor, Andrew" w:date="2017-11-27T15:50:00Z"/>
              </w:rPr>
            </w:pPr>
            <w:del w:id="87" w:author="Enzor, Andrew" w:date="2017-11-27T15:50:00Z">
              <w:r w:rsidDel="00F07A25">
                <w:delText>2.366</w:delText>
              </w:r>
            </w:del>
          </w:p>
        </w:tc>
      </w:tr>
      <w:tr w:rsidR="00F61128" w:rsidRPr="001E285F" w:rsidDel="00F07A25" w14:paraId="390E26A7" w14:textId="77777777" w:rsidTr="00D17ACD">
        <w:trPr>
          <w:jc w:val="center"/>
          <w:del w:id="88" w:author="Enzor, Andrew" w:date="2017-11-27T15:50:00Z"/>
        </w:trPr>
        <w:tc>
          <w:tcPr>
            <w:tcW w:w="1985" w:type="dxa"/>
            <w:vAlign w:val="center"/>
          </w:tcPr>
          <w:p w14:paraId="11559142" w14:textId="77777777" w:rsidR="00F61128" w:rsidRPr="001E285F" w:rsidDel="00F07A25" w:rsidRDefault="00F61128" w:rsidP="007F0006">
            <w:pPr>
              <w:spacing w:line="360" w:lineRule="auto"/>
              <w:jc w:val="center"/>
              <w:rPr>
                <w:del w:id="89" w:author="Enzor, Andrew" w:date="2017-11-27T15:50:00Z"/>
              </w:rPr>
            </w:pPr>
            <w:del w:id="90" w:author="Enzor, Andrew" w:date="2017-11-27T15:50:00Z">
              <w:r w:rsidRPr="001E285F" w:rsidDel="00F07A25">
                <w:delText>EHV/HV</w:delText>
              </w:r>
            </w:del>
          </w:p>
        </w:tc>
        <w:tc>
          <w:tcPr>
            <w:tcW w:w="1985" w:type="dxa"/>
            <w:vAlign w:val="center"/>
          </w:tcPr>
          <w:p w14:paraId="1AB2413C" w14:textId="77777777" w:rsidR="00F61128" w:rsidRPr="001E285F" w:rsidDel="00F07A25" w:rsidRDefault="00F61128" w:rsidP="007F0006">
            <w:pPr>
              <w:spacing w:line="360" w:lineRule="auto"/>
              <w:jc w:val="center"/>
              <w:rPr>
                <w:del w:id="91" w:author="Enzor, Andrew" w:date="2017-11-27T15:50:00Z"/>
              </w:rPr>
            </w:pPr>
            <w:del w:id="92" w:author="Enzor, Andrew" w:date="2017-11-27T15:50:00Z">
              <w:r w:rsidDel="00F07A25">
                <w:delText>0.635</w:delText>
              </w:r>
            </w:del>
          </w:p>
        </w:tc>
        <w:tc>
          <w:tcPr>
            <w:tcW w:w="1985" w:type="dxa"/>
            <w:vAlign w:val="center"/>
          </w:tcPr>
          <w:p w14:paraId="437D4D60" w14:textId="77777777" w:rsidR="00F61128" w:rsidRPr="001E285F" w:rsidDel="00F07A25" w:rsidRDefault="00F61128" w:rsidP="007F0006">
            <w:pPr>
              <w:spacing w:line="360" w:lineRule="auto"/>
              <w:jc w:val="center"/>
              <w:rPr>
                <w:del w:id="93" w:author="Enzor, Andrew" w:date="2017-11-27T15:50:00Z"/>
              </w:rPr>
            </w:pPr>
            <w:del w:id="94" w:author="Enzor, Andrew" w:date="2017-11-27T15:50:00Z">
              <w:r w:rsidDel="00F07A25">
                <w:delText>1.616</w:delText>
              </w:r>
            </w:del>
          </w:p>
        </w:tc>
      </w:tr>
      <w:tr w:rsidR="00F61128" w:rsidRPr="001E285F" w:rsidDel="00F07A25" w14:paraId="72A1B0EE" w14:textId="77777777" w:rsidTr="00D17ACD">
        <w:trPr>
          <w:jc w:val="center"/>
          <w:del w:id="95" w:author="Enzor, Andrew" w:date="2017-11-27T15:50:00Z"/>
        </w:trPr>
        <w:tc>
          <w:tcPr>
            <w:tcW w:w="1985" w:type="dxa"/>
            <w:vAlign w:val="center"/>
          </w:tcPr>
          <w:p w14:paraId="6EEDB925" w14:textId="77777777" w:rsidR="00F61128" w:rsidRPr="001E285F" w:rsidDel="00F07A25" w:rsidRDefault="00F61128" w:rsidP="007F0006">
            <w:pPr>
              <w:spacing w:line="360" w:lineRule="auto"/>
              <w:jc w:val="center"/>
              <w:rPr>
                <w:del w:id="96" w:author="Enzor, Andrew" w:date="2017-11-27T15:50:00Z"/>
              </w:rPr>
            </w:pPr>
            <w:del w:id="97" w:author="Enzor, Andrew" w:date="2017-11-27T15:50:00Z">
              <w:r w:rsidRPr="001E285F" w:rsidDel="00F07A25">
                <w:delText>132kV/HV</w:delText>
              </w:r>
            </w:del>
          </w:p>
        </w:tc>
        <w:tc>
          <w:tcPr>
            <w:tcW w:w="1985" w:type="dxa"/>
            <w:vAlign w:val="center"/>
          </w:tcPr>
          <w:p w14:paraId="30E4B089" w14:textId="77777777" w:rsidR="00F61128" w:rsidRPr="001E285F" w:rsidDel="00F07A25" w:rsidRDefault="00F61128" w:rsidP="007F0006">
            <w:pPr>
              <w:spacing w:line="360" w:lineRule="auto"/>
              <w:jc w:val="center"/>
              <w:rPr>
                <w:del w:id="98" w:author="Enzor, Andrew" w:date="2017-11-27T15:50:00Z"/>
              </w:rPr>
            </w:pPr>
            <w:del w:id="99" w:author="Enzor, Andrew" w:date="2017-11-27T15:50:00Z">
              <w:r w:rsidDel="00F07A25">
                <w:delText>0.808</w:delText>
              </w:r>
            </w:del>
          </w:p>
        </w:tc>
        <w:tc>
          <w:tcPr>
            <w:tcW w:w="1985" w:type="dxa"/>
            <w:vAlign w:val="center"/>
          </w:tcPr>
          <w:p w14:paraId="5055476B" w14:textId="77777777" w:rsidR="00F61128" w:rsidRPr="001E285F" w:rsidDel="00F07A25" w:rsidRDefault="00F61128" w:rsidP="007F0006">
            <w:pPr>
              <w:spacing w:line="360" w:lineRule="auto"/>
              <w:jc w:val="center"/>
              <w:rPr>
                <w:del w:id="100" w:author="Enzor, Andrew" w:date="2017-11-27T15:50:00Z"/>
              </w:rPr>
            </w:pPr>
            <w:del w:id="101" w:author="Enzor, Andrew" w:date="2017-11-27T15:50:00Z">
              <w:r w:rsidDel="00F07A25">
                <w:delText>1.652</w:delText>
              </w:r>
            </w:del>
          </w:p>
        </w:tc>
      </w:tr>
    </w:tbl>
    <w:p w14:paraId="400D8B3A" w14:textId="77777777" w:rsidR="00F61128" w:rsidDel="00F07A25" w:rsidRDefault="00F61128" w:rsidP="007F0006">
      <w:pPr>
        <w:spacing w:line="360" w:lineRule="auto"/>
        <w:ind w:left="720" w:hanging="720"/>
        <w:jc w:val="center"/>
        <w:rPr>
          <w:del w:id="102" w:author="Enzor, Andrew" w:date="2017-11-27T15:50:00Z"/>
          <w:b/>
        </w:rPr>
      </w:pPr>
    </w:p>
    <w:p w14:paraId="62A31825" w14:textId="38C6F234" w:rsidR="00F61128" w:rsidDel="008D2464" w:rsidRDefault="00F61128" w:rsidP="007F0006">
      <w:pPr>
        <w:spacing w:line="360" w:lineRule="auto"/>
        <w:ind w:left="720" w:hanging="720"/>
        <w:jc w:val="both"/>
        <w:rPr>
          <w:del w:id="103" w:author="Enzor, Andrew" w:date="2018-01-17T17:07:00Z"/>
        </w:rPr>
      </w:pPr>
      <w:r>
        <w:t>18.7</w:t>
      </w:r>
      <w:r>
        <w:tab/>
      </w:r>
      <w:del w:id="104" w:author="Enzor, Andrew" w:date="2017-11-27T15:53:00Z">
        <w:r w:rsidDel="00F07A25">
          <w:delText>T</w:delText>
        </w:r>
        <w:r w:rsidRPr="001E285F" w:rsidDel="00F07A25">
          <w:delText>he caps and collars in table 22 above were fixed for three years, and were used to</w:delText>
        </w:r>
        <w:r w:rsidDel="00F07A25">
          <w:delText xml:space="preserve"> </w:delText>
        </w:r>
        <w:r w:rsidRPr="001E285F" w:rsidDel="00F07A25">
          <w:delText>calculate charges for the Charging Years 2012/2013 and 2013/2014. The caps and</w:delText>
        </w:r>
        <w:r w:rsidDel="00F07A25">
          <w:delText xml:space="preserve"> </w:delText>
        </w:r>
        <w:r w:rsidRPr="001E285F" w:rsidDel="00F07A25">
          <w:delText>collars are to be re-calculated for the subsequent Charging Years. From Charging</w:delText>
        </w:r>
        <w:r w:rsidDel="00F07A25">
          <w:delText xml:space="preserve"> </w:delText>
        </w:r>
        <w:r w:rsidRPr="001E285F" w:rsidDel="00F07A25">
          <w:delText>Year 2017/2018 onwards the caps and collars are to be calculated using the</w:delText>
        </w:r>
        <w:r w:rsidDel="00F07A25">
          <w:delText xml:space="preserve"> </w:delText>
        </w:r>
        <w:r w:rsidRPr="001E285F" w:rsidDel="00F07A25">
          <w:delText>methodology described in paragraph 18.5 based on the NUFs described in paragraph</w:delText>
        </w:r>
        <w:r w:rsidDel="00F07A25">
          <w:delText xml:space="preserve"> </w:delText>
        </w:r>
        <w:r w:rsidRPr="001E285F" w:rsidDel="00F07A25">
          <w:delText>18.8. The NUFs themselves are calculated in accordance with paragraphs 29 and 30</w:delText>
        </w:r>
        <w:r w:rsidDel="00F07A25">
          <w:delText xml:space="preserve"> </w:delText>
        </w:r>
        <w:r w:rsidRPr="001E285F" w:rsidDel="00F07A25">
          <w:delText>below.</w:delText>
        </w:r>
      </w:del>
      <w:ins w:id="105" w:author="Joseph Underwood" w:date="2018-03-16T11:50:00Z">
        <w:r w:rsidR="000D296B">
          <w:t xml:space="preserve">Where year t is a charging year for which the caps and collars are being recalculated the caps and collars calculated and used for years t, </w:t>
        </w:r>
        <w:proofErr w:type="spellStart"/>
        <w:r w:rsidR="000D296B">
          <w:t>t+1</w:t>
        </w:r>
        <w:proofErr w:type="spellEnd"/>
        <w:r w:rsidR="000D296B">
          <w:t xml:space="preserve"> and </w:t>
        </w:r>
        <w:proofErr w:type="spellStart"/>
        <w:r w:rsidR="000D296B">
          <w:t>t+2</w:t>
        </w:r>
        <w:proofErr w:type="spellEnd"/>
        <w:r w:rsidR="000D296B">
          <w:t xml:space="preserve"> will be based on applying the calculation detailed in </w:t>
        </w:r>
        <w:r w:rsidR="000D296B" w:rsidRPr="000D296B">
          <w:t>paragraph</w:t>
        </w:r>
        <w:r w:rsidR="000D296B">
          <w:t xml:space="preserve"> 18.4 to the average of network use factors which were used in the calculation of charges applicable to years t-3, t-2 and t-1.</w:t>
        </w:r>
      </w:ins>
    </w:p>
    <w:p w14:paraId="25E228BF" w14:textId="2DE3BAE2" w:rsidR="00F61128" w:rsidRDefault="00F61128" w:rsidP="007F0006">
      <w:pPr>
        <w:spacing w:line="360" w:lineRule="auto"/>
        <w:ind w:left="720" w:hanging="720"/>
      </w:pPr>
      <w:r>
        <w:t>18.8</w:t>
      </w:r>
      <w:r>
        <w:tab/>
      </w:r>
      <w:del w:id="106" w:author="John Lawton" w:date="2018-01-18T09:59:00Z">
        <w:r w:rsidDel="007F0006">
          <w:delText xml:space="preserve">Table </w:delText>
        </w:r>
        <w:r w:rsidR="007F0006" w:rsidDel="007F0006">
          <w:delText>5</w:delText>
        </w:r>
        <w:r w:rsidDel="007F0006">
          <w:delText xml:space="preserve"> below </w:delText>
        </w:r>
      </w:del>
      <w:del w:id="107" w:author="Enzor, Andrew" w:date="2017-11-27T15:55:00Z">
        <w:r w:rsidDel="00F07A25">
          <w:delText>sets out the schedule for the calculation of the NUF caps and collars for each Charging Year.</w:delText>
        </w:r>
      </w:del>
      <w:del w:id="108" w:author="Joseph Underwood" w:date="2018-03-16T11:50:00Z">
        <w:r w:rsidR="00864C9A" w:rsidDel="000D296B">
          <w:delText xml:space="preserve"> </w:delText>
        </w:r>
      </w:del>
      <w:bookmarkStart w:id="109" w:name="_Hlk508963544"/>
      <w:ins w:id="110" w:author="Joseph Underwood" w:date="2018-03-16T10:52:00Z">
        <w:r w:rsidR="00864C9A">
          <w:t xml:space="preserve">The </w:t>
        </w:r>
      </w:ins>
      <w:ins w:id="111" w:author="Joseph Underwood" w:date="2018-03-16T11:56:00Z">
        <w:r w:rsidR="00731CF1">
          <w:t>network use factor</w:t>
        </w:r>
      </w:ins>
      <w:ins w:id="112" w:author="Joseph Underwood" w:date="2018-03-16T10:52:00Z">
        <w:r w:rsidR="00864C9A">
          <w:t xml:space="preserve"> cap</w:t>
        </w:r>
      </w:ins>
      <w:ins w:id="113" w:author="Joseph Underwood" w:date="2018-03-16T10:53:00Z">
        <w:r w:rsidR="00864C9A">
          <w:t>s</w:t>
        </w:r>
      </w:ins>
      <w:ins w:id="114" w:author="Joseph Underwood" w:date="2018-03-16T10:52:00Z">
        <w:r w:rsidR="00864C9A">
          <w:t xml:space="preserve"> and collars that are updated in accordance with </w:t>
        </w:r>
      </w:ins>
      <w:ins w:id="115" w:author="Joseph Underwood" w:date="2018-03-16T11:01:00Z">
        <w:r w:rsidR="000B69DA">
          <w:t>paragraph</w:t>
        </w:r>
      </w:ins>
      <w:ins w:id="116" w:author="Joseph Underwood" w:date="2018-03-16T11:02:00Z">
        <w:r w:rsidR="000B69DA">
          <w:t>s 18.6 and</w:t>
        </w:r>
      </w:ins>
      <w:ins w:id="117" w:author="Joseph Underwood" w:date="2018-03-16T10:53:00Z">
        <w:r w:rsidR="00864C9A">
          <w:t xml:space="preserve"> </w:t>
        </w:r>
      </w:ins>
      <w:ins w:id="118" w:author="Joseph Underwood" w:date="2018-03-16T10:52:00Z">
        <w:r w:rsidR="00864C9A">
          <w:t>18.</w:t>
        </w:r>
      </w:ins>
      <w:ins w:id="119" w:author="Joseph Underwood" w:date="2018-03-16T11:02:00Z">
        <w:r w:rsidR="000B69DA">
          <w:t>7</w:t>
        </w:r>
      </w:ins>
      <w:ins w:id="120" w:author="Joseph Underwood" w:date="2018-03-16T10:52:00Z">
        <w:r w:rsidR="00864C9A">
          <w:t xml:space="preserve"> will be maintained by</w:t>
        </w:r>
      </w:ins>
      <w:ins w:id="121" w:author="Joseph Underwood" w:date="2018-03-16T10:53:00Z">
        <w:r w:rsidR="00864C9A">
          <w:t xml:space="preserve"> the DNO Parties</w:t>
        </w:r>
      </w:ins>
      <w:ins w:id="122" w:author="Joseph Underwood" w:date="2018-03-16T10:55:00Z">
        <w:r w:rsidR="00864C9A">
          <w:t xml:space="preserve"> and</w:t>
        </w:r>
      </w:ins>
      <w:ins w:id="123" w:author="Joseph Underwood" w:date="2018-03-16T10:53:00Z">
        <w:r w:rsidR="00864C9A">
          <w:t xml:space="preserve"> referenced </w:t>
        </w:r>
      </w:ins>
      <w:ins w:id="124" w:author="Joseph Underwood" w:date="2018-03-16T10:52:00Z">
        <w:r w:rsidR="00864C9A">
          <w:t xml:space="preserve">within the </w:t>
        </w:r>
        <w:proofErr w:type="spellStart"/>
        <w:r w:rsidR="00864C9A">
          <w:t>EDCM</w:t>
        </w:r>
        <w:proofErr w:type="spellEnd"/>
        <w:r w:rsidR="00864C9A">
          <w:t xml:space="preserve"> user manual. </w:t>
        </w:r>
      </w:ins>
      <w:bookmarkEnd w:id="109"/>
    </w:p>
    <w:p w14:paraId="7041F10A" w14:textId="505304ED" w:rsidR="00F61128" w:rsidDel="00F07A25" w:rsidRDefault="00F61128" w:rsidP="007F0006">
      <w:pPr>
        <w:spacing w:line="360" w:lineRule="auto"/>
        <w:ind w:left="720" w:hanging="720"/>
        <w:jc w:val="center"/>
        <w:rPr>
          <w:del w:id="125" w:author="Enzor, Andrew" w:date="2017-11-27T15:55:00Z"/>
          <w:b/>
        </w:rPr>
      </w:pPr>
      <w:del w:id="126" w:author="John Lawton" w:date="2018-01-18T09:58:00Z">
        <w:r w:rsidRPr="001E285F" w:rsidDel="007F0006">
          <w:rPr>
            <w:b/>
          </w:rPr>
          <w:delText xml:space="preserve">Table </w:delText>
        </w:r>
        <w:r w:rsidR="007F0006" w:rsidDel="007F0006">
          <w:rPr>
            <w:b/>
          </w:rPr>
          <w:delText>5</w:delText>
        </w:r>
        <w:r w:rsidRPr="001E285F" w:rsidDel="007F0006">
          <w:rPr>
            <w:b/>
          </w:rPr>
          <w:delText xml:space="preserve"> </w:delText>
        </w:r>
      </w:del>
      <w:del w:id="127" w:author="Enzor, Andrew" w:date="2017-11-27T15:55:00Z">
        <w:r w:rsidRPr="001E285F" w:rsidDel="00F07A25">
          <w:rPr>
            <w:b/>
          </w:rPr>
          <w:delText>NUF cap and collar calculation timeline</w:delText>
        </w:r>
      </w:del>
    </w:p>
    <w:tbl>
      <w:tblPr>
        <w:tblStyle w:val="TableGrid"/>
        <w:tblW w:w="0" w:type="auto"/>
        <w:tblInd w:w="720" w:type="dxa"/>
        <w:tblLook w:val="04A0" w:firstRow="1" w:lastRow="0" w:firstColumn="1" w:lastColumn="0" w:noHBand="0" w:noVBand="1"/>
      </w:tblPr>
      <w:tblGrid>
        <w:gridCol w:w="1640"/>
        <w:gridCol w:w="6656"/>
      </w:tblGrid>
      <w:tr w:rsidR="00F61128" w:rsidDel="00F07A25" w14:paraId="0ADCA5AE" w14:textId="77777777" w:rsidTr="00D17ACD">
        <w:trPr>
          <w:del w:id="128" w:author="Enzor, Andrew" w:date="2017-11-27T15:55:00Z"/>
        </w:trPr>
        <w:tc>
          <w:tcPr>
            <w:tcW w:w="1656" w:type="dxa"/>
          </w:tcPr>
          <w:p w14:paraId="2CC8FBAE" w14:textId="77777777" w:rsidR="00F61128" w:rsidDel="00F07A25" w:rsidRDefault="00F61128" w:rsidP="007F0006">
            <w:pPr>
              <w:spacing w:line="360" w:lineRule="auto"/>
              <w:jc w:val="center"/>
              <w:rPr>
                <w:del w:id="129" w:author="Enzor, Andrew" w:date="2017-11-27T15:55:00Z"/>
                <w:b/>
              </w:rPr>
            </w:pPr>
            <w:del w:id="130" w:author="Enzor, Andrew" w:date="2017-11-27T15:55:00Z">
              <w:r w:rsidDel="00F07A25">
                <w:rPr>
                  <w:b/>
                </w:rPr>
                <w:delText>Charging Year</w:delText>
              </w:r>
            </w:del>
          </w:p>
        </w:tc>
        <w:tc>
          <w:tcPr>
            <w:tcW w:w="6866" w:type="dxa"/>
          </w:tcPr>
          <w:p w14:paraId="356BFD2E" w14:textId="77777777" w:rsidR="00F61128" w:rsidDel="00F07A25" w:rsidRDefault="00F61128" w:rsidP="007F0006">
            <w:pPr>
              <w:spacing w:line="360" w:lineRule="auto"/>
              <w:jc w:val="center"/>
              <w:rPr>
                <w:del w:id="131" w:author="Enzor, Andrew" w:date="2017-11-27T15:55:00Z"/>
                <w:b/>
              </w:rPr>
            </w:pPr>
            <w:del w:id="132" w:author="Enzor, Andrew" w:date="2017-11-27T15:55:00Z">
              <w:r w:rsidDel="00F07A25">
                <w:rPr>
                  <w:b/>
                </w:rPr>
                <w:delText>Caps and Collars</w:delText>
              </w:r>
            </w:del>
          </w:p>
        </w:tc>
      </w:tr>
      <w:tr w:rsidR="00F61128" w:rsidRPr="001E285F" w:rsidDel="00F07A25" w14:paraId="5225D449" w14:textId="77777777" w:rsidTr="00D17ACD">
        <w:trPr>
          <w:trHeight w:val="537"/>
          <w:del w:id="133" w:author="Enzor, Andrew" w:date="2017-11-27T15:55:00Z"/>
        </w:trPr>
        <w:tc>
          <w:tcPr>
            <w:tcW w:w="1656" w:type="dxa"/>
            <w:vAlign w:val="center"/>
          </w:tcPr>
          <w:p w14:paraId="4DCCC121" w14:textId="77777777" w:rsidR="00F61128" w:rsidRPr="001E285F" w:rsidDel="00F07A25" w:rsidRDefault="00F61128" w:rsidP="007F0006">
            <w:pPr>
              <w:spacing w:line="360" w:lineRule="auto"/>
              <w:rPr>
                <w:del w:id="134" w:author="Enzor, Andrew" w:date="2017-11-27T15:55:00Z"/>
              </w:rPr>
            </w:pPr>
            <w:del w:id="135" w:author="Enzor, Andrew" w:date="2017-11-27T15:55:00Z">
              <w:r w:rsidRPr="001E285F" w:rsidDel="00F07A25">
                <w:delText>2011/2012 Submission</w:delText>
              </w:r>
            </w:del>
          </w:p>
        </w:tc>
        <w:tc>
          <w:tcPr>
            <w:tcW w:w="6866" w:type="dxa"/>
            <w:vAlign w:val="center"/>
          </w:tcPr>
          <w:p w14:paraId="4319DC50" w14:textId="77777777" w:rsidR="00F61128" w:rsidRPr="001E285F" w:rsidDel="00F07A25" w:rsidRDefault="00F61128" w:rsidP="007F0006">
            <w:pPr>
              <w:spacing w:line="360" w:lineRule="auto"/>
              <w:rPr>
                <w:del w:id="136" w:author="Enzor, Andrew" w:date="2017-11-27T15:55:00Z"/>
              </w:rPr>
            </w:pPr>
            <w:del w:id="137" w:author="Enzor, Andrew" w:date="2017-11-27T15:55:00Z">
              <w:r w:rsidRPr="001E285F" w:rsidDel="00F07A25">
                <w:delText>2011/2012 caps/collars (as per table 22)</w:delText>
              </w:r>
            </w:del>
          </w:p>
        </w:tc>
      </w:tr>
      <w:tr w:rsidR="00F61128" w:rsidRPr="001E285F" w:rsidDel="00F07A25" w14:paraId="66BC3127" w14:textId="77777777" w:rsidTr="00D17ACD">
        <w:trPr>
          <w:trHeight w:val="537"/>
          <w:del w:id="138" w:author="Enzor, Andrew" w:date="2017-11-27T15:55:00Z"/>
        </w:trPr>
        <w:tc>
          <w:tcPr>
            <w:tcW w:w="1656" w:type="dxa"/>
            <w:vAlign w:val="center"/>
          </w:tcPr>
          <w:p w14:paraId="104DCB97" w14:textId="77777777" w:rsidR="00F61128" w:rsidRPr="001E285F" w:rsidDel="00F07A25" w:rsidRDefault="00F61128" w:rsidP="007F0006">
            <w:pPr>
              <w:spacing w:line="360" w:lineRule="auto"/>
              <w:rPr>
                <w:del w:id="139" w:author="Enzor, Andrew" w:date="2017-11-27T15:55:00Z"/>
              </w:rPr>
            </w:pPr>
            <w:del w:id="140" w:author="Enzor, Andrew" w:date="2017-11-27T15:55:00Z">
              <w:r w:rsidRPr="001E285F" w:rsidDel="00F07A25">
                <w:delText>2012/2013</w:delText>
              </w:r>
            </w:del>
          </w:p>
        </w:tc>
        <w:tc>
          <w:tcPr>
            <w:tcW w:w="6866" w:type="dxa"/>
            <w:vAlign w:val="center"/>
          </w:tcPr>
          <w:p w14:paraId="138815E2" w14:textId="77777777" w:rsidR="00F61128" w:rsidRPr="001E285F" w:rsidDel="00F07A25" w:rsidRDefault="00F61128" w:rsidP="007F0006">
            <w:pPr>
              <w:spacing w:line="360" w:lineRule="auto"/>
              <w:rPr>
                <w:del w:id="141" w:author="Enzor, Andrew" w:date="2017-11-27T15:55:00Z"/>
              </w:rPr>
            </w:pPr>
            <w:del w:id="142" w:author="Enzor, Andrew" w:date="2017-11-27T15:55:00Z">
              <w:r w:rsidRPr="001E285F" w:rsidDel="00F07A25">
                <w:delText>2011/2012 caps/collars (as per table 22)</w:delText>
              </w:r>
            </w:del>
          </w:p>
        </w:tc>
      </w:tr>
      <w:tr w:rsidR="00F61128" w:rsidRPr="001E285F" w:rsidDel="00F07A25" w14:paraId="40AFE4A3" w14:textId="77777777" w:rsidTr="00D17ACD">
        <w:trPr>
          <w:trHeight w:val="537"/>
          <w:del w:id="143" w:author="Enzor, Andrew" w:date="2017-11-27T15:55:00Z"/>
        </w:trPr>
        <w:tc>
          <w:tcPr>
            <w:tcW w:w="1656" w:type="dxa"/>
            <w:vAlign w:val="center"/>
          </w:tcPr>
          <w:p w14:paraId="5CB68BE5" w14:textId="77777777" w:rsidR="00F61128" w:rsidRPr="001E285F" w:rsidDel="00F07A25" w:rsidRDefault="00F61128" w:rsidP="007F0006">
            <w:pPr>
              <w:spacing w:line="360" w:lineRule="auto"/>
              <w:rPr>
                <w:del w:id="144" w:author="Enzor, Andrew" w:date="2017-11-27T15:55:00Z"/>
              </w:rPr>
            </w:pPr>
            <w:del w:id="145" w:author="Enzor, Andrew" w:date="2017-11-27T15:55:00Z">
              <w:r w:rsidRPr="001E285F" w:rsidDel="00F07A25">
                <w:delText>2013/2014</w:delText>
              </w:r>
            </w:del>
          </w:p>
        </w:tc>
        <w:tc>
          <w:tcPr>
            <w:tcW w:w="6866" w:type="dxa"/>
            <w:vAlign w:val="center"/>
          </w:tcPr>
          <w:p w14:paraId="6221AB27" w14:textId="77777777" w:rsidR="00F61128" w:rsidRPr="001E285F" w:rsidDel="00F07A25" w:rsidRDefault="00F61128" w:rsidP="007F0006">
            <w:pPr>
              <w:spacing w:line="360" w:lineRule="auto"/>
              <w:rPr>
                <w:del w:id="146" w:author="Enzor, Andrew" w:date="2017-11-27T15:55:00Z"/>
              </w:rPr>
            </w:pPr>
            <w:del w:id="147" w:author="Enzor, Andrew" w:date="2017-11-27T15:55:00Z">
              <w:r w:rsidRPr="001E285F" w:rsidDel="00F07A25">
                <w:delText>2011/2012 caps/collars (as per table 22)</w:delText>
              </w:r>
            </w:del>
          </w:p>
        </w:tc>
      </w:tr>
      <w:tr w:rsidR="00F61128" w:rsidRPr="001E285F" w:rsidDel="00F07A25" w14:paraId="31A5F5C4" w14:textId="77777777" w:rsidTr="00D17ACD">
        <w:trPr>
          <w:trHeight w:val="537"/>
          <w:del w:id="148" w:author="Enzor, Andrew" w:date="2017-11-27T15:55:00Z"/>
        </w:trPr>
        <w:tc>
          <w:tcPr>
            <w:tcW w:w="1656" w:type="dxa"/>
            <w:vAlign w:val="center"/>
          </w:tcPr>
          <w:p w14:paraId="36E32984" w14:textId="77777777" w:rsidR="00F61128" w:rsidRPr="001E285F" w:rsidDel="00F07A25" w:rsidRDefault="00F61128" w:rsidP="007F0006">
            <w:pPr>
              <w:spacing w:line="360" w:lineRule="auto"/>
              <w:rPr>
                <w:del w:id="149" w:author="Enzor, Andrew" w:date="2017-11-27T15:55:00Z"/>
              </w:rPr>
            </w:pPr>
            <w:del w:id="150" w:author="Enzor, Andrew" w:date="2017-11-27T15:55:00Z">
              <w:r w:rsidRPr="001E285F" w:rsidDel="00F07A25">
                <w:delText>2014/2015</w:delText>
              </w:r>
            </w:del>
          </w:p>
        </w:tc>
        <w:tc>
          <w:tcPr>
            <w:tcW w:w="6866" w:type="dxa"/>
            <w:vAlign w:val="center"/>
          </w:tcPr>
          <w:p w14:paraId="43BC80CC" w14:textId="77777777" w:rsidR="00F61128" w:rsidRPr="001E285F" w:rsidDel="00F07A25" w:rsidRDefault="00F61128" w:rsidP="007F0006">
            <w:pPr>
              <w:spacing w:line="360" w:lineRule="auto"/>
              <w:rPr>
                <w:del w:id="151" w:author="Enzor, Andrew" w:date="2017-11-27T15:55:00Z"/>
              </w:rPr>
            </w:pPr>
            <w:del w:id="152" w:author="Enzor, Andrew" w:date="2017-11-27T15:55:00Z">
              <w:r w:rsidRPr="001E285F" w:rsidDel="00F07A25">
                <w:delText>Average of 2011/2012, 2012/13</w:delText>
              </w:r>
            </w:del>
            <w:del w:id="153" w:author="Enzor, Andrew" w:date="2017-08-21T14:09:00Z">
              <w:r w:rsidRPr="001E285F" w:rsidDel="00F14E7D">
                <w:delText>,</w:delText>
              </w:r>
            </w:del>
            <w:del w:id="154" w:author="Enzor, Andrew" w:date="2017-11-27T15:55:00Z">
              <w:r w:rsidRPr="001E285F" w:rsidDel="00F07A25">
                <w:delText xml:space="preserve"> 2013/2014 </w:delText>
              </w:r>
            </w:del>
            <w:del w:id="155" w:author="Enzor, Andrew" w:date="2017-08-21T14:09:00Z">
              <w:r w:rsidRPr="001E285F" w:rsidDel="00F14E7D">
                <w:delText>NUFs</w:delText>
              </w:r>
            </w:del>
          </w:p>
        </w:tc>
      </w:tr>
      <w:tr w:rsidR="00F61128" w:rsidRPr="001E285F" w:rsidDel="00F07A25" w14:paraId="7C16B9E8" w14:textId="77777777" w:rsidTr="00D17ACD">
        <w:trPr>
          <w:trHeight w:val="537"/>
          <w:del w:id="156" w:author="Enzor, Andrew" w:date="2017-11-27T15:55:00Z"/>
        </w:trPr>
        <w:tc>
          <w:tcPr>
            <w:tcW w:w="1656" w:type="dxa"/>
            <w:vAlign w:val="center"/>
          </w:tcPr>
          <w:p w14:paraId="46D22A02" w14:textId="77777777" w:rsidR="00F61128" w:rsidRPr="001E285F" w:rsidDel="00F07A25" w:rsidRDefault="00F61128" w:rsidP="007F0006">
            <w:pPr>
              <w:spacing w:line="360" w:lineRule="auto"/>
              <w:rPr>
                <w:del w:id="157" w:author="Enzor, Andrew" w:date="2017-11-27T15:55:00Z"/>
              </w:rPr>
            </w:pPr>
            <w:del w:id="158" w:author="Enzor, Andrew" w:date="2017-11-27T15:55:00Z">
              <w:r w:rsidRPr="001E285F" w:rsidDel="00F07A25">
                <w:delText>2015/2016</w:delText>
              </w:r>
            </w:del>
          </w:p>
        </w:tc>
        <w:tc>
          <w:tcPr>
            <w:tcW w:w="6866" w:type="dxa"/>
            <w:vAlign w:val="center"/>
          </w:tcPr>
          <w:p w14:paraId="07A26559" w14:textId="77777777" w:rsidR="00F61128" w:rsidRPr="001E285F" w:rsidDel="00F07A25" w:rsidRDefault="00F61128" w:rsidP="007F0006">
            <w:pPr>
              <w:spacing w:line="360" w:lineRule="auto"/>
              <w:rPr>
                <w:del w:id="159" w:author="Enzor, Andrew" w:date="2017-11-27T15:55:00Z"/>
              </w:rPr>
            </w:pPr>
            <w:del w:id="160" w:author="Enzor, Andrew" w:date="2017-11-27T15:55:00Z">
              <w:r w:rsidRPr="001E285F" w:rsidDel="00F07A25">
                <w:delText>Average of 2011/2012, 2012/13</w:delText>
              </w:r>
            </w:del>
            <w:del w:id="161" w:author="Enzor, Andrew" w:date="2017-08-21T14:10:00Z">
              <w:r w:rsidRPr="001E285F" w:rsidDel="00F14E7D">
                <w:delText>,</w:delText>
              </w:r>
            </w:del>
            <w:del w:id="162" w:author="Enzor, Andrew" w:date="2017-11-27T15:55:00Z">
              <w:r w:rsidRPr="001E285F" w:rsidDel="00F07A25">
                <w:delText xml:space="preserve"> 2013/2014 </w:delText>
              </w:r>
            </w:del>
            <w:del w:id="163" w:author="Enzor, Andrew" w:date="2017-08-21T14:10:00Z">
              <w:r w:rsidRPr="001E285F" w:rsidDel="00F14E7D">
                <w:delText>NUFs</w:delText>
              </w:r>
            </w:del>
          </w:p>
        </w:tc>
      </w:tr>
      <w:tr w:rsidR="00F61128" w:rsidRPr="001E285F" w:rsidDel="00F07A25" w14:paraId="099F96F4" w14:textId="77777777" w:rsidTr="00D17ACD">
        <w:trPr>
          <w:trHeight w:val="537"/>
          <w:del w:id="164" w:author="Enzor, Andrew" w:date="2017-11-27T15:55:00Z"/>
        </w:trPr>
        <w:tc>
          <w:tcPr>
            <w:tcW w:w="1656" w:type="dxa"/>
            <w:vAlign w:val="center"/>
          </w:tcPr>
          <w:p w14:paraId="0EE6EA6D" w14:textId="77777777" w:rsidR="00F61128" w:rsidRPr="001E285F" w:rsidDel="00F07A25" w:rsidRDefault="00F61128" w:rsidP="007F0006">
            <w:pPr>
              <w:spacing w:line="360" w:lineRule="auto"/>
              <w:rPr>
                <w:del w:id="165" w:author="Enzor, Andrew" w:date="2017-11-27T15:55:00Z"/>
              </w:rPr>
            </w:pPr>
            <w:del w:id="166" w:author="Enzor, Andrew" w:date="2017-11-27T15:55:00Z">
              <w:r w:rsidRPr="001E285F" w:rsidDel="00F07A25">
                <w:delText>2016/2017</w:delText>
              </w:r>
            </w:del>
          </w:p>
        </w:tc>
        <w:tc>
          <w:tcPr>
            <w:tcW w:w="6866" w:type="dxa"/>
            <w:vAlign w:val="center"/>
          </w:tcPr>
          <w:p w14:paraId="4BBC15DD" w14:textId="77777777" w:rsidR="00F61128" w:rsidRPr="001E285F" w:rsidDel="00F07A25" w:rsidRDefault="00F61128" w:rsidP="007F0006">
            <w:pPr>
              <w:spacing w:line="360" w:lineRule="auto"/>
              <w:rPr>
                <w:del w:id="167" w:author="Enzor, Andrew" w:date="2017-11-27T15:55:00Z"/>
              </w:rPr>
            </w:pPr>
            <w:del w:id="168" w:author="Enzor, Andrew" w:date="2017-11-27T15:55:00Z">
              <w:r w:rsidRPr="001E285F" w:rsidDel="00F07A25">
                <w:delText>Average of 2011/2012, 2012/13</w:delText>
              </w:r>
            </w:del>
            <w:del w:id="169" w:author="Enzor, Andrew" w:date="2017-08-21T14:10:00Z">
              <w:r w:rsidRPr="001E285F" w:rsidDel="00F14E7D">
                <w:delText>,</w:delText>
              </w:r>
            </w:del>
            <w:del w:id="170" w:author="Enzor, Andrew" w:date="2017-11-27T15:55:00Z">
              <w:r w:rsidRPr="001E285F" w:rsidDel="00F07A25">
                <w:delText xml:space="preserve"> 2013/2014</w:delText>
              </w:r>
            </w:del>
            <w:del w:id="171" w:author="Enzor, Andrew" w:date="2017-08-21T14:10:00Z">
              <w:r w:rsidRPr="001E285F" w:rsidDel="00F14E7D">
                <w:delText xml:space="preserve"> NUFs</w:delText>
              </w:r>
            </w:del>
          </w:p>
        </w:tc>
      </w:tr>
      <w:tr w:rsidR="00F61128" w:rsidRPr="001E285F" w:rsidDel="00F07A25" w14:paraId="0BA72359" w14:textId="77777777" w:rsidTr="00D17ACD">
        <w:trPr>
          <w:trHeight w:val="537"/>
          <w:del w:id="172" w:author="Enzor, Andrew" w:date="2017-11-27T15:55:00Z"/>
        </w:trPr>
        <w:tc>
          <w:tcPr>
            <w:tcW w:w="1656" w:type="dxa"/>
            <w:vAlign w:val="center"/>
          </w:tcPr>
          <w:p w14:paraId="4A6ED60C" w14:textId="77777777" w:rsidR="00F61128" w:rsidRPr="001E285F" w:rsidDel="00F07A25" w:rsidRDefault="00F61128" w:rsidP="007F0006">
            <w:pPr>
              <w:spacing w:line="360" w:lineRule="auto"/>
              <w:rPr>
                <w:del w:id="173" w:author="Enzor, Andrew" w:date="2017-11-27T15:55:00Z"/>
              </w:rPr>
            </w:pPr>
            <w:del w:id="174" w:author="Enzor, Andrew" w:date="2017-11-27T15:55:00Z">
              <w:r w:rsidRPr="001E285F" w:rsidDel="00F07A25">
                <w:lastRenderedPageBreak/>
                <w:delText>2017/2018</w:delText>
              </w:r>
            </w:del>
          </w:p>
        </w:tc>
        <w:tc>
          <w:tcPr>
            <w:tcW w:w="6866" w:type="dxa"/>
            <w:vAlign w:val="center"/>
          </w:tcPr>
          <w:p w14:paraId="1916682C" w14:textId="77777777" w:rsidR="00F61128" w:rsidRPr="001E285F" w:rsidDel="00F07A25" w:rsidRDefault="00F61128" w:rsidP="007F0006">
            <w:pPr>
              <w:spacing w:line="360" w:lineRule="auto"/>
              <w:rPr>
                <w:del w:id="175" w:author="Enzor, Andrew" w:date="2017-11-27T15:55:00Z"/>
              </w:rPr>
            </w:pPr>
            <w:del w:id="176" w:author="Enzor, Andrew" w:date="2017-11-27T15:55:00Z">
              <w:r w:rsidRPr="001E285F" w:rsidDel="00F07A25">
                <w:delText xml:space="preserve">2015/2016 </w:delText>
              </w:r>
            </w:del>
            <w:del w:id="177" w:author="Enzor, Andrew" w:date="2017-08-21T14:17:00Z">
              <w:r w:rsidRPr="001E285F" w:rsidDel="00F14E7D">
                <w:delText xml:space="preserve">caps/collars </w:delText>
              </w:r>
            </w:del>
            <w:del w:id="178" w:author="Enzor, Andrew" w:date="2017-11-27T15:55:00Z">
              <w:r w:rsidRPr="001E285F" w:rsidDel="00F07A25">
                <w:delText>(as per table 22A)</w:delText>
              </w:r>
            </w:del>
          </w:p>
        </w:tc>
      </w:tr>
      <w:tr w:rsidR="00F61128" w:rsidRPr="001E285F" w:rsidDel="00F07A25" w14:paraId="651937E4" w14:textId="77777777" w:rsidTr="00D17ACD">
        <w:trPr>
          <w:trHeight w:val="537"/>
          <w:del w:id="179" w:author="Enzor, Andrew" w:date="2017-11-27T15:55:00Z"/>
        </w:trPr>
        <w:tc>
          <w:tcPr>
            <w:tcW w:w="1656" w:type="dxa"/>
            <w:vAlign w:val="center"/>
          </w:tcPr>
          <w:p w14:paraId="2603CC20" w14:textId="77777777" w:rsidR="00F61128" w:rsidRPr="001E285F" w:rsidDel="00F07A25" w:rsidRDefault="00F61128" w:rsidP="007F0006">
            <w:pPr>
              <w:spacing w:line="360" w:lineRule="auto"/>
              <w:rPr>
                <w:del w:id="180" w:author="Enzor, Andrew" w:date="2017-11-27T15:55:00Z"/>
              </w:rPr>
            </w:pPr>
            <w:del w:id="181" w:author="Enzor, Andrew" w:date="2017-11-27T15:55:00Z">
              <w:r w:rsidRPr="001E285F" w:rsidDel="00F07A25">
                <w:delText>2018/2019</w:delText>
              </w:r>
            </w:del>
          </w:p>
        </w:tc>
        <w:tc>
          <w:tcPr>
            <w:tcW w:w="6866" w:type="dxa"/>
            <w:vAlign w:val="center"/>
          </w:tcPr>
          <w:p w14:paraId="7ABAA357" w14:textId="77777777" w:rsidR="00F61128" w:rsidRPr="001E285F" w:rsidDel="00F07A25" w:rsidRDefault="00F61128" w:rsidP="007F0006">
            <w:pPr>
              <w:spacing w:line="360" w:lineRule="auto"/>
              <w:rPr>
                <w:del w:id="182" w:author="Enzor, Andrew" w:date="2017-11-27T15:55:00Z"/>
              </w:rPr>
            </w:pPr>
            <w:del w:id="183" w:author="Enzor, Andrew" w:date="2017-11-27T15:55:00Z">
              <w:r w:rsidRPr="001E285F" w:rsidDel="00F07A25">
                <w:delText xml:space="preserve">2015/2016 </w:delText>
              </w:r>
            </w:del>
            <w:del w:id="184" w:author="Enzor, Andrew" w:date="2017-08-21T14:17:00Z">
              <w:r w:rsidRPr="001E285F" w:rsidDel="00F14E7D">
                <w:delText xml:space="preserve">caps/collars </w:delText>
              </w:r>
            </w:del>
            <w:del w:id="185" w:author="Enzor, Andrew" w:date="2017-11-27T15:55:00Z">
              <w:r w:rsidRPr="001E285F" w:rsidDel="00F07A25">
                <w:delText>(as per table 22A)</w:delText>
              </w:r>
            </w:del>
          </w:p>
        </w:tc>
      </w:tr>
      <w:tr w:rsidR="00F61128" w:rsidRPr="001E285F" w:rsidDel="00F07A25" w14:paraId="2070EF84" w14:textId="77777777" w:rsidTr="00D17ACD">
        <w:trPr>
          <w:trHeight w:val="537"/>
          <w:del w:id="186" w:author="Enzor, Andrew" w:date="2017-11-27T15:55:00Z"/>
        </w:trPr>
        <w:tc>
          <w:tcPr>
            <w:tcW w:w="1656" w:type="dxa"/>
            <w:vAlign w:val="center"/>
          </w:tcPr>
          <w:p w14:paraId="13820644" w14:textId="77777777" w:rsidR="00F61128" w:rsidRPr="001E285F" w:rsidDel="00F07A25" w:rsidRDefault="00F61128" w:rsidP="007F0006">
            <w:pPr>
              <w:spacing w:line="360" w:lineRule="auto"/>
              <w:rPr>
                <w:del w:id="187" w:author="Enzor, Andrew" w:date="2017-11-27T15:55:00Z"/>
              </w:rPr>
            </w:pPr>
            <w:del w:id="188" w:author="Enzor, Andrew" w:date="2017-11-27T15:55:00Z">
              <w:r w:rsidRPr="001E285F" w:rsidDel="00F07A25">
                <w:delText>2019/2020</w:delText>
              </w:r>
            </w:del>
          </w:p>
        </w:tc>
        <w:tc>
          <w:tcPr>
            <w:tcW w:w="6866" w:type="dxa"/>
            <w:vAlign w:val="center"/>
          </w:tcPr>
          <w:p w14:paraId="7E370969" w14:textId="77777777" w:rsidR="00F61128" w:rsidRPr="001E285F" w:rsidDel="00F07A25" w:rsidRDefault="00F61128" w:rsidP="007F0006">
            <w:pPr>
              <w:spacing w:line="360" w:lineRule="auto"/>
              <w:rPr>
                <w:del w:id="189" w:author="Enzor, Andrew" w:date="2017-11-27T15:55:00Z"/>
              </w:rPr>
            </w:pPr>
            <w:del w:id="190" w:author="Enzor, Andrew" w:date="2017-11-27T15:55:00Z">
              <w:r w:rsidRPr="001E285F" w:rsidDel="00F07A25">
                <w:delText xml:space="preserve">2015/2016 </w:delText>
              </w:r>
            </w:del>
            <w:del w:id="191" w:author="Enzor, Andrew" w:date="2017-08-21T14:20:00Z">
              <w:r w:rsidRPr="001E285F" w:rsidDel="007A72A5">
                <w:delText xml:space="preserve">caps/collars </w:delText>
              </w:r>
            </w:del>
            <w:del w:id="192" w:author="Enzor, Andrew" w:date="2017-11-27T15:55:00Z">
              <w:r w:rsidRPr="001E285F" w:rsidDel="00F07A25">
                <w:delText>(as per table 22A)</w:delText>
              </w:r>
            </w:del>
          </w:p>
        </w:tc>
      </w:tr>
      <w:tr w:rsidR="00F61128" w:rsidRPr="001E285F" w:rsidDel="00F07A25" w14:paraId="671EA3F8" w14:textId="77777777" w:rsidTr="00D17ACD">
        <w:trPr>
          <w:trHeight w:val="537"/>
          <w:del w:id="193" w:author="Enzor, Andrew" w:date="2017-11-27T15:55:00Z"/>
        </w:trPr>
        <w:tc>
          <w:tcPr>
            <w:tcW w:w="1656" w:type="dxa"/>
            <w:vAlign w:val="center"/>
          </w:tcPr>
          <w:p w14:paraId="27A163DC" w14:textId="77777777" w:rsidR="00F61128" w:rsidRPr="001E285F" w:rsidDel="00F07A25" w:rsidRDefault="00F61128" w:rsidP="007F0006">
            <w:pPr>
              <w:spacing w:line="360" w:lineRule="auto"/>
              <w:rPr>
                <w:del w:id="194" w:author="Enzor, Andrew" w:date="2017-11-27T15:55:00Z"/>
              </w:rPr>
            </w:pPr>
            <w:del w:id="195" w:author="Enzor, Andrew" w:date="2017-11-27T15:55:00Z">
              <w:r w:rsidRPr="001E285F" w:rsidDel="00F07A25">
                <w:delText>2020/2021</w:delText>
              </w:r>
            </w:del>
          </w:p>
        </w:tc>
        <w:tc>
          <w:tcPr>
            <w:tcW w:w="6866" w:type="dxa"/>
            <w:vAlign w:val="center"/>
          </w:tcPr>
          <w:p w14:paraId="7580BEA5" w14:textId="77777777" w:rsidR="00F61128" w:rsidRPr="001E285F" w:rsidDel="00F07A25" w:rsidRDefault="00F61128" w:rsidP="007F0006">
            <w:pPr>
              <w:spacing w:line="360" w:lineRule="auto"/>
              <w:rPr>
                <w:del w:id="196" w:author="Enzor, Andrew" w:date="2017-11-27T15:55:00Z"/>
              </w:rPr>
            </w:pPr>
            <w:del w:id="197" w:author="Enzor, Andrew" w:date="2017-11-27T15:55:00Z">
              <w:r w:rsidRPr="001E285F" w:rsidDel="00F07A25">
                <w:delText xml:space="preserve">Average of </w:delText>
              </w:r>
            </w:del>
            <w:del w:id="198" w:author="Enzor, Andrew" w:date="2017-08-21T14:13:00Z">
              <w:r w:rsidRPr="001E285F" w:rsidDel="00F14E7D">
                <w:delText>2015/2016, 2016/2017, 2017/2018 NUFs</w:delText>
              </w:r>
            </w:del>
          </w:p>
        </w:tc>
      </w:tr>
      <w:tr w:rsidR="00F61128" w:rsidRPr="001E285F" w:rsidDel="00F07A25" w14:paraId="109381FA" w14:textId="77777777" w:rsidTr="00D17ACD">
        <w:trPr>
          <w:trHeight w:val="537"/>
          <w:del w:id="199" w:author="Enzor, Andrew" w:date="2017-11-27T15:55:00Z"/>
        </w:trPr>
        <w:tc>
          <w:tcPr>
            <w:tcW w:w="1656" w:type="dxa"/>
            <w:vAlign w:val="center"/>
          </w:tcPr>
          <w:p w14:paraId="1D854DD1" w14:textId="77777777" w:rsidR="00F61128" w:rsidRPr="001E285F" w:rsidDel="00F07A25" w:rsidRDefault="00F61128" w:rsidP="007F0006">
            <w:pPr>
              <w:spacing w:line="360" w:lineRule="auto"/>
              <w:rPr>
                <w:del w:id="200" w:author="Enzor, Andrew" w:date="2017-11-27T15:55:00Z"/>
              </w:rPr>
            </w:pPr>
            <w:del w:id="201" w:author="Enzor, Andrew" w:date="2017-11-27T15:55:00Z">
              <w:r w:rsidRPr="001E285F" w:rsidDel="00F07A25">
                <w:delText>2021/2022</w:delText>
              </w:r>
            </w:del>
          </w:p>
        </w:tc>
        <w:tc>
          <w:tcPr>
            <w:tcW w:w="6866" w:type="dxa"/>
            <w:vAlign w:val="center"/>
          </w:tcPr>
          <w:p w14:paraId="1E0713E9" w14:textId="77777777" w:rsidR="00F61128" w:rsidRPr="001E285F" w:rsidDel="00F07A25" w:rsidRDefault="00F61128" w:rsidP="007F0006">
            <w:pPr>
              <w:spacing w:line="360" w:lineRule="auto"/>
              <w:rPr>
                <w:del w:id="202" w:author="Enzor, Andrew" w:date="2017-11-27T15:55:00Z"/>
              </w:rPr>
            </w:pPr>
            <w:del w:id="203" w:author="Enzor, Andrew" w:date="2017-11-27T15:55:00Z">
              <w:r w:rsidRPr="001E285F" w:rsidDel="00F07A25">
                <w:delText xml:space="preserve">Average of </w:delText>
              </w:r>
            </w:del>
            <w:del w:id="204" w:author="Enzor, Andrew" w:date="2017-08-21T14:13:00Z">
              <w:r w:rsidRPr="001E285F" w:rsidDel="00F14E7D">
                <w:delText>2015/2016, 2016/2017, 2017/2018 NUFs</w:delText>
              </w:r>
            </w:del>
          </w:p>
        </w:tc>
      </w:tr>
      <w:tr w:rsidR="00F61128" w:rsidRPr="001E285F" w:rsidDel="00F07A25" w14:paraId="0B16E4B1" w14:textId="77777777" w:rsidTr="00D17ACD">
        <w:trPr>
          <w:trHeight w:val="537"/>
          <w:del w:id="205" w:author="Enzor, Andrew" w:date="2017-11-27T15:55:00Z"/>
        </w:trPr>
        <w:tc>
          <w:tcPr>
            <w:tcW w:w="1656" w:type="dxa"/>
            <w:vAlign w:val="center"/>
          </w:tcPr>
          <w:p w14:paraId="05EE0D5E" w14:textId="77777777" w:rsidR="00F61128" w:rsidRPr="001E285F" w:rsidDel="00F07A25" w:rsidRDefault="00F61128" w:rsidP="007F0006">
            <w:pPr>
              <w:spacing w:line="360" w:lineRule="auto"/>
              <w:rPr>
                <w:del w:id="206" w:author="Enzor, Andrew" w:date="2017-11-27T15:55:00Z"/>
              </w:rPr>
            </w:pPr>
            <w:del w:id="207" w:author="Enzor, Andrew" w:date="2017-11-27T15:55:00Z">
              <w:r w:rsidRPr="001E285F" w:rsidDel="00F07A25">
                <w:delText>2022/2023</w:delText>
              </w:r>
            </w:del>
          </w:p>
        </w:tc>
        <w:tc>
          <w:tcPr>
            <w:tcW w:w="6866" w:type="dxa"/>
            <w:vAlign w:val="center"/>
          </w:tcPr>
          <w:p w14:paraId="188395CF" w14:textId="77777777" w:rsidR="00F61128" w:rsidRPr="001E285F" w:rsidDel="00F07A25" w:rsidRDefault="00F61128" w:rsidP="007F0006">
            <w:pPr>
              <w:spacing w:line="360" w:lineRule="auto"/>
              <w:rPr>
                <w:del w:id="208" w:author="Enzor, Andrew" w:date="2017-11-27T15:55:00Z"/>
              </w:rPr>
            </w:pPr>
            <w:del w:id="209" w:author="Enzor, Andrew" w:date="2017-11-27T15:55:00Z">
              <w:r w:rsidRPr="001E285F" w:rsidDel="00F07A25">
                <w:delText xml:space="preserve">Average of </w:delText>
              </w:r>
            </w:del>
            <w:del w:id="210" w:author="Enzor, Andrew" w:date="2017-08-21T14:13:00Z">
              <w:r w:rsidRPr="001E285F" w:rsidDel="00F14E7D">
                <w:delText>2015/2016, 2016/2017, 2017/2018 NUFs</w:delText>
              </w:r>
            </w:del>
          </w:p>
        </w:tc>
      </w:tr>
      <w:tr w:rsidR="00F61128" w:rsidRPr="001E285F" w:rsidDel="00F07A25" w14:paraId="5217B1C9" w14:textId="77777777" w:rsidTr="00D17ACD">
        <w:trPr>
          <w:trHeight w:val="537"/>
          <w:del w:id="211" w:author="Enzor, Andrew" w:date="2017-11-27T15:55:00Z"/>
        </w:trPr>
        <w:tc>
          <w:tcPr>
            <w:tcW w:w="1656" w:type="dxa"/>
            <w:vAlign w:val="center"/>
          </w:tcPr>
          <w:p w14:paraId="08502083" w14:textId="77777777" w:rsidR="00F61128" w:rsidRPr="001E285F" w:rsidDel="00F07A25" w:rsidRDefault="00F61128" w:rsidP="007F0006">
            <w:pPr>
              <w:spacing w:line="360" w:lineRule="auto"/>
              <w:rPr>
                <w:del w:id="212" w:author="Enzor, Andrew" w:date="2017-11-27T15:55:00Z"/>
              </w:rPr>
            </w:pPr>
            <w:del w:id="213" w:author="Enzor, Andrew" w:date="2017-11-27T15:55:00Z">
              <w:r w:rsidRPr="001E285F" w:rsidDel="00F07A25">
                <w:delText>2023/2024</w:delText>
              </w:r>
            </w:del>
          </w:p>
        </w:tc>
        <w:tc>
          <w:tcPr>
            <w:tcW w:w="6866" w:type="dxa"/>
            <w:vAlign w:val="center"/>
          </w:tcPr>
          <w:p w14:paraId="04FBFCA3" w14:textId="77777777" w:rsidR="00F61128" w:rsidRPr="001E285F" w:rsidDel="00F07A25" w:rsidRDefault="00F61128" w:rsidP="007F0006">
            <w:pPr>
              <w:spacing w:line="360" w:lineRule="auto"/>
              <w:rPr>
                <w:del w:id="214" w:author="Enzor, Andrew" w:date="2017-11-27T15:55:00Z"/>
              </w:rPr>
            </w:pPr>
            <w:del w:id="215" w:author="Enzor, Andrew" w:date="2017-11-27T15:55:00Z">
              <w:r w:rsidRPr="001E285F" w:rsidDel="00F07A25">
                <w:delText xml:space="preserve">Average of </w:delText>
              </w:r>
            </w:del>
            <w:del w:id="216" w:author="Enzor, Andrew" w:date="2017-08-21T14:14:00Z">
              <w:r w:rsidRPr="001E285F" w:rsidDel="00F14E7D">
                <w:delText>2017/2018, 2018/2019, 2019/2020 NUFs</w:delText>
              </w:r>
            </w:del>
          </w:p>
        </w:tc>
      </w:tr>
      <w:tr w:rsidR="00F61128" w:rsidRPr="001E285F" w:rsidDel="00F07A25" w14:paraId="71B630EB" w14:textId="77777777" w:rsidTr="00D17ACD">
        <w:trPr>
          <w:trHeight w:val="537"/>
          <w:del w:id="217" w:author="Enzor, Andrew" w:date="2017-11-27T15:55:00Z"/>
        </w:trPr>
        <w:tc>
          <w:tcPr>
            <w:tcW w:w="1656" w:type="dxa"/>
            <w:vAlign w:val="center"/>
          </w:tcPr>
          <w:p w14:paraId="720C4B2D" w14:textId="77777777" w:rsidR="00F61128" w:rsidRPr="001E285F" w:rsidDel="00F07A25" w:rsidRDefault="00F61128" w:rsidP="007F0006">
            <w:pPr>
              <w:spacing w:line="360" w:lineRule="auto"/>
              <w:rPr>
                <w:del w:id="218" w:author="Enzor, Andrew" w:date="2017-11-27T15:55:00Z"/>
              </w:rPr>
            </w:pPr>
            <w:del w:id="219" w:author="Enzor, Andrew" w:date="2017-11-27T15:55:00Z">
              <w:r w:rsidRPr="001E285F" w:rsidDel="00F07A25">
                <w:delText>2024/2025</w:delText>
              </w:r>
            </w:del>
          </w:p>
        </w:tc>
        <w:tc>
          <w:tcPr>
            <w:tcW w:w="6866" w:type="dxa"/>
            <w:vAlign w:val="center"/>
          </w:tcPr>
          <w:p w14:paraId="5CACF169" w14:textId="77777777" w:rsidR="00F61128" w:rsidRPr="001E285F" w:rsidDel="00F07A25" w:rsidRDefault="00F61128" w:rsidP="007F0006">
            <w:pPr>
              <w:spacing w:line="360" w:lineRule="auto"/>
              <w:rPr>
                <w:del w:id="220" w:author="Enzor, Andrew" w:date="2017-11-27T15:55:00Z"/>
              </w:rPr>
            </w:pPr>
            <w:del w:id="221" w:author="Enzor, Andrew" w:date="2017-11-27T15:55:00Z">
              <w:r w:rsidRPr="001E285F" w:rsidDel="00F07A25">
                <w:delText xml:space="preserve">Average of </w:delText>
              </w:r>
            </w:del>
            <w:del w:id="222" w:author="Enzor, Andrew" w:date="2017-08-21T14:15:00Z">
              <w:r w:rsidRPr="001E285F" w:rsidDel="00F14E7D">
                <w:delText>2017/2018, 2018/2019, 2019/2020 NUFs</w:delText>
              </w:r>
            </w:del>
          </w:p>
        </w:tc>
      </w:tr>
      <w:tr w:rsidR="00F61128" w:rsidRPr="001E285F" w:rsidDel="00F07A25" w14:paraId="6537104F" w14:textId="77777777" w:rsidTr="00D17ACD">
        <w:trPr>
          <w:trHeight w:val="538"/>
          <w:del w:id="223" w:author="Enzor, Andrew" w:date="2017-11-27T15:55:00Z"/>
        </w:trPr>
        <w:tc>
          <w:tcPr>
            <w:tcW w:w="1656" w:type="dxa"/>
            <w:vAlign w:val="center"/>
          </w:tcPr>
          <w:p w14:paraId="757F9729" w14:textId="77777777" w:rsidR="00F61128" w:rsidRPr="001E285F" w:rsidDel="00F07A25" w:rsidRDefault="00F61128" w:rsidP="007F0006">
            <w:pPr>
              <w:spacing w:line="360" w:lineRule="auto"/>
              <w:rPr>
                <w:del w:id="224" w:author="Enzor, Andrew" w:date="2017-11-27T15:55:00Z"/>
              </w:rPr>
            </w:pPr>
            <w:del w:id="225" w:author="Enzor, Andrew" w:date="2017-11-27T15:55:00Z">
              <w:r w:rsidRPr="001E285F" w:rsidDel="00F07A25">
                <w:delText>2025/2026</w:delText>
              </w:r>
            </w:del>
          </w:p>
        </w:tc>
        <w:tc>
          <w:tcPr>
            <w:tcW w:w="6866" w:type="dxa"/>
            <w:vAlign w:val="center"/>
          </w:tcPr>
          <w:p w14:paraId="3AD70066" w14:textId="77777777" w:rsidR="00F61128" w:rsidRPr="001E285F" w:rsidDel="00F07A25" w:rsidRDefault="00F61128" w:rsidP="007F0006">
            <w:pPr>
              <w:spacing w:line="360" w:lineRule="auto"/>
              <w:rPr>
                <w:del w:id="226" w:author="Enzor, Andrew" w:date="2017-11-27T15:55:00Z"/>
              </w:rPr>
            </w:pPr>
            <w:del w:id="227" w:author="Enzor, Andrew" w:date="2017-11-27T15:55:00Z">
              <w:r w:rsidRPr="001E285F" w:rsidDel="00F07A25">
                <w:delText xml:space="preserve">Average of </w:delText>
              </w:r>
            </w:del>
            <w:del w:id="228" w:author="Enzor, Andrew" w:date="2017-08-21T14:15:00Z">
              <w:r w:rsidRPr="001E285F" w:rsidDel="00F14E7D">
                <w:delText>2017/2018, 2018/2019, 2019/2020 NUFs</w:delText>
              </w:r>
            </w:del>
          </w:p>
        </w:tc>
      </w:tr>
    </w:tbl>
    <w:p w14:paraId="0C799CF1" w14:textId="77777777" w:rsidR="00F61128" w:rsidRPr="001E285F" w:rsidRDefault="00F61128" w:rsidP="007F0006">
      <w:pPr>
        <w:spacing w:line="360" w:lineRule="auto"/>
        <w:ind w:left="720" w:hanging="720"/>
        <w:jc w:val="center"/>
        <w:rPr>
          <w:b/>
        </w:rPr>
      </w:pPr>
    </w:p>
    <w:p w14:paraId="76BB0108" w14:textId="77777777" w:rsidR="00F61128" w:rsidRDefault="00F61128" w:rsidP="007F0006">
      <w:pPr>
        <w:spacing w:line="360" w:lineRule="auto"/>
      </w:pPr>
      <w:r>
        <w:br w:type="page"/>
      </w:r>
    </w:p>
    <w:p w14:paraId="3DECAD2A" w14:textId="55AC0DC4" w:rsidR="00861BA2" w:rsidRPr="007F0006" w:rsidRDefault="007F0006" w:rsidP="007F0006">
      <w:pPr>
        <w:spacing w:line="360" w:lineRule="auto"/>
        <w:rPr>
          <w:b/>
        </w:rPr>
      </w:pPr>
      <w:r w:rsidRPr="007F0006">
        <w:rPr>
          <w:b/>
        </w:rPr>
        <w:lastRenderedPageBreak/>
        <w:t>Schedule 18</w:t>
      </w:r>
    </w:p>
    <w:p w14:paraId="3BBC02AB" w14:textId="77777777" w:rsidR="00861BA2" w:rsidRDefault="00861BA2" w:rsidP="007F0006">
      <w:pPr>
        <w:spacing w:line="360" w:lineRule="auto"/>
        <w:ind w:left="720" w:hanging="720"/>
        <w:jc w:val="both"/>
      </w:pPr>
      <w:r>
        <w:t>18.3</w:t>
      </w:r>
      <w:r>
        <w:tab/>
        <w:t>Adjusted site-specific assets are calculated using network use factor</w:t>
      </w:r>
      <w:ins w:id="229" w:author="Enzor, Andrew" w:date="2017-11-27T15:46:00Z">
        <w:r w:rsidR="00F07A25">
          <w:t>s</w:t>
        </w:r>
      </w:ins>
      <w:r>
        <w:t xml:space="preserve"> that have been subjected to caps and collars.</w:t>
      </w:r>
    </w:p>
    <w:p w14:paraId="36BF2EDE" w14:textId="77777777" w:rsidR="00861BA2" w:rsidRDefault="00861BA2" w:rsidP="007F0006">
      <w:pPr>
        <w:pStyle w:val="ListParagraph"/>
        <w:numPr>
          <w:ilvl w:val="1"/>
          <w:numId w:val="2"/>
        </w:numPr>
        <w:spacing w:line="360" w:lineRule="auto"/>
        <w:jc w:val="both"/>
      </w:pPr>
      <w:r>
        <w:t>A</w:t>
      </w:r>
      <w:r w:rsidRPr="00861BA2">
        <w:t xml:space="preserve"> cap and a collar are calculated for each network level as follows:</w:t>
      </w:r>
    </w:p>
    <w:p w14:paraId="5F75BED5" w14:textId="77777777" w:rsidR="00861BA2" w:rsidRDefault="00861BA2" w:rsidP="007F0006">
      <w:pPr>
        <w:pStyle w:val="ListParagraph"/>
        <w:numPr>
          <w:ilvl w:val="0"/>
          <w:numId w:val="1"/>
        </w:numPr>
        <w:spacing w:line="360" w:lineRule="auto"/>
        <w:jc w:val="both"/>
      </w:pPr>
      <w:r>
        <w:t xml:space="preserve">In ascending order, list the network use factors for all </w:t>
      </w:r>
      <w:proofErr w:type="spellStart"/>
      <w:r>
        <w:t>EDCM</w:t>
      </w:r>
      <w:proofErr w:type="spellEnd"/>
      <w:r>
        <w:t xml:space="preserve"> </w:t>
      </w:r>
      <w:proofErr w:type="spellStart"/>
      <w:r>
        <w:t>Connectees</w:t>
      </w:r>
      <w:proofErr w:type="spellEnd"/>
      <w:r>
        <w:t xml:space="preserve"> in all DNO Party areas relating to that network level, excluding all the factors that are either equal to zero or 1, or not used, based on the customer categories of each </w:t>
      </w:r>
      <w:proofErr w:type="spellStart"/>
      <w:r>
        <w:t>EDCM</w:t>
      </w:r>
      <w:proofErr w:type="spellEnd"/>
      <w:r>
        <w:t xml:space="preserve"> </w:t>
      </w:r>
      <w:proofErr w:type="spellStart"/>
      <w:r>
        <w:t>Connectee</w:t>
      </w:r>
      <w:proofErr w:type="spellEnd"/>
      <w:r>
        <w:t>.</w:t>
      </w:r>
    </w:p>
    <w:p w14:paraId="4326D675" w14:textId="77777777" w:rsidR="00861BA2" w:rsidRDefault="00861BA2" w:rsidP="007F0006">
      <w:pPr>
        <w:pStyle w:val="ListParagraph"/>
        <w:numPr>
          <w:ilvl w:val="0"/>
          <w:numId w:val="1"/>
        </w:numPr>
        <w:spacing w:line="360" w:lineRule="auto"/>
        <w:jc w:val="both"/>
      </w:pPr>
      <w:r>
        <w:t>Divide the list into two segments, one that contains factors that are lower than 1, and the other than contains the factors that are higher than 1.</w:t>
      </w:r>
    </w:p>
    <w:p w14:paraId="43FE219E" w14:textId="77777777" w:rsidR="00861BA2" w:rsidRDefault="00861BA2" w:rsidP="007F0006">
      <w:pPr>
        <w:pStyle w:val="ListParagraph"/>
        <w:numPr>
          <w:ilvl w:val="0"/>
          <w:numId w:val="1"/>
        </w:numPr>
        <w:spacing w:line="360" w:lineRule="auto"/>
        <w:jc w:val="both"/>
      </w:pPr>
      <w:r>
        <w:t>Take the list segment containing factors that are lower than 1. Starting from the lowest factor in this list segment, calculate the factor at the 15th percentile. This is the collar.</w:t>
      </w:r>
    </w:p>
    <w:p w14:paraId="075C7F72" w14:textId="77777777" w:rsidR="00861BA2" w:rsidRDefault="001E285F" w:rsidP="007F0006">
      <w:pPr>
        <w:pStyle w:val="ListParagraph"/>
        <w:numPr>
          <w:ilvl w:val="0"/>
          <w:numId w:val="1"/>
        </w:numPr>
        <w:spacing w:line="360" w:lineRule="auto"/>
        <w:jc w:val="both"/>
      </w:pPr>
      <w:r>
        <w:t>Take the list segment containing factors higher than 1. Starting from the lowest factor in this segment, calculate the factor at the 85th percentile. This is the cap.</w:t>
      </w:r>
    </w:p>
    <w:p w14:paraId="0291F21D" w14:textId="77777777" w:rsidR="001E285F" w:rsidRPr="00F07A25" w:rsidRDefault="001E285F" w:rsidP="007F0006">
      <w:pPr>
        <w:spacing w:line="360" w:lineRule="auto"/>
        <w:ind w:left="720" w:hanging="720"/>
        <w:jc w:val="both"/>
      </w:pPr>
      <w:r>
        <w:t>18.5</w:t>
      </w:r>
      <w:r>
        <w:tab/>
        <w:t xml:space="preserve">The same cap and collar would apply in all DNO Party areas to </w:t>
      </w:r>
      <w:del w:id="230" w:author="Enzor, Andrew" w:date="2017-11-27T15:46:00Z">
        <w:r w:rsidDel="00F07A25">
          <w:delText xml:space="preserve">NUFs </w:delText>
        </w:r>
      </w:del>
      <w:ins w:id="231" w:author="Enzor, Andrew" w:date="2017-11-27T15:46:00Z">
        <w:r w:rsidR="00F07A25">
          <w:t xml:space="preserve">network use factors </w:t>
        </w:r>
      </w:ins>
      <w:r>
        <w:t>at that network level.</w:t>
      </w:r>
    </w:p>
    <w:p w14:paraId="3401F0C4" w14:textId="76FB6E49" w:rsidR="00F07A25" w:rsidRDefault="001E285F" w:rsidP="007F0006">
      <w:pPr>
        <w:spacing w:line="360" w:lineRule="auto"/>
        <w:ind w:left="720" w:hanging="720"/>
        <w:jc w:val="both"/>
      </w:pPr>
      <w:r>
        <w:t>18.6</w:t>
      </w:r>
      <w:r>
        <w:tab/>
      </w:r>
      <w:del w:id="232" w:author="Enzor, Andrew" w:date="2017-11-27T15:46:00Z">
        <w:r w:rsidRPr="001E285F" w:rsidDel="00F07A25">
          <w:delText xml:space="preserve">The network use factor (NUF) caps and collars for 2011/2012 </w:delText>
        </w:r>
      </w:del>
      <w:del w:id="233" w:author="Enzor, Andrew" w:date="2017-08-21T14:16:00Z">
        <w:r w:rsidRPr="001E285F" w:rsidDel="00F14E7D">
          <w:delText xml:space="preserve">and </w:delText>
        </w:r>
      </w:del>
      <w:del w:id="234" w:author="Enzor, Andrew" w:date="2017-11-27T15:46:00Z">
        <w:r w:rsidRPr="001E285F" w:rsidDel="00F07A25">
          <w:delText>each network level were calculated using this methodology and are set out in table 22 below. The NUF caps and collars using 2015/2016 data for each network level have also been determined, and are set out in table 22A below.</w:delText>
        </w:r>
      </w:del>
      <w:ins w:id="235" w:author="Joseph Underwood" w:date="2018-03-16T11:36:00Z">
        <w:r w:rsidR="00D733B9" w:rsidRPr="00D733B9">
          <w:t xml:space="preserve"> Caps and collars are recalculated triennially, with the three year cycle having being established when caps and collars were calculated when determining 2017/18 charges (in 2015).  In years where a recalculation has not been carried out, the values used remain at the most recently calculated values</w:t>
        </w:r>
      </w:ins>
      <w:ins w:id="236" w:author="Joseph Underwood" w:date="2018-03-16T11:50:00Z">
        <w:r w:rsidR="000D296B">
          <w:t>.</w:t>
        </w:r>
      </w:ins>
    </w:p>
    <w:p w14:paraId="497E6BD1" w14:textId="77777777" w:rsidR="001E285F" w:rsidDel="00F07A25" w:rsidRDefault="001E285F" w:rsidP="007F0006">
      <w:pPr>
        <w:spacing w:line="360" w:lineRule="auto"/>
        <w:ind w:left="720" w:hanging="720"/>
        <w:jc w:val="both"/>
        <w:rPr>
          <w:del w:id="237" w:author="Enzor, Andrew" w:date="2017-11-27T15:50:00Z"/>
          <w:b/>
        </w:rPr>
      </w:pPr>
      <w:del w:id="238" w:author="Enzor, Andrew" w:date="2017-11-27T15:50:00Z">
        <w:r w:rsidRPr="001E285F" w:rsidDel="00F07A25">
          <w:rPr>
            <w:b/>
          </w:rPr>
          <w:delText>Table 22 Network use factor caps and collars (2011/2012)</w:delText>
        </w:r>
      </w:del>
    </w:p>
    <w:tbl>
      <w:tblPr>
        <w:tblStyle w:val="TableGrid"/>
        <w:tblW w:w="0" w:type="auto"/>
        <w:jc w:val="center"/>
        <w:tblLook w:val="04A0" w:firstRow="1" w:lastRow="0" w:firstColumn="1" w:lastColumn="0" w:noHBand="0" w:noVBand="1"/>
      </w:tblPr>
      <w:tblGrid>
        <w:gridCol w:w="1985"/>
        <w:gridCol w:w="1985"/>
        <w:gridCol w:w="1985"/>
      </w:tblGrid>
      <w:tr w:rsidR="001E285F" w:rsidRPr="001E285F" w:rsidDel="00F07A25" w14:paraId="156ECC95" w14:textId="77777777" w:rsidTr="001E285F">
        <w:trPr>
          <w:jc w:val="center"/>
          <w:del w:id="239" w:author="Enzor, Andrew" w:date="2017-11-27T15:50:00Z"/>
        </w:trPr>
        <w:tc>
          <w:tcPr>
            <w:tcW w:w="1985" w:type="dxa"/>
            <w:vAlign w:val="center"/>
          </w:tcPr>
          <w:p w14:paraId="11FB0EE4" w14:textId="77777777" w:rsidR="001E285F" w:rsidRPr="001E285F" w:rsidDel="00F07A25" w:rsidRDefault="001E285F" w:rsidP="007F0006">
            <w:pPr>
              <w:spacing w:line="360" w:lineRule="auto"/>
              <w:jc w:val="both"/>
              <w:rPr>
                <w:del w:id="240" w:author="Enzor, Andrew" w:date="2017-11-27T15:50:00Z"/>
                <w:b/>
              </w:rPr>
            </w:pPr>
            <w:del w:id="241" w:author="Enzor, Andrew" w:date="2017-11-27T15:50:00Z">
              <w:r w:rsidRPr="001E285F" w:rsidDel="00F07A25">
                <w:rPr>
                  <w:b/>
                </w:rPr>
                <w:delText>Network Levels</w:delText>
              </w:r>
            </w:del>
          </w:p>
        </w:tc>
        <w:tc>
          <w:tcPr>
            <w:tcW w:w="1985" w:type="dxa"/>
            <w:vAlign w:val="center"/>
          </w:tcPr>
          <w:p w14:paraId="6776EBC3" w14:textId="77777777" w:rsidR="001E285F" w:rsidRPr="001E285F" w:rsidDel="00F07A25" w:rsidRDefault="001E285F" w:rsidP="007F0006">
            <w:pPr>
              <w:spacing w:line="360" w:lineRule="auto"/>
              <w:jc w:val="both"/>
              <w:rPr>
                <w:del w:id="242" w:author="Enzor, Andrew" w:date="2017-11-27T15:50:00Z"/>
                <w:b/>
              </w:rPr>
            </w:pPr>
            <w:del w:id="243" w:author="Enzor, Andrew" w:date="2017-11-27T15:50:00Z">
              <w:r w:rsidRPr="001E285F" w:rsidDel="00F07A25">
                <w:rPr>
                  <w:b/>
                </w:rPr>
                <w:delText>Collar</w:delText>
              </w:r>
            </w:del>
          </w:p>
        </w:tc>
        <w:tc>
          <w:tcPr>
            <w:tcW w:w="1985" w:type="dxa"/>
            <w:vAlign w:val="center"/>
          </w:tcPr>
          <w:p w14:paraId="583F74C0" w14:textId="77777777" w:rsidR="001E285F" w:rsidRPr="001E285F" w:rsidDel="00F07A25" w:rsidRDefault="001E285F" w:rsidP="007F0006">
            <w:pPr>
              <w:spacing w:line="360" w:lineRule="auto"/>
              <w:jc w:val="both"/>
              <w:rPr>
                <w:del w:id="244" w:author="Enzor, Andrew" w:date="2017-11-27T15:50:00Z"/>
                <w:b/>
              </w:rPr>
            </w:pPr>
            <w:del w:id="245" w:author="Enzor, Andrew" w:date="2017-11-27T15:50:00Z">
              <w:r w:rsidRPr="001E285F" w:rsidDel="00F07A25">
                <w:rPr>
                  <w:b/>
                </w:rPr>
                <w:delText>Cap</w:delText>
              </w:r>
            </w:del>
          </w:p>
        </w:tc>
      </w:tr>
      <w:tr w:rsidR="001E285F" w:rsidRPr="001E285F" w:rsidDel="00F07A25" w14:paraId="3238B242" w14:textId="77777777" w:rsidTr="001E285F">
        <w:trPr>
          <w:jc w:val="center"/>
          <w:del w:id="246" w:author="Enzor, Andrew" w:date="2017-11-27T15:50:00Z"/>
        </w:trPr>
        <w:tc>
          <w:tcPr>
            <w:tcW w:w="1985" w:type="dxa"/>
            <w:vAlign w:val="center"/>
          </w:tcPr>
          <w:p w14:paraId="56AB3A02" w14:textId="77777777" w:rsidR="001E285F" w:rsidRPr="001E285F" w:rsidDel="00F07A25" w:rsidRDefault="001E285F" w:rsidP="007F0006">
            <w:pPr>
              <w:spacing w:line="360" w:lineRule="auto"/>
              <w:jc w:val="both"/>
              <w:rPr>
                <w:del w:id="247" w:author="Enzor, Andrew" w:date="2017-11-27T15:50:00Z"/>
              </w:rPr>
            </w:pPr>
            <w:del w:id="248" w:author="Enzor, Andrew" w:date="2017-11-27T15:50:00Z">
              <w:r w:rsidRPr="001E285F" w:rsidDel="00F07A25">
                <w:delText>132kV</w:delText>
              </w:r>
            </w:del>
          </w:p>
        </w:tc>
        <w:tc>
          <w:tcPr>
            <w:tcW w:w="1985" w:type="dxa"/>
            <w:vAlign w:val="center"/>
          </w:tcPr>
          <w:p w14:paraId="01DD3C51" w14:textId="77777777" w:rsidR="001E285F" w:rsidRPr="001E285F" w:rsidDel="00F07A25" w:rsidRDefault="001E285F" w:rsidP="007F0006">
            <w:pPr>
              <w:spacing w:line="360" w:lineRule="auto"/>
              <w:jc w:val="both"/>
              <w:rPr>
                <w:del w:id="249" w:author="Enzor, Andrew" w:date="2017-11-27T15:50:00Z"/>
              </w:rPr>
            </w:pPr>
            <w:del w:id="250" w:author="Enzor, Andrew" w:date="2017-11-27T15:50:00Z">
              <w:r w:rsidRPr="001E285F" w:rsidDel="00F07A25">
                <w:delText>0.273</w:delText>
              </w:r>
            </w:del>
          </w:p>
        </w:tc>
        <w:tc>
          <w:tcPr>
            <w:tcW w:w="1985" w:type="dxa"/>
            <w:vAlign w:val="center"/>
          </w:tcPr>
          <w:p w14:paraId="1F5F9DE2" w14:textId="77777777" w:rsidR="001E285F" w:rsidRPr="001E285F" w:rsidDel="00F07A25" w:rsidRDefault="001E285F" w:rsidP="007F0006">
            <w:pPr>
              <w:spacing w:line="360" w:lineRule="auto"/>
              <w:jc w:val="both"/>
              <w:rPr>
                <w:del w:id="251" w:author="Enzor, Andrew" w:date="2017-11-27T15:50:00Z"/>
              </w:rPr>
            </w:pPr>
            <w:del w:id="252" w:author="Enzor, Andrew" w:date="2017-11-27T15:50:00Z">
              <w:r w:rsidRPr="001E285F" w:rsidDel="00F07A25">
                <w:delText>2.246</w:delText>
              </w:r>
            </w:del>
          </w:p>
        </w:tc>
      </w:tr>
      <w:tr w:rsidR="001E285F" w:rsidRPr="001E285F" w:rsidDel="00F07A25" w14:paraId="064A1462" w14:textId="77777777" w:rsidTr="001E285F">
        <w:trPr>
          <w:jc w:val="center"/>
          <w:del w:id="253" w:author="Enzor, Andrew" w:date="2017-11-27T15:50:00Z"/>
        </w:trPr>
        <w:tc>
          <w:tcPr>
            <w:tcW w:w="1985" w:type="dxa"/>
            <w:vAlign w:val="center"/>
          </w:tcPr>
          <w:p w14:paraId="441B5F93" w14:textId="77777777" w:rsidR="001E285F" w:rsidRPr="001E285F" w:rsidDel="00F07A25" w:rsidRDefault="001E285F" w:rsidP="007F0006">
            <w:pPr>
              <w:spacing w:line="360" w:lineRule="auto"/>
              <w:jc w:val="both"/>
              <w:rPr>
                <w:del w:id="254" w:author="Enzor, Andrew" w:date="2017-11-27T15:50:00Z"/>
              </w:rPr>
            </w:pPr>
            <w:del w:id="255" w:author="Enzor, Andrew" w:date="2017-11-27T15:50:00Z">
              <w:r w:rsidRPr="001E285F" w:rsidDel="00F07A25">
                <w:delText>132kV/EHV</w:delText>
              </w:r>
            </w:del>
          </w:p>
        </w:tc>
        <w:tc>
          <w:tcPr>
            <w:tcW w:w="1985" w:type="dxa"/>
            <w:vAlign w:val="center"/>
          </w:tcPr>
          <w:p w14:paraId="692E5CD2" w14:textId="77777777" w:rsidR="001E285F" w:rsidRPr="001E285F" w:rsidDel="00F07A25" w:rsidRDefault="001E285F" w:rsidP="007F0006">
            <w:pPr>
              <w:spacing w:line="360" w:lineRule="auto"/>
              <w:jc w:val="both"/>
              <w:rPr>
                <w:del w:id="256" w:author="Enzor, Andrew" w:date="2017-11-27T15:50:00Z"/>
              </w:rPr>
            </w:pPr>
            <w:del w:id="257" w:author="Enzor, Andrew" w:date="2017-11-27T15:50:00Z">
              <w:r w:rsidRPr="001E285F" w:rsidDel="00F07A25">
                <w:delText>0.677</w:delText>
              </w:r>
            </w:del>
          </w:p>
        </w:tc>
        <w:tc>
          <w:tcPr>
            <w:tcW w:w="1985" w:type="dxa"/>
            <w:vAlign w:val="center"/>
          </w:tcPr>
          <w:p w14:paraId="32ABDD00" w14:textId="77777777" w:rsidR="001E285F" w:rsidRPr="001E285F" w:rsidDel="00F07A25" w:rsidRDefault="001E285F" w:rsidP="007F0006">
            <w:pPr>
              <w:spacing w:line="360" w:lineRule="auto"/>
              <w:jc w:val="both"/>
              <w:rPr>
                <w:del w:id="258" w:author="Enzor, Andrew" w:date="2017-11-27T15:50:00Z"/>
              </w:rPr>
            </w:pPr>
            <w:del w:id="259" w:author="Enzor, Andrew" w:date="2017-11-27T15:50:00Z">
              <w:r w:rsidRPr="001E285F" w:rsidDel="00F07A25">
                <w:delText>1.558</w:delText>
              </w:r>
            </w:del>
          </w:p>
        </w:tc>
      </w:tr>
      <w:tr w:rsidR="001E285F" w:rsidRPr="001E285F" w:rsidDel="00F07A25" w14:paraId="05FCE303" w14:textId="77777777" w:rsidTr="001E285F">
        <w:trPr>
          <w:jc w:val="center"/>
          <w:del w:id="260" w:author="Enzor, Andrew" w:date="2017-11-27T15:50:00Z"/>
        </w:trPr>
        <w:tc>
          <w:tcPr>
            <w:tcW w:w="1985" w:type="dxa"/>
            <w:vAlign w:val="center"/>
          </w:tcPr>
          <w:p w14:paraId="62FC9CBC" w14:textId="77777777" w:rsidR="001E285F" w:rsidRPr="001E285F" w:rsidDel="00F07A25" w:rsidRDefault="001E285F" w:rsidP="007F0006">
            <w:pPr>
              <w:spacing w:line="360" w:lineRule="auto"/>
              <w:jc w:val="both"/>
              <w:rPr>
                <w:del w:id="261" w:author="Enzor, Andrew" w:date="2017-11-27T15:50:00Z"/>
              </w:rPr>
            </w:pPr>
            <w:del w:id="262" w:author="Enzor, Andrew" w:date="2017-11-27T15:50:00Z">
              <w:r w:rsidRPr="001E285F" w:rsidDel="00F07A25">
                <w:delText>EHV</w:delText>
              </w:r>
            </w:del>
          </w:p>
        </w:tc>
        <w:tc>
          <w:tcPr>
            <w:tcW w:w="1985" w:type="dxa"/>
            <w:vAlign w:val="center"/>
          </w:tcPr>
          <w:p w14:paraId="1015CDCA" w14:textId="77777777" w:rsidR="001E285F" w:rsidRPr="001E285F" w:rsidDel="00F07A25" w:rsidRDefault="001E285F" w:rsidP="007F0006">
            <w:pPr>
              <w:spacing w:line="360" w:lineRule="auto"/>
              <w:jc w:val="both"/>
              <w:rPr>
                <w:del w:id="263" w:author="Enzor, Andrew" w:date="2017-11-27T15:50:00Z"/>
              </w:rPr>
            </w:pPr>
            <w:del w:id="264" w:author="Enzor, Andrew" w:date="2017-11-27T15:50:00Z">
              <w:r w:rsidRPr="001E285F" w:rsidDel="00F07A25">
                <w:delText>0.332</w:delText>
              </w:r>
            </w:del>
          </w:p>
        </w:tc>
        <w:tc>
          <w:tcPr>
            <w:tcW w:w="1985" w:type="dxa"/>
            <w:vAlign w:val="center"/>
          </w:tcPr>
          <w:p w14:paraId="2F846AAB" w14:textId="77777777" w:rsidR="001E285F" w:rsidRPr="001E285F" w:rsidDel="00F07A25" w:rsidRDefault="001E285F" w:rsidP="007F0006">
            <w:pPr>
              <w:spacing w:line="360" w:lineRule="auto"/>
              <w:jc w:val="both"/>
              <w:rPr>
                <w:del w:id="265" w:author="Enzor, Andrew" w:date="2017-11-27T15:50:00Z"/>
              </w:rPr>
            </w:pPr>
            <w:del w:id="266" w:author="Enzor, Andrew" w:date="2017-11-27T15:50:00Z">
              <w:r w:rsidRPr="001E285F" w:rsidDel="00F07A25">
                <w:delText>3.290</w:delText>
              </w:r>
            </w:del>
          </w:p>
        </w:tc>
      </w:tr>
      <w:tr w:rsidR="001E285F" w:rsidRPr="001E285F" w:rsidDel="00F07A25" w14:paraId="37C5D6A9" w14:textId="77777777" w:rsidTr="001E285F">
        <w:trPr>
          <w:jc w:val="center"/>
          <w:del w:id="267" w:author="Enzor, Andrew" w:date="2017-11-27T15:50:00Z"/>
        </w:trPr>
        <w:tc>
          <w:tcPr>
            <w:tcW w:w="1985" w:type="dxa"/>
            <w:vAlign w:val="center"/>
          </w:tcPr>
          <w:p w14:paraId="519DA91B" w14:textId="77777777" w:rsidR="001E285F" w:rsidRPr="001E285F" w:rsidDel="00F07A25" w:rsidRDefault="001E285F" w:rsidP="007F0006">
            <w:pPr>
              <w:spacing w:line="360" w:lineRule="auto"/>
              <w:jc w:val="both"/>
              <w:rPr>
                <w:del w:id="268" w:author="Enzor, Andrew" w:date="2017-11-27T15:50:00Z"/>
              </w:rPr>
            </w:pPr>
            <w:del w:id="269" w:author="Enzor, Andrew" w:date="2017-11-27T15:50:00Z">
              <w:r w:rsidRPr="001E285F" w:rsidDel="00F07A25">
                <w:delText>EHV/HV</w:delText>
              </w:r>
            </w:del>
          </w:p>
        </w:tc>
        <w:tc>
          <w:tcPr>
            <w:tcW w:w="1985" w:type="dxa"/>
            <w:vAlign w:val="center"/>
          </w:tcPr>
          <w:p w14:paraId="286D416F" w14:textId="77777777" w:rsidR="001E285F" w:rsidRPr="001E285F" w:rsidDel="00F07A25" w:rsidRDefault="001E285F" w:rsidP="007F0006">
            <w:pPr>
              <w:spacing w:line="360" w:lineRule="auto"/>
              <w:jc w:val="both"/>
              <w:rPr>
                <w:del w:id="270" w:author="Enzor, Andrew" w:date="2017-11-27T15:50:00Z"/>
              </w:rPr>
            </w:pPr>
            <w:del w:id="271" w:author="Enzor, Andrew" w:date="2017-11-27T15:50:00Z">
              <w:r w:rsidRPr="001E285F" w:rsidDel="00F07A25">
                <w:delText>0.631</w:delText>
              </w:r>
            </w:del>
          </w:p>
        </w:tc>
        <w:tc>
          <w:tcPr>
            <w:tcW w:w="1985" w:type="dxa"/>
            <w:vAlign w:val="center"/>
          </w:tcPr>
          <w:p w14:paraId="027403E3" w14:textId="77777777" w:rsidR="001E285F" w:rsidRPr="001E285F" w:rsidDel="00F07A25" w:rsidRDefault="001E285F" w:rsidP="007F0006">
            <w:pPr>
              <w:spacing w:line="360" w:lineRule="auto"/>
              <w:jc w:val="both"/>
              <w:rPr>
                <w:del w:id="272" w:author="Enzor, Andrew" w:date="2017-11-27T15:50:00Z"/>
              </w:rPr>
            </w:pPr>
            <w:del w:id="273" w:author="Enzor, Andrew" w:date="2017-11-27T15:50:00Z">
              <w:r w:rsidRPr="001E285F" w:rsidDel="00F07A25">
                <w:delText>2.380</w:delText>
              </w:r>
            </w:del>
          </w:p>
        </w:tc>
      </w:tr>
      <w:tr w:rsidR="001E285F" w:rsidRPr="001E285F" w:rsidDel="00F07A25" w14:paraId="16DCDBE5" w14:textId="77777777" w:rsidTr="001E285F">
        <w:trPr>
          <w:jc w:val="center"/>
          <w:del w:id="274" w:author="Enzor, Andrew" w:date="2017-11-27T15:50:00Z"/>
        </w:trPr>
        <w:tc>
          <w:tcPr>
            <w:tcW w:w="1985" w:type="dxa"/>
            <w:vAlign w:val="center"/>
          </w:tcPr>
          <w:p w14:paraId="3BC8D7E8" w14:textId="77777777" w:rsidR="001E285F" w:rsidRPr="001E285F" w:rsidDel="00F07A25" w:rsidRDefault="001E285F" w:rsidP="007F0006">
            <w:pPr>
              <w:spacing w:line="360" w:lineRule="auto"/>
              <w:jc w:val="both"/>
              <w:rPr>
                <w:del w:id="275" w:author="Enzor, Andrew" w:date="2017-11-27T15:50:00Z"/>
              </w:rPr>
            </w:pPr>
            <w:del w:id="276" w:author="Enzor, Andrew" w:date="2017-11-27T15:50:00Z">
              <w:r w:rsidRPr="001E285F" w:rsidDel="00F07A25">
                <w:delText>132kV/HV</w:delText>
              </w:r>
            </w:del>
          </w:p>
        </w:tc>
        <w:tc>
          <w:tcPr>
            <w:tcW w:w="1985" w:type="dxa"/>
            <w:vAlign w:val="center"/>
          </w:tcPr>
          <w:p w14:paraId="230FA6D7" w14:textId="77777777" w:rsidR="001E285F" w:rsidRPr="001E285F" w:rsidDel="00F07A25" w:rsidRDefault="001E285F" w:rsidP="007F0006">
            <w:pPr>
              <w:spacing w:line="360" w:lineRule="auto"/>
              <w:jc w:val="both"/>
              <w:rPr>
                <w:del w:id="277" w:author="Enzor, Andrew" w:date="2017-11-27T15:50:00Z"/>
              </w:rPr>
            </w:pPr>
            <w:del w:id="278" w:author="Enzor, Andrew" w:date="2017-11-27T15:50:00Z">
              <w:r w:rsidRPr="001E285F" w:rsidDel="00F07A25">
                <w:delText>0.697</w:delText>
              </w:r>
            </w:del>
          </w:p>
        </w:tc>
        <w:tc>
          <w:tcPr>
            <w:tcW w:w="1985" w:type="dxa"/>
            <w:vAlign w:val="center"/>
          </w:tcPr>
          <w:p w14:paraId="2A804B7E" w14:textId="77777777" w:rsidR="001E285F" w:rsidRPr="001E285F" w:rsidDel="00F07A25" w:rsidRDefault="001E285F" w:rsidP="007F0006">
            <w:pPr>
              <w:spacing w:line="360" w:lineRule="auto"/>
              <w:jc w:val="both"/>
              <w:rPr>
                <w:del w:id="279" w:author="Enzor, Andrew" w:date="2017-11-27T15:50:00Z"/>
              </w:rPr>
            </w:pPr>
            <w:del w:id="280" w:author="Enzor, Andrew" w:date="2017-11-27T15:50:00Z">
              <w:r w:rsidRPr="001E285F" w:rsidDel="00F07A25">
                <w:delText>2.678</w:delText>
              </w:r>
            </w:del>
          </w:p>
        </w:tc>
      </w:tr>
    </w:tbl>
    <w:p w14:paraId="31EC9FBB" w14:textId="77777777" w:rsidR="001E285F" w:rsidDel="00F07A25" w:rsidRDefault="001E285F" w:rsidP="007F0006">
      <w:pPr>
        <w:spacing w:line="360" w:lineRule="auto"/>
        <w:ind w:left="720" w:hanging="720"/>
        <w:jc w:val="both"/>
        <w:rPr>
          <w:del w:id="281" w:author="Enzor, Andrew" w:date="2017-11-27T15:50:00Z"/>
          <w:b/>
        </w:rPr>
      </w:pPr>
    </w:p>
    <w:p w14:paraId="5DB8A3F8" w14:textId="77777777" w:rsidR="001E285F" w:rsidDel="00F07A25" w:rsidRDefault="001E285F" w:rsidP="007F0006">
      <w:pPr>
        <w:spacing w:line="360" w:lineRule="auto"/>
        <w:ind w:left="720" w:hanging="720"/>
        <w:jc w:val="both"/>
        <w:rPr>
          <w:del w:id="282" w:author="Enzor, Andrew" w:date="2017-11-27T15:50:00Z"/>
          <w:b/>
        </w:rPr>
      </w:pPr>
      <w:del w:id="283" w:author="Enzor, Andrew" w:date="2017-11-27T15:50:00Z">
        <w:r w:rsidRPr="001E285F" w:rsidDel="00F07A25">
          <w:rPr>
            <w:b/>
          </w:rPr>
          <w:delText>Table 22A Network use factor caps and collars (using 2015/16</w:delText>
        </w:r>
      </w:del>
      <w:del w:id="284" w:author="Enzor, Andrew" w:date="2017-08-21T15:10:00Z">
        <w:r w:rsidRPr="001E285F" w:rsidDel="000D405C">
          <w:rPr>
            <w:b/>
          </w:rPr>
          <w:delText xml:space="preserve"> </w:delText>
        </w:r>
      </w:del>
      <w:del w:id="285" w:author="Enzor, Andrew" w:date="2017-08-21T15:09:00Z">
        <w:r w:rsidRPr="001E285F" w:rsidDel="000D405C">
          <w:rPr>
            <w:b/>
          </w:rPr>
          <w:delText>data</w:delText>
        </w:r>
      </w:del>
      <w:del w:id="286" w:author="Enzor, Andrew" w:date="2017-11-27T15:50:00Z">
        <w:r w:rsidRPr="001E285F" w:rsidDel="00F07A25">
          <w:rPr>
            <w:b/>
          </w:rPr>
          <w:delText>)</w:delText>
        </w:r>
      </w:del>
    </w:p>
    <w:tbl>
      <w:tblPr>
        <w:tblStyle w:val="TableGrid"/>
        <w:tblW w:w="0" w:type="auto"/>
        <w:jc w:val="center"/>
        <w:tblLook w:val="04A0" w:firstRow="1" w:lastRow="0" w:firstColumn="1" w:lastColumn="0" w:noHBand="0" w:noVBand="1"/>
      </w:tblPr>
      <w:tblGrid>
        <w:gridCol w:w="1985"/>
        <w:gridCol w:w="1985"/>
        <w:gridCol w:w="1985"/>
      </w:tblGrid>
      <w:tr w:rsidR="001E285F" w:rsidRPr="001E285F" w:rsidDel="00F07A25" w14:paraId="235C5241" w14:textId="77777777" w:rsidTr="00B633E2">
        <w:trPr>
          <w:jc w:val="center"/>
          <w:del w:id="287" w:author="Enzor, Andrew" w:date="2017-11-27T15:50:00Z"/>
        </w:trPr>
        <w:tc>
          <w:tcPr>
            <w:tcW w:w="1985" w:type="dxa"/>
            <w:vAlign w:val="center"/>
          </w:tcPr>
          <w:p w14:paraId="0F775589" w14:textId="77777777" w:rsidR="001E285F" w:rsidRPr="001E285F" w:rsidDel="00F07A25" w:rsidRDefault="001E285F" w:rsidP="007F0006">
            <w:pPr>
              <w:spacing w:line="360" w:lineRule="auto"/>
              <w:jc w:val="both"/>
              <w:rPr>
                <w:del w:id="288" w:author="Enzor, Andrew" w:date="2017-11-27T15:50:00Z"/>
                <w:b/>
              </w:rPr>
            </w:pPr>
            <w:del w:id="289" w:author="Enzor, Andrew" w:date="2017-11-27T15:50:00Z">
              <w:r w:rsidRPr="001E285F" w:rsidDel="00F07A25">
                <w:rPr>
                  <w:b/>
                </w:rPr>
                <w:lastRenderedPageBreak/>
                <w:delText>Network Levels</w:delText>
              </w:r>
            </w:del>
          </w:p>
        </w:tc>
        <w:tc>
          <w:tcPr>
            <w:tcW w:w="1985" w:type="dxa"/>
            <w:vAlign w:val="center"/>
          </w:tcPr>
          <w:p w14:paraId="70192695" w14:textId="77777777" w:rsidR="001E285F" w:rsidRPr="001E285F" w:rsidDel="00F07A25" w:rsidRDefault="001E285F" w:rsidP="007F0006">
            <w:pPr>
              <w:spacing w:line="360" w:lineRule="auto"/>
              <w:jc w:val="both"/>
              <w:rPr>
                <w:del w:id="290" w:author="Enzor, Andrew" w:date="2017-11-27T15:50:00Z"/>
                <w:b/>
              </w:rPr>
            </w:pPr>
            <w:del w:id="291" w:author="Enzor, Andrew" w:date="2017-11-27T15:50:00Z">
              <w:r w:rsidRPr="001E285F" w:rsidDel="00F07A25">
                <w:rPr>
                  <w:b/>
                </w:rPr>
                <w:delText>Collar</w:delText>
              </w:r>
            </w:del>
          </w:p>
        </w:tc>
        <w:tc>
          <w:tcPr>
            <w:tcW w:w="1985" w:type="dxa"/>
            <w:vAlign w:val="center"/>
          </w:tcPr>
          <w:p w14:paraId="0FEA1CB7" w14:textId="77777777" w:rsidR="001E285F" w:rsidRPr="001E285F" w:rsidDel="00F07A25" w:rsidRDefault="001E285F" w:rsidP="007F0006">
            <w:pPr>
              <w:spacing w:line="360" w:lineRule="auto"/>
              <w:jc w:val="both"/>
              <w:rPr>
                <w:del w:id="292" w:author="Enzor, Andrew" w:date="2017-11-27T15:50:00Z"/>
                <w:b/>
              </w:rPr>
            </w:pPr>
            <w:del w:id="293" w:author="Enzor, Andrew" w:date="2017-11-27T15:50:00Z">
              <w:r w:rsidRPr="001E285F" w:rsidDel="00F07A25">
                <w:rPr>
                  <w:b/>
                </w:rPr>
                <w:delText>Cap</w:delText>
              </w:r>
            </w:del>
          </w:p>
        </w:tc>
      </w:tr>
      <w:tr w:rsidR="001E285F" w:rsidRPr="001E285F" w:rsidDel="00F07A25" w14:paraId="3F248FB7" w14:textId="77777777" w:rsidTr="00B633E2">
        <w:trPr>
          <w:jc w:val="center"/>
          <w:del w:id="294" w:author="Enzor, Andrew" w:date="2017-11-27T15:50:00Z"/>
        </w:trPr>
        <w:tc>
          <w:tcPr>
            <w:tcW w:w="1985" w:type="dxa"/>
            <w:vAlign w:val="center"/>
          </w:tcPr>
          <w:p w14:paraId="27CC3CD0" w14:textId="77777777" w:rsidR="001E285F" w:rsidRPr="001E285F" w:rsidDel="00F07A25" w:rsidRDefault="001E285F" w:rsidP="007F0006">
            <w:pPr>
              <w:spacing w:line="360" w:lineRule="auto"/>
              <w:jc w:val="both"/>
              <w:rPr>
                <w:del w:id="295" w:author="Enzor, Andrew" w:date="2017-11-27T15:50:00Z"/>
              </w:rPr>
            </w:pPr>
            <w:del w:id="296" w:author="Enzor, Andrew" w:date="2017-11-27T15:50:00Z">
              <w:r w:rsidRPr="001E285F" w:rsidDel="00F07A25">
                <w:delText>132kV</w:delText>
              </w:r>
            </w:del>
          </w:p>
        </w:tc>
        <w:tc>
          <w:tcPr>
            <w:tcW w:w="1985" w:type="dxa"/>
            <w:vAlign w:val="center"/>
          </w:tcPr>
          <w:p w14:paraId="6145D00D" w14:textId="77777777" w:rsidR="001E285F" w:rsidRPr="001E285F" w:rsidDel="00F07A25" w:rsidRDefault="001E285F" w:rsidP="007F0006">
            <w:pPr>
              <w:spacing w:line="360" w:lineRule="auto"/>
              <w:jc w:val="both"/>
              <w:rPr>
                <w:del w:id="297" w:author="Enzor, Andrew" w:date="2017-11-27T15:50:00Z"/>
              </w:rPr>
            </w:pPr>
            <w:del w:id="298" w:author="Enzor, Andrew" w:date="2017-11-27T15:50:00Z">
              <w:r w:rsidDel="00F07A25">
                <w:delText>0.192</w:delText>
              </w:r>
            </w:del>
          </w:p>
        </w:tc>
        <w:tc>
          <w:tcPr>
            <w:tcW w:w="1985" w:type="dxa"/>
            <w:vAlign w:val="center"/>
          </w:tcPr>
          <w:p w14:paraId="4E4B706B" w14:textId="77777777" w:rsidR="001E285F" w:rsidRPr="001E285F" w:rsidDel="00F07A25" w:rsidRDefault="001E285F" w:rsidP="007F0006">
            <w:pPr>
              <w:spacing w:line="360" w:lineRule="auto"/>
              <w:jc w:val="both"/>
              <w:rPr>
                <w:del w:id="299" w:author="Enzor, Andrew" w:date="2017-11-27T15:50:00Z"/>
              </w:rPr>
            </w:pPr>
            <w:del w:id="300" w:author="Enzor, Andrew" w:date="2017-11-27T15:50:00Z">
              <w:r w:rsidDel="00F07A25">
                <w:delText>1.859</w:delText>
              </w:r>
            </w:del>
          </w:p>
        </w:tc>
      </w:tr>
      <w:tr w:rsidR="001E285F" w:rsidRPr="001E285F" w:rsidDel="00F07A25" w14:paraId="1CD88866" w14:textId="77777777" w:rsidTr="00B633E2">
        <w:trPr>
          <w:jc w:val="center"/>
          <w:del w:id="301" w:author="Enzor, Andrew" w:date="2017-11-27T15:50:00Z"/>
        </w:trPr>
        <w:tc>
          <w:tcPr>
            <w:tcW w:w="1985" w:type="dxa"/>
            <w:vAlign w:val="center"/>
          </w:tcPr>
          <w:p w14:paraId="78AA26F5" w14:textId="77777777" w:rsidR="001E285F" w:rsidRPr="001E285F" w:rsidDel="00F07A25" w:rsidRDefault="001E285F" w:rsidP="007F0006">
            <w:pPr>
              <w:spacing w:line="360" w:lineRule="auto"/>
              <w:jc w:val="both"/>
              <w:rPr>
                <w:del w:id="302" w:author="Enzor, Andrew" w:date="2017-11-27T15:50:00Z"/>
              </w:rPr>
            </w:pPr>
            <w:del w:id="303" w:author="Enzor, Andrew" w:date="2017-11-27T15:50:00Z">
              <w:r w:rsidRPr="001E285F" w:rsidDel="00F07A25">
                <w:delText>132kV/EHV</w:delText>
              </w:r>
            </w:del>
          </w:p>
        </w:tc>
        <w:tc>
          <w:tcPr>
            <w:tcW w:w="1985" w:type="dxa"/>
            <w:vAlign w:val="center"/>
          </w:tcPr>
          <w:p w14:paraId="32A59026" w14:textId="77777777" w:rsidR="001E285F" w:rsidRPr="001E285F" w:rsidDel="00F07A25" w:rsidRDefault="001E285F" w:rsidP="007F0006">
            <w:pPr>
              <w:spacing w:line="360" w:lineRule="auto"/>
              <w:jc w:val="both"/>
              <w:rPr>
                <w:del w:id="304" w:author="Enzor, Andrew" w:date="2017-11-27T15:50:00Z"/>
              </w:rPr>
            </w:pPr>
            <w:del w:id="305" w:author="Enzor, Andrew" w:date="2017-11-27T15:50:00Z">
              <w:r w:rsidDel="00F07A25">
                <w:delText>0.674</w:delText>
              </w:r>
            </w:del>
          </w:p>
        </w:tc>
        <w:tc>
          <w:tcPr>
            <w:tcW w:w="1985" w:type="dxa"/>
            <w:vAlign w:val="center"/>
          </w:tcPr>
          <w:p w14:paraId="1497C11F" w14:textId="77777777" w:rsidR="001E285F" w:rsidRPr="001E285F" w:rsidDel="00F07A25" w:rsidRDefault="001E285F" w:rsidP="007F0006">
            <w:pPr>
              <w:spacing w:line="360" w:lineRule="auto"/>
              <w:jc w:val="both"/>
              <w:rPr>
                <w:del w:id="306" w:author="Enzor, Andrew" w:date="2017-11-27T15:50:00Z"/>
              </w:rPr>
            </w:pPr>
            <w:del w:id="307" w:author="Enzor, Andrew" w:date="2017-11-27T15:50:00Z">
              <w:r w:rsidDel="00F07A25">
                <w:delText>1.551</w:delText>
              </w:r>
            </w:del>
          </w:p>
        </w:tc>
      </w:tr>
      <w:tr w:rsidR="001E285F" w:rsidRPr="001E285F" w:rsidDel="00F07A25" w14:paraId="04FCF3E2" w14:textId="77777777" w:rsidTr="00B633E2">
        <w:trPr>
          <w:jc w:val="center"/>
          <w:del w:id="308" w:author="Enzor, Andrew" w:date="2017-11-27T15:50:00Z"/>
        </w:trPr>
        <w:tc>
          <w:tcPr>
            <w:tcW w:w="1985" w:type="dxa"/>
            <w:vAlign w:val="center"/>
          </w:tcPr>
          <w:p w14:paraId="39F56521" w14:textId="77777777" w:rsidR="001E285F" w:rsidRPr="001E285F" w:rsidDel="00F07A25" w:rsidRDefault="001E285F" w:rsidP="007F0006">
            <w:pPr>
              <w:spacing w:line="360" w:lineRule="auto"/>
              <w:jc w:val="both"/>
              <w:rPr>
                <w:del w:id="309" w:author="Enzor, Andrew" w:date="2017-11-27T15:50:00Z"/>
              </w:rPr>
            </w:pPr>
            <w:del w:id="310" w:author="Enzor, Andrew" w:date="2017-11-27T15:50:00Z">
              <w:r w:rsidRPr="001E285F" w:rsidDel="00F07A25">
                <w:delText>EHV</w:delText>
              </w:r>
            </w:del>
          </w:p>
        </w:tc>
        <w:tc>
          <w:tcPr>
            <w:tcW w:w="1985" w:type="dxa"/>
            <w:vAlign w:val="center"/>
          </w:tcPr>
          <w:p w14:paraId="1635860C" w14:textId="77777777" w:rsidR="001E285F" w:rsidRPr="001E285F" w:rsidDel="00F07A25" w:rsidRDefault="001E285F" w:rsidP="007F0006">
            <w:pPr>
              <w:spacing w:line="360" w:lineRule="auto"/>
              <w:jc w:val="both"/>
              <w:rPr>
                <w:del w:id="311" w:author="Enzor, Andrew" w:date="2017-11-27T15:50:00Z"/>
              </w:rPr>
            </w:pPr>
            <w:del w:id="312" w:author="Enzor, Andrew" w:date="2017-11-27T15:50:00Z">
              <w:r w:rsidDel="00F07A25">
                <w:delText>0.367</w:delText>
              </w:r>
            </w:del>
          </w:p>
        </w:tc>
        <w:tc>
          <w:tcPr>
            <w:tcW w:w="1985" w:type="dxa"/>
            <w:vAlign w:val="center"/>
          </w:tcPr>
          <w:p w14:paraId="1E6432C8" w14:textId="77777777" w:rsidR="001E285F" w:rsidRPr="001E285F" w:rsidDel="00F07A25" w:rsidRDefault="001E285F" w:rsidP="007F0006">
            <w:pPr>
              <w:spacing w:line="360" w:lineRule="auto"/>
              <w:jc w:val="both"/>
              <w:rPr>
                <w:del w:id="313" w:author="Enzor, Andrew" w:date="2017-11-27T15:50:00Z"/>
              </w:rPr>
            </w:pPr>
            <w:del w:id="314" w:author="Enzor, Andrew" w:date="2017-11-27T15:50:00Z">
              <w:r w:rsidDel="00F07A25">
                <w:delText>2.366</w:delText>
              </w:r>
            </w:del>
          </w:p>
        </w:tc>
      </w:tr>
      <w:tr w:rsidR="001E285F" w:rsidRPr="001E285F" w:rsidDel="00F07A25" w14:paraId="399A8BB0" w14:textId="77777777" w:rsidTr="00B633E2">
        <w:trPr>
          <w:jc w:val="center"/>
          <w:del w:id="315" w:author="Enzor, Andrew" w:date="2017-11-27T15:50:00Z"/>
        </w:trPr>
        <w:tc>
          <w:tcPr>
            <w:tcW w:w="1985" w:type="dxa"/>
            <w:vAlign w:val="center"/>
          </w:tcPr>
          <w:p w14:paraId="7724D4AE" w14:textId="77777777" w:rsidR="001E285F" w:rsidRPr="001E285F" w:rsidDel="00F07A25" w:rsidRDefault="001E285F" w:rsidP="007F0006">
            <w:pPr>
              <w:spacing w:line="360" w:lineRule="auto"/>
              <w:jc w:val="both"/>
              <w:rPr>
                <w:del w:id="316" w:author="Enzor, Andrew" w:date="2017-11-27T15:50:00Z"/>
              </w:rPr>
            </w:pPr>
            <w:del w:id="317" w:author="Enzor, Andrew" w:date="2017-11-27T15:50:00Z">
              <w:r w:rsidRPr="001E285F" w:rsidDel="00F07A25">
                <w:delText>EHV/HV</w:delText>
              </w:r>
            </w:del>
          </w:p>
        </w:tc>
        <w:tc>
          <w:tcPr>
            <w:tcW w:w="1985" w:type="dxa"/>
            <w:vAlign w:val="center"/>
          </w:tcPr>
          <w:p w14:paraId="5AFFFE29" w14:textId="77777777" w:rsidR="001E285F" w:rsidRPr="001E285F" w:rsidDel="00F07A25" w:rsidRDefault="001E285F" w:rsidP="007F0006">
            <w:pPr>
              <w:spacing w:line="360" w:lineRule="auto"/>
              <w:jc w:val="both"/>
              <w:rPr>
                <w:del w:id="318" w:author="Enzor, Andrew" w:date="2017-11-27T15:50:00Z"/>
              </w:rPr>
            </w:pPr>
            <w:del w:id="319" w:author="Enzor, Andrew" w:date="2017-11-27T15:50:00Z">
              <w:r w:rsidDel="00F07A25">
                <w:delText>0.635</w:delText>
              </w:r>
            </w:del>
          </w:p>
        </w:tc>
        <w:tc>
          <w:tcPr>
            <w:tcW w:w="1985" w:type="dxa"/>
            <w:vAlign w:val="center"/>
          </w:tcPr>
          <w:p w14:paraId="29C65AEA" w14:textId="77777777" w:rsidR="001E285F" w:rsidRPr="001E285F" w:rsidDel="00F07A25" w:rsidRDefault="001E285F" w:rsidP="007F0006">
            <w:pPr>
              <w:spacing w:line="360" w:lineRule="auto"/>
              <w:jc w:val="both"/>
              <w:rPr>
                <w:del w:id="320" w:author="Enzor, Andrew" w:date="2017-11-27T15:50:00Z"/>
              </w:rPr>
            </w:pPr>
            <w:del w:id="321" w:author="Enzor, Andrew" w:date="2017-11-27T15:50:00Z">
              <w:r w:rsidDel="00F07A25">
                <w:delText>1.616</w:delText>
              </w:r>
            </w:del>
          </w:p>
        </w:tc>
      </w:tr>
      <w:tr w:rsidR="001E285F" w:rsidRPr="001E285F" w:rsidDel="00F07A25" w14:paraId="4E69035B" w14:textId="77777777" w:rsidTr="00B633E2">
        <w:trPr>
          <w:jc w:val="center"/>
          <w:del w:id="322" w:author="Enzor, Andrew" w:date="2017-11-27T15:50:00Z"/>
        </w:trPr>
        <w:tc>
          <w:tcPr>
            <w:tcW w:w="1985" w:type="dxa"/>
            <w:vAlign w:val="center"/>
          </w:tcPr>
          <w:p w14:paraId="78EDC01E" w14:textId="77777777" w:rsidR="001E285F" w:rsidRPr="001E285F" w:rsidDel="00F07A25" w:rsidRDefault="001E285F" w:rsidP="007F0006">
            <w:pPr>
              <w:spacing w:line="360" w:lineRule="auto"/>
              <w:jc w:val="both"/>
              <w:rPr>
                <w:del w:id="323" w:author="Enzor, Andrew" w:date="2017-11-27T15:50:00Z"/>
              </w:rPr>
            </w:pPr>
            <w:del w:id="324" w:author="Enzor, Andrew" w:date="2017-11-27T15:50:00Z">
              <w:r w:rsidRPr="001E285F" w:rsidDel="00F07A25">
                <w:delText>132kV/HV</w:delText>
              </w:r>
            </w:del>
          </w:p>
        </w:tc>
        <w:tc>
          <w:tcPr>
            <w:tcW w:w="1985" w:type="dxa"/>
            <w:vAlign w:val="center"/>
          </w:tcPr>
          <w:p w14:paraId="53F02F4A" w14:textId="77777777" w:rsidR="001E285F" w:rsidRPr="001E285F" w:rsidDel="00F07A25" w:rsidRDefault="001E285F" w:rsidP="007F0006">
            <w:pPr>
              <w:spacing w:line="360" w:lineRule="auto"/>
              <w:jc w:val="both"/>
              <w:rPr>
                <w:del w:id="325" w:author="Enzor, Andrew" w:date="2017-11-27T15:50:00Z"/>
              </w:rPr>
            </w:pPr>
            <w:del w:id="326" w:author="Enzor, Andrew" w:date="2017-11-27T15:50:00Z">
              <w:r w:rsidDel="00F07A25">
                <w:delText>0.808</w:delText>
              </w:r>
            </w:del>
          </w:p>
        </w:tc>
        <w:tc>
          <w:tcPr>
            <w:tcW w:w="1985" w:type="dxa"/>
            <w:vAlign w:val="center"/>
          </w:tcPr>
          <w:p w14:paraId="40531568" w14:textId="77777777" w:rsidR="001E285F" w:rsidRPr="001E285F" w:rsidDel="00F07A25" w:rsidRDefault="001E285F" w:rsidP="007F0006">
            <w:pPr>
              <w:spacing w:line="360" w:lineRule="auto"/>
              <w:jc w:val="both"/>
              <w:rPr>
                <w:del w:id="327" w:author="Enzor, Andrew" w:date="2017-11-27T15:50:00Z"/>
              </w:rPr>
            </w:pPr>
            <w:del w:id="328" w:author="Enzor, Andrew" w:date="2017-11-27T15:50:00Z">
              <w:r w:rsidDel="00F07A25">
                <w:delText>1.652</w:delText>
              </w:r>
            </w:del>
          </w:p>
        </w:tc>
      </w:tr>
    </w:tbl>
    <w:p w14:paraId="2DB2AC53" w14:textId="77777777" w:rsidR="001E285F" w:rsidDel="00F07A25" w:rsidRDefault="001E285F" w:rsidP="007F0006">
      <w:pPr>
        <w:spacing w:line="360" w:lineRule="auto"/>
        <w:ind w:left="720" w:hanging="720"/>
        <w:jc w:val="both"/>
        <w:rPr>
          <w:del w:id="329" w:author="Enzor, Andrew" w:date="2017-11-27T15:50:00Z"/>
          <w:b/>
        </w:rPr>
      </w:pPr>
    </w:p>
    <w:p w14:paraId="3932D9C4" w14:textId="7A643684" w:rsidR="001E285F" w:rsidDel="008D2464" w:rsidRDefault="001E285F" w:rsidP="007F0006">
      <w:pPr>
        <w:spacing w:line="360" w:lineRule="auto"/>
        <w:ind w:left="720" w:hanging="720"/>
        <w:jc w:val="both"/>
        <w:rPr>
          <w:del w:id="330" w:author="Enzor, Andrew" w:date="2018-01-17T17:07:00Z"/>
        </w:rPr>
      </w:pPr>
      <w:r>
        <w:t>18.7</w:t>
      </w:r>
      <w:r>
        <w:tab/>
      </w:r>
      <w:del w:id="331" w:author="Enzor, Andrew" w:date="2017-11-27T15:53:00Z">
        <w:r w:rsidDel="00F07A25">
          <w:delText>T</w:delText>
        </w:r>
        <w:r w:rsidRPr="001E285F" w:rsidDel="00F07A25">
          <w:delText>he caps and collars in table 22 above were fixed for three years, and were used to</w:delText>
        </w:r>
        <w:r w:rsidDel="00F07A25">
          <w:delText xml:space="preserve"> </w:delText>
        </w:r>
        <w:r w:rsidRPr="001E285F" w:rsidDel="00F07A25">
          <w:delText>calculate charges for the Charging Years 2012/2013 and 2013/2014. The caps and</w:delText>
        </w:r>
        <w:r w:rsidDel="00F07A25">
          <w:delText xml:space="preserve"> </w:delText>
        </w:r>
        <w:r w:rsidRPr="001E285F" w:rsidDel="00F07A25">
          <w:delText>collars are to be re-calculated for the subsequent Charging Years. From Charging</w:delText>
        </w:r>
        <w:r w:rsidDel="00F07A25">
          <w:delText xml:space="preserve"> </w:delText>
        </w:r>
        <w:r w:rsidRPr="001E285F" w:rsidDel="00F07A25">
          <w:delText>Year 2017/2018 onwards the caps and collars are to be calculated using the</w:delText>
        </w:r>
        <w:r w:rsidDel="00F07A25">
          <w:delText xml:space="preserve"> </w:delText>
        </w:r>
        <w:r w:rsidRPr="001E285F" w:rsidDel="00F07A25">
          <w:delText>methodology described in paragraph 18.5 based on the NUFs described in paragraph</w:delText>
        </w:r>
        <w:r w:rsidDel="00F07A25">
          <w:delText xml:space="preserve"> </w:delText>
        </w:r>
        <w:r w:rsidRPr="001E285F" w:rsidDel="00F07A25">
          <w:delText>18.8. The NUFs themselves are calculated in accordance with paragraphs 29 and 30</w:delText>
        </w:r>
        <w:r w:rsidDel="00F07A25">
          <w:delText xml:space="preserve"> </w:delText>
        </w:r>
        <w:r w:rsidRPr="001E285F" w:rsidDel="00F07A25">
          <w:delText>below.</w:delText>
        </w:r>
      </w:del>
      <w:ins w:id="332" w:author="Joseph Underwood" w:date="2018-03-16T11:51:00Z">
        <w:r w:rsidR="000D296B">
          <w:t xml:space="preserve">Where year t is a charging year for which the caps and collars are being recalculated collars calculated and used for years t, </w:t>
        </w:r>
        <w:proofErr w:type="spellStart"/>
        <w:r w:rsidR="000D296B">
          <w:t>t+1</w:t>
        </w:r>
        <w:proofErr w:type="spellEnd"/>
        <w:r w:rsidR="000D296B">
          <w:t xml:space="preserve"> and </w:t>
        </w:r>
        <w:proofErr w:type="spellStart"/>
        <w:r w:rsidR="000D296B">
          <w:t>t+2</w:t>
        </w:r>
        <w:proofErr w:type="spellEnd"/>
        <w:r w:rsidR="000D296B">
          <w:t xml:space="preserve"> will be based on applying the calculation detailed in paragraph 18.4 to the average of network use factors which were used in the calculation of charges applicable to years t-3, t-2 and t-1.</w:t>
        </w:r>
      </w:ins>
    </w:p>
    <w:p w14:paraId="6ED8FC6E" w14:textId="12AA1833" w:rsidR="001E285F" w:rsidRDefault="001E285F" w:rsidP="007F0006">
      <w:pPr>
        <w:spacing w:line="360" w:lineRule="auto"/>
        <w:ind w:left="720" w:hanging="720"/>
        <w:jc w:val="both"/>
      </w:pPr>
      <w:r>
        <w:t>18.8</w:t>
      </w:r>
      <w:r>
        <w:tab/>
      </w:r>
      <w:del w:id="333" w:author="Enzor, Andrew" w:date="2017-11-27T15:55:00Z">
        <w:r w:rsidDel="00F07A25">
          <w:delText>Table 23 below sets out the schedule for the calculation of the NUF caps and collars for each Charging Year.</w:delText>
        </w:r>
      </w:del>
      <w:ins w:id="334" w:author="Joseph Underwood" w:date="2018-03-16T11:36:00Z">
        <w:r w:rsidR="00D733B9" w:rsidRPr="00D733B9">
          <w:t xml:space="preserve"> The </w:t>
        </w:r>
      </w:ins>
      <w:ins w:id="335" w:author="Joseph Underwood" w:date="2018-03-16T11:56:00Z">
        <w:r w:rsidR="00731CF1">
          <w:t>network use factor</w:t>
        </w:r>
      </w:ins>
      <w:bookmarkStart w:id="336" w:name="_GoBack"/>
      <w:bookmarkEnd w:id="336"/>
      <w:ins w:id="337" w:author="Joseph Underwood" w:date="2018-03-16T11:36:00Z">
        <w:r w:rsidR="00D733B9" w:rsidRPr="00D733B9">
          <w:t xml:space="preserve"> caps and collars that are updated in accordance with paragraphs 18.6 and 18.7 will be maintained by the DNO Parties and referenced within the </w:t>
        </w:r>
        <w:proofErr w:type="spellStart"/>
        <w:r w:rsidR="00D733B9" w:rsidRPr="00D733B9">
          <w:t>EDCM</w:t>
        </w:r>
        <w:proofErr w:type="spellEnd"/>
        <w:r w:rsidR="00D733B9" w:rsidRPr="00D733B9">
          <w:t xml:space="preserve"> user manual.</w:t>
        </w:r>
      </w:ins>
    </w:p>
    <w:p w14:paraId="15590C10" w14:textId="77777777" w:rsidR="001E285F" w:rsidDel="00F07A25" w:rsidRDefault="001E285F" w:rsidP="007F0006">
      <w:pPr>
        <w:spacing w:line="360" w:lineRule="auto"/>
        <w:ind w:left="720" w:hanging="720"/>
        <w:jc w:val="both"/>
        <w:rPr>
          <w:del w:id="338" w:author="Enzor, Andrew" w:date="2017-11-27T15:55:00Z"/>
          <w:b/>
        </w:rPr>
      </w:pPr>
      <w:del w:id="339" w:author="Enzor, Andrew" w:date="2017-11-27T15:55:00Z">
        <w:r w:rsidRPr="001E285F" w:rsidDel="00F07A25">
          <w:rPr>
            <w:b/>
          </w:rPr>
          <w:delText>Table 23 NUF cap and collar calculation timeline</w:delText>
        </w:r>
      </w:del>
    </w:p>
    <w:tbl>
      <w:tblPr>
        <w:tblStyle w:val="TableGrid"/>
        <w:tblW w:w="0" w:type="auto"/>
        <w:tblInd w:w="720" w:type="dxa"/>
        <w:tblLook w:val="04A0" w:firstRow="1" w:lastRow="0" w:firstColumn="1" w:lastColumn="0" w:noHBand="0" w:noVBand="1"/>
      </w:tblPr>
      <w:tblGrid>
        <w:gridCol w:w="1640"/>
        <w:gridCol w:w="6656"/>
      </w:tblGrid>
      <w:tr w:rsidR="007A72A5" w:rsidDel="00F07A25" w14:paraId="1BAFE8DC" w14:textId="77777777" w:rsidTr="007A72A5">
        <w:trPr>
          <w:del w:id="340" w:author="Enzor, Andrew" w:date="2017-11-27T15:55:00Z"/>
        </w:trPr>
        <w:tc>
          <w:tcPr>
            <w:tcW w:w="1656" w:type="dxa"/>
          </w:tcPr>
          <w:p w14:paraId="14307E48" w14:textId="77777777" w:rsidR="001E285F" w:rsidDel="00F07A25" w:rsidRDefault="001E285F" w:rsidP="007F0006">
            <w:pPr>
              <w:spacing w:line="360" w:lineRule="auto"/>
              <w:jc w:val="both"/>
              <w:rPr>
                <w:del w:id="341" w:author="Enzor, Andrew" w:date="2017-11-27T15:55:00Z"/>
                <w:b/>
              </w:rPr>
            </w:pPr>
            <w:del w:id="342" w:author="Enzor, Andrew" w:date="2017-11-27T15:55:00Z">
              <w:r w:rsidDel="00F07A25">
                <w:rPr>
                  <w:b/>
                </w:rPr>
                <w:delText>Charging Year</w:delText>
              </w:r>
            </w:del>
          </w:p>
        </w:tc>
        <w:tc>
          <w:tcPr>
            <w:tcW w:w="6866" w:type="dxa"/>
          </w:tcPr>
          <w:p w14:paraId="23695A0A" w14:textId="77777777" w:rsidR="001E285F" w:rsidDel="00F07A25" w:rsidRDefault="001E285F" w:rsidP="007F0006">
            <w:pPr>
              <w:spacing w:line="360" w:lineRule="auto"/>
              <w:jc w:val="both"/>
              <w:rPr>
                <w:del w:id="343" w:author="Enzor, Andrew" w:date="2017-11-27T15:55:00Z"/>
                <w:b/>
              </w:rPr>
            </w:pPr>
            <w:del w:id="344" w:author="Enzor, Andrew" w:date="2017-11-27T15:55:00Z">
              <w:r w:rsidDel="00F07A25">
                <w:rPr>
                  <w:b/>
                </w:rPr>
                <w:delText>Caps and Collars</w:delText>
              </w:r>
            </w:del>
          </w:p>
        </w:tc>
      </w:tr>
      <w:tr w:rsidR="007A72A5" w:rsidRPr="001E285F" w:rsidDel="00F07A25" w14:paraId="16963F4A" w14:textId="77777777" w:rsidTr="007A72A5">
        <w:trPr>
          <w:trHeight w:val="537"/>
          <w:del w:id="345" w:author="Enzor, Andrew" w:date="2017-11-27T15:55:00Z"/>
        </w:trPr>
        <w:tc>
          <w:tcPr>
            <w:tcW w:w="1656" w:type="dxa"/>
            <w:vAlign w:val="center"/>
          </w:tcPr>
          <w:p w14:paraId="4684EE61" w14:textId="77777777" w:rsidR="001E285F" w:rsidRPr="001E285F" w:rsidDel="00F07A25" w:rsidRDefault="001E285F" w:rsidP="007F0006">
            <w:pPr>
              <w:spacing w:line="360" w:lineRule="auto"/>
              <w:jc w:val="both"/>
              <w:rPr>
                <w:del w:id="346" w:author="Enzor, Andrew" w:date="2017-11-27T15:55:00Z"/>
              </w:rPr>
            </w:pPr>
            <w:del w:id="347" w:author="Enzor, Andrew" w:date="2017-11-27T15:55:00Z">
              <w:r w:rsidRPr="001E285F" w:rsidDel="00F07A25">
                <w:delText>2011/2012 Submission</w:delText>
              </w:r>
            </w:del>
          </w:p>
        </w:tc>
        <w:tc>
          <w:tcPr>
            <w:tcW w:w="6866" w:type="dxa"/>
            <w:vAlign w:val="center"/>
          </w:tcPr>
          <w:p w14:paraId="74B9CA63" w14:textId="77777777" w:rsidR="001E285F" w:rsidRPr="001E285F" w:rsidDel="00F07A25" w:rsidRDefault="001E285F" w:rsidP="007F0006">
            <w:pPr>
              <w:spacing w:line="360" w:lineRule="auto"/>
              <w:jc w:val="both"/>
              <w:rPr>
                <w:del w:id="348" w:author="Enzor, Andrew" w:date="2017-11-27T15:55:00Z"/>
              </w:rPr>
            </w:pPr>
            <w:del w:id="349" w:author="Enzor, Andrew" w:date="2017-11-27T15:55:00Z">
              <w:r w:rsidRPr="001E285F" w:rsidDel="00F07A25">
                <w:delText>2011/2012 caps/collars (as per table 22)</w:delText>
              </w:r>
            </w:del>
          </w:p>
        </w:tc>
      </w:tr>
      <w:tr w:rsidR="007A72A5" w:rsidRPr="001E285F" w:rsidDel="00F07A25" w14:paraId="084D837D" w14:textId="77777777" w:rsidTr="007A72A5">
        <w:trPr>
          <w:trHeight w:val="537"/>
          <w:del w:id="350" w:author="Enzor, Andrew" w:date="2017-11-27T15:55:00Z"/>
        </w:trPr>
        <w:tc>
          <w:tcPr>
            <w:tcW w:w="1656" w:type="dxa"/>
            <w:vAlign w:val="center"/>
          </w:tcPr>
          <w:p w14:paraId="1D06AF29" w14:textId="77777777" w:rsidR="001E285F" w:rsidRPr="001E285F" w:rsidDel="00F07A25" w:rsidRDefault="001E285F" w:rsidP="007F0006">
            <w:pPr>
              <w:spacing w:line="360" w:lineRule="auto"/>
              <w:jc w:val="both"/>
              <w:rPr>
                <w:del w:id="351" w:author="Enzor, Andrew" w:date="2017-11-27T15:55:00Z"/>
              </w:rPr>
            </w:pPr>
            <w:del w:id="352" w:author="Enzor, Andrew" w:date="2017-11-27T15:55:00Z">
              <w:r w:rsidRPr="001E285F" w:rsidDel="00F07A25">
                <w:delText>2012/2013</w:delText>
              </w:r>
            </w:del>
          </w:p>
        </w:tc>
        <w:tc>
          <w:tcPr>
            <w:tcW w:w="6866" w:type="dxa"/>
            <w:vAlign w:val="center"/>
          </w:tcPr>
          <w:p w14:paraId="247A70FE" w14:textId="77777777" w:rsidR="001E285F" w:rsidRPr="001E285F" w:rsidDel="00F07A25" w:rsidRDefault="001E285F" w:rsidP="007F0006">
            <w:pPr>
              <w:spacing w:line="360" w:lineRule="auto"/>
              <w:jc w:val="both"/>
              <w:rPr>
                <w:del w:id="353" w:author="Enzor, Andrew" w:date="2017-11-27T15:55:00Z"/>
              </w:rPr>
            </w:pPr>
            <w:del w:id="354" w:author="Enzor, Andrew" w:date="2017-11-27T15:55:00Z">
              <w:r w:rsidRPr="001E285F" w:rsidDel="00F07A25">
                <w:delText>2011/2012 caps/collars (as per table 22)</w:delText>
              </w:r>
            </w:del>
          </w:p>
        </w:tc>
      </w:tr>
      <w:tr w:rsidR="001E285F" w:rsidRPr="001E285F" w:rsidDel="00F07A25" w14:paraId="1DF848EF" w14:textId="77777777" w:rsidTr="007A72A5">
        <w:trPr>
          <w:trHeight w:val="537"/>
          <w:del w:id="355" w:author="Enzor, Andrew" w:date="2017-11-27T15:55:00Z"/>
        </w:trPr>
        <w:tc>
          <w:tcPr>
            <w:tcW w:w="1656" w:type="dxa"/>
            <w:vAlign w:val="center"/>
          </w:tcPr>
          <w:p w14:paraId="20BA0344" w14:textId="77777777" w:rsidR="001E285F" w:rsidRPr="001E285F" w:rsidDel="00F07A25" w:rsidRDefault="001E285F" w:rsidP="007F0006">
            <w:pPr>
              <w:spacing w:line="360" w:lineRule="auto"/>
              <w:jc w:val="both"/>
              <w:rPr>
                <w:del w:id="356" w:author="Enzor, Andrew" w:date="2017-11-27T15:55:00Z"/>
              </w:rPr>
            </w:pPr>
            <w:del w:id="357" w:author="Enzor, Andrew" w:date="2017-11-27T15:55:00Z">
              <w:r w:rsidRPr="001E285F" w:rsidDel="00F07A25">
                <w:delText>2013/2014</w:delText>
              </w:r>
            </w:del>
          </w:p>
        </w:tc>
        <w:tc>
          <w:tcPr>
            <w:tcW w:w="6866" w:type="dxa"/>
            <w:vAlign w:val="center"/>
          </w:tcPr>
          <w:p w14:paraId="1B1C0BAA" w14:textId="77777777" w:rsidR="001E285F" w:rsidRPr="001E285F" w:rsidDel="00F07A25" w:rsidRDefault="001E285F" w:rsidP="007F0006">
            <w:pPr>
              <w:spacing w:line="360" w:lineRule="auto"/>
              <w:jc w:val="both"/>
              <w:rPr>
                <w:del w:id="358" w:author="Enzor, Andrew" w:date="2017-11-27T15:55:00Z"/>
              </w:rPr>
            </w:pPr>
            <w:del w:id="359" w:author="Enzor, Andrew" w:date="2017-11-27T15:55:00Z">
              <w:r w:rsidRPr="001E285F" w:rsidDel="00F07A25">
                <w:delText>2011/2012 caps/collars (as per table 22)</w:delText>
              </w:r>
            </w:del>
          </w:p>
        </w:tc>
      </w:tr>
      <w:tr w:rsidR="001E285F" w:rsidRPr="001E285F" w:rsidDel="00F07A25" w14:paraId="0334F670" w14:textId="77777777" w:rsidTr="007A72A5">
        <w:trPr>
          <w:trHeight w:val="537"/>
          <w:del w:id="360" w:author="Enzor, Andrew" w:date="2017-11-27T15:55:00Z"/>
        </w:trPr>
        <w:tc>
          <w:tcPr>
            <w:tcW w:w="1656" w:type="dxa"/>
            <w:vAlign w:val="center"/>
          </w:tcPr>
          <w:p w14:paraId="5912B9F0" w14:textId="77777777" w:rsidR="001E285F" w:rsidRPr="001E285F" w:rsidDel="00F07A25" w:rsidRDefault="001E285F" w:rsidP="007F0006">
            <w:pPr>
              <w:spacing w:line="360" w:lineRule="auto"/>
              <w:jc w:val="both"/>
              <w:rPr>
                <w:del w:id="361" w:author="Enzor, Andrew" w:date="2017-11-27T15:55:00Z"/>
              </w:rPr>
            </w:pPr>
            <w:del w:id="362" w:author="Enzor, Andrew" w:date="2017-11-27T15:55:00Z">
              <w:r w:rsidRPr="001E285F" w:rsidDel="00F07A25">
                <w:delText>2014/2015</w:delText>
              </w:r>
            </w:del>
          </w:p>
        </w:tc>
        <w:tc>
          <w:tcPr>
            <w:tcW w:w="6866" w:type="dxa"/>
            <w:vAlign w:val="center"/>
          </w:tcPr>
          <w:p w14:paraId="3E74001C" w14:textId="77777777" w:rsidR="001E285F" w:rsidRPr="001E285F" w:rsidDel="00F07A25" w:rsidRDefault="001E285F" w:rsidP="007F0006">
            <w:pPr>
              <w:spacing w:line="360" w:lineRule="auto"/>
              <w:jc w:val="both"/>
              <w:rPr>
                <w:del w:id="363" w:author="Enzor, Andrew" w:date="2017-11-27T15:55:00Z"/>
              </w:rPr>
            </w:pPr>
            <w:del w:id="364" w:author="Enzor, Andrew" w:date="2017-11-27T15:55:00Z">
              <w:r w:rsidRPr="001E285F" w:rsidDel="00F07A25">
                <w:delText>Average of 2011/2012, 2012/13</w:delText>
              </w:r>
            </w:del>
            <w:del w:id="365" w:author="Enzor, Andrew" w:date="2017-08-21T14:09:00Z">
              <w:r w:rsidRPr="001E285F" w:rsidDel="00F14E7D">
                <w:delText>,</w:delText>
              </w:r>
            </w:del>
            <w:del w:id="366" w:author="Enzor, Andrew" w:date="2017-11-27T15:55:00Z">
              <w:r w:rsidRPr="001E285F" w:rsidDel="00F07A25">
                <w:delText xml:space="preserve"> 2013/2014 </w:delText>
              </w:r>
            </w:del>
            <w:del w:id="367" w:author="Enzor, Andrew" w:date="2017-08-21T14:09:00Z">
              <w:r w:rsidRPr="001E285F" w:rsidDel="00F14E7D">
                <w:delText>NUFs</w:delText>
              </w:r>
            </w:del>
          </w:p>
        </w:tc>
      </w:tr>
      <w:tr w:rsidR="001E285F" w:rsidRPr="001E285F" w:rsidDel="00F07A25" w14:paraId="2C37AC44" w14:textId="77777777" w:rsidTr="007A72A5">
        <w:trPr>
          <w:trHeight w:val="537"/>
          <w:del w:id="368" w:author="Enzor, Andrew" w:date="2017-11-27T15:55:00Z"/>
        </w:trPr>
        <w:tc>
          <w:tcPr>
            <w:tcW w:w="1656" w:type="dxa"/>
            <w:vAlign w:val="center"/>
          </w:tcPr>
          <w:p w14:paraId="21DEC602" w14:textId="77777777" w:rsidR="001E285F" w:rsidRPr="001E285F" w:rsidDel="00F07A25" w:rsidRDefault="001E285F" w:rsidP="007F0006">
            <w:pPr>
              <w:spacing w:line="360" w:lineRule="auto"/>
              <w:jc w:val="both"/>
              <w:rPr>
                <w:del w:id="369" w:author="Enzor, Andrew" w:date="2017-11-27T15:55:00Z"/>
              </w:rPr>
            </w:pPr>
            <w:del w:id="370" w:author="Enzor, Andrew" w:date="2017-11-27T15:55:00Z">
              <w:r w:rsidRPr="001E285F" w:rsidDel="00F07A25">
                <w:delText>2015/2016</w:delText>
              </w:r>
            </w:del>
          </w:p>
        </w:tc>
        <w:tc>
          <w:tcPr>
            <w:tcW w:w="6866" w:type="dxa"/>
            <w:vAlign w:val="center"/>
          </w:tcPr>
          <w:p w14:paraId="7A5F11B8" w14:textId="77777777" w:rsidR="001E285F" w:rsidRPr="001E285F" w:rsidDel="00F07A25" w:rsidRDefault="001E285F" w:rsidP="007F0006">
            <w:pPr>
              <w:spacing w:line="360" w:lineRule="auto"/>
              <w:jc w:val="both"/>
              <w:rPr>
                <w:del w:id="371" w:author="Enzor, Andrew" w:date="2017-11-27T15:55:00Z"/>
              </w:rPr>
            </w:pPr>
            <w:del w:id="372" w:author="Enzor, Andrew" w:date="2017-11-27T15:55:00Z">
              <w:r w:rsidRPr="001E285F" w:rsidDel="00F07A25">
                <w:delText>Average of 2011/2012, 2012/13</w:delText>
              </w:r>
            </w:del>
            <w:del w:id="373" w:author="Enzor, Andrew" w:date="2017-08-21T14:10:00Z">
              <w:r w:rsidRPr="001E285F" w:rsidDel="00F14E7D">
                <w:delText>,</w:delText>
              </w:r>
            </w:del>
            <w:del w:id="374" w:author="Enzor, Andrew" w:date="2017-11-27T15:55:00Z">
              <w:r w:rsidRPr="001E285F" w:rsidDel="00F07A25">
                <w:delText xml:space="preserve"> 2013/2014 </w:delText>
              </w:r>
            </w:del>
            <w:del w:id="375" w:author="Enzor, Andrew" w:date="2017-08-21T14:10:00Z">
              <w:r w:rsidRPr="001E285F" w:rsidDel="00F14E7D">
                <w:delText>NUFs</w:delText>
              </w:r>
            </w:del>
          </w:p>
        </w:tc>
      </w:tr>
      <w:tr w:rsidR="001E285F" w:rsidRPr="001E285F" w:rsidDel="00F07A25" w14:paraId="22C51059" w14:textId="77777777" w:rsidTr="007A72A5">
        <w:trPr>
          <w:trHeight w:val="537"/>
          <w:del w:id="376" w:author="Enzor, Andrew" w:date="2017-11-27T15:55:00Z"/>
        </w:trPr>
        <w:tc>
          <w:tcPr>
            <w:tcW w:w="1656" w:type="dxa"/>
            <w:vAlign w:val="center"/>
          </w:tcPr>
          <w:p w14:paraId="6ED8803F" w14:textId="77777777" w:rsidR="001E285F" w:rsidRPr="001E285F" w:rsidDel="00F07A25" w:rsidRDefault="001E285F" w:rsidP="007F0006">
            <w:pPr>
              <w:spacing w:line="360" w:lineRule="auto"/>
              <w:jc w:val="both"/>
              <w:rPr>
                <w:del w:id="377" w:author="Enzor, Andrew" w:date="2017-11-27T15:55:00Z"/>
              </w:rPr>
            </w:pPr>
            <w:del w:id="378" w:author="Enzor, Andrew" w:date="2017-11-27T15:55:00Z">
              <w:r w:rsidRPr="001E285F" w:rsidDel="00F07A25">
                <w:delText>2016/2017</w:delText>
              </w:r>
            </w:del>
          </w:p>
        </w:tc>
        <w:tc>
          <w:tcPr>
            <w:tcW w:w="6866" w:type="dxa"/>
            <w:vAlign w:val="center"/>
          </w:tcPr>
          <w:p w14:paraId="02BCDF09" w14:textId="77777777" w:rsidR="001E285F" w:rsidRPr="001E285F" w:rsidDel="00F07A25" w:rsidRDefault="001E285F" w:rsidP="007F0006">
            <w:pPr>
              <w:spacing w:line="360" w:lineRule="auto"/>
              <w:jc w:val="both"/>
              <w:rPr>
                <w:del w:id="379" w:author="Enzor, Andrew" w:date="2017-11-27T15:55:00Z"/>
              </w:rPr>
            </w:pPr>
            <w:del w:id="380" w:author="Enzor, Andrew" w:date="2017-11-27T15:55:00Z">
              <w:r w:rsidRPr="001E285F" w:rsidDel="00F07A25">
                <w:delText>Average of 2011/2012, 2012/13</w:delText>
              </w:r>
            </w:del>
            <w:del w:id="381" w:author="Enzor, Andrew" w:date="2017-08-21T14:10:00Z">
              <w:r w:rsidRPr="001E285F" w:rsidDel="00F14E7D">
                <w:delText>,</w:delText>
              </w:r>
            </w:del>
            <w:del w:id="382" w:author="Enzor, Andrew" w:date="2017-11-27T15:55:00Z">
              <w:r w:rsidRPr="001E285F" w:rsidDel="00F07A25">
                <w:delText xml:space="preserve"> 2013/2014</w:delText>
              </w:r>
            </w:del>
            <w:del w:id="383" w:author="Enzor, Andrew" w:date="2017-08-21T14:10:00Z">
              <w:r w:rsidRPr="001E285F" w:rsidDel="00F14E7D">
                <w:delText xml:space="preserve"> NUFs</w:delText>
              </w:r>
            </w:del>
          </w:p>
        </w:tc>
      </w:tr>
      <w:tr w:rsidR="001E285F" w:rsidRPr="001E285F" w:rsidDel="00F07A25" w14:paraId="0495BC41" w14:textId="77777777" w:rsidTr="007A72A5">
        <w:trPr>
          <w:trHeight w:val="537"/>
          <w:del w:id="384" w:author="Enzor, Andrew" w:date="2017-11-27T15:55:00Z"/>
        </w:trPr>
        <w:tc>
          <w:tcPr>
            <w:tcW w:w="1656" w:type="dxa"/>
            <w:vAlign w:val="center"/>
          </w:tcPr>
          <w:p w14:paraId="7D10E306" w14:textId="77777777" w:rsidR="001E285F" w:rsidRPr="001E285F" w:rsidDel="00F07A25" w:rsidRDefault="001E285F" w:rsidP="007F0006">
            <w:pPr>
              <w:spacing w:line="360" w:lineRule="auto"/>
              <w:jc w:val="both"/>
              <w:rPr>
                <w:del w:id="385" w:author="Enzor, Andrew" w:date="2017-11-27T15:55:00Z"/>
              </w:rPr>
            </w:pPr>
            <w:del w:id="386" w:author="Enzor, Andrew" w:date="2017-11-27T15:55:00Z">
              <w:r w:rsidRPr="001E285F" w:rsidDel="00F07A25">
                <w:delText>2017/2018</w:delText>
              </w:r>
            </w:del>
          </w:p>
        </w:tc>
        <w:tc>
          <w:tcPr>
            <w:tcW w:w="6866" w:type="dxa"/>
            <w:vAlign w:val="center"/>
          </w:tcPr>
          <w:p w14:paraId="0BE252F8" w14:textId="77777777" w:rsidR="001E285F" w:rsidRPr="001E285F" w:rsidDel="00F07A25" w:rsidRDefault="001E285F" w:rsidP="007F0006">
            <w:pPr>
              <w:spacing w:line="360" w:lineRule="auto"/>
              <w:jc w:val="both"/>
              <w:rPr>
                <w:del w:id="387" w:author="Enzor, Andrew" w:date="2017-11-27T15:55:00Z"/>
              </w:rPr>
            </w:pPr>
            <w:del w:id="388" w:author="Enzor, Andrew" w:date="2017-11-27T15:55:00Z">
              <w:r w:rsidRPr="001E285F" w:rsidDel="00F07A25">
                <w:delText xml:space="preserve">2015/2016 </w:delText>
              </w:r>
            </w:del>
            <w:del w:id="389" w:author="Enzor, Andrew" w:date="2017-08-21T14:17:00Z">
              <w:r w:rsidRPr="001E285F" w:rsidDel="00F14E7D">
                <w:delText xml:space="preserve">caps/collars </w:delText>
              </w:r>
            </w:del>
            <w:del w:id="390" w:author="Enzor, Andrew" w:date="2017-11-27T15:55:00Z">
              <w:r w:rsidRPr="001E285F" w:rsidDel="00F07A25">
                <w:delText>(as per table 22A)</w:delText>
              </w:r>
            </w:del>
          </w:p>
        </w:tc>
      </w:tr>
      <w:tr w:rsidR="001E285F" w:rsidRPr="001E285F" w:rsidDel="00F07A25" w14:paraId="5BA0097D" w14:textId="77777777" w:rsidTr="007A72A5">
        <w:trPr>
          <w:trHeight w:val="537"/>
          <w:del w:id="391" w:author="Enzor, Andrew" w:date="2017-11-27T15:55:00Z"/>
        </w:trPr>
        <w:tc>
          <w:tcPr>
            <w:tcW w:w="1656" w:type="dxa"/>
            <w:vAlign w:val="center"/>
          </w:tcPr>
          <w:p w14:paraId="7F63BA03" w14:textId="77777777" w:rsidR="001E285F" w:rsidRPr="001E285F" w:rsidDel="00F07A25" w:rsidRDefault="001E285F" w:rsidP="007F0006">
            <w:pPr>
              <w:spacing w:line="360" w:lineRule="auto"/>
              <w:jc w:val="both"/>
              <w:rPr>
                <w:del w:id="392" w:author="Enzor, Andrew" w:date="2017-11-27T15:55:00Z"/>
              </w:rPr>
            </w:pPr>
            <w:del w:id="393" w:author="Enzor, Andrew" w:date="2017-11-27T15:55:00Z">
              <w:r w:rsidRPr="001E285F" w:rsidDel="00F07A25">
                <w:lastRenderedPageBreak/>
                <w:delText>2018/2019</w:delText>
              </w:r>
            </w:del>
          </w:p>
        </w:tc>
        <w:tc>
          <w:tcPr>
            <w:tcW w:w="6866" w:type="dxa"/>
            <w:vAlign w:val="center"/>
          </w:tcPr>
          <w:p w14:paraId="2FE41255" w14:textId="77777777" w:rsidR="001E285F" w:rsidRPr="001E285F" w:rsidDel="00F07A25" w:rsidRDefault="001E285F" w:rsidP="007F0006">
            <w:pPr>
              <w:spacing w:line="360" w:lineRule="auto"/>
              <w:jc w:val="both"/>
              <w:rPr>
                <w:del w:id="394" w:author="Enzor, Andrew" w:date="2017-11-27T15:55:00Z"/>
              </w:rPr>
            </w:pPr>
            <w:del w:id="395" w:author="Enzor, Andrew" w:date="2017-11-27T15:55:00Z">
              <w:r w:rsidRPr="001E285F" w:rsidDel="00F07A25">
                <w:delText xml:space="preserve">2015/2016 </w:delText>
              </w:r>
            </w:del>
            <w:del w:id="396" w:author="Enzor, Andrew" w:date="2017-08-21T14:17:00Z">
              <w:r w:rsidRPr="001E285F" w:rsidDel="00F14E7D">
                <w:delText xml:space="preserve">caps/collars </w:delText>
              </w:r>
            </w:del>
            <w:del w:id="397" w:author="Enzor, Andrew" w:date="2017-11-27T15:55:00Z">
              <w:r w:rsidRPr="001E285F" w:rsidDel="00F07A25">
                <w:delText>(as per table 22A)</w:delText>
              </w:r>
            </w:del>
          </w:p>
        </w:tc>
      </w:tr>
      <w:tr w:rsidR="001E285F" w:rsidRPr="001E285F" w:rsidDel="00F07A25" w14:paraId="531C8056" w14:textId="77777777" w:rsidTr="007A72A5">
        <w:trPr>
          <w:trHeight w:val="537"/>
          <w:del w:id="398" w:author="Enzor, Andrew" w:date="2017-11-27T15:55:00Z"/>
        </w:trPr>
        <w:tc>
          <w:tcPr>
            <w:tcW w:w="1656" w:type="dxa"/>
            <w:vAlign w:val="center"/>
          </w:tcPr>
          <w:p w14:paraId="2598EC9C" w14:textId="77777777" w:rsidR="001E285F" w:rsidRPr="001E285F" w:rsidDel="00F07A25" w:rsidRDefault="001E285F" w:rsidP="007F0006">
            <w:pPr>
              <w:spacing w:line="360" w:lineRule="auto"/>
              <w:jc w:val="both"/>
              <w:rPr>
                <w:del w:id="399" w:author="Enzor, Andrew" w:date="2017-11-27T15:55:00Z"/>
              </w:rPr>
            </w:pPr>
            <w:del w:id="400" w:author="Enzor, Andrew" w:date="2017-11-27T15:55:00Z">
              <w:r w:rsidRPr="001E285F" w:rsidDel="00F07A25">
                <w:delText>2019/2020</w:delText>
              </w:r>
            </w:del>
          </w:p>
        </w:tc>
        <w:tc>
          <w:tcPr>
            <w:tcW w:w="6866" w:type="dxa"/>
            <w:vAlign w:val="center"/>
          </w:tcPr>
          <w:p w14:paraId="76B9DB3C" w14:textId="77777777" w:rsidR="001E285F" w:rsidRPr="001E285F" w:rsidDel="00F07A25" w:rsidRDefault="001E285F" w:rsidP="007F0006">
            <w:pPr>
              <w:spacing w:line="360" w:lineRule="auto"/>
              <w:jc w:val="both"/>
              <w:rPr>
                <w:del w:id="401" w:author="Enzor, Andrew" w:date="2017-11-27T15:55:00Z"/>
              </w:rPr>
            </w:pPr>
            <w:del w:id="402" w:author="Enzor, Andrew" w:date="2017-11-27T15:55:00Z">
              <w:r w:rsidRPr="001E285F" w:rsidDel="00F07A25">
                <w:delText xml:space="preserve">2015/2016 </w:delText>
              </w:r>
            </w:del>
            <w:del w:id="403" w:author="Enzor, Andrew" w:date="2017-08-21T14:20:00Z">
              <w:r w:rsidRPr="001E285F" w:rsidDel="007A72A5">
                <w:delText xml:space="preserve">caps/collars </w:delText>
              </w:r>
            </w:del>
            <w:del w:id="404" w:author="Enzor, Andrew" w:date="2017-11-27T15:55:00Z">
              <w:r w:rsidRPr="001E285F" w:rsidDel="00F07A25">
                <w:delText>(as per table 22A)</w:delText>
              </w:r>
            </w:del>
          </w:p>
        </w:tc>
      </w:tr>
      <w:tr w:rsidR="001E285F" w:rsidRPr="001E285F" w:rsidDel="00F07A25" w14:paraId="2A0FDE1E" w14:textId="77777777" w:rsidTr="007A72A5">
        <w:trPr>
          <w:trHeight w:val="537"/>
          <w:del w:id="405" w:author="Enzor, Andrew" w:date="2017-11-27T15:55:00Z"/>
        </w:trPr>
        <w:tc>
          <w:tcPr>
            <w:tcW w:w="1656" w:type="dxa"/>
            <w:vAlign w:val="center"/>
          </w:tcPr>
          <w:p w14:paraId="077440AE" w14:textId="77777777" w:rsidR="001E285F" w:rsidRPr="001E285F" w:rsidDel="00F07A25" w:rsidRDefault="001E285F" w:rsidP="007F0006">
            <w:pPr>
              <w:spacing w:line="360" w:lineRule="auto"/>
              <w:jc w:val="both"/>
              <w:rPr>
                <w:del w:id="406" w:author="Enzor, Andrew" w:date="2017-11-27T15:55:00Z"/>
              </w:rPr>
            </w:pPr>
            <w:del w:id="407" w:author="Enzor, Andrew" w:date="2017-11-27T15:55:00Z">
              <w:r w:rsidRPr="001E285F" w:rsidDel="00F07A25">
                <w:delText>2020/2021</w:delText>
              </w:r>
            </w:del>
          </w:p>
        </w:tc>
        <w:tc>
          <w:tcPr>
            <w:tcW w:w="6866" w:type="dxa"/>
            <w:vAlign w:val="center"/>
          </w:tcPr>
          <w:p w14:paraId="11E21A19" w14:textId="77777777" w:rsidR="001E285F" w:rsidRPr="001E285F" w:rsidDel="00F07A25" w:rsidRDefault="001E285F" w:rsidP="007F0006">
            <w:pPr>
              <w:spacing w:line="360" w:lineRule="auto"/>
              <w:jc w:val="both"/>
              <w:rPr>
                <w:del w:id="408" w:author="Enzor, Andrew" w:date="2017-11-27T15:55:00Z"/>
              </w:rPr>
            </w:pPr>
            <w:del w:id="409" w:author="Enzor, Andrew" w:date="2017-11-27T15:55:00Z">
              <w:r w:rsidRPr="001E285F" w:rsidDel="00F07A25">
                <w:delText xml:space="preserve">Average of </w:delText>
              </w:r>
            </w:del>
            <w:del w:id="410" w:author="Enzor, Andrew" w:date="2017-08-21T14:13:00Z">
              <w:r w:rsidRPr="001E285F" w:rsidDel="00F14E7D">
                <w:delText>2015/2016, 2016/2017, 2017/2018 NUFs</w:delText>
              </w:r>
            </w:del>
          </w:p>
        </w:tc>
      </w:tr>
      <w:tr w:rsidR="001E285F" w:rsidRPr="001E285F" w:rsidDel="00F07A25" w14:paraId="0D4678F5" w14:textId="77777777" w:rsidTr="007A72A5">
        <w:trPr>
          <w:trHeight w:val="537"/>
          <w:del w:id="411" w:author="Enzor, Andrew" w:date="2017-11-27T15:55:00Z"/>
        </w:trPr>
        <w:tc>
          <w:tcPr>
            <w:tcW w:w="1656" w:type="dxa"/>
            <w:vAlign w:val="center"/>
          </w:tcPr>
          <w:p w14:paraId="3DC8DEBE" w14:textId="77777777" w:rsidR="001E285F" w:rsidRPr="001E285F" w:rsidDel="00F07A25" w:rsidRDefault="001E285F" w:rsidP="007F0006">
            <w:pPr>
              <w:spacing w:line="360" w:lineRule="auto"/>
              <w:jc w:val="both"/>
              <w:rPr>
                <w:del w:id="412" w:author="Enzor, Andrew" w:date="2017-11-27T15:55:00Z"/>
              </w:rPr>
            </w:pPr>
            <w:del w:id="413" w:author="Enzor, Andrew" w:date="2017-11-27T15:55:00Z">
              <w:r w:rsidRPr="001E285F" w:rsidDel="00F07A25">
                <w:delText>2021/2022</w:delText>
              </w:r>
            </w:del>
          </w:p>
        </w:tc>
        <w:tc>
          <w:tcPr>
            <w:tcW w:w="6866" w:type="dxa"/>
            <w:vAlign w:val="center"/>
          </w:tcPr>
          <w:p w14:paraId="5E16018D" w14:textId="77777777" w:rsidR="001E285F" w:rsidRPr="001E285F" w:rsidDel="00F07A25" w:rsidRDefault="001E285F" w:rsidP="007F0006">
            <w:pPr>
              <w:spacing w:line="360" w:lineRule="auto"/>
              <w:jc w:val="both"/>
              <w:rPr>
                <w:del w:id="414" w:author="Enzor, Andrew" w:date="2017-11-27T15:55:00Z"/>
              </w:rPr>
            </w:pPr>
            <w:del w:id="415" w:author="Enzor, Andrew" w:date="2017-11-27T15:55:00Z">
              <w:r w:rsidRPr="001E285F" w:rsidDel="00F07A25">
                <w:delText xml:space="preserve">Average of </w:delText>
              </w:r>
            </w:del>
            <w:del w:id="416" w:author="Enzor, Andrew" w:date="2017-08-21T14:13:00Z">
              <w:r w:rsidRPr="001E285F" w:rsidDel="00F14E7D">
                <w:delText>2015/2016, 2016/2017, 2017/2018 NUFs</w:delText>
              </w:r>
            </w:del>
          </w:p>
        </w:tc>
      </w:tr>
      <w:tr w:rsidR="001E285F" w:rsidRPr="001E285F" w:rsidDel="00F07A25" w14:paraId="0A66FCEE" w14:textId="77777777" w:rsidTr="007A72A5">
        <w:trPr>
          <w:trHeight w:val="537"/>
          <w:del w:id="417" w:author="Enzor, Andrew" w:date="2017-11-27T15:55:00Z"/>
        </w:trPr>
        <w:tc>
          <w:tcPr>
            <w:tcW w:w="1656" w:type="dxa"/>
            <w:vAlign w:val="center"/>
          </w:tcPr>
          <w:p w14:paraId="639B16B5" w14:textId="77777777" w:rsidR="001E285F" w:rsidRPr="001E285F" w:rsidDel="00F07A25" w:rsidRDefault="001E285F" w:rsidP="007F0006">
            <w:pPr>
              <w:spacing w:line="360" w:lineRule="auto"/>
              <w:jc w:val="both"/>
              <w:rPr>
                <w:del w:id="418" w:author="Enzor, Andrew" w:date="2017-11-27T15:55:00Z"/>
              </w:rPr>
            </w:pPr>
            <w:del w:id="419" w:author="Enzor, Andrew" w:date="2017-11-27T15:55:00Z">
              <w:r w:rsidRPr="001E285F" w:rsidDel="00F07A25">
                <w:delText>2022/2023</w:delText>
              </w:r>
            </w:del>
          </w:p>
        </w:tc>
        <w:tc>
          <w:tcPr>
            <w:tcW w:w="6866" w:type="dxa"/>
            <w:vAlign w:val="center"/>
          </w:tcPr>
          <w:p w14:paraId="4FC31770" w14:textId="77777777" w:rsidR="001E285F" w:rsidRPr="001E285F" w:rsidDel="00F07A25" w:rsidRDefault="001E285F" w:rsidP="007F0006">
            <w:pPr>
              <w:spacing w:line="360" w:lineRule="auto"/>
              <w:jc w:val="both"/>
              <w:rPr>
                <w:del w:id="420" w:author="Enzor, Andrew" w:date="2017-11-27T15:55:00Z"/>
              </w:rPr>
            </w:pPr>
            <w:del w:id="421" w:author="Enzor, Andrew" w:date="2017-11-27T15:55:00Z">
              <w:r w:rsidRPr="001E285F" w:rsidDel="00F07A25">
                <w:delText xml:space="preserve">Average of </w:delText>
              </w:r>
            </w:del>
            <w:del w:id="422" w:author="Enzor, Andrew" w:date="2017-08-21T14:13:00Z">
              <w:r w:rsidRPr="001E285F" w:rsidDel="00F14E7D">
                <w:delText>2015/2016, 2016/2017, 2017/2018 NUFs</w:delText>
              </w:r>
            </w:del>
          </w:p>
        </w:tc>
      </w:tr>
      <w:tr w:rsidR="001E285F" w:rsidRPr="001E285F" w:rsidDel="00F07A25" w14:paraId="3024259E" w14:textId="77777777" w:rsidTr="007A72A5">
        <w:trPr>
          <w:trHeight w:val="537"/>
          <w:del w:id="423" w:author="Enzor, Andrew" w:date="2017-11-27T15:55:00Z"/>
        </w:trPr>
        <w:tc>
          <w:tcPr>
            <w:tcW w:w="1656" w:type="dxa"/>
            <w:vAlign w:val="center"/>
          </w:tcPr>
          <w:p w14:paraId="2C01F6C0" w14:textId="77777777" w:rsidR="001E285F" w:rsidRPr="001E285F" w:rsidDel="00F07A25" w:rsidRDefault="001E285F" w:rsidP="007F0006">
            <w:pPr>
              <w:spacing w:line="360" w:lineRule="auto"/>
              <w:jc w:val="both"/>
              <w:rPr>
                <w:del w:id="424" w:author="Enzor, Andrew" w:date="2017-11-27T15:55:00Z"/>
              </w:rPr>
            </w:pPr>
            <w:del w:id="425" w:author="Enzor, Andrew" w:date="2017-11-27T15:55:00Z">
              <w:r w:rsidRPr="001E285F" w:rsidDel="00F07A25">
                <w:delText>2023/2024</w:delText>
              </w:r>
            </w:del>
          </w:p>
        </w:tc>
        <w:tc>
          <w:tcPr>
            <w:tcW w:w="6866" w:type="dxa"/>
            <w:vAlign w:val="center"/>
          </w:tcPr>
          <w:p w14:paraId="6263F7BE" w14:textId="77777777" w:rsidR="001E285F" w:rsidRPr="001E285F" w:rsidDel="00F07A25" w:rsidRDefault="001E285F" w:rsidP="007F0006">
            <w:pPr>
              <w:spacing w:line="360" w:lineRule="auto"/>
              <w:jc w:val="both"/>
              <w:rPr>
                <w:del w:id="426" w:author="Enzor, Andrew" w:date="2017-11-27T15:55:00Z"/>
              </w:rPr>
            </w:pPr>
            <w:del w:id="427" w:author="Enzor, Andrew" w:date="2017-11-27T15:55:00Z">
              <w:r w:rsidRPr="001E285F" w:rsidDel="00F07A25">
                <w:delText xml:space="preserve">Average of </w:delText>
              </w:r>
            </w:del>
            <w:del w:id="428" w:author="Enzor, Andrew" w:date="2017-08-21T14:14:00Z">
              <w:r w:rsidRPr="001E285F" w:rsidDel="00F14E7D">
                <w:delText>2017/2018, 2018/2019, 2019/2020 NUFs</w:delText>
              </w:r>
            </w:del>
          </w:p>
        </w:tc>
      </w:tr>
      <w:tr w:rsidR="001E285F" w:rsidRPr="001E285F" w:rsidDel="00F07A25" w14:paraId="505C7958" w14:textId="77777777" w:rsidTr="007A72A5">
        <w:trPr>
          <w:trHeight w:val="537"/>
          <w:del w:id="429" w:author="Enzor, Andrew" w:date="2017-11-27T15:55:00Z"/>
        </w:trPr>
        <w:tc>
          <w:tcPr>
            <w:tcW w:w="1656" w:type="dxa"/>
            <w:vAlign w:val="center"/>
          </w:tcPr>
          <w:p w14:paraId="75C3DFF5" w14:textId="77777777" w:rsidR="001E285F" w:rsidRPr="001E285F" w:rsidDel="00F07A25" w:rsidRDefault="001E285F" w:rsidP="001E285F">
            <w:pPr>
              <w:rPr>
                <w:del w:id="430" w:author="Enzor, Andrew" w:date="2017-11-27T15:55:00Z"/>
              </w:rPr>
            </w:pPr>
            <w:del w:id="431" w:author="Enzor, Andrew" w:date="2017-11-27T15:55:00Z">
              <w:r w:rsidRPr="001E285F" w:rsidDel="00F07A25">
                <w:delText>2024/2025</w:delText>
              </w:r>
            </w:del>
          </w:p>
        </w:tc>
        <w:tc>
          <w:tcPr>
            <w:tcW w:w="6866" w:type="dxa"/>
            <w:vAlign w:val="center"/>
          </w:tcPr>
          <w:p w14:paraId="7673B7BB" w14:textId="77777777" w:rsidR="001E285F" w:rsidRPr="001E285F" w:rsidDel="00F07A25" w:rsidRDefault="001E285F" w:rsidP="00F14E7D">
            <w:pPr>
              <w:rPr>
                <w:del w:id="432" w:author="Enzor, Andrew" w:date="2017-11-27T15:55:00Z"/>
              </w:rPr>
            </w:pPr>
            <w:del w:id="433" w:author="Enzor, Andrew" w:date="2017-11-27T15:55:00Z">
              <w:r w:rsidRPr="001E285F" w:rsidDel="00F07A25">
                <w:delText xml:space="preserve">Average of </w:delText>
              </w:r>
            </w:del>
            <w:del w:id="434" w:author="Enzor, Andrew" w:date="2017-08-21T14:15:00Z">
              <w:r w:rsidRPr="001E285F" w:rsidDel="00F14E7D">
                <w:delText>2017/2018, 2018/2019, 2019/2020 NUFs</w:delText>
              </w:r>
            </w:del>
          </w:p>
        </w:tc>
      </w:tr>
      <w:tr w:rsidR="001E285F" w:rsidRPr="001E285F" w:rsidDel="00F07A25" w14:paraId="57FDEE16" w14:textId="77777777" w:rsidTr="007A72A5">
        <w:trPr>
          <w:trHeight w:val="538"/>
          <w:del w:id="435" w:author="Enzor, Andrew" w:date="2017-11-27T15:55:00Z"/>
        </w:trPr>
        <w:tc>
          <w:tcPr>
            <w:tcW w:w="1656" w:type="dxa"/>
            <w:vAlign w:val="center"/>
          </w:tcPr>
          <w:p w14:paraId="06A7FAEA" w14:textId="77777777" w:rsidR="001E285F" w:rsidRPr="001E285F" w:rsidDel="00F07A25" w:rsidRDefault="001E285F" w:rsidP="001E285F">
            <w:pPr>
              <w:rPr>
                <w:del w:id="436" w:author="Enzor, Andrew" w:date="2017-11-27T15:55:00Z"/>
              </w:rPr>
            </w:pPr>
            <w:del w:id="437" w:author="Enzor, Andrew" w:date="2017-11-27T15:55:00Z">
              <w:r w:rsidRPr="001E285F" w:rsidDel="00F07A25">
                <w:delText>2025/2026</w:delText>
              </w:r>
            </w:del>
          </w:p>
        </w:tc>
        <w:tc>
          <w:tcPr>
            <w:tcW w:w="6866" w:type="dxa"/>
            <w:vAlign w:val="center"/>
          </w:tcPr>
          <w:p w14:paraId="7551A398" w14:textId="77777777" w:rsidR="001E285F" w:rsidRPr="001E285F" w:rsidDel="00F07A25" w:rsidRDefault="001E285F" w:rsidP="00F14E7D">
            <w:pPr>
              <w:rPr>
                <w:del w:id="438" w:author="Enzor, Andrew" w:date="2017-11-27T15:55:00Z"/>
              </w:rPr>
            </w:pPr>
            <w:del w:id="439" w:author="Enzor, Andrew" w:date="2017-11-27T15:55:00Z">
              <w:r w:rsidRPr="001E285F" w:rsidDel="00F07A25">
                <w:delText xml:space="preserve">Average of </w:delText>
              </w:r>
            </w:del>
            <w:del w:id="440" w:author="Enzor, Andrew" w:date="2017-08-21T14:15:00Z">
              <w:r w:rsidRPr="001E285F" w:rsidDel="00F14E7D">
                <w:delText>2017/2018, 2018/2019, 2019/2020 NUFs</w:delText>
              </w:r>
            </w:del>
          </w:p>
        </w:tc>
      </w:tr>
    </w:tbl>
    <w:p w14:paraId="43A3A32D" w14:textId="77777777" w:rsidR="001E285F" w:rsidRPr="001E285F" w:rsidRDefault="001E285F" w:rsidP="001E285F">
      <w:pPr>
        <w:ind w:left="720" w:hanging="720"/>
        <w:jc w:val="center"/>
        <w:rPr>
          <w:b/>
        </w:rPr>
      </w:pPr>
    </w:p>
    <w:sectPr w:rsidR="001E285F" w:rsidRPr="001E285F">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5216D" w14:textId="77777777" w:rsidR="00BF7E93" w:rsidRDefault="00BF7E93" w:rsidP="00FC02EF">
      <w:pPr>
        <w:spacing w:after="0" w:line="240" w:lineRule="auto"/>
      </w:pPr>
      <w:r>
        <w:separator/>
      </w:r>
    </w:p>
  </w:endnote>
  <w:endnote w:type="continuationSeparator" w:id="0">
    <w:p w14:paraId="452B9851" w14:textId="77777777" w:rsidR="00BF7E93" w:rsidRDefault="00BF7E93" w:rsidP="00FC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779A4" w14:textId="77777777" w:rsidR="00BF7E93" w:rsidRDefault="00BF7E93" w:rsidP="00FC02EF">
      <w:pPr>
        <w:spacing w:after="0" w:line="240" w:lineRule="auto"/>
      </w:pPr>
      <w:r>
        <w:separator/>
      </w:r>
    </w:p>
  </w:footnote>
  <w:footnote w:type="continuationSeparator" w:id="0">
    <w:p w14:paraId="64FD07AE" w14:textId="77777777" w:rsidR="00BF7E93" w:rsidRDefault="00BF7E93" w:rsidP="00FC02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F5749" w14:textId="77777777" w:rsidR="00FC02EF" w:rsidRDefault="00731CF1">
    <w:pPr>
      <w:pStyle w:val="Header"/>
    </w:pPr>
    <w:sdt>
      <w:sdtPr>
        <w:id w:val="1742146546"/>
        <w:docPartObj>
          <w:docPartGallery w:val="Watermarks"/>
          <w:docPartUnique/>
        </w:docPartObj>
      </w:sdtPr>
      <w:sdtEndPr/>
      <w:sdtContent>
        <w:r>
          <w:rPr>
            <w:noProof/>
            <w:lang w:val="en-US" w:eastAsia="zh-TW"/>
          </w:rPr>
          <w:pict w14:anchorId="63467A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F56BC"/>
    <w:multiLevelType w:val="hybridMultilevel"/>
    <w:tmpl w:val="7BB8B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87568E"/>
    <w:multiLevelType w:val="multilevel"/>
    <w:tmpl w:val="B9A0AC76"/>
    <w:lvl w:ilvl="0">
      <w:start w:val="18"/>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C940CAC"/>
    <w:multiLevelType w:val="hybridMultilevel"/>
    <w:tmpl w:val="BDF854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Joseph Underwood">
    <w15:presenceInfo w15:providerId="AD" w15:userId="S-1-5-21-1220945662-1229272821-1417001333-106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A2"/>
    <w:rsid w:val="0004610B"/>
    <w:rsid w:val="000568B8"/>
    <w:rsid w:val="000B5997"/>
    <w:rsid w:val="000B69DA"/>
    <w:rsid w:val="000D296B"/>
    <w:rsid w:val="000D405C"/>
    <w:rsid w:val="001B1671"/>
    <w:rsid w:val="001E285F"/>
    <w:rsid w:val="002F52BE"/>
    <w:rsid w:val="003A11CF"/>
    <w:rsid w:val="00484327"/>
    <w:rsid w:val="00560263"/>
    <w:rsid w:val="005C7334"/>
    <w:rsid w:val="006D52AE"/>
    <w:rsid w:val="00712F47"/>
    <w:rsid w:val="00731CF1"/>
    <w:rsid w:val="007910C0"/>
    <w:rsid w:val="007A72A5"/>
    <w:rsid w:val="007D7ECF"/>
    <w:rsid w:val="007F0006"/>
    <w:rsid w:val="00861BA2"/>
    <w:rsid w:val="00864C9A"/>
    <w:rsid w:val="00874DB7"/>
    <w:rsid w:val="00891D87"/>
    <w:rsid w:val="008D2464"/>
    <w:rsid w:val="00AA5E1D"/>
    <w:rsid w:val="00AF46EA"/>
    <w:rsid w:val="00B138D9"/>
    <w:rsid w:val="00B34009"/>
    <w:rsid w:val="00BF7E93"/>
    <w:rsid w:val="00C56B62"/>
    <w:rsid w:val="00D26592"/>
    <w:rsid w:val="00D4691B"/>
    <w:rsid w:val="00D62FD9"/>
    <w:rsid w:val="00D66635"/>
    <w:rsid w:val="00D733B9"/>
    <w:rsid w:val="00E65E64"/>
    <w:rsid w:val="00E714F3"/>
    <w:rsid w:val="00EC45DD"/>
    <w:rsid w:val="00F07A25"/>
    <w:rsid w:val="00F11B53"/>
    <w:rsid w:val="00F14E7D"/>
    <w:rsid w:val="00F172EC"/>
    <w:rsid w:val="00F350D2"/>
    <w:rsid w:val="00F42ABE"/>
    <w:rsid w:val="00F61128"/>
    <w:rsid w:val="00FC0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129DD8"/>
  <w15:docId w15:val="{CBA61188-1FA3-480A-828B-C3CCCEB9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910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BA2"/>
    <w:pPr>
      <w:ind w:left="720"/>
      <w:contextualSpacing/>
    </w:pPr>
  </w:style>
  <w:style w:type="table" w:styleId="TableGrid">
    <w:name w:val="Table Grid"/>
    <w:basedOn w:val="TableNormal"/>
    <w:uiPriority w:val="59"/>
    <w:rsid w:val="001E2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4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E7D"/>
    <w:rPr>
      <w:rFonts w:ascii="Tahoma" w:hAnsi="Tahoma" w:cs="Tahoma"/>
      <w:sz w:val="16"/>
      <w:szCs w:val="16"/>
    </w:rPr>
  </w:style>
  <w:style w:type="paragraph" w:styleId="Header">
    <w:name w:val="header"/>
    <w:basedOn w:val="Normal"/>
    <w:link w:val="HeaderChar"/>
    <w:uiPriority w:val="99"/>
    <w:unhideWhenUsed/>
    <w:rsid w:val="00FC02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2EF"/>
  </w:style>
  <w:style w:type="paragraph" w:styleId="Footer">
    <w:name w:val="footer"/>
    <w:basedOn w:val="Normal"/>
    <w:link w:val="FooterChar"/>
    <w:uiPriority w:val="99"/>
    <w:unhideWhenUsed/>
    <w:rsid w:val="00FC02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2EF"/>
  </w:style>
  <w:style w:type="character" w:styleId="CommentReference">
    <w:name w:val="annotation reference"/>
    <w:basedOn w:val="DefaultParagraphFont"/>
    <w:uiPriority w:val="99"/>
    <w:semiHidden/>
    <w:unhideWhenUsed/>
    <w:rsid w:val="00C56B62"/>
    <w:rPr>
      <w:sz w:val="16"/>
      <w:szCs w:val="16"/>
    </w:rPr>
  </w:style>
  <w:style w:type="paragraph" w:styleId="CommentText">
    <w:name w:val="annotation text"/>
    <w:basedOn w:val="Normal"/>
    <w:link w:val="CommentTextChar"/>
    <w:uiPriority w:val="99"/>
    <w:semiHidden/>
    <w:unhideWhenUsed/>
    <w:rsid w:val="00C56B62"/>
    <w:pPr>
      <w:spacing w:line="240" w:lineRule="auto"/>
    </w:pPr>
    <w:rPr>
      <w:sz w:val="20"/>
      <w:szCs w:val="20"/>
    </w:rPr>
  </w:style>
  <w:style w:type="character" w:customStyle="1" w:styleId="CommentTextChar">
    <w:name w:val="Comment Text Char"/>
    <w:basedOn w:val="DefaultParagraphFont"/>
    <w:link w:val="CommentText"/>
    <w:uiPriority w:val="99"/>
    <w:semiHidden/>
    <w:rsid w:val="00C56B62"/>
    <w:rPr>
      <w:sz w:val="20"/>
      <w:szCs w:val="20"/>
    </w:rPr>
  </w:style>
  <w:style w:type="paragraph" w:styleId="CommentSubject">
    <w:name w:val="annotation subject"/>
    <w:basedOn w:val="CommentText"/>
    <w:next w:val="CommentText"/>
    <w:link w:val="CommentSubjectChar"/>
    <w:uiPriority w:val="99"/>
    <w:semiHidden/>
    <w:unhideWhenUsed/>
    <w:rsid w:val="00C56B62"/>
    <w:rPr>
      <w:b/>
      <w:bCs/>
    </w:rPr>
  </w:style>
  <w:style w:type="character" w:customStyle="1" w:styleId="CommentSubjectChar">
    <w:name w:val="Comment Subject Char"/>
    <w:basedOn w:val="CommentTextChar"/>
    <w:link w:val="CommentSubject"/>
    <w:uiPriority w:val="99"/>
    <w:semiHidden/>
    <w:rsid w:val="00C56B62"/>
    <w:rPr>
      <w:b/>
      <w:bCs/>
      <w:sz w:val="20"/>
      <w:szCs w:val="20"/>
    </w:rPr>
  </w:style>
  <w:style w:type="character" w:customStyle="1" w:styleId="Heading2Char">
    <w:name w:val="Heading 2 Char"/>
    <w:basedOn w:val="DefaultParagraphFont"/>
    <w:link w:val="Heading2"/>
    <w:uiPriority w:val="9"/>
    <w:rsid w:val="007910C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17B47-4B04-4382-A621-607DF11A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1239</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Enzor, Andrew</dc:creator>
  <cp:lastModifiedBy>Joseph Underwood</cp:lastModifiedBy>
  <cp:revision>2</cp:revision>
  <dcterms:created xsi:type="dcterms:W3CDTF">2018-03-16T11:57:00Z</dcterms:created>
  <dcterms:modified xsi:type="dcterms:W3CDTF">2018-03-16T11:57:00Z</dcterms:modified>
</cp:coreProperties>
</file>