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74290" w14:textId="0C04B815" w:rsidR="00823F54" w:rsidRPr="00E52622" w:rsidRDefault="00823F54" w:rsidP="00823F54">
      <w:pPr>
        <w:pStyle w:val="Header"/>
        <w:widowControl w:val="0"/>
        <w:spacing w:after="240" w:line="360" w:lineRule="auto"/>
        <w:jc w:val="center"/>
        <w:rPr>
          <w:b/>
          <w:u w:val="single"/>
          <w:lang w:val="en-GB"/>
        </w:rPr>
      </w:pPr>
      <w:r w:rsidRPr="00E52622">
        <w:rPr>
          <w:b/>
          <w:u w:val="single"/>
          <w:lang w:val="en-GB"/>
        </w:rPr>
        <w:t xml:space="preserve">DCP </w:t>
      </w:r>
      <w:r w:rsidR="00B6263F">
        <w:rPr>
          <w:b/>
          <w:u w:val="single"/>
          <w:lang w:val="en-GB"/>
        </w:rPr>
        <w:t>306</w:t>
      </w:r>
      <w:r w:rsidR="00B6263F" w:rsidRPr="00E52622">
        <w:rPr>
          <w:b/>
          <w:u w:val="single"/>
          <w:lang w:val="en-GB"/>
        </w:rPr>
        <w:t xml:space="preserve"> </w:t>
      </w:r>
      <w:r w:rsidRPr="00E52622">
        <w:rPr>
          <w:b/>
          <w:u w:val="single"/>
          <w:lang w:val="en-GB"/>
        </w:rPr>
        <w:t>Draft Legal Text</w:t>
      </w:r>
      <w:r w:rsidR="00171F22">
        <w:rPr>
          <w:b/>
          <w:u w:val="single"/>
          <w:lang w:val="en-GB"/>
        </w:rPr>
        <w:t xml:space="preserve"> </w:t>
      </w:r>
    </w:p>
    <w:p w14:paraId="46580265" w14:textId="1D80515F" w:rsidR="00823F54" w:rsidRPr="008B02A8" w:rsidRDefault="00823F54" w:rsidP="0086281D">
      <w:pPr>
        <w:pStyle w:val="Heading1"/>
        <w:spacing w:after="240" w:line="360" w:lineRule="auto"/>
        <w:jc w:val="center"/>
        <w:rPr>
          <w:rFonts w:ascii="Times New Roman" w:hAnsi="Times New Roman"/>
          <w:b/>
          <w:color w:val="auto"/>
          <w:sz w:val="24"/>
          <w:szCs w:val="24"/>
          <w:u w:val="single"/>
        </w:rPr>
      </w:pPr>
      <w:r w:rsidRPr="008B02A8">
        <w:rPr>
          <w:rFonts w:ascii="Times New Roman" w:hAnsi="Times New Roman" w:cs="Times New Roman"/>
          <w:b/>
          <w:color w:val="auto"/>
          <w:sz w:val="24"/>
          <w:szCs w:val="24"/>
          <w:u w:val="single"/>
        </w:rPr>
        <w:t xml:space="preserve">Schedule </w:t>
      </w:r>
      <w:ins w:id="0" w:author="Hollie Nicholls" w:date="2018-03-23T18:44:00Z">
        <w:r w:rsidR="00412F26">
          <w:rPr>
            <w:rFonts w:ascii="Times New Roman" w:hAnsi="Times New Roman" w:cs="Times New Roman"/>
            <w:b/>
            <w:color w:val="auto"/>
            <w:sz w:val="24"/>
            <w:szCs w:val="24"/>
            <w:u w:val="single"/>
          </w:rPr>
          <w:t>29</w:t>
        </w:r>
      </w:ins>
      <w:del w:id="1" w:author="Hollie Nicholls" w:date="2018-03-23T18:44:00Z">
        <w:r w:rsidR="001C20BD" w:rsidRPr="008B02A8" w:rsidDel="00412F26">
          <w:rPr>
            <w:rFonts w:ascii="Times New Roman" w:hAnsi="Times New Roman" w:cs="Times New Roman"/>
            <w:b/>
            <w:color w:val="auto"/>
            <w:sz w:val="24"/>
            <w:szCs w:val="24"/>
            <w:u w:val="single"/>
          </w:rPr>
          <w:delText>[X]</w:delText>
        </w:r>
      </w:del>
      <w:r w:rsidRPr="008B02A8">
        <w:rPr>
          <w:rFonts w:ascii="Times New Roman" w:hAnsi="Times New Roman" w:cs="Times New Roman"/>
          <w:b/>
          <w:color w:val="auto"/>
          <w:sz w:val="24"/>
          <w:szCs w:val="24"/>
          <w:u w:val="single"/>
        </w:rPr>
        <w:t xml:space="preserve"> - </w:t>
      </w:r>
      <w:r w:rsidRPr="008B02A8">
        <w:rPr>
          <w:rFonts w:ascii="Times New Roman" w:hAnsi="Times New Roman"/>
          <w:b/>
          <w:color w:val="auto"/>
          <w:sz w:val="24"/>
          <w:szCs w:val="24"/>
          <w:u w:val="single"/>
        </w:rPr>
        <w:t xml:space="preserve">Calculation of </w:t>
      </w:r>
      <w:r w:rsidRPr="008B02A8">
        <w:rPr>
          <w:rFonts w:ascii="Times New Roman" w:hAnsi="Times New Roman" w:cs="Times New Roman"/>
          <w:b/>
          <w:color w:val="auto"/>
          <w:sz w:val="24"/>
          <w:szCs w:val="24"/>
          <w:u w:val="single"/>
        </w:rPr>
        <w:t>Discount Percentages</w:t>
      </w:r>
      <w:r w:rsidRPr="008B02A8">
        <w:rPr>
          <w:rFonts w:ascii="Times New Roman" w:hAnsi="Times New Roman"/>
          <w:b/>
          <w:color w:val="auto"/>
          <w:sz w:val="24"/>
          <w:szCs w:val="24"/>
          <w:u w:val="single"/>
        </w:rPr>
        <w:t xml:space="preserve"> for the </w:t>
      </w:r>
      <w:r w:rsidRPr="008B02A8">
        <w:rPr>
          <w:rFonts w:ascii="Times New Roman" w:hAnsi="Times New Roman" w:cs="Times New Roman"/>
          <w:b/>
          <w:color w:val="auto"/>
          <w:sz w:val="24"/>
          <w:szCs w:val="24"/>
          <w:u w:val="single"/>
        </w:rPr>
        <w:t>Purpose</w:t>
      </w:r>
      <w:r w:rsidRPr="008B02A8">
        <w:rPr>
          <w:rFonts w:ascii="Times New Roman" w:hAnsi="Times New Roman"/>
          <w:b/>
          <w:color w:val="auto"/>
          <w:sz w:val="24"/>
          <w:szCs w:val="24"/>
          <w:u w:val="single"/>
        </w:rPr>
        <w:t xml:space="preserve"> of </w:t>
      </w:r>
      <w:r w:rsidRPr="008B02A8">
        <w:rPr>
          <w:rFonts w:ascii="Times New Roman" w:hAnsi="Times New Roman" w:cs="Times New Roman"/>
          <w:b/>
          <w:color w:val="auto"/>
          <w:sz w:val="24"/>
          <w:szCs w:val="24"/>
          <w:u w:val="single"/>
        </w:rPr>
        <w:t>Determining Certain</w:t>
      </w:r>
      <w:r w:rsidRPr="008B02A8">
        <w:rPr>
          <w:rFonts w:ascii="Times New Roman" w:hAnsi="Times New Roman"/>
          <w:b/>
          <w:color w:val="auto"/>
          <w:sz w:val="24"/>
          <w:szCs w:val="24"/>
          <w:u w:val="single"/>
        </w:rPr>
        <w:t xml:space="preserve"> LDNO </w:t>
      </w:r>
      <w:r w:rsidRPr="008B02A8">
        <w:rPr>
          <w:rFonts w:ascii="Times New Roman" w:hAnsi="Times New Roman" w:cs="Times New Roman"/>
          <w:b/>
          <w:color w:val="auto"/>
          <w:sz w:val="24"/>
          <w:szCs w:val="24"/>
          <w:u w:val="single"/>
        </w:rPr>
        <w:t>Use</w:t>
      </w:r>
      <w:r w:rsidRPr="008B02A8">
        <w:rPr>
          <w:rFonts w:ascii="Times New Roman" w:hAnsi="Times New Roman"/>
          <w:b/>
          <w:color w:val="auto"/>
          <w:sz w:val="24"/>
          <w:szCs w:val="24"/>
          <w:u w:val="single"/>
        </w:rPr>
        <w:t xml:space="preserve"> </w:t>
      </w:r>
      <w:r w:rsidR="00A40C56" w:rsidRPr="008B02A8">
        <w:rPr>
          <w:rFonts w:ascii="Times New Roman" w:hAnsi="Times New Roman"/>
          <w:b/>
          <w:color w:val="auto"/>
          <w:sz w:val="24"/>
          <w:szCs w:val="24"/>
          <w:u w:val="single"/>
        </w:rPr>
        <w:t xml:space="preserve">of </w:t>
      </w:r>
      <w:r w:rsidRPr="008B02A8">
        <w:rPr>
          <w:rFonts w:ascii="Times New Roman" w:hAnsi="Times New Roman" w:cs="Times New Roman"/>
          <w:b/>
          <w:color w:val="auto"/>
          <w:sz w:val="24"/>
          <w:szCs w:val="24"/>
          <w:u w:val="single"/>
        </w:rPr>
        <w:t>System Charges</w:t>
      </w:r>
      <w:r w:rsidRPr="008B02A8">
        <w:rPr>
          <w:rFonts w:ascii="Times New Roman" w:hAnsi="Times New Roman"/>
          <w:b/>
          <w:color w:val="auto"/>
          <w:sz w:val="24"/>
          <w:szCs w:val="24"/>
          <w:u w:val="single"/>
        </w:rPr>
        <w:t xml:space="preserve"> under Schedules 16, 17 and 18</w:t>
      </w:r>
    </w:p>
    <w:p w14:paraId="03042928" w14:textId="77777777" w:rsidR="00C662A3" w:rsidRPr="0086281D" w:rsidRDefault="00C662A3" w:rsidP="0086281D">
      <w:pPr>
        <w:pStyle w:val="Heading2"/>
        <w:spacing w:before="0" w:after="200" w:line="360" w:lineRule="auto"/>
        <w:jc w:val="both"/>
        <w:rPr>
          <w:rFonts w:ascii="Times New Roman" w:hAnsi="Times New Roman"/>
          <w:b/>
          <w:color w:val="auto"/>
          <w:sz w:val="24"/>
        </w:rPr>
      </w:pPr>
      <w:r w:rsidRPr="0086281D">
        <w:rPr>
          <w:rFonts w:ascii="Times New Roman" w:hAnsi="Times New Roman"/>
          <w:b/>
          <w:color w:val="auto"/>
          <w:sz w:val="24"/>
        </w:rPr>
        <w:t>Allocation of operating expenditure to network levels</w:t>
      </w:r>
    </w:p>
    <w:p w14:paraId="51AB84E0" w14:textId="3BF57F09" w:rsidR="003A6855" w:rsidRPr="007A26D1" w:rsidRDefault="00C662A3" w:rsidP="007A26D1">
      <w:pPr>
        <w:pStyle w:val="ListParagraph"/>
        <w:numPr>
          <w:ilvl w:val="0"/>
          <w:numId w:val="37"/>
        </w:numPr>
        <w:spacing w:after="200" w:line="360" w:lineRule="auto"/>
        <w:ind w:hanging="644"/>
        <w:jc w:val="both"/>
        <w:outlineLvl w:val="6"/>
        <w:rPr>
          <w:rFonts w:ascii="Times New Roman" w:hAnsi="Times New Roman" w:cs="Times New Roman"/>
          <w:sz w:val="24"/>
          <w:szCs w:val="24"/>
        </w:rPr>
      </w:pPr>
      <w:r w:rsidRPr="007A26D1">
        <w:rPr>
          <w:rFonts w:ascii="Times New Roman" w:hAnsi="Times New Roman" w:cs="Times New Roman"/>
          <w:sz w:val="24"/>
          <w:szCs w:val="24"/>
        </w:rPr>
        <w:t>The DNO Party allocates operating expenditure in the 2007/2008 RRP by network level.  The RRP already allocates some operating</w:t>
      </w:r>
      <w:r w:rsidR="00B51479" w:rsidRPr="007A26D1">
        <w:rPr>
          <w:rFonts w:ascii="Times New Roman" w:hAnsi="Times New Roman" w:cs="Times New Roman"/>
          <w:sz w:val="24"/>
          <w:szCs w:val="24"/>
        </w:rPr>
        <w:t xml:space="preserve"> expenditure by network level.</w:t>
      </w:r>
    </w:p>
    <w:p w14:paraId="3C1558B3" w14:textId="77777777" w:rsidR="00840884" w:rsidRPr="00E52622" w:rsidRDefault="00840884" w:rsidP="0086281D">
      <w:pPr>
        <w:pStyle w:val="Caption"/>
        <w:spacing w:after="200" w:line="360" w:lineRule="auto"/>
        <w:jc w:val="both"/>
        <w:rPr>
          <w:b w:val="0"/>
          <w:bCs w:val="0"/>
          <w:iCs/>
        </w:rPr>
      </w:pPr>
      <w:r w:rsidRPr="00E52622">
        <w:t>Table: Allocation rules</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701"/>
        <w:gridCol w:w="1417"/>
        <w:gridCol w:w="1560"/>
      </w:tblGrid>
      <w:tr w:rsidR="00840884" w:rsidRPr="00E52622" w14:paraId="35950858" w14:textId="77777777" w:rsidTr="0086281D">
        <w:trPr>
          <w:cantSplit/>
        </w:trPr>
        <w:tc>
          <w:tcPr>
            <w:tcW w:w="4111" w:type="dxa"/>
            <w:noWrap/>
          </w:tcPr>
          <w:p w14:paraId="19F894E9" w14:textId="77777777" w:rsidR="00840884" w:rsidRPr="0086281D" w:rsidRDefault="00840884" w:rsidP="006B258D">
            <w:pPr>
              <w:spacing w:after="0" w:line="240" w:lineRule="auto"/>
              <w:rPr>
                <w:rFonts w:ascii="Times New Roman" w:hAnsi="Times New Roman"/>
                <w:kern w:val="14"/>
                <w:sz w:val="24"/>
              </w:rPr>
            </w:pPr>
          </w:p>
        </w:tc>
        <w:tc>
          <w:tcPr>
            <w:tcW w:w="1701" w:type="dxa"/>
          </w:tcPr>
          <w:p w14:paraId="707565DD" w14:textId="77777777" w:rsidR="00840884" w:rsidRPr="0086281D" w:rsidRDefault="00840884" w:rsidP="006B258D">
            <w:pPr>
              <w:keepLines/>
              <w:spacing w:after="0" w:line="240" w:lineRule="auto"/>
              <w:jc w:val="center"/>
              <w:outlineLvl w:val="5"/>
              <w:rPr>
                <w:rFonts w:ascii="Times New Roman" w:hAnsi="Times New Roman"/>
                <w:b/>
                <w:kern w:val="14"/>
                <w:sz w:val="24"/>
              </w:rPr>
            </w:pPr>
            <w:r w:rsidRPr="0086281D">
              <w:rPr>
                <w:rFonts w:ascii="Times New Roman" w:hAnsi="Times New Roman"/>
                <w:b/>
                <w:kern w:val="14"/>
                <w:sz w:val="24"/>
              </w:rPr>
              <w:t>Allocation key</w:t>
            </w:r>
          </w:p>
        </w:tc>
        <w:tc>
          <w:tcPr>
            <w:tcW w:w="1417" w:type="dxa"/>
          </w:tcPr>
          <w:p w14:paraId="62D1CA77" w14:textId="77777777" w:rsidR="00840884" w:rsidRPr="0086281D" w:rsidRDefault="00840884" w:rsidP="006B258D">
            <w:pPr>
              <w:keepLines/>
              <w:spacing w:after="0" w:line="240" w:lineRule="auto"/>
              <w:jc w:val="center"/>
              <w:outlineLvl w:val="5"/>
              <w:rPr>
                <w:rFonts w:ascii="Times New Roman" w:hAnsi="Times New Roman"/>
                <w:b/>
                <w:kern w:val="14"/>
                <w:sz w:val="24"/>
              </w:rPr>
            </w:pPr>
            <w:r w:rsidRPr="0086281D">
              <w:rPr>
                <w:rFonts w:ascii="Times New Roman" w:hAnsi="Times New Roman"/>
                <w:b/>
                <w:kern w:val="14"/>
                <w:sz w:val="24"/>
              </w:rPr>
              <w:t>Percentage capitalised</w:t>
            </w:r>
          </w:p>
        </w:tc>
        <w:tc>
          <w:tcPr>
            <w:tcW w:w="1560" w:type="dxa"/>
          </w:tcPr>
          <w:p w14:paraId="255128C0" w14:textId="77777777" w:rsidR="00840884" w:rsidRPr="0086281D" w:rsidRDefault="00840884" w:rsidP="006B258D">
            <w:pPr>
              <w:keepLines/>
              <w:spacing w:after="0" w:line="240" w:lineRule="auto"/>
              <w:jc w:val="center"/>
              <w:outlineLvl w:val="5"/>
              <w:rPr>
                <w:rFonts w:ascii="Times New Roman" w:hAnsi="Times New Roman"/>
                <w:b/>
                <w:kern w:val="14"/>
                <w:sz w:val="24"/>
              </w:rPr>
            </w:pPr>
            <w:r w:rsidRPr="0086281D">
              <w:rPr>
                <w:rFonts w:ascii="Times New Roman" w:hAnsi="Times New Roman"/>
                <w:b/>
                <w:kern w:val="14"/>
                <w:sz w:val="24"/>
              </w:rPr>
              <w:t>Direct cost indicator</w:t>
            </w:r>
          </w:p>
        </w:tc>
      </w:tr>
      <w:tr w:rsidR="00840884" w:rsidRPr="00E52622" w14:paraId="529383D0" w14:textId="77777777" w:rsidTr="0086281D">
        <w:trPr>
          <w:cantSplit/>
          <w:trHeight w:val="302"/>
        </w:trPr>
        <w:tc>
          <w:tcPr>
            <w:tcW w:w="4111" w:type="dxa"/>
          </w:tcPr>
          <w:p w14:paraId="316DF375"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Load related new connections &amp; reinforcement (net of contributions)</w:t>
            </w:r>
          </w:p>
        </w:tc>
        <w:tc>
          <w:tcPr>
            <w:tcW w:w="1701" w:type="dxa"/>
          </w:tcPr>
          <w:p w14:paraId="6221A106" w14:textId="77777777" w:rsidR="00840884" w:rsidRPr="0086281D" w:rsidRDefault="0075405A"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As described in</w:t>
            </w:r>
            <w:r w:rsidR="00044929" w:rsidRPr="0086281D">
              <w:rPr>
                <w:rFonts w:ascii="Times New Roman" w:hAnsi="Times New Roman"/>
                <w:sz w:val="24"/>
              </w:rPr>
              <w:t xml:space="preserve"> this Schedule</w:t>
            </w:r>
          </w:p>
        </w:tc>
        <w:tc>
          <w:tcPr>
            <w:tcW w:w="1417" w:type="dxa"/>
            <w:noWrap/>
          </w:tcPr>
          <w:p w14:paraId="3F2B54FF"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100.0%</w:t>
            </w:r>
          </w:p>
        </w:tc>
        <w:tc>
          <w:tcPr>
            <w:tcW w:w="1560" w:type="dxa"/>
            <w:noWrap/>
          </w:tcPr>
          <w:p w14:paraId="7C68911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0C347F9F" w14:textId="77777777" w:rsidTr="0086281D">
        <w:trPr>
          <w:cantSplit/>
          <w:trHeight w:val="302"/>
        </w:trPr>
        <w:tc>
          <w:tcPr>
            <w:tcW w:w="4111" w:type="dxa"/>
          </w:tcPr>
          <w:p w14:paraId="003495A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Non-load new &amp; replacement assets (net of contributions)</w:t>
            </w:r>
          </w:p>
        </w:tc>
        <w:tc>
          <w:tcPr>
            <w:tcW w:w="1701" w:type="dxa"/>
          </w:tcPr>
          <w:p w14:paraId="7C5E38B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45B32A96"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100.0%</w:t>
            </w:r>
          </w:p>
        </w:tc>
        <w:tc>
          <w:tcPr>
            <w:tcW w:w="1560" w:type="dxa"/>
            <w:noWrap/>
          </w:tcPr>
          <w:p w14:paraId="05759DD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28BAB5DD" w14:textId="77777777" w:rsidTr="0086281D">
        <w:trPr>
          <w:cantSplit/>
          <w:trHeight w:val="302"/>
        </w:trPr>
        <w:tc>
          <w:tcPr>
            <w:tcW w:w="4111" w:type="dxa"/>
          </w:tcPr>
          <w:p w14:paraId="5510B3A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Non-operational capex</w:t>
            </w:r>
          </w:p>
        </w:tc>
        <w:tc>
          <w:tcPr>
            <w:tcW w:w="1701" w:type="dxa"/>
          </w:tcPr>
          <w:p w14:paraId="7CC9E78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68C45DFD"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23.5%</w:t>
            </w:r>
          </w:p>
        </w:tc>
        <w:tc>
          <w:tcPr>
            <w:tcW w:w="1560" w:type="dxa"/>
            <w:noWrap/>
          </w:tcPr>
          <w:p w14:paraId="5056B06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50F81084" w14:textId="77777777" w:rsidTr="0086281D">
        <w:trPr>
          <w:cantSplit/>
          <w:trHeight w:val="302"/>
        </w:trPr>
        <w:tc>
          <w:tcPr>
            <w:tcW w:w="4111" w:type="dxa"/>
          </w:tcPr>
          <w:p w14:paraId="1DDFB395"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Faults</w:t>
            </w:r>
          </w:p>
        </w:tc>
        <w:tc>
          <w:tcPr>
            <w:tcW w:w="1701" w:type="dxa"/>
          </w:tcPr>
          <w:p w14:paraId="29F91BDE"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4AEEB17"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23.5%</w:t>
            </w:r>
          </w:p>
        </w:tc>
        <w:tc>
          <w:tcPr>
            <w:tcW w:w="1560" w:type="dxa"/>
            <w:noWrap/>
          </w:tcPr>
          <w:p w14:paraId="557DAA3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29235DDD" w14:textId="77777777" w:rsidTr="0086281D">
        <w:trPr>
          <w:cantSplit/>
          <w:trHeight w:val="302"/>
        </w:trPr>
        <w:tc>
          <w:tcPr>
            <w:tcW w:w="4111" w:type="dxa"/>
          </w:tcPr>
          <w:p w14:paraId="579E808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Inspections, &amp; Maintenance</w:t>
            </w:r>
          </w:p>
        </w:tc>
        <w:tc>
          <w:tcPr>
            <w:tcW w:w="1701" w:type="dxa"/>
          </w:tcPr>
          <w:p w14:paraId="76B690F0"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4E340B8"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23.5%</w:t>
            </w:r>
          </w:p>
        </w:tc>
        <w:tc>
          <w:tcPr>
            <w:tcW w:w="1560" w:type="dxa"/>
            <w:noWrap/>
          </w:tcPr>
          <w:p w14:paraId="2D36C4A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075346C4" w14:textId="77777777" w:rsidTr="0086281D">
        <w:trPr>
          <w:cantSplit/>
          <w:trHeight w:val="302"/>
        </w:trPr>
        <w:tc>
          <w:tcPr>
            <w:tcW w:w="4111" w:type="dxa"/>
          </w:tcPr>
          <w:p w14:paraId="4CD4B24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Tree Cutting</w:t>
            </w:r>
          </w:p>
        </w:tc>
        <w:tc>
          <w:tcPr>
            <w:tcW w:w="1701" w:type="dxa"/>
          </w:tcPr>
          <w:p w14:paraId="16C893E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27DEE8A6"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23.5%</w:t>
            </w:r>
          </w:p>
        </w:tc>
        <w:tc>
          <w:tcPr>
            <w:tcW w:w="1560" w:type="dxa"/>
            <w:noWrap/>
          </w:tcPr>
          <w:p w14:paraId="2D8FF91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0D0B7B3F" w14:textId="77777777" w:rsidTr="0086281D">
        <w:trPr>
          <w:cantSplit/>
          <w:trHeight w:val="302"/>
        </w:trPr>
        <w:tc>
          <w:tcPr>
            <w:tcW w:w="4111" w:type="dxa"/>
          </w:tcPr>
          <w:p w14:paraId="20CE802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Network Policy</w:t>
            </w:r>
          </w:p>
        </w:tc>
        <w:tc>
          <w:tcPr>
            <w:tcW w:w="1701" w:type="dxa"/>
          </w:tcPr>
          <w:p w14:paraId="2D1745C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70DD2641"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6F117D94"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6B58FC95" w14:textId="77777777" w:rsidTr="0086281D">
        <w:trPr>
          <w:cantSplit/>
          <w:trHeight w:val="302"/>
        </w:trPr>
        <w:tc>
          <w:tcPr>
            <w:tcW w:w="4111" w:type="dxa"/>
          </w:tcPr>
          <w:p w14:paraId="0C83E9B2"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Network Design &amp; Engineering</w:t>
            </w:r>
          </w:p>
        </w:tc>
        <w:tc>
          <w:tcPr>
            <w:tcW w:w="1701" w:type="dxa"/>
          </w:tcPr>
          <w:p w14:paraId="3BA901E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DBB6D4F"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7A5D60D6"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2783EE68" w14:textId="77777777" w:rsidTr="0086281D">
        <w:trPr>
          <w:cantSplit/>
          <w:trHeight w:val="302"/>
        </w:trPr>
        <w:tc>
          <w:tcPr>
            <w:tcW w:w="4111" w:type="dxa"/>
          </w:tcPr>
          <w:p w14:paraId="4FDED04C"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Project Management</w:t>
            </w:r>
          </w:p>
        </w:tc>
        <w:tc>
          <w:tcPr>
            <w:tcW w:w="1701" w:type="dxa"/>
          </w:tcPr>
          <w:p w14:paraId="31E9CA4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7102CBE1"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135463C3"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3A919126" w14:textId="77777777" w:rsidTr="0086281D">
        <w:trPr>
          <w:cantSplit/>
          <w:trHeight w:val="302"/>
        </w:trPr>
        <w:tc>
          <w:tcPr>
            <w:tcW w:w="4111" w:type="dxa"/>
          </w:tcPr>
          <w:p w14:paraId="0B5DD8F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Engineering Mgt &amp; Clerical Support</w:t>
            </w:r>
          </w:p>
        </w:tc>
        <w:tc>
          <w:tcPr>
            <w:tcW w:w="1701" w:type="dxa"/>
          </w:tcPr>
          <w:p w14:paraId="2A590C4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35395231"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7312FD6F"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3517617D" w14:textId="77777777" w:rsidTr="0086281D">
        <w:trPr>
          <w:cantSplit/>
          <w:trHeight w:val="302"/>
        </w:trPr>
        <w:tc>
          <w:tcPr>
            <w:tcW w:w="4111" w:type="dxa"/>
          </w:tcPr>
          <w:p w14:paraId="7D7A222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Control Centre</w:t>
            </w:r>
          </w:p>
        </w:tc>
        <w:tc>
          <w:tcPr>
            <w:tcW w:w="1701" w:type="dxa"/>
          </w:tcPr>
          <w:p w14:paraId="517D8A6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833C060"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546801BC"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3CD67035" w14:textId="77777777" w:rsidTr="0086281D">
        <w:trPr>
          <w:cantSplit/>
          <w:trHeight w:val="302"/>
        </w:trPr>
        <w:tc>
          <w:tcPr>
            <w:tcW w:w="4111" w:type="dxa"/>
          </w:tcPr>
          <w:p w14:paraId="5D03CA3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System Mapping </w:t>
            </w:r>
            <w:r w:rsidR="005C3A2A" w:rsidRPr="0086281D">
              <w:rPr>
                <w:rFonts w:ascii="Times New Roman" w:hAnsi="Times New Roman"/>
                <w:sz w:val="24"/>
              </w:rPr>
              <w:t>–</w:t>
            </w:r>
            <w:r w:rsidRPr="0086281D">
              <w:rPr>
                <w:rFonts w:ascii="Times New Roman" w:hAnsi="Times New Roman"/>
                <w:sz w:val="24"/>
              </w:rPr>
              <w:t xml:space="preserve"> Cartographical</w:t>
            </w:r>
          </w:p>
        </w:tc>
        <w:tc>
          <w:tcPr>
            <w:tcW w:w="1701" w:type="dxa"/>
          </w:tcPr>
          <w:p w14:paraId="757220C2"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365F9ED3"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0D5CD14F"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FDD075D" w14:textId="77777777" w:rsidTr="0086281D">
        <w:trPr>
          <w:cantSplit/>
          <w:trHeight w:val="302"/>
        </w:trPr>
        <w:tc>
          <w:tcPr>
            <w:tcW w:w="4111" w:type="dxa"/>
          </w:tcPr>
          <w:p w14:paraId="099B770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Customer Call Centre</w:t>
            </w:r>
          </w:p>
        </w:tc>
        <w:tc>
          <w:tcPr>
            <w:tcW w:w="1701" w:type="dxa"/>
          </w:tcPr>
          <w:p w14:paraId="2C32E060"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36D6949F"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6110781E"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0210F79E" w14:textId="77777777" w:rsidTr="0086281D">
        <w:trPr>
          <w:cantSplit/>
          <w:trHeight w:val="302"/>
        </w:trPr>
        <w:tc>
          <w:tcPr>
            <w:tcW w:w="4111" w:type="dxa"/>
          </w:tcPr>
          <w:p w14:paraId="6D706D4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Stores</w:t>
            </w:r>
          </w:p>
        </w:tc>
        <w:tc>
          <w:tcPr>
            <w:tcW w:w="1701" w:type="dxa"/>
          </w:tcPr>
          <w:p w14:paraId="0D1D0541"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2D5F349A"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3871D54F"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2A111892" w14:textId="77777777" w:rsidTr="0086281D">
        <w:trPr>
          <w:cantSplit/>
          <w:trHeight w:val="302"/>
        </w:trPr>
        <w:tc>
          <w:tcPr>
            <w:tcW w:w="4111" w:type="dxa"/>
          </w:tcPr>
          <w:p w14:paraId="5FF8198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Vehicles &amp; Transport</w:t>
            </w:r>
          </w:p>
        </w:tc>
        <w:tc>
          <w:tcPr>
            <w:tcW w:w="1701" w:type="dxa"/>
          </w:tcPr>
          <w:p w14:paraId="4BF9160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2DD01425"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22A188FD"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6FE5F798" w14:textId="77777777" w:rsidTr="0086281D">
        <w:trPr>
          <w:cantSplit/>
          <w:trHeight w:val="302"/>
        </w:trPr>
        <w:tc>
          <w:tcPr>
            <w:tcW w:w="4111" w:type="dxa"/>
          </w:tcPr>
          <w:p w14:paraId="6CE8578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IT &amp; Telecoms</w:t>
            </w:r>
          </w:p>
        </w:tc>
        <w:tc>
          <w:tcPr>
            <w:tcW w:w="1701" w:type="dxa"/>
          </w:tcPr>
          <w:p w14:paraId="2872C29E"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55A0E284"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181EC7DC"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284C858" w14:textId="77777777" w:rsidTr="0086281D">
        <w:trPr>
          <w:cantSplit/>
          <w:trHeight w:val="302"/>
        </w:trPr>
        <w:tc>
          <w:tcPr>
            <w:tcW w:w="4111" w:type="dxa"/>
          </w:tcPr>
          <w:p w14:paraId="645876A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Property Mgt</w:t>
            </w:r>
          </w:p>
        </w:tc>
        <w:tc>
          <w:tcPr>
            <w:tcW w:w="1701" w:type="dxa"/>
          </w:tcPr>
          <w:p w14:paraId="30CCEF5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41077E94"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578FCBA8"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1E45C26" w14:textId="77777777" w:rsidTr="0086281D">
        <w:trPr>
          <w:cantSplit/>
          <w:trHeight w:val="302"/>
        </w:trPr>
        <w:tc>
          <w:tcPr>
            <w:tcW w:w="4111" w:type="dxa"/>
          </w:tcPr>
          <w:p w14:paraId="7B06A96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HR &amp; Non-operational Training</w:t>
            </w:r>
          </w:p>
        </w:tc>
        <w:tc>
          <w:tcPr>
            <w:tcW w:w="1701" w:type="dxa"/>
          </w:tcPr>
          <w:p w14:paraId="499E325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4FEA7CC"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487815AD"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24575D3E" w14:textId="77777777" w:rsidTr="0086281D">
        <w:trPr>
          <w:cantSplit/>
          <w:trHeight w:val="302"/>
        </w:trPr>
        <w:tc>
          <w:tcPr>
            <w:tcW w:w="4111" w:type="dxa"/>
          </w:tcPr>
          <w:p w14:paraId="70AFF08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Health &amp; Safety &amp; Operational Training</w:t>
            </w:r>
          </w:p>
        </w:tc>
        <w:tc>
          <w:tcPr>
            <w:tcW w:w="1701" w:type="dxa"/>
          </w:tcPr>
          <w:p w14:paraId="28AB32E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4ACC82E3"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22C6166F"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86A0400" w14:textId="77777777" w:rsidTr="0086281D">
        <w:trPr>
          <w:cantSplit/>
          <w:trHeight w:val="302"/>
        </w:trPr>
        <w:tc>
          <w:tcPr>
            <w:tcW w:w="4111" w:type="dxa"/>
          </w:tcPr>
          <w:p w14:paraId="46A0E0D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Finance &amp; Regulation</w:t>
            </w:r>
          </w:p>
        </w:tc>
        <w:tc>
          <w:tcPr>
            <w:tcW w:w="1701" w:type="dxa"/>
          </w:tcPr>
          <w:p w14:paraId="24DED00E"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12E08028"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49A1348E"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100EF90" w14:textId="77777777" w:rsidTr="0086281D">
        <w:trPr>
          <w:cantSplit/>
          <w:trHeight w:val="302"/>
        </w:trPr>
        <w:tc>
          <w:tcPr>
            <w:tcW w:w="4111" w:type="dxa"/>
          </w:tcPr>
          <w:p w14:paraId="26285AB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CEO etc</w:t>
            </w:r>
          </w:p>
        </w:tc>
        <w:tc>
          <w:tcPr>
            <w:tcW w:w="1701" w:type="dxa"/>
          </w:tcPr>
          <w:p w14:paraId="752D6C8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6AA98AE0"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05419BC1"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69432094" w14:textId="77777777" w:rsidTr="0086281D">
        <w:trPr>
          <w:cantSplit/>
          <w:trHeight w:val="302"/>
        </w:trPr>
        <w:tc>
          <w:tcPr>
            <w:tcW w:w="4111" w:type="dxa"/>
          </w:tcPr>
          <w:p w14:paraId="5BF346D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Atypical cash costs</w:t>
            </w:r>
          </w:p>
        </w:tc>
        <w:tc>
          <w:tcPr>
            <w:tcW w:w="1701" w:type="dxa"/>
          </w:tcPr>
          <w:p w14:paraId="1EF1BD0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3AECEF30" w14:textId="77777777" w:rsidR="00840884" w:rsidRPr="0086281D" w:rsidRDefault="00840884" w:rsidP="006B258D">
            <w:pPr>
              <w:widowControl w:val="0"/>
              <w:spacing w:after="0" w:line="276" w:lineRule="auto"/>
              <w:jc w:val="right"/>
              <w:rPr>
                <w:rFonts w:ascii="Times New Roman" w:hAnsi="Times New Roman"/>
                <w:sz w:val="24"/>
              </w:rPr>
            </w:pPr>
          </w:p>
        </w:tc>
        <w:tc>
          <w:tcPr>
            <w:tcW w:w="1560" w:type="dxa"/>
            <w:noWrap/>
          </w:tcPr>
          <w:p w14:paraId="2EA0C8C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00C200DB" w14:textId="77777777" w:rsidTr="0086281D">
        <w:trPr>
          <w:cantSplit/>
          <w:trHeight w:val="302"/>
        </w:trPr>
        <w:tc>
          <w:tcPr>
            <w:tcW w:w="4111" w:type="dxa"/>
          </w:tcPr>
          <w:p w14:paraId="4F45C700"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Pension deficit payments</w:t>
            </w:r>
          </w:p>
        </w:tc>
        <w:tc>
          <w:tcPr>
            <w:tcW w:w="1701" w:type="dxa"/>
          </w:tcPr>
          <w:p w14:paraId="42F020C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1126E4C4"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57.7%</w:t>
            </w:r>
          </w:p>
        </w:tc>
        <w:tc>
          <w:tcPr>
            <w:tcW w:w="1560" w:type="dxa"/>
            <w:noWrap/>
          </w:tcPr>
          <w:p w14:paraId="1C22DE9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79865CBC" w14:textId="77777777" w:rsidTr="0086281D">
        <w:trPr>
          <w:cantSplit/>
          <w:trHeight w:val="302"/>
        </w:trPr>
        <w:tc>
          <w:tcPr>
            <w:tcW w:w="4111" w:type="dxa"/>
          </w:tcPr>
          <w:p w14:paraId="2DA7754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Metering</w:t>
            </w:r>
          </w:p>
        </w:tc>
        <w:tc>
          <w:tcPr>
            <w:tcW w:w="1701" w:type="dxa"/>
          </w:tcPr>
          <w:p w14:paraId="0C4BD71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5487D467" w14:textId="77777777" w:rsidR="00840884" w:rsidRPr="0086281D" w:rsidRDefault="00840884" w:rsidP="006B258D">
            <w:pPr>
              <w:widowControl w:val="0"/>
              <w:spacing w:after="0" w:line="276" w:lineRule="auto"/>
              <w:jc w:val="right"/>
              <w:rPr>
                <w:rFonts w:ascii="Times New Roman" w:hAnsi="Times New Roman"/>
                <w:sz w:val="24"/>
              </w:rPr>
            </w:pPr>
          </w:p>
        </w:tc>
        <w:tc>
          <w:tcPr>
            <w:tcW w:w="1560" w:type="dxa"/>
            <w:noWrap/>
          </w:tcPr>
          <w:p w14:paraId="79EC4E5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32FDF36B" w14:textId="77777777" w:rsidTr="0086281D">
        <w:trPr>
          <w:cantSplit/>
          <w:trHeight w:val="302"/>
        </w:trPr>
        <w:tc>
          <w:tcPr>
            <w:tcW w:w="4111" w:type="dxa"/>
          </w:tcPr>
          <w:p w14:paraId="32A07F5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Excluded services &amp; de minimis</w:t>
            </w:r>
          </w:p>
        </w:tc>
        <w:tc>
          <w:tcPr>
            <w:tcW w:w="1701" w:type="dxa"/>
          </w:tcPr>
          <w:p w14:paraId="524163B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319AADFC" w14:textId="77777777" w:rsidR="00840884" w:rsidRPr="0086281D" w:rsidRDefault="00840884" w:rsidP="006B258D">
            <w:pPr>
              <w:widowControl w:val="0"/>
              <w:spacing w:after="0" w:line="276" w:lineRule="auto"/>
              <w:jc w:val="right"/>
              <w:rPr>
                <w:rFonts w:ascii="Times New Roman" w:hAnsi="Times New Roman"/>
                <w:sz w:val="24"/>
              </w:rPr>
            </w:pPr>
          </w:p>
        </w:tc>
        <w:tc>
          <w:tcPr>
            <w:tcW w:w="1560" w:type="dxa"/>
            <w:noWrap/>
          </w:tcPr>
          <w:p w14:paraId="16115BD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3675513D" w14:textId="77777777" w:rsidTr="0086281D">
        <w:trPr>
          <w:cantSplit/>
          <w:trHeight w:val="302"/>
        </w:trPr>
        <w:tc>
          <w:tcPr>
            <w:tcW w:w="4111" w:type="dxa"/>
          </w:tcPr>
          <w:p w14:paraId="53702A4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lastRenderedPageBreak/>
              <w:t>Relevant distributed generation (less contributions)</w:t>
            </w:r>
          </w:p>
        </w:tc>
        <w:tc>
          <w:tcPr>
            <w:tcW w:w="1701" w:type="dxa"/>
          </w:tcPr>
          <w:p w14:paraId="1113FBC2"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46ADF9E6"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1B58BDC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3CD72659" w14:textId="77777777" w:rsidTr="0086281D">
        <w:trPr>
          <w:cantSplit/>
          <w:trHeight w:val="302"/>
        </w:trPr>
        <w:tc>
          <w:tcPr>
            <w:tcW w:w="4111" w:type="dxa"/>
          </w:tcPr>
          <w:p w14:paraId="4DBA51B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IFI</w:t>
            </w:r>
          </w:p>
        </w:tc>
        <w:tc>
          <w:tcPr>
            <w:tcW w:w="1701" w:type="dxa"/>
          </w:tcPr>
          <w:p w14:paraId="7FDEFC40"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28802AB9"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57F3BE4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7654679C" w14:textId="77777777" w:rsidTr="0086281D">
        <w:trPr>
          <w:cantSplit/>
          <w:trHeight w:val="302"/>
        </w:trPr>
        <w:tc>
          <w:tcPr>
            <w:tcW w:w="4111" w:type="dxa"/>
          </w:tcPr>
          <w:p w14:paraId="24E6F08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Disallowed Related Party Margins</w:t>
            </w:r>
          </w:p>
        </w:tc>
        <w:tc>
          <w:tcPr>
            <w:tcW w:w="1701" w:type="dxa"/>
          </w:tcPr>
          <w:p w14:paraId="4AA68731"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719D5151"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3B458D8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4BDE17AB" w14:textId="77777777" w:rsidTr="0086281D">
        <w:trPr>
          <w:cantSplit/>
          <w:trHeight w:val="302"/>
        </w:trPr>
        <w:tc>
          <w:tcPr>
            <w:tcW w:w="4111" w:type="dxa"/>
          </w:tcPr>
          <w:p w14:paraId="1F17C28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Statutory Depreciation</w:t>
            </w:r>
          </w:p>
        </w:tc>
        <w:tc>
          <w:tcPr>
            <w:tcW w:w="1701" w:type="dxa"/>
          </w:tcPr>
          <w:p w14:paraId="6D8DD25C"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74CC0B28"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52D4E18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75609882" w14:textId="77777777" w:rsidTr="0086281D">
        <w:trPr>
          <w:cantSplit/>
          <w:trHeight w:val="302"/>
        </w:trPr>
        <w:tc>
          <w:tcPr>
            <w:tcW w:w="4111" w:type="dxa"/>
          </w:tcPr>
          <w:p w14:paraId="223EEA7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Network Rates</w:t>
            </w:r>
          </w:p>
        </w:tc>
        <w:tc>
          <w:tcPr>
            <w:tcW w:w="1701" w:type="dxa"/>
          </w:tcPr>
          <w:p w14:paraId="62B5ADEC"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6EDE16A4"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59177E9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5CB9808C" w14:textId="77777777" w:rsidTr="0086281D">
        <w:trPr>
          <w:cantSplit/>
          <w:trHeight w:val="302"/>
        </w:trPr>
        <w:tc>
          <w:tcPr>
            <w:tcW w:w="4111" w:type="dxa"/>
          </w:tcPr>
          <w:p w14:paraId="15C7A6C5"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Transmission Exit Charges</w:t>
            </w:r>
          </w:p>
        </w:tc>
        <w:tc>
          <w:tcPr>
            <w:tcW w:w="1701" w:type="dxa"/>
          </w:tcPr>
          <w:p w14:paraId="27558AA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Deduct from revenue</w:t>
            </w:r>
          </w:p>
        </w:tc>
        <w:tc>
          <w:tcPr>
            <w:tcW w:w="1417" w:type="dxa"/>
            <w:noWrap/>
          </w:tcPr>
          <w:p w14:paraId="17B47C77"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02178E4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22883EE4" w14:textId="77777777" w:rsidTr="0086281D">
        <w:trPr>
          <w:cantSplit/>
          <w:trHeight w:val="302"/>
        </w:trPr>
        <w:tc>
          <w:tcPr>
            <w:tcW w:w="4111" w:type="dxa"/>
          </w:tcPr>
          <w:p w14:paraId="53855D6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Pension deficit repair payments by related parties </w:t>
            </w:r>
          </w:p>
        </w:tc>
        <w:tc>
          <w:tcPr>
            <w:tcW w:w="1701" w:type="dxa"/>
          </w:tcPr>
          <w:p w14:paraId="3E5CB0B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04F3A809" w14:textId="77777777" w:rsidR="00840884" w:rsidRPr="0086281D" w:rsidRDefault="00840884" w:rsidP="006B258D">
            <w:pPr>
              <w:widowControl w:val="0"/>
              <w:spacing w:after="0" w:line="276" w:lineRule="auto"/>
              <w:outlineLvl w:val="0"/>
              <w:rPr>
                <w:rFonts w:ascii="Times New Roman" w:hAnsi="Times New Roman"/>
                <w:sz w:val="24"/>
              </w:rPr>
            </w:pPr>
          </w:p>
        </w:tc>
        <w:tc>
          <w:tcPr>
            <w:tcW w:w="1560" w:type="dxa"/>
            <w:noWrap/>
          </w:tcPr>
          <w:p w14:paraId="12820F0E"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1C743350" w14:textId="77777777" w:rsidTr="0086281D">
        <w:trPr>
          <w:cantSplit/>
          <w:trHeight w:val="302"/>
        </w:trPr>
        <w:tc>
          <w:tcPr>
            <w:tcW w:w="4111" w:type="dxa"/>
          </w:tcPr>
          <w:p w14:paraId="5FE16A2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Non activity costs and reconciling amounts </w:t>
            </w:r>
          </w:p>
        </w:tc>
        <w:tc>
          <w:tcPr>
            <w:tcW w:w="1701" w:type="dxa"/>
          </w:tcPr>
          <w:p w14:paraId="65B20BEB" w14:textId="4A908FF0" w:rsidR="00840884" w:rsidRPr="0086281D" w:rsidRDefault="00840884" w:rsidP="006B258D">
            <w:pPr>
              <w:keepLines/>
              <w:widowControl w:val="0"/>
              <w:spacing w:after="0" w:line="276" w:lineRule="auto"/>
              <w:outlineLvl w:val="5"/>
              <w:rPr>
                <w:rFonts w:ascii="Times New Roman" w:hAnsi="Times New Roman"/>
                <w:sz w:val="24"/>
              </w:rPr>
            </w:pPr>
            <w:del w:id="2" w:author="John Lawton" w:date="2017-09-18T12:47:00Z">
              <w:r w:rsidRPr="0086281D" w:rsidDel="00B6263F">
                <w:rPr>
                  <w:rFonts w:ascii="Times New Roman" w:hAnsi="Times New Roman"/>
                  <w:sz w:val="24"/>
                </w:rPr>
                <w:delText>Do not allocate</w:delText>
              </w:r>
            </w:del>
            <w:ins w:id="3" w:author="John Lawton" w:date="2017-09-18T12:47:00Z">
              <w:r w:rsidR="00B6263F">
                <w:rPr>
                  <w:rFonts w:ascii="Times New Roman" w:hAnsi="Times New Roman"/>
                  <w:sz w:val="24"/>
                </w:rPr>
                <w:t xml:space="preserve">see paragraph </w:t>
              </w:r>
            </w:ins>
            <w:ins w:id="4" w:author="John Lawton" w:date="2017-09-18T13:00:00Z">
              <w:r w:rsidR="007A26D1">
                <w:rPr>
                  <w:rFonts w:ascii="Times New Roman" w:hAnsi="Times New Roman"/>
                  <w:sz w:val="24"/>
                </w:rPr>
                <w:t>11A</w:t>
              </w:r>
            </w:ins>
            <w:ins w:id="5" w:author="John Lawton" w:date="2017-09-18T12:47:00Z">
              <w:r w:rsidR="00B6263F">
                <w:rPr>
                  <w:rFonts w:ascii="Times New Roman" w:hAnsi="Times New Roman"/>
                  <w:sz w:val="24"/>
                </w:rPr>
                <w:t xml:space="preserve"> in this schedule </w:t>
              </w:r>
            </w:ins>
            <w:ins w:id="6" w:author="Hollie Nicholls" w:date="2018-03-23T18:45:00Z">
              <w:r w:rsidR="00F064A4">
                <w:rPr>
                  <w:rFonts w:ascii="Times New Roman" w:hAnsi="Times New Roman"/>
                  <w:sz w:val="24"/>
                </w:rPr>
                <w:t>29</w:t>
              </w:r>
            </w:ins>
            <w:ins w:id="7" w:author="John Lawton" w:date="2017-09-18T12:47:00Z">
              <w:del w:id="8" w:author="Hollie Nicholls" w:date="2018-03-23T18:45:00Z">
                <w:r w:rsidR="00B6263F" w:rsidDel="00F064A4">
                  <w:rPr>
                    <w:rFonts w:ascii="Times New Roman" w:hAnsi="Times New Roman"/>
                    <w:sz w:val="24"/>
                  </w:rPr>
                  <w:delText>XX</w:delText>
                </w:r>
              </w:del>
            </w:ins>
          </w:p>
        </w:tc>
        <w:tc>
          <w:tcPr>
            <w:tcW w:w="1417" w:type="dxa"/>
            <w:noWrap/>
          </w:tcPr>
          <w:p w14:paraId="7A802796"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217B90F1" w14:textId="452B0BC6" w:rsidR="00840884" w:rsidRPr="0086281D" w:rsidRDefault="00A7444A" w:rsidP="006B258D">
            <w:pPr>
              <w:keepLines/>
              <w:widowControl w:val="0"/>
              <w:spacing w:after="0" w:line="276" w:lineRule="auto"/>
              <w:outlineLvl w:val="5"/>
              <w:rPr>
                <w:rFonts w:ascii="Times New Roman" w:hAnsi="Times New Roman"/>
                <w:sz w:val="24"/>
              </w:rPr>
            </w:pPr>
            <w:ins w:id="9" w:author="Hollie Nicholls" w:date="2018-01-23T15:31:00Z">
              <w:r>
                <w:rPr>
                  <w:rFonts w:ascii="Times New Roman" w:hAnsi="Times New Roman"/>
                  <w:sz w:val="24"/>
                </w:rPr>
                <w:t xml:space="preserve">see paragraph 11A in this schedule </w:t>
              </w:r>
            </w:ins>
            <w:ins w:id="10" w:author="Hollie Nicholls" w:date="2018-03-23T18:45:00Z">
              <w:r w:rsidR="00F064A4">
                <w:rPr>
                  <w:rFonts w:ascii="Times New Roman" w:hAnsi="Times New Roman"/>
                  <w:sz w:val="24"/>
                </w:rPr>
                <w:t>29</w:t>
              </w:r>
            </w:ins>
            <w:del w:id="11" w:author="Hollie Nicholls" w:date="2018-01-23T15:31:00Z">
              <w:r w:rsidR="00840884" w:rsidRPr="0086281D" w:rsidDel="00A7444A">
                <w:rPr>
                  <w:rFonts w:ascii="Times New Roman" w:hAnsi="Times New Roman"/>
                  <w:sz w:val="24"/>
                </w:rPr>
                <w:delText>1</w:delText>
              </w:r>
            </w:del>
          </w:p>
        </w:tc>
      </w:tr>
    </w:tbl>
    <w:p w14:paraId="30E13BA9" w14:textId="77777777" w:rsidR="003A6855" w:rsidRPr="00E52622" w:rsidRDefault="003A6855" w:rsidP="00B9140A">
      <w:pPr>
        <w:spacing w:before="120" w:after="120" w:line="360" w:lineRule="auto"/>
        <w:jc w:val="both"/>
        <w:outlineLvl w:val="6"/>
        <w:rPr>
          <w:rFonts w:ascii="Times New Roman" w:hAnsi="Times New Roman" w:cs="Times New Roman"/>
          <w:sz w:val="24"/>
          <w:szCs w:val="24"/>
        </w:rPr>
      </w:pPr>
    </w:p>
    <w:p w14:paraId="4BBA93B1" w14:textId="33978DC5" w:rsidR="00B9140A" w:rsidRPr="00E52622" w:rsidRDefault="00B9140A" w:rsidP="007A26D1">
      <w:pPr>
        <w:pStyle w:val="ListParagraph"/>
        <w:numPr>
          <w:ilvl w:val="0"/>
          <w:numId w:val="4"/>
        </w:numPr>
        <w:spacing w:after="200" w:line="360" w:lineRule="auto"/>
        <w:ind w:hanging="786"/>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For the categories of expenditure for which the table reports “MEAV” under “the column “Allocation key”, the DNO Party allocates the difference between total and allocated operating expenditure on the basis of an estimate of modern equivalent asset value by network level. Estimated gross modern equivalent asset values used for this purpose are derived from asset counts and gross modern equivalent asset values (replacement costs) for various asset types. The DNO Party maps assets to network levels using the mapping shown in the table </w:t>
      </w:r>
      <w:r w:rsidR="0086281D">
        <w:rPr>
          <w:rFonts w:ascii="Times New Roman" w:hAnsi="Times New Roman" w:cs="Times New Roman"/>
          <w:sz w:val="24"/>
          <w:szCs w:val="24"/>
        </w:rPr>
        <w:t>in</w:t>
      </w:r>
      <w:r w:rsidRPr="00E52622">
        <w:rPr>
          <w:rFonts w:ascii="Times New Roman" w:hAnsi="Times New Roman" w:cs="Times New Roman"/>
          <w:sz w:val="24"/>
          <w:szCs w:val="24"/>
        </w:rPr>
        <w:t xml:space="preserve"> </w:t>
      </w:r>
      <w:r w:rsidR="0086281D">
        <w:rPr>
          <w:rFonts w:ascii="Times New Roman" w:hAnsi="Times New Roman" w:cs="Times New Roman"/>
          <w:sz w:val="24"/>
          <w:szCs w:val="24"/>
        </w:rPr>
        <w:t>paragraph 12 (</w:t>
      </w:r>
      <w:r w:rsidRPr="00E52622">
        <w:rPr>
          <w:rFonts w:ascii="Times New Roman" w:hAnsi="Times New Roman" w:cs="Times New Roman"/>
          <w:sz w:val="24"/>
          <w:szCs w:val="24"/>
        </w:rPr>
        <w:t>Mapping of assets to network levels</w:t>
      </w:r>
      <w:r w:rsidR="0086281D">
        <w:rPr>
          <w:rFonts w:ascii="Times New Roman" w:hAnsi="Times New Roman" w:cs="Times New Roman"/>
          <w:sz w:val="24"/>
          <w:szCs w:val="24"/>
        </w:rPr>
        <w:t>)</w:t>
      </w:r>
      <w:r w:rsidRPr="00E52622">
        <w:rPr>
          <w:rFonts w:ascii="Times New Roman" w:hAnsi="Times New Roman" w:cs="Times New Roman"/>
          <w:sz w:val="24"/>
          <w:szCs w:val="24"/>
        </w:rPr>
        <w:t xml:space="preserve">, and calculates the share of MEAV allocated </w:t>
      </w:r>
      <w:r w:rsidR="00214DA2" w:rsidRPr="00E52622">
        <w:rPr>
          <w:rFonts w:ascii="Times New Roman" w:hAnsi="Times New Roman" w:cs="Times New Roman"/>
          <w:sz w:val="24"/>
          <w:szCs w:val="24"/>
        </w:rPr>
        <w:t>to each of the network levels.</w:t>
      </w:r>
    </w:p>
    <w:p w14:paraId="3318DD38" w14:textId="3E6DF12E" w:rsidR="00B9140A" w:rsidRPr="00E52622" w:rsidRDefault="00B77788" w:rsidP="0086281D">
      <w:pPr>
        <w:pStyle w:val="ListParagraph"/>
        <w:numPr>
          <w:ilvl w:val="0"/>
          <w:numId w:val="4"/>
        </w:numPr>
        <w:spacing w:after="200" w:line="360" w:lineRule="auto"/>
        <w:ind w:hanging="720"/>
        <w:contextualSpacing w:val="0"/>
        <w:jc w:val="both"/>
        <w:outlineLvl w:val="6"/>
        <w:rPr>
          <w:rFonts w:ascii="Times New Roman" w:hAnsi="Times New Roman" w:cs="Times New Roman"/>
          <w:bCs/>
          <w:sz w:val="24"/>
          <w:szCs w:val="24"/>
        </w:rPr>
      </w:pPr>
      <w:r w:rsidRPr="00E52622">
        <w:rPr>
          <w:rFonts w:ascii="Times New Roman" w:hAnsi="Times New Roman" w:cs="Times New Roman"/>
          <w:sz w:val="24"/>
          <w:szCs w:val="24"/>
        </w:rPr>
        <w:t xml:space="preserve">For the calculation of </w:t>
      </w:r>
      <w:r w:rsidR="00767027" w:rsidRPr="00E52622">
        <w:rPr>
          <w:rFonts w:ascii="Times New Roman" w:hAnsi="Times New Roman" w:cs="Times New Roman"/>
          <w:sz w:val="24"/>
          <w:szCs w:val="24"/>
        </w:rPr>
        <w:t>discount percentages</w:t>
      </w:r>
      <w:r w:rsidRPr="00E52622">
        <w:rPr>
          <w:rFonts w:ascii="Times New Roman" w:hAnsi="Times New Roman" w:cs="Times New Roman"/>
          <w:sz w:val="24"/>
          <w:szCs w:val="24"/>
        </w:rPr>
        <w:t xml:space="preserve"> used in Schedule 16 </w:t>
      </w:r>
      <w:r w:rsidR="00B9140A" w:rsidRPr="00E52622">
        <w:rPr>
          <w:rFonts w:ascii="Times New Roman" w:hAnsi="Times New Roman" w:cs="Times New Roman"/>
          <w:sz w:val="24"/>
          <w:szCs w:val="24"/>
        </w:rPr>
        <w:t xml:space="preserve">only, the estimated gross modern equivalent asset value at the EHV and </w:t>
      </w:r>
      <w:r w:rsidR="00630142" w:rsidRPr="00E52622">
        <w:rPr>
          <w:rFonts w:ascii="Times New Roman" w:hAnsi="Times New Roman" w:cs="Times New Roman"/>
          <w:sz w:val="24"/>
          <w:szCs w:val="24"/>
        </w:rPr>
        <w:t>132kV</w:t>
      </w:r>
      <w:r w:rsidR="00B9140A" w:rsidRPr="00E52622">
        <w:rPr>
          <w:rFonts w:ascii="Times New Roman" w:hAnsi="Times New Roman" w:cs="Times New Roman"/>
          <w:sz w:val="24"/>
          <w:szCs w:val="24"/>
        </w:rPr>
        <w:t xml:space="preserve"> network level is adjusted by multiplying it by the EH</w:t>
      </w:r>
      <w:r w:rsidR="00E00571" w:rsidRPr="00E52622">
        <w:rPr>
          <w:rFonts w:ascii="Times New Roman" w:hAnsi="Times New Roman" w:cs="Times New Roman"/>
          <w:sz w:val="24"/>
          <w:szCs w:val="24"/>
        </w:rPr>
        <w:t>V Reduction Ratio</w:t>
      </w:r>
      <w:r w:rsidR="00B9140A" w:rsidRPr="00B9140A">
        <w:rPr>
          <w:rFonts w:ascii="Times New Roman" w:hAnsi="Times New Roman" w:cs="Times New Roman"/>
          <w:sz w:val="24"/>
          <w:szCs w:val="24"/>
        </w:rPr>
        <w:t>.</w:t>
      </w:r>
      <w:r w:rsidR="00E00571">
        <w:rPr>
          <w:rFonts w:ascii="Times New Roman" w:hAnsi="Times New Roman" w:cs="Times New Roman"/>
          <w:sz w:val="24"/>
          <w:szCs w:val="24"/>
        </w:rPr>
        <w:t xml:space="preserve"> The EHV Reduction Ratio is a</w:t>
      </w:r>
      <w:r w:rsidR="00E00571" w:rsidRPr="00E00571">
        <w:rPr>
          <w:rFonts w:ascii="Times New Roman" w:hAnsi="Times New Roman" w:cs="Times New Roman"/>
          <w:sz w:val="24"/>
          <w:szCs w:val="24"/>
        </w:rPr>
        <w:t xml:space="preserve"> factor applied to the EHV network drivers that reduces the allocation of costs to the EHV network level to account for revenues recovered from EDCM </w:t>
      </w:r>
      <w:r w:rsidR="00E00571">
        <w:rPr>
          <w:rFonts w:ascii="Times New Roman" w:hAnsi="Times New Roman" w:cs="Times New Roman"/>
          <w:sz w:val="24"/>
          <w:szCs w:val="24"/>
        </w:rPr>
        <w:t>Connectees</w:t>
      </w:r>
      <w:r w:rsidR="00E00571" w:rsidRPr="00E00571">
        <w:rPr>
          <w:rFonts w:ascii="Times New Roman" w:hAnsi="Times New Roman" w:cs="Times New Roman"/>
          <w:sz w:val="24"/>
          <w:szCs w:val="24"/>
        </w:rPr>
        <w:t xml:space="preserve">.  The </w:t>
      </w:r>
      <w:r w:rsidR="00057561">
        <w:rPr>
          <w:rFonts w:ascii="Times New Roman" w:hAnsi="Times New Roman" w:cs="Times New Roman"/>
          <w:sz w:val="24"/>
          <w:szCs w:val="24"/>
        </w:rPr>
        <w:t>"</w:t>
      </w:r>
      <w:r w:rsidR="00E00571" w:rsidRPr="00057561">
        <w:rPr>
          <w:rFonts w:ascii="Times New Roman" w:hAnsi="Times New Roman" w:cs="Times New Roman"/>
          <w:b/>
          <w:sz w:val="24"/>
          <w:szCs w:val="24"/>
        </w:rPr>
        <w:t>EHV Reduction Ratio</w:t>
      </w:r>
      <w:r w:rsidR="00057561">
        <w:rPr>
          <w:rFonts w:ascii="Times New Roman" w:hAnsi="Times New Roman" w:cs="Times New Roman"/>
          <w:sz w:val="24"/>
          <w:szCs w:val="24"/>
        </w:rPr>
        <w:t>"</w:t>
      </w:r>
      <w:r w:rsidR="00E00571" w:rsidRPr="00E00571">
        <w:rPr>
          <w:rFonts w:ascii="Times New Roman" w:hAnsi="Times New Roman" w:cs="Times New Roman"/>
          <w:sz w:val="24"/>
          <w:szCs w:val="24"/>
        </w:rPr>
        <w:t xml:space="preserve"> is calculated as follows:</w:t>
      </w:r>
    </w:p>
    <w:p w14:paraId="3455562B" w14:textId="77777777" w:rsidR="00E00571" w:rsidRPr="0086281D" w:rsidRDefault="00E00571" w:rsidP="0086281D">
      <w:pPr>
        <w:spacing w:after="200" w:line="360" w:lineRule="auto"/>
        <w:ind w:left="720"/>
        <w:jc w:val="both"/>
        <w:rPr>
          <w:rStyle w:val="Strong"/>
          <w:rFonts w:ascii="Times New Roman" w:hAnsi="Times New Roman"/>
          <w:b w:val="0"/>
          <w:i/>
          <w:sz w:val="24"/>
        </w:rPr>
      </w:pPr>
      <w:r w:rsidRPr="0086281D">
        <w:rPr>
          <w:rStyle w:val="Strong"/>
          <w:rFonts w:ascii="Times New Roman" w:hAnsi="Times New Roman"/>
          <w:b w:val="0"/>
          <w:i/>
          <w:sz w:val="24"/>
        </w:rPr>
        <w:t>[EHV Reduction Rate] = [EHV and 132kV assets in the CDCM model] / ([EHV and 132kV assets in the CDCM model] + [All notional</w:t>
      </w:r>
      <w:r w:rsidR="0075405A" w:rsidRPr="0086281D">
        <w:rPr>
          <w:rStyle w:val="Strong"/>
          <w:rFonts w:ascii="Times New Roman" w:hAnsi="Times New Roman"/>
          <w:b w:val="0"/>
          <w:i/>
          <w:sz w:val="24"/>
        </w:rPr>
        <w:t xml:space="preserve"> assets in the EDCM model]</w:t>
      </w:r>
      <w:r w:rsidRPr="0086281D">
        <w:rPr>
          <w:rStyle w:val="Strong"/>
          <w:rFonts w:ascii="Times New Roman" w:hAnsi="Times New Roman"/>
          <w:b w:val="0"/>
          <w:i/>
          <w:sz w:val="24"/>
        </w:rPr>
        <w:t>)</w:t>
      </w:r>
    </w:p>
    <w:p w14:paraId="48D779BA" w14:textId="58268B97" w:rsidR="00E00571" w:rsidRPr="00E00571" w:rsidRDefault="0086281D" w:rsidP="0086281D">
      <w:pPr>
        <w:spacing w:after="200" w:line="360" w:lineRule="auto"/>
        <w:ind w:left="709"/>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W</w:t>
      </w:r>
      <w:r w:rsidR="00E00571" w:rsidRPr="00E00571">
        <w:rPr>
          <w:rStyle w:val="Strong"/>
          <w:rFonts w:ascii="Times New Roman" w:hAnsi="Times New Roman" w:cs="Times New Roman"/>
          <w:b w:val="0"/>
          <w:sz w:val="24"/>
          <w:szCs w:val="24"/>
        </w:rPr>
        <w:t>here:</w:t>
      </w:r>
    </w:p>
    <w:p w14:paraId="0D65A0B3" w14:textId="77777777" w:rsidR="00E00571" w:rsidRPr="00E00571" w:rsidRDefault="00E00571" w:rsidP="0086281D">
      <w:pPr>
        <w:spacing w:after="200" w:line="360" w:lineRule="auto"/>
        <w:ind w:left="864"/>
        <w:jc w:val="both"/>
        <w:rPr>
          <w:rStyle w:val="Strong"/>
          <w:rFonts w:ascii="Times New Roman" w:hAnsi="Times New Roman" w:cs="Times New Roman"/>
          <w:b w:val="0"/>
          <w:sz w:val="24"/>
          <w:szCs w:val="24"/>
        </w:rPr>
      </w:pPr>
      <w:r w:rsidRPr="00956D0A">
        <w:rPr>
          <w:rStyle w:val="Strong"/>
          <w:rFonts w:ascii="Times New Roman" w:hAnsi="Times New Roman" w:cs="Times New Roman"/>
          <w:i/>
          <w:sz w:val="24"/>
          <w:szCs w:val="24"/>
        </w:rPr>
        <w:lastRenderedPageBreak/>
        <w:t xml:space="preserve">EHV and </w:t>
      </w:r>
      <w:r w:rsidR="00630142" w:rsidRPr="00956D0A">
        <w:rPr>
          <w:rStyle w:val="Strong"/>
          <w:rFonts w:ascii="Times New Roman" w:hAnsi="Times New Roman" w:cs="Times New Roman"/>
          <w:i/>
          <w:sz w:val="24"/>
          <w:szCs w:val="24"/>
        </w:rPr>
        <w:t>132kV</w:t>
      </w:r>
      <w:r w:rsidRPr="00956D0A">
        <w:rPr>
          <w:rStyle w:val="Strong"/>
          <w:rFonts w:ascii="Times New Roman" w:hAnsi="Times New Roman" w:cs="Times New Roman"/>
          <w:i/>
          <w:sz w:val="24"/>
          <w:szCs w:val="24"/>
        </w:rPr>
        <w:t xml:space="preserve"> assets in the CDCM model </w:t>
      </w:r>
      <w:r w:rsidRPr="00E00571">
        <w:rPr>
          <w:rStyle w:val="Strong"/>
          <w:rFonts w:ascii="Times New Roman" w:hAnsi="Times New Roman" w:cs="Times New Roman"/>
          <w:b w:val="0"/>
          <w:sz w:val="24"/>
          <w:szCs w:val="24"/>
        </w:rPr>
        <w:t>= the sum of the notional values in £ of the EHV a</w:t>
      </w:r>
      <w:r w:rsidR="0075405A">
        <w:rPr>
          <w:rStyle w:val="Strong"/>
          <w:rFonts w:ascii="Times New Roman" w:hAnsi="Times New Roman" w:cs="Times New Roman"/>
          <w:b w:val="0"/>
          <w:sz w:val="24"/>
          <w:szCs w:val="24"/>
        </w:rPr>
        <w:t>ssets in the CDCM model</w:t>
      </w:r>
      <w:r w:rsidRPr="00E00571">
        <w:rPr>
          <w:rStyle w:val="Strong"/>
          <w:rFonts w:ascii="Times New Roman" w:hAnsi="Times New Roman" w:cs="Times New Roman"/>
          <w:b w:val="0"/>
          <w:sz w:val="24"/>
          <w:szCs w:val="24"/>
        </w:rPr>
        <w:t>, namely 132kV, 132kV/EHV, EHV, EHV/HV, and 132kV/HV assets; and</w:t>
      </w:r>
    </w:p>
    <w:p w14:paraId="0ED2BB7D" w14:textId="32B8B782" w:rsidR="00B9140A" w:rsidRPr="00E00571" w:rsidRDefault="00E00571" w:rsidP="0086281D">
      <w:pPr>
        <w:spacing w:after="200" w:line="360" w:lineRule="auto"/>
        <w:ind w:left="864"/>
        <w:jc w:val="both"/>
        <w:rPr>
          <w:rFonts w:ascii="Times New Roman" w:hAnsi="Times New Roman" w:cs="Times New Roman"/>
          <w:bCs/>
          <w:sz w:val="24"/>
          <w:szCs w:val="24"/>
        </w:rPr>
      </w:pPr>
      <w:r w:rsidRPr="00956D0A">
        <w:rPr>
          <w:rStyle w:val="Strong"/>
          <w:rFonts w:ascii="Times New Roman" w:hAnsi="Times New Roman" w:cs="Times New Roman"/>
          <w:i/>
          <w:sz w:val="24"/>
          <w:szCs w:val="24"/>
        </w:rPr>
        <w:t>all notional assets in the EDCM model</w:t>
      </w:r>
      <w:r w:rsidRPr="00E00571">
        <w:rPr>
          <w:rStyle w:val="Strong"/>
          <w:rFonts w:ascii="Times New Roman" w:hAnsi="Times New Roman" w:cs="Times New Roman"/>
          <w:b w:val="0"/>
          <w:sz w:val="24"/>
          <w:szCs w:val="24"/>
        </w:rPr>
        <w:t xml:space="preserve"> = the total notional value in £ of the assets </w:t>
      </w:r>
      <w:r w:rsidR="0075405A">
        <w:rPr>
          <w:rStyle w:val="Strong"/>
          <w:rFonts w:ascii="Times New Roman" w:hAnsi="Times New Roman" w:cs="Times New Roman"/>
          <w:b w:val="0"/>
          <w:sz w:val="24"/>
          <w:szCs w:val="24"/>
        </w:rPr>
        <w:t xml:space="preserve">as </w:t>
      </w:r>
      <w:r w:rsidRPr="00E00571">
        <w:rPr>
          <w:rStyle w:val="Strong"/>
          <w:rFonts w:ascii="Times New Roman" w:hAnsi="Times New Roman" w:cs="Times New Roman"/>
          <w:b w:val="0"/>
          <w:sz w:val="24"/>
          <w:szCs w:val="24"/>
        </w:rPr>
        <w:t xml:space="preserve">described in </w:t>
      </w:r>
      <w:r w:rsidR="00EC7F0C">
        <w:rPr>
          <w:rStyle w:val="Strong"/>
          <w:rFonts w:ascii="Times New Roman" w:hAnsi="Times New Roman" w:cs="Times New Roman"/>
          <w:b w:val="0"/>
          <w:sz w:val="24"/>
          <w:szCs w:val="24"/>
        </w:rPr>
        <w:t>paragraph 4(e) above.</w:t>
      </w:r>
    </w:p>
    <w:p w14:paraId="456F5053" w14:textId="77777777" w:rsidR="00044929" w:rsidRDefault="00044929" w:rsidP="0086281D">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r>
        <w:rPr>
          <w:rFonts w:ascii="Times New Roman" w:hAnsi="Times New Roman" w:cs="Times New Roman"/>
          <w:sz w:val="24"/>
          <w:szCs w:val="24"/>
        </w:rPr>
        <w:t>For each network level, the DNO Party calculates a category of operating costs called “</w:t>
      </w:r>
      <w:r w:rsidRPr="00956D0A">
        <w:rPr>
          <w:rFonts w:ascii="Times New Roman" w:hAnsi="Times New Roman" w:cs="Times New Roman"/>
          <w:b/>
          <w:i/>
          <w:sz w:val="24"/>
          <w:szCs w:val="24"/>
        </w:rPr>
        <w:t>Load related new connections &amp; reinforcement (net of contributions)</w:t>
      </w:r>
      <w:r w:rsidR="002D53A9">
        <w:rPr>
          <w:rFonts w:ascii="Times New Roman" w:hAnsi="Times New Roman" w:cs="Times New Roman"/>
          <w:sz w:val="24"/>
          <w:szCs w:val="24"/>
        </w:rPr>
        <w:t>”</w:t>
      </w:r>
      <w:r>
        <w:rPr>
          <w:rFonts w:ascii="Times New Roman" w:hAnsi="Times New Roman" w:cs="Times New Roman"/>
          <w:sz w:val="24"/>
          <w:szCs w:val="24"/>
        </w:rPr>
        <w:t xml:space="preserve"> as the sum of the following elements:</w:t>
      </w:r>
    </w:p>
    <w:p w14:paraId="0A0E3798" w14:textId="77777777" w:rsidR="00EC7F0C" w:rsidRDefault="00044929" w:rsidP="0086281D">
      <w:pPr>
        <w:pStyle w:val="ListParagraph"/>
        <w:numPr>
          <w:ilvl w:val="1"/>
          <w:numId w:val="4"/>
        </w:numPr>
        <w:spacing w:after="200" w:line="360" w:lineRule="auto"/>
        <w:contextualSpacing w:val="0"/>
        <w:jc w:val="both"/>
        <w:outlineLvl w:val="6"/>
        <w:rPr>
          <w:rFonts w:ascii="Times New Roman" w:hAnsi="Times New Roman" w:cs="Times New Roman"/>
          <w:sz w:val="24"/>
          <w:szCs w:val="24"/>
        </w:rPr>
      </w:pPr>
      <w:r>
        <w:rPr>
          <w:rFonts w:ascii="Times New Roman" w:hAnsi="Times New Roman" w:cs="Times New Roman"/>
          <w:sz w:val="24"/>
          <w:szCs w:val="24"/>
        </w:rPr>
        <w:t>General reinforcement costs reported in table 2.4 of the 2007/2008 RRP. These are reported by network level.</w:t>
      </w:r>
      <w:r w:rsidR="00D2383E">
        <w:rPr>
          <w:rFonts w:ascii="Times New Roman" w:hAnsi="Times New Roman" w:cs="Times New Roman"/>
          <w:sz w:val="24"/>
          <w:szCs w:val="24"/>
        </w:rPr>
        <w:t xml:space="preserve"> The amount related to the HV system is allocated entirely to the HV network level. No allocation is made for the HV/LV network level.</w:t>
      </w:r>
      <w:r w:rsidR="00EC7F0C">
        <w:rPr>
          <w:rFonts w:ascii="Times New Roman" w:hAnsi="Times New Roman" w:cs="Times New Roman"/>
          <w:sz w:val="24"/>
          <w:szCs w:val="24"/>
        </w:rPr>
        <w:t xml:space="preserve"> </w:t>
      </w:r>
    </w:p>
    <w:p w14:paraId="54522401" w14:textId="4795710C" w:rsidR="00BF4C6E" w:rsidRPr="00EC7F0C" w:rsidRDefault="00EC7F0C" w:rsidP="0086281D">
      <w:pPr>
        <w:pStyle w:val="ListParagraph"/>
        <w:numPr>
          <w:ilvl w:val="1"/>
          <w:numId w:val="4"/>
        </w:numPr>
        <w:spacing w:after="200" w:line="360" w:lineRule="auto"/>
        <w:contextualSpacing w:val="0"/>
        <w:jc w:val="both"/>
        <w:outlineLvl w:val="6"/>
        <w:rPr>
          <w:rFonts w:ascii="Times New Roman" w:hAnsi="Times New Roman" w:cs="Times New Roman"/>
          <w:sz w:val="24"/>
          <w:szCs w:val="24"/>
        </w:rPr>
      </w:pPr>
      <w:r>
        <w:rPr>
          <w:rFonts w:ascii="Times New Roman" w:hAnsi="Times New Roman" w:cs="Times New Roman"/>
          <w:sz w:val="24"/>
          <w:szCs w:val="24"/>
        </w:rPr>
        <w:t>[</w:t>
      </w:r>
      <w:r w:rsidR="00044929" w:rsidRPr="00EC7F0C">
        <w:rPr>
          <w:rFonts w:ascii="Times New Roman" w:hAnsi="Times New Roman" w:cs="Times New Roman"/>
          <w:sz w:val="24"/>
          <w:szCs w:val="24"/>
        </w:rPr>
        <w:t xml:space="preserve">“New connections &amp; customer specific reinforcement” less “Customer contributions (directs) for connections” </w:t>
      </w:r>
      <w:r w:rsidR="004F01FA" w:rsidRPr="00EC7F0C">
        <w:rPr>
          <w:rFonts w:ascii="Times New Roman" w:hAnsi="Times New Roman" w:cs="Times New Roman"/>
          <w:sz w:val="24"/>
          <w:szCs w:val="24"/>
        </w:rPr>
        <w:t xml:space="preserve">for connections </w:t>
      </w:r>
      <w:r w:rsidR="00044929" w:rsidRPr="00EC7F0C">
        <w:rPr>
          <w:rFonts w:ascii="Times New Roman" w:hAnsi="Times New Roman" w:cs="Times New Roman"/>
          <w:sz w:val="24"/>
          <w:szCs w:val="24"/>
        </w:rPr>
        <w:t>at each network level</w:t>
      </w:r>
      <w:r w:rsidR="00196E8B" w:rsidRPr="00EC7F0C">
        <w:rPr>
          <w:rFonts w:ascii="Times New Roman" w:hAnsi="Times New Roman" w:cs="Times New Roman"/>
          <w:sz w:val="24"/>
          <w:szCs w:val="24"/>
        </w:rPr>
        <w:t xml:space="preserve"> aggregated over the period 2005/2006 to 2014/2015</w:t>
      </w:r>
      <w:r>
        <w:rPr>
          <w:rFonts w:ascii="Times New Roman" w:hAnsi="Times New Roman" w:cs="Times New Roman"/>
          <w:sz w:val="24"/>
          <w:szCs w:val="24"/>
        </w:rPr>
        <w:t>]</w:t>
      </w:r>
      <w:r w:rsidR="00313CBB" w:rsidRPr="00EC7F0C">
        <w:rPr>
          <w:rFonts w:ascii="Times New Roman" w:hAnsi="Times New Roman" w:cs="Times New Roman"/>
          <w:sz w:val="24"/>
          <w:szCs w:val="24"/>
        </w:rPr>
        <w:t>, and divided by 10</w:t>
      </w:r>
      <w:r w:rsidR="00044929" w:rsidRPr="00EC7F0C">
        <w:rPr>
          <w:rFonts w:ascii="Times New Roman" w:hAnsi="Times New Roman" w:cs="Times New Roman"/>
          <w:sz w:val="24"/>
          <w:szCs w:val="24"/>
        </w:rPr>
        <w:t xml:space="preserve">. Both sets of numbers are reported for each network level in the FBPQ (worksheet LR1). </w:t>
      </w:r>
      <w:r w:rsidR="004F01FA" w:rsidRPr="00EC7F0C">
        <w:rPr>
          <w:rFonts w:ascii="Times New Roman" w:hAnsi="Times New Roman" w:cs="Times New Roman"/>
          <w:sz w:val="24"/>
          <w:szCs w:val="24"/>
        </w:rPr>
        <w:t xml:space="preserve">No allocation is made for the HV/LV network level. </w:t>
      </w:r>
      <w:r w:rsidR="00044929" w:rsidRPr="00EC7F0C">
        <w:rPr>
          <w:rFonts w:ascii="Times New Roman" w:hAnsi="Times New Roman" w:cs="Times New Roman"/>
          <w:sz w:val="24"/>
          <w:szCs w:val="24"/>
        </w:rPr>
        <w:t xml:space="preserve">If this element is negative for any network level, it is replaced by zero for that network level.  </w:t>
      </w:r>
    </w:p>
    <w:p w14:paraId="3CB32FDA" w14:textId="7A980FFD" w:rsidR="00BA45FA" w:rsidRPr="00E52622" w:rsidRDefault="00B9140A" w:rsidP="0086281D">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The DNO Party adjusts the operating costs allocated to each network level - equal to the sum of the operating costs already allocated to network levels in the 2007/2008 RRP and the operating costs allocated in line with the previous paragraph</w:t>
      </w:r>
      <w:r w:rsidR="00044929" w:rsidRPr="00E52622">
        <w:rPr>
          <w:rFonts w:ascii="Times New Roman" w:hAnsi="Times New Roman" w:cs="Times New Roman"/>
          <w:sz w:val="24"/>
          <w:szCs w:val="24"/>
        </w:rPr>
        <w:t>s</w:t>
      </w:r>
      <w:r w:rsidRPr="00E52622">
        <w:rPr>
          <w:rFonts w:ascii="Times New Roman" w:hAnsi="Times New Roman" w:cs="Times New Roman"/>
          <w:sz w:val="24"/>
          <w:szCs w:val="24"/>
        </w:rPr>
        <w:t xml:space="preserve"> - by multiplying, for each operating cost category, the allocated cost by </w:t>
      </w:r>
      <w:r w:rsidR="001C4557">
        <w:rPr>
          <w:rFonts w:ascii="Times New Roman" w:hAnsi="Times New Roman" w:cs="Times New Roman"/>
          <w:sz w:val="24"/>
          <w:szCs w:val="24"/>
        </w:rPr>
        <w:t>[</w:t>
      </w:r>
      <w:r w:rsidRPr="00E52622">
        <w:rPr>
          <w:rFonts w:ascii="Times New Roman" w:hAnsi="Times New Roman" w:cs="Times New Roman"/>
          <w:sz w:val="24"/>
          <w:szCs w:val="24"/>
        </w:rPr>
        <w:t xml:space="preserve">one minus the relevant capitalisation percentage specified in the table </w:t>
      </w:r>
      <w:r w:rsidR="00CE3E2B">
        <w:rPr>
          <w:rFonts w:ascii="Times New Roman" w:hAnsi="Times New Roman" w:cs="Times New Roman"/>
          <w:sz w:val="24"/>
          <w:szCs w:val="24"/>
        </w:rPr>
        <w:t>in paragraph 6 (</w:t>
      </w:r>
      <w:r w:rsidRPr="00E52622">
        <w:rPr>
          <w:rFonts w:ascii="Times New Roman" w:hAnsi="Times New Roman" w:cs="Times New Roman"/>
          <w:sz w:val="24"/>
          <w:szCs w:val="24"/>
        </w:rPr>
        <w:t>Allocation rules</w:t>
      </w:r>
      <w:r w:rsidR="00CE3E2B">
        <w:rPr>
          <w:rFonts w:ascii="Times New Roman" w:hAnsi="Times New Roman" w:cs="Times New Roman"/>
          <w:sz w:val="24"/>
          <w:szCs w:val="24"/>
        </w:rPr>
        <w:t>)</w:t>
      </w:r>
      <w:r w:rsidR="001C4557">
        <w:rPr>
          <w:rFonts w:ascii="Times New Roman" w:hAnsi="Times New Roman" w:cs="Times New Roman"/>
          <w:sz w:val="24"/>
          <w:szCs w:val="24"/>
        </w:rPr>
        <w:t>]</w:t>
      </w:r>
      <w:r w:rsidRPr="00E52622">
        <w:rPr>
          <w:rFonts w:ascii="Times New Roman" w:hAnsi="Times New Roman" w:cs="Times New Roman"/>
          <w:sz w:val="24"/>
          <w:szCs w:val="24"/>
        </w:rPr>
        <w:t xml:space="preserve">.  </w:t>
      </w:r>
    </w:p>
    <w:p w14:paraId="0B0C70C9" w14:textId="53FD9326" w:rsidR="00B6263F" w:rsidRDefault="00B9140A" w:rsidP="00B6263F">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On the basis of summing this adjusted allocation of operating costs across cost categories for each network level, the DNO Party calculates the share of operating costs of each netwo</w:t>
      </w:r>
      <w:r w:rsidR="001C4557">
        <w:rPr>
          <w:rFonts w:ascii="Times New Roman" w:hAnsi="Times New Roman" w:cs="Times New Roman"/>
          <w:sz w:val="24"/>
          <w:szCs w:val="24"/>
        </w:rPr>
        <w:t>rk level. These are denoted as "</w:t>
      </w:r>
      <w:r w:rsidRPr="00956D0A">
        <w:rPr>
          <w:rFonts w:ascii="Times New Roman" w:hAnsi="Times New Roman" w:cs="Times New Roman"/>
          <w:b/>
          <w:sz w:val="24"/>
          <w:szCs w:val="24"/>
        </w:rPr>
        <w:t>Expensed proportions</w:t>
      </w:r>
      <w:r w:rsidR="001C4557">
        <w:rPr>
          <w:rFonts w:ascii="Times New Roman" w:hAnsi="Times New Roman" w:cs="Times New Roman"/>
          <w:sz w:val="24"/>
          <w:szCs w:val="24"/>
        </w:rPr>
        <w:t>"</w:t>
      </w:r>
      <w:r w:rsidRPr="00E52622">
        <w:rPr>
          <w:rFonts w:ascii="Times New Roman" w:hAnsi="Times New Roman" w:cs="Times New Roman"/>
          <w:sz w:val="24"/>
          <w:szCs w:val="24"/>
        </w:rPr>
        <w:t>.</w:t>
      </w:r>
    </w:p>
    <w:p w14:paraId="71B17569" w14:textId="4D5C052F" w:rsidR="007A26D1" w:rsidRDefault="007A26D1" w:rsidP="007A26D1">
      <w:pPr>
        <w:autoSpaceDE w:val="0"/>
        <w:autoSpaceDN w:val="0"/>
        <w:adjustRightInd w:val="0"/>
        <w:ind w:left="709" w:right="-9" w:hanging="709"/>
        <w:jc w:val="both"/>
        <w:rPr>
          <w:ins w:id="12" w:author="John Lawton" w:date="2017-09-18T12:59:00Z"/>
          <w:rFonts w:cs="Times New Roman"/>
          <w:szCs w:val="24"/>
        </w:rPr>
      </w:pPr>
      <w:ins w:id="13" w:author="John Lawton" w:date="2017-09-18T12:59:00Z">
        <w:r>
          <w:rPr>
            <w:rFonts w:ascii="Times New Roman" w:hAnsi="Times New Roman" w:cs="Times New Roman"/>
            <w:sz w:val="24"/>
            <w:szCs w:val="24"/>
          </w:rPr>
          <w:t>11A</w:t>
        </w:r>
        <w:r>
          <w:rPr>
            <w:rFonts w:ascii="Times New Roman" w:hAnsi="Times New Roman" w:cs="Times New Roman"/>
            <w:sz w:val="24"/>
            <w:szCs w:val="24"/>
          </w:rPr>
          <w:tab/>
        </w:r>
        <w:r>
          <w:rPr>
            <w:rFonts w:cs="Times New Roman"/>
            <w:szCs w:val="24"/>
          </w:rPr>
          <w:t>RRP costs described in the table at 6 above as “Non activity costs and reconciling amounts” shall be allocated as follows:</w:t>
        </w:r>
      </w:ins>
    </w:p>
    <w:p w14:paraId="3FF2358E" w14:textId="3D1F6BA0" w:rsidR="007A26D1" w:rsidRDefault="007A26D1" w:rsidP="007A26D1">
      <w:pPr>
        <w:pStyle w:val="ListParagraph"/>
        <w:numPr>
          <w:ilvl w:val="0"/>
          <w:numId w:val="38"/>
        </w:numPr>
        <w:autoSpaceDE w:val="0"/>
        <w:autoSpaceDN w:val="0"/>
        <w:adjustRightInd w:val="0"/>
        <w:spacing w:after="240" w:line="360" w:lineRule="auto"/>
        <w:ind w:right="-9"/>
        <w:jc w:val="both"/>
        <w:rPr>
          <w:ins w:id="14" w:author="John Lawton" w:date="2017-09-18T12:59:00Z"/>
          <w:rFonts w:cs="Times New Roman"/>
          <w:szCs w:val="24"/>
        </w:rPr>
      </w:pPr>
      <w:ins w:id="15" w:author="John Lawton" w:date="2017-09-18T12:59:00Z">
        <w:r>
          <w:rPr>
            <w:rFonts w:cs="Times New Roman"/>
            <w:szCs w:val="24"/>
          </w:rPr>
          <w:t>Costs described in table 2.6 of the 2007/2008 RRP as “Ofgem licence fee</w:t>
        </w:r>
        <w:bookmarkStart w:id="16" w:name="_GoBack"/>
        <w:bookmarkEnd w:id="16"/>
        <w:del w:id="17" w:author="Hollie Nicholls" w:date="2018-03-23T18:45:00Z">
          <w:r w:rsidDel="00F064A4">
            <w:rPr>
              <w:rFonts w:cs="Times New Roman"/>
              <w:szCs w:val="24"/>
            </w:rPr>
            <w:delText>s</w:delText>
          </w:r>
        </w:del>
        <w:r>
          <w:rPr>
            <w:rFonts w:cs="Times New Roman"/>
            <w:szCs w:val="24"/>
          </w:rPr>
          <w:t>” shall be 100% allocated directly to the LV services level</w:t>
        </w:r>
      </w:ins>
      <w:ins w:id="18" w:author="Hollie Nicholls" w:date="2018-01-23T15:31:00Z">
        <w:r w:rsidR="00A7444A">
          <w:rPr>
            <w:rFonts w:cs="Times New Roman"/>
            <w:szCs w:val="24"/>
          </w:rPr>
          <w:t xml:space="preserve"> and treated as indirect costs</w:t>
        </w:r>
      </w:ins>
      <w:ins w:id="19" w:author="John Lawton" w:date="2017-09-18T12:59:00Z">
        <w:r>
          <w:rPr>
            <w:rFonts w:cs="Times New Roman"/>
            <w:szCs w:val="24"/>
          </w:rPr>
          <w:t>.</w:t>
        </w:r>
      </w:ins>
    </w:p>
    <w:p w14:paraId="49FD5E87" w14:textId="760B7E2B" w:rsidR="007A26D1" w:rsidRDefault="007A26D1" w:rsidP="007A26D1">
      <w:pPr>
        <w:pStyle w:val="ListParagraph"/>
        <w:numPr>
          <w:ilvl w:val="0"/>
          <w:numId w:val="38"/>
        </w:numPr>
        <w:autoSpaceDE w:val="0"/>
        <w:autoSpaceDN w:val="0"/>
        <w:adjustRightInd w:val="0"/>
        <w:spacing w:after="240" w:line="360" w:lineRule="auto"/>
        <w:ind w:right="-9"/>
        <w:jc w:val="both"/>
        <w:rPr>
          <w:ins w:id="20" w:author="John Lawton" w:date="2017-09-18T12:59:00Z"/>
          <w:rFonts w:cs="Times New Roman"/>
          <w:szCs w:val="24"/>
        </w:rPr>
      </w:pPr>
      <w:ins w:id="21" w:author="John Lawton" w:date="2017-09-18T12:59:00Z">
        <w:r>
          <w:rPr>
            <w:rFonts w:cs="Times New Roman"/>
            <w:szCs w:val="24"/>
          </w:rPr>
          <w:lastRenderedPageBreak/>
          <w:t xml:space="preserve">No other costs </w:t>
        </w:r>
      </w:ins>
      <w:ins w:id="22" w:author="Hollie Nicholls" w:date="2017-10-20T11:25:00Z">
        <w:r w:rsidR="00A21A25">
          <w:rPr>
            <w:rFonts w:cs="Times New Roman"/>
            <w:szCs w:val="24"/>
          </w:rPr>
          <w:t>shall be directly allocated</w:t>
        </w:r>
      </w:ins>
    </w:p>
    <w:p w14:paraId="4202EA24" w14:textId="6A7E42C3" w:rsidR="007A26D1" w:rsidRPr="00E52622" w:rsidRDefault="007A26D1" w:rsidP="007A26D1">
      <w:pPr>
        <w:pStyle w:val="ListParagraph"/>
        <w:tabs>
          <w:tab w:val="left" w:pos="426"/>
        </w:tabs>
        <w:spacing w:after="200" w:line="360" w:lineRule="auto"/>
        <w:ind w:left="502" w:hanging="786"/>
        <w:contextualSpacing w:val="0"/>
        <w:jc w:val="both"/>
        <w:outlineLvl w:val="6"/>
        <w:rPr>
          <w:rFonts w:ascii="Times New Roman" w:hAnsi="Times New Roman" w:cs="Times New Roman"/>
          <w:sz w:val="24"/>
          <w:szCs w:val="24"/>
        </w:rPr>
      </w:pPr>
    </w:p>
    <w:p w14:paraId="2534958A" w14:textId="24D1DEC9" w:rsidR="00ED41AB" w:rsidRPr="008E33E2" w:rsidRDefault="00ED41AB" w:rsidP="00B6263F">
      <w:pPr>
        <w:jc w:val="right"/>
        <w:rPr>
          <w:rFonts w:ascii="Times New Roman" w:hAnsi="Times New Roman"/>
          <w:b/>
          <w:sz w:val="24"/>
        </w:rPr>
      </w:pPr>
    </w:p>
    <w:sectPr w:rsidR="00ED41AB" w:rsidRPr="008E33E2" w:rsidSect="002D53A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A72E1" w14:textId="77777777" w:rsidR="00137A4E" w:rsidRDefault="00137A4E" w:rsidP="00823F54">
      <w:pPr>
        <w:spacing w:after="0" w:line="240" w:lineRule="auto"/>
      </w:pPr>
      <w:r>
        <w:separator/>
      </w:r>
    </w:p>
  </w:endnote>
  <w:endnote w:type="continuationSeparator" w:id="0">
    <w:p w14:paraId="228391EE" w14:textId="77777777" w:rsidR="00137A4E" w:rsidRDefault="00137A4E" w:rsidP="00823F54">
      <w:pPr>
        <w:spacing w:after="0" w:line="240" w:lineRule="auto"/>
      </w:pPr>
      <w:r>
        <w:continuationSeparator/>
      </w:r>
    </w:p>
  </w:endnote>
  <w:endnote w:type="continuationNotice" w:id="1">
    <w:p w14:paraId="19065005" w14:textId="77777777" w:rsidR="00137A4E" w:rsidRDefault="00137A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FD2CE" w14:textId="77777777" w:rsidR="00137A4E" w:rsidRDefault="00137A4E" w:rsidP="00823F54">
      <w:pPr>
        <w:spacing w:after="0" w:line="240" w:lineRule="auto"/>
      </w:pPr>
      <w:r>
        <w:separator/>
      </w:r>
    </w:p>
  </w:footnote>
  <w:footnote w:type="continuationSeparator" w:id="0">
    <w:p w14:paraId="02A6DC12" w14:textId="77777777" w:rsidR="00137A4E" w:rsidRDefault="00137A4E" w:rsidP="00823F54">
      <w:pPr>
        <w:spacing w:after="0" w:line="240" w:lineRule="auto"/>
      </w:pPr>
      <w:r>
        <w:continuationSeparator/>
      </w:r>
    </w:p>
  </w:footnote>
  <w:footnote w:type="continuationNotice" w:id="1">
    <w:p w14:paraId="24435D98" w14:textId="77777777" w:rsidR="00137A4E" w:rsidRDefault="00137A4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D299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FEDE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7AA21D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A92EF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DCD7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98C38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7EAE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E60B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77CAF3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E81F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54FB8"/>
    <w:multiLevelType w:val="hybridMultilevel"/>
    <w:tmpl w:val="14C2D7A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52F6189"/>
    <w:multiLevelType w:val="hybridMultilevel"/>
    <w:tmpl w:val="1462503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E4238D"/>
    <w:multiLevelType w:val="hybridMultilevel"/>
    <w:tmpl w:val="2E04C24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E65B34"/>
    <w:multiLevelType w:val="hybridMultilevel"/>
    <w:tmpl w:val="EC26ED04"/>
    <w:lvl w:ilvl="0" w:tplc="0A4EA380">
      <w:start w:val="7"/>
      <w:numFmt w:val="decimal"/>
      <w:lvlText w:val="%1."/>
      <w:lvlJc w:val="left"/>
      <w:pPr>
        <w:ind w:left="502"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B87DBC"/>
    <w:multiLevelType w:val="multilevel"/>
    <w:tmpl w:val="7660BEC4"/>
    <w:lvl w:ilvl="0">
      <w:start w:val="1"/>
      <w:numFmt w:val="none"/>
      <w:suff w:val="nothing"/>
      <w:lvlText w:val=""/>
      <w:lvlJc w:val="left"/>
      <w:pPr>
        <w:ind w:left="0" w:firstLine="0"/>
      </w:pPr>
      <w:rPr>
        <w:rFonts w:hint="default"/>
      </w:rPr>
    </w:lvl>
    <w:lvl w:ilvl="1">
      <w:start w:val="1"/>
      <w:numFmt w:val="decimal"/>
      <w:lvlRestart w:val="0"/>
      <w:lvlText w:val="%2."/>
      <w:lvlJc w:val="left"/>
      <w:pPr>
        <w:tabs>
          <w:tab w:val="num" w:pos="720"/>
        </w:tabs>
        <w:ind w:left="720" w:hanging="720"/>
      </w:pPr>
      <w:rPr>
        <w:rFonts w:hint="default"/>
      </w:rPr>
    </w:lvl>
    <w:lvl w:ilvl="2">
      <w:start w:val="1"/>
      <w:numFmt w:val="lowerLetter"/>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15" w15:restartNumberingAfterBreak="0">
    <w:nsid w:val="29305578"/>
    <w:multiLevelType w:val="hybridMultilevel"/>
    <w:tmpl w:val="4C4C6F7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24183A"/>
    <w:multiLevelType w:val="hybridMultilevel"/>
    <w:tmpl w:val="2592DD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0B548C"/>
    <w:multiLevelType w:val="hybridMultilevel"/>
    <w:tmpl w:val="699E29A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DB6828"/>
    <w:multiLevelType w:val="hybridMultilevel"/>
    <w:tmpl w:val="23B8D4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60D4D61"/>
    <w:multiLevelType w:val="hybridMultilevel"/>
    <w:tmpl w:val="7346B2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E500AC"/>
    <w:multiLevelType w:val="hybridMultilevel"/>
    <w:tmpl w:val="E94CCF2C"/>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B911AA"/>
    <w:multiLevelType w:val="hybridMultilevel"/>
    <w:tmpl w:val="A938749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8884C57"/>
    <w:multiLevelType w:val="hybridMultilevel"/>
    <w:tmpl w:val="D032B1A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A27A7B"/>
    <w:multiLevelType w:val="hybridMultilevel"/>
    <w:tmpl w:val="28A824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E334021"/>
    <w:multiLevelType w:val="hybridMultilevel"/>
    <w:tmpl w:val="65980B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AA23E1"/>
    <w:multiLevelType w:val="hybridMultilevel"/>
    <w:tmpl w:val="29D091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D8629F5"/>
    <w:multiLevelType w:val="hybridMultilevel"/>
    <w:tmpl w:val="524E0794"/>
    <w:lvl w:ilvl="0" w:tplc="7572F0F4">
      <w:start w:val="6"/>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7"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8" w15:restartNumberingAfterBreak="0">
    <w:nsid w:val="6270360A"/>
    <w:multiLevelType w:val="hybridMultilevel"/>
    <w:tmpl w:val="C644A5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2FE7015"/>
    <w:multiLevelType w:val="hybridMultilevel"/>
    <w:tmpl w:val="493881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60103AC"/>
    <w:multiLevelType w:val="hybridMultilevel"/>
    <w:tmpl w:val="68BA44BE"/>
    <w:lvl w:ilvl="0" w:tplc="EE4ED8B0">
      <w:start w:val="1"/>
      <w:numFmt w:val="lowerLetter"/>
      <w:lvlText w:val="(%1)"/>
      <w:lvlJc w:val="left"/>
      <w:pPr>
        <w:ind w:left="1073" w:hanging="360"/>
      </w:pPr>
      <w:rPr>
        <w:rFonts w:hint="default"/>
      </w:rPr>
    </w:lvl>
    <w:lvl w:ilvl="1" w:tplc="08090019" w:tentative="1">
      <w:start w:val="1"/>
      <w:numFmt w:val="lowerLetter"/>
      <w:lvlText w:val="%2."/>
      <w:lvlJc w:val="left"/>
      <w:pPr>
        <w:ind w:left="1793" w:hanging="360"/>
      </w:pPr>
    </w:lvl>
    <w:lvl w:ilvl="2" w:tplc="0809001B" w:tentative="1">
      <w:start w:val="1"/>
      <w:numFmt w:val="lowerRoman"/>
      <w:lvlText w:val="%3."/>
      <w:lvlJc w:val="right"/>
      <w:pPr>
        <w:ind w:left="2513" w:hanging="180"/>
      </w:pPr>
    </w:lvl>
    <w:lvl w:ilvl="3" w:tplc="0809000F" w:tentative="1">
      <w:start w:val="1"/>
      <w:numFmt w:val="decimal"/>
      <w:lvlText w:val="%4."/>
      <w:lvlJc w:val="left"/>
      <w:pPr>
        <w:ind w:left="3233" w:hanging="360"/>
      </w:pPr>
    </w:lvl>
    <w:lvl w:ilvl="4" w:tplc="08090019" w:tentative="1">
      <w:start w:val="1"/>
      <w:numFmt w:val="lowerLetter"/>
      <w:lvlText w:val="%5."/>
      <w:lvlJc w:val="left"/>
      <w:pPr>
        <w:ind w:left="3953" w:hanging="360"/>
      </w:pPr>
    </w:lvl>
    <w:lvl w:ilvl="5" w:tplc="0809001B" w:tentative="1">
      <w:start w:val="1"/>
      <w:numFmt w:val="lowerRoman"/>
      <w:lvlText w:val="%6."/>
      <w:lvlJc w:val="right"/>
      <w:pPr>
        <w:ind w:left="4673" w:hanging="180"/>
      </w:pPr>
    </w:lvl>
    <w:lvl w:ilvl="6" w:tplc="0809000F" w:tentative="1">
      <w:start w:val="1"/>
      <w:numFmt w:val="decimal"/>
      <w:lvlText w:val="%7."/>
      <w:lvlJc w:val="left"/>
      <w:pPr>
        <w:ind w:left="5393" w:hanging="360"/>
      </w:pPr>
    </w:lvl>
    <w:lvl w:ilvl="7" w:tplc="08090019" w:tentative="1">
      <w:start w:val="1"/>
      <w:numFmt w:val="lowerLetter"/>
      <w:lvlText w:val="%8."/>
      <w:lvlJc w:val="left"/>
      <w:pPr>
        <w:ind w:left="6113" w:hanging="360"/>
      </w:pPr>
    </w:lvl>
    <w:lvl w:ilvl="8" w:tplc="0809001B" w:tentative="1">
      <w:start w:val="1"/>
      <w:numFmt w:val="lowerRoman"/>
      <w:lvlText w:val="%9."/>
      <w:lvlJc w:val="right"/>
      <w:pPr>
        <w:ind w:left="6833" w:hanging="180"/>
      </w:pPr>
    </w:lvl>
  </w:abstractNum>
  <w:abstractNum w:abstractNumId="31" w15:restartNumberingAfterBreak="0">
    <w:nsid w:val="6894445E"/>
    <w:multiLevelType w:val="hybridMultilevel"/>
    <w:tmpl w:val="1AF8EC4A"/>
    <w:lvl w:ilvl="0" w:tplc="C17C465E">
      <w:start w:val="1"/>
      <w:numFmt w:val="decimal"/>
      <w:pStyle w:val="Tex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AAC13F2"/>
    <w:multiLevelType w:val="hybridMultilevel"/>
    <w:tmpl w:val="65980B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BE74F99"/>
    <w:multiLevelType w:val="hybridMultilevel"/>
    <w:tmpl w:val="B8CAA8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D47FE5"/>
    <w:multiLevelType w:val="hybridMultilevel"/>
    <w:tmpl w:val="9D2294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38804AD"/>
    <w:multiLevelType w:val="hybridMultilevel"/>
    <w:tmpl w:val="9B3829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B886C9B"/>
    <w:multiLevelType w:val="hybridMultilevel"/>
    <w:tmpl w:val="65980B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1"/>
  </w:num>
  <w:num w:numId="2">
    <w:abstractNumId w:val="14"/>
  </w:num>
  <w:num w:numId="3">
    <w:abstractNumId w:val="31"/>
  </w:num>
  <w:num w:numId="4">
    <w:abstractNumId w:val="13"/>
  </w:num>
  <w:num w:numId="5">
    <w:abstractNumId w:val="24"/>
  </w:num>
  <w:num w:numId="6">
    <w:abstractNumId w:val="27"/>
  </w:num>
  <w:num w:numId="7">
    <w:abstractNumId w:val="35"/>
  </w:num>
  <w:num w:numId="8">
    <w:abstractNumId w:val="25"/>
  </w:num>
  <w:num w:numId="9">
    <w:abstractNumId w:val="33"/>
  </w:num>
  <w:num w:numId="10">
    <w:abstractNumId w:val="32"/>
  </w:num>
  <w:num w:numId="11">
    <w:abstractNumId w:val="36"/>
  </w:num>
  <w:num w:numId="12">
    <w:abstractNumId w:val="12"/>
  </w:num>
  <w:num w:numId="13">
    <w:abstractNumId w:val="15"/>
  </w:num>
  <w:num w:numId="14">
    <w:abstractNumId w:val="10"/>
  </w:num>
  <w:num w:numId="15">
    <w:abstractNumId w:val="11"/>
  </w:num>
  <w:num w:numId="16">
    <w:abstractNumId w:val="17"/>
  </w:num>
  <w:num w:numId="17">
    <w:abstractNumId w:val="28"/>
  </w:num>
  <w:num w:numId="18">
    <w:abstractNumId w:val="21"/>
  </w:num>
  <w:num w:numId="19">
    <w:abstractNumId w:val="19"/>
  </w:num>
  <w:num w:numId="20">
    <w:abstractNumId w:val="22"/>
  </w:num>
  <w:num w:numId="21">
    <w:abstractNumId w:val="23"/>
  </w:num>
  <w:num w:numId="22">
    <w:abstractNumId w:val="18"/>
  </w:num>
  <w:num w:numId="23">
    <w:abstractNumId w:val="34"/>
  </w:num>
  <w:num w:numId="24">
    <w:abstractNumId w:val="29"/>
  </w:num>
  <w:num w:numId="25">
    <w:abstractNumId w:val="16"/>
  </w:num>
  <w:num w:numId="26">
    <w:abstractNumId w:val="20"/>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6"/>
  </w:num>
  <w:num w:numId="38">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1-5-21-1220945662-1229272821-1417001333-10671"/>
  </w15:person>
  <w15:person w15:author="John Lawton">
    <w15:presenceInfo w15:providerId="Windows Live" w15:userId="72feda8039a275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E31"/>
    <w:rsid w:val="00011181"/>
    <w:rsid w:val="000258F7"/>
    <w:rsid w:val="000266F6"/>
    <w:rsid w:val="00031AD4"/>
    <w:rsid w:val="00044929"/>
    <w:rsid w:val="00053923"/>
    <w:rsid w:val="000558B4"/>
    <w:rsid w:val="00057561"/>
    <w:rsid w:val="00080FE5"/>
    <w:rsid w:val="000871D6"/>
    <w:rsid w:val="000C5915"/>
    <w:rsid w:val="000D4D5D"/>
    <w:rsid w:val="000F4538"/>
    <w:rsid w:val="00111825"/>
    <w:rsid w:val="00137A4E"/>
    <w:rsid w:val="00151307"/>
    <w:rsid w:val="001513A1"/>
    <w:rsid w:val="001534BC"/>
    <w:rsid w:val="00156633"/>
    <w:rsid w:val="00160FF4"/>
    <w:rsid w:val="00164ABD"/>
    <w:rsid w:val="00171F22"/>
    <w:rsid w:val="0019504F"/>
    <w:rsid w:val="00196E8B"/>
    <w:rsid w:val="001A0A8B"/>
    <w:rsid w:val="001B6F13"/>
    <w:rsid w:val="001C20BD"/>
    <w:rsid w:val="001C4557"/>
    <w:rsid w:val="001D23D7"/>
    <w:rsid w:val="001E0B50"/>
    <w:rsid w:val="001F0FF0"/>
    <w:rsid w:val="00200949"/>
    <w:rsid w:val="002046E3"/>
    <w:rsid w:val="00214DA2"/>
    <w:rsid w:val="00230734"/>
    <w:rsid w:val="00250D55"/>
    <w:rsid w:val="002519B0"/>
    <w:rsid w:val="002541DB"/>
    <w:rsid w:val="0026333C"/>
    <w:rsid w:val="00264528"/>
    <w:rsid w:val="00272482"/>
    <w:rsid w:val="002A721F"/>
    <w:rsid w:val="002B2067"/>
    <w:rsid w:val="002D53A9"/>
    <w:rsid w:val="002E2F62"/>
    <w:rsid w:val="00311DEB"/>
    <w:rsid w:val="00313CBB"/>
    <w:rsid w:val="00315406"/>
    <w:rsid w:val="00335505"/>
    <w:rsid w:val="00336595"/>
    <w:rsid w:val="00341029"/>
    <w:rsid w:val="003532BD"/>
    <w:rsid w:val="00366780"/>
    <w:rsid w:val="003831BC"/>
    <w:rsid w:val="00387821"/>
    <w:rsid w:val="003A6855"/>
    <w:rsid w:val="003C0737"/>
    <w:rsid w:val="0040638A"/>
    <w:rsid w:val="00407F6C"/>
    <w:rsid w:val="00412F26"/>
    <w:rsid w:val="004277F4"/>
    <w:rsid w:val="00437026"/>
    <w:rsid w:val="004416E0"/>
    <w:rsid w:val="0047558D"/>
    <w:rsid w:val="004A1E1F"/>
    <w:rsid w:val="004A20B3"/>
    <w:rsid w:val="004B206C"/>
    <w:rsid w:val="004B5259"/>
    <w:rsid w:val="004C0728"/>
    <w:rsid w:val="004C7C58"/>
    <w:rsid w:val="004E0FB6"/>
    <w:rsid w:val="004F01FA"/>
    <w:rsid w:val="00505AFA"/>
    <w:rsid w:val="00535146"/>
    <w:rsid w:val="00550917"/>
    <w:rsid w:val="005819FB"/>
    <w:rsid w:val="00590F9C"/>
    <w:rsid w:val="00594BD1"/>
    <w:rsid w:val="005B13C3"/>
    <w:rsid w:val="005B2547"/>
    <w:rsid w:val="005B5737"/>
    <w:rsid w:val="005B6204"/>
    <w:rsid w:val="005C36D8"/>
    <w:rsid w:val="005C3A2A"/>
    <w:rsid w:val="005C580A"/>
    <w:rsid w:val="005D652A"/>
    <w:rsid w:val="005F50BD"/>
    <w:rsid w:val="00602C88"/>
    <w:rsid w:val="00605E23"/>
    <w:rsid w:val="00615752"/>
    <w:rsid w:val="00616BA7"/>
    <w:rsid w:val="00630142"/>
    <w:rsid w:val="006349B9"/>
    <w:rsid w:val="0064143C"/>
    <w:rsid w:val="00642D09"/>
    <w:rsid w:val="006505A7"/>
    <w:rsid w:val="00651664"/>
    <w:rsid w:val="006659F5"/>
    <w:rsid w:val="00682910"/>
    <w:rsid w:val="00690AB4"/>
    <w:rsid w:val="006933B2"/>
    <w:rsid w:val="00694984"/>
    <w:rsid w:val="00697EB5"/>
    <w:rsid w:val="006A036B"/>
    <w:rsid w:val="006A08CF"/>
    <w:rsid w:val="006B258D"/>
    <w:rsid w:val="006E066D"/>
    <w:rsid w:val="006E0E8D"/>
    <w:rsid w:val="006F362C"/>
    <w:rsid w:val="007103C9"/>
    <w:rsid w:val="00712CAD"/>
    <w:rsid w:val="00722468"/>
    <w:rsid w:val="00747704"/>
    <w:rsid w:val="0075222E"/>
    <w:rsid w:val="00753766"/>
    <w:rsid w:val="00754021"/>
    <w:rsid w:val="0075405A"/>
    <w:rsid w:val="00767027"/>
    <w:rsid w:val="007A26D1"/>
    <w:rsid w:val="007A3155"/>
    <w:rsid w:val="007A3542"/>
    <w:rsid w:val="007B4CAD"/>
    <w:rsid w:val="007C78F6"/>
    <w:rsid w:val="007E5581"/>
    <w:rsid w:val="0081701E"/>
    <w:rsid w:val="00823F54"/>
    <w:rsid w:val="00840730"/>
    <w:rsid w:val="00840884"/>
    <w:rsid w:val="0085216D"/>
    <w:rsid w:val="0086281D"/>
    <w:rsid w:val="008722AE"/>
    <w:rsid w:val="0087684D"/>
    <w:rsid w:val="008A0FFF"/>
    <w:rsid w:val="008A524C"/>
    <w:rsid w:val="008B02A8"/>
    <w:rsid w:val="008B3E99"/>
    <w:rsid w:val="008D5702"/>
    <w:rsid w:val="008E33E2"/>
    <w:rsid w:val="008E4156"/>
    <w:rsid w:val="008F5825"/>
    <w:rsid w:val="00930974"/>
    <w:rsid w:val="00932EC2"/>
    <w:rsid w:val="00955E8C"/>
    <w:rsid w:val="00956D0A"/>
    <w:rsid w:val="0097253B"/>
    <w:rsid w:val="00980F55"/>
    <w:rsid w:val="00995EE0"/>
    <w:rsid w:val="009B5494"/>
    <w:rsid w:val="009D0CA8"/>
    <w:rsid w:val="009E0A31"/>
    <w:rsid w:val="00A21A25"/>
    <w:rsid w:val="00A23D5D"/>
    <w:rsid w:val="00A40C56"/>
    <w:rsid w:val="00A44A27"/>
    <w:rsid w:val="00A62E4C"/>
    <w:rsid w:val="00A7444A"/>
    <w:rsid w:val="00A762B2"/>
    <w:rsid w:val="00AA3806"/>
    <w:rsid w:val="00AC4900"/>
    <w:rsid w:val="00B01927"/>
    <w:rsid w:val="00B02B60"/>
    <w:rsid w:val="00B02B98"/>
    <w:rsid w:val="00B1757F"/>
    <w:rsid w:val="00B20983"/>
    <w:rsid w:val="00B22771"/>
    <w:rsid w:val="00B4175E"/>
    <w:rsid w:val="00B4209E"/>
    <w:rsid w:val="00B47672"/>
    <w:rsid w:val="00B51479"/>
    <w:rsid w:val="00B6263F"/>
    <w:rsid w:val="00B657D6"/>
    <w:rsid w:val="00B77788"/>
    <w:rsid w:val="00B9140A"/>
    <w:rsid w:val="00B96EFE"/>
    <w:rsid w:val="00BA40F2"/>
    <w:rsid w:val="00BA45FA"/>
    <w:rsid w:val="00BB3DFA"/>
    <w:rsid w:val="00BB4FF6"/>
    <w:rsid w:val="00BC4F9D"/>
    <w:rsid w:val="00BE42BD"/>
    <w:rsid w:val="00BF4C6E"/>
    <w:rsid w:val="00C222E0"/>
    <w:rsid w:val="00C25B08"/>
    <w:rsid w:val="00C31AED"/>
    <w:rsid w:val="00C6435F"/>
    <w:rsid w:val="00C662A3"/>
    <w:rsid w:val="00C90736"/>
    <w:rsid w:val="00CA0282"/>
    <w:rsid w:val="00CA304E"/>
    <w:rsid w:val="00CD2AD0"/>
    <w:rsid w:val="00CE3E2B"/>
    <w:rsid w:val="00CF5A2C"/>
    <w:rsid w:val="00D2383E"/>
    <w:rsid w:val="00D346C8"/>
    <w:rsid w:val="00D40357"/>
    <w:rsid w:val="00D54F3F"/>
    <w:rsid w:val="00D65FD9"/>
    <w:rsid w:val="00D83937"/>
    <w:rsid w:val="00DD4142"/>
    <w:rsid w:val="00DD51BD"/>
    <w:rsid w:val="00DE2B36"/>
    <w:rsid w:val="00DF14DF"/>
    <w:rsid w:val="00DF1537"/>
    <w:rsid w:val="00E00571"/>
    <w:rsid w:val="00E06073"/>
    <w:rsid w:val="00E122EE"/>
    <w:rsid w:val="00E15618"/>
    <w:rsid w:val="00E172DD"/>
    <w:rsid w:val="00E21CC5"/>
    <w:rsid w:val="00E22C45"/>
    <w:rsid w:val="00E35E31"/>
    <w:rsid w:val="00E52622"/>
    <w:rsid w:val="00E52655"/>
    <w:rsid w:val="00E64D67"/>
    <w:rsid w:val="00E75732"/>
    <w:rsid w:val="00E86374"/>
    <w:rsid w:val="00E95EF4"/>
    <w:rsid w:val="00EB7B8B"/>
    <w:rsid w:val="00EC7F0C"/>
    <w:rsid w:val="00ED41AB"/>
    <w:rsid w:val="00F064A4"/>
    <w:rsid w:val="00F37677"/>
    <w:rsid w:val="00F95E29"/>
    <w:rsid w:val="00FA15F2"/>
    <w:rsid w:val="00FA4C60"/>
    <w:rsid w:val="00FA69AE"/>
    <w:rsid w:val="00FB2034"/>
    <w:rsid w:val="00FC2CAE"/>
    <w:rsid w:val="00FD284D"/>
    <w:rsid w:val="00FD4119"/>
    <w:rsid w:val="00FF395D"/>
    <w:rsid w:val="00FF3CC3"/>
    <w:rsid w:val="00FF4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D628C6"/>
  <w15:docId w15:val="{FE618D68-CB55-4AA7-8297-B874D65E3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5"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62A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662A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7">
    <w:name w:val="heading 7"/>
    <w:basedOn w:val="Normal"/>
    <w:next w:val="Normal"/>
    <w:link w:val="Heading7Char"/>
    <w:uiPriority w:val="9"/>
    <w:semiHidden/>
    <w:unhideWhenUsed/>
    <w:qFormat/>
    <w:rsid w:val="002E2F62"/>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qFormat/>
    <w:rsid w:val="005C580A"/>
    <w:pPr>
      <w:numPr>
        <w:numId w:val="3"/>
      </w:numPr>
      <w:tabs>
        <w:tab w:val="left" w:pos="720"/>
      </w:tabs>
      <w:spacing w:after="240" w:line="240" w:lineRule="auto"/>
    </w:pPr>
    <w:rPr>
      <w:rFonts w:ascii="Arial" w:eastAsia="Times New Roman" w:hAnsi="Arial" w:cs="Times New Roman"/>
      <w:sz w:val="24"/>
      <w:szCs w:val="24"/>
      <w:lang w:eastAsia="en-GB"/>
    </w:rPr>
  </w:style>
  <w:style w:type="paragraph" w:styleId="ListParagraph">
    <w:name w:val="List Paragraph"/>
    <w:basedOn w:val="Normal"/>
    <w:uiPriority w:val="34"/>
    <w:qFormat/>
    <w:rsid w:val="00C662A3"/>
    <w:pPr>
      <w:ind w:left="720"/>
      <w:contextualSpacing/>
    </w:pPr>
  </w:style>
  <w:style w:type="character" w:customStyle="1" w:styleId="Heading1Char">
    <w:name w:val="Heading 1 Char"/>
    <w:basedOn w:val="DefaultParagraphFont"/>
    <w:link w:val="Heading1"/>
    <w:uiPriority w:val="9"/>
    <w:rsid w:val="00C662A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662A3"/>
    <w:rPr>
      <w:rFonts w:asciiTheme="majorHAnsi" w:eastAsiaTheme="majorEastAsia" w:hAnsiTheme="majorHAnsi" w:cstheme="majorBidi"/>
      <w:color w:val="2E74B5" w:themeColor="accent1" w:themeShade="BF"/>
      <w:sz w:val="26"/>
      <w:szCs w:val="26"/>
    </w:rPr>
  </w:style>
  <w:style w:type="paragraph" w:customStyle="1" w:styleId="DCSubHeading2Level2">
    <w:name w:val="DC Sub Heading 2 Level 2"/>
    <w:basedOn w:val="Normal"/>
    <w:link w:val="DCSubHeading2Level2Char"/>
    <w:qFormat/>
    <w:rsid w:val="00C662A3"/>
    <w:pPr>
      <w:spacing w:after="240" w:line="360" w:lineRule="auto"/>
      <w:ind w:left="720"/>
    </w:pPr>
    <w:rPr>
      <w:rFonts w:ascii="Times New Roman Bold" w:hAnsi="Times New Roman Bold"/>
      <w:sz w:val="24"/>
    </w:rPr>
  </w:style>
  <w:style w:type="character" w:customStyle="1" w:styleId="DCSubHeading2Level2Char">
    <w:name w:val="DC Sub Heading 2 Level 2 Char"/>
    <w:basedOn w:val="DefaultParagraphFont"/>
    <w:link w:val="DCSubHeading2Level2"/>
    <w:rsid w:val="00C662A3"/>
    <w:rPr>
      <w:rFonts w:ascii="Times New Roman Bold" w:hAnsi="Times New Roman Bold"/>
      <w:sz w:val="24"/>
    </w:rPr>
  </w:style>
  <w:style w:type="paragraph" w:styleId="Caption">
    <w:name w:val="caption"/>
    <w:basedOn w:val="Normal"/>
    <w:next w:val="Normal"/>
    <w:qFormat/>
    <w:rsid w:val="00840884"/>
    <w:pPr>
      <w:spacing w:after="240" w:line="240" w:lineRule="auto"/>
      <w:jc w:val="center"/>
    </w:pPr>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uiPriority w:val="9"/>
    <w:semiHidden/>
    <w:rsid w:val="002E2F62"/>
    <w:rPr>
      <w:rFonts w:asciiTheme="majorHAnsi" w:eastAsiaTheme="majorEastAsia" w:hAnsiTheme="majorHAnsi" w:cstheme="majorBidi"/>
      <w:i/>
      <w:iCs/>
      <w:color w:val="1F4D78" w:themeColor="accent1" w:themeShade="7F"/>
    </w:rPr>
  </w:style>
  <w:style w:type="paragraph" w:customStyle="1" w:styleId="DCHeading2">
    <w:name w:val="DC Heading 2"/>
    <w:basedOn w:val="Normal"/>
    <w:link w:val="DCHeading2Char"/>
    <w:qFormat/>
    <w:rsid w:val="002E2F62"/>
    <w:pPr>
      <w:spacing w:after="240" w:line="360" w:lineRule="auto"/>
    </w:pPr>
    <w:rPr>
      <w:rFonts w:ascii="Times New Roman" w:hAnsi="Times New Roman"/>
      <w:caps/>
      <w:sz w:val="24"/>
    </w:rPr>
  </w:style>
  <w:style w:type="character" w:customStyle="1" w:styleId="DCHeading2Char">
    <w:name w:val="DC Heading 2 Char"/>
    <w:basedOn w:val="DefaultParagraphFont"/>
    <w:link w:val="DCHeading2"/>
    <w:rsid w:val="002E2F62"/>
    <w:rPr>
      <w:rFonts w:ascii="Times New Roman" w:hAnsi="Times New Roman"/>
      <w:caps/>
      <w:sz w:val="24"/>
    </w:rPr>
  </w:style>
  <w:style w:type="numbering" w:customStyle="1" w:styleId="Style1">
    <w:name w:val="Style1"/>
    <w:uiPriority w:val="99"/>
    <w:rsid w:val="002E2F62"/>
    <w:pPr>
      <w:numPr>
        <w:numId w:val="6"/>
      </w:numPr>
    </w:pPr>
  </w:style>
  <w:style w:type="paragraph" w:styleId="Quote">
    <w:name w:val="Quote"/>
    <w:basedOn w:val="Normal"/>
    <w:next w:val="Normal"/>
    <w:link w:val="QuoteChar"/>
    <w:uiPriority w:val="29"/>
    <w:qFormat/>
    <w:rsid w:val="002E2F62"/>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2E2F62"/>
    <w:rPr>
      <w:i/>
      <w:iCs/>
      <w:color w:val="404040" w:themeColor="text1" w:themeTint="BF"/>
    </w:rPr>
  </w:style>
  <w:style w:type="character" w:styleId="Strong">
    <w:name w:val="Strong"/>
    <w:basedOn w:val="DefaultParagraphFont"/>
    <w:uiPriority w:val="22"/>
    <w:qFormat/>
    <w:rsid w:val="002E2F62"/>
    <w:rPr>
      <w:b/>
      <w:bCs/>
    </w:rPr>
  </w:style>
  <w:style w:type="paragraph" w:customStyle="1" w:styleId="DCSubHeading1Level2">
    <w:name w:val="DC Sub Heading 1 Level 2"/>
    <w:basedOn w:val="Normal"/>
    <w:link w:val="DCSubHeading1Level2Char"/>
    <w:qFormat/>
    <w:rsid w:val="00ED41AB"/>
    <w:pPr>
      <w:spacing w:after="240" w:line="360" w:lineRule="auto"/>
    </w:pPr>
    <w:rPr>
      <w:rFonts w:ascii="Times New Roman Bold" w:hAnsi="Times New Roman Bold"/>
      <w:b/>
      <w:sz w:val="24"/>
    </w:rPr>
  </w:style>
  <w:style w:type="character" w:customStyle="1" w:styleId="DCSubHeading1Level2Char">
    <w:name w:val="DC Sub Heading 1 Level 2 Char"/>
    <w:basedOn w:val="DefaultParagraphFont"/>
    <w:link w:val="DCSubHeading1Level2"/>
    <w:rsid w:val="00ED41AB"/>
    <w:rPr>
      <w:rFonts w:ascii="Times New Roman Bold" w:hAnsi="Times New Roman Bold"/>
      <w:b/>
      <w:sz w:val="24"/>
    </w:rPr>
  </w:style>
  <w:style w:type="character" w:styleId="CommentReference">
    <w:name w:val="annotation reference"/>
    <w:basedOn w:val="DefaultParagraphFont"/>
    <w:uiPriority w:val="99"/>
    <w:semiHidden/>
    <w:unhideWhenUsed/>
    <w:rsid w:val="00A23D5D"/>
    <w:rPr>
      <w:sz w:val="16"/>
      <w:szCs w:val="16"/>
    </w:rPr>
  </w:style>
  <w:style w:type="paragraph" w:styleId="CommentText">
    <w:name w:val="annotation text"/>
    <w:basedOn w:val="Normal"/>
    <w:link w:val="CommentTextChar"/>
    <w:uiPriority w:val="99"/>
    <w:semiHidden/>
    <w:unhideWhenUsed/>
    <w:rsid w:val="00A23D5D"/>
    <w:pPr>
      <w:spacing w:line="240" w:lineRule="auto"/>
    </w:pPr>
    <w:rPr>
      <w:sz w:val="20"/>
      <w:szCs w:val="20"/>
    </w:rPr>
  </w:style>
  <w:style w:type="character" w:customStyle="1" w:styleId="CommentTextChar">
    <w:name w:val="Comment Text Char"/>
    <w:basedOn w:val="DefaultParagraphFont"/>
    <w:link w:val="CommentText"/>
    <w:uiPriority w:val="99"/>
    <w:semiHidden/>
    <w:rsid w:val="00A23D5D"/>
    <w:rPr>
      <w:sz w:val="20"/>
      <w:szCs w:val="20"/>
    </w:rPr>
  </w:style>
  <w:style w:type="paragraph" w:styleId="CommentSubject">
    <w:name w:val="annotation subject"/>
    <w:basedOn w:val="CommentText"/>
    <w:next w:val="CommentText"/>
    <w:link w:val="CommentSubjectChar"/>
    <w:uiPriority w:val="99"/>
    <w:semiHidden/>
    <w:unhideWhenUsed/>
    <w:rsid w:val="00A23D5D"/>
    <w:rPr>
      <w:b/>
      <w:bCs/>
    </w:rPr>
  </w:style>
  <w:style w:type="character" w:customStyle="1" w:styleId="CommentSubjectChar">
    <w:name w:val="Comment Subject Char"/>
    <w:basedOn w:val="CommentTextChar"/>
    <w:link w:val="CommentSubject"/>
    <w:uiPriority w:val="99"/>
    <w:semiHidden/>
    <w:rsid w:val="00A23D5D"/>
    <w:rPr>
      <w:b/>
      <w:bCs/>
      <w:sz w:val="20"/>
      <w:szCs w:val="20"/>
    </w:rPr>
  </w:style>
  <w:style w:type="paragraph" w:styleId="BalloonText">
    <w:name w:val="Balloon Text"/>
    <w:basedOn w:val="Normal"/>
    <w:link w:val="BalloonTextChar"/>
    <w:uiPriority w:val="99"/>
    <w:semiHidden/>
    <w:unhideWhenUsed/>
    <w:rsid w:val="00A23D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3D5D"/>
    <w:rPr>
      <w:rFonts w:ascii="Tahoma" w:hAnsi="Tahoma" w:cs="Tahoma"/>
      <w:sz w:val="16"/>
      <w:szCs w:val="16"/>
    </w:rPr>
  </w:style>
  <w:style w:type="paragraph" w:styleId="Revision">
    <w:name w:val="Revision"/>
    <w:hidden/>
    <w:uiPriority w:val="99"/>
    <w:semiHidden/>
    <w:rsid w:val="00E122EE"/>
    <w:pPr>
      <w:spacing w:after="0" w:line="240" w:lineRule="auto"/>
    </w:pPr>
  </w:style>
  <w:style w:type="paragraph" w:styleId="Header">
    <w:name w:val="header"/>
    <w:basedOn w:val="Normal"/>
    <w:link w:val="HeaderChar"/>
    <w:uiPriority w:val="5"/>
    <w:unhideWhenUsed/>
    <w:qFormat/>
    <w:rsid w:val="00823F54"/>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5"/>
    <w:rsid w:val="00823F54"/>
    <w:rPr>
      <w:rFonts w:ascii="Times New Roman" w:eastAsia="Times New Roman" w:hAnsi="Times New Roman" w:cs="Times New Roman"/>
      <w:sz w:val="24"/>
      <w:szCs w:val="24"/>
      <w:lang w:val="en-US"/>
    </w:rPr>
  </w:style>
  <w:style w:type="table" w:styleId="TableGrid">
    <w:name w:val="Table Grid"/>
    <w:basedOn w:val="TableNormal"/>
    <w:rsid w:val="00823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al"/>
    <w:rsid w:val="00823F54"/>
    <w:pPr>
      <w:tabs>
        <w:tab w:val="num" w:pos="720"/>
      </w:tabs>
      <w:spacing w:before="120" w:after="120" w:line="240" w:lineRule="auto"/>
    </w:pPr>
    <w:rPr>
      <w:rFonts w:ascii="Times New Roman" w:eastAsia="Times New Roman" w:hAnsi="Times New Roman" w:cs="Times New Roman"/>
      <w:kern w:val="14"/>
      <w:szCs w:val="20"/>
      <w:lang w:bidi="en-US"/>
    </w:rPr>
  </w:style>
  <w:style w:type="paragraph" w:styleId="Footer">
    <w:name w:val="footer"/>
    <w:basedOn w:val="Normal"/>
    <w:link w:val="FooterChar"/>
    <w:uiPriority w:val="99"/>
    <w:unhideWhenUsed/>
    <w:rsid w:val="00823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3F54"/>
  </w:style>
  <w:style w:type="paragraph" w:styleId="FootnoteText">
    <w:name w:val="footnote text"/>
    <w:basedOn w:val="Normal"/>
    <w:link w:val="FootnoteTextChar"/>
    <w:uiPriority w:val="99"/>
    <w:semiHidden/>
    <w:unhideWhenUsed/>
    <w:rsid w:val="00171F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F22"/>
    <w:rPr>
      <w:sz w:val="20"/>
      <w:szCs w:val="20"/>
    </w:rPr>
  </w:style>
  <w:style w:type="character" w:styleId="FootnoteReference">
    <w:name w:val="footnote reference"/>
    <w:basedOn w:val="DefaultParagraphFont"/>
    <w:uiPriority w:val="99"/>
    <w:semiHidden/>
    <w:unhideWhenUsed/>
    <w:rsid w:val="00171F22"/>
    <w:rPr>
      <w:vertAlign w:val="superscript"/>
    </w:rPr>
  </w:style>
  <w:style w:type="paragraph" w:styleId="BodyText">
    <w:name w:val="Body Text"/>
    <w:basedOn w:val="Normal"/>
    <w:link w:val="BodyTextChar"/>
    <w:uiPriority w:val="99"/>
    <w:unhideWhenUsed/>
    <w:rsid w:val="000C5915"/>
    <w:pPr>
      <w:spacing w:after="120"/>
    </w:pPr>
  </w:style>
  <w:style w:type="character" w:customStyle="1" w:styleId="BodyTextChar">
    <w:name w:val="Body Text Char"/>
    <w:basedOn w:val="DefaultParagraphFont"/>
    <w:link w:val="BodyText"/>
    <w:uiPriority w:val="99"/>
    <w:rsid w:val="000C5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75712-EFE1-4A96-98F9-6DEA9067E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815</Words>
  <Characters>4647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UK Power Networks</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Hollie Nicholls</cp:lastModifiedBy>
  <cp:revision>2</cp:revision>
  <cp:lastPrinted>2017-09-18T11:39:00Z</cp:lastPrinted>
  <dcterms:created xsi:type="dcterms:W3CDTF">2018-03-23T18:48:00Z</dcterms:created>
  <dcterms:modified xsi:type="dcterms:W3CDTF">2018-03-23T18:48:00Z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Legal02#60212012v1[AXG01]</vt:lpwstr>
  </property>
  <property fmtid="{D5CDD505-2E9C-101B-9397-08002B2CF9AE}" pid="3" name="tikitDocNumber">
    <vt:lpwstr>60212012</vt:lpwstr>
  </property>
  <property fmtid="{D5CDD505-2E9C-101B-9397-08002B2CF9AE}" pid="4" name="tikitVersionNumber">
    <vt:lpwstr>1</vt:lpwstr>
  </property>
  <property fmtid="{D5CDD505-2E9C-101B-9397-08002B2CF9AE}" pid="5" name="tikitDocDescription">
    <vt:lpwstr>DCP 234 Draft Legal Text - 31 May 2016</vt:lpwstr>
  </property>
  <property fmtid="{D5CDD505-2E9C-101B-9397-08002B2CF9AE}" pid="6" name="tikitAuthor">
    <vt:lpwstr>Anieka Golhar</vt:lpwstr>
  </property>
  <property fmtid="{D5CDD505-2E9C-101B-9397-08002B2CF9AE}" pid="7" name="tikitAuthorID">
    <vt:lpwstr>AXG01</vt:lpwstr>
  </property>
  <property fmtid="{D5CDD505-2E9C-101B-9397-08002B2CF9AE}" pid="8" name="tikitTypistID">
    <vt:lpwstr>AXG01</vt:lpwstr>
  </property>
  <property fmtid="{D5CDD505-2E9C-101B-9397-08002B2CF9AE}" pid="9" name="tikitClientDescription">
    <vt:lpwstr>DCUSA Limited</vt:lpwstr>
  </property>
  <property fmtid="{D5CDD505-2E9C-101B-9397-08002B2CF9AE}" pid="10" name="tikitMatterDescription">
    <vt:lpwstr>General DCUSA Code Work 2016</vt:lpwstr>
  </property>
  <property fmtid="{D5CDD505-2E9C-101B-9397-08002B2CF9AE}" pid="11" name="tikitClientID">
    <vt:lpwstr>588326</vt:lpwstr>
  </property>
  <property fmtid="{D5CDD505-2E9C-101B-9397-08002B2CF9AE}" pid="12" name="tikitMatterID">
    <vt:lpwstr>2611137</vt:lpwstr>
  </property>
</Properties>
</file>