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6.xml" ContentType="application/vnd.openxmlformats-officedocument.wordprocessingml.header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F0" w:rsidRPr="00100C3A" w:rsidRDefault="004C4F09" w:rsidP="00D70D25">
      <w:pPr>
        <w:pStyle w:val="Header"/>
        <w:widowControl w:val="0"/>
        <w:spacing w:after="240" w:line="360" w:lineRule="auto"/>
        <w:jc w:val="center"/>
        <w:rPr>
          <w:b/>
          <w:u w:val="single"/>
          <w:lang w:val="en-GB"/>
        </w:rPr>
      </w:pPr>
      <w:bookmarkStart w:id="0" w:name="_GoBack"/>
      <w:bookmarkEnd w:id="0"/>
      <w:r w:rsidRPr="00100C3A">
        <w:rPr>
          <w:b/>
          <w:u w:val="single"/>
          <w:lang w:val="en-GB"/>
        </w:rPr>
        <w:t xml:space="preserve">DCP </w:t>
      </w:r>
      <w:r w:rsidR="009D79F0" w:rsidRPr="00100C3A">
        <w:rPr>
          <w:b/>
          <w:u w:val="single"/>
          <w:lang w:val="en-GB"/>
        </w:rPr>
        <w:t>30</w:t>
      </w:r>
      <w:r w:rsidR="007962E4">
        <w:rPr>
          <w:b/>
          <w:u w:val="single"/>
          <w:lang w:val="en-GB"/>
        </w:rPr>
        <w:t>1</w:t>
      </w:r>
      <w:r w:rsidR="00D55937" w:rsidRPr="00100C3A">
        <w:rPr>
          <w:b/>
          <w:u w:val="single"/>
          <w:lang w:val="en-GB"/>
        </w:rPr>
        <w:t xml:space="preserve"> </w:t>
      </w:r>
      <w:r w:rsidR="009D79F0" w:rsidRPr="00100C3A">
        <w:rPr>
          <w:b/>
          <w:u w:val="single"/>
          <w:lang w:val="en-GB"/>
        </w:rPr>
        <w:t xml:space="preserve">– </w:t>
      </w:r>
      <w:r w:rsidR="007962E4">
        <w:rPr>
          <w:b/>
          <w:u w:val="single"/>
          <w:lang w:val="en-GB"/>
        </w:rPr>
        <w:t>Schedule 25 – Appendix 2 Data Items</w:t>
      </w:r>
    </w:p>
    <w:p w:rsidR="00D55937" w:rsidRPr="00100C3A" w:rsidRDefault="009D79F0" w:rsidP="009D79F0">
      <w:pPr>
        <w:pStyle w:val="Header"/>
        <w:widowControl w:val="0"/>
        <w:spacing w:after="240" w:line="360" w:lineRule="auto"/>
        <w:jc w:val="center"/>
        <w:rPr>
          <w:b/>
          <w:u w:val="single"/>
          <w:lang w:val="en-GB"/>
        </w:rPr>
      </w:pPr>
      <w:r w:rsidRPr="00100C3A">
        <w:rPr>
          <w:b/>
          <w:u w:val="single"/>
          <w:lang w:val="en-GB"/>
        </w:rPr>
        <w:t>Draft</w:t>
      </w:r>
      <w:r w:rsidR="00D55937" w:rsidRPr="00100C3A">
        <w:rPr>
          <w:b/>
          <w:u w:val="single"/>
          <w:lang w:val="en-GB"/>
        </w:rPr>
        <w:t xml:space="preserve"> Legal Text</w:t>
      </w:r>
    </w:p>
    <w:p w:rsidR="009D79F0" w:rsidRDefault="00FB229A" w:rsidP="009D79F0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b/>
          <w:u w:val="single"/>
          <w:lang w:val="en-GB"/>
        </w:rPr>
      </w:pPr>
      <w:bookmarkStart w:id="1" w:name="_Toc182224768"/>
      <w:r w:rsidRPr="00100C3A">
        <w:rPr>
          <w:b/>
          <w:u w:val="single"/>
          <w:lang w:val="en-GB"/>
        </w:rPr>
        <w:t xml:space="preserve">Amend </w:t>
      </w:r>
      <w:r w:rsidR="007962E4">
        <w:rPr>
          <w:b/>
          <w:u w:val="single"/>
          <w:lang w:val="en-GB"/>
        </w:rPr>
        <w:t>Schedule 25, Appendix 2 as follows</w:t>
      </w:r>
      <w:r w:rsidRPr="00100C3A">
        <w:rPr>
          <w:b/>
          <w:u w:val="single"/>
          <w:lang w:val="en-GB"/>
        </w:rPr>
        <w:t>:</w:t>
      </w:r>
      <w:bookmarkEnd w:id="1"/>
    </w:p>
    <w:tbl>
      <w:tblPr>
        <w:tblW w:w="5000" w:type="pct"/>
        <w:tblInd w:w="392" w:type="dxa"/>
        <w:tblLook w:val="04A0" w:firstRow="1" w:lastRow="0" w:firstColumn="1" w:lastColumn="0" w:noHBand="0" w:noVBand="1"/>
      </w:tblPr>
      <w:tblGrid>
        <w:gridCol w:w="1550"/>
        <w:gridCol w:w="2986"/>
        <w:gridCol w:w="1766"/>
        <w:gridCol w:w="1766"/>
        <w:gridCol w:w="1766"/>
        <w:gridCol w:w="1766"/>
        <w:gridCol w:w="1758"/>
        <w:tblGridChange w:id="2">
          <w:tblGrid>
            <w:gridCol w:w="1550"/>
            <w:gridCol w:w="775"/>
            <w:gridCol w:w="2211"/>
            <w:gridCol w:w="1766"/>
            <w:gridCol w:w="520"/>
            <w:gridCol w:w="1246"/>
            <w:gridCol w:w="1413"/>
            <w:gridCol w:w="353"/>
            <w:gridCol w:w="1766"/>
            <w:gridCol w:w="540"/>
            <w:gridCol w:w="1218"/>
            <w:gridCol w:w="1441"/>
            <w:gridCol w:w="2659"/>
            <w:gridCol w:w="2655"/>
          </w:tblGrid>
        </w:tblGridChange>
      </w:tblGrid>
      <w:tr w:rsidR="007962E4" w:rsidRPr="00011F1E" w:rsidTr="00CD66AC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GB"/>
              </w:rPr>
              <w:t>C</w:t>
            </w: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OMMERCIAL CONSUMPTION FILE</w:t>
            </w:r>
          </w:p>
        </w:tc>
      </w:tr>
      <w:tr w:rsidR="007962E4" w:rsidRPr="00011F1E" w:rsidTr="00CD66AC">
        <w:trPr>
          <w:trHeight w:val="600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7962E4" w:rsidRPr="00011F1E" w:rsidRDefault="007962E4" w:rsidP="007962E4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Mandatory</w:t>
            </w:r>
            <w:ins w:id="3" w:author="Gowling WLG" w:date="2017-07-05T14:21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 xml:space="preserve"> (M)</w:t>
              </w:r>
            </w:ins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 xml:space="preserve"> / </w:t>
            </w:r>
            <w:ins w:id="4" w:author="Fungai Madzivadondo" w:date="2017-05-24T08:59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>Conditional</w:t>
              </w:r>
            </w:ins>
            <w:ins w:id="5" w:author="Gowling WLG" w:date="2017-07-05T14:49:00Z">
              <w:r w:rsidR="00CD66AC"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 xml:space="preserve"> </w:t>
              </w:r>
            </w:ins>
            <w:ins w:id="6" w:author="Gowling WLG" w:date="2017-07-05T14:21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>(C)</w:t>
              </w:r>
            </w:ins>
            <w:ins w:id="7" w:author="Fungai Madzivadondo" w:date="2017-05-24T08:59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 xml:space="preserve"> </w:t>
              </w:r>
            </w:ins>
            <w:del w:id="8" w:author="Gowling WLG" w:date="2017-07-05T14:22:00Z">
              <w:r w:rsidRPr="00011F1E" w:rsidDel="007962E4">
                <w:rPr>
                  <w:rFonts w:ascii="Calibri" w:hAnsi="Calibri"/>
                  <w:b/>
                  <w:bCs/>
                  <w:color w:val="FFFFFF"/>
                  <w:lang w:eastAsia="en-GB"/>
                </w:rPr>
                <w:delText>Preferred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Length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Supply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Record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MPAN / MPRN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Multiple MPAN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1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 Start date (SSD)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J0049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9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0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0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1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2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4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5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6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1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2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33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5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6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7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2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3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4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6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7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8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3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4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5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7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8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9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64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65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6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8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9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0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75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76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7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9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0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1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86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87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8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0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1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2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97" w:author="Fungai Madzivadondo" w:date="2017-05-23T13:40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98" w:author="Fungai Madzivadondo" w:date="2017-05-23T13:40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99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1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2" w:author="Fungai Madzivadondo" w:date="2017-05-23T13:44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3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J0263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Customer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Supplier's Customer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50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80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08" w:author="Fungai Madzivadondo" w:date="2017-05-23T13:46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09" w:author="Fungai Madzivadondo" w:date="2017-05-23T13:46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0" w:author="Fungai Madzivadondo" w:date="2017-05-23T13:4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" w:author="Fungai Madzivadondo" w:date="2017-05-23T13:4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2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3" w:author="Fungai Madzivadondo" w:date="2017-05-23T13:4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4" w:author="Fungai Madzivadondo" w:date="2017-05-23T13:46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" w:author="Fungai Madzivadondo" w:date="2017-05-23T13:4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7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" w:author="Fungai Madzivadondo" w:date="2017-05-23T13:4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20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19" w:author="Fungai Madzivadondo" w:date="2017-05-23T13:46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20" w:author="Fungai Madzivadondo" w:date="2017-05-23T13:46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1" w:author="Fungai Madzivadondo" w:date="2017-05-23T13:4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" w:author="Fungai Madzivadondo" w:date="2017-05-23T13:4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"Trading As"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3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4" w:author="Fungai Madzivadondo" w:date="2017-05-23T13:4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5" w:author="Fungai Madzivadondo" w:date="2017-05-23T13:46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" w:author="Fungai Madzivadondo" w:date="2017-05-23T13:4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" w:author="Fungai Madzivadondo" w:date="2017-05-23T13:4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80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30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31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2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4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5" w:author="Fungai Madzivadondo" w:date="2017-05-23T13:54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6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41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42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3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5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6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7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52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53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54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6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7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8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63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64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5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7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8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9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74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75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76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8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79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80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85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86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7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9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90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91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2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4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5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196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197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98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0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01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02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5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07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08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09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0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1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12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13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5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6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7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18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19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20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1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email address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2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23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24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5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6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7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8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50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29" w:author="Fungai Madzivadondo" w:date="2017-05-23T13:54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30" w:author="Fungai Madzivadondo" w:date="2017-05-23T13:54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31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2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Telephone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33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34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35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6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7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8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9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20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Account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Supplier's Account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name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39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40" w:author="Fungai Madzivadondo" w:date="2017-05-23T13:59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41" w:author="Fungai Madzivadondo" w:date="2017-05-23T13:59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42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3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name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44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45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46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7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8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9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0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39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51" w:author="Fungai Madzivadondo" w:date="2017-05-23T13:59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52" w:author="Fungai Madzivadondo" w:date="2017-05-23T13:59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53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4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Date of birth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55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56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57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8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9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0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1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62" w:author="Fungai Madzivadondo" w:date="2017-05-23T13:59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63" w:author="Fungai Madzivadondo" w:date="2017-05-23T13:59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64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5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Date of birth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66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67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68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9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0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1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2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73" w:author="Fungai Madzivadondo" w:date="2017-05-23T13:59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74" w:author="Fungai Madzivadondo" w:date="2017-05-23T13:59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75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6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Email address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77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78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79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0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1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2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3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50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84" w:author="Fungai Madzivadondo" w:date="2017-05-23T13:59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85" w:author="Fungai Madzivadondo" w:date="2017-05-23T13:59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86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7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Email address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88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289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290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1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2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3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4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50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295" w:author="Fungai Madzivadondo" w:date="2017-05-23T13:59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296" w:author="Fungai Madzivadondo" w:date="2017-05-23T13:59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297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8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Telephone Number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99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00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01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2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3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4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5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06" w:author="Fungai Madzivadondo" w:date="2017-05-23T13:59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07" w:author="Fungai Madzivadondo" w:date="2017-05-23T13:59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08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9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Telephone Number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10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11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12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13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14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15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16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17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18" w:author="Fungai Madzivadondo" w:date="2017-05-23T14:00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 xml:space="preserve">"Trading As" Account </w:t>
            </w:r>
            <w:r w:rsidRPr="00011F1E">
              <w:rPr>
                <w:rFonts w:ascii="Calibri" w:hAnsi="Calibri"/>
                <w:lang w:eastAsia="en-GB"/>
              </w:rPr>
              <w:lastRenderedPageBreak/>
              <w:t>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19" w:author="Fungai Madzivadondo" w:date="2017-05-23T14:00:00Z">
              <w:r>
                <w:rPr>
                  <w:rFonts w:ascii="Calibri" w:hAnsi="Calibri"/>
                  <w:lang w:eastAsia="en-GB"/>
                </w:rPr>
                <w:lastRenderedPageBreak/>
                <w:t>C</w:t>
              </w:r>
            </w:ins>
            <w:del w:id="320" w:author="Fungai Madzivadondo" w:date="2017-05-23T14:00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21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22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23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4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25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26" w:author="Fungai Madzivadondo" w:date="2017-05-23T14:01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27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8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9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0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1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32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33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34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5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36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37" w:author="Fungai Madzivadondo" w:date="2017-05-23T14:01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38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9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0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1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2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43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44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45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6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47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48" w:author="Fungai Madzivadondo" w:date="2017-05-23T14:01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49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0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1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2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3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54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55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56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7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58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59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60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1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2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3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4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65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66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67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8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69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70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71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2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3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4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5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76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77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78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9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0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81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82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3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4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5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6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87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88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89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0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91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392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393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4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5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6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7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398" w:author="Fungai Madzivadondo" w:date="2017-05-23T14:01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399" w:author="Fungai Madzivadondo" w:date="2017-05-23T14:01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00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1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02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03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04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5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6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7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8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i/>
                <w:iCs/>
                <w:lang w:eastAsia="en-GB"/>
              </w:rPr>
            </w:pPr>
            <w:r w:rsidRPr="00011F1E">
              <w:rPr>
                <w:rFonts w:ascii="Calibri" w:hAnsi="Calibri"/>
                <w:i/>
                <w:iCs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09" w:author="Fungai Madzivadondo" w:date="2017-05-23T14:02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10" w:author="Fungai Madzivadondo" w:date="2017-05-23T14:02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11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2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Frequency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13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14" w:author="Fungai Madzivadondo" w:date="2017-05-23T14:02:00Z">
              <w:r>
                <w:rPr>
                  <w:rFonts w:ascii="Calibri" w:hAnsi="Calibri"/>
                  <w:lang w:eastAsia="en-GB"/>
                </w:rPr>
                <w:t>M</w:t>
              </w:r>
            </w:ins>
            <w:del w:id="415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6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7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8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9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20" w:author="Fungai Madzivadondo" w:date="2017-05-23T14:02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21" w:author="Fungai Madzivadondo" w:date="2017-05-23T14:02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22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3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Normal payment method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24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25" w:author="Fungai Madzivadondo" w:date="2017-05-23T14:02:00Z">
              <w:r>
                <w:rPr>
                  <w:rFonts w:ascii="Calibri" w:hAnsi="Calibri"/>
                  <w:lang w:eastAsia="en-GB"/>
                </w:rPr>
                <w:t>M</w:t>
              </w:r>
            </w:ins>
            <w:del w:id="426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7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8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9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0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31" w:author="Fungai Madzivadondo" w:date="2017-05-23T14:02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32" w:author="Fungai Madzivadondo" w:date="2017-05-23T14:02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33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4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Date of last bill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35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36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37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8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9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0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1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42" w:author="Fungai Madzivadondo" w:date="2017-05-23T14:02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43" w:author="Fungai Madzivadondo" w:date="2017-05-23T14:02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44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5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Arrears Flag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46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47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48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9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0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1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2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53" w:author="Fungai Madzivadondo" w:date="2017-05-23T14:02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54" w:author="Fungai Madzivadondo" w:date="2017-05-23T14:02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55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6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Current Contract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57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58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59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0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1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2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3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64" w:author="Fungai Madzivadondo" w:date="2017-05-23T14:02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65" w:author="Fungai Madzivadondo" w:date="2017-05-23T14:02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66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7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Contract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68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69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70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1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2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3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4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Consumption Details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Annual Consumption bill to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 xml:space="preserve">Annual Consumption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75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76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77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8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79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80" w:author="Fungai Madzivadondo" w:date="2017-05-23T14:0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81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2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3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5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86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87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88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9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90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491" w:author="Fungai Madzivadondo" w:date="2017-05-23T14:0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492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3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4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6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497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498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99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0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01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02" w:author="Fungai Madzivadondo" w:date="2017-05-23T14:0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03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4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5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7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08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09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10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1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12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13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14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5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6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8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19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20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21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2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 xml:space="preserve">HH - Monthly Consumption </w:t>
            </w:r>
            <w:r w:rsidRPr="00011F1E">
              <w:rPr>
                <w:rFonts w:ascii="Calibri" w:hAnsi="Calibri"/>
                <w:lang w:eastAsia="en-GB"/>
              </w:rPr>
              <w:lastRenderedPageBreak/>
              <w:t>T -4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23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24" w:author="Fungai Madzivadondo" w:date="2017-05-23T14:06:00Z">
              <w:r>
                <w:rPr>
                  <w:rFonts w:ascii="Calibri" w:hAnsi="Calibri"/>
                  <w:lang w:eastAsia="en-GB"/>
                </w:rPr>
                <w:lastRenderedPageBreak/>
                <w:t>C</w:t>
              </w:r>
            </w:ins>
            <w:del w:id="525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6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7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9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30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31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32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3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34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35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36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7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8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0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41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42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43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4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45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46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47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8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9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1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52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53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54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5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56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57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58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9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0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2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63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64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65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6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67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68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69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0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1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3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74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75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76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7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78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79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80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1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2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4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85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86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87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8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-10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89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590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591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2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3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5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596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597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98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9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00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01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02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3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4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6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607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608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09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0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Latest Meter read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11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12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13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4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5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7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618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619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20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1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 xml:space="preserve">Latest Meter read type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22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23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24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5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J0171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6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8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7962E4" w:rsidRPr="00011F1E" w:rsidTr="00CD66AC">
        <w:tblPrEx>
          <w:tblW w:w="5000" w:type="pct"/>
          <w:tblInd w:w="392" w:type="dxa"/>
          <w:tblPrExChange w:id="629" w:author="Fungai Madzivadondo" w:date="2017-05-23T14:05:00Z">
            <w:tblPrEx>
              <w:tblW w:w="5000" w:type="pct"/>
              <w:tblInd w:w="392" w:type="dxa"/>
            </w:tblPrEx>
          </w:tblPrExChange>
        </w:tblPrEx>
        <w:trPr>
          <w:trHeight w:val="300"/>
          <w:trPrChange w:id="630" w:author="Fungai Madzivadondo" w:date="2017-05-23T14:05:00Z">
            <w:trPr>
              <w:trHeight w:val="300"/>
            </w:trPr>
          </w:trPrChange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31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2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Long term vacant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33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34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35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6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7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9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Serial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40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41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42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43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J0483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A0085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5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Last Meter inspection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44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45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installation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46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47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J0848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location 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48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49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J0419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K0586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50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51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A0077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</w:t>
            </w:r>
          </w:p>
        </w:tc>
      </w:tr>
      <w:tr w:rsidR="007962E4" w:rsidRPr="00011F1E" w:rsidTr="00CD66AC">
        <w:trPr>
          <w:trHeight w:val="3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7962E4" w:rsidRPr="00011F1E" w:rsidRDefault="007962E4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</w:tbl>
    <w:p w:rsidR="007962E4" w:rsidRDefault="007962E4" w:rsidP="00491B69">
      <w:pPr>
        <w:pStyle w:val="Heading2"/>
        <w:widowControl w:val="0"/>
        <w:numPr>
          <w:ilvl w:val="0"/>
          <w:numId w:val="0"/>
        </w:numPr>
        <w:ind w:left="720" w:hanging="720"/>
        <w:jc w:val="right"/>
        <w:rPr>
          <w:rFonts w:cs="Times New Roman"/>
          <w:b/>
          <w:szCs w:val="24"/>
        </w:rPr>
      </w:pPr>
    </w:p>
    <w:p w:rsidR="00CD66AC" w:rsidRDefault="00CD66AC">
      <w:pPr>
        <w:spacing w:after="200" w:line="276" w:lineRule="auto"/>
      </w:pPr>
      <w:r>
        <w:br w:type="page"/>
      </w:r>
    </w:p>
    <w:p w:rsidR="00CD66AC" w:rsidRPr="00396DAE" w:rsidRDefault="00CD66AC" w:rsidP="00CD66AC">
      <w:r w:rsidRPr="00396DAE">
        <w:lastRenderedPageBreak/>
        <w:t>DCUSA Schedule 25, Appendix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50"/>
        <w:gridCol w:w="2986"/>
        <w:gridCol w:w="1765"/>
        <w:gridCol w:w="1765"/>
        <w:gridCol w:w="1765"/>
        <w:gridCol w:w="1765"/>
        <w:gridCol w:w="1762"/>
        <w:tblGridChange w:id="652">
          <w:tblGrid>
            <w:gridCol w:w="1550"/>
            <w:gridCol w:w="775"/>
            <w:gridCol w:w="2211"/>
            <w:gridCol w:w="1765"/>
            <w:gridCol w:w="521"/>
            <w:gridCol w:w="1244"/>
            <w:gridCol w:w="1415"/>
            <w:gridCol w:w="350"/>
            <w:gridCol w:w="1765"/>
            <w:gridCol w:w="544"/>
            <w:gridCol w:w="1218"/>
            <w:gridCol w:w="1441"/>
            <w:gridCol w:w="2659"/>
            <w:gridCol w:w="2655"/>
          </w:tblGrid>
        </w:tblGridChange>
      </w:tblGrid>
      <w:tr w:rsidR="00CD66AC" w:rsidRPr="00011F1E" w:rsidTr="002F5396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GB"/>
              </w:rPr>
              <w:t>C</w:t>
            </w: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OMMERCIAL CONSUMPTION FILE</w:t>
            </w:r>
          </w:p>
        </w:tc>
      </w:tr>
      <w:tr w:rsidR="00CD66AC" w:rsidRPr="00011F1E" w:rsidTr="002F5396">
        <w:trPr>
          <w:trHeight w:val="6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 xml:space="preserve">Mandatory / </w:t>
            </w:r>
            <w:ins w:id="653" w:author="Fungai Madzivadondo" w:date="2017-05-24T08:59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 xml:space="preserve">Conditional/ </w:t>
              </w:r>
            </w:ins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Preferred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Length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Supply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Record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MPAN / MPRN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Multiple MPAN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1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 Start date (SSD)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J0049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654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655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56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7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58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59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60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1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2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3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4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665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666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67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8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69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70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71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2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3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4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5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676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677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78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9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80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81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82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3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4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5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6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687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688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89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0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91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692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693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4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5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6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7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698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699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00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1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02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03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04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5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6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7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8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709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710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11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2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13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14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15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6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7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8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9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720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721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22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3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24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25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26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7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8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9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0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731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732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33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4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35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36" w:author="Fungai Madzivadondo" w:date="2017-05-23T13:4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37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8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9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0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1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742" w:author="Fungai Madzivadondo" w:date="2017-05-23T13:40:00Z">
            <w:tblPrEx>
              <w:tblW w:w="5000" w:type="pct"/>
            </w:tblPrEx>
          </w:tblPrExChange>
        </w:tblPrEx>
        <w:trPr>
          <w:trHeight w:val="300"/>
          <w:trPrChange w:id="743" w:author="Fungai Madzivadondo" w:date="2017-05-23T13:40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44" w:author="Fungai Madzivadondo" w:date="2017-05-23T13:40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5" w:author="Fungai Madzivadondo" w:date="2017-05-23T13:4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46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47" w:author="Fungai Madzivadondo" w:date="2017-05-23T13:44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48" w:author="Fungai Madzivadondo" w:date="2017-05-23T13:40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9" w:author="Fungai Madzivadondo" w:date="2017-05-23T13:4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0" w:author="Fungai Madzivadondo" w:date="2017-05-23T13:4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1" w:author="Fungai Madzivadondo" w:date="2017-05-23T13:4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2" w:author="Fungai Madzivadondo" w:date="2017-05-23T13:4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J0263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Customer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Supplier's Customer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50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80</w:t>
            </w:r>
          </w:p>
        </w:tc>
      </w:tr>
      <w:tr w:rsidR="00CD66AC" w:rsidRPr="00011F1E" w:rsidTr="002F5396">
        <w:tblPrEx>
          <w:tblW w:w="5000" w:type="pct"/>
          <w:tblPrExChange w:id="753" w:author="Fungai Madzivadondo" w:date="2017-05-23T13:46:00Z">
            <w:tblPrEx>
              <w:tblW w:w="5000" w:type="pct"/>
            </w:tblPrEx>
          </w:tblPrExChange>
        </w:tblPrEx>
        <w:trPr>
          <w:trHeight w:val="300"/>
          <w:trPrChange w:id="754" w:author="Fungai Madzivadondo" w:date="2017-05-23T13:4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55" w:author="Fungai Madzivadondo" w:date="2017-05-23T13:4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6" w:author="Fungai Madzivadondo" w:date="2017-05-23T13:4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57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58" w:author="Fungai Madzivadondo" w:date="2017-05-23T13:4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59" w:author="Fungai Madzivadondo" w:date="2017-05-23T13:46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0" w:author="Fungai Madzivadondo" w:date="2017-05-23T13:4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1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762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3" w:author="Fungai Madzivadondo" w:date="2017-05-23T13:4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20</w:t>
            </w:r>
          </w:p>
        </w:tc>
      </w:tr>
      <w:tr w:rsidR="00CD66AC" w:rsidRPr="00011F1E" w:rsidTr="002F5396">
        <w:tblPrEx>
          <w:tblW w:w="5000" w:type="pct"/>
          <w:tblPrExChange w:id="764" w:author="Fungai Madzivadondo" w:date="2017-05-23T13:46:00Z">
            <w:tblPrEx>
              <w:tblW w:w="5000" w:type="pct"/>
            </w:tblPrEx>
          </w:tblPrExChange>
        </w:tblPrEx>
        <w:trPr>
          <w:trHeight w:val="300"/>
          <w:trPrChange w:id="765" w:author="Fungai Madzivadondo" w:date="2017-05-23T13:4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66" w:author="Fungai Madzivadondo" w:date="2017-05-23T13:4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7" w:author="Fungai Madzivadondo" w:date="2017-05-23T13:4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"Trading As"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68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69" w:author="Fungai Madzivadondo" w:date="2017-05-23T13:4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70" w:author="Fungai Madzivadondo" w:date="2017-05-23T13:46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1" w:author="Fungai Madzivadondo" w:date="2017-05-23T13:4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2" w:author="Fungai Madzivadondo" w:date="2017-05-23T13:4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3" w:author="Fungai Madzivadondo" w:date="2017-05-23T13:4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4" w:author="Fungai Madzivadondo" w:date="2017-05-23T13:4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80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775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776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77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8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79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80" w:author="Fungai Madzivadondo" w:date="2017-05-23T13:54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81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2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3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4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5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786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787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88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9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90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791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792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3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4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5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6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797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798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99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0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01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02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03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4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5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6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7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808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809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10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1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12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13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14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5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6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7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8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819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820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21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2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23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24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25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6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7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8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9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830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831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32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3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34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35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36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7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8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9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0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841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842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43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4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45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46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47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8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9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0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1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852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853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54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5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56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57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58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9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0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1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2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863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864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65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6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email address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67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68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69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0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1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2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3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50</w:t>
            </w:r>
          </w:p>
        </w:tc>
      </w:tr>
      <w:tr w:rsidR="00CD66AC" w:rsidRPr="00011F1E" w:rsidTr="002F5396">
        <w:tblPrEx>
          <w:tblW w:w="5000" w:type="pct"/>
          <w:tblPrExChange w:id="874" w:author="Fungai Madzivadondo" w:date="2017-05-23T13:54:00Z">
            <w:tblPrEx>
              <w:tblW w:w="5000" w:type="pct"/>
            </w:tblPrEx>
          </w:tblPrExChange>
        </w:tblPrEx>
        <w:trPr>
          <w:trHeight w:val="300"/>
          <w:trPrChange w:id="875" w:author="Fungai Madzivadondo" w:date="2017-05-23T13:54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76" w:author="Fungai Madzivadondo" w:date="2017-05-23T13:54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7" w:author="Fungai Madzivadondo" w:date="2017-05-23T13:54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Telephone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78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79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80" w:author="Fungai Madzivadondo" w:date="2017-05-23T13:54:00Z">
              <w:r w:rsidRPr="00011F1E" w:rsidDel="003B17F4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1" w:author="Fungai Madzivadondo" w:date="2017-05-23T13:54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2" w:author="Fungai Madzivadondo" w:date="2017-05-23T13:54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3" w:author="Fungai Madzivadondo" w:date="2017-05-23T13:54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4" w:author="Fungai Madzivadondo" w:date="2017-05-23T13:54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Account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Supplier's Account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name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39</w:t>
            </w:r>
          </w:p>
        </w:tc>
      </w:tr>
      <w:tr w:rsidR="00CD66AC" w:rsidRPr="00011F1E" w:rsidTr="002F5396">
        <w:tblPrEx>
          <w:tblW w:w="5000" w:type="pct"/>
          <w:tblPrExChange w:id="885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886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887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8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name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89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890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891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2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3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4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5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39</w:t>
            </w:r>
          </w:p>
        </w:tc>
      </w:tr>
      <w:tr w:rsidR="00CD66AC" w:rsidRPr="00011F1E" w:rsidTr="002F5396">
        <w:tblPrEx>
          <w:tblW w:w="5000" w:type="pct"/>
          <w:tblPrExChange w:id="896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897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898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9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Date of birth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00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01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02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3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4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5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6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907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908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09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0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Date of birth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11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12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13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4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5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6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7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918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919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20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1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Email address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22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23" w:author="Fungai Madzivadondo" w:date="2017-05-23T13:5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24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5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6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7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8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50</w:t>
            </w:r>
          </w:p>
        </w:tc>
      </w:tr>
      <w:tr w:rsidR="00CD66AC" w:rsidRPr="00011F1E" w:rsidTr="002F5396">
        <w:tblPrEx>
          <w:tblW w:w="5000" w:type="pct"/>
          <w:tblPrExChange w:id="929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930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31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2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Email address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33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34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35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6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7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8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9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50</w:t>
            </w:r>
          </w:p>
        </w:tc>
      </w:tr>
      <w:tr w:rsidR="00CD66AC" w:rsidRPr="00011F1E" w:rsidTr="002F5396">
        <w:tblPrEx>
          <w:tblW w:w="5000" w:type="pct"/>
          <w:tblPrExChange w:id="940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941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42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3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Telephone Number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44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45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46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7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8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9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0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blPrEx>
          <w:tblW w:w="5000" w:type="pct"/>
          <w:tblPrExChange w:id="951" w:author="Fungai Madzivadondo" w:date="2017-05-23T13:59:00Z">
            <w:tblPrEx>
              <w:tblW w:w="5000" w:type="pct"/>
            </w:tblPrEx>
          </w:tblPrExChange>
        </w:tblPrEx>
        <w:trPr>
          <w:trHeight w:val="300"/>
          <w:trPrChange w:id="952" w:author="Fungai Madzivadondo" w:date="2017-05-23T13:5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53" w:author="Fungai Madzivadondo" w:date="2017-05-23T13:5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4" w:author="Fungai Madzivadondo" w:date="2017-05-23T13:5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Telephone Number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55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56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57" w:author="Fungai Madzivadondo" w:date="2017-05-23T13:59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8" w:author="Fungai Madzivadondo" w:date="2017-05-23T13:5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9" w:author="Fungai Madzivadondo" w:date="2017-05-23T13:5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0" w:author="Fungai Madzivadondo" w:date="2017-05-23T13:5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1" w:author="Fungai Madzivadondo" w:date="2017-05-23T13:5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62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63" w:author="Fungai Madzivadondo" w:date="2017-05-23T14:00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"Trading As" Account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64" w:author="Fungai Madzivadondo" w:date="2017-05-23T14:00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65" w:author="Fungai Madzivadondo" w:date="2017-05-23T14:00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966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967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68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9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70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71" w:author="Fungai Madzivadondo" w:date="2017-05-23T14:01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72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3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4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5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6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977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978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79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0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81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82" w:author="Fungai Madzivadondo" w:date="2017-05-23T14:01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83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4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5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6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7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988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989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990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1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92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993" w:author="Fungai Madzivadondo" w:date="2017-05-23T14:01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994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5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6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7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8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999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1000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01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2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03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04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05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6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7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8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9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010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1011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12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3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14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15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16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7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8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9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0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021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1022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23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4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25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26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27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8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9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0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1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032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1033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34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5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36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37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38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9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0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1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2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043" w:author="Fungai Madzivadondo" w:date="2017-05-23T14:01:00Z">
            <w:tblPrEx>
              <w:tblW w:w="5000" w:type="pct"/>
            </w:tblPrEx>
          </w:tblPrExChange>
        </w:tblPrEx>
        <w:trPr>
          <w:trHeight w:val="300"/>
          <w:trPrChange w:id="1044" w:author="Fungai Madzivadondo" w:date="2017-05-23T14:01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45" w:author="Fungai Madzivadondo" w:date="2017-05-23T14:01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6" w:author="Fungai Madzivadondo" w:date="2017-05-23T14:01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47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48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49" w:author="Fungai Madzivadondo" w:date="2017-05-23T14:01:00Z">
              <w:r w:rsidRPr="00011F1E" w:rsidDel="009461A8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0" w:author="Fungai Madzivadondo" w:date="2017-05-23T14:01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1" w:author="Fungai Madzivadondo" w:date="2017-05-23T14:01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2" w:author="Fungai Madzivadondo" w:date="2017-05-23T14:01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3" w:author="Fungai Madzivadondo" w:date="2017-05-23T14:01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i/>
                <w:iCs/>
                <w:lang w:eastAsia="en-GB"/>
              </w:rPr>
            </w:pPr>
            <w:r w:rsidRPr="00011F1E">
              <w:rPr>
                <w:rFonts w:ascii="Calibri" w:hAnsi="Calibri"/>
                <w:i/>
                <w:iCs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054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1055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56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7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Frequency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58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59" w:author="Fungai Madzivadondo" w:date="2017-05-23T14:02:00Z">
              <w:r>
                <w:rPr>
                  <w:rFonts w:ascii="Calibri" w:hAnsi="Calibri"/>
                  <w:lang w:eastAsia="en-GB"/>
                </w:rPr>
                <w:t>M</w:t>
              </w:r>
            </w:ins>
            <w:del w:id="1060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1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2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3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4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blPrEx>
          <w:tblW w:w="5000" w:type="pct"/>
          <w:tblPrExChange w:id="1065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1066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67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8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Normal payment method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69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70" w:author="Fungai Madzivadondo" w:date="2017-05-23T14:02:00Z">
              <w:r>
                <w:rPr>
                  <w:rFonts w:ascii="Calibri" w:hAnsi="Calibri"/>
                  <w:lang w:eastAsia="en-GB"/>
                </w:rPr>
                <w:t>M</w:t>
              </w:r>
            </w:ins>
            <w:del w:id="1071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2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3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4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5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blPrEx>
          <w:tblW w:w="5000" w:type="pct"/>
          <w:tblPrExChange w:id="1076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1077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78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9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Date of last bill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80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81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82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3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4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5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6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087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1088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089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0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Arrears Flag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91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092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093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4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5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6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7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blPrEx>
          <w:tblW w:w="5000" w:type="pct"/>
          <w:tblPrExChange w:id="1098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1099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100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1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Current Contract start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02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03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04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5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6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7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8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109" w:author="Fungai Madzivadondo" w:date="2017-05-23T14:02:00Z">
            <w:tblPrEx>
              <w:tblW w:w="5000" w:type="pct"/>
            </w:tblPrEx>
          </w:tblPrExChange>
        </w:tblPrEx>
        <w:trPr>
          <w:trHeight w:val="300"/>
          <w:trPrChange w:id="1110" w:author="Fungai Madzivadondo" w:date="2017-05-23T14:02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111" w:author="Fungai Madzivadondo" w:date="2017-05-23T14:02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2" w:author="Fungai Madzivadondo" w:date="2017-05-23T14:02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Contract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13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14" w:author="Fungai Madzivadondo" w:date="2017-05-23T14:02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15" w:author="Fungai Madzivadondo" w:date="2017-05-23T14:02:00Z">
              <w:r w:rsidRPr="00011F1E" w:rsidDel="009461A8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6" w:author="Fungai Madzivadondo" w:date="2017-05-23T14:02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7" w:author="Fungai Madzivadondo" w:date="2017-05-23T14:02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8" w:author="Fungai Madzivadondo" w:date="2017-05-23T14:02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9" w:author="Fungai Madzivadondo" w:date="2017-05-23T14:02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Consumption Details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Annual Consumption bill to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 xml:space="preserve">Annual Consumption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20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21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22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3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24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25" w:author="Fungai Madzivadondo" w:date="2017-05-23T14:0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26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7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8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0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31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32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33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4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35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36" w:author="Fungai Madzivadondo" w:date="2017-05-23T14:0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37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8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9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1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42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43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44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5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46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47" w:author="Fungai Madzivadondo" w:date="2017-05-23T14:0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48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9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0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2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53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54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55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6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57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58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59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0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1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3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64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65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66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7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68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69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70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1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2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4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75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76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77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8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79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80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81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2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3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4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5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86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87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88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9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90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191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192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3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4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5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6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197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198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99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0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01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02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03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4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5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6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7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208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209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10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1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12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13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14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5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6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7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8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219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220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21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2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23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24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25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6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7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8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9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230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231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32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3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-10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34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35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36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7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8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9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0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241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242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43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4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HH - Monthly Consumption T -11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45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46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47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8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9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strike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0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1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14</w:t>
            </w:r>
          </w:p>
        </w:tc>
      </w:tr>
      <w:tr w:rsidR="00CD66AC" w:rsidRPr="00011F1E" w:rsidTr="002F5396">
        <w:tblPrEx>
          <w:tblW w:w="5000" w:type="pct"/>
          <w:tblPrExChange w:id="1252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253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54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5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Latest Meter read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56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57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58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9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0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1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2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263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264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65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6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 xml:space="preserve">Latest Meter read type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67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68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69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0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J0171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1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2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3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blPrEx>
          <w:tblW w:w="5000" w:type="pct"/>
          <w:tblPrExChange w:id="1274" w:author="Fungai Madzivadondo" w:date="2017-05-23T14:05:00Z">
            <w:tblPrEx>
              <w:tblW w:w="5000" w:type="pct"/>
            </w:tblPrEx>
          </w:tblPrExChange>
        </w:tblPrEx>
        <w:trPr>
          <w:trHeight w:val="300"/>
          <w:trPrChange w:id="1275" w:author="Fungai Madzivadondo" w:date="2017-05-23T14:05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76" w:author="Fungai Madzivadondo" w:date="2017-05-23T14:05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7" w:author="Fungai Madzivadondo" w:date="2017-05-23T14:05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Long term vacant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78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79" w:author="Fungai Madzivadondo" w:date="2017-05-23T14:0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80" w:author="Fungai Madzivadondo" w:date="2017-05-23T14:05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1" w:author="Fungai Madzivadondo" w:date="2017-05-23T14:05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2" w:author="Fungai Madzivadondo" w:date="2017-05-23T14:05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3" w:author="Fungai Madzivadondo" w:date="2017-05-23T14:05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4" w:author="Fungai Madzivadondo" w:date="2017-05-23T14:05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Serial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85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86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87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88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J0483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A0085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5</w:t>
            </w:r>
          </w:p>
        </w:tc>
      </w:tr>
      <w:tr w:rsidR="00CD66AC" w:rsidRPr="00011F1E" w:rsidTr="00CD66AC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Last Meter inspection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89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90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installation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91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92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J0848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location 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93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94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J0419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K0586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</w:t>
            </w:r>
          </w:p>
        </w:tc>
      </w:tr>
      <w:tr w:rsidR="00CD66AC" w:rsidRPr="00011F1E" w:rsidTr="00CD66AC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Status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295" w:author="Fungai Madzivadondo" w:date="2017-05-23T14:0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296" w:author="Fungai Madzivadondo" w:date="2017-05-23T14:07:00Z">
              <w:r w:rsidRPr="00011F1E" w:rsidDel="005264E1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A0077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</w:tbl>
    <w:p w:rsidR="00CD66AC" w:rsidRDefault="00CD66AC" w:rsidP="00CD66AC">
      <w:pPr>
        <w:pStyle w:val="DCSubHeading1Level2"/>
        <w:sectPr w:rsidR="00CD66AC" w:rsidSect="00CD66A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39" w:h="11907" w:orient="landscape" w:code="9"/>
          <w:pgMar w:top="1038" w:right="3459" w:bottom="278" w:left="238" w:header="709" w:footer="709" w:gutter="0"/>
          <w:cols w:space="708"/>
          <w:docGrid w:linePitch="360"/>
        </w:sectPr>
      </w:pPr>
    </w:p>
    <w:p w:rsidR="00CD66AC" w:rsidRDefault="00CD66AC">
      <w:r>
        <w:lastRenderedPageBreak/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4"/>
        <w:gridCol w:w="2987"/>
        <w:gridCol w:w="1766"/>
        <w:gridCol w:w="1766"/>
        <w:gridCol w:w="1766"/>
        <w:gridCol w:w="1766"/>
        <w:gridCol w:w="1763"/>
        <w:tblGridChange w:id="1297">
          <w:tblGrid>
            <w:gridCol w:w="1544"/>
            <w:gridCol w:w="781"/>
            <w:gridCol w:w="2206"/>
            <w:gridCol w:w="1766"/>
            <w:gridCol w:w="525"/>
            <w:gridCol w:w="1241"/>
            <w:gridCol w:w="1418"/>
            <w:gridCol w:w="348"/>
            <w:gridCol w:w="1766"/>
            <w:gridCol w:w="545"/>
            <w:gridCol w:w="1218"/>
            <w:gridCol w:w="1441"/>
            <w:gridCol w:w="2659"/>
            <w:gridCol w:w="2655"/>
          </w:tblGrid>
        </w:tblGridChange>
      </w:tblGrid>
      <w:tr w:rsidR="00CD66AC" w:rsidRPr="00011F1E" w:rsidTr="002F5396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lastRenderedPageBreak/>
              <w:t>COMMERCIAL OUTCOME FILE</w:t>
            </w:r>
          </w:p>
        </w:tc>
      </w:tr>
      <w:tr w:rsidR="00CD66AC" w:rsidRPr="00011F1E" w:rsidTr="002F5396">
        <w:trPr>
          <w:trHeight w:val="6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CD66AC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 xml:space="preserve">Mandatory </w:t>
            </w:r>
            <w:ins w:id="1298" w:author="Gowling WLG" w:date="2017-07-05T14:50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>(M)</w:t>
              </w:r>
            </w:ins>
            <w:r>
              <w:rPr>
                <w:rFonts w:ascii="Calibri" w:hAnsi="Calibri"/>
                <w:b/>
                <w:bCs/>
                <w:color w:val="FFFFFF"/>
                <w:lang w:eastAsia="en-GB"/>
              </w:rPr>
              <w:t xml:space="preserve"> </w:t>
            </w: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 xml:space="preserve">/ </w:t>
            </w:r>
            <w:ins w:id="1299" w:author="Fungai Madzivadondo" w:date="2017-05-24T08:59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>Conditional</w:t>
              </w:r>
            </w:ins>
            <w:ins w:id="1300" w:author="Gowling WLG" w:date="2017-07-05T14:50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>(C)</w:t>
              </w:r>
            </w:ins>
            <w:ins w:id="1301" w:author="Fungai Madzivadondo" w:date="2017-05-24T08:59:00Z">
              <w:r>
                <w:rPr>
                  <w:rFonts w:ascii="Calibri" w:hAnsi="Calibri"/>
                  <w:b/>
                  <w:bCs/>
                  <w:color w:val="FFFFFF"/>
                  <w:lang w:eastAsia="en-GB"/>
                </w:rPr>
                <w:t xml:space="preserve"> </w:t>
              </w:r>
            </w:ins>
            <w:del w:id="1302" w:author="Gowling WLG" w:date="2017-07-05T14:50:00Z">
              <w:r w:rsidRPr="00011F1E" w:rsidDel="00CD66AC">
                <w:rPr>
                  <w:rFonts w:ascii="Calibri" w:hAnsi="Calibri"/>
                  <w:b/>
                  <w:bCs/>
                  <w:color w:val="FFFFFF"/>
                  <w:lang w:eastAsia="en-GB"/>
                </w:rPr>
                <w:delText>Preferred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b/>
                <w:bCs/>
                <w:color w:val="FFFFFF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FFFFFF"/>
                <w:lang w:eastAsia="en-GB"/>
              </w:rPr>
              <w:t>Length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Supply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Record Type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MPAN / MPRN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blPrEx>
          <w:tblW w:w="5000" w:type="pct"/>
          <w:tblPrExChange w:id="1303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04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05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6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07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08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09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0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1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2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3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14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15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16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7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18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19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20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1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2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3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4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25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26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27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8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29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30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31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2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3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4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5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36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37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38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9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40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41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42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3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J1039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4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5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6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47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48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49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0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51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52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53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4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5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6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7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58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59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60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1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62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63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64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5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6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7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8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69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70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71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2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73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74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75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6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7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8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9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80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81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82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3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84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85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86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7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8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9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0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391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392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93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4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95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396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397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8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J1044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9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0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1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Supply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J0263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Customer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Supplier's Customer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50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80</w:t>
            </w:r>
          </w:p>
        </w:tc>
      </w:tr>
      <w:tr w:rsidR="00CD66AC" w:rsidRPr="00011F1E" w:rsidTr="002F5396">
        <w:tblPrEx>
          <w:tblW w:w="5000" w:type="pct"/>
          <w:tblPrExChange w:id="1402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403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04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5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06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07" w:author="Fungai Madzivadondo" w:date="2017-05-23T14:0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08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9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0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411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412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blPrEx>
          <w:tblW w:w="5000" w:type="pct"/>
          <w:tblPrExChange w:id="1413" w:author="Fungai Madzivadondo" w:date="2017-05-23T14:08:00Z">
            <w:tblPrEx>
              <w:tblW w:w="5000" w:type="pct"/>
            </w:tblPrEx>
          </w:tblPrExChange>
        </w:tblPrEx>
        <w:trPr>
          <w:trHeight w:val="300"/>
          <w:trPrChange w:id="1414" w:author="Fungai Madzivadondo" w:date="2017-05-23T14:08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15" w:author="Fungai Madzivadondo" w:date="2017-05-23T14:0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6" w:author="Fungai Madzivadondo" w:date="2017-05-23T14:0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"Trading As"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17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18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19" w:author="Fungai Madzivadondo" w:date="2017-05-23T14:08:00Z">
              <w:r w:rsidRPr="00011F1E" w:rsidDel="00D61047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0" w:author="Fungai Madzivadondo" w:date="2017-05-23T14:0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1" w:author="Fungai Madzivadondo" w:date="2017-05-23T14:0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2" w:author="Fungai Madzivadondo" w:date="2017-05-23T14:0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3" w:author="Fungai Madzivadondo" w:date="2017-05-23T14:0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80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424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425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26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7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28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29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30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1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2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3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4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435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436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37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38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39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40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41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2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3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4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5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446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447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48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9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50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51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52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3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4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5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6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457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458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59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0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61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62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63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4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5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6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7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468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469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70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1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72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73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74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5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6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7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8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479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480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81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2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83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84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85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6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7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8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9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490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491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492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3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94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495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496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7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8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9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0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501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502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503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4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05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06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07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8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9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0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1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512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513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514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5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email address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16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17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18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9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0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1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2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50</w:t>
            </w:r>
          </w:p>
        </w:tc>
      </w:tr>
      <w:tr w:rsidR="00CD66AC" w:rsidRPr="00011F1E" w:rsidTr="002F5396">
        <w:tblPrEx>
          <w:tblW w:w="5000" w:type="pct"/>
          <w:tblPrExChange w:id="1523" w:author="Fungai Madzivadondo" w:date="2017-05-23T14:09:00Z">
            <w:tblPrEx>
              <w:tblW w:w="5000" w:type="pct"/>
            </w:tblPrEx>
          </w:tblPrExChange>
        </w:tblPrEx>
        <w:trPr>
          <w:trHeight w:val="300"/>
          <w:trPrChange w:id="1524" w:author="Fungai Madzivadondo" w:date="2017-05-23T14:09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525" w:author="Fungai Madzivadondo" w:date="2017-05-23T14:0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6" w:author="Fungai Madzivadondo" w:date="2017-05-23T14:0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Customer Telephone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27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28" w:author="Fungai Madzivadondo" w:date="2017-05-23T14:09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29" w:author="Fungai Madzivadondo" w:date="2017-05-23T14:09:00Z">
              <w:r w:rsidRPr="00011F1E" w:rsidDel="00D61047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0" w:author="Fungai Madzivadondo" w:date="2017-05-23T14:0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1" w:author="Fungai Madzivadondo" w:date="2017-05-23T14:0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2" w:author="Fungai Madzivadondo" w:date="2017-05-23T14:0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3" w:author="Fungai Madzivadondo" w:date="2017-05-23T14:0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Account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Supplier's Account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name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39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Account holders Date of birth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34" w:author="Fungai Madzivadondo" w:date="2017-05-23T14:2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35" w:author="Fungai Madzivadondo" w:date="2017-05-23T14:25:00Z">
              <w:r w:rsidRPr="00011F1E" w:rsidDel="0002057A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Company Registration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36" w:author="Fungai Madzivadondo" w:date="2017-05-23T14:2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37" w:author="Fungai Madzivadondo" w:date="2017-05-23T14:25:00Z">
              <w:r w:rsidRPr="00011F1E" w:rsidDel="0002057A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"Trading As" Account Company Name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38" w:author="Fungai Madzivadondo" w:date="2017-05-23T14:25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39" w:author="Fungai Madzivadondo" w:date="2017-05-23T14:25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540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541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542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3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44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45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46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7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8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9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0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551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552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553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4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55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56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57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8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9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0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1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562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563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564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5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66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67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68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9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0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1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2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573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574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575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6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77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78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79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0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1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2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3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584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585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586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87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88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589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590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1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2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3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4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595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596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597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98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599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00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01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2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3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4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5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606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607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608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09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10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11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12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3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4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5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16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blPrEx>
          <w:tblW w:w="5000" w:type="pct"/>
          <w:tblPrExChange w:id="1617" w:author="Fungai Madzivadondo" w:date="2017-05-23T14:26:00Z">
            <w:tblPrEx>
              <w:tblW w:w="5000" w:type="pct"/>
            </w:tblPrEx>
          </w:tblPrExChange>
        </w:tblPrEx>
        <w:trPr>
          <w:trHeight w:val="300"/>
          <w:trPrChange w:id="1618" w:author="Fungai Madzivadondo" w:date="2017-05-23T14:26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1619" w:author="Fungai Madzivadondo" w:date="2017-05-23T14:26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0" w:author="Fungai Madzivadondo" w:date="2017-05-23T14:26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Address line 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21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22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23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4" w:author="Fungai Madzivadondo" w:date="2017-05-23T14:26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5" w:author="Fungai Madzivadondo" w:date="2017-05-23T14:26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6" w:author="Fungai Madzivadondo" w:date="2017-05-23T14:26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7" w:author="Fungai Madzivadondo" w:date="2017-05-23T14:26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40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Billing Postcode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Meter Serial Number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28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29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color w:val="000000"/>
                <w:lang w:eastAsia="en-GB"/>
              </w:rPr>
              <w:t>Investigation Outcome Block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 xml:space="preserve">Supplier Investigation ID No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Theft lead source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Date Investigation Closed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30" w:author="Fungai Madzivadondo" w:date="2017-05-23T14:26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31" w:author="Fungai Madzivadondo" w:date="2017-05-23T14:26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 xml:space="preserve"> Investigation status code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M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Type of theft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ins w:id="1632" w:author="Fungai Madzivadondo" w:date="2017-05-23T14:26:00Z">
              <w:r>
                <w:rPr>
                  <w:rFonts w:ascii="Calibri" w:hAnsi="Calibri"/>
                  <w:color w:val="000000"/>
                  <w:lang w:eastAsia="en-GB"/>
                </w:rPr>
                <w:t>C</w:t>
              </w:r>
            </w:ins>
            <w:del w:id="1633" w:author="Fungai Madzivadondo" w:date="2017-05-23T14:26:00Z">
              <w:r w:rsidRPr="00011F1E" w:rsidDel="0002057A">
                <w:rPr>
                  <w:rFonts w:ascii="Calibri" w:hAnsi="Calibri"/>
                  <w:color w:val="000000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Crime reference no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ins w:id="1634" w:author="Fungai Madzivadondo" w:date="2017-05-23T14:26:00Z">
              <w:r>
                <w:rPr>
                  <w:rFonts w:ascii="Calibri" w:hAnsi="Calibri"/>
                  <w:color w:val="000000"/>
                  <w:lang w:eastAsia="en-GB"/>
                </w:rPr>
                <w:t>C</w:t>
              </w:r>
            </w:ins>
            <w:del w:id="1635" w:author="Fungai Madzivadondo" w:date="2017-05-23T14:26:00Z">
              <w:r w:rsidRPr="00011F1E" w:rsidDel="0002057A">
                <w:rPr>
                  <w:rFonts w:ascii="Calibri" w:hAnsi="Calibri"/>
                  <w:color w:val="000000"/>
                  <w:lang w:eastAsia="en-GB"/>
                </w:rPr>
                <w:delText>P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20</w:t>
            </w:r>
          </w:p>
        </w:tc>
      </w:tr>
      <w:tr w:rsidR="00CD66AC" w:rsidRPr="00011F1E" w:rsidTr="002F5396">
        <w:tblPrEx>
          <w:tblW w:w="5000" w:type="pct"/>
          <w:tblPrExChange w:id="1636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637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38" w:author="Fungai Madzivadondo" w:date="2017-05-23T14:27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39" w:author="Fungai Madzivadondo" w:date="2017-05-23T14:2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 xml:space="preserve">Assessed start date for theft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40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41" w:author="Fungai Madzivadondo" w:date="2017-05-23T14:2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42" w:author="Fungai Madzivadondo" w:date="2017-05-23T14:27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3" w:author="Fungai Madzivadondo" w:date="2017-05-23T14:2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4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5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6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647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648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49" w:author="Fungai Madzivadondo" w:date="2017-05-23T14:27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0" w:author="Fungai Madzivadondo" w:date="2017-05-23T14:2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 xml:space="preserve">Assessed end date for theft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51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52" w:author="Fungai Madzivadondo" w:date="2017-05-23T14:2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53" w:author="Fungai Madzivadondo" w:date="2017-05-23T14:27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4" w:author="Fungai Madzivadondo" w:date="2017-05-23T14:2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5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6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7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658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659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60" w:author="Fungai Madzivadondo" w:date="2017-05-23T14:27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1" w:author="Fungai Madzivadondo" w:date="2017-05-23T14:2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Assessed losses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62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63" w:author="Fungai Madzivadondo" w:date="2017-05-23T14:2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64" w:author="Fungai Madzivadondo" w:date="2017-05-23T14:27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5" w:author="Fungai Madzivadondo" w:date="2017-05-23T14:2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6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7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Numeric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68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19</w:t>
            </w:r>
          </w:p>
        </w:tc>
      </w:tr>
      <w:tr w:rsidR="00CD66AC" w:rsidRPr="00011F1E" w:rsidTr="002F5396">
        <w:tblPrEx>
          <w:tblW w:w="5000" w:type="pct"/>
          <w:tblPrExChange w:id="1669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670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71" w:author="Fungai Madzivadondo" w:date="2017-05-23T14:27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2" w:author="Fungai Madzivadondo" w:date="2017-05-23T14:2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Tampering Code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73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74" w:author="Fungai Madzivadondo" w:date="2017-05-23T14:2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75" w:author="Fungai Madzivadondo" w:date="2017-05-23T14:27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6" w:author="Fungai Madzivadondo" w:date="2017-05-23T14:2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J0451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7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8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79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</w:t>
            </w:r>
          </w:p>
        </w:tc>
      </w:tr>
      <w:tr w:rsidR="00CD66AC" w:rsidRPr="00011F1E" w:rsidTr="002F5396">
        <w:tblPrEx>
          <w:tblW w:w="5000" w:type="pct"/>
          <w:tblPrExChange w:id="1680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681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82" w:author="Fungai Madzivadondo" w:date="2017-05-23T14:27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3" w:author="Fungai Madzivadondo" w:date="2017-05-23T14:2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Tampering Report Date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84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85" w:author="Fungai Madzivadondo" w:date="2017-05-23T14:27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86" w:author="Fungai Madzivadondo" w:date="2017-05-23T14:27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7" w:author="Fungai Madzivadondo" w:date="2017-05-23T14:2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J0822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8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89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yyyymmdd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0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8</w:t>
            </w:r>
          </w:p>
        </w:tc>
      </w:tr>
      <w:tr w:rsidR="00CD66AC" w:rsidRPr="00011F1E" w:rsidTr="002F5396">
        <w:tblPrEx>
          <w:tblW w:w="5000" w:type="pct"/>
          <w:tblPrExChange w:id="1691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692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93" w:author="Fungai Madzivadondo" w:date="2017-05-23T14:27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4" w:author="Fungai Madzivadondo" w:date="2017-05-23T14:2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Tampering Report Source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95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ins w:id="1696" w:author="Fungai Madzivadondo" w:date="2017-05-23T14:28:00Z">
              <w:r>
                <w:rPr>
                  <w:rFonts w:ascii="Calibri" w:hAnsi="Calibri"/>
                  <w:lang w:eastAsia="en-GB"/>
                </w:rPr>
                <w:t>C</w:t>
              </w:r>
            </w:ins>
            <w:del w:id="1697" w:author="Fungai Madzivadondo" w:date="2017-05-23T14:27:00Z">
              <w:r w:rsidRPr="00011F1E" w:rsidDel="0002057A">
                <w:rPr>
                  <w:rFonts w:ascii="Calibri" w:hAnsi="Calibri"/>
                  <w:lang w:eastAsia="en-GB"/>
                </w:rPr>
                <w:delText>M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8" w:author="Fungai Madzivadondo" w:date="2017-05-23T14:2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J0841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99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0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1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2</w:t>
            </w:r>
          </w:p>
        </w:tc>
      </w:tr>
      <w:tr w:rsidR="00CD66AC" w:rsidRPr="00011F1E" w:rsidTr="002F5396">
        <w:tblPrEx>
          <w:tblW w:w="5000" w:type="pct"/>
          <w:tblPrExChange w:id="1702" w:author="Fungai Madzivadondo" w:date="2017-05-23T14:27:00Z">
            <w:tblPrEx>
              <w:tblW w:w="5000" w:type="pct"/>
            </w:tblPrEx>
          </w:tblPrExChange>
        </w:tblPrEx>
        <w:trPr>
          <w:trHeight w:val="300"/>
          <w:trPrChange w:id="1703" w:author="Fungai Madzivadondo" w:date="2017-05-23T14:27:00Z">
            <w:trPr>
              <w:trHeight w:val="300"/>
            </w:trPr>
          </w:trPrChange>
        </w:trPr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704" w:author="Fungai Madzivadondo" w:date="2017-05-23T14:27:00Z">
              <w:tcPr>
                <w:tcW w:w="578" w:type="pct"/>
                <w:gridSpan w:val="2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5" w:author="Fungai Madzivadondo" w:date="2017-05-23T14:2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Security devices fitted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06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ins w:id="1707" w:author="Fungai Madzivadondo" w:date="2017-05-23T14:28:00Z">
              <w:r>
                <w:rPr>
                  <w:rFonts w:ascii="Calibri" w:hAnsi="Calibri"/>
                  <w:color w:val="000000"/>
                  <w:lang w:eastAsia="en-GB"/>
                </w:rPr>
                <w:t>C</w:t>
              </w:r>
            </w:ins>
            <w:del w:id="1708" w:author="Fungai Madzivadondo" w:date="2017-05-23T14:27:00Z">
              <w:r w:rsidRPr="00011F1E" w:rsidDel="0002057A">
                <w:rPr>
                  <w:rFonts w:ascii="Calibri" w:hAnsi="Calibri"/>
                  <w:color w:val="000000"/>
                  <w:lang w:eastAsia="en-GB"/>
                </w:rPr>
                <w:delText xml:space="preserve"> P 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09" w:author="Fungai Madzivadondo" w:date="2017-05-23T14:2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0" w:author="Fungai Madzivadondo" w:date="2017-05-23T14:2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color w:val="000000"/>
                <w:lang w:eastAsia="en-GB"/>
              </w:rPr>
            </w:pPr>
            <w:r w:rsidRPr="00011F1E">
              <w:rPr>
                <w:rFonts w:ascii="Calibri" w:hAnsi="Calibri"/>
                <w:color w:val="000000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1" w:author="Fungai Madzivadondo" w:date="2017-05-23T14:2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Char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12" w:author="Fungai Madzivadondo" w:date="2017-05-23T14:2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1</w:t>
            </w:r>
          </w:p>
        </w:tc>
      </w:tr>
      <w:tr w:rsidR="00CD66AC" w:rsidRPr="00011F1E" w:rsidTr="002F5396">
        <w:trPr>
          <w:trHeight w:val="300"/>
        </w:trPr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b/>
                <w:bCs/>
                <w:lang w:eastAsia="en-GB"/>
              </w:rPr>
            </w:pPr>
            <w:r w:rsidRPr="00011F1E">
              <w:rPr>
                <w:rFonts w:ascii="Calibri" w:hAnsi="Calibri"/>
                <w:b/>
                <w:bCs/>
                <w:lang w:eastAsia="en-GB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rFonts w:ascii="Calibri" w:hAnsi="Calibri"/>
                <w:lang w:eastAsia="en-GB"/>
              </w:rPr>
            </w:pPr>
            <w:r w:rsidRPr="00011F1E">
              <w:rPr>
                <w:rFonts w:ascii="Calibri" w:hAnsi="Calibri"/>
                <w:lang w:eastAsia="en-GB"/>
              </w:rPr>
              <w:t> </w:t>
            </w:r>
          </w:p>
        </w:tc>
      </w:tr>
    </w:tbl>
    <w:p w:rsidR="00CD66AC" w:rsidRDefault="00CD66AC" w:rsidP="00CD66AC">
      <w:pPr>
        <w:pStyle w:val="DCSubHeading1Level2"/>
      </w:pPr>
    </w:p>
    <w:p w:rsidR="00CD66AC" w:rsidRDefault="00CD66AC" w:rsidP="00CD66AC">
      <w:pPr>
        <w:pStyle w:val="DCSubHeading1Level2"/>
        <w:sectPr w:rsidR="00CD66AC" w:rsidSect="00CD66AC">
          <w:type w:val="continuous"/>
          <w:pgSz w:w="16839" w:h="11907" w:orient="landscape" w:code="9"/>
          <w:pgMar w:top="1038" w:right="3459" w:bottom="278" w:left="238" w:header="709" w:footer="709" w:gutter="0"/>
          <w:cols w:space="708"/>
          <w:docGrid w:linePitch="360"/>
        </w:sectPr>
      </w:pPr>
    </w:p>
    <w:p w:rsidR="00CD66AC" w:rsidRDefault="00CD66AC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16"/>
        <w:gridCol w:w="3157"/>
        <w:gridCol w:w="1859"/>
        <w:gridCol w:w="1860"/>
        <w:gridCol w:w="1860"/>
        <w:gridCol w:w="1860"/>
        <w:gridCol w:w="1863"/>
        <w:tblGridChange w:id="1713">
          <w:tblGrid>
            <w:gridCol w:w="1716"/>
            <w:gridCol w:w="705"/>
            <w:gridCol w:w="2452"/>
            <w:gridCol w:w="1859"/>
            <w:gridCol w:w="371"/>
            <w:gridCol w:w="1489"/>
            <w:gridCol w:w="1278"/>
            <w:gridCol w:w="582"/>
            <w:gridCol w:w="1860"/>
            <w:gridCol w:w="325"/>
            <w:gridCol w:w="1538"/>
            <w:gridCol w:w="1229"/>
            <w:gridCol w:w="2767"/>
            <w:gridCol w:w="2763"/>
          </w:tblGrid>
        </w:tblGridChange>
      </w:tblGrid>
      <w:tr w:rsidR="00CD66AC" w:rsidRPr="00011F1E" w:rsidTr="002F5396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RESI</w:t>
            </w:r>
            <w:r w:rsidRPr="00011F1E">
              <w:rPr>
                <w:b/>
                <w:bCs/>
                <w:color w:val="000000"/>
                <w:lang w:eastAsia="en-GB"/>
              </w:rPr>
              <w:t>DENTIAL CONSUMPTION FILE</w:t>
            </w:r>
          </w:p>
        </w:tc>
      </w:tr>
      <w:tr w:rsidR="00CD66AC" w:rsidRPr="00011F1E" w:rsidTr="00CD66AC">
        <w:trPr>
          <w:trHeight w:val="600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CD66AC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 xml:space="preserve">Mandatory </w:t>
            </w:r>
            <w:ins w:id="1714" w:author="Gowling WLG" w:date="2017-07-05T14:50:00Z">
              <w:r>
                <w:rPr>
                  <w:b/>
                  <w:bCs/>
                  <w:color w:val="FFFFFF"/>
                  <w:lang w:eastAsia="en-GB"/>
                </w:rPr>
                <w:t xml:space="preserve">(M) </w:t>
              </w:r>
            </w:ins>
            <w:r w:rsidRPr="00011F1E">
              <w:rPr>
                <w:b/>
                <w:bCs/>
                <w:color w:val="FFFFFF"/>
                <w:lang w:eastAsia="en-GB"/>
              </w:rPr>
              <w:t xml:space="preserve">/ </w:t>
            </w:r>
            <w:ins w:id="1715" w:author="Fungai Madzivadondo" w:date="2017-05-24T08:58:00Z">
              <w:r>
                <w:rPr>
                  <w:b/>
                  <w:bCs/>
                  <w:color w:val="FFFFFF"/>
                  <w:lang w:eastAsia="en-GB"/>
                </w:rPr>
                <w:t>Conditional</w:t>
              </w:r>
            </w:ins>
            <w:ins w:id="1716" w:author="Gowling WLG" w:date="2017-07-05T14:50:00Z">
              <w:r>
                <w:rPr>
                  <w:b/>
                  <w:bCs/>
                  <w:color w:val="FFFFFF"/>
                  <w:lang w:eastAsia="en-GB"/>
                </w:rPr>
                <w:t xml:space="preserve"> (C)</w:t>
              </w:r>
            </w:ins>
            <w:ins w:id="1717" w:author="Fungai Madzivadondo" w:date="2017-05-24T08:58:00Z">
              <w:del w:id="1718" w:author="Gowling WLG" w:date="2017-07-05T14:50:00Z">
                <w:r w:rsidDel="00CD66AC">
                  <w:rPr>
                    <w:b/>
                    <w:bCs/>
                    <w:color w:val="FFFFFF"/>
                    <w:lang w:eastAsia="en-GB"/>
                  </w:rPr>
                  <w:delText xml:space="preserve"> </w:delText>
                </w:r>
              </w:del>
            </w:ins>
            <w:del w:id="1719" w:author="Gowling WLG" w:date="2017-07-05T14:50:00Z">
              <w:r w:rsidRPr="00011F1E" w:rsidDel="00CD66AC">
                <w:rPr>
                  <w:b/>
                  <w:bCs/>
                  <w:color w:val="FFFFFF"/>
                  <w:lang w:eastAsia="en-GB"/>
                </w:rPr>
                <w:delText>Preferred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Length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Supply Block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Record Type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3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MPAN / MPRN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Multiple MPAN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1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Supplier Start date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J0049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720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21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22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3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24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725" w:author="Fungai Madzivadondo" w:date="2017-05-24T08:48:00Z">
              <w:r>
                <w:rPr>
                  <w:lang w:eastAsia="en-GB"/>
                </w:rPr>
                <w:t>C</w:t>
              </w:r>
            </w:ins>
            <w:del w:id="1726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7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8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9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0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731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32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33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4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35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736" w:author="Fungai Madzivadondo" w:date="2017-05-24T08:48:00Z">
              <w:r>
                <w:rPr>
                  <w:lang w:eastAsia="en-GB"/>
                </w:rPr>
                <w:t>C</w:t>
              </w:r>
            </w:ins>
            <w:del w:id="1737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8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9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0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1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742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43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44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5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46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747" w:author="Fungai Madzivadondo" w:date="2017-05-24T08:48:00Z">
              <w:r>
                <w:rPr>
                  <w:lang w:eastAsia="en-GB"/>
                </w:rPr>
                <w:t>C</w:t>
              </w:r>
            </w:ins>
            <w:del w:id="1748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9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0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1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2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753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54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55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6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57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758" w:author="Fungai Madzivadondo" w:date="2017-05-24T08:48:00Z">
              <w:r>
                <w:rPr>
                  <w:lang w:eastAsia="en-GB"/>
                </w:rPr>
                <w:t>C</w:t>
              </w:r>
            </w:ins>
            <w:del w:id="1759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0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1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2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3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764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65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66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67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68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769" w:author="Fungai Madzivadondo" w:date="2017-05-24T08:48:00Z">
              <w:r>
                <w:rPr>
                  <w:lang w:eastAsia="en-GB"/>
                </w:rPr>
                <w:t>C</w:t>
              </w:r>
            </w:ins>
            <w:del w:id="1770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1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2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3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4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775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76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77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78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79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780" w:author="Fungai Madzivadondo" w:date="2017-05-24T08:48:00Z">
              <w:r>
                <w:rPr>
                  <w:lang w:eastAsia="en-GB"/>
                </w:rPr>
                <w:t>C</w:t>
              </w:r>
            </w:ins>
            <w:del w:id="1781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2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3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4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5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786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87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88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89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90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791" w:author="Fungai Madzivadondo" w:date="2017-05-24T08:48:00Z">
              <w:r>
                <w:rPr>
                  <w:lang w:eastAsia="en-GB"/>
                </w:rPr>
                <w:t>C</w:t>
              </w:r>
            </w:ins>
            <w:del w:id="1792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3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4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5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6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797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798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99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0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01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02" w:author="Fungai Madzivadondo" w:date="2017-05-24T08:48:00Z">
              <w:r>
                <w:rPr>
                  <w:lang w:eastAsia="en-GB"/>
                </w:rPr>
                <w:t>C</w:t>
              </w:r>
            </w:ins>
            <w:del w:id="1803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4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5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6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7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1808" w:author="Fungai Madzivadondo" w:date="2017-05-24T08:47:00Z">
            <w:tblPrEx>
              <w:tblW w:w="5000" w:type="pct"/>
            </w:tblPrEx>
          </w:tblPrExChange>
        </w:tblPrEx>
        <w:trPr>
          <w:trHeight w:val="300"/>
          <w:trPrChange w:id="1809" w:author="Fungai Madzivadondo" w:date="2017-05-24T08:47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10" w:author="Fungai Madzivadondo" w:date="2017-05-24T08:47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1" w:author="Fungai Madzivadondo" w:date="2017-05-24T08:47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12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13" w:author="Fungai Madzivadondo" w:date="2017-05-24T08:48:00Z">
              <w:r>
                <w:rPr>
                  <w:lang w:eastAsia="en-GB"/>
                </w:rPr>
                <w:t>C</w:t>
              </w:r>
            </w:ins>
            <w:del w:id="1814" w:author="Fungai Madzivadondo" w:date="2017-05-24T08:47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5" w:author="Fungai Madzivadondo" w:date="2017-05-24T08:47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6" w:author="Fungai Madzivadondo" w:date="2017-05-24T08:47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7" w:author="Fungai Madzivadondo" w:date="2017-05-24T08:47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18" w:author="Fungai Madzivadondo" w:date="2017-05-24T08:47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Postcode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J0263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Account Block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Supplier Account Number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blPrEx>
          <w:tblW w:w="5000" w:type="pct"/>
          <w:tblPrExChange w:id="1819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20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21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2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23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24" w:author="Fungai Madzivadondo" w:date="2017-05-24T08:48:00Z">
              <w:r>
                <w:rPr>
                  <w:lang w:eastAsia="en-GB"/>
                </w:rPr>
                <w:t>C</w:t>
              </w:r>
            </w:ins>
            <w:del w:id="1825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26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27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9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blPrEx>
          <w:tblW w:w="5000" w:type="pct"/>
          <w:tblPrExChange w:id="1830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31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32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3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34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35" w:author="Fungai Madzivadondo" w:date="2017-05-24T08:48:00Z">
              <w:r>
                <w:rPr>
                  <w:lang w:eastAsia="en-GB"/>
                </w:rPr>
                <w:t>C</w:t>
              </w:r>
            </w:ins>
            <w:del w:id="1836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37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38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0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blPrEx>
          <w:tblW w:w="5000" w:type="pct"/>
          <w:tblPrExChange w:id="1841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42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43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4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45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46" w:author="Fungai Madzivadondo" w:date="2017-05-24T08:48:00Z">
              <w:r>
                <w:rPr>
                  <w:lang w:eastAsia="en-GB"/>
                </w:rPr>
                <w:t>C</w:t>
              </w:r>
            </w:ins>
            <w:del w:id="1847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48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49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1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blPrEx>
          <w:tblW w:w="5000" w:type="pct"/>
          <w:tblPrExChange w:id="1852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53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54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5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56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57" w:author="Fungai Madzivadondo" w:date="2017-05-24T08:48:00Z">
              <w:r>
                <w:rPr>
                  <w:lang w:eastAsia="en-GB"/>
                </w:rPr>
                <w:t>C</w:t>
              </w:r>
            </w:ins>
            <w:del w:id="1858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59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60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2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blPrEx>
          <w:tblW w:w="5000" w:type="pct"/>
          <w:tblPrExChange w:id="1863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64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65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6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67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68" w:author="Fungai Madzivadondo" w:date="2017-05-24T08:48:00Z">
              <w:r>
                <w:rPr>
                  <w:lang w:eastAsia="en-GB"/>
                </w:rPr>
                <w:t>C</w:t>
              </w:r>
            </w:ins>
            <w:del w:id="1869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70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71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3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blPrEx>
          <w:tblW w:w="5000" w:type="pct"/>
          <w:tblPrExChange w:id="1874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75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76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7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78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79" w:author="Fungai Madzivadondo" w:date="2017-05-24T08:48:00Z">
              <w:r>
                <w:rPr>
                  <w:lang w:eastAsia="en-GB"/>
                </w:rPr>
                <w:t>C</w:t>
              </w:r>
            </w:ins>
            <w:del w:id="1880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81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82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4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blPrEx>
          <w:tblW w:w="5000" w:type="pct"/>
          <w:tblPrExChange w:id="1885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86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87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88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89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890" w:author="Fungai Madzivadondo" w:date="2017-05-24T08:48:00Z">
              <w:r>
                <w:rPr>
                  <w:lang w:eastAsia="en-GB"/>
                </w:rPr>
                <w:t>C</w:t>
              </w:r>
            </w:ins>
            <w:del w:id="1891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92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93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9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95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896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897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98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99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00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01" w:author="Fungai Madzivadondo" w:date="2017-05-24T08:48:00Z">
              <w:r>
                <w:rPr>
                  <w:lang w:eastAsia="en-GB"/>
                </w:rPr>
                <w:t>C</w:t>
              </w:r>
            </w:ins>
            <w:del w:id="1902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03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04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06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907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08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09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0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11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12" w:author="Fungai Madzivadondo" w:date="2017-05-24T08:48:00Z">
              <w:r>
                <w:rPr>
                  <w:lang w:eastAsia="en-GB"/>
                </w:rPr>
                <w:t>C</w:t>
              </w:r>
            </w:ins>
            <w:del w:id="1913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14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15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17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918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19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20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21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22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23" w:author="Fungai Madzivadondo" w:date="2017-05-24T08:48:00Z">
              <w:r>
                <w:rPr>
                  <w:lang w:eastAsia="en-GB"/>
                </w:rPr>
                <w:t>C</w:t>
              </w:r>
            </w:ins>
            <w:del w:id="1924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25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26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27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28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929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30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31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2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33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34" w:author="Fungai Madzivadondo" w:date="2017-05-24T08:48:00Z">
              <w:r>
                <w:rPr>
                  <w:lang w:eastAsia="en-GB"/>
                </w:rPr>
                <w:t>C</w:t>
              </w:r>
            </w:ins>
            <w:del w:id="1935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36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37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8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9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940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41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42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43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44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45" w:author="Fungai Madzivadondo" w:date="2017-05-24T08:48:00Z">
              <w:r>
                <w:rPr>
                  <w:lang w:eastAsia="en-GB"/>
                </w:rPr>
                <w:t>C</w:t>
              </w:r>
            </w:ins>
            <w:del w:id="1946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47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48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49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50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951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52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53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54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55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56" w:author="Fungai Madzivadondo" w:date="2017-05-24T08:48:00Z">
              <w:r>
                <w:rPr>
                  <w:lang w:eastAsia="en-GB"/>
                </w:rPr>
                <w:t>C</w:t>
              </w:r>
            </w:ins>
            <w:del w:id="1957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58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59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0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1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1962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63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64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5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 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66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67" w:author="Fungai Madzivadondo" w:date="2017-05-24T08:48:00Z">
              <w:r>
                <w:rPr>
                  <w:lang w:eastAsia="en-GB"/>
                </w:rPr>
                <w:t>C</w:t>
              </w:r>
            </w:ins>
            <w:del w:id="1968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69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70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71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72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</w:tr>
      <w:tr w:rsidR="00CD66AC" w:rsidRPr="00011F1E" w:rsidTr="00CD66AC">
        <w:tblPrEx>
          <w:tblW w:w="5000" w:type="pct"/>
          <w:tblPrExChange w:id="1973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74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75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76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 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77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78" w:author="Fungai Madzivadondo" w:date="2017-05-24T08:48:00Z">
              <w:r>
                <w:rPr>
                  <w:lang w:eastAsia="en-GB"/>
                </w:rPr>
                <w:t>C</w:t>
              </w:r>
            </w:ins>
            <w:del w:id="1979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80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81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2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3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</w:tr>
      <w:tr w:rsidR="00CD66AC" w:rsidRPr="00011F1E" w:rsidTr="00CD66AC">
        <w:tblPrEx>
          <w:tblW w:w="5000" w:type="pct"/>
          <w:tblPrExChange w:id="1984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85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86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87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 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88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1989" w:author="Fungai Madzivadondo" w:date="2017-05-24T08:48:00Z">
              <w:r>
                <w:rPr>
                  <w:lang w:eastAsia="en-GB"/>
                </w:rPr>
                <w:t>C</w:t>
              </w:r>
            </w:ins>
            <w:del w:id="1990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91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92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3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4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</w:tr>
      <w:tr w:rsidR="00CD66AC" w:rsidRPr="00011F1E" w:rsidTr="00CD66AC">
        <w:tblPrEx>
          <w:tblW w:w="5000" w:type="pct"/>
          <w:tblPrExChange w:id="1995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1996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97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98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Telephone Number 1 - Home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99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00" w:author="Fungai Madzivadondo" w:date="2017-05-24T08:48:00Z">
              <w:r>
                <w:rPr>
                  <w:lang w:eastAsia="en-GB"/>
                </w:rPr>
                <w:t>C</w:t>
              </w:r>
            </w:ins>
            <w:del w:id="2001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02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03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04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05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</w:tr>
      <w:tr w:rsidR="00CD66AC" w:rsidRPr="00011F1E" w:rsidTr="00CD66AC">
        <w:tblPrEx>
          <w:tblW w:w="5000" w:type="pct"/>
          <w:tblPrExChange w:id="2006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2007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08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09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Telephone Number 2 - Mobile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10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11" w:author="Fungai Madzivadondo" w:date="2017-05-24T08:48:00Z">
              <w:r>
                <w:rPr>
                  <w:lang w:eastAsia="en-GB"/>
                </w:rPr>
                <w:t>C</w:t>
              </w:r>
            </w:ins>
            <w:del w:id="2012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13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14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15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16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</w:tr>
      <w:tr w:rsidR="00CD66AC" w:rsidRPr="00011F1E" w:rsidTr="00CD66AC">
        <w:tblPrEx>
          <w:tblW w:w="5000" w:type="pct"/>
          <w:tblPrExChange w:id="2017" w:author="Fungai Madzivadondo" w:date="2017-05-24T08:48:00Z">
            <w:tblPrEx>
              <w:tblW w:w="5000" w:type="pct"/>
            </w:tblPrEx>
          </w:tblPrExChange>
        </w:tblPrEx>
        <w:trPr>
          <w:trHeight w:val="300"/>
          <w:trPrChange w:id="2018" w:author="Fungai Madzivadondo" w:date="2017-05-24T08:48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19" w:author="Fungai Madzivadondo" w:date="2017-05-24T08:48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0" w:author="Fungai Madzivadondo" w:date="2017-05-24T08:48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Telephone Number 3 - Work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21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22" w:author="Fungai Madzivadondo" w:date="2017-05-24T08:48:00Z">
              <w:r>
                <w:rPr>
                  <w:lang w:eastAsia="en-GB"/>
                </w:rPr>
                <w:t>C</w:t>
              </w:r>
            </w:ins>
            <w:del w:id="2023" w:author="Fungai Madzivadondo" w:date="2017-05-24T08:48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24" w:author="Fungai Madzivadondo" w:date="2017-05-24T08:48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25" w:author="Fungai Madzivadondo" w:date="2017-05-24T08:48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6" w:author="Fungai Madzivadondo" w:date="2017-05-24T08:48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7" w:author="Fungai Madzivadondo" w:date="2017-05-24T08:48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028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029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30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1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32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33" w:author="Fungai Madzivadondo" w:date="2017-05-24T08:49:00Z">
              <w:r>
                <w:rPr>
                  <w:lang w:eastAsia="en-GB"/>
                </w:rPr>
                <w:t>C</w:t>
              </w:r>
            </w:ins>
            <w:del w:id="2034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35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36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8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039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040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41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2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43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44" w:author="Fungai Madzivadondo" w:date="2017-05-24T08:49:00Z">
              <w:r>
                <w:rPr>
                  <w:lang w:eastAsia="en-GB"/>
                </w:rPr>
                <w:t>C</w:t>
              </w:r>
            </w:ins>
            <w:del w:id="2045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46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47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8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9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050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051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52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53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54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55" w:author="Fungai Madzivadondo" w:date="2017-05-24T08:49:00Z">
              <w:r>
                <w:rPr>
                  <w:lang w:eastAsia="en-GB"/>
                </w:rPr>
                <w:t>C</w:t>
              </w:r>
            </w:ins>
            <w:del w:id="2056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57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58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59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0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061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062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63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4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65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66" w:author="Fungai Madzivadondo" w:date="2017-05-24T08:49:00Z">
              <w:r>
                <w:rPr>
                  <w:lang w:eastAsia="en-GB"/>
                </w:rPr>
                <w:t>C</w:t>
              </w:r>
            </w:ins>
            <w:del w:id="2067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68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69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0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1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072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073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74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5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76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77" w:author="Fungai Madzivadondo" w:date="2017-05-24T08:49:00Z">
              <w:r>
                <w:rPr>
                  <w:lang w:eastAsia="en-GB"/>
                </w:rPr>
                <w:t>C</w:t>
              </w:r>
            </w:ins>
            <w:del w:id="2078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79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80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1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2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083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084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85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86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87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88" w:author="Fungai Madzivadondo" w:date="2017-05-24T08:49:00Z">
              <w:r>
                <w:rPr>
                  <w:lang w:eastAsia="en-GB"/>
                </w:rPr>
                <w:t>C</w:t>
              </w:r>
            </w:ins>
            <w:del w:id="2089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90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91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92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93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094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095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96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97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98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099" w:author="Fungai Madzivadondo" w:date="2017-05-24T08:49:00Z">
              <w:r>
                <w:rPr>
                  <w:lang w:eastAsia="en-GB"/>
                </w:rPr>
                <w:t>C</w:t>
              </w:r>
            </w:ins>
            <w:del w:id="2100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01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02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03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04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blPrEx>
          <w:tblW w:w="5000" w:type="pct"/>
          <w:tblPrExChange w:id="2105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106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07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08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09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10" w:author="Fungai Madzivadondo" w:date="2017-05-24T08:49:00Z">
              <w:r>
                <w:rPr>
                  <w:lang w:eastAsia="en-GB"/>
                </w:rPr>
                <w:t>C</w:t>
              </w:r>
            </w:ins>
            <w:del w:id="2111" w:author="Fungai Madzivadondo" w:date="2017-05-24T08:49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12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13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14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15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Postcode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start date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Frequency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Normal Payment method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</w:tr>
      <w:tr w:rsidR="00CD66AC" w:rsidRPr="00011F1E" w:rsidTr="00CD66AC">
        <w:tblPrEx>
          <w:tblW w:w="5000" w:type="pct"/>
          <w:tblPrExChange w:id="2116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117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18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19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Date of last bill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20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21" w:author="Fungai Madzivadondo" w:date="2017-05-24T08:49:00Z">
              <w:r>
                <w:rPr>
                  <w:lang w:eastAsia="en-GB"/>
                </w:rPr>
                <w:t>C</w:t>
              </w:r>
            </w:ins>
            <w:del w:id="2122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23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24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25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26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2127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128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29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30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Arrears Flag status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31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32" w:author="Fungai Madzivadondo" w:date="2017-05-24T08:49:00Z">
              <w:r>
                <w:rPr>
                  <w:lang w:eastAsia="en-GB"/>
                </w:rPr>
                <w:t>C</w:t>
              </w:r>
            </w:ins>
            <w:del w:id="2133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34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35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36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37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</w:tr>
      <w:tr w:rsidR="00CD66AC" w:rsidRPr="00011F1E" w:rsidTr="00CD66AC">
        <w:tblPrEx>
          <w:tblW w:w="5000" w:type="pct"/>
          <w:tblPrExChange w:id="2138" w:author="Fungai Madzivadondo" w:date="2017-05-24T08:49:00Z">
            <w:tblPrEx>
              <w:tblW w:w="5000" w:type="pct"/>
            </w:tblPrEx>
          </w:tblPrExChange>
        </w:tblPrEx>
        <w:trPr>
          <w:trHeight w:val="300"/>
          <w:trPrChange w:id="2139" w:author="Fungai Madzivadondo" w:date="2017-05-24T08:49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40" w:author="Fungai Madzivadondo" w:date="2017-05-24T08:49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1" w:author="Fungai Madzivadondo" w:date="2017-05-24T08:49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Current Tariff start date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42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43" w:author="Fungai Madzivadondo" w:date="2017-05-24T08:49:00Z">
              <w:r>
                <w:rPr>
                  <w:lang w:eastAsia="en-GB"/>
                </w:rPr>
                <w:t>C</w:t>
              </w:r>
            </w:ins>
            <w:del w:id="2144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5" w:author="Fungai Madzivadondo" w:date="2017-05-24T08:49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6" w:author="Fungai Madzivadondo" w:date="2017-05-24T08:49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7" w:author="Fungai Madzivadondo" w:date="2017-05-24T08:49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8" w:author="Fungai Madzivadondo" w:date="2017-05-24T08:49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Landlord Block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Landlords Name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ins w:id="2149" w:author="Fungai Madzivadondo" w:date="2017-05-24T08:49:00Z">
              <w:r>
                <w:rPr>
                  <w:lang w:eastAsia="en-GB"/>
                </w:rPr>
                <w:t>C</w:t>
              </w:r>
            </w:ins>
            <w:del w:id="2150" w:author="Fungai Madzivadondo" w:date="2017-05-24T08:49:00Z">
              <w:r w:rsidRPr="00011F1E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39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Landlords Date of Birth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51" w:author="Fungai Madzivadondo" w:date="2017-05-24T08:49:00Z">
              <w:r>
                <w:rPr>
                  <w:lang w:eastAsia="en-GB"/>
                </w:rPr>
                <w:t>C</w:t>
              </w:r>
            </w:ins>
            <w:del w:id="2152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Company Name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53" w:author="Fungai Madzivadondo" w:date="2017-05-24T08:49:00Z">
              <w:r>
                <w:rPr>
                  <w:lang w:eastAsia="en-GB"/>
                </w:rPr>
                <w:t>C</w:t>
              </w:r>
            </w:ins>
            <w:del w:id="2154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55" w:author="Fungai Madzivadondo" w:date="2017-05-24T08:49:00Z">
              <w:r>
                <w:rPr>
                  <w:lang w:eastAsia="en-GB"/>
                </w:rPr>
                <w:t>C</w:t>
              </w:r>
            </w:ins>
            <w:del w:id="2156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57" w:author="Fungai Madzivadondo" w:date="2017-05-24T08:49:00Z">
              <w:r>
                <w:rPr>
                  <w:lang w:eastAsia="en-GB"/>
                </w:rPr>
                <w:t>C</w:t>
              </w:r>
            </w:ins>
            <w:del w:id="2158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59" w:author="Fungai Madzivadondo" w:date="2017-05-24T08:49:00Z">
              <w:r>
                <w:rPr>
                  <w:lang w:eastAsia="en-GB"/>
                </w:rPr>
                <w:t>C</w:t>
              </w:r>
            </w:ins>
            <w:del w:id="2160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61" w:author="Fungai Madzivadondo" w:date="2017-05-24T08:50:00Z">
              <w:r>
                <w:rPr>
                  <w:lang w:eastAsia="en-GB"/>
                </w:rPr>
                <w:t>C</w:t>
              </w:r>
            </w:ins>
            <w:del w:id="2162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63" w:author="Fungai Madzivadondo" w:date="2017-05-24T08:50:00Z">
              <w:r>
                <w:rPr>
                  <w:lang w:eastAsia="en-GB"/>
                </w:rPr>
                <w:t>C</w:t>
              </w:r>
            </w:ins>
            <w:del w:id="2164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65" w:author="Fungai Madzivadondo" w:date="2017-05-24T08:50:00Z">
              <w:r>
                <w:rPr>
                  <w:lang w:eastAsia="en-GB"/>
                </w:rPr>
                <w:t>C</w:t>
              </w:r>
            </w:ins>
            <w:del w:id="2166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67" w:author="Fungai Madzivadondo" w:date="2017-05-24T08:50:00Z">
              <w:r>
                <w:rPr>
                  <w:lang w:eastAsia="en-GB"/>
                </w:rPr>
                <w:t>C</w:t>
              </w:r>
            </w:ins>
            <w:del w:id="2168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69" w:author="Fungai Madzivadondo" w:date="2017-05-24T08:50:00Z">
              <w:r>
                <w:rPr>
                  <w:lang w:eastAsia="en-GB"/>
                </w:rPr>
                <w:t>C</w:t>
              </w:r>
            </w:ins>
            <w:del w:id="2170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71" w:author="Fungai Madzivadondo" w:date="2017-05-24T08:50:00Z">
              <w:r>
                <w:rPr>
                  <w:lang w:eastAsia="en-GB"/>
                </w:rPr>
                <w:t>C</w:t>
              </w:r>
            </w:ins>
            <w:del w:id="2172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Postcode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73" w:author="Fungai Madzivadondo" w:date="2017-05-24T08:50:00Z">
              <w:r>
                <w:rPr>
                  <w:lang w:eastAsia="en-GB"/>
                </w:rPr>
                <w:t>C</w:t>
              </w:r>
            </w:ins>
            <w:del w:id="2174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75" w:author="Fungai Madzivadondo" w:date="2017-05-24T08:50:00Z">
              <w:r>
                <w:rPr>
                  <w:lang w:eastAsia="en-GB"/>
                </w:rPr>
                <w:t>C</w:t>
              </w:r>
            </w:ins>
            <w:del w:id="2176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Landline telephone number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77" w:author="Fungai Madzivadondo" w:date="2017-05-24T08:50:00Z">
              <w:r>
                <w:rPr>
                  <w:lang w:eastAsia="en-GB"/>
                </w:rPr>
                <w:t>C</w:t>
              </w:r>
            </w:ins>
            <w:del w:id="2178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Mobile telephone number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79" w:author="Fungai Madzivadondo" w:date="2017-05-24T08:50:00Z">
              <w:r>
                <w:rPr>
                  <w:lang w:eastAsia="en-GB"/>
                </w:rPr>
                <w:t>C</w:t>
              </w:r>
            </w:ins>
            <w:del w:id="2180" w:author="Fungai Madzivadondo" w:date="2017-05-24T08:49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Consumption Block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Annual Consumption Bill to Date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011F1E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011F1E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 xml:space="preserve">Annual Consumption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strike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strike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Numeric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</w:tr>
      <w:tr w:rsidR="00CD66AC" w:rsidRPr="00011F1E" w:rsidTr="00CD66AC">
        <w:tblPrEx>
          <w:tblW w:w="5000" w:type="pct"/>
          <w:tblPrExChange w:id="2181" w:author="Fungai Madzivadondo" w:date="2017-05-24T08:50:00Z">
            <w:tblPrEx>
              <w:tblW w:w="5000" w:type="pct"/>
            </w:tblPrEx>
          </w:tblPrExChange>
        </w:tblPrEx>
        <w:trPr>
          <w:trHeight w:val="300"/>
          <w:trPrChange w:id="2182" w:author="Fungai Madzivadondo" w:date="2017-05-24T08:50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83" w:author="Fungai Madzivadondo" w:date="2017-05-24T08:50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84" w:author="Fungai Madzivadondo" w:date="2017-05-24T08:5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Latest Meter read date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85" w:author="Fungai Madzivadondo" w:date="2017-05-24T08:5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86" w:author="Fungai Madzivadondo" w:date="2017-05-24T08:50:00Z">
              <w:r>
                <w:rPr>
                  <w:lang w:eastAsia="en-GB"/>
                </w:rPr>
                <w:t>C</w:t>
              </w:r>
            </w:ins>
            <w:del w:id="2187" w:author="Fungai Madzivadondo" w:date="2017-05-24T08:50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88" w:author="Fungai Madzivadondo" w:date="2017-05-24T08:5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89" w:author="Fungai Madzivadondo" w:date="2017-05-24T08:5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90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91" w:author="Fungai Madzivadondo" w:date="2017-05-24T08:5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blPrEx>
          <w:tblW w:w="5000" w:type="pct"/>
          <w:tblPrExChange w:id="2192" w:author="Fungai Madzivadondo" w:date="2017-05-24T08:50:00Z">
            <w:tblPrEx>
              <w:tblW w:w="5000" w:type="pct"/>
            </w:tblPrEx>
          </w:tblPrExChange>
        </w:tblPrEx>
        <w:trPr>
          <w:trHeight w:val="300"/>
          <w:trPrChange w:id="2193" w:author="Fungai Madzivadondo" w:date="2017-05-24T08:50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94" w:author="Fungai Madzivadondo" w:date="2017-05-24T08:50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95" w:author="Fungai Madzivadondo" w:date="2017-05-24T08:5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 xml:space="preserve">Latest Meter read type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96" w:author="Fungai Madzivadondo" w:date="2017-05-24T08:5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197" w:author="Fungai Madzivadondo" w:date="2017-05-24T08:50:00Z">
              <w:r>
                <w:rPr>
                  <w:lang w:eastAsia="en-GB"/>
                </w:rPr>
                <w:t>C</w:t>
              </w:r>
            </w:ins>
            <w:del w:id="2198" w:author="Fungai Madzivadondo" w:date="2017-05-24T08:50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99" w:author="Fungai Madzivadondo" w:date="2017-05-24T08:5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j0171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200" w:author="Fungai Madzivadondo" w:date="2017-05-24T08:5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01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02" w:author="Fungai Madzivadondo" w:date="2017-05-24T08:5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</w:tr>
      <w:tr w:rsidR="00CD66AC" w:rsidRPr="00011F1E" w:rsidTr="00CD66AC">
        <w:tblPrEx>
          <w:tblW w:w="5000" w:type="pct"/>
          <w:tblPrExChange w:id="2203" w:author="Fungai Madzivadondo" w:date="2017-05-24T08:50:00Z">
            <w:tblPrEx>
              <w:tblW w:w="5000" w:type="pct"/>
            </w:tblPrEx>
          </w:tblPrExChange>
        </w:tblPrEx>
        <w:trPr>
          <w:trHeight w:val="300"/>
          <w:trPrChange w:id="2204" w:author="Fungai Madzivadondo" w:date="2017-05-24T08:50:00Z">
            <w:trPr>
              <w:trHeight w:val="300"/>
            </w:trPr>
          </w:trPrChange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205" w:author="Fungai Madzivadondo" w:date="2017-05-24T08:50:00Z">
              <w:tcPr>
                <w:tcW w:w="578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06" w:author="Fungai Madzivadondo" w:date="2017-05-24T08:50:00Z">
              <w:tcPr>
                <w:tcW w:w="1118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Long term vacant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07" w:author="Fungai Madzivadondo" w:date="2017-05-24T08:5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08" w:author="Fungai Madzivadondo" w:date="2017-05-24T08:50:00Z">
              <w:r>
                <w:rPr>
                  <w:lang w:eastAsia="en-GB"/>
                </w:rPr>
                <w:t>C</w:t>
              </w:r>
            </w:ins>
            <w:del w:id="2209" w:author="Fungai Madzivadondo" w:date="2017-05-24T08:50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10" w:author="Fungai Madzivadondo" w:date="2017-05-24T08:50:00Z">
              <w:tcPr>
                <w:tcW w:w="66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11" w:author="Fungai Madzivadondo" w:date="2017-05-24T08:50:00Z">
              <w:tcPr>
                <w:tcW w:w="661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12" w:author="Fungai Madzivadondo" w:date="2017-05-24T08:50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13" w:author="Fungai Madzivadondo" w:date="2017-05-24T08:50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Meter Serial Number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ins w:id="2214" w:author="Fungai Madzivadondo" w:date="2017-05-24T08:51:00Z">
              <w:r>
                <w:rPr>
                  <w:lang w:eastAsia="en-GB"/>
                </w:rPr>
                <w:t>C</w:t>
              </w:r>
            </w:ins>
            <w:del w:id="2215" w:author="Fungai Madzivadondo" w:date="2017-05-24T08:51:00Z">
              <w:r w:rsidRPr="00011F1E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J0004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type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16" w:author="Fungai Madzivadondo" w:date="2017-05-24T08:51:00Z">
              <w:r>
                <w:rPr>
                  <w:lang w:eastAsia="en-GB"/>
                </w:rPr>
                <w:t>C</w:t>
              </w:r>
            </w:ins>
            <w:del w:id="2217" w:author="Fungai Madzivadondo" w:date="2017-05-24T08:51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J0483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A0085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Last Meter inspection date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18" w:author="Fungai Madzivadondo" w:date="2017-05-24T08:51:00Z">
              <w:r>
                <w:rPr>
                  <w:lang w:eastAsia="en-GB"/>
                </w:rPr>
                <w:t>C</w:t>
              </w:r>
            </w:ins>
            <w:del w:id="2219" w:author="Fungai Madzivadondo" w:date="2017-05-24T08:51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installation date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20" w:author="Fungai Madzivadondo" w:date="2017-05-24T08:51:00Z">
              <w:r>
                <w:rPr>
                  <w:lang w:eastAsia="en-GB"/>
                </w:rPr>
                <w:t>C</w:t>
              </w:r>
            </w:ins>
            <w:del w:id="2221" w:author="Fungai Madzivadondo" w:date="2017-05-24T08:51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J0848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location code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22" w:author="Fungai Madzivadondo" w:date="2017-05-24T08:51:00Z">
              <w:r>
                <w:rPr>
                  <w:lang w:eastAsia="en-GB"/>
                </w:rPr>
                <w:t>C</w:t>
              </w:r>
            </w:ins>
            <w:del w:id="2223" w:author="Fungai Madzivadondo" w:date="2017-05-24T08:51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K0586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Status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24" w:author="Fungai Madzivadondo" w:date="2017-05-24T08:51:00Z">
              <w:r>
                <w:rPr>
                  <w:lang w:eastAsia="en-GB"/>
                </w:rPr>
                <w:t>C</w:t>
              </w:r>
            </w:ins>
            <w:del w:id="2225" w:author="Fungai Madzivadondo" w:date="2017-05-24T08:51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J0080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A0077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</w:tr>
      <w:tr w:rsidR="00CD66AC" w:rsidRPr="00011F1E" w:rsidTr="00CD66AC">
        <w:trPr>
          <w:trHeight w:val="300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</w:tbl>
    <w:p w:rsidR="00CD66AC" w:rsidRDefault="00CD66AC" w:rsidP="00CD66AC">
      <w:pPr>
        <w:pStyle w:val="DCNormParabulletptL2"/>
        <w:numPr>
          <w:ilvl w:val="0"/>
          <w:numId w:val="0"/>
        </w:numPr>
        <w:spacing w:after="0"/>
        <w:ind w:left="720"/>
        <w:rPr>
          <w:rFonts w:cs="Times New Roman"/>
          <w:szCs w:val="24"/>
        </w:rPr>
        <w:sectPr w:rsidR="00CD66AC" w:rsidSect="00CD66AC">
          <w:type w:val="continuous"/>
          <w:pgSz w:w="16839" w:h="11907" w:orient="landscape" w:code="9"/>
          <w:pgMar w:top="1440" w:right="1440" w:bottom="1440" w:left="1440" w:header="709" w:footer="709" w:gutter="0"/>
          <w:cols w:space="708"/>
          <w:docGrid w:linePitch="360"/>
        </w:sectPr>
      </w:pPr>
    </w:p>
    <w:p w:rsidR="00CD66AC" w:rsidRDefault="00CD66AC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32"/>
        <w:gridCol w:w="3009"/>
        <w:gridCol w:w="2202"/>
        <w:gridCol w:w="1656"/>
        <w:gridCol w:w="2316"/>
        <w:gridCol w:w="1310"/>
        <w:gridCol w:w="950"/>
      </w:tblGrid>
      <w:tr w:rsidR="00CD66AC" w:rsidRPr="00011F1E" w:rsidTr="002F5396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RESIDENTIAL OUTCOME FILE</w:t>
            </w:r>
          </w:p>
        </w:tc>
      </w:tr>
      <w:tr w:rsidR="00CD66AC" w:rsidRPr="00011F1E" w:rsidTr="00CD66AC">
        <w:trPr>
          <w:trHeight w:val="600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CD66AC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Mandatory</w:t>
            </w:r>
            <w:ins w:id="2226" w:author="Gowling WLG" w:date="2017-07-05T14:48:00Z">
              <w:r>
                <w:rPr>
                  <w:b/>
                  <w:bCs/>
                  <w:color w:val="FFFFFF"/>
                  <w:lang w:eastAsia="en-GB"/>
                </w:rPr>
                <w:t xml:space="preserve"> (M)</w:t>
              </w:r>
            </w:ins>
            <w:r w:rsidRPr="00011F1E">
              <w:rPr>
                <w:b/>
                <w:bCs/>
                <w:color w:val="FFFFFF"/>
                <w:lang w:eastAsia="en-GB"/>
              </w:rPr>
              <w:t xml:space="preserve"> / </w:t>
            </w:r>
            <w:ins w:id="2227" w:author="Fungai Madzivadondo" w:date="2017-05-24T08:58:00Z">
              <w:r>
                <w:rPr>
                  <w:b/>
                  <w:bCs/>
                  <w:color w:val="FFFFFF"/>
                  <w:lang w:eastAsia="en-GB"/>
                </w:rPr>
                <w:t>Conditional</w:t>
              </w:r>
            </w:ins>
            <w:ins w:id="2228" w:author="Gowling WLG" w:date="2017-07-05T14:49:00Z">
              <w:r>
                <w:rPr>
                  <w:b/>
                  <w:bCs/>
                  <w:color w:val="FFFFFF"/>
                  <w:lang w:eastAsia="en-GB"/>
                </w:rPr>
                <w:t xml:space="preserve"> (C)</w:t>
              </w:r>
            </w:ins>
            <w:del w:id="2229" w:author="Gowling WLG" w:date="2017-07-05T14:49:00Z">
              <w:r w:rsidRPr="00011F1E" w:rsidDel="00CD66AC">
                <w:rPr>
                  <w:b/>
                  <w:bCs/>
                  <w:color w:val="FFFFFF"/>
                  <w:lang w:eastAsia="en-GB"/>
                </w:rPr>
                <w:delText>Preferred</w:delText>
              </w:r>
            </w:del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Length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Supply Block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Record Type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3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MPAN / MPRN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J0003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30" w:author="Fungai Madzivadondo" w:date="2017-05-24T08:53:00Z">
              <w:r>
                <w:rPr>
                  <w:lang w:eastAsia="en-GB"/>
                </w:rPr>
                <w:t>C</w:t>
              </w:r>
            </w:ins>
            <w:del w:id="2231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J1036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32" w:author="Fungai Madzivadondo" w:date="2017-05-24T08:53:00Z">
              <w:r>
                <w:rPr>
                  <w:lang w:eastAsia="en-GB"/>
                </w:rPr>
                <w:t>C</w:t>
              </w:r>
            </w:ins>
            <w:del w:id="2233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34" w:author="Fungai Madzivadondo" w:date="2017-05-24T08:53:00Z">
              <w:r>
                <w:rPr>
                  <w:lang w:eastAsia="en-GB"/>
                </w:rPr>
                <w:t>C</w:t>
              </w:r>
            </w:ins>
            <w:del w:id="2235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36" w:author="Fungai Madzivadondo" w:date="2017-05-24T08:53:00Z">
              <w:r>
                <w:rPr>
                  <w:lang w:eastAsia="en-GB"/>
                </w:rPr>
                <w:t>C</w:t>
              </w:r>
            </w:ins>
            <w:del w:id="2237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J1039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38" w:author="Fungai Madzivadondo" w:date="2017-05-24T08:53:00Z">
              <w:r>
                <w:rPr>
                  <w:lang w:eastAsia="en-GB"/>
                </w:rPr>
                <w:t>C</w:t>
              </w:r>
            </w:ins>
            <w:del w:id="2239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40" w:author="Fungai Madzivadondo" w:date="2017-05-24T08:53:00Z">
              <w:r>
                <w:rPr>
                  <w:lang w:eastAsia="en-GB"/>
                </w:rPr>
                <w:t>C</w:t>
              </w:r>
            </w:ins>
            <w:del w:id="2241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42" w:author="Fungai Madzivadondo" w:date="2017-05-24T08:53:00Z">
              <w:r>
                <w:rPr>
                  <w:lang w:eastAsia="en-GB"/>
                </w:rPr>
                <w:t>C</w:t>
              </w:r>
            </w:ins>
            <w:del w:id="2243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J1042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44" w:author="Fungai Madzivadondo" w:date="2017-05-24T08:53:00Z">
              <w:r>
                <w:rPr>
                  <w:lang w:eastAsia="en-GB"/>
                </w:rPr>
                <w:t>C</w:t>
              </w:r>
            </w:ins>
            <w:del w:id="2245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J1043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46" w:author="Fungai Madzivadondo" w:date="2017-05-24T08:53:00Z">
              <w:r>
                <w:rPr>
                  <w:lang w:eastAsia="en-GB"/>
                </w:rPr>
                <w:t>C</w:t>
              </w:r>
            </w:ins>
            <w:del w:id="2247" w:author="Fungai Madzivadondo" w:date="2017-05-24T08:53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J1044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Postcode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J0263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hRule="exact" w:val="1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Account Block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Supplier Account Number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48" w:author="Fungai Madzivadondo" w:date="2017-05-24T08:54:00Z">
              <w:r>
                <w:rPr>
                  <w:lang w:eastAsia="en-GB"/>
                </w:rPr>
                <w:t>C</w:t>
              </w:r>
            </w:ins>
            <w:del w:id="2249" w:author="Fungai Madzivadondo" w:date="2017-05-24T08:54:00Z">
              <w:r w:rsidRPr="005F7F05" w:rsidDel="00396DAE">
                <w:rPr>
                  <w:lang w:eastAsia="en-GB"/>
                </w:rPr>
                <w:delText>P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50" w:author="Fungai Madzivadondo" w:date="2017-05-24T08:54:00Z">
              <w:r>
                <w:rPr>
                  <w:lang w:eastAsia="en-GB"/>
                </w:rPr>
                <w:t>C</w:t>
              </w:r>
            </w:ins>
            <w:del w:id="2251" w:author="Fungai Madzivadondo" w:date="2017-05-24T08:54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52" w:author="Fungai Madzivadondo" w:date="2017-05-24T08:54:00Z">
              <w:r>
                <w:rPr>
                  <w:lang w:eastAsia="en-GB"/>
                </w:rPr>
                <w:t>C</w:t>
              </w:r>
            </w:ins>
            <w:del w:id="2253" w:author="Fungai Madzivadondo" w:date="2017-05-24T08:54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54" w:author="Fungai Madzivadondo" w:date="2017-05-24T08:54:00Z">
              <w:r>
                <w:rPr>
                  <w:lang w:eastAsia="en-GB"/>
                </w:rPr>
                <w:t>C</w:t>
              </w:r>
            </w:ins>
            <w:del w:id="2255" w:author="Fungai Madzivadondo" w:date="2017-05-24T08:54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56" w:author="Fungai Madzivadondo" w:date="2017-05-24T08:54:00Z">
              <w:r>
                <w:rPr>
                  <w:lang w:eastAsia="en-GB"/>
                </w:rPr>
                <w:t>C</w:t>
              </w:r>
            </w:ins>
            <w:del w:id="2257" w:author="Fungai Madzivadondo" w:date="2017-05-24T08:54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58" w:author="Fungai Madzivadondo" w:date="2017-05-24T08:55:00Z">
              <w:r>
                <w:rPr>
                  <w:lang w:eastAsia="en-GB"/>
                </w:rPr>
                <w:t>C</w:t>
              </w:r>
            </w:ins>
            <w:del w:id="2259" w:author="Fungai Madzivadondo" w:date="2017-05-24T08:54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60" w:author="Fungai Madzivadondo" w:date="2017-05-24T08:55:00Z">
              <w:r>
                <w:rPr>
                  <w:lang w:eastAsia="en-GB"/>
                </w:rPr>
                <w:t>C</w:t>
              </w:r>
            </w:ins>
            <w:del w:id="2261" w:author="Fungai Madzivadondo" w:date="2017-05-24T08:54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62" w:author="Fungai Madzivadondo" w:date="2017-05-24T08:55:00Z">
              <w:r>
                <w:rPr>
                  <w:lang w:eastAsia="en-GB"/>
                </w:rPr>
                <w:t>C</w:t>
              </w:r>
            </w:ins>
            <w:del w:id="2263" w:author="Fungai Madzivadondo" w:date="2017-05-24T08:54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ins w:id="2264" w:author="Fungai Madzivadondo" w:date="2017-05-24T08:55:00Z">
              <w:r>
                <w:rPr>
                  <w:lang w:eastAsia="en-GB"/>
                </w:rPr>
                <w:t>C</w:t>
              </w:r>
            </w:ins>
            <w:del w:id="2265" w:author="Fungai Madzivadondo" w:date="2017-05-24T08:55:00Z">
              <w:r w:rsidRPr="005F7F05" w:rsidDel="00396DAE">
                <w:rPr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Postcode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1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Meter Serial Number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del w:id="2266" w:author="Fungai Madzivadondo" w:date="2017-05-24T08:55:00Z">
              <w:r w:rsidRPr="00011F1E" w:rsidDel="00396DAE">
                <w:rPr>
                  <w:lang w:eastAsia="en-GB"/>
                </w:rPr>
                <w:delText>P</w:delText>
              </w:r>
            </w:del>
            <w:ins w:id="2267" w:author="Fungai Madzivadondo" w:date="2017-05-24T08:55:00Z">
              <w:r>
                <w:rPr>
                  <w:lang w:eastAsia="en-GB"/>
                </w:rPr>
                <w:t>C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J0004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hRule="exact" w:val="85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AC" w:rsidRPr="00011F1E" w:rsidRDefault="00CD66AC" w:rsidP="002F5396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Investigation Outcome Block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AC" w:rsidRPr="00011F1E" w:rsidRDefault="00CD66AC" w:rsidP="002F5396">
            <w:pPr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 xml:space="preserve">Supplier Investigation ID No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cha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Theft lead source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char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Date Investigation Closed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ins w:id="2268" w:author="Fungai Madzivadondo" w:date="2017-05-24T08:55:00Z">
              <w:r>
                <w:rPr>
                  <w:color w:val="000000"/>
                  <w:lang w:eastAsia="en-GB"/>
                </w:rPr>
                <w:t>C</w:t>
              </w:r>
            </w:ins>
            <w:del w:id="2269" w:author="Fungai Madzivadondo" w:date="2017-05-24T08:55:00Z">
              <w:r w:rsidRPr="005F7F05" w:rsidDel="00396DAE">
                <w:rPr>
                  <w:color w:val="000000"/>
                  <w:lang w:eastAsia="en-GB"/>
                </w:rPr>
                <w:delText>M</w:delText>
              </w:r>
            </w:del>
            <w:r w:rsidRPr="005F7F05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Current_investigation_code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Type of theft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70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71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>M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Crime reference no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72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73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>P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Assessed start date for theft 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74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75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 xml:space="preserve"> M 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Assessed end date for theft 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76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77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 xml:space="preserve"> M 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Assessed losses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78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79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 xml:space="preserve"> M 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numeric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19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AC" w:rsidRPr="005F7F05" w:rsidRDefault="00CD66AC" w:rsidP="002F5396">
            <w:pPr>
              <w:rPr>
                <w:color w:val="333333"/>
                <w:lang w:eastAsia="en-GB"/>
              </w:rPr>
            </w:pPr>
            <w:r w:rsidRPr="005F7F05">
              <w:rPr>
                <w:color w:val="333333"/>
                <w:lang w:eastAsia="en-GB"/>
              </w:rPr>
              <w:t>Tampering Code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80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81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 xml:space="preserve"> M 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J0451 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AC" w:rsidRPr="005F7F05" w:rsidRDefault="00CD66AC" w:rsidP="002F5396">
            <w:pPr>
              <w:rPr>
                <w:color w:val="333333"/>
                <w:lang w:eastAsia="en-GB"/>
              </w:rPr>
            </w:pPr>
            <w:r w:rsidRPr="005F7F05">
              <w:rPr>
                <w:color w:val="333333"/>
                <w:lang w:eastAsia="en-GB"/>
              </w:rPr>
              <w:t>Tampering Report Date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82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83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 xml:space="preserve"> M 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J0822 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AC" w:rsidRPr="005F7F05" w:rsidRDefault="00CD66AC" w:rsidP="002F5396">
            <w:pPr>
              <w:rPr>
                <w:color w:val="333333"/>
                <w:lang w:eastAsia="en-GB"/>
              </w:rPr>
            </w:pPr>
            <w:r w:rsidRPr="005F7F05">
              <w:rPr>
                <w:color w:val="333333"/>
                <w:lang w:eastAsia="en-GB"/>
              </w:rPr>
              <w:t>Tampering Report Source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84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85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 xml:space="preserve"> M 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J0841 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</w:tr>
      <w:tr w:rsidR="00CD66AC" w:rsidRPr="00011F1E" w:rsidTr="00CD66AC">
        <w:trPr>
          <w:trHeight w:val="300"/>
        </w:trPr>
        <w:tc>
          <w:tcPr>
            <w:tcW w:w="9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6AC" w:rsidRPr="005F7F05" w:rsidRDefault="00CD66AC" w:rsidP="002F5396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Security devices fitted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ins w:id="2286" w:author="Fungai Madzivadondo" w:date="2017-05-24T08:56:00Z">
              <w:r>
                <w:rPr>
                  <w:color w:val="000000"/>
                  <w:lang w:eastAsia="en-GB"/>
                </w:rPr>
                <w:t>C</w:t>
              </w:r>
            </w:ins>
            <w:del w:id="2287" w:author="Fungai Madzivadondo" w:date="2017-05-24T08:56:00Z">
              <w:r w:rsidRPr="005F7F05" w:rsidDel="00396DAE">
                <w:rPr>
                  <w:color w:val="000000"/>
                  <w:lang w:eastAsia="en-GB"/>
                </w:rPr>
                <w:delText xml:space="preserve"> P </w:delText>
              </w:r>
            </w:del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AC" w:rsidRPr="005F7F05" w:rsidRDefault="00CD66AC" w:rsidP="002F5396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</w:tr>
      <w:tr w:rsidR="00CD66AC" w:rsidRPr="00011F1E" w:rsidTr="00CD66AC">
        <w:trPr>
          <w:trHeight w:val="132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tabs>
                <w:tab w:val="left" w:pos="900"/>
              </w:tabs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  <w:r>
              <w:rPr>
                <w:lang w:eastAsia="en-GB"/>
              </w:rPr>
              <w:tab/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CD66AC" w:rsidRPr="00011F1E" w:rsidRDefault="00CD66AC" w:rsidP="002F5396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</w:tr>
    </w:tbl>
    <w:p w:rsidR="00CD66AC" w:rsidRDefault="00CD66AC" w:rsidP="00CD66AC"/>
    <w:p w:rsidR="00251AAC" w:rsidRPr="00100C3A" w:rsidRDefault="00D55937" w:rsidP="00491B69">
      <w:pPr>
        <w:pStyle w:val="Heading2"/>
        <w:widowControl w:val="0"/>
        <w:numPr>
          <w:ilvl w:val="0"/>
          <w:numId w:val="0"/>
        </w:numPr>
        <w:ind w:left="720" w:hanging="720"/>
        <w:jc w:val="right"/>
        <w:rPr>
          <w:rFonts w:cs="Times New Roman"/>
          <w:szCs w:val="24"/>
        </w:rPr>
      </w:pPr>
      <w:r w:rsidRPr="00100C3A">
        <w:rPr>
          <w:rFonts w:cs="Times New Roman"/>
          <w:b/>
          <w:szCs w:val="24"/>
        </w:rPr>
        <w:t>Gowling WLG (UK) LLP</w:t>
      </w:r>
      <w:r w:rsidRPr="00100C3A">
        <w:rPr>
          <w:rFonts w:cs="Times New Roman"/>
          <w:b/>
          <w:szCs w:val="24"/>
        </w:rPr>
        <w:br/>
      </w:r>
      <w:r w:rsidR="007962E4">
        <w:rPr>
          <w:rFonts w:cs="Times New Roman"/>
          <w:b/>
          <w:szCs w:val="24"/>
        </w:rPr>
        <w:t>5</w:t>
      </w:r>
      <w:r w:rsidR="000A0636" w:rsidRPr="00100C3A">
        <w:rPr>
          <w:rFonts w:cs="Times New Roman"/>
          <w:b/>
          <w:szCs w:val="24"/>
        </w:rPr>
        <w:t xml:space="preserve"> Ju</w:t>
      </w:r>
      <w:r w:rsidR="007962E4">
        <w:rPr>
          <w:rFonts w:cs="Times New Roman"/>
          <w:b/>
          <w:szCs w:val="24"/>
        </w:rPr>
        <w:t>ly</w:t>
      </w:r>
      <w:r w:rsidR="0024425D" w:rsidRPr="00100C3A">
        <w:rPr>
          <w:rFonts w:cs="Times New Roman"/>
          <w:b/>
          <w:szCs w:val="24"/>
        </w:rPr>
        <w:t xml:space="preserve"> 2017</w:t>
      </w:r>
    </w:p>
    <w:sectPr w:rsidR="00251AAC" w:rsidRPr="00100C3A" w:rsidSect="00CD66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9F0" w:rsidRDefault="009D79F0" w:rsidP="00EE1CC6">
      <w:r>
        <w:separator/>
      </w:r>
    </w:p>
  </w:endnote>
  <w:endnote w:type="continuationSeparator" w:id="0">
    <w:p w:rsidR="009D79F0" w:rsidRDefault="009D79F0" w:rsidP="00EE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958" w:rsidRDefault="00DB69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82171"/>
      <w:docPartObj>
        <w:docPartGallery w:val="Page Numbers (Bottom of Page)"/>
        <w:docPartUnique/>
      </w:docPartObj>
    </w:sdtPr>
    <w:sdtEndPr/>
    <w:sdtContent>
      <w:p w:rsidR="00CD66AC" w:rsidRDefault="00CD66AC" w:rsidP="003B17F4">
        <w:pPr>
          <w:pStyle w:val="Footer"/>
          <w:tabs>
            <w:tab w:val="clear" w:pos="4513"/>
            <w:tab w:val="center" w:pos="4536"/>
          </w:tabs>
          <w:ind w:left="167" w:hanging="167"/>
        </w:pPr>
        <w:r>
          <w:tab/>
        </w:r>
        <w:r w:rsidRPr="001F5DED">
          <w:fldChar w:fldCharType="begin"/>
        </w:r>
        <w:r>
          <w:instrText xml:space="preserve"> PAGE   \* MERGEFORMAT </w:instrText>
        </w:r>
        <w:r w:rsidRPr="001F5DED">
          <w:fldChar w:fldCharType="separate"/>
        </w:r>
        <w:r w:rsidR="007C4CC5">
          <w:rPr>
            <w:noProof/>
          </w:rPr>
          <w:t>1</w:t>
        </w:r>
        <w:r w:rsidRPr="001F5DED">
          <w:fldChar w:fldCharType="end"/>
        </w:r>
      </w:p>
    </w:sdtContent>
  </w:sdt>
  <w:p w:rsidR="00CD66AC" w:rsidRDefault="00CD66AC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958" w:rsidRDefault="00DB695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F0" w:rsidRDefault="009D79F0">
    <w:pPr>
      <w:pStyle w:val="Footer"/>
    </w:pPr>
  </w:p>
  <w:p w:rsidR="009D79F0" w:rsidRDefault="009D79F0"/>
  <w:p w:rsidR="00337C1A" w:rsidRDefault="00337C1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467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79F0" w:rsidRDefault="009D79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66A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D79F0" w:rsidRDefault="009D79F0">
    <w:pPr>
      <w:pStyle w:val="Footer"/>
    </w:pPr>
  </w:p>
  <w:p w:rsidR="009D79F0" w:rsidRDefault="009D79F0"/>
  <w:p w:rsidR="00337C1A" w:rsidRDefault="00337C1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6AC" w:rsidRDefault="00CD66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9F0" w:rsidRDefault="009D79F0" w:rsidP="00EE1CC6">
      <w:r>
        <w:separator/>
      </w:r>
    </w:p>
  </w:footnote>
  <w:footnote w:type="continuationSeparator" w:id="0">
    <w:p w:rsidR="009D79F0" w:rsidRDefault="009D79F0" w:rsidP="00EE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958" w:rsidRDefault="00DB69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6AC" w:rsidRPr="00CD66AC" w:rsidRDefault="00CD66AC" w:rsidP="00CD66AC">
    <w:pPr>
      <w:pStyle w:val="Header"/>
      <w:jc w:val="right"/>
      <w:rPr>
        <w:lang w:val="en-GB"/>
      </w:rPr>
    </w:pPr>
    <w:r>
      <w:rPr>
        <w:lang w:val="en-GB"/>
      </w:rPr>
      <w:t>Gowling WLG – 5 July 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958" w:rsidRDefault="00DB69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F0" w:rsidRDefault="009D79F0">
    <w:pPr>
      <w:pStyle w:val="Header"/>
    </w:pPr>
  </w:p>
  <w:p w:rsidR="009D79F0" w:rsidRDefault="009D79F0"/>
  <w:p w:rsidR="00337C1A" w:rsidRDefault="00337C1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F0" w:rsidRPr="00DD72FA" w:rsidRDefault="009D79F0" w:rsidP="0024425D">
    <w:pPr>
      <w:pStyle w:val="Header"/>
      <w:jc w:val="right"/>
      <w:rPr>
        <w:b/>
      </w:rPr>
    </w:pPr>
    <w:r>
      <w:t xml:space="preserve">Gowling </w:t>
    </w:r>
    <w:r w:rsidRPr="00DD72FA">
      <w:t xml:space="preserve">WLG: </w:t>
    </w:r>
    <w:r w:rsidR="007962E4">
      <w:t>5</w:t>
    </w:r>
    <w:r>
      <w:t xml:space="preserve"> Ju</w:t>
    </w:r>
    <w:r w:rsidR="007962E4">
      <w:t xml:space="preserve">ly </w:t>
    </w:r>
    <w:r>
      <w:t>2017</w:t>
    </w:r>
  </w:p>
  <w:p w:rsidR="009D79F0" w:rsidRPr="00DD72FA" w:rsidRDefault="009D79F0" w:rsidP="00D55937">
    <w:pPr>
      <w:pStyle w:val="Header"/>
      <w:jc w:val="right"/>
      <w:rPr>
        <w:b/>
      </w:rPr>
    </w:pPr>
  </w:p>
  <w:p w:rsidR="009D79F0" w:rsidRPr="00D55937" w:rsidRDefault="009D79F0" w:rsidP="00D55937">
    <w:pPr>
      <w:pStyle w:val="Header"/>
    </w:pPr>
  </w:p>
  <w:p w:rsidR="009D79F0" w:rsidRDefault="009D79F0"/>
  <w:p w:rsidR="00337C1A" w:rsidRDefault="00337C1A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6AC" w:rsidRDefault="00CD66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55A0"/>
    <w:multiLevelType w:val="multilevel"/>
    <w:tmpl w:val="56207D2A"/>
    <w:styleLink w:val="DCAphaCaps1"/>
    <w:lvl w:ilvl="0">
      <w:start w:val="1"/>
      <w:numFmt w:val="upperLetter"/>
      <w:lvlText w:val="(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>
    <w:nsid w:val="063263EF"/>
    <w:multiLevelType w:val="multilevel"/>
    <w:tmpl w:val="5B123370"/>
    <w:lvl w:ilvl="0">
      <w:start w:val="1"/>
      <w:numFmt w:val="decimal"/>
      <w:pStyle w:val="StyleHeading1LatinTimesNewRoman12ptLinespacing1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4">
      <w:start w:val="1"/>
      <w:numFmt w:val="upperLetter"/>
      <w:lvlText w:val="(%5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253"/>
        </w:tabs>
        <w:ind w:left="4253" w:hanging="708"/>
      </w:pPr>
      <w:rPr>
        <w:rFonts w:cs="Times New Roman" w:hint="default"/>
      </w:rPr>
    </w:lvl>
    <w:lvl w:ilvl="6">
      <w:start w:val="1"/>
      <w:numFmt w:val="decimal"/>
      <w:lvlText w:val="%7%3)"/>
      <w:lvlJc w:val="left"/>
      <w:pPr>
        <w:tabs>
          <w:tab w:val="num" w:pos="3423"/>
        </w:tabs>
        <w:ind w:left="3423" w:hanging="1296"/>
      </w:pPr>
      <w:rPr>
        <w:rFonts w:cs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3567"/>
        </w:tabs>
        <w:ind w:left="3567" w:hanging="1440"/>
      </w:pPr>
      <w:rPr>
        <w:rFonts w:cs="Times New Roman" w:hint="default"/>
      </w:rPr>
    </w:lvl>
    <w:lvl w:ilvl="8">
      <w:start w:val="1"/>
      <w:numFmt w:val="upperLetter"/>
      <w:lvlText w:val="%9)"/>
      <w:lvlJc w:val="left"/>
      <w:pPr>
        <w:tabs>
          <w:tab w:val="num" w:pos="3711"/>
        </w:tabs>
        <w:ind w:left="3711" w:hanging="1584"/>
      </w:pPr>
      <w:rPr>
        <w:rFonts w:cs="Times New Roman" w:hint="default"/>
      </w:rPr>
    </w:lvl>
  </w:abstractNum>
  <w:abstractNum w:abstractNumId="2">
    <w:nsid w:val="08A731F4"/>
    <w:multiLevelType w:val="multilevel"/>
    <w:tmpl w:val="B52028F4"/>
    <w:lvl w:ilvl="0">
      <w:start w:val="6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84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3">
    <w:nsid w:val="20D42221"/>
    <w:multiLevelType w:val="multilevel"/>
    <w:tmpl w:val="63ECB57C"/>
    <w:styleLink w:val="DCNormparalink2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6776F08"/>
    <w:multiLevelType w:val="multilevel"/>
    <w:tmpl w:val="71F05CEE"/>
    <w:styleLink w:val="DCParalinknumbers"/>
    <w:lvl w:ilvl="0">
      <w:start w:val="1"/>
      <w:numFmt w:val="decimal"/>
      <w:pStyle w:val="DCHeading4"/>
      <w:isLgl/>
      <w:lvlText w:val="%1."/>
      <w:lvlJc w:val="left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nothing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>
    <w:nsid w:val="2EE53BAE"/>
    <w:multiLevelType w:val="multilevel"/>
    <w:tmpl w:val="8F227D00"/>
    <w:lvl w:ilvl="0">
      <w:start w:val="1"/>
      <w:numFmt w:val="lowerLetter"/>
      <w:pStyle w:val="DCUSATableTexta"/>
      <w:lvlText w:val="(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bullet"/>
      <w:pStyle w:val="DCUSATableTextbulletpt"/>
      <w:lvlText w:val="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6">
    <w:nsid w:val="41F05A80"/>
    <w:multiLevelType w:val="multilevel"/>
    <w:tmpl w:val="863C3750"/>
    <w:lvl w:ilvl="0">
      <w:start w:val="1"/>
      <w:numFmt w:val="bullet"/>
      <w:pStyle w:val="DCNormParabulletptL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pStyle w:val="DCNormParabulletptL3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605724D"/>
    <w:multiLevelType w:val="multilevel"/>
    <w:tmpl w:val="8DD6F3A4"/>
    <w:styleLink w:val="DCTOCWholeNumbers"/>
    <w:lvl w:ilvl="0">
      <w:start w:val="1"/>
      <w:numFmt w:val="decimal"/>
      <w:pStyle w:val="DCTOCHeading2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8">
    <w:nsid w:val="49AE5770"/>
    <w:multiLevelType w:val="multilevel"/>
    <w:tmpl w:val="1E7845D6"/>
    <w:lvl w:ilvl="0">
      <w:start w:val="1"/>
      <w:numFmt w:val="upperLetter"/>
      <w:pStyle w:val="DCAlphaCaps"/>
      <w:lvlText w:val="(%1)"/>
      <w:lvlJc w:val="left"/>
      <w:pPr>
        <w:ind w:left="144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144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pStyle w:val="Heading10"/>
      <w:lvlText w:val="(%4)"/>
      <w:lvlJc w:val="left"/>
      <w:pPr>
        <w:ind w:left="144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hint="default"/>
      </w:rPr>
    </w:lvl>
  </w:abstractNum>
  <w:abstractNum w:abstractNumId="9">
    <w:nsid w:val="4CFF2971"/>
    <w:multiLevelType w:val="multilevel"/>
    <w:tmpl w:val="03368E40"/>
    <w:styleLink w:val="AlphaCaps"/>
    <w:lvl w:ilvl="0">
      <w:start w:val="1"/>
      <w:numFmt w:val="upperLetter"/>
      <w:lvlText w:val="(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StyleHeading2level2level2Left175cmHanging136c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4FAF232F"/>
    <w:multiLevelType w:val="multilevel"/>
    <w:tmpl w:val="AA1EB670"/>
    <w:lvl w:ilvl="0">
      <w:start w:val="1"/>
      <w:numFmt w:val="decimal"/>
      <w:pStyle w:val="DCSideHeadingnumbered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>
    <w:nsid w:val="573B39FF"/>
    <w:multiLevelType w:val="multilevel"/>
    <w:tmpl w:val="EA9A9BF2"/>
    <w:styleLink w:val="Style2"/>
    <w:lvl w:ilvl="0">
      <w:start w:val="1"/>
      <w:numFmt w:val="decimal"/>
      <w:lvlText w:val="%1."/>
      <w:lvlJc w:val="center"/>
      <w:pPr>
        <w:ind w:left="0" w:firstLine="289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2">
    <w:nsid w:val="5F75535C"/>
    <w:multiLevelType w:val="multilevel"/>
    <w:tmpl w:val="50D8DB5C"/>
    <w:styleLink w:val="Style1"/>
    <w:lvl w:ilvl="0">
      <w:start w:val="1"/>
      <w:numFmt w:val="decimal"/>
      <w:lvlText w:val="%1."/>
      <w:lvlJc w:val="center"/>
      <w:pPr>
        <w:ind w:left="0" w:firstLine="288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>
    <w:nsid w:val="6ADD71D7"/>
    <w:multiLevelType w:val="multilevel"/>
    <w:tmpl w:val="E6C82B0C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lowerLetter"/>
      <w:pStyle w:val="StyleHeading3level3level3Nadpis3After12pt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StyleHeading4Loweredby15pt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(%9)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</w:abstractNum>
  <w:abstractNum w:abstractNumId="14">
    <w:nsid w:val="7C2C78D4"/>
    <w:multiLevelType w:val="multilevel"/>
    <w:tmpl w:val="6D9A153C"/>
    <w:lvl w:ilvl="0">
      <w:start w:val="1"/>
      <w:numFmt w:val="lowerLetter"/>
      <w:pStyle w:val="NormalTextBold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7"/>
  </w:num>
  <w:num w:numId="9">
    <w:abstractNumId w:val="0"/>
  </w:num>
  <w:num w:numId="10">
    <w:abstractNumId w:val="12"/>
  </w:num>
  <w:num w:numId="11">
    <w:abstractNumId w:val="3"/>
  </w:num>
  <w:num w:numId="12">
    <w:abstractNumId w:val="11"/>
  </w:num>
  <w:num w:numId="13">
    <w:abstractNumId w:val="14"/>
  </w:num>
  <w:num w:numId="14">
    <w:abstractNumId w:val="13"/>
  </w:num>
  <w:num w:numId="15">
    <w:abstractNumId w:val="10"/>
  </w:num>
  <w:num w:numId="16">
    <w:abstractNumId w:val="1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laire Hynes">
    <w15:presenceInfo w15:providerId="AD" w15:userId="S-1-5-21-1220945662-1229272821-1417001333-33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C6"/>
    <w:rsid w:val="00001E50"/>
    <w:rsid w:val="000057A3"/>
    <w:rsid w:val="00006B58"/>
    <w:rsid w:val="0000731D"/>
    <w:rsid w:val="00012400"/>
    <w:rsid w:val="00012741"/>
    <w:rsid w:val="000160E4"/>
    <w:rsid w:val="00023361"/>
    <w:rsid w:val="00024B86"/>
    <w:rsid w:val="00027E88"/>
    <w:rsid w:val="000321F5"/>
    <w:rsid w:val="00036398"/>
    <w:rsid w:val="0004663C"/>
    <w:rsid w:val="0005254A"/>
    <w:rsid w:val="000532EF"/>
    <w:rsid w:val="000551F0"/>
    <w:rsid w:val="00056682"/>
    <w:rsid w:val="00062185"/>
    <w:rsid w:val="00081CAF"/>
    <w:rsid w:val="00092F15"/>
    <w:rsid w:val="000956F6"/>
    <w:rsid w:val="00096406"/>
    <w:rsid w:val="00096561"/>
    <w:rsid w:val="000A0636"/>
    <w:rsid w:val="000A3BDC"/>
    <w:rsid w:val="000B74BC"/>
    <w:rsid w:val="000D4DDB"/>
    <w:rsid w:val="000D69BE"/>
    <w:rsid w:val="000D6AA3"/>
    <w:rsid w:val="000E4CCA"/>
    <w:rsid w:val="000E7CC7"/>
    <w:rsid w:val="000F2207"/>
    <w:rsid w:val="000F4FCE"/>
    <w:rsid w:val="000F6B8C"/>
    <w:rsid w:val="00100C3A"/>
    <w:rsid w:val="00100F5F"/>
    <w:rsid w:val="00103693"/>
    <w:rsid w:val="00105459"/>
    <w:rsid w:val="00105EE1"/>
    <w:rsid w:val="00107668"/>
    <w:rsid w:val="00114078"/>
    <w:rsid w:val="00121F17"/>
    <w:rsid w:val="001316C8"/>
    <w:rsid w:val="00135D48"/>
    <w:rsid w:val="00156FF5"/>
    <w:rsid w:val="00175B7F"/>
    <w:rsid w:val="00177AF1"/>
    <w:rsid w:val="00177FBE"/>
    <w:rsid w:val="00181A87"/>
    <w:rsid w:val="00182C6C"/>
    <w:rsid w:val="001854E0"/>
    <w:rsid w:val="00193C50"/>
    <w:rsid w:val="00194BCD"/>
    <w:rsid w:val="001A4F32"/>
    <w:rsid w:val="001B08D1"/>
    <w:rsid w:val="001B2E1E"/>
    <w:rsid w:val="001B792F"/>
    <w:rsid w:val="001C685F"/>
    <w:rsid w:val="001D4EA3"/>
    <w:rsid w:val="001E043F"/>
    <w:rsid w:val="001E7CAE"/>
    <w:rsid w:val="001F7AD8"/>
    <w:rsid w:val="00203E6E"/>
    <w:rsid w:val="00205C6B"/>
    <w:rsid w:val="00216F86"/>
    <w:rsid w:val="00221D5E"/>
    <w:rsid w:val="0023144B"/>
    <w:rsid w:val="00233046"/>
    <w:rsid w:val="002357AE"/>
    <w:rsid w:val="0024425D"/>
    <w:rsid w:val="00247542"/>
    <w:rsid w:val="00251AAC"/>
    <w:rsid w:val="002668DF"/>
    <w:rsid w:val="002A018C"/>
    <w:rsid w:val="002B24B1"/>
    <w:rsid w:val="002B438A"/>
    <w:rsid w:val="002C1136"/>
    <w:rsid w:val="002C4234"/>
    <w:rsid w:val="002C7189"/>
    <w:rsid w:val="002D05A8"/>
    <w:rsid w:val="002D3273"/>
    <w:rsid w:val="002D5C2D"/>
    <w:rsid w:val="002E63F8"/>
    <w:rsid w:val="002F61CA"/>
    <w:rsid w:val="00302394"/>
    <w:rsid w:val="00305B82"/>
    <w:rsid w:val="003341D4"/>
    <w:rsid w:val="0033442C"/>
    <w:rsid w:val="00335D5A"/>
    <w:rsid w:val="00337C1A"/>
    <w:rsid w:val="00341513"/>
    <w:rsid w:val="00343DCA"/>
    <w:rsid w:val="00346C9E"/>
    <w:rsid w:val="00347940"/>
    <w:rsid w:val="00350953"/>
    <w:rsid w:val="0035352C"/>
    <w:rsid w:val="00356F6C"/>
    <w:rsid w:val="003625E3"/>
    <w:rsid w:val="00365352"/>
    <w:rsid w:val="00365B9D"/>
    <w:rsid w:val="00370395"/>
    <w:rsid w:val="003732BB"/>
    <w:rsid w:val="0037648E"/>
    <w:rsid w:val="003775BB"/>
    <w:rsid w:val="00386EE2"/>
    <w:rsid w:val="00387A95"/>
    <w:rsid w:val="00390FD3"/>
    <w:rsid w:val="003B7929"/>
    <w:rsid w:val="003D3848"/>
    <w:rsid w:val="003E07BF"/>
    <w:rsid w:val="003E12D9"/>
    <w:rsid w:val="003E1B89"/>
    <w:rsid w:val="00403732"/>
    <w:rsid w:val="00407BF8"/>
    <w:rsid w:val="004126C9"/>
    <w:rsid w:val="00413696"/>
    <w:rsid w:val="0043249F"/>
    <w:rsid w:val="00435A6C"/>
    <w:rsid w:val="00491B69"/>
    <w:rsid w:val="004A18E4"/>
    <w:rsid w:val="004A7610"/>
    <w:rsid w:val="004B75D2"/>
    <w:rsid w:val="004C4F09"/>
    <w:rsid w:val="004C5DC2"/>
    <w:rsid w:val="004C673C"/>
    <w:rsid w:val="004D00D9"/>
    <w:rsid w:val="004D465E"/>
    <w:rsid w:val="004F007C"/>
    <w:rsid w:val="004F1632"/>
    <w:rsid w:val="005039EB"/>
    <w:rsid w:val="0051473A"/>
    <w:rsid w:val="005203F3"/>
    <w:rsid w:val="00533BB0"/>
    <w:rsid w:val="005369D1"/>
    <w:rsid w:val="00540C7E"/>
    <w:rsid w:val="005415DE"/>
    <w:rsid w:val="00544D24"/>
    <w:rsid w:val="005454D7"/>
    <w:rsid w:val="005468B6"/>
    <w:rsid w:val="00550577"/>
    <w:rsid w:val="00553685"/>
    <w:rsid w:val="00562C8F"/>
    <w:rsid w:val="00570A8A"/>
    <w:rsid w:val="005776E3"/>
    <w:rsid w:val="00581E02"/>
    <w:rsid w:val="00583112"/>
    <w:rsid w:val="0059035E"/>
    <w:rsid w:val="005A2CD5"/>
    <w:rsid w:val="005A42B1"/>
    <w:rsid w:val="005B392A"/>
    <w:rsid w:val="005B7731"/>
    <w:rsid w:val="005C2C5D"/>
    <w:rsid w:val="005C2E48"/>
    <w:rsid w:val="005C74E5"/>
    <w:rsid w:val="005D4AE1"/>
    <w:rsid w:val="005D4E06"/>
    <w:rsid w:val="005D6D2E"/>
    <w:rsid w:val="005E099E"/>
    <w:rsid w:val="005E6B0D"/>
    <w:rsid w:val="005F04A5"/>
    <w:rsid w:val="005F3944"/>
    <w:rsid w:val="005F6A68"/>
    <w:rsid w:val="0060254C"/>
    <w:rsid w:val="00611CF1"/>
    <w:rsid w:val="00622701"/>
    <w:rsid w:val="00623A5F"/>
    <w:rsid w:val="006276EF"/>
    <w:rsid w:val="00642510"/>
    <w:rsid w:val="00642857"/>
    <w:rsid w:val="0065243A"/>
    <w:rsid w:val="00652CCA"/>
    <w:rsid w:val="00653C18"/>
    <w:rsid w:val="00660394"/>
    <w:rsid w:val="006927B0"/>
    <w:rsid w:val="006A3840"/>
    <w:rsid w:val="006A3959"/>
    <w:rsid w:val="006B258B"/>
    <w:rsid w:val="006B4AE5"/>
    <w:rsid w:val="006C0C6B"/>
    <w:rsid w:val="006C1648"/>
    <w:rsid w:val="006C2081"/>
    <w:rsid w:val="006C30D7"/>
    <w:rsid w:val="006C4E06"/>
    <w:rsid w:val="006D4C96"/>
    <w:rsid w:val="006E3019"/>
    <w:rsid w:val="006E5925"/>
    <w:rsid w:val="006E73C4"/>
    <w:rsid w:val="006F3420"/>
    <w:rsid w:val="006F3823"/>
    <w:rsid w:val="006F6BA8"/>
    <w:rsid w:val="00707CA0"/>
    <w:rsid w:val="00707ECE"/>
    <w:rsid w:val="007103D4"/>
    <w:rsid w:val="007131D6"/>
    <w:rsid w:val="00715B68"/>
    <w:rsid w:val="00722A35"/>
    <w:rsid w:val="00726BB1"/>
    <w:rsid w:val="00732353"/>
    <w:rsid w:val="007450C0"/>
    <w:rsid w:val="007477E8"/>
    <w:rsid w:val="0075107D"/>
    <w:rsid w:val="00755570"/>
    <w:rsid w:val="007625DE"/>
    <w:rsid w:val="00765921"/>
    <w:rsid w:val="00766971"/>
    <w:rsid w:val="0077350A"/>
    <w:rsid w:val="00773E2E"/>
    <w:rsid w:val="007962E4"/>
    <w:rsid w:val="007A44EC"/>
    <w:rsid w:val="007A4556"/>
    <w:rsid w:val="007A7B01"/>
    <w:rsid w:val="007B0CBA"/>
    <w:rsid w:val="007B5FF1"/>
    <w:rsid w:val="007C1AF7"/>
    <w:rsid w:val="007C4CC5"/>
    <w:rsid w:val="007C705E"/>
    <w:rsid w:val="007C728C"/>
    <w:rsid w:val="007D5658"/>
    <w:rsid w:val="007E029C"/>
    <w:rsid w:val="007E08BC"/>
    <w:rsid w:val="007E1C37"/>
    <w:rsid w:val="007E452F"/>
    <w:rsid w:val="00805E8B"/>
    <w:rsid w:val="00807D67"/>
    <w:rsid w:val="0081159E"/>
    <w:rsid w:val="00822047"/>
    <w:rsid w:val="00826CF0"/>
    <w:rsid w:val="00842FEE"/>
    <w:rsid w:val="00852493"/>
    <w:rsid w:val="00852C4D"/>
    <w:rsid w:val="0087021A"/>
    <w:rsid w:val="00872D9E"/>
    <w:rsid w:val="008805AA"/>
    <w:rsid w:val="00880DBC"/>
    <w:rsid w:val="00884BA0"/>
    <w:rsid w:val="00886802"/>
    <w:rsid w:val="00895C9D"/>
    <w:rsid w:val="00896ED5"/>
    <w:rsid w:val="008A0756"/>
    <w:rsid w:val="008A1F0B"/>
    <w:rsid w:val="008B17FB"/>
    <w:rsid w:val="008C6594"/>
    <w:rsid w:val="008D4FB7"/>
    <w:rsid w:val="008D588A"/>
    <w:rsid w:val="008D5C7C"/>
    <w:rsid w:val="008D6C1F"/>
    <w:rsid w:val="008F72A4"/>
    <w:rsid w:val="009006B3"/>
    <w:rsid w:val="00922E68"/>
    <w:rsid w:val="00935DE1"/>
    <w:rsid w:val="00936914"/>
    <w:rsid w:val="009375B0"/>
    <w:rsid w:val="009431AF"/>
    <w:rsid w:val="0095793F"/>
    <w:rsid w:val="0096781C"/>
    <w:rsid w:val="00987CEE"/>
    <w:rsid w:val="00990C04"/>
    <w:rsid w:val="009944FF"/>
    <w:rsid w:val="00995ACB"/>
    <w:rsid w:val="009962D6"/>
    <w:rsid w:val="009D79F0"/>
    <w:rsid w:val="009E4364"/>
    <w:rsid w:val="009F3467"/>
    <w:rsid w:val="009F506D"/>
    <w:rsid w:val="00A032A0"/>
    <w:rsid w:val="00A05E44"/>
    <w:rsid w:val="00A10250"/>
    <w:rsid w:val="00A10A97"/>
    <w:rsid w:val="00A30525"/>
    <w:rsid w:val="00A3399F"/>
    <w:rsid w:val="00A42DE9"/>
    <w:rsid w:val="00A5363D"/>
    <w:rsid w:val="00A5391E"/>
    <w:rsid w:val="00A613A6"/>
    <w:rsid w:val="00A62602"/>
    <w:rsid w:val="00A64BAF"/>
    <w:rsid w:val="00A673EC"/>
    <w:rsid w:val="00A704DC"/>
    <w:rsid w:val="00A70BF7"/>
    <w:rsid w:val="00A84A28"/>
    <w:rsid w:val="00A910F5"/>
    <w:rsid w:val="00A937CD"/>
    <w:rsid w:val="00A93CDB"/>
    <w:rsid w:val="00A96021"/>
    <w:rsid w:val="00A9678E"/>
    <w:rsid w:val="00A96B6D"/>
    <w:rsid w:val="00AC107C"/>
    <w:rsid w:val="00AC7143"/>
    <w:rsid w:val="00AE0F32"/>
    <w:rsid w:val="00AF3ACD"/>
    <w:rsid w:val="00AF55AF"/>
    <w:rsid w:val="00B05C3C"/>
    <w:rsid w:val="00B05DDF"/>
    <w:rsid w:val="00B117B0"/>
    <w:rsid w:val="00B2605F"/>
    <w:rsid w:val="00B27BAE"/>
    <w:rsid w:val="00B46A6E"/>
    <w:rsid w:val="00B52ACB"/>
    <w:rsid w:val="00B564A5"/>
    <w:rsid w:val="00B62224"/>
    <w:rsid w:val="00B91B82"/>
    <w:rsid w:val="00BA239E"/>
    <w:rsid w:val="00BB0E07"/>
    <w:rsid w:val="00BB55D4"/>
    <w:rsid w:val="00BB723D"/>
    <w:rsid w:val="00BC2E2D"/>
    <w:rsid w:val="00BC31E7"/>
    <w:rsid w:val="00BC714A"/>
    <w:rsid w:val="00BD6B12"/>
    <w:rsid w:val="00BF6F1D"/>
    <w:rsid w:val="00BF7D87"/>
    <w:rsid w:val="00C03FE2"/>
    <w:rsid w:val="00C12850"/>
    <w:rsid w:val="00C20004"/>
    <w:rsid w:val="00C24966"/>
    <w:rsid w:val="00C25CCD"/>
    <w:rsid w:val="00C301FA"/>
    <w:rsid w:val="00C32EB1"/>
    <w:rsid w:val="00C4274E"/>
    <w:rsid w:val="00C53127"/>
    <w:rsid w:val="00C61BC3"/>
    <w:rsid w:val="00C83869"/>
    <w:rsid w:val="00C90805"/>
    <w:rsid w:val="00C96E0B"/>
    <w:rsid w:val="00C97133"/>
    <w:rsid w:val="00CB01AD"/>
    <w:rsid w:val="00CB247B"/>
    <w:rsid w:val="00CB3A5A"/>
    <w:rsid w:val="00CB6972"/>
    <w:rsid w:val="00CC053F"/>
    <w:rsid w:val="00CC2E32"/>
    <w:rsid w:val="00CC384D"/>
    <w:rsid w:val="00CC50D7"/>
    <w:rsid w:val="00CC559F"/>
    <w:rsid w:val="00CC7F0D"/>
    <w:rsid w:val="00CD5311"/>
    <w:rsid w:val="00CD66AC"/>
    <w:rsid w:val="00CE54B8"/>
    <w:rsid w:val="00CF08D7"/>
    <w:rsid w:val="00CF26B0"/>
    <w:rsid w:val="00CF5162"/>
    <w:rsid w:val="00CF5CD2"/>
    <w:rsid w:val="00CF7C4D"/>
    <w:rsid w:val="00D001F8"/>
    <w:rsid w:val="00D00E2C"/>
    <w:rsid w:val="00D015F6"/>
    <w:rsid w:val="00D03CB8"/>
    <w:rsid w:val="00D05C3F"/>
    <w:rsid w:val="00D078FA"/>
    <w:rsid w:val="00D3021D"/>
    <w:rsid w:val="00D44D60"/>
    <w:rsid w:val="00D5087A"/>
    <w:rsid w:val="00D55937"/>
    <w:rsid w:val="00D55AFB"/>
    <w:rsid w:val="00D57F24"/>
    <w:rsid w:val="00D674D1"/>
    <w:rsid w:val="00D70D25"/>
    <w:rsid w:val="00D72636"/>
    <w:rsid w:val="00D734E1"/>
    <w:rsid w:val="00D869C4"/>
    <w:rsid w:val="00D9336E"/>
    <w:rsid w:val="00D96E7E"/>
    <w:rsid w:val="00DB2D15"/>
    <w:rsid w:val="00DB33BC"/>
    <w:rsid w:val="00DB6958"/>
    <w:rsid w:val="00DB7116"/>
    <w:rsid w:val="00DD1213"/>
    <w:rsid w:val="00DD2C33"/>
    <w:rsid w:val="00DE70D9"/>
    <w:rsid w:val="00DF5E1B"/>
    <w:rsid w:val="00DF7765"/>
    <w:rsid w:val="00E03393"/>
    <w:rsid w:val="00E0757C"/>
    <w:rsid w:val="00E15362"/>
    <w:rsid w:val="00E207F4"/>
    <w:rsid w:val="00E25D60"/>
    <w:rsid w:val="00E34467"/>
    <w:rsid w:val="00E50D47"/>
    <w:rsid w:val="00E55DE8"/>
    <w:rsid w:val="00E62716"/>
    <w:rsid w:val="00E65935"/>
    <w:rsid w:val="00E665AC"/>
    <w:rsid w:val="00E72027"/>
    <w:rsid w:val="00E827B3"/>
    <w:rsid w:val="00E83951"/>
    <w:rsid w:val="00E968FD"/>
    <w:rsid w:val="00E97E0B"/>
    <w:rsid w:val="00EC0F5B"/>
    <w:rsid w:val="00EC3861"/>
    <w:rsid w:val="00EC7DBC"/>
    <w:rsid w:val="00ED52CC"/>
    <w:rsid w:val="00EE1CC6"/>
    <w:rsid w:val="00EE2CE2"/>
    <w:rsid w:val="00F038F7"/>
    <w:rsid w:val="00F30ED5"/>
    <w:rsid w:val="00F31F60"/>
    <w:rsid w:val="00F35421"/>
    <w:rsid w:val="00F3670F"/>
    <w:rsid w:val="00F419C6"/>
    <w:rsid w:val="00F44ED1"/>
    <w:rsid w:val="00F462D8"/>
    <w:rsid w:val="00F53634"/>
    <w:rsid w:val="00F62E12"/>
    <w:rsid w:val="00F64EEC"/>
    <w:rsid w:val="00F73649"/>
    <w:rsid w:val="00F77462"/>
    <w:rsid w:val="00F81252"/>
    <w:rsid w:val="00F957B5"/>
    <w:rsid w:val="00FA7C26"/>
    <w:rsid w:val="00FB229A"/>
    <w:rsid w:val="00FC2032"/>
    <w:rsid w:val="00FE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Closing" w:uiPriority="5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alutation" w:uiPriority="4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100C3A"/>
    <w:pPr>
      <w:numPr>
        <w:ilvl w:val="2"/>
      </w:numPr>
      <w:ind w:left="1440" w:hanging="720"/>
      <w:jc w:val="both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aliases w:val="JPW-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JPW-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5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link w:val="DCUSATableTextbulletptChar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100C3A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2Level2">
    <w:name w:val="DC Sub Heading 2 Level 2"/>
    <w:basedOn w:val="Normal"/>
    <w:link w:val="DCSubHeading2Level2Char"/>
    <w:qFormat/>
    <w:rsid w:val="00CF5CD2"/>
    <w:pPr>
      <w:spacing w:after="240" w:line="360" w:lineRule="auto"/>
      <w:ind w:left="720"/>
    </w:pPr>
    <w:rPr>
      <w:rFonts w:ascii="Times New Roman Bold" w:eastAsiaTheme="minorHAnsi" w:hAnsi="Times New Roman Bold" w:cstheme="minorBidi"/>
      <w:szCs w:val="22"/>
      <w:lang w:val="en-GB"/>
    </w:rPr>
  </w:style>
  <w:style w:type="character" w:customStyle="1" w:styleId="DCSubHeading2Level2Char">
    <w:name w:val="DC Sub Heading 2 Level 2 Char"/>
    <w:basedOn w:val="DefaultParagraphFont"/>
    <w:link w:val="DCSubHeading2Level2"/>
    <w:rsid w:val="00CF5CD2"/>
    <w:rPr>
      <w:rFonts w:ascii="Times New Roman Bold" w:hAnsi="Times New Roman Bold"/>
      <w:sz w:val="24"/>
    </w:rPr>
  </w:style>
  <w:style w:type="table" w:customStyle="1" w:styleId="TableGrid5">
    <w:name w:val="Table Grid5"/>
    <w:basedOn w:val="TableNormal"/>
    <w:next w:val="TableGrid"/>
    <w:uiPriority w:val="59"/>
    <w:rsid w:val="001D4EA3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">
    <w:name w:val="DCUSA Table Text"/>
    <w:basedOn w:val="Normal"/>
    <w:link w:val="DCUSATableTextChar"/>
    <w:qFormat/>
    <w:rsid w:val="001D4EA3"/>
    <w:pPr>
      <w:spacing w:before="120" w:after="120" w:line="264" w:lineRule="auto"/>
    </w:pPr>
    <w:rPr>
      <w:rFonts w:eastAsiaTheme="minorHAnsi" w:cstheme="minorBidi"/>
      <w:szCs w:val="22"/>
      <w:lang w:val="en-GB"/>
    </w:rPr>
  </w:style>
  <w:style w:type="character" w:customStyle="1" w:styleId="DCUSATableTextChar">
    <w:name w:val="DCUSA Table Text Char"/>
    <w:basedOn w:val="DefaultParagraphFont"/>
    <w:link w:val="DCUSATableText"/>
    <w:rsid w:val="001D4EA3"/>
    <w:rPr>
      <w:rFonts w:ascii="Times New Roman" w:hAnsi="Times New Roman"/>
      <w:sz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0057A3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0057A3"/>
    <w:rPr>
      <w:rFonts w:ascii="Times New Roman Bold" w:hAnsi="Times New Roman Bold"/>
      <w:b/>
      <w:sz w:val="24"/>
    </w:rPr>
  </w:style>
  <w:style w:type="paragraph" w:customStyle="1" w:styleId="DCHeading1">
    <w:name w:val="DC Heading 1"/>
    <w:basedOn w:val="Normal"/>
    <w:link w:val="DCHeading1Char"/>
    <w:qFormat/>
    <w:rsid w:val="00346C9E"/>
    <w:pPr>
      <w:spacing w:after="240" w:line="360" w:lineRule="auto"/>
      <w:jc w:val="center"/>
    </w:pPr>
    <w:rPr>
      <w:rFonts w:eastAsiaTheme="minorHAnsi" w:cstheme="minorBidi"/>
      <w:b/>
      <w:caps/>
      <w:sz w:val="28"/>
      <w:szCs w:val="22"/>
      <w:lang w:val="en-GB"/>
    </w:rPr>
  </w:style>
  <w:style w:type="character" w:customStyle="1" w:styleId="DCHeading1Char">
    <w:name w:val="DC Heading 1 Char"/>
    <w:basedOn w:val="DefaultParagraphFont"/>
    <w:link w:val="DCHeading1"/>
    <w:rsid w:val="00346C9E"/>
    <w:rPr>
      <w:rFonts w:ascii="Times New Roman" w:hAnsi="Times New Roman"/>
      <w:b/>
      <w:caps/>
      <w:sz w:val="28"/>
    </w:rPr>
  </w:style>
  <w:style w:type="paragraph" w:customStyle="1" w:styleId="DCNormParabulletptL2">
    <w:name w:val="DC Norm Para bullet pt L2"/>
    <w:basedOn w:val="DCHeading4"/>
    <w:link w:val="DCNormParabulletptL2Char"/>
    <w:rsid w:val="00346C9E"/>
    <w:pPr>
      <w:numPr>
        <w:numId w:val="5"/>
      </w:numPr>
      <w:jc w:val="left"/>
      <w:outlineLvl w:val="1"/>
    </w:pPr>
    <w:rPr>
      <w:rFonts w:ascii="Times New Roman" w:hAnsi="Times New Roman"/>
      <w:u w:val="none"/>
    </w:rPr>
  </w:style>
  <w:style w:type="paragraph" w:customStyle="1" w:styleId="DCNormParabulletptL3">
    <w:name w:val="DC Norm Para bullet pt L3"/>
    <w:basedOn w:val="DCNormParabulletptL2"/>
    <w:link w:val="DCNormParabulletptL3Char"/>
    <w:autoRedefine/>
    <w:qFormat/>
    <w:rsid w:val="00346C9E"/>
    <w:pPr>
      <w:numPr>
        <w:ilvl w:val="2"/>
      </w:numPr>
      <w:tabs>
        <w:tab w:val="num" w:pos="926"/>
      </w:tabs>
      <w:ind w:left="926" w:hanging="360"/>
      <w:outlineLvl w:val="2"/>
    </w:pPr>
  </w:style>
  <w:style w:type="character" w:customStyle="1" w:styleId="DCNormParabulletptL2Char">
    <w:name w:val="DC Norm Para bullet pt L2 Char"/>
    <w:basedOn w:val="DCSubHeading1Level2Char"/>
    <w:link w:val="DCNormParabulletptL2"/>
    <w:rsid w:val="00346C9E"/>
    <w:rPr>
      <w:rFonts w:ascii="Times New Roman" w:hAnsi="Times New Roman"/>
      <w:b w:val="0"/>
      <w:sz w:val="24"/>
    </w:rPr>
  </w:style>
  <w:style w:type="paragraph" w:customStyle="1" w:styleId="DCAlphaCaps">
    <w:name w:val="DC Alpha Caps"/>
    <w:basedOn w:val="Normal"/>
    <w:link w:val="DCAlphaCapsChar"/>
    <w:qFormat/>
    <w:rsid w:val="009D79F0"/>
    <w:pPr>
      <w:numPr>
        <w:numId w:val="6"/>
      </w:numPr>
      <w:spacing w:after="240" w:line="360" w:lineRule="auto"/>
      <w:ind w:left="2160" w:hanging="720"/>
    </w:pPr>
    <w:rPr>
      <w:rFonts w:eastAsiaTheme="minorHAnsi" w:cstheme="minorBidi"/>
      <w:szCs w:val="22"/>
      <w:lang w:val="en-GB"/>
    </w:rPr>
  </w:style>
  <w:style w:type="paragraph" w:customStyle="1" w:styleId="DCNormParaL3">
    <w:name w:val="DC Norm Para L3"/>
    <w:basedOn w:val="DCNormaParaL1"/>
    <w:link w:val="DCNormParaL3Char"/>
    <w:qFormat/>
    <w:rsid w:val="009D79F0"/>
    <w:pPr>
      <w:ind w:left="737"/>
    </w:pPr>
  </w:style>
  <w:style w:type="character" w:customStyle="1" w:styleId="DCNormParaL3Char">
    <w:name w:val="DC Norm Para L3 Char"/>
    <w:basedOn w:val="DefaultParagraphFont"/>
    <w:link w:val="DCNormParaL3"/>
    <w:rsid w:val="009D79F0"/>
    <w:rPr>
      <w:rFonts w:ascii="Times New Roman" w:hAnsi="Times New Roman"/>
      <w:sz w:val="24"/>
    </w:rPr>
  </w:style>
  <w:style w:type="paragraph" w:customStyle="1" w:styleId="Heading10">
    <w:name w:val="Heading 10"/>
    <w:basedOn w:val="Heading5"/>
    <w:link w:val="Heading10Char"/>
    <w:qFormat/>
    <w:rsid w:val="009D79F0"/>
    <w:pPr>
      <w:numPr>
        <w:ilvl w:val="3"/>
        <w:numId w:val="6"/>
      </w:numPr>
      <w:spacing w:before="0"/>
    </w:pPr>
  </w:style>
  <w:style w:type="paragraph" w:customStyle="1" w:styleId="DCAlphaCaplevel4">
    <w:name w:val="DC Alpha Cap level 4"/>
    <w:basedOn w:val="DCAlphaCaps"/>
    <w:link w:val="DCAlphaCaplevel4Char"/>
    <w:qFormat/>
    <w:rsid w:val="009D79F0"/>
  </w:style>
  <w:style w:type="character" w:styleId="PageNumber">
    <w:name w:val="page number"/>
    <w:basedOn w:val="DefaultParagraphFont"/>
    <w:rsid w:val="009D79F0"/>
  </w:style>
  <w:style w:type="paragraph" w:customStyle="1" w:styleId="DCNormaParaL1">
    <w:name w:val="DC Norma Para L1"/>
    <w:basedOn w:val="DCHeading4"/>
    <w:qFormat/>
    <w:rsid w:val="009D79F0"/>
    <w:pPr>
      <w:numPr>
        <w:numId w:val="0"/>
      </w:numPr>
      <w:jc w:val="left"/>
    </w:pPr>
    <w:rPr>
      <w:rFonts w:ascii="Times New Roman" w:hAnsi="Times New Roman"/>
      <w:u w:val="none"/>
    </w:rPr>
  </w:style>
  <w:style w:type="character" w:customStyle="1" w:styleId="DCAlphaCapsChar">
    <w:name w:val="DC Alpha Caps Char"/>
    <w:basedOn w:val="DefaultParagraphFont"/>
    <w:link w:val="DCAlphaCaps"/>
    <w:rsid w:val="009D79F0"/>
    <w:rPr>
      <w:rFonts w:ascii="Times New Roman" w:hAnsi="Times New Roman"/>
      <w:sz w:val="24"/>
    </w:rPr>
  </w:style>
  <w:style w:type="character" w:customStyle="1" w:styleId="DCAlphaCaplevel4Char">
    <w:name w:val="DC Alpha Cap level 4 Char"/>
    <w:basedOn w:val="DCAlphaCapsChar"/>
    <w:link w:val="DCAlphaCaplevel4"/>
    <w:rsid w:val="009D79F0"/>
    <w:rPr>
      <w:rFonts w:ascii="Times New Roman" w:hAnsi="Times New Roman"/>
      <w:sz w:val="24"/>
    </w:rPr>
  </w:style>
  <w:style w:type="paragraph" w:customStyle="1" w:styleId="DCHeading2">
    <w:name w:val="DC Heading 2"/>
    <w:basedOn w:val="DCHeading1"/>
    <w:link w:val="DCHeading2Char"/>
    <w:qFormat/>
    <w:rsid w:val="00CD66AC"/>
    <w:pPr>
      <w:jc w:val="left"/>
    </w:pPr>
    <w:rPr>
      <w:b w:val="0"/>
      <w:sz w:val="24"/>
    </w:rPr>
  </w:style>
  <w:style w:type="paragraph" w:customStyle="1" w:styleId="DCTOCHeading1">
    <w:name w:val="DC TOC Heading 1"/>
    <w:basedOn w:val="DCHeading2"/>
    <w:link w:val="DCTOCHeading1Char"/>
    <w:qFormat/>
    <w:rsid w:val="00CD66AC"/>
    <w:pPr>
      <w:spacing w:after="0"/>
      <w:jc w:val="center"/>
    </w:pPr>
    <w:rPr>
      <w:rFonts w:ascii="Times New Roman Bold" w:hAnsi="Times New Roman Bold"/>
      <w:u w:val="single"/>
    </w:rPr>
  </w:style>
  <w:style w:type="character" w:customStyle="1" w:styleId="DCHeading2Char">
    <w:name w:val="DC Heading 2 Char"/>
    <w:basedOn w:val="DCHeading1Char"/>
    <w:link w:val="DCHeading2"/>
    <w:rsid w:val="00CD66AC"/>
    <w:rPr>
      <w:rFonts w:ascii="Times New Roman" w:hAnsi="Times New Roman"/>
      <w:b w:val="0"/>
      <w:caps/>
      <w:sz w:val="24"/>
    </w:rPr>
  </w:style>
  <w:style w:type="character" w:customStyle="1" w:styleId="DCTOCHeading1Char">
    <w:name w:val="DC TOC Heading 1 Char"/>
    <w:basedOn w:val="DCHeading2Char"/>
    <w:link w:val="DCTOCHeading1"/>
    <w:rsid w:val="00CD66AC"/>
    <w:rPr>
      <w:rFonts w:ascii="Times New Roman Bold" w:hAnsi="Times New Roman Bold"/>
      <w:b w:val="0"/>
      <w:caps/>
      <w:sz w:val="24"/>
      <w:u w:val="single"/>
    </w:rPr>
  </w:style>
  <w:style w:type="paragraph" w:customStyle="1" w:styleId="DCTOCHeading4">
    <w:name w:val="DC TOC Heading 4"/>
    <w:basedOn w:val="DCHeading1"/>
    <w:link w:val="DCTOCHeading4Char"/>
    <w:qFormat/>
    <w:rsid w:val="00CD66AC"/>
    <w:rPr>
      <w:rFonts w:ascii="Times New Roman Bold" w:hAnsi="Times New Roman Bold"/>
      <w:sz w:val="24"/>
      <w:u w:val="single"/>
    </w:rPr>
  </w:style>
  <w:style w:type="character" w:customStyle="1" w:styleId="DCTOCHeading4Char">
    <w:name w:val="DC TOC Heading 4 Char"/>
    <w:basedOn w:val="DCHeading1Char"/>
    <w:link w:val="DCTOCHeading4"/>
    <w:rsid w:val="00CD66AC"/>
    <w:rPr>
      <w:rFonts w:ascii="Times New Roman Bold" w:hAnsi="Times New Roman Bold"/>
      <w:b/>
      <w:caps/>
      <w:sz w:val="24"/>
      <w:u w:val="single"/>
    </w:rPr>
  </w:style>
  <w:style w:type="numbering" w:customStyle="1" w:styleId="AlphaCaps">
    <w:name w:val="Alpha Caps"/>
    <w:uiPriority w:val="99"/>
    <w:rsid w:val="00CD66AC"/>
    <w:pPr>
      <w:numPr>
        <w:numId w:val="7"/>
      </w:numPr>
    </w:pPr>
  </w:style>
  <w:style w:type="paragraph" w:customStyle="1" w:styleId="Body1">
    <w:name w:val="Body1"/>
    <w:basedOn w:val="Normal"/>
    <w:link w:val="Body1Char"/>
    <w:autoRedefine/>
    <w:rsid w:val="00CD66AC"/>
    <w:pPr>
      <w:keepNext/>
      <w:spacing w:after="240" w:line="360" w:lineRule="auto"/>
      <w:ind w:left="840"/>
      <w:jc w:val="both"/>
    </w:pPr>
    <w:rPr>
      <w:b/>
      <w:bCs/>
      <w:szCs w:val="22"/>
    </w:rPr>
  </w:style>
  <w:style w:type="character" w:customStyle="1" w:styleId="Body1Char">
    <w:name w:val="Body1 Char"/>
    <w:link w:val="Body1"/>
    <w:locked/>
    <w:rsid w:val="00CD66AC"/>
    <w:rPr>
      <w:rFonts w:ascii="Times New Roman" w:eastAsia="Times New Roman" w:hAnsi="Times New Roman" w:cs="Times New Roman"/>
      <w:b/>
      <w:bCs/>
      <w:sz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66AC"/>
    <w:rPr>
      <w:rFonts w:eastAsiaTheme="minorHAnsi" w:cstheme="minorBidi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66AC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66AC"/>
    <w:rPr>
      <w:vertAlign w:val="superscript"/>
    </w:rPr>
  </w:style>
  <w:style w:type="paragraph" w:customStyle="1" w:styleId="DCTOCHeading2">
    <w:name w:val="DC TOC Heading 2"/>
    <w:basedOn w:val="DCTOCHeading1"/>
    <w:qFormat/>
    <w:rsid w:val="00CD66AC"/>
    <w:pPr>
      <w:numPr>
        <w:numId w:val="8"/>
      </w:numPr>
      <w:ind w:left="720" w:hanging="360"/>
    </w:pPr>
    <w:rPr>
      <w:rFonts w:ascii="Times New Roman" w:hAnsi="Times New Roman"/>
    </w:rPr>
  </w:style>
  <w:style w:type="numbering" w:customStyle="1" w:styleId="DCTOCWholeNumbers">
    <w:name w:val="DC TOC Whole Numbers"/>
    <w:uiPriority w:val="99"/>
    <w:rsid w:val="00CD66AC"/>
    <w:pPr>
      <w:numPr>
        <w:numId w:val="8"/>
      </w:numPr>
    </w:pPr>
  </w:style>
  <w:style w:type="paragraph" w:customStyle="1" w:styleId="DCTOCSchedule">
    <w:name w:val="DC TOC Schedule"/>
    <w:basedOn w:val="Normal"/>
    <w:qFormat/>
    <w:rsid w:val="00CD66AC"/>
    <w:pPr>
      <w:spacing w:line="360" w:lineRule="auto"/>
    </w:pPr>
    <w:rPr>
      <w:rFonts w:eastAsiaTheme="minorHAnsi" w:cstheme="minorBidi"/>
      <w:caps/>
      <w:szCs w:val="22"/>
      <w:lang w:val="en-GB"/>
    </w:rPr>
  </w:style>
  <w:style w:type="paragraph" w:customStyle="1" w:styleId="DCHeading3">
    <w:name w:val="DC Heading 3"/>
    <w:basedOn w:val="DCHeading2"/>
    <w:qFormat/>
    <w:rsid w:val="00CD66AC"/>
    <w:pPr>
      <w:jc w:val="center"/>
    </w:pPr>
    <w:rPr>
      <w:rFonts w:ascii="Times New Roman Bold" w:hAnsi="Times New Roman Bold"/>
      <w:b/>
    </w:rPr>
  </w:style>
  <w:style w:type="numbering" w:customStyle="1" w:styleId="DCAphaCaps1">
    <w:name w:val="DC Apha Caps 1"/>
    <w:uiPriority w:val="99"/>
    <w:rsid w:val="00CD66AC"/>
    <w:pPr>
      <w:numPr>
        <w:numId w:val="9"/>
      </w:numPr>
    </w:pPr>
  </w:style>
  <w:style w:type="paragraph" w:styleId="TOC1">
    <w:name w:val="toc 1"/>
    <w:basedOn w:val="Normal"/>
    <w:next w:val="Normal"/>
    <w:autoRedefine/>
    <w:uiPriority w:val="39"/>
    <w:qFormat/>
    <w:rsid w:val="00CD66AC"/>
    <w:pPr>
      <w:tabs>
        <w:tab w:val="left" w:pos="0"/>
        <w:tab w:val="left" w:pos="720"/>
        <w:tab w:val="right" w:leader="dot" w:pos="9214"/>
      </w:tabs>
      <w:spacing w:line="360" w:lineRule="auto"/>
      <w:ind w:right="-894"/>
      <w:jc w:val="center"/>
    </w:pPr>
    <w:rPr>
      <w:caps/>
      <w:noProof/>
      <w:lang w:val="en-GB"/>
    </w:rPr>
  </w:style>
  <w:style w:type="numbering" w:customStyle="1" w:styleId="Style1">
    <w:name w:val="Style1"/>
    <w:uiPriority w:val="99"/>
    <w:rsid w:val="00CD66AC"/>
    <w:pPr>
      <w:numPr>
        <w:numId w:val="10"/>
      </w:numPr>
    </w:pPr>
  </w:style>
  <w:style w:type="numbering" w:customStyle="1" w:styleId="DCNormparalink2">
    <w:name w:val="DC Norm para link 2"/>
    <w:uiPriority w:val="99"/>
    <w:rsid w:val="00CD66AC"/>
    <w:pPr>
      <w:numPr>
        <w:numId w:val="11"/>
      </w:numPr>
    </w:pPr>
  </w:style>
  <w:style w:type="character" w:customStyle="1" w:styleId="DCNormParaL2Char">
    <w:name w:val="DC Norm Para L2 Char"/>
    <w:basedOn w:val="DCSubHeading1Level2Char"/>
    <w:uiPriority w:val="99"/>
    <w:rsid w:val="00CD66AC"/>
    <w:rPr>
      <w:rFonts w:ascii="Times New Roman" w:hAnsi="Times New Roman"/>
      <w:b w:val="0"/>
      <w:caps w:val="0"/>
      <w:color w:val="auto"/>
      <w:sz w:val="24"/>
      <w:u w:val="none"/>
    </w:rPr>
  </w:style>
  <w:style w:type="numbering" w:customStyle="1" w:styleId="Style2">
    <w:name w:val="Style2"/>
    <w:uiPriority w:val="99"/>
    <w:rsid w:val="00CD66AC"/>
    <w:pPr>
      <w:numPr>
        <w:numId w:val="12"/>
      </w:numPr>
    </w:pPr>
  </w:style>
  <w:style w:type="character" w:customStyle="1" w:styleId="Heading10Char">
    <w:name w:val="Heading 10 Char"/>
    <w:basedOn w:val="Heading5Char"/>
    <w:link w:val="Heading10"/>
    <w:rsid w:val="00CD66AC"/>
    <w:rPr>
      <w:rFonts w:ascii="Times New Roman" w:eastAsiaTheme="majorEastAsia" w:hAnsi="Times New Roman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6AC"/>
    <w:pPr>
      <w:numPr>
        <w:ilvl w:val="1"/>
      </w:numPr>
      <w:spacing w:after="240" w:line="36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CD66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CD66A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BodyTextdef">
    <w:name w:val="Body Text def"/>
    <w:basedOn w:val="BodyText"/>
    <w:uiPriority w:val="99"/>
    <w:rsid w:val="00CD66AC"/>
    <w:p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left" w:pos="950"/>
      </w:tabs>
      <w:spacing w:before="120" w:after="120" w:line="360" w:lineRule="auto"/>
      <w:ind w:left="0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CD66A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D66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CD6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CUSATabletextnumbers">
    <w:name w:val="DCUSA Table text numbers"/>
    <w:basedOn w:val="DCUSATableText"/>
    <w:link w:val="DCUSATabletextnumbersChar"/>
    <w:qFormat/>
    <w:rsid w:val="00CD66AC"/>
    <w:pPr>
      <w:spacing w:line="240" w:lineRule="auto"/>
    </w:pPr>
    <w:rPr>
      <w:b/>
      <w:u w:val="single"/>
    </w:rPr>
  </w:style>
  <w:style w:type="character" w:styleId="Emphasis">
    <w:name w:val="Emphasis"/>
    <w:basedOn w:val="DefaultParagraphFont"/>
    <w:uiPriority w:val="20"/>
    <w:qFormat/>
    <w:rsid w:val="00CD66A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D66AC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D66A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66AC"/>
    <w:pPr>
      <w:spacing w:after="240" w:line="360" w:lineRule="auto"/>
    </w:pPr>
    <w:rPr>
      <w:rFonts w:eastAsiaTheme="minorHAnsi" w:cstheme="minorBidi"/>
      <w:i/>
      <w:iCs/>
      <w:color w:val="000000" w:themeColor="text1"/>
      <w:szCs w:val="22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CD66AC"/>
    <w:rPr>
      <w:rFonts w:ascii="Times New Roman" w:hAnsi="Times New Roman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66AC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eastAsiaTheme="minorHAnsi" w:cstheme="minorBidi"/>
      <w:b/>
      <w:bCs/>
      <w:i/>
      <w:iCs/>
      <w:color w:val="4F81BD" w:themeColor="accent1"/>
      <w:szCs w:val="2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66AC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Table">
    <w:name w:val="Table"/>
    <w:basedOn w:val="Normal"/>
    <w:rsid w:val="00CD66AC"/>
    <w:pPr>
      <w:spacing w:before="120" w:after="120"/>
    </w:pPr>
    <w:rPr>
      <w:rFonts w:ascii="Arial" w:hAnsi="Arial"/>
      <w:kern w:val="14"/>
      <w:sz w:val="22"/>
      <w:szCs w:val="20"/>
      <w:lang w:val="en-GB"/>
    </w:rPr>
  </w:style>
  <w:style w:type="character" w:styleId="SubtleEmphasis">
    <w:name w:val="Subtle Emphasis"/>
    <w:basedOn w:val="DefaultParagraphFont"/>
    <w:uiPriority w:val="19"/>
    <w:qFormat/>
    <w:rsid w:val="00CD66AC"/>
    <w:rPr>
      <w:i/>
      <w:iCs/>
      <w:color w:val="808080" w:themeColor="text1" w:themeTint="7F"/>
    </w:rPr>
  </w:style>
  <w:style w:type="paragraph" w:styleId="Caption">
    <w:name w:val="caption"/>
    <w:basedOn w:val="Normal"/>
    <w:next w:val="Normal"/>
    <w:qFormat/>
    <w:rsid w:val="00CD66AC"/>
    <w:pPr>
      <w:spacing w:after="240"/>
      <w:jc w:val="center"/>
    </w:pPr>
    <w:rPr>
      <w:b/>
      <w:bCs/>
      <w:lang w:val="en-GB"/>
    </w:rPr>
  </w:style>
  <w:style w:type="paragraph" w:customStyle="1" w:styleId="NormalTextBold">
    <w:name w:val="Normal Text Bold"/>
    <w:basedOn w:val="Normal"/>
    <w:rsid w:val="00CD66AC"/>
    <w:pPr>
      <w:numPr>
        <w:numId w:val="13"/>
      </w:numPr>
      <w:autoSpaceDE w:val="0"/>
      <w:autoSpaceDN w:val="0"/>
      <w:jc w:val="both"/>
    </w:pPr>
    <w:rPr>
      <w:b/>
      <w:bCs/>
      <w:sz w:val="20"/>
      <w:szCs w:val="20"/>
      <w:lang w:val="en-GB"/>
    </w:rPr>
  </w:style>
  <w:style w:type="paragraph" w:customStyle="1" w:styleId="Text">
    <w:name w:val="Text"/>
    <w:basedOn w:val="Normal"/>
    <w:link w:val="TextChar"/>
    <w:rsid w:val="00CD66AC"/>
    <w:pPr>
      <w:tabs>
        <w:tab w:val="num" w:pos="709"/>
      </w:tabs>
      <w:spacing w:after="240"/>
      <w:ind w:left="709" w:hanging="709"/>
      <w:jc w:val="both"/>
    </w:pPr>
    <w:rPr>
      <w:rFonts w:ascii="Arial" w:hAnsi="Arial"/>
      <w:sz w:val="22"/>
      <w:szCs w:val="20"/>
      <w:lang w:val="en-GB"/>
    </w:rPr>
  </w:style>
  <w:style w:type="character" w:customStyle="1" w:styleId="TextChar">
    <w:name w:val="Text Char"/>
    <w:link w:val="Text"/>
    <w:locked/>
    <w:rsid w:val="00CD66AC"/>
    <w:rPr>
      <w:rFonts w:ascii="Arial" w:eastAsia="Times New Roman" w:hAnsi="Arial" w:cs="Times New Roman"/>
      <w:szCs w:val="20"/>
    </w:rPr>
  </w:style>
  <w:style w:type="paragraph" w:styleId="ListNumber">
    <w:name w:val="List Number"/>
    <w:basedOn w:val="Normal"/>
    <w:uiPriority w:val="99"/>
    <w:unhideWhenUsed/>
    <w:rsid w:val="00CD66AC"/>
    <w:pPr>
      <w:tabs>
        <w:tab w:val="num" w:pos="360"/>
      </w:tabs>
      <w:spacing w:after="240" w:line="360" w:lineRule="auto"/>
      <w:ind w:left="360" w:hanging="360"/>
      <w:contextualSpacing/>
    </w:pPr>
    <w:rPr>
      <w:rFonts w:eastAsiaTheme="minorHAnsi" w:cstheme="minorBidi"/>
      <w:szCs w:val="22"/>
      <w:lang w:val="en-GB"/>
    </w:rPr>
  </w:style>
  <w:style w:type="paragraph" w:styleId="ListNumber2">
    <w:name w:val="List Number 2"/>
    <w:basedOn w:val="Normal"/>
    <w:uiPriority w:val="99"/>
    <w:unhideWhenUsed/>
    <w:rsid w:val="00CD66AC"/>
    <w:pPr>
      <w:tabs>
        <w:tab w:val="num" w:pos="643"/>
      </w:tabs>
      <w:spacing w:after="240" w:line="360" w:lineRule="auto"/>
      <w:ind w:left="643" w:hanging="360"/>
      <w:contextualSpacing/>
    </w:pPr>
    <w:rPr>
      <w:rFonts w:eastAsiaTheme="minorHAnsi" w:cstheme="minorBidi"/>
      <w:szCs w:val="22"/>
      <w:lang w:val="en-GB"/>
    </w:rPr>
  </w:style>
  <w:style w:type="paragraph" w:styleId="ListNumber3">
    <w:name w:val="List Number 3"/>
    <w:basedOn w:val="Normal"/>
    <w:uiPriority w:val="99"/>
    <w:unhideWhenUsed/>
    <w:rsid w:val="00CD66AC"/>
    <w:pPr>
      <w:tabs>
        <w:tab w:val="num" w:pos="926"/>
      </w:tabs>
      <w:spacing w:after="240" w:line="360" w:lineRule="auto"/>
      <w:ind w:left="926" w:hanging="360"/>
      <w:contextualSpacing/>
    </w:pPr>
    <w:rPr>
      <w:rFonts w:eastAsiaTheme="minorHAnsi" w:cstheme="minorBidi"/>
      <w:szCs w:val="22"/>
      <w:lang w:val="en-GB"/>
    </w:rPr>
  </w:style>
  <w:style w:type="paragraph" w:styleId="ListNumber4">
    <w:name w:val="List Number 4"/>
    <w:basedOn w:val="Normal"/>
    <w:uiPriority w:val="99"/>
    <w:unhideWhenUsed/>
    <w:rsid w:val="00CD66AC"/>
    <w:pPr>
      <w:tabs>
        <w:tab w:val="num" w:pos="1209"/>
      </w:tabs>
      <w:spacing w:after="240" w:line="360" w:lineRule="auto"/>
      <w:ind w:left="1209" w:hanging="360"/>
      <w:contextualSpacing/>
    </w:pPr>
    <w:rPr>
      <w:rFonts w:eastAsiaTheme="minorHAnsi" w:cstheme="minorBidi"/>
      <w:szCs w:val="22"/>
      <w:lang w:val="en-GB"/>
    </w:rPr>
  </w:style>
  <w:style w:type="paragraph" w:styleId="ListNumber5">
    <w:name w:val="List Number 5"/>
    <w:basedOn w:val="Normal"/>
    <w:uiPriority w:val="99"/>
    <w:unhideWhenUsed/>
    <w:rsid w:val="00CD66AC"/>
    <w:pPr>
      <w:tabs>
        <w:tab w:val="num" w:pos="1492"/>
      </w:tabs>
      <w:spacing w:after="240" w:line="360" w:lineRule="auto"/>
      <w:ind w:left="1492" w:hanging="360"/>
      <w:contextualSpacing/>
    </w:pPr>
    <w:rPr>
      <w:rFonts w:eastAsiaTheme="minorHAnsi" w:cstheme="minorBidi"/>
      <w:szCs w:val="22"/>
      <w:lang w:val="en-GB"/>
    </w:rPr>
  </w:style>
  <w:style w:type="paragraph" w:styleId="ListContinue4">
    <w:name w:val="List Continue 4"/>
    <w:basedOn w:val="Normal"/>
    <w:uiPriority w:val="99"/>
    <w:unhideWhenUsed/>
    <w:rsid w:val="00CD66AC"/>
    <w:pPr>
      <w:spacing w:after="120" w:line="360" w:lineRule="auto"/>
      <w:ind w:left="1132"/>
      <w:contextualSpacing/>
    </w:pPr>
    <w:rPr>
      <w:rFonts w:eastAsiaTheme="minorHAnsi" w:cstheme="minorBidi"/>
      <w:szCs w:val="22"/>
      <w:lang w:val="en-GB"/>
    </w:rPr>
  </w:style>
  <w:style w:type="paragraph" w:customStyle="1" w:styleId="StyleHeading3level3level3Nadpis3After12pt">
    <w:name w:val="Style Heading 3level 3level3Nadpis 3 + After:  12 pt"/>
    <w:basedOn w:val="Heading3"/>
    <w:rsid w:val="00CD66AC"/>
    <w:pPr>
      <w:widowControl w:val="0"/>
      <w:numPr>
        <w:numId w:val="14"/>
      </w:numPr>
      <w:tabs>
        <w:tab w:val="left" w:pos="1701"/>
      </w:tabs>
      <w:jc w:val="left"/>
    </w:pPr>
    <w:rPr>
      <w:rFonts w:eastAsia="Times New Roman" w:cs="Times New Roman"/>
      <w:szCs w:val="20"/>
    </w:rPr>
  </w:style>
  <w:style w:type="paragraph" w:customStyle="1" w:styleId="StyleHeading4Loweredby15pt">
    <w:name w:val="Style Heading 4 + Lowered by  1.5 pt"/>
    <w:basedOn w:val="Heading4"/>
    <w:rsid w:val="00CD66AC"/>
    <w:pPr>
      <w:keepNext w:val="0"/>
      <w:keepLines w:val="0"/>
      <w:widowControl w:val="0"/>
      <w:numPr>
        <w:numId w:val="14"/>
      </w:numPr>
      <w:spacing w:before="0" w:after="220" w:line="360" w:lineRule="auto"/>
      <w:jc w:val="both"/>
    </w:pPr>
    <w:rPr>
      <w:rFonts w:eastAsia="Times New Roman" w:cs="Times New Roman"/>
      <w:bCs w:val="0"/>
      <w:iCs w:val="0"/>
      <w:color w:val="auto"/>
      <w:spacing w:val="-1"/>
      <w:position w:val="-3"/>
      <w:sz w:val="22"/>
      <w:szCs w:val="28"/>
      <w:lang w:eastAsia="en-GB"/>
    </w:rPr>
  </w:style>
  <w:style w:type="paragraph" w:customStyle="1" w:styleId="Normaltexttable">
    <w:name w:val="Normal_text_table"/>
    <w:basedOn w:val="Normal"/>
    <w:rsid w:val="00CD66AC"/>
    <w:pPr>
      <w:keepLines/>
      <w:spacing w:after="60"/>
      <w:jc w:val="both"/>
    </w:pPr>
    <w:rPr>
      <w:sz w:val="22"/>
      <w:szCs w:val="20"/>
      <w:lang w:val="en-GB" w:eastAsia="en-GB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CD66AC"/>
    <w:p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</w:tabs>
      <w:spacing w:after="240" w:line="360" w:lineRule="auto"/>
      <w:ind w:left="0" w:firstLine="360"/>
      <w:jc w:val="left"/>
    </w:pPr>
    <w:rPr>
      <w:rFonts w:eastAsiaTheme="minorHAnsi" w:cstheme="minorBidi"/>
      <w:sz w:val="24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CD66AC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text">
    <w:name w:val="Normal_text"/>
    <w:basedOn w:val="Normal"/>
    <w:rsid w:val="00CD66AC"/>
    <w:pPr>
      <w:ind w:left="1008"/>
      <w:jc w:val="both"/>
    </w:pPr>
    <w:rPr>
      <w:sz w:val="22"/>
      <w:szCs w:val="20"/>
      <w:lang w:val="en-GB" w:eastAsia="en-GB"/>
    </w:rPr>
  </w:style>
  <w:style w:type="paragraph" w:customStyle="1" w:styleId="Paragraphtext">
    <w:name w:val="Paragraph_text"/>
    <w:basedOn w:val="Normal"/>
    <w:rsid w:val="00CD66AC"/>
    <w:pPr>
      <w:ind w:left="720"/>
      <w:jc w:val="both"/>
    </w:pPr>
    <w:rPr>
      <w:sz w:val="22"/>
      <w:szCs w:val="22"/>
      <w:lang w:val="en-GB" w:eastAsia="en-GB"/>
    </w:rPr>
  </w:style>
  <w:style w:type="paragraph" w:styleId="NormalWeb">
    <w:name w:val="Normal (Web)"/>
    <w:basedOn w:val="Normal"/>
    <w:uiPriority w:val="99"/>
    <w:rsid w:val="00CD66AC"/>
    <w:pPr>
      <w:spacing w:before="100" w:beforeAutospacing="1" w:after="100" w:afterAutospacing="1"/>
    </w:pPr>
    <w:rPr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CD66A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D66AC"/>
    <w:rPr>
      <w:b/>
      <w:bCs/>
      <w:smallCaps/>
      <w:spacing w:val="5"/>
    </w:rPr>
  </w:style>
  <w:style w:type="paragraph" w:styleId="List">
    <w:name w:val="List"/>
    <w:basedOn w:val="Normal"/>
    <w:uiPriority w:val="99"/>
    <w:unhideWhenUsed/>
    <w:rsid w:val="00CD66AC"/>
    <w:pPr>
      <w:spacing w:after="240" w:line="360" w:lineRule="auto"/>
      <w:ind w:left="283" w:hanging="283"/>
      <w:contextualSpacing/>
    </w:pPr>
    <w:rPr>
      <w:rFonts w:eastAsiaTheme="minorHAnsi" w:cstheme="minorBidi"/>
      <w:szCs w:val="22"/>
      <w:lang w:val="en-GB"/>
    </w:rPr>
  </w:style>
  <w:style w:type="paragraph" w:styleId="List2">
    <w:name w:val="List 2"/>
    <w:basedOn w:val="Normal"/>
    <w:uiPriority w:val="99"/>
    <w:unhideWhenUsed/>
    <w:rsid w:val="00CD66AC"/>
    <w:pPr>
      <w:spacing w:after="240" w:line="360" w:lineRule="auto"/>
      <w:ind w:left="566" w:hanging="283"/>
      <w:contextualSpacing/>
    </w:pPr>
    <w:rPr>
      <w:rFonts w:eastAsiaTheme="minorHAnsi" w:cstheme="minorBidi"/>
      <w:szCs w:val="22"/>
      <w:lang w:val="en-GB"/>
    </w:rPr>
  </w:style>
  <w:style w:type="paragraph" w:styleId="List3">
    <w:name w:val="List 3"/>
    <w:basedOn w:val="Normal"/>
    <w:uiPriority w:val="99"/>
    <w:unhideWhenUsed/>
    <w:rsid w:val="00CD66AC"/>
    <w:pPr>
      <w:spacing w:after="240" w:line="360" w:lineRule="auto"/>
      <w:ind w:left="849" w:hanging="283"/>
      <w:contextualSpacing/>
    </w:pPr>
    <w:rPr>
      <w:rFonts w:eastAsiaTheme="minorHAnsi" w:cstheme="minorBidi"/>
      <w:szCs w:val="22"/>
      <w:lang w:val="en-GB"/>
    </w:rPr>
  </w:style>
  <w:style w:type="paragraph" w:styleId="List4">
    <w:name w:val="List 4"/>
    <w:basedOn w:val="Normal"/>
    <w:uiPriority w:val="99"/>
    <w:unhideWhenUsed/>
    <w:rsid w:val="00CD66AC"/>
    <w:pPr>
      <w:spacing w:after="240" w:line="360" w:lineRule="auto"/>
      <w:ind w:left="1132" w:hanging="283"/>
      <w:contextualSpacing/>
    </w:pPr>
    <w:rPr>
      <w:rFonts w:eastAsiaTheme="minorHAnsi" w:cstheme="minorBidi"/>
      <w:szCs w:val="22"/>
      <w:lang w:val="en-GB"/>
    </w:rPr>
  </w:style>
  <w:style w:type="paragraph" w:styleId="ListBullet2">
    <w:name w:val="List Bullet 2"/>
    <w:basedOn w:val="Normal"/>
    <w:uiPriority w:val="99"/>
    <w:unhideWhenUsed/>
    <w:rsid w:val="00CD66AC"/>
    <w:pPr>
      <w:tabs>
        <w:tab w:val="num" w:pos="643"/>
      </w:tabs>
      <w:spacing w:after="240" w:line="360" w:lineRule="auto"/>
      <w:ind w:left="643" w:hanging="360"/>
      <w:contextualSpacing/>
    </w:pPr>
    <w:rPr>
      <w:rFonts w:eastAsiaTheme="minorHAnsi" w:cstheme="minorBidi"/>
      <w:szCs w:val="22"/>
      <w:lang w:val="en-GB"/>
    </w:rPr>
  </w:style>
  <w:style w:type="paragraph" w:styleId="ListBullet">
    <w:name w:val="List Bullet"/>
    <w:basedOn w:val="Normal"/>
    <w:uiPriority w:val="99"/>
    <w:unhideWhenUsed/>
    <w:rsid w:val="00CD66AC"/>
    <w:pPr>
      <w:tabs>
        <w:tab w:val="num" w:pos="360"/>
      </w:tabs>
      <w:spacing w:after="240" w:line="360" w:lineRule="auto"/>
      <w:ind w:left="360" w:hanging="360"/>
      <w:contextualSpacing/>
    </w:pPr>
    <w:rPr>
      <w:rFonts w:eastAsiaTheme="minorHAnsi" w:cstheme="minorBidi"/>
      <w:szCs w:val="22"/>
      <w:lang w:val="en-GB"/>
    </w:rPr>
  </w:style>
  <w:style w:type="paragraph" w:styleId="ListBullet3">
    <w:name w:val="List Bullet 3"/>
    <w:basedOn w:val="Normal"/>
    <w:uiPriority w:val="99"/>
    <w:unhideWhenUsed/>
    <w:rsid w:val="00CD66AC"/>
    <w:pPr>
      <w:tabs>
        <w:tab w:val="num" w:pos="926"/>
      </w:tabs>
      <w:spacing w:after="240" w:line="360" w:lineRule="auto"/>
      <w:ind w:left="926" w:hanging="360"/>
      <w:contextualSpacing/>
    </w:pPr>
    <w:rPr>
      <w:rFonts w:eastAsiaTheme="minorHAnsi" w:cstheme="minorBidi"/>
      <w:szCs w:val="22"/>
      <w:lang w:val="en-GB"/>
    </w:rPr>
  </w:style>
  <w:style w:type="paragraph" w:customStyle="1" w:styleId="questions">
    <w:name w:val="questions"/>
    <w:basedOn w:val="Text"/>
    <w:rsid w:val="00CD66AC"/>
    <w:rPr>
      <w:kern w:val="1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D66AC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D66AC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CD66AC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CD66AC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CD66AC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CD66AC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D66AC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D66AC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DCNormParabulletptL3Char">
    <w:name w:val="DC Norm Para bullet pt L3 Char"/>
    <w:basedOn w:val="DCNormParabulletptL2Char"/>
    <w:link w:val="DCNormParabulletptL3"/>
    <w:rsid w:val="00CD66AC"/>
    <w:rPr>
      <w:rFonts w:ascii="Times New Roman" w:hAnsi="Times New Roman"/>
      <w:b w:val="0"/>
      <w:sz w:val="24"/>
    </w:rPr>
  </w:style>
  <w:style w:type="paragraph" w:customStyle="1" w:styleId="DCSideHeadingnumbered">
    <w:name w:val="DC Side Heading numbered"/>
    <w:basedOn w:val="Normal"/>
    <w:qFormat/>
    <w:rsid w:val="00CD66AC"/>
    <w:pPr>
      <w:numPr>
        <w:numId w:val="15"/>
      </w:numPr>
      <w:spacing w:after="240" w:line="360" w:lineRule="auto"/>
    </w:pPr>
    <w:rPr>
      <w:rFonts w:eastAsiaTheme="minorHAnsi" w:cstheme="minorBidi"/>
      <w:b/>
      <w:szCs w:val="22"/>
      <w:lang w:val="en-GB"/>
    </w:rPr>
  </w:style>
  <w:style w:type="character" w:customStyle="1" w:styleId="DCUSATableTextbulletptChar">
    <w:name w:val="DCUSA Table Text bullet pt Char"/>
    <w:basedOn w:val="DCUSATableTextChar"/>
    <w:link w:val="DCUSATableTextbulletpt"/>
    <w:rsid w:val="00CD66AC"/>
    <w:rPr>
      <w:rFonts w:ascii="Times New Roman" w:eastAsia="Calibri" w:hAnsi="Times New Roman" w:cs="Times New Roman"/>
      <w:sz w:val="24"/>
    </w:rPr>
  </w:style>
  <w:style w:type="character" w:customStyle="1" w:styleId="DCUSATabletextnumbersChar">
    <w:name w:val="DCUSA Table text numbers Char"/>
    <w:basedOn w:val="DCUSATableTextChar"/>
    <w:link w:val="DCUSATabletextnumbers"/>
    <w:rsid w:val="00CD66AC"/>
    <w:rPr>
      <w:rFonts w:ascii="Times New Roman" w:hAnsi="Times New Roman"/>
      <w:b/>
      <w:sz w:val="24"/>
      <w:u w:val="single"/>
    </w:rPr>
  </w:style>
  <w:style w:type="paragraph" w:styleId="Revision">
    <w:name w:val="Revision"/>
    <w:hidden/>
    <w:uiPriority w:val="99"/>
    <w:semiHidden/>
    <w:rsid w:val="00CD66AC"/>
    <w:pPr>
      <w:spacing w:after="0" w:line="240" w:lineRule="auto"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uiPriority w:val="99"/>
    <w:unhideWhenUsed/>
    <w:rsid w:val="00CD66AC"/>
    <w:pPr>
      <w:spacing w:after="120" w:line="360" w:lineRule="auto"/>
      <w:ind w:left="849"/>
      <w:contextualSpacing/>
    </w:pPr>
    <w:rPr>
      <w:rFonts w:eastAsiaTheme="minorHAnsi" w:cstheme="minorBidi"/>
      <w:szCs w:val="22"/>
      <w:lang w:val="en-GB"/>
    </w:rPr>
  </w:style>
  <w:style w:type="character" w:customStyle="1" w:styleId="Heading1Char1">
    <w:name w:val="Heading 1 Char1"/>
    <w:basedOn w:val="DefaultParagraphFont"/>
    <w:uiPriority w:val="99"/>
    <w:locked/>
    <w:rsid w:val="00CD66AC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rsid w:val="00CD66AC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CD66AC"/>
    <w:pPr>
      <w:numPr>
        <w:numId w:val="0"/>
      </w:numPr>
      <w:tabs>
        <w:tab w:val="num" w:pos="709"/>
      </w:tabs>
      <w:spacing w:after="0" w:line="276" w:lineRule="auto"/>
      <w:ind w:left="709" w:hanging="709"/>
      <w:jc w:val="both"/>
      <w:outlineLvl w:val="9"/>
    </w:pPr>
    <w:rPr>
      <w:rFonts w:ascii="Cambria" w:eastAsia="Times New Roman" w:hAnsi="Cambria" w:cs="Times New Roman"/>
      <w:caps w:val="0"/>
      <w:color w:val="365F91"/>
      <w:sz w:val="28"/>
      <w:u w:val="none"/>
      <w:lang w:val="en-US"/>
    </w:rPr>
  </w:style>
  <w:style w:type="paragraph" w:customStyle="1" w:styleId="Unknown3">
    <w:name w:val="Unknown 3"/>
    <w:next w:val="Normal"/>
    <w:uiPriority w:val="99"/>
    <w:semiHidden/>
    <w:rsid w:val="00CD66AC"/>
    <w:pPr>
      <w:tabs>
        <w:tab w:val="left" w:pos="-8380"/>
      </w:tabs>
      <w:spacing w:before="100" w:after="60" w:line="240" w:lineRule="auto"/>
      <w:ind w:left="567" w:right="862" w:hanging="567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SpacingSingle">
    <w:name w:val="Line Spacing: Single"/>
    <w:rsid w:val="00CD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tyleHeading1LatinTimesNewRoman12ptLinespacing1">
    <w:name w:val="Style Heading 1 + (Latin) Times New Roman 12 pt Line spacing:  1...."/>
    <w:basedOn w:val="Heading1"/>
    <w:uiPriority w:val="99"/>
    <w:rsid w:val="00CD66AC"/>
    <w:pPr>
      <w:keepLines w:val="0"/>
      <w:numPr>
        <w:numId w:val="16"/>
      </w:numPr>
      <w:spacing w:before="0"/>
      <w:jc w:val="both"/>
    </w:pPr>
    <w:rPr>
      <w:rFonts w:ascii="Times New Roman" w:eastAsia="Calibri" w:hAnsi="Times New Roman" w:cs="Times New Roman"/>
      <w:caps w:val="0"/>
      <w:kern w:val="32"/>
      <w:szCs w:val="20"/>
      <w:u w:val="none"/>
      <w:lang w:eastAsia="en-GB"/>
    </w:rPr>
  </w:style>
  <w:style w:type="paragraph" w:customStyle="1" w:styleId="Heading2Title">
    <w:name w:val="Heading 2 Title"/>
    <w:basedOn w:val="Normal"/>
    <w:uiPriority w:val="99"/>
    <w:rsid w:val="00CD66AC"/>
    <w:pPr>
      <w:tabs>
        <w:tab w:val="num" w:pos="709"/>
      </w:tabs>
      <w:spacing w:after="240" w:line="360" w:lineRule="auto"/>
      <w:ind w:left="709" w:hanging="709"/>
      <w:jc w:val="both"/>
    </w:pPr>
    <w:rPr>
      <w:lang w:val="en-GB" w:eastAsia="en-GB"/>
    </w:rPr>
  </w:style>
  <w:style w:type="paragraph" w:styleId="BlockText">
    <w:name w:val="Block Text"/>
    <w:basedOn w:val="Normal"/>
    <w:uiPriority w:val="99"/>
    <w:rsid w:val="00CD66AC"/>
    <w:pPr>
      <w:spacing w:after="120"/>
      <w:ind w:left="1440" w:right="1440"/>
    </w:pPr>
    <w:rPr>
      <w:lang w:val="en-GB" w:eastAsia="en-GB"/>
    </w:rPr>
  </w:style>
  <w:style w:type="numbering" w:customStyle="1" w:styleId="NoList1">
    <w:name w:val="No List1"/>
    <w:next w:val="NoList"/>
    <w:semiHidden/>
    <w:rsid w:val="00CD66AC"/>
  </w:style>
  <w:style w:type="table" w:customStyle="1" w:styleId="TableGrid1">
    <w:name w:val="Table Grid1"/>
    <w:basedOn w:val="TableNormal"/>
    <w:next w:val="TableGrid"/>
    <w:rsid w:val="00CD6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"/>
    <w:rsid w:val="00CD66AC"/>
    <w:pPr>
      <w:autoSpaceDE w:val="0"/>
      <w:autoSpaceDN w:val="0"/>
    </w:pPr>
    <w:rPr>
      <w:rFonts w:ascii="Trebuchet MS" w:hAnsi="Trebuchet MS"/>
      <w:color w:val="000000"/>
      <w:lang w:val="en-GB" w:eastAsia="en-GB"/>
    </w:rPr>
  </w:style>
  <w:style w:type="character" w:customStyle="1" w:styleId="entitycharstyle">
    <w:name w:val="entitycharstyle"/>
    <w:basedOn w:val="DefaultParagraphFont"/>
    <w:rsid w:val="00CD66AC"/>
    <w:rPr>
      <w:rFonts w:ascii="Arial Unicode MS" w:eastAsia="Arial Unicode MS" w:hAnsi="Arial Unicode MS" w:cs="Arial Unicode MS" w:hint="eastAsia"/>
    </w:rPr>
  </w:style>
  <w:style w:type="character" w:customStyle="1" w:styleId="div-wrap-info-bold">
    <w:name w:val="div-wrap-info-bold"/>
    <w:basedOn w:val="DefaultParagraphFont"/>
    <w:rsid w:val="00CD66AC"/>
    <w:rPr>
      <w:rFonts w:ascii="Times New Roman" w:hAnsi="Times New Roman" w:cs="Times New Roman" w:hint="default"/>
      <w:b/>
      <w:bCs/>
    </w:rPr>
  </w:style>
  <w:style w:type="character" w:customStyle="1" w:styleId="div-wraps-indented">
    <w:name w:val="div-wraps-indented"/>
    <w:basedOn w:val="DefaultParagraphFont"/>
    <w:rsid w:val="00CD66AC"/>
    <w:rPr>
      <w:rFonts w:ascii="Times New Roman" w:hAnsi="Times New Roman" w:cs="Times New Roman" w:hint="default"/>
    </w:rPr>
  </w:style>
  <w:style w:type="character" w:customStyle="1" w:styleId="amendment-quote">
    <w:name w:val="amendment-quote"/>
    <w:basedOn w:val="DefaultParagraphFont"/>
    <w:rsid w:val="00CD66AC"/>
    <w:rPr>
      <w:rFonts w:ascii="Helvetica" w:hAnsi="Helvetica" w:hint="default"/>
      <w:b w:val="0"/>
      <w:bCs w:val="0"/>
      <w:i w:val="0"/>
      <w:iCs w:val="0"/>
      <w:color w:val="000000"/>
    </w:rPr>
  </w:style>
  <w:style w:type="character" w:customStyle="1" w:styleId="within-new">
    <w:name w:val="within-new"/>
    <w:basedOn w:val="DefaultParagraphFont"/>
    <w:rsid w:val="00CD66AC"/>
    <w:rPr>
      <w:color w:val="0000FF"/>
    </w:rPr>
  </w:style>
  <w:style w:type="character" w:customStyle="1" w:styleId="div-wrap-info">
    <w:name w:val="div-wrap-info"/>
    <w:basedOn w:val="DefaultParagraphFont"/>
    <w:rsid w:val="00CD66AC"/>
  </w:style>
  <w:style w:type="paragraph" w:styleId="BodyTextIndent2">
    <w:name w:val="Body Text Indent 2"/>
    <w:basedOn w:val="Normal"/>
    <w:link w:val="BodyTextIndent2Char"/>
    <w:rsid w:val="00CD66AC"/>
    <w:pPr>
      <w:spacing w:after="120" w:line="480" w:lineRule="auto"/>
      <w:ind w:left="283"/>
    </w:pPr>
    <w:rPr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CD66AC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ectionHeading">
    <w:name w:val="Section Heading"/>
    <w:basedOn w:val="Heading1"/>
    <w:rsid w:val="00CD66AC"/>
    <w:pPr>
      <w:numPr>
        <w:numId w:val="0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line="240" w:lineRule="atLeast"/>
      <w:ind w:left="120"/>
      <w:jc w:val="left"/>
    </w:pPr>
    <w:rPr>
      <w:rFonts w:ascii="Arial Black" w:eastAsia="Calibri" w:hAnsi="Arial Black" w:cs="Times New Roman"/>
      <w:b w:val="0"/>
      <w:bCs w:val="0"/>
      <w:caps w:val="0"/>
      <w:color w:val="FFFFFF"/>
      <w:spacing w:val="-10"/>
      <w:kern w:val="20"/>
      <w:position w:val="8"/>
      <w:szCs w:val="20"/>
      <w:u w:val="none"/>
    </w:rPr>
  </w:style>
  <w:style w:type="paragraph" w:customStyle="1" w:styleId="msolistparagraph0">
    <w:name w:val="msolistparagraph"/>
    <w:basedOn w:val="Normal"/>
    <w:rsid w:val="00CD66AC"/>
    <w:pPr>
      <w:spacing w:after="200" w:line="276" w:lineRule="auto"/>
      <w:ind w:left="720"/>
    </w:pPr>
    <w:rPr>
      <w:rFonts w:ascii="Verdana" w:hAnsi="Verdana"/>
      <w:sz w:val="20"/>
      <w:szCs w:val="20"/>
      <w:lang w:val="en-GB" w:eastAsia="en-GB"/>
    </w:rPr>
  </w:style>
  <w:style w:type="character" w:customStyle="1" w:styleId="defterm">
    <w:name w:val="defterm"/>
    <w:basedOn w:val="DefaultParagraphFont"/>
    <w:rsid w:val="00CD66AC"/>
  </w:style>
  <w:style w:type="character" w:customStyle="1" w:styleId="CharChar6">
    <w:name w:val="Char Char6"/>
    <w:basedOn w:val="DefaultParagraphFont"/>
    <w:rsid w:val="00CD66AC"/>
    <w:rPr>
      <w:rFonts w:ascii="Cambria" w:eastAsia="Times New Roman" w:hAnsi="Cambria" w:cs="Times New Roman"/>
      <w:b/>
      <w:bCs/>
      <w:i/>
      <w:iCs/>
      <w:sz w:val="28"/>
      <w:szCs w:val="28"/>
      <w:lang w:eastAsia="en-GB"/>
    </w:rPr>
  </w:style>
  <w:style w:type="character" w:customStyle="1" w:styleId="CharChar5">
    <w:name w:val="Char Char5"/>
    <w:basedOn w:val="DefaultParagraphFont"/>
    <w:rsid w:val="00CD66AC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bold1">
    <w:name w:val="bold1"/>
    <w:basedOn w:val="DefaultParagraphFont"/>
    <w:rsid w:val="00CD66AC"/>
    <w:rPr>
      <w:b/>
      <w:bCs/>
    </w:rPr>
  </w:style>
  <w:style w:type="character" w:customStyle="1" w:styleId="highlight">
    <w:name w:val="highlight"/>
    <w:basedOn w:val="DefaultParagraphFont"/>
    <w:rsid w:val="00CD66AC"/>
  </w:style>
  <w:style w:type="paragraph" w:customStyle="1" w:styleId="StyleHeading2level2level2Left175cmHanging136cm">
    <w:name w:val="Style Heading 2level 2level2 + Left:  1.75 cm Hanging:  1.36 cm..."/>
    <w:basedOn w:val="Heading2"/>
    <w:rsid w:val="00CD66AC"/>
    <w:pPr>
      <w:widowControl w:val="0"/>
      <w:numPr>
        <w:numId w:val="7"/>
      </w:numPr>
      <w:jc w:val="both"/>
    </w:pPr>
    <w:rPr>
      <w:rFonts w:eastAsia="Times New Roman" w:cs="Times New Roman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CD66A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D66AC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numbering" w:customStyle="1" w:styleId="NoList2">
    <w:name w:val="No List2"/>
    <w:next w:val="NoList"/>
    <w:uiPriority w:val="99"/>
    <w:semiHidden/>
    <w:unhideWhenUsed/>
    <w:rsid w:val="00CD66AC"/>
  </w:style>
  <w:style w:type="numbering" w:customStyle="1" w:styleId="NoList3">
    <w:name w:val="No List3"/>
    <w:next w:val="NoList"/>
    <w:uiPriority w:val="99"/>
    <w:semiHidden/>
    <w:unhideWhenUsed/>
    <w:rsid w:val="00CD66AC"/>
  </w:style>
  <w:style w:type="table" w:customStyle="1" w:styleId="TableGrid3">
    <w:name w:val="Table Grid3"/>
    <w:basedOn w:val="TableNormal"/>
    <w:next w:val="TableGrid"/>
    <w:uiPriority w:val="59"/>
    <w:rsid w:val="00CD66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CD66AC"/>
  </w:style>
  <w:style w:type="table" w:customStyle="1" w:styleId="TableGrid4">
    <w:name w:val="Table Grid4"/>
    <w:basedOn w:val="TableNormal"/>
    <w:next w:val="TableGrid"/>
    <w:uiPriority w:val="59"/>
    <w:rsid w:val="00CD6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losing">
    <w:name w:val="Closing"/>
    <w:basedOn w:val="Normal"/>
    <w:link w:val="ClosingChar"/>
    <w:uiPriority w:val="5"/>
    <w:unhideWhenUsed/>
    <w:rsid w:val="00CD66AC"/>
    <w:pPr>
      <w:spacing w:before="480" w:after="960" w:line="276" w:lineRule="auto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5"/>
    <w:rsid w:val="00CD66AC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uiPriority w:val="3"/>
    <w:rsid w:val="00CD66AC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CD66AC"/>
    <w:pPr>
      <w:spacing w:before="480" w:after="320"/>
      <w:contextualSpacing/>
    </w:pPr>
    <w:rPr>
      <w:rFonts w:asciiTheme="minorHAnsi" w:eastAsiaTheme="minorEastAsia" w:hAnsiTheme="minorHAnsi"/>
      <w:b/>
      <w:sz w:val="22"/>
      <w:lang w:val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CD66AC"/>
    <w:rPr>
      <w:rFonts w:eastAsiaTheme="minorEastAsia"/>
      <w:b/>
      <w:lang w:val="en-US"/>
    </w:rPr>
  </w:style>
  <w:style w:type="paragraph" w:customStyle="1" w:styleId="SenderAddress">
    <w:name w:val="Sender Address"/>
    <w:basedOn w:val="NoSpacing"/>
    <w:uiPriority w:val="2"/>
    <w:rsid w:val="00CD66AC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character" w:styleId="PlaceholderText">
    <w:name w:val="Placeholder Text"/>
    <w:basedOn w:val="DefaultParagraphFont"/>
    <w:uiPriority w:val="99"/>
    <w:unhideWhenUsed/>
    <w:rsid w:val="00CD66AC"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rsid w:val="00CD66AC"/>
    <w:p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ignatureChar">
    <w:name w:val="Signature Char"/>
    <w:basedOn w:val="DefaultParagraphFont"/>
    <w:link w:val="Signature"/>
    <w:uiPriority w:val="99"/>
    <w:rsid w:val="00CD66AC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Closing" w:uiPriority="5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alutation" w:uiPriority="4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100C3A"/>
    <w:pPr>
      <w:numPr>
        <w:ilvl w:val="2"/>
      </w:numPr>
      <w:ind w:left="1440" w:hanging="720"/>
      <w:jc w:val="both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aliases w:val="JPW-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JPW-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5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link w:val="DCUSATableTextbulletptChar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100C3A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2Level2">
    <w:name w:val="DC Sub Heading 2 Level 2"/>
    <w:basedOn w:val="Normal"/>
    <w:link w:val="DCSubHeading2Level2Char"/>
    <w:qFormat/>
    <w:rsid w:val="00CF5CD2"/>
    <w:pPr>
      <w:spacing w:after="240" w:line="360" w:lineRule="auto"/>
      <w:ind w:left="720"/>
    </w:pPr>
    <w:rPr>
      <w:rFonts w:ascii="Times New Roman Bold" w:eastAsiaTheme="minorHAnsi" w:hAnsi="Times New Roman Bold" w:cstheme="minorBidi"/>
      <w:szCs w:val="22"/>
      <w:lang w:val="en-GB"/>
    </w:rPr>
  </w:style>
  <w:style w:type="character" w:customStyle="1" w:styleId="DCSubHeading2Level2Char">
    <w:name w:val="DC Sub Heading 2 Level 2 Char"/>
    <w:basedOn w:val="DefaultParagraphFont"/>
    <w:link w:val="DCSubHeading2Level2"/>
    <w:rsid w:val="00CF5CD2"/>
    <w:rPr>
      <w:rFonts w:ascii="Times New Roman Bold" w:hAnsi="Times New Roman Bold"/>
      <w:sz w:val="24"/>
    </w:rPr>
  </w:style>
  <w:style w:type="table" w:customStyle="1" w:styleId="TableGrid5">
    <w:name w:val="Table Grid5"/>
    <w:basedOn w:val="TableNormal"/>
    <w:next w:val="TableGrid"/>
    <w:uiPriority w:val="59"/>
    <w:rsid w:val="001D4EA3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">
    <w:name w:val="DCUSA Table Text"/>
    <w:basedOn w:val="Normal"/>
    <w:link w:val="DCUSATableTextChar"/>
    <w:qFormat/>
    <w:rsid w:val="001D4EA3"/>
    <w:pPr>
      <w:spacing w:before="120" w:after="120" w:line="264" w:lineRule="auto"/>
    </w:pPr>
    <w:rPr>
      <w:rFonts w:eastAsiaTheme="minorHAnsi" w:cstheme="minorBidi"/>
      <w:szCs w:val="22"/>
      <w:lang w:val="en-GB"/>
    </w:rPr>
  </w:style>
  <w:style w:type="character" w:customStyle="1" w:styleId="DCUSATableTextChar">
    <w:name w:val="DCUSA Table Text Char"/>
    <w:basedOn w:val="DefaultParagraphFont"/>
    <w:link w:val="DCUSATableText"/>
    <w:rsid w:val="001D4EA3"/>
    <w:rPr>
      <w:rFonts w:ascii="Times New Roman" w:hAnsi="Times New Roman"/>
      <w:sz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0057A3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0057A3"/>
    <w:rPr>
      <w:rFonts w:ascii="Times New Roman Bold" w:hAnsi="Times New Roman Bold"/>
      <w:b/>
      <w:sz w:val="24"/>
    </w:rPr>
  </w:style>
  <w:style w:type="paragraph" w:customStyle="1" w:styleId="DCHeading1">
    <w:name w:val="DC Heading 1"/>
    <w:basedOn w:val="Normal"/>
    <w:link w:val="DCHeading1Char"/>
    <w:qFormat/>
    <w:rsid w:val="00346C9E"/>
    <w:pPr>
      <w:spacing w:after="240" w:line="360" w:lineRule="auto"/>
      <w:jc w:val="center"/>
    </w:pPr>
    <w:rPr>
      <w:rFonts w:eastAsiaTheme="minorHAnsi" w:cstheme="minorBidi"/>
      <w:b/>
      <w:caps/>
      <w:sz w:val="28"/>
      <w:szCs w:val="22"/>
      <w:lang w:val="en-GB"/>
    </w:rPr>
  </w:style>
  <w:style w:type="character" w:customStyle="1" w:styleId="DCHeading1Char">
    <w:name w:val="DC Heading 1 Char"/>
    <w:basedOn w:val="DefaultParagraphFont"/>
    <w:link w:val="DCHeading1"/>
    <w:rsid w:val="00346C9E"/>
    <w:rPr>
      <w:rFonts w:ascii="Times New Roman" w:hAnsi="Times New Roman"/>
      <w:b/>
      <w:caps/>
      <w:sz w:val="28"/>
    </w:rPr>
  </w:style>
  <w:style w:type="paragraph" w:customStyle="1" w:styleId="DCNormParabulletptL2">
    <w:name w:val="DC Norm Para bullet pt L2"/>
    <w:basedOn w:val="DCHeading4"/>
    <w:link w:val="DCNormParabulletptL2Char"/>
    <w:rsid w:val="00346C9E"/>
    <w:pPr>
      <w:numPr>
        <w:numId w:val="5"/>
      </w:numPr>
      <w:jc w:val="left"/>
      <w:outlineLvl w:val="1"/>
    </w:pPr>
    <w:rPr>
      <w:rFonts w:ascii="Times New Roman" w:hAnsi="Times New Roman"/>
      <w:u w:val="none"/>
    </w:rPr>
  </w:style>
  <w:style w:type="paragraph" w:customStyle="1" w:styleId="DCNormParabulletptL3">
    <w:name w:val="DC Norm Para bullet pt L3"/>
    <w:basedOn w:val="DCNormParabulletptL2"/>
    <w:link w:val="DCNormParabulletptL3Char"/>
    <w:autoRedefine/>
    <w:qFormat/>
    <w:rsid w:val="00346C9E"/>
    <w:pPr>
      <w:numPr>
        <w:ilvl w:val="2"/>
      </w:numPr>
      <w:tabs>
        <w:tab w:val="num" w:pos="926"/>
      </w:tabs>
      <w:ind w:left="926" w:hanging="360"/>
      <w:outlineLvl w:val="2"/>
    </w:pPr>
  </w:style>
  <w:style w:type="character" w:customStyle="1" w:styleId="DCNormParabulletptL2Char">
    <w:name w:val="DC Norm Para bullet pt L2 Char"/>
    <w:basedOn w:val="DCSubHeading1Level2Char"/>
    <w:link w:val="DCNormParabulletptL2"/>
    <w:rsid w:val="00346C9E"/>
    <w:rPr>
      <w:rFonts w:ascii="Times New Roman" w:hAnsi="Times New Roman"/>
      <w:b w:val="0"/>
      <w:sz w:val="24"/>
    </w:rPr>
  </w:style>
  <w:style w:type="paragraph" w:customStyle="1" w:styleId="DCAlphaCaps">
    <w:name w:val="DC Alpha Caps"/>
    <w:basedOn w:val="Normal"/>
    <w:link w:val="DCAlphaCapsChar"/>
    <w:qFormat/>
    <w:rsid w:val="009D79F0"/>
    <w:pPr>
      <w:numPr>
        <w:numId w:val="6"/>
      </w:numPr>
      <w:spacing w:after="240" w:line="360" w:lineRule="auto"/>
      <w:ind w:left="2160" w:hanging="720"/>
    </w:pPr>
    <w:rPr>
      <w:rFonts w:eastAsiaTheme="minorHAnsi" w:cstheme="minorBidi"/>
      <w:szCs w:val="22"/>
      <w:lang w:val="en-GB"/>
    </w:rPr>
  </w:style>
  <w:style w:type="paragraph" w:customStyle="1" w:styleId="DCNormParaL3">
    <w:name w:val="DC Norm Para L3"/>
    <w:basedOn w:val="DCNormaParaL1"/>
    <w:link w:val="DCNormParaL3Char"/>
    <w:qFormat/>
    <w:rsid w:val="009D79F0"/>
    <w:pPr>
      <w:ind w:left="737"/>
    </w:pPr>
  </w:style>
  <w:style w:type="character" w:customStyle="1" w:styleId="DCNormParaL3Char">
    <w:name w:val="DC Norm Para L3 Char"/>
    <w:basedOn w:val="DefaultParagraphFont"/>
    <w:link w:val="DCNormParaL3"/>
    <w:rsid w:val="009D79F0"/>
    <w:rPr>
      <w:rFonts w:ascii="Times New Roman" w:hAnsi="Times New Roman"/>
      <w:sz w:val="24"/>
    </w:rPr>
  </w:style>
  <w:style w:type="paragraph" w:customStyle="1" w:styleId="Heading10">
    <w:name w:val="Heading 10"/>
    <w:basedOn w:val="Heading5"/>
    <w:link w:val="Heading10Char"/>
    <w:qFormat/>
    <w:rsid w:val="009D79F0"/>
    <w:pPr>
      <w:numPr>
        <w:ilvl w:val="3"/>
        <w:numId w:val="6"/>
      </w:numPr>
      <w:spacing w:before="0"/>
    </w:pPr>
  </w:style>
  <w:style w:type="paragraph" w:customStyle="1" w:styleId="DCAlphaCaplevel4">
    <w:name w:val="DC Alpha Cap level 4"/>
    <w:basedOn w:val="DCAlphaCaps"/>
    <w:link w:val="DCAlphaCaplevel4Char"/>
    <w:qFormat/>
    <w:rsid w:val="009D79F0"/>
  </w:style>
  <w:style w:type="character" w:styleId="PageNumber">
    <w:name w:val="page number"/>
    <w:basedOn w:val="DefaultParagraphFont"/>
    <w:rsid w:val="009D79F0"/>
  </w:style>
  <w:style w:type="paragraph" w:customStyle="1" w:styleId="DCNormaParaL1">
    <w:name w:val="DC Norma Para L1"/>
    <w:basedOn w:val="DCHeading4"/>
    <w:qFormat/>
    <w:rsid w:val="009D79F0"/>
    <w:pPr>
      <w:numPr>
        <w:numId w:val="0"/>
      </w:numPr>
      <w:jc w:val="left"/>
    </w:pPr>
    <w:rPr>
      <w:rFonts w:ascii="Times New Roman" w:hAnsi="Times New Roman"/>
      <w:u w:val="none"/>
    </w:rPr>
  </w:style>
  <w:style w:type="character" w:customStyle="1" w:styleId="DCAlphaCapsChar">
    <w:name w:val="DC Alpha Caps Char"/>
    <w:basedOn w:val="DefaultParagraphFont"/>
    <w:link w:val="DCAlphaCaps"/>
    <w:rsid w:val="009D79F0"/>
    <w:rPr>
      <w:rFonts w:ascii="Times New Roman" w:hAnsi="Times New Roman"/>
      <w:sz w:val="24"/>
    </w:rPr>
  </w:style>
  <w:style w:type="character" w:customStyle="1" w:styleId="DCAlphaCaplevel4Char">
    <w:name w:val="DC Alpha Cap level 4 Char"/>
    <w:basedOn w:val="DCAlphaCapsChar"/>
    <w:link w:val="DCAlphaCaplevel4"/>
    <w:rsid w:val="009D79F0"/>
    <w:rPr>
      <w:rFonts w:ascii="Times New Roman" w:hAnsi="Times New Roman"/>
      <w:sz w:val="24"/>
    </w:rPr>
  </w:style>
  <w:style w:type="paragraph" w:customStyle="1" w:styleId="DCHeading2">
    <w:name w:val="DC Heading 2"/>
    <w:basedOn w:val="DCHeading1"/>
    <w:link w:val="DCHeading2Char"/>
    <w:qFormat/>
    <w:rsid w:val="00CD66AC"/>
    <w:pPr>
      <w:jc w:val="left"/>
    </w:pPr>
    <w:rPr>
      <w:b w:val="0"/>
      <w:sz w:val="24"/>
    </w:rPr>
  </w:style>
  <w:style w:type="paragraph" w:customStyle="1" w:styleId="DCTOCHeading1">
    <w:name w:val="DC TOC Heading 1"/>
    <w:basedOn w:val="DCHeading2"/>
    <w:link w:val="DCTOCHeading1Char"/>
    <w:qFormat/>
    <w:rsid w:val="00CD66AC"/>
    <w:pPr>
      <w:spacing w:after="0"/>
      <w:jc w:val="center"/>
    </w:pPr>
    <w:rPr>
      <w:rFonts w:ascii="Times New Roman Bold" w:hAnsi="Times New Roman Bold"/>
      <w:u w:val="single"/>
    </w:rPr>
  </w:style>
  <w:style w:type="character" w:customStyle="1" w:styleId="DCHeading2Char">
    <w:name w:val="DC Heading 2 Char"/>
    <w:basedOn w:val="DCHeading1Char"/>
    <w:link w:val="DCHeading2"/>
    <w:rsid w:val="00CD66AC"/>
    <w:rPr>
      <w:rFonts w:ascii="Times New Roman" w:hAnsi="Times New Roman"/>
      <w:b w:val="0"/>
      <w:caps/>
      <w:sz w:val="24"/>
    </w:rPr>
  </w:style>
  <w:style w:type="character" w:customStyle="1" w:styleId="DCTOCHeading1Char">
    <w:name w:val="DC TOC Heading 1 Char"/>
    <w:basedOn w:val="DCHeading2Char"/>
    <w:link w:val="DCTOCHeading1"/>
    <w:rsid w:val="00CD66AC"/>
    <w:rPr>
      <w:rFonts w:ascii="Times New Roman Bold" w:hAnsi="Times New Roman Bold"/>
      <w:b w:val="0"/>
      <w:caps/>
      <w:sz w:val="24"/>
      <w:u w:val="single"/>
    </w:rPr>
  </w:style>
  <w:style w:type="paragraph" w:customStyle="1" w:styleId="DCTOCHeading4">
    <w:name w:val="DC TOC Heading 4"/>
    <w:basedOn w:val="DCHeading1"/>
    <w:link w:val="DCTOCHeading4Char"/>
    <w:qFormat/>
    <w:rsid w:val="00CD66AC"/>
    <w:rPr>
      <w:rFonts w:ascii="Times New Roman Bold" w:hAnsi="Times New Roman Bold"/>
      <w:sz w:val="24"/>
      <w:u w:val="single"/>
    </w:rPr>
  </w:style>
  <w:style w:type="character" w:customStyle="1" w:styleId="DCTOCHeading4Char">
    <w:name w:val="DC TOC Heading 4 Char"/>
    <w:basedOn w:val="DCHeading1Char"/>
    <w:link w:val="DCTOCHeading4"/>
    <w:rsid w:val="00CD66AC"/>
    <w:rPr>
      <w:rFonts w:ascii="Times New Roman Bold" w:hAnsi="Times New Roman Bold"/>
      <w:b/>
      <w:caps/>
      <w:sz w:val="24"/>
      <w:u w:val="single"/>
    </w:rPr>
  </w:style>
  <w:style w:type="numbering" w:customStyle="1" w:styleId="AlphaCaps">
    <w:name w:val="Alpha Caps"/>
    <w:uiPriority w:val="99"/>
    <w:rsid w:val="00CD66AC"/>
    <w:pPr>
      <w:numPr>
        <w:numId w:val="7"/>
      </w:numPr>
    </w:pPr>
  </w:style>
  <w:style w:type="paragraph" w:customStyle="1" w:styleId="Body1">
    <w:name w:val="Body1"/>
    <w:basedOn w:val="Normal"/>
    <w:link w:val="Body1Char"/>
    <w:autoRedefine/>
    <w:rsid w:val="00CD66AC"/>
    <w:pPr>
      <w:keepNext/>
      <w:spacing w:after="240" w:line="360" w:lineRule="auto"/>
      <w:ind w:left="840"/>
      <w:jc w:val="both"/>
    </w:pPr>
    <w:rPr>
      <w:b/>
      <w:bCs/>
      <w:szCs w:val="22"/>
    </w:rPr>
  </w:style>
  <w:style w:type="character" w:customStyle="1" w:styleId="Body1Char">
    <w:name w:val="Body1 Char"/>
    <w:link w:val="Body1"/>
    <w:locked/>
    <w:rsid w:val="00CD66AC"/>
    <w:rPr>
      <w:rFonts w:ascii="Times New Roman" w:eastAsia="Times New Roman" w:hAnsi="Times New Roman" w:cs="Times New Roman"/>
      <w:b/>
      <w:bCs/>
      <w:sz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66AC"/>
    <w:rPr>
      <w:rFonts w:eastAsiaTheme="minorHAnsi" w:cstheme="minorBidi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66AC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66AC"/>
    <w:rPr>
      <w:vertAlign w:val="superscript"/>
    </w:rPr>
  </w:style>
  <w:style w:type="paragraph" w:customStyle="1" w:styleId="DCTOCHeading2">
    <w:name w:val="DC TOC Heading 2"/>
    <w:basedOn w:val="DCTOCHeading1"/>
    <w:qFormat/>
    <w:rsid w:val="00CD66AC"/>
    <w:pPr>
      <w:numPr>
        <w:numId w:val="8"/>
      </w:numPr>
      <w:ind w:left="720" w:hanging="360"/>
    </w:pPr>
    <w:rPr>
      <w:rFonts w:ascii="Times New Roman" w:hAnsi="Times New Roman"/>
    </w:rPr>
  </w:style>
  <w:style w:type="numbering" w:customStyle="1" w:styleId="DCTOCWholeNumbers">
    <w:name w:val="DC TOC Whole Numbers"/>
    <w:uiPriority w:val="99"/>
    <w:rsid w:val="00CD66AC"/>
    <w:pPr>
      <w:numPr>
        <w:numId w:val="8"/>
      </w:numPr>
    </w:pPr>
  </w:style>
  <w:style w:type="paragraph" w:customStyle="1" w:styleId="DCTOCSchedule">
    <w:name w:val="DC TOC Schedule"/>
    <w:basedOn w:val="Normal"/>
    <w:qFormat/>
    <w:rsid w:val="00CD66AC"/>
    <w:pPr>
      <w:spacing w:line="360" w:lineRule="auto"/>
    </w:pPr>
    <w:rPr>
      <w:rFonts w:eastAsiaTheme="minorHAnsi" w:cstheme="minorBidi"/>
      <w:caps/>
      <w:szCs w:val="22"/>
      <w:lang w:val="en-GB"/>
    </w:rPr>
  </w:style>
  <w:style w:type="paragraph" w:customStyle="1" w:styleId="DCHeading3">
    <w:name w:val="DC Heading 3"/>
    <w:basedOn w:val="DCHeading2"/>
    <w:qFormat/>
    <w:rsid w:val="00CD66AC"/>
    <w:pPr>
      <w:jc w:val="center"/>
    </w:pPr>
    <w:rPr>
      <w:rFonts w:ascii="Times New Roman Bold" w:hAnsi="Times New Roman Bold"/>
      <w:b/>
    </w:rPr>
  </w:style>
  <w:style w:type="numbering" w:customStyle="1" w:styleId="DCAphaCaps1">
    <w:name w:val="DC Apha Caps 1"/>
    <w:uiPriority w:val="99"/>
    <w:rsid w:val="00CD66AC"/>
    <w:pPr>
      <w:numPr>
        <w:numId w:val="9"/>
      </w:numPr>
    </w:pPr>
  </w:style>
  <w:style w:type="paragraph" w:styleId="TOC1">
    <w:name w:val="toc 1"/>
    <w:basedOn w:val="Normal"/>
    <w:next w:val="Normal"/>
    <w:autoRedefine/>
    <w:uiPriority w:val="39"/>
    <w:qFormat/>
    <w:rsid w:val="00CD66AC"/>
    <w:pPr>
      <w:tabs>
        <w:tab w:val="left" w:pos="0"/>
        <w:tab w:val="left" w:pos="720"/>
        <w:tab w:val="right" w:leader="dot" w:pos="9214"/>
      </w:tabs>
      <w:spacing w:line="360" w:lineRule="auto"/>
      <w:ind w:right="-894"/>
      <w:jc w:val="center"/>
    </w:pPr>
    <w:rPr>
      <w:caps/>
      <w:noProof/>
      <w:lang w:val="en-GB"/>
    </w:rPr>
  </w:style>
  <w:style w:type="numbering" w:customStyle="1" w:styleId="Style1">
    <w:name w:val="Style1"/>
    <w:uiPriority w:val="99"/>
    <w:rsid w:val="00CD66AC"/>
    <w:pPr>
      <w:numPr>
        <w:numId w:val="10"/>
      </w:numPr>
    </w:pPr>
  </w:style>
  <w:style w:type="numbering" w:customStyle="1" w:styleId="DCNormparalink2">
    <w:name w:val="DC Norm para link 2"/>
    <w:uiPriority w:val="99"/>
    <w:rsid w:val="00CD66AC"/>
    <w:pPr>
      <w:numPr>
        <w:numId w:val="11"/>
      </w:numPr>
    </w:pPr>
  </w:style>
  <w:style w:type="character" w:customStyle="1" w:styleId="DCNormParaL2Char">
    <w:name w:val="DC Norm Para L2 Char"/>
    <w:basedOn w:val="DCSubHeading1Level2Char"/>
    <w:uiPriority w:val="99"/>
    <w:rsid w:val="00CD66AC"/>
    <w:rPr>
      <w:rFonts w:ascii="Times New Roman" w:hAnsi="Times New Roman"/>
      <w:b w:val="0"/>
      <w:caps w:val="0"/>
      <w:color w:val="auto"/>
      <w:sz w:val="24"/>
      <w:u w:val="none"/>
    </w:rPr>
  </w:style>
  <w:style w:type="numbering" w:customStyle="1" w:styleId="Style2">
    <w:name w:val="Style2"/>
    <w:uiPriority w:val="99"/>
    <w:rsid w:val="00CD66AC"/>
    <w:pPr>
      <w:numPr>
        <w:numId w:val="12"/>
      </w:numPr>
    </w:pPr>
  </w:style>
  <w:style w:type="character" w:customStyle="1" w:styleId="Heading10Char">
    <w:name w:val="Heading 10 Char"/>
    <w:basedOn w:val="Heading5Char"/>
    <w:link w:val="Heading10"/>
    <w:rsid w:val="00CD66AC"/>
    <w:rPr>
      <w:rFonts w:ascii="Times New Roman" w:eastAsiaTheme="majorEastAsia" w:hAnsi="Times New Roman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6AC"/>
    <w:pPr>
      <w:numPr>
        <w:ilvl w:val="1"/>
      </w:numPr>
      <w:spacing w:after="240" w:line="36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CD66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CD66A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BodyTextdef">
    <w:name w:val="Body Text def"/>
    <w:basedOn w:val="BodyText"/>
    <w:uiPriority w:val="99"/>
    <w:rsid w:val="00CD66AC"/>
    <w:p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left" w:pos="950"/>
      </w:tabs>
      <w:spacing w:before="120" w:after="120" w:line="360" w:lineRule="auto"/>
      <w:ind w:left="0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CD66A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D66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CD6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CUSATabletextnumbers">
    <w:name w:val="DCUSA Table text numbers"/>
    <w:basedOn w:val="DCUSATableText"/>
    <w:link w:val="DCUSATabletextnumbersChar"/>
    <w:qFormat/>
    <w:rsid w:val="00CD66AC"/>
    <w:pPr>
      <w:spacing w:line="240" w:lineRule="auto"/>
    </w:pPr>
    <w:rPr>
      <w:b/>
      <w:u w:val="single"/>
    </w:rPr>
  </w:style>
  <w:style w:type="character" w:styleId="Emphasis">
    <w:name w:val="Emphasis"/>
    <w:basedOn w:val="DefaultParagraphFont"/>
    <w:uiPriority w:val="20"/>
    <w:qFormat/>
    <w:rsid w:val="00CD66A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D66AC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D66A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66AC"/>
    <w:pPr>
      <w:spacing w:after="240" w:line="360" w:lineRule="auto"/>
    </w:pPr>
    <w:rPr>
      <w:rFonts w:eastAsiaTheme="minorHAnsi" w:cstheme="minorBidi"/>
      <w:i/>
      <w:iCs/>
      <w:color w:val="000000" w:themeColor="text1"/>
      <w:szCs w:val="22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CD66AC"/>
    <w:rPr>
      <w:rFonts w:ascii="Times New Roman" w:hAnsi="Times New Roman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66AC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eastAsiaTheme="minorHAnsi" w:cstheme="minorBidi"/>
      <w:b/>
      <w:bCs/>
      <w:i/>
      <w:iCs/>
      <w:color w:val="4F81BD" w:themeColor="accent1"/>
      <w:szCs w:val="2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66AC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Table">
    <w:name w:val="Table"/>
    <w:basedOn w:val="Normal"/>
    <w:rsid w:val="00CD66AC"/>
    <w:pPr>
      <w:spacing w:before="120" w:after="120"/>
    </w:pPr>
    <w:rPr>
      <w:rFonts w:ascii="Arial" w:hAnsi="Arial"/>
      <w:kern w:val="14"/>
      <w:sz w:val="22"/>
      <w:szCs w:val="20"/>
      <w:lang w:val="en-GB"/>
    </w:rPr>
  </w:style>
  <w:style w:type="character" w:styleId="SubtleEmphasis">
    <w:name w:val="Subtle Emphasis"/>
    <w:basedOn w:val="DefaultParagraphFont"/>
    <w:uiPriority w:val="19"/>
    <w:qFormat/>
    <w:rsid w:val="00CD66AC"/>
    <w:rPr>
      <w:i/>
      <w:iCs/>
      <w:color w:val="808080" w:themeColor="text1" w:themeTint="7F"/>
    </w:rPr>
  </w:style>
  <w:style w:type="paragraph" w:styleId="Caption">
    <w:name w:val="caption"/>
    <w:basedOn w:val="Normal"/>
    <w:next w:val="Normal"/>
    <w:qFormat/>
    <w:rsid w:val="00CD66AC"/>
    <w:pPr>
      <w:spacing w:after="240"/>
      <w:jc w:val="center"/>
    </w:pPr>
    <w:rPr>
      <w:b/>
      <w:bCs/>
      <w:lang w:val="en-GB"/>
    </w:rPr>
  </w:style>
  <w:style w:type="paragraph" w:customStyle="1" w:styleId="NormalTextBold">
    <w:name w:val="Normal Text Bold"/>
    <w:basedOn w:val="Normal"/>
    <w:rsid w:val="00CD66AC"/>
    <w:pPr>
      <w:numPr>
        <w:numId w:val="13"/>
      </w:numPr>
      <w:autoSpaceDE w:val="0"/>
      <w:autoSpaceDN w:val="0"/>
      <w:jc w:val="both"/>
    </w:pPr>
    <w:rPr>
      <w:b/>
      <w:bCs/>
      <w:sz w:val="20"/>
      <w:szCs w:val="20"/>
      <w:lang w:val="en-GB"/>
    </w:rPr>
  </w:style>
  <w:style w:type="paragraph" w:customStyle="1" w:styleId="Text">
    <w:name w:val="Text"/>
    <w:basedOn w:val="Normal"/>
    <w:link w:val="TextChar"/>
    <w:rsid w:val="00CD66AC"/>
    <w:pPr>
      <w:tabs>
        <w:tab w:val="num" w:pos="709"/>
      </w:tabs>
      <w:spacing w:after="240"/>
      <w:ind w:left="709" w:hanging="709"/>
      <w:jc w:val="both"/>
    </w:pPr>
    <w:rPr>
      <w:rFonts w:ascii="Arial" w:hAnsi="Arial"/>
      <w:sz w:val="22"/>
      <w:szCs w:val="20"/>
      <w:lang w:val="en-GB"/>
    </w:rPr>
  </w:style>
  <w:style w:type="character" w:customStyle="1" w:styleId="TextChar">
    <w:name w:val="Text Char"/>
    <w:link w:val="Text"/>
    <w:locked/>
    <w:rsid w:val="00CD66AC"/>
    <w:rPr>
      <w:rFonts w:ascii="Arial" w:eastAsia="Times New Roman" w:hAnsi="Arial" w:cs="Times New Roman"/>
      <w:szCs w:val="20"/>
    </w:rPr>
  </w:style>
  <w:style w:type="paragraph" w:styleId="ListNumber">
    <w:name w:val="List Number"/>
    <w:basedOn w:val="Normal"/>
    <w:uiPriority w:val="99"/>
    <w:unhideWhenUsed/>
    <w:rsid w:val="00CD66AC"/>
    <w:pPr>
      <w:tabs>
        <w:tab w:val="num" w:pos="360"/>
      </w:tabs>
      <w:spacing w:after="240" w:line="360" w:lineRule="auto"/>
      <w:ind w:left="360" w:hanging="360"/>
      <w:contextualSpacing/>
    </w:pPr>
    <w:rPr>
      <w:rFonts w:eastAsiaTheme="minorHAnsi" w:cstheme="minorBidi"/>
      <w:szCs w:val="22"/>
      <w:lang w:val="en-GB"/>
    </w:rPr>
  </w:style>
  <w:style w:type="paragraph" w:styleId="ListNumber2">
    <w:name w:val="List Number 2"/>
    <w:basedOn w:val="Normal"/>
    <w:uiPriority w:val="99"/>
    <w:unhideWhenUsed/>
    <w:rsid w:val="00CD66AC"/>
    <w:pPr>
      <w:tabs>
        <w:tab w:val="num" w:pos="643"/>
      </w:tabs>
      <w:spacing w:after="240" w:line="360" w:lineRule="auto"/>
      <w:ind w:left="643" w:hanging="360"/>
      <w:contextualSpacing/>
    </w:pPr>
    <w:rPr>
      <w:rFonts w:eastAsiaTheme="minorHAnsi" w:cstheme="minorBidi"/>
      <w:szCs w:val="22"/>
      <w:lang w:val="en-GB"/>
    </w:rPr>
  </w:style>
  <w:style w:type="paragraph" w:styleId="ListNumber3">
    <w:name w:val="List Number 3"/>
    <w:basedOn w:val="Normal"/>
    <w:uiPriority w:val="99"/>
    <w:unhideWhenUsed/>
    <w:rsid w:val="00CD66AC"/>
    <w:pPr>
      <w:tabs>
        <w:tab w:val="num" w:pos="926"/>
      </w:tabs>
      <w:spacing w:after="240" w:line="360" w:lineRule="auto"/>
      <w:ind w:left="926" w:hanging="360"/>
      <w:contextualSpacing/>
    </w:pPr>
    <w:rPr>
      <w:rFonts w:eastAsiaTheme="minorHAnsi" w:cstheme="minorBidi"/>
      <w:szCs w:val="22"/>
      <w:lang w:val="en-GB"/>
    </w:rPr>
  </w:style>
  <w:style w:type="paragraph" w:styleId="ListNumber4">
    <w:name w:val="List Number 4"/>
    <w:basedOn w:val="Normal"/>
    <w:uiPriority w:val="99"/>
    <w:unhideWhenUsed/>
    <w:rsid w:val="00CD66AC"/>
    <w:pPr>
      <w:tabs>
        <w:tab w:val="num" w:pos="1209"/>
      </w:tabs>
      <w:spacing w:after="240" w:line="360" w:lineRule="auto"/>
      <w:ind w:left="1209" w:hanging="360"/>
      <w:contextualSpacing/>
    </w:pPr>
    <w:rPr>
      <w:rFonts w:eastAsiaTheme="minorHAnsi" w:cstheme="minorBidi"/>
      <w:szCs w:val="22"/>
      <w:lang w:val="en-GB"/>
    </w:rPr>
  </w:style>
  <w:style w:type="paragraph" w:styleId="ListNumber5">
    <w:name w:val="List Number 5"/>
    <w:basedOn w:val="Normal"/>
    <w:uiPriority w:val="99"/>
    <w:unhideWhenUsed/>
    <w:rsid w:val="00CD66AC"/>
    <w:pPr>
      <w:tabs>
        <w:tab w:val="num" w:pos="1492"/>
      </w:tabs>
      <w:spacing w:after="240" w:line="360" w:lineRule="auto"/>
      <w:ind w:left="1492" w:hanging="360"/>
      <w:contextualSpacing/>
    </w:pPr>
    <w:rPr>
      <w:rFonts w:eastAsiaTheme="minorHAnsi" w:cstheme="minorBidi"/>
      <w:szCs w:val="22"/>
      <w:lang w:val="en-GB"/>
    </w:rPr>
  </w:style>
  <w:style w:type="paragraph" w:styleId="ListContinue4">
    <w:name w:val="List Continue 4"/>
    <w:basedOn w:val="Normal"/>
    <w:uiPriority w:val="99"/>
    <w:unhideWhenUsed/>
    <w:rsid w:val="00CD66AC"/>
    <w:pPr>
      <w:spacing w:after="120" w:line="360" w:lineRule="auto"/>
      <w:ind w:left="1132"/>
      <w:contextualSpacing/>
    </w:pPr>
    <w:rPr>
      <w:rFonts w:eastAsiaTheme="minorHAnsi" w:cstheme="minorBidi"/>
      <w:szCs w:val="22"/>
      <w:lang w:val="en-GB"/>
    </w:rPr>
  </w:style>
  <w:style w:type="paragraph" w:customStyle="1" w:styleId="StyleHeading3level3level3Nadpis3After12pt">
    <w:name w:val="Style Heading 3level 3level3Nadpis 3 + After:  12 pt"/>
    <w:basedOn w:val="Heading3"/>
    <w:rsid w:val="00CD66AC"/>
    <w:pPr>
      <w:widowControl w:val="0"/>
      <w:numPr>
        <w:numId w:val="14"/>
      </w:numPr>
      <w:tabs>
        <w:tab w:val="left" w:pos="1701"/>
      </w:tabs>
      <w:jc w:val="left"/>
    </w:pPr>
    <w:rPr>
      <w:rFonts w:eastAsia="Times New Roman" w:cs="Times New Roman"/>
      <w:szCs w:val="20"/>
    </w:rPr>
  </w:style>
  <w:style w:type="paragraph" w:customStyle="1" w:styleId="StyleHeading4Loweredby15pt">
    <w:name w:val="Style Heading 4 + Lowered by  1.5 pt"/>
    <w:basedOn w:val="Heading4"/>
    <w:rsid w:val="00CD66AC"/>
    <w:pPr>
      <w:keepNext w:val="0"/>
      <w:keepLines w:val="0"/>
      <w:widowControl w:val="0"/>
      <w:numPr>
        <w:numId w:val="14"/>
      </w:numPr>
      <w:spacing w:before="0" w:after="220" w:line="360" w:lineRule="auto"/>
      <w:jc w:val="both"/>
    </w:pPr>
    <w:rPr>
      <w:rFonts w:eastAsia="Times New Roman" w:cs="Times New Roman"/>
      <w:bCs w:val="0"/>
      <w:iCs w:val="0"/>
      <w:color w:val="auto"/>
      <w:spacing w:val="-1"/>
      <w:position w:val="-3"/>
      <w:sz w:val="22"/>
      <w:szCs w:val="28"/>
      <w:lang w:eastAsia="en-GB"/>
    </w:rPr>
  </w:style>
  <w:style w:type="paragraph" w:customStyle="1" w:styleId="Normaltexttable">
    <w:name w:val="Normal_text_table"/>
    <w:basedOn w:val="Normal"/>
    <w:rsid w:val="00CD66AC"/>
    <w:pPr>
      <w:keepLines/>
      <w:spacing w:after="60"/>
      <w:jc w:val="both"/>
    </w:pPr>
    <w:rPr>
      <w:sz w:val="22"/>
      <w:szCs w:val="20"/>
      <w:lang w:val="en-GB" w:eastAsia="en-GB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CD66AC"/>
    <w:p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</w:tabs>
      <w:spacing w:after="240" w:line="360" w:lineRule="auto"/>
      <w:ind w:left="0" w:firstLine="360"/>
      <w:jc w:val="left"/>
    </w:pPr>
    <w:rPr>
      <w:rFonts w:eastAsiaTheme="minorHAnsi" w:cstheme="minorBidi"/>
      <w:sz w:val="24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CD66AC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text">
    <w:name w:val="Normal_text"/>
    <w:basedOn w:val="Normal"/>
    <w:rsid w:val="00CD66AC"/>
    <w:pPr>
      <w:ind w:left="1008"/>
      <w:jc w:val="both"/>
    </w:pPr>
    <w:rPr>
      <w:sz w:val="22"/>
      <w:szCs w:val="20"/>
      <w:lang w:val="en-GB" w:eastAsia="en-GB"/>
    </w:rPr>
  </w:style>
  <w:style w:type="paragraph" w:customStyle="1" w:styleId="Paragraphtext">
    <w:name w:val="Paragraph_text"/>
    <w:basedOn w:val="Normal"/>
    <w:rsid w:val="00CD66AC"/>
    <w:pPr>
      <w:ind w:left="720"/>
      <w:jc w:val="both"/>
    </w:pPr>
    <w:rPr>
      <w:sz w:val="22"/>
      <w:szCs w:val="22"/>
      <w:lang w:val="en-GB" w:eastAsia="en-GB"/>
    </w:rPr>
  </w:style>
  <w:style w:type="paragraph" w:styleId="NormalWeb">
    <w:name w:val="Normal (Web)"/>
    <w:basedOn w:val="Normal"/>
    <w:uiPriority w:val="99"/>
    <w:rsid w:val="00CD66AC"/>
    <w:pPr>
      <w:spacing w:before="100" w:beforeAutospacing="1" w:after="100" w:afterAutospacing="1"/>
    </w:pPr>
    <w:rPr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CD66A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D66AC"/>
    <w:rPr>
      <w:b/>
      <w:bCs/>
      <w:smallCaps/>
      <w:spacing w:val="5"/>
    </w:rPr>
  </w:style>
  <w:style w:type="paragraph" w:styleId="List">
    <w:name w:val="List"/>
    <w:basedOn w:val="Normal"/>
    <w:uiPriority w:val="99"/>
    <w:unhideWhenUsed/>
    <w:rsid w:val="00CD66AC"/>
    <w:pPr>
      <w:spacing w:after="240" w:line="360" w:lineRule="auto"/>
      <w:ind w:left="283" w:hanging="283"/>
      <w:contextualSpacing/>
    </w:pPr>
    <w:rPr>
      <w:rFonts w:eastAsiaTheme="minorHAnsi" w:cstheme="minorBidi"/>
      <w:szCs w:val="22"/>
      <w:lang w:val="en-GB"/>
    </w:rPr>
  </w:style>
  <w:style w:type="paragraph" w:styleId="List2">
    <w:name w:val="List 2"/>
    <w:basedOn w:val="Normal"/>
    <w:uiPriority w:val="99"/>
    <w:unhideWhenUsed/>
    <w:rsid w:val="00CD66AC"/>
    <w:pPr>
      <w:spacing w:after="240" w:line="360" w:lineRule="auto"/>
      <w:ind w:left="566" w:hanging="283"/>
      <w:contextualSpacing/>
    </w:pPr>
    <w:rPr>
      <w:rFonts w:eastAsiaTheme="minorHAnsi" w:cstheme="minorBidi"/>
      <w:szCs w:val="22"/>
      <w:lang w:val="en-GB"/>
    </w:rPr>
  </w:style>
  <w:style w:type="paragraph" w:styleId="List3">
    <w:name w:val="List 3"/>
    <w:basedOn w:val="Normal"/>
    <w:uiPriority w:val="99"/>
    <w:unhideWhenUsed/>
    <w:rsid w:val="00CD66AC"/>
    <w:pPr>
      <w:spacing w:after="240" w:line="360" w:lineRule="auto"/>
      <w:ind w:left="849" w:hanging="283"/>
      <w:contextualSpacing/>
    </w:pPr>
    <w:rPr>
      <w:rFonts w:eastAsiaTheme="minorHAnsi" w:cstheme="minorBidi"/>
      <w:szCs w:val="22"/>
      <w:lang w:val="en-GB"/>
    </w:rPr>
  </w:style>
  <w:style w:type="paragraph" w:styleId="List4">
    <w:name w:val="List 4"/>
    <w:basedOn w:val="Normal"/>
    <w:uiPriority w:val="99"/>
    <w:unhideWhenUsed/>
    <w:rsid w:val="00CD66AC"/>
    <w:pPr>
      <w:spacing w:after="240" w:line="360" w:lineRule="auto"/>
      <w:ind w:left="1132" w:hanging="283"/>
      <w:contextualSpacing/>
    </w:pPr>
    <w:rPr>
      <w:rFonts w:eastAsiaTheme="minorHAnsi" w:cstheme="minorBidi"/>
      <w:szCs w:val="22"/>
      <w:lang w:val="en-GB"/>
    </w:rPr>
  </w:style>
  <w:style w:type="paragraph" w:styleId="ListBullet2">
    <w:name w:val="List Bullet 2"/>
    <w:basedOn w:val="Normal"/>
    <w:uiPriority w:val="99"/>
    <w:unhideWhenUsed/>
    <w:rsid w:val="00CD66AC"/>
    <w:pPr>
      <w:tabs>
        <w:tab w:val="num" w:pos="643"/>
      </w:tabs>
      <w:spacing w:after="240" w:line="360" w:lineRule="auto"/>
      <w:ind w:left="643" w:hanging="360"/>
      <w:contextualSpacing/>
    </w:pPr>
    <w:rPr>
      <w:rFonts w:eastAsiaTheme="minorHAnsi" w:cstheme="minorBidi"/>
      <w:szCs w:val="22"/>
      <w:lang w:val="en-GB"/>
    </w:rPr>
  </w:style>
  <w:style w:type="paragraph" w:styleId="ListBullet">
    <w:name w:val="List Bullet"/>
    <w:basedOn w:val="Normal"/>
    <w:uiPriority w:val="99"/>
    <w:unhideWhenUsed/>
    <w:rsid w:val="00CD66AC"/>
    <w:pPr>
      <w:tabs>
        <w:tab w:val="num" w:pos="360"/>
      </w:tabs>
      <w:spacing w:after="240" w:line="360" w:lineRule="auto"/>
      <w:ind w:left="360" w:hanging="360"/>
      <w:contextualSpacing/>
    </w:pPr>
    <w:rPr>
      <w:rFonts w:eastAsiaTheme="minorHAnsi" w:cstheme="minorBidi"/>
      <w:szCs w:val="22"/>
      <w:lang w:val="en-GB"/>
    </w:rPr>
  </w:style>
  <w:style w:type="paragraph" w:styleId="ListBullet3">
    <w:name w:val="List Bullet 3"/>
    <w:basedOn w:val="Normal"/>
    <w:uiPriority w:val="99"/>
    <w:unhideWhenUsed/>
    <w:rsid w:val="00CD66AC"/>
    <w:pPr>
      <w:tabs>
        <w:tab w:val="num" w:pos="926"/>
      </w:tabs>
      <w:spacing w:after="240" w:line="360" w:lineRule="auto"/>
      <w:ind w:left="926" w:hanging="360"/>
      <w:contextualSpacing/>
    </w:pPr>
    <w:rPr>
      <w:rFonts w:eastAsiaTheme="minorHAnsi" w:cstheme="minorBidi"/>
      <w:szCs w:val="22"/>
      <w:lang w:val="en-GB"/>
    </w:rPr>
  </w:style>
  <w:style w:type="paragraph" w:customStyle="1" w:styleId="questions">
    <w:name w:val="questions"/>
    <w:basedOn w:val="Text"/>
    <w:rsid w:val="00CD66AC"/>
    <w:rPr>
      <w:kern w:val="1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D66AC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D66AC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CD66AC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CD66AC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CD66AC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CD66AC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D66AC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D66AC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DCNormParabulletptL3Char">
    <w:name w:val="DC Norm Para bullet pt L3 Char"/>
    <w:basedOn w:val="DCNormParabulletptL2Char"/>
    <w:link w:val="DCNormParabulletptL3"/>
    <w:rsid w:val="00CD66AC"/>
    <w:rPr>
      <w:rFonts w:ascii="Times New Roman" w:hAnsi="Times New Roman"/>
      <w:b w:val="0"/>
      <w:sz w:val="24"/>
    </w:rPr>
  </w:style>
  <w:style w:type="paragraph" w:customStyle="1" w:styleId="DCSideHeadingnumbered">
    <w:name w:val="DC Side Heading numbered"/>
    <w:basedOn w:val="Normal"/>
    <w:qFormat/>
    <w:rsid w:val="00CD66AC"/>
    <w:pPr>
      <w:numPr>
        <w:numId w:val="15"/>
      </w:numPr>
      <w:spacing w:after="240" w:line="360" w:lineRule="auto"/>
    </w:pPr>
    <w:rPr>
      <w:rFonts w:eastAsiaTheme="minorHAnsi" w:cstheme="minorBidi"/>
      <w:b/>
      <w:szCs w:val="22"/>
      <w:lang w:val="en-GB"/>
    </w:rPr>
  </w:style>
  <w:style w:type="character" w:customStyle="1" w:styleId="DCUSATableTextbulletptChar">
    <w:name w:val="DCUSA Table Text bullet pt Char"/>
    <w:basedOn w:val="DCUSATableTextChar"/>
    <w:link w:val="DCUSATableTextbulletpt"/>
    <w:rsid w:val="00CD66AC"/>
    <w:rPr>
      <w:rFonts w:ascii="Times New Roman" w:eastAsia="Calibri" w:hAnsi="Times New Roman" w:cs="Times New Roman"/>
      <w:sz w:val="24"/>
    </w:rPr>
  </w:style>
  <w:style w:type="character" w:customStyle="1" w:styleId="DCUSATabletextnumbersChar">
    <w:name w:val="DCUSA Table text numbers Char"/>
    <w:basedOn w:val="DCUSATableTextChar"/>
    <w:link w:val="DCUSATabletextnumbers"/>
    <w:rsid w:val="00CD66AC"/>
    <w:rPr>
      <w:rFonts w:ascii="Times New Roman" w:hAnsi="Times New Roman"/>
      <w:b/>
      <w:sz w:val="24"/>
      <w:u w:val="single"/>
    </w:rPr>
  </w:style>
  <w:style w:type="paragraph" w:styleId="Revision">
    <w:name w:val="Revision"/>
    <w:hidden/>
    <w:uiPriority w:val="99"/>
    <w:semiHidden/>
    <w:rsid w:val="00CD66AC"/>
    <w:pPr>
      <w:spacing w:after="0" w:line="240" w:lineRule="auto"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uiPriority w:val="99"/>
    <w:unhideWhenUsed/>
    <w:rsid w:val="00CD66AC"/>
    <w:pPr>
      <w:spacing w:after="120" w:line="360" w:lineRule="auto"/>
      <w:ind w:left="849"/>
      <w:contextualSpacing/>
    </w:pPr>
    <w:rPr>
      <w:rFonts w:eastAsiaTheme="minorHAnsi" w:cstheme="minorBidi"/>
      <w:szCs w:val="22"/>
      <w:lang w:val="en-GB"/>
    </w:rPr>
  </w:style>
  <w:style w:type="character" w:customStyle="1" w:styleId="Heading1Char1">
    <w:name w:val="Heading 1 Char1"/>
    <w:basedOn w:val="DefaultParagraphFont"/>
    <w:uiPriority w:val="99"/>
    <w:locked/>
    <w:rsid w:val="00CD66AC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rsid w:val="00CD66AC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CD66AC"/>
    <w:pPr>
      <w:numPr>
        <w:numId w:val="0"/>
      </w:numPr>
      <w:tabs>
        <w:tab w:val="num" w:pos="709"/>
      </w:tabs>
      <w:spacing w:after="0" w:line="276" w:lineRule="auto"/>
      <w:ind w:left="709" w:hanging="709"/>
      <w:jc w:val="both"/>
      <w:outlineLvl w:val="9"/>
    </w:pPr>
    <w:rPr>
      <w:rFonts w:ascii="Cambria" w:eastAsia="Times New Roman" w:hAnsi="Cambria" w:cs="Times New Roman"/>
      <w:caps w:val="0"/>
      <w:color w:val="365F91"/>
      <w:sz w:val="28"/>
      <w:u w:val="none"/>
      <w:lang w:val="en-US"/>
    </w:rPr>
  </w:style>
  <w:style w:type="paragraph" w:customStyle="1" w:styleId="Unknown3">
    <w:name w:val="Unknown 3"/>
    <w:next w:val="Normal"/>
    <w:uiPriority w:val="99"/>
    <w:semiHidden/>
    <w:rsid w:val="00CD66AC"/>
    <w:pPr>
      <w:tabs>
        <w:tab w:val="left" w:pos="-8380"/>
      </w:tabs>
      <w:spacing w:before="100" w:after="60" w:line="240" w:lineRule="auto"/>
      <w:ind w:left="567" w:right="862" w:hanging="567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SpacingSingle">
    <w:name w:val="Line Spacing: Single"/>
    <w:rsid w:val="00CD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tyleHeading1LatinTimesNewRoman12ptLinespacing1">
    <w:name w:val="Style Heading 1 + (Latin) Times New Roman 12 pt Line spacing:  1...."/>
    <w:basedOn w:val="Heading1"/>
    <w:uiPriority w:val="99"/>
    <w:rsid w:val="00CD66AC"/>
    <w:pPr>
      <w:keepLines w:val="0"/>
      <w:numPr>
        <w:numId w:val="16"/>
      </w:numPr>
      <w:spacing w:before="0"/>
      <w:jc w:val="both"/>
    </w:pPr>
    <w:rPr>
      <w:rFonts w:ascii="Times New Roman" w:eastAsia="Calibri" w:hAnsi="Times New Roman" w:cs="Times New Roman"/>
      <w:caps w:val="0"/>
      <w:kern w:val="32"/>
      <w:szCs w:val="20"/>
      <w:u w:val="none"/>
      <w:lang w:eastAsia="en-GB"/>
    </w:rPr>
  </w:style>
  <w:style w:type="paragraph" w:customStyle="1" w:styleId="Heading2Title">
    <w:name w:val="Heading 2 Title"/>
    <w:basedOn w:val="Normal"/>
    <w:uiPriority w:val="99"/>
    <w:rsid w:val="00CD66AC"/>
    <w:pPr>
      <w:tabs>
        <w:tab w:val="num" w:pos="709"/>
      </w:tabs>
      <w:spacing w:after="240" w:line="360" w:lineRule="auto"/>
      <w:ind w:left="709" w:hanging="709"/>
      <w:jc w:val="both"/>
    </w:pPr>
    <w:rPr>
      <w:lang w:val="en-GB" w:eastAsia="en-GB"/>
    </w:rPr>
  </w:style>
  <w:style w:type="paragraph" w:styleId="BlockText">
    <w:name w:val="Block Text"/>
    <w:basedOn w:val="Normal"/>
    <w:uiPriority w:val="99"/>
    <w:rsid w:val="00CD66AC"/>
    <w:pPr>
      <w:spacing w:after="120"/>
      <w:ind w:left="1440" w:right="1440"/>
    </w:pPr>
    <w:rPr>
      <w:lang w:val="en-GB" w:eastAsia="en-GB"/>
    </w:rPr>
  </w:style>
  <w:style w:type="numbering" w:customStyle="1" w:styleId="NoList1">
    <w:name w:val="No List1"/>
    <w:next w:val="NoList"/>
    <w:semiHidden/>
    <w:rsid w:val="00CD66AC"/>
  </w:style>
  <w:style w:type="table" w:customStyle="1" w:styleId="TableGrid1">
    <w:name w:val="Table Grid1"/>
    <w:basedOn w:val="TableNormal"/>
    <w:next w:val="TableGrid"/>
    <w:rsid w:val="00CD6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"/>
    <w:rsid w:val="00CD66AC"/>
    <w:pPr>
      <w:autoSpaceDE w:val="0"/>
      <w:autoSpaceDN w:val="0"/>
    </w:pPr>
    <w:rPr>
      <w:rFonts w:ascii="Trebuchet MS" w:hAnsi="Trebuchet MS"/>
      <w:color w:val="000000"/>
      <w:lang w:val="en-GB" w:eastAsia="en-GB"/>
    </w:rPr>
  </w:style>
  <w:style w:type="character" w:customStyle="1" w:styleId="entitycharstyle">
    <w:name w:val="entitycharstyle"/>
    <w:basedOn w:val="DefaultParagraphFont"/>
    <w:rsid w:val="00CD66AC"/>
    <w:rPr>
      <w:rFonts w:ascii="Arial Unicode MS" w:eastAsia="Arial Unicode MS" w:hAnsi="Arial Unicode MS" w:cs="Arial Unicode MS" w:hint="eastAsia"/>
    </w:rPr>
  </w:style>
  <w:style w:type="character" w:customStyle="1" w:styleId="div-wrap-info-bold">
    <w:name w:val="div-wrap-info-bold"/>
    <w:basedOn w:val="DefaultParagraphFont"/>
    <w:rsid w:val="00CD66AC"/>
    <w:rPr>
      <w:rFonts w:ascii="Times New Roman" w:hAnsi="Times New Roman" w:cs="Times New Roman" w:hint="default"/>
      <w:b/>
      <w:bCs/>
    </w:rPr>
  </w:style>
  <w:style w:type="character" w:customStyle="1" w:styleId="div-wraps-indented">
    <w:name w:val="div-wraps-indented"/>
    <w:basedOn w:val="DefaultParagraphFont"/>
    <w:rsid w:val="00CD66AC"/>
    <w:rPr>
      <w:rFonts w:ascii="Times New Roman" w:hAnsi="Times New Roman" w:cs="Times New Roman" w:hint="default"/>
    </w:rPr>
  </w:style>
  <w:style w:type="character" w:customStyle="1" w:styleId="amendment-quote">
    <w:name w:val="amendment-quote"/>
    <w:basedOn w:val="DefaultParagraphFont"/>
    <w:rsid w:val="00CD66AC"/>
    <w:rPr>
      <w:rFonts w:ascii="Helvetica" w:hAnsi="Helvetica" w:hint="default"/>
      <w:b w:val="0"/>
      <w:bCs w:val="0"/>
      <w:i w:val="0"/>
      <w:iCs w:val="0"/>
      <w:color w:val="000000"/>
    </w:rPr>
  </w:style>
  <w:style w:type="character" w:customStyle="1" w:styleId="within-new">
    <w:name w:val="within-new"/>
    <w:basedOn w:val="DefaultParagraphFont"/>
    <w:rsid w:val="00CD66AC"/>
    <w:rPr>
      <w:color w:val="0000FF"/>
    </w:rPr>
  </w:style>
  <w:style w:type="character" w:customStyle="1" w:styleId="div-wrap-info">
    <w:name w:val="div-wrap-info"/>
    <w:basedOn w:val="DefaultParagraphFont"/>
    <w:rsid w:val="00CD66AC"/>
  </w:style>
  <w:style w:type="paragraph" w:styleId="BodyTextIndent2">
    <w:name w:val="Body Text Indent 2"/>
    <w:basedOn w:val="Normal"/>
    <w:link w:val="BodyTextIndent2Char"/>
    <w:rsid w:val="00CD66AC"/>
    <w:pPr>
      <w:spacing w:after="120" w:line="480" w:lineRule="auto"/>
      <w:ind w:left="283"/>
    </w:pPr>
    <w:rPr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CD66AC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ectionHeading">
    <w:name w:val="Section Heading"/>
    <w:basedOn w:val="Heading1"/>
    <w:rsid w:val="00CD66AC"/>
    <w:pPr>
      <w:numPr>
        <w:numId w:val="0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line="240" w:lineRule="atLeast"/>
      <w:ind w:left="120"/>
      <w:jc w:val="left"/>
    </w:pPr>
    <w:rPr>
      <w:rFonts w:ascii="Arial Black" w:eastAsia="Calibri" w:hAnsi="Arial Black" w:cs="Times New Roman"/>
      <w:b w:val="0"/>
      <w:bCs w:val="0"/>
      <w:caps w:val="0"/>
      <w:color w:val="FFFFFF"/>
      <w:spacing w:val="-10"/>
      <w:kern w:val="20"/>
      <w:position w:val="8"/>
      <w:szCs w:val="20"/>
      <w:u w:val="none"/>
    </w:rPr>
  </w:style>
  <w:style w:type="paragraph" w:customStyle="1" w:styleId="msolistparagraph0">
    <w:name w:val="msolistparagraph"/>
    <w:basedOn w:val="Normal"/>
    <w:rsid w:val="00CD66AC"/>
    <w:pPr>
      <w:spacing w:after="200" w:line="276" w:lineRule="auto"/>
      <w:ind w:left="720"/>
    </w:pPr>
    <w:rPr>
      <w:rFonts w:ascii="Verdana" w:hAnsi="Verdana"/>
      <w:sz w:val="20"/>
      <w:szCs w:val="20"/>
      <w:lang w:val="en-GB" w:eastAsia="en-GB"/>
    </w:rPr>
  </w:style>
  <w:style w:type="character" w:customStyle="1" w:styleId="defterm">
    <w:name w:val="defterm"/>
    <w:basedOn w:val="DefaultParagraphFont"/>
    <w:rsid w:val="00CD66AC"/>
  </w:style>
  <w:style w:type="character" w:customStyle="1" w:styleId="CharChar6">
    <w:name w:val="Char Char6"/>
    <w:basedOn w:val="DefaultParagraphFont"/>
    <w:rsid w:val="00CD66AC"/>
    <w:rPr>
      <w:rFonts w:ascii="Cambria" w:eastAsia="Times New Roman" w:hAnsi="Cambria" w:cs="Times New Roman"/>
      <w:b/>
      <w:bCs/>
      <w:i/>
      <w:iCs/>
      <w:sz w:val="28"/>
      <w:szCs w:val="28"/>
      <w:lang w:eastAsia="en-GB"/>
    </w:rPr>
  </w:style>
  <w:style w:type="character" w:customStyle="1" w:styleId="CharChar5">
    <w:name w:val="Char Char5"/>
    <w:basedOn w:val="DefaultParagraphFont"/>
    <w:rsid w:val="00CD66AC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bold1">
    <w:name w:val="bold1"/>
    <w:basedOn w:val="DefaultParagraphFont"/>
    <w:rsid w:val="00CD66AC"/>
    <w:rPr>
      <w:b/>
      <w:bCs/>
    </w:rPr>
  </w:style>
  <w:style w:type="character" w:customStyle="1" w:styleId="highlight">
    <w:name w:val="highlight"/>
    <w:basedOn w:val="DefaultParagraphFont"/>
    <w:rsid w:val="00CD66AC"/>
  </w:style>
  <w:style w:type="paragraph" w:customStyle="1" w:styleId="StyleHeading2level2level2Left175cmHanging136cm">
    <w:name w:val="Style Heading 2level 2level2 + Left:  1.75 cm Hanging:  1.36 cm..."/>
    <w:basedOn w:val="Heading2"/>
    <w:rsid w:val="00CD66AC"/>
    <w:pPr>
      <w:widowControl w:val="0"/>
      <w:numPr>
        <w:numId w:val="7"/>
      </w:numPr>
      <w:jc w:val="both"/>
    </w:pPr>
    <w:rPr>
      <w:rFonts w:eastAsia="Times New Roman" w:cs="Times New Roman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CD66A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D66AC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numbering" w:customStyle="1" w:styleId="NoList2">
    <w:name w:val="No List2"/>
    <w:next w:val="NoList"/>
    <w:uiPriority w:val="99"/>
    <w:semiHidden/>
    <w:unhideWhenUsed/>
    <w:rsid w:val="00CD66AC"/>
  </w:style>
  <w:style w:type="numbering" w:customStyle="1" w:styleId="NoList3">
    <w:name w:val="No List3"/>
    <w:next w:val="NoList"/>
    <w:uiPriority w:val="99"/>
    <w:semiHidden/>
    <w:unhideWhenUsed/>
    <w:rsid w:val="00CD66AC"/>
  </w:style>
  <w:style w:type="table" w:customStyle="1" w:styleId="TableGrid3">
    <w:name w:val="Table Grid3"/>
    <w:basedOn w:val="TableNormal"/>
    <w:next w:val="TableGrid"/>
    <w:uiPriority w:val="59"/>
    <w:rsid w:val="00CD66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CD66AC"/>
  </w:style>
  <w:style w:type="table" w:customStyle="1" w:styleId="TableGrid4">
    <w:name w:val="Table Grid4"/>
    <w:basedOn w:val="TableNormal"/>
    <w:next w:val="TableGrid"/>
    <w:uiPriority w:val="59"/>
    <w:rsid w:val="00CD6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losing">
    <w:name w:val="Closing"/>
    <w:basedOn w:val="Normal"/>
    <w:link w:val="ClosingChar"/>
    <w:uiPriority w:val="5"/>
    <w:unhideWhenUsed/>
    <w:rsid w:val="00CD66AC"/>
    <w:pPr>
      <w:spacing w:before="480" w:after="960" w:line="276" w:lineRule="auto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5"/>
    <w:rsid w:val="00CD66AC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uiPriority w:val="3"/>
    <w:rsid w:val="00CD66AC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CD66AC"/>
    <w:pPr>
      <w:spacing w:before="480" w:after="320"/>
      <w:contextualSpacing/>
    </w:pPr>
    <w:rPr>
      <w:rFonts w:asciiTheme="minorHAnsi" w:eastAsiaTheme="minorEastAsia" w:hAnsiTheme="minorHAnsi"/>
      <w:b/>
      <w:sz w:val="22"/>
      <w:lang w:val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CD66AC"/>
    <w:rPr>
      <w:rFonts w:eastAsiaTheme="minorEastAsia"/>
      <w:b/>
      <w:lang w:val="en-US"/>
    </w:rPr>
  </w:style>
  <w:style w:type="paragraph" w:customStyle="1" w:styleId="SenderAddress">
    <w:name w:val="Sender Address"/>
    <w:basedOn w:val="NoSpacing"/>
    <w:uiPriority w:val="2"/>
    <w:rsid w:val="00CD66AC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character" w:styleId="PlaceholderText">
    <w:name w:val="Placeholder Text"/>
    <w:basedOn w:val="DefaultParagraphFont"/>
    <w:uiPriority w:val="99"/>
    <w:unhideWhenUsed/>
    <w:rsid w:val="00CD66AC"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rsid w:val="00CD66AC"/>
    <w:p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ignatureChar">
    <w:name w:val="Signature Char"/>
    <w:basedOn w:val="DefaultParagraphFont"/>
    <w:link w:val="Signature"/>
    <w:uiPriority w:val="99"/>
    <w:rsid w:val="00CD66AC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13" Type="http://schemas.openxmlformats.org/officeDocument/2006/relationships/header" Target="header3.xml" />
  <Relationship Id="rId18" Type="http://schemas.openxmlformats.org/officeDocument/2006/relationships/footer" Target="footer5.xml" />
  <Relationship Id="rId3" Type="http://schemas.openxmlformats.org/officeDocument/2006/relationships/styles" Target="styles.xml" />
  <Relationship Id="rId21" Type="http://schemas.openxmlformats.org/officeDocument/2006/relationships/fontTable" Target="fontTable.xml" />
  <Relationship Id="rId7" Type="http://schemas.openxmlformats.org/officeDocument/2006/relationships/footnotes" Target="footnotes.xml" />
  <Relationship Id="rId12" Type="http://schemas.openxmlformats.org/officeDocument/2006/relationships/footer" Target="footer2.xml" />
  <Relationship Id="rId17" Type="http://schemas.openxmlformats.org/officeDocument/2006/relationships/footer" Target="footer4.xml" />
  <Relationship Id="rId2" Type="http://schemas.openxmlformats.org/officeDocument/2006/relationships/numbering" Target="numbering.xml" />
  <Relationship Id="rId16" Type="http://schemas.openxmlformats.org/officeDocument/2006/relationships/header" Target="header5.xml" />
  <Relationship Id="rId20" Type="http://schemas.openxmlformats.org/officeDocument/2006/relationships/footer" Target="footer6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footer" Target="footer1.xml" />
  <Relationship Id="rId40" Type="http://schemas.microsoft.com/office/2011/relationships/people" Target="people.xml" />
  <Relationship Id="rId5" Type="http://schemas.openxmlformats.org/officeDocument/2006/relationships/settings" Target="settings.xml" />
  <Relationship Id="rId15" Type="http://schemas.openxmlformats.org/officeDocument/2006/relationships/header" Target="header4.xml" />
  <Relationship Id="rId10" Type="http://schemas.openxmlformats.org/officeDocument/2006/relationships/header" Target="header2.xml" />
  <Relationship Id="rId19" Type="http://schemas.openxmlformats.org/officeDocument/2006/relationships/header" Target="header6.xml" />
  <Relationship Id="rId4" Type="http://schemas.microsoft.com/office/2007/relationships/stylesWithEffects" Target="stylesWithEffects.xml" />
  <Relationship Id="rId9" Type="http://schemas.openxmlformats.org/officeDocument/2006/relationships/header" Target="header1.xml" />
  <Relationship Id="rId14" Type="http://schemas.openxmlformats.org/officeDocument/2006/relationships/footer" Target="footer3.xml" />
  <Relationship Id="rId22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6429D-A8DE-43AC-9FE6-E3184D71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3099</Words>
  <Characters>12648</Characters>
  <Application>Microsoft Office Word</Application>
  <DocSecurity>0</DocSecurity>
  <Lines>4216</Lines>
  <Paragraphs>2249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04d9ddc1-62db-4b7d-ad50-99c83a5e8065</vt:lpwstr>
  </property>
</Properties>
</file>