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190A8C" w14:textId="77777777" w:rsidR="00BD39F8" w:rsidRPr="00BD39F8" w:rsidRDefault="004303AF" w:rsidP="00BD39F8">
      <w:pPr>
        <w:pStyle w:val="Default"/>
        <w:spacing w:after="240" w:line="360" w:lineRule="auto"/>
        <w:jc w:val="center"/>
        <w:rPr>
          <w:b/>
          <w:bCs/>
          <w:color w:val="auto"/>
        </w:rPr>
      </w:pPr>
      <w:bookmarkStart w:id="0" w:name="_GoBack"/>
      <w:bookmarkEnd w:id="0"/>
      <w:r w:rsidRPr="00BD39F8">
        <w:rPr>
          <w:b/>
          <w:bCs/>
          <w:color w:val="auto"/>
        </w:rPr>
        <w:t xml:space="preserve">DCP294 </w:t>
      </w:r>
      <w:r w:rsidR="00BD39F8" w:rsidRPr="00BD39F8">
        <w:rPr>
          <w:b/>
          <w:bCs/>
          <w:color w:val="auto"/>
        </w:rPr>
        <w:t>Legal Text</w:t>
      </w:r>
    </w:p>
    <w:p w14:paraId="164CA08E" w14:textId="61E24546" w:rsidR="00BD39F8" w:rsidRPr="00BD39F8" w:rsidRDefault="00BD39F8" w:rsidP="00BD39F8">
      <w:pPr>
        <w:pStyle w:val="Default"/>
        <w:spacing w:after="240" w:line="360" w:lineRule="auto"/>
        <w:jc w:val="center"/>
        <w:rPr>
          <w:b/>
          <w:bCs/>
          <w:color w:val="auto"/>
        </w:rPr>
      </w:pPr>
      <w:r w:rsidRPr="00BD39F8">
        <w:rPr>
          <w:b/>
          <w:bCs/>
          <w:color w:val="auto"/>
        </w:rPr>
        <w:t>Capacity Management Following Acceptance of Connection Offer</w:t>
      </w:r>
    </w:p>
    <w:p w14:paraId="0FF4CFE9" w14:textId="5D40C509" w:rsidR="00BD39F8" w:rsidRPr="00BD39F8" w:rsidRDefault="00BD39F8" w:rsidP="00BD39F8">
      <w:pPr>
        <w:pStyle w:val="Default"/>
        <w:spacing w:after="240" w:line="360" w:lineRule="auto"/>
        <w:jc w:val="both"/>
        <w:rPr>
          <w:b/>
          <w:bCs/>
          <w:color w:val="auto"/>
          <w:u w:val="single"/>
        </w:rPr>
      </w:pPr>
      <w:r w:rsidRPr="00BD39F8">
        <w:rPr>
          <w:b/>
          <w:bCs/>
          <w:color w:val="auto"/>
          <w:u w:val="single"/>
        </w:rPr>
        <w:t>Add new Clauses 39.12A and 39.12B as follows</w:t>
      </w:r>
      <w:r>
        <w:rPr>
          <w:b/>
          <w:bCs/>
          <w:color w:val="auto"/>
          <w:u w:val="single"/>
        </w:rPr>
        <w:t>:</w:t>
      </w:r>
    </w:p>
    <w:p w14:paraId="42DFC39B" w14:textId="3DD8CD00" w:rsidR="008C3D6F" w:rsidRPr="00BD39F8" w:rsidRDefault="00104866" w:rsidP="00BD39F8">
      <w:pPr>
        <w:pStyle w:val="Default"/>
        <w:spacing w:after="240" w:line="360" w:lineRule="auto"/>
        <w:jc w:val="both"/>
        <w:rPr>
          <w:color w:val="auto"/>
        </w:rPr>
      </w:pPr>
      <w:r w:rsidRPr="00BD39F8">
        <w:rPr>
          <w:b/>
          <w:bCs/>
          <w:color w:val="auto"/>
        </w:rPr>
        <w:t>Variation to the</w:t>
      </w:r>
      <w:r w:rsidR="00E165B5" w:rsidRPr="00BD39F8">
        <w:rPr>
          <w:b/>
          <w:bCs/>
          <w:color w:val="auto"/>
        </w:rPr>
        <w:t xml:space="preserve"> </w:t>
      </w:r>
      <w:r w:rsidR="008C3D6F" w:rsidRPr="00BD39F8">
        <w:rPr>
          <w:b/>
          <w:bCs/>
          <w:color w:val="auto"/>
        </w:rPr>
        <w:t xml:space="preserve">Maximum Import Capacity and Maximum Export Capacity </w:t>
      </w:r>
    </w:p>
    <w:p w14:paraId="66823E2D" w14:textId="638E1FA4" w:rsidR="00162863" w:rsidRPr="00BD39F8" w:rsidRDefault="00CA7AC9" w:rsidP="00BD39F8">
      <w:pPr>
        <w:spacing w:after="240" w:line="360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 w:rsidRPr="00BD39F8">
        <w:rPr>
          <w:rFonts w:ascii="Times New Roman" w:hAnsi="Times New Roman"/>
          <w:sz w:val="24"/>
          <w:szCs w:val="24"/>
        </w:rPr>
        <w:t>39.12A</w:t>
      </w:r>
      <w:r w:rsidR="008C3D6F" w:rsidRPr="00BD39F8">
        <w:rPr>
          <w:rFonts w:ascii="Times New Roman" w:hAnsi="Times New Roman"/>
          <w:sz w:val="24"/>
          <w:szCs w:val="24"/>
        </w:rPr>
        <w:tab/>
      </w:r>
      <w:r w:rsidR="000A2487" w:rsidRPr="00BD39F8">
        <w:rPr>
          <w:rFonts w:ascii="Times New Roman" w:hAnsi="Times New Roman"/>
          <w:sz w:val="24"/>
          <w:szCs w:val="24"/>
        </w:rPr>
        <w:t xml:space="preserve">Except where a variation requires a Modification, either Party may propose a variation </w:t>
      </w:r>
      <w:r w:rsidR="002370D9" w:rsidRPr="00BD39F8">
        <w:rPr>
          <w:rFonts w:ascii="Times New Roman" w:hAnsi="Times New Roman"/>
          <w:sz w:val="24"/>
          <w:szCs w:val="24"/>
        </w:rPr>
        <w:t>to the Maximum Import Capacity and</w:t>
      </w:r>
      <w:r w:rsidR="00FD4B5F" w:rsidRPr="00BD39F8">
        <w:rPr>
          <w:rFonts w:ascii="Times New Roman" w:hAnsi="Times New Roman"/>
          <w:sz w:val="24"/>
          <w:szCs w:val="24"/>
        </w:rPr>
        <w:t>/or</w:t>
      </w:r>
      <w:r w:rsidR="002370D9" w:rsidRPr="00BD39F8">
        <w:rPr>
          <w:rFonts w:ascii="Times New Roman" w:hAnsi="Times New Roman"/>
          <w:sz w:val="24"/>
          <w:szCs w:val="24"/>
        </w:rPr>
        <w:t xml:space="preserve"> Maximum Export Capacity contained within the Bilateral Connection Agreement </w:t>
      </w:r>
      <w:r w:rsidR="000A2487" w:rsidRPr="00BD39F8">
        <w:rPr>
          <w:rFonts w:ascii="Times New Roman" w:hAnsi="Times New Roman"/>
          <w:sz w:val="24"/>
          <w:szCs w:val="24"/>
        </w:rPr>
        <w:t>by notice in writing to the other Party.</w:t>
      </w:r>
      <w:r w:rsidR="002370D9" w:rsidRPr="00BD39F8">
        <w:rPr>
          <w:rFonts w:ascii="Times New Roman" w:hAnsi="Times New Roman"/>
          <w:sz w:val="24"/>
          <w:szCs w:val="24"/>
        </w:rPr>
        <w:t xml:space="preserve"> The Company and the User shall negotiate in good faith the terms of any such variation</w:t>
      </w:r>
      <w:r w:rsidR="009D3040">
        <w:rPr>
          <w:rFonts w:ascii="Times New Roman" w:hAnsi="Times New Roman"/>
          <w:sz w:val="24"/>
          <w:szCs w:val="24"/>
        </w:rPr>
        <w:t>.</w:t>
      </w:r>
    </w:p>
    <w:p w14:paraId="04A7F616" w14:textId="140A0FA5" w:rsidR="0087563F" w:rsidRPr="00BD39F8" w:rsidRDefault="00395412" w:rsidP="00BD39F8">
      <w:pPr>
        <w:spacing w:after="240" w:line="360" w:lineRule="auto"/>
        <w:ind w:left="993" w:hanging="993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BD39F8">
        <w:rPr>
          <w:rFonts w:ascii="Times New Roman" w:hAnsi="Times New Roman"/>
          <w:sz w:val="24"/>
          <w:szCs w:val="24"/>
        </w:rPr>
        <w:t>39.</w:t>
      </w:r>
      <w:r w:rsidR="002370D9" w:rsidRPr="00BD39F8">
        <w:rPr>
          <w:rFonts w:ascii="Times New Roman" w:hAnsi="Times New Roman"/>
          <w:sz w:val="24"/>
          <w:szCs w:val="24"/>
        </w:rPr>
        <w:t>12B</w:t>
      </w:r>
      <w:r w:rsidRPr="00BD39F8">
        <w:rPr>
          <w:rFonts w:ascii="Times New Roman" w:hAnsi="Times New Roman"/>
          <w:sz w:val="24"/>
          <w:szCs w:val="24"/>
        </w:rPr>
        <w:tab/>
        <w:t>Where the Bilateral Connection Agreement</w:t>
      </w:r>
      <w:r w:rsidR="001320D9" w:rsidRPr="00BD39F8">
        <w:rPr>
          <w:rFonts w:ascii="Times New Roman" w:hAnsi="Times New Roman"/>
          <w:sz w:val="24"/>
          <w:szCs w:val="24"/>
        </w:rPr>
        <w:t xml:space="preserve"> includes a phased </w:t>
      </w:r>
      <w:r w:rsidR="00EB54B4">
        <w:rPr>
          <w:rFonts w:ascii="Times New Roman" w:hAnsi="Times New Roman"/>
          <w:sz w:val="24"/>
          <w:szCs w:val="24"/>
        </w:rPr>
        <w:t>‘Required C</w:t>
      </w:r>
      <w:r w:rsidR="00B10748" w:rsidRPr="00BD39F8">
        <w:rPr>
          <w:rFonts w:ascii="Times New Roman" w:hAnsi="Times New Roman"/>
          <w:sz w:val="24"/>
          <w:szCs w:val="24"/>
        </w:rPr>
        <w:t>apacity</w:t>
      </w:r>
      <w:r w:rsidR="00EB54B4">
        <w:rPr>
          <w:rFonts w:ascii="Times New Roman" w:hAnsi="Times New Roman"/>
          <w:sz w:val="24"/>
          <w:szCs w:val="24"/>
        </w:rPr>
        <w:t>’ for the ‘</w:t>
      </w:r>
      <w:r w:rsidR="00B10748" w:rsidRPr="00BD39F8">
        <w:rPr>
          <w:rFonts w:ascii="Times New Roman" w:hAnsi="Times New Roman"/>
          <w:sz w:val="24"/>
          <w:szCs w:val="24"/>
        </w:rPr>
        <w:t>Development Phase</w:t>
      </w:r>
      <w:r w:rsidR="00EB54B4">
        <w:rPr>
          <w:rFonts w:ascii="Times New Roman" w:hAnsi="Times New Roman"/>
          <w:sz w:val="24"/>
          <w:szCs w:val="24"/>
        </w:rPr>
        <w:t>’</w:t>
      </w:r>
      <w:r w:rsidR="001320D9" w:rsidRPr="00BD39F8">
        <w:rPr>
          <w:rFonts w:ascii="Times New Roman" w:hAnsi="Times New Roman"/>
          <w:sz w:val="24"/>
          <w:szCs w:val="24"/>
        </w:rPr>
        <w:t xml:space="preserve"> </w:t>
      </w:r>
      <w:r w:rsidR="00B10748" w:rsidRPr="00BD39F8">
        <w:rPr>
          <w:rFonts w:ascii="Times New Roman" w:hAnsi="Times New Roman"/>
          <w:sz w:val="24"/>
          <w:szCs w:val="24"/>
        </w:rPr>
        <w:t xml:space="preserve">(as </w:t>
      </w:r>
      <w:r w:rsidR="00EB54B4">
        <w:rPr>
          <w:rFonts w:ascii="Times New Roman" w:hAnsi="Times New Roman"/>
          <w:sz w:val="24"/>
          <w:szCs w:val="24"/>
        </w:rPr>
        <w:t xml:space="preserve">each such expression is defined in </w:t>
      </w:r>
      <w:r w:rsidR="00B10748" w:rsidRPr="00BD39F8">
        <w:rPr>
          <w:rFonts w:ascii="Times New Roman" w:hAnsi="Times New Roman"/>
          <w:sz w:val="24"/>
          <w:szCs w:val="24"/>
        </w:rPr>
        <w:t>Schedule 22)</w:t>
      </w:r>
      <w:r w:rsidR="003F6B98" w:rsidRPr="00BD39F8">
        <w:rPr>
          <w:rFonts w:ascii="Times New Roman" w:hAnsi="Times New Roman"/>
          <w:sz w:val="24"/>
          <w:szCs w:val="24"/>
        </w:rPr>
        <w:t>,</w:t>
      </w:r>
      <w:r w:rsidR="001320D9" w:rsidRPr="00BD39F8">
        <w:rPr>
          <w:rFonts w:ascii="Times New Roman" w:hAnsi="Times New Roman"/>
          <w:sz w:val="24"/>
          <w:szCs w:val="24"/>
        </w:rPr>
        <w:t xml:space="preserve"> any proposal to </w:t>
      </w:r>
      <w:r w:rsidR="001945A2" w:rsidRPr="00BD39F8">
        <w:rPr>
          <w:rFonts w:ascii="Times New Roman" w:hAnsi="Times New Roman"/>
          <w:sz w:val="24"/>
          <w:szCs w:val="24"/>
        </w:rPr>
        <w:t xml:space="preserve">vary </w:t>
      </w:r>
      <w:r w:rsidR="001320D9" w:rsidRPr="00BD39F8">
        <w:rPr>
          <w:rFonts w:ascii="Times New Roman" w:hAnsi="Times New Roman"/>
          <w:sz w:val="24"/>
          <w:szCs w:val="24"/>
        </w:rPr>
        <w:t>the Bilateral Connection Agreement made pursuant to Clause 39.12A sha</w:t>
      </w:r>
      <w:r w:rsidR="00EB54B4">
        <w:rPr>
          <w:rFonts w:ascii="Times New Roman" w:hAnsi="Times New Roman"/>
          <w:sz w:val="24"/>
          <w:szCs w:val="24"/>
        </w:rPr>
        <w:t xml:space="preserve">ll take into account the capacity </w:t>
      </w:r>
      <w:r w:rsidR="001320D9" w:rsidRPr="00BD39F8">
        <w:rPr>
          <w:rFonts w:ascii="Times New Roman" w:hAnsi="Times New Roman"/>
          <w:sz w:val="24"/>
          <w:szCs w:val="24"/>
        </w:rPr>
        <w:t>require</w:t>
      </w:r>
      <w:r w:rsidR="00EB54B4">
        <w:rPr>
          <w:rFonts w:ascii="Times New Roman" w:hAnsi="Times New Roman"/>
          <w:sz w:val="24"/>
          <w:szCs w:val="24"/>
        </w:rPr>
        <w:t xml:space="preserve">d for the remainder of such Development Phase, </w:t>
      </w:r>
      <w:r w:rsidR="005506C5" w:rsidRPr="00BD39F8">
        <w:rPr>
          <w:rFonts w:ascii="Times New Roman" w:hAnsi="Times New Roman"/>
          <w:sz w:val="24"/>
          <w:szCs w:val="24"/>
        </w:rPr>
        <w:t xml:space="preserve">as set </w:t>
      </w:r>
      <w:r w:rsidR="006A10DC" w:rsidRPr="00BD39F8">
        <w:rPr>
          <w:rFonts w:ascii="Times New Roman" w:hAnsi="Times New Roman"/>
          <w:sz w:val="24"/>
          <w:szCs w:val="24"/>
        </w:rPr>
        <w:t>out in the Bilateral Connection Agreement.</w:t>
      </w:r>
    </w:p>
    <w:p w14:paraId="1627B433" w14:textId="77777777" w:rsidR="006B27A5" w:rsidRDefault="006B27A5" w:rsidP="00EB54B4">
      <w:pPr>
        <w:pStyle w:val="Default"/>
        <w:spacing w:after="240" w:line="360" w:lineRule="auto"/>
        <w:jc w:val="both"/>
        <w:rPr>
          <w:b/>
          <w:bCs/>
          <w:color w:val="auto"/>
          <w:u w:val="single"/>
        </w:rPr>
      </w:pPr>
    </w:p>
    <w:p w14:paraId="5F85FE6C" w14:textId="3024B53F" w:rsidR="00EB54B4" w:rsidRPr="00BD39F8" w:rsidRDefault="00EB54B4" w:rsidP="00EB54B4">
      <w:pPr>
        <w:pStyle w:val="Default"/>
        <w:spacing w:after="240" w:line="360" w:lineRule="auto"/>
        <w:jc w:val="both"/>
        <w:rPr>
          <w:b/>
          <w:bCs/>
          <w:color w:val="auto"/>
          <w:u w:val="single"/>
        </w:rPr>
      </w:pPr>
      <w:r w:rsidRPr="00BD39F8">
        <w:rPr>
          <w:b/>
          <w:bCs/>
          <w:color w:val="auto"/>
          <w:u w:val="single"/>
        </w:rPr>
        <w:t>A</w:t>
      </w:r>
      <w:r>
        <w:rPr>
          <w:b/>
          <w:bCs/>
          <w:color w:val="auto"/>
          <w:u w:val="single"/>
        </w:rPr>
        <w:t xml:space="preserve">mend Schedule 22, Section 2 </w:t>
      </w:r>
      <w:r w:rsidRPr="00BD39F8">
        <w:rPr>
          <w:b/>
          <w:bCs/>
          <w:color w:val="auto"/>
          <w:u w:val="single"/>
        </w:rPr>
        <w:t>as follows</w:t>
      </w:r>
      <w:r>
        <w:rPr>
          <w:b/>
          <w:bCs/>
          <w:color w:val="auto"/>
          <w:u w:val="single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6015"/>
      </w:tblGrid>
      <w:tr w:rsidR="006B27A5" w14:paraId="42B252EB" w14:textId="77777777" w:rsidTr="006B27A5">
        <w:tc>
          <w:tcPr>
            <w:tcW w:w="3227" w:type="dxa"/>
          </w:tcPr>
          <w:p w14:paraId="6265AF43" w14:textId="50DDD8DC" w:rsidR="006B27A5" w:rsidRPr="006B27A5" w:rsidRDefault="006B27A5" w:rsidP="00BD39F8">
            <w:pPr>
              <w:widowControl/>
              <w:autoSpaceDE/>
              <w:autoSpaceDN/>
              <w:adjustRightInd/>
              <w:spacing w:after="240" w:line="36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B27A5"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Development Phase</w:t>
            </w:r>
          </w:p>
        </w:tc>
        <w:tc>
          <w:tcPr>
            <w:tcW w:w="6015" w:type="dxa"/>
          </w:tcPr>
          <w:p w14:paraId="72019B5E" w14:textId="570FB071" w:rsidR="006B27A5" w:rsidRPr="006B27A5" w:rsidRDefault="006B27A5" w:rsidP="006B27A5">
            <w:pPr>
              <w:widowControl/>
              <w:autoSpaceDE/>
              <w:autoSpaceDN/>
              <w:adjustRightInd/>
              <w:spacing w:after="240" w:line="360" w:lineRule="auto"/>
              <w:jc w:val="both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 w:rsidRPr="006B27A5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del w:id="1" w:author="Gus Wood" w:date="2018-03-05T12:03:00Z">
              <w:r w:rsidRPr="006B27A5" w:rsidDel="006B27A5">
                <w:rPr>
                  <w:rFonts w:ascii="Times New Roman" w:hAnsi="Times New Roman"/>
                  <w:sz w:val="24"/>
                  <w:szCs w:val="24"/>
                </w:rPr>
                <w:delText xml:space="preserve">three </w:delText>
              </w:r>
            </w:del>
            <w:ins w:id="2" w:author="Gus Wood" w:date="2018-03-05T12:03:00Z">
              <w:r>
                <w:rPr>
                  <w:rFonts w:ascii="Times New Roman" w:hAnsi="Times New Roman"/>
                  <w:sz w:val="24"/>
                  <w:szCs w:val="24"/>
                </w:rPr>
                <w:t>five-</w:t>
              </w:r>
            </w:ins>
            <w:r w:rsidRPr="006B27A5">
              <w:rPr>
                <w:rFonts w:ascii="Times New Roman" w:hAnsi="Times New Roman"/>
                <w:sz w:val="24"/>
                <w:szCs w:val="24"/>
              </w:rPr>
              <w:t>year period, unless otherwise agreed with us, commencing on the date of Energisation of an embedded network</w:t>
            </w:r>
            <w:ins w:id="3" w:author="Gus Wood" w:date="2018-03-05T12:04:00Z">
              <w:r>
                <w:rPr>
                  <w:rFonts w:ascii="Times New Roman" w:hAnsi="Times New Roman"/>
                  <w:sz w:val="24"/>
                  <w:szCs w:val="24"/>
                </w:rPr>
                <w:t>,</w:t>
              </w:r>
            </w:ins>
            <w:r w:rsidRPr="006B27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ins w:id="4" w:author="Gus Wood" w:date="2018-03-05T12:04:00Z">
              <w:r>
                <w:rPr>
                  <w:rFonts w:ascii="Times New Roman" w:hAnsi="Times New Roman"/>
                  <w:sz w:val="24"/>
                  <w:szCs w:val="24"/>
                </w:rPr>
                <w:t>during</w:t>
              </w:r>
            </w:ins>
            <w:del w:id="5" w:author="Gus Wood" w:date="2018-03-05T12:04:00Z">
              <w:r w:rsidRPr="006B27A5" w:rsidDel="006B27A5">
                <w:rPr>
                  <w:rFonts w:ascii="Times New Roman" w:hAnsi="Times New Roman"/>
                  <w:sz w:val="24"/>
                  <w:szCs w:val="24"/>
                </w:rPr>
                <w:delText>over</w:delText>
              </w:r>
            </w:del>
            <w:r w:rsidRPr="006B27A5">
              <w:rPr>
                <w:rFonts w:ascii="Times New Roman" w:hAnsi="Times New Roman"/>
                <w:sz w:val="24"/>
                <w:szCs w:val="24"/>
              </w:rPr>
              <w:t xml:space="preserve"> which </w:t>
            </w:r>
            <w:ins w:id="6" w:author="Gus Wood" w:date="2018-03-05T12:04:00Z">
              <w:r>
                <w:rPr>
                  <w:rFonts w:ascii="Times New Roman" w:hAnsi="Times New Roman"/>
                  <w:sz w:val="24"/>
                  <w:szCs w:val="24"/>
                </w:rPr>
                <w:t xml:space="preserve">period </w:t>
              </w:r>
            </w:ins>
            <w:r w:rsidRPr="006B27A5">
              <w:rPr>
                <w:rFonts w:ascii="Times New Roman" w:hAnsi="Times New Roman"/>
                <w:sz w:val="24"/>
                <w:szCs w:val="24"/>
              </w:rPr>
              <w:t xml:space="preserve">the development is </w:t>
            </w:r>
            <w:ins w:id="7" w:author="Gus Wood" w:date="2018-03-05T12:04:00Z">
              <w:r>
                <w:rPr>
                  <w:rFonts w:ascii="Times New Roman" w:hAnsi="Times New Roman"/>
                  <w:sz w:val="24"/>
                  <w:szCs w:val="24"/>
                </w:rPr>
                <w:t xml:space="preserve">to be </w:t>
              </w:r>
            </w:ins>
            <w:r w:rsidRPr="006B27A5">
              <w:rPr>
                <w:rFonts w:ascii="Times New Roman" w:hAnsi="Times New Roman"/>
                <w:sz w:val="24"/>
                <w:szCs w:val="24"/>
              </w:rPr>
              <w:t>constructed.</w:t>
            </w:r>
          </w:p>
        </w:tc>
      </w:tr>
    </w:tbl>
    <w:p w14:paraId="6B239733" w14:textId="77777777" w:rsidR="0049002D" w:rsidRDefault="0049002D" w:rsidP="006B27A5">
      <w:pPr>
        <w:widowControl/>
        <w:autoSpaceDE/>
        <w:autoSpaceDN/>
        <w:adjustRightInd/>
        <w:spacing w:after="240" w:line="360" w:lineRule="auto"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</w:p>
    <w:p w14:paraId="1FE3A0A9" w14:textId="143984FF" w:rsidR="006B27A5" w:rsidRDefault="006B27A5" w:rsidP="006B27A5">
      <w:pPr>
        <w:widowControl/>
        <w:autoSpaceDE/>
        <w:autoSpaceDN/>
        <w:adjustRightInd/>
        <w:spacing w:line="36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Gowling</w:t>
      </w:r>
      <w:proofErr w:type="spellEnd"/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WLG (UK) LLP</w:t>
      </w:r>
    </w:p>
    <w:p w14:paraId="7A972A2A" w14:textId="40AFCFC6" w:rsidR="006B27A5" w:rsidRPr="00BD39F8" w:rsidRDefault="00FB31C6" w:rsidP="006B27A5">
      <w:pPr>
        <w:widowControl/>
        <w:autoSpaceDE/>
        <w:autoSpaceDN/>
        <w:adjustRightInd/>
        <w:spacing w:after="240" w:line="360" w:lineRule="auto"/>
        <w:jc w:val="right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12</w:t>
      </w:r>
      <w:r w:rsidR="006B27A5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March 2018</w:t>
      </w:r>
    </w:p>
    <w:sectPr w:rsidR="006B27A5" w:rsidRPr="00BD39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40983" w14:textId="77777777" w:rsidR="00731A1C" w:rsidRDefault="00731A1C" w:rsidP="00167898">
      <w:r>
        <w:separator/>
      </w:r>
    </w:p>
  </w:endnote>
  <w:endnote w:type="continuationSeparator" w:id="0">
    <w:p w14:paraId="672D785D" w14:textId="77777777" w:rsidR="00731A1C" w:rsidRDefault="00731A1C" w:rsidP="00167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7677B" w14:textId="77777777" w:rsidR="00B932F5" w:rsidRDefault="00B932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9AA0B" w14:textId="77777777" w:rsidR="00B932F5" w:rsidRDefault="00B932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EE985" w14:textId="77777777" w:rsidR="00B932F5" w:rsidRDefault="00B932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41A1A" w14:textId="77777777" w:rsidR="00731A1C" w:rsidRDefault="00731A1C" w:rsidP="00167898">
      <w:r>
        <w:separator/>
      </w:r>
    </w:p>
  </w:footnote>
  <w:footnote w:type="continuationSeparator" w:id="0">
    <w:p w14:paraId="6EDC055C" w14:textId="77777777" w:rsidR="00731A1C" w:rsidRDefault="00731A1C" w:rsidP="00167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4C800" w14:textId="77777777" w:rsidR="00B932F5" w:rsidRDefault="00B932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C0A43" w14:textId="50B117D5" w:rsidR="00BD39F8" w:rsidRPr="006B27A5" w:rsidRDefault="00BD39F8" w:rsidP="00BD39F8">
    <w:pPr>
      <w:pStyle w:val="Header"/>
      <w:jc w:val="right"/>
      <w:rPr>
        <w:rFonts w:ascii="Times New Roman" w:hAnsi="Times New Roman" w:cs="Times New Roman"/>
      </w:rPr>
    </w:pPr>
    <w:proofErr w:type="spellStart"/>
    <w:r w:rsidRPr="006B27A5">
      <w:rPr>
        <w:rFonts w:ascii="Times New Roman" w:hAnsi="Times New Roman" w:cs="Times New Roman"/>
      </w:rPr>
      <w:t>Gowling</w:t>
    </w:r>
    <w:proofErr w:type="spellEnd"/>
    <w:r w:rsidRPr="006B27A5">
      <w:rPr>
        <w:rFonts w:ascii="Times New Roman" w:hAnsi="Times New Roman" w:cs="Times New Roman"/>
      </w:rPr>
      <w:t xml:space="preserve"> WLG – </w:t>
    </w:r>
    <w:r w:rsidR="00FB31C6">
      <w:rPr>
        <w:rFonts w:ascii="Times New Roman" w:hAnsi="Times New Roman" w:cs="Times New Roman"/>
      </w:rPr>
      <w:t>12</w:t>
    </w:r>
    <w:r w:rsidRPr="006B27A5">
      <w:rPr>
        <w:rFonts w:ascii="Times New Roman" w:hAnsi="Times New Roman" w:cs="Times New Roman"/>
      </w:rPr>
      <w:t xml:space="preserve"> March 2018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1F493" w14:textId="77777777" w:rsidR="00B932F5" w:rsidRDefault="00B932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4D0971"/>
    <w:multiLevelType w:val="hybridMultilevel"/>
    <w:tmpl w:val="DDFEEAD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D6F"/>
    <w:rsid w:val="00001A67"/>
    <w:rsid w:val="000539E6"/>
    <w:rsid w:val="000708C6"/>
    <w:rsid w:val="00093386"/>
    <w:rsid w:val="0009370C"/>
    <w:rsid w:val="00097C10"/>
    <w:rsid w:val="000A2487"/>
    <w:rsid w:val="000E28EC"/>
    <w:rsid w:val="00104866"/>
    <w:rsid w:val="00105D1E"/>
    <w:rsid w:val="00111595"/>
    <w:rsid w:val="00117620"/>
    <w:rsid w:val="001320D9"/>
    <w:rsid w:val="00162863"/>
    <w:rsid w:val="00167898"/>
    <w:rsid w:val="001749A3"/>
    <w:rsid w:val="001945A2"/>
    <w:rsid w:val="001B43B5"/>
    <w:rsid w:val="001D7990"/>
    <w:rsid w:val="001F7EA5"/>
    <w:rsid w:val="00203B65"/>
    <w:rsid w:val="00204662"/>
    <w:rsid w:val="0022735F"/>
    <w:rsid w:val="0022772D"/>
    <w:rsid w:val="002370D9"/>
    <w:rsid w:val="00243B15"/>
    <w:rsid w:val="002A6DE3"/>
    <w:rsid w:val="002C64F4"/>
    <w:rsid w:val="003246BB"/>
    <w:rsid w:val="00362B4C"/>
    <w:rsid w:val="00372E33"/>
    <w:rsid w:val="003754AD"/>
    <w:rsid w:val="00395412"/>
    <w:rsid w:val="00397036"/>
    <w:rsid w:val="003A528F"/>
    <w:rsid w:val="003C7758"/>
    <w:rsid w:val="003F6B98"/>
    <w:rsid w:val="004303AF"/>
    <w:rsid w:val="00434943"/>
    <w:rsid w:val="00466BF0"/>
    <w:rsid w:val="00470942"/>
    <w:rsid w:val="004800B6"/>
    <w:rsid w:val="0049002D"/>
    <w:rsid w:val="004A0BA8"/>
    <w:rsid w:val="004C3B56"/>
    <w:rsid w:val="004C5179"/>
    <w:rsid w:val="00527539"/>
    <w:rsid w:val="005506C5"/>
    <w:rsid w:val="00556145"/>
    <w:rsid w:val="00560824"/>
    <w:rsid w:val="00560A21"/>
    <w:rsid w:val="00565F18"/>
    <w:rsid w:val="005A02A2"/>
    <w:rsid w:val="005B7DC5"/>
    <w:rsid w:val="005E00C2"/>
    <w:rsid w:val="005E70E3"/>
    <w:rsid w:val="00675655"/>
    <w:rsid w:val="00683896"/>
    <w:rsid w:val="00696FE8"/>
    <w:rsid w:val="006A10DC"/>
    <w:rsid w:val="006A3B71"/>
    <w:rsid w:val="006B27A5"/>
    <w:rsid w:val="006D0DC0"/>
    <w:rsid w:val="006D3AAC"/>
    <w:rsid w:val="006D762F"/>
    <w:rsid w:val="006F2CD0"/>
    <w:rsid w:val="00701C92"/>
    <w:rsid w:val="007162F0"/>
    <w:rsid w:val="00731A1C"/>
    <w:rsid w:val="00734013"/>
    <w:rsid w:val="00737962"/>
    <w:rsid w:val="007412BA"/>
    <w:rsid w:val="00751626"/>
    <w:rsid w:val="00757590"/>
    <w:rsid w:val="007D25C8"/>
    <w:rsid w:val="007E4D0F"/>
    <w:rsid w:val="00812D26"/>
    <w:rsid w:val="008321C9"/>
    <w:rsid w:val="008755C7"/>
    <w:rsid w:val="0087563F"/>
    <w:rsid w:val="00883847"/>
    <w:rsid w:val="00884DAB"/>
    <w:rsid w:val="008857ED"/>
    <w:rsid w:val="008C3D6F"/>
    <w:rsid w:val="008D4C65"/>
    <w:rsid w:val="009233CF"/>
    <w:rsid w:val="00941C26"/>
    <w:rsid w:val="00947565"/>
    <w:rsid w:val="00947A75"/>
    <w:rsid w:val="00980A05"/>
    <w:rsid w:val="00984797"/>
    <w:rsid w:val="00987DB7"/>
    <w:rsid w:val="009D3040"/>
    <w:rsid w:val="009F372A"/>
    <w:rsid w:val="009F70D7"/>
    <w:rsid w:val="00A43A93"/>
    <w:rsid w:val="00A90293"/>
    <w:rsid w:val="00B10748"/>
    <w:rsid w:val="00B36D77"/>
    <w:rsid w:val="00B41AE8"/>
    <w:rsid w:val="00B542AB"/>
    <w:rsid w:val="00B6604F"/>
    <w:rsid w:val="00B932F5"/>
    <w:rsid w:val="00BA392B"/>
    <w:rsid w:val="00BB5EE9"/>
    <w:rsid w:val="00BD39F8"/>
    <w:rsid w:val="00BF0990"/>
    <w:rsid w:val="00C74FAF"/>
    <w:rsid w:val="00C863B4"/>
    <w:rsid w:val="00CA7AC9"/>
    <w:rsid w:val="00D8426B"/>
    <w:rsid w:val="00D85348"/>
    <w:rsid w:val="00D91618"/>
    <w:rsid w:val="00DA2CE7"/>
    <w:rsid w:val="00DA7A6A"/>
    <w:rsid w:val="00DD02F2"/>
    <w:rsid w:val="00E019EE"/>
    <w:rsid w:val="00E165B5"/>
    <w:rsid w:val="00E454A6"/>
    <w:rsid w:val="00E462FA"/>
    <w:rsid w:val="00E70D43"/>
    <w:rsid w:val="00E70EAD"/>
    <w:rsid w:val="00E872A0"/>
    <w:rsid w:val="00E91441"/>
    <w:rsid w:val="00EB54B4"/>
    <w:rsid w:val="00EC24D6"/>
    <w:rsid w:val="00ED6B53"/>
    <w:rsid w:val="00EF1EF3"/>
    <w:rsid w:val="00F13A38"/>
    <w:rsid w:val="00FB31C6"/>
    <w:rsid w:val="00FC0D5B"/>
    <w:rsid w:val="00FD4B5F"/>
    <w:rsid w:val="00FF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87FA78"/>
  <w15:docId w15:val="{94AD8796-1FB5-4B5D-AAC5-F1C4C322B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0EAD"/>
    <w:pPr>
      <w:widowControl w:val="0"/>
      <w:autoSpaceDE w:val="0"/>
      <w:autoSpaceDN w:val="0"/>
      <w:adjustRightInd w:val="0"/>
      <w:spacing w:after="0" w:line="240" w:lineRule="auto"/>
    </w:pPr>
    <w:rPr>
      <w:rFonts w:ascii="Courier" w:eastAsia="Times New Roman" w:hAnsi="Courier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C3D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67898"/>
    <w:pPr>
      <w:widowControl/>
      <w:tabs>
        <w:tab w:val="center" w:pos="4513"/>
        <w:tab w:val="right" w:pos="9026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167898"/>
  </w:style>
  <w:style w:type="paragraph" w:styleId="Footer">
    <w:name w:val="footer"/>
    <w:basedOn w:val="Normal"/>
    <w:link w:val="FooterChar"/>
    <w:uiPriority w:val="99"/>
    <w:unhideWhenUsed/>
    <w:rsid w:val="00167898"/>
    <w:pPr>
      <w:widowControl/>
      <w:tabs>
        <w:tab w:val="center" w:pos="4513"/>
        <w:tab w:val="right" w:pos="9026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67898"/>
  </w:style>
  <w:style w:type="character" w:styleId="CommentReference">
    <w:name w:val="annotation reference"/>
    <w:basedOn w:val="DefaultParagraphFont"/>
    <w:uiPriority w:val="99"/>
    <w:semiHidden/>
    <w:unhideWhenUsed/>
    <w:rsid w:val="001678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7898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78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8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8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898"/>
    <w:pPr>
      <w:widowControl/>
      <w:autoSpaceDE/>
      <w:autoSpaceDN/>
      <w:adjustRightInd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898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B2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5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DE20F-3C73-4764-8529-DDACA461C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Hollie Nicholls</dc:creator>
  <cp:lastModifiedBy>Hollie Nicholls</cp:lastModifiedBy>
  <cp:revision>2</cp:revision>
  <dcterms:created xsi:type="dcterms:W3CDTF">2018-03-13T16:57:00Z</dcterms:created>
  <dcterms:modified xsi:type="dcterms:W3CDTF">2018-03-13T16:57:00Z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TRACKING_ID">
    <vt:lpwstr>f4194502-9ee4-4931-bfdc-edb116871e88</vt:lpwstr>
  </property>
</Properties>
</file>