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D505F" w14:textId="28481771" w:rsidR="004303AF" w:rsidRDefault="004303AF" w:rsidP="00984797">
      <w:pPr>
        <w:pStyle w:val="Default"/>
        <w:spacing w:line="23" w:lineRule="atLeast"/>
        <w:jc w:val="center"/>
        <w:rPr>
          <w:rFonts w:ascii="Arial" w:hAnsi="Arial" w:cs="Arial"/>
          <w:b/>
          <w:bCs/>
          <w:sz w:val="22"/>
          <w:szCs w:val="22"/>
        </w:rPr>
      </w:pPr>
      <w:r>
        <w:rPr>
          <w:rFonts w:ascii="Arial" w:hAnsi="Arial" w:cs="Arial"/>
          <w:b/>
          <w:bCs/>
          <w:sz w:val="22"/>
          <w:szCs w:val="22"/>
        </w:rPr>
        <w:t>DCP294 Proposed legal text changes</w:t>
      </w:r>
    </w:p>
    <w:p w14:paraId="2E1CDBE7" w14:textId="738E4A93" w:rsidR="004303AF" w:rsidRDefault="004303AF" w:rsidP="008C3D6F">
      <w:pPr>
        <w:pStyle w:val="Default"/>
        <w:spacing w:line="23" w:lineRule="atLeast"/>
        <w:rPr>
          <w:rFonts w:ascii="Arial" w:hAnsi="Arial" w:cs="Arial"/>
          <w:b/>
          <w:bCs/>
          <w:sz w:val="22"/>
          <w:szCs w:val="22"/>
        </w:rPr>
      </w:pPr>
    </w:p>
    <w:p w14:paraId="221E507D" w14:textId="2FE05BE8" w:rsidR="00984797" w:rsidRDefault="00984797" w:rsidP="008C3D6F">
      <w:pPr>
        <w:pStyle w:val="Default"/>
        <w:spacing w:line="23" w:lineRule="atLeast"/>
        <w:rPr>
          <w:rFonts w:ascii="Arial" w:hAnsi="Arial" w:cs="Arial"/>
          <w:b/>
          <w:bCs/>
          <w:sz w:val="22"/>
          <w:szCs w:val="22"/>
        </w:rPr>
      </w:pPr>
    </w:p>
    <w:p w14:paraId="7E59D323" w14:textId="53E96D9B" w:rsidR="00984797" w:rsidRDefault="00984797" w:rsidP="00984797">
      <w:pPr>
        <w:pStyle w:val="Default"/>
        <w:spacing w:line="23" w:lineRule="atLeast"/>
        <w:jc w:val="center"/>
        <w:rPr>
          <w:rFonts w:ascii="Arial" w:hAnsi="Arial" w:cs="Arial"/>
          <w:b/>
          <w:bCs/>
          <w:sz w:val="22"/>
          <w:szCs w:val="22"/>
        </w:rPr>
      </w:pPr>
      <w:r>
        <w:rPr>
          <w:rFonts w:ascii="Arial" w:hAnsi="Arial" w:cs="Arial"/>
          <w:b/>
          <w:bCs/>
          <w:sz w:val="22"/>
          <w:szCs w:val="22"/>
        </w:rPr>
        <w:t>………………………………………………….</w:t>
      </w:r>
    </w:p>
    <w:p w14:paraId="17F36C40" w14:textId="77777777" w:rsidR="00984797" w:rsidRDefault="00984797" w:rsidP="008C3D6F">
      <w:pPr>
        <w:pStyle w:val="Default"/>
        <w:spacing w:line="23" w:lineRule="atLeast"/>
        <w:rPr>
          <w:rFonts w:ascii="Arial" w:hAnsi="Arial" w:cs="Arial"/>
          <w:b/>
          <w:bCs/>
          <w:sz w:val="22"/>
          <w:szCs w:val="22"/>
        </w:rPr>
      </w:pPr>
    </w:p>
    <w:p w14:paraId="6EA28F8F" w14:textId="637166DD" w:rsidR="004303AF" w:rsidRDefault="004303AF" w:rsidP="008C3D6F">
      <w:pPr>
        <w:pStyle w:val="Default"/>
        <w:spacing w:line="23" w:lineRule="atLeast"/>
        <w:rPr>
          <w:rFonts w:ascii="Arial" w:hAnsi="Arial" w:cs="Arial"/>
          <w:b/>
          <w:bCs/>
          <w:sz w:val="22"/>
          <w:szCs w:val="22"/>
        </w:rPr>
      </w:pPr>
      <w:r>
        <w:rPr>
          <w:rFonts w:ascii="Arial" w:hAnsi="Arial" w:cs="Arial"/>
          <w:b/>
          <w:bCs/>
          <w:sz w:val="22"/>
          <w:szCs w:val="22"/>
        </w:rPr>
        <w:t xml:space="preserve">Section 2B - </w:t>
      </w:r>
      <w:r w:rsidRPr="004303AF">
        <w:rPr>
          <w:rFonts w:ascii="Arial" w:hAnsi="Arial" w:cs="Arial"/>
          <w:b/>
          <w:bCs/>
          <w:sz w:val="22"/>
          <w:szCs w:val="22"/>
        </w:rPr>
        <w:t>DISTRIBUTOR TO DISTRIBUTOR/OTSO RELATIONSHIP</w:t>
      </w:r>
    </w:p>
    <w:p w14:paraId="4A07D2BE" w14:textId="77777777" w:rsidR="004303AF" w:rsidRDefault="004303AF" w:rsidP="008C3D6F">
      <w:pPr>
        <w:pStyle w:val="Default"/>
        <w:spacing w:line="23" w:lineRule="atLeast"/>
        <w:rPr>
          <w:rFonts w:ascii="Arial" w:hAnsi="Arial" w:cs="Arial"/>
          <w:b/>
          <w:bCs/>
          <w:sz w:val="22"/>
          <w:szCs w:val="22"/>
        </w:rPr>
      </w:pPr>
    </w:p>
    <w:p w14:paraId="4702BCFE" w14:textId="2B111964" w:rsidR="008C3D6F" w:rsidRPr="008C3D6F" w:rsidRDefault="008C3D6F" w:rsidP="008C3D6F">
      <w:pPr>
        <w:pStyle w:val="Default"/>
        <w:spacing w:line="23" w:lineRule="atLeast"/>
        <w:rPr>
          <w:rFonts w:ascii="Arial" w:hAnsi="Arial" w:cs="Arial"/>
          <w:sz w:val="22"/>
          <w:szCs w:val="22"/>
        </w:rPr>
      </w:pPr>
      <w:r w:rsidRPr="008C3D6F">
        <w:rPr>
          <w:rFonts w:ascii="Arial" w:hAnsi="Arial" w:cs="Arial"/>
          <w:b/>
          <w:bCs/>
          <w:sz w:val="22"/>
          <w:szCs w:val="22"/>
        </w:rPr>
        <w:t xml:space="preserve">Maximum Import Capacity and Maximum Export Capacity </w:t>
      </w:r>
    </w:p>
    <w:p w14:paraId="4F192C25" w14:textId="77777777" w:rsidR="008C3D6F" w:rsidRPr="007E4D0F" w:rsidRDefault="008C3D6F" w:rsidP="008C3D6F">
      <w:pPr>
        <w:pStyle w:val="Default"/>
        <w:spacing w:line="23" w:lineRule="atLeast"/>
        <w:ind w:left="709" w:hanging="709"/>
        <w:rPr>
          <w:rFonts w:ascii="Arial" w:hAnsi="Arial" w:cs="Arial"/>
          <w:sz w:val="22"/>
          <w:szCs w:val="22"/>
        </w:rPr>
      </w:pPr>
    </w:p>
    <w:p w14:paraId="13BF7969" w14:textId="14DD91AB"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39.9</w:t>
      </w:r>
      <w:r w:rsidRPr="007E4D0F">
        <w:rPr>
          <w:rFonts w:ascii="Arial" w:hAnsi="Arial" w:cs="Arial"/>
          <w:sz w:val="22"/>
          <w:szCs w:val="22"/>
        </w:rPr>
        <w:tab/>
        <w:t xml:space="preserve">The Maximum Import Capacity and Maximum Export Capacity shall be specified in the relevant Bilateral Connection Agreement and the User shall use its reasonable endeavours to ensure that the electricity imported and exported does not exceed the Maximum Import Capacity and the Maximum </w:t>
      </w:r>
      <w:r w:rsidR="00395412" w:rsidRPr="007E4D0F">
        <w:rPr>
          <w:rFonts w:ascii="Arial" w:hAnsi="Arial" w:cs="Arial"/>
          <w:sz w:val="22"/>
          <w:szCs w:val="22"/>
        </w:rPr>
        <w:t>Export Capacity (respectively).</w:t>
      </w:r>
    </w:p>
    <w:p w14:paraId="53334733" w14:textId="3016E9AD"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39.10</w:t>
      </w:r>
      <w:r w:rsidRPr="007E4D0F">
        <w:rPr>
          <w:rFonts w:ascii="Arial" w:hAnsi="Arial" w:cs="Arial"/>
          <w:sz w:val="22"/>
          <w:szCs w:val="22"/>
        </w:rPr>
        <w:tab/>
        <w:t xml:space="preserve">The Company shall only be obliged to export or import electricity up to the Maximum Import Capacity and Maximum Export Capacity as specified in the relevant Bilateral Connection Agreement. Where the User exceeds the Maximum Import Capacity or the Maximum Export Capacity, it shall be a breach of the relevant Bilateral Connection Agreement, but not of this Agreement. </w:t>
      </w:r>
    </w:p>
    <w:p w14:paraId="2305974C" w14:textId="77777777"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39.11</w:t>
      </w:r>
      <w:r w:rsidRPr="007E4D0F">
        <w:rPr>
          <w:rFonts w:ascii="Arial" w:hAnsi="Arial" w:cs="Arial"/>
          <w:sz w:val="22"/>
          <w:szCs w:val="22"/>
        </w:rPr>
        <w:tab/>
        <w:t>Where the User’s import of electricity exceeds the Maximum Import Capacity or the User’s export of electricity exceeds the Maximum Export Capacity (each an “</w:t>
      </w:r>
      <w:r w:rsidRPr="007E4D0F">
        <w:rPr>
          <w:rFonts w:ascii="Arial" w:hAnsi="Arial" w:cs="Arial"/>
          <w:b/>
          <w:bCs/>
          <w:sz w:val="22"/>
          <w:szCs w:val="22"/>
        </w:rPr>
        <w:t>Event</w:t>
      </w:r>
      <w:r w:rsidRPr="007E4D0F">
        <w:rPr>
          <w:rFonts w:ascii="Arial" w:hAnsi="Arial" w:cs="Arial"/>
          <w:sz w:val="22"/>
          <w:szCs w:val="22"/>
        </w:rPr>
        <w:t xml:space="preserve">”), the User shall: </w:t>
      </w:r>
    </w:p>
    <w:p w14:paraId="288A0C9D"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39.11.1</w:t>
      </w:r>
      <w:r w:rsidRPr="007E4D0F">
        <w:rPr>
          <w:rFonts w:ascii="Arial" w:hAnsi="Arial" w:cs="Arial"/>
          <w:sz w:val="22"/>
          <w:szCs w:val="22"/>
        </w:rPr>
        <w:tab/>
        <w:t xml:space="preserve">upon being notified by the Company, take reasonable actions to reduce the import or export of electricity to within the limits specified in the relevant Bilateral Connection </w:t>
      </w:r>
    </w:p>
    <w:p w14:paraId="531299E2"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39.11.2</w:t>
      </w:r>
      <w:r w:rsidRPr="007E4D0F">
        <w:rPr>
          <w:rFonts w:ascii="Arial" w:hAnsi="Arial" w:cs="Arial"/>
          <w:sz w:val="22"/>
          <w:szCs w:val="22"/>
        </w:rPr>
        <w:tab/>
        <w:t xml:space="preserve">if appropriate propose a variation to the relevant Bilateral Connection Agreement; and/or </w:t>
      </w:r>
    </w:p>
    <w:p w14:paraId="0BA64B72"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39.11.3</w:t>
      </w:r>
      <w:r w:rsidRPr="007E4D0F">
        <w:rPr>
          <w:rFonts w:ascii="Arial" w:hAnsi="Arial" w:cs="Arial"/>
          <w:sz w:val="22"/>
          <w:szCs w:val="22"/>
        </w:rPr>
        <w:tab/>
        <w:t xml:space="preserve">if appropriate, submit a Modification Application to the Company in accordance with the provisions of Clause 52. </w:t>
      </w:r>
    </w:p>
    <w:p w14:paraId="41839D49" w14:textId="77777777" w:rsidR="008C3D6F" w:rsidRPr="007E4D0F" w:rsidRDefault="008C3D6F" w:rsidP="007E4D0F">
      <w:pPr>
        <w:pStyle w:val="Default"/>
        <w:tabs>
          <w:tab w:val="left" w:pos="1134"/>
        </w:tabs>
        <w:spacing w:before="120" w:after="240" w:line="360" w:lineRule="auto"/>
        <w:ind w:left="1134" w:hanging="1134"/>
        <w:jc w:val="both"/>
        <w:rPr>
          <w:rFonts w:ascii="Arial" w:hAnsi="Arial" w:cs="Arial"/>
          <w:sz w:val="22"/>
          <w:szCs w:val="22"/>
        </w:rPr>
      </w:pPr>
      <w:r w:rsidRPr="007E4D0F">
        <w:rPr>
          <w:rFonts w:ascii="Arial" w:hAnsi="Arial" w:cs="Arial"/>
          <w:sz w:val="22"/>
          <w:szCs w:val="22"/>
        </w:rPr>
        <w:t>39.12</w:t>
      </w:r>
      <w:r w:rsidRPr="007E4D0F">
        <w:rPr>
          <w:rFonts w:ascii="Arial" w:hAnsi="Arial" w:cs="Arial"/>
          <w:sz w:val="22"/>
          <w:szCs w:val="22"/>
        </w:rPr>
        <w:tab/>
        <w:t xml:space="preserve">Following the occurrence of an Event (as defined in Clause 39.11), the Company shall be entitled to: </w:t>
      </w:r>
    </w:p>
    <w:p w14:paraId="7135C040"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39.12.1</w:t>
      </w:r>
      <w:r w:rsidRPr="007E4D0F">
        <w:rPr>
          <w:rFonts w:ascii="Arial" w:hAnsi="Arial" w:cs="Arial"/>
          <w:sz w:val="22"/>
          <w:szCs w:val="22"/>
        </w:rPr>
        <w:tab/>
        <w:t xml:space="preserve">charge the User any additional Use of System Charges for Use of Distribution System that is in excess of the Maximum Import Capacity or Maximum Export Capacity in accordance with the Company’s Relevant Charging Statement; </w:t>
      </w:r>
    </w:p>
    <w:p w14:paraId="361D4313" w14:textId="77777777" w:rsidR="008C3D6F" w:rsidRPr="007E4D0F" w:rsidRDefault="008C3D6F" w:rsidP="007E4D0F">
      <w:pPr>
        <w:pStyle w:val="Default"/>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lastRenderedPageBreak/>
        <w:t>39.12.2</w:t>
      </w:r>
      <w:r w:rsidRPr="007E4D0F">
        <w:rPr>
          <w:rFonts w:ascii="Arial" w:hAnsi="Arial" w:cs="Arial"/>
          <w:sz w:val="22"/>
          <w:szCs w:val="22"/>
        </w:rPr>
        <w:tab/>
        <w:t xml:space="preserve">exercise any rights it may have under Clause 41; and/or </w:t>
      </w:r>
    </w:p>
    <w:p w14:paraId="1BA2F211" w14:textId="4162A39C" w:rsidR="00560824" w:rsidRPr="007E4D0F" w:rsidRDefault="008C3D6F" w:rsidP="007E4D0F">
      <w:pPr>
        <w:tabs>
          <w:tab w:val="left" w:pos="2268"/>
        </w:tabs>
        <w:spacing w:before="120" w:after="240" w:line="360" w:lineRule="auto"/>
        <w:ind w:left="2268" w:hanging="1134"/>
        <w:jc w:val="both"/>
        <w:rPr>
          <w:rFonts w:ascii="Arial" w:hAnsi="Arial" w:cs="Arial"/>
          <w:sz w:val="22"/>
          <w:szCs w:val="22"/>
        </w:rPr>
      </w:pPr>
      <w:r w:rsidRPr="007E4D0F">
        <w:rPr>
          <w:rFonts w:ascii="Arial" w:hAnsi="Arial" w:cs="Arial"/>
          <w:sz w:val="22"/>
          <w:szCs w:val="22"/>
        </w:rPr>
        <w:t>39.12.3</w:t>
      </w:r>
      <w:r w:rsidRPr="007E4D0F">
        <w:rPr>
          <w:rFonts w:ascii="Arial" w:hAnsi="Arial" w:cs="Arial"/>
          <w:sz w:val="22"/>
          <w:szCs w:val="22"/>
        </w:rPr>
        <w:tab/>
        <w:t>exercise any rights it may have under the relevant Bilateral Connection Agreement.</w:t>
      </w:r>
    </w:p>
    <w:p w14:paraId="42DFC39B" w14:textId="1D80E06A" w:rsidR="008C3D6F" w:rsidRPr="007E4D0F" w:rsidRDefault="00104866" w:rsidP="007E4D0F">
      <w:pPr>
        <w:pStyle w:val="Default"/>
        <w:spacing w:before="120" w:after="240" w:line="360" w:lineRule="auto"/>
        <w:jc w:val="both"/>
        <w:rPr>
          <w:rFonts w:ascii="Arial" w:hAnsi="Arial" w:cs="Arial"/>
          <w:color w:val="FF0000"/>
          <w:sz w:val="22"/>
          <w:szCs w:val="22"/>
          <w:u w:val="single"/>
        </w:rPr>
      </w:pPr>
      <w:ins w:id="0" w:author="John Lawton" w:date="2018-02-05T09:25:00Z">
        <w:r>
          <w:rPr>
            <w:rFonts w:ascii="Arial" w:hAnsi="Arial" w:cs="Arial"/>
            <w:b/>
            <w:bCs/>
            <w:color w:val="FF0000"/>
            <w:sz w:val="22"/>
            <w:szCs w:val="22"/>
            <w:u w:val="single"/>
          </w:rPr>
          <w:t>Variation to the</w:t>
        </w:r>
      </w:ins>
      <w:r w:rsidR="00E165B5" w:rsidRPr="007E4D0F">
        <w:rPr>
          <w:rFonts w:ascii="Arial" w:hAnsi="Arial" w:cs="Arial"/>
          <w:b/>
          <w:bCs/>
          <w:color w:val="FF0000"/>
          <w:sz w:val="22"/>
          <w:szCs w:val="22"/>
          <w:u w:val="single"/>
        </w:rPr>
        <w:t xml:space="preserve"> </w:t>
      </w:r>
      <w:r w:rsidR="008C3D6F" w:rsidRPr="007E4D0F">
        <w:rPr>
          <w:rFonts w:ascii="Arial" w:hAnsi="Arial" w:cs="Arial"/>
          <w:b/>
          <w:bCs/>
          <w:color w:val="FF0000"/>
          <w:sz w:val="22"/>
          <w:szCs w:val="22"/>
          <w:u w:val="single"/>
        </w:rPr>
        <w:t xml:space="preserve">Maximum Import Capacity and Maximum Export Capacity </w:t>
      </w:r>
    </w:p>
    <w:p w14:paraId="66823E2D" w14:textId="4BCFD088" w:rsidR="00162863" w:rsidRPr="007E4D0F" w:rsidRDefault="00CA7AC9" w:rsidP="000A2487">
      <w:pPr>
        <w:tabs>
          <w:tab w:val="left" w:pos="1134"/>
        </w:tabs>
        <w:spacing w:before="120" w:after="240" w:line="360" w:lineRule="auto"/>
        <w:ind w:left="1134" w:hanging="1134"/>
        <w:jc w:val="both"/>
        <w:rPr>
          <w:rFonts w:ascii="Arial" w:hAnsi="Arial" w:cs="Arial"/>
          <w:color w:val="FF0000"/>
          <w:sz w:val="22"/>
          <w:szCs w:val="22"/>
          <w:u w:val="single"/>
        </w:rPr>
      </w:pPr>
      <w:r w:rsidRPr="007E4D0F">
        <w:rPr>
          <w:rFonts w:ascii="Arial" w:hAnsi="Arial" w:cs="Arial"/>
          <w:color w:val="FF0000"/>
          <w:sz w:val="22"/>
          <w:szCs w:val="22"/>
          <w:u w:val="single"/>
        </w:rPr>
        <w:t>39.12A</w:t>
      </w:r>
      <w:r w:rsidR="008C3D6F" w:rsidRPr="007E4D0F">
        <w:rPr>
          <w:rFonts w:ascii="Arial" w:hAnsi="Arial" w:cs="Arial"/>
          <w:color w:val="FF0000"/>
          <w:sz w:val="22"/>
          <w:szCs w:val="22"/>
          <w:u w:val="single"/>
        </w:rPr>
        <w:tab/>
      </w:r>
      <w:ins w:id="1" w:author="John Lawton" w:date="2018-02-05T08:53:00Z">
        <w:r w:rsidR="000A2487" w:rsidRPr="000A2487">
          <w:rPr>
            <w:rFonts w:ascii="Arial" w:hAnsi="Arial" w:cs="Arial"/>
            <w:color w:val="FF0000"/>
            <w:sz w:val="22"/>
            <w:szCs w:val="22"/>
            <w:u w:val="single"/>
          </w:rPr>
          <w:t xml:space="preserve">Except where a variation requires a Modification, either Party may propose a </w:t>
        </w:r>
      </w:ins>
      <w:ins w:id="2" w:author="John Lawton" w:date="2018-02-05T08:54:00Z">
        <w:r w:rsidR="000A2487">
          <w:rPr>
            <w:rFonts w:ascii="Arial" w:hAnsi="Arial" w:cs="Arial"/>
            <w:color w:val="FF0000"/>
            <w:sz w:val="22"/>
            <w:szCs w:val="22"/>
            <w:u w:val="single"/>
          </w:rPr>
          <w:t>variation</w:t>
        </w:r>
      </w:ins>
      <w:ins w:id="3" w:author="John Lawton" w:date="2018-02-05T08:55:00Z">
        <w:r w:rsidR="000A2487">
          <w:rPr>
            <w:rFonts w:ascii="Arial" w:hAnsi="Arial" w:cs="Arial"/>
            <w:color w:val="FF0000"/>
            <w:sz w:val="22"/>
            <w:szCs w:val="22"/>
            <w:u w:val="single"/>
          </w:rPr>
          <w:t xml:space="preserve"> </w:t>
        </w:r>
      </w:ins>
      <w:ins w:id="4" w:author="John Lawton" w:date="2018-02-05T09:02:00Z">
        <w:r w:rsidR="002370D9">
          <w:rPr>
            <w:rFonts w:ascii="Arial" w:hAnsi="Arial" w:cs="Arial"/>
            <w:color w:val="FF0000"/>
            <w:sz w:val="22"/>
            <w:szCs w:val="22"/>
            <w:u w:val="single"/>
          </w:rPr>
          <w:t xml:space="preserve">to the Maximum Import Capacity and Maximum Export Capacity </w:t>
        </w:r>
      </w:ins>
      <w:ins w:id="5" w:author="John Lawton" w:date="2018-02-05T09:04:00Z">
        <w:r w:rsidR="002370D9">
          <w:rPr>
            <w:rFonts w:ascii="Arial" w:hAnsi="Arial" w:cs="Arial"/>
            <w:color w:val="FF0000"/>
            <w:sz w:val="22"/>
            <w:szCs w:val="22"/>
            <w:u w:val="single"/>
          </w:rPr>
          <w:t xml:space="preserve">contained within the Bilateral Connection Agreement </w:t>
        </w:r>
      </w:ins>
      <w:ins w:id="6" w:author="John Lawton" w:date="2018-02-05T08:55:00Z">
        <w:r w:rsidR="000A2487">
          <w:rPr>
            <w:rFonts w:ascii="Arial" w:hAnsi="Arial" w:cs="Arial"/>
            <w:color w:val="FF0000"/>
            <w:sz w:val="22"/>
            <w:szCs w:val="22"/>
            <w:u w:val="single"/>
          </w:rPr>
          <w:t xml:space="preserve">by notice in writing to the other </w:t>
        </w:r>
      </w:ins>
      <w:ins w:id="7" w:author="John Lawton" w:date="2018-02-05T08:56:00Z">
        <w:r w:rsidR="000A2487">
          <w:rPr>
            <w:rFonts w:ascii="Arial" w:hAnsi="Arial" w:cs="Arial"/>
            <w:color w:val="FF0000"/>
            <w:sz w:val="22"/>
            <w:szCs w:val="22"/>
            <w:u w:val="single"/>
          </w:rPr>
          <w:t>Party.</w:t>
        </w:r>
      </w:ins>
      <w:ins w:id="8" w:author="John Lawton" w:date="2018-02-05T08:57:00Z">
        <w:r w:rsidR="002370D9">
          <w:rPr>
            <w:rFonts w:ascii="Arial" w:hAnsi="Arial" w:cs="Arial"/>
            <w:color w:val="FF0000"/>
            <w:sz w:val="22"/>
            <w:szCs w:val="22"/>
            <w:u w:val="single"/>
          </w:rPr>
          <w:t xml:space="preserve"> The Company and the User shall negotiate in good faith the terms of any such variation</w:t>
        </w:r>
      </w:ins>
      <w:ins w:id="9" w:author="John Lawton" w:date="2018-02-05T08:58:00Z">
        <w:r w:rsidR="002370D9">
          <w:rPr>
            <w:rFonts w:ascii="Arial" w:hAnsi="Arial" w:cs="Arial"/>
            <w:color w:val="FF0000"/>
            <w:sz w:val="22"/>
            <w:szCs w:val="22"/>
            <w:u w:val="single"/>
          </w:rPr>
          <w:t xml:space="preserve">, but if this cannot be agreed within 20 Working Days after </w:t>
        </w:r>
      </w:ins>
      <w:ins w:id="10" w:author="John Lawton" w:date="2018-02-05T08:59:00Z">
        <w:r w:rsidR="002370D9">
          <w:rPr>
            <w:rFonts w:ascii="Arial" w:hAnsi="Arial" w:cs="Arial"/>
            <w:color w:val="FF0000"/>
            <w:sz w:val="22"/>
            <w:szCs w:val="22"/>
            <w:u w:val="single"/>
          </w:rPr>
          <w:t>it has been proposed</w:t>
        </w:r>
      </w:ins>
      <w:ins w:id="11" w:author="John Lawton" w:date="2018-02-05T08:58:00Z">
        <w:r w:rsidR="002370D9">
          <w:rPr>
            <w:rFonts w:ascii="Arial" w:hAnsi="Arial" w:cs="Arial"/>
            <w:color w:val="FF0000"/>
            <w:sz w:val="22"/>
            <w:szCs w:val="22"/>
            <w:u w:val="single"/>
          </w:rPr>
          <w:t xml:space="preserve">, either </w:t>
        </w:r>
      </w:ins>
      <w:ins w:id="12" w:author="John Lawton" w:date="2018-02-05T09:00:00Z">
        <w:r w:rsidR="002370D9">
          <w:rPr>
            <w:rFonts w:ascii="Arial" w:hAnsi="Arial" w:cs="Arial"/>
            <w:color w:val="FF0000"/>
            <w:sz w:val="22"/>
            <w:szCs w:val="22"/>
            <w:u w:val="single"/>
          </w:rPr>
          <w:t>P</w:t>
        </w:r>
      </w:ins>
      <w:ins w:id="13" w:author="John Lawton" w:date="2018-02-05T08:58:00Z">
        <w:r w:rsidR="002370D9">
          <w:rPr>
            <w:rFonts w:ascii="Arial" w:hAnsi="Arial" w:cs="Arial"/>
            <w:color w:val="FF0000"/>
            <w:sz w:val="22"/>
            <w:szCs w:val="22"/>
            <w:u w:val="single"/>
          </w:rPr>
          <w:t xml:space="preserve">arty shall be entitled to refer the matter to the Authority, pursuant to Section 23 of the Act, as it the variation were a new connection as referred to in that Section. The Parties shall give effect to the determination of the Authority and shall enter into any supplemental agreement </w:t>
        </w:r>
      </w:ins>
      <w:ins w:id="14" w:author="John Lawton" w:date="2018-02-05T09:05:00Z">
        <w:r w:rsidR="002370D9">
          <w:rPr>
            <w:rFonts w:ascii="Arial" w:hAnsi="Arial" w:cs="Arial"/>
            <w:color w:val="FF0000"/>
            <w:sz w:val="22"/>
            <w:szCs w:val="22"/>
            <w:u w:val="single"/>
          </w:rPr>
          <w:t xml:space="preserve">to the Bilateral Connection Agreement </w:t>
        </w:r>
      </w:ins>
      <w:ins w:id="15" w:author="John Lawton" w:date="2018-02-05T08:58:00Z">
        <w:r w:rsidR="002370D9">
          <w:rPr>
            <w:rFonts w:ascii="Arial" w:hAnsi="Arial" w:cs="Arial"/>
            <w:color w:val="FF0000"/>
            <w:sz w:val="22"/>
            <w:szCs w:val="22"/>
            <w:u w:val="single"/>
          </w:rPr>
          <w:t>as shall be necessary to give effect to any variation so determined</w:t>
        </w:r>
      </w:ins>
      <w:ins w:id="16" w:author="John Lawton" w:date="2018-02-05T09:02:00Z">
        <w:r w:rsidR="002370D9">
          <w:rPr>
            <w:rFonts w:ascii="Arial" w:hAnsi="Arial" w:cs="Arial"/>
            <w:color w:val="FF0000"/>
            <w:sz w:val="22"/>
            <w:szCs w:val="22"/>
            <w:u w:val="single"/>
          </w:rPr>
          <w:t>.</w:t>
        </w:r>
      </w:ins>
    </w:p>
    <w:p w14:paraId="303A415C" w14:textId="0AF699E1" w:rsidR="005B7DC5" w:rsidRPr="007E4D0F" w:rsidDel="00104866" w:rsidRDefault="00395412" w:rsidP="00104866">
      <w:pPr>
        <w:tabs>
          <w:tab w:val="left" w:pos="1134"/>
        </w:tabs>
        <w:spacing w:before="120" w:after="240" w:line="360" w:lineRule="auto"/>
        <w:ind w:left="1134" w:hanging="1134"/>
        <w:jc w:val="both"/>
        <w:rPr>
          <w:del w:id="17" w:author="John Lawton" w:date="2018-02-05T09:23:00Z"/>
          <w:rFonts w:ascii="Arial" w:hAnsi="Arial" w:cs="Arial"/>
          <w:color w:val="FF0000"/>
          <w:sz w:val="22"/>
          <w:szCs w:val="22"/>
          <w:u w:val="single"/>
        </w:rPr>
      </w:pPr>
      <w:r w:rsidRPr="007E4D0F">
        <w:rPr>
          <w:rFonts w:ascii="Arial" w:hAnsi="Arial" w:cs="Arial"/>
          <w:color w:val="FF0000"/>
          <w:sz w:val="22"/>
          <w:szCs w:val="22"/>
          <w:u w:val="single"/>
        </w:rPr>
        <w:t>39.</w:t>
      </w:r>
      <w:del w:id="18" w:author="John Lawton" w:date="2018-02-05T09:05:00Z">
        <w:r w:rsidRPr="007E4D0F" w:rsidDel="002370D9">
          <w:rPr>
            <w:rFonts w:ascii="Arial" w:hAnsi="Arial" w:cs="Arial"/>
            <w:color w:val="FF0000"/>
            <w:sz w:val="22"/>
            <w:szCs w:val="22"/>
            <w:u w:val="single"/>
          </w:rPr>
          <w:delText>12C</w:delText>
        </w:r>
      </w:del>
      <w:ins w:id="19" w:author="John Lawton" w:date="2018-02-05T09:05:00Z">
        <w:r w:rsidR="002370D9" w:rsidRPr="007E4D0F">
          <w:rPr>
            <w:rFonts w:ascii="Arial" w:hAnsi="Arial" w:cs="Arial"/>
            <w:color w:val="FF0000"/>
            <w:sz w:val="22"/>
            <w:szCs w:val="22"/>
            <w:u w:val="single"/>
          </w:rPr>
          <w:t>12</w:t>
        </w:r>
        <w:r w:rsidR="002370D9">
          <w:rPr>
            <w:rFonts w:ascii="Arial" w:hAnsi="Arial" w:cs="Arial"/>
            <w:color w:val="FF0000"/>
            <w:sz w:val="22"/>
            <w:szCs w:val="22"/>
            <w:u w:val="single"/>
          </w:rPr>
          <w:t>B</w:t>
        </w:r>
      </w:ins>
      <w:r w:rsidRPr="007E4D0F">
        <w:rPr>
          <w:rFonts w:ascii="Arial" w:hAnsi="Arial" w:cs="Arial"/>
          <w:color w:val="FF0000"/>
          <w:sz w:val="22"/>
          <w:szCs w:val="22"/>
          <w:u w:val="single"/>
        </w:rPr>
        <w:tab/>
        <w:t>Where the Bilateral Connection Agreement</w:t>
      </w:r>
      <w:r w:rsidR="001320D9" w:rsidRPr="007E4D0F">
        <w:rPr>
          <w:rFonts w:ascii="Arial" w:hAnsi="Arial" w:cs="Arial"/>
          <w:color w:val="FF0000"/>
          <w:sz w:val="22"/>
          <w:szCs w:val="22"/>
          <w:u w:val="single"/>
        </w:rPr>
        <w:t xml:space="preserve"> includes a phased </w:t>
      </w:r>
      <w:ins w:id="20" w:author="John Lawton" w:date="2018-02-05T09:14:00Z">
        <w:r w:rsidR="00B10748">
          <w:rPr>
            <w:rFonts w:ascii="Arial" w:hAnsi="Arial" w:cs="Arial"/>
            <w:color w:val="FF0000"/>
            <w:sz w:val="22"/>
            <w:szCs w:val="22"/>
            <w:u w:val="single"/>
          </w:rPr>
          <w:t xml:space="preserve">capacity </w:t>
        </w:r>
      </w:ins>
      <w:r w:rsidR="001320D9" w:rsidRPr="007E4D0F">
        <w:rPr>
          <w:rFonts w:ascii="Arial" w:hAnsi="Arial" w:cs="Arial"/>
          <w:color w:val="FF0000"/>
          <w:sz w:val="22"/>
          <w:szCs w:val="22"/>
          <w:u w:val="single"/>
        </w:rPr>
        <w:t xml:space="preserve">requirement </w:t>
      </w:r>
      <w:ins w:id="21" w:author="John Lawton" w:date="2018-02-05T09:13:00Z">
        <w:r w:rsidR="00B10748">
          <w:rPr>
            <w:rFonts w:ascii="Arial" w:hAnsi="Arial" w:cs="Arial"/>
            <w:color w:val="FF0000"/>
            <w:sz w:val="22"/>
            <w:szCs w:val="22"/>
            <w:u w:val="single"/>
          </w:rPr>
          <w:t>as part of a Development Phase</w:t>
        </w:r>
      </w:ins>
      <w:r w:rsidR="001320D9" w:rsidRPr="007E4D0F">
        <w:rPr>
          <w:rFonts w:ascii="Arial" w:hAnsi="Arial" w:cs="Arial"/>
          <w:color w:val="FF0000"/>
          <w:sz w:val="22"/>
          <w:szCs w:val="22"/>
          <w:u w:val="single"/>
        </w:rPr>
        <w:t xml:space="preserve"> </w:t>
      </w:r>
      <w:ins w:id="22" w:author="John Lawton" w:date="2018-02-05T09:15:00Z">
        <w:r w:rsidR="00B10748">
          <w:rPr>
            <w:rFonts w:ascii="Arial" w:hAnsi="Arial" w:cs="Arial"/>
            <w:color w:val="FF0000"/>
            <w:sz w:val="22"/>
            <w:szCs w:val="22"/>
            <w:u w:val="single"/>
          </w:rPr>
          <w:t>(as defined under Schedule 22)</w:t>
        </w:r>
      </w:ins>
      <w:ins w:id="23" w:author="John Lawton" w:date="2018-02-05T09:29:00Z">
        <w:r w:rsidR="003F6B98">
          <w:rPr>
            <w:rFonts w:ascii="Arial" w:hAnsi="Arial" w:cs="Arial"/>
            <w:color w:val="FF0000"/>
            <w:sz w:val="22"/>
            <w:szCs w:val="22"/>
            <w:u w:val="single"/>
          </w:rPr>
          <w:t>,</w:t>
        </w:r>
      </w:ins>
      <w:r w:rsidR="001320D9" w:rsidRPr="007E4D0F">
        <w:rPr>
          <w:rFonts w:ascii="Arial" w:hAnsi="Arial" w:cs="Arial"/>
          <w:color w:val="FF0000"/>
          <w:sz w:val="22"/>
          <w:szCs w:val="22"/>
          <w:u w:val="single"/>
        </w:rPr>
        <w:t xml:space="preserve"> any proposal to </w:t>
      </w:r>
      <w:ins w:id="24" w:author="John Lawton" w:date="2018-02-05T08:45:00Z">
        <w:r w:rsidR="001945A2">
          <w:rPr>
            <w:rFonts w:ascii="Arial" w:hAnsi="Arial" w:cs="Arial"/>
            <w:color w:val="FF0000"/>
            <w:sz w:val="22"/>
            <w:szCs w:val="22"/>
            <w:u w:val="single"/>
          </w:rPr>
          <w:t>vary</w:t>
        </w:r>
        <w:r w:rsidR="001945A2" w:rsidRPr="007E4D0F">
          <w:rPr>
            <w:rFonts w:ascii="Arial" w:hAnsi="Arial" w:cs="Arial"/>
            <w:color w:val="FF0000"/>
            <w:sz w:val="22"/>
            <w:szCs w:val="22"/>
            <w:u w:val="single"/>
          </w:rPr>
          <w:t xml:space="preserve"> </w:t>
        </w:r>
      </w:ins>
      <w:r w:rsidR="001320D9" w:rsidRPr="007E4D0F">
        <w:rPr>
          <w:rFonts w:ascii="Arial" w:hAnsi="Arial" w:cs="Arial"/>
          <w:color w:val="FF0000"/>
          <w:sz w:val="22"/>
          <w:szCs w:val="22"/>
          <w:u w:val="single"/>
        </w:rPr>
        <w:t>the Bilateral Connection Agreement made pursuant to Clause 39.12A shall take into account the future phasing requirements</w:t>
      </w:r>
      <w:r w:rsidR="006A10DC" w:rsidRPr="007E4D0F">
        <w:rPr>
          <w:rFonts w:ascii="Arial" w:hAnsi="Arial" w:cs="Arial"/>
          <w:color w:val="FF0000"/>
          <w:sz w:val="22"/>
          <w:szCs w:val="22"/>
          <w:u w:val="single"/>
        </w:rPr>
        <w:t xml:space="preserve"> </w:t>
      </w:r>
      <w:r w:rsidR="005506C5" w:rsidRPr="007E4D0F">
        <w:rPr>
          <w:rFonts w:ascii="Arial" w:hAnsi="Arial" w:cs="Arial"/>
          <w:color w:val="FF0000"/>
          <w:sz w:val="22"/>
          <w:szCs w:val="22"/>
          <w:u w:val="single"/>
        </w:rPr>
        <w:t xml:space="preserve">as set </w:t>
      </w:r>
      <w:r w:rsidR="006A10DC" w:rsidRPr="007E4D0F">
        <w:rPr>
          <w:rFonts w:ascii="Arial" w:hAnsi="Arial" w:cs="Arial"/>
          <w:color w:val="FF0000"/>
          <w:sz w:val="22"/>
          <w:szCs w:val="22"/>
          <w:u w:val="single"/>
        </w:rPr>
        <w:t>out in the Bilateral Connection Agreement.</w:t>
      </w:r>
    </w:p>
    <w:p w14:paraId="04A7F616" w14:textId="4278AD1F" w:rsidR="0087563F" w:rsidRDefault="0087563F"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2A965C60" w14:textId="656287BE" w:rsidR="0049002D"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0FFE7F0F" w14:textId="315D1FAB" w:rsidR="0049002D"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5C94A5F5" w14:textId="4DAF82BE" w:rsidR="0049002D"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61378B96" w14:textId="2AF2EE28" w:rsidR="0049002D"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44A74741" w14:textId="60655078" w:rsidR="0049002D"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29CCECDA" w14:textId="35A73832" w:rsidR="0049002D"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p>
    <w:p w14:paraId="6B239733" w14:textId="77777777" w:rsidR="0049002D" w:rsidRPr="007E4D0F" w:rsidRDefault="0049002D" w:rsidP="003F6B98">
      <w:pPr>
        <w:widowControl/>
        <w:autoSpaceDE/>
        <w:autoSpaceDN/>
        <w:adjustRightInd/>
        <w:spacing w:before="120" w:after="240" w:line="360" w:lineRule="auto"/>
        <w:jc w:val="both"/>
        <w:rPr>
          <w:rFonts w:ascii="Arial" w:eastAsiaTheme="minorHAnsi" w:hAnsi="Arial" w:cs="Arial"/>
          <w:b/>
          <w:bCs/>
          <w:color w:val="000000"/>
          <w:sz w:val="22"/>
          <w:szCs w:val="22"/>
          <w:lang w:eastAsia="en-US"/>
        </w:rPr>
      </w:pPr>
      <w:bookmarkStart w:id="25" w:name="_GoBack"/>
      <w:bookmarkEnd w:id="25"/>
    </w:p>
    <w:p w14:paraId="77985456" w14:textId="763388B6" w:rsidR="00E70EAD" w:rsidRPr="007E4D0F" w:rsidRDefault="00434943" w:rsidP="007E4D0F">
      <w:pPr>
        <w:pStyle w:val="Default"/>
        <w:spacing w:before="120" w:after="240" w:line="360" w:lineRule="auto"/>
        <w:jc w:val="both"/>
        <w:rPr>
          <w:rFonts w:ascii="Arial" w:hAnsi="Arial" w:cs="Arial"/>
          <w:b/>
          <w:bCs/>
          <w:sz w:val="22"/>
          <w:szCs w:val="22"/>
        </w:rPr>
      </w:pPr>
      <w:r w:rsidRPr="007E4D0F">
        <w:rPr>
          <w:rFonts w:ascii="Arial" w:hAnsi="Arial" w:cs="Arial"/>
          <w:b/>
          <w:sz w:val="22"/>
          <w:szCs w:val="22"/>
        </w:rPr>
        <w:lastRenderedPageBreak/>
        <w:t xml:space="preserve">Changes to </w:t>
      </w:r>
      <w:r w:rsidR="0087563F" w:rsidRPr="007E4D0F">
        <w:rPr>
          <w:rFonts w:ascii="Arial" w:hAnsi="Arial" w:cs="Arial"/>
          <w:b/>
          <w:bCs/>
          <w:sz w:val="22"/>
          <w:szCs w:val="22"/>
        </w:rPr>
        <w:t xml:space="preserve">DCUSA </w:t>
      </w:r>
      <w:r w:rsidR="007E4D0F">
        <w:rPr>
          <w:rFonts w:ascii="Arial" w:hAnsi="Arial" w:cs="Arial"/>
          <w:b/>
          <w:bCs/>
          <w:sz w:val="22"/>
          <w:szCs w:val="22"/>
        </w:rPr>
        <w:t>Schedule 22</w:t>
      </w:r>
      <w:r w:rsidR="004303AF">
        <w:rPr>
          <w:rFonts w:ascii="Arial" w:hAnsi="Arial" w:cs="Arial"/>
          <w:b/>
          <w:bCs/>
          <w:sz w:val="22"/>
          <w:szCs w:val="22"/>
        </w:rPr>
        <w:t xml:space="preserve"> </w:t>
      </w:r>
      <w:r w:rsidR="007E4D0F">
        <w:rPr>
          <w:rFonts w:ascii="Arial" w:hAnsi="Arial" w:cs="Arial"/>
          <w:b/>
          <w:bCs/>
          <w:sz w:val="22"/>
          <w:szCs w:val="22"/>
        </w:rPr>
        <w:t xml:space="preserve">- </w:t>
      </w:r>
      <w:r w:rsidR="00203B65" w:rsidRPr="007E4D0F">
        <w:rPr>
          <w:rFonts w:ascii="Arial" w:hAnsi="Arial" w:cs="Arial"/>
          <w:b/>
          <w:bCs/>
          <w:sz w:val="22"/>
          <w:szCs w:val="22"/>
        </w:rPr>
        <w:t xml:space="preserve">Common </w:t>
      </w:r>
      <w:r w:rsidR="007E4D0F">
        <w:rPr>
          <w:rFonts w:ascii="Arial" w:hAnsi="Arial" w:cs="Arial"/>
          <w:b/>
          <w:bCs/>
          <w:sz w:val="22"/>
          <w:szCs w:val="22"/>
        </w:rPr>
        <w:t>Connection Charging Methodology</w:t>
      </w:r>
    </w:p>
    <w:p w14:paraId="2971B01E" w14:textId="28959A97" w:rsidR="00734013" w:rsidRPr="007E4D0F" w:rsidRDefault="00434943" w:rsidP="007E4D0F">
      <w:pPr>
        <w:pStyle w:val="Default"/>
        <w:spacing w:before="120" w:after="240" w:line="360" w:lineRule="auto"/>
        <w:ind w:left="709" w:hanging="709"/>
        <w:jc w:val="both"/>
        <w:rPr>
          <w:rFonts w:ascii="Arial" w:hAnsi="Arial" w:cs="Arial"/>
          <w:b/>
          <w:sz w:val="22"/>
          <w:szCs w:val="22"/>
        </w:rPr>
      </w:pPr>
      <w:r w:rsidRPr="007E4D0F">
        <w:rPr>
          <w:rFonts w:ascii="Arial" w:hAnsi="Arial" w:cs="Arial"/>
          <w:b/>
          <w:sz w:val="22"/>
          <w:szCs w:val="22"/>
        </w:rPr>
        <w:t>Definitions</w:t>
      </w:r>
    </w:p>
    <w:p w14:paraId="0F1C4C20" w14:textId="77777777" w:rsidR="004A0BA8" w:rsidRPr="007E4D0F" w:rsidRDefault="004A0BA8" w:rsidP="007E4D0F">
      <w:pPr>
        <w:pStyle w:val="Default"/>
        <w:spacing w:before="120" w:after="240" w:line="360" w:lineRule="auto"/>
        <w:jc w:val="both"/>
        <w:rPr>
          <w:rFonts w:ascii="Arial" w:hAnsi="Arial" w:cs="Arial"/>
          <w:sz w:val="22"/>
          <w:szCs w:val="22"/>
        </w:rPr>
      </w:pPr>
      <w:r w:rsidRPr="007E4D0F">
        <w:rPr>
          <w:rFonts w:ascii="Arial" w:hAnsi="Arial" w:cs="Arial"/>
          <w:sz w:val="22"/>
          <w:szCs w:val="22"/>
        </w:rPr>
        <w:t xml:space="preserve">At present </w:t>
      </w:r>
      <w:r w:rsidRPr="007E4D0F">
        <w:rPr>
          <w:rFonts w:ascii="Arial" w:hAnsi="Arial" w:cs="Arial"/>
          <w:i/>
          <w:sz w:val="22"/>
          <w:szCs w:val="22"/>
        </w:rPr>
        <w:t>Development Phase</w:t>
      </w:r>
      <w:r w:rsidRPr="007E4D0F">
        <w:rPr>
          <w:rFonts w:ascii="Arial" w:hAnsi="Arial" w:cs="Arial"/>
          <w:sz w:val="22"/>
          <w:szCs w:val="22"/>
        </w:rPr>
        <w:t xml:space="preserve"> is defined as:</w:t>
      </w:r>
    </w:p>
    <w:p w14:paraId="7BBED9C3" w14:textId="5E5451E0" w:rsidR="004A0BA8" w:rsidRPr="007E4D0F" w:rsidRDefault="004A0BA8" w:rsidP="007E4D0F">
      <w:pPr>
        <w:pStyle w:val="Default"/>
        <w:spacing w:before="120" w:after="240" w:line="360" w:lineRule="auto"/>
        <w:ind w:left="709"/>
        <w:jc w:val="both"/>
        <w:rPr>
          <w:rFonts w:ascii="Arial" w:hAnsi="Arial" w:cs="Arial"/>
          <w:i/>
          <w:sz w:val="22"/>
          <w:szCs w:val="22"/>
        </w:rPr>
      </w:pPr>
      <w:r w:rsidRPr="007E4D0F">
        <w:rPr>
          <w:rFonts w:ascii="Arial" w:hAnsi="Arial" w:cs="Arial"/>
          <w:sz w:val="22"/>
          <w:szCs w:val="22"/>
        </w:rPr>
        <w:t xml:space="preserve">  </w:t>
      </w:r>
      <w:r w:rsidRPr="007E4D0F">
        <w:rPr>
          <w:rFonts w:ascii="Arial" w:hAnsi="Arial" w:cs="Arial"/>
          <w:i/>
          <w:sz w:val="22"/>
          <w:szCs w:val="22"/>
        </w:rPr>
        <w:t xml:space="preserve">“the </w:t>
      </w:r>
      <w:ins w:id="26" w:author="Hollie Nicholls" w:date="2018-02-05T11:53:00Z">
        <w:r w:rsidR="00701C92">
          <w:rPr>
            <w:rFonts w:ascii="Arial" w:hAnsi="Arial" w:cs="Arial"/>
            <w:i/>
            <w:sz w:val="22"/>
            <w:szCs w:val="22"/>
          </w:rPr>
          <w:t>five</w:t>
        </w:r>
      </w:ins>
      <w:del w:id="27" w:author="Hollie Nicholls" w:date="2018-02-05T11:53:00Z">
        <w:r w:rsidRPr="007E4D0F" w:rsidDel="00701C92">
          <w:rPr>
            <w:rFonts w:ascii="Arial" w:hAnsi="Arial" w:cs="Arial"/>
            <w:i/>
            <w:sz w:val="22"/>
            <w:szCs w:val="22"/>
          </w:rPr>
          <w:delText>three</w:delText>
        </w:r>
      </w:del>
      <w:r w:rsidRPr="007E4D0F">
        <w:rPr>
          <w:rFonts w:ascii="Arial" w:hAnsi="Arial" w:cs="Arial"/>
          <w:i/>
          <w:sz w:val="22"/>
          <w:szCs w:val="22"/>
        </w:rPr>
        <w:t xml:space="preserve"> year period, unless otherwise agreed with us, commencing on the date of Energisation of an embedded network over which the development is constructed”</w:t>
      </w:r>
    </w:p>
    <w:p w14:paraId="77C82A2E" w14:textId="75FA86C1" w:rsidR="002C64F4" w:rsidRPr="007E4D0F" w:rsidRDefault="002C64F4" w:rsidP="007E4D0F">
      <w:pPr>
        <w:pStyle w:val="Default"/>
        <w:spacing w:before="120" w:after="240" w:line="360" w:lineRule="auto"/>
        <w:ind w:left="851"/>
        <w:jc w:val="both"/>
        <w:rPr>
          <w:rFonts w:ascii="Arial" w:hAnsi="Arial" w:cs="Arial"/>
          <w:color w:val="auto"/>
          <w:sz w:val="22"/>
          <w:szCs w:val="22"/>
        </w:rPr>
      </w:pPr>
    </w:p>
    <w:sectPr w:rsidR="002C64F4" w:rsidRPr="007E4D0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40983" w14:textId="77777777" w:rsidR="00731A1C" w:rsidRDefault="00731A1C" w:rsidP="00167898">
      <w:r>
        <w:separator/>
      </w:r>
    </w:p>
  </w:endnote>
  <w:endnote w:type="continuationSeparator" w:id="0">
    <w:p w14:paraId="672D785D" w14:textId="77777777" w:rsidR="00731A1C" w:rsidRDefault="00731A1C" w:rsidP="0016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41A1A" w14:textId="77777777" w:rsidR="00731A1C" w:rsidRDefault="00731A1C" w:rsidP="00167898">
      <w:r>
        <w:separator/>
      </w:r>
    </w:p>
  </w:footnote>
  <w:footnote w:type="continuationSeparator" w:id="0">
    <w:p w14:paraId="6EDC055C" w14:textId="77777777" w:rsidR="00731A1C" w:rsidRDefault="00731A1C" w:rsidP="00167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4D0971"/>
    <w:multiLevelType w:val="hybridMultilevel"/>
    <w:tmpl w:val="DDFEEA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Hollie Nicholls">
    <w15:presenceInfo w15:providerId="AD" w15:userId="S-1-5-21-1220945662-1229272821-1417001333-10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D6F"/>
    <w:rsid w:val="00001A67"/>
    <w:rsid w:val="000539E6"/>
    <w:rsid w:val="000708C6"/>
    <w:rsid w:val="00093386"/>
    <w:rsid w:val="0009370C"/>
    <w:rsid w:val="00097C10"/>
    <w:rsid w:val="000A2487"/>
    <w:rsid w:val="00104866"/>
    <w:rsid w:val="00105D1E"/>
    <w:rsid w:val="00111595"/>
    <w:rsid w:val="00117620"/>
    <w:rsid w:val="001320D9"/>
    <w:rsid w:val="00162863"/>
    <w:rsid w:val="00167898"/>
    <w:rsid w:val="001749A3"/>
    <w:rsid w:val="001945A2"/>
    <w:rsid w:val="001D7990"/>
    <w:rsid w:val="001F7EA5"/>
    <w:rsid w:val="00203B65"/>
    <w:rsid w:val="00204662"/>
    <w:rsid w:val="0022735F"/>
    <w:rsid w:val="0022772D"/>
    <w:rsid w:val="002370D9"/>
    <w:rsid w:val="00243B15"/>
    <w:rsid w:val="002A6DE3"/>
    <w:rsid w:val="002C64F4"/>
    <w:rsid w:val="003246BB"/>
    <w:rsid w:val="00362B4C"/>
    <w:rsid w:val="00372E33"/>
    <w:rsid w:val="003754AD"/>
    <w:rsid w:val="00395412"/>
    <w:rsid w:val="00397036"/>
    <w:rsid w:val="003A528F"/>
    <w:rsid w:val="003C7758"/>
    <w:rsid w:val="003F6B98"/>
    <w:rsid w:val="004303AF"/>
    <w:rsid w:val="00434943"/>
    <w:rsid w:val="00466BF0"/>
    <w:rsid w:val="00470942"/>
    <w:rsid w:val="004800B6"/>
    <w:rsid w:val="0049002D"/>
    <w:rsid w:val="004A0BA8"/>
    <w:rsid w:val="004C3B56"/>
    <w:rsid w:val="00527539"/>
    <w:rsid w:val="005506C5"/>
    <w:rsid w:val="00556145"/>
    <w:rsid w:val="00560824"/>
    <w:rsid w:val="00560A21"/>
    <w:rsid w:val="00565F18"/>
    <w:rsid w:val="005A02A2"/>
    <w:rsid w:val="005B7DC5"/>
    <w:rsid w:val="005E00C2"/>
    <w:rsid w:val="005E70E3"/>
    <w:rsid w:val="00675655"/>
    <w:rsid w:val="00683896"/>
    <w:rsid w:val="00696FE8"/>
    <w:rsid w:val="006A10DC"/>
    <w:rsid w:val="006A3B71"/>
    <w:rsid w:val="006D0DC0"/>
    <w:rsid w:val="006D3AAC"/>
    <w:rsid w:val="006D762F"/>
    <w:rsid w:val="006F2CD0"/>
    <w:rsid w:val="00701C92"/>
    <w:rsid w:val="007162F0"/>
    <w:rsid w:val="00731A1C"/>
    <w:rsid w:val="00734013"/>
    <w:rsid w:val="00737962"/>
    <w:rsid w:val="007412BA"/>
    <w:rsid w:val="00751626"/>
    <w:rsid w:val="00757590"/>
    <w:rsid w:val="007D25C8"/>
    <w:rsid w:val="007E4D0F"/>
    <w:rsid w:val="00812D26"/>
    <w:rsid w:val="008321C9"/>
    <w:rsid w:val="008755C7"/>
    <w:rsid w:val="0087563F"/>
    <w:rsid w:val="00883847"/>
    <w:rsid w:val="00884DAB"/>
    <w:rsid w:val="008857ED"/>
    <w:rsid w:val="008C3D6F"/>
    <w:rsid w:val="008D4C65"/>
    <w:rsid w:val="00941C26"/>
    <w:rsid w:val="00947565"/>
    <w:rsid w:val="00947A75"/>
    <w:rsid w:val="00980A05"/>
    <w:rsid w:val="00984797"/>
    <w:rsid w:val="009F372A"/>
    <w:rsid w:val="00A43A93"/>
    <w:rsid w:val="00A90293"/>
    <w:rsid w:val="00B10748"/>
    <w:rsid w:val="00B36D77"/>
    <w:rsid w:val="00B41AE8"/>
    <w:rsid w:val="00B542AB"/>
    <w:rsid w:val="00B6604F"/>
    <w:rsid w:val="00BA392B"/>
    <w:rsid w:val="00BB5EE9"/>
    <w:rsid w:val="00BF0990"/>
    <w:rsid w:val="00C74FAF"/>
    <w:rsid w:val="00C863B4"/>
    <w:rsid w:val="00CA7AC9"/>
    <w:rsid w:val="00D8426B"/>
    <w:rsid w:val="00D85348"/>
    <w:rsid w:val="00D91618"/>
    <w:rsid w:val="00DA2CE7"/>
    <w:rsid w:val="00DA7A6A"/>
    <w:rsid w:val="00DD02F2"/>
    <w:rsid w:val="00E019EE"/>
    <w:rsid w:val="00E165B5"/>
    <w:rsid w:val="00E454A6"/>
    <w:rsid w:val="00E462FA"/>
    <w:rsid w:val="00E70D43"/>
    <w:rsid w:val="00E70EAD"/>
    <w:rsid w:val="00E872A0"/>
    <w:rsid w:val="00E91441"/>
    <w:rsid w:val="00EC24D6"/>
    <w:rsid w:val="00ED6B53"/>
    <w:rsid w:val="00EF1EF3"/>
    <w:rsid w:val="00F13A38"/>
    <w:rsid w:val="00FC0D5B"/>
    <w:rsid w:val="00FF44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FA78"/>
  <w15:chartTrackingRefBased/>
  <w15:docId w15:val="{C8C3337E-10E6-4835-9162-3198F98E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EAD"/>
    <w:pPr>
      <w:widowControl w:val="0"/>
      <w:autoSpaceDE w:val="0"/>
      <w:autoSpaceDN w:val="0"/>
      <w:adjustRightInd w:val="0"/>
      <w:spacing w:after="0" w:line="240" w:lineRule="auto"/>
    </w:pPr>
    <w:rPr>
      <w:rFonts w:ascii="Courier" w:eastAsia="Times New Roman" w:hAnsi="Courier"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3D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67898"/>
    <w:pPr>
      <w:widowControl/>
      <w:tabs>
        <w:tab w:val="center" w:pos="4513"/>
        <w:tab w:val="right" w:pos="9026"/>
      </w:tabs>
      <w:autoSpaceDE/>
      <w:autoSpaceDN/>
      <w:adjustRightInd/>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67898"/>
  </w:style>
  <w:style w:type="paragraph" w:styleId="Footer">
    <w:name w:val="footer"/>
    <w:basedOn w:val="Normal"/>
    <w:link w:val="FooterChar"/>
    <w:uiPriority w:val="99"/>
    <w:unhideWhenUsed/>
    <w:rsid w:val="00167898"/>
    <w:pPr>
      <w:widowControl/>
      <w:tabs>
        <w:tab w:val="center" w:pos="4513"/>
        <w:tab w:val="right" w:pos="9026"/>
      </w:tabs>
      <w:autoSpaceDE/>
      <w:autoSpaceDN/>
      <w:adjustRightInd/>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67898"/>
  </w:style>
  <w:style w:type="character" w:styleId="CommentReference">
    <w:name w:val="annotation reference"/>
    <w:basedOn w:val="DefaultParagraphFont"/>
    <w:uiPriority w:val="99"/>
    <w:semiHidden/>
    <w:unhideWhenUsed/>
    <w:rsid w:val="00167898"/>
    <w:rPr>
      <w:sz w:val="16"/>
      <w:szCs w:val="16"/>
    </w:rPr>
  </w:style>
  <w:style w:type="paragraph" w:styleId="CommentText">
    <w:name w:val="annotation text"/>
    <w:basedOn w:val="Normal"/>
    <w:link w:val="CommentTextChar"/>
    <w:uiPriority w:val="99"/>
    <w:semiHidden/>
    <w:unhideWhenUsed/>
    <w:rsid w:val="00167898"/>
    <w:pPr>
      <w:widowControl/>
      <w:autoSpaceDE/>
      <w:autoSpaceDN/>
      <w:adjustRightInd/>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semiHidden/>
    <w:rsid w:val="00167898"/>
    <w:rPr>
      <w:sz w:val="20"/>
      <w:szCs w:val="20"/>
    </w:rPr>
  </w:style>
  <w:style w:type="paragraph" w:styleId="CommentSubject">
    <w:name w:val="annotation subject"/>
    <w:basedOn w:val="CommentText"/>
    <w:next w:val="CommentText"/>
    <w:link w:val="CommentSubjectChar"/>
    <w:uiPriority w:val="99"/>
    <w:semiHidden/>
    <w:unhideWhenUsed/>
    <w:rsid w:val="00167898"/>
    <w:rPr>
      <w:b/>
      <w:bCs/>
    </w:rPr>
  </w:style>
  <w:style w:type="character" w:customStyle="1" w:styleId="CommentSubjectChar">
    <w:name w:val="Comment Subject Char"/>
    <w:basedOn w:val="CommentTextChar"/>
    <w:link w:val="CommentSubject"/>
    <w:uiPriority w:val="99"/>
    <w:semiHidden/>
    <w:rsid w:val="00167898"/>
    <w:rPr>
      <w:b/>
      <w:bCs/>
      <w:sz w:val="20"/>
      <w:szCs w:val="20"/>
    </w:rPr>
  </w:style>
  <w:style w:type="paragraph" w:styleId="BalloonText">
    <w:name w:val="Balloon Text"/>
    <w:basedOn w:val="Normal"/>
    <w:link w:val="BalloonTextChar"/>
    <w:uiPriority w:val="99"/>
    <w:semiHidden/>
    <w:unhideWhenUsed/>
    <w:rsid w:val="00167898"/>
    <w:pPr>
      <w:widowControl/>
      <w:autoSpaceDE/>
      <w:autoSpaceDN/>
      <w:adjustRightInd/>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1678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59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70F6E-C295-4C41-B9EC-F5C5E176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Harding</dc:creator>
  <cp:keywords/>
  <dc:description/>
  <cp:lastModifiedBy>Hollie Nicholls</cp:lastModifiedBy>
  <cp:revision>3</cp:revision>
  <cp:lastPrinted>2017-02-15T13:10:00Z</cp:lastPrinted>
  <dcterms:created xsi:type="dcterms:W3CDTF">2018-02-05T12:49:00Z</dcterms:created>
  <dcterms:modified xsi:type="dcterms:W3CDTF">2018-02-05T13:11:00Z</dcterms:modified>
</cp:coreProperties>
</file>