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4D505F" w14:textId="28481771" w:rsidR="004303AF" w:rsidRDefault="004303AF" w:rsidP="00984797">
      <w:pPr>
        <w:pStyle w:val="Default"/>
        <w:spacing w:line="23" w:lineRule="atLeast"/>
        <w:jc w:val="center"/>
        <w:rPr>
          <w:rFonts w:ascii="Arial" w:hAnsi="Arial" w:cs="Arial"/>
          <w:b/>
          <w:bCs/>
          <w:sz w:val="22"/>
          <w:szCs w:val="22"/>
        </w:rPr>
      </w:pPr>
      <w:bookmarkStart w:id="0" w:name="_GoBack"/>
      <w:bookmarkEnd w:id="0"/>
      <w:r>
        <w:rPr>
          <w:rFonts w:ascii="Arial" w:hAnsi="Arial" w:cs="Arial"/>
          <w:b/>
          <w:bCs/>
          <w:sz w:val="22"/>
          <w:szCs w:val="22"/>
        </w:rPr>
        <w:t>DCP294 Proposed legal text changes</w:t>
      </w:r>
    </w:p>
    <w:p w14:paraId="2E1CDBE7" w14:textId="738E4A93" w:rsidR="004303AF" w:rsidRDefault="004303AF" w:rsidP="008C3D6F">
      <w:pPr>
        <w:pStyle w:val="Default"/>
        <w:spacing w:line="23" w:lineRule="atLeast"/>
        <w:rPr>
          <w:rFonts w:ascii="Arial" w:hAnsi="Arial" w:cs="Arial"/>
          <w:b/>
          <w:bCs/>
          <w:sz w:val="22"/>
          <w:szCs w:val="22"/>
        </w:rPr>
      </w:pPr>
    </w:p>
    <w:p w14:paraId="34CFE20A" w14:textId="21A5EB0C" w:rsidR="00984797" w:rsidDel="00B36D77" w:rsidRDefault="00984797" w:rsidP="008C3D6F">
      <w:pPr>
        <w:pStyle w:val="Default"/>
        <w:spacing w:line="23" w:lineRule="atLeast"/>
        <w:rPr>
          <w:del w:id="1" w:author="Hollie Nicholls" w:date="2017-10-12T16:11:00Z"/>
          <w:rFonts w:ascii="Arial" w:hAnsi="Arial" w:cs="Arial"/>
          <w:b/>
          <w:bCs/>
          <w:sz w:val="22"/>
          <w:szCs w:val="22"/>
        </w:rPr>
      </w:pPr>
      <w:del w:id="2" w:author="Hollie Nicholls" w:date="2017-10-12T16:11:00Z">
        <w:r w:rsidDel="00B36D77">
          <w:rPr>
            <w:rFonts w:ascii="Arial" w:hAnsi="Arial" w:cs="Arial"/>
            <w:b/>
            <w:bCs/>
            <w:sz w:val="22"/>
            <w:szCs w:val="22"/>
          </w:rPr>
          <w:delText>Definitions</w:delText>
        </w:r>
      </w:del>
    </w:p>
    <w:p w14:paraId="087CE1BC" w14:textId="7536EAAC" w:rsidR="00984797" w:rsidDel="00B36D77" w:rsidRDefault="00984797" w:rsidP="008C3D6F">
      <w:pPr>
        <w:pStyle w:val="Default"/>
        <w:spacing w:line="23" w:lineRule="atLeast"/>
        <w:rPr>
          <w:del w:id="3" w:author="Hollie Nicholls" w:date="2017-10-12T16:11:00Z"/>
          <w:rFonts w:ascii="Arial" w:hAnsi="Arial" w:cs="Arial"/>
          <w:b/>
          <w:bCs/>
          <w:sz w:val="22"/>
          <w:szCs w:val="22"/>
        </w:rPr>
      </w:pPr>
    </w:p>
    <w:p w14:paraId="482FA81B" w14:textId="52CD41B6" w:rsidR="00984797" w:rsidDel="00B36D77" w:rsidRDefault="00984797" w:rsidP="00984797">
      <w:pPr>
        <w:pStyle w:val="Default"/>
        <w:spacing w:line="23" w:lineRule="atLeast"/>
        <w:ind w:left="1560" w:hanging="1560"/>
        <w:jc w:val="both"/>
        <w:rPr>
          <w:del w:id="4" w:author="Hollie Nicholls" w:date="2017-10-12T16:11:00Z"/>
          <w:rFonts w:ascii="Arial" w:hAnsi="Arial" w:cs="Arial"/>
          <w:bCs/>
          <w:sz w:val="22"/>
          <w:szCs w:val="22"/>
        </w:rPr>
      </w:pPr>
      <w:del w:id="5" w:author="Hollie Nicholls" w:date="2017-10-12T16:11:00Z">
        <w:r w:rsidDel="00B36D77">
          <w:rPr>
            <w:rFonts w:ascii="Arial" w:hAnsi="Arial" w:cs="Arial"/>
            <w:b/>
            <w:bCs/>
            <w:sz w:val="22"/>
            <w:szCs w:val="22"/>
          </w:rPr>
          <w:delText>ECCR</w:delText>
        </w:r>
        <w:r w:rsidDel="00B36D77">
          <w:rPr>
            <w:rFonts w:ascii="Arial" w:hAnsi="Arial" w:cs="Arial"/>
            <w:b/>
            <w:bCs/>
            <w:sz w:val="22"/>
            <w:szCs w:val="22"/>
          </w:rPr>
          <w:tab/>
        </w:r>
        <w:r w:rsidRPr="00984797" w:rsidDel="00B36D77">
          <w:rPr>
            <w:rFonts w:ascii="Arial" w:hAnsi="Arial" w:cs="Arial"/>
            <w:bCs/>
            <w:sz w:val="22"/>
            <w:szCs w:val="22"/>
          </w:rPr>
          <w:delText>the Electricity (Connection Charges) Regulations 2002 (SI 2002/93) as amended from time to time or the Electricity (Connection Charges) Regulations 2017 (SI 2017/106) as amended from time to time, as applicable.</w:delText>
        </w:r>
      </w:del>
    </w:p>
    <w:p w14:paraId="77C10121" w14:textId="275EB457" w:rsidR="003754AD" w:rsidDel="00B36D77" w:rsidRDefault="003754AD" w:rsidP="00984797">
      <w:pPr>
        <w:pStyle w:val="Default"/>
        <w:spacing w:line="23" w:lineRule="atLeast"/>
        <w:ind w:left="1560" w:hanging="1560"/>
        <w:jc w:val="both"/>
        <w:rPr>
          <w:del w:id="6" w:author="Hollie Nicholls" w:date="2017-10-12T16:11:00Z"/>
          <w:rFonts w:ascii="Arial" w:hAnsi="Arial" w:cs="Arial"/>
          <w:bCs/>
          <w:sz w:val="22"/>
          <w:szCs w:val="22"/>
        </w:rPr>
      </w:pPr>
    </w:p>
    <w:p w14:paraId="4B01C515" w14:textId="5D4D4D37" w:rsidR="003754AD" w:rsidRPr="003754AD" w:rsidDel="00B36D77" w:rsidRDefault="003754AD" w:rsidP="00984797">
      <w:pPr>
        <w:pStyle w:val="Default"/>
        <w:spacing w:line="23" w:lineRule="atLeast"/>
        <w:ind w:left="1560" w:hanging="1560"/>
        <w:jc w:val="both"/>
        <w:rPr>
          <w:del w:id="7" w:author="Hollie Nicholls" w:date="2017-10-12T16:11:00Z"/>
          <w:rFonts w:ascii="Arial" w:hAnsi="Arial" w:cs="Arial"/>
          <w:bCs/>
          <w:sz w:val="22"/>
          <w:szCs w:val="22"/>
        </w:rPr>
      </w:pPr>
      <w:del w:id="8" w:author="Hollie Nicholls" w:date="2017-10-12T16:11:00Z">
        <w:r w:rsidDel="00B36D77">
          <w:rPr>
            <w:rFonts w:ascii="Arial" w:hAnsi="Arial" w:cs="Arial"/>
            <w:b/>
            <w:bCs/>
            <w:sz w:val="22"/>
            <w:szCs w:val="22"/>
          </w:rPr>
          <w:delText>ECCR</w:delText>
        </w:r>
        <w:r w:rsidDel="00B36D77">
          <w:rPr>
            <w:rFonts w:ascii="Arial" w:hAnsi="Arial" w:cs="Arial"/>
            <w:b/>
            <w:bCs/>
            <w:sz w:val="22"/>
            <w:szCs w:val="22"/>
          </w:rPr>
          <w:tab/>
        </w:r>
        <w:r w:rsidDel="00B36D77">
          <w:rPr>
            <w:rFonts w:ascii="Arial" w:hAnsi="Arial" w:cs="Arial"/>
            <w:bCs/>
            <w:sz w:val="22"/>
            <w:szCs w:val="22"/>
          </w:rPr>
          <w:delText>the relevant period from the date on which a connection is made as prescribed by the ECCR, being either (a) five years, for connections made prior to 6 April 2017; or (b) ten years, for connections made on or after 6 April 2017.</w:delText>
        </w:r>
      </w:del>
    </w:p>
    <w:p w14:paraId="37AD5902" w14:textId="0F7044DC" w:rsidR="003754AD" w:rsidDel="00B36D77" w:rsidRDefault="003754AD" w:rsidP="00984797">
      <w:pPr>
        <w:pStyle w:val="Default"/>
        <w:spacing w:line="23" w:lineRule="atLeast"/>
        <w:ind w:left="1560" w:hanging="1560"/>
        <w:jc w:val="both"/>
        <w:rPr>
          <w:del w:id="9" w:author="Hollie Nicholls" w:date="2017-10-12T16:11:00Z"/>
          <w:rFonts w:ascii="Arial" w:hAnsi="Arial" w:cs="Arial"/>
          <w:b/>
          <w:bCs/>
          <w:sz w:val="22"/>
          <w:szCs w:val="22"/>
        </w:rPr>
      </w:pPr>
      <w:del w:id="10" w:author="Hollie Nicholls" w:date="2017-10-12T16:11:00Z">
        <w:r w:rsidDel="00B36D77">
          <w:rPr>
            <w:rFonts w:ascii="Arial" w:hAnsi="Arial" w:cs="Arial"/>
            <w:b/>
            <w:bCs/>
            <w:sz w:val="22"/>
            <w:szCs w:val="22"/>
          </w:rPr>
          <w:delText>Prescribed</w:delText>
        </w:r>
        <w:r w:rsidDel="00B36D77">
          <w:rPr>
            <w:rFonts w:ascii="Arial" w:hAnsi="Arial" w:cs="Arial"/>
            <w:b/>
            <w:bCs/>
            <w:sz w:val="22"/>
            <w:szCs w:val="22"/>
          </w:rPr>
          <w:tab/>
        </w:r>
      </w:del>
    </w:p>
    <w:p w14:paraId="766D8F18" w14:textId="7E7A48B7" w:rsidR="003754AD" w:rsidRPr="003754AD" w:rsidDel="00B36D77" w:rsidRDefault="003754AD" w:rsidP="00984797">
      <w:pPr>
        <w:pStyle w:val="Default"/>
        <w:spacing w:line="23" w:lineRule="atLeast"/>
        <w:ind w:left="1560" w:hanging="1560"/>
        <w:jc w:val="both"/>
        <w:rPr>
          <w:del w:id="11" w:author="Hollie Nicholls" w:date="2017-10-12T16:11:00Z"/>
          <w:rFonts w:ascii="Arial" w:hAnsi="Arial" w:cs="Arial"/>
          <w:b/>
          <w:bCs/>
          <w:sz w:val="22"/>
          <w:szCs w:val="22"/>
        </w:rPr>
      </w:pPr>
      <w:del w:id="12" w:author="Hollie Nicholls" w:date="2017-10-12T16:11:00Z">
        <w:r w:rsidDel="00B36D77">
          <w:rPr>
            <w:rFonts w:ascii="Arial" w:hAnsi="Arial" w:cs="Arial"/>
            <w:b/>
            <w:bCs/>
            <w:sz w:val="22"/>
            <w:szCs w:val="22"/>
          </w:rPr>
          <w:delText>Period</w:delText>
        </w:r>
      </w:del>
    </w:p>
    <w:p w14:paraId="221E507D" w14:textId="000296A4" w:rsidR="00984797" w:rsidRDefault="00984797" w:rsidP="008C3D6F">
      <w:pPr>
        <w:pStyle w:val="Default"/>
        <w:spacing w:line="23" w:lineRule="atLeast"/>
        <w:rPr>
          <w:rFonts w:ascii="Arial" w:hAnsi="Arial" w:cs="Arial"/>
          <w:b/>
          <w:bCs/>
          <w:sz w:val="22"/>
          <w:szCs w:val="22"/>
        </w:rPr>
      </w:pPr>
    </w:p>
    <w:p w14:paraId="7E59D323" w14:textId="53E96D9B" w:rsidR="00984797" w:rsidRDefault="00984797" w:rsidP="00984797">
      <w:pPr>
        <w:pStyle w:val="Default"/>
        <w:spacing w:line="23" w:lineRule="atLeast"/>
        <w:jc w:val="center"/>
        <w:rPr>
          <w:rFonts w:ascii="Arial" w:hAnsi="Arial" w:cs="Arial"/>
          <w:b/>
          <w:bCs/>
          <w:sz w:val="22"/>
          <w:szCs w:val="22"/>
        </w:rPr>
      </w:pPr>
      <w:r>
        <w:rPr>
          <w:rFonts w:ascii="Arial" w:hAnsi="Arial" w:cs="Arial"/>
          <w:b/>
          <w:bCs/>
          <w:sz w:val="22"/>
          <w:szCs w:val="22"/>
        </w:rPr>
        <w:t>………………………………………………….</w:t>
      </w:r>
    </w:p>
    <w:p w14:paraId="17F36C40" w14:textId="77777777" w:rsidR="00984797" w:rsidRDefault="00984797" w:rsidP="008C3D6F">
      <w:pPr>
        <w:pStyle w:val="Default"/>
        <w:spacing w:line="23" w:lineRule="atLeast"/>
        <w:rPr>
          <w:rFonts w:ascii="Arial" w:hAnsi="Arial" w:cs="Arial"/>
          <w:b/>
          <w:bCs/>
          <w:sz w:val="22"/>
          <w:szCs w:val="22"/>
        </w:rPr>
      </w:pPr>
    </w:p>
    <w:p w14:paraId="6EA28F8F" w14:textId="637166DD" w:rsidR="004303AF" w:rsidRDefault="004303AF" w:rsidP="008C3D6F">
      <w:pPr>
        <w:pStyle w:val="Default"/>
        <w:spacing w:line="23" w:lineRule="atLeast"/>
        <w:rPr>
          <w:rFonts w:ascii="Arial" w:hAnsi="Arial" w:cs="Arial"/>
          <w:b/>
          <w:bCs/>
          <w:sz w:val="22"/>
          <w:szCs w:val="22"/>
        </w:rPr>
      </w:pPr>
      <w:r>
        <w:rPr>
          <w:rFonts w:ascii="Arial" w:hAnsi="Arial" w:cs="Arial"/>
          <w:b/>
          <w:bCs/>
          <w:sz w:val="22"/>
          <w:szCs w:val="22"/>
        </w:rPr>
        <w:t xml:space="preserve">Section 2B - </w:t>
      </w:r>
      <w:r w:rsidRPr="004303AF">
        <w:rPr>
          <w:rFonts w:ascii="Arial" w:hAnsi="Arial" w:cs="Arial"/>
          <w:b/>
          <w:bCs/>
          <w:sz w:val="22"/>
          <w:szCs w:val="22"/>
        </w:rPr>
        <w:t>DISTRIBUTOR TO DISTRIBUTOR/OTSO RELATIONSHIP</w:t>
      </w:r>
    </w:p>
    <w:p w14:paraId="4A07D2BE" w14:textId="77777777" w:rsidR="004303AF" w:rsidRDefault="004303AF" w:rsidP="008C3D6F">
      <w:pPr>
        <w:pStyle w:val="Default"/>
        <w:spacing w:line="23" w:lineRule="atLeast"/>
        <w:rPr>
          <w:rFonts w:ascii="Arial" w:hAnsi="Arial" w:cs="Arial"/>
          <w:b/>
          <w:bCs/>
          <w:sz w:val="22"/>
          <w:szCs w:val="22"/>
        </w:rPr>
      </w:pPr>
    </w:p>
    <w:p w14:paraId="4702BCFE" w14:textId="2B111964" w:rsidR="008C3D6F" w:rsidRPr="008C3D6F" w:rsidRDefault="008C3D6F" w:rsidP="008C3D6F">
      <w:pPr>
        <w:pStyle w:val="Default"/>
        <w:spacing w:line="23" w:lineRule="atLeast"/>
        <w:rPr>
          <w:rFonts w:ascii="Arial" w:hAnsi="Arial" w:cs="Arial"/>
          <w:sz w:val="22"/>
          <w:szCs w:val="22"/>
        </w:rPr>
      </w:pPr>
      <w:r w:rsidRPr="008C3D6F">
        <w:rPr>
          <w:rFonts w:ascii="Arial" w:hAnsi="Arial" w:cs="Arial"/>
          <w:b/>
          <w:bCs/>
          <w:sz w:val="22"/>
          <w:szCs w:val="22"/>
        </w:rPr>
        <w:t xml:space="preserve">Maximum Import Capacity and Maximum Export Capacity </w:t>
      </w:r>
    </w:p>
    <w:p w14:paraId="4F192C25" w14:textId="77777777" w:rsidR="008C3D6F" w:rsidRPr="007E4D0F" w:rsidRDefault="008C3D6F" w:rsidP="008C3D6F">
      <w:pPr>
        <w:pStyle w:val="Default"/>
        <w:spacing w:line="23" w:lineRule="atLeast"/>
        <w:ind w:left="709" w:hanging="709"/>
        <w:rPr>
          <w:rFonts w:ascii="Arial" w:hAnsi="Arial" w:cs="Arial"/>
          <w:sz w:val="22"/>
          <w:szCs w:val="22"/>
        </w:rPr>
      </w:pPr>
    </w:p>
    <w:p w14:paraId="13BF7969" w14:textId="14DD91AB" w:rsidR="008C3D6F" w:rsidRPr="007E4D0F" w:rsidRDefault="008C3D6F" w:rsidP="007E4D0F">
      <w:pPr>
        <w:pStyle w:val="Default"/>
        <w:tabs>
          <w:tab w:val="left" w:pos="1134"/>
        </w:tabs>
        <w:spacing w:before="120" w:after="240" w:line="360" w:lineRule="auto"/>
        <w:ind w:left="1134" w:hanging="1134"/>
        <w:jc w:val="both"/>
        <w:rPr>
          <w:rFonts w:ascii="Arial" w:hAnsi="Arial" w:cs="Arial"/>
          <w:sz w:val="22"/>
          <w:szCs w:val="22"/>
        </w:rPr>
      </w:pPr>
      <w:r w:rsidRPr="007E4D0F">
        <w:rPr>
          <w:rFonts w:ascii="Arial" w:hAnsi="Arial" w:cs="Arial"/>
          <w:sz w:val="22"/>
          <w:szCs w:val="22"/>
        </w:rPr>
        <w:t>39.9</w:t>
      </w:r>
      <w:r w:rsidRPr="007E4D0F">
        <w:rPr>
          <w:rFonts w:ascii="Arial" w:hAnsi="Arial" w:cs="Arial"/>
          <w:sz w:val="22"/>
          <w:szCs w:val="22"/>
        </w:rPr>
        <w:tab/>
        <w:t xml:space="preserve">The Maximum Import Capacity and Maximum Export Capacity shall be specified in the relevant Bilateral Connection Agreement and the User shall use its reasonable endeavours to ensure that the electricity imported and exported does not exceed the Maximum Import Capacity and the Maximum </w:t>
      </w:r>
      <w:r w:rsidR="00395412" w:rsidRPr="007E4D0F">
        <w:rPr>
          <w:rFonts w:ascii="Arial" w:hAnsi="Arial" w:cs="Arial"/>
          <w:sz w:val="22"/>
          <w:szCs w:val="22"/>
        </w:rPr>
        <w:t>Export Capacity (respectively).</w:t>
      </w:r>
    </w:p>
    <w:p w14:paraId="5978FD84" w14:textId="28FD9409" w:rsidR="00395412" w:rsidRPr="007E4D0F" w:rsidDel="00D8426B" w:rsidRDefault="00395412" w:rsidP="007E4D0F">
      <w:pPr>
        <w:pStyle w:val="Default"/>
        <w:tabs>
          <w:tab w:val="left" w:pos="1134"/>
        </w:tabs>
        <w:spacing w:before="120" w:after="240" w:line="360" w:lineRule="auto"/>
        <w:ind w:left="1134" w:hanging="1134"/>
        <w:jc w:val="both"/>
        <w:rPr>
          <w:del w:id="13" w:author="Thomas Cadge" w:date="2018-01-02T15:18:00Z"/>
          <w:rFonts w:ascii="Arial" w:hAnsi="Arial" w:cs="Arial"/>
          <w:color w:val="FF0000"/>
          <w:sz w:val="22"/>
          <w:szCs w:val="22"/>
          <w:u w:val="single"/>
        </w:rPr>
      </w:pPr>
      <w:del w:id="14" w:author="Thomas Cadge" w:date="2018-01-02T15:18:00Z">
        <w:r w:rsidRPr="007E4D0F" w:rsidDel="00D8426B">
          <w:rPr>
            <w:rFonts w:ascii="Arial" w:hAnsi="Arial" w:cs="Arial"/>
            <w:color w:val="FF0000"/>
            <w:sz w:val="22"/>
            <w:szCs w:val="22"/>
            <w:u w:val="single"/>
          </w:rPr>
          <w:delText>39.9A</w:delText>
        </w:r>
        <w:r w:rsidRPr="007E4D0F" w:rsidDel="00D8426B">
          <w:rPr>
            <w:rFonts w:ascii="Arial" w:hAnsi="Arial" w:cs="Arial"/>
            <w:color w:val="FF0000"/>
            <w:sz w:val="22"/>
            <w:szCs w:val="22"/>
            <w:u w:val="single"/>
          </w:rPr>
          <w:tab/>
          <w:delText xml:space="preserve">Where the User’s </w:delText>
        </w:r>
        <w:r w:rsidR="00980A05" w:rsidRPr="007E4D0F" w:rsidDel="00D8426B">
          <w:rPr>
            <w:rFonts w:ascii="Arial" w:hAnsi="Arial" w:cs="Arial"/>
            <w:color w:val="FF0000"/>
            <w:sz w:val="22"/>
            <w:szCs w:val="22"/>
            <w:u w:val="single"/>
          </w:rPr>
          <w:delText xml:space="preserve">utilisation of the </w:delText>
        </w:r>
        <w:bookmarkStart w:id="15" w:name="_Hlk493256867"/>
        <w:r w:rsidRPr="007E4D0F" w:rsidDel="00D8426B">
          <w:rPr>
            <w:rFonts w:ascii="Arial" w:hAnsi="Arial" w:cs="Arial"/>
            <w:color w:val="FF0000"/>
            <w:sz w:val="22"/>
            <w:szCs w:val="22"/>
            <w:u w:val="single"/>
          </w:rPr>
          <w:delText>Maximum Import Capacity or Maximum Export Capacity</w:delText>
        </w:r>
        <w:bookmarkEnd w:id="15"/>
        <w:r w:rsidRPr="007E4D0F" w:rsidDel="00D8426B">
          <w:rPr>
            <w:rFonts w:ascii="Arial" w:hAnsi="Arial" w:cs="Arial"/>
            <w:color w:val="FF0000"/>
            <w:sz w:val="22"/>
            <w:szCs w:val="22"/>
            <w:u w:val="single"/>
          </w:rPr>
          <w:delText xml:space="preserve"> </w:delText>
        </w:r>
        <w:r w:rsidR="00980A05" w:rsidRPr="007E4D0F" w:rsidDel="00D8426B">
          <w:rPr>
            <w:rFonts w:ascii="Arial" w:hAnsi="Arial" w:cs="Arial"/>
            <w:color w:val="FF0000"/>
            <w:sz w:val="22"/>
            <w:szCs w:val="22"/>
            <w:u w:val="single"/>
          </w:rPr>
          <w:delText>is</w:delText>
        </w:r>
        <w:r w:rsidRPr="007E4D0F" w:rsidDel="00D8426B">
          <w:rPr>
            <w:rFonts w:ascii="Arial" w:hAnsi="Arial" w:cs="Arial"/>
            <w:color w:val="FF0000"/>
            <w:sz w:val="22"/>
            <w:szCs w:val="22"/>
            <w:u w:val="single"/>
          </w:rPr>
          <w:delText xml:space="preserve"> expected to</w:delText>
        </w:r>
        <w:r w:rsidR="00980A05" w:rsidRPr="007E4D0F" w:rsidDel="00D8426B">
          <w:rPr>
            <w:rFonts w:ascii="Arial" w:hAnsi="Arial" w:cs="Arial"/>
            <w:color w:val="FF0000"/>
            <w:sz w:val="22"/>
            <w:szCs w:val="22"/>
            <w:u w:val="single"/>
          </w:rPr>
          <w:delText xml:space="preserve"> increase over</w:delText>
        </w:r>
        <w:r w:rsidRPr="007E4D0F" w:rsidDel="00D8426B">
          <w:rPr>
            <w:rFonts w:ascii="Arial" w:hAnsi="Arial" w:cs="Arial"/>
            <w:color w:val="FF0000"/>
            <w:sz w:val="22"/>
            <w:szCs w:val="22"/>
            <w:u w:val="single"/>
          </w:rPr>
          <w:delText xml:space="preserve"> time the Bilateral Connection Agreement shall include a phased Maximum Import Capacity and/or Maximum Export Capacity requirement. Such phasing shall be consistent with the Company’s connection charging methodology in force at the time.</w:delText>
        </w:r>
      </w:del>
    </w:p>
    <w:p w14:paraId="1013B075" w14:textId="1A9522EF" w:rsidR="001320D9" w:rsidRPr="007E4D0F" w:rsidDel="00D8426B" w:rsidRDefault="001320D9" w:rsidP="007E4D0F">
      <w:pPr>
        <w:pStyle w:val="Default"/>
        <w:tabs>
          <w:tab w:val="left" w:pos="1134"/>
        </w:tabs>
        <w:spacing w:before="120" w:after="240" w:line="360" w:lineRule="auto"/>
        <w:ind w:left="1134" w:hanging="1134"/>
        <w:jc w:val="both"/>
        <w:rPr>
          <w:del w:id="16" w:author="Thomas Cadge" w:date="2018-01-02T15:18:00Z"/>
          <w:rFonts w:ascii="Arial" w:hAnsi="Arial" w:cs="Arial"/>
          <w:color w:val="FF0000"/>
          <w:sz w:val="22"/>
          <w:szCs w:val="22"/>
          <w:u w:val="single"/>
        </w:rPr>
      </w:pPr>
      <w:del w:id="17" w:author="Thomas Cadge" w:date="2018-01-02T15:18:00Z">
        <w:r w:rsidRPr="007E4D0F" w:rsidDel="00D8426B">
          <w:rPr>
            <w:rFonts w:ascii="Arial" w:hAnsi="Arial" w:cs="Arial"/>
            <w:color w:val="FF0000"/>
            <w:sz w:val="22"/>
            <w:szCs w:val="22"/>
            <w:u w:val="single"/>
          </w:rPr>
          <w:delText>39.9B</w:delText>
        </w:r>
        <w:r w:rsidRPr="007E4D0F" w:rsidDel="00D8426B">
          <w:rPr>
            <w:rFonts w:ascii="Arial" w:hAnsi="Arial" w:cs="Arial"/>
            <w:color w:val="FF0000"/>
            <w:sz w:val="22"/>
            <w:szCs w:val="22"/>
            <w:u w:val="single"/>
          </w:rPr>
          <w:tab/>
          <w:delText xml:space="preserve">Where the Bilateral Connection Agreement includes a phased Maximum Import Capacity requirement or a phased Maximum </w:delText>
        </w:r>
        <w:r w:rsidR="006A10DC" w:rsidRPr="007E4D0F" w:rsidDel="00D8426B">
          <w:rPr>
            <w:rFonts w:ascii="Arial" w:hAnsi="Arial" w:cs="Arial"/>
            <w:color w:val="FF0000"/>
            <w:sz w:val="22"/>
            <w:szCs w:val="22"/>
            <w:u w:val="single"/>
          </w:rPr>
          <w:delText xml:space="preserve">Export Capacity requirement the Company may undertake a review annually on the anniversary of the Energisation of the Connection Point. Where, as a result of such a review, the Company wishes </w:delText>
        </w:r>
        <w:r w:rsidR="005506C5" w:rsidRPr="007E4D0F" w:rsidDel="00D8426B">
          <w:rPr>
            <w:rFonts w:ascii="Arial" w:hAnsi="Arial" w:cs="Arial"/>
            <w:color w:val="FF0000"/>
            <w:sz w:val="22"/>
            <w:szCs w:val="22"/>
            <w:u w:val="single"/>
          </w:rPr>
          <w:delText xml:space="preserve">to propose </w:delText>
        </w:r>
        <w:r w:rsidR="00362B4C" w:rsidDel="00D8426B">
          <w:rPr>
            <w:rFonts w:ascii="Arial" w:hAnsi="Arial" w:cs="Arial"/>
            <w:color w:val="FF0000"/>
            <w:sz w:val="22"/>
            <w:szCs w:val="22"/>
            <w:u w:val="single"/>
          </w:rPr>
          <w:delText>an amendment</w:delText>
        </w:r>
        <w:r w:rsidR="005506C5" w:rsidRPr="007E4D0F" w:rsidDel="00D8426B">
          <w:rPr>
            <w:rFonts w:ascii="Arial" w:hAnsi="Arial" w:cs="Arial"/>
            <w:color w:val="FF0000"/>
            <w:sz w:val="22"/>
            <w:szCs w:val="22"/>
            <w:u w:val="single"/>
          </w:rPr>
          <w:delText xml:space="preserve"> to </w:delText>
        </w:r>
        <w:r w:rsidR="00980A05" w:rsidRPr="007E4D0F" w:rsidDel="00D8426B">
          <w:rPr>
            <w:rFonts w:ascii="Arial" w:hAnsi="Arial" w:cs="Arial"/>
            <w:color w:val="FF0000"/>
            <w:sz w:val="22"/>
            <w:szCs w:val="22"/>
            <w:u w:val="single"/>
          </w:rPr>
          <w:delText xml:space="preserve">the </w:delText>
        </w:r>
        <w:r w:rsidR="005506C5" w:rsidRPr="007E4D0F" w:rsidDel="00D8426B">
          <w:rPr>
            <w:rFonts w:ascii="Arial" w:hAnsi="Arial" w:cs="Arial"/>
            <w:color w:val="FF0000"/>
            <w:sz w:val="22"/>
            <w:szCs w:val="22"/>
            <w:u w:val="single"/>
          </w:rPr>
          <w:delText xml:space="preserve">agreed </w:delText>
        </w:r>
        <w:r w:rsidR="00980A05" w:rsidRPr="007E4D0F" w:rsidDel="00D8426B">
          <w:rPr>
            <w:rFonts w:ascii="Arial" w:hAnsi="Arial" w:cs="Arial"/>
            <w:color w:val="FF0000"/>
            <w:sz w:val="22"/>
            <w:szCs w:val="22"/>
            <w:u w:val="single"/>
          </w:rPr>
          <w:delText>Maximum Import Capacity or Maximum Export Capacity</w:delText>
        </w:r>
        <w:r w:rsidR="00696FE8" w:rsidRPr="007E4D0F" w:rsidDel="00D8426B">
          <w:rPr>
            <w:rFonts w:ascii="Arial" w:hAnsi="Arial" w:cs="Arial"/>
            <w:color w:val="FF0000"/>
            <w:sz w:val="22"/>
            <w:szCs w:val="22"/>
            <w:u w:val="single"/>
          </w:rPr>
          <w:delText xml:space="preserve"> in the Bilateral Connection Agreement </w:delText>
        </w:r>
        <w:r w:rsidR="005506C5" w:rsidRPr="007E4D0F" w:rsidDel="00D8426B">
          <w:rPr>
            <w:rFonts w:ascii="Arial" w:hAnsi="Arial" w:cs="Arial"/>
            <w:color w:val="FF0000"/>
            <w:sz w:val="22"/>
            <w:szCs w:val="22"/>
            <w:u w:val="single"/>
          </w:rPr>
          <w:delText xml:space="preserve">it </w:delText>
        </w:r>
        <w:r w:rsidR="006A10DC" w:rsidRPr="007E4D0F" w:rsidDel="00D8426B">
          <w:rPr>
            <w:rFonts w:ascii="Arial" w:hAnsi="Arial" w:cs="Arial"/>
            <w:color w:val="FF0000"/>
            <w:sz w:val="22"/>
            <w:szCs w:val="22"/>
            <w:u w:val="single"/>
          </w:rPr>
          <w:delText>shall do so in accordance with Clauses 39.12A to 39.1</w:delText>
        </w:r>
        <w:r w:rsidR="00D85348" w:rsidRPr="007E4D0F" w:rsidDel="00D8426B">
          <w:rPr>
            <w:rFonts w:ascii="Arial" w:hAnsi="Arial" w:cs="Arial"/>
            <w:color w:val="FF0000"/>
            <w:sz w:val="22"/>
            <w:szCs w:val="22"/>
            <w:u w:val="single"/>
          </w:rPr>
          <w:delText>2F</w:delText>
        </w:r>
      </w:del>
    </w:p>
    <w:p w14:paraId="53334733" w14:textId="77777777" w:rsidR="008C3D6F" w:rsidRPr="007E4D0F" w:rsidRDefault="008C3D6F" w:rsidP="007E4D0F">
      <w:pPr>
        <w:pStyle w:val="Default"/>
        <w:tabs>
          <w:tab w:val="left" w:pos="1134"/>
        </w:tabs>
        <w:spacing w:before="120" w:after="240" w:line="360" w:lineRule="auto"/>
        <w:ind w:left="1134" w:hanging="1134"/>
        <w:jc w:val="both"/>
        <w:rPr>
          <w:rFonts w:ascii="Arial" w:hAnsi="Arial" w:cs="Arial"/>
          <w:sz w:val="22"/>
          <w:szCs w:val="22"/>
        </w:rPr>
      </w:pPr>
      <w:r w:rsidRPr="007E4D0F">
        <w:rPr>
          <w:rFonts w:ascii="Arial" w:hAnsi="Arial" w:cs="Arial"/>
          <w:sz w:val="22"/>
          <w:szCs w:val="22"/>
        </w:rPr>
        <w:t>39.10</w:t>
      </w:r>
      <w:r w:rsidRPr="007E4D0F">
        <w:rPr>
          <w:rFonts w:ascii="Arial" w:hAnsi="Arial" w:cs="Arial"/>
          <w:sz w:val="22"/>
          <w:szCs w:val="22"/>
        </w:rPr>
        <w:tab/>
        <w:t xml:space="preserve">The Company shall only be obliged to export or import electricity up to the Maximum Import Capacity and Maximum Export Capacity as specified in the relevant Bilateral Connection Agreement. Where the User exceeds the Maximum </w:t>
      </w:r>
      <w:r w:rsidRPr="007E4D0F">
        <w:rPr>
          <w:rFonts w:ascii="Arial" w:hAnsi="Arial" w:cs="Arial"/>
          <w:sz w:val="22"/>
          <w:szCs w:val="22"/>
        </w:rPr>
        <w:lastRenderedPageBreak/>
        <w:t xml:space="preserve">Import Capacity or the Maximum Export Capacity, it shall be a breach of the relevant Bilateral Connection Agreement, but not of this Agreement. </w:t>
      </w:r>
    </w:p>
    <w:p w14:paraId="2305974C" w14:textId="77777777" w:rsidR="008C3D6F" w:rsidRPr="007E4D0F" w:rsidRDefault="008C3D6F" w:rsidP="007E4D0F">
      <w:pPr>
        <w:pStyle w:val="Default"/>
        <w:tabs>
          <w:tab w:val="left" w:pos="1134"/>
        </w:tabs>
        <w:spacing w:before="120" w:after="240" w:line="360" w:lineRule="auto"/>
        <w:ind w:left="1134" w:hanging="1134"/>
        <w:jc w:val="both"/>
        <w:rPr>
          <w:rFonts w:ascii="Arial" w:hAnsi="Arial" w:cs="Arial"/>
          <w:sz w:val="22"/>
          <w:szCs w:val="22"/>
        </w:rPr>
      </w:pPr>
      <w:r w:rsidRPr="007E4D0F">
        <w:rPr>
          <w:rFonts w:ascii="Arial" w:hAnsi="Arial" w:cs="Arial"/>
          <w:sz w:val="22"/>
          <w:szCs w:val="22"/>
        </w:rPr>
        <w:t>39.11</w:t>
      </w:r>
      <w:r w:rsidRPr="007E4D0F">
        <w:rPr>
          <w:rFonts w:ascii="Arial" w:hAnsi="Arial" w:cs="Arial"/>
          <w:sz w:val="22"/>
          <w:szCs w:val="22"/>
        </w:rPr>
        <w:tab/>
        <w:t>Where the User’s import of electricity exceeds the Maximum Import Capacity or the User’s export of electricity exceeds the Maximum Export Capacity (each an “</w:t>
      </w:r>
      <w:r w:rsidRPr="007E4D0F">
        <w:rPr>
          <w:rFonts w:ascii="Arial" w:hAnsi="Arial" w:cs="Arial"/>
          <w:b/>
          <w:bCs/>
          <w:sz w:val="22"/>
          <w:szCs w:val="22"/>
        </w:rPr>
        <w:t>Event</w:t>
      </w:r>
      <w:r w:rsidRPr="007E4D0F">
        <w:rPr>
          <w:rFonts w:ascii="Arial" w:hAnsi="Arial" w:cs="Arial"/>
          <w:sz w:val="22"/>
          <w:szCs w:val="22"/>
        </w:rPr>
        <w:t xml:space="preserve">”), the User shall: </w:t>
      </w:r>
    </w:p>
    <w:p w14:paraId="288A0C9D" w14:textId="77777777" w:rsidR="008C3D6F" w:rsidRPr="007E4D0F" w:rsidRDefault="008C3D6F" w:rsidP="007E4D0F">
      <w:pPr>
        <w:pStyle w:val="Default"/>
        <w:tabs>
          <w:tab w:val="left" w:pos="2268"/>
        </w:tabs>
        <w:spacing w:before="120" w:after="240" w:line="360" w:lineRule="auto"/>
        <w:ind w:left="2268" w:hanging="1134"/>
        <w:jc w:val="both"/>
        <w:rPr>
          <w:rFonts w:ascii="Arial" w:hAnsi="Arial" w:cs="Arial"/>
          <w:sz w:val="22"/>
          <w:szCs w:val="22"/>
        </w:rPr>
      </w:pPr>
      <w:r w:rsidRPr="007E4D0F">
        <w:rPr>
          <w:rFonts w:ascii="Arial" w:hAnsi="Arial" w:cs="Arial"/>
          <w:sz w:val="22"/>
          <w:szCs w:val="22"/>
        </w:rPr>
        <w:t>39.11.1</w:t>
      </w:r>
      <w:r w:rsidRPr="007E4D0F">
        <w:rPr>
          <w:rFonts w:ascii="Arial" w:hAnsi="Arial" w:cs="Arial"/>
          <w:sz w:val="22"/>
          <w:szCs w:val="22"/>
        </w:rPr>
        <w:tab/>
        <w:t xml:space="preserve">upon being notified by the Company, take reasonable actions to reduce the import or export of electricity to within the limits specified in the relevant Bilateral Connection </w:t>
      </w:r>
    </w:p>
    <w:p w14:paraId="531299E2" w14:textId="77777777" w:rsidR="008C3D6F" w:rsidRPr="007E4D0F" w:rsidRDefault="008C3D6F" w:rsidP="007E4D0F">
      <w:pPr>
        <w:pStyle w:val="Default"/>
        <w:tabs>
          <w:tab w:val="left" w:pos="2268"/>
        </w:tabs>
        <w:spacing w:before="120" w:after="240" w:line="360" w:lineRule="auto"/>
        <w:ind w:left="2268" w:hanging="1134"/>
        <w:jc w:val="both"/>
        <w:rPr>
          <w:rFonts w:ascii="Arial" w:hAnsi="Arial" w:cs="Arial"/>
          <w:sz w:val="22"/>
          <w:szCs w:val="22"/>
        </w:rPr>
      </w:pPr>
      <w:r w:rsidRPr="007E4D0F">
        <w:rPr>
          <w:rFonts w:ascii="Arial" w:hAnsi="Arial" w:cs="Arial"/>
          <w:sz w:val="22"/>
          <w:szCs w:val="22"/>
        </w:rPr>
        <w:t>39.11.2</w:t>
      </w:r>
      <w:r w:rsidRPr="007E4D0F">
        <w:rPr>
          <w:rFonts w:ascii="Arial" w:hAnsi="Arial" w:cs="Arial"/>
          <w:sz w:val="22"/>
          <w:szCs w:val="22"/>
        </w:rPr>
        <w:tab/>
        <w:t xml:space="preserve">if appropriate propose a variation to the relevant Bilateral Connection Agreement; and/or </w:t>
      </w:r>
    </w:p>
    <w:p w14:paraId="0BA64B72" w14:textId="77777777" w:rsidR="008C3D6F" w:rsidRPr="007E4D0F" w:rsidRDefault="008C3D6F" w:rsidP="007E4D0F">
      <w:pPr>
        <w:pStyle w:val="Default"/>
        <w:tabs>
          <w:tab w:val="left" w:pos="2268"/>
        </w:tabs>
        <w:spacing w:before="120" w:after="240" w:line="360" w:lineRule="auto"/>
        <w:ind w:left="2268" w:hanging="1134"/>
        <w:jc w:val="both"/>
        <w:rPr>
          <w:rFonts w:ascii="Arial" w:hAnsi="Arial" w:cs="Arial"/>
          <w:sz w:val="22"/>
          <w:szCs w:val="22"/>
        </w:rPr>
      </w:pPr>
      <w:r w:rsidRPr="007E4D0F">
        <w:rPr>
          <w:rFonts w:ascii="Arial" w:hAnsi="Arial" w:cs="Arial"/>
          <w:sz w:val="22"/>
          <w:szCs w:val="22"/>
        </w:rPr>
        <w:t>39.11.3</w:t>
      </w:r>
      <w:r w:rsidRPr="007E4D0F">
        <w:rPr>
          <w:rFonts w:ascii="Arial" w:hAnsi="Arial" w:cs="Arial"/>
          <w:sz w:val="22"/>
          <w:szCs w:val="22"/>
        </w:rPr>
        <w:tab/>
        <w:t xml:space="preserve">if appropriate, submit a Modification Application to the Company in accordance with the provisions of Clause 52. </w:t>
      </w:r>
    </w:p>
    <w:p w14:paraId="41839D49" w14:textId="77777777" w:rsidR="008C3D6F" w:rsidRPr="007E4D0F" w:rsidRDefault="008C3D6F" w:rsidP="007E4D0F">
      <w:pPr>
        <w:pStyle w:val="Default"/>
        <w:tabs>
          <w:tab w:val="left" w:pos="1134"/>
        </w:tabs>
        <w:spacing w:before="120" w:after="240" w:line="360" w:lineRule="auto"/>
        <w:ind w:left="1134" w:hanging="1134"/>
        <w:jc w:val="both"/>
        <w:rPr>
          <w:rFonts w:ascii="Arial" w:hAnsi="Arial" w:cs="Arial"/>
          <w:sz w:val="22"/>
          <w:szCs w:val="22"/>
        </w:rPr>
      </w:pPr>
      <w:r w:rsidRPr="007E4D0F">
        <w:rPr>
          <w:rFonts w:ascii="Arial" w:hAnsi="Arial" w:cs="Arial"/>
          <w:sz w:val="22"/>
          <w:szCs w:val="22"/>
        </w:rPr>
        <w:t>39.12</w:t>
      </w:r>
      <w:r w:rsidRPr="007E4D0F">
        <w:rPr>
          <w:rFonts w:ascii="Arial" w:hAnsi="Arial" w:cs="Arial"/>
          <w:sz w:val="22"/>
          <w:szCs w:val="22"/>
        </w:rPr>
        <w:tab/>
        <w:t xml:space="preserve">Following the occurrence of an Event (as defined in Clause 39.11), the Company shall be entitled to: </w:t>
      </w:r>
    </w:p>
    <w:p w14:paraId="7135C040" w14:textId="77777777" w:rsidR="008C3D6F" w:rsidRPr="007E4D0F" w:rsidRDefault="008C3D6F" w:rsidP="007E4D0F">
      <w:pPr>
        <w:pStyle w:val="Default"/>
        <w:tabs>
          <w:tab w:val="left" w:pos="2268"/>
        </w:tabs>
        <w:spacing w:before="120" w:after="240" w:line="360" w:lineRule="auto"/>
        <w:ind w:left="2268" w:hanging="1134"/>
        <w:jc w:val="both"/>
        <w:rPr>
          <w:rFonts w:ascii="Arial" w:hAnsi="Arial" w:cs="Arial"/>
          <w:sz w:val="22"/>
          <w:szCs w:val="22"/>
        </w:rPr>
      </w:pPr>
      <w:r w:rsidRPr="007E4D0F">
        <w:rPr>
          <w:rFonts w:ascii="Arial" w:hAnsi="Arial" w:cs="Arial"/>
          <w:sz w:val="22"/>
          <w:szCs w:val="22"/>
        </w:rPr>
        <w:t>39.12.1</w:t>
      </w:r>
      <w:r w:rsidRPr="007E4D0F">
        <w:rPr>
          <w:rFonts w:ascii="Arial" w:hAnsi="Arial" w:cs="Arial"/>
          <w:sz w:val="22"/>
          <w:szCs w:val="22"/>
        </w:rPr>
        <w:tab/>
        <w:t xml:space="preserve">charge the User any additional Use of System Charges for Use of Distribution System that is in excess of the Maximum Import Capacity or Maximum Export Capacity in accordance with the Company’s Relevant Charging Statement; </w:t>
      </w:r>
    </w:p>
    <w:p w14:paraId="361D4313" w14:textId="77777777" w:rsidR="008C3D6F" w:rsidRPr="007E4D0F" w:rsidRDefault="008C3D6F" w:rsidP="007E4D0F">
      <w:pPr>
        <w:pStyle w:val="Default"/>
        <w:tabs>
          <w:tab w:val="left" w:pos="2268"/>
        </w:tabs>
        <w:spacing w:before="120" w:after="240" w:line="360" w:lineRule="auto"/>
        <w:ind w:left="2268" w:hanging="1134"/>
        <w:jc w:val="both"/>
        <w:rPr>
          <w:rFonts w:ascii="Arial" w:hAnsi="Arial" w:cs="Arial"/>
          <w:sz w:val="22"/>
          <w:szCs w:val="22"/>
        </w:rPr>
      </w:pPr>
      <w:r w:rsidRPr="007E4D0F">
        <w:rPr>
          <w:rFonts w:ascii="Arial" w:hAnsi="Arial" w:cs="Arial"/>
          <w:sz w:val="22"/>
          <w:szCs w:val="22"/>
        </w:rPr>
        <w:t>39.12.2</w:t>
      </w:r>
      <w:r w:rsidRPr="007E4D0F">
        <w:rPr>
          <w:rFonts w:ascii="Arial" w:hAnsi="Arial" w:cs="Arial"/>
          <w:sz w:val="22"/>
          <w:szCs w:val="22"/>
        </w:rPr>
        <w:tab/>
        <w:t xml:space="preserve">exercise any rights it may have under Clause 41; and/or </w:t>
      </w:r>
    </w:p>
    <w:p w14:paraId="1BA2F211" w14:textId="4162A39C" w:rsidR="00560824" w:rsidRPr="007E4D0F" w:rsidRDefault="008C3D6F" w:rsidP="007E4D0F">
      <w:pPr>
        <w:tabs>
          <w:tab w:val="left" w:pos="2268"/>
        </w:tabs>
        <w:spacing w:before="120" w:after="240" w:line="360" w:lineRule="auto"/>
        <w:ind w:left="2268" w:hanging="1134"/>
        <w:jc w:val="both"/>
        <w:rPr>
          <w:rFonts w:ascii="Arial" w:hAnsi="Arial" w:cs="Arial"/>
          <w:sz w:val="22"/>
          <w:szCs w:val="22"/>
        </w:rPr>
      </w:pPr>
      <w:r w:rsidRPr="007E4D0F">
        <w:rPr>
          <w:rFonts w:ascii="Arial" w:hAnsi="Arial" w:cs="Arial"/>
          <w:sz w:val="22"/>
          <w:szCs w:val="22"/>
        </w:rPr>
        <w:t>39.12.3</w:t>
      </w:r>
      <w:r w:rsidRPr="007E4D0F">
        <w:rPr>
          <w:rFonts w:ascii="Arial" w:hAnsi="Arial" w:cs="Arial"/>
          <w:sz w:val="22"/>
          <w:szCs w:val="22"/>
        </w:rPr>
        <w:tab/>
        <w:t>exercise any rights it may have under the relevant Bilateral Connection Agreement.</w:t>
      </w:r>
    </w:p>
    <w:p w14:paraId="42DFC39B" w14:textId="7348441B" w:rsidR="008C3D6F" w:rsidRPr="007E4D0F" w:rsidRDefault="008C3D6F" w:rsidP="007E4D0F">
      <w:pPr>
        <w:pStyle w:val="Default"/>
        <w:spacing w:before="120" w:after="240" w:line="360" w:lineRule="auto"/>
        <w:jc w:val="both"/>
        <w:rPr>
          <w:rFonts w:ascii="Arial" w:hAnsi="Arial" w:cs="Arial"/>
          <w:color w:val="FF0000"/>
          <w:sz w:val="22"/>
          <w:szCs w:val="22"/>
          <w:u w:val="single"/>
        </w:rPr>
      </w:pPr>
      <w:r w:rsidRPr="007E4D0F">
        <w:rPr>
          <w:rFonts w:ascii="Arial" w:hAnsi="Arial" w:cs="Arial"/>
          <w:b/>
          <w:bCs/>
          <w:color w:val="FF0000"/>
          <w:sz w:val="22"/>
          <w:szCs w:val="22"/>
          <w:u w:val="single"/>
        </w:rPr>
        <w:t xml:space="preserve">Reductions </w:t>
      </w:r>
      <w:r w:rsidR="00E165B5" w:rsidRPr="007E4D0F">
        <w:rPr>
          <w:rFonts w:ascii="Arial" w:hAnsi="Arial" w:cs="Arial"/>
          <w:b/>
          <w:bCs/>
          <w:color w:val="FF0000"/>
          <w:sz w:val="22"/>
          <w:szCs w:val="22"/>
          <w:u w:val="single"/>
        </w:rPr>
        <w:t xml:space="preserve">in </w:t>
      </w:r>
      <w:r w:rsidRPr="007E4D0F">
        <w:rPr>
          <w:rFonts w:ascii="Arial" w:hAnsi="Arial" w:cs="Arial"/>
          <w:b/>
          <w:bCs/>
          <w:color w:val="FF0000"/>
          <w:sz w:val="22"/>
          <w:szCs w:val="22"/>
          <w:u w:val="single"/>
        </w:rPr>
        <w:t xml:space="preserve">Maximum Import Capacity and Maximum Export Capacity </w:t>
      </w:r>
    </w:p>
    <w:p w14:paraId="66823E2D" w14:textId="16F36CC1" w:rsidR="00162863" w:rsidRPr="007E4D0F" w:rsidRDefault="00CA7AC9" w:rsidP="007E4D0F">
      <w:pPr>
        <w:tabs>
          <w:tab w:val="left" w:pos="1134"/>
        </w:tabs>
        <w:spacing w:before="120" w:after="240" w:line="360" w:lineRule="auto"/>
        <w:ind w:left="1134" w:hanging="1134"/>
        <w:jc w:val="both"/>
        <w:rPr>
          <w:rFonts w:ascii="Arial" w:hAnsi="Arial" w:cs="Arial"/>
          <w:color w:val="FF0000"/>
          <w:sz w:val="22"/>
          <w:szCs w:val="22"/>
          <w:u w:val="single"/>
        </w:rPr>
      </w:pPr>
      <w:r w:rsidRPr="007E4D0F">
        <w:rPr>
          <w:rFonts w:ascii="Arial" w:hAnsi="Arial" w:cs="Arial"/>
          <w:color w:val="FF0000"/>
          <w:sz w:val="22"/>
          <w:szCs w:val="22"/>
          <w:u w:val="single"/>
        </w:rPr>
        <w:t>39.12A</w:t>
      </w:r>
      <w:r w:rsidR="008C3D6F" w:rsidRPr="007E4D0F">
        <w:rPr>
          <w:rFonts w:ascii="Arial" w:hAnsi="Arial" w:cs="Arial"/>
          <w:color w:val="FF0000"/>
          <w:sz w:val="22"/>
          <w:szCs w:val="22"/>
          <w:u w:val="single"/>
        </w:rPr>
        <w:tab/>
      </w:r>
      <w:del w:id="18" w:author="Thomas Cadge" w:date="2018-01-02T11:13:00Z">
        <w:r w:rsidR="006D0DC0" w:rsidRPr="007E4D0F" w:rsidDel="004C3B56">
          <w:rPr>
            <w:rFonts w:ascii="Arial" w:hAnsi="Arial" w:cs="Arial"/>
            <w:color w:val="FF0000"/>
            <w:sz w:val="22"/>
            <w:szCs w:val="22"/>
            <w:u w:val="single"/>
          </w:rPr>
          <w:delText xml:space="preserve">If the </w:delText>
        </w:r>
        <w:r w:rsidR="00162863" w:rsidRPr="007E4D0F" w:rsidDel="004C3B56">
          <w:rPr>
            <w:rFonts w:ascii="Arial" w:hAnsi="Arial" w:cs="Arial"/>
            <w:color w:val="FF0000"/>
            <w:sz w:val="22"/>
            <w:szCs w:val="22"/>
            <w:u w:val="single"/>
          </w:rPr>
          <w:delText>import of electricity from and/or export of electricity to the Company’s Distribution system through a Connection Point does not, at any time during any period of 12 consecutive months, exceed 75% of the Maximum Import Capacity and/or of the Maximum Export Capacity (respectively), then the Company may (at any time during the following month, and having due r</w:delText>
        </w:r>
        <w:r w:rsidR="00565F18" w:rsidRPr="007E4D0F" w:rsidDel="004C3B56">
          <w:rPr>
            <w:rFonts w:ascii="Arial" w:hAnsi="Arial" w:cs="Arial"/>
            <w:color w:val="FF0000"/>
            <w:sz w:val="22"/>
            <w:szCs w:val="22"/>
            <w:u w:val="single"/>
          </w:rPr>
          <w:delText xml:space="preserve">egard to all the circumstances) </w:delText>
        </w:r>
        <w:r w:rsidR="00A90293" w:rsidRPr="007E4D0F" w:rsidDel="004C3B56">
          <w:rPr>
            <w:rFonts w:ascii="Arial" w:hAnsi="Arial" w:cs="Arial"/>
            <w:color w:val="FF0000"/>
            <w:sz w:val="22"/>
            <w:szCs w:val="22"/>
            <w:u w:val="single"/>
          </w:rPr>
          <w:delText>notify the U</w:delText>
        </w:r>
        <w:r w:rsidR="00162863" w:rsidRPr="007E4D0F" w:rsidDel="004C3B56">
          <w:rPr>
            <w:rFonts w:ascii="Arial" w:hAnsi="Arial" w:cs="Arial"/>
            <w:color w:val="FF0000"/>
            <w:sz w:val="22"/>
            <w:szCs w:val="22"/>
            <w:u w:val="single"/>
          </w:rPr>
          <w:delText>ser that the Company proposes to vary the</w:delText>
        </w:r>
        <w:r w:rsidR="00565F18" w:rsidRPr="007E4D0F" w:rsidDel="004C3B56">
          <w:rPr>
            <w:rFonts w:ascii="Arial" w:hAnsi="Arial" w:cs="Arial"/>
            <w:color w:val="FF0000"/>
            <w:sz w:val="22"/>
            <w:szCs w:val="22"/>
            <w:u w:val="single"/>
          </w:rPr>
          <w:delText xml:space="preserve"> Bilateral Connection Agreement in relation to that Connection Point</w:delText>
        </w:r>
      </w:del>
      <w:bookmarkStart w:id="19" w:name="_Hlk502663526"/>
      <w:ins w:id="20" w:author="Thomas Cadge" w:date="2018-01-02T11:13:00Z">
        <w:r w:rsidR="004C3B56">
          <w:rPr>
            <w:rFonts w:ascii="Arial" w:hAnsi="Arial" w:cs="Arial"/>
            <w:color w:val="FF0000"/>
            <w:sz w:val="22"/>
            <w:szCs w:val="22"/>
            <w:u w:val="single"/>
          </w:rPr>
          <w:t xml:space="preserve">Where the Company reasonably believes that the Maximum Import Capacity and/or </w:t>
        </w:r>
      </w:ins>
      <w:ins w:id="21" w:author="Thomas Cadge" w:date="2018-01-02T11:15:00Z">
        <w:r w:rsidR="004C3B56">
          <w:rPr>
            <w:rFonts w:ascii="Arial" w:hAnsi="Arial" w:cs="Arial"/>
            <w:color w:val="FF0000"/>
            <w:sz w:val="22"/>
            <w:szCs w:val="22"/>
            <w:u w:val="single"/>
          </w:rPr>
          <w:t>Maximum</w:t>
        </w:r>
      </w:ins>
      <w:ins w:id="22" w:author="Thomas Cadge" w:date="2018-01-02T11:13:00Z">
        <w:r w:rsidR="004C3B56">
          <w:rPr>
            <w:rFonts w:ascii="Arial" w:hAnsi="Arial" w:cs="Arial"/>
            <w:color w:val="FF0000"/>
            <w:sz w:val="22"/>
            <w:szCs w:val="22"/>
            <w:u w:val="single"/>
          </w:rPr>
          <w:t xml:space="preserve"> Export </w:t>
        </w:r>
        <w:r w:rsidR="004C3B56">
          <w:rPr>
            <w:rFonts w:ascii="Arial" w:hAnsi="Arial" w:cs="Arial"/>
            <w:color w:val="FF0000"/>
            <w:sz w:val="22"/>
            <w:szCs w:val="22"/>
            <w:u w:val="single"/>
          </w:rPr>
          <w:lastRenderedPageBreak/>
          <w:t xml:space="preserve">Capacity agreed with the </w:t>
        </w:r>
      </w:ins>
      <w:ins w:id="23" w:author="Thomas Cadge" w:date="2018-01-02T11:14:00Z">
        <w:r w:rsidR="004C3B56">
          <w:rPr>
            <w:rFonts w:ascii="Arial" w:hAnsi="Arial" w:cs="Arial"/>
            <w:color w:val="FF0000"/>
            <w:sz w:val="22"/>
            <w:szCs w:val="22"/>
            <w:u w:val="single"/>
          </w:rPr>
          <w:t>User exceeds the</w:t>
        </w:r>
      </w:ins>
      <w:ins w:id="24" w:author="Thomas Cadge" w:date="2018-01-02T11:15:00Z">
        <w:r w:rsidR="004C3B56">
          <w:rPr>
            <w:rFonts w:ascii="Arial" w:hAnsi="Arial" w:cs="Arial"/>
            <w:color w:val="FF0000"/>
            <w:sz w:val="22"/>
            <w:szCs w:val="22"/>
            <w:u w:val="single"/>
          </w:rPr>
          <w:t xml:space="preserve"> Maximum Import Capacity and/or Maximum Export Capacity (respectively) which that </w:t>
        </w:r>
      </w:ins>
      <w:ins w:id="25" w:author="Thomas Cadge" w:date="2018-01-02T11:16:00Z">
        <w:r w:rsidR="004C3B56">
          <w:rPr>
            <w:rFonts w:ascii="Arial" w:hAnsi="Arial" w:cs="Arial"/>
            <w:color w:val="FF0000"/>
            <w:sz w:val="22"/>
            <w:szCs w:val="22"/>
            <w:u w:val="single"/>
          </w:rPr>
          <w:t>User requires</w:t>
        </w:r>
      </w:ins>
      <w:ins w:id="26" w:author="Thomas Cadge" w:date="2018-01-02T11:17:00Z">
        <w:r w:rsidR="004C3B56">
          <w:rPr>
            <w:rFonts w:ascii="Arial" w:hAnsi="Arial" w:cs="Arial"/>
            <w:color w:val="FF0000"/>
            <w:sz w:val="22"/>
            <w:szCs w:val="22"/>
            <w:u w:val="single"/>
          </w:rPr>
          <w:t xml:space="preserve"> to distribute electricity</w:t>
        </w:r>
      </w:ins>
      <w:ins w:id="27" w:author="Thomas Cadge" w:date="2018-01-02T11:18:00Z">
        <w:r w:rsidR="004C3B56">
          <w:rPr>
            <w:rFonts w:ascii="Arial" w:hAnsi="Arial" w:cs="Arial"/>
            <w:color w:val="FF0000"/>
            <w:sz w:val="22"/>
            <w:szCs w:val="22"/>
            <w:u w:val="single"/>
          </w:rPr>
          <w:t xml:space="preserve"> to </w:t>
        </w:r>
      </w:ins>
      <w:ins w:id="28" w:author="Thomas Cadge" w:date="2018-01-02T11:24:00Z">
        <w:r w:rsidR="00683896">
          <w:rPr>
            <w:rFonts w:ascii="Arial" w:hAnsi="Arial" w:cs="Arial"/>
            <w:color w:val="FF0000"/>
            <w:sz w:val="22"/>
            <w:szCs w:val="22"/>
            <w:u w:val="single"/>
          </w:rPr>
          <w:t xml:space="preserve">Customers connected to </w:t>
        </w:r>
      </w:ins>
      <w:ins w:id="29" w:author="Thomas Cadge" w:date="2018-01-02T11:25:00Z">
        <w:r w:rsidR="00683896">
          <w:rPr>
            <w:rFonts w:ascii="Arial" w:hAnsi="Arial" w:cs="Arial"/>
            <w:color w:val="FF0000"/>
            <w:sz w:val="22"/>
            <w:szCs w:val="22"/>
            <w:u w:val="single"/>
          </w:rPr>
          <w:t xml:space="preserve">the part of that User’s </w:t>
        </w:r>
      </w:ins>
      <w:ins w:id="30" w:author="Thomas Cadge" w:date="2018-01-02T11:26:00Z">
        <w:r w:rsidR="00683896">
          <w:rPr>
            <w:rFonts w:ascii="Arial" w:hAnsi="Arial" w:cs="Arial"/>
            <w:color w:val="FF0000"/>
            <w:sz w:val="22"/>
            <w:szCs w:val="22"/>
            <w:u w:val="single"/>
          </w:rPr>
          <w:t>Distribution</w:t>
        </w:r>
      </w:ins>
      <w:ins w:id="31" w:author="Thomas Cadge" w:date="2018-01-02T11:25:00Z">
        <w:r w:rsidR="00683896">
          <w:rPr>
            <w:rFonts w:ascii="Arial" w:hAnsi="Arial" w:cs="Arial"/>
            <w:color w:val="FF0000"/>
            <w:sz w:val="22"/>
            <w:szCs w:val="22"/>
            <w:u w:val="single"/>
          </w:rPr>
          <w:t xml:space="preserve"> System</w:t>
        </w:r>
      </w:ins>
      <w:ins w:id="32" w:author="Thomas Cadge" w:date="2018-01-02T13:36:00Z">
        <w:r w:rsidR="00097C10">
          <w:rPr>
            <w:rFonts w:ascii="Arial" w:hAnsi="Arial" w:cs="Arial"/>
            <w:color w:val="FF0000"/>
            <w:sz w:val="22"/>
            <w:szCs w:val="22"/>
            <w:u w:val="single"/>
          </w:rPr>
          <w:t xml:space="preserve"> via the Connection Point to which the</w:t>
        </w:r>
      </w:ins>
      <w:ins w:id="33" w:author="Thomas Cadge" w:date="2018-01-02T11:25:00Z">
        <w:r w:rsidR="00683896">
          <w:rPr>
            <w:rFonts w:ascii="Arial" w:hAnsi="Arial" w:cs="Arial"/>
            <w:color w:val="FF0000"/>
            <w:sz w:val="22"/>
            <w:szCs w:val="22"/>
            <w:u w:val="single"/>
          </w:rPr>
          <w:t xml:space="preserve"> Maximum Import Capacity and/or Maximum Export Capacity relate(s</w:t>
        </w:r>
      </w:ins>
      <w:ins w:id="34" w:author="Thomas Cadge" w:date="2018-01-02T11:26:00Z">
        <w:r w:rsidR="00683896">
          <w:rPr>
            <w:rFonts w:ascii="Arial" w:hAnsi="Arial" w:cs="Arial"/>
            <w:color w:val="FF0000"/>
            <w:sz w:val="22"/>
            <w:szCs w:val="22"/>
            <w:u w:val="single"/>
          </w:rPr>
          <w:t>)</w:t>
        </w:r>
      </w:ins>
      <w:del w:id="35" w:author="Thomas Cadge" w:date="2018-01-02T11:15:00Z">
        <w:r w:rsidR="00565F18" w:rsidRPr="007E4D0F" w:rsidDel="004C3B56">
          <w:rPr>
            <w:rFonts w:ascii="Arial" w:hAnsi="Arial" w:cs="Arial"/>
            <w:color w:val="FF0000"/>
            <w:sz w:val="22"/>
            <w:szCs w:val="22"/>
            <w:u w:val="single"/>
          </w:rPr>
          <w:delText>.</w:delText>
        </w:r>
      </w:del>
      <w:ins w:id="36" w:author="Thomas Cadge" w:date="2018-01-02T11:27:00Z">
        <w:r w:rsidR="00683896">
          <w:rPr>
            <w:rFonts w:ascii="Arial" w:hAnsi="Arial" w:cs="Arial"/>
            <w:color w:val="FF0000"/>
            <w:sz w:val="22"/>
            <w:szCs w:val="22"/>
            <w:u w:val="single"/>
          </w:rPr>
          <w:t>, then the Company may (at any time having regard to all the circumstances</w:t>
        </w:r>
      </w:ins>
      <w:ins w:id="37" w:author="Thomas Cadge" w:date="2018-01-02T14:11:00Z">
        <w:r w:rsidR="00FF4436">
          <w:rPr>
            <w:rFonts w:ascii="Arial" w:hAnsi="Arial" w:cs="Arial"/>
            <w:color w:val="FF0000"/>
            <w:sz w:val="22"/>
            <w:szCs w:val="22"/>
            <w:u w:val="single"/>
          </w:rPr>
          <w:t>)</w:t>
        </w:r>
      </w:ins>
      <w:ins w:id="38" w:author="Thomas Cadge" w:date="2018-01-02T11:28:00Z">
        <w:r w:rsidR="00683896">
          <w:rPr>
            <w:rFonts w:ascii="Arial" w:hAnsi="Arial" w:cs="Arial"/>
            <w:color w:val="FF0000"/>
            <w:sz w:val="22"/>
            <w:szCs w:val="22"/>
            <w:u w:val="single"/>
          </w:rPr>
          <w:t xml:space="preserve"> notify the User that the Company proposes to vary the Bilateral Connection Agreement in relation to that Connection Point.</w:t>
        </w:r>
      </w:ins>
      <w:bookmarkEnd w:id="19"/>
    </w:p>
    <w:p w14:paraId="27EDFFDD" w14:textId="0B74F19B" w:rsidR="00565F18" w:rsidRPr="007E4D0F" w:rsidRDefault="00565F18" w:rsidP="007E4D0F">
      <w:pPr>
        <w:tabs>
          <w:tab w:val="left" w:pos="1134"/>
        </w:tabs>
        <w:spacing w:before="120" w:after="240" w:line="360" w:lineRule="auto"/>
        <w:ind w:left="1134" w:hanging="1134"/>
        <w:jc w:val="both"/>
        <w:rPr>
          <w:rFonts w:ascii="Arial" w:hAnsi="Arial" w:cs="Arial"/>
          <w:color w:val="FF0000"/>
          <w:sz w:val="22"/>
          <w:szCs w:val="22"/>
          <w:u w:val="single"/>
        </w:rPr>
      </w:pPr>
      <w:r w:rsidRPr="007E4D0F">
        <w:rPr>
          <w:rFonts w:ascii="Arial" w:hAnsi="Arial" w:cs="Arial"/>
          <w:color w:val="FF0000"/>
          <w:sz w:val="22"/>
          <w:szCs w:val="22"/>
          <w:u w:val="single"/>
        </w:rPr>
        <w:t>39.12B</w:t>
      </w:r>
      <w:r w:rsidRPr="007E4D0F">
        <w:rPr>
          <w:rFonts w:ascii="Arial" w:hAnsi="Arial" w:cs="Arial"/>
          <w:color w:val="FF0000"/>
          <w:sz w:val="22"/>
          <w:szCs w:val="22"/>
          <w:u w:val="single"/>
        </w:rPr>
        <w:tab/>
        <w:t>Where the Company</w:t>
      </w:r>
      <w:r w:rsidR="005B7DC5" w:rsidRPr="007E4D0F">
        <w:rPr>
          <w:rFonts w:ascii="Arial" w:hAnsi="Arial" w:cs="Arial"/>
          <w:color w:val="FF0000"/>
          <w:sz w:val="22"/>
          <w:szCs w:val="22"/>
          <w:u w:val="single"/>
        </w:rPr>
        <w:t xml:space="preserve"> makes</w:t>
      </w:r>
      <w:r w:rsidRPr="007E4D0F">
        <w:rPr>
          <w:rFonts w:ascii="Arial" w:hAnsi="Arial" w:cs="Arial"/>
          <w:color w:val="FF0000"/>
          <w:sz w:val="22"/>
          <w:szCs w:val="22"/>
          <w:u w:val="single"/>
        </w:rPr>
        <w:t xml:space="preserve"> a notification in pursuance to Clause 39.12A it shall be made in writing to the User and shall </w:t>
      </w:r>
      <w:r w:rsidR="005B7DC5" w:rsidRPr="007E4D0F">
        <w:rPr>
          <w:rFonts w:ascii="Arial" w:hAnsi="Arial" w:cs="Arial"/>
          <w:color w:val="FF0000"/>
          <w:sz w:val="22"/>
          <w:szCs w:val="22"/>
          <w:u w:val="single"/>
        </w:rPr>
        <w:t>set out:</w:t>
      </w:r>
    </w:p>
    <w:p w14:paraId="290BB874" w14:textId="794DBCE0" w:rsidR="005B7DC5" w:rsidRPr="007E4D0F" w:rsidRDefault="005B7DC5" w:rsidP="007E4D0F">
      <w:pPr>
        <w:spacing w:before="120" w:after="240" w:line="360" w:lineRule="auto"/>
        <w:ind w:left="2268" w:hanging="1134"/>
        <w:jc w:val="both"/>
        <w:rPr>
          <w:rFonts w:ascii="Arial" w:hAnsi="Arial" w:cs="Arial"/>
          <w:color w:val="FF0000"/>
          <w:sz w:val="22"/>
          <w:szCs w:val="22"/>
          <w:u w:val="single"/>
        </w:rPr>
      </w:pPr>
      <w:r w:rsidRPr="007E4D0F">
        <w:rPr>
          <w:rFonts w:ascii="Arial" w:hAnsi="Arial" w:cs="Arial"/>
          <w:color w:val="FF0000"/>
          <w:sz w:val="22"/>
          <w:szCs w:val="22"/>
          <w:u w:val="single"/>
        </w:rPr>
        <w:t>31.12B.1</w:t>
      </w:r>
      <w:r w:rsidRPr="007E4D0F">
        <w:rPr>
          <w:rFonts w:ascii="Arial" w:hAnsi="Arial" w:cs="Arial"/>
          <w:color w:val="FF0000"/>
          <w:sz w:val="22"/>
          <w:szCs w:val="22"/>
          <w:u w:val="single"/>
        </w:rPr>
        <w:tab/>
        <w:t>the proposed reduction to the Maximum Import Capacity and/or Maximum Export Capacity (being not less than the import of electricity and/or the export of electricity through the Connection Point at any time during such 12-month period as set out in Clause 39.12A);</w:t>
      </w:r>
    </w:p>
    <w:p w14:paraId="3C139D96" w14:textId="64D1FE12" w:rsidR="005B7DC5" w:rsidRPr="007E4D0F" w:rsidRDefault="005B7DC5" w:rsidP="007E4D0F">
      <w:pPr>
        <w:spacing w:before="120" w:after="240" w:line="360" w:lineRule="auto"/>
        <w:ind w:left="2268" w:hanging="1134"/>
        <w:jc w:val="both"/>
        <w:rPr>
          <w:rFonts w:ascii="Arial" w:hAnsi="Arial" w:cs="Arial"/>
          <w:color w:val="FF0000"/>
          <w:sz w:val="22"/>
          <w:szCs w:val="22"/>
          <w:u w:val="single"/>
        </w:rPr>
      </w:pPr>
      <w:r w:rsidRPr="007E4D0F">
        <w:rPr>
          <w:rFonts w:ascii="Arial" w:hAnsi="Arial" w:cs="Arial"/>
          <w:color w:val="FF0000"/>
          <w:sz w:val="22"/>
          <w:szCs w:val="22"/>
          <w:u w:val="single"/>
        </w:rPr>
        <w:t>31.12B.2</w:t>
      </w:r>
      <w:r w:rsidRPr="007E4D0F">
        <w:rPr>
          <w:rFonts w:ascii="Arial" w:hAnsi="Arial" w:cs="Arial"/>
          <w:color w:val="FF0000"/>
          <w:sz w:val="22"/>
          <w:szCs w:val="22"/>
          <w:u w:val="single"/>
        </w:rPr>
        <w:tab/>
        <w:t>the Company’s reasoning for proposing a variation to the Maximum Import Capacity and/or the Maximum Export Capacity; and</w:t>
      </w:r>
    </w:p>
    <w:p w14:paraId="7A38184C" w14:textId="6A6841F2" w:rsidR="005B7DC5" w:rsidRPr="007E4D0F" w:rsidRDefault="005B7DC5" w:rsidP="007E4D0F">
      <w:pPr>
        <w:spacing w:before="120" w:after="240" w:line="360" w:lineRule="auto"/>
        <w:ind w:left="2268" w:hanging="1134"/>
        <w:jc w:val="both"/>
        <w:rPr>
          <w:rFonts w:ascii="Arial" w:hAnsi="Arial" w:cs="Arial"/>
          <w:color w:val="FF0000"/>
          <w:sz w:val="22"/>
          <w:szCs w:val="22"/>
          <w:u w:val="single"/>
        </w:rPr>
      </w:pPr>
      <w:r w:rsidRPr="007E4D0F">
        <w:rPr>
          <w:rFonts w:ascii="Arial" w:hAnsi="Arial" w:cs="Arial"/>
          <w:color w:val="FF0000"/>
          <w:sz w:val="22"/>
          <w:szCs w:val="22"/>
          <w:u w:val="single"/>
        </w:rPr>
        <w:t>31.12B.3</w:t>
      </w:r>
      <w:r w:rsidRPr="007E4D0F">
        <w:rPr>
          <w:rFonts w:ascii="Arial" w:hAnsi="Arial" w:cs="Arial"/>
          <w:color w:val="FF0000"/>
          <w:sz w:val="22"/>
          <w:szCs w:val="22"/>
          <w:u w:val="single"/>
        </w:rPr>
        <w:tab/>
        <w:t>any Modification required to be made in accordance with Clause 52.</w:t>
      </w:r>
    </w:p>
    <w:p w14:paraId="303A415C" w14:textId="0C3230FC" w:rsidR="005B7DC5" w:rsidRPr="007E4D0F" w:rsidRDefault="00395412" w:rsidP="007E4D0F">
      <w:pPr>
        <w:spacing w:before="120" w:after="240" w:line="360" w:lineRule="auto"/>
        <w:ind w:left="1134" w:hanging="1134"/>
        <w:jc w:val="both"/>
        <w:rPr>
          <w:rFonts w:ascii="Arial" w:hAnsi="Arial" w:cs="Arial"/>
          <w:color w:val="FF0000"/>
          <w:sz w:val="22"/>
          <w:szCs w:val="22"/>
          <w:u w:val="single"/>
        </w:rPr>
      </w:pPr>
      <w:r w:rsidRPr="007E4D0F">
        <w:rPr>
          <w:rFonts w:ascii="Arial" w:hAnsi="Arial" w:cs="Arial"/>
          <w:color w:val="FF0000"/>
          <w:sz w:val="22"/>
          <w:szCs w:val="22"/>
          <w:u w:val="single"/>
        </w:rPr>
        <w:t>39.12C</w:t>
      </w:r>
      <w:r w:rsidRPr="007E4D0F">
        <w:rPr>
          <w:rFonts w:ascii="Arial" w:hAnsi="Arial" w:cs="Arial"/>
          <w:color w:val="FF0000"/>
          <w:sz w:val="22"/>
          <w:szCs w:val="22"/>
          <w:u w:val="single"/>
        </w:rPr>
        <w:tab/>
        <w:t>Where the Bilateral Connection Agreement</w:t>
      </w:r>
      <w:r w:rsidR="001320D9" w:rsidRPr="007E4D0F">
        <w:rPr>
          <w:rFonts w:ascii="Arial" w:hAnsi="Arial" w:cs="Arial"/>
          <w:color w:val="FF0000"/>
          <w:sz w:val="22"/>
          <w:szCs w:val="22"/>
          <w:u w:val="single"/>
        </w:rPr>
        <w:t xml:space="preserve"> includes a phased requirement in accordance with Clause 39.9A then any proposal to modify the Bilateral Connection Agreement made pursuant to Clause 39.12A shall take into account the future phasing requirements</w:t>
      </w:r>
      <w:r w:rsidR="006A10DC" w:rsidRPr="007E4D0F">
        <w:rPr>
          <w:rFonts w:ascii="Arial" w:hAnsi="Arial" w:cs="Arial"/>
          <w:color w:val="FF0000"/>
          <w:sz w:val="22"/>
          <w:szCs w:val="22"/>
          <w:u w:val="single"/>
        </w:rPr>
        <w:t xml:space="preserve"> </w:t>
      </w:r>
      <w:r w:rsidR="005506C5" w:rsidRPr="007E4D0F">
        <w:rPr>
          <w:rFonts w:ascii="Arial" w:hAnsi="Arial" w:cs="Arial"/>
          <w:color w:val="FF0000"/>
          <w:sz w:val="22"/>
          <w:szCs w:val="22"/>
          <w:u w:val="single"/>
        </w:rPr>
        <w:t xml:space="preserve">as set </w:t>
      </w:r>
      <w:r w:rsidR="006A10DC" w:rsidRPr="007E4D0F">
        <w:rPr>
          <w:rFonts w:ascii="Arial" w:hAnsi="Arial" w:cs="Arial"/>
          <w:color w:val="FF0000"/>
          <w:sz w:val="22"/>
          <w:szCs w:val="22"/>
          <w:u w:val="single"/>
        </w:rPr>
        <w:t>out in the Bilateral Connection Agreement.</w:t>
      </w:r>
    </w:p>
    <w:p w14:paraId="277655FA" w14:textId="7E1F444A" w:rsidR="00565F18" w:rsidRPr="007E4D0F" w:rsidRDefault="00565F18" w:rsidP="007E4D0F">
      <w:pPr>
        <w:spacing w:before="120" w:after="240" w:line="360" w:lineRule="auto"/>
        <w:ind w:left="1134" w:hanging="1134"/>
        <w:jc w:val="both"/>
        <w:rPr>
          <w:rFonts w:ascii="Arial" w:hAnsi="Arial" w:cs="Arial"/>
          <w:color w:val="FF0000"/>
          <w:sz w:val="22"/>
          <w:szCs w:val="22"/>
          <w:u w:val="single"/>
        </w:rPr>
      </w:pPr>
      <w:r w:rsidRPr="007E4D0F">
        <w:rPr>
          <w:rFonts w:ascii="Arial" w:hAnsi="Arial" w:cs="Arial"/>
          <w:color w:val="FF0000"/>
          <w:sz w:val="22"/>
          <w:szCs w:val="22"/>
          <w:u w:val="single"/>
        </w:rPr>
        <w:t>39.12</w:t>
      </w:r>
      <w:r w:rsidR="006A10DC" w:rsidRPr="007E4D0F">
        <w:rPr>
          <w:rFonts w:ascii="Arial" w:hAnsi="Arial" w:cs="Arial"/>
          <w:color w:val="FF0000"/>
          <w:sz w:val="22"/>
          <w:szCs w:val="22"/>
          <w:u w:val="single"/>
        </w:rPr>
        <w:t>D</w:t>
      </w:r>
      <w:r w:rsidRPr="007E4D0F">
        <w:rPr>
          <w:rFonts w:ascii="Arial" w:hAnsi="Arial" w:cs="Arial"/>
          <w:color w:val="FF0000"/>
          <w:sz w:val="22"/>
          <w:szCs w:val="22"/>
          <w:u w:val="single"/>
        </w:rPr>
        <w:tab/>
        <w:t>Where the Company makes a notification to the User in pursuance to Clause 39.12A the User shall, as soon as reasonably practicable (and in any case within 3</w:t>
      </w:r>
      <w:r w:rsidR="00001A67">
        <w:rPr>
          <w:rFonts w:ascii="Arial" w:hAnsi="Arial" w:cs="Arial"/>
          <w:color w:val="FF0000"/>
          <w:sz w:val="22"/>
          <w:szCs w:val="22"/>
          <w:u w:val="single"/>
        </w:rPr>
        <w:t>0 d</w:t>
      </w:r>
      <w:r w:rsidR="006A10DC" w:rsidRPr="007E4D0F">
        <w:rPr>
          <w:rFonts w:ascii="Arial" w:hAnsi="Arial" w:cs="Arial"/>
          <w:color w:val="FF0000"/>
          <w:sz w:val="22"/>
          <w:szCs w:val="22"/>
          <w:u w:val="single"/>
        </w:rPr>
        <w:t>ays of receipt of the notification</w:t>
      </w:r>
      <w:r w:rsidR="002A6DE3" w:rsidRPr="007E4D0F">
        <w:rPr>
          <w:rFonts w:ascii="Arial" w:hAnsi="Arial" w:cs="Arial"/>
          <w:color w:val="FF0000"/>
          <w:sz w:val="22"/>
          <w:szCs w:val="22"/>
          <w:u w:val="single"/>
        </w:rPr>
        <w:t xml:space="preserve">) confirm that it agrees with </w:t>
      </w:r>
      <w:r w:rsidR="004303AF">
        <w:rPr>
          <w:rFonts w:ascii="Arial" w:hAnsi="Arial" w:cs="Arial"/>
          <w:color w:val="FF0000"/>
          <w:sz w:val="22"/>
          <w:szCs w:val="22"/>
          <w:u w:val="single"/>
        </w:rPr>
        <w:t>amendments</w:t>
      </w:r>
      <w:r w:rsidR="002A6DE3" w:rsidRPr="007E4D0F">
        <w:rPr>
          <w:rFonts w:ascii="Arial" w:hAnsi="Arial" w:cs="Arial"/>
          <w:color w:val="FF0000"/>
          <w:sz w:val="22"/>
          <w:szCs w:val="22"/>
          <w:u w:val="single"/>
        </w:rPr>
        <w:t xml:space="preserve"> to the Bilateral Connection Agreement or, where it deems necessary, object to the </w:t>
      </w:r>
      <w:r w:rsidR="004303AF">
        <w:rPr>
          <w:rFonts w:ascii="Arial" w:hAnsi="Arial" w:cs="Arial"/>
          <w:color w:val="FF0000"/>
          <w:sz w:val="22"/>
          <w:szCs w:val="22"/>
          <w:u w:val="single"/>
        </w:rPr>
        <w:t>amendments</w:t>
      </w:r>
      <w:r w:rsidR="002A6DE3" w:rsidRPr="007E4D0F">
        <w:rPr>
          <w:rFonts w:ascii="Arial" w:hAnsi="Arial" w:cs="Arial"/>
          <w:color w:val="FF0000"/>
          <w:sz w:val="22"/>
          <w:szCs w:val="22"/>
          <w:u w:val="single"/>
        </w:rPr>
        <w:t xml:space="preserve"> being made to the Maximum Import Capacity and/or Maximum Export </w:t>
      </w:r>
      <w:r w:rsidR="004303AF">
        <w:rPr>
          <w:rFonts w:ascii="Arial" w:hAnsi="Arial" w:cs="Arial"/>
          <w:color w:val="FF0000"/>
          <w:sz w:val="22"/>
          <w:szCs w:val="22"/>
          <w:u w:val="single"/>
        </w:rPr>
        <w:t>Capacity</w:t>
      </w:r>
      <w:r w:rsidR="002A6DE3" w:rsidRPr="007E4D0F">
        <w:rPr>
          <w:rFonts w:ascii="Arial" w:hAnsi="Arial" w:cs="Arial"/>
          <w:color w:val="FF0000"/>
          <w:sz w:val="22"/>
          <w:szCs w:val="22"/>
          <w:u w:val="single"/>
        </w:rPr>
        <w:t xml:space="preserve"> in the Bilateral Connection Agreement.</w:t>
      </w:r>
    </w:p>
    <w:p w14:paraId="105AF882" w14:textId="7B15878F" w:rsidR="002A6DE3" w:rsidRPr="007E4D0F" w:rsidRDefault="00470942" w:rsidP="007E4D0F">
      <w:pPr>
        <w:spacing w:before="120" w:after="240" w:line="360" w:lineRule="auto"/>
        <w:ind w:left="1134" w:hanging="1134"/>
        <w:jc w:val="both"/>
        <w:rPr>
          <w:rFonts w:ascii="Arial" w:hAnsi="Arial" w:cs="Arial"/>
          <w:color w:val="FF0000"/>
          <w:sz w:val="22"/>
          <w:szCs w:val="22"/>
          <w:u w:val="single"/>
        </w:rPr>
      </w:pPr>
      <w:r>
        <w:rPr>
          <w:rFonts w:ascii="Arial" w:hAnsi="Arial" w:cs="Arial"/>
          <w:color w:val="FF0000"/>
          <w:sz w:val="22"/>
          <w:szCs w:val="22"/>
          <w:u w:val="single"/>
        </w:rPr>
        <w:t>39.12E</w:t>
      </w:r>
      <w:r>
        <w:rPr>
          <w:rFonts w:ascii="Arial" w:hAnsi="Arial" w:cs="Arial"/>
          <w:color w:val="FF0000"/>
          <w:sz w:val="22"/>
          <w:szCs w:val="22"/>
          <w:u w:val="single"/>
        </w:rPr>
        <w:tab/>
        <w:t>Where the Company makes a notification pursuant to Clause 39.12A both the Company and the User shall negotiate in good faith such a variation</w:t>
      </w:r>
      <w:ins w:id="39" w:author="Thomas Cadge" w:date="2018-01-02T15:39:00Z">
        <w:r w:rsidR="00111595">
          <w:rPr>
            <w:rFonts w:ascii="Arial" w:hAnsi="Arial" w:cs="Arial"/>
            <w:color w:val="FF0000"/>
            <w:sz w:val="22"/>
            <w:szCs w:val="22"/>
            <w:u w:val="single"/>
          </w:rPr>
          <w:t xml:space="preserve">. </w:t>
        </w:r>
      </w:ins>
      <w:ins w:id="40" w:author="Thomas Cadge" w:date="2018-01-02T15:40:00Z">
        <w:r w:rsidR="00C863B4">
          <w:rPr>
            <w:rFonts w:ascii="Arial" w:hAnsi="Arial" w:cs="Arial"/>
            <w:color w:val="FF0000"/>
            <w:sz w:val="22"/>
            <w:szCs w:val="22"/>
            <w:u w:val="single"/>
          </w:rPr>
          <w:t>If the variation has not been agreed within 20 Working Days after the User has objected to</w:t>
        </w:r>
      </w:ins>
      <w:ins w:id="41" w:author="Thomas Cadge" w:date="2018-01-02T15:41:00Z">
        <w:r w:rsidR="00C863B4">
          <w:rPr>
            <w:rFonts w:ascii="Arial" w:hAnsi="Arial" w:cs="Arial"/>
            <w:color w:val="FF0000"/>
            <w:sz w:val="22"/>
            <w:szCs w:val="22"/>
            <w:u w:val="single"/>
          </w:rPr>
          <w:t xml:space="preserve"> such a variation as per 39.12</w:t>
        </w:r>
      </w:ins>
      <w:ins w:id="42" w:author="Thomas Cadge" w:date="2018-01-02T16:53:00Z">
        <w:r w:rsidR="00E91441">
          <w:rPr>
            <w:rFonts w:ascii="Arial" w:hAnsi="Arial" w:cs="Arial"/>
            <w:color w:val="FF0000"/>
            <w:sz w:val="22"/>
            <w:szCs w:val="22"/>
            <w:u w:val="single"/>
          </w:rPr>
          <w:t>D</w:t>
        </w:r>
      </w:ins>
      <w:ins w:id="43" w:author="Thomas Cadge" w:date="2018-01-02T15:41:00Z">
        <w:r w:rsidR="00C863B4">
          <w:rPr>
            <w:rFonts w:ascii="Arial" w:hAnsi="Arial" w:cs="Arial"/>
            <w:color w:val="FF0000"/>
            <w:sz w:val="22"/>
            <w:szCs w:val="22"/>
            <w:u w:val="single"/>
          </w:rPr>
          <w:t xml:space="preserve">, either party shall be entitled to refer the matter to the Authority, pursuant to </w:t>
        </w:r>
      </w:ins>
      <w:ins w:id="44" w:author="Thomas Cadge" w:date="2018-01-02T15:42:00Z">
        <w:r w:rsidR="00C863B4">
          <w:rPr>
            <w:rFonts w:ascii="Arial" w:hAnsi="Arial" w:cs="Arial"/>
            <w:color w:val="FF0000"/>
            <w:sz w:val="22"/>
            <w:szCs w:val="22"/>
            <w:u w:val="single"/>
          </w:rPr>
          <w:t xml:space="preserve">Section 23 of the Act, as it the variation were a new connection </w:t>
        </w:r>
      </w:ins>
      <w:ins w:id="45" w:author="Thomas Cadge" w:date="2018-01-02T15:43:00Z">
        <w:r w:rsidR="00C863B4">
          <w:rPr>
            <w:rFonts w:ascii="Arial" w:hAnsi="Arial" w:cs="Arial"/>
            <w:color w:val="FF0000"/>
            <w:sz w:val="22"/>
            <w:szCs w:val="22"/>
            <w:u w:val="single"/>
          </w:rPr>
          <w:t>as referred to in that Section.</w:t>
        </w:r>
      </w:ins>
      <w:ins w:id="46" w:author="Thomas Cadge" w:date="2018-01-02T16:02:00Z">
        <w:r w:rsidR="00EF1EF3">
          <w:rPr>
            <w:rFonts w:ascii="Arial" w:hAnsi="Arial" w:cs="Arial"/>
            <w:color w:val="FF0000"/>
            <w:sz w:val="22"/>
            <w:szCs w:val="22"/>
            <w:u w:val="single"/>
          </w:rPr>
          <w:t xml:space="preserve"> The Parties shall give effect to </w:t>
        </w:r>
        <w:r w:rsidR="001F7EA5">
          <w:rPr>
            <w:rFonts w:ascii="Arial" w:hAnsi="Arial" w:cs="Arial"/>
            <w:color w:val="FF0000"/>
            <w:sz w:val="22"/>
            <w:szCs w:val="22"/>
            <w:u w:val="single"/>
          </w:rPr>
          <w:t xml:space="preserve">the </w:t>
        </w:r>
        <w:r w:rsidR="001F7EA5">
          <w:rPr>
            <w:rFonts w:ascii="Arial" w:hAnsi="Arial" w:cs="Arial"/>
            <w:color w:val="FF0000"/>
            <w:sz w:val="22"/>
            <w:szCs w:val="22"/>
            <w:u w:val="single"/>
          </w:rPr>
          <w:lastRenderedPageBreak/>
          <w:t>determination of the Authority and shall enter into a</w:t>
        </w:r>
      </w:ins>
      <w:ins w:id="47" w:author="Thomas Cadge" w:date="2018-01-02T16:03:00Z">
        <w:r w:rsidR="001F7EA5">
          <w:rPr>
            <w:rFonts w:ascii="Arial" w:hAnsi="Arial" w:cs="Arial"/>
            <w:color w:val="FF0000"/>
            <w:sz w:val="22"/>
            <w:szCs w:val="22"/>
            <w:u w:val="single"/>
          </w:rPr>
          <w:t>ny supplemental agreement to this BCA as shall be necessary to give effect to any variation so determined.</w:t>
        </w:r>
      </w:ins>
      <w:del w:id="48" w:author="Thomas Cadge" w:date="2018-01-02T15:39:00Z">
        <w:r w:rsidDel="00111595">
          <w:rPr>
            <w:rFonts w:ascii="Arial" w:hAnsi="Arial" w:cs="Arial"/>
            <w:color w:val="FF0000"/>
            <w:sz w:val="22"/>
            <w:szCs w:val="22"/>
            <w:u w:val="single"/>
          </w:rPr>
          <w:delText xml:space="preserve">, </w:delText>
        </w:r>
      </w:del>
      <w:del w:id="49" w:author="Thomas Cadge" w:date="2018-01-02T15:43:00Z">
        <w:r w:rsidDel="00C863B4">
          <w:rPr>
            <w:rFonts w:ascii="Arial" w:hAnsi="Arial" w:cs="Arial"/>
            <w:color w:val="FF0000"/>
            <w:sz w:val="22"/>
            <w:szCs w:val="22"/>
            <w:u w:val="single"/>
          </w:rPr>
          <w:delText>but where it is not agreed section 23 of the Act may entitle either party to refer the matter to the Authority.</w:delText>
        </w:r>
      </w:del>
      <w:r>
        <w:rPr>
          <w:rFonts w:ascii="Arial" w:hAnsi="Arial" w:cs="Arial"/>
          <w:color w:val="FF0000"/>
          <w:sz w:val="22"/>
          <w:szCs w:val="22"/>
          <w:u w:val="single"/>
        </w:rPr>
        <w:t xml:space="preserve"> </w:t>
      </w:r>
    </w:p>
    <w:p w14:paraId="7C23FC35" w14:textId="7846E178" w:rsidR="00BF0990" w:rsidRDefault="007D25C8" w:rsidP="007E4D0F">
      <w:pPr>
        <w:spacing w:before="120" w:after="240" w:line="360" w:lineRule="auto"/>
        <w:ind w:left="1134" w:hanging="1134"/>
        <w:jc w:val="both"/>
        <w:rPr>
          <w:rFonts w:ascii="Arial" w:hAnsi="Arial" w:cs="Arial"/>
          <w:color w:val="FF0000"/>
          <w:sz w:val="22"/>
          <w:szCs w:val="22"/>
          <w:u w:val="single"/>
        </w:rPr>
      </w:pPr>
      <w:r w:rsidRPr="007E4D0F">
        <w:rPr>
          <w:rFonts w:ascii="Arial" w:hAnsi="Arial" w:cs="Arial"/>
          <w:color w:val="FF0000"/>
          <w:sz w:val="22"/>
          <w:szCs w:val="22"/>
          <w:u w:val="single"/>
        </w:rPr>
        <w:t>39.12F</w:t>
      </w:r>
      <w:r w:rsidRPr="007E4D0F">
        <w:rPr>
          <w:rFonts w:ascii="Arial" w:hAnsi="Arial" w:cs="Arial"/>
          <w:color w:val="FF0000"/>
          <w:sz w:val="22"/>
          <w:szCs w:val="22"/>
          <w:u w:val="single"/>
        </w:rPr>
        <w:tab/>
        <w:t>For the avoidance of doubt any variation proposed under Clause 39.12A shall not take effect unless agreed by the User in accordance with 39.12D or so determined by the Authority in accordance with 39.12E</w:t>
      </w:r>
      <w:r w:rsidR="004303AF">
        <w:rPr>
          <w:rFonts w:ascii="Arial" w:hAnsi="Arial" w:cs="Arial"/>
          <w:color w:val="FF0000"/>
          <w:sz w:val="22"/>
          <w:szCs w:val="22"/>
          <w:u w:val="single"/>
        </w:rPr>
        <w:t>.</w:t>
      </w:r>
      <w:r w:rsidR="00BF0990" w:rsidRPr="007E4D0F">
        <w:rPr>
          <w:rFonts w:ascii="Arial" w:hAnsi="Arial" w:cs="Arial"/>
          <w:color w:val="FF0000"/>
          <w:sz w:val="22"/>
          <w:szCs w:val="22"/>
          <w:u w:val="single"/>
        </w:rPr>
        <w:t xml:space="preserve"> </w:t>
      </w:r>
    </w:p>
    <w:p w14:paraId="7359144A" w14:textId="236AF0AA" w:rsidR="0009370C" w:rsidRPr="0009370C" w:rsidDel="007162F0" w:rsidRDefault="0009370C" w:rsidP="003246BB">
      <w:pPr>
        <w:spacing w:before="120" w:after="240" w:line="360" w:lineRule="auto"/>
        <w:ind w:left="1134" w:hanging="1134"/>
        <w:jc w:val="both"/>
        <w:rPr>
          <w:del w:id="50" w:author="Thomas Cadge" w:date="2018-01-02T15:11:00Z"/>
          <w:rFonts w:ascii="Arial" w:hAnsi="Arial" w:cs="Arial"/>
          <w:b/>
          <w:color w:val="FF0000"/>
          <w:sz w:val="22"/>
          <w:szCs w:val="22"/>
          <w:u w:val="single"/>
        </w:rPr>
      </w:pPr>
      <w:bookmarkStart w:id="51" w:name="_Hlk493768200"/>
      <w:commentRangeStart w:id="52"/>
      <w:del w:id="53" w:author="Thomas Cadge" w:date="2018-01-02T15:11:00Z">
        <w:r w:rsidRPr="0009370C" w:rsidDel="007162F0">
          <w:rPr>
            <w:rFonts w:ascii="Arial" w:hAnsi="Arial" w:cs="Arial"/>
            <w:b/>
            <w:color w:val="FF0000"/>
            <w:sz w:val="22"/>
            <w:szCs w:val="22"/>
            <w:u w:val="single"/>
          </w:rPr>
          <w:delText>Rebates</w:delText>
        </w:r>
      </w:del>
      <w:commentRangeEnd w:id="52"/>
      <w:r w:rsidR="007162F0">
        <w:rPr>
          <w:rStyle w:val="CommentReference"/>
          <w:rFonts w:asciiTheme="minorHAnsi" w:eastAsiaTheme="minorHAnsi" w:hAnsiTheme="minorHAnsi" w:cstheme="minorBidi"/>
          <w:lang w:eastAsia="en-US"/>
        </w:rPr>
        <w:commentReference w:id="52"/>
      </w:r>
    </w:p>
    <w:p w14:paraId="421AF0B5" w14:textId="28E9FD00" w:rsidR="003246BB" w:rsidRPr="003246BB" w:rsidDel="007162F0" w:rsidRDefault="0009370C" w:rsidP="003246BB">
      <w:pPr>
        <w:spacing w:before="120" w:after="240" w:line="360" w:lineRule="auto"/>
        <w:ind w:left="1134" w:hanging="1134"/>
        <w:jc w:val="both"/>
        <w:rPr>
          <w:del w:id="54" w:author="Thomas Cadge" w:date="2018-01-02T15:11:00Z"/>
          <w:rFonts w:ascii="Arial" w:hAnsi="Arial" w:cs="Arial"/>
          <w:color w:val="FF0000"/>
          <w:sz w:val="22"/>
          <w:szCs w:val="22"/>
          <w:u w:val="single"/>
        </w:rPr>
      </w:pPr>
      <w:del w:id="55" w:author="Thomas Cadge" w:date="2018-01-02T15:11:00Z">
        <w:r w:rsidDel="007162F0">
          <w:rPr>
            <w:rFonts w:ascii="Arial" w:hAnsi="Arial" w:cs="Arial"/>
            <w:color w:val="FF0000"/>
            <w:sz w:val="22"/>
            <w:szCs w:val="22"/>
            <w:u w:val="single"/>
          </w:rPr>
          <w:delText>39.12G</w:delText>
        </w:r>
        <w:r w:rsidDel="007162F0">
          <w:rPr>
            <w:rFonts w:ascii="Arial" w:hAnsi="Arial" w:cs="Arial"/>
            <w:color w:val="FF0000"/>
            <w:sz w:val="22"/>
            <w:szCs w:val="22"/>
            <w:u w:val="single"/>
          </w:rPr>
          <w:tab/>
        </w:r>
        <w:r w:rsidR="003246BB" w:rsidRPr="003246BB" w:rsidDel="007162F0">
          <w:rPr>
            <w:rFonts w:ascii="Arial" w:hAnsi="Arial" w:cs="Arial"/>
            <w:color w:val="FF0000"/>
            <w:sz w:val="22"/>
            <w:szCs w:val="22"/>
            <w:u w:val="single"/>
          </w:rPr>
          <w:delText xml:space="preserve">For Distribution System assets where </w:delText>
        </w:r>
        <w:r w:rsidDel="007162F0">
          <w:rPr>
            <w:rFonts w:ascii="Arial" w:hAnsi="Arial" w:cs="Arial"/>
            <w:color w:val="FF0000"/>
            <w:sz w:val="22"/>
            <w:szCs w:val="22"/>
            <w:u w:val="single"/>
          </w:rPr>
          <w:delText>the User</w:delText>
        </w:r>
        <w:r w:rsidR="003246BB" w:rsidRPr="003246BB" w:rsidDel="007162F0">
          <w:rPr>
            <w:rFonts w:ascii="Arial" w:hAnsi="Arial" w:cs="Arial"/>
            <w:color w:val="FF0000"/>
            <w:sz w:val="22"/>
            <w:szCs w:val="22"/>
            <w:u w:val="single"/>
          </w:rPr>
          <w:delText xml:space="preserve"> ha</w:delText>
        </w:r>
        <w:r w:rsidDel="007162F0">
          <w:rPr>
            <w:rFonts w:ascii="Arial" w:hAnsi="Arial" w:cs="Arial"/>
            <w:color w:val="FF0000"/>
            <w:sz w:val="22"/>
            <w:szCs w:val="22"/>
            <w:u w:val="single"/>
          </w:rPr>
          <w:delText>s</w:delText>
        </w:r>
        <w:r w:rsidR="003246BB" w:rsidRPr="003246BB" w:rsidDel="007162F0">
          <w:rPr>
            <w:rFonts w:ascii="Arial" w:hAnsi="Arial" w:cs="Arial"/>
            <w:color w:val="FF0000"/>
            <w:sz w:val="22"/>
            <w:szCs w:val="22"/>
            <w:u w:val="single"/>
          </w:rPr>
          <w:delText xml:space="preserve"> paid in full, </w:delText>
        </w:r>
        <w:r w:rsidDel="007162F0">
          <w:rPr>
            <w:rFonts w:ascii="Arial" w:hAnsi="Arial" w:cs="Arial"/>
            <w:color w:val="FF0000"/>
            <w:sz w:val="22"/>
            <w:szCs w:val="22"/>
            <w:u w:val="single"/>
          </w:rPr>
          <w:delText>then the User</w:delText>
        </w:r>
        <w:r w:rsidR="003246BB" w:rsidRPr="003246BB" w:rsidDel="007162F0">
          <w:rPr>
            <w:rFonts w:ascii="Arial" w:hAnsi="Arial" w:cs="Arial"/>
            <w:color w:val="FF0000"/>
            <w:sz w:val="22"/>
            <w:szCs w:val="22"/>
            <w:u w:val="single"/>
          </w:rPr>
          <w:delText xml:space="preserve"> may be entitled to a future rebate of charges should another Customer connect to those assets</w:delText>
        </w:r>
        <w:r w:rsidDel="007162F0">
          <w:rPr>
            <w:rFonts w:ascii="Arial" w:hAnsi="Arial" w:cs="Arial"/>
            <w:color w:val="FF0000"/>
            <w:sz w:val="22"/>
            <w:szCs w:val="22"/>
            <w:u w:val="single"/>
          </w:rPr>
          <w:delText>, including where an agreed reduction in MIC or MEC has been agreed</w:delText>
        </w:r>
        <w:r w:rsidR="003246BB" w:rsidRPr="003246BB" w:rsidDel="007162F0">
          <w:rPr>
            <w:rFonts w:ascii="Arial" w:hAnsi="Arial" w:cs="Arial"/>
            <w:color w:val="FF0000"/>
            <w:sz w:val="22"/>
            <w:szCs w:val="22"/>
            <w:u w:val="single"/>
          </w:rPr>
          <w:delText xml:space="preserve">. These circumstances are detailed in the </w:delText>
        </w:r>
        <w:commentRangeStart w:id="56"/>
        <w:r w:rsidR="003246BB" w:rsidRPr="003246BB" w:rsidDel="007162F0">
          <w:rPr>
            <w:rFonts w:ascii="Arial" w:hAnsi="Arial" w:cs="Arial"/>
            <w:color w:val="FF0000"/>
            <w:sz w:val="22"/>
            <w:szCs w:val="22"/>
            <w:u w:val="single"/>
          </w:rPr>
          <w:delText>ECCR</w:delText>
        </w:r>
        <w:commentRangeEnd w:id="56"/>
        <w:r w:rsidR="00B36D77" w:rsidDel="007162F0">
          <w:rPr>
            <w:rStyle w:val="CommentReference"/>
            <w:rFonts w:asciiTheme="minorHAnsi" w:eastAsiaTheme="minorHAnsi" w:hAnsiTheme="minorHAnsi" w:cstheme="minorBidi"/>
            <w:lang w:eastAsia="en-US"/>
          </w:rPr>
          <w:commentReference w:id="56"/>
        </w:r>
        <w:r w:rsidR="003246BB" w:rsidRPr="003246BB" w:rsidDel="007162F0">
          <w:rPr>
            <w:rFonts w:ascii="Arial" w:hAnsi="Arial" w:cs="Arial"/>
            <w:color w:val="FF0000"/>
            <w:sz w:val="22"/>
            <w:szCs w:val="22"/>
            <w:u w:val="single"/>
          </w:rPr>
          <w:delText xml:space="preserve">. </w:delText>
        </w:r>
      </w:del>
    </w:p>
    <w:p w14:paraId="1E912D7E" w14:textId="696F4D1E" w:rsidR="003246BB" w:rsidRPr="003246BB" w:rsidDel="007162F0" w:rsidRDefault="0009370C" w:rsidP="003246BB">
      <w:pPr>
        <w:spacing w:before="120" w:after="240" w:line="360" w:lineRule="auto"/>
        <w:ind w:left="1134" w:hanging="1134"/>
        <w:jc w:val="both"/>
        <w:rPr>
          <w:del w:id="57" w:author="Thomas Cadge" w:date="2018-01-02T15:11:00Z"/>
          <w:rFonts w:ascii="Arial" w:hAnsi="Arial" w:cs="Arial"/>
          <w:color w:val="FF0000"/>
          <w:sz w:val="22"/>
          <w:szCs w:val="22"/>
          <w:u w:val="single"/>
        </w:rPr>
      </w:pPr>
      <w:del w:id="58" w:author="Thomas Cadge" w:date="2018-01-02T15:11:00Z">
        <w:r w:rsidDel="007162F0">
          <w:rPr>
            <w:rFonts w:ascii="Arial" w:hAnsi="Arial" w:cs="Arial"/>
            <w:color w:val="FF0000"/>
            <w:sz w:val="22"/>
            <w:szCs w:val="22"/>
            <w:u w:val="single"/>
          </w:rPr>
          <w:delText>39.12H</w:delText>
        </w:r>
        <w:r w:rsidDel="007162F0">
          <w:rPr>
            <w:rFonts w:ascii="Arial" w:hAnsi="Arial" w:cs="Arial"/>
            <w:color w:val="FF0000"/>
            <w:sz w:val="22"/>
            <w:szCs w:val="22"/>
            <w:u w:val="single"/>
          </w:rPr>
          <w:tab/>
        </w:r>
        <w:r w:rsidR="003246BB" w:rsidRPr="003246BB" w:rsidDel="007162F0">
          <w:rPr>
            <w:rFonts w:ascii="Arial" w:hAnsi="Arial" w:cs="Arial"/>
            <w:color w:val="FF0000"/>
            <w:sz w:val="22"/>
            <w:szCs w:val="22"/>
            <w:u w:val="single"/>
          </w:rPr>
          <w:delText xml:space="preserve">For Distribution System assets where </w:delText>
        </w:r>
        <w:r w:rsidDel="007162F0">
          <w:rPr>
            <w:rFonts w:ascii="Arial" w:hAnsi="Arial" w:cs="Arial"/>
            <w:color w:val="FF0000"/>
            <w:sz w:val="22"/>
            <w:szCs w:val="22"/>
            <w:u w:val="single"/>
          </w:rPr>
          <w:delText>the User</w:delText>
        </w:r>
        <w:r w:rsidR="003246BB" w:rsidRPr="003246BB" w:rsidDel="007162F0">
          <w:rPr>
            <w:rFonts w:ascii="Arial" w:hAnsi="Arial" w:cs="Arial"/>
            <w:color w:val="FF0000"/>
            <w:sz w:val="22"/>
            <w:szCs w:val="22"/>
            <w:u w:val="single"/>
          </w:rPr>
          <w:delText xml:space="preserve"> ha</w:delText>
        </w:r>
        <w:r w:rsidDel="007162F0">
          <w:rPr>
            <w:rFonts w:ascii="Arial" w:hAnsi="Arial" w:cs="Arial"/>
            <w:color w:val="FF0000"/>
            <w:sz w:val="22"/>
            <w:szCs w:val="22"/>
            <w:u w:val="single"/>
          </w:rPr>
          <w:delText>s</w:delText>
        </w:r>
        <w:r w:rsidR="003246BB" w:rsidRPr="003246BB" w:rsidDel="007162F0">
          <w:rPr>
            <w:rFonts w:ascii="Arial" w:hAnsi="Arial" w:cs="Arial"/>
            <w:color w:val="FF0000"/>
            <w:sz w:val="22"/>
            <w:szCs w:val="22"/>
            <w:u w:val="single"/>
          </w:rPr>
          <w:delText xml:space="preserve"> paid </w:delText>
        </w:r>
        <w:r w:rsidDel="007162F0">
          <w:rPr>
            <w:rFonts w:ascii="Arial" w:hAnsi="Arial" w:cs="Arial"/>
            <w:color w:val="FF0000"/>
            <w:sz w:val="22"/>
            <w:szCs w:val="22"/>
            <w:u w:val="single"/>
          </w:rPr>
          <w:delText>a</w:delText>
        </w:r>
        <w:r w:rsidR="003246BB" w:rsidRPr="003246BB" w:rsidDel="007162F0">
          <w:rPr>
            <w:rFonts w:ascii="Arial" w:hAnsi="Arial" w:cs="Arial"/>
            <w:color w:val="FF0000"/>
            <w:sz w:val="22"/>
            <w:szCs w:val="22"/>
            <w:u w:val="single"/>
          </w:rPr>
          <w:delText xml:space="preserve"> proportion to </w:delText>
        </w:r>
        <w:r w:rsidDel="007162F0">
          <w:rPr>
            <w:rFonts w:ascii="Arial" w:hAnsi="Arial" w:cs="Arial"/>
            <w:color w:val="FF0000"/>
            <w:sz w:val="22"/>
            <w:szCs w:val="22"/>
            <w:u w:val="single"/>
          </w:rPr>
          <w:delText>the User’s</w:delText>
        </w:r>
        <w:r w:rsidR="003246BB" w:rsidRPr="003246BB" w:rsidDel="007162F0">
          <w:rPr>
            <w:rFonts w:ascii="Arial" w:hAnsi="Arial" w:cs="Arial"/>
            <w:color w:val="FF0000"/>
            <w:sz w:val="22"/>
            <w:szCs w:val="22"/>
            <w:u w:val="single"/>
          </w:rPr>
          <w:delText xml:space="preserve"> </w:delText>
        </w:r>
        <w:r w:rsidDel="007162F0">
          <w:rPr>
            <w:rFonts w:ascii="Arial" w:hAnsi="Arial" w:cs="Arial"/>
            <w:color w:val="FF0000"/>
            <w:sz w:val="22"/>
            <w:szCs w:val="22"/>
            <w:u w:val="single"/>
          </w:rPr>
          <w:delText>MIC and MEC</w:delText>
        </w:r>
        <w:r w:rsidR="003246BB" w:rsidRPr="003246BB" w:rsidDel="007162F0">
          <w:rPr>
            <w:rFonts w:ascii="Arial" w:hAnsi="Arial" w:cs="Arial"/>
            <w:color w:val="FF0000"/>
            <w:sz w:val="22"/>
            <w:szCs w:val="22"/>
            <w:u w:val="single"/>
          </w:rPr>
          <w:delText xml:space="preserve">, then </w:delText>
        </w:r>
        <w:r w:rsidDel="007162F0">
          <w:rPr>
            <w:rFonts w:ascii="Arial" w:hAnsi="Arial" w:cs="Arial"/>
            <w:color w:val="FF0000"/>
            <w:sz w:val="22"/>
            <w:szCs w:val="22"/>
            <w:u w:val="single"/>
          </w:rPr>
          <w:delText>the User</w:delText>
        </w:r>
        <w:r w:rsidR="003246BB" w:rsidRPr="003246BB" w:rsidDel="007162F0">
          <w:rPr>
            <w:rFonts w:ascii="Arial" w:hAnsi="Arial" w:cs="Arial"/>
            <w:color w:val="FF0000"/>
            <w:sz w:val="22"/>
            <w:szCs w:val="22"/>
            <w:u w:val="single"/>
          </w:rPr>
          <w:delText xml:space="preserve"> </w:delText>
        </w:r>
        <w:r w:rsidDel="007162F0">
          <w:rPr>
            <w:rFonts w:ascii="Arial" w:hAnsi="Arial" w:cs="Arial"/>
            <w:color w:val="FF0000"/>
            <w:sz w:val="22"/>
            <w:szCs w:val="22"/>
            <w:u w:val="single"/>
          </w:rPr>
          <w:delText>is</w:delText>
        </w:r>
        <w:r w:rsidR="003246BB" w:rsidRPr="003246BB" w:rsidDel="007162F0">
          <w:rPr>
            <w:rFonts w:ascii="Arial" w:hAnsi="Arial" w:cs="Arial"/>
            <w:color w:val="FF0000"/>
            <w:sz w:val="22"/>
            <w:szCs w:val="22"/>
            <w:u w:val="single"/>
          </w:rPr>
          <w:delText xml:space="preserve"> not entitled to a future rebate of charges should another Customer connect to those assets. </w:delText>
        </w:r>
      </w:del>
    </w:p>
    <w:p w14:paraId="5244AA26" w14:textId="037185AF" w:rsidR="003246BB" w:rsidRPr="007E4D0F" w:rsidDel="007162F0" w:rsidRDefault="0009370C" w:rsidP="003246BB">
      <w:pPr>
        <w:spacing w:before="120" w:after="240" w:line="360" w:lineRule="auto"/>
        <w:ind w:left="1134" w:hanging="1134"/>
        <w:jc w:val="both"/>
        <w:rPr>
          <w:del w:id="59" w:author="Thomas Cadge" w:date="2018-01-02T15:11:00Z"/>
          <w:rFonts w:ascii="Arial" w:hAnsi="Arial" w:cs="Arial"/>
          <w:color w:val="FF0000"/>
          <w:sz w:val="22"/>
          <w:szCs w:val="22"/>
          <w:u w:val="single"/>
        </w:rPr>
      </w:pPr>
      <w:del w:id="60" w:author="Thomas Cadge" w:date="2018-01-02T15:11:00Z">
        <w:r w:rsidDel="007162F0">
          <w:rPr>
            <w:rFonts w:ascii="Arial" w:hAnsi="Arial" w:cs="Arial"/>
            <w:color w:val="FF0000"/>
            <w:sz w:val="22"/>
            <w:szCs w:val="22"/>
            <w:u w:val="single"/>
          </w:rPr>
          <w:delText>39.12I</w:delText>
        </w:r>
        <w:r w:rsidDel="007162F0">
          <w:rPr>
            <w:rFonts w:ascii="Arial" w:hAnsi="Arial" w:cs="Arial"/>
            <w:color w:val="FF0000"/>
            <w:sz w:val="22"/>
            <w:szCs w:val="22"/>
            <w:u w:val="single"/>
          </w:rPr>
          <w:tab/>
          <w:delText>The User’s</w:delText>
        </w:r>
        <w:r w:rsidR="003246BB" w:rsidRPr="003246BB" w:rsidDel="007162F0">
          <w:rPr>
            <w:rFonts w:ascii="Arial" w:hAnsi="Arial" w:cs="Arial"/>
            <w:color w:val="FF0000"/>
            <w:sz w:val="22"/>
            <w:szCs w:val="22"/>
            <w:u w:val="single"/>
          </w:rPr>
          <w:delText xml:space="preserve"> entitlement to receive payments under the ECCR only applies to connections made within the ECCR Prescribed Period from the first provision of the connection.</w:delText>
        </w:r>
      </w:del>
    </w:p>
    <w:bookmarkEnd w:id="51"/>
    <w:p w14:paraId="04A7F616" w14:textId="42A0F1D2" w:rsidR="0087563F" w:rsidRPr="007E4D0F" w:rsidDel="007162F0" w:rsidRDefault="0087563F" w:rsidP="007E4D0F">
      <w:pPr>
        <w:widowControl/>
        <w:autoSpaceDE/>
        <w:autoSpaceDN/>
        <w:adjustRightInd/>
        <w:spacing w:before="120" w:after="240" w:line="360" w:lineRule="auto"/>
        <w:jc w:val="both"/>
        <w:rPr>
          <w:del w:id="61" w:author="Thomas Cadge" w:date="2018-01-02T15:11:00Z"/>
          <w:rFonts w:ascii="Arial" w:eastAsiaTheme="minorHAnsi" w:hAnsi="Arial" w:cs="Arial"/>
          <w:b/>
          <w:bCs/>
          <w:color w:val="000000"/>
          <w:sz w:val="22"/>
          <w:szCs w:val="22"/>
          <w:lang w:eastAsia="en-US"/>
        </w:rPr>
      </w:pPr>
      <w:del w:id="62" w:author="Thomas Cadge" w:date="2018-01-02T15:11:00Z">
        <w:r w:rsidRPr="007E4D0F" w:rsidDel="007162F0">
          <w:rPr>
            <w:rFonts w:ascii="Arial" w:hAnsi="Arial" w:cs="Arial"/>
            <w:b/>
            <w:bCs/>
            <w:sz w:val="22"/>
            <w:szCs w:val="22"/>
          </w:rPr>
          <w:br w:type="page"/>
        </w:r>
      </w:del>
    </w:p>
    <w:p w14:paraId="77985456" w14:textId="763388B6" w:rsidR="00E70EAD" w:rsidRPr="007E4D0F" w:rsidRDefault="00434943" w:rsidP="007E4D0F">
      <w:pPr>
        <w:pStyle w:val="Default"/>
        <w:spacing w:before="120" w:after="240" w:line="360" w:lineRule="auto"/>
        <w:jc w:val="both"/>
        <w:rPr>
          <w:rFonts w:ascii="Arial" w:hAnsi="Arial" w:cs="Arial"/>
          <w:b/>
          <w:bCs/>
          <w:sz w:val="22"/>
          <w:szCs w:val="22"/>
        </w:rPr>
      </w:pPr>
      <w:r w:rsidRPr="007E4D0F">
        <w:rPr>
          <w:rFonts w:ascii="Arial" w:hAnsi="Arial" w:cs="Arial"/>
          <w:b/>
          <w:sz w:val="22"/>
          <w:szCs w:val="22"/>
        </w:rPr>
        <w:lastRenderedPageBreak/>
        <w:t xml:space="preserve">Changes to </w:t>
      </w:r>
      <w:r w:rsidR="0087563F" w:rsidRPr="007E4D0F">
        <w:rPr>
          <w:rFonts w:ascii="Arial" w:hAnsi="Arial" w:cs="Arial"/>
          <w:b/>
          <w:bCs/>
          <w:sz w:val="22"/>
          <w:szCs w:val="22"/>
        </w:rPr>
        <w:t xml:space="preserve">DCUSA </w:t>
      </w:r>
      <w:r w:rsidR="007E4D0F">
        <w:rPr>
          <w:rFonts w:ascii="Arial" w:hAnsi="Arial" w:cs="Arial"/>
          <w:b/>
          <w:bCs/>
          <w:sz w:val="22"/>
          <w:szCs w:val="22"/>
        </w:rPr>
        <w:t>Schedule 22</w:t>
      </w:r>
      <w:r w:rsidR="004303AF">
        <w:rPr>
          <w:rFonts w:ascii="Arial" w:hAnsi="Arial" w:cs="Arial"/>
          <w:b/>
          <w:bCs/>
          <w:sz w:val="22"/>
          <w:szCs w:val="22"/>
        </w:rPr>
        <w:t xml:space="preserve"> </w:t>
      </w:r>
      <w:r w:rsidR="007E4D0F">
        <w:rPr>
          <w:rFonts w:ascii="Arial" w:hAnsi="Arial" w:cs="Arial"/>
          <w:b/>
          <w:bCs/>
          <w:sz w:val="22"/>
          <w:szCs w:val="22"/>
        </w:rPr>
        <w:t xml:space="preserve">- </w:t>
      </w:r>
      <w:r w:rsidR="00203B65" w:rsidRPr="007E4D0F">
        <w:rPr>
          <w:rFonts w:ascii="Arial" w:hAnsi="Arial" w:cs="Arial"/>
          <w:b/>
          <w:bCs/>
          <w:sz w:val="22"/>
          <w:szCs w:val="22"/>
        </w:rPr>
        <w:t xml:space="preserve">Common </w:t>
      </w:r>
      <w:r w:rsidR="007E4D0F">
        <w:rPr>
          <w:rFonts w:ascii="Arial" w:hAnsi="Arial" w:cs="Arial"/>
          <w:b/>
          <w:bCs/>
          <w:sz w:val="22"/>
          <w:szCs w:val="22"/>
        </w:rPr>
        <w:t>Connection Charging Methodology</w:t>
      </w:r>
    </w:p>
    <w:p w14:paraId="65871578" w14:textId="5CC1A70B" w:rsidR="00947565" w:rsidRPr="007E4D0F" w:rsidRDefault="00E70EAD" w:rsidP="007E4D0F">
      <w:pPr>
        <w:pStyle w:val="Default"/>
        <w:spacing w:before="120" w:after="240" w:line="360" w:lineRule="auto"/>
        <w:ind w:left="709" w:hanging="709"/>
        <w:jc w:val="both"/>
        <w:rPr>
          <w:rFonts w:ascii="Arial" w:hAnsi="Arial" w:cs="Arial"/>
          <w:b/>
          <w:bCs/>
          <w:color w:val="auto"/>
          <w:sz w:val="22"/>
          <w:szCs w:val="22"/>
        </w:rPr>
      </w:pPr>
      <w:r w:rsidRPr="007E4D0F">
        <w:rPr>
          <w:rFonts w:ascii="Arial" w:hAnsi="Arial" w:cs="Arial"/>
          <w:b/>
          <w:bCs/>
          <w:color w:val="auto"/>
          <w:sz w:val="22"/>
          <w:szCs w:val="22"/>
        </w:rPr>
        <w:t xml:space="preserve">Capacity Ramping for LDNOs </w:t>
      </w:r>
    </w:p>
    <w:p w14:paraId="0F42DF53" w14:textId="07E63550" w:rsidR="00E70EAD" w:rsidRPr="007E4D0F" w:rsidRDefault="00E70EAD" w:rsidP="007E4D0F">
      <w:pPr>
        <w:pStyle w:val="Default"/>
        <w:spacing w:before="120" w:after="240" w:line="360" w:lineRule="auto"/>
        <w:ind w:left="1134" w:hanging="1134"/>
        <w:jc w:val="both"/>
        <w:rPr>
          <w:rFonts w:ascii="Arial" w:hAnsi="Arial" w:cs="Arial"/>
          <w:color w:val="FF0000"/>
          <w:sz w:val="22"/>
          <w:szCs w:val="22"/>
          <w:u w:val="single"/>
        </w:rPr>
      </w:pPr>
      <w:r w:rsidRPr="007E4D0F">
        <w:rPr>
          <w:rFonts w:ascii="Arial" w:hAnsi="Arial" w:cs="Arial"/>
          <w:sz w:val="22"/>
          <w:szCs w:val="22"/>
        </w:rPr>
        <w:t>1.51</w:t>
      </w:r>
      <w:r w:rsidRPr="007E4D0F">
        <w:rPr>
          <w:rFonts w:ascii="Arial" w:hAnsi="Arial" w:cs="Arial"/>
          <w:sz w:val="22"/>
          <w:szCs w:val="22"/>
        </w:rPr>
        <w:tab/>
      </w:r>
      <w:r w:rsidR="00D85348" w:rsidRPr="007E4D0F">
        <w:rPr>
          <w:rFonts w:ascii="Arial" w:hAnsi="Arial" w:cs="Arial"/>
          <w:sz w:val="22"/>
          <w:szCs w:val="22"/>
        </w:rPr>
        <w:t>For an LDNO the</w:t>
      </w:r>
      <w:r w:rsidR="00E019EE" w:rsidRPr="007E4D0F">
        <w:rPr>
          <w:rFonts w:ascii="Arial" w:hAnsi="Arial" w:cs="Arial"/>
          <w:color w:val="FF0000"/>
          <w:sz w:val="22"/>
          <w:szCs w:val="22"/>
        </w:rPr>
        <w:t xml:space="preserve"> </w:t>
      </w:r>
      <w:r w:rsidR="00E70D43" w:rsidRPr="007E4D0F">
        <w:rPr>
          <w:rFonts w:ascii="Arial" w:hAnsi="Arial" w:cs="Arial"/>
          <w:sz w:val="22"/>
          <w:szCs w:val="22"/>
        </w:rPr>
        <w:t>R</w:t>
      </w:r>
      <w:r w:rsidRPr="007E4D0F">
        <w:rPr>
          <w:rFonts w:ascii="Arial" w:hAnsi="Arial" w:cs="Arial"/>
          <w:sz w:val="22"/>
          <w:szCs w:val="22"/>
        </w:rPr>
        <w:t>equired Capacity (expressed in kVA) is</w:t>
      </w:r>
      <w:r w:rsidR="00B542AB" w:rsidRPr="007E4D0F">
        <w:rPr>
          <w:rFonts w:ascii="Arial" w:hAnsi="Arial" w:cs="Arial"/>
          <w:color w:val="FF0000"/>
          <w:sz w:val="22"/>
          <w:szCs w:val="22"/>
        </w:rPr>
        <w:t xml:space="preserve"> </w:t>
      </w:r>
      <w:r w:rsidRPr="007E4D0F">
        <w:rPr>
          <w:rFonts w:ascii="Arial" w:hAnsi="Arial" w:cs="Arial"/>
          <w:sz w:val="22"/>
          <w:szCs w:val="22"/>
        </w:rPr>
        <w:t>the Maximum Capacity to be provided at the boundary between</w:t>
      </w:r>
      <w:r w:rsidR="00B542AB" w:rsidRPr="007E4D0F">
        <w:rPr>
          <w:rFonts w:ascii="Arial" w:hAnsi="Arial" w:cs="Arial"/>
          <w:color w:val="FF0000"/>
          <w:sz w:val="22"/>
          <w:szCs w:val="22"/>
        </w:rPr>
        <w:t xml:space="preserve"> </w:t>
      </w:r>
      <w:r w:rsidRPr="007E4D0F">
        <w:rPr>
          <w:rFonts w:ascii="Arial" w:hAnsi="Arial" w:cs="Arial"/>
          <w:color w:val="auto"/>
          <w:sz w:val="22"/>
          <w:szCs w:val="22"/>
        </w:rPr>
        <w:t>the</w:t>
      </w:r>
      <w:r w:rsidRPr="007E4D0F">
        <w:rPr>
          <w:rFonts w:ascii="Arial" w:hAnsi="Arial" w:cs="Arial"/>
          <w:color w:val="FF0000"/>
          <w:sz w:val="22"/>
          <w:szCs w:val="22"/>
        </w:rPr>
        <w:t xml:space="preserve"> </w:t>
      </w:r>
      <w:r w:rsidRPr="007E4D0F">
        <w:rPr>
          <w:rFonts w:ascii="Arial" w:hAnsi="Arial" w:cs="Arial"/>
          <w:sz w:val="22"/>
          <w:szCs w:val="22"/>
        </w:rPr>
        <w:t>LDNO’s distribution network and our Distribution Syste</w:t>
      </w:r>
      <w:r w:rsidR="00E019EE" w:rsidRPr="007E4D0F">
        <w:rPr>
          <w:rFonts w:ascii="Arial" w:hAnsi="Arial" w:cs="Arial"/>
          <w:sz w:val="22"/>
          <w:szCs w:val="22"/>
        </w:rPr>
        <w:t>m. This</w:t>
      </w:r>
      <w:r w:rsidR="00560A21" w:rsidRPr="007E4D0F">
        <w:rPr>
          <w:rFonts w:ascii="Arial" w:hAnsi="Arial" w:cs="Arial"/>
          <w:color w:val="FF0000"/>
          <w:sz w:val="22"/>
          <w:szCs w:val="22"/>
        </w:rPr>
        <w:t xml:space="preserve"> </w:t>
      </w:r>
      <w:r w:rsidR="00560A21" w:rsidRPr="007E4D0F">
        <w:rPr>
          <w:rFonts w:ascii="Arial" w:hAnsi="Arial" w:cs="Arial"/>
          <w:sz w:val="22"/>
          <w:szCs w:val="22"/>
        </w:rPr>
        <w:t>value will be agreed with us and stated in the Bilateral Connection Agreement for the relevant embedded network</w:t>
      </w:r>
      <w:r w:rsidR="005506C5" w:rsidRPr="007E4D0F">
        <w:rPr>
          <w:rFonts w:ascii="Arial" w:hAnsi="Arial" w:cs="Arial"/>
          <w:color w:val="00B0F0"/>
          <w:sz w:val="22"/>
          <w:szCs w:val="22"/>
          <w:u w:val="single"/>
        </w:rPr>
        <w:t>.</w:t>
      </w:r>
      <w:r w:rsidR="00DA7A6A" w:rsidRPr="007E4D0F">
        <w:rPr>
          <w:rFonts w:ascii="Arial" w:hAnsi="Arial" w:cs="Arial"/>
          <w:color w:val="FF0000"/>
          <w:sz w:val="22"/>
          <w:szCs w:val="22"/>
        </w:rPr>
        <w:t xml:space="preserve"> </w:t>
      </w:r>
    </w:p>
    <w:p w14:paraId="508DBD61" w14:textId="2933DCF1" w:rsidR="00D85348" w:rsidRPr="007E4D0F" w:rsidRDefault="00D85348" w:rsidP="007E4D0F">
      <w:pPr>
        <w:pStyle w:val="Default"/>
        <w:spacing w:before="120" w:after="240" w:line="360" w:lineRule="auto"/>
        <w:ind w:left="1134" w:hanging="1134"/>
        <w:jc w:val="both"/>
        <w:rPr>
          <w:rFonts w:ascii="Arial" w:hAnsi="Arial" w:cs="Arial"/>
          <w:color w:val="FF0000"/>
          <w:sz w:val="22"/>
          <w:szCs w:val="22"/>
          <w:u w:val="single"/>
        </w:rPr>
      </w:pPr>
      <w:r w:rsidRPr="00DD02F2">
        <w:rPr>
          <w:rFonts w:ascii="Arial" w:hAnsi="Arial" w:cs="Arial"/>
          <w:color w:val="000000" w:themeColor="text1"/>
          <w:sz w:val="22"/>
          <w:szCs w:val="22"/>
          <w:rPrChange w:id="63" w:author="Thomas Cadge" w:date="2018-01-02T14:56:00Z">
            <w:rPr>
              <w:rFonts w:ascii="Arial" w:hAnsi="Arial" w:cs="Arial"/>
              <w:strike/>
              <w:color w:val="FF0000"/>
              <w:sz w:val="22"/>
              <w:szCs w:val="22"/>
            </w:rPr>
          </w:rPrChange>
        </w:rPr>
        <w:t>1.52</w:t>
      </w:r>
      <w:r w:rsidRPr="00DD02F2">
        <w:rPr>
          <w:rFonts w:ascii="Arial" w:hAnsi="Arial" w:cs="Arial"/>
          <w:color w:val="000000" w:themeColor="text1"/>
          <w:sz w:val="22"/>
          <w:szCs w:val="22"/>
          <w:rPrChange w:id="64" w:author="Thomas Cadge" w:date="2018-01-02T14:56:00Z">
            <w:rPr>
              <w:rFonts w:ascii="Arial" w:hAnsi="Arial" w:cs="Arial"/>
              <w:strike/>
              <w:color w:val="FF0000"/>
              <w:sz w:val="22"/>
              <w:szCs w:val="22"/>
            </w:rPr>
          </w:rPrChange>
        </w:rPr>
        <w:tab/>
        <w:t>When a connection is provided to an LDNO the take-up of capacity may grow over a period of time as the site develops and individual customers are connected. In such circumstances the Bilateral Connection Agreement shall include a phased Required Capacity based on the Development Phase</w:t>
      </w:r>
      <w:r w:rsidRPr="00DD02F2">
        <w:rPr>
          <w:rFonts w:ascii="Arial" w:hAnsi="Arial" w:cs="Arial"/>
          <w:strike/>
          <w:color w:val="000000" w:themeColor="text1"/>
          <w:sz w:val="22"/>
          <w:szCs w:val="22"/>
          <w:rPrChange w:id="65" w:author="Thomas Cadge" w:date="2018-01-02T14:56:00Z">
            <w:rPr>
              <w:rFonts w:ascii="Arial" w:hAnsi="Arial" w:cs="Arial"/>
              <w:strike/>
              <w:color w:val="FF0000"/>
              <w:sz w:val="22"/>
              <w:szCs w:val="22"/>
            </w:rPr>
          </w:rPrChange>
        </w:rPr>
        <w:t xml:space="preserve"> </w:t>
      </w:r>
      <w:del w:id="66" w:author="Thomas Cadge" w:date="2018-01-02T14:55:00Z">
        <w:r w:rsidRPr="007E4D0F" w:rsidDel="00DD02F2">
          <w:rPr>
            <w:rFonts w:ascii="Arial" w:hAnsi="Arial" w:cs="Arial"/>
            <w:color w:val="FF0000"/>
            <w:sz w:val="22"/>
            <w:szCs w:val="22"/>
            <w:u w:val="single"/>
          </w:rPr>
          <w:delText>Not Used</w:delText>
        </w:r>
      </w:del>
    </w:p>
    <w:p w14:paraId="67C8353D" w14:textId="0D030530" w:rsidR="00E70EAD" w:rsidRPr="007E4D0F" w:rsidRDefault="00D85348" w:rsidP="007E4D0F">
      <w:pPr>
        <w:pStyle w:val="Default"/>
        <w:spacing w:before="120" w:after="240" w:line="360" w:lineRule="auto"/>
        <w:ind w:left="1134" w:hanging="1134"/>
        <w:jc w:val="both"/>
        <w:rPr>
          <w:rFonts w:ascii="Arial" w:hAnsi="Arial" w:cs="Arial"/>
          <w:strike/>
          <w:color w:val="FF0000"/>
          <w:sz w:val="22"/>
          <w:szCs w:val="22"/>
        </w:rPr>
      </w:pPr>
      <w:r w:rsidRPr="00DD02F2">
        <w:rPr>
          <w:rFonts w:ascii="Arial" w:hAnsi="Arial" w:cs="Arial"/>
          <w:color w:val="000000" w:themeColor="text1"/>
          <w:sz w:val="22"/>
          <w:szCs w:val="22"/>
          <w:rPrChange w:id="67" w:author="Thomas Cadge" w:date="2018-01-02T14:56:00Z">
            <w:rPr>
              <w:rFonts w:ascii="Arial" w:hAnsi="Arial" w:cs="Arial"/>
              <w:strike/>
              <w:color w:val="FF0000"/>
              <w:sz w:val="22"/>
              <w:szCs w:val="22"/>
            </w:rPr>
          </w:rPrChange>
        </w:rPr>
        <w:t>1.53</w:t>
      </w:r>
      <w:r w:rsidRPr="00DD02F2">
        <w:rPr>
          <w:rFonts w:ascii="Arial" w:hAnsi="Arial" w:cs="Arial"/>
          <w:color w:val="000000" w:themeColor="text1"/>
          <w:sz w:val="22"/>
          <w:szCs w:val="22"/>
          <w:rPrChange w:id="68" w:author="Thomas Cadge" w:date="2018-01-02T14:56:00Z">
            <w:rPr>
              <w:rFonts w:ascii="Arial" w:hAnsi="Arial" w:cs="Arial"/>
              <w:strike/>
              <w:color w:val="FF0000"/>
              <w:sz w:val="22"/>
              <w:szCs w:val="22"/>
            </w:rPr>
          </w:rPrChange>
        </w:rPr>
        <w:tab/>
        <w:t>During the Development Phase a review may be undertaken annually on the anniversary of the Energisation of the embedded network. Any unused capacity identified in such review may be released for use by other customers and Maximum Capacity reduced to an agreed level within the Bilateral Connection Agreement.</w:t>
      </w:r>
      <w:r w:rsidRPr="00DD02F2">
        <w:rPr>
          <w:rFonts w:ascii="Arial" w:hAnsi="Arial" w:cs="Arial"/>
          <w:strike/>
          <w:color w:val="000000" w:themeColor="text1"/>
          <w:sz w:val="22"/>
          <w:szCs w:val="22"/>
          <w:rPrChange w:id="69" w:author="Thomas Cadge" w:date="2018-01-02T14:56:00Z">
            <w:rPr>
              <w:rFonts w:ascii="Arial" w:hAnsi="Arial" w:cs="Arial"/>
              <w:strike/>
              <w:color w:val="FF0000"/>
              <w:sz w:val="22"/>
              <w:szCs w:val="22"/>
            </w:rPr>
          </w:rPrChange>
        </w:rPr>
        <w:t xml:space="preserve"> </w:t>
      </w:r>
      <w:del w:id="70" w:author="Thomas Cadge" w:date="2018-01-02T14:56:00Z">
        <w:r w:rsidRPr="007E4D0F" w:rsidDel="00DD02F2">
          <w:rPr>
            <w:rFonts w:ascii="Arial" w:hAnsi="Arial" w:cs="Arial"/>
            <w:color w:val="FF0000"/>
            <w:sz w:val="22"/>
            <w:szCs w:val="22"/>
            <w:u w:val="single"/>
          </w:rPr>
          <w:delText>Not used</w:delText>
        </w:r>
      </w:del>
    </w:p>
    <w:p w14:paraId="06AF521C" w14:textId="3253CEDA" w:rsidR="00E70EAD" w:rsidRPr="007E4D0F" w:rsidRDefault="00E70EAD" w:rsidP="007E4D0F">
      <w:pPr>
        <w:pStyle w:val="Default"/>
        <w:spacing w:before="120" w:after="240" w:line="360" w:lineRule="auto"/>
        <w:ind w:left="1134" w:hanging="1134"/>
        <w:jc w:val="both"/>
        <w:rPr>
          <w:rFonts w:ascii="Arial" w:hAnsi="Arial" w:cs="Arial"/>
          <w:color w:val="auto"/>
          <w:sz w:val="22"/>
          <w:szCs w:val="22"/>
        </w:rPr>
      </w:pPr>
      <w:r w:rsidRPr="007E4D0F">
        <w:rPr>
          <w:rFonts w:ascii="Arial" w:hAnsi="Arial" w:cs="Arial"/>
          <w:color w:val="auto"/>
          <w:sz w:val="22"/>
          <w:szCs w:val="22"/>
        </w:rPr>
        <w:t>1.54</w:t>
      </w:r>
      <w:r w:rsidRPr="007E4D0F">
        <w:rPr>
          <w:rFonts w:ascii="Arial" w:hAnsi="Arial" w:cs="Arial"/>
          <w:color w:val="auto"/>
          <w:sz w:val="22"/>
          <w:szCs w:val="22"/>
        </w:rPr>
        <w:tab/>
        <w:t>The Required Capacity agree</w:t>
      </w:r>
      <w:r w:rsidR="00556145">
        <w:rPr>
          <w:rFonts w:ascii="Arial" w:hAnsi="Arial" w:cs="Arial"/>
          <w:color w:val="auto"/>
          <w:sz w:val="22"/>
          <w:szCs w:val="22"/>
        </w:rPr>
        <w:t>d</w:t>
      </w:r>
      <w:r w:rsidRPr="007E4D0F">
        <w:rPr>
          <w:rFonts w:ascii="Arial" w:hAnsi="Arial" w:cs="Arial"/>
          <w:color w:val="auto"/>
          <w:sz w:val="22"/>
          <w:szCs w:val="22"/>
        </w:rPr>
        <w:t xml:space="preserve"> with us as being required at the end of the Development Phase shall be used to determine the Required Capacity for determination of the Cost Apportionment Factors where applicable. </w:t>
      </w:r>
    </w:p>
    <w:p w14:paraId="7F7BDF50" w14:textId="4DF72802" w:rsidR="00EC24D6" w:rsidRPr="007E4D0F" w:rsidRDefault="00E70EAD" w:rsidP="007E4D0F">
      <w:pPr>
        <w:pStyle w:val="Default"/>
        <w:spacing w:before="120" w:after="240" w:line="360" w:lineRule="auto"/>
        <w:ind w:left="1134" w:hanging="1134"/>
        <w:jc w:val="both"/>
        <w:rPr>
          <w:rFonts w:ascii="Arial" w:hAnsi="Arial" w:cs="Arial"/>
          <w:color w:val="auto"/>
          <w:sz w:val="22"/>
          <w:szCs w:val="22"/>
        </w:rPr>
      </w:pPr>
      <w:r w:rsidRPr="007E4D0F">
        <w:rPr>
          <w:rFonts w:ascii="Arial" w:hAnsi="Arial" w:cs="Arial"/>
          <w:color w:val="auto"/>
          <w:sz w:val="22"/>
          <w:szCs w:val="22"/>
        </w:rPr>
        <w:t>1.55</w:t>
      </w:r>
      <w:r w:rsidRPr="007E4D0F">
        <w:rPr>
          <w:rFonts w:ascii="Arial" w:hAnsi="Arial" w:cs="Arial"/>
          <w:color w:val="auto"/>
          <w:sz w:val="22"/>
          <w:szCs w:val="22"/>
        </w:rPr>
        <w:tab/>
        <w:t>Should additional capacity subsequently be required, the LDNO may incur additional Connection Charges for any Reinforcement b</w:t>
      </w:r>
      <w:r w:rsidR="00737962" w:rsidRPr="007E4D0F">
        <w:rPr>
          <w:rFonts w:ascii="Arial" w:hAnsi="Arial" w:cs="Arial"/>
          <w:color w:val="auto"/>
          <w:sz w:val="22"/>
          <w:szCs w:val="22"/>
        </w:rPr>
        <w:t>ased on the increase in capacity.</w:t>
      </w:r>
    </w:p>
    <w:p w14:paraId="25A011BE" w14:textId="416F955D" w:rsidR="00434943" w:rsidRPr="007E4D0F" w:rsidRDefault="00434943" w:rsidP="007E4D0F">
      <w:pPr>
        <w:pStyle w:val="Default"/>
        <w:spacing w:before="120" w:after="240" w:line="360" w:lineRule="auto"/>
        <w:ind w:left="1134" w:hanging="1134"/>
        <w:jc w:val="both"/>
        <w:rPr>
          <w:rFonts w:ascii="Arial" w:hAnsi="Arial" w:cs="Arial"/>
          <w:sz w:val="22"/>
          <w:szCs w:val="22"/>
        </w:rPr>
      </w:pPr>
    </w:p>
    <w:p w14:paraId="2971B01E" w14:textId="28959A97" w:rsidR="00734013" w:rsidRPr="007E4D0F" w:rsidRDefault="00434943" w:rsidP="007E4D0F">
      <w:pPr>
        <w:pStyle w:val="Default"/>
        <w:spacing w:before="120" w:after="240" w:line="360" w:lineRule="auto"/>
        <w:ind w:left="709" w:hanging="709"/>
        <w:jc w:val="both"/>
        <w:rPr>
          <w:rFonts w:ascii="Arial" w:hAnsi="Arial" w:cs="Arial"/>
          <w:b/>
          <w:sz w:val="22"/>
          <w:szCs w:val="22"/>
        </w:rPr>
      </w:pPr>
      <w:r w:rsidRPr="007E4D0F">
        <w:rPr>
          <w:rFonts w:ascii="Arial" w:hAnsi="Arial" w:cs="Arial"/>
          <w:b/>
          <w:sz w:val="22"/>
          <w:szCs w:val="22"/>
        </w:rPr>
        <w:t>Definitions</w:t>
      </w:r>
    </w:p>
    <w:p w14:paraId="0F1C4C20" w14:textId="77777777" w:rsidR="004A0BA8" w:rsidRPr="007E4D0F" w:rsidRDefault="004A0BA8" w:rsidP="007E4D0F">
      <w:pPr>
        <w:pStyle w:val="Default"/>
        <w:spacing w:before="120" w:after="240" w:line="360" w:lineRule="auto"/>
        <w:jc w:val="both"/>
        <w:rPr>
          <w:rFonts w:ascii="Arial" w:hAnsi="Arial" w:cs="Arial"/>
          <w:sz w:val="22"/>
          <w:szCs w:val="22"/>
        </w:rPr>
      </w:pPr>
      <w:r w:rsidRPr="007E4D0F">
        <w:rPr>
          <w:rFonts w:ascii="Arial" w:hAnsi="Arial" w:cs="Arial"/>
          <w:sz w:val="22"/>
          <w:szCs w:val="22"/>
        </w:rPr>
        <w:t xml:space="preserve">At present </w:t>
      </w:r>
      <w:r w:rsidRPr="007E4D0F">
        <w:rPr>
          <w:rFonts w:ascii="Arial" w:hAnsi="Arial" w:cs="Arial"/>
          <w:i/>
          <w:sz w:val="22"/>
          <w:szCs w:val="22"/>
        </w:rPr>
        <w:t>Development Phase</w:t>
      </w:r>
      <w:r w:rsidRPr="007E4D0F">
        <w:rPr>
          <w:rFonts w:ascii="Arial" w:hAnsi="Arial" w:cs="Arial"/>
          <w:sz w:val="22"/>
          <w:szCs w:val="22"/>
        </w:rPr>
        <w:t xml:space="preserve"> is defined as:</w:t>
      </w:r>
    </w:p>
    <w:p w14:paraId="7BBED9C3" w14:textId="4BA12D62" w:rsidR="004A0BA8" w:rsidRPr="007E4D0F" w:rsidRDefault="004A0BA8" w:rsidP="007E4D0F">
      <w:pPr>
        <w:pStyle w:val="Default"/>
        <w:spacing w:before="120" w:after="240" w:line="360" w:lineRule="auto"/>
        <w:ind w:left="709"/>
        <w:jc w:val="both"/>
        <w:rPr>
          <w:rFonts w:ascii="Arial" w:hAnsi="Arial" w:cs="Arial"/>
          <w:i/>
          <w:sz w:val="22"/>
          <w:szCs w:val="22"/>
        </w:rPr>
      </w:pPr>
      <w:r w:rsidRPr="007E4D0F">
        <w:rPr>
          <w:rFonts w:ascii="Arial" w:hAnsi="Arial" w:cs="Arial"/>
          <w:sz w:val="22"/>
          <w:szCs w:val="22"/>
        </w:rPr>
        <w:t xml:space="preserve">  </w:t>
      </w:r>
      <w:r w:rsidRPr="007E4D0F">
        <w:rPr>
          <w:rFonts w:ascii="Arial" w:hAnsi="Arial" w:cs="Arial"/>
          <w:i/>
          <w:sz w:val="22"/>
          <w:szCs w:val="22"/>
        </w:rPr>
        <w:t>“the three year period, unless otherwise agreed with us, commencing on the date of Energisation of an embedded network over which the development is constructed”</w:t>
      </w:r>
    </w:p>
    <w:p w14:paraId="0156E691" w14:textId="7CDA13F9" w:rsidR="004A0BA8" w:rsidRPr="007E4D0F" w:rsidRDefault="004A0BA8" w:rsidP="007E4D0F">
      <w:pPr>
        <w:pStyle w:val="Default"/>
        <w:spacing w:before="120" w:after="240" w:line="360" w:lineRule="auto"/>
        <w:jc w:val="both"/>
        <w:rPr>
          <w:rFonts w:ascii="Arial" w:hAnsi="Arial" w:cs="Arial"/>
          <w:sz w:val="22"/>
          <w:szCs w:val="22"/>
        </w:rPr>
      </w:pPr>
      <w:r w:rsidRPr="007E4D0F">
        <w:rPr>
          <w:rFonts w:ascii="Arial" w:hAnsi="Arial" w:cs="Arial"/>
          <w:sz w:val="22"/>
          <w:szCs w:val="22"/>
        </w:rPr>
        <w:t>It is proposed that this is changed to mean</w:t>
      </w:r>
    </w:p>
    <w:p w14:paraId="77C82A2E" w14:textId="7646135E" w:rsidR="002C64F4" w:rsidRPr="007E4D0F" w:rsidRDefault="004A0BA8" w:rsidP="007E4D0F">
      <w:pPr>
        <w:pStyle w:val="Default"/>
        <w:spacing w:before="120" w:after="240" w:line="360" w:lineRule="auto"/>
        <w:ind w:left="851"/>
        <w:jc w:val="both"/>
        <w:rPr>
          <w:rFonts w:ascii="Arial" w:hAnsi="Arial" w:cs="Arial"/>
          <w:color w:val="auto"/>
          <w:sz w:val="22"/>
          <w:szCs w:val="22"/>
        </w:rPr>
      </w:pPr>
      <w:r w:rsidRPr="007E4D0F">
        <w:rPr>
          <w:rFonts w:ascii="Arial" w:hAnsi="Arial" w:cs="Arial"/>
          <w:i/>
          <w:color w:val="FF0000"/>
          <w:sz w:val="22"/>
          <w:szCs w:val="22"/>
        </w:rPr>
        <w:lastRenderedPageBreak/>
        <w:t>“the period agreed with us over which the development is constructed; such period to be consistent with period that can be reasonably expected for a development commensurate with its size and nature to take to build out and reach maturity.”</w:t>
      </w:r>
    </w:p>
    <w:sectPr w:rsidR="002C64F4" w:rsidRPr="007E4D0F">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2" w:author="Thomas Cadge" w:date="2018-01-02T15:11:00Z" w:initials="TC">
    <w:p w14:paraId="3369E127" w14:textId="65F14745" w:rsidR="007162F0" w:rsidRDefault="007162F0">
      <w:pPr>
        <w:pStyle w:val="CommentText"/>
      </w:pPr>
      <w:r>
        <w:rPr>
          <w:rStyle w:val="CommentReference"/>
        </w:rPr>
        <w:annotationRef/>
      </w:r>
      <w:r w:rsidR="001F7EA5">
        <w:t>I m</w:t>
      </w:r>
      <w:r>
        <w:t>ay be wrong but I think</w:t>
      </w:r>
      <w:r w:rsidR="00D8426B">
        <w:t xml:space="preserve"> that in the end we agreed to remove all ECCR/Rebate reference as it didn’t add anything? </w:t>
      </w:r>
    </w:p>
  </w:comment>
  <w:comment w:id="56" w:author="Hollie Nicholls" w:date="2017-10-12T16:12:00Z" w:initials="HN">
    <w:p w14:paraId="566C028B" w14:textId="6894B81B" w:rsidR="00B36D77" w:rsidRDefault="00B36D77">
      <w:pPr>
        <w:pStyle w:val="CommentText"/>
      </w:pPr>
      <w:r>
        <w:rPr>
          <w:rStyle w:val="CommentReference"/>
        </w:rPr>
        <w:annotationRef/>
      </w:r>
      <w:r>
        <w:t>John- will this need to be removed too?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369E127" w15:done="0"/>
  <w15:commentEx w15:paraId="566C028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69E127" w16cid:durableId="1DF61FB5"/>
  <w16cid:commentId w16cid:paraId="566C028B" w16cid:durableId="1DF5E7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802BB4" w14:textId="77777777" w:rsidR="005E00C2" w:rsidRDefault="005E00C2" w:rsidP="00167898">
      <w:r>
        <w:separator/>
      </w:r>
    </w:p>
  </w:endnote>
  <w:endnote w:type="continuationSeparator" w:id="0">
    <w:p w14:paraId="5E98D813" w14:textId="77777777" w:rsidR="005E00C2" w:rsidRDefault="005E00C2" w:rsidP="00167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4982B" w14:textId="77777777" w:rsidR="005E00C2" w:rsidRDefault="005E00C2" w:rsidP="00167898">
      <w:r>
        <w:separator/>
      </w:r>
    </w:p>
  </w:footnote>
  <w:footnote w:type="continuationSeparator" w:id="0">
    <w:p w14:paraId="6252B7BB" w14:textId="77777777" w:rsidR="005E00C2" w:rsidRDefault="005E00C2" w:rsidP="001678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4D0971"/>
    <w:multiLevelType w:val="hybridMultilevel"/>
    <w:tmpl w:val="DDFEEA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1-5-21-1220945662-1229272821-1417001333-10671"/>
  </w15:person>
  <w15:person w15:author="Thomas Cadge">
    <w15:presenceInfo w15:providerId="AD" w15:userId="S-1-5-21-1039773311-2121457802-2111159311-108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D6F"/>
    <w:rsid w:val="00001A67"/>
    <w:rsid w:val="000539E6"/>
    <w:rsid w:val="000708C6"/>
    <w:rsid w:val="00093386"/>
    <w:rsid w:val="0009370C"/>
    <w:rsid w:val="00097C10"/>
    <w:rsid w:val="00105D1E"/>
    <w:rsid w:val="00111595"/>
    <w:rsid w:val="00117620"/>
    <w:rsid w:val="001320D9"/>
    <w:rsid w:val="00162863"/>
    <w:rsid w:val="00167898"/>
    <w:rsid w:val="001749A3"/>
    <w:rsid w:val="001D7990"/>
    <w:rsid w:val="001F7EA5"/>
    <w:rsid w:val="00203B65"/>
    <w:rsid w:val="00204662"/>
    <w:rsid w:val="0022735F"/>
    <w:rsid w:val="0022772D"/>
    <w:rsid w:val="00243B15"/>
    <w:rsid w:val="002A6DE3"/>
    <w:rsid w:val="002C64F4"/>
    <w:rsid w:val="003246BB"/>
    <w:rsid w:val="00362B4C"/>
    <w:rsid w:val="00372E33"/>
    <w:rsid w:val="003754AD"/>
    <w:rsid w:val="00395412"/>
    <w:rsid w:val="00397036"/>
    <w:rsid w:val="003A528F"/>
    <w:rsid w:val="003C7758"/>
    <w:rsid w:val="004303AF"/>
    <w:rsid w:val="00434943"/>
    <w:rsid w:val="00466BF0"/>
    <w:rsid w:val="00470942"/>
    <w:rsid w:val="004800B6"/>
    <w:rsid w:val="004A0BA8"/>
    <w:rsid w:val="004C3B56"/>
    <w:rsid w:val="005506C5"/>
    <w:rsid w:val="00556145"/>
    <w:rsid w:val="00560824"/>
    <w:rsid w:val="00560A21"/>
    <w:rsid w:val="00565F18"/>
    <w:rsid w:val="005B7DC5"/>
    <w:rsid w:val="005E00C2"/>
    <w:rsid w:val="005E70E3"/>
    <w:rsid w:val="00675655"/>
    <w:rsid w:val="00683896"/>
    <w:rsid w:val="00696FE8"/>
    <w:rsid w:val="006A10DC"/>
    <w:rsid w:val="006A3B71"/>
    <w:rsid w:val="006D0DC0"/>
    <w:rsid w:val="006D3AAC"/>
    <w:rsid w:val="006D762F"/>
    <w:rsid w:val="006F2CD0"/>
    <w:rsid w:val="007162F0"/>
    <w:rsid w:val="00734013"/>
    <w:rsid w:val="00737962"/>
    <w:rsid w:val="007412BA"/>
    <w:rsid w:val="00751626"/>
    <w:rsid w:val="00757590"/>
    <w:rsid w:val="007D25C8"/>
    <w:rsid w:val="007E4D0F"/>
    <w:rsid w:val="00812D26"/>
    <w:rsid w:val="008321C9"/>
    <w:rsid w:val="008755C7"/>
    <w:rsid w:val="0087563F"/>
    <w:rsid w:val="00883847"/>
    <w:rsid w:val="00884DAB"/>
    <w:rsid w:val="008857ED"/>
    <w:rsid w:val="008C3D6F"/>
    <w:rsid w:val="008D4C65"/>
    <w:rsid w:val="00941C26"/>
    <w:rsid w:val="00947565"/>
    <w:rsid w:val="00947A75"/>
    <w:rsid w:val="00980A05"/>
    <w:rsid w:val="00984797"/>
    <w:rsid w:val="009F372A"/>
    <w:rsid w:val="00A43A93"/>
    <w:rsid w:val="00A90293"/>
    <w:rsid w:val="00B36D77"/>
    <w:rsid w:val="00B41AE8"/>
    <w:rsid w:val="00B542AB"/>
    <w:rsid w:val="00B6604F"/>
    <w:rsid w:val="00BA392B"/>
    <w:rsid w:val="00BB5EE9"/>
    <w:rsid w:val="00BF0990"/>
    <w:rsid w:val="00C74FAF"/>
    <w:rsid w:val="00C863B4"/>
    <w:rsid w:val="00CA7AC9"/>
    <w:rsid w:val="00D8426B"/>
    <w:rsid w:val="00D85348"/>
    <w:rsid w:val="00D91618"/>
    <w:rsid w:val="00DA7A6A"/>
    <w:rsid w:val="00DD02F2"/>
    <w:rsid w:val="00E019EE"/>
    <w:rsid w:val="00E165B5"/>
    <w:rsid w:val="00E454A6"/>
    <w:rsid w:val="00E70D43"/>
    <w:rsid w:val="00E70EAD"/>
    <w:rsid w:val="00E872A0"/>
    <w:rsid w:val="00E91441"/>
    <w:rsid w:val="00EC24D6"/>
    <w:rsid w:val="00ED6B53"/>
    <w:rsid w:val="00EF1EF3"/>
    <w:rsid w:val="00F13A38"/>
    <w:rsid w:val="00FC0D5B"/>
    <w:rsid w:val="00FF44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7FA78"/>
  <w15:chartTrackingRefBased/>
  <w15:docId w15:val="{C8C3337E-10E6-4835-9162-3198F98E0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0EAD"/>
    <w:pPr>
      <w:widowControl w:val="0"/>
      <w:autoSpaceDE w:val="0"/>
      <w:autoSpaceDN w:val="0"/>
      <w:adjustRightInd w:val="0"/>
      <w:spacing w:after="0" w:line="240" w:lineRule="auto"/>
    </w:pPr>
    <w:rPr>
      <w:rFonts w:ascii="Courier" w:eastAsia="Times New Roman" w:hAnsi="Courier"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C3D6F"/>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67898"/>
    <w:pPr>
      <w:widowControl/>
      <w:tabs>
        <w:tab w:val="center" w:pos="4513"/>
        <w:tab w:val="right" w:pos="9026"/>
      </w:tabs>
      <w:autoSpaceDE/>
      <w:autoSpaceDN/>
      <w:adjustRightInd/>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167898"/>
  </w:style>
  <w:style w:type="paragraph" w:styleId="Footer">
    <w:name w:val="footer"/>
    <w:basedOn w:val="Normal"/>
    <w:link w:val="FooterChar"/>
    <w:uiPriority w:val="99"/>
    <w:unhideWhenUsed/>
    <w:rsid w:val="00167898"/>
    <w:pPr>
      <w:widowControl/>
      <w:tabs>
        <w:tab w:val="center" w:pos="4513"/>
        <w:tab w:val="right" w:pos="9026"/>
      </w:tabs>
      <w:autoSpaceDE/>
      <w:autoSpaceDN/>
      <w:adjustRightInd/>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167898"/>
  </w:style>
  <w:style w:type="character" w:styleId="CommentReference">
    <w:name w:val="annotation reference"/>
    <w:basedOn w:val="DefaultParagraphFont"/>
    <w:uiPriority w:val="99"/>
    <w:semiHidden/>
    <w:unhideWhenUsed/>
    <w:rsid w:val="00167898"/>
    <w:rPr>
      <w:sz w:val="16"/>
      <w:szCs w:val="16"/>
    </w:rPr>
  </w:style>
  <w:style w:type="paragraph" w:styleId="CommentText">
    <w:name w:val="annotation text"/>
    <w:basedOn w:val="Normal"/>
    <w:link w:val="CommentTextChar"/>
    <w:uiPriority w:val="99"/>
    <w:semiHidden/>
    <w:unhideWhenUsed/>
    <w:rsid w:val="00167898"/>
    <w:pPr>
      <w:widowControl/>
      <w:autoSpaceDE/>
      <w:autoSpaceDN/>
      <w:adjustRightInd/>
      <w:spacing w:after="160"/>
    </w:pPr>
    <w:rPr>
      <w:rFonts w:asciiTheme="minorHAnsi" w:eastAsiaTheme="minorHAnsi" w:hAnsiTheme="minorHAnsi" w:cstheme="minorBidi"/>
      <w:lang w:eastAsia="en-US"/>
    </w:rPr>
  </w:style>
  <w:style w:type="character" w:customStyle="1" w:styleId="CommentTextChar">
    <w:name w:val="Comment Text Char"/>
    <w:basedOn w:val="DefaultParagraphFont"/>
    <w:link w:val="CommentText"/>
    <w:uiPriority w:val="99"/>
    <w:semiHidden/>
    <w:rsid w:val="00167898"/>
    <w:rPr>
      <w:sz w:val="20"/>
      <w:szCs w:val="20"/>
    </w:rPr>
  </w:style>
  <w:style w:type="paragraph" w:styleId="CommentSubject">
    <w:name w:val="annotation subject"/>
    <w:basedOn w:val="CommentText"/>
    <w:next w:val="CommentText"/>
    <w:link w:val="CommentSubjectChar"/>
    <w:uiPriority w:val="99"/>
    <w:semiHidden/>
    <w:unhideWhenUsed/>
    <w:rsid w:val="00167898"/>
    <w:rPr>
      <w:b/>
      <w:bCs/>
    </w:rPr>
  </w:style>
  <w:style w:type="character" w:customStyle="1" w:styleId="CommentSubjectChar">
    <w:name w:val="Comment Subject Char"/>
    <w:basedOn w:val="CommentTextChar"/>
    <w:link w:val="CommentSubject"/>
    <w:uiPriority w:val="99"/>
    <w:semiHidden/>
    <w:rsid w:val="00167898"/>
    <w:rPr>
      <w:b/>
      <w:bCs/>
      <w:sz w:val="20"/>
      <w:szCs w:val="20"/>
    </w:rPr>
  </w:style>
  <w:style w:type="paragraph" w:styleId="BalloonText">
    <w:name w:val="Balloon Text"/>
    <w:basedOn w:val="Normal"/>
    <w:link w:val="BalloonTextChar"/>
    <w:uiPriority w:val="99"/>
    <w:semiHidden/>
    <w:unhideWhenUsed/>
    <w:rsid w:val="00167898"/>
    <w:pPr>
      <w:widowControl/>
      <w:autoSpaceDE/>
      <w:autoSpaceDN/>
      <w:adjustRightInd/>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1678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59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9C21D-D57F-4E07-9780-DA71ABF5B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1412</Words>
  <Characters>8055</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Harding</dc:creator>
  <cp:keywords/>
  <dc:description/>
  <cp:lastModifiedBy>Hollie Nicholls</cp:lastModifiedBy>
  <cp:revision>2</cp:revision>
  <cp:lastPrinted>2017-02-15T13:10:00Z</cp:lastPrinted>
  <dcterms:created xsi:type="dcterms:W3CDTF">2018-01-30T14:24:00Z</dcterms:created>
  <dcterms:modified xsi:type="dcterms:W3CDTF">2018-01-30T14:24:00Z</dcterms:modified>
</cp:coreProperties>
</file>