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4F460" w14:textId="77777777" w:rsidR="00ED021D" w:rsidRPr="00181C77" w:rsidRDefault="00ED021D" w:rsidP="00181C77">
      <w:pPr>
        <w:pStyle w:val="Header"/>
        <w:widowControl w:val="0"/>
        <w:spacing w:after="240" w:line="360" w:lineRule="auto"/>
        <w:jc w:val="center"/>
        <w:rPr>
          <w:b/>
          <w:u w:val="single"/>
        </w:rPr>
      </w:pPr>
      <w:bookmarkStart w:id="0" w:name="_Toc339284375"/>
      <w:r w:rsidRPr="00181C77">
        <w:rPr>
          <w:b/>
          <w:u w:val="single"/>
        </w:rPr>
        <w:t>DCP 293 – Charging Methodology Cut-Off Date</w:t>
      </w:r>
    </w:p>
    <w:p w14:paraId="5F8FE7E8" w14:textId="77777777" w:rsidR="00ED021D" w:rsidRPr="00181C77" w:rsidRDefault="006951E7" w:rsidP="00181C77">
      <w:pPr>
        <w:spacing w:after="240" w:line="360" w:lineRule="auto"/>
        <w:rPr>
          <w:b/>
        </w:rPr>
      </w:pPr>
      <w:r w:rsidRPr="00181C77">
        <w:rPr>
          <w:b/>
        </w:rPr>
        <w:t>Insert a new Clause 14.2 as follows (and renumber the remainder of Clause 14 accordingly):</w:t>
      </w:r>
    </w:p>
    <w:bookmarkEnd w:id="0"/>
    <w:p w14:paraId="2EC09D34" w14:textId="77777777" w:rsidR="00632098" w:rsidRPr="00181C77" w:rsidRDefault="00632098" w:rsidP="00181C77">
      <w:pPr>
        <w:pStyle w:val="StyleAfter18ptLinespacing15lines"/>
        <w:jc w:val="both"/>
        <w:rPr>
          <w:szCs w:val="24"/>
        </w:rPr>
      </w:pPr>
      <w:commentRangeStart w:id="1"/>
      <w:commentRangeStart w:id="2"/>
      <w:r w:rsidRPr="00181C77">
        <w:rPr>
          <w:szCs w:val="24"/>
        </w:rPr>
        <w:t>Implementation Date</w:t>
      </w:r>
      <w:commentRangeEnd w:id="1"/>
      <w:r w:rsidR="00900BC3" w:rsidRPr="00181C77">
        <w:rPr>
          <w:rStyle w:val="CommentReference"/>
          <w:b w:val="0"/>
          <w:sz w:val="24"/>
          <w:szCs w:val="24"/>
        </w:rPr>
        <w:commentReference w:id="1"/>
      </w:r>
      <w:commentRangeEnd w:id="2"/>
      <w:r w:rsidR="00F03748">
        <w:rPr>
          <w:rStyle w:val="CommentReference"/>
          <w:b w:val="0"/>
        </w:rPr>
        <w:commentReference w:id="2"/>
      </w:r>
    </w:p>
    <w:p w14:paraId="2E5B9947" w14:textId="77777777" w:rsidR="00F011E0" w:rsidRPr="00181C77" w:rsidRDefault="009A278A" w:rsidP="00ED4B80">
      <w:pPr>
        <w:pStyle w:val="Heading2"/>
      </w:pPr>
      <w:r w:rsidRPr="00181C77">
        <w:t>Where a Change Proposal</w:t>
      </w:r>
      <w:r w:rsidR="00F011E0" w:rsidRPr="00181C77">
        <w:t>:</w:t>
      </w:r>
    </w:p>
    <w:p w14:paraId="0B13F3EA" w14:textId="00234D36" w:rsidR="009A278A" w:rsidRPr="005C3B7B" w:rsidRDefault="00EF312A" w:rsidP="003F527F">
      <w:pPr>
        <w:pStyle w:val="Heading3"/>
      </w:pPr>
      <w:r w:rsidRPr="005C3B7B">
        <w:t>provides for a variation to</w:t>
      </w:r>
      <w:r w:rsidR="009A278A" w:rsidRPr="005C3B7B">
        <w:t xml:space="preserve"> </w:t>
      </w:r>
      <w:r w:rsidR="00F011E0" w:rsidRPr="005C3B7B">
        <w:t>Schedule</w:t>
      </w:r>
      <w:r w:rsidR="009A278A" w:rsidRPr="005C3B7B">
        <w:t xml:space="preserve"> 16, 17, 18, 20 </w:t>
      </w:r>
      <w:r w:rsidR="006951E7" w:rsidRPr="005C3B7B">
        <w:t xml:space="preserve">or </w:t>
      </w:r>
      <w:r w:rsidR="009A278A" w:rsidRPr="005C3B7B">
        <w:t>[XX</w:t>
      </w:r>
      <w:r w:rsidR="00181C77" w:rsidRPr="005C3B7B">
        <w:footnoteReference w:id="1"/>
      </w:r>
      <w:r w:rsidR="009A278A" w:rsidRPr="005C3B7B">
        <w:t>]</w:t>
      </w:r>
      <w:ins w:id="3" w:author="Author">
        <w:r w:rsidR="005D3FC9">
          <w:t xml:space="preserve"> and where</w:t>
        </w:r>
      </w:ins>
      <w:r w:rsidR="00F011E0" w:rsidRPr="005C3B7B">
        <w:t>;</w:t>
      </w:r>
    </w:p>
    <w:p w14:paraId="1781178D" w14:textId="77777777" w:rsidR="00EF312A" w:rsidRPr="00181C77" w:rsidRDefault="00CA226A" w:rsidP="003F527F">
      <w:pPr>
        <w:pStyle w:val="Heading3"/>
      </w:pPr>
      <w:r w:rsidRPr="00181C77">
        <w:t>t</w:t>
      </w:r>
      <w:r w:rsidR="00EF312A" w:rsidRPr="00181C77">
        <w:t xml:space="preserve">he implementation date for such Change Proposal accepted in accordance with Clause 13 is 1 April in any year; and </w:t>
      </w:r>
      <w:bookmarkStart w:id="4" w:name="_GoBack"/>
      <w:bookmarkEnd w:id="4"/>
    </w:p>
    <w:p w14:paraId="4E7130E6" w14:textId="77777777" w:rsidR="00CA226A" w:rsidRPr="00181C77" w:rsidRDefault="00CA226A" w:rsidP="003F527F">
      <w:pPr>
        <w:pStyle w:val="Heading3"/>
      </w:pPr>
      <w:r w:rsidRPr="00181C77">
        <w:t xml:space="preserve">the date on which such Change Proposal was accepted in accordance with Clause 13 occurred less than </w:t>
      </w:r>
      <w:r w:rsidR="00F011E0" w:rsidRPr="00181C77">
        <w:t>the period of notice required</w:t>
      </w:r>
      <w:r w:rsidR="00A23DA0" w:rsidRPr="00181C77">
        <w:t xml:space="preserve"> in accordance with Clause 19.1.1,</w:t>
      </w:r>
    </w:p>
    <w:p w14:paraId="676DB5A1" w14:textId="421ED053" w:rsidR="00A23DA0" w:rsidRPr="00181C77" w:rsidRDefault="00A23DA0" w:rsidP="00181C77">
      <w:pPr>
        <w:spacing w:after="240" w:line="360" w:lineRule="auto"/>
        <w:ind w:left="709"/>
      </w:pPr>
      <w:commentRangeStart w:id="5"/>
      <w:commentRangeStart w:id="6"/>
      <w:r w:rsidRPr="00181C77">
        <w:t>then the implementation date for such Change Proposal shall be deemed to be the</w:t>
      </w:r>
      <w:r w:rsidR="00B834EC" w:rsidRPr="00181C77">
        <w:t xml:space="preserve"> </w:t>
      </w:r>
      <w:r w:rsidR="00F011E0" w:rsidRPr="00181C77">
        <w:t>following</w:t>
      </w:r>
      <w:r w:rsidRPr="00181C77">
        <w:t xml:space="preserve"> 1</w:t>
      </w:r>
      <w:r w:rsidR="009D28B0" w:rsidRPr="00181C77">
        <w:t xml:space="preserve"> </w:t>
      </w:r>
      <w:r w:rsidRPr="00181C77">
        <w:t>April</w:t>
      </w:r>
      <w:r w:rsidR="00B834EC" w:rsidRPr="00181C77">
        <w:t xml:space="preserve">, </w:t>
      </w:r>
      <w:r w:rsidR="00D02387" w:rsidRPr="00181C77">
        <w:t>unless</w:t>
      </w:r>
      <w:r w:rsidR="00B834EC" w:rsidRPr="00181C77">
        <w:t xml:space="preserve"> </w:t>
      </w:r>
      <w:ins w:id="7" w:author="Author">
        <w:r w:rsidR="005D3FC9">
          <w:t>a later implementation date is agreed as part of the change process or unless</w:t>
        </w:r>
        <w:r w:rsidR="005D3FC9" w:rsidRPr="00181C77">
          <w:t xml:space="preserve"> </w:t>
        </w:r>
      </w:ins>
      <w:r w:rsidR="00B834EC" w:rsidRPr="00181C77">
        <w:t>the Authority has directed, in accordance with Clause 19.1B</w:t>
      </w:r>
      <w:r w:rsidR="00CD74C5" w:rsidRPr="00181C77">
        <w:t xml:space="preserve">, </w:t>
      </w:r>
      <w:r w:rsidR="00D02387" w:rsidRPr="00181C77">
        <w:t>in which case</w:t>
      </w:r>
      <w:r w:rsidR="00CD74C5" w:rsidRPr="00181C77">
        <w:t xml:space="preserve"> the implementation date for such Change Proposal shall be deemed to </w:t>
      </w:r>
      <w:r w:rsidR="00D02387" w:rsidRPr="00181C77">
        <w:t>be the date directed by the Authority</w:t>
      </w:r>
      <w:r w:rsidR="00B834EC" w:rsidRPr="00181C77">
        <w:t>.</w:t>
      </w:r>
      <w:r w:rsidRPr="00181C77">
        <w:t xml:space="preserve"> </w:t>
      </w:r>
      <w:commentRangeEnd w:id="5"/>
      <w:r w:rsidR="00900BC3" w:rsidRPr="00181C77">
        <w:rPr>
          <w:rStyle w:val="CommentReference"/>
          <w:sz w:val="24"/>
          <w:szCs w:val="24"/>
        </w:rPr>
        <w:commentReference w:id="5"/>
      </w:r>
      <w:commentRangeEnd w:id="6"/>
      <w:r w:rsidR="00F03748">
        <w:rPr>
          <w:rStyle w:val="CommentReference"/>
        </w:rPr>
        <w:commentReference w:id="6"/>
      </w:r>
    </w:p>
    <w:p w14:paraId="76DDC5AA" w14:textId="77777777" w:rsidR="00F011E0" w:rsidRPr="00181C77" w:rsidRDefault="00F011E0" w:rsidP="00181C77">
      <w:pPr>
        <w:spacing w:after="240" w:line="360" w:lineRule="auto"/>
        <w:rPr>
          <w:b/>
        </w:rPr>
      </w:pPr>
      <w:r w:rsidRPr="00181C77">
        <w:rPr>
          <w:b/>
        </w:rPr>
        <w:t xml:space="preserve">Amend </w:t>
      </w:r>
      <w:r w:rsidR="00ED4B80">
        <w:rPr>
          <w:b/>
        </w:rPr>
        <w:t xml:space="preserve">re-numbered </w:t>
      </w:r>
      <w:r w:rsidRPr="00181C77">
        <w:rPr>
          <w:b/>
        </w:rPr>
        <w:t>Clause 14.3 as follows:</w:t>
      </w:r>
    </w:p>
    <w:p w14:paraId="34F50557" w14:textId="77777777" w:rsidR="00632098" w:rsidRPr="00181C77" w:rsidRDefault="00632098" w:rsidP="00ED4B80">
      <w:pPr>
        <w:pStyle w:val="Heading2"/>
      </w:pPr>
      <w:r w:rsidRPr="00181C77">
        <w:t>Where, in respect of any Change Proposal</w:t>
      </w:r>
      <w:ins w:id="8" w:author="Author">
        <w:r w:rsidR="00F011E0" w:rsidRPr="00181C77">
          <w:t xml:space="preserve"> not subject to Clause 14.2</w:t>
        </w:r>
      </w:ins>
      <w:r w:rsidRPr="00181C77">
        <w:t>, the proposed variation to this Agreement is accepted in accordance with Clause 13 but the proposed implementation date is rejected:</w:t>
      </w:r>
    </w:p>
    <w:p w14:paraId="36DABABD" w14:textId="77777777" w:rsidR="00632098" w:rsidRPr="00181C77" w:rsidRDefault="00632098" w:rsidP="003F527F">
      <w:pPr>
        <w:pStyle w:val="Heading3"/>
      </w:pPr>
      <w:r w:rsidRPr="00181C77">
        <w:t xml:space="preserve">the Change Proposal will be re-submitted to the Assessment Process and Voting Procedure but so that only the newly proposed implementation date (and not the proposed variation to the Agreement) is assessed and voted upon; and </w:t>
      </w:r>
    </w:p>
    <w:p w14:paraId="003AC03A" w14:textId="77777777" w:rsidR="00632098" w:rsidRPr="00181C77" w:rsidRDefault="00632098" w:rsidP="003F527F">
      <w:pPr>
        <w:pStyle w:val="Heading3"/>
      </w:pPr>
      <w:r w:rsidRPr="00181C77">
        <w:t xml:space="preserve">the provisions of this Clause 14 shall not apply to the Change Proposal until the proposed implementation date is also accepted in accordance with Clause </w:t>
      </w:r>
      <w:r w:rsidRPr="00181C77">
        <w:lastRenderedPageBreak/>
        <w:t>13.</w:t>
      </w:r>
    </w:p>
    <w:p w14:paraId="68ED2332" w14:textId="77777777" w:rsidR="00F011E0" w:rsidRPr="00181C77" w:rsidRDefault="00F011E0" w:rsidP="00181C77">
      <w:pPr>
        <w:spacing w:after="240" w:line="360" w:lineRule="auto"/>
        <w:rPr>
          <w:b/>
        </w:rPr>
      </w:pPr>
      <w:r w:rsidRPr="00181C77">
        <w:rPr>
          <w:b/>
        </w:rPr>
        <w:t>Insert a new Clause 14.5 as follows (and renumber the remainder of Clause 14 accordingly):</w:t>
      </w:r>
    </w:p>
    <w:p w14:paraId="6C6C22DC" w14:textId="77777777" w:rsidR="00632098" w:rsidRPr="00181C77" w:rsidRDefault="00632098" w:rsidP="00181C77">
      <w:pPr>
        <w:pStyle w:val="StyleAfter18ptLinespacing15lines"/>
        <w:jc w:val="both"/>
        <w:rPr>
          <w:szCs w:val="24"/>
        </w:rPr>
      </w:pPr>
      <w:r w:rsidRPr="00181C77">
        <w:rPr>
          <w:szCs w:val="24"/>
        </w:rPr>
        <w:t>Implementation</w:t>
      </w:r>
    </w:p>
    <w:p w14:paraId="0B823727" w14:textId="77777777" w:rsidR="00D02387" w:rsidRPr="00181C77" w:rsidRDefault="00181C77" w:rsidP="00ED4B80">
      <w:pPr>
        <w:pStyle w:val="Heading2"/>
        <w:numPr>
          <w:ilvl w:val="1"/>
          <w:numId w:val="21"/>
        </w:numPr>
      </w:pPr>
      <w:r>
        <w:tab/>
      </w:r>
      <w:r w:rsidR="001B0609" w:rsidRPr="00181C77">
        <w:t>In respect of a Change Proposal subject to Clause 14.2:</w:t>
      </w:r>
    </w:p>
    <w:p w14:paraId="1D8A95EE" w14:textId="77777777" w:rsidR="00D02387" w:rsidRPr="00181C77" w:rsidRDefault="00D02387" w:rsidP="003F527F">
      <w:pPr>
        <w:pStyle w:val="Heading3"/>
      </w:pPr>
      <w:r w:rsidRPr="00181C77">
        <w:t xml:space="preserve">the relevant Schedules will be revised and issued to Parties clearly stating the implementation </w:t>
      </w:r>
      <w:r w:rsidR="00FC364C" w:rsidRPr="00181C77">
        <w:t>date</w:t>
      </w:r>
      <w:r w:rsidR="00054CBC" w:rsidRPr="00181C77">
        <w:t xml:space="preserve"> as </w:t>
      </w:r>
      <w:r w:rsidR="00B16152" w:rsidRPr="00181C77">
        <w:t>set in accordance with Clause 14.2</w:t>
      </w:r>
      <w:r w:rsidRPr="00181C77">
        <w:t xml:space="preserve">;  </w:t>
      </w:r>
    </w:p>
    <w:p w14:paraId="68A69F3B" w14:textId="3FE7BABE" w:rsidR="00D02387" w:rsidRPr="00181C77" w:rsidRDefault="00224392" w:rsidP="003F527F">
      <w:pPr>
        <w:pStyle w:val="Heading3"/>
      </w:pPr>
      <w:r w:rsidRPr="00181C77">
        <w:t xml:space="preserve">the Panel </w:t>
      </w:r>
      <w:r w:rsidR="001B0609" w:rsidRPr="00181C77">
        <w:t>will</w:t>
      </w:r>
      <w:r w:rsidR="00F520F6" w:rsidRPr="00181C77">
        <w:t xml:space="preserve"> </w:t>
      </w:r>
      <w:r w:rsidR="007F3D1C" w:rsidRPr="00181C77">
        <w:t xml:space="preserve">issue to </w:t>
      </w:r>
      <w:r w:rsidR="00244A45" w:rsidRPr="00181C77">
        <w:t>P</w:t>
      </w:r>
      <w:r w:rsidR="007F3D1C" w:rsidRPr="00181C77">
        <w:t>arties</w:t>
      </w:r>
      <w:r w:rsidR="00F520F6" w:rsidRPr="00181C77">
        <w:t xml:space="preserve"> a final</w:t>
      </w:r>
      <w:r w:rsidRPr="00181C77">
        <w:t>ised</w:t>
      </w:r>
      <w:r w:rsidR="001B0609" w:rsidRPr="00181C77">
        <w:t xml:space="preserve"> set of the relevant Schedules</w:t>
      </w:r>
      <w:r w:rsidR="00F520F6" w:rsidRPr="00181C77">
        <w:t xml:space="preserve"> </w:t>
      </w:r>
      <w:ins w:id="9" w:author="Author">
        <w:r w:rsidR="005D3FC9">
          <w:t>within a period of five working days</w:t>
        </w:r>
        <w:r w:rsidR="005D3FC9" w:rsidRPr="00181C77">
          <w:t xml:space="preserve"> </w:t>
        </w:r>
      </w:ins>
      <w:r w:rsidR="00F520F6" w:rsidRPr="00181C77">
        <w:t xml:space="preserve">that will be effective for the </w:t>
      </w:r>
      <w:r w:rsidR="001B0609" w:rsidRPr="00181C77">
        <w:t xml:space="preserve">Charging Year </w:t>
      </w:r>
      <w:r w:rsidR="0086589E" w:rsidRPr="00181C77">
        <w:t>following the implementation date as set in accordance with Clause 14.2</w:t>
      </w:r>
      <w:r w:rsidR="00F011E0" w:rsidRPr="00181C77">
        <w:t xml:space="preserve"> no later than the </w:t>
      </w:r>
      <w:r w:rsidR="001B0609" w:rsidRPr="00181C77">
        <w:t>period of notice required under Clause 19.1.1 in advance of such implementation date</w:t>
      </w:r>
      <w:r w:rsidR="00181C77">
        <w:t>; and</w:t>
      </w:r>
    </w:p>
    <w:p w14:paraId="5B37771E" w14:textId="127BBB4C" w:rsidR="00D02387" w:rsidRPr="00181C77" w:rsidRDefault="00181C77" w:rsidP="003F527F">
      <w:pPr>
        <w:pStyle w:val="Heading3"/>
      </w:pPr>
      <w:r>
        <w:t>following the issue to P</w:t>
      </w:r>
      <w:r w:rsidR="007F3D1C" w:rsidRPr="00181C77">
        <w:t xml:space="preserve">arties of the finalised set of Schedules in accordance with Clause 14.5.2, </w:t>
      </w:r>
      <w:r w:rsidR="00244A45" w:rsidRPr="00181C77">
        <w:t xml:space="preserve">the Panel shall, </w:t>
      </w:r>
      <w:commentRangeStart w:id="10"/>
      <w:commentRangeStart w:id="11"/>
      <w:r w:rsidR="00244A45" w:rsidRPr="00181C77">
        <w:t xml:space="preserve">within </w:t>
      </w:r>
      <w:del w:id="12" w:author="Author">
        <w:r w:rsidR="00244A45" w:rsidRPr="00181C77" w:rsidDel="005D3FC9">
          <w:rPr>
            <w:highlight w:val="yellow"/>
          </w:rPr>
          <w:delText>xx</w:delText>
        </w:r>
      </w:del>
      <w:ins w:id="13" w:author="Author">
        <w:r w:rsidR="005D3FC9">
          <w:t>30</w:t>
        </w:r>
      </w:ins>
      <w:r w:rsidR="00244A45" w:rsidRPr="00181C77">
        <w:t xml:space="preserve"> </w:t>
      </w:r>
      <w:commentRangeEnd w:id="10"/>
      <w:r w:rsidR="0094129A" w:rsidRPr="00181C77">
        <w:rPr>
          <w:rStyle w:val="CommentReference"/>
          <w:rFonts w:cs="Times New Roman"/>
          <w:bCs w:val="0"/>
          <w:sz w:val="24"/>
          <w:szCs w:val="24"/>
        </w:rPr>
        <w:commentReference w:id="10"/>
      </w:r>
      <w:commentRangeEnd w:id="11"/>
      <w:r w:rsidR="00F03748">
        <w:rPr>
          <w:rStyle w:val="CommentReference"/>
          <w:rFonts w:cs="Times New Roman"/>
          <w:bCs w:val="0"/>
        </w:rPr>
        <w:commentReference w:id="11"/>
      </w:r>
      <w:r w:rsidR="001B0609" w:rsidRPr="00181C77">
        <w:t>Working Days</w:t>
      </w:r>
      <w:r w:rsidR="00244A45" w:rsidRPr="00181C77">
        <w:t>, arrange for the models referenced in the Schedules to be issued to Parties</w:t>
      </w:r>
      <w:r>
        <w:t xml:space="preserve"> identifying the Schedules to which such models relate</w:t>
      </w:r>
      <w:r w:rsidR="00244A45" w:rsidRPr="00181C77">
        <w:t>.</w:t>
      </w:r>
      <w:r w:rsidR="00F520F6" w:rsidRPr="00181C77">
        <w:t xml:space="preserve"> </w:t>
      </w:r>
    </w:p>
    <w:p w14:paraId="79E1AE2F" w14:textId="77777777" w:rsidR="001B0609" w:rsidRPr="00181C77" w:rsidRDefault="001B0609" w:rsidP="00181C77">
      <w:pPr>
        <w:spacing w:after="240" w:line="360" w:lineRule="auto"/>
      </w:pPr>
      <w:r w:rsidRPr="00181C77">
        <w:rPr>
          <w:b/>
        </w:rPr>
        <w:t xml:space="preserve">Amend </w:t>
      </w:r>
      <w:r w:rsidR="00181C77">
        <w:rPr>
          <w:b/>
        </w:rPr>
        <w:t xml:space="preserve">re-numbered </w:t>
      </w:r>
      <w:r w:rsidRPr="00181C77">
        <w:rPr>
          <w:b/>
        </w:rPr>
        <w:t>Clause 14.6 as follows:</w:t>
      </w:r>
    </w:p>
    <w:p w14:paraId="61E43DAE" w14:textId="77777777" w:rsidR="00632098" w:rsidRPr="00181C77" w:rsidRDefault="00632098" w:rsidP="00ED4B80">
      <w:pPr>
        <w:pStyle w:val="Heading2"/>
      </w:pPr>
      <w:del w:id="14" w:author="Author">
        <w:r w:rsidRPr="00181C77" w:rsidDel="001B0609">
          <w:delText xml:space="preserve">The </w:delText>
        </w:r>
      </w:del>
      <w:ins w:id="15" w:author="Author">
        <w:r w:rsidR="001B0609" w:rsidRPr="00181C77">
          <w:t xml:space="preserve">In respect of a Change Proposal not subject to Clause 14.2, the </w:t>
        </w:r>
      </w:ins>
      <w:r w:rsidRPr="00181C77">
        <w:t>Panel shall, at the next Panel meeting after a Change Proposal has been accepted:</w:t>
      </w:r>
    </w:p>
    <w:p w14:paraId="0C1F18C0" w14:textId="77777777" w:rsidR="00632098" w:rsidRPr="00181C77" w:rsidRDefault="00632098" w:rsidP="003F527F">
      <w:pPr>
        <w:pStyle w:val="Heading3"/>
      </w:pPr>
      <w:r w:rsidRPr="00181C77">
        <w:t>determine what actions are required in order to ensure that the accepted variation may be made by the accepted implementation date; and</w:t>
      </w:r>
    </w:p>
    <w:p w14:paraId="20053DBE" w14:textId="77777777" w:rsidR="00632098" w:rsidRPr="00181C77" w:rsidRDefault="00632098" w:rsidP="003F527F">
      <w:pPr>
        <w:pStyle w:val="Heading3"/>
      </w:pPr>
      <w:r w:rsidRPr="00181C77">
        <w:t>set a timetable for the completion of each of those actions which is required to ensure that the accepted variation may be made by the accepted implementation date.</w:t>
      </w:r>
    </w:p>
    <w:p w14:paraId="041E5A26" w14:textId="77777777" w:rsidR="00632098" w:rsidRPr="00181C77" w:rsidRDefault="00632098" w:rsidP="00181C77">
      <w:pPr>
        <w:spacing w:after="240" w:line="360" w:lineRule="auto"/>
        <w:sectPr w:rsidR="00632098" w:rsidRPr="00181C77" w:rsidSect="001F5DED">
          <w:headerReference w:type="default" r:id="rId10"/>
          <w:footerReference w:type="default" r:id="rId11"/>
          <w:pgSz w:w="11909" w:h="16834" w:code="9"/>
          <w:pgMar w:top="1440" w:right="1440" w:bottom="1440" w:left="1440" w:header="709" w:footer="709" w:gutter="0"/>
          <w:paperSrc w:first="15" w:other="15"/>
          <w:pgNumType w:start="79"/>
          <w:cols w:space="720"/>
          <w:docGrid w:linePitch="326"/>
        </w:sectPr>
      </w:pPr>
    </w:p>
    <w:p w14:paraId="1B751928" w14:textId="77777777" w:rsidR="006264B1" w:rsidRPr="00181C77" w:rsidRDefault="001B0609" w:rsidP="00181C77">
      <w:pPr>
        <w:spacing w:after="240" w:line="360" w:lineRule="auto"/>
        <w:rPr>
          <w:b/>
        </w:rPr>
      </w:pPr>
      <w:r w:rsidRPr="00181C77">
        <w:rPr>
          <w:b/>
        </w:rPr>
        <w:lastRenderedPageBreak/>
        <w:t>Insert the following wording at the beginning of Schedule 16:</w:t>
      </w:r>
    </w:p>
    <w:p w14:paraId="7652D398" w14:textId="77777777" w:rsidR="006264B1" w:rsidRPr="00181C77" w:rsidRDefault="006264B1" w:rsidP="00181C77">
      <w:pPr>
        <w:spacing w:after="240" w:line="360" w:lineRule="auto"/>
        <w:ind w:left="100"/>
        <w:rPr>
          <w:b/>
          <w:bCs/>
        </w:rPr>
      </w:pPr>
      <w:r w:rsidRPr="00181C77">
        <w:rPr>
          <w:b/>
          <w:bCs/>
        </w:rPr>
        <w:t>Implementation Date</w:t>
      </w:r>
    </w:p>
    <w:p w14:paraId="628C53AB" w14:textId="77777777" w:rsidR="006264B1" w:rsidRPr="00181C77" w:rsidRDefault="006264B1" w:rsidP="00181C77">
      <w:pPr>
        <w:spacing w:after="240" w:line="360" w:lineRule="auto"/>
        <w:ind w:left="100"/>
        <w:rPr>
          <w:b/>
          <w:bCs/>
        </w:rPr>
      </w:pPr>
      <w:r w:rsidRPr="00181C77">
        <w:rPr>
          <w:b/>
          <w:bCs/>
        </w:rPr>
        <w:t xml:space="preserve">This Schedule 16, version x, is to be used for the calculation of </w:t>
      </w:r>
      <w:r w:rsidR="006E0C7B" w:rsidRPr="00181C77">
        <w:rPr>
          <w:b/>
          <w:bCs/>
        </w:rPr>
        <w:t>Use of System Charges</w:t>
      </w:r>
      <w:r w:rsidRPr="00181C77">
        <w:rPr>
          <w:b/>
          <w:bCs/>
        </w:rPr>
        <w:t xml:space="preserve"> which will become effective from, dd mm yyyy </w:t>
      </w:r>
      <w:r w:rsidR="006E0C7B" w:rsidRPr="00181C77">
        <w:rPr>
          <w:b/>
          <w:bCs/>
        </w:rPr>
        <w:t xml:space="preserve">and remain effective </w:t>
      </w:r>
      <w:r w:rsidRPr="00181C77">
        <w:rPr>
          <w:b/>
          <w:bCs/>
        </w:rPr>
        <w:t>until superseded by a revised version</w:t>
      </w:r>
      <w:r w:rsidR="00181C77" w:rsidRPr="00181C77">
        <w:rPr>
          <w:rStyle w:val="FootnoteReference"/>
          <w:b/>
          <w:bCs/>
        </w:rPr>
        <w:footnoteReference w:id="2"/>
      </w:r>
      <w:r w:rsidRPr="00181C77">
        <w:rPr>
          <w:b/>
          <w:bCs/>
        </w:rPr>
        <w:t>.</w:t>
      </w:r>
    </w:p>
    <w:p w14:paraId="3C72C53A" w14:textId="77777777" w:rsidR="006E0C7B" w:rsidRPr="00181C77" w:rsidRDefault="006E0C7B" w:rsidP="00181C77">
      <w:pPr>
        <w:spacing w:after="240" w:line="360" w:lineRule="auto"/>
        <w:rPr>
          <w:b/>
        </w:rPr>
      </w:pPr>
      <w:r w:rsidRPr="00181C77">
        <w:rPr>
          <w:b/>
        </w:rPr>
        <w:t>Amend paragraph 3(a) of Schedule 16 as follows:</w:t>
      </w:r>
    </w:p>
    <w:p w14:paraId="1A051073" w14:textId="77777777" w:rsidR="006264B1" w:rsidRPr="00181C77" w:rsidRDefault="006264B1" w:rsidP="00F03748">
      <w:pPr>
        <w:pStyle w:val="BodyText"/>
        <w:numPr>
          <w:ilvl w:val="0"/>
          <w:numId w:val="4"/>
        </w:numPr>
        <w:tabs>
          <w:tab w:val="left" w:pos="820"/>
        </w:tabs>
        <w:spacing w:after="240" w:line="360" w:lineRule="auto"/>
        <w:ind w:right="338"/>
        <w:jc w:val="both"/>
        <w:rPr>
          <w:rFonts w:cs="Times New Roman"/>
        </w:rPr>
      </w:pPr>
      <w:commentRangeStart w:id="16"/>
      <w:r w:rsidRPr="00181C77">
        <w:rPr>
          <w:rFonts w:cs="Times New Roman"/>
          <w:spacing w:val="-4"/>
        </w:rPr>
        <w:t>I</w:t>
      </w:r>
      <w:r w:rsidRPr="00181C77">
        <w:rPr>
          <w:rFonts w:cs="Times New Roman"/>
        </w:rPr>
        <w:t>n</w:t>
      </w:r>
      <w:commentRangeEnd w:id="16"/>
      <w:r w:rsidR="00F03748">
        <w:rPr>
          <w:rStyle w:val="CommentReference"/>
          <w:rFonts w:cs="Times New Roman"/>
          <w:lang w:val="en-GB"/>
        </w:rPr>
        <w:commentReference w:id="16"/>
      </w:r>
      <w:r w:rsidRPr="00181C77">
        <w:rPr>
          <w:rFonts w:cs="Times New Roman"/>
        </w:rPr>
        <w:t xml:space="preserve"> </w:t>
      </w:r>
      <w:r w:rsidRPr="00181C77">
        <w:rPr>
          <w:rFonts w:cs="Times New Roman"/>
          <w:spacing w:val="2"/>
        </w:rPr>
        <w:t>o</w:t>
      </w:r>
      <w:r w:rsidRPr="00181C77">
        <w:rPr>
          <w:rFonts w:cs="Times New Roman"/>
        </w:rPr>
        <w:t>rd</w:t>
      </w:r>
      <w:r w:rsidRPr="00181C77">
        <w:rPr>
          <w:rFonts w:cs="Times New Roman"/>
          <w:spacing w:val="-2"/>
        </w:rPr>
        <w:t>e</w:t>
      </w:r>
      <w:r w:rsidRPr="00181C77">
        <w:rPr>
          <w:rFonts w:cs="Times New Roman"/>
        </w:rPr>
        <w:t xml:space="preserve">r to </w:t>
      </w:r>
      <w:r w:rsidRPr="00181C77">
        <w:rPr>
          <w:rFonts w:cs="Times New Roman"/>
          <w:spacing w:val="-2"/>
        </w:rPr>
        <w:t>c</w:t>
      </w:r>
      <w:r w:rsidRPr="00181C77">
        <w:rPr>
          <w:rFonts w:cs="Times New Roman"/>
        </w:rPr>
        <w:t>omp</w:t>
      </w:r>
      <w:r w:rsidRPr="00181C77">
        <w:rPr>
          <w:rFonts w:cs="Times New Roman"/>
          <w:spacing w:val="5"/>
        </w:rPr>
        <w:t>l</w:t>
      </w:r>
      <w:r w:rsidRPr="00181C77">
        <w:rPr>
          <w:rFonts w:cs="Times New Roman"/>
        </w:rPr>
        <w:t>y</w:t>
      </w:r>
      <w:r w:rsidRPr="00181C77">
        <w:rPr>
          <w:rFonts w:cs="Times New Roman"/>
          <w:spacing w:val="-5"/>
        </w:rPr>
        <w:t xml:space="preserve"> </w:t>
      </w:r>
      <w:r w:rsidRPr="00181C77">
        <w:rPr>
          <w:rFonts w:cs="Times New Roman"/>
        </w:rPr>
        <w:t xml:space="preserve">with </w:t>
      </w:r>
      <w:r w:rsidRPr="00181C77">
        <w:rPr>
          <w:rFonts w:cs="Times New Roman"/>
          <w:spacing w:val="3"/>
        </w:rPr>
        <w:t>t</w:t>
      </w:r>
      <w:r w:rsidRPr="00181C77">
        <w:rPr>
          <w:rFonts w:cs="Times New Roman"/>
        </w:rPr>
        <w:t>his m</w:t>
      </w:r>
      <w:r w:rsidRPr="00181C77">
        <w:rPr>
          <w:rFonts w:cs="Times New Roman"/>
          <w:spacing w:val="-1"/>
        </w:rPr>
        <w:t>e</w:t>
      </w:r>
      <w:r w:rsidRPr="00181C77">
        <w:rPr>
          <w:rFonts w:cs="Times New Roman"/>
        </w:rPr>
        <w:t>thodology</w:t>
      </w:r>
      <w:r w:rsidRPr="00181C77">
        <w:rPr>
          <w:rFonts w:cs="Times New Roman"/>
          <w:spacing w:val="-5"/>
        </w:rPr>
        <w:t xml:space="preserve"> </w:t>
      </w:r>
      <w:r w:rsidRPr="00181C77">
        <w:rPr>
          <w:rFonts w:cs="Times New Roman"/>
        </w:rPr>
        <w:t>s</w:t>
      </w:r>
      <w:r w:rsidRPr="00181C77">
        <w:rPr>
          <w:rFonts w:cs="Times New Roman"/>
          <w:spacing w:val="2"/>
        </w:rPr>
        <w:t>t</w:t>
      </w:r>
      <w:r w:rsidRPr="00181C77">
        <w:rPr>
          <w:rFonts w:cs="Times New Roman"/>
          <w:spacing w:val="-1"/>
        </w:rPr>
        <w:t>a</w:t>
      </w:r>
      <w:r w:rsidRPr="00181C77">
        <w:rPr>
          <w:rFonts w:cs="Times New Roman"/>
        </w:rPr>
        <w:t>tem</w:t>
      </w:r>
      <w:r w:rsidRPr="00181C77">
        <w:rPr>
          <w:rFonts w:cs="Times New Roman"/>
          <w:spacing w:val="1"/>
        </w:rPr>
        <w:t>e</w:t>
      </w:r>
      <w:r w:rsidRPr="00181C77">
        <w:rPr>
          <w:rFonts w:cs="Times New Roman"/>
        </w:rPr>
        <w:t>nt wh</w:t>
      </w:r>
      <w:r w:rsidRPr="00181C77">
        <w:rPr>
          <w:rFonts w:cs="Times New Roman"/>
          <w:spacing w:val="-1"/>
        </w:rPr>
        <w:t>e</w:t>
      </w:r>
      <w:r w:rsidRPr="00181C77">
        <w:rPr>
          <w:rFonts w:cs="Times New Roman"/>
        </w:rPr>
        <w:t>n s</w:t>
      </w:r>
      <w:r w:rsidRPr="00181C77">
        <w:rPr>
          <w:rFonts w:cs="Times New Roman"/>
          <w:spacing w:val="-1"/>
        </w:rPr>
        <w:t>e</w:t>
      </w:r>
      <w:r w:rsidRPr="00181C77">
        <w:rPr>
          <w:rFonts w:cs="Times New Roman"/>
        </w:rPr>
        <w:t>tting</w:t>
      </w:r>
      <w:r w:rsidRPr="00181C77">
        <w:rPr>
          <w:rFonts w:cs="Times New Roman"/>
          <w:spacing w:val="-2"/>
        </w:rPr>
        <w:t xml:space="preserve"> </w:t>
      </w:r>
      <w:r w:rsidRPr="00181C77">
        <w:rPr>
          <w:rFonts w:cs="Times New Roman"/>
        </w:rPr>
        <w:t>distribution Use</w:t>
      </w:r>
      <w:r w:rsidRPr="00181C77">
        <w:rPr>
          <w:rFonts w:cs="Times New Roman"/>
          <w:spacing w:val="-2"/>
        </w:rPr>
        <w:t xml:space="preserve"> </w:t>
      </w:r>
      <w:r w:rsidRPr="00181C77">
        <w:rPr>
          <w:rFonts w:cs="Times New Roman"/>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spacing w:val="2"/>
        </w:rPr>
        <w:t>t</w:t>
      </w:r>
      <w:r w:rsidRPr="00181C77">
        <w:rPr>
          <w:rFonts w:cs="Times New Roman"/>
        </w:rPr>
        <w:t>y</w:t>
      </w:r>
      <w:r w:rsidRPr="00181C77">
        <w:rPr>
          <w:rFonts w:cs="Times New Roman"/>
          <w:spacing w:val="-3"/>
        </w:rPr>
        <w:t xml:space="preserve"> </w:t>
      </w:r>
      <w:r w:rsidRPr="00181C77">
        <w:rPr>
          <w:rFonts w:cs="Times New Roman"/>
        </w:rPr>
        <w:t>will populate</w:t>
      </w:r>
      <w:r w:rsidRPr="00181C77">
        <w:rPr>
          <w:rFonts w:cs="Times New Roman"/>
          <w:spacing w:val="-1"/>
        </w:rPr>
        <w:t xml:space="preserve"> a</w:t>
      </w:r>
      <w:r w:rsidRPr="00181C77">
        <w:rPr>
          <w:rFonts w:cs="Times New Roman"/>
          <w:spacing w:val="2"/>
        </w:rPr>
        <w:t>n</w:t>
      </w:r>
      <w:r w:rsidRPr="00181C77">
        <w:rPr>
          <w:rFonts w:cs="Times New Roman"/>
        </w:rPr>
        <w:t>d publis</w:t>
      </w:r>
      <w:r w:rsidRPr="00181C77">
        <w:rPr>
          <w:rFonts w:cs="Times New Roman"/>
          <w:spacing w:val="3"/>
        </w:rPr>
        <w:t>h</w:t>
      </w:r>
      <w:r w:rsidRPr="00181C77">
        <w:rPr>
          <w:rFonts w:cs="Times New Roman"/>
        </w:rPr>
        <w:t>:</w:t>
      </w:r>
    </w:p>
    <w:p w14:paraId="4F54BF1A" w14:textId="77777777" w:rsidR="006264B1" w:rsidRPr="00181C77" w:rsidRDefault="006264B1" w:rsidP="00181C77">
      <w:pPr>
        <w:pStyle w:val="BodyText"/>
        <w:numPr>
          <w:ilvl w:val="1"/>
          <w:numId w:val="4"/>
        </w:numPr>
        <w:tabs>
          <w:tab w:val="left" w:pos="1518"/>
        </w:tabs>
        <w:spacing w:after="240" w:line="360" w:lineRule="auto"/>
        <w:ind w:left="1518"/>
        <w:jc w:val="both"/>
        <w:rPr>
          <w:rFonts w:cs="Times New Roman"/>
        </w:rPr>
      </w:pPr>
      <w:r w:rsidRPr="00181C77">
        <w:rPr>
          <w:rFonts w:cs="Times New Roman"/>
        </w:rPr>
        <w:t>the CDCM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 xml:space="preserve">sion </w:t>
      </w:r>
      <w:del w:id="17" w:author="Author">
        <w:r w:rsidRPr="00181C77" w:rsidDel="006264B1">
          <w:rPr>
            <w:rFonts w:cs="Times New Roman"/>
          </w:rPr>
          <w:delText>1</w:delText>
        </w:r>
        <w:r w:rsidRPr="00181C77" w:rsidDel="006264B1">
          <w:rPr>
            <w:rFonts w:cs="Times New Roman"/>
            <w:spacing w:val="1"/>
          </w:rPr>
          <w:delText>0</w:delText>
        </w:r>
        <w:r w:rsidRPr="00181C77" w:rsidDel="006264B1">
          <w:rPr>
            <w:rFonts w:cs="Times New Roman"/>
          </w:rPr>
          <w:delText xml:space="preserve">3 </w:delText>
        </w:r>
      </w:del>
      <w:ins w:id="18" w:author="Author">
        <w:r w:rsidRPr="00181C77">
          <w:rPr>
            <w:rFonts w:cs="Times New Roman"/>
          </w:rPr>
          <w:t xml:space="preserve">xxx </w:t>
        </w:r>
      </w:ins>
      <w:del w:id="19" w:author="Author">
        <w:r w:rsidRPr="00181C77" w:rsidDel="006264B1">
          <w:rPr>
            <w:rFonts w:cs="Times New Roman"/>
            <w:spacing w:val="-1"/>
          </w:rPr>
          <w:delText>a</w:delText>
        </w:r>
        <w:r w:rsidRPr="00181C77" w:rsidDel="006264B1">
          <w:rPr>
            <w:rFonts w:cs="Times New Roman"/>
          </w:rPr>
          <w:delText xml:space="preserve">s </w:delText>
        </w:r>
      </w:del>
      <w:ins w:id="20"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2"/>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1" w:author="Author">
        <w:r w:rsidRPr="00181C77" w:rsidDel="006264B1">
          <w:rPr>
            <w:rFonts w:cs="Times New Roman"/>
          </w:rPr>
          <w:delText>on 1 Ap</w:delText>
        </w:r>
        <w:r w:rsidRPr="00181C77" w:rsidDel="006264B1">
          <w:rPr>
            <w:rFonts w:cs="Times New Roman"/>
            <w:spacing w:val="-1"/>
          </w:rPr>
          <w:delText>r</w:delText>
        </w:r>
        <w:r w:rsidRPr="00181C77" w:rsidDel="006264B1">
          <w:rPr>
            <w:rFonts w:cs="Times New Roman"/>
          </w:rPr>
          <w:delText>il 20</w:delText>
        </w:r>
        <w:r w:rsidRPr="00181C77" w:rsidDel="006264B1">
          <w:rPr>
            <w:rFonts w:cs="Times New Roman"/>
            <w:spacing w:val="2"/>
          </w:rPr>
          <w:delText>1</w:delText>
        </w:r>
        <w:r w:rsidRPr="00181C77" w:rsidDel="006264B1">
          <w:rPr>
            <w:rFonts w:cs="Times New Roman"/>
          </w:rPr>
          <w:delText>5</w:delText>
        </w:r>
      </w:del>
      <w:ins w:id="22" w:author="Author">
        <w:r w:rsidRPr="00181C77">
          <w:rPr>
            <w:rFonts w:cs="Times New Roman"/>
          </w:rPr>
          <w:t>in accordance with Clause 14.5.</w:t>
        </w:r>
        <w:r w:rsidR="00ED4B80">
          <w:rPr>
            <w:rFonts w:cs="Times New Roman"/>
          </w:rPr>
          <w:t>3</w:t>
        </w:r>
      </w:ins>
      <w:r w:rsidRPr="00181C77">
        <w:rPr>
          <w:rFonts w:cs="Times New Roman"/>
        </w:rPr>
        <w:t>; and</w:t>
      </w:r>
    </w:p>
    <w:p w14:paraId="0134328C" w14:textId="77777777" w:rsidR="006264B1" w:rsidRPr="00181C77" w:rsidRDefault="006264B1" w:rsidP="00181C77">
      <w:pPr>
        <w:pStyle w:val="BodyText"/>
        <w:numPr>
          <w:ilvl w:val="1"/>
          <w:numId w:val="4"/>
        </w:numPr>
        <w:tabs>
          <w:tab w:val="left" w:pos="1518"/>
        </w:tabs>
        <w:spacing w:after="240" w:line="360" w:lineRule="auto"/>
        <w:ind w:left="1518" w:right="263"/>
        <w:jc w:val="both"/>
        <w:rPr>
          <w:rFonts w:cs="Times New Roman"/>
        </w:rPr>
      </w:pPr>
      <w:r w:rsidRPr="00181C77">
        <w:rPr>
          <w:rFonts w:cs="Times New Roman"/>
        </w:rPr>
        <w:t>the CDCM “Pri</w:t>
      </w:r>
      <w:r w:rsidRPr="00181C77">
        <w:rPr>
          <w:rFonts w:cs="Times New Roman"/>
          <w:spacing w:val="-2"/>
        </w:rPr>
        <w:t>c</w:t>
      </w:r>
      <w:r w:rsidRPr="00181C77">
        <w:rPr>
          <w:rFonts w:cs="Times New Roman"/>
        </w:rPr>
        <w:t>e</w:t>
      </w:r>
      <w:r w:rsidRPr="00181C77">
        <w:rPr>
          <w:rFonts w:cs="Times New Roman"/>
          <w:spacing w:val="-1"/>
        </w:rPr>
        <w:t xml:space="preserve"> </w:t>
      </w:r>
      <w:r w:rsidRPr="00181C77">
        <w:rPr>
          <w:rFonts w:cs="Times New Roman"/>
        </w:rPr>
        <w:t>Control Di</w:t>
      </w:r>
      <w:r w:rsidRPr="00181C77">
        <w:rPr>
          <w:rFonts w:cs="Times New Roman"/>
          <w:spacing w:val="1"/>
        </w:rPr>
        <w:t>s</w:t>
      </w:r>
      <w:r w:rsidRPr="00181C77">
        <w:rPr>
          <w:rFonts w:cs="Times New Roman"/>
          <w:spacing w:val="-1"/>
        </w:rPr>
        <w:t>a</w:t>
      </w:r>
      <w:r w:rsidRPr="00181C77">
        <w:rPr>
          <w:rFonts w:cs="Times New Roman"/>
        </w:rPr>
        <w:t>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v</w:t>
      </w:r>
      <w:r w:rsidRPr="00181C77">
        <w:rPr>
          <w:rFonts w:cs="Times New Roman"/>
          <w:spacing w:val="-1"/>
        </w:rPr>
        <w:t>e</w:t>
      </w:r>
      <w:r w:rsidRPr="00181C77">
        <w:rPr>
          <w:rFonts w:cs="Times New Roman"/>
        </w:rPr>
        <w:t>rsion</w:t>
      </w:r>
      <w:r w:rsidRPr="00181C77">
        <w:rPr>
          <w:rFonts w:cs="Times New Roman"/>
          <w:spacing w:val="1"/>
        </w:rPr>
        <w:t xml:space="preserve"> </w:t>
      </w:r>
      <w:r w:rsidRPr="00181C77">
        <w:rPr>
          <w:rFonts w:cs="Times New Roman"/>
        </w:rPr>
        <w:t xml:space="preserve">3.0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 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 1 Ap</w:t>
      </w:r>
      <w:r w:rsidRPr="00181C77">
        <w:rPr>
          <w:rFonts w:cs="Times New Roman"/>
          <w:spacing w:val="-2"/>
        </w:rPr>
        <w:t>r</w:t>
      </w:r>
      <w:r w:rsidRPr="00181C77">
        <w:rPr>
          <w:rFonts w:cs="Times New Roman"/>
        </w:rPr>
        <w:t>il 2016</w:t>
      </w:r>
      <w:r w:rsidR="00181C77" w:rsidRPr="00181C77">
        <w:rPr>
          <w:rStyle w:val="FootnoteReference"/>
          <w:rFonts w:cs="Times New Roman"/>
        </w:rPr>
        <w:footnoteReference w:id="3"/>
      </w:r>
      <w:r w:rsidRPr="00181C77">
        <w:rPr>
          <w:rFonts w:cs="Times New Roman"/>
        </w:rPr>
        <w:t>.</w:t>
      </w:r>
    </w:p>
    <w:p w14:paraId="4A83E021" w14:textId="77777777" w:rsidR="00ED4B80" w:rsidRDefault="00ED4B80" w:rsidP="00181C77">
      <w:pPr>
        <w:spacing w:after="240" w:line="360" w:lineRule="auto"/>
        <w:rPr>
          <w:b/>
        </w:rPr>
      </w:pPr>
    </w:p>
    <w:p w14:paraId="403A1F77" w14:textId="77777777" w:rsidR="009C6419" w:rsidRPr="00181C77" w:rsidRDefault="008D321E" w:rsidP="00181C77">
      <w:pPr>
        <w:spacing w:after="240" w:line="360" w:lineRule="auto"/>
        <w:rPr>
          <w:b/>
        </w:rPr>
      </w:pPr>
      <w:r w:rsidRPr="00181C77">
        <w:rPr>
          <w:b/>
        </w:rPr>
        <w:t>Insert the following wording at the beginning of Schedule 17:</w:t>
      </w:r>
    </w:p>
    <w:p w14:paraId="10D5F67E" w14:textId="77777777" w:rsidR="009C6419" w:rsidRPr="00181C77" w:rsidRDefault="009C6419" w:rsidP="00181C77">
      <w:pPr>
        <w:spacing w:after="240" w:line="360" w:lineRule="auto"/>
        <w:ind w:left="100"/>
        <w:rPr>
          <w:b/>
          <w:bCs/>
        </w:rPr>
      </w:pPr>
      <w:r w:rsidRPr="00181C77">
        <w:rPr>
          <w:b/>
          <w:bCs/>
        </w:rPr>
        <w:t>Implementation Date</w:t>
      </w:r>
    </w:p>
    <w:p w14:paraId="7B5E0694" w14:textId="77777777" w:rsidR="008D321E" w:rsidRPr="00181C77" w:rsidRDefault="008D321E" w:rsidP="00181C77">
      <w:pPr>
        <w:spacing w:after="240" w:line="360" w:lineRule="auto"/>
        <w:ind w:left="100"/>
        <w:rPr>
          <w:b/>
          <w:bCs/>
        </w:rPr>
      </w:pPr>
      <w:r w:rsidRPr="00181C77">
        <w:rPr>
          <w:b/>
          <w:bCs/>
        </w:rPr>
        <w:t>This Schedule 17,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4"/>
      </w:r>
      <w:r w:rsidRPr="00181C77">
        <w:rPr>
          <w:b/>
          <w:bCs/>
        </w:rPr>
        <w:t>.</w:t>
      </w:r>
    </w:p>
    <w:p w14:paraId="612F4E8E" w14:textId="77777777" w:rsidR="008D321E" w:rsidRPr="00181C77" w:rsidRDefault="008D321E" w:rsidP="00181C77">
      <w:pPr>
        <w:spacing w:after="240" w:line="360" w:lineRule="auto"/>
        <w:rPr>
          <w:b/>
        </w:rPr>
      </w:pPr>
      <w:r w:rsidRPr="00181C77">
        <w:rPr>
          <w:b/>
        </w:rPr>
        <w:t>Amend paragraph 1.3(a) of Schedule 17 as follows:</w:t>
      </w:r>
    </w:p>
    <w:p w14:paraId="6EE581EA" w14:textId="77777777" w:rsidR="009C6419" w:rsidRPr="00181C77" w:rsidRDefault="009C6419" w:rsidP="00181C77">
      <w:pPr>
        <w:pStyle w:val="BodyText"/>
        <w:spacing w:after="240" w:line="360" w:lineRule="auto"/>
        <w:ind w:right="337"/>
        <w:jc w:val="both"/>
        <w:rPr>
          <w:rFonts w:cs="Times New Roman"/>
        </w:rPr>
      </w:pPr>
      <w:r w:rsidRPr="00181C77">
        <w:rPr>
          <w:rFonts w:cs="Times New Roman"/>
          <w:noProof/>
          <w:lang w:val="en-GB" w:eastAsia="en-GB"/>
        </w:rPr>
        <w:drawing>
          <wp:inline distT="0" distB="0" distL="0" distR="0" wp14:anchorId="7B67B510" wp14:editId="549A1A5A">
            <wp:extent cx="170180" cy="11684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w:t>
      </w:r>
      <w:r w:rsidRPr="00181C77">
        <w:rPr>
          <w:rFonts w:cs="Times New Roman"/>
          <w:spacing w:val="2"/>
          <w:position w:val="1"/>
        </w:rPr>
        <w:t xml:space="preserve"> </w:t>
      </w:r>
      <w:r w:rsidRPr="00181C77">
        <w:rPr>
          <w:rFonts w:cs="Times New Roman"/>
          <w:position w:val="1"/>
        </w:rPr>
        <w:t>methodology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 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p>
    <w:p w14:paraId="75B5D029" w14:textId="77777777" w:rsidR="009C6419" w:rsidRPr="00181C77" w:rsidRDefault="009C6419" w:rsidP="00181C77">
      <w:pPr>
        <w:pStyle w:val="BodyText"/>
        <w:numPr>
          <w:ilvl w:val="0"/>
          <w:numId w:val="5"/>
        </w:numPr>
        <w:tabs>
          <w:tab w:val="left" w:pos="1578"/>
        </w:tabs>
        <w:spacing w:after="240" w:line="360" w:lineRule="auto"/>
        <w:ind w:left="1518" w:right="528" w:hanging="567"/>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 “</w:t>
      </w:r>
      <w:del w:id="23" w:author="Author">
        <w:r w:rsidRPr="00181C77" w:rsidDel="009C6419">
          <w:rPr>
            <w:rFonts w:cs="Times New Roman"/>
            <w:spacing w:val="-2"/>
          </w:rPr>
          <w:delText>F</w:delText>
        </w:r>
        <w:r w:rsidRPr="00181C77" w:rsidDel="009C6419">
          <w:rPr>
            <w:rFonts w:cs="Times New Roman"/>
          </w:rPr>
          <w:delText>203</w:delText>
        </w:r>
      </w:del>
      <w:ins w:id="24" w:author="Author">
        <w:r w:rsidRPr="00181C77">
          <w:rPr>
            <w:rFonts w:cs="Times New Roman"/>
            <w:spacing w:val="-2"/>
          </w:rPr>
          <w:t>xxx</w:t>
        </w:r>
      </w:ins>
      <w:r w:rsidRPr="00181C77">
        <w:rPr>
          <w:rFonts w:cs="Times New Roman"/>
        </w:rPr>
        <w:t>”</w:t>
      </w:r>
      <w:r w:rsidRPr="00181C77">
        <w:rPr>
          <w:rFonts w:cs="Times New Roman"/>
          <w:spacing w:val="1"/>
        </w:rPr>
        <w:t xml:space="preserve"> </w:t>
      </w:r>
      <w:del w:id="25" w:author="Author">
        <w:r w:rsidRPr="00181C77" w:rsidDel="009C6419">
          <w:rPr>
            <w:rFonts w:cs="Times New Roman"/>
            <w:spacing w:val="-1"/>
          </w:rPr>
          <w:delText>a</w:delText>
        </w:r>
        <w:r w:rsidRPr="00181C77" w:rsidDel="009C6419">
          <w:rPr>
            <w:rFonts w:cs="Times New Roman"/>
          </w:rPr>
          <w:delText xml:space="preserve">s </w:delText>
        </w:r>
      </w:del>
      <w:ins w:id="26"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7" w:author="Author">
        <w:r w:rsidRPr="00181C77" w:rsidDel="009C6419">
          <w:rPr>
            <w:rFonts w:cs="Times New Roman"/>
          </w:rPr>
          <w:delText>on 01 Ap</w:delText>
        </w:r>
        <w:r w:rsidRPr="00181C77" w:rsidDel="009C6419">
          <w:rPr>
            <w:rFonts w:cs="Times New Roman"/>
            <w:spacing w:val="-1"/>
          </w:rPr>
          <w:delText>r</w:delText>
        </w:r>
        <w:r w:rsidRPr="00181C77" w:rsidDel="009C6419">
          <w:rPr>
            <w:rFonts w:cs="Times New Roman"/>
          </w:rPr>
          <w:delText>il 20</w:delText>
        </w:r>
        <w:r w:rsidRPr="00181C77" w:rsidDel="009C6419">
          <w:rPr>
            <w:rFonts w:cs="Times New Roman"/>
            <w:spacing w:val="2"/>
          </w:rPr>
          <w:delText>16</w:delText>
        </w:r>
      </w:del>
      <w:ins w:id="28" w:author="Author">
        <w:r w:rsidRPr="00181C77">
          <w:rPr>
            <w:rFonts w:cs="Times New Roman"/>
          </w:rPr>
          <w:t>in accordance with Clause 14.5.</w:t>
        </w:r>
        <w:r w:rsidR="00ED4B80">
          <w:rPr>
            <w:rFonts w:cs="Times New Roman"/>
          </w:rPr>
          <w:t>3</w:t>
        </w:r>
      </w:ins>
      <w:r w:rsidRPr="00181C77">
        <w:rPr>
          <w:rFonts w:cs="Times New Roman"/>
        </w:rPr>
        <w:t xml:space="preserve">; </w:t>
      </w:r>
      <w:r w:rsidRPr="00181C77">
        <w:rPr>
          <w:rFonts w:cs="Times New Roman"/>
          <w:spacing w:val="-1"/>
        </w:rPr>
        <w:t>a</w:t>
      </w:r>
      <w:r w:rsidRPr="00181C77">
        <w:rPr>
          <w:rFonts w:cs="Times New Roman"/>
        </w:rPr>
        <w:t>nd</w:t>
      </w:r>
    </w:p>
    <w:p w14:paraId="5AFFB34C" w14:textId="77777777" w:rsidR="009C6419" w:rsidRPr="00181C77" w:rsidRDefault="009C6419" w:rsidP="00181C77">
      <w:pPr>
        <w:pStyle w:val="BodyText"/>
        <w:numPr>
          <w:ilvl w:val="0"/>
          <w:numId w:val="5"/>
        </w:numPr>
        <w:tabs>
          <w:tab w:val="left" w:pos="1518"/>
        </w:tabs>
        <w:spacing w:after="240" w:line="360" w:lineRule="auto"/>
        <w:ind w:left="1518" w:right="836" w:hanging="567"/>
        <w:jc w:val="both"/>
        <w:rPr>
          <w:rFonts w:cs="Times New Roman"/>
        </w:rPr>
      </w:pPr>
      <w:r w:rsidRPr="00181C77">
        <w:rPr>
          <w:rFonts w:cs="Times New Roman"/>
        </w:rPr>
        <w:lastRenderedPageBreak/>
        <w:t xml:space="preserve">the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w:t>
      </w:r>
      <w:r w:rsidRPr="00181C77">
        <w:rPr>
          <w:rFonts w:cs="Times New Roman"/>
          <w:spacing w:val="3"/>
        </w:rPr>
        <w:t>o</w:t>
      </w:r>
      <w:r w:rsidRPr="00181C77">
        <w:rPr>
          <w:rFonts w:cs="Times New Roman"/>
        </w:rPr>
        <w:t>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r w:rsidR="00ED4B80" w:rsidRPr="00181C77">
        <w:rPr>
          <w:rStyle w:val="FootnoteReference"/>
          <w:rFonts w:cs="Times New Roman"/>
        </w:rPr>
        <w:footnoteReference w:id="5"/>
      </w:r>
      <w:r w:rsidRPr="00181C77">
        <w:rPr>
          <w:rFonts w:cs="Times New Roman"/>
        </w:rPr>
        <w:t>.</w:t>
      </w:r>
    </w:p>
    <w:p w14:paraId="1E8E54EF" w14:textId="77777777" w:rsidR="00ED4B80" w:rsidRDefault="00ED4B80" w:rsidP="00181C77">
      <w:pPr>
        <w:spacing w:after="240" w:line="360" w:lineRule="auto"/>
        <w:rPr>
          <w:b/>
        </w:rPr>
      </w:pPr>
    </w:p>
    <w:p w14:paraId="555D24FF" w14:textId="77777777" w:rsidR="008D321E" w:rsidRPr="00181C77" w:rsidRDefault="008D321E" w:rsidP="00181C77">
      <w:pPr>
        <w:spacing w:after="240" w:line="360" w:lineRule="auto"/>
        <w:rPr>
          <w:b/>
        </w:rPr>
      </w:pPr>
      <w:r w:rsidRPr="00181C77">
        <w:rPr>
          <w:b/>
        </w:rPr>
        <w:t>Insert the following wording at the beginning of Schedule 18:</w:t>
      </w:r>
    </w:p>
    <w:p w14:paraId="7161321C" w14:textId="77777777" w:rsidR="008D321E" w:rsidRPr="00181C77" w:rsidRDefault="008D321E" w:rsidP="00181C77">
      <w:pPr>
        <w:spacing w:after="240" w:line="360" w:lineRule="auto"/>
        <w:ind w:left="100"/>
        <w:rPr>
          <w:b/>
          <w:bCs/>
        </w:rPr>
      </w:pPr>
      <w:r w:rsidRPr="00181C77">
        <w:rPr>
          <w:b/>
          <w:bCs/>
        </w:rPr>
        <w:t>Implementation Date</w:t>
      </w:r>
    </w:p>
    <w:p w14:paraId="38CC5675" w14:textId="77777777" w:rsidR="008D321E" w:rsidRPr="00181C77" w:rsidRDefault="008D321E" w:rsidP="00181C77">
      <w:pPr>
        <w:spacing w:after="240" w:line="360" w:lineRule="auto"/>
        <w:ind w:left="100"/>
        <w:rPr>
          <w:b/>
          <w:bCs/>
        </w:rPr>
      </w:pPr>
      <w:r w:rsidRPr="00181C77">
        <w:rPr>
          <w:b/>
          <w:bCs/>
        </w:rPr>
        <w:t>This Schedule 18,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6"/>
      </w:r>
      <w:r w:rsidRPr="00181C77">
        <w:rPr>
          <w:b/>
          <w:bCs/>
        </w:rPr>
        <w:t>.</w:t>
      </w:r>
    </w:p>
    <w:p w14:paraId="121D8AC4" w14:textId="77777777" w:rsidR="00266186" w:rsidRPr="00181C77" w:rsidRDefault="008D321E" w:rsidP="00181C77">
      <w:pPr>
        <w:spacing w:after="240" w:line="360" w:lineRule="auto"/>
        <w:rPr>
          <w:b/>
        </w:rPr>
      </w:pPr>
      <w:r w:rsidRPr="00181C77">
        <w:rPr>
          <w:b/>
        </w:rPr>
        <w:t>Amend paragraph 1.3(a) of Schedule 18 as follows:</w:t>
      </w:r>
    </w:p>
    <w:p w14:paraId="126146E4" w14:textId="77777777" w:rsidR="00266186" w:rsidRPr="00181C77" w:rsidRDefault="00266186" w:rsidP="00181C77">
      <w:pPr>
        <w:pStyle w:val="BodyText"/>
        <w:spacing w:after="240" w:line="360" w:lineRule="auto"/>
        <w:ind w:right="336"/>
        <w:jc w:val="both"/>
        <w:rPr>
          <w:rFonts w:cs="Times New Roman"/>
        </w:rPr>
      </w:pPr>
      <w:r w:rsidRPr="00181C77">
        <w:rPr>
          <w:rFonts w:cs="Times New Roman"/>
          <w:noProof/>
          <w:lang w:val="en-GB" w:eastAsia="en-GB"/>
        </w:rPr>
        <w:drawing>
          <wp:inline distT="0" distB="0" distL="0" distR="0" wp14:anchorId="36F1CC22" wp14:editId="7530FB3B">
            <wp:extent cx="170180" cy="11684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r w:rsidRPr="00181C77">
        <w:rPr>
          <w:rFonts w:cs="Times New Roman"/>
        </w:rPr>
        <w:t>:</w:t>
      </w:r>
    </w:p>
    <w:p w14:paraId="38E94975" w14:textId="77777777" w:rsidR="00266186" w:rsidRPr="00181C77" w:rsidRDefault="00266186" w:rsidP="00181C77">
      <w:pPr>
        <w:pStyle w:val="BodyText"/>
        <w:numPr>
          <w:ilvl w:val="0"/>
          <w:numId w:val="6"/>
        </w:numPr>
        <w:tabs>
          <w:tab w:val="left" w:pos="1518"/>
        </w:tabs>
        <w:spacing w:after="240" w:line="360" w:lineRule="auto"/>
        <w:ind w:left="1518"/>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del w:id="29" w:author="Author">
        <w:r w:rsidRPr="00181C77" w:rsidDel="00266186">
          <w:rPr>
            <w:rFonts w:cs="Times New Roman"/>
            <w:spacing w:val="-6"/>
          </w:rPr>
          <w:delText>L</w:delText>
        </w:r>
        <w:r w:rsidRPr="00181C77" w:rsidDel="00266186">
          <w:rPr>
            <w:rFonts w:cs="Times New Roman"/>
          </w:rPr>
          <w:delText>20</w:delText>
        </w:r>
        <w:r w:rsidRPr="00181C77" w:rsidDel="00266186">
          <w:rPr>
            <w:rFonts w:cs="Times New Roman"/>
            <w:spacing w:val="2"/>
          </w:rPr>
          <w:delText>3</w:delText>
        </w:r>
      </w:del>
      <w:ins w:id="30" w:author="Author">
        <w:r w:rsidRPr="00181C77">
          <w:rPr>
            <w:rFonts w:cs="Times New Roman"/>
            <w:spacing w:val="-6"/>
          </w:rPr>
          <w:t>xxx</w:t>
        </w:r>
      </w:ins>
      <w:r w:rsidRPr="00181C77">
        <w:rPr>
          <w:rFonts w:cs="Times New Roman"/>
        </w:rPr>
        <w:t>”</w:t>
      </w:r>
      <w:r w:rsidRPr="00181C77">
        <w:rPr>
          <w:rFonts w:cs="Times New Roman"/>
          <w:spacing w:val="-1"/>
        </w:rPr>
        <w:t xml:space="preserve"> </w:t>
      </w:r>
      <w:del w:id="31" w:author="Author">
        <w:r w:rsidRPr="00181C77" w:rsidDel="00266186">
          <w:rPr>
            <w:rFonts w:cs="Times New Roman"/>
            <w:spacing w:val="-1"/>
          </w:rPr>
          <w:delText>a</w:delText>
        </w:r>
        <w:r w:rsidRPr="00181C77" w:rsidDel="00266186">
          <w:rPr>
            <w:rFonts w:cs="Times New Roman"/>
          </w:rPr>
          <w:delText xml:space="preserve">s </w:delText>
        </w:r>
      </w:del>
      <w:ins w:id="32"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33" w:author="Author">
        <w:r w:rsidRPr="00181C77" w:rsidDel="00266186">
          <w:rPr>
            <w:rFonts w:cs="Times New Roman"/>
          </w:rPr>
          <w:delText>on 01 Ap</w:delText>
        </w:r>
        <w:r w:rsidRPr="00181C77" w:rsidDel="00266186">
          <w:rPr>
            <w:rFonts w:cs="Times New Roman"/>
            <w:spacing w:val="-1"/>
          </w:rPr>
          <w:delText>r</w:delText>
        </w:r>
        <w:r w:rsidRPr="00181C77" w:rsidDel="00266186">
          <w:rPr>
            <w:rFonts w:cs="Times New Roman"/>
          </w:rPr>
          <w:delText>il 20</w:delText>
        </w:r>
        <w:r w:rsidRPr="00181C77" w:rsidDel="00266186">
          <w:rPr>
            <w:rFonts w:cs="Times New Roman"/>
            <w:spacing w:val="2"/>
          </w:rPr>
          <w:delText>16</w:delText>
        </w:r>
      </w:del>
      <w:ins w:id="34" w:author="Author">
        <w:r w:rsidRPr="00181C77">
          <w:rPr>
            <w:rFonts w:cs="Times New Roman"/>
          </w:rPr>
          <w:t>in accordance with Clause 14.5.</w:t>
        </w:r>
        <w:r w:rsidR="00ED4B80">
          <w:rPr>
            <w:rFonts w:cs="Times New Roman"/>
          </w:rPr>
          <w:t>3</w:t>
        </w:r>
      </w:ins>
      <w:r w:rsidRPr="00181C77">
        <w:rPr>
          <w:rFonts w:cs="Times New Roman"/>
        </w:rPr>
        <w:t>; and</w:t>
      </w:r>
    </w:p>
    <w:p w14:paraId="68B3E2EC" w14:textId="77777777" w:rsidR="00266186" w:rsidRPr="00181C77" w:rsidRDefault="00266186" w:rsidP="00181C77">
      <w:pPr>
        <w:pStyle w:val="BodyText"/>
        <w:numPr>
          <w:ilvl w:val="0"/>
          <w:numId w:val="6"/>
        </w:numPr>
        <w:tabs>
          <w:tab w:val="left" w:pos="1518"/>
        </w:tabs>
        <w:spacing w:after="240" w:line="360" w:lineRule="auto"/>
        <w:ind w:left="1518" w:right="840"/>
        <w:jc w:val="both"/>
        <w:rPr>
          <w:rFonts w:cs="Times New Roman"/>
        </w:rPr>
      </w:pPr>
      <w:r w:rsidRPr="00181C77">
        <w:rPr>
          <w:rFonts w:cs="Times New Roman"/>
        </w:rPr>
        <w:t xml:space="preserve">the </w:t>
      </w:r>
      <w:r w:rsidRPr="00181C77">
        <w:rPr>
          <w:rFonts w:cs="Times New Roman"/>
          <w:spacing w:val="-1"/>
        </w:rPr>
        <w:t>E</w:t>
      </w:r>
      <w:r w:rsidRPr="00181C77">
        <w:rPr>
          <w:rFonts w:cs="Times New Roman"/>
        </w:rPr>
        <w:t>DCM “Pri</w:t>
      </w:r>
      <w:r w:rsidRPr="00181C77">
        <w:rPr>
          <w:rFonts w:cs="Times New Roman"/>
          <w:spacing w:val="-1"/>
        </w:rPr>
        <w:t>c</w:t>
      </w:r>
      <w:r w:rsidRPr="00181C77">
        <w:rPr>
          <w:rFonts w:cs="Times New Roman"/>
        </w:rPr>
        <w:t>e</w:t>
      </w:r>
      <w:r w:rsidRPr="00181C77">
        <w:rPr>
          <w:rFonts w:cs="Times New Roman"/>
          <w:spacing w:val="-1"/>
        </w:rPr>
        <w:t xml:space="preserve"> </w:t>
      </w:r>
      <w:r w:rsidRPr="00181C77">
        <w:rPr>
          <w:rFonts w:cs="Times New Roman"/>
        </w:rPr>
        <w:t>Contr</w:t>
      </w:r>
      <w:r w:rsidRPr="00181C77">
        <w:rPr>
          <w:rFonts w:cs="Times New Roman"/>
          <w:spacing w:val="1"/>
        </w:rPr>
        <w:t>o</w:t>
      </w:r>
      <w:r w:rsidRPr="00181C77">
        <w:rPr>
          <w:rFonts w:cs="Times New Roman"/>
        </w:rPr>
        <w:t>l Disag</w:t>
      </w:r>
      <w:r w:rsidRPr="00181C77">
        <w:rPr>
          <w:rFonts w:cs="Times New Roman"/>
          <w:spacing w:val="-3"/>
        </w:rPr>
        <w:t>g</w:t>
      </w:r>
      <w:r w:rsidRPr="00181C77">
        <w:rPr>
          <w:rFonts w:cs="Times New Roman"/>
          <w:spacing w:val="1"/>
        </w:rPr>
        <w:t>re</w:t>
      </w:r>
      <w:r w:rsidRPr="00181C77">
        <w:rPr>
          <w:rFonts w:cs="Times New Roman"/>
          <w:spacing w:val="-3"/>
        </w:rPr>
        <w:t>g</w:t>
      </w:r>
      <w:r w:rsidRPr="00181C77">
        <w:rPr>
          <w:rFonts w:cs="Times New Roman"/>
          <w:spacing w:val="-1"/>
        </w:rPr>
        <w:t>a</w:t>
      </w:r>
      <w:r w:rsidRPr="00181C77">
        <w:rPr>
          <w:rFonts w:cs="Times New Roman"/>
        </w:rPr>
        <w:t>tion”</w:t>
      </w:r>
      <w:r w:rsidRPr="00181C77">
        <w:rPr>
          <w:rFonts w:cs="Times New Roman"/>
          <w:spacing w:val="-1"/>
        </w:rPr>
        <w:t xml:space="preserve"> </w:t>
      </w:r>
      <w:r w:rsidRPr="00181C77">
        <w:rPr>
          <w:rFonts w:cs="Times New Roman"/>
        </w:rPr>
        <w:t>model</w:t>
      </w:r>
      <w:r w:rsidRPr="00181C77">
        <w:rPr>
          <w:rFonts w:cs="Times New Roman"/>
          <w:spacing w:val="2"/>
        </w:rPr>
        <w:t xml:space="preserve"> </w:t>
      </w:r>
      <w:r w:rsidRPr="00181C77">
        <w:rPr>
          <w:rFonts w:cs="Times New Roman"/>
        </w:rPr>
        <w:t>(</w:t>
      </w:r>
      <w:r w:rsidRPr="00181C77">
        <w:rPr>
          <w:rFonts w:cs="Times New Roman"/>
          <w:spacing w:val="-2"/>
        </w:rPr>
        <w:t>e</w:t>
      </w:r>
      <w:r w:rsidRPr="00181C77">
        <w:rPr>
          <w:rFonts w:cs="Times New Roman"/>
          <w:spacing w:val="2"/>
        </w:rPr>
        <w:t>x</w:t>
      </w:r>
      <w:r w:rsidRPr="00181C77">
        <w:rPr>
          <w:rFonts w:cs="Times New Roman"/>
        </w:rPr>
        <w:t>tend</w:t>
      </w:r>
      <w:r w:rsidRPr="00181C77">
        <w:rPr>
          <w:rFonts w:cs="Times New Roman"/>
          <w:spacing w:val="-2"/>
        </w:rPr>
        <w:t>e</w:t>
      </w:r>
      <w:r w:rsidRPr="00181C77">
        <w:rPr>
          <w:rFonts w:cs="Times New Roman"/>
        </w:rPr>
        <w:t>d method M) v</w:t>
      </w:r>
      <w:r w:rsidRPr="00181C77">
        <w:rPr>
          <w:rFonts w:cs="Times New Roman"/>
          <w:spacing w:val="-1"/>
        </w:rPr>
        <w:t>e</w:t>
      </w:r>
      <w:r w:rsidRPr="00181C77">
        <w:rPr>
          <w:rFonts w:cs="Times New Roman"/>
        </w:rPr>
        <w:t xml:space="preserve">rsion 2.0 </w:t>
      </w:r>
      <w:r w:rsidRPr="00181C77">
        <w:rPr>
          <w:rFonts w:cs="Times New Roman"/>
          <w:spacing w:val="-1"/>
        </w:rPr>
        <w:t>a</w:t>
      </w:r>
      <w:r w:rsidRPr="00181C77">
        <w:rPr>
          <w:rFonts w:cs="Times New Roman"/>
        </w:rPr>
        <w:t>s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spacing w:val="2"/>
        </w:rPr>
        <w:t>t</w:t>
      </w:r>
      <w:r w:rsidRPr="00181C77">
        <w:rPr>
          <w:rFonts w:cs="Times New Roman"/>
        </w:rPr>
        <w:t>he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on</w:t>
      </w:r>
      <w:r w:rsidRPr="00181C77">
        <w:rPr>
          <w:rFonts w:cs="Times New Roman"/>
          <w:spacing w:val="1"/>
        </w:rPr>
        <w:t xml:space="preserve"> </w:t>
      </w:r>
      <w:r w:rsidRPr="00181C77">
        <w:rPr>
          <w:rFonts w:cs="Times New Roman"/>
        </w:rPr>
        <w:t>01 Ap</w:t>
      </w:r>
      <w:r w:rsidRPr="00181C77">
        <w:rPr>
          <w:rFonts w:cs="Times New Roman"/>
          <w:spacing w:val="-2"/>
        </w:rPr>
        <w:t>r</w:t>
      </w:r>
      <w:r w:rsidRPr="00181C77">
        <w:rPr>
          <w:rFonts w:cs="Times New Roman"/>
        </w:rPr>
        <w:t>il 20</w:t>
      </w:r>
      <w:r w:rsidRPr="00181C77">
        <w:rPr>
          <w:rFonts w:cs="Times New Roman"/>
          <w:spacing w:val="2"/>
        </w:rPr>
        <w:t>1</w:t>
      </w:r>
      <w:r w:rsidRPr="00181C77">
        <w:rPr>
          <w:rFonts w:cs="Times New Roman"/>
        </w:rPr>
        <w:t>6</w:t>
      </w:r>
      <w:r w:rsidR="00ED4B80" w:rsidRPr="00181C77">
        <w:rPr>
          <w:rStyle w:val="FootnoteReference"/>
          <w:rFonts w:cs="Times New Roman"/>
        </w:rPr>
        <w:footnoteReference w:id="7"/>
      </w:r>
      <w:r w:rsidRPr="00181C77">
        <w:rPr>
          <w:rFonts w:cs="Times New Roman"/>
        </w:rPr>
        <w:t xml:space="preserve">. </w:t>
      </w:r>
    </w:p>
    <w:p w14:paraId="58155445" w14:textId="77777777" w:rsidR="00ED4B80" w:rsidRDefault="00ED4B80" w:rsidP="00ED4B80">
      <w:pPr>
        <w:spacing w:after="240" w:line="360" w:lineRule="auto"/>
        <w:rPr>
          <w:b/>
        </w:rPr>
      </w:pPr>
    </w:p>
    <w:p w14:paraId="454EC16B" w14:textId="77777777" w:rsidR="00ED4B80" w:rsidRPr="00ED4B80" w:rsidRDefault="00ED4B80" w:rsidP="00ED4B80">
      <w:pPr>
        <w:spacing w:after="240" w:line="360" w:lineRule="auto"/>
        <w:rPr>
          <w:b/>
        </w:rPr>
      </w:pPr>
      <w:r w:rsidRPr="00ED4B80">
        <w:rPr>
          <w:b/>
        </w:rPr>
        <w:t xml:space="preserve">Insert the following wording at the beginning of Schedule </w:t>
      </w:r>
      <w:r>
        <w:rPr>
          <w:b/>
        </w:rPr>
        <w:t>20</w:t>
      </w:r>
      <w:r w:rsidRPr="00ED4B80">
        <w:rPr>
          <w:b/>
        </w:rPr>
        <w:t>:</w:t>
      </w:r>
    </w:p>
    <w:p w14:paraId="795F045A" w14:textId="77777777" w:rsidR="008D321E" w:rsidRPr="00181C77" w:rsidRDefault="008D321E" w:rsidP="00181C77">
      <w:pPr>
        <w:spacing w:after="240" w:line="360" w:lineRule="auto"/>
        <w:ind w:left="100"/>
        <w:rPr>
          <w:b/>
          <w:bCs/>
        </w:rPr>
      </w:pPr>
      <w:r w:rsidRPr="00181C77">
        <w:rPr>
          <w:b/>
          <w:bCs/>
        </w:rPr>
        <w:t>Implementation Date</w:t>
      </w:r>
    </w:p>
    <w:p w14:paraId="4D36F2C5" w14:textId="77777777" w:rsidR="008D321E" w:rsidRPr="00181C77" w:rsidRDefault="008D321E" w:rsidP="00181C77">
      <w:pPr>
        <w:spacing w:after="240" w:line="360" w:lineRule="auto"/>
        <w:ind w:left="100"/>
        <w:rPr>
          <w:b/>
          <w:bCs/>
        </w:rPr>
      </w:pPr>
      <w:r w:rsidRPr="00181C77">
        <w:rPr>
          <w:b/>
          <w:bCs/>
        </w:rPr>
        <w:t xml:space="preserve">This Schedule </w:t>
      </w:r>
      <w:r w:rsidR="00ED4B80">
        <w:rPr>
          <w:b/>
          <w:bCs/>
        </w:rPr>
        <w:t>20</w:t>
      </w:r>
      <w:r w:rsidRPr="00181C77">
        <w:rPr>
          <w:b/>
          <w:bCs/>
        </w:rPr>
        <w:t>,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8"/>
      </w:r>
      <w:r w:rsidRPr="00181C77">
        <w:rPr>
          <w:b/>
          <w:bCs/>
        </w:rPr>
        <w:t>.</w:t>
      </w:r>
    </w:p>
    <w:p w14:paraId="500C55FE" w14:textId="77777777" w:rsidR="008D321E" w:rsidRPr="00181C77" w:rsidRDefault="008D321E" w:rsidP="00181C77">
      <w:pPr>
        <w:spacing w:after="240" w:line="360" w:lineRule="auto"/>
        <w:rPr>
          <w:b/>
        </w:rPr>
      </w:pPr>
      <w:r w:rsidRPr="00181C77">
        <w:rPr>
          <w:b/>
        </w:rPr>
        <w:t>A</w:t>
      </w:r>
      <w:r w:rsidR="00ED4B80">
        <w:rPr>
          <w:b/>
        </w:rPr>
        <w:t>mend paragraph 1.1 of Schedule 20</w:t>
      </w:r>
      <w:r w:rsidRPr="00181C77">
        <w:rPr>
          <w:b/>
        </w:rPr>
        <w:t xml:space="preserve"> as follows:</w:t>
      </w:r>
    </w:p>
    <w:p w14:paraId="044BD6BB" w14:textId="77777777" w:rsidR="007D0B68" w:rsidRPr="00181C77" w:rsidRDefault="00EE6495" w:rsidP="00181C77">
      <w:pPr>
        <w:pStyle w:val="BodyText"/>
        <w:spacing w:after="240" w:line="360" w:lineRule="auto"/>
        <w:ind w:right="201" w:hanging="699"/>
        <w:jc w:val="both"/>
        <w:rPr>
          <w:rFonts w:cs="Times New Roman"/>
        </w:rPr>
      </w:pPr>
      <w:r>
        <w:rPr>
          <w:rFonts w:cs="Times New Roman"/>
        </w:rPr>
        <w:pict w14:anchorId="73230030">
          <v:shape id="_x0000_i1026" type="#_x0000_t75" style="width:12.65pt;height:8.85pt;visibility:visible;mso-wrap-style:square" o:bullet="t">
            <v:imagedata r:id="rId14" o:title=""/>
          </v:shape>
        </w:pict>
      </w:r>
      <w:r w:rsidR="00ED4B80">
        <w:rPr>
          <w:rFonts w:cs="Times New Roman"/>
          <w:position w:val="1"/>
        </w:rPr>
        <w:t xml:space="preserve">    </w:t>
      </w:r>
      <w:r w:rsidR="007D0B68" w:rsidRPr="00181C77">
        <w:rPr>
          <w:rFonts w:cs="Times New Roman"/>
          <w:position w:val="1"/>
        </w:rPr>
        <w:t>The</w:t>
      </w:r>
      <w:r w:rsidR="007D0B68" w:rsidRPr="00181C77">
        <w:rPr>
          <w:rFonts w:cs="Times New Roman"/>
          <w:spacing w:val="-2"/>
          <w:position w:val="1"/>
        </w:rPr>
        <w:t xml:space="preserve"> </w:t>
      </w:r>
      <w:r w:rsidR="007D0B68" w:rsidRPr="00181C77">
        <w:rPr>
          <w:rFonts w:cs="Times New Roman"/>
          <w:spacing w:val="-1"/>
          <w:position w:val="1"/>
        </w:rPr>
        <w:t>“</w:t>
      </w:r>
      <w:r w:rsidR="007D0B68" w:rsidRPr="00181C77">
        <w:rPr>
          <w:rFonts w:cs="Times New Roman"/>
          <w:position w:val="1"/>
        </w:rPr>
        <w:t>Annu</w:t>
      </w:r>
      <w:r w:rsidR="007D0B68" w:rsidRPr="00181C77">
        <w:rPr>
          <w:rFonts w:cs="Times New Roman"/>
          <w:spacing w:val="-2"/>
          <w:position w:val="1"/>
        </w:rPr>
        <w:t>a</w:t>
      </w:r>
      <w:r w:rsidR="007D0B68" w:rsidRPr="00181C77">
        <w:rPr>
          <w:rFonts w:cs="Times New Roman"/>
          <w:position w:val="1"/>
        </w:rPr>
        <w:t>l R</w:t>
      </w:r>
      <w:r w:rsidR="007D0B68" w:rsidRPr="00181C77">
        <w:rPr>
          <w:rFonts w:cs="Times New Roman"/>
          <w:spacing w:val="-1"/>
          <w:position w:val="1"/>
        </w:rPr>
        <w:t>e</w:t>
      </w:r>
      <w:r w:rsidR="007D0B68" w:rsidRPr="00181C77">
        <w:rPr>
          <w:rFonts w:cs="Times New Roman"/>
          <w:position w:val="1"/>
        </w:rPr>
        <w:t>v</w:t>
      </w:r>
      <w:r w:rsidR="007D0B68" w:rsidRPr="00181C77">
        <w:rPr>
          <w:rFonts w:cs="Times New Roman"/>
          <w:spacing w:val="2"/>
          <w:position w:val="1"/>
        </w:rPr>
        <w:t>i</w:t>
      </w:r>
      <w:r w:rsidR="007D0B68" w:rsidRPr="00181C77">
        <w:rPr>
          <w:rFonts w:cs="Times New Roman"/>
          <w:spacing w:val="-1"/>
          <w:position w:val="1"/>
        </w:rPr>
        <w:t>e</w:t>
      </w:r>
      <w:r w:rsidR="007D0B68" w:rsidRPr="00181C77">
        <w:rPr>
          <w:rFonts w:cs="Times New Roman"/>
          <w:position w:val="1"/>
        </w:rPr>
        <w:t>w Pack”</w:t>
      </w:r>
      <w:r w:rsidR="007D0B68" w:rsidRPr="00181C77">
        <w:rPr>
          <w:rFonts w:cs="Times New Roman"/>
          <w:spacing w:val="-1"/>
          <w:position w:val="1"/>
        </w:rPr>
        <w:t xml:space="preserve"> </w:t>
      </w:r>
      <w:r w:rsidR="007D0B68" w:rsidRPr="00181C77">
        <w:rPr>
          <w:rFonts w:cs="Times New Roman"/>
          <w:position w:val="1"/>
        </w:rPr>
        <w:t xml:space="preserve">or </w:t>
      </w:r>
      <w:r w:rsidR="007D0B68" w:rsidRPr="00181C77">
        <w:rPr>
          <w:rFonts w:cs="Times New Roman"/>
          <w:spacing w:val="-2"/>
          <w:position w:val="1"/>
        </w:rPr>
        <w:t>“</w:t>
      </w:r>
      <w:r w:rsidR="007D0B68" w:rsidRPr="00181C77">
        <w:rPr>
          <w:rFonts w:cs="Times New Roman"/>
          <w:position w:val="1"/>
        </w:rPr>
        <w:t>ARP”</w:t>
      </w:r>
      <w:r w:rsidR="007D0B68" w:rsidRPr="00181C77">
        <w:rPr>
          <w:rFonts w:cs="Times New Roman"/>
          <w:spacing w:val="-1"/>
          <w:position w:val="1"/>
        </w:rPr>
        <w:t xml:space="preserve"> </w:t>
      </w:r>
      <w:r w:rsidR="007D0B68" w:rsidRPr="00181C77">
        <w:rPr>
          <w:rFonts w:cs="Times New Roman"/>
          <w:position w:val="1"/>
        </w:rPr>
        <w:t>is a d</w:t>
      </w:r>
      <w:r w:rsidR="007D0B68" w:rsidRPr="00181C77">
        <w:rPr>
          <w:rFonts w:cs="Times New Roman"/>
          <w:spacing w:val="1"/>
          <w:position w:val="1"/>
        </w:rPr>
        <w:t>o</w:t>
      </w:r>
      <w:r w:rsidR="007D0B68" w:rsidRPr="00181C77">
        <w:rPr>
          <w:rFonts w:cs="Times New Roman"/>
          <w:spacing w:val="-1"/>
          <w:position w:val="1"/>
        </w:rPr>
        <w:t>c</w:t>
      </w:r>
      <w:r w:rsidR="007D0B68" w:rsidRPr="00181C77">
        <w:rPr>
          <w:rFonts w:cs="Times New Roman"/>
          <w:position w:val="1"/>
        </w:rPr>
        <w:t>um</w:t>
      </w:r>
      <w:r w:rsidR="007D0B68" w:rsidRPr="00181C77">
        <w:rPr>
          <w:rFonts w:cs="Times New Roman"/>
          <w:spacing w:val="1"/>
          <w:position w:val="1"/>
        </w:rPr>
        <w:t>e</w:t>
      </w:r>
      <w:r w:rsidR="007D0B68" w:rsidRPr="00181C77">
        <w:rPr>
          <w:rFonts w:cs="Times New Roman"/>
          <w:position w:val="1"/>
        </w:rPr>
        <w:t>nt to</w:t>
      </w:r>
      <w:r w:rsidR="007D0B68" w:rsidRPr="00181C77">
        <w:rPr>
          <w:rFonts w:cs="Times New Roman"/>
          <w:spacing w:val="2"/>
          <w:position w:val="1"/>
        </w:rPr>
        <w:t xml:space="preserve"> </w:t>
      </w:r>
      <w:r w:rsidR="007D0B68" w:rsidRPr="00181C77">
        <w:rPr>
          <w:rFonts w:cs="Times New Roman"/>
          <w:position w:val="1"/>
        </w:rPr>
        <w:t>be</w:t>
      </w:r>
      <w:r w:rsidR="007D0B68" w:rsidRPr="00181C77">
        <w:rPr>
          <w:rFonts w:cs="Times New Roman"/>
          <w:spacing w:val="-1"/>
          <w:position w:val="1"/>
        </w:rPr>
        <w:t xml:space="preserve"> c</w:t>
      </w:r>
      <w:r w:rsidR="007D0B68" w:rsidRPr="00181C77">
        <w:rPr>
          <w:rFonts w:cs="Times New Roman"/>
          <w:position w:val="1"/>
        </w:rPr>
        <w:t>ompl</w:t>
      </w:r>
      <w:r w:rsidR="007D0B68" w:rsidRPr="00181C77">
        <w:rPr>
          <w:rFonts w:cs="Times New Roman"/>
          <w:spacing w:val="-1"/>
          <w:position w:val="1"/>
        </w:rPr>
        <w:t>e</w:t>
      </w:r>
      <w:r w:rsidR="007D0B68" w:rsidRPr="00181C77">
        <w:rPr>
          <w:rFonts w:cs="Times New Roman"/>
          <w:position w:val="1"/>
        </w:rPr>
        <w:t xml:space="preserve">ted </w:t>
      </w:r>
      <w:r w:rsidR="007D0B68" w:rsidRPr="00181C77">
        <w:rPr>
          <w:rFonts w:cs="Times New Roman"/>
          <w:spacing w:val="4"/>
          <w:position w:val="1"/>
        </w:rPr>
        <w:t>b</w:t>
      </w:r>
      <w:r w:rsidR="007D0B68" w:rsidRPr="00181C77">
        <w:rPr>
          <w:rFonts w:cs="Times New Roman"/>
          <w:position w:val="1"/>
        </w:rPr>
        <w:t>y</w:t>
      </w:r>
      <w:r w:rsidR="007D0B68" w:rsidRPr="00181C77">
        <w:rPr>
          <w:rFonts w:cs="Times New Roman"/>
          <w:spacing w:val="-5"/>
          <w:position w:val="1"/>
        </w:rPr>
        <w:t xml:space="preserve"> </w:t>
      </w:r>
      <w:r w:rsidR="007D0B68" w:rsidRPr="00181C77">
        <w:rPr>
          <w:rFonts w:cs="Times New Roman"/>
          <w:spacing w:val="-1"/>
          <w:position w:val="1"/>
        </w:rPr>
        <w:t>e</w:t>
      </w:r>
      <w:r w:rsidR="007D0B68" w:rsidRPr="00181C77">
        <w:rPr>
          <w:rFonts w:cs="Times New Roman"/>
          <w:spacing w:val="1"/>
          <w:position w:val="1"/>
        </w:rPr>
        <w:t>a</w:t>
      </w:r>
      <w:r w:rsidR="007D0B68" w:rsidRPr="00181C77">
        <w:rPr>
          <w:rFonts w:cs="Times New Roman"/>
          <w:spacing w:val="-1"/>
          <w:position w:val="1"/>
        </w:rPr>
        <w:t>c</w:t>
      </w:r>
      <w:r w:rsidR="007D0B68" w:rsidRPr="00181C77">
        <w:rPr>
          <w:rFonts w:cs="Times New Roman"/>
          <w:position w:val="1"/>
        </w:rPr>
        <w:t>h D</w:t>
      </w:r>
      <w:r w:rsidR="007D0B68" w:rsidRPr="00181C77">
        <w:rPr>
          <w:rFonts w:cs="Times New Roman"/>
          <w:spacing w:val="-1"/>
          <w:position w:val="1"/>
        </w:rPr>
        <w:t>N</w:t>
      </w:r>
      <w:r w:rsidR="007D0B68" w:rsidRPr="00181C77">
        <w:rPr>
          <w:rFonts w:cs="Times New Roman"/>
          <w:position w:val="1"/>
        </w:rPr>
        <w:t xml:space="preserve">O </w:t>
      </w:r>
      <w:r w:rsidR="007D0B68" w:rsidRPr="00181C77">
        <w:rPr>
          <w:rFonts w:cs="Times New Roman"/>
        </w:rPr>
        <w:lastRenderedPageBreak/>
        <w:t>P</w:t>
      </w:r>
      <w:r w:rsidR="007D0B68" w:rsidRPr="00181C77">
        <w:rPr>
          <w:rFonts w:cs="Times New Roman"/>
          <w:spacing w:val="-1"/>
        </w:rPr>
        <w:t>a</w:t>
      </w:r>
      <w:r w:rsidR="007D0B68" w:rsidRPr="00181C77">
        <w:rPr>
          <w:rFonts w:cs="Times New Roman"/>
        </w:rPr>
        <w:t>r</w:t>
      </w:r>
      <w:r w:rsidR="007D0B68" w:rsidRPr="00181C77">
        <w:rPr>
          <w:rFonts w:cs="Times New Roman"/>
          <w:spacing w:val="1"/>
        </w:rPr>
        <w:t>t</w:t>
      </w:r>
      <w:r w:rsidR="007D0B68" w:rsidRPr="00181C77">
        <w:rPr>
          <w:rFonts w:cs="Times New Roman"/>
        </w:rPr>
        <w:t>y</w:t>
      </w:r>
      <w:r w:rsidR="007D0B68" w:rsidRPr="00181C77">
        <w:rPr>
          <w:rFonts w:cs="Times New Roman"/>
          <w:spacing w:val="-3"/>
        </w:rPr>
        <w:t xml:space="preserve"> g</w:t>
      </w:r>
      <w:r w:rsidR="007D0B68" w:rsidRPr="00181C77">
        <w:rPr>
          <w:rFonts w:cs="Times New Roman"/>
        </w:rPr>
        <w:t>ivi</w:t>
      </w:r>
      <w:r w:rsidR="007D0B68" w:rsidRPr="00181C77">
        <w:rPr>
          <w:rFonts w:cs="Times New Roman"/>
          <w:spacing w:val="2"/>
        </w:rPr>
        <w:t>n</w:t>
      </w:r>
      <w:r w:rsidR="007D0B68" w:rsidRPr="00181C77">
        <w:rPr>
          <w:rFonts w:cs="Times New Roman"/>
        </w:rPr>
        <w:t>g</w:t>
      </w:r>
      <w:r w:rsidR="007D0B68" w:rsidRPr="00181C77">
        <w:rPr>
          <w:rFonts w:cs="Times New Roman"/>
          <w:spacing w:val="-3"/>
        </w:rPr>
        <w:t xml:space="preserve"> </w:t>
      </w:r>
      <w:r w:rsidR="007D0B68" w:rsidRPr="00181C77">
        <w:rPr>
          <w:rFonts w:cs="Times New Roman"/>
        </w:rPr>
        <w:t>indi</w:t>
      </w:r>
      <w:r w:rsidR="007D0B68" w:rsidRPr="00181C77">
        <w:rPr>
          <w:rFonts w:cs="Times New Roman"/>
          <w:spacing w:val="-1"/>
        </w:rPr>
        <w:t>ca</w:t>
      </w:r>
      <w:r w:rsidR="007D0B68" w:rsidRPr="00181C77">
        <w:rPr>
          <w:rFonts w:cs="Times New Roman"/>
        </w:rPr>
        <w:t>tive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wh</w:t>
      </w:r>
      <w:r w:rsidR="007D0B68" w:rsidRPr="00181C77">
        <w:rPr>
          <w:rFonts w:cs="Times New Roman"/>
          <w:spacing w:val="-2"/>
        </w:rPr>
        <w:t>e</w:t>
      </w:r>
      <w:r w:rsidR="007D0B68" w:rsidRPr="00181C77">
        <w:rPr>
          <w:rFonts w:cs="Times New Roman"/>
        </w:rPr>
        <w:t>n fi</w:t>
      </w:r>
      <w:r w:rsidR="007D0B68" w:rsidRPr="00181C77">
        <w:rPr>
          <w:rFonts w:cs="Times New Roman"/>
          <w:spacing w:val="-1"/>
        </w:rPr>
        <w:t>r</w:t>
      </w:r>
      <w:r w:rsidR="007D0B68" w:rsidRPr="00181C77">
        <w:rPr>
          <w:rFonts w:cs="Times New Roman"/>
        </w:rPr>
        <w:t>st publish</w:t>
      </w:r>
      <w:r w:rsidR="007D0B68" w:rsidRPr="00181C77">
        <w:rPr>
          <w:rFonts w:cs="Times New Roman"/>
          <w:spacing w:val="-1"/>
        </w:rPr>
        <w:t>e</w:t>
      </w:r>
      <w:r w:rsidR="007D0B68" w:rsidRPr="00181C77">
        <w:rPr>
          <w:rFonts w:cs="Times New Roman"/>
        </w:rPr>
        <w:t xml:space="preserve">d in </w:t>
      </w:r>
      <w:r w:rsidR="007D0B68" w:rsidRPr="00181C77">
        <w:rPr>
          <w:rFonts w:cs="Times New Roman"/>
          <w:spacing w:val="1"/>
        </w:rPr>
        <w:t>a</w:t>
      </w:r>
      <w:r w:rsidR="007D0B68" w:rsidRPr="00181C77">
        <w:rPr>
          <w:rFonts w:cs="Times New Roman"/>
          <w:spacing w:val="-1"/>
        </w:rPr>
        <w:t>cc</w:t>
      </w:r>
      <w:r w:rsidR="007D0B68" w:rsidRPr="00181C77">
        <w:rPr>
          <w:rFonts w:cs="Times New Roman"/>
        </w:rPr>
        <w:t>ord</w:t>
      </w:r>
      <w:r w:rsidR="007D0B68" w:rsidRPr="00181C77">
        <w:rPr>
          <w:rFonts w:cs="Times New Roman"/>
          <w:spacing w:val="-2"/>
        </w:rPr>
        <w:t>a</w:t>
      </w:r>
      <w:r w:rsidR="007D0B68" w:rsidRPr="00181C77">
        <w:rPr>
          <w:rFonts w:cs="Times New Roman"/>
          <w:spacing w:val="2"/>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spacing w:val="2"/>
        </w:rPr>
        <w:t>3</w:t>
      </w:r>
      <w:r w:rsidR="007D0B68" w:rsidRPr="00181C77">
        <w:rPr>
          <w:rFonts w:cs="Times New Roman"/>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a</w:t>
      </w:r>
      <w:r w:rsidR="007D0B68" w:rsidRPr="00181C77">
        <w:rPr>
          <w:rFonts w:cs="Times New Roman"/>
        </w:rPr>
        <w:t>nd fin</w:t>
      </w:r>
      <w:r w:rsidR="007D0B68" w:rsidRPr="00181C77">
        <w:rPr>
          <w:rFonts w:cs="Times New Roman"/>
          <w:spacing w:val="-2"/>
        </w:rPr>
        <w:t>a</w:t>
      </w:r>
      <w:r w:rsidR="007D0B68" w:rsidRPr="00181C77">
        <w:rPr>
          <w:rFonts w:cs="Times New Roman"/>
        </w:rPr>
        <w:t>l (</w:t>
      </w:r>
      <w:r w:rsidR="007D0B68" w:rsidRPr="00181C77">
        <w:rPr>
          <w:rFonts w:cs="Times New Roman"/>
          <w:spacing w:val="-1"/>
        </w:rPr>
        <w:t>w</w:t>
      </w:r>
      <w:r w:rsidR="007D0B68" w:rsidRPr="00181C77">
        <w:rPr>
          <w:rFonts w:cs="Times New Roman"/>
        </w:rPr>
        <w:t>h</w:t>
      </w:r>
      <w:r w:rsidR="007D0B68" w:rsidRPr="00181C77">
        <w:rPr>
          <w:rFonts w:cs="Times New Roman"/>
          <w:spacing w:val="-1"/>
        </w:rPr>
        <w:t>e</w:t>
      </w:r>
      <w:r w:rsidR="007D0B68" w:rsidRPr="00181C77">
        <w:rPr>
          <w:rFonts w:cs="Times New Roman"/>
        </w:rPr>
        <w:t>n up</w:t>
      </w:r>
      <w:r w:rsidR="007D0B68" w:rsidRPr="00181C77">
        <w:rPr>
          <w:rFonts w:cs="Times New Roman"/>
          <w:spacing w:val="2"/>
        </w:rPr>
        <w:t>d</w:t>
      </w:r>
      <w:r w:rsidR="007D0B68" w:rsidRPr="00181C77">
        <w:rPr>
          <w:rFonts w:cs="Times New Roman"/>
          <w:spacing w:val="-1"/>
        </w:rPr>
        <w:t>a</w:t>
      </w:r>
      <w:r w:rsidR="007D0B68" w:rsidRPr="00181C77">
        <w:rPr>
          <w:rFonts w:cs="Times New Roman"/>
        </w:rPr>
        <w:t xml:space="preserve">ted in </w:t>
      </w:r>
      <w:r w:rsidR="007D0B68" w:rsidRPr="00181C77">
        <w:rPr>
          <w:rFonts w:cs="Times New Roman"/>
          <w:spacing w:val="-1"/>
        </w:rPr>
        <w:t>a</w:t>
      </w:r>
      <w:r w:rsidR="007D0B68" w:rsidRPr="00181C77">
        <w:rPr>
          <w:rFonts w:cs="Times New Roman"/>
          <w:spacing w:val="1"/>
        </w:rPr>
        <w:t>c</w:t>
      </w:r>
      <w:r w:rsidR="007D0B68" w:rsidRPr="00181C77">
        <w:rPr>
          <w:rFonts w:cs="Times New Roman"/>
          <w:spacing w:val="-1"/>
        </w:rPr>
        <w:t>c</w:t>
      </w:r>
      <w:r w:rsidR="007D0B68" w:rsidRPr="00181C77">
        <w:rPr>
          <w:rFonts w:cs="Times New Roman"/>
        </w:rPr>
        <w:t>ord</w:t>
      </w:r>
      <w:r w:rsidR="007D0B68" w:rsidRPr="00181C77">
        <w:rPr>
          <w:rFonts w:cs="Times New Roman"/>
          <w:spacing w:val="-2"/>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rPr>
        <w:t>3</w:t>
      </w:r>
      <w:r w:rsidR="007D0B68" w:rsidRPr="00181C77">
        <w:rPr>
          <w:rFonts w:cs="Times New Roman"/>
          <w:spacing w:val="2"/>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U</w:t>
      </w:r>
      <w:r w:rsidR="007D0B68" w:rsidRPr="00181C77">
        <w:rPr>
          <w:rFonts w:cs="Times New Roman"/>
          <w:spacing w:val="2"/>
        </w:rPr>
        <w:t>s</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of </w:t>
      </w:r>
      <w:r w:rsidR="007D0B68" w:rsidRPr="00181C77">
        <w:rPr>
          <w:rFonts w:cs="Times New Roman"/>
          <w:spacing w:val="2"/>
        </w:rPr>
        <w:t>S</w:t>
      </w:r>
      <w:r w:rsidR="007D0B68" w:rsidRPr="00181C77">
        <w:rPr>
          <w:rFonts w:cs="Times New Roman"/>
          <w:spacing w:val="-5"/>
        </w:rPr>
        <w:t>y</w:t>
      </w:r>
      <w:r w:rsidR="007D0B68" w:rsidRPr="00181C77">
        <w:rPr>
          <w:rFonts w:cs="Times New Roman"/>
        </w:rPr>
        <w:t>s</w:t>
      </w:r>
      <w:r w:rsidR="007D0B68" w:rsidRPr="00181C77">
        <w:rPr>
          <w:rFonts w:cs="Times New Roman"/>
          <w:spacing w:val="2"/>
        </w:rPr>
        <w:t>t</w:t>
      </w:r>
      <w:r w:rsidR="007D0B68" w:rsidRPr="00181C77">
        <w:rPr>
          <w:rFonts w:cs="Times New Roman"/>
          <w:spacing w:val="-1"/>
        </w:rPr>
        <w:t>e</w:t>
      </w:r>
      <w:r w:rsidR="007D0B68" w:rsidRPr="00181C77">
        <w:rPr>
          <w:rFonts w:cs="Times New Roman"/>
        </w:rPr>
        <w:t>m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spacing w:val="1"/>
        </w:rPr>
        <w:t>e</w:t>
      </w:r>
      <w:r w:rsidR="007D0B68" w:rsidRPr="00181C77">
        <w:rPr>
          <w:rFonts w:cs="Times New Roman"/>
        </w:rPr>
        <w:t>s to app</w:t>
      </w:r>
      <w:r w:rsidR="007D0B68" w:rsidRPr="00181C77">
        <w:rPr>
          <w:rFonts w:cs="Times New Roman"/>
          <w:spacing w:val="2"/>
        </w:rPr>
        <w:t>l</w:t>
      </w:r>
      <w:r w:rsidR="007D0B68" w:rsidRPr="00181C77">
        <w:rPr>
          <w:rFonts w:cs="Times New Roman"/>
        </w:rPr>
        <w:t>y pursu</w:t>
      </w:r>
      <w:r w:rsidR="007D0B68" w:rsidRPr="00181C77">
        <w:rPr>
          <w:rFonts w:cs="Times New Roman"/>
          <w:spacing w:val="-2"/>
        </w:rPr>
        <w:t>a</w:t>
      </w:r>
      <w:r w:rsidR="007D0B68" w:rsidRPr="00181C77">
        <w:rPr>
          <w:rFonts w:cs="Times New Roman"/>
        </w:rPr>
        <w:t>nt to the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rPr>
        <w:t>i</w:t>
      </w:r>
      <w:r w:rsidR="007D0B68" w:rsidRPr="00181C77">
        <w:rPr>
          <w:rFonts w:cs="Times New Roman"/>
          <w:spacing w:val="2"/>
        </w:rPr>
        <w:t>n</w:t>
      </w:r>
      <w:r w:rsidR="007D0B68" w:rsidRPr="00181C77">
        <w:rPr>
          <w:rFonts w:cs="Times New Roman"/>
        </w:rPr>
        <w:t>g</w:t>
      </w:r>
      <w:r w:rsidR="007D0B68" w:rsidRPr="00181C77">
        <w:rPr>
          <w:rFonts w:cs="Times New Roman"/>
          <w:spacing w:val="-1"/>
        </w:rPr>
        <w:t xml:space="preserve"> </w:t>
      </w:r>
      <w:r w:rsidR="007D0B68" w:rsidRPr="00181C77">
        <w:rPr>
          <w:rFonts w:cs="Times New Roman"/>
        </w:rPr>
        <w:t>M</w:t>
      </w:r>
      <w:r w:rsidR="007D0B68" w:rsidRPr="00181C77">
        <w:rPr>
          <w:rFonts w:cs="Times New Roman"/>
          <w:spacing w:val="-1"/>
        </w:rPr>
        <w:t>e</w:t>
      </w:r>
      <w:r w:rsidR="007D0B68" w:rsidRPr="00181C77">
        <w:rPr>
          <w:rFonts w:cs="Times New Roman"/>
        </w:rPr>
        <w:t>thodolo</w:t>
      </w:r>
      <w:r w:rsidR="007D0B68" w:rsidRPr="00181C77">
        <w:rPr>
          <w:rFonts w:cs="Times New Roman"/>
          <w:spacing w:val="2"/>
        </w:rPr>
        <w:t>g</w:t>
      </w:r>
      <w:r w:rsidR="007D0B68" w:rsidRPr="00181C77">
        <w:rPr>
          <w:rFonts w:cs="Times New Roman"/>
        </w:rPr>
        <w:t>y</w:t>
      </w:r>
      <w:r w:rsidR="007D0B68" w:rsidRPr="00181C77">
        <w:rPr>
          <w:rFonts w:cs="Times New Roman"/>
          <w:spacing w:val="-5"/>
        </w:rPr>
        <w:t xml:space="preserve"> </w:t>
      </w:r>
      <w:r w:rsidR="007D0B68" w:rsidRPr="00181C77">
        <w:rPr>
          <w:rFonts w:cs="Times New Roman"/>
        </w:rPr>
        <w:t>s</w:t>
      </w:r>
      <w:r w:rsidR="007D0B68" w:rsidRPr="00181C77">
        <w:rPr>
          <w:rFonts w:cs="Times New Roman"/>
          <w:spacing w:val="-1"/>
        </w:rPr>
        <w:t>e</w:t>
      </w:r>
      <w:r w:rsidR="007D0B68" w:rsidRPr="00181C77">
        <w:rPr>
          <w:rFonts w:cs="Times New Roman"/>
        </w:rPr>
        <w:t xml:space="preserve">t out in </w:t>
      </w:r>
      <w:r w:rsidR="007D0B68" w:rsidRPr="00181C77">
        <w:rPr>
          <w:rFonts w:cs="Times New Roman"/>
          <w:spacing w:val="1"/>
        </w:rPr>
        <w:t>S</w:t>
      </w:r>
      <w:r w:rsidR="007D0B68" w:rsidRPr="00181C77">
        <w:rPr>
          <w:rFonts w:cs="Times New Roman"/>
          <w:spacing w:val="-1"/>
        </w:rPr>
        <w:t>c</w:t>
      </w:r>
      <w:r w:rsidR="007D0B68" w:rsidRPr="00181C77">
        <w:rPr>
          <w:rFonts w:cs="Times New Roman"/>
        </w:rPr>
        <w:t>h</w:t>
      </w:r>
      <w:r w:rsidR="007D0B68" w:rsidRPr="00181C77">
        <w:rPr>
          <w:rFonts w:cs="Times New Roman"/>
          <w:spacing w:val="-1"/>
        </w:rPr>
        <w:t>e</w:t>
      </w:r>
      <w:r w:rsidR="007D0B68" w:rsidRPr="00181C77">
        <w:rPr>
          <w:rFonts w:cs="Times New Roman"/>
        </w:rPr>
        <w:t xml:space="preserve">dule 16 </w:t>
      </w:r>
      <w:r w:rsidR="007D0B68" w:rsidRPr="00181C77">
        <w:rPr>
          <w:rFonts w:cs="Times New Roman"/>
          <w:spacing w:val="-2"/>
        </w:rPr>
        <w:t>(</w:t>
      </w:r>
      <w:r w:rsidR="007D0B68" w:rsidRPr="00181C77">
        <w:rPr>
          <w:rFonts w:cs="Times New Roman"/>
        </w:rPr>
        <w:t>the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C</w:t>
      </w:r>
      <w:r w:rsidR="007D0B68" w:rsidRPr="00181C77">
        <w:rPr>
          <w:rFonts w:cs="Times New Roman"/>
          <w:spacing w:val="3"/>
        </w:rPr>
        <w:t>D</w:t>
      </w:r>
      <w:r w:rsidR="007D0B68" w:rsidRPr="00181C77">
        <w:rPr>
          <w:rFonts w:cs="Times New Roman"/>
        </w:rPr>
        <w:t>CM</w:t>
      </w:r>
      <w:r w:rsidR="007D0B68" w:rsidRPr="00181C77">
        <w:rPr>
          <w:rFonts w:cs="Times New Roman"/>
          <w:spacing w:val="-1"/>
        </w:rPr>
        <w:t>”</w:t>
      </w:r>
      <w:r w:rsidR="007D0B68" w:rsidRPr="00181C77">
        <w:rPr>
          <w:rFonts w:cs="Times New Roman"/>
        </w:rPr>
        <w:t xml:space="preserve">). </w:t>
      </w:r>
      <w:r w:rsidR="007D0B68" w:rsidRPr="00181C77">
        <w:rPr>
          <w:rFonts w:cs="Times New Roman"/>
          <w:spacing w:val="-1"/>
        </w:rPr>
        <w:t>T</w:t>
      </w:r>
      <w:r w:rsidR="007D0B68" w:rsidRPr="00181C77">
        <w:rPr>
          <w:rFonts w:cs="Times New Roman"/>
        </w:rPr>
        <w:t>he p</w:t>
      </w:r>
      <w:r w:rsidR="007D0B68" w:rsidRPr="00181C77">
        <w:rPr>
          <w:rFonts w:cs="Times New Roman"/>
          <w:spacing w:val="-1"/>
        </w:rPr>
        <w:t>ac</w:t>
      </w:r>
      <w:r w:rsidR="007D0B68" w:rsidRPr="00181C77">
        <w:rPr>
          <w:rFonts w:cs="Times New Roman"/>
        </w:rPr>
        <w:t>k sh</w:t>
      </w:r>
      <w:r w:rsidR="007D0B68" w:rsidRPr="00181C77">
        <w:rPr>
          <w:rFonts w:cs="Times New Roman"/>
          <w:spacing w:val="-1"/>
        </w:rPr>
        <w:t>a</w:t>
      </w:r>
      <w:r w:rsidR="007D0B68" w:rsidRPr="00181C77">
        <w:rPr>
          <w:rFonts w:cs="Times New Roman"/>
        </w:rPr>
        <w:t xml:space="preserve">ll </w:t>
      </w:r>
      <w:r w:rsidR="007D0B68" w:rsidRPr="00181C77">
        <w:rPr>
          <w:rFonts w:cs="Times New Roman"/>
          <w:spacing w:val="-1"/>
        </w:rPr>
        <w:t>c</w:t>
      </w:r>
      <w:r w:rsidR="007D0B68" w:rsidRPr="00181C77">
        <w:rPr>
          <w:rFonts w:cs="Times New Roman"/>
        </w:rPr>
        <w:t>ontain d</w:t>
      </w:r>
      <w:r w:rsidR="007D0B68" w:rsidRPr="00181C77">
        <w:rPr>
          <w:rFonts w:cs="Times New Roman"/>
          <w:spacing w:val="-1"/>
        </w:rPr>
        <w:t>e</w:t>
      </w:r>
      <w:r w:rsidR="007D0B68" w:rsidRPr="00181C77">
        <w:rPr>
          <w:rFonts w:cs="Times New Roman"/>
          <w:spacing w:val="2"/>
        </w:rPr>
        <w:t>t</w:t>
      </w:r>
      <w:r w:rsidR="007D0B68" w:rsidRPr="00181C77">
        <w:rPr>
          <w:rFonts w:cs="Times New Roman"/>
          <w:spacing w:val="-1"/>
        </w:rPr>
        <w:t>a</w:t>
      </w:r>
      <w:r w:rsidR="007D0B68" w:rsidRPr="00181C77">
        <w:rPr>
          <w:rFonts w:cs="Times New Roman"/>
        </w:rPr>
        <w:t>il of histori</w:t>
      </w:r>
      <w:r w:rsidR="007D0B68" w:rsidRPr="00181C77">
        <w:rPr>
          <w:rFonts w:cs="Times New Roman"/>
          <w:spacing w:val="-1"/>
        </w:rPr>
        <w:t>ca</w:t>
      </w:r>
      <w:r w:rsidR="007D0B68" w:rsidRPr="00181C77">
        <w:rPr>
          <w:rFonts w:cs="Times New Roman"/>
        </w:rPr>
        <w:t xml:space="preserve">l and </w:t>
      </w:r>
      <w:r w:rsidR="007D0B68" w:rsidRPr="00181C77">
        <w:rPr>
          <w:rFonts w:cs="Times New Roman"/>
          <w:spacing w:val="-2"/>
        </w:rPr>
        <w:t>f</w:t>
      </w:r>
      <w:r w:rsidR="007D0B68" w:rsidRPr="00181C77">
        <w:rPr>
          <w:rFonts w:cs="Times New Roman"/>
        </w:rPr>
        <w:t>o</w:t>
      </w:r>
      <w:r w:rsidR="007D0B68" w:rsidRPr="00181C77">
        <w:rPr>
          <w:rFonts w:cs="Times New Roman"/>
          <w:spacing w:val="1"/>
        </w:rPr>
        <w:t>r</w:t>
      </w:r>
      <w:r w:rsidR="007D0B68" w:rsidRPr="00181C77">
        <w:rPr>
          <w:rFonts w:cs="Times New Roman"/>
          <w:spacing w:val="-1"/>
        </w:rPr>
        <w:t>e</w:t>
      </w:r>
      <w:r w:rsidR="007D0B68" w:rsidRPr="00181C77">
        <w:rPr>
          <w:rFonts w:cs="Times New Roman"/>
          <w:spacing w:val="1"/>
        </w:rPr>
        <w:t>c</w:t>
      </w:r>
      <w:r w:rsidR="007D0B68" w:rsidRPr="00181C77">
        <w:rPr>
          <w:rFonts w:cs="Times New Roman"/>
          <w:spacing w:val="-1"/>
        </w:rPr>
        <w:t>a</w:t>
      </w:r>
      <w:r w:rsidR="007D0B68" w:rsidRPr="00181C77">
        <w:rPr>
          <w:rFonts w:cs="Times New Roman"/>
        </w:rPr>
        <w:t xml:space="preserve">st </w:t>
      </w:r>
      <w:r w:rsidR="007D0B68" w:rsidRPr="00181C77">
        <w:rPr>
          <w:rFonts w:cs="Times New Roman"/>
          <w:spacing w:val="1"/>
        </w:rPr>
        <w:t>C</w:t>
      </w:r>
      <w:r w:rsidR="007D0B68" w:rsidRPr="00181C77">
        <w:rPr>
          <w:rFonts w:cs="Times New Roman"/>
        </w:rPr>
        <w:t xml:space="preserve">DCM inputs, </w:t>
      </w:r>
      <w:r w:rsidR="007D0B68" w:rsidRPr="00181C77">
        <w:rPr>
          <w:rFonts w:cs="Times New Roman"/>
          <w:spacing w:val="-1"/>
        </w:rPr>
        <w:t>a</w:t>
      </w:r>
      <w:r w:rsidR="007D0B68" w:rsidRPr="00181C77">
        <w:rPr>
          <w:rFonts w:cs="Times New Roman"/>
        </w:rPr>
        <w:t>nd a</w:t>
      </w:r>
      <w:r w:rsidR="007D0B68" w:rsidRPr="00181C77">
        <w:rPr>
          <w:rFonts w:cs="Times New Roman"/>
          <w:spacing w:val="-1"/>
        </w:rPr>
        <w:t xml:space="preserve"> </w:t>
      </w:r>
      <w:r w:rsidR="007D0B68" w:rsidRPr="00181C77">
        <w:rPr>
          <w:rFonts w:cs="Times New Roman"/>
        </w:rPr>
        <w:t>fo</w:t>
      </w:r>
      <w:r w:rsidR="007D0B68" w:rsidRPr="00181C77">
        <w:rPr>
          <w:rFonts w:cs="Times New Roman"/>
          <w:spacing w:val="-2"/>
        </w:rPr>
        <w:t>r</w:t>
      </w:r>
      <w:r w:rsidR="007D0B68" w:rsidRPr="00181C77">
        <w:rPr>
          <w:rFonts w:cs="Times New Roman"/>
          <w:spacing w:val="1"/>
        </w:rPr>
        <w:t>e</w:t>
      </w:r>
      <w:r w:rsidR="007D0B68" w:rsidRPr="00181C77">
        <w:rPr>
          <w:rFonts w:cs="Times New Roman"/>
          <w:spacing w:val="-1"/>
        </w:rPr>
        <w:t>ca</w:t>
      </w:r>
      <w:r w:rsidR="007D0B68" w:rsidRPr="00181C77">
        <w:rPr>
          <w:rFonts w:cs="Times New Roman"/>
        </w:rPr>
        <w:t xml:space="preserve">st of use of </w:t>
      </w:r>
      <w:r w:rsidR="007D0B68" w:rsidRPr="00181C77">
        <w:rPr>
          <w:rFonts w:cs="Times New Roman"/>
          <w:spacing w:val="1"/>
        </w:rPr>
        <w:t>s</w:t>
      </w:r>
      <w:r w:rsidR="007D0B68" w:rsidRPr="00181C77">
        <w:rPr>
          <w:rFonts w:cs="Times New Roman"/>
          <w:spacing w:val="-5"/>
        </w:rPr>
        <w:t>y</w:t>
      </w:r>
      <w:r w:rsidR="007D0B68" w:rsidRPr="00181C77">
        <w:rPr>
          <w:rFonts w:cs="Times New Roman"/>
        </w:rPr>
        <w:t>stem t</w:t>
      </w:r>
      <w:r w:rsidR="007D0B68" w:rsidRPr="00181C77">
        <w:rPr>
          <w:rFonts w:cs="Times New Roman"/>
          <w:spacing w:val="1"/>
        </w:rPr>
        <w:t>a</w:t>
      </w:r>
      <w:r w:rsidR="007D0B68" w:rsidRPr="00181C77">
        <w:rPr>
          <w:rFonts w:cs="Times New Roman"/>
        </w:rPr>
        <w:t>ri</w:t>
      </w:r>
      <w:r w:rsidR="007D0B68" w:rsidRPr="00181C77">
        <w:rPr>
          <w:rFonts w:cs="Times New Roman"/>
          <w:spacing w:val="-1"/>
        </w:rPr>
        <w:t>f</w:t>
      </w:r>
      <w:r w:rsidR="007D0B68" w:rsidRPr="00181C77">
        <w:rPr>
          <w:rFonts w:cs="Times New Roman"/>
        </w:rPr>
        <w:t xml:space="preserve">fs </w:t>
      </w:r>
      <w:r w:rsidR="007D0B68" w:rsidRPr="00181C77">
        <w:rPr>
          <w:rFonts w:cs="Times New Roman"/>
          <w:spacing w:val="-2"/>
        </w:rPr>
        <w:t>f</w:t>
      </w:r>
      <w:r w:rsidR="007D0B68" w:rsidRPr="00181C77">
        <w:rPr>
          <w:rFonts w:cs="Times New Roman"/>
          <w:spacing w:val="2"/>
        </w:rPr>
        <w:t>o</w:t>
      </w:r>
      <w:r w:rsidR="007D0B68" w:rsidRPr="00181C77">
        <w:rPr>
          <w:rFonts w:cs="Times New Roman"/>
        </w:rPr>
        <w:t>r the</w:t>
      </w:r>
      <w:r w:rsidR="007D0B68" w:rsidRPr="00181C77">
        <w:rPr>
          <w:rFonts w:cs="Times New Roman"/>
          <w:spacing w:val="-2"/>
        </w:rPr>
        <w:t xml:space="preserve"> </w:t>
      </w:r>
      <w:r w:rsidR="007D0B68" w:rsidRPr="00181C77">
        <w:rPr>
          <w:rFonts w:cs="Times New Roman"/>
          <w:spacing w:val="2"/>
        </w:rPr>
        <w:t>n</w:t>
      </w:r>
      <w:r w:rsidR="007D0B68" w:rsidRPr="00181C77">
        <w:rPr>
          <w:rFonts w:cs="Times New Roman"/>
          <w:spacing w:val="-1"/>
        </w:rPr>
        <w:t>e</w:t>
      </w:r>
      <w:r w:rsidR="007D0B68" w:rsidRPr="00181C77">
        <w:rPr>
          <w:rFonts w:cs="Times New Roman"/>
          <w:spacing w:val="2"/>
        </w:rPr>
        <w:t>x</w:t>
      </w:r>
      <w:r w:rsidR="007D0B68" w:rsidRPr="00181C77">
        <w:rPr>
          <w:rFonts w:cs="Times New Roman"/>
        </w:rPr>
        <w:t>t 5</w:t>
      </w:r>
      <w:r w:rsidR="007D0B68" w:rsidRPr="00181C77">
        <w:rPr>
          <w:rFonts w:cs="Times New Roman"/>
          <w:spacing w:val="2"/>
        </w:rPr>
        <w:t xml:space="preserve"> </w:t>
      </w:r>
      <w:r w:rsidR="007D0B68" w:rsidRPr="00181C77">
        <w:rPr>
          <w:rFonts w:cs="Times New Roman"/>
          <w:spacing w:val="-5"/>
        </w:rPr>
        <w:t>y</w:t>
      </w:r>
      <w:r w:rsidR="007D0B68" w:rsidRPr="00181C77">
        <w:rPr>
          <w:rFonts w:cs="Times New Roman"/>
          <w:spacing w:val="-1"/>
        </w:rPr>
        <w:t>ea</w:t>
      </w:r>
      <w:r w:rsidR="007D0B68" w:rsidRPr="00181C77">
        <w:rPr>
          <w:rFonts w:cs="Times New Roman"/>
        </w:rPr>
        <w:t xml:space="preserve">rs, in </w:t>
      </w:r>
      <w:r w:rsidR="007D0B68" w:rsidRPr="00181C77">
        <w:rPr>
          <w:rFonts w:cs="Times New Roman"/>
          <w:spacing w:val="1"/>
        </w:rPr>
        <w:t>a</w:t>
      </w:r>
      <w:r w:rsidR="007D0B68" w:rsidRPr="00181C77">
        <w:rPr>
          <w:rFonts w:cs="Times New Roman"/>
          <w:spacing w:val="-1"/>
        </w:rPr>
        <w:t>cc</w:t>
      </w:r>
      <w:r w:rsidR="007D0B68" w:rsidRPr="00181C77">
        <w:rPr>
          <w:rFonts w:cs="Times New Roman"/>
        </w:rPr>
        <w:t>or</w:t>
      </w:r>
      <w:r w:rsidR="007D0B68" w:rsidRPr="00181C77">
        <w:rPr>
          <w:rFonts w:cs="Times New Roman"/>
          <w:spacing w:val="1"/>
        </w:rPr>
        <w:t>d</w:t>
      </w:r>
      <w:r w:rsidR="007D0B68" w:rsidRPr="00181C77">
        <w:rPr>
          <w:rFonts w:cs="Times New Roman"/>
          <w:spacing w:val="-1"/>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with </w:t>
      </w:r>
      <w:r w:rsidR="007D0B68" w:rsidRPr="00181C77">
        <w:rPr>
          <w:rFonts w:cs="Times New Roman"/>
          <w:spacing w:val="1"/>
        </w:rPr>
        <w:t>P</w:t>
      </w:r>
      <w:r w:rsidR="007D0B68" w:rsidRPr="00181C77">
        <w:rPr>
          <w:rFonts w:cs="Times New Roman"/>
          <w:spacing w:val="-1"/>
        </w:rPr>
        <w:t>a</w:t>
      </w:r>
      <w:r w:rsidR="007D0B68" w:rsidRPr="00181C77">
        <w:rPr>
          <w:rFonts w:cs="Times New Roman"/>
        </w:rPr>
        <w:t>ra</w:t>
      </w:r>
      <w:r w:rsidR="007D0B68" w:rsidRPr="00181C77">
        <w:rPr>
          <w:rFonts w:cs="Times New Roman"/>
          <w:spacing w:val="-3"/>
        </w:rPr>
        <w:t>g</w:t>
      </w:r>
      <w:r w:rsidR="007D0B68" w:rsidRPr="00181C77">
        <w:rPr>
          <w:rFonts w:cs="Times New Roman"/>
          <w:spacing w:val="1"/>
        </w:rPr>
        <w:t>r</w:t>
      </w:r>
      <w:r w:rsidR="007D0B68" w:rsidRPr="00181C77">
        <w:rPr>
          <w:rFonts w:cs="Times New Roman"/>
          <w:spacing w:val="-1"/>
        </w:rPr>
        <w:t>a</w:t>
      </w:r>
      <w:r w:rsidR="007D0B68" w:rsidRPr="00181C77">
        <w:rPr>
          <w:rFonts w:cs="Times New Roman"/>
        </w:rPr>
        <w:t>ph 2. The</w:t>
      </w:r>
      <w:r w:rsidR="007D0B68" w:rsidRPr="00181C77">
        <w:rPr>
          <w:rFonts w:cs="Times New Roman"/>
          <w:spacing w:val="-2"/>
        </w:rPr>
        <w:t xml:space="preserve"> </w:t>
      </w:r>
      <w:r w:rsidR="007D0B68" w:rsidRPr="00181C77">
        <w:rPr>
          <w:rFonts w:cs="Times New Roman"/>
          <w:spacing w:val="2"/>
        </w:rPr>
        <w:t>t</w:t>
      </w:r>
      <w:r w:rsidR="007D0B68" w:rsidRPr="00181C77">
        <w:rPr>
          <w:rFonts w:cs="Times New Roman"/>
          <w:spacing w:val="-1"/>
        </w:rPr>
        <w:t>e</w:t>
      </w:r>
      <w:r w:rsidR="007D0B68" w:rsidRPr="00181C77">
        <w:rPr>
          <w:rFonts w:cs="Times New Roman"/>
        </w:rPr>
        <w:t>mpl</w:t>
      </w:r>
      <w:r w:rsidR="007D0B68" w:rsidRPr="00181C77">
        <w:rPr>
          <w:rFonts w:cs="Times New Roman"/>
          <w:spacing w:val="-1"/>
        </w:rPr>
        <w:t>a</w:t>
      </w:r>
      <w:r w:rsidR="007D0B68" w:rsidRPr="00181C77">
        <w:rPr>
          <w:rFonts w:cs="Times New Roman"/>
        </w:rPr>
        <w:t>te to be</w:t>
      </w:r>
      <w:r w:rsidR="007D0B68" w:rsidRPr="00181C77">
        <w:rPr>
          <w:rFonts w:cs="Times New Roman"/>
          <w:spacing w:val="-1"/>
        </w:rPr>
        <w:t xml:space="preserve"> </w:t>
      </w:r>
      <w:r w:rsidR="007D0B68" w:rsidRPr="00181C77">
        <w:rPr>
          <w:rFonts w:cs="Times New Roman"/>
        </w:rPr>
        <w:t>us</w:t>
      </w:r>
      <w:r w:rsidR="007D0B68" w:rsidRPr="00181C77">
        <w:rPr>
          <w:rFonts w:cs="Times New Roman"/>
          <w:spacing w:val="-1"/>
        </w:rPr>
        <w:t>e</w:t>
      </w:r>
      <w:r w:rsidR="007D0B68" w:rsidRPr="00181C77">
        <w:rPr>
          <w:rFonts w:cs="Times New Roman"/>
        </w:rPr>
        <w:t>d for</w:t>
      </w:r>
      <w:r w:rsidR="007D0B68" w:rsidRPr="00181C77">
        <w:rPr>
          <w:rFonts w:cs="Times New Roman"/>
          <w:spacing w:val="-2"/>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rPr>
        <w:t>p</w:t>
      </w:r>
      <w:r w:rsidR="007D0B68" w:rsidRPr="00181C77">
        <w:rPr>
          <w:rFonts w:cs="Times New Roman"/>
          <w:spacing w:val="-1"/>
        </w:rPr>
        <w:t>ac</w:t>
      </w:r>
      <w:r w:rsidR="007D0B68" w:rsidRPr="00181C77">
        <w:rPr>
          <w:rFonts w:cs="Times New Roman"/>
        </w:rPr>
        <w:t>k s</w:t>
      </w:r>
      <w:r w:rsidR="007D0B68" w:rsidRPr="00181C77">
        <w:rPr>
          <w:rFonts w:cs="Times New Roman"/>
          <w:spacing w:val="2"/>
        </w:rPr>
        <w:t>h</w:t>
      </w:r>
      <w:r w:rsidR="007D0B68" w:rsidRPr="00181C77">
        <w:rPr>
          <w:rFonts w:cs="Times New Roman"/>
          <w:spacing w:val="-1"/>
        </w:rPr>
        <w:t>a</w:t>
      </w:r>
      <w:r w:rsidR="007D0B68" w:rsidRPr="00181C77">
        <w:rPr>
          <w:rFonts w:cs="Times New Roman"/>
        </w:rPr>
        <w:t>ll be</w:t>
      </w:r>
      <w:r w:rsidR="007D0B68" w:rsidRPr="00181C77">
        <w:rPr>
          <w:rFonts w:cs="Times New Roman"/>
          <w:spacing w:val="-1"/>
        </w:rPr>
        <w:t xml:space="preserve"> </w:t>
      </w:r>
      <w:r w:rsidR="007D0B68" w:rsidRPr="00181C77">
        <w:rPr>
          <w:rFonts w:cs="Times New Roman"/>
        </w:rPr>
        <w:t>ARP model v</w:t>
      </w:r>
      <w:r w:rsidR="007D0B68" w:rsidRPr="00181C77">
        <w:rPr>
          <w:rFonts w:cs="Times New Roman"/>
          <w:spacing w:val="-1"/>
        </w:rPr>
        <w:t>e</w:t>
      </w:r>
      <w:r w:rsidR="007D0B68" w:rsidRPr="00181C77">
        <w:rPr>
          <w:rFonts w:cs="Times New Roman"/>
        </w:rPr>
        <w:t xml:space="preserve">rsion </w:t>
      </w:r>
      <w:del w:id="35" w:author="Author">
        <w:r w:rsidR="007D0B68" w:rsidRPr="00181C77" w:rsidDel="005053DC">
          <w:rPr>
            <w:rFonts w:cs="Times New Roman"/>
          </w:rPr>
          <w:delText>1</w:delText>
        </w:r>
        <w:r w:rsidR="007D0B68" w:rsidRPr="00181C77" w:rsidDel="005053DC">
          <w:rPr>
            <w:rFonts w:cs="Times New Roman"/>
            <w:spacing w:val="1"/>
          </w:rPr>
          <w:delText>0</w:delText>
        </w:r>
        <w:r w:rsidR="007D0B68" w:rsidRPr="00181C77" w:rsidDel="005053DC">
          <w:rPr>
            <w:rFonts w:cs="Times New Roman"/>
          </w:rPr>
          <w:delText xml:space="preserve">2 </w:delText>
        </w:r>
      </w:del>
      <w:ins w:id="36" w:author="Author">
        <w:r w:rsidR="005053DC" w:rsidRPr="00181C77">
          <w:rPr>
            <w:rFonts w:cs="Times New Roman"/>
          </w:rPr>
          <w:t xml:space="preserve">xxx </w:t>
        </w:r>
      </w:ins>
      <w:del w:id="37" w:author="Author">
        <w:r w:rsidR="007D0B68" w:rsidRPr="00181C77" w:rsidDel="005053DC">
          <w:rPr>
            <w:rFonts w:cs="Times New Roman"/>
            <w:spacing w:val="-1"/>
          </w:rPr>
          <w:delText>a</w:delText>
        </w:r>
        <w:r w:rsidR="007D0B68" w:rsidRPr="00181C77" w:rsidDel="005053DC">
          <w:rPr>
            <w:rFonts w:cs="Times New Roman"/>
          </w:rPr>
          <w:delText xml:space="preserve">s </w:delText>
        </w:r>
      </w:del>
      <w:ins w:id="38" w:author="Author">
        <w:r w:rsidR="005053DC" w:rsidRPr="00181C77">
          <w:rPr>
            <w:rFonts w:cs="Times New Roman"/>
            <w:spacing w:val="-1"/>
          </w:rPr>
          <w:t>when</w:t>
        </w:r>
        <w:r w:rsidR="005053DC" w:rsidRPr="00181C77">
          <w:rPr>
            <w:rFonts w:cs="Times New Roman"/>
          </w:rPr>
          <w:t xml:space="preserve"> </w:t>
        </w:r>
      </w:ins>
      <w:r w:rsidR="007D0B68" w:rsidRPr="00181C77">
        <w:rPr>
          <w:rFonts w:cs="Times New Roman"/>
        </w:rPr>
        <w:t>issu</w:t>
      </w:r>
      <w:r w:rsidR="007D0B68" w:rsidRPr="00181C77">
        <w:rPr>
          <w:rFonts w:cs="Times New Roman"/>
          <w:spacing w:val="-1"/>
        </w:rPr>
        <w:t>e</w:t>
      </w:r>
      <w:r w:rsidR="007D0B68" w:rsidRPr="00181C77">
        <w:rPr>
          <w:rFonts w:cs="Times New Roman"/>
        </w:rPr>
        <w:t xml:space="preserve">d </w:t>
      </w:r>
      <w:r w:rsidR="007D0B68" w:rsidRPr="00181C77">
        <w:rPr>
          <w:rFonts w:cs="Times New Roman"/>
          <w:spacing w:val="2"/>
        </w:rPr>
        <w:t>b</w:t>
      </w:r>
      <w:r w:rsidR="007D0B68" w:rsidRPr="00181C77">
        <w:rPr>
          <w:rFonts w:cs="Times New Roman"/>
        </w:rPr>
        <w:t>y</w:t>
      </w:r>
      <w:r w:rsidR="007D0B68" w:rsidRPr="00181C77">
        <w:rPr>
          <w:rFonts w:cs="Times New Roman"/>
          <w:spacing w:val="-5"/>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spacing w:val="2"/>
        </w:rPr>
        <w:t>P</w:t>
      </w:r>
      <w:r w:rsidR="007D0B68" w:rsidRPr="00181C77">
        <w:rPr>
          <w:rFonts w:cs="Times New Roman"/>
          <w:spacing w:val="-1"/>
        </w:rPr>
        <w:t>a</w:t>
      </w:r>
      <w:r w:rsidR="007D0B68" w:rsidRPr="00181C77">
        <w:rPr>
          <w:rFonts w:cs="Times New Roman"/>
        </w:rPr>
        <w:t>n</w:t>
      </w:r>
      <w:r w:rsidR="007D0B68" w:rsidRPr="00181C77">
        <w:rPr>
          <w:rFonts w:cs="Times New Roman"/>
          <w:spacing w:val="-1"/>
        </w:rPr>
        <w:t>e</w:t>
      </w:r>
      <w:r w:rsidR="007D0B68" w:rsidRPr="00181C77">
        <w:rPr>
          <w:rFonts w:cs="Times New Roman"/>
        </w:rPr>
        <w:t>l</w:t>
      </w:r>
      <w:r w:rsidR="007D0B68" w:rsidRPr="00181C77">
        <w:rPr>
          <w:rFonts w:cs="Times New Roman"/>
          <w:spacing w:val="2"/>
        </w:rPr>
        <w:t xml:space="preserve"> </w:t>
      </w:r>
      <w:del w:id="39" w:author="Author">
        <w:r w:rsidR="007D0B68" w:rsidRPr="00181C77" w:rsidDel="005053DC">
          <w:rPr>
            <w:rFonts w:cs="Times New Roman"/>
          </w:rPr>
          <w:delText>on 01 Ap</w:delText>
        </w:r>
        <w:r w:rsidR="007D0B68" w:rsidRPr="00181C77" w:rsidDel="005053DC">
          <w:rPr>
            <w:rFonts w:cs="Times New Roman"/>
            <w:spacing w:val="-2"/>
          </w:rPr>
          <w:delText>r</w:delText>
        </w:r>
        <w:r w:rsidR="007D0B68" w:rsidRPr="00181C77" w:rsidDel="005053DC">
          <w:rPr>
            <w:rFonts w:cs="Times New Roman"/>
          </w:rPr>
          <w:delText>il 2015</w:delText>
        </w:r>
      </w:del>
      <w:ins w:id="40" w:author="Author">
        <w:r w:rsidR="005053DC" w:rsidRPr="00181C77">
          <w:rPr>
            <w:rFonts w:cs="Times New Roman"/>
          </w:rPr>
          <w:t>in accordance with Clause 14.5.</w:t>
        </w:r>
        <w:r w:rsidR="00ED4B80">
          <w:rPr>
            <w:rFonts w:cs="Times New Roman"/>
          </w:rPr>
          <w:t>3</w:t>
        </w:r>
      </w:ins>
      <w:r w:rsidR="007D0B68" w:rsidRPr="00181C77">
        <w:rPr>
          <w:rFonts w:cs="Times New Roman"/>
        </w:rPr>
        <w:t>.</w:t>
      </w:r>
    </w:p>
    <w:p w14:paraId="6C797529" w14:textId="77777777" w:rsidR="00266186" w:rsidRPr="00181C77" w:rsidRDefault="00266186" w:rsidP="00181C77">
      <w:pPr>
        <w:spacing w:after="240" w:line="360" w:lineRule="auto"/>
      </w:pPr>
    </w:p>
    <w:p w14:paraId="0A908CB3" w14:textId="77777777" w:rsidR="005053DC" w:rsidRPr="00181C77" w:rsidRDefault="005053DC" w:rsidP="00181C77">
      <w:pPr>
        <w:spacing w:after="240" w:line="360" w:lineRule="auto"/>
        <w:ind w:right="58"/>
      </w:pPr>
      <w:r w:rsidRPr="00181C77">
        <w:rPr>
          <w:b/>
          <w:bCs/>
        </w:rPr>
        <w:t>S</w:t>
      </w:r>
      <w:r w:rsidRPr="00181C77">
        <w:rPr>
          <w:b/>
          <w:bCs/>
          <w:spacing w:val="-2"/>
        </w:rPr>
        <w:t>C</w:t>
      </w:r>
      <w:r w:rsidRPr="00181C77">
        <w:rPr>
          <w:b/>
          <w:bCs/>
        </w:rPr>
        <w:t>HE</w:t>
      </w:r>
      <w:r w:rsidRPr="00181C77">
        <w:rPr>
          <w:b/>
          <w:bCs/>
          <w:spacing w:val="-2"/>
        </w:rPr>
        <w:t>DU</w:t>
      </w:r>
      <w:r w:rsidRPr="00181C77">
        <w:rPr>
          <w:b/>
          <w:bCs/>
        </w:rPr>
        <w:t>LE XX</w:t>
      </w:r>
      <w:r w:rsidR="00ED4B80" w:rsidRPr="00181C77">
        <w:rPr>
          <w:rStyle w:val="FootnoteReference"/>
        </w:rPr>
        <w:footnoteReference w:id="9"/>
      </w:r>
      <w:r w:rsidRPr="00181C77">
        <w:rPr>
          <w:b/>
          <w:bCs/>
          <w:spacing w:val="-2"/>
        </w:rPr>
        <w:t xml:space="preserve"> </w:t>
      </w:r>
      <w:r w:rsidRPr="00181C77">
        <w:rPr>
          <w:b/>
          <w:bCs/>
        </w:rPr>
        <w:t>–</w:t>
      </w:r>
      <w:r w:rsidRPr="00181C77">
        <w:rPr>
          <w:b/>
          <w:bCs/>
          <w:spacing w:val="1"/>
        </w:rPr>
        <w:t xml:space="preserve"> </w:t>
      </w:r>
      <w:r w:rsidRPr="00181C77">
        <w:rPr>
          <w:b/>
          <w:bCs/>
          <w:spacing w:val="-2"/>
        </w:rPr>
        <w:t>Price Control Disaggregation Methodology</w:t>
      </w:r>
    </w:p>
    <w:p w14:paraId="66726A98" w14:textId="77777777" w:rsidR="005053DC" w:rsidRPr="00181C77" w:rsidRDefault="005053DC" w:rsidP="00181C77">
      <w:pPr>
        <w:spacing w:after="240" w:line="360" w:lineRule="auto"/>
        <w:ind w:left="100"/>
        <w:rPr>
          <w:b/>
          <w:bCs/>
        </w:rPr>
      </w:pPr>
      <w:r w:rsidRPr="00181C77">
        <w:rPr>
          <w:b/>
          <w:bCs/>
        </w:rPr>
        <w:t>Implementation Date</w:t>
      </w:r>
    </w:p>
    <w:p w14:paraId="4E703291" w14:textId="77777777" w:rsidR="005053DC" w:rsidRPr="00181C77" w:rsidRDefault="005053DC" w:rsidP="00181C77">
      <w:pPr>
        <w:spacing w:after="240" w:line="360" w:lineRule="auto"/>
        <w:ind w:left="100"/>
        <w:rPr>
          <w:ins w:id="41" w:author="Author"/>
          <w:b/>
          <w:bCs/>
        </w:rPr>
      </w:pPr>
      <w:r w:rsidRPr="00181C77">
        <w:rPr>
          <w:b/>
          <w:bCs/>
        </w:rPr>
        <w:t xml:space="preserve">This Schedule XX, version x, is to be used for the calculation of </w:t>
      </w:r>
      <w:r w:rsidR="008D321E" w:rsidRPr="00181C77">
        <w:rPr>
          <w:b/>
          <w:bCs/>
        </w:rPr>
        <w:t>Use of System C</w:t>
      </w:r>
      <w:r w:rsidRPr="00181C77">
        <w:rPr>
          <w:b/>
          <w:bCs/>
        </w:rPr>
        <w:t xml:space="preserve">harges which will become effective from, dd mm yyyy </w:t>
      </w:r>
      <w:r w:rsidR="00694A35" w:rsidRPr="00181C77">
        <w:rPr>
          <w:b/>
          <w:bCs/>
        </w:rPr>
        <w:t>and remain effective</w:t>
      </w:r>
      <w:r w:rsidRPr="00181C77">
        <w:rPr>
          <w:b/>
          <w:bCs/>
        </w:rPr>
        <w:t xml:space="preserve"> until superseded by a later revised version</w:t>
      </w:r>
      <w:r w:rsidR="00FA7E13" w:rsidRPr="00181C77">
        <w:rPr>
          <w:rStyle w:val="FootnoteReference"/>
          <w:b/>
          <w:bCs/>
        </w:rPr>
        <w:footnoteReference w:id="10"/>
      </w:r>
      <w:r w:rsidRPr="00181C77">
        <w:rPr>
          <w:b/>
          <w:bCs/>
        </w:rPr>
        <w:t>.</w:t>
      </w:r>
    </w:p>
    <w:p w14:paraId="4150CD5A" w14:textId="77777777" w:rsidR="005053DC" w:rsidRPr="00181C77" w:rsidRDefault="005053DC" w:rsidP="00181C77">
      <w:pPr>
        <w:pStyle w:val="Heading1"/>
        <w:keepNext w:val="0"/>
        <w:numPr>
          <w:ilvl w:val="0"/>
          <w:numId w:val="8"/>
        </w:numPr>
        <w:tabs>
          <w:tab w:val="left" w:pos="861"/>
          <w:tab w:val="left" w:pos="4015"/>
        </w:tabs>
        <w:ind w:right="200"/>
        <w:jc w:val="both"/>
        <w:rPr>
          <w:rFonts w:cs="Times New Roman"/>
          <w:b w:val="0"/>
          <w:bCs w:val="0"/>
          <w:szCs w:val="24"/>
          <w:u w:val="none"/>
        </w:rPr>
      </w:pPr>
      <w:r w:rsidRPr="00181C77">
        <w:rPr>
          <w:rFonts w:cs="Times New Roman"/>
          <w:szCs w:val="24"/>
          <w:u w:val="thick" w:color="000000"/>
        </w:rPr>
        <w:t>INTRODU</w:t>
      </w:r>
      <w:r w:rsidRPr="00181C77">
        <w:rPr>
          <w:rFonts w:cs="Times New Roman"/>
          <w:spacing w:val="-2"/>
          <w:szCs w:val="24"/>
          <w:u w:val="thick" w:color="000000"/>
        </w:rPr>
        <w:t>C</w:t>
      </w:r>
      <w:r w:rsidRPr="00181C77">
        <w:rPr>
          <w:rFonts w:cs="Times New Roman"/>
          <w:szCs w:val="24"/>
          <w:u w:val="thick" w:color="000000"/>
        </w:rPr>
        <w:t>TION</w:t>
      </w:r>
    </w:p>
    <w:p w14:paraId="53E2C604" w14:textId="77777777" w:rsidR="005053DC" w:rsidRPr="00181C77" w:rsidRDefault="005053DC" w:rsidP="00181C77">
      <w:pPr>
        <w:pStyle w:val="BodyText"/>
        <w:spacing w:after="240" w:line="360" w:lineRule="auto"/>
        <w:ind w:right="336"/>
        <w:jc w:val="both"/>
        <w:rPr>
          <w:rFonts w:cs="Times New Roman"/>
        </w:rPr>
      </w:pPr>
      <w:r w:rsidRPr="00181C77">
        <w:rPr>
          <w:rFonts w:cs="Times New Roman"/>
          <w:noProof/>
          <w:lang w:val="en-GB" w:eastAsia="en-GB"/>
        </w:rPr>
        <w:t>X.X</w:t>
      </w:r>
      <w:r w:rsidRPr="00181C77">
        <w:rPr>
          <w:rFonts w:cs="Times New Roman"/>
          <w:position w:val="1"/>
        </w:rPr>
        <w:t xml:space="preserve">   </w:t>
      </w:r>
      <w:r w:rsidR="00ED4B80">
        <w:rPr>
          <w:rFonts w:cs="Times New Roman"/>
          <w:position w:val="1"/>
        </w:rPr>
        <w:tab/>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 xml:space="preserve">e </w:t>
      </w:r>
      <w:r w:rsidRPr="00181C77">
        <w:rPr>
          <w:rFonts w:cs="Times New Roman"/>
        </w:rPr>
        <w:t xml:space="preserve">the </w:t>
      </w:r>
      <w:r w:rsidRPr="00181C77">
        <w:rPr>
          <w:rFonts w:cs="Times New Roman"/>
          <w:spacing w:val="-1"/>
        </w:rPr>
        <w:t>PCD</w:t>
      </w:r>
      <w:r w:rsidRPr="00181C77">
        <w:rPr>
          <w:rFonts w:cs="Times New Roman"/>
        </w:rPr>
        <w:t>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r w:rsidRPr="00181C77">
        <w:rPr>
          <w:rFonts w:cs="Times New Roman"/>
          <w:spacing w:val="-6"/>
        </w:rPr>
        <w:t>xxx</w:t>
      </w:r>
      <w:r w:rsidRPr="00181C77">
        <w:rPr>
          <w:rFonts w:cs="Times New Roman"/>
        </w:rPr>
        <w:t>”</w:t>
      </w:r>
      <w:r w:rsidRPr="00181C77">
        <w:rPr>
          <w:rFonts w:cs="Times New Roman"/>
          <w:spacing w:val="-1"/>
        </w:rPr>
        <w:t xml:space="preserve"> when</w:t>
      </w:r>
      <w:r w:rsidRPr="00181C77">
        <w:rPr>
          <w:rFonts w:cs="Times New Roman"/>
        </w:rPr>
        <w:t xml:space="preserve"> 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l in accordance with Clause 14.5.</w:t>
      </w:r>
      <w:r w:rsidR="00FA7E13">
        <w:rPr>
          <w:rFonts w:cs="Times New Roman"/>
        </w:rPr>
        <w:t>3.</w:t>
      </w:r>
    </w:p>
    <w:p w14:paraId="3DD37CDE" w14:textId="77777777" w:rsidR="00ED021D" w:rsidRPr="00181C77" w:rsidRDefault="00ED021D" w:rsidP="00181C77">
      <w:pPr>
        <w:pStyle w:val="BodyText"/>
        <w:spacing w:after="240" w:line="360" w:lineRule="auto"/>
        <w:ind w:right="336"/>
        <w:jc w:val="both"/>
        <w:rPr>
          <w:rFonts w:cs="Times New Roman"/>
        </w:rPr>
      </w:pPr>
    </w:p>
    <w:p w14:paraId="756A1C53" w14:textId="77777777" w:rsidR="00ED021D" w:rsidRPr="00181C77" w:rsidRDefault="00ED021D" w:rsidP="00ED4B80">
      <w:pPr>
        <w:pStyle w:val="Body3"/>
      </w:pPr>
      <w:r w:rsidRPr="00181C77">
        <w:t>Gowling WLG (UK) LLP</w:t>
      </w:r>
      <w:r w:rsidRPr="00181C77">
        <w:br/>
        <w:t>28 July 2017</w:t>
      </w:r>
    </w:p>
    <w:p w14:paraId="02CD8787" w14:textId="77777777" w:rsidR="00ED021D" w:rsidRPr="00181C77" w:rsidRDefault="00ED021D" w:rsidP="00181C77">
      <w:pPr>
        <w:pStyle w:val="BodyText"/>
        <w:spacing w:after="240" w:line="360" w:lineRule="auto"/>
        <w:ind w:right="336"/>
        <w:jc w:val="both"/>
        <w:rPr>
          <w:rFonts w:cs="Times New Roman"/>
        </w:rPr>
      </w:pPr>
    </w:p>
    <w:p w14:paraId="21D504C3" w14:textId="77777777" w:rsidR="00266186" w:rsidRPr="00181C77" w:rsidRDefault="00266186" w:rsidP="00181C77">
      <w:pPr>
        <w:spacing w:after="240" w:line="360" w:lineRule="auto"/>
      </w:pPr>
    </w:p>
    <w:p w14:paraId="04246198" w14:textId="77777777" w:rsidR="00266186" w:rsidRPr="00181C77" w:rsidRDefault="00266186" w:rsidP="00181C77">
      <w:pPr>
        <w:spacing w:after="240" w:line="360" w:lineRule="auto"/>
      </w:pPr>
    </w:p>
    <w:p w14:paraId="02C0C9E8" w14:textId="77777777" w:rsidR="00266186" w:rsidRPr="00181C77" w:rsidRDefault="00266186" w:rsidP="00181C77">
      <w:pPr>
        <w:spacing w:after="240" w:line="360" w:lineRule="auto"/>
      </w:pPr>
    </w:p>
    <w:p w14:paraId="390E79E9" w14:textId="77777777" w:rsidR="009C6419" w:rsidRPr="00181C77" w:rsidRDefault="009C6419" w:rsidP="00181C77">
      <w:pPr>
        <w:spacing w:after="240" w:line="360" w:lineRule="auto"/>
      </w:pPr>
    </w:p>
    <w:sectPr w:rsidR="009C6419" w:rsidRPr="00181C77" w:rsidSect="009C6419">
      <w:headerReference w:type="default" r:id="rId15"/>
      <w:footerReference w:type="default" r:id="rId16"/>
      <w:pgSz w:w="11909" w:h="16840"/>
      <w:pgMar w:top="1276" w:right="1280" w:bottom="280" w:left="13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2F336734" w14:textId="77777777" w:rsidR="00900BC3" w:rsidRDefault="00900BC3">
      <w:pPr>
        <w:pStyle w:val="CommentText"/>
      </w:pPr>
      <w:r>
        <w:rPr>
          <w:rStyle w:val="CommentReference"/>
        </w:rPr>
        <w:annotationRef/>
      </w:r>
      <w:r>
        <w:t>Is the intent that DNOs and IDNOs can only vary Use of System Charges with effect from 1 April? If so, we'll amend clause 19 to give effect to the change.</w:t>
      </w:r>
    </w:p>
  </w:comment>
  <w:comment w:id="2" w:author="Author" w:initials="A">
    <w:p w14:paraId="0E2E87AE" w14:textId="5B75F726" w:rsidR="00F03748" w:rsidRDefault="00F03748">
      <w:pPr>
        <w:pStyle w:val="CommentText"/>
      </w:pPr>
      <w:r>
        <w:rPr>
          <w:rStyle w:val="CommentReference"/>
        </w:rPr>
        <w:annotationRef/>
      </w:r>
      <w:r>
        <w:t xml:space="preserve">DT(30/08) - </w:t>
      </w:r>
      <w:r>
        <w:t>This is already the case as it is a licence condition</w:t>
      </w:r>
    </w:p>
  </w:comment>
  <w:comment w:id="5" w:author="Author" w:initials="A">
    <w:p w14:paraId="620B0D1B" w14:textId="77777777" w:rsidR="00900BC3" w:rsidRDefault="00900BC3">
      <w:pPr>
        <w:pStyle w:val="CommentText"/>
      </w:pPr>
      <w:r>
        <w:rPr>
          <w:rStyle w:val="CommentReference"/>
        </w:rPr>
        <w:annotationRef/>
      </w:r>
      <w:r>
        <w:t>Has the working group reached a decision as to whether it wishes to be able to override the notice period required for changes to Use of System Charges where all DNOs agree?</w:t>
      </w:r>
    </w:p>
  </w:comment>
  <w:comment w:id="6" w:author="Author" w:initials="A">
    <w:p w14:paraId="633203B2" w14:textId="12785AA1" w:rsidR="00F03748" w:rsidRDefault="00F03748">
      <w:pPr>
        <w:pStyle w:val="CommentText"/>
      </w:pPr>
      <w:r>
        <w:rPr>
          <w:rStyle w:val="CommentReference"/>
        </w:rPr>
        <w:annotationRef/>
      </w:r>
      <w:r>
        <w:t>DT(30/08) - Working Group have amended text to align to their decision to allow for an override of the notice period</w:t>
      </w:r>
    </w:p>
  </w:comment>
  <w:comment w:id="10" w:author="Author" w:initials="A">
    <w:p w14:paraId="5D02AF21" w14:textId="77777777" w:rsidR="0094129A" w:rsidRDefault="0094129A">
      <w:pPr>
        <w:pStyle w:val="CommentText"/>
      </w:pPr>
      <w:r>
        <w:rPr>
          <w:rStyle w:val="CommentReference"/>
        </w:rPr>
        <w:annotationRef/>
      </w:r>
      <w:r>
        <w:t>TBC</w:t>
      </w:r>
    </w:p>
  </w:comment>
  <w:comment w:id="11" w:author="Author" w:initials="A">
    <w:p w14:paraId="255C6202" w14:textId="41DBC259" w:rsidR="00F03748" w:rsidRDefault="00F03748" w:rsidP="00F03748">
      <w:pPr>
        <w:pStyle w:val="CommentText"/>
      </w:pPr>
      <w:r>
        <w:rPr>
          <w:rStyle w:val="CommentReference"/>
        </w:rPr>
        <w:annotationRef/>
      </w:r>
      <w:r>
        <w:t xml:space="preserve">DT(30/08) - </w:t>
      </w:r>
      <w:r>
        <w:rPr>
          <w:rStyle w:val="CommentReference"/>
        </w:rPr>
        <w:annotationRef/>
      </w:r>
      <w:r>
        <w:t>Updated in accordance with the current modelling support contract timescales</w:t>
      </w:r>
    </w:p>
    <w:p w14:paraId="08BF7B6C" w14:textId="34EE90F6" w:rsidR="00F03748" w:rsidRDefault="00F03748">
      <w:pPr>
        <w:pStyle w:val="CommentText"/>
      </w:pPr>
    </w:p>
  </w:comment>
  <w:comment w:id="16" w:author="Author" w:initials="A">
    <w:p w14:paraId="78335CD0" w14:textId="1A7BD08B" w:rsidR="00F03748" w:rsidRDefault="00F03748">
      <w:pPr>
        <w:pStyle w:val="CommentText"/>
      </w:pPr>
      <w:r>
        <w:rPr>
          <w:rStyle w:val="CommentReference"/>
        </w:rPr>
        <w:annotationRef/>
      </w:r>
      <w:r>
        <w:t xml:space="preserve">DT(30/08) - </w:t>
      </w:r>
      <w:r>
        <w:rPr>
          <w:rStyle w:val="CommentReference"/>
        </w:rPr>
        <w:annotationRef/>
      </w:r>
      <w:r>
        <w:t>Update</w:t>
      </w:r>
      <w:r>
        <w:t>d</w:t>
      </w:r>
      <w:r>
        <w:t xml:space="preserve"> the paragraph number from 1 to 3 but this is not tracked.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336734" w15:done="0"/>
  <w15:commentEx w15:paraId="0E2E87AE" w15:paraIdParent="2F336734" w15:done="0"/>
  <w15:commentEx w15:paraId="620B0D1B" w15:done="0"/>
  <w15:commentEx w15:paraId="633203B2" w15:paraIdParent="620B0D1B" w15:done="0"/>
  <w15:commentEx w15:paraId="5D02AF21" w15:done="0"/>
  <w15:commentEx w15:paraId="08BF7B6C" w15:paraIdParent="5D02AF21" w15:done="0"/>
  <w15:commentEx w15:paraId="78335CD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E8870" w14:textId="77777777" w:rsidR="00921397" w:rsidRDefault="009B202F">
      <w:r>
        <w:separator/>
      </w:r>
    </w:p>
  </w:endnote>
  <w:endnote w:type="continuationSeparator" w:id="0">
    <w:p w14:paraId="54181658" w14:textId="77777777" w:rsidR="00921397" w:rsidRDefault="009B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01946"/>
      <w:docPartObj>
        <w:docPartGallery w:val="Page Numbers (Bottom of Page)"/>
        <w:docPartUnique/>
      </w:docPartObj>
    </w:sdtPr>
    <w:sdtEndPr/>
    <w:sdtContent>
      <w:p w14:paraId="1F153DD9" w14:textId="77777777" w:rsidR="00436134" w:rsidRDefault="00F03748" w:rsidP="001F5DED">
        <w:pPr>
          <w:pStyle w:val="Footer"/>
          <w:tabs>
            <w:tab w:val="center" w:pos="4514"/>
          </w:tabs>
        </w:pPr>
      </w:p>
      <w:p w14:paraId="0CF2704C" w14:textId="26D12400" w:rsidR="00436134" w:rsidRDefault="00632098">
        <w:pPr>
          <w:pStyle w:val="Footer"/>
          <w:tabs>
            <w:tab w:val="clear" w:pos="4153"/>
            <w:tab w:val="center" w:pos="4536"/>
          </w:tabs>
          <w:jc w:val="left"/>
        </w:pPr>
        <w:r>
          <w:tab/>
        </w:r>
        <w:r>
          <w:fldChar w:fldCharType="begin"/>
        </w:r>
        <w:r>
          <w:instrText xml:space="preserve"> PAGE   \* MERGEFORMAT </w:instrText>
        </w:r>
        <w:r>
          <w:fldChar w:fldCharType="separate"/>
        </w:r>
        <w:r w:rsidR="00F03748">
          <w:rPr>
            <w:noProof/>
          </w:rPr>
          <w:t>80</w:t>
        </w:r>
        <w:r>
          <w:fldChar w:fldCharType="end"/>
        </w:r>
      </w:p>
    </w:sdtContent>
  </w:sdt>
  <w:p w14:paraId="4BCACB81" w14:textId="77777777" w:rsidR="00436134" w:rsidRDefault="00F03748">
    <w:pPr>
      <w:pStyle w:val="Footer"/>
      <w:tabs>
        <w:tab w:val="center" w:pos="45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001935"/>
      <w:docPartObj>
        <w:docPartGallery w:val="Page Numbers (Bottom of Page)"/>
        <w:docPartUnique/>
      </w:docPartObj>
    </w:sdtPr>
    <w:sdtEndPr/>
    <w:sdtContent>
      <w:p w14:paraId="353C56B4" w14:textId="77777777" w:rsidR="009C6419" w:rsidRDefault="009C6419" w:rsidP="001F5DED">
        <w:pPr>
          <w:pStyle w:val="Footer"/>
          <w:tabs>
            <w:tab w:val="center" w:pos="4514"/>
          </w:tabs>
        </w:pPr>
      </w:p>
      <w:p w14:paraId="66D6FD5F" w14:textId="77777777" w:rsidR="009C6419" w:rsidRDefault="009C6419">
        <w:pPr>
          <w:pStyle w:val="Footer"/>
          <w:tabs>
            <w:tab w:val="clear" w:pos="4153"/>
            <w:tab w:val="center" w:pos="4536"/>
          </w:tabs>
          <w:jc w:val="left"/>
        </w:pPr>
        <w:r>
          <w:tab/>
        </w:r>
      </w:p>
    </w:sdtContent>
  </w:sdt>
  <w:p w14:paraId="60C31860" w14:textId="77777777" w:rsidR="009C6419" w:rsidRDefault="009C6419">
    <w:pPr>
      <w:pStyle w:val="Footer"/>
      <w:tabs>
        <w:tab w:val="center" w:pos="45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0AB28" w14:textId="77777777" w:rsidR="00921397" w:rsidRDefault="009B202F">
      <w:r>
        <w:separator/>
      </w:r>
    </w:p>
  </w:footnote>
  <w:footnote w:type="continuationSeparator" w:id="0">
    <w:p w14:paraId="0745B367" w14:textId="77777777" w:rsidR="00921397" w:rsidRDefault="009B202F">
      <w:r>
        <w:continuationSeparator/>
      </w:r>
    </w:p>
  </w:footnote>
  <w:footnote w:id="1">
    <w:p w14:paraId="0E392C16" w14:textId="77777777" w:rsidR="00181C77" w:rsidRDefault="00181C77">
      <w:pPr>
        <w:pStyle w:val="FootnoteText"/>
      </w:pPr>
      <w:r>
        <w:rPr>
          <w:rStyle w:val="FootnoteReference"/>
        </w:rPr>
        <w:footnoteRef/>
      </w:r>
      <w:r>
        <w:t xml:space="preserve"> S</w:t>
      </w:r>
      <w:r w:rsidRPr="00181C77">
        <w:t xml:space="preserve">chedule </w:t>
      </w:r>
      <w:r>
        <w:t xml:space="preserve">number for </w:t>
      </w:r>
      <w:r w:rsidRPr="00181C77">
        <w:t>PCDM to be added</w:t>
      </w:r>
    </w:p>
  </w:footnote>
  <w:footnote w:id="2">
    <w:p w14:paraId="425CFA92" w14:textId="77777777" w:rsidR="00181C77" w:rsidRDefault="00181C77">
      <w:pPr>
        <w:pStyle w:val="FootnoteText"/>
      </w:pPr>
      <w:r>
        <w:rPr>
          <w:rStyle w:val="FootnoteReference"/>
        </w:rPr>
        <w:footnoteRef/>
      </w:r>
      <w:r>
        <w:t xml:space="preserve"> To be completed</w:t>
      </w:r>
      <w:r w:rsidR="00ED4B80">
        <w:t xml:space="preserve"> on implementation of this CP by reference to the application of the then current CM. </w:t>
      </w:r>
      <w:r>
        <w:t xml:space="preserve"> </w:t>
      </w:r>
    </w:p>
  </w:footnote>
  <w:footnote w:id="3">
    <w:p w14:paraId="04057DD2" w14:textId="77777777" w:rsidR="00181C77" w:rsidRDefault="00181C77">
      <w:pPr>
        <w:pStyle w:val="FootnoteText"/>
      </w:pPr>
      <w:r>
        <w:rPr>
          <w:rStyle w:val="FootnoteReference"/>
        </w:rPr>
        <w:footnoteRef/>
      </w:r>
      <w:r>
        <w:t xml:space="preserve"> This will become a separate Schedule following implementation of DCP 234.</w:t>
      </w:r>
    </w:p>
  </w:footnote>
  <w:footnote w:id="4">
    <w:p w14:paraId="61B89F67"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5">
    <w:p w14:paraId="02C82284" w14:textId="77777777" w:rsidR="00ED4B80" w:rsidRDefault="00ED4B80" w:rsidP="00ED4B80">
      <w:pPr>
        <w:pStyle w:val="FootnoteText"/>
      </w:pPr>
      <w:r>
        <w:rPr>
          <w:rStyle w:val="FootnoteReference"/>
        </w:rPr>
        <w:footnoteRef/>
      </w:r>
      <w:r>
        <w:t xml:space="preserve"> This will become a separate Schedule following implementation of DCP 234.</w:t>
      </w:r>
    </w:p>
  </w:footnote>
  <w:footnote w:id="6">
    <w:p w14:paraId="52E0CB3D"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7">
    <w:p w14:paraId="14E1C03A" w14:textId="77777777" w:rsidR="00ED4B80" w:rsidRDefault="00ED4B80" w:rsidP="00ED4B80">
      <w:pPr>
        <w:pStyle w:val="FootnoteText"/>
      </w:pPr>
      <w:r>
        <w:rPr>
          <w:rStyle w:val="FootnoteReference"/>
        </w:rPr>
        <w:footnoteRef/>
      </w:r>
      <w:r>
        <w:t xml:space="preserve"> This will become a separate Schedule following implementation of DCP 234.</w:t>
      </w:r>
    </w:p>
  </w:footnote>
  <w:footnote w:id="8">
    <w:p w14:paraId="33982C1D" w14:textId="77777777" w:rsidR="00ED4B80" w:rsidRDefault="00ED4B80" w:rsidP="00ED4B80">
      <w:pPr>
        <w:pStyle w:val="FootnoteText"/>
      </w:pPr>
      <w:r>
        <w:rPr>
          <w:rStyle w:val="FootnoteReference"/>
        </w:rPr>
        <w:footnoteRef/>
      </w:r>
      <w:r>
        <w:t xml:space="preserve"> To be completed on implementation of this CP by reference to the application of the then current schedule.  </w:t>
      </w:r>
    </w:p>
  </w:footnote>
  <w:footnote w:id="9">
    <w:p w14:paraId="6FE13377" w14:textId="77777777" w:rsidR="00ED4B80" w:rsidRDefault="00ED4B80" w:rsidP="00ED4B80">
      <w:pPr>
        <w:pStyle w:val="FootnoteText"/>
      </w:pPr>
      <w:r>
        <w:rPr>
          <w:rStyle w:val="FootnoteReference"/>
        </w:rPr>
        <w:footnoteRef/>
      </w:r>
      <w:r>
        <w:t xml:space="preserve"> This amendment will be made to the Schedule introduced on implementation of DCP 234.</w:t>
      </w:r>
    </w:p>
  </w:footnote>
  <w:footnote w:id="10">
    <w:p w14:paraId="2D8061C1" w14:textId="77777777" w:rsidR="00FA7E13" w:rsidRDefault="00FA7E13" w:rsidP="00FA7E13">
      <w:pPr>
        <w:pStyle w:val="FootnoteText"/>
      </w:pPr>
      <w:r>
        <w:rPr>
          <w:rStyle w:val="FootnoteReference"/>
        </w:rPr>
        <w:footnoteRef/>
      </w:r>
      <w:r>
        <w:t xml:space="preserve"> To be completed on implementation of this CP by reference to the application of the then current CM.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26C81" w14:textId="77777777" w:rsidR="00ED021D" w:rsidRPr="00DD72FA" w:rsidRDefault="00ED021D" w:rsidP="00ED021D">
    <w:pPr>
      <w:pStyle w:val="Header"/>
      <w:jc w:val="right"/>
      <w:rPr>
        <w:b/>
      </w:rPr>
    </w:pPr>
    <w:r>
      <w:t xml:space="preserve">Gowling </w:t>
    </w:r>
    <w:r w:rsidRPr="00DD72FA">
      <w:t xml:space="preserve">WLG: </w:t>
    </w:r>
    <w:r>
      <w:t>28 July 2017</w:t>
    </w:r>
  </w:p>
  <w:p w14:paraId="15497652" w14:textId="77777777" w:rsidR="006160E8" w:rsidRPr="00ED021D" w:rsidRDefault="006160E8" w:rsidP="00ED021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F0C67" w14:textId="77777777" w:rsidR="009C6419" w:rsidRDefault="009C6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6.55pt;height:20.2pt;visibility:visible;mso-wrap-style:square" o:bullet="t">
        <v:imagedata r:id="rId1" o:title=""/>
      </v:shape>
    </w:pict>
  </w:numPicBullet>
  <w:abstractNum w:abstractNumId="0" w15:restartNumberingAfterBreak="0">
    <w:nsid w:val="FFFFFF7C"/>
    <w:multiLevelType w:val="singleLevel"/>
    <w:tmpl w:val="A45CC8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E6D3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2010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19AE9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30BB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64A3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AE8B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BE90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56CF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8CEA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348E"/>
    <w:multiLevelType w:val="hybridMultilevel"/>
    <w:tmpl w:val="C6A8D064"/>
    <w:lvl w:ilvl="0" w:tplc="14183282">
      <w:start w:val="1"/>
      <w:numFmt w:val="lowerLetter"/>
      <w:lvlText w:val="(%1)"/>
      <w:lvlJc w:val="left"/>
      <w:pPr>
        <w:ind w:hanging="567"/>
      </w:pPr>
      <w:rPr>
        <w:rFonts w:ascii="Times New Roman" w:eastAsia="Times New Roman" w:hAnsi="Times New Roman" w:hint="default"/>
        <w:sz w:val="24"/>
        <w:szCs w:val="24"/>
      </w:rPr>
    </w:lvl>
    <w:lvl w:ilvl="1" w:tplc="0722E24E">
      <w:start w:val="1"/>
      <w:numFmt w:val="bullet"/>
      <w:lvlText w:val="•"/>
      <w:lvlJc w:val="left"/>
      <w:rPr>
        <w:rFonts w:hint="default"/>
      </w:rPr>
    </w:lvl>
    <w:lvl w:ilvl="2" w:tplc="4DC29D4E">
      <w:start w:val="1"/>
      <w:numFmt w:val="bullet"/>
      <w:lvlText w:val="•"/>
      <w:lvlJc w:val="left"/>
      <w:rPr>
        <w:rFonts w:hint="default"/>
      </w:rPr>
    </w:lvl>
    <w:lvl w:ilvl="3" w:tplc="58D8CC4A">
      <w:start w:val="1"/>
      <w:numFmt w:val="bullet"/>
      <w:lvlText w:val="•"/>
      <w:lvlJc w:val="left"/>
      <w:rPr>
        <w:rFonts w:hint="default"/>
      </w:rPr>
    </w:lvl>
    <w:lvl w:ilvl="4" w:tplc="C32AD45A">
      <w:start w:val="1"/>
      <w:numFmt w:val="bullet"/>
      <w:lvlText w:val="•"/>
      <w:lvlJc w:val="left"/>
      <w:rPr>
        <w:rFonts w:hint="default"/>
      </w:rPr>
    </w:lvl>
    <w:lvl w:ilvl="5" w:tplc="2C867BEE">
      <w:start w:val="1"/>
      <w:numFmt w:val="bullet"/>
      <w:lvlText w:val="•"/>
      <w:lvlJc w:val="left"/>
      <w:rPr>
        <w:rFonts w:hint="default"/>
      </w:rPr>
    </w:lvl>
    <w:lvl w:ilvl="6" w:tplc="DDB64476">
      <w:start w:val="1"/>
      <w:numFmt w:val="bullet"/>
      <w:lvlText w:val="•"/>
      <w:lvlJc w:val="left"/>
      <w:rPr>
        <w:rFonts w:hint="default"/>
      </w:rPr>
    </w:lvl>
    <w:lvl w:ilvl="7" w:tplc="E53E06E6">
      <w:start w:val="1"/>
      <w:numFmt w:val="bullet"/>
      <w:lvlText w:val="•"/>
      <w:lvlJc w:val="left"/>
      <w:rPr>
        <w:rFonts w:hint="default"/>
      </w:rPr>
    </w:lvl>
    <w:lvl w:ilvl="8" w:tplc="1934452C">
      <w:start w:val="1"/>
      <w:numFmt w:val="bullet"/>
      <w:lvlText w:val="•"/>
      <w:lvlJc w:val="left"/>
      <w:rPr>
        <w:rFonts w:hint="default"/>
      </w:rPr>
    </w:lvl>
  </w:abstractNum>
  <w:abstractNum w:abstractNumId="11" w15:restartNumberingAfterBreak="0">
    <w:nsid w:val="0B823C09"/>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2" w15:restartNumberingAfterBreak="0">
    <w:nsid w:val="33E04D2A"/>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3" w15:restartNumberingAfterBreak="0">
    <w:nsid w:val="54243F9E"/>
    <w:multiLevelType w:val="hybridMultilevel"/>
    <w:tmpl w:val="CD801D96"/>
    <w:lvl w:ilvl="0" w:tplc="5BBC9CC6">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62E81D44"/>
    <w:multiLevelType w:val="multilevel"/>
    <w:tmpl w:val="8842AEC6"/>
    <w:lvl w:ilvl="0">
      <w:start w:val="14"/>
      <w:numFmt w:val="decimal"/>
      <w:pStyle w:val="Heading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outline w:val="0"/>
        <w:shadow w:val="0"/>
        <w:emboss w:val="0"/>
        <w:imprint w:val="0"/>
        <w:vanish w:val="0"/>
        <w:sz w:val="24"/>
        <w:szCs w:val="24"/>
        <w:vertAlign w:val="baseline"/>
      </w:rPr>
    </w:lvl>
    <w:lvl w:ilvl="3">
      <w:start w:val="1"/>
      <w:numFmt w:val="upperLetter"/>
      <w:pStyle w:val="Heading4"/>
      <w:lvlText w:val="(%4)"/>
      <w:lvlJc w:val="left"/>
      <w:pPr>
        <w:tabs>
          <w:tab w:val="num" w:pos="2155"/>
        </w:tabs>
        <w:ind w:left="2155" w:hanging="624"/>
      </w:pPr>
      <w:rPr>
        <w:rFonts w:ascii="Times New Roman" w:hAnsi="Times New Roman" w:hint="default"/>
        <w:b w:val="0"/>
        <w:i w:val="0"/>
        <w:caps w:val="0"/>
        <w:strike w:val="0"/>
        <w:dstrike w:val="0"/>
        <w:outline w:val="0"/>
        <w:shadow w:val="0"/>
        <w:emboss w:val="0"/>
        <w:imprint w:val="0"/>
        <w:vanish w:val="0"/>
        <w:sz w:val="24"/>
        <w:vertAlign w:val="baseline"/>
      </w:rPr>
    </w:lvl>
    <w:lvl w:ilvl="4">
      <w:start w:val="1"/>
      <w:numFmt w:val="lowerRoman"/>
      <w:pStyle w:val="Heading5"/>
      <w:lvlText w:val="(%5)"/>
      <w:lvlJc w:val="left"/>
      <w:pPr>
        <w:tabs>
          <w:tab w:val="num" w:pos="2835"/>
        </w:tabs>
        <w:ind w:left="2835" w:hanging="680"/>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5" w15:restartNumberingAfterBreak="0">
    <w:nsid w:val="635207C4"/>
    <w:multiLevelType w:val="multilevel"/>
    <w:tmpl w:val="4CC21A32"/>
    <w:lvl w:ilvl="0">
      <w:start w:val="14"/>
      <w:numFmt w:val="decimalZero"/>
      <w:lvlText w:val="%1"/>
      <w:lvlJc w:val="left"/>
      <w:pPr>
        <w:ind w:left="420" w:hanging="420"/>
      </w:pPr>
      <w:rPr>
        <w:rFonts w:hint="default"/>
      </w:rPr>
    </w:lvl>
    <w:lvl w:ilvl="1">
      <w:start w:val="2"/>
      <w:numFmt w:val="decimal"/>
      <w:pStyle w:val="Heading2"/>
      <w:lvlText w:val="%1.%2"/>
      <w:lvlJc w:val="left"/>
      <w:pPr>
        <w:ind w:left="420" w:hanging="4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DD71D7"/>
    <w:multiLevelType w:val="multilevel"/>
    <w:tmpl w:val="D05843DE"/>
    <w:lvl w:ilvl="0">
      <w:start w:val="1"/>
      <w:numFmt w:val="decimal"/>
      <w:lvlText w:val="%1"/>
      <w:lvlJc w:val="left"/>
      <w:pPr>
        <w:tabs>
          <w:tab w:val="num" w:pos="709"/>
        </w:tabs>
        <w:ind w:left="709" w:hanging="709"/>
      </w:pPr>
      <w:rPr>
        <w:rFonts w:hint="default"/>
      </w:rPr>
    </w:lvl>
    <w:lvl w:ilvl="1">
      <w:start w:val="1"/>
      <w:numFmt w:val="decimal"/>
      <w:pStyle w:val="questions"/>
      <w:lvlText w:val="%1.%2"/>
      <w:lvlJc w:val="left"/>
      <w:pPr>
        <w:tabs>
          <w:tab w:val="num" w:pos="709"/>
        </w:tabs>
        <w:ind w:left="709" w:hanging="709"/>
      </w:pPr>
      <w:rPr>
        <w:rFonts w:hint="default"/>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pStyle w:val="Heading6"/>
      <w:lvlText w:val="%6)"/>
      <w:lvlJc w:val="left"/>
      <w:pPr>
        <w:tabs>
          <w:tab w:val="num" w:pos="3544"/>
        </w:tabs>
        <w:ind w:left="3544" w:hanging="708"/>
      </w:pPr>
      <w:rPr>
        <w:rFonts w:hint="default"/>
      </w:rPr>
    </w:lvl>
    <w:lvl w:ilvl="6">
      <w:start w:val="1"/>
      <w:numFmt w:val="decimal"/>
      <w:pStyle w:val="Heading7"/>
      <w:lvlText w:val="%7%3)"/>
      <w:lvlJc w:val="left"/>
      <w:pPr>
        <w:tabs>
          <w:tab w:val="num" w:pos="2714"/>
        </w:tabs>
        <w:ind w:left="2714" w:hanging="1296"/>
      </w:pPr>
      <w:rPr>
        <w:rFonts w:hint="default"/>
      </w:rPr>
    </w:lvl>
    <w:lvl w:ilvl="7">
      <w:start w:val="1"/>
      <w:numFmt w:val="lowerRoman"/>
      <w:pStyle w:val="Heading8"/>
      <w:lvlText w:val="%8)"/>
      <w:lvlJc w:val="left"/>
      <w:pPr>
        <w:tabs>
          <w:tab w:val="num" w:pos="2858"/>
        </w:tabs>
        <w:ind w:left="2858" w:hanging="1440"/>
      </w:pPr>
      <w:rPr>
        <w:rFonts w:hint="default"/>
      </w:rPr>
    </w:lvl>
    <w:lvl w:ilvl="8">
      <w:start w:val="1"/>
      <w:numFmt w:val="upperLetter"/>
      <w:pStyle w:val="Heading9"/>
      <w:lvlText w:val="(%9)"/>
      <w:lvlJc w:val="left"/>
      <w:pPr>
        <w:tabs>
          <w:tab w:val="num" w:pos="709"/>
        </w:tabs>
        <w:ind w:left="709" w:hanging="709"/>
      </w:pPr>
      <w:rPr>
        <w:rFonts w:hint="default"/>
      </w:rPr>
    </w:lvl>
  </w:abstractNum>
  <w:abstractNum w:abstractNumId="17" w15:restartNumberingAfterBreak="0">
    <w:nsid w:val="7041365A"/>
    <w:multiLevelType w:val="hybridMultilevel"/>
    <w:tmpl w:val="9266FBF8"/>
    <w:lvl w:ilvl="0" w:tplc="E188D3BA">
      <w:start w:val="1"/>
      <w:numFmt w:val="lowerLetter"/>
      <w:lvlText w:val="(%1)"/>
      <w:lvlJc w:val="left"/>
      <w:pPr>
        <w:ind w:hanging="627"/>
      </w:pPr>
      <w:rPr>
        <w:rFonts w:ascii="Times New Roman" w:eastAsia="Times New Roman" w:hAnsi="Times New Roman" w:hint="default"/>
        <w:sz w:val="24"/>
        <w:szCs w:val="24"/>
      </w:rPr>
    </w:lvl>
    <w:lvl w:ilvl="1" w:tplc="41E65E7A">
      <w:start w:val="1"/>
      <w:numFmt w:val="bullet"/>
      <w:lvlText w:val="•"/>
      <w:lvlJc w:val="left"/>
      <w:rPr>
        <w:rFonts w:hint="default"/>
      </w:rPr>
    </w:lvl>
    <w:lvl w:ilvl="2" w:tplc="F2929156">
      <w:start w:val="1"/>
      <w:numFmt w:val="bullet"/>
      <w:lvlText w:val="•"/>
      <w:lvlJc w:val="left"/>
      <w:rPr>
        <w:rFonts w:hint="default"/>
      </w:rPr>
    </w:lvl>
    <w:lvl w:ilvl="3" w:tplc="2550C358">
      <w:start w:val="1"/>
      <w:numFmt w:val="bullet"/>
      <w:lvlText w:val="•"/>
      <w:lvlJc w:val="left"/>
      <w:rPr>
        <w:rFonts w:hint="default"/>
      </w:rPr>
    </w:lvl>
    <w:lvl w:ilvl="4" w:tplc="9A123694">
      <w:start w:val="1"/>
      <w:numFmt w:val="bullet"/>
      <w:lvlText w:val="•"/>
      <w:lvlJc w:val="left"/>
      <w:rPr>
        <w:rFonts w:hint="default"/>
      </w:rPr>
    </w:lvl>
    <w:lvl w:ilvl="5" w:tplc="2BC81CEE">
      <w:start w:val="1"/>
      <w:numFmt w:val="bullet"/>
      <w:lvlText w:val="•"/>
      <w:lvlJc w:val="left"/>
      <w:rPr>
        <w:rFonts w:hint="default"/>
      </w:rPr>
    </w:lvl>
    <w:lvl w:ilvl="6" w:tplc="4F12C264">
      <w:start w:val="1"/>
      <w:numFmt w:val="bullet"/>
      <w:lvlText w:val="•"/>
      <w:lvlJc w:val="left"/>
      <w:rPr>
        <w:rFonts w:hint="default"/>
      </w:rPr>
    </w:lvl>
    <w:lvl w:ilvl="7" w:tplc="00480CE6">
      <w:start w:val="1"/>
      <w:numFmt w:val="bullet"/>
      <w:lvlText w:val="•"/>
      <w:lvlJc w:val="left"/>
      <w:rPr>
        <w:rFonts w:hint="default"/>
      </w:rPr>
    </w:lvl>
    <w:lvl w:ilvl="8" w:tplc="40F2F9F6">
      <w:start w:val="1"/>
      <w:numFmt w:val="bullet"/>
      <w:lvlText w:val="•"/>
      <w:lvlJc w:val="left"/>
      <w:rPr>
        <w:rFonts w:hint="default"/>
      </w:rPr>
    </w:lvl>
  </w:abstractNum>
  <w:abstractNum w:abstractNumId="18" w15:restartNumberingAfterBreak="0">
    <w:nsid w:val="7A625B7E"/>
    <w:multiLevelType w:val="hybridMultilevel"/>
    <w:tmpl w:val="813A14BA"/>
    <w:lvl w:ilvl="0" w:tplc="CD76B6D4">
      <w:start w:val="3"/>
      <w:numFmt w:val="decimal"/>
      <w:lvlText w:val="%1."/>
      <w:lvlJc w:val="left"/>
      <w:pPr>
        <w:ind w:hanging="708"/>
      </w:pPr>
      <w:rPr>
        <w:rFonts w:ascii="Times New Roman" w:eastAsia="Times New Roman" w:hAnsi="Times New Roman" w:hint="default"/>
        <w:sz w:val="24"/>
        <w:szCs w:val="24"/>
      </w:rPr>
    </w:lvl>
    <w:lvl w:ilvl="1" w:tplc="9D0A04D6">
      <w:start w:val="1"/>
      <w:numFmt w:val="lowerLetter"/>
      <w:lvlText w:val="(%2)"/>
      <w:lvlJc w:val="left"/>
      <w:pPr>
        <w:ind w:hanging="567"/>
      </w:pPr>
      <w:rPr>
        <w:rFonts w:ascii="Times New Roman" w:eastAsia="Times New Roman" w:hAnsi="Times New Roman" w:hint="default"/>
        <w:sz w:val="24"/>
        <w:szCs w:val="24"/>
      </w:rPr>
    </w:lvl>
    <w:lvl w:ilvl="2" w:tplc="F3DCCB12">
      <w:start w:val="1"/>
      <w:numFmt w:val="bullet"/>
      <w:lvlText w:val="•"/>
      <w:lvlJc w:val="left"/>
      <w:rPr>
        <w:rFonts w:hint="default"/>
      </w:rPr>
    </w:lvl>
    <w:lvl w:ilvl="3" w:tplc="1DD60EBC">
      <w:start w:val="1"/>
      <w:numFmt w:val="bullet"/>
      <w:lvlText w:val="•"/>
      <w:lvlJc w:val="left"/>
      <w:rPr>
        <w:rFonts w:hint="default"/>
      </w:rPr>
    </w:lvl>
    <w:lvl w:ilvl="4" w:tplc="82F0C0B8">
      <w:start w:val="1"/>
      <w:numFmt w:val="bullet"/>
      <w:lvlText w:val="•"/>
      <w:lvlJc w:val="left"/>
      <w:rPr>
        <w:rFonts w:hint="default"/>
      </w:rPr>
    </w:lvl>
    <w:lvl w:ilvl="5" w:tplc="FABCA460">
      <w:start w:val="1"/>
      <w:numFmt w:val="bullet"/>
      <w:lvlText w:val="•"/>
      <w:lvlJc w:val="left"/>
      <w:rPr>
        <w:rFonts w:hint="default"/>
      </w:rPr>
    </w:lvl>
    <w:lvl w:ilvl="6" w:tplc="778CAEB4">
      <w:start w:val="1"/>
      <w:numFmt w:val="bullet"/>
      <w:lvlText w:val="•"/>
      <w:lvlJc w:val="left"/>
      <w:rPr>
        <w:rFonts w:hint="default"/>
      </w:rPr>
    </w:lvl>
    <w:lvl w:ilvl="7" w:tplc="B1242A02">
      <w:start w:val="1"/>
      <w:numFmt w:val="bullet"/>
      <w:lvlText w:val="•"/>
      <w:lvlJc w:val="left"/>
      <w:rPr>
        <w:rFonts w:hint="default"/>
      </w:rPr>
    </w:lvl>
    <w:lvl w:ilvl="8" w:tplc="F080F5F0">
      <w:start w:val="1"/>
      <w:numFmt w:val="bullet"/>
      <w:lvlText w:val="•"/>
      <w:lvlJc w:val="left"/>
      <w:rPr>
        <w:rFonts w:hint="default"/>
      </w:rPr>
    </w:lvl>
  </w:abstractNum>
  <w:num w:numId="1">
    <w:abstractNumId w:val="16"/>
  </w:num>
  <w:num w:numId="2">
    <w:abstractNumId w:val="14"/>
  </w:num>
  <w:num w:numId="3">
    <w:abstractNumId w:val="14"/>
  </w:num>
  <w:num w:numId="4">
    <w:abstractNumId w:val="18"/>
  </w:num>
  <w:num w:numId="5">
    <w:abstractNumId w:val="17"/>
  </w:num>
  <w:num w:numId="6">
    <w:abstractNumId w:val="10"/>
  </w:num>
  <w:num w:numId="7">
    <w:abstractNumId w:val="11"/>
  </w:num>
  <w:num w:numId="8">
    <w:abstractNumId w:val="12"/>
  </w:num>
  <w:num w:numId="9">
    <w:abstractNumId w:val="13"/>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lvlOverride w:ilvl="0">
      <w:startOverride w:val="14"/>
    </w:lvlOverride>
    <w:lvlOverride w:ilvl="1">
      <w:startOverride w:val="5"/>
    </w:lvlOverride>
  </w:num>
  <w:num w:numId="22">
    <w:abstractNumId w:val="1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098"/>
    <w:rsid w:val="00054CBC"/>
    <w:rsid w:val="0012402B"/>
    <w:rsid w:val="00181C77"/>
    <w:rsid w:val="001B0609"/>
    <w:rsid w:val="001E10B1"/>
    <w:rsid w:val="00224392"/>
    <w:rsid w:val="00231D6E"/>
    <w:rsid w:val="00235DBE"/>
    <w:rsid w:val="00244A45"/>
    <w:rsid w:val="00266186"/>
    <w:rsid w:val="003F527F"/>
    <w:rsid w:val="00436CFB"/>
    <w:rsid w:val="005053DC"/>
    <w:rsid w:val="005C3B7B"/>
    <w:rsid w:val="005D3FC9"/>
    <w:rsid w:val="006160E8"/>
    <w:rsid w:val="006264B1"/>
    <w:rsid w:val="00632098"/>
    <w:rsid w:val="00694A35"/>
    <w:rsid w:val="006951E7"/>
    <w:rsid w:val="006E0C7B"/>
    <w:rsid w:val="007245AC"/>
    <w:rsid w:val="007D0B68"/>
    <w:rsid w:val="007F3D1C"/>
    <w:rsid w:val="0086589E"/>
    <w:rsid w:val="00884613"/>
    <w:rsid w:val="008D321E"/>
    <w:rsid w:val="00900BC3"/>
    <w:rsid w:val="00921397"/>
    <w:rsid w:val="0094129A"/>
    <w:rsid w:val="009A278A"/>
    <w:rsid w:val="009B202F"/>
    <w:rsid w:val="009C6419"/>
    <w:rsid w:val="009D28B0"/>
    <w:rsid w:val="009E731C"/>
    <w:rsid w:val="00A15FD3"/>
    <w:rsid w:val="00A23DA0"/>
    <w:rsid w:val="00B16152"/>
    <w:rsid w:val="00B834EC"/>
    <w:rsid w:val="00CA226A"/>
    <w:rsid w:val="00CD74C5"/>
    <w:rsid w:val="00D02387"/>
    <w:rsid w:val="00DE2A12"/>
    <w:rsid w:val="00ED021D"/>
    <w:rsid w:val="00ED4B80"/>
    <w:rsid w:val="00EE6495"/>
    <w:rsid w:val="00EF312A"/>
    <w:rsid w:val="00F011E0"/>
    <w:rsid w:val="00F03748"/>
    <w:rsid w:val="00F520F6"/>
    <w:rsid w:val="00F60DA7"/>
    <w:rsid w:val="00FA21D9"/>
    <w:rsid w:val="00FA7E13"/>
    <w:rsid w:val="00FC3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C19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ED4B80"/>
    <w:pPr>
      <w:widowControl w:val="0"/>
      <w:numPr>
        <w:ilvl w:val="1"/>
        <w:numId w:val="10"/>
      </w:numPr>
      <w:spacing w:after="240" w:line="360" w:lineRule="auto"/>
      <w:ind w:left="709" w:hanging="709"/>
      <w:outlineLvl w:val="1"/>
    </w:pPr>
    <w:rPr>
      <w:rFonts w:cs="Arial"/>
      <w:bCs/>
      <w:iCs/>
      <w:szCs w:val="28"/>
    </w:rPr>
  </w:style>
  <w:style w:type="paragraph" w:styleId="Heading3">
    <w:name w:val="heading 3"/>
    <w:aliases w:val="level 3,level3,Nadpis 3"/>
    <w:basedOn w:val="Normal"/>
    <w:next w:val="Body3"/>
    <w:link w:val="Heading3Char"/>
    <w:autoRedefine/>
    <w:qFormat/>
    <w:rsid w:val="003F527F"/>
    <w:pPr>
      <w:widowControl w:val="0"/>
      <w:numPr>
        <w:ilvl w:val="2"/>
        <w:numId w:val="10"/>
      </w:numPr>
      <w:spacing w:after="240" w:line="360" w:lineRule="auto"/>
      <w:ind w:left="1418"/>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ED4B80"/>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3F527F"/>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5"/>
    <w:unhideWhenUsed/>
    <w:qFormat/>
    <w:rsid w:val="009C6419"/>
    <w:pPr>
      <w:tabs>
        <w:tab w:val="center" w:pos="4513"/>
        <w:tab w:val="right" w:pos="9026"/>
      </w:tabs>
    </w:pPr>
  </w:style>
  <w:style w:type="character" w:customStyle="1" w:styleId="HeaderChar">
    <w:name w:val="Header Char"/>
    <w:basedOn w:val="DefaultParagraphFont"/>
    <w:link w:val="Header"/>
    <w:uiPriority w:val="5"/>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 w:type="paragraph" w:styleId="Revision">
    <w:name w:val="Revision"/>
    <w:hidden/>
    <w:uiPriority w:val="99"/>
    <w:semiHidden/>
    <w:rsid w:val="003F527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5CDE4-BCEF-4A5C-BA32-9A52841A0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2017-08-30T08:47:00Z</dcterms:created>
  <dcterms:modified xsi:type="dcterms:W3CDTF">2017-08-30T08:47:00Z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58ff17f3-2c0e-412a-83ef-41ea0a0d5223</vt:lpwstr>
  </property>
  <property fmtid="{D5CDD505-2E9C-101B-9397-08002B2CF9AE}" pid="3" name="tikitDocRef">
    <vt:lpwstr>Legal02#69069689v1[JDS3]</vt:lpwstr>
  </property>
  <property fmtid="{D5CDD505-2E9C-101B-9397-08002B2CF9AE}" pid="4" name="tikitDocNumber">
    <vt:lpwstr>69069689</vt:lpwstr>
  </property>
  <property fmtid="{D5CDD505-2E9C-101B-9397-08002B2CF9AE}" pid="5" name="tikitVersionNumber">
    <vt:lpwstr>1</vt:lpwstr>
  </property>
  <property fmtid="{D5CDD505-2E9C-101B-9397-08002B2CF9AE}" pid="6" name="tikitDocDescription">
    <vt:lpwstr>DCP 293 Draft Legal Text - 28 July 2017 (Gowling WLG)</vt:lpwstr>
  </property>
  <property fmtid="{D5CDD505-2E9C-101B-9397-08002B2CF9AE}" pid="7" name="tikitAuthor">
    <vt:lpwstr>James Stanier</vt:lpwstr>
  </property>
  <property fmtid="{D5CDD505-2E9C-101B-9397-08002B2CF9AE}" pid="8" name="tikitAuthorID">
    <vt:lpwstr>JDS3</vt:lpwstr>
  </property>
  <property fmtid="{D5CDD505-2E9C-101B-9397-08002B2CF9AE}" pid="9" name="tikitTypistID">
    <vt:lpwstr>JDS3</vt:lpwstr>
  </property>
  <property fmtid="{D5CDD505-2E9C-101B-9397-08002B2CF9AE}" pid="10" name="tikitClientDescription">
    <vt:lpwstr>DCUSA Limited</vt:lpwstr>
  </property>
  <property fmtid="{D5CDD505-2E9C-101B-9397-08002B2CF9AE}" pid="11" name="tikitMatterDescription">
    <vt:lpwstr>General DCUSA Advice 2017</vt:lpwstr>
  </property>
  <property fmtid="{D5CDD505-2E9C-101B-9397-08002B2CF9AE}" pid="12" name="tikitClientID">
    <vt:lpwstr>588326</vt:lpwstr>
  </property>
  <property fmtid="{D5CDD505-2E9C-101B-9397-08002B2CF9AE}" pid="13" name="tikitMatterID">
    <vt:lpwstr>2630021</vt:lpwstr>
  </property>
</Properties>
</file>