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098" w:rsidRPr="00053E02" w:rsidRDefault="00632098" w:rsidP="00632098">
      <w:pPr>
        <w:pStyle w:val="Heading1"/>
        <w:rPr>
          <w:del w:id="0" w:author="Author"/>
        </w:rPr>
      </w:pPr>
      <w:bookmarkStart w:id="1" w:name="_Toc339284375"/>
      <w:del w:id="2" w:author="Author">
        <w:r w:rsidRPr="00053E02">
          <w:delText>IMPLEMENTATION</w:delText>
        </w:r>
      </w:del>
    </w:p>
    <w:p w:rsidR="00632098" w:rsidRPr="00053E02" w:rsidRDefault="00632098" w:rsidP="00FD65CF">
      <w:pPr>
        <w:pStyle w:val="Heading2"/>
        <w:numPr>
          <w:ilvl w:val="1"/>
          <w:numId w:val="2"/>
        </w:numPr>
        <w:rPr>
          <w:del w:id="3" w:author="Author"/>
        </w:rPr>
      </w:pPr>
      <w:del w:id="4" w:author="Author">
        <w:r w:rsidRPr="00053E02">
          <w:delText>The purpose of this Clause 14 is to provide that, where a Change Proposal has been accepted in accordance with Clause 13, the Panel shall make arrangements by which this Agreement will be varied in accordance with the variation so accepted (</w:delText>
        </w:r>
        <w:r w:rsidRPr="00053E02">
          <w:rPr>
            <w:b/>
          </w:rPr>
          <w:delText>Implementation</w:delText>
        </w:r>
        <w:r w:rsidRPr="00053E02">
          <w:delText>).</w:delText>
        </w:r>
      </w:del>
    </w:p>
    <w:p w:rsidR="00632098" w:rsidRPr="00053E02" w:rsidRDefault="00632098" w:rsidP="00632098">
      <w:pPr>
        <w:pStyle w:val="StyleAfter18ptLinespacing15lines"/>
        <w:rPr>
          <w:del w:id="5" w:author="Author"/>
        </w:rPr>
      </w:pPr>
      <w:del w:id="6" w:author="Author">
        <w:r w:rsidRPr="00053E02">
          <w:delText>Implementation Date</w:delText>
        </w:r>
      </w:del>
    </w:p>
    <w:p w:rsidR="00ED021D" w:rsidRPr="00181C77" w:rsidRDefault="00ED021D" w:rsidP="00181C77">
      <w:pPr>
        <w:pStyle w:val="Header"/>
        <w:widowControl w:val="0"/>
        <w:spacing w:after="240" w:line="360" w:lineRule="auto"/>
        <w:jc w:val="center"/>
        <w:rPr>
          <w:ins w:id="7" w:author="Author"/>
          <w:b/>
          <w:u w:val="single"/>
        </w:rPr>
      </w:pPr>
      <w:ins w:id="8" w:author="Author">
        <w:r w:rsidRPr="00181C77">
          <w:rPr>
            <w:b/>
            <w:u w:val="single"/>
          </w:rPr>
          <w:t>DCP 293 – Charging Methodology Cut-Off Date</w:t>
        </w:r>
      </w:ins>
    </w:p>
    <w:p w:rsidR="00ED021D" w:rsidRPr="00181C77" w:rsidRDefault="006951E7" w:rsidP="00181C77">
      <w:pPr>
        <w:spacing w:after="240" w:line="360" w:lineRule="auto"/>
        <w:rPr>
          <w:ins w:id="9" w:author="Author"/>
          <w:b/>
        </w:rPr>
      </w:pPr>
      <w:ins w:id="10" w:author="Author">
        <w:r w:rsidRPr="00181C77">
          <w:rPr>
            <w:b/>
          </w:rPr>
          <w:t>Insert a new Clause 14.2 as follows (and renumber the remainder of Clause 14 accordingly):</w:t>
        </w:r>
      </w:ins>
    </w:p>
    <w:bookmarkEnd w:id="1"/>
    <w:p w:rsidR="00632098" w:rsidRPr="00181C77" w:rsidRDefault="00632098" w:rsidP="00181C77">
      <w:pPr>
        <w:pStyle w:val="StyleAfter18ptLinespacing15lines"/>
        <w:jc w:val="both"/>
        <w:rPr>
          <w:ins w:id="11" w:author="Author"/>
          <w:szCs w:val="24"/>
        </w:rPr>
      </w:pPr>
      <w:commentRangeStart w:id="12"/>
      <w:ins w:id="13" w:author="Author">
        <w:r w:rsidRPr="00181C77">
          <w:rPr>
            <w:szCs w:val="24"/>
          </w:rPr>
          <w:t>Implementation Date</w:t>
        </w:r>
        <w:commentRangeEnd w:id="12"/>
        <w:r w:rsidR="00900BC3" w:rsidRPr="00181C77">
          <w:rPr>
            <w:rStyle w:val="CommentReference"/>
            <w:b w:val="0"/>
            <w:sz w:val="24"/>
            <w:szCs w:val="24"/>
          </w:rPr>
          <w:commentReference w:id="12"/>
        </w:r>
      </w:ins>
    </w:p>
    <w:p w:rsidR="00F011E0" w:rsidRPr="00181C77" w:rsidRDefault="009A278A" w:rsidP="00FD65CF">
      <w:pPr>
        <w:pStyle w:val="Heading2"/>
        <w:rPr>
          <w:ins w:id="14" w:author="Author"/>
        </w:rPr>
      </w:pPr>
      <w:r w:rsidRPr="00181C77">
        <w:t>Where</w:t>
      </w:r>
      <w:del w:id="15" w:author="Author">
        <w:r>
          <w:delText>, in respect of</w:delText>
        </w:r>
      </w:del>
      <w:r w:rsidRPr="00181C77">
        <w:t xml:space="preserve"> a Change Proposal</w:t>
      </w:r>
      <w:del w:id="16" w:author="Author">
        <w:r>
          <w:delText xml:space="preserve"> </w:delText>
        </w:r>
        <w:r w:rsidR="00EF312A">
          <w:delText xml:space="preserve">which </w:delText>
        </w:r>
      </w:del>
      <w:ins w:id="17" w:author="Author">
        <w:r w:rsidR="00F011E0" w:rsidRPr="00181C77">
          <w:t>:</w:t>
        </w:r>
      </w:ins>
    </w:p>
    <w:p w:rsidR="009A278A" w:rsidRPr="00181C77" w:rsidRDefault="00EF312A" w:rsidP="00FD65CF">
      <w:pPr>
        <w:pStyle w:val="Heading2"/>
      </w:pPr>
      <w:bookmarkStart w:id="18" w:name="_GoBack"/>
      <w:bookmarkEnd w:id="18"/>
      <w:proofErr w:type="gramStart"/>
      <w:r w:rsidRPr="00181C77">
        <w:t>provides</w:t>
      </w:r>
      <w:proofErr w:type="gramEnd"/>
      <w:r w:rsidRPr="00181C77">
        <w:t xml:space="preserve"> for a variation to</w:t>
      </w:r>
      <w:r w:rsidR="009A278A" w:rsidRPr="00181C77">
        <w:t xml:space="preserve"> </w:t>
      </w:r>
      <w:del w:id="19" w:author="Author">
        <w:r w:rsidR="00CA226A">
          <w:delText xml:space="preserve">any of </w:delText>
        </w:r>
        <w:r w:rsidR="009A278A">
          <w:delText xml:space="preserve">Schedules </w:delText>
        </w:r>
      </w:del>
      <w:ins w:id="20" w:author="Author">
        <w:r w:rsidR="00F011E0" w:rsidRPr="00181C77">
          <w:t>Schedule</w:t>
        </w:r>
        <w:r w:rsidR="009A278A" w:rsidRPr="00181C77">
          <w:t xml:space="preserve"> </w:t>
        </w:r>
      </w:ins>
      <w:r w:rsidR="009A278A" w:rsidRPr="00181C77">
        <w:t xml:space="preserve">16, 17, 18, 20 </w:t>
      </w:r>
      <w:del w:id="21" w:author="Author">
        <w:r w:rsidR="009A278A">
          <w:delText>and</w:delText>
        </w:r>
      </w:del>
      <w:ins w:id="22" w:author="Author">
        <w:r w:rsidR="006951E7" w:rsidRPr="00181C77">
          <w:t>or</w:t>
        </w:r>
      </w:ins>
      <w:r w:rsidR="006951E7" w:rsidRPr="00181C77">
        <w:t xml:space="preserve"> </w:t>
      </w:r>
      <w:r w:rsidR="009A278A" w:rsidRPr="00181C77">
        <w:t>[</w:t>
      </w:r>
      <w:r w:rsidR="009A278A" w:rsidRPr="00181C77">
        <w:rPr>
          <w:highlight w:val="yellow"/>
        </w:rPr>
        <w:t>XX</w:t>
      </w:r>
      <w:del w:id="23" w:author="Author">
        <w:r w:rsidR="009A278A">
          <w:delText xml:space="preserve"> Schedule for PCDM to be added</w:delText>
        </w:r>
      </w:del>
      <w:ins w:id="24" w:author="Author">
        <w:r w:rsidR="00181C77" w:rsidRPr="00181C77">
          <w:rPr>
            <w:rStyle w:val="FootnoteReference"/>
            <w:rFonts w:cs="Times New Roman"/>
            <w:szCs w:val="24"/>
            <w:highlight w:val="yellow"/>
          </w:rPr>
          <w:footnoteReference w:id="2"/>
        </w:r>
      </w:ins>
      <w:r w:rsidR="009A278A" w:rsidRPr="00181C77">
        <w:t>]</w:t>
      </w:r>
      <w:r w:rsidR="00F011E0" w:rsidRPr="00181C77">
        <w:t>;</w:t>
      </w:r>
    </w:p>
    <w:p w:rsidR="00EF312A" w:rsidRPr="00181C77" w:rsidRDefault="00CA226A" w:rsidP="00181C77">
      <w:pPr>
        <w:pStyle w:val="Heading3"/>
        <w:numPr>
          <w:ilvl w:val="2"/>
          <w:numId w:val="10"/>
        </w:numPr>
        <w:ind w:left="1560" w:hanging="851"/>
        <w:jc w:val="both"/>
        <w:rPr>
          <w:rFonts w:cs="Times New Roman"/>
          <w:szCs w:val="24"/>
        </w:rPr>
      </w:pPr>
      <w:r w:rsidRPr="00181C77">
        <w:rPr>
          <w:rFonts w:cs="Times New Roman"/>
          <w:szCs w:val="24"/>
        </w:rPr>
        <w:t>t</w:t>
      </w:r>
      <w:r w:rsidR="00EF312A" w:rsidRPr="00181C77">
        <w:rPr>
          <w:rFonts w:cs="Times New Roman"/>
          <w:szCs w:val="24"/>
        </w:rPr>
        <w:t xml:space="preserve">he implementation date for such Change Proposal accepted in accordance with Clause 13 </w:t>
      </w:r>
      <w:commentRangeStart w:id="27"/>
      <w:r w:rsidR="00EF312A" w:rsidRPr="00181C77">
        <w:rPr>
          <w:rFonts w:cs="Times New Roman"/>
          <w:szCs w:val="24"/>
        </w:rPr>
        <w:t>is 1 April in any year</w:t>
      </w:r>
      <w:commentRangeEnd w:id="27"/>
      <w:r w:rsidR="00224392">
        <w:rPr>
          <w:rStyle w:val="CommentReference"/>
          <w:rFonts w:cs="Times New Roman"/>
          <w:bCs w:val="0"/>
        </w:rPr>
        <w:commentReference w:id="27"/>
      </w:r>
      <w:r w:rsidR="00EF312A" w:rsidRPr="00181C77">
        <w:rPr>
          <w:rFonts w:cs="Times New Roman"/>
          <w:szCs w:val="24"/>
        </w:rPr>
        <w:t xml:space="preserve">; and </w:t>
      </w:r>
    </w:p>
    <w:p w:rsidR="00CA226A" w:rsidRPr="00181C77" w:rsidRDefault="00CA226A" w:rsidP="00181C77">
      <w:pPr>
        <w:pStyle w:val="Heading3"/>
        <w:numPr>
          <w:ilvl w:val="2"/>
          <w:numId w:val="10"/>
        </w:numPr>
        <w:ind w:left="1560" w:hanging="851"/>
        <w:jc w:val="both"/>
        <w:rPr>
          <w:rFonts w:cs="Times New Roman"/>
          <w:szCs w:val="24"/>
        </w:rPr>
      </w:pPr>
      <w:proofErr w:type="gramStart"/>
      <w:r w:rsidRPr="00181C77">
        <w:rPr>
          <w:rFonts w:cs="Times New Roman"/>
          <w:szCs w:val="24"/>
        </w:rPr>
        <w:t>the</w:t>
      </w:r>
      <w:proofErr w:type="gramEnd"/>
      <w:r w:rsidRPr="00181C77">
        <w:rPr>
          <w:rFonts w:cs="Times New Roman"/>
          <w:szCs w:val="24"/>
        </w:rPr>
        <w:t xml:space="preserve"> date on which such Change Proposal was accepted in accordance with Clause 13 occurred less than </w:t>
      </w:r>
      <w:del w:id="28" w:author="Author">
        <w:r>
          <w:delText xml:space="preserve">[2 or 3] months prior to </w:delText>
        </w:r>
      </w:del>
      <w:r w:rsidR="00F011E0" w:rsidRPr="00181C77">
        <w:rPr>
          <w:rFonts w:cs="Times New Roman"/>
          <w:szCs w:val="24"/>
        </w:rPr>
        <w:t xml:space="preserve">the </w:t>
      </w:r>
      <w:del w:id="29" w:author="Author">
        <w:r w:rsidR="00A23DA0">
          <w:delText xml:space="preserve">requisite </w:delText>
        </w:r>
      </w:del>
      <w:r w:rsidR="00F011E0" w:rsidRPr="00181C77">
        <w:rPr>
          <w:rFonts w:cs="Times New Roman"/>
          <w:szCs w:val="24"/>
        </w:rPr>
        <w:t>period of notice</w:t>
      </w:r>
      <w:ins w:id="30" w:author="Author">
        <w:r w:rsidR="00F011E0" w:rsidRPr="00181C77">
          <w:rPr>
            <w:rFonts w:cs="Times New Roman"/>
            <w:szCs w:val="24"/>
          </w:rPr>
          <w:t xml:space="preserve"> required</w:t>
        </w:r>
      </w:ins>
      <w:r w:rsidR="00A23DA0" w:rsidRPr="00181C77">
        <w:rPr>
          <w:rFonts w:cs="Times New Roman"/>
          <w:szCs w:val="24"/>
        </w:rPr>
        <w:t xml:space="preserve"> in accordance with Clause 19.1.1,</w:t>
      </w:r>
    </w:p>
    <w:p w:rsidR="00A23DA0" w:rsidRPr="00181C77" w:rsidRDefault="00A23DA0" w:rsidP="00181C77">
      <w:pPr>
        <w:spacing w:after="240" w:line="360" w:lineRule="auto"/>
        <w:ind w:left="709"/>
      </w:pPr>
      <w:commentRangeStart w:id="31"/>
      <w:r w:rsidRPr="00181C77">
        <w:t>then the implementation date for such Change Proposal shall be deemed to be the</w:t>
      </w:r>
      <w:r w:rsidR="00B834EC" w:rsidRPr="00181C77">
        <w:t xml:space="preserve"> </w:t>
      </w:r>
      <w:del w:id="32" w:author="Author">
        <w:r w:rsidR="00B834EC">
          <w:delText>next</w:delText>
        </w:r>
        <w:r>
          <w:delText xml:space="preserve"> 1</w:delText>
        </w:r>
        <w:r w:rsidR="009D28B0">
          <w:delText xml:space="preserve"> </w:delText>
        </w:r>
        <w:r>
          <w:delText xml:space="preserve">April to occur </w:delText>
        </w:r>
        <w:r w:rsidR="00B834EC">
          <w:delText xml:space="preserve">that is </w:delText>
        </w:r>
        <w:r w:rsidR="009E731C">
          <w:delText>greater</w:delText>
        </w:r>
        <w:r w:rsidR="00B834EC">
          <w:delText xml:space="preserve"> than [2 or 3] months plus the requisite period of notice in accordance with Clause 19.1.1</w:delText>
        </w:r>
        <w:r w:rsidR="00CD74C5" w:rsidRPr="00CD74C5">
          <w:delText xml:space="preserve"> </w:delText>
        </w:r>
        <w:r w:rsidR="00CD74C5">
          <w:delText>after the Change Proposal was accepted in accordance with Clause 13</w:delText>
        </w:r>
      </w:del>
      <w:ins w:id="33" w:author="Author">
        <w:r w:rsidR="00F011E0" w:rsidRPr="00181C77">
          <w:t>following</w:t>
        </w:r>
        <w:r w:rsidRPr="00181C77">
          <w:t xml:space="preserve"> 1</w:t>
        </w:r>
        <w:r w:rsidR="009D28B0" w:rsidRPr="00181C77">
          <w:t xml:space="preserve"> </w:t>
        </w:r>
        <w:r w:rsidRPr="00181C77">
          <w:t>April</w:t>
        </w:r>
      </w:ins>
      <w:r w:rsidR="00B834EC" w:rsidRPr="00181C77">
        <w:t xml:space="preserve">, </w:t>
      </w:r>
      <w:r w:rsidR="00D02387" w:rsidRPr="00181C77">
        <w:t>unless</w:t>
      </w:r>
      <w:r w:rsidR="00B834EC" w:rsidRPr="00181C77">
        <w:t xml:space="preserve"> the Authority has directed, in accordance with Clause 19.1B</w:t>
      </w:r>
      <w:r w:rsidR="00CD74C5" w:rsidRPr="00181C77">
        <w:t xml:space="preserve">, </w:t>
      </w:r>
      <w:r w:rsidR="00D02387" w:rsidRPr="00181C77">
        <w:t>in which case</w:t>
      </w:r>
      <w:r w:rsidR="00CD74C5" w:rsidRPr="00181C77">
        <w:t xml:space="preserve"> the implementation date for such Change Proposal shall be deemed to </w:t>
      </w:r>
      <w:r w:rsidR="00D02387" w:rsidRPr="00181C77">
        <w:t>be the date directed by the Authority</w:t>
      </w:r>
      <w:r w:rsidR="00B834EC" w:rsidRPr="00181C77">
        <w:t>.</w:t>
      </w:r>
      <w:r w:rsidRPr="00181C77">
        <w:t xml:space="preserve"> </w:t>
      </w:r>
      <w:commentRangeEnd w:id="31"/>
      <w:r w:rsidR="00900BC3" w:rsidRPr="00181C77">
        <w:rPr>
          <w:rStyle w:val="CommentReference"/>
          <w:sz w:val="24"/>
          <w:szCs w:val="24"/>
        </w:rPr>
        <w:commentReference w:id="31"/>
      </w:r>
    </w:p>
    <w:p w:rsidR="00F011E0" w:rsidRPr="00181C77" w:rsidRDefault="00F011E0" w:rsidP="00181C77">
      <w:pPr>
        <w:spacing w:after="240" w:line="360" w:lineRule="auto"/>
        <w:rPr>
          <w:ins w:id="34" w:author="Author"/>
          <w:b/>
        </w:rPr>
      </w:pPr>
      <w:ins w:id="35" w:author="Author">
        <w:r w:rsidRPr="00181C77">
          <w:rPr>
            <w:b/>
          </w:rPr>
          <w:t xml:space="preserve">Amend </w:t>
        </w:r>
        <w:r w:rsidR="00ED4B80">
          <w:rPr>
            <w:b/>
          </w:rPr>
          <w:t xml:space="preserve">re-numbered </w:t>
        </w:r>
        <w:r w:rsidRPr="00181C77">
          <w:rPr>
            <w:b/>
          </w:rPr>
          <w:t>Clause 14.3 as follows:</w:t>
        </w:r>
      </w:ins>
    </w:p>
    <w:p w:rsidR="00632098" w:rsidRPr="00181C77" w:rsidRDefault="00632098" w:rsidP="00FD65CF">
      <w:pPr>
        <w:pStyle w:val="Heading2"/>
      </w:pPr>
      <w:r w:rsidRPr="00181C77">
        <w:lastRenderedPageBreak/>
        <w:t xml:space="preserve">Where, in respect of any </w:t>
      </w:r>
      <w:del w:id="36" w:author="Author">
        <w:r w:rsidR="009A278A">
          <w:delText xml:space="preserve">other </w:delText>
        </w:r>
      </w:del>
      <w:r w:rsidRPr="00181C77">
        <w:t>Change Proposal</w:t>
      </w:r>
      <w:r w:rsidR="00F011E0" w:rsidRPr="00181C77">
        <w:t xml:space="preserve"> </w:t>
      </w:r>
      <w:del w:id="37" w:author="Author">
        <w:r w:rsidR="009D28B0">
          <w:delText>(</w:delText>
        </w:r>
      </w:del>
      <w:r w:rsidR="00F011E0" w:rsidRPr="00181C77">
        <w:t xml:space="preserve">not </w:t>
      </w:r>
      <w:del w:id="38" w:author="Author">
        <w:r w:rsidR="009D28B0">
          <w:delText>including those included in Schedule</w:delText>
        </w:r>
      </w:del>
      <w:ins w:id="39" w:author="Author">
        <w:r w:rsidR="00F011E0" w:rsidRPr="00181C77">
          <w:t>subject to Clause</w:t>
        </w:r>
      </w:ins>
      <w:r w:rsidR="00F011E0" w:rsidRPr="00181C77">
        <w:t xml:space="preserve"> 14.2</w:t>
      </w:r>
      <w:del w:id="40" w:author="Author">
        <w:r w:rsidR="009D28B0">
          <w:delText>)</w:delText>
        </w:r>
        <w:r w:rsidRPr="00053E02">
          <w:delText>,</w:delText>
        </w:r>
      </w:del>
      <w:ins w:id="41" w:author="Author">
        <w:r w:rsidRPr="00181C77">
          <w:t>,</w:t>
        </w:r>
      </w:ins>
      <w:r w:rsidRPr="00181C77">
        <w:t xml:space="preserve"> the proposed variation to this Agreement is accepted in accordance with Clause 13 but the proposed implementation date is rejected:</w:t>
      </w:r>
    </w:p>
    <w:p w:rsidR="00632098" w:rsidRPr="00181C77" w:rsidRDefault="00632098" w:rsidP="00181C77">
      <w:pPr>
        <w:pStyle w:val="Heading3"/>
        <w:numPr>
          <w:ilvl w:val="2"/>
          <w:numId w:val="10"/>
        </w:numPr>
        <w:ind w:left="1418"/>
        <w:jc w:val="both"/>
        <w:rPr>
          <w:rFonts w:cs="Times New Roman"/>
          <w:szCs w:val="24"/>
        </w:rPr>
      </w:pPr>
      <w:r w:rsidRPr="00181C77">
        <w:rPr>
          <w:rFonts w:cs="Times New Roman"/>
          <w:szCs w:val="24"/>
        </w:rPr>
        <w:t xml:space="preserve">the Change Proposal will be re-submitted to the Assessment Process and Voting Procedure but so that only the newly proposed implementation date (and not the proposed variation to the Agreement) is assessed and voted upon; and </w:t>
      </w:r>
    </w:p>
    <w:p w:rsidR="00632098" w:rsidRPr="00181C77" w:rsidRDefault="00632098" w:rsidP="00181C77">
      <w:pPr>
        <w:pStyle w:val="Heading3"/>
        <w:numPr>
          <w:ilvl w:val="2"/>
          <w:numId w:val="10"/>
        </w:numPr>
        <w:ind w:left="1418"/>
        <w:jc w:val="both"/>
        <w:rPr>
          <w:rFonts w:cs="Times New Roman"/>
          <w:szCs w:val="24"/>
        </w:rPr>
      </w:pPr>
      <w:proofErr w:type="gramStart"/>
      <w:r w:rsidRPr="00181C77">
        <w:rPr>
          <w:rFonts w:cs="Times New Roman"/>
          <w:szCs w:val="24"/>
        </w:rPr>
        <w:t>the</w:t>
      </w:r>
      <w:proofErr w:type="gramEnd"/>
      <w:r w:rsidRPr="00181C77">
        <w:rPr>
          <w:rFonts w:cs="Times New Roman"/>
          <w:szCs w:val="24"/>
        </w:rPr>
        <w:t xml:space="preserve"> provisions of this Clause 14 shall not apply to the Change Proposal until the proposed implementation date is also accepted in accordance with Clause 13.</w:t>
      </w:r>
    </w:p>
    <w:p w:rsidR="00632098" w:rsidRPr="00053E02" w:rsidRDefault="00632098" w:rsidP="00FD65CF">
      <w:pPr>
        <w:pStyle w:val="Heading2"/>
        <w:numPr>
          <w:ilvl w:val="1"/>
          <w:numId w:val="2"/>
        </w:numPr>
        <w:rPr>
          <w:del w:id="42" w:author="Author"/>
        </w:rPr>
      </w:pPr>
      <w:del w:id="43" w:author="Author">
        <w:r w:rsidRPr="00053E02">
          <w:delText xml:space="preserve">Where, in respect of any Change Proposal, the proposed variation to this Agreement is rejected in accordance with Clause 13 but the proposed implementation date is accepted, the Change Proposal as a whole shall be deemed to have been rejected in accordance with Clause 13. </w:delText>
        </w:r>
      </w:del>
    </w:p>
    <w:p w:rsidR="00F011E0" w:rsidRPr="00181C77" w:rsidRDefault="00F011E0" w:rsidP="00181C77">
      <w:pPr>
        <w:spacing w:after="240" w:line="360" w:lineRule="auto"/>
        <w:rPr>
          <w:ins w:id="44" w:author="Author"/>
          <w:b/>
        </w:rPr>
      </w:pPr>
      <w:ins w:id="45" w:author="Author">
        <w:r w:rsidRPr="00181C77">
          <w:rPr>
            <w:b/>
          </w:rPr>
          <w:t>Insert a new Clause 14.5 as follows (and renumber the remainder of Clause 14 accordingly):</w:t>
        </w:r>
      </w:ins>
    </w:p>
    <w:p w:rsidR="00632098" w:rsidRPr="00181C77" w:rsidRDefault="00632098" w:rsidP="00181C77">
      <w:pPr>
        <w:pStyle w:val="StyleAfter18ptLinespacing15lines"/>
        <w:jc w:val="both"/>
        <w:rPr>
          <w:szCs w:val="24"/>
        </w:rPr>
      </w:pPr>
      <w:r w:rsidRPr="00181C77">
        <w:rPr>
          <w:szCs w:val="24"/>
        </w:rPr>
        <w:t>Implementation</w:t>
      </w:r>
    </w:p>
    <w:p w:rsidR="00D02387" w:rsidRPr="00181C77" w:rsidRDefault="00D02387" w:rsidP="00FD65CF">
      <w:pPr>
        <w:pStyle w:val="Heading2"/>
        <w:numPr>
          <w:ilvl w:val="1"/>
          <w:numId w:val="21"/>
        </w:numPr>
      </w:pPr>
      <w:del w:id="46" w:author="Author">
        <w:r>
          <w:delText>Where, in</w:delText>
        </w:r>
      </w:del>
      <w:ins w:id="47" w:author="Author">
        <w:r w:rsidR="00181C77">
          <w:tab/>
        </w:r>
        <w:r w:rsidR="001B0609" w:rsidRPr="00181C77">
          <w:t>In</w:t>
        </w:r>
      </w:ins>
      <w:r w:rsidR="001B0609" w:rsidRPr="00181C77">
        <w:t xml:space="preserve"> respect of a Change Proposal </w:t>
      </w:r>
      <w:del w:id="48" w:author="Author">
        <w:r>
          <w:delText>which provides for a variation to any of Schedules 16, 17, 18, 20 and [XX Schedule for PCDM to be added];</w:delText>
        </w:r>
      </w:del>
      <w:ins w:id="49" w:author="Author">
        <w:r w:rsidR="001B0609" w:rsidRPr="00181C77">
          <w:t>subject to Clause 14.2:</w:t>
        </w:r>
      </w:ins>
    </w:p>
    <w:p w:rsidR="00D02387" w:rsidRPr="00181C77" w:rsidRDefault="00D02387" w:rsidP="00181C77">
      <w:pPr>
        <w:pStyle w:val="Heading3"/>
        <w:numPr>
          <w:ilvl w:val="2"/>
          <w:numId w:val="10"/>
        </w:numPr>
        <w:ind w:left="1418"/>
        <w:jc w:val="both"/>
        <w:rPr>
          <w:rFonts w:cs="Times New Roman"/>
          <w:szCs w:val="24"/>
        </w:rPr>
      </w:pPr>
      <w:proofErr w:type="gramStart"/>
      <w:r w:rsidRPr="00181C77">
        <w:rPr>
          <w:rFonts w:cs="Times New Roman"/>
          <w:szCs w:val="24"/>
        </w:rPr>
        <w:t>the</w:t>
      </w:r>
      <w:proofErr w:type="gramEnd"/>
      <w:r w:rsidRPr="00181C77">
        <w:rPr>
          <w:rFonts w:cs="Times New Roman"/>
          <w:szCs w:val="24"/>
        </w:rPr>
        <w:t xml:space="preserve"> relevant Schedules will be revised and issued to Parties clearly stating the implementation </w:t>
      </w:r>
      <w:r w:rsidR="00FC364C" w:rsidRPr="00181C77">
        <w:rPr>
          <w:rFonts w:cs="Times New Roman"/>
          <w:szCs w:val="24"/>
        </w:rPr>
        <w:t>date</w:t>
      </w:r>
      <w:r w:rsidR="00054CBC" w:rsidRPr="00181C77">
        <w:rPr>
          <w:rFonts w:cs="Times New Roman"/>
          <w:szCs w:val="24"/>
        </w:rPr>
        <w:t xml:space="preserve"> as </w:t>
      </w:r>
      <w:r w:rsidR="00B16152" w:rsidRPr="00181C77">
        <w:rPr>
          <w:rFonts w:cs="Times New Roman"/>
          <w:szCs w:val="24"/>
        </w:rPr>
        <w:t>set in accordance with Clause 14.2</w:t>
      </w:r>
      <w:r w:rsidRPr="00181C77">
        <w:rPr>
          <w:rFonts w:cs="Times New Roman"/>
          <w:szCs w:val="24"/>
        </w:rPr>
        <w:t xml:space="preserve">; </w:t>
      </w:r>
      <w:del w:id="50" w:author="Author">
        <w:r w:rsidRPr="00053E02">
          <w:delText>and</w:delText>
        </w:r>
      </w:del>
      <w:r w:rsidRPr="00181C77">
        <w:rPr>
          <w:rFonts w:cs="Times New Roman"/>
          <w:szCs w:val="24"/>
        </w:rPr>
        <w:t xml:space="preserve"> </w:t>
      </w:r>
    </w:p>
    <w:p w:rsidR="00D02387" w:rsidRPr="00181C77" w:rsidRDefault="00F520F6" w:rsidP="00181C77">
      <w:pPr>
        <w:pStyle w:val="Heading3"/>
        <w:numPr>
          <w:ilvl w:val="2"/>
          <w:numId w:val="10"/>
        </w:numPr>
        <w:ind w:left="1418"/>
        <w:jc w:val="both"/>
        <w:rPr>
          <w:rFonts w:cs="Times New Roman"/>
          <w:szCs w:val="24"/>
        </w:rPr>
      </w:pPr>
      <w:del w:id="51" w:author="Author">
        <w:r>
          <w:delText xml:space="preserve">at the date </w:delText>
        </w:r>
        <w:r w:rsidR="00D02387">
          <w:delText>[2 or 3] months prior to the requisite period of notice in accordance with Clause 19.1.1,</w:delText>
        </w:r>
        <w:r>
          <w:delText xml:space="preserve"> </w:delText>
        </w:r>
      </w:del>
      <w:r w:rsidR="00224392" w:rsidRPr="00181C77">
        <w:rPr>
          <w:rFonts w:cs="Times New Roman"/>
          <w:szCs w:val="24"/>
        </w:rPr>
        <w:t xml:space="preserve">the Panel </w:t>
      </w:r>
      <w:r w:rsidR="001B0609" w:rsidRPr="00181C77">
        <w:rPr>
          <w:rFonts w:cs="Times New Roman"/>
          <w:szCs w:val="24"/>
        </w:rPr>
        <w:t>will</w:t>
      </w:r>
      <w:r w:rsidRPr="00181C77">
        <w:rPr>
          <w:rFonts w:cs="Times New Roman"/>
          <w:szCs w:val="24"/>
        </w:rPr>
        <w:t xml:space="preserve"> </w:t>
      </w:r>
      <w:del w:id="52" w:author="Author">
        <w:r w:rsidR="00224392">
          <w:delText>arrange to</w:delText>
        </w:r>
        <w:r>
          <w:delText xml:space="preserve"> </w:delText>
        </w:r>
      </w:del>
      <w:r w:rsidR="007F3D1C" w:rsidRPr="00181C77">
        <w:rPr>
          <w:rFonts w:cs="Times New Roman"/>
          <w:szCs w:val="24"/>
        </w:rPr>
        <w:t xml:space="preserve">issue to </w:t>
      </w:r>
      <w:r w:rsidR="00244A45" w:rsidRPr="00181C77">
        <w:rPr>
          <w:rFonts w:cs="Times New Roman"/>
          <w:szCs w:val="24"/>
        </w:rPr>
        <w:t>P</w:t>
      </w:r>
      <w:r w:rsidR="007F3D1C" w:rsidRPr="00181C77">
        <w:rPr>
          <w:rFonts w:cs="Times New Roman"/>
          <w:szCs w:val="24"/>
        </w:rPr>
        <w:t>arties</w:t>
      </w:r>
      <w:r w:rsidRPr="00181C77">
        <w:rPr>
          <w:rFonts w:cs="Times New Roman"/>
          <w:szCs w:val="24"/>
        </w:rPr>
        <w:t xml:space="preserve"> a final</w:t>
      </w:r>
      <w:r w:rsidR="00224392" w:rsidRPr="00181C77">
        <w:rPr>
          <w:rFonts w:cs="Times New Roman"/>
          <w:szCs w:val="24"/>
        </w:rPr>
        <w:t>ised</w:t>
      </w:r>
      <w:r w:rsidR="001B0609" w:rsidRPr="00181C77">
        <w:rPr>
          <w:rFonts w:cs="Times New Roman"/>
          <w:szCs w:val="24"/>
        </w:rPr>
        <w:t xml:space="preserve"> set of </w:t>
      </w:r>
      <w:ins w:id="53" w:author="Author">
        <w:r w:rsidR="001B0609" w:rsidRPr="00181C77">
          <w:rPr>
            <w:rFonts w:cs="Times New Roman"/>
            <w:szCs w:val="24"/>
          </w:rPr>
          <w:t xml:space="preserve">the relevant </w:t>
        </w:r>
      </w:ins>
      <w:r w:rsidR="001B0609" w:rsidRPr="00181C77">
        <w:rPr>
          <w:rFonts w:cs="Times New Roman"/>
          <w:szCs w:val="24"/>
        </w:rPr>
        <w:t>Schedules</w:t>
      </w:r>
      <w:r w:rsidRPr="00181C77">
        <w:rPr>
          <w:rFonts w:cs="Times New Roman"/>
          <w:szCs w:val="24"/>
        </w:rPr>
        <w:t xml:space="preserve"> </w:t>
      </w:r>
      <w:del w:id="54" w:author="Author">
        <w:r>
          <w:delText xml:space="preserve">16, 17, 18, 20 and [XX Schedule for PCDM to be added] </w:delText>
        </w:r>
      </w:del>
      <w:r w:rsidRPr="00181C77">
        <w:rPr>
          <w:rFonts w:cs="Times New Roman"/>
          <w:szCs w:val="24"/>
        </w:rPr>
        <w:t xml:space="preserve">that will be effective for the </w:t>
      </w:r>
      <w:del w:id="55" w:author="Author">
        <w:r w:rsidR="0086589E">
          <w:delText>c</w:delText>
        </w:r>
        <w:r>
          <w:delText xml:space="preserve">harging </w:delText>
        </w:r>
        <w:r w:rsidR="0086589E">
          <w:delText>y</w:delText>
        </w:r>
        <w:r>
          <w:delText>ear</w:delText>
        </w:r>
      </w:del>
      <w:ins w:id="56" w:author="Author">
        <w:r w:rsidR="001B0609" w:rsidRPr="00181C77">
          <w:rPr>
            <w:rFonts w:cs="Times New Roman"/>
            <w:szCs w:val="24"/>
          </w:rPr>
          <w:t>Charging Year</w:t>
        </w:r>
      </w:ins>
      <w:r w:rsidR="001B0609" w:rsidRPr="00181C77">
        <w:rPr>
          <w:rFonts w:cs="Times New Roman"/>
          <w:szCs w:val="24"/>
        </w:rPr>
        <w:t xml:space="preserve"> </w:t>
      </w:r>
      <w:r w:rsidR="0086589E" w:rsidRPr="00181C77">
        <w:rPr>
          <w:rFonts w:cs="Times New Roman"/>
          <w:szCs w:val="24"/>
        </w:rPr>
        <w:t>following the implementation date as set in accordance with Clause 14.2</w:t>
      </w:r>
      <w:del w:id="57" w:author="Author">
        <w:r>
          <w:delText>.</w:delText>
        </w:r>
      </w:del>
      <w:ins w:id="58" w:author="Author">
        <w:r w:rsidR="00F011E0" w:rsidRPr="00181C77">
          <w:rPr>
            <w:rFonts w:cs="Times New Roman"/>
            <w:szCs w:val="24"/>
          </w:rPr>
          <w:t xml:space="preserve"> no later than the </w:t>
        </w:r>
        <w:r w:rsidR="001B0609" w:rsidRPr="00181C77">
          <w:rPr>
            <w:rFonts w:cs="Times New Roman"/>
            <w:szCs w:val="24"/>
          </w:rPr>
          <w:t xml:space="preserve">period of notice required under Clause 19.1.1 in advance of such </w:t>
        </w:r>
        <w:r w:rsidR="001B0609" w:rsidRPr="00181C77">
          <w:rPr>
            <w:rFonts w:cs="Times New Roman"/>
            <w:szCs w:val="24"/>
          </w:rPr>
          <w:lastRenderedPageBreak/>
          <w:t>implementation date</w:t>
        </w:r>
        <w:r w:rsidR="00181C77">
          <w:rPr>
            <w:rFonts w:cs="Times New Roman"/>
            <w:szCs w:val="24"/>
          </w:rPr>
          <w:t>; and</w:t>
        </w:r>
      </w:ins>
    </w:p>
    <w:p w:rsidR="00D02387" w:rsidRPr="00181C77" w:rsidRDefault="00181C77" w:rsidP="00181C77">
      <w:pPr>
        <w:pStyle w:val="Heading3"/>
        <w:numPr>
          <w:ilvl w:val="2"/>
          <w:numId w:val="10"/>
        </w:numPr>
        <w:ind w:left="1418"/>
        <w:jc w:val="both"/>
        <w:rPr>
          <w:rFonts w:cs="Times New Roman"/>
          <w:szCs w:val="24"/>
        </w:rPr>
      </w:pPr>
      <w:r>
        <w:rPr>
          <w:rFonts w:cs="Times New Roman"/>
          <w:szCs w:val="24"/>
        </w:rPr>
        <w:t xml:space="preserve">following the issue to </w:t>
      </w:r>
      <w:del w:id="59" w:author="Author">
        <w:r w:rsidR="007F3D1C">
          <w:delText>parties</w:delText>
        </w:r>
      </w:del>
      <w:ins w:id="60" w:author="Author">
        <w:r>
          <w:rPr>
            <w:rFonts w:cs="Times New Roman"/>
            <w:szCs w:val="24"/>
          </w:rPr>
          <w:t>P</w:t>
        </w:r>
        <w:r w:rsidR="007F3D1C" w:rsidRPr="00181C77">
          <w:rPr>
            <w:rFonts w:cs="Times New Roman"/>
            <w:szCs w:val="24"/>
          </w:rPr>
          <w:t>arties</w:t>
        </w:r>
      </w:ins>
      <w:r w:rsidR="007F3D1C" w:rsidRPr="00181C77">
        <w:rPr>
          <w:rFonts w:cs="Times New Roman"/>
          <w:szCs w:val="24"/>
        </w:rPr>
        <w:t xml:space="preserve"> of the finalised set of Schedules in accordance with Clause 14.5.2, </w:t>
      </w:r>
      <w:del w:id="61" w:author="Author">
        <w:r w:rsidR="007F3D1C">
          <w:delText xml:space="preserve">then </w:delText>
        </w:r>
      </w:del>
      <w:r w:rsidR="00244A45" w:rsidRPr="00181C77">
        <w:rPr>
          <w:rFonts w:cs="Times New Roman"/>
          <w:szCs w:val="24"/>
        </w:rPr>
        <w:t xml:space="preserve">the Panel shall, </w:t>
      </w:r>
      <w:commentRangeStart w:id="62"/>
      <w:r w:rsidR="00244A45" w:rsidRPr="00181C77">
        <w:rPr>
          <w:rFonts w:cs="Times New Roman"/>
          <w:szCs w:val="24"/>
        </w:rPr>
        <w:t xml:space="preserve">within </w:t>
      </w:r>
      <w:r w:rsidR="00244A45" w:rsidRPr="00181C77">
        <w:rPr>
          <w:rFonts w:cs="Times New Roman"/>
          <w:szCs w:val="24"/>
          <w:highlight w:val="yellow"/>
        </w:rPr>
        <w:t>xx</w:t>
      </w:r>
      <w:r w:rsidR="00244A45" w:rsidRPr="00181C77">
        <w:rPr>
          <w:rFonts w:cs="Times New Roman"/>
          <w:szCs w:val="24"/>
        </w:rPr>
        <w:t xml:space="preserve"> </w:t>
      </w:r>
      <w:commentRangeEnd w:id="62"/>
      <w:del w:id="63" w:author="Author">
        <w:r w:rsidR="00244A45">
          <w:delText>working days</w:delText>
        </w:r>
      </w:del>
      <w:ins w:id="64" w:author="Author">
        <w:r w:rsidR="0094129A" w:rsidRPr="00181C77">
          <w:rPr>
            <w:rStyle w:val="CommentReference"/>
            <w:rFonts w:cs="Times New Roman"/>
            <w:bCs w:val="0"/>
            <w:sz w:val="24"/>
            <w:szCs w:val="24"/>
          </w:rPr>
          <w:commentReference w:id="62"/>
        </w:r>
        <w:r w:rsidR="001B0609" w:rsidRPr="00181C77">
          <w:rPr>
            <w:rFonts w:cs="Times New Roman"/>
            <w:szCs w:val="24"/>
          </w:rPr>
          <w:t>Working Days</w:t>
        </w:r>
      </w:ins>
      <w:r w:rsidR="00244A45" w:rsidRPr="00181C77">
        <w:rPr>
          <w:rFonts w:cs="Times New Roman"/>
          <w:szCs w:val="24"/>
        </w:rPr>
        <w:t>, arrange for the models referenced in the Schedules to be issued to Parties</w:t>
      </w:r>
      <w:ins w:id="65" w:author="Author">
        <w:r>
          <w:rPr>
            <w:rFonts w:cs="Times New Roman"/>
            <w:szCs w:val="24"/>
          </w:rPr>
          <w:t xml:space="preserve"> identifying the Schedules to which such models relate</w:t>
        </w:r>
      </w:ins>
      <w:r w:rsidR="00244A45" w:rsidRPr="00181C77">
        <w:rPr>
          <w:rFonts w:cs="Times New Roman"/>
          <w:szCs w:val="24"/>
        </w:rPr>
        <w:t>.</w:t>
      </w:r>
      <w:r w:rsidR="00F520F6" w:rsidRPr="00181C77">
        <w:rPr>
          <w:rFonts w:cs="Times New Roman"/>
          <w:szCs w:val="24"/>
        </w:rPr>
        <w:t xml:space="preserve"> </w:t>
      </w:r>
    </w:p>
    <w:p w:rsidR="001B0609" w:rsidRPr="00181C77" w:rsidRDefault="00D02387" w:rsidP="00181C77">
      <w:pPr>
        <w:spacing w:after="240" w:line="360" w:lineRule="auto"/>
        <w:rPr>
          <w:ins w:id="66" w:author="Author"/>
        </w:rPr>
      </w:pPr>
      <w:del w:id="67" w:author="Author">
        <w:r>
          <w:delText>For any other</w:delText>
        </w:r>
      </w:del>
      <w:ins w:id="68" w:author="Author">
        <w:r w:rsidR="001B0609" w:rsidRPr="00181C77">
          <w:rPr>
            <w:b/>
          </w:rPr>
          <w:t xml:space="preserve">Amend </w:t>
        </w:r>
        <w:r w:rsidR="00181C77">
          <w:rPr>
            <w:b/>
          </w:rPr>
          <w:t xml:space="preserve">re-numbered </w:t>
        </w:r>
        <w:r w:rsidR="001B0609" w:rsidRPr="00181C77">
          <w:rPr>
            <w:b/>
          </w:rPr>
          <w:t>Clause 14.6 as follows:</w:t>
        </w:r>
      </w:ins>
    </w:p>
    <w:p w:rsidR="00632098" w:rsidRPr="00181C77" w:rsidRDefault="001B0609" w:rsidP="00FD65CF">
      <w:pPr>
        <w:pStyle w:val="Heading2"/>
      </w:pPr>
      <w:ins w:id="69" w:author="Author">
        <w:r w:rsidRPr="00181C77">
          <w:t>In respect of a</w:t>
        </w:r>
      </w:ins>
      <w:r w:rsidRPr="00181C77">
        <w:t xml:space="preserve"> Change Proposal</w:t>
      </w:r>
      <w:ins w:id="70" w:author="Author">
        <w:r w:rsidRPr="00181C77">
          <w:t xml:space="preserve"> not subject to Clause 14.2</w:t>
        </w:r>
      </w:ins>
      <w:r w:rsidRPr="00181C77">
        <w:t xml:space="preserve">, the </w:t>
      </w:r>
      <w:r w:rsidR="00632098" w:rsidRPr="00181C77">
        <w:t>Panel shall, at the next Panel meeting after a Change Proposal has been accepted:</w:t>
      </w:r>
    </w:p>
    <w:p w:rsidR="00632098" w:rsidRPr="00181C77" w:rsidRDefault="00632098" w:rsidP="00ED4B80">
      <w:pPr>
        <w:pStyle w:val="Heading3"/>
        <w:numPr>
          <w:ilvl w:val="2"/>
          <w:numId w:val="10"/>
        </w:numPr>
        <w:ind w:left="1418"/>
        <w:jc w:val="both"/>
        <w:rPr>
          <w:rFonts w:cs="Times New Roman"/>
          <w:szCs w:val="24"/>
        </w:rPr>
      </w:pPr>
      <w:proofErr w:type="gramStart"/>
      <w:r w:rsidRPr="00181C77">
        <w:rPr>
          <w:rFonts w:cs="Times New Roman"/>
          <w:szCs w:val="24"/>
        </w:rPr>
        <w:t>determine</w:t>
      </w:r>
      <w:proofErr w:type="gramEnd"/>
      <w:r w:rsidRPr="00181C77">
        <w:rPr>
          <w:rFonts w:cs="Times New Roman"/>
          <w:szCs w:val="24"/>
        </w:rPr>
        <w:t xml:space="preserve"> what actions are required in order to ensure that the accepted variation may be made by the accepted implementation date; and</w:t>
      </w:r>
    </w:p>
    <w:p w:rsidR="00632098" w:rsidRPr="00181C77" w:rsidRDefault="00632098" w:rsidP="00ED4B80">
      <w:pPr>
        <w:pStyle w:val="Heading3"/>
        <w:numPr>
          <w:ilvl w:val="2"/>
          <w:numId w:val="10"/>
        </w:numPr>
        <w:ind w:left="1418"/>
        <w:jc w:val="both"/>
        <w:rPr>
          <w:rFonts w:cs="Times New Roman"/>
          <w:szCs w:val="24"/>
        </w:rPr>
      </w:pPr>
      <w:proofErr w:type="gramStart"/>
      <w:r w:rsidRPr="00181C77">
        <w:rPr>
          <w:rFonts w:cs="Times New Roman"/>
          <w:szCs w:val="24"/>
        </w:rPr>
        <w:t>set</w:t>
      </w:r>
      <w:proofErr w:type="gramEnd"/>
      <w:r w:rsidRPr="00181C77">
        <w:rPr>
          <w:rFonts w:cs="Times New Roman"/>
          <w:szCs w:val="24"/>
        </w:rPr>
        <w:t xml:space="preserve"> a timetable for the completion of each of those actions which is required to ensure that the accepted variation may be made by the accepted implementation date.</w:t>
      </w:r>
    </w:p>
    <w:p w:rsidR="00632098" w:rsidRPr="00053E02" w:rsidRDefault="00632098" w:rsidP="00FD65CF">
      <w:pPr>
        <w:pStyle w:val="Heading2"/>
        <w:numPr>
          <w:ilvl w:val="1"/>
          <w:numId w:val="2"/>
        </w:numPr>
        <w:rPr>
          <w:del w:id="71" w:author="Author"/>
        </w:rPr>
      </w:pPr>
      <w:del w:id="72" w:author="Author">
        <w:r w:rsidRPr="00053E02">
          <w:delText>It shall be the duty of the Panel to ensure that actions which are required to secure that an accepted variation may be made by the accepted implementation date are taken so as to secure that the variation is made by that date.</w:delText>
        </w:r>
      </w:del>
    </w:p>
    <w:p w:rsidR="00632098" w:rsidRPr="00053E02" w:rsidRDefault="00632098" w:rsidP="00FD65CF">
      <w:pPr>
        <w:pStyle w:val="Heading2"/>
        <w:numPr>
          <w:ilvl w:val="1"/>
          <w:numId w:val="2"/>
        </w:numPr>
        <w:rPr>
          <w:del w:id="73" w:author="Author"/>
        </w:rPr>
      </w:pPr>
      <w:del w:id="74" w:author="Author">
        <w:r w:rsidRPr="00053E02">
          <w:delText>It shall be the duty of each Party to co-operate with the Panel to the extent required to ensure that such variation may be made by such date.</w:delText>
        </w:r>
      </w:del>
    </w:p>
    <w:p w:rsidR="00632098" w:rsidRPr="00053E02" w:rsidRDefault="00632098" w:rsidP="00632098">
      <w:pPr>
        <w:pStyle w:val="StyleAfter18ptLinespacing15lines"/>
        <w:rPr>
          <w:del w:id="75" w:author="Author"/>
        </w:rPr>
      </w:pPr>
      <w:del w:id="76" w:author="Author">
        <w:r w:rsidRPr="00053E02">
          <w:delText>Subsequent Amendment to Implementation Date</w:delText>
        </w:r>
      </w:del>
    </w:p>
    <w:p w:rsidR="00632098" w:rsidRPr="00053E02" w:rsidRDefault="00632098" w:rsidP="00FD65CF">
      <w:pPr>
        <w:pStyle w:val="Heading2"/>
        <w:numPr>
          <w:ilvl w:val="1"/>
          <w:numId w:val="2"/>
        </w:numPr>
        <w:rPr>
          <w:del w:id="77" w:author="Author"/>
        </w:rPr>
      </w:pPr>
      <w:del w:id="78" w:author="Author">
        <w:r w:rsidRPr="00053E02">
          <w:delText>Where, having regard to representations received from the Secretariat or from any Party, the Panel considers that it is not reasonably practicable to vary this Agreement by the relevant implementation date:</w:delText>
        </w:r>
      </w:del>
    </w:p>
    <w:p w:rsidR="00632098" w:rsidRPr="00053E02" w:rsidRDefault="00632098" w:rsidP="00632098">
      <w:pPr>
        <w:pStyle w:val="Heading3"/>
        <w:rPr>
          <w:del w:id="79" w:author="Author"/>
        </w:rPr>
      </w:pPr>
      <w:del w:id="80" w:author="Author">
        <w:r w:rsidRPr="00053E02">
          <w:delText>the Panel may request the Authority to direct that a new later implementation date be substituted for the first such date; and</w:delText>
        </w:r>
      </w:del>
    </w:p>
    <w:p w:rsidR="00632098" w:rsidRPr="00053E02" w:rsidRDefault="00632098" w:rsidP="00632098">
      <w:pPr>
        <w:pStyle w:val="Heading3"/>
        <w:rPr>
          <w:del w:id="81" w:author="Author"/>
        </w:rPr>
      </w:pPr>
      <w:del w:id="82" w:author="Author">
        <w:r w:rsidRPr="00053E02">
          <w:delText xml:space="preserve">where the Authority makes such a direction following a request by the Panel, the implementation date directed by the Authority shall have effect in substitution for the first such date, and the duties of the Panel and of each </w:delText>
        </w:r>
        <w:r w:rsidRPr="00053E02">
          <w:lastRenderedPageBreak/>
          <w:delText>Party under this Clause 14 shall be defined by relation to that later date.</w:delText>
        </w:r>
      </w:del>
    </w:p>
    <w:p w:rsidR="00632098" w:rsidRPr="00053E02" w:rsidRDefault="00632098" w:rsidP="00FD65CF">
      <w:pPr>
        <w:pStyle w:val="Heading2"/>
        <w:numPr>
          <w:ilvl w:val="1"/>
          <w:numId w:val="2"/>
        </w:numPr>
        <w:rPr>
          <w:del w:id="83" w:author="Author"/>
        </w:rPr>
      </w:pPr>
      <w:del w:id="84" w:author="Author">
        <w:r w:rsidRPr="00053E02">
          <w:delText>Where, having received representations from any Party as to the appropriateness of the relevant implementation date, the Authority (having first consulted with the Panel) considers that the implementation date should be amended so as to be either a later or an earlier date:</w:delText>
        </w:r>
      </w:del>
    </w:p>
    <w:p w:rsidR="00632098" w:rsidRPr="00053E02" w:rsidRDefault="00632098" w:rsidP="00632098">
      <w:pPr>
        <w:pStyle w:val="Heading3"/>
        <w:rPr>
          <w:del w:id="85" w:author="Author"/>
        </w:rPr>
      </w:pPr>
      <w:del w:id="86" w:author="Author">
        <w:r w:rsidRPr="00053E02">
          <w:delText>the Authority may direct that a new implementation date be substituted for the first such date; and</w:delText>
        </w:r>
      </w:del>
    </w:p>
    <w:p w:rsidR="00632098" w:rsidRDefault="00632098" w:rsidP="00632098">
      <w:pPr>
        <w:pStyle w:val="Heading3"/>
        <w:rPr>
          <w:del w:id="87" w:author="Author"/>
        </w:rPr>
      </w:pPr>
      <w:del w:id="88" w:author="Author">
        <w:r w:rsidRPr="00053E02">
          <w:delText>where the Authority makes such a direction following representations from any Party, the implementation date directed by the Authority shall have effect in substitution for the first such date, and the duties of the Panel and of each Party under this Clause 14 shall be defined by relation to the date so directed.</w:delText>
        </w:r>
      </w:del>
    </w:p>
    <w:p w:rsidR="00632098" w:rsidRDefault="00632098" w:rsidP="00FD65CF">
      <w:pPr>
        <w:pStyle w:val="Heading2"/>
        <w:numPr>
          <w:ilvl w:val="1"/>
          <w:numId w:val="2"/>
        </w:numPr>
        <w:rPr>
          <w:del w:id="89" w:author="Author"/>
        </w:rPr>
      </w:pPr>
      <w:del w:id="90" w:author="Author">
        <w:r>
          <w:delText xml:space="preserve">Without prejudice to Clause 14.8, where the Authority </w:delText>
        </w:r>
        <w:r w:rsidRPr="00931F89">
          <w:delText xml:space="preserve">reasonably considers that the Change Proposal is necessary to </w:delText>
        </w:r>
        <w:r w:rsidRPr="001F1BA6">
          <w:delText>comply with or implement the Regulation on Cross-Border Exchange</w:delText>
        </w:r>
        <w:r>
          <w:delText>s</w:delText>
        </w:r>
        <w:r w:rsidRPr="001F1BA6">
          <w:delText xml:space="preserve"> in Electricity and/or any relevant legally binding decisions of the European Commission and/or the Agency for the Co-operation of Energy Regulators</w:delText>
        </w:r>
        <w:r w:rsidRPr="00053E02">
          <w:delText>,</w:delText>
        </w:r>
        <w:r>
          <w:delText xml:space="preserve"> </w:delText>
        </w:r>
        <w:r w:rsidRPr="00053E02">
          <w:delText>the</w:delText>
        </w:r>
        <w:r>
          <w:delText>n</w:delText>
        </w:r>
        <w:r w:rsidRPr="009B7B5B">
          <w:delText>:</w:delText>
        </w:r>
      </w:del>
    </w:p>
    <w:p w:rsidR="00632098" w:rsidRDefault="00632098" w:rsidP="00FD65CF">
      <w:pPr>
        <w:pStyle w:val="Heading2"/>
        <w:numPr>
          <w:ilvl w:val="0"/>
          <w:numId w:val="0"/>
        </w:numPr>
        <w:ind w:left="1440"/>
        <w:rPr>
          <w:del w:id="91" w:author="Author"/>
        </w:rPr>
      </w:pPr>
      <w:del w:id="92" w:author="Author">
        <w:r>
          <w:delText xml:space="preserve">(a) </w:delText>
        </w:r>
        <w:r>
          <w:tab/>
        </w:r>
        <w:r w:rsidRPr="009B7B5B">
          <w:delText>the Authority may direct that a new implementation date be substituted for the first such date; and</w:delText>
        </w:r>
      </w:del>
    </w:p>
    <w:p w:rsidR="00632098" w:rsidRPr="009B7B5B" w:rsidRDefault="00632098" w:rsidP="00632098">
      <w:pPr>
        <w:pStyle w:val="Heading3"/>
        <w:numPr>
          <w:ilvl w:val="2"/>
          <w:numId w:val="1"/>
        </w:numPr>
        <w:tabs>
          <w:tab w:val="clear" w:pos="1418"/>
          <w:tab w:val="num" w:pos="1531"/>
        </w:tabs>
        <w:ind w:left="1531" w:hanging="822"/>
        <w:jc w:val="both"/>
        <w:rPr>
          <w:del w:id="93" w:author="Author"/>
          <w:u w:val="single"/>
        </w:rPr>
      </w:pPr>
      <w:del w:id="94" w:author="Author">
        <w:r w:rsidRPr="009B7B5B">
          <w:delText>where the Authority makes such a direction, the implementation date directed by the Authority shall have effect in substitution for the first such date, and the duties of the Panel and of each Party under this Clause 14 shall be defined by relation to the date so directed.</w:delText>
        </w:r>
      </w:del>
    </w:p>
    <w:p w:rsidR="00632098" w:rsidRDefault="00632098" w:rsidP="00A23DA0">
      <w:pPr>
        <w:pStyle w:val="Body3"/>
        <w:rPr>
          <w:del w:id="95" w:author="Author"/>
        </w:rPr>
      </w:pPr>
    </w:p>
    <w:p w:rsidR="00632098" w:rsidRDefault="00632098" w:rsidP="00632098">
      <w:pPr>
        <w:jc w:val="left"/>
        <w:rPr>
          <w:del w:id="96" w:author="Author"/>
        </w:rPr>
        <w:sectPr w:rsidR="00632098" w:rsidSect="001F5DED">
          <w:headerReference w:type="even" r:id="rId10"/>
          <w:headerReference w:type="default" r:id="rId11"/>
          <w:footerReference w:type="even" r:id="rId12"/>
          <w:footerReference w:type="default" r:id="rId13"/>
          <w:headerReference w:type="first" r:id="rId14"/>
          <w:footerReference w:type="first" r:id="rId15"/>
          <w:pgSz w:w="11909" w:h="16834" w:code="9"/>
          <w:pgMar w:top="1440" w:right="1440" w:bottom="1440" w:left="1440" w:header="709" w:footer="709" w:gutter="0"/>
          <w:paperSrc w:first="15" w:other="15"/>
          <w:pgNumType w:start="79"/>
          <w:cols w:space="720"/>
          <w:docGrid w:linePitch="326"/>
        </w:sectPr>
      </w:pPr>
    </w:p>
    <w:p w:rsidR="006264B1" w:rsidRDefault="006264B1" w:rsidP="006264B1">
      <w:pPr>
        <w:spacing w:before="68"/>
        <w:ind w:right="112"/>
        <w:jc w:val="right"/>
        <w:rPr>
          <w:del w:id="97" w:author="Author"/>
        </w:rPr>
      </w:pPr>
      <w:del w:id="98" w:author="Author">
        <w:r>
          <w:rPr>
            <w:spacing w:val="1"/>
            <w:sz w:val="22"/>
            <w:szCs w:val="22"/>
          </w:rPr>
          <w:lastRenderedPageBreak/>
          <w:delText>V</w:delText>
        </w:r>
        <w:r>
          <w:rPr>
            <w:spacing w:val="-2"/>
            <w:sz w:val="22"/>
            <w:szCs w:val="22"/>
          </w:rPr>
          <w:delText>e</w:delText>
        </w:r>
        <w:r>
          <w:rPr>
            <w:sz w:val="22"/>
            <w:szCs w:val="22"/>
          </w:rPr>
          <w:delText>rs</w:delText>
        </w:r>
        <w:r>
          <w:rPr>
            <w:spacing w:val="-1"/>
            <w:sz w:val="22"/>
            <w:szCs w:val="22"/>
          </w:rPr>
          <w:delText>i</w:delText>
        </w:r>
        <w:r>
          <w:rPr>
            <w:sz w:val="22"/>
            <w:szCs w:val="22"/>
          </w:rPr>
          <w:delText>on 8.6</w:delText>
        </w:r>
      </w:del>
    </w:p>
    <w:p w:rsidR="006264B1" w:rsidRDefault="006264B1" w:rsidP="006264B1">
      <w:pPr>
        <w:spacing w:line="200" w:lineRule="exact"/>
        <w:rPr>
          <w:del w:id="99" w:author="Author"/>
          <w:sz w:val="20"/>
          <w:szCs w:val="20"/>
        </w:rPr>
      </w:pPr>
    </w:p>
    <w:p w:rsidR="006264B1" w:rsidRDefault="006264B1" w:rsidP="006264B1">
      <w:pPr>
        <w:spacing w:before="19" w:line="200" w:lineRule="exact"/>
        <w:rPr>
          <w:del w:id="100" w:author="Author"/>
          <w:sz w:val="20"/>
          <w:szCs w:val="20"/>
        </w:rPr>
      </w:pPr>
    </w:p>
    <w:p w:rsidR="006264B1" w:rsidRDefault="006264B1" w:rsidP="006264B1">
      <w:pPr>
        <w:spacing w:before="64" w:line="359" w:lineRule="auto"/>
        <w:ind w:left="952" w:right="1013"/>
        <w:jc w:val="center"/>
        <w:rPr>
          <w:del w:id="101" w:author="Author"/>
          <w:sz w:val="28"/>
          <w:szCs w:val="28"/>
        </w:rPr>
      </w:pPr>
      <w:del w:id="102" w:author="Author">
        <w:r>
          <w:rPr>
            <w:b/>
            <w:bCs/>
            <w:sz w:val="28"/>
            <w:szCs w:val="28"/>
          </w:rPr>
          <w:delText>S</w:delText>
        </w:r>
        <w:r>
          <w:rPr>
            <w:b/>
            <w:bCs/>
            <w:spacing w:val="-2"/>
            <w:sz w:val="28"/>
            <w:szCs w:val="28"/>
          </w:rPr>
          <w:delText>C</w:delText>
        </w:r>
        <w:r>
          <w:rPr>
            <w:b/>
            <w:bCs/>
            <w:sz w:val="28"/>
            <w:szCs w:val="28"/>
          </w:rPr>
          <w:delText>HE</w:delText>
        </w:r>
        <w:r>
          <w:rPr>
            <w:b/>
            <w:bCs/>
            <w:spacing w:val="-2"/>
            <w:sz w:val="28"/>
            <w:szCs w:val="28"/>
          </w:rPr>
          <w:delText>DU</w:delText>
        </w:r>
        <w:r>
          <w:rPr>
            <w:b/>
            <w:bCs/>
            <w:sz w:val="28"/>
            <w:szCs w:val="28"/>
          </w:rPr>
          <w:delText>LE 16</w:delText>
        </w:r>
        <w:r>
          <w:rPr>
            <w:b/>
            <w:bCs/>
            <w:spacing w:val="-1"/>
            <w:sz w:val="28"/>
            <w:szCs w:val="28"/>
          </w:rPr>
          <w:delText xml:space="preserve"> </w:delText>
        </w:r>
        <w:r>
          <w:rPr>
            <w:b/>
            <w:bCs/>
            <w:sz w:val="28"/>
            <w:szCs w:val="28"/>
          </w:rPr>
          <w:delText xml:space="preserve">– </w:delText>
        </w:r>
        <w:r>
          <w:rPr>
            <w:b/>
            <w:bCs/>
            <w:spacing w:val="-2"/>
            <w:sz w:val="28"/>
            <w:szCs w:val="28"/>
          </w:rPr>
          <w:delText>C</w:delText>
        </w:r>
        <w:r>
          <w:rPr>
            <w:b/>
            <w:bCs/>
            <w:sz w:val="28"/>
            <w:szCs w:val="28"/>
          </w:rPr>
          <w:delText>O</w:delText>
        </w:r>
        <w:r>
          <w:rPr>
            <w:b/>
            <w:bCs/>
            <w:spacing w:val="-2"/>
            <w:sz w:val="28"/>
            <w:szCs w:val="28"/>
          </w:rPr>
          <w:delText>MM</w:delText>
        </w:r>
        <w:r>
          <w:rPr>
            <w:b/>
            <w:bCs/>
            <w:sz w:val="28"/>
            <w:szCs w:val="28"/>
          </w:rPr>
          <w:delText>ON</w:delText>
        </w:r>
        <w:r>
          <w:rPr>
            <w:b/>
            <w:bCs/>
            <w:spacing w:val="-2"/>
            <w:sz w:val="28"/>
            <w:szCs w:val="28"/>
          </w:rPr>
          <w:delText xml:space="preserve"> D</w:delText>
        </w:r>
        <w:r>
          <w:rPr>
            <w:b/>
            <w:bCs/>
            <w:sz w:val="28"/>
            <w:szCs w:val="28"/>
          </w:rPr>
          <w:delText>IST</w:delText>
        </w:r>
        <w:r>
          <w:rPr>
            <w:b/>
            <w:bCs/>
            <w:spacing w:val="-1"/>
            <w:sz w:val="28"/>
            <w:szCs w:val="28"/>
          </w:rPr>
          <w:delText>R</w:delText>
        </w:r>
        <w:r>
          <w:rPr>
            <w:b/>
            <w:bCs/>
            <w:sz w:val="28"/>
            <w:szCs w:val="28"/>
          </w:rPr>
          <w:delText>I</w:delText>
        </w:r>
        <w:r>
          <w:rPr>
            <w:b/>
            <w:bCs/>
            <w:spacing w:val="-3"/>
            <w:sz w:val="28"/>
            <w:szCs w:val="28"/>
          </w:rPr>
          <w:delText>B</w:delText>
        </w:r>
        <w:r>
          <w:rPr>
            <w:b/>
            <w:bCs/>
            <w:spacing w:val="-2"/>
            <w:sz w:val="28"/>
            <w:szCs w:val="28"/>
          </w:rPr>
          <w:delText>U</w:delText>
        </w:r>
        <w:r>
          <w:rPr>
            <w:b/>
            <w:bCs/>
            <w:sz w:val="28"/>
            <w:szCs w:val="28"/>
          </w:rPr>
          <w:delText>TION</w:delText>
        </w:r>
        <w:r>
          <w:rPr>
            <w:b/>
            <w:bCs/>
            <w:spacing w:val="-1"/>
            <w:sz w:val="28"/>
            <w:szCs w:val="28"/>
          </w:rPr>
          <w:delText xml:space="preserve"> </w:delText>
        </w:r>
        <w:r>
          <w:rPr>
            <w:b/>
            <w:bCs/>
            <w:spacing w:val="-2"/>
            <w:sz w:val="28"/>
            <w:szCs w:val="28"/>
          </w:rPr>
          <w:delText>C</w:delText>
        </w:r>
        <w:r>
          <w:rPr>
            <w:b/>
            <w:bCs/>
            <w:sz w:val="28"/>
            <w:szCs w:val="28"/>
          </w:rPr>
          <w:delText>H</w:delText>
        </w:r>
        <w:r>
          <w:rPr>
            <w:b/>
            <w:bCs/>
            <w:spacing w:val="-2"/>
            <w:sz w:val="28"/>
            <w:szCs w:val="28"/>
          </w:rPr>
          <w:delText>AR</w:delText>
        </w:r>
        <w:r>
          <w:rPr>
            <w:b/>
            <w:bCs/>
            <w:sz w:val="28"/>
            <w:szCs w:val="28"/>
          </w:rPr>
          <w:delText>GI</w:delText>
        </w:r>
        <w:r>
          <w:rPr>
            <w:b/>
            <w:bCs/>
            <w:spacing w:val="-2"/>
            <w:sz w:val="28"/>
            <w:szCs w:val="28"/>
          </w:rPr>
          <w:delText>N</w:delText>
        </w:r>
        <w:r>
          <w:rPr>
            <w:b/>
            <w:bCs/>
            <w:sz w:val="28"/>
            <w:szCs w:val="28"/>
          </w:rPr>
          <w:delText xml:space="preserve">G </w:delText>
        </w:r>
        <w:r>
          <w:rPr>
            <w:b/>
            <w:bCs/>
            <w:spacing w:val="-2"/>
            <w:sz w:val="28"/>
            <w:szCs w:val="28"/>
          </w:rPr>
          <w:delText>M</w:delText>
        </w:r>
        <w:r>
          <w:rPr>
            <w:b/>
            <w:bCs/>
            <w:sz w:val="28"/>
            <w:szCs w:val="28"/>
          </w:rPr>
          <w:delText>ETHO</w:delText>
        </w:r>
        <w:r>
          <w:rPr>
            <w:b/>
            <w:bCs/>
            <w:spacing w:val="-2"/>
            <w:sz w:val="28"/>
            <w:szCs w:val="28"/>
          </w:rPr>
          <w:delText>D</w:delText>
        </w:r>
        <w:r>
          <w:rPr>
            <w:b/>
            <w:bCs/>
            <w:sz w:val="28"/>
            <w:szCs w:val="28"/>
          </w:rPr>
          <w:delText>OLOGY</w:delText>
        </w:r>
      </w:del>
    </w:p>
    <w:p w:rsidR="006264B1" w:rsidRDefault="006264B1" w:rsidP="006264B1">
      <w:pPr>
        <w:spacing w:before="7" w:line="240" w:lineRule="exact"/>
        <w:rPr>
          <w:del w:id="103" w:author="Author"/>
        </w:rPr>
      </w:pPr>
    </w:p>
    <w:p w:rsidR="00632098" w:rsidRPr="00181C77" w:rsidRDefault="00632098" w:rsidP="00181C77">
      <w:pPr>
        <w:spacing w:after="240" w:line="360" w:lineRule="auto"/>
        <w:rPr>
          <w:ins w:id="104" w:author="Author"/>
        </w:rPr>
        <w:sectPr w:rsidR="00632098" w:rsidRPr="00181C77" w:rsidSect="001F5DED">
          <w:headerReference w:type="default" r:id="rId16"/>
          <w:footerReference w:type="default" r:id="rId17"/>
          <w:pgSz w:w="11909" w:h="16834" w:code="9"/>
          <w:pgMar w:top="1440" w:right="1440" w:bottom="1440" w:left="1440" w:header="709" w:footer="709" w:gutter="0"/>
          <w:paperSrc w:first="15" w:other="15"/>
          <w:pgNumType w:start="79"/>
          <w:cols w:space="720"/>
          <w:docGrid w:linePitch="326"/>
        </w:sectPr>
      </w:pPr>
    </w:p>
    <w:p w:rsidR="006264B1" w:rsidRPr="00181C77" w:rsidRDefault="001B0609" w:rsidP="00181C77">
      <w:pPr>
        <w:spacing w:after="240" w:line="360" w:lineRule="auto"/>
        <w:rPr>
          <w:ins w:id="109" w:author="Author"/>
          <w:b/>
        </w:rPr>
      </w:pPr>
      <w:ins w:id="110" w:author="Author">
        <w:r w:rsidRPr="00181C77">
          <w:rPr>
            <w:b/>
          </w:rPr>
          <w:lastRenderedPageBreak/>
          <w:t>Insert the following wording at the beginning of Schedule 16:</w:t>
        </w:r>
      </w:ins>
    </w:p>
    <w:p w:rsidR="006264B1" w:rsidRPr="00181C77" w:rsidRDefault="006264B1" w:rsidP="00181C77">
      <w:pPr>
        <w:spacing w:after="240" w:line="360" w:lineRule="auto"/>
        <w:ind w:left="100"/>
        <w:rPr>
          <w:b/>
          <w:bCs/>
        </w:rPr>
      </w:pPr>
      <w:r w:rsidRPr="00181C77">
        <w:rPr>
          <w:b/>
          <w:bCs/>
        </w:rPr>
        <w:t>Implementation Date</w:t>
      </w:r>
    </w:p>
    <w:p w:rsidR="006264B1" w:rsidRDefault="006264B1" w:rsidP="006264B1">
      <w:pPr>
        <w:ind w:left="100"/>
        <w:rPr>
          <w:del w:id="111" w:author="Author"/>
          <w:b/>
          <w:bCs/>
        </w:rPr>
      </w:pPr>
    </w:p>
    <w:p w:rsidR="006264B1" w:rsidRPr="00181C77" w:rsidRDefault="006264B1" w:rsidP="00181C77">
      <w:pPr>
        <w:spacing w:after="240" w:line="360" w:lineRule="auto"/>
        <w:ind w:left="100"/>
        <w:rPr>
          <w:b/>
          <w:bCs/>
        </w:rPr>
      </w:pPr>
      <w:commentRangeStart w:id="112"/>
      <w:r w:rsidRPr="00181C77">
        <w:rPr>
          <w:b/>
          <w:bCs/>
        </w:rPr>
        <w:t xml:space="preserve">This Schedule 16, version x, is to be </w:t>
      </w:r>
      <w:del w:id="113" w:author="Author">
        <w:r>
          <w:rPr>
            <w:b/>
            <w:bCs/>
          </w:rPr>
          <w:delText xml:space="preserve">implemented on, and consequently </w:delText>
        </w:r>
      </w:del>
      <w:r w:rsidRPr="00181C77">
        <w:rPr>
          <w:b/>
          <w:bCs/>
        </w:rPr>
        <w:t xml:space="preserve">used for the calculation of </w:t>
      </w:r>
      <w:del w:id="114" w:author="Author">
        <w:r>
          <w:rPr>
            <w:b/>
            <w:bCs/>
          </w:rPr>
          <w:delText xml:space="preserve">charges </w:delText>
        </w:r>
      </w:del>
      <w:ins w:id="115" w:author="Author">
        <w:r w:rsidR="006E0C7B" w:rsidRPr="00181C77">
          <w:rPr>
            <w:b/>
            <w:bCs/>
          </w:rPr>
          <w:t>Use of System Charges</w:t>
        </w:r>
        <w:r w:rsidRPr="00181C77">
          <w:rPr>
            <w:b/>
            <w:bCs/>
          </w:rPr>
          <w:t xml:space="preserve"> </w:t>
        </w:r>
      </w:ins>
      <w:r w:rsidRPr="00181C77">
        <w:rPr>
          <w:b/>
          <w:bCs/>
        </w:rPr>
        <w:t xml:space="preserve">which will become effective from, </w:t>
      </w:r>
      <w:proofErr w:type="spellStart"/>
      <w:r w:rsidRPr="00181C77">
        <w:rPr>
          <w:b/>
          <w:bCs/>
        </w:rPr>
        <w:t>dd</w:t>
      </w:r>
      <w:proofErr w:type="spellEnd"/>
      <w:r w:rsidRPr="00181C77">
        <w:rPr>
          <w:b/>
          <w:bCs/>
        </w:rPr>
        <w:t xml:space="preserve"> </w:t>
      </w:r>
      <w:del w:id="116" w:author="Author">
        <w:r>
          <w:rPr>
            <w:b/>
            <w:bCs/>
          </w:rPr>
          <w:delText>mmm</w:delText>
        </w:r>
      </w:del>
      <w:ins w:id="117" w:author="Author">
        <w:r w:rsidRPr="00181C77">
          <w:rPr>
            <w:b/>
            <w:bCs/>
          </w:rPr>
          <w:t>mm</w:t>
        </w:r>
      </w:ins>
      <w:r w:rsidRPr="00181C77">
        <w:rPr>
          <w:b/>
          <w:bCs/>
        </w:rPr>
        <w:t xml:space="preserve"> </w:t>
      </w:r>
      <w:proofErr w:type="spellStart"/>
      <w:r w:rsidRPr="00181C77">
        <w:rPr>
          <w:b/>
          <w:bCs/>
        </w:rPr>
        <w:t>yyyy</w:t>
      </w:r>
      <w:proofErr w:type="spellEnd"/>
      <w:r w:rsidRPr="00181C77">
        <w:rPr>
          <w:b/>
          <w:bCs/>
        </w:rPr>
        <w:t xml:space="preserve"> </w:t>
      </w:r>
      <w:del w:id="118" w:author="Author">
        <w:r>
          <w:rPr>
            <w:b/>
            <w:bCs/>
          </w:rPr>
          <w:delText>or</w:delText>
        </w:r>
      </w:del>
      <w:ins w:id="119" w:author="Author">
        <w:r w:rsidR="006E0C7B" w:rsidRPr="00181C77">
          <w:rPr>
            <w:b/>
            <w:bCs/>
          </w:rPr>
          <w:t>and remain effective</w:t>
        </w:r>
      </w:ins>
      <w:r w:rsidR="006E0C7B" w:rsidRPr="00181C77">
        <w:rPr>
          <w:b/>
          <w:bCs/>
        </w:rPr>
        <w:t xml:space="preserve"> </w:t>
      </w:r>
      <w:r w:rsidRPr="00181C77">
        <w:rPr>
          <w:b/>
          <w:bCs/>
        </w:rPr>
        <w:t xml:space="preserve">until superseded by a </w:t>
      </w:r>
      <w:del w:id="120" w:author="Author">
        <w:r>
          <w:rPr>
            <w:b/>
            <w:bCs/>
          </w:rPr>
          <w:delText xml:space="preserve">later </w:delText>
        </w:r>
      </w:del>
      <w:r w:rsidRPr="00181C77">
        <w:rPr>
          <w:b/>
          <w:bCs/>
        </w:rPr>
        <w:t>revised version</w:t>
      </w:r>
      <w:del w:id="121" w:author="Author">
        <w:r>
          <w:rPr>
            <w:b/>
            <w:bCs/>
          </w:rPr>
          <w:delText>.</w:delText>
        </w:r>
        <w:commentRangeEnd w:id="112"/>
        <w:r w:rsidR="009D28B0">
          <w:rPr>
            <w:rStyle w:val="CommentReference"/>
          </w:rPr>
          <w:commentReference w:id="112"/>
        </w:r>
      </w:del>
      <w:ins w:id="122" w:author="Author">
        <w:r w:rsidR="00181C77" w:rsidRPr="00181C77">
          <w:rPr>
            <w:rStyle w:val="FootnoteReference"/>
            <w:b/>
            <w:bCs/>
          </w:rPr>
          <w:footnoteReference w:id="3"/>
        </w:r>
        <w:r w:rsidRPr="00181C77">
          <w:rPr>
            <w:b/>
            <w:bCs/>
          </w:rPr>
          <w:t>.</w:t>
        </w:r>
      </w:ins>
    </w:p>
    <w:p w:rsidR="006264B1" w:rsidRDefault="006264B1" w:rsidP="006264B1">
      <w:pPr>
        <w:ind w:left="100"/>
        <w:rPr>
          <w:del w:id="125" w:author="Author"/>
          <w:b/>
          <w:bCs/>
        </w:rPr>
      </w:pPr>
    </w:p>
    <w:p w:rsidR="006264B1" w:rsidRDefault="006264B1" w:rsidP="006264B1">
      <w:pPr>
        <w:ind w:left="100"/>
        <w:rPr>
          <w:del w:id="126" w:author="Author"/>
        </w:rPr>
      </w:pPr>
      <w:del w:id="127" w:author="Author">
        <w:r>
          <w:rPr>
            <w:b/>
            <w:bCs/>
          </w:rPr>
          <w:delText>Int</w:delText>
        </w:r>
        <w:r>
          <w:rPr>
            <w:b/>
            <w:bCs/>
            <w:spacing w:val="-2"/>
          </w:rPr>
          <w:delText>r</w:delText>
        </w:r>
        <w:r>
          <w:rPr>
            <w:b/>
            <w:bCs/>
          </w:rPr>
          <w:delText>odu</w:delText>
        </w:r>
        <w:r>
          <w:rPr>
            <w:b/>
            <w:bCs/>
            <w:spacing w:val="-1"/>
          </w:rPr>
          <w:delText>c</w:delText>
        </w:r>
        <w:r>
          <w:rPr>
            <w:b/>
            <w:bCs/>
          </w:rPr>
          <w:delText>tion</w:delText>
        </w:r>
      </w:del>
    </w:p>
    <w:p w:rsidR="006264B1" w:rsidRDefault="006264B1" w:rsidP="006264B1">
      <w:pPr>
        <w:spacing w:before="4" w:line="170" w:lineRule="exact"/>
        <w:rPr>
          <w:del w:id="128" w:author="Author"/>
          <w:sz w:val="17"/>
          <w:szCs w:val="17"/>
        </w:rPr>
      </w:pPr>
    </w:p>
    <w:p w:rsidR="006264B1" w:rsidRDefault="006264B1" w:rsidP="006264B1">
      <w:pPr>
        <w:spacing w:line="200" w:lineRule="exact"/>
        <w:rPr>
          <w:del w:id="129" w:author="Author"/>
          <w:sz w:val="20"/>
          <w:szCs w:val="20"/>
        </w:rPr>
      </w:pPr>
    </w:p>
    <w:p w:rsidR="006264B1" w:rsidRDefault="006264B1" w:rsidP="006264B1">
      <w:pPr>
        <w:pStyle w:val="BodyText"/>
        <w:numPr>
          <w:ilvl w:val="0"/>
          <w:numId w:val="4"/>
        </w:numPr>
        <w:tabs>
          <w:tab w:val="left" w:pos="808"/>
        </w:tabs>
        <w:spacing w:line="359" w:lineRule="auto"/>
        <w:ind w:left="808" w:right="209"/>
        <w:jc w:val="both"/>
        <w:rPr>
          <w:del w:id="130" w:author="Author"/>
        </w:rPr>
      </w:pPr>
      <w:del w:id="131" w:author="Author">
        <w:r>
          <w:delText xml:space="preserve">This </w:delText>
        </w:r>
        <w:r>
          <w:rPr>
            <w:spacing w:val="1"/>
          </w:rPr>
          <w:delText>S</w:delText>
        </w:r>
        <w:r>
          <w:rPr>
            <w:spacing w:val="-1"/>
          </w:rPr>
          <w:delText>c</w:delText>
        </w:r>
        <w:r>
          <w:delText>h</w:delText>
        </w:r>
        <w:r>
          <w:rPr>
            <w:spacing w:val="-1"/>
          </w:rPr>
          <w:delText>e</w:delText>
        </w:r>
        <w:r>
          <w:delText>dule 16 s</w:delText>
        </w:r>
        <w:r>
          <w:rPr>
            <w:spacing w:val="-2"/>
          </w:rPr>
          <w:delText>e</w:delText>
        </w:r>
        <w:r>
          <w:delText>ts out the Common Distributi</w:delText>
        </w:r>
        <w:r>
          <w:rPr>
            <w:spacing w:val="-2"/>
          </w:rPr>
          <w:delText>o</w:delText>
        </w:r>
        <w:r>
          <w:delText>n Ch</w:delText>
        </w:r>
        <w:r>
          <w:rPr>
            <w:spacing w:val="-1"/>
          </w:rPr>
          <w:delText>a</w:delText>
        </w:r>
        <w:r>
          <w:delText>r</w:delText>
        </w:r>
        <w:r>
          <w:rPr>
            <w:spacing w:val="-4"/>
          </w:rPr>
          <w:delText>g</w:delText>
        </w:r>
        <w:r>
          <w:delText>i</w:delText>
        </w:r>
        <w:r>
          <w:rPr>
            <w:spacing w:val="2"/>
          </w:rPr>
          <w:delText>n</w:delText>
        </w:r>
        <w:r>
          <w:delText>g</w:delText>
        </w:r>
        <w:r>
          <w:rPr>
            <w:spacing w:val="-3"/>
          </w:rPr>
          <w:delText xml:space="preserve"> </w:delText>
        </w:r>
        <w:r>
          <w:rPr>
            <w:spacing w:val="2"/>
          </w:rPr>
          <w:delText>M</w:delText>
        </w:r>
        <w:r>
          <w:rPr>
            <w:spacing w:val="-1"/>
          </w:rPr>
          <w:delText>e</w:delText>
        </w:r>
        <w:r>
          <w:delText>thodolo</w:delText>
        </w:r>
        <w:r>
          <w:rPr>
            <w:spacing w:val="2"/>
          </w:rPr>
          <w:delText>g</w:delText>
        </w:r>
        <w:r>
          <w:delText>y</w:delText>
        </w:r>
        <w:r>
          <w:rPr>
            <w:spacing w:val="-3"/>
          </w:rPr>
          <w:delText xml:space="preserve"> </w:delText>
        </w:r>
        <w:r>
          <w:delText>(CDCM), whi</w:delText>
        </w:r>
        <w:r>
          <w:rPr>
            <w:spacing w:val="-1"/>
          </w:rPr>
          <w:delText>c</w:delText>
        </w:r>
        <w:r>
          <w:delText xml:space="preserve">h </w:delText>
        </w:r>
        <w:r>
          <w:rPr>
            <w:spacing w:val="-3"/>
          </w:rPr>
          <w:delText>g</w:delText>
        </w:r>
        <w:r>
          <w:delText>i</w:delText>
        </w:r>
        <w:r>
          <w:rPr>
            <w:spacing w:val="2"/>
          </w:rPr>
          <w:delText>v</w:delText>
        </w:r>
        <w:r>
          <w:rPr>
            <w:spacing w:val="-1"/>
          </w:rPr>
          <w:delText>e</w:delText>
        </w:r>
        <w:r>
          <w:delText>s the m</w:delText>
        </w:r>
        <w:r>
          <w:rPr>
            <w:spacing w:val="-1"/>
          </w:rPr>
          <w:delText>e</w:delText>
        </w:r>
        <w:r>
          <w:delText>thods,</w:delText>
        </w:r>
        <w:r>
          <w:rPr>
            <w:spacing w:val="2"/>
          </w:rPr>
          <w:delText xml:space="preserve"> </w:delText>
        </w:r>
        <w:r>
          <w:delText>prin</w:delText>
        </w:r>
        <w:r>
          <w:rPr>
            <w:spacing w:val="-2"/>
          </w:rPr>
          <w:delText>c</w:delText>
        </w:r>
        <w:r>
          <w:delText>ipl</w:delText>
        </w:r>
        <w:r>
          <w:rPr>
            <w:spacing w:val="-1"/>
          </w:rPr>
          <w:delText>e</w:delText>
        </w:r>
        <w:r>
          <w:delText xml:space="preserve">s, </w:delText>
        </w:r>
        <w:r>
          <w:rPr>
            <w:spacing w:val="-1"/>
          </w:rPr>
          <w:delText>a</w:delText>
        </w:r>
        <w:r>
          <w:delText xml:space="preserve">nd </w:delText>
        </w:r>
        <w:r>
          <w:rPr>
            <w:spacing w:val="-1"/>
          </w:rPr>
          <w:delText>a</w:delText>
        </w:r>
        <w:r>
          <w:delText>ssumptions und</w:delText>
        </w:r>
        <w:r>
          <w:rPr>
            <w:spacing w:val="-1"/>
          </w:rPr>
          <w:delText>e</w:delText>
        </w:r>
        <w:r>
          <w:delText>rpinning</w:delText>
        </w:r>
        <w:r>
          <w:rPr>
            <w:spacing w:val="-3"/>
          </w:rPr>
          <w:delText xml:space="preserve"> </w:delText>
        </w:r>
        <w:r>
          <w:delText>the</w:delText>
        </w:r>
        <w:r>
          <w:rPr>
            <w:spacing w:val="1"/>
          </w:rPr>
          <w:delText xml:space="preserve"> </w:delText>
        </w:r>
        <w:r>
          <w:rPr>
            <w:spacing w:val="-1"/>
          </w:rPr>
          <w:delText>ca</w:delText>
        </w:r>
        <w:r>
          <w:rPr>
            <w:spacing w:val="2"/>
          </w:rPr>
          <w:delText>l</w:delText>
        </w:r>
        <w:r>
          <w:rPr>
            <w:spacing w:val="-1"/>
          </w:rPr>
          <w:delText>c</w:delText>
        </w:r>
        <w:r>
          <w:delText>ulation of Use</w:delText>
        </w:r>
        <w:r>
          <w:rPr>
            <w:spacing w:val="-2"/>
          </w:rPr>
          <w:delText xml:space="preserve"> </w:delText>
        </w:r>
        <w:r>
          <w:delText xml:space="preserve">of </w:delText>
        </w:r>
        <w:r>
          <w:rPr>
            <w:spacing w:val="2"/>
          </w:rPr>
          <w:delText>S</w:delText>
        </w:r>
        <w:r>
          <w:rPr>
            <w:spacing w:val="-5"/>
          </w:rPr>
          <w:delText>y</w:delText>
        </w:r>
        <w:r>
          <w:delText>s</w:delText>
        </w:r>
        <w:r>
          <w:rPr>
            <w:spacing w:val="2"/>
          </w:rPr>
          <w:delText>t</w:delText>
        </w:r>
        <w:r>
          <w:rPr>
            <w:spacing w:val="-1"/>
          </w:rPr>
          <w:delText>e</w:delText>
        </w:r>
        <w:r>
          <w:delText>m Ch</w:delText>
        </w:r>
        <w:r>
          <w:rPr>
            <w:spacing w:val="-1"/>
          </w:rPr>
          <w:delText>a</w:delText>
        </w:r>
        <w:r>
          <w:rPr>
            <w:spacing w:val="1"/>
          </w:rPr>
          <w:delText>r</w:delText>
        </w:r>
        <w:r>
          <w:rPr>
            <w:spacing w:val="-3"/>
          </w:rPr>
          <w:delText>g</w:delText>
        </w:r>
        <w:r>
          <w:rPr>
            <w:spacing w:val="-1"/>
          </w:rPr>
          <w:delText>e</w:delText>
        </w:r>
        <w:r>
          <w:delText xml:space="preserve">s </w:delText>
        </w:r>
        <w:r>
          <w:rPr>
            <w:spacing w:val="2"/>
          </w:rPr>
          <w:delText>b</w:delText>
        </w:r>
        <w:r>
          <w:delText>y</w:delText>
        </w:r>
        <w:r>
          <w:rPr>
            <w:spacing w:val="-3"/>
          </w:rPr>
          <w:delText xml:space="preserve"> </w:delText>
        </w:r>
        <w:r>
          <w:rPr>
            <w:spacing w:val="1"/>
          </w:rPr>
          <w:delText>e</w:delText>
        </w:r>
        <w:r>
          <w:rPr>
            <w:spacing w:val="-1"/>
          </w:rPr>
          <w:delText>ac</w:delText>
        </w:r>
        <w:r>
          <w:delText xml:space="preserve">h </w:delText>
        </w:r>
        <w:r>
          <w:rPr>
            <w:spacing w:val="1"/>
          </w:rPr>
          <w:delText>D</w:delText>
        </w:r>
        <w:r>
          <w:delText>NO</w:delText>
        </w:r>
        <w:r>
          <w:rPr>
            <w:spacing w:val="-1"/>
          </w:rPr>
          <w:delText xml:space="preserve"> </w:delText>
        </w:r>
        <w:r>
          <w:delText>P</w:delText>
        </w:r>
        <w:r>
          <w:rPr>
            <w:spacing w:val="-1"/>
          </w:rPr>
          <w:delText>a</w:delText>
        </w:r>
        <w:r>
          <w:delText>r</w:delText>
        </w:r>
        <w:r>
          <w:rPr>
            <w:spacing w:val="4"/>
          </w:rPr>
          <w:delText>t</w:delText>
        </w:r>
        <w:r>
          <w:delText>y</w:delText>
        </w:r>
        <w:r>
          <w:rPr>
            <w:spacing w:val="-5"/>
          </w:rPr>
          <w:delText xml:space="preserve"> </w:delText>
        </w:r>
        <w:r>
          <w:rPr>
            <w:spacing w:val="1"/>
          </w:rPr>
          <w:delText>(</w:delText>
        </w:r>
        <w:r>
          <w:rPr>
            <w:spacing w:val="-1"/>
          </w:rPr>
          <w:delText>e</w:delText>
        </w:r>
        <w:r>
          <w:rPr>
            <w:spacing w:val="2"/>
          </w:rPr>
          <w:delText>x</w:delText>
        </w:r>
        <w:r>
          <w:rPr>
            <w:spacing w:val="-1"/>
          </w:rPr>
          <w:delText>ce</w:delText>
        </w:r>
        <w:r>
          <w:delText>pt w</w:delText>
        </w:r>
        <w:r>
          <w:rPr>
            <w:spacing w:val="3"/>
          </w:rPr>
          <w:delText>h</w:delText>
        </w:r>
        <w:r>
          <w:rPr>
            <w:spacing w:val="-1"/>
          </w:rPr>
          <w:delText>e</w:delText>
        </w:r>
        <w:r>
          <w:delText>re</w:delText>
        </w:r>
        <w:r>
          <w:rPr>
            <w:spacing w:val="-2"/>
          </w:rPr>
          <w:delText xml:space="preserve"> </w:delText>
        </w:r>
        <w:r>
          <w:delText>the</w:delText>
        </w:r>
        <w:r>
          <w:rPr>
            <w:spacing w:val="1"/>
          </w:rPr>
          <w:delText xml:space="preserve"> </w:delText>
        </w:r>
        <w:r>
          <w:delText>D</w:delText>
        </w:r>
        <w:r>
          <w:rPr>
            <w:spacing w:val="-1"/>
          </w:rPr>
          <w:delText>N</w:delText>
        </w:r>
        <w:r>
          <w:delText>O Pa</w:delText>
        </w:r>
        <w:r>
          <w:rPr>
            <w:spacing w:val="-2"/>
          </w:rPr>
          <w:delText>r</w:delText>
        </w:r>
        <w:r>
          <w:rPr>
            <w:spacing w:val="5"/>
          </w:rPr>
          <w:delText>t</w:delText>
        </w:r>
        <w:r>
          <w:delText>y</w:delText>
        </w:r>
        <w:r>
          <w:rPr>
            <w:spacing w:val="-3"/>
          </w:rPr>
          <w:delText xml:space="preserve"> </w:delText>
        </w:r>
        <w:r>
          <w:delText>is a</w:delText>
        </w:r>
        <w:r>
          <w:rPr>
            <w:spacing w:val="-2"/>
          </w:rPr>
          <w:delText>c</w:delText>
        </w:r>
        <w:r>
          <w:delText>ting</w:delText>
        </w:r>
        <w:r>
          <w:rPr>
            <w:spacing w:val="-3"/>
          </w:rPr>
          <w:delText xml:space="preserve"> </w:delText>
        </w:r>
        <w:r>
          <w:rPr>
            <w:spacing w:val="-1"/>
          </w:rPr>
          <w:delText>a</w:delText>
        </w:r>
        <w:r>
          <w:delText xml:space="preserve">s </w:delText>
        </w:r>
        <w:r>
          <w:rPr>
            <w:spacing w:val="-1"/>
          </w:rPr>
          <w:delText>a</w:delText>
        </w:r>
        <w:r>
          <w:delText>n</w:delText>
        </w:r>
        <w:r>
          <w:rPr>
            <w:spacing w:val="2"/>
          </w:rPr>
          <w:delText xml:space="preserve"> </w:delText>
        </w:r>
        <w:r>
          <w:rPr>
            <w:spacing w:val="-3"/>
          </w:rPr>
          <w:delText>L</w:delText>
        </w:r>
        <w:r>
          <w:delText>D</w:delText>
        </w:r>
        <w:r>
          <w:rPr>
            <w:spacing w:val="-1"/>
          </w:rPr>
          <w:delText>N</w:delText>
        </w:r>
        <w:r>
          <w:delText>O</w:delText>
        </w:r>
        <w:r>
          <w:rPr>
            <w:spacing w:val="-2"/>
          </w:rPr>
          <w:delText>)</w:delText>
        </w:r>
        <w:r>
          <w:delText>.</w:delText>
        </w:r>
      </w:del>
    </w:p>
    <w:p w:rsidR="006264B1" w:rsidRDefault="006264B1" w:rsidP="006264B1">
      <w:pPr>
        <w:spacing w:before="7" w:line="240" w:lineRule="exact"/>
        <w:rPr>
          <w:del w:id="132" w:author="Author"/>
        </w:rPr>
      </w:pPr>
    </w:p>
    <w:p w:rsidR="006264B1" w:rsidRDefault="006264B1" w:rsidP="006264B1">
      <w:pPr>
        <w:pStyle w:val="BodyText"/>
        <w:tabs>
          <w:tab w:val="left" w:pos="813"/>
        </w:tabs>
        <w:spacing w:line="360" w:lineRule="auto"/>
        <w:ind w:left="837" w:right="449" w:hanging="737"/>
        <w:rPr>
          <w:del w:id="133" w:author="Author"/>
        </w:rPr>
      </w:pPr>
      <w:del w:id="134" w:author="Author">
        <w:r>
          <w:delText>1A.</w:delText>
        </w:r>
        <w:r>
          <w:tab/>
        </w:r>
        <w:r>
          <w:rPr>
            <w:rFonts w:cs="Times New Roman"/>
          </w:rPr>
          <w:delText>The</w:delText>
        </w:r>
        <w:r>
          <w:rPr>
            <w:rFonts w:cs="Times New Roman"/>
            <w:spacing w:val="-2"/>
          </w:rPr>
          <w:delText xml:space="preserve"> </w:delText>
        </w:r>
        <w:r>
          <w:rPr>
            <w:rFonts w:cs="Times New Roman"/>
          </w:rPr>
          <w:delText xml:space="preserve">CDCM is </w:delText>
        </w:r>
        <w:r>
          <w:rPr>
            <w:rFonts w:cs="Times New Roman"/>
            <w:spacing w:val="-1"/>
          </w:rPr>
          <w:delText>a</w:delText>
        </w:r>
        <w:r>
          <w:rPr>
            <w:rFonts w:cs="Times New Roman"/>
          </w:rPr>
          <w:delText>ppli</w:delText>
        </w:r>
        <w:r>
          <w:rPr>
            <w:rFonts w:cs="Times New Roman"/>
            <w:spacing w:val="-1"/>
          </w:rPr>
          <w:delText>ca</w:delText>
        </w:r>
        <w:r>
          <w:rPr>
            <w:rFonts w:cs="Times New Roman"/>
          </w:rPr>
          <w:delText xml:space="preserve">ble to </w:delText>
        </w:r>
        <w:r>
          <w:rPr>
            <w:rFonts w:cs="Times New Roman"/>
            <w:spacing w:val="-1"/>
          </w:rPr>
          <w:delText>“</w:delText>
        </w:r>
        <w:r>
          <w:rPr>
            <w:rFonts w:cs="Times New Roman"/>
          </w:rPr>
          <w:delText>D</w:delText>
        </w:r>
        <w:r>
          <w:rPr>
            <w:rFonts w:cs="Times New Roman"/>
            <w:spacing w:val="-2"/>
          </w:rPr>
          <w:delText>e</w:delText>
        </w:r>
        <w:r>
          <w:rPr>
            <w:rFonts w:cs="Times New Roman"/>
          </w:rPr>
          <w:delText>s</w:delText>
        </w:r>
        <w:r>
          <w:rPr>
            <w:rFonts w:cs="Times New Roman"/>
            <w:spacing w:val="2"/>
          </w:rPr>
          <w:delText>i</w:delText>
        </w:r>
        <w:r>
          <w:rPr>
            <w:rFonts w:cs="Times New Roman"/>
            <w:spacing w:val="-3"/>
          </w:rPr>
          <w:delText>g</w:delText>
        </w:r>
        <w:r>
          <w:rPr>
            <w:rFonts w:cs="Times New Roman"/>
          </w:rPr>
          <w:delText>n</w:delText>
        </w:r>
        <w:r>
          <w:rPr>
            <w:rFonts w:cs="Times New Roman"/>
            <w:spacing w:val="-1"/>
          </w:rPr>
          <w:delText>a</w:delText>
        </w:r>
        <w:r>
          <w:rPr>
            <w:rFonts w:cs="Times New Roman"/>
            <w:spacing w:val="2"/>
          </w:rPr>
          <w:delText>t</w:delText>
        </w:r>
        <w:r>
          <w:rPr>
            <w:rFonts w:cs="Times New Roman"/>
            <w:spacing w:val="-1"/>
          </w:rPr>
          <w:delText>e</w:delText>
        </w:r>
        <w:r>
          <w:rPr>
            <w:rFonts w:cs="Times New Roman"/>
          </w:rPr>
          <w:delText>d Prop</w:delText>
        </w:r>
        <w:r>
          <w:rPr>
            <w:rFonts w:cs="Times New Roman"/>
            <w:spacing w:val="-2"/>
          </w:rPr>
          <w:delText>e</w:delText>
        </w:r>
        <w:r>
          <w:rPr>
            <w:rFonts w:cs="Times New Roman"/>
          </w:rPr>
          <w:delText>rti</w:delText>
        </w:r>
        <w:r>
          <w:rPr>
            <w:rFonts w:cs="Times New Roman"/>
            <w:spacing w:val="-1"/>
          </w:rPr>
          <w:delText>e</w:delText>
        </w:r>
        <w:r>
          <w:rPr>
            <w:rFonts w:cs="Times New Roman"/>
          </w:rPr>
          <w:delText>s</w:delText>
        </w:r>
        <w:r>
          <w:rPr>
            <w:rFonts w:cs="Times New Roman"/>
            <w:spacing w:val="-1"/>
          </w:rPr>
          <w:delText>”</w:delText>
        </w:r>
        <w:r>
          <w:rPr>
            <w:rFonts w:cs="Times New Roman"/>
          </w:rPr>
          <w:delText>,</w:delText>
        </w:r>
        <w:r>
          <w:rPr>
            <w:rFonts w:cs="Times New Roman"/>
            <w:spacing w:val="2"/>
          </w:rPr>
          <w:delText xml:space="preserve"> </w:delText>
        </w:r>
        <w:r>
          <w:rPr>
            <w:rFonts w:cs="Times New Roman"/>
            <w:spacing w:val="-1"/>
          </w:rPr>
          <w:delText>a</w:delText>
        </w:r>
        <w:r>
          <w:rPr>
            <w:rFonts w:cs="Times New Roman"/>
          </w:rPr>
          <w:delText>s d</w:delText>
        </w:r>
        <w:r>
          <w:rPr>
            <w:rFonts w:cs="Times New Roman"/>
            <w:spacing w:val="-1"/>
          </w:rPr>
          <w:delText>e</w:delText>
        </w:r>
        <w:r>
          <w:rPr>
            <w:rFonts w:cs="Times New Roman"/>
          </w:rPr>
          <w:delText>fin</w:delText>
        </w:r>
        <w:r>
          <w:rPr>
            <w:rFonts w:cs="Times New Roman"/>
            <w:spacing w:val="-2"/>
          </w:rPr>
          <w:delText>e</w:delText>
        </w:r>
        <w:r>
          <w:rPr>
            <w:rFonts w:cs="Times New Roman"/>
          </w:rPr>
          <w:delText>d in</w:delText>
        </w:r>
        <w:r>
          <w:rPr>
            <w:rFonts w:cs="Times New Roman"/>
            <w:spacing w:val="2"/>
          </w:rPr>
          <w:delText xml:space="preserve"> </w:delText>
        </w:r>
        <w:r>
          <w:rPr>
            <w:rFonts w:cs="Times New Roman"/>
          </w:rPr>
          <w:delText>Stand</w:delText>
        </w:r>
        <w:r>
          <w:rPr>
            <w:rFonts w:cs="Times New Roman"/>
            <w:spacing w:val="-2"/>
          </w:rPr>
          <w:delText>a</w:delText>
        </w:r>
        <w:r>
          <w:rPr>
            <w:rFonts w:cs="Times New Roman"/>
          </w:rPr>
          <w:delText xml:space="preserve">rd Condition 13A </w:delText>
        </w:r>
        <w:r>
          <w:rPr>
            <w:rFonts w:cs="Times New Roman"/>
            <w:spacing w:val="-1"/>
          </w:rPr>
          <w:delText>(</w:delText>
        </w:r>
        <w:r>
          <w:rPr>
            <w:rFonts w:cs="Times New Roman"/>
          </w:rPr>
          <w:delText>Comm</w:delText>
        </w:r>
        <w:r>
          <w:rPr>
            <w:rFonts w:cs="Times New Roman"/>
            <w:spacing w:val="-3"/>
          </w:rPr>
          <w:delText>o</w:delText>
        </w:r>
        <w:r>
          <w:rPr>
            <w:rFonts w:cs="Times New Roman"/>
          </w:rPr>
          <w:delText>n Distribution Ch</w:delText>
        </w:r>
        <w:r>
          <w:rPr>
            <w:rFonts w:cs="Times New Roman"/>
            <w:spacing w:val="-1"/>
          </w:rPr>
          <w:delText>a</w:delText>
        </w:r>
        <w:r>
          <w:rPr>
            <w:rFonts w:cs="Times New Roman"/>
          </w:rPr>
          <w:delText>r</w:delText>
        </w:r>
        <w:r>
          <w:rPr>
            <w:rFonts w:cs="Times New Roman"/>
            <w:spacing w:val="-4"/>
          </w:rPr>
          <w:delText>g</w:delText>
        </w:r>
        <w:r>
          <w:rPr>
            <w:rFonts w:cs="Times New Roman"/>
          </w:rPr>
          <w:delText>i</w:delText>
        </w:r>
        <w:r>
          <w:rPr>
            <w:rFonts w:cs="Times New Roman"/>
            <w:spacing w:val="2"/>
          </w:rPr>
          <w:delText>n</w:delText>
        </w:r>
        <w:r>
          <w:rPr>
            <w:rFonts w:cs="Times New Roman"/>
          </w:rPr>
          <w:delText>g</w:delText>
        </w:r>
        <w:r>
          <w:rPr>
            <w:rFonts w:cs="Times New Roman"/>
            <w:spacing w:val="-1"/>
          </w:rPr>
          <w:delText xml:space="preserve"> </w:delText>
        </w:r>
        <w:r>
          <w:rPr>
            <w:rFonts w:cs="Times New Roman"/>
          </w:rPr>
          <w:delText>M</w:delText>
        </w:r>
        <w:r>
          <w:rPr>
            <w:rFonts w:cs="Times New Roman"/>
            <w:spacing w:val="-1"/>
          </w:rPr>
          <w:delText>e</w:delText>
        </w:r>
        <w:r>
          <w:rPr>
            <w:rFonts w:cs="Times New Roman"/>
          </w:rPr>
          <w:delText>thodolo</w:delText>
        </w:r>
        <w:r>
          <w:rPr>
            <w:rFonts w:cs="Times New Roman"/>
            <w:spacing w:val="2"/>
          </w:rPr>
          <w:delText>g</w:delText>
        </w:r>
        <w:r>
          <w:rPr>
            <w:rFonts w:cs="Times New Roman"/>
            <w:spacing w:val="-5"/>
          </w:rPr>
          <w:delText>y</w:delText>
        </w:r>
        <w:r>
          <w:rPr>
            <w:rFonts w:cs="Times New Roman"/>
          </w:rPr>
          <w:delText xml:space="preserve">) </w:delText>
        </w:r>
        <w:r>
          <w:rPr>
            <w:rFonts w:cs="Times New Roman"/>
            <w:spacing w:val="1"/>
          </w:rPr>
          <w:delText>o</w:delText>
        </w:r>
        <w:r>
          <w:rPr>
            <w:rFonts w:cs="Times New Roman"/>
          </w:rPr>
          <w:delText>f the</w:delText>
        </w:r>
        <w:r>
          <w:rPr>
            <w:rFonts w:cs="Times New Roman"/>
            <w:spacing w:val="-2"/>
          </w:rPr>
          <w:delText xml:space="preserve"> </w:delText>
        </w:r>
        <w:r>
          <w:rPr>
            <w:rFonts w:cs="Times New Roman"/>
          </w:rPr>
          <w:delText>D</w:delText>
        </w:r>
        <w:r>
          <w:rPr>
            <w:rFonts w:cs="Times New Roman"/>
            <w:spacing w:val="1"/>
          </w:rPr>
          <w:delText>N</w:delText>
        </w:r>
        <w:r>
          <w:rPr>
            <w:rFonts w:cs="Times New Roman"/>
          </w:rPr>
          <w:delText>O Pa</w:delText>
        </w:r>
        <w:r>
          <w:rPr>
            <w:rFonts w:cs="Times New Roman"/>
            <w:spacing w:val="-2"/>
          </w:rPr>
          <w:delText>r</w:delText>
        </w:r>
        <w:r>
          <w:rPr>
            <w:rFonts w:cs="Times New Roman"/>
            <w:spacing w:val="2"/>
          </w:rPr>
          <w:delText>t</w:delText>
        </w:r>
        <w:r>
          <w:rPr>
            <w:rFonts w:cs="Times New Roman"/>
            <w:spacing w:val="-5"/>
          </w:rPr>
          <w:delText>y</w:delText>
        </w:r>
        <w:r>
          <w:rPr>
            <w:rFonts w:cs="Times New Roman"/>
            <w:spacing w:val="1"/>
          </w:rPr>
          <w:delText>’</w:delText>
        </w:r>
        <w:r>
          <w:rPr>
            <w:rFonts w:cs="Times New Roman"/>
          </w:rPr>
          <w:delText xml:space="preserve">s </w:delText>
        </w:r>
        <w:r>
          <w:delText xml:space="preserve">Distribution </w:delText>
        </w:r>
        <w:r>
          <w:rPr>
            <w:spacing w:val="-6"/>
          </w:rPr>
          <w:delText>L</w:delText>
        </w:r>
        <w:r>
          <w:rPr>
            <w:spacing w:val="2"/>
          </w:rPr>
          <w:delText>i</w:delText>
        </w:r>
        <w:r>
          <w:rPr>
            <w:spacing w:val="-1"/>
          </w:rPr>
          <w:delText>ce</w:delText>
        </w:r>
        <w:r>
          <w:delText>n</w:delText>
        </w:r>
        <w:r>
          <w:rPr>
            <w:spacing w:val="1"/>
          </w:rPr>
          <w:delText>c</w:delText>
        </w:r>
        <w:r>
          <w:rPr>
            <w:spacing w:val="-1"/>
          </w:rPr>
          <w:delText>e</w:delText>
        </w:r>
        <w:r>
          <w:delText>s.</w:delText>
        </w:r>
      </w:del>
    </w:p>
    <w:p w:rsidR="006264B1" w:rsidRDefault="006264B1" w:rsidP="006264B1">
      <w:pPr>
        <w:spacing w:before="4" w:line="240" w:lineRule="exact"/>
        <w:rPr>
          <w:del w:id="135" w:author="Author"/>
        </w:rPr>
      </w:pPr>
    </w:p>
    <w:p w:rsidR="006264B1" w:rsidRDefault="006264B1" w:rsidP="006264B1">
      <w:pPr>
        <w:pStyle w:val="BodyText"/>
        <w:numPr>
          <w:ilvl w:val="0"/>
          <w:numId w:val="4"/>
        </w:numPr>
        <w:tabs>
          <w:tab w:val="left" w:pos="820"/>
        </w:tabs>
        <w:ind w:hanging="720"/>
        <w:rPr>
          <w:del w:id="136" w:author="Author"/>
        </w:rPr>
      </w:pPr>
      <w:del w:id="137" w:author="Author">
        <w:r>
          <w:delText>The</w:delText>
        </w:r>
        <w:r>
          <w:rPr>
            <w:spacing w:val="-2"/>
          </w:rPr>
          <w:delText xml:space="preserve"> </w:delText>
        </w:r>
        <w:r>
          <w:delText>S</w:delText>
        </w:r>
        <w:r>
          <w:rPr>
            <w:spacing w:val="-1"/>
          </w:rPr>
          <w:delText>c</w:delText>
        </w:r>
        <w:r>
          <w:delText>h</w:delText>
        </w:r>
        <w:r>
          <w:rPr>
            <w:spacing w:val="-1"/>
          </w:rPr>
          <w:delText>e</w:delText>
        </w:r>
        <w:r>
          <w:delText xml:space="preserve">dule 16 </w:delText>
        </w:r>
        <w:r>
          <w:rPr>
            <w:spacing w:val="-2"/>
          </w:rPr>
          <w:delText>c</w:delText>
        </w:r>
        <w:r>
          <w:delText>om</w:delText>
        </w:r>
        <w:r>
          <w:rPr>
            <w:spacing w:val="2"/>
          </w:rPr>
          <w:delText>p</w:delText>
        </w:r>
        <w:r>
          <w:delText>ris</w:delText>
        </w:r>
        <w:r>
          <w:rPr>
            <w:spacing w:val="-1"/>
          </w:rPr>
          <w:delText>e</w:delText>
        </w:r>
        <w:r>
          <w:delText>s two m</w:delText>
        </w:r>
        <w:r>
          <w:rPr>
            <w:spacing w:val="-1"/>
          </w:rPr>
          <w:delText>a</w:delText>
        </w:r>
        <w:r>
          <w:rPr>
            <w:spacing w:val="1"/>
          </w:rPr>
          <w:delText>i</w:delText>
        </w:r>
        <w:r>
          <w:delText>n p</w:delText>
        </w:r>
        <w:r>
          <w:rPr>
            <w:spacing w:val="-1"/>
          </w:rPr>
          <w:delText>a</w:delText>
        </w:r>
        <w:r>
          <w:delText>rts. P</w:delText>
        </w:r>
        <w:r>
          <w:rPr>
            <w:spacing w:val="-1"/>
          </w:rPr>
          <w:delText>a</w:delText>
        </w:r>
        <w:r>
          <w:delText>rt 1</w:delText>
        </w:r>
        <w:r>
          <w:rPr>
            <w:spacing w:val="1"/>
          </w:rPr>
          <w:delText xml:space="preserve"> </w:delText>
        </w:r>
        <w:r>
          <w:delText>d</w:delText>
        </w:r>
        <w:r>
          <w:rPr>
            <w:spacing w:val="-1"/>
          </w:rPr>
          <w:delText>e</w:delText>
        </w:r>
        <w:r>
          <w:delText>s</w:delText>
        </w:r>
        <w:r>
          <w:rPr>
            <w:spacing w:val="-1"/>
          </w:rPr>
          <w:delText>c</w:delText>
        </w:r>
        <w:r>
          <w:delText>rib</w:delText>
        </w:r>
        <w:r>
          <w:rPr>
            <w:spacing w:val="-2"/>
          </w:rPr>
          <w:delText>e</w:delText>
        </w:r>
        <w:r>
          <w:delText>s the</w:delText>
        </w:r>
        <w:r>
          <w:rPr>
            <w:spacing w:val="1"/>
          </w:rPr>
          <w:delText xml:space="preserve"> </w:delText>
        </w:r>
        <w:r>
          <w:rPr>
            <w:spacing w:val="-1"/>
          </w:rPr>
          <w:delText>c</w:delText>
        </w:r>
        <w:r>
          <w:delText>ost allo</w:delText>
        </w:r>
        <w:r>
          <w:rPr>
            <w:spacing w:val="-1"/>
          </w:rPr>
          <w:delText>ca</w:delText>
        </w:r>
        <w:r>
          <w:rPr>
            <w:spacing w:val="2"/>
          </w:rPr>
          <w:delText>t</w:delText>
        </w:r>
        <w:r>
          <w:delText>ion rules.</w:delText>
        </w:r>
      </w:del>
    </w:p>
    <w:p w:rsidR="006264B1" w:rsidRDefault="006264B1" w:rsidP="006264B1">
      <w:pPr>
        <w:spacing w:before="9" w:line="130" w:lineRule="exact"/>
        <w:rPr>
          <w:del w:id="138" w:author="Author"/>
          <w:sz w:val="13"/>
          <w:szCs w:val="13"/>
        </w:rPr>
      </w:pPr>
    </w:p>
    <w:p w:rsidR="006264B1" w:rsidRDefault="006264B1" w:rsidP="006264B1">
      <w:pPr>
        <w:pStyle w:val="BodyText"/>
        <w:ind w:firstLine="0"/>
        <w:rPr>
          <w:del w:id="139" w:author="Author"/>
        </w:rPr>
      </w:pPr>
      <w:del w:id="140" w:author="Author">
        <w:r>
          <w:delText>P</w:delText>
        </w:r>
        <w:r>
          <w:rPr>
            <w:spacing w:val="-1"/>
          </w:rPr>
          <w:delText>a</w:delText>
        </w:r>
        <w:r>
          <w:delText>rt 2 d</w:delText>
        </w:r>
        <w:r>
          <w:rPr>
            <w:spacing w:val="-2"/>
          </w:rPr>
          <w:delText>e</w:delText>
        </w:r>
        <w:r>
          <w:delText>s</w:delText>
        </w:r>
        <w:r>
          <w:rPr>
            <w:spacing w:val="-1"/>
          </w:rPr>
          <w:delText>c</w:delText>
        </w:r>
        <w:r>
          <w:delText>rib</w:delText>
        </w:r>
        <w:r>
          <w:rPr>
            <w:spacing w:val="-2"/>
          </w:rPr>
          <w:delText>e</w:delText>
        </w:r>
        <w:r>
          <w:delText xml:space="preserve">s the </w:delText>
        </w:r>
        <w:r>
          <w:rPr>
            <w:spacing w:val="2"/>
          </w:rPr>
          <w:delText>t</w:delText>
        </w:r>
        <w:r>
          <w:rPr>
            <w:spacing w:val="-1"/>
          </w:rPr>
          <w:delText>a</w:delText>
        </w:r>
        <w:r>
          <w:delText>ri</w:delText>
        </w:r>
        <w:r>
          <w:rPr>
            <w:spacing w:val="-1"/>
          </w:rPr>
          <w:delText>f</w:delText>
        </w:r>
        <w:r>
          <w:delText>f</w:delText>
        </w:r>
        <w:r>
          <w:rPr>
            <w:spacing w:val="1"/>
          </w:rPr>
          <w:delText xml:space="preserve"> </w:delText>
        </w:r>
        <w:r>
          <w:delText>stru</w:delText>
        </w:r>
        <w:r>
          <w:rPr>
            <w:spacing w:val="-1"/>
          </w:rPr>
          <w:delText>c</w:delText>
        </w:r>
        <w:r>
          <w:delText>tur</w:delText>
        </w:r>
        <w:r>
          <w:rPr>
            <w:spacing w:val="-2"/>
          </w:rPr>
          <w:delText>e</w:delText>
        </w:r>
        <w:r>
          <w:delText xml:space="preserve">s </w:delText>
        </w:r>
        <w:r>
          <w:rPr>
            <w:spacing w:val="-1"/>
          </w:rPr>
          <w:delText>a</w:delText>
        </w:r>
        <w:r>
          <w:delText>nd their</w:delText>
        </w:r>
        <w:r>
          <w:rPr>
            <w:spacing w:val="1"/>
          </w:rPr>
          <w:delText xml:space="preserve"> </w:delText>
        </w:r>
        <w:r>
          <w:rPr>
            <w:spacing w:val="-1"/>
          </w:rPr>
          <w:delText>a</w:delText>
        </w:r>
        <w:r>
          <w:delText>ppli</w:delText>
        </w:r>
        <w:r>
          <w:rPr>
            <w:spacing w:val="-1"/>
          </w:rPr>
          <w:delText>ca</w:delText>
        </w:r>
        <w:r>
          <w:delText>tion.</w:delText>
        </w:r>
      </w:del>
    </w:p>
    <w:p w:rsidR="006264B1" w:rsidRDefault="006264B1" w:rsidP="006264B1">
      <w:pPr>
        <w:spacing w:before="7" w:line="170" w:lineRule="exact"/>
        <w:rPr>
          <w:del w:id="141" w:author="Author"/>
          <w:sz w:val="17"/>
          <w:szCs w:val="17"/>
        </w:rPr>
      </w:pPr>
    </w:p>
    <w:p w:rsidR="006264B1" w:rsidRDefault="006264B1" w:rsidP="006264B1">
      <w:pPr>
        <w:spacing w:line="200" w:lineRule="exact"/>
        <w:rPr>
          <w:del w:id="142" w:author="Author"/>
          <w:sz w:val="20"/>
          <w:szCs w:val="20"/>
        </w:rPr>
      </w:pPr>
    </w:p>
    <w:p w:rsidR="006E0C7B" w:rsidRPr="00181C77" w:rsidRDefault="006E0C7B" w:rsidP="00181C77">
      <w:pPr>
        <w:spacing w:after="240" w:line="360" w:lineRule="auto"/>
        <w:rPr>
          <w:ins w:id="143" w:author="Author"/>
          <w:b/>
        </w:rPr>
      </w:pPr>
      <w:ins w:id="144" w:author="Author">
        <w:r w:rsidRPr="00181C77">
          <w:rPr>
            <w:b/>
          </w:rPr>
          <w:t>Amend paragraph 3(a) of Schedule 16 as follows:</w:t>
        </w:r>
      </w:ins>
    </w:p>
    <w:p w:rsidR="006264B1" w:rsidRPr="00181C77" w:rsidRDefault="006264B1" w:rsidP="00181C77">
      <w:pPr>
        <w:pStyle w:val="BodyText"/>
        <w:numPr>
          <w:ilvl w:val="0"/>
          <w:numId w:val="4"/>
        </w:numPr>
        <w:tabs>
          <w:tab w:val="left" w:pos="820"/>
        </w:tabs>
        <w:spacing w:after="240" w:line="360" w:lineRule="auto"/>
        <w:ind w:right="338" w:hanging="720"/>
        <w:jc w:val="both"/>
        <w:rPr>
          <w:rFonts w:cs="Times New Roman"/>
        </w:rPr>
      </w:pPr>
      <w:r w:rsidRPr="00181C77">
        <w:rPr>
          <w:rFonts w:cs="Times New Roman"/>
          <w:spacing w:val="-4"/>
        </w:rPr>
        <w:t>I</w:t>
      </w:r>
      <w:r w:rsidRPr="00181C77">
        <w:rPr>
          <w:rFonts w:cs="Times New Roman"/>
        </w:rPr>
        <w:t xml:space="preserve">n </w:t>
      </w:r>
      <w:r w:rsidRPr="00181C77">
        <w:rPr>
          <w:rFonts w:cs="Times New Roman"/>
          <w:spacing w:val="2"/>
        </w:rPr>
        <w:t>o</w:t>
      </w:r>
      <w:r w:rsidRPr="00181C77">
        <w:rPr>
          <w:rFonts w:cs="Times New Roman"/>
        </w:rPr>
        <w:t>rd</w:t>
      </w:r>
      <w:r w:rsidRPr="00181C77">
        <w:rPr>
          <w:rFonts w:cs="Times New Roman"/>
          <w:spacing w:val="-2"/>
        </w:rPr>
        <w:t>e</w:t>
      </w:r>
      <w:r w:rsidRPr="00181C77">
        <w:rPr>
          <w:rFonts w:cs="Times New Roman"/>
        </w:rPr>
        <w:t xml:space="preserve">r to </w:t>
      </w:r>
      <w:r w:rsidRPr="00181C77">
        <w:rPr>
          <w:rFonts w:cs="Times New Roman"/>
          <w:spacing w:val="-2"/>
        </w:rPr>
        <w:t>c</w:t>
      </w:r>
      <w:r w:rsidRPr="00181C77">
        <w:rPr>
          <w:rFonts w:cs="Times New Roman"/>
        </w:rPr>
        <w:t>omp</w:t>
      </w:r>
      <w:r w:rsidRPr="00181C77">
        <w:rPr>
          <w:rFonts w:cs="Times New Roman"/>
          <w:spacing w:val="5"/>
        </w:rPr>
        <w:t>l</w:t>
      </w:r>
      <w:r w:rsidRPr="00181C77">
        <w:rPr>
          <w:rFonts w:cs="Times New Roman"/>
        </w:rPr>
        <w:t>y</w:t>
      </w:r>
      <w:r w:rsidRPr="00181C77">
        <w:rPr>
          <w:rFonts w:cs="Times New Roman"/>
          <w:spacing w:val="-5"/>
        </w:rPr>
        <w:t xml:space="preserve"> </w:t>
      </w:r>
      <w:r w:rsidRPr="00181C77">
        <w:rPr>
          <w:rFonts w:cs="Times New Roman"/>
        </w:rPr>
        <w:t xml:space="preserve">with </w:t>
      </w:r>
      <w:r w:rsidRPr="00181C77">
        <w:rPr>
          <w:rFonts w:cs="Times New Roman"/>
          <w:spacing w:val="3"/>
        </w:rPr>
        <w:t>t</w:t>
      </w:r>
      <w:r w:rsidRPr="00181C77">
        <w:rPr>
          <w:rFonts w:cs="Times New Roman"/>
        </w:rPr>
        <w:t>his m</w:t>
      </w:r>
      <w:r w:rsidRPr="00181C77">
        <w:rPr>
          <w:rFonts w:cs="Times New Roman"/>
          <w:spacing w:val="-1"/>
        </w:rPr>
        <w:t>e</w:t>
      </w:r>
      <w:r w:rsidRPr="00181C77">
        <w:rPr>
          <w:rFonts w:cs="Times New Roman"/>
        </w:rPr>
        <w:t>thodology</w:t>
      </w:r>
      <w:r w:rsidRPr="00181C77">
        <w:rPr>
          <w:rFonts w:cs="Times New Roman"/>
          <w:spacing w:val="-5"/>
        </w:rPr>
        <w:t xml:space="preserve"> </w:t>
      </w:r>
      <w:r w:rsidRPr="00181C77">
        <w:rPr>
          <w:rFonts w:cs="Times New Roman"/>
        </w:rPr>
        <w:t>s</w:t>
      </w:r>
      <w:r w:rsidRPr="00181C77">
        <w:rPr>
          <w:rFonts w:cs="Times New Roman"/>
          <w:spacing w:val="2"/>
        </w:rPr>
        <w:t>t</w:t>
      </w:r>
      <w:r w:rsidRPr="00181C77">
        <w:rPr>
          <w:rFonts w:cs="Times New Roman"/>
          <w:spacing w:val="-1"/>
        </w:rPr>
        <w:t>a</w:t>
      </w:r>
      <w:r w:rsidRPr="00181C77">
        <w:rPr>
          <w:rFonts w:cs="Times New Roman"/>
        </w:rPr>
        <w:t>tem</w:t>
      </w:r>
      <w:r w:rsidRPr="00181C77">
        <w:rPr>
          <w:rFonts w:cs="Times New Roman"/>
          <w:spacing w:val="1"/>
        </w:rPr>
        <w:t>e</w:t>
      </w:r>
      <w:r w:rsidRPr="00181C77">
        <w:rPr>
          <w:rFonts w:cs="Times New Roman"/>
        </w:rPr>
        <w:t>nt wh</w:t>
      </w:r>
      <w:r w:rsidRPr="00181C77">
        <w:rPr>
          <w:rFonts w:cs="Times New Roman"/>
          <w:spacing w:val="-1"/>
        </w:rPr>
        <w:t>e</w:t>
      </w:r>
      <w:r w:rsidRPr="00181C77">
        <w:rPr>
          <w:rFonts w:cs="Times New Roman"/>
        </w:rPr>
        <w:t>n s</w:t>
      </w:r>
      <w:r w:rsidRPr="00181C77">
        <w:rPr>
          <w:rFonts w:cs="Times New Roman"/>
          <w:spacing w:val="-1"/>
        </w:rPr>
        <w:t>e</w:t>
      </w:r>
      <w:r w:rsidRPr="00181C77">
        <w:rPr>
          <w:rFonts w:cs="Times New Roman"/>
        </w:rPr>
        <w:t>tting</w:t>
      </w:r>
      <w:r w:rsidRPr="00181C77">
        <w:rPr>
          <w:rFonts w:cs="Times New Roman"/>
          <w:spacing w:val="-2"/>
        </w:rPr>
        <w:t xml:space="preserve"> </w:t>
      </w:r>
      <w:r w:rsidRPr="00181C77">
        <w:rPr>
          <w:rFonts w:cs="Times New Roman"/>
        </w:rPr>
        <w:t>distribution Use</w:t>
      </w:r>
      <w:r w:rsidRPr="00181C77">
        <w:rPr>
          <w:rFonts w:cs="Times New Roman"/>
          <w:spacing w:val="-2"/>
        </w:rPr>
        <w:t xml:space="preserve"> </w:t>
      </w:r>
      <w:r w:rsidRPr="00181C77">
        <w:rPr>
          <w:rFonts w:cs="Times New Roman"/>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spacing w:val="2"/>
        </w:rPr>
        <w:t>t</w:t>
      </w:r>
      <w:r w:rsidRPr="00181C77">
        <w:rPr>
          <w:rFonts w:cs="Times New Roman"/>
        </w:rPr>
        <w:t>y</w:t>
      </w:r>
      <w:r w:rsidRPr="00181C77">
        <w:rPr>
          <w:rFonts w:cs="Times New Roman"/>
          <w:spacing w:val="-3"/>
        </w:rPr>
        <w:t xml:space="preserve"> </w:t>
      </w:r>
      <w:r w:rsidRPr="00181C77">
        <w:rPr>
          <w:rFonts w:cs="Times New Roman"/>
        </w:rPr>
        <w:t>will populate</w:t>
      </w:r>
      <w:r w:rsidRPr="00181C77">
        <w:rPr>
          <w:rFonts w:cs="Times New Roman"/>
          <w:spacing w:val="-1"/>
        </w:rPr>
        <w:t xml:space="preserve"> a</w:t>
      </w:r>
      <w:r w:rsidRPr="00181C77">
        <w:rPr>
          <w:rFonts w:cs="Times New Roman"/>
          <w:spacing w:val="2"/>
        </w:rPr>
        <w:t>n</w:t>
      </w:r>
      <w:r w:rsidRPr="00181C77">
        <w:rPr>
          <w:rFonts w:cs="Times New Roman"/>
        </w:rPr>
        <w:t>d publis</w:t>
      </w:r>
      <w:r w:rsidRPr="00181C77">
        <w:rPr>
          <w:rFonts w:cs="Times New Roman"/>
          <w:spacing w:val="3"/>
        </w:rPr>
        <w:t>h</w:t>
      </w:r>
      <w:r w:rsidRPr="00181C77">
        <w:rPr>
          <w:rFonts w:cs="Times New Roman"/>
        </w:rPr>
        <w:t>:</w:t>
      </w:r>
    </w:p>
    <w:p w:rsidR="006264B1" w:rsidRDefault="006264B1" w:rsidP="006264B1">
      <w:pPr>
        <w:spacing w:before="3" w:line="240" w:lineRule="exact"/>
        <w:rPr>
          <w:del w:id="145" w:author="Author"/>
        </w:rPr>
      </w:pPr>
    </w:p>
    <w:p w:rsidR="006264B1" w:rsidRPr="00181C77" w:rsidRDefault="006264B1" w:rsidP="00181C77">
      <w:pPr>
        <w:pStyle w:val="BodyText"/>
        <w:numPr>
          <w:ilvl w:val="1"/>
          <w:numId w:val="4"/>
        </w:numPr>
        <w:tabs>
          <w:tab w:val="left" w:pos="1518"/>
        </w:tabs>
        <w:spacing w:after="240" w:line="360" w:lineRule="auto"/>
        <w:ind w:left="1518"/>
        <w:jc w:val="both"/>
        <w:rPr>
          <w:rFonts w:cs="Times New Roman"/>
        </w:rPr>
      </w:pPr>
      <w:r w:rsidRPr="00181C77">
        <w:rPr>
          <w:rFonts w:cs="Times New Roman"/>
        </w:rPr>
        <w:t>the CDCM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 xml:space="preserve">sion xxx </w:t>
      </w:r>
      <w:r w:rsidRPr="00181C77">
        <w:rPr>
          <w:rFonts w:cs="Times New Roman"/>
          <w:spacing w:val="-1"/>
        </w:rPr>
        <w:t>when</w:t>
      </w:r>
      <w:r w:rsidRPr="00181C77">
        <w:rPr>
          <w:rFonts w:cs="Times New Roman"/>
        </w:rPr>
        <w:t xml:space="preserve"> issu</w:t>
      </w:r>
      <w:r w:rsidRPr="00181C77">
        <w:rPr>
          <w:rFonts w:cs="Times New Roman"/>
          <w:spacing w:val="-1"/>
        </w:rPr>
        <w:t>e</w:t>
      </w:r>
      <w:r w:rsidRPr="00181C77">
        <w:rPr>
          <w:rFonts w:cs="Times New Roman"/>
        </w:rPr>
        <w:t xml:space="preserve">d </w:t>
      </w:r>
      <w:r w:rsidRPr="00181C77">
        <w:rPr>
          <w:rFonts w:cs="Times New Roman"/>
          <w:spacing w:val="2"/>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in accordance with Clause 14.5.</w:t>
      </w:r>
      <w:r w:rsidR="00ED4B80">
        <w:rPr>
          <w:rFonts w:cs="Times New Roman"/>
        </w:rPr>
        <w:t>3</w:t>
      </w:r>
      <w:del w:id="146" w:author="Author">
        <w:r>
          <w:delText xml:space="preserve"> </w:delText>
        </w:r>
      </w:del>
      <w:r w:rsidRPr="00181C77">
        <w:rPr>
          <w:rFonts w:cs="Times New Roman"/>
        </w:rPr>
        <w:t>; and</w:t>
      </w:r>
    </w:p>
    <w:p w:rsidR="006264B1" w:rsidRDefault="006264B1" w:rsidP="006264B1">
      <w:pPr>
        <w:spacing w:before="9" w:line="170" w:lineRule="exact"/>
        <w:rPr>
          <w:del w:id="147" w:author="Author"/>
          <w:sz w:val="17"/>
          <w:szCs w:val="17"/>
        </w:rPr>
      </w:pPr>
    </w:p>
    <w:p w:rsidR="006264B1" w:rsidRDefault="006264B1" w:rsidP="006264B1">
      <w:pPr>
        <w:spacing w:line="200" w:lineRule="exact"/>
        <w:rPr>
          <w:del w:id="148" w:author="Author"/>
          <w:sz w:val="20"/>
          <w:szCs w:val="20"/>
        </w:rPr>
      </w:pPr>
    </w:p>
    <w:p w:rsidR="006264B1" w:rsidRPr="00181C77" w:rsidRDefault="006264B1" w:rsidP="00181C77">
      <w:pPr>
        <w:pStyle w:val="BodyText"/>
        <w:numPr>
          <w:ilvl w:val="1"/>
          <w:numId w:val="4"/>
        </w:numPr>
        <w:tabs>
          <w:tab w:val="left" w:pos="1518"/>
        </w:tabs>
        <w:spacing w:after="240" w:line="360" w:lineRule="auto"/>
        <w:ind w:left="1518" w:right="263"/>
        <w:jc w:val="both"/>
        <w:rPr>
          <w:rFonts w:cs="Times New Roman"/>
        </w:rPr>
      </w:pPr>
      <w:commentRangeStart w:id="149"/>
      <w:proofErr w:type="gramStart"/>
      <w:r w:rsidRPr="00181C77">
        <w:rPr>
          <w:rFonts w:cs="Times New Roman"/>
        </w:rPr>
        <w:t>the</w:t>
      </w:r>
      <w:proofErr w:type="gramEnd"/>
      <w:r w:rsidRPr="00181C77">
        <w:rPr>
          <w:rFonts w:cs="Times New Roman"/>
        </w:rPr>
        <w:t xml:space="preserve"> CDCM “Pri</w:t>
      </w:r>
      <w:r w:rsidRPr="00181C77">
        <w:rPr>
          <w:rFonts w:cs="Times New Roman"/>
          <w:spacing w:val="-2"/>
        </w:rPr>
        <w:t>c</w:t>
      </w:r>
      <w:r w:rsidRPr="00181C77">
        <w:rPr>
          <w:rFonts w:cs="Times New Roman"/>
        </w:rPr>
        <w:t>e</w:t>
      </w:r>
      <w:r w:rsidRPr="00181C77">
        <w:rPr>
          <w:rFonts w:cs="Times New Roman"/>
          <w:spacing w:val="-1"/>
        </w:rPr>
        <w:t xml:space="preserve"> </w:t>
      </w:r>
      <w:r w:rsidRPr="00181C77">
        <w:rPr>
          <w:rFonts w:cs="Times New Roman"/>
        </w:rPr>
        <w:t>Control Di</w:t>
      </w:r>
      <w:r w:rsidRPr="00181C77">
        <w:rPr>
          <w:rFonts w:cs="Times New Roman"/>
          <w:spacing w:val="1"/>
        </w:rPr>
        <w:t>s</w:t>
      </w:r>
      <w:r w:rsidRPr="00181C77">
        <w:rPr>
          <w:rFonts w:cs="Times New Roman"/>
          <w:spacing w:val="-1"/>
        </w:rPr>
        <w:t>a</w:t>
      </w:r>
      <w:r w:rsidRPr="00181C77">
        <w:rPr>
          <w:rFonts w:cs="Times New Roman"/>
        </w:rPr>
        <w:t>g</w:t>
      </w:r>
      <w:r w:rsidRPr="00181C77">
        <w:rPr>
          <w:rFonts w:cs="Times New Roman"/>
          <w:spacing w:val="-3"/>
        </w:rPr>
        <w:t>g</w:t>
      </w:r>
      <w:r w:rsidRPr="00181C77">
        <w:rPr>
          <w:rFonts w:cs="Times New Roman"/>
          <w:spacing w:val="1"/>
        </w:rPr>
        <w:t>re</w:t>
      </w:r>
      <w:r w:rsidRPr="00181C77">
        <w:rPr>
          <w:rFonts w:cs="Times New Roman"/>
          <w:spacing w:val="-3"/>
        </w:rPr>
        <w:t>g</w:t>
      </w:r>
      <w:r w:rsidRPr="00181C77">
        <w:rPr>
          <w:rFonts w:cs="Times New Roman"/>
          <w:spacing w:val="-1"/>
        </w:rPr>
        <w:t>a</w:t>
      </w:r>
      <w:r w:rsidRPr="00181C77">
        <w:rPr>
          <w:rFonts w:cs="Times New Roman"/>
        </w:rPr>
        <w:t>tion”</w:t>
      </w:r>
      <w:r w:rsidRPr="00181C77">
        <w:rPr>
          <w:rFonts w:cs="Times New Roman"/>
          <w:spacing w:val="-1"/>
        </w:rPr>
        <w:t xml:space="preserve"> </w:t>
      </w:r>
      <w:r w:rsidRPr="00181C77">
        <w:rPr>
          <w:rFonts w:cs="Times New Roman"/>
        </w:rPr>
        <w:t>model</w:t>
      </w:r>
      <w:r w:rsidRPr="00181C77">
        <w:rPr>
          <w:rFonts w:cs="Times New Roman"/>
          <w:spacing w:val="2"/>
        </w:rPr>
        <w:t xml:space="preserve"> </w:t>
      </w:r>
      <w:r w:rsidRPr="00181C77">
        <w:rPr>
          <w:rFonts w:cs="Times New Roman"/>
        </w:rPr>
        <w:t>v</w:t>
      </w:r>
      <w:r w:rsidRPr="00181C77">
        <w:rPr>
          <w:rFonts w:cs="Times New Roman"/>
          <w:spacing w:val="-1"/>
        </w:rPr>
        <w:t>e</w:t>
      </w:r>
      <w:r w:rsidRPr="00181C77">
        <w:rPr>
          <w:rFonts w:cs="Times New Roman"/>
        </w:rPr>
        <w:t>rsion</w:t>
      </w:r>
      <w:r w:rsidRPr="00181C77">
        <w:rPr>
          <w:rFonts w:cs="Times New Roman"/>
          <w:spacing w:val="1"/>
        </w:rPr>
        <w:t xml:space="preserve"> </w:t>
      </w:r>
      <w:r w:rsidRPr="00181C77">
        <w:rPr>
          <w:rFonts w:cs="Times New Roman"/>
        </w:rPr>
        <w:t xml:space="preserve">3.0 </w:t>
      </w:r>
      <w:r w:rsidRPr="00181C77">
        <w:rPr>
          <w:rFonts w:cs="Times New Roman"/>
          <w:spacing w:val="-1"/>
        </w:rPr>
        <w:t>a</w:t>
      </w:r>
      <w:r w:rsidRPr="00181C77">
        <w:rPr>
          <w:rFonts w:cs="Times New Roman"/>
        </w:rPr>
        <w:t>s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spacing w:val="2"/>
        </w:rPr>
        <w:t>t</w:t>
      </w:r>
      <w:r w:rsidRPr="00181C77">
        <w:rPr>
          <w:rFonts w:cs="Times New Roman"/>
        </w:rPr>
        <w:t>he 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on 1 Ap</w:t>
      </w:r>
      <w:r w:rsidRPr="00181C77">
        <w:rPr>
          <w:rFonts w:cs="Times New Roman"/>
          <w:spacing w:val="-2"/>
        </w:rPr>
        <w:t>r</w:t>
      </w:r>
      <w:r w:rsidRPr="00181C77">
        <w:rPr>
          <w:rFonts w:cs="Times New Roman"/>
        </w:rPr>
        <w:t>il 2016</w:t>
      </w:r>
      <w:del w:id="150" w:author="Author">
        <w:r>
          <w:rPr>
            <w:sz w:val="16"/>
            <w:szCs w:val="16"/>
          </w:rPr>
          <w:delText>.</w:delText>
        </w:r>
        <w:commentRangeEnd w:id="149"/>
        <w:r>
          <w:rPr>
            <w:rStyle w:val="CommentReference"/>
            <w:rFonts w:cs="Times New Roman"/>
            <w:lang w:val="en-GB"/>
          </w:rPr>
          <w:commentReference w:id="149"/>
        </w:r>
      </w:del>
      <w:ins w:id="151" w:author="Author">
        <w:r w:rsidR="00181C77" w:rsidRPr="00181C77">
          <w:rPr>
            <w:rStyle w:val="FootnoteReference"/>
            <w:rFonts w:cs="Times New Roman"/>
          </w:rPr>
          <w:footnoteReference w:id="4"/>
        </w:r>
        <w:r w:rsidRPr="00181C77">
          <w:rPr>
            <w:rFonts w:cs="Times New Roman"/>
          </w:rPr>
          <w:t>.</w:t>
        </w:r>
      </w:ins>
    </w:p>
    <w:p w:rsidR="009C6419" w:rsidRDefault="009C6419">
      <w:pPr>
        <w:spacing w:after="160" w:line="259" w:lineRule="auto"/>
        <w:jc w:val="left"/>
        <w:rPr>
          <w:del w:id="154" w:author="Author"/>
        </w:rPr>
      </w:pPr>
      <w:del w:id="155" w:author="Author">
        <w:r>
          <w:lastRenderedPageBreak/>
          <w:br w:type="page"/>
        </w:r>
      </w:del>
    </w:p>
    <w:p w:rsidR="009C6419" w:rsidRDefault="009C6419" w:rsidP="009C6419">
      <w:pPr>
        <w:spacing w:before="64"/>
        <w:ind w:right="60"/>
        <w:jc w:val="center"/>
        <w:rPr>
          <w:del w:id="156" w:author="Author"/>
          <w:sz w:val="28"/>
          <w:szCs w:val="28"/>
        </w:rPr>
      </w:pPr>
      <w:del w:id="157" w:author="Author">
        <w:r>
          <w:rPr>
            <w:b/>
            <w:bCs/>
            <w:sz w:val="28"/>
            <w:szCs w:val="28"/>
          </w:rPr>
          <w:lastRenderedPageBreak/>
          <w:delText>S</w:delText>
        </w:r>
        <w:r>
          <w:rPr>
            <w:b/>
            <w:bCs/>
            <w:spacing w:val="-2"/>
            <w:sz w:val="28"/>
            <w:szCs w:val="28"/>
          </w:rPr>
          <w:delText>C</w:delText>
        </w:r>
        <w:r>
          <w:rPr>
            <w:b/>
            <w:bCs/>
            <w:sz w:val="28"/>
            <w:szCs w:val="28"/>
          </w:rPr>
          <w:delText>HE</w:delText>
        </w:r>
        <w:r>
          <w:rPr>
            <w:b/>
            <w:bCs/>
            <w:spacing w:val="-2"/>
            <w:sz w:val="28"/>
            <w:szCs w:val="28"/>
          </w:rPr>
          <w:delText>DU</w:delText>
        </w:r>
        <w:r>
          <w:rPr>
            <w:b/>
            <w:bCs/>
            <w:sz w:val="28"/>
            <w:szCs w:val="28"/>
          </w:rPr>
          <w:delText>LE 17</w:delText>
        </w:r>
        <w:r>
          <w:rPr>
            <w:b/>
            <w:bCs/>
            <w:spacing w:val="-2"/>
            <w:sz w:val="28"/>
            <w:szCs w:val="28"/>
          </w:rPr>
          <w:delText xml:space="preserve"> </w:delText>
        </w:r>
        <w:r>
          <w:rPr>
            <w:b/>
            <w:bCs/>
            <w:sz w:val="28"/>
            <w:szCs w:val="28"/>
          </w:rPr>
          <w:delText xml:space="preserve">– </w:delText>
        </w:r>
        <w:r>
          <w:rPr>
            <w:b/>
            <w:bCs/>
            <w:spacing w:val="-3"/>
            <w:sz w:val="28"/>
            <w:szCs w:val="28"/>
          </w:rPr>
          <w:delText>E</w:delText>
        </w:r>
        <w:r>
          <w:rPr>
            <w:b/>
            <w:bCs/>
            <w:sz w:val="28"/>
            <w:szCs w:val="28"/>
          </w:rPr>
          <w:delText>HV</w:delText>
        </w:r>
        <w:r>
          <w:rPr>
            <w:b/>
            <w:bCs/>
            <w:spacing w:val="-1"/>
            <w:sz w:val="28"/>
            <w:szCs w:val="28"/>
          </w:rPr>
          <w:delText xml:space="preserve"> </w:delText>
        </w:r>
        <w:r>
          <w:rPr>
            <w:b/>
            <w:bCs/>
            <w:spacing w:val="-2"/>
            <w:sz w:val="28"/>
            <w:szCs w:val="28"/>
          </w:rPr>
          <w:delText>C</w:delText>
        </w:r>
        <w:r>
          <w:rPr>
            <w:b/>
            <w:bCs/>
            <w:sz w:val="28"/>
            <w:szCs w:val="28"/>
          </w:rPr>
          <w:delText>H</w:delText>
        </w:r>
        <w:r>
          <w:rPr>
            <w:b/>
            <w:bCs/>
            <w:spacing w:val="-2"/>
            <w:sz w:val="28"/>
            <w:szCs w:val="28"/>
          </w:rPr>
          <w:delText>AR</w:delText>
        </w:r>
        <w:r>
          <w:rPr>
            <w:b/>
            <w:bCs/>
            <w:sz w:val="28"/>
            <w:szCs w:val="28"/>
          </w:rPr>
          <w:delText>GI</w:delText>
        </w:r>
        <w:r>
          <w:rPr>
            <w:b/>
            <w:bCs/>
            <w:spacing w:val="-2"/>
            <w:sz w:val="28"/>
            <w:szCs w:val="28"/>
          </w:rPr>
          <w:delText>N</w:delText>
        </w:r>
        <w:r>
          <w:rPr>
            <w:b/>
            <w:bCs/>
            <w:sz w:val="28"/>
            <w:szCs w:val="28"/>
          </w:rPr>
          <w:delText xml:space="preserve">G </w:delText>
        </w:r>
        <w:r>
          <w:rPr>
            <w:b/>
            <w:bCs/>
            <w:spacing w:val="-2"/>
            <w:sz w:val="28"/>
            <w:szCs w:val="28"/>
          </w:rPr>
          <w:delText>M</w:delText>
        </w:r>
        <w:r>
          <w:rPr>
            <w:b/>
            <w:bCs/>
            <w:sz w:val="28"/>
            <w:szCs w:val="28"/>
          </w:rPr>
          <w:delText>ETHO</w:delText>
        </w:r>
        <w:r>
          <w:rPr>
            <w:b/>
            <w:bCs/>
            <w:spacing w:val="-2"/>
            <w:sz w:val="28"/>
            <w:szCs w:val="28"/>
          </w:rPr>
          <w:delText>D</w:delText>
        </w:r>
        <w:r>
          <w:rPr>
            <w:b/>
            <w:bCs/>
            <w:sz w:val="28"/>
            <w:szCs w:val="28"/>
          </w:rPr>
          <w:delText>OL</w:delText>
        </w:r>
        <w:r>
          <w:rPr>
            <w:b/>
            <w:bCs/>
            <w:spacing w:val="-3"/>
            <w:sz w:val="28"/>
            <w:szCs w:val="28"/>
          </w:rPr>
          <w:delText>O</w:delText>
        </w:r>
        <w:r>
          <w:rPr>
            <w:b/>
            <w:bCs/>
            <w:sz w:val="28"/>
            <w:szCs w:val="28"/>
          </w:rPr>
          <w:delText>GY</w:delText>
        </w:r>
        <w:r>
          <w:rPr>
            <w:b/>
            <w:bCs/>
            <w:spacing w:val="-1"/>
            <w:sz w:val="28"/>
            <w:szCs w:val="28"/>
          </w:rPr>
          <w:delText xml:space="preserve"> (</w:delText>
        </w:r>
        <w:r>
          <w:rPr>
            <w:b/>
            <w:bCs/>
            <w:spacing w:val="-2"/>
            <w:sz w:val="28"/>
            <w:szCs w:val="28"/>
          </w:rPr>
          <w:delText>FC</w:delText>
        </w:r>
        <w:r>
          <w:rPr>
            <w:b/>
            <w:bCs/>
            <w:sz w:val="28"/>
            <w:szCs w:val="28"/>
          </w:rPr>
          <w:delText>P</w:delText>
        </w:r>
        <w:r>
          <w:rPr>
            <w:b/>
            <w:bCs/>
            <w:spacing w:val="-1"/>
            <w:sz w:val="28"/>
            <w:szCs w:val="28"/>
          </w:rPr>
          <w:delText xml:space="preserve"> </w:delText>
        </w:r>
        <w:r>
          <w:rPr>
            <w:b/>
            <w:bCs/>
            <w:spacing w:val="-2"/>
            <w:sz w:val="28"/>
            <w:szCs w:val="28"/>
          </w:rPr>
          <w:delText>M</w:delText>
        </w:r>
        <w:r>
          <w:rPr>
            <w:b/>
            <w:bCs/>
            <w:sz w:val="28"/>
            <w:szCs w:val="28"/>
          </w:rPr>
          <w:delText>O</w:delText>
        </w:r>
        <w:r>
          <w:rPr>
            <w:b/>
            <w:bCs/>
            <w:spacing w:val="-2"/>
            <w:sz w:val="28"/>
            <w:szCs w:val="28"/>
          </w:rPr>
          <w:delText>D</w:delText>
        </w:r>
        <w:r>
          <w:rPr>
            <w:b/>
            <w:bCs/>
            <w:sz w:val="28"/>
            <w:szCs w:val="28"/>
          </w:rPr>
          <w:delText>EL)</w:delText>
        </w:r>
      </w:del>
    </w:p>
    <w:p w:rsidR="009C6419" w:rsidRDefault="009C6419" w:rsidP="009C6419">
      <w:pPr>
        <w:spacing w:line="200" w:lineRule="exact"/>
        <w:rPr>
          <w:del w:id="158" w:author="Author"/>
          <w:sz w:val="20"/>
          <w:szCs w:val="20"/>
        </w:rPr>
      </w:pPr>
    </w:p>
    <w:p w:rsidR="009C6419" w:rsidRDefault="009C6419" w:rsidP="009C6419">
      <w:pPr>
        <w:spacing w:line="200" w:lineRule="exact"/>
        <w:rPr>
          <w:del w:id="159" w:author="Author"/>
          <w:sz w:val="20"/>
          <w:szCs w:val="20"/>
        </w:rPr>
      </w:pPr>
    </w:p>
    <w:p w:rsidR="00ED4B80" w:rsidRDefault="00ED4B80" w:rsidP="00181C77">
      <w:pPr>
        <w:spacing w:after="240" w:line="360" w:lineRule="auto"/>
        <w:rPr>
          <w:ins w:id="160" w:author="Author"/>
          <w:b/>
        </w:rPr>
      </w:pPr>
    </w:p>
    <w:p w:rsidR="009C6419" w:rsidRPr="00181C77" w:rsidRDefault="008D321E" w:rsidP="00181C77">
      <w:pPr>
        <w:spacing w:after="240" w:line="360" w:lineRule="auto"/>
        <w:rPr>
          <w:ins w:id="161" w:author="Author"/>
          <w:b/>
        </w:rPr>
      </w:pPr>
      <w:ins w:id="162" w:author="Author">
        <w:r w:rsidRPr="00181C77">
          <w:rPr>
            <w:b/>
          </w:rPr>
          <w:t>Insert the following wording at the beginning of Schedule 17:</w:t>
        </w:r>
      </w:ins>
    </w:p>
    <w:p w:rsidR="009C6419" w:rsidRPr="00181C77" w:rsidRDefault="009C6419" w:rsidP="00181C77">
      <w:pPr>
        <w:spacing w:after="240" w:line="360" w:lineRule="auto"/>
        <w:ind w:left="100"/>
        <w:rPr>
          <w:b/>
          <w:bCs/>
        </w:rPr>
      </w:pPr>
      <w:r w:rsidRPr="00181C77">
        <w:rPr>
          <w:b/>
          <w:bCs/>
        </w:rPr>
        <w:t>Implementation Date</w:t>
      </w:r>
    </w:p>
    <w:p w:rsidR="009C6419" w:rsidRDefault="009C6419" w:rsidP="009C6419">
      <w:pPr>
        <w:ind w:left="100"/>
        <w:rPr>
          <w:del w:id="163" w:author="Author"/>
          <w:b/>
          <w:bCs/>
        </w:rPr>
      </w:pPr>
    </w:p>
    <w:p w:rsidR="008D321E" w:rsidRPr="00181C77" w:rsidRDefault="008D321E" w:rsidP="00181C77">
      <w:pPr>
        <w:spacing w:after="240" w:line="360" w:lineRule="auto"/>
        <w:ind w:left="100"/>
        <w:rPr>
          <w:b/>
          <w:bCs/>
        </w:rPr>
      </w:pPr>
      <w:r w:rsidRPr="00181C77">
        <w:rPr>
          <w:b/>
          <w:bCs/>
        </w:rPr>
        <w:t xml:space="preserve">This Schedule 17, version x, is to be </w:t>
      </w:r>
      <w:del w:id="164" w:author="Author">
        <w:r w:rsidR="009C6419">
          <w:rPr>
            <w:b/>
            <w:bCs/>
          </w:rPr>
          <w:delText xml:space="preserve">implemented on, and consequently </w:delText>
        </w:r>
      </w:del>
      <w:r w:rsidRPr="00181C77">
        <w:rPr>
          <w:b/>
          <w:bCs/>
        </w:rPr>
        <w:t xml:space="preserve">used for the calculation of </w:t>
      </w:r>
      <w:del w:id="165" w:author="Author">
        <w:r w:rsidR="009C6419">
          <w:rPr>
            <w:b/>
            <w:bCs/>
          </w:rPr>
          <w:delText xml:space="preserve">charges </w:delText>
        </w:r>
      </w:del>
      <w:ins w:id="166" w:author="Author">
        <w:r w:rsidRPr="00181C77">
          <w:rPr>
            <w:b/>
            <w:bCs/>
          </w:rPr>
          <w:t xml:space="preserve">Use of System Charges </w:t>
        </w:r>
      </w:ins>
      <w:r w:rsidRPr="00181C77">
        <w:rPr>
          <w:b/>
          <w:bCs/>
        </w:rPr>
        <w:t xml:space="preserve">which will become effective from, </w:t>
      </w:r>
      <w:proofErr w:type="spellStart"/>
      <w:r w:rsidRPr="00181C77">
        <w:rPr>
          <w:b/>
          <w:bCs/>
        </w:rPr>
        <w:t>dd</w:t>
      </w:r>
      <w:proofErr w:type="spellEnd"/>
      <w:r w:rsidRPr="00181C77">
        <w:rPr>
          <w:b/>
          <w:bCs/>
        </w:rPr>
        <w:t xml:space="preserve"> </w:t>
      </w:r>
      <w:del w:id="167" w:author="Author">
        <w:r w:rsidR="009C6419">
          <w:rPr>
            <w:b/>
            <w:bCs/>
          </w:rPr>
          <w:delText>mmm</w:delText>
        </w:r>
      </w:del>
      <w:ins w:id="168" w:author="Author">
        <w:r w:rsidRPr="00181C77">
          <w:rPr>
            <w:b/>
            <w:bCs/>
          </w:rPr>
          <w:t>mm</w:t>
        </w:r>
      </w:ins>
      <w:r w:rsidRPr="00181C77">
        <w:rPr>
          <w:b/>
          <w:bCs/>
        </w:rPr>
        <w:t xml:space="preserve"> </w:t>
      </w:r>
      <w:proofErr w:type="spellStart"/>
      <w:r w:rsidRPr="00181C77">
        <w:rPr>
          <w:b/>
          <w:bCs/>
        </w:rPr>
        <w:t>yyyy</w:t>
      </w:r>
      <w:proofErr w:type="spellEnd"/>
      <w:r w:rsidRPr="00181C77">
        <w:rPr>
          <w:b/>
          <w:bCs/>
        </w:rPr>
        <w:t xml:space="preserve"> </w:t>
      </w:r>
      <w:del w:id="169" w:author="Author">
        <w:r w:rsidR="009C6419">
          <w:rPr>
            <w:b/>
            <w:bCs/>
          </w:rPr>
          <w:delText>or</w:delText>
        </w:r>
      </w:del>
      <w:ins w:id="170" w:author="Author">
        <w:r w:rsidRPr="00181C77">
          <w:rPr>
            <w:b/>
            <w:bCs/>
          </w:rPr>
          <w:t>and remain effective</w:t>
        </w:r>
      </w:ins>
      <w:r w:rsidRPr="00181C77">
        <w:rPr>
          <w:b/>
          <w:bCs/>
        </w:rPr>
        <w:t xml:space="preserve"> until superseded by a </w:t>
      </w:r>
      <w:del w:id="171" w:author="Author">
        <w:r w:rsidR="009C6419">
          <w:rPr>
            <w:b/>
            <w:bCs/>
          </w:rPr>
          <w:delText xml:space="preserve">later </w:delText>
        </w:r>
      </w:del>
      <w:r w:rsidRPr="00181C77">
        <w:rPr>
          <w:b/>
          <w:bCs/>
        </w:rPr>
        <w:t>revised version</w:t>
      </w:r>
      <w:ins w:id="172" w:author="Author">
        <w:r w:rsidR="00ED4B80" w:rsidRPr="00181C77">
          <w:rPr>
            <w:rStyle w:val="FootnoteReference"/>
            <w:b/>
            <w:bCs/>
          </w:rPr>
          <w:footnoteReference w:id="5"/>
        </w:r>
      </w:ins>
      <w:r w:rsidRPr="00181C77">
        <w:rPr>
          <w:b/>
          <w:bCs/>
        </w:rPr>
        <w:t>.</w:t>
      </w:r>
    </w:p>
    <w:p w:rsidR="009C6419" w:rsidRDefault="009C6419" w:rsidP="009C6419">
      <w:pPr>
        <w:spacing w:before="2" w:line="240" w:lineRule="exact"/>
        <w:rPr>
          <w:del w:id="175" w:author="Author"/>
        </w:rPr>
      </w:pPr>
    </w:p>
    <w:p w:rsidR="009C6419" w:rsidRDefault="008D321E" w:rsidP="00266186">
      <w:pPr>
        <w:pStyle w:val="Heading1"/>
        <w:numPr>
          <w:ilvl w:val="0"/>
          <w:numId w:val="0"/>
        </w:numPr>
        <w:ind w:right="58"/>
        <w:rPr>
          <w:del w:id="176" w:author="Author"/>
          <w:b w:val="0"/>
          <w:bCs w:val="0"/>
        </w:rPr>
      </w:pPr>
      <w:ins w:id="177" w:author="Author">
        <w:r w:rsidRPr="00181C77">
          <w:t xml:space="preserve">Amend paragraph </w:t>
        </w:r>
      </w:ins>
      <w:r w:rsidRPr="00181C77">
        <w:t>1.</w:t>
      </w:r>
      <w:del w:id="178" w:author="Author">
        <w:r w:rsidR="009C6419">
          <w:tab/>
        </w:r>
        <w:r w:rsidR="009C6419">
          <w:rPr>
            <w:u w:val="thick" w:color="000000"/>
          </w:rPr>
          <w:delText>INTRODU</w:delText>
        </w:r>
        <w:r w:rsidR="009C6419">
          <w:rPr>
            <w:spacing w:val="-2"/>
            <w:u w:val="thick" w:color="000000"/>
          </w:rPr>
          <w:delText>C</w:delText>
        </w:r>
        <w:r w:rsidR="009C6419">
          <w:rPr>
            <w:u w:val="thick" w:color="000000"/>
          </w:rPr>
          <w:delText>TION</w:delText>
        </w:r>
      </w:del>
    </w:p>
    <w:p w:rsidR="009C6419" w:rsidRDefault="009C6419" w:rsidP="009C6419">
      <w:pPr>
        <w:spacing w:before="5" w:line="100" w:lineRule="exact"/>
        <w:rPr>
          <w:del w:id="179" w:author="Author"/>
          <w:sz w:val="10"/>
          <w:szCs w:val="10"/>
        </w:rPr>
      </w:pPr>
    </w:p>
    <w:p w:rsidR="009C6419" w:rsidRDefault="009C6419" w:rsidP="009C6419">
      <w:pPr>
        <w:spacing w:line="200" w:lineRule="exact"/>
        <w:rPr>
          <w:del w:id="180" w:author="Author"/>
          <w:sz w:val="20"/>
          <w:szCs w:val="20"/>
        </w:rPr>
      </w:pPr>
    </w:p>
    <w:p w:rsidR="008D321E" w:rsidRPr="00181C77" w:rsidRDefault="009C6419" w:rsidP="00181C77">
      <w:pPr>
        <w:spacing w:after="240" w:line="360" w:lineRule="auto"/>
        <w:rPr>
          <w:b/>
        </w:rPr>
      </w:pPr>
      <w:del w:id="181" w:author="Author">
        <w:r>
          <w:rPr>
            <w:noProof/>
            <w:lang w:eastAsia="en-GB"/>
          </w:rPr>
          <w:drawing>
            <wp:inline distT="0" distB="0" distL="0" distR="0" wp14:anchorId="78BE5039" wp14:editId="3818A194">
              <wp:extent cx="159385" cy="1168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385" cy="116840"/>
                      </a:xfrm>
                      <a:prstGeom prst="rect">
                        <a:avLst/>
                      </a:prstGeom>
                      <a:noFill/>
                      <a:ln>
                        <a:noFill/>
                      </a:ln>
                    </pic:spPr>
                  </pic:pic>
                </a:graphicData>
              </a:graphic>
            </wp:inline>
          </w:drawing>
        </w:r>
        <w:r>
          <w:rPr>
            <w:position w:val="1"/>
            <w:sz w:val="20"/>
            <w:szCs w:val="20"/>
          </w:rPr>
          <w:delText xml:space="preserve">         </w:delText>
        </w:r>
        <w:r>
          <w:rPr>
            <w:position w:val="1"/>
          </w:rPr>
          <w:delText xml:space="preserve">This </w:delText>
        </w:r>
      </w:del>
      <w:ins w:id="182" w:author="Author">
        <w:r w:rsidR="008D321E" w:rsidRPr="00181C77">
          <w:rPr>
            <w:b/>
          </w:rPr>
          <w:t xml:space="preserve">3(a) of </w:t>
        </w:r>
      </w:ins>
      <w:r w:rsidR="008D321E" w:rsidRPr="00181C77">
        <w:rPr>
          <w:b/>
        </w:rPr>
        <w:t xml:space="preserve">Schedule 17 </w:t>
      </w:r>
      <w:del w:id="183" w:author="Author">
        <w:r>
          <w:rPr>
            <w:position w:val="1"/>
          </w:rPr>
          <w:delText>s</w:delText>
        </w:r>
        <w:r>
          <w:rPr>
            <w:spacing w:val="-2"/>
            <w:position w:val="1"/>
          </w:rPr>
          <w:delText>e</w:delText>
        </w:r>
        <w:r>
          <w:rPr>
            <w:position w:val="1"/>
          </w:rPr>
          <w:delText>ts out one</w:delText>
        </w:r>
        <w:r>
          <w:rPr>
            <w:spacing w:val="-1"/>
            <w:position w:val="1"/>
          </w:rPr>
          <w:delText xml:space="preserve"> </w:delText>
        </w:r>
        <w:r>
          <w:rPr>
            <w:position w:val="1"/>
          </w:rPr>
          <w:delText>of the</w:delText>
        </w:r>
        <w:r>
          <w:rPr>
            <w:spacing w:val="-2"/>
            <w:position w:val="1"/>
          </w:rPr>
          <w:delText xml:space="preserve"> </w:delText>
        </w:r>
        <w:r>
          <w:rPr>
            <w:position w:val="1"/>
          </w:rPr>
          <w:delText>two E</w:delText>
        </w:r>
        <w:r>
          <w:rPr>
            <w:spacing w:val="-1"/>
            <w:position w:val="1"/>
          </w:rPr>
          <w:delText>H</w:delText>
        </w:r>
        <w:r>
          <w:rPr>
            <w:position w:val="1"/>
          </w:rPr>
          <w:delText>V</w:delText>
        </w:r>
        <w:r>
          <w:rPr>
            <w:spacing w:val="1"/>
            <w:position w:val="1"/>
          </w:rPr>
          <w:delText xml:space="preserve"> </w:delText>
        </w:r>
        <w:r>
          <w:rPr>
            <w:position w:val="1"/>
          </w:rPr>
          <w:delText>Distrib</w:delText>
        </w:r>
        <w:r>
          <w:rPr>
            <w:spacing w:val="1"/>
            <w:position w:val="1"/>
          </w:rPr>
          <w:delText>u</w:delText>
        </w:r>
        <w:r>
          <w:rPr>
            <w:position w:val="1"/>
          </w:rPr>
          <w:delText>tion Ch</w:delText>
        </w:r>
        <w:r>
          <w:rPr>
            <w:spacing w:val="-1"/>
            <w:position w:val="1"/>
          </w:rPr>
          <w:delText>a</w:delText>
        </w:r>
        <w:r>
          <w:rPr>
            <w:position w:val="1"/>
          </w:rPr>
          <w:delText>r</w:delText>
        </w:r>
        <w:r>
          <w:rPr>
            <w:spacing w:val="-4"/>
            <w:position w:val="1"/>
          </w:rPr>
          <w:delText>g</w:delText>
        </w:r>
        <w:r>
          <w:rPr>
            <w:position w:val="1"/>
          </w:rPr>
          <w:delText>i</w:delText>
        </w:r>
        <w:r>
          <w:rPr>
            <w:spacing w:val="2"/>
            <w:position w:val="1"/>
          </w:rPr>
          <w:delText>n</w:delText>
        </w:r>
        <w:r>
          <w:rPr>
            <w:position w:val="1"/>
          </w:rPr>
          <w:delText>g</w:delText>
        </w:r>
        <w:r>
          <w:rPr>
            <w:spacing w:val="-3"/>
            <w:position w:val="1"/>
          </w:rPr>
          <w:delText xml:space="preserve"> </w:delText>
        </w:r>
        <w:r>
          <w:rPr>
            <w:position w:val="1"/>
          </w:rPr>
          <w:delText>M</w:delText>
        </w:r>
        <w:r>
          <w:rPr>
            <w:spacing w:val="-1"/>
            <w:position w:val="1"/>
          </w:rPr>
          <w:delText>e</w:delText>
        </w:r>
        <w:r>
          <w:rPr>
            <w:position w:val="1"/>
          </w:rPr>
          <w:delText>th</w:delText>
        </w:r>
        <w:r>
          <w:rPr>
            <w:spacing w:val="2"/>
            <w:position w:val="1"/>
          </w:rPr>
          <w:delText>o</w:delText>
        </w:r>
        <w:r>
          <w:rPr>
            <w:position w:val="1"/>
          </w:rPr>
          <w:delText>dolo</w:delText>
        </w:r>
        <w:r>
          <w:rPr>
            <w:spacing w:val="-2"/>
            <w:position w:val="1"/>
          </w:rPr>
          <w:delText>g</w:delText>
        </w:r>
        <w:r>
          <w:rPr>
            <w:position w:val="1"/>
          </w:rPr>
          <w:delText xml:space="preserve">ies </w:delText>
        </w:r>
        <w:r>
          <w:rPr>
            <w:spacing w:val="-1"/>
          </w:rPr>
          <w:delText>(</w:delText>
        </w:r>
        <w:r>
          <w:rPr>
            <w:b/>
            <w:bCs/>
          </w:rPr>
          <w:delText>ED</w:delText>
        </w:r>
        <w:r>
          <w:rPr>
            <w:b/>
            <w:bCs/>
            <w:spacing w:val="-1"/>
          </w:rPr>
          <w:delText>CM</w:delText>
        </w:r>
        <w:r>
          <w:delText xml:space="preserve">). </w:delText>
        </w:r>
        <w:r>
          <w:rPr>
            <w:spacing w:val="-1"/>
          </w:rPr>
          <w:delText>T</w:delText>
        </w:r>
        <w:r>
          <w:rPr>
            <w:spacing w:val="2"/>
          </w:rPr>
          <w:delText>h</w:delText>
        </w:r>
        <w:r>
          <w:delText>e</w:delText>
        </w:r>
        <w:r>
          <w:rPr>
            <w:spacing w:val="-1"/>
          </w:rPr>
          <w:delText xml:space="preserve"> </w:delText>
        </w:r>
        <w:r>
          <w:delText>other</w:delText>
        </w:r>
        <w:r>
          <w:rPr>
            <w:spacing w:val="-2"/>
          </w:rPr>
          <w:delText xml:space="preserve"> </w:delText>
        </w:r>
        <w:r>
          <w:delText>E</w:delText>
        </w:r>
        <w:r>
          <w:rPr>
            <w:spacing w:val="1"/>
          </w:rPr>
          <w:delText>D</w:delText>
        </w:r>
        <w:r>
          <w:delText>CM is s</w:delText>
        </w:r>
        <w:r>
          <w:rPr>
            <w:spacing w:val="-1"/>
          </w:rPr>
          <w:delText>e</w:delText>
        </w:r>
        <w:r>
          <w:delText xml:space="preserve">t out in </w:delText>
        </w:r>
        <w:r>
          <w:rPr>
            <w:spacing w:val="1"/>
          </w:rPr>
          <w:delText>S</w:delText>
        </w:r>
        <w:r>
          <w:rPr>
            <w:spacing w:val="-1"/>
          </w:rPr>
          <w:delText>c</w:delText>
        </w:r>
        <w:r>
          <w:delText>h</w:delText>
        </w:r>
        <w:r>
          <w:rPr>
            <w:spacing w:val="-1"/>
          </w:rPr>
          <w:delText>e</w:delText>
        </w:r>
        <w:r>
          <w:delText>du</w:delText>
        </w:r>
        <w:r>
          <w:rPr>
            <w:spacing w:val="-2"/>
          </w:rPr>
          <w:delText>l</w:delText>
        </w:r>
        <w:r>
          <w:delText>e</w:delText>
        </w:r>
        <w:r>
          <w:rPr>
            <w:spacing w:val="-1"/>
          </w:rPr>
          <w:delText xml:space="preserve"> </w:delText>
        </w:r>
        <w:r>
          <w:delText>18.</w:delText>
        </w:r>
      </w:del>
      <w:ins w:id="184" w:author="Author">
        <w:r w:rsidR="008D321E" w:rsidRPr="00181C77">
          <w:rPr>
            <w:b/>
          </w:rPr>
          <w:t>as follows:</w:t>
        </w:r>
      </w:ins>
    </w:p>
    <w:p w:rsidR="009C6419" w:rsidRDefault="009C6419" w:rsidP="009C6419">
      <w:pPr>
        <w:spacing w:before="6" w:line="170" w:lineRule="exact"/>
        <w:rPr>
          <w:del w:id="185" w:author="Author"/>
          <w:sz w:val="17"/>
          <w:szCs w:val="17"/>
        </w:rPr>
      </w:pPr>
    </w:p>
    <w:p w:rsidR="009C6419" w:rsidRDefault="009C6419" w:rsidP="009C6419">
      <w:pPr>
        <w:pStyle w:val="BodyText"/>
        <w:spacing w:before="67" w:line="361" w:lineRule="auto"/>
        <w:ind w:right="362"/>
        <w:rPr>
          <w:del w:id="186" w:author="Author"/>
        </w:rPr>
      </w:pPr>
      <w:del w:id="187" w:author="Author">
        <w:r>
          <w:rPr>
            <w:noProof/>
            <w:lang w:eastAsia="en-GB"/>
          </w:rPr>
          <w:drawing>
            <wp:inline distT="0" distB="0" distL="0" distR="0" wp14:anchorId="770CBB15" wp14:editId="3E7216EE">
              <wp:extent cx="170180" cy="116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Pr>
            <w:rFonts w:cs="Times New Roman"/>
            <w:position w:val="1"/>
            <w:sz w:val="20"/>
            <w:szCs w:val="20"/>
          </w:rPr>
          <w:delText xml:space="preserve">         </w:delText>
        </w:r>
        <w:r>
          <w:rPr>
            <w:position w:val="1"/>
          </w:rPr>
          <w:delText xml:space="preserve">This </w:delText>
        </w:r>
        <w:r>
          <w:rPr>
            <w:spacing w:val="1"/>
            <w:position w:val="1"/>
          </w:rPr>
          <w:delText>S</w:delText>
        </w:r>
        <w:r>
          <w:rPr>
            <w:spacing w:val="-1"/>
            <w:position w:val="1"/>
          </w:rPr>
          <w:delText>c</w:delText>
        </w:r>
        <w:r>
          <w:rPr>
            <w:position w:val="1"/>
          </w:rPr>
          <w:delText>h</w:delText>
        </w:r>
        <w:r>
          <w:rPr>
            <w:spacing w:val="-1"/>
            <w:position w:val="1"/>
          </w:rPr>
          <w:delText>e</w:delText>
        </w:r>
        <w:r>
          <w:rPr>
            <w:position w:val="1"/>
          </w:rPr>
          <w:delText>dule 17 s</w:delText>
        </w:r>
        <w:r>
          <w:rPr>
            <w:spacing w:val="-2"/>
            <w:position w:val="1"/>
          </w:rPr>
          <w:delText>e</w:delText>
        </w:r>
        <w:r>
          <w:rPr>
            <w:position w:val="1"/>
          </w:rPr>
          <w:delText>ts out the m</w:delText>
        </w:r>
        <w:r>
          <w:rPr>
            <w:spacing w:val="-1"/>
            <w:position w:val="1"/>
          </w:rPr>
          <w:delText>e</w:delText>
        </w:r>
        <w:r>
          <w:rPr>
            <w:position w:val="1"/>
          </w:rPr>
          <w:delText>thods, prin</w:delText>
        </w:r>
        <w:r>
          <w:rPr>
            <w:spacing w:val="-2"/>
            <w:position w:val="1"/>
          </w:rPr>
          <w:delText>c</w:delText>
        </w:r>
        <w:r>
          <w:rPr>
            <w:position w:val="1"/>
          </w:rPr>
          <w:delText>ipl</w:delText>
        </w:r>
        <w:r>
          <w:rPr>
            <w:spacing w:val="-1"/>
            <w:position w:val="1"/>
          </w:rPr>
          <w:delText>e</w:delText>
        </w:r>
        <w:r>
          <w:rPr>
            <w:position w:val="1"/>
          </w:rPr>
          <w:delText xml:space="preserve">s, </w:delText>
        </w:r>
        <w:r>
          <w:rPr>
            <w:spacing w:val="-1"/>
            <w:position w:val="1"/>
          </w:rPr>
          <w:delText>a</w:delText>
        </w:r>
        <w:r>
          <w:rPr>
            <w:position w:val="1"/>
          </w:rPr>
          <w:delText xml:space="preserve">nd </w:delText>
        </w:r>
        <w:r>
          <w:rPr>
            <w:spacing w:val="-1"/>
            <w:position w:val="1"/>
          </w:rPr>
          <w:delText>a</w:delText>
        </w:r>
        <w:r>
          <w:rPr>
            <w:position w:val="1"/>
          </w:rPr>
          <w:delText>ssumptions und</w:delText>
        </w:r>
        <w:r>
          <w:rPr>
            <w:spacing w:val="-1"/>
            <w:position w:val="1"/>
          </w:rPr>
          <w:delText>e</w:delText>
        </w:r>
        <w:r>
          <w:rPr>
            <w:position w:val="1"/>
          </w:rPr>
          <w:delText>rpinning</w:delText>
        </w:r>
        <w:r>
          <w:rPr>
            <w:spacing w:val="-3"/>
            <w:position w:val="1"/>
          </w:rPr>
          <w:delText xml:space="preserve"> </w:delText>
        </w:r>
        <w:r>
          <w:rPr>
            <w:position w:val="1"/>
          </w:rPr>
          <w:delText xml:space="preserve">the </w:delText>
        </w:r>
        <w:r>
          <w:delText>E</w:delText>
        </w:r>
        <w:r>
          <w:rPr>
            <w:spacing w:val="-1"/>
          </w:rPr>
          <w:delText>D</w:delText>
        </w:r>
        <w:r>
          <w:delText>CM for</w:delText>
        </w:r>
        <w:r>
          <w:rPr>
            <w:spacing w:val="-2"/>
          </w:rPr>
          <w:delText xml:space="preserve"> </w:delText>
        </w:r>
        <w:r>
          <w:delText>the c</w:delText>
        </w:r>
        <w:r>
          <w:rPr>
            <w:spacing w:val="-1"/>
          </w:rPr>
          <w:delText>a</w:delText>
        </w:r>
        <w:r>
          <w:delText>lcul</w:delText>
        </w:r>
        <w:r>
          <w:rPr>
            <w:spacing w:val="-1"/>
          </w:rPr>
          <w:delText>a</w:delText>
        </w:r>
        <w:r>
          <w:delText>tion of</w:delText>
        </w:r>
        <w:r>
          <w:rPr>
            <w:spacing w:val="-1"/>
          </w:rPr>
          <w:delText xml:space="preserve"> </w:delText>
        </w:r>
        <w:r>
          <w:delText>Use</w:delText>
        </w:r>
        <w:r>
          <w:rPr>
            <w:spacing w:val="-2"/>
          </w:rPr>
          <w:delText xml:space="preserve"> </w:delText>
        </w:r>
        <w:r>
          <w:delText xml:space="preserve">of </w:delText>
        </w:r>
        <w:r>
          <w:rPr>
            <w:spacing w:val="4"/>
          </w:rPr>
          <w:delText>S</w:delText>
        </w:r>
        <w:r>
          <w:rPr>
            <w:spacing w:val="-5"/>
          </w:rPr>
          <w:delText>y</w:delText>
        </w:r>
        <w:r>
          <w:delText>stem Ch</w:delText>
        </w:r>
        <w:r>
          <w:rPr>
            <w:spacing w:val="-1"/>
          </w:rPr>
          <w:delText>a</w:delText>
        </w:r>
        <w:r>
          <w:rPr>
            <w:spacing w:val="1"/>
          </w:rPr>
          <w:delText>r</w:delText>
        </w:r>
        <w:r>
          <w:rPr>
            <w:spacing w:val="-3"/>
          </w:rPr>
          <w:delText>g</w:delText>
        </w:r>
        <w:r>
          <w:rPr>
            <w:spacing w:val="-1"/>
          </w:rPr>
          <w:delText>e</w:delText>
        </w:r>
        <w:r>
          <w:delText xml:space="preserve">s </w:delText>
        </w:r>
        <w:r>
          <w:rPr>
            <w:spacing w:val="4"/>
          </w:rPr>
          <w:delText>b</w:delText>
        </w:r>
        <w:r>
          <w:delText>y</w:delText>
        </w:r>
        <w:r>
          <w:rPr>
            <w:spacing w:val="-5"/>
          </w:rPr>
          <w:delText xml:space="preserve"> </w:delText>
        </w:r>
        <w:r>
          <w:delText>t</w:delText>
        </w:r>
        <w:r>
          <w:rPr>
            <w:spacing w:val="2"/>
          </w:rPr>
          <w:delText>h</w:delText>
        </w:r>
        <w:r>
          <w:delText>e</w:delText>
        </w:r>
        <w:r>
          <w:rPr>
            <w:spacing w:val="-1"/>
          </w:rPr>
          <w:delText xml:space="preserve"> </w:delText>
        </w:r>
        <w:r>
          <w:delText>following D</w:delText>
        </w:r>
        <w:r>
          <w:rPr>
            <w:spacing w:val="1"/>
          </w:rPr>
          <w:delText>N</w:delText>
        </w:r>
        <w:r>
          <w:delText>O Pa</w:delText>
        </w:r>
        <w:r>
          <w:rPr>
            <w:spacing w:val="-2"/>
          </w:rPr>
          <w:delText>r</w:delText>
        </w:r>
        <w:r>
          <w:delText>ti</w:delText>
        </w:r>
        <w:r>
          <w:rPr>
            <w:spacing w:val="-1"/>
          </w:rPr>
          <w:delText>e</w:delText>
        </w:r>
        <w:r>
          <w:delText>s:</w:delText>
        </w:r>
      </w:del>
    </w:p>
    <w:p w:rsidR="009C6419" w:rsidRDefault="009C6419" w:rsidP="009C6419">
      <w:pPr>
        <w:spacing w:before="5" w:line="240" w:lineRule="exact"/>
        <w:rPr>
          <w:del w:id="188" w:author="Author"/>
        </w:rPr>
      </w:pPr>
    </w:p>
    <w:p w:rsidR="009C6419" w:rsidRDefault="009C6419" w:rsidP="009C6419">
      <w:pPr>
        <w:pStyle w:val="BodyText"/>
        <w:spacing w:line="567" w:lineRule="auto"/>
        <w:ind w:left="808" w:right="3080" w:firstLine="0"/>
        <w:rPr>
          <w:del w:id="189" w:author="Author"/>
        </w:rPr>
      </w:pPr>
      <w:del w:id="190" w:author="Author">
        <w:r>
          <w:delText>S</w:delText>
        </w:r>
        <w:r>
          <w:rPr>
            <w:spacing w:val="-1"/>
          </w:rPr>
          <w:delText>c</w:delText>
        </w:r>
        <w:r>
          <w:delText xml:space="preserve">ottish </w:delText>
        </w:r>
        <w:r>
          <w:rPr>
            <w:spacing w:val="2"/>
          </w:rPr>
          <w:delText>H</w:delText>
        </w:r>
        <w:r>
          <w:rPr>
            <w:spacing w:val="-5"/>
          </w:rPr>
          <w:delText>y</w:delText>
        </w:r>
        <w:r>
          <w:delText>dro El</w:delText>
        </w:r>
        <w:r>
          <w:rPr>
            <w:spacing w:val="-1"/>
          </w:rPr>
          <w:delText>ec</w:delText>
        </w:r>
        <w:r>
          <w:rPr>
            <w:spacing w:val="2"/>
          </w:rPr>
          <w:delText>t</w:delText>
        </w:r>
        <w:r>
          <w:delText>ric</w:delText>
        </w:r>
        <w:r>
          <w:rPr>
            <w:spacing w:val="-2"/>
          </w:rPr>
          <w:delText xml:space="preserve"> </w:delText>
        </w:r>
        <w:r>
          <w:delText>Pow</w:delText>
        </w:r>
        <w:r>
          <w:rPr>
            <w:spacing w:val="-2"/>
          </w:rPr>
          <w:delText>e</w:delText>
        </w:r>
        <w:r>
          <w:delText xml:space="preserve">r </w:delText>
        </w:r>
        <w:r>
          <w:rPr>
            <w:spacing w:val="-2"/>
          </w:rPr>
          <w:delText>D</w:delText>
        </w:r>
        <w:r>
          <w:delText>istribution plc; Southe</w:delText>
        </w:r>
        <w:r>
          <w:rPr>
            <w:spacing w:val="-2"/>
          </w:rPr>
          <w:delText>r</w:delText>
        </w:r>
        <w:r>
          <w:delText>n El</w:delText>
        </w:r>
        <w:r>
          <w:rPr>
            <w:spacing w:val="-1"/>
          </w:rPr>
          <w:delText>ec</w:delText>
        </w:r>
        <w:r>
          <w:delText>tric</w:delText>
        </w:r>
        <w:r>
          <w:rPr>
            <w:spacing w:val="-1"/>
          </w:rPr>
          <w:delText xml:space="preserve"> </w:delText>
        </w:r>
        <w:r>
          <w:delText>Power</w:delText>
        </w:r>
        <w:r>
          <w:rPr>
            <w:spacing w:val="1"/>
          </w:rPr>
          <w:delText xml:space="preserve"> </w:delText>
        </w:r>
        <w:r>
          <w:delText>Distribution plc;</w:delText>
        </w:r>
      </w:del>
    </w:p>
    <w:p w:rsidR="009C6419" w:rsidRDefault="009C6419" w:rsidP="009C6419">
      <w:pPr>
        <w:pStyle w:val="BodyText"/>
        <w:spacing w:before="14" w:line="569" w:lineRule="auto"/>
        <w:ind w:left="808" w:right="5868" w:firstLine="0"/>
        <w:rPr>
          <w:del w:id="191" w:author="Author"/>
        </w:rPr>
      </w:pPr>
      <w:del w:id="192" w:author="Author">
        <w:r>
          <w:delText xml:space="preserve">SP Distribution </w:delText>
        </w:r>
        <w:r>
          <w:rPr>
            <w:spacing w:val="-6"/>
          </w:rPr>
          <w:delText>L</w:delText>
        </w:r>
        <w:r>
          <w:delText>imit</w:delText>
        </w:r>
        <w:r>
          <w:rPr>
            <w:spacing w:val="-1"/>
          </w:rPr>
          <w:delText>e</w:delText>
        </w:r>
        <w:r>
          <w:delText>d; SP M</w:delText>
        </w:r>
        <w:r>
          <w:rPr>
            <w:spacing w:val="-1"/>
          </w:rPr>
          <w:delText>a</w:delText>
        </w:r>
        <w:r>
          <w:delText>nw</w:delText>
        </w:r>
        <w:r>
          <w:rPr>
            <w:spacing w:val="-2"/>
          </w:rPr>
          <w:delText>e</w:delText>
        </w:r>
        <w:r>
          <w:delText>b plc;</w:delText>
        </w:r>
      </w:del>
    </w:p>
    <w:p w:rsidR="009C6419" w:rsidRDefault="009C6419" w:rsidP="009C6419">
      <w:pPr>
        <w:pStyle w:val="BodyText"/>
        <w:spacing w:before="12" w:line="569" w:lineRule="auto"/>
        <w:ind w:left="808" w:right="3362" w:firstLine="0"/>
        <w:rPr>
          <w:del w:id="193" w:author="Author"/>
        </w:rPr>
      </w:pPr>
      <w:del w:id="194" w:author="Author">
        <w:r>
          <w:rPr>
            <w:spacing w:val="1"/>
          </w:rPr>
          <w:delText>W</w:delText>
        </w:r>
        <w:r>
          <w:rPr>
            <w:spacing w:val="-1"/>
          </w:rPr>
          <w:delText>e</w:delText>
        </w:r>
        <w:r>
          <w:delText>ste</w:delText>
        </w:r>
        <w:r>
          <w:rPr>
            <w:spacing w:val="-1"/>
          </w:rPr>
          <w:delText>r</w:delText>
        </w:r>
        <w:r>
          <w:delText>n Pow</w:delText>
        </w:r>
        <w:r>
          <w:rPr>
            <w:spacing w:val="-2"/>
          </w:rPr>
          <w:delText>e</w:delText>
        </w:r>
        <w:r>
          <w:delText xml:space="preserve">r </w:delText>
        </w:r>
        <w:r>
          <w:rPr>
            <w:spacing w:val="-2"/>
          </w:rPr>
          <w:delText>D</w:delText>
        </w:r>
        <w:r>
          <w:delText>istribution (</w:delText>
        </w:r>
        <w:r>
          <w:rPr>
            <w:spacing w:val="-1"/>
          </w:rPr>
          <w:delText>Ea</w:delText>
        </w:r>
        <w:r>
          <w:delText>st Midl</w:delText>
        </w:r>
        <w:r>
          <w:rPr>
            <w:spacing w:val="-1"/>
          </w:rPr>
          <w:delText>a</w:delText>
        </w:r>
        <w:r>
          <w:delText>nds) pl</w:delText>
        </w:r>
        <w:r>
          <w:rPr>
            <w:spacing w:val="-1"/>
          </w:rPr>
          <w:delText>c</w:delText>
        </w:r>
        <w:r>
          <w:delText xml:space="preserve">; </w:delText>
        </w:r>
        <w:r>
          <w:rPr>
            <w:spacing w:val="1"/>
          </w:rPr>
          <w:delText>a</w:delText>
        </w:r>
        <w:r>
          <w:delText xml:space="preserve">nd </w:delText>
        </w:r>
        <w:r>
          <w:rPr>
            <w:spacing w:val="1"/>
          </w:rPr>
          <w:delText>W</w:delText>
        </w:r>
        <w:r>
          <w:rPr>
            <w:spacing w:val="-1"/>
          </w:rPr>
          <w:delText>e</w:delText>
        </w:r>
        <w:r>
          <w:delText>ste</w:delText>
        </w:r>
        <w:r>
          <w:rPr>
            <w:spacing w:val="-1"/>
          </w:rPr>
          <w:delText>r</w:delText>
        </w:r>
        <w:r>
          <w:delText>n Pow</w:delText>
        </w:r>
        <w:r>
          <w:rPr>
            <w:spacing w:val="-2"/>
          </w:rPr>
          <w:delText>e</w:delText>
        </w:r>
        <w:r>
          <w:delText xml:space="preserve">r </w:delText>
        </w:r>
        <w:r>
          <w:rPr>
            <w:spacing w:val="-2"/>
          </w:rPr>
          <w:delText>D</w:delText>
        </w:r>
        <w:r>
          <w:delText>istribution (W</w:delText>
        </w:r>
        <w:r>
          <w:rPr>
            <w:spacing w:val="-1"/>
          </w:rPr>
          <w:delText>e</w:delText>
        </w:r>
        <w:r>
          <w:delText>st Midl</w:delText>
        </w:r>
        <w:r>
          <w:rPr>
            <w:spacing w:val="-1"/>
          </w:rPr>
          <w:delText>a</w:delText>
        </w:r>
        <w:r>
          <w:delText>nds) pl</w:delText>
        </w:r>
        <w:r>
          <w:rPr>
            <w:spacing w:val="1"/>
          </w:rPr>
          <w:delText>c</w:delText>
        </w:r>
        <w:r>
          <w:delText>.</w:delText>
        </w:r>
      </w:del>
    </w:p>
    <w:p w:rsidR="009C6419" w:rsidRPr="00181C77" w:rsidRDefault="009C6419" w:rsidP="00181C77">
      <w:pPr>
        <w:pStyle w:val="BodyText"/>
        <w:spacing w:after="240" w:line="360" w:lineRule="auto"/>
        <w:ind w:right="337"/>
        <w:jc w:val="both"/>
        <w:rPr>
          <w:rFonts w:cs="Times New Roman"/>
        </w:rPr>
      </w:pPr>
      <w:r w:rsidRPr="00181C77">
        <w:rPr>
          <w:rFonts w:cs="Times New Roman"/>
          <w:noProof/>
          <w:lang w:val="en-GB" w:eastAsia="en-GB"/>
        </w:rPr>
        <w:drawing>
          <wp:inline distT="0" distB="0" distL="0" distR="0" wp14:anchorId="48C6A8FD" wp14:editId="084DBCEB">
            <wp:extent cx="170180" cy="11684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sidRPr="00181C77">
        <w:rPr>
          <w:rFonts w:cs="Times New Roman"/>
          <w:position w:val="1"/>
        </w:rPr>
        <w:t xml:space="preserve">         </w:t>
      </w:r>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w:t>
      </w:r>
      <w:r w:rsidRPr="00181C77">
        <w:rPr>
          <w:rFonts w:cs="Times New Roman"/>
          <w:spacing w:val="2"/>
          <w:position w:val="1"/>
        </w:rPr>
        <w:t xml:space="preserve"> </w:t>
      </w:r>
      <w:r w:rsidRPr="00181C77">
        <w:rPr>
          <w:rFonts w:cs="Times New Roman"/>
          <w:position w:val="1"/>
        </w:rPr>
        <w:t>methodology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 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e</w:t>
      </w:r>
      <w:r w:rsidRPr="00181C77">
        <w:rPr>
          <w:rFonts w:cs="Times New Roman"/>
        </w:rPr>
        <w:t>:</w:t>
      </w:r>
    </w:p>
    <w:p w:rsidR="009C6419" w:rsidRDefault="009C6419" w:rsidP="009C6419">
      <w:pPr>
        <w:spacing w:before="20" w:line="220" w:lineRule="exact"/>
        <w:rPr>
          <w:del w:id="195" w:author="Author"/>
        </w:rPr>
      </w:pPr>
    </w:p>
    <w:p w:rsidR="009C6419" w:rsidRPr="00181C77" w:rsidRDefault="009C6419" w:rsidP="00181C77">
      <w:pPr>
        <w:pStyle w:val="BodyText"/>
        <w:numPr>
          <w:ilvl w:val="0"/>
          <w:numId w:val="5"/>
        </w:numPr>
        <w:tabs>
          <w:tab w:val="left" w:pos="1578"/>
        </w:tabs>
        <w:spacing w:after="240" w:line="360" w:lineRule="auto"/>
        <w:ind w:left="1518" w:right="528" w:hanging="567"/>
        <w:jc w:val="both"/>
        <w:rPr>
          <w:moveTo w:id="196" w:author="Author"/>
          <w:rFonts w:cs="Times New Roman"/>
        </w:rPr>
      </w:pPr>
      <w:moveToRangeStart w:id="197" w:author="Author" w:name="move489252022"/>
      <w:moveTo w:id="198" w:author="Author">
        <w:r w:rsidRPr="00181C77">
          <w:rPr>
            <w:rFonts w:cs="Times New Roman"/>
          </w:rPr>
          <w:t xml:space="preserve">the </w:t>
        </w:r>
        <w:r w:rsidRPr="00181C77">
          <w:rPr>
            <w:rFonts w:cs="Times New Roman"/>
            <w:spacing w:val="-1"/>
          </w:rPr>
          <w:t>E</w:t>
        </w:r>
        <w:r w:rsidRPr="00181C77">
          <w:rPr>
            <w:rFonts w:cs="Times New Roman"/>
          </w:rPr>
          <w:t>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 “</w:t>
        </w:r>
        <w:r w:rsidRPr="00181C77">
          <w:rPr>
            <w:rFonts w:cs="Times New Roman"/>
            <w:spacing w:val="-2"/>
          </w:rPr>
          <w:t>xxx</w:t>
        </w:r>
        <w:r w:rsidRPr="00181C77">
          <w:rPr>
            <w:rFonts w:cs="Times New Roman"/>
          </w:rPr>
          <w:t>”</w:t>
        </w:r>
        <w:r w:rsidRPr="00181C77">
          <w:rPr>
            <w:rFonts w:cs="Times New Roman"/>
            <w:spacing w:val="1"/>
          </w:rPr>
          <w:t xml:space="preserve"> </w:t>
        </w:r>
        <w:r w:rsidRPr="00181C77">
          <w:rPr>
            <w:rFonts w:cs="Times New Roman"/>
            <w:spacing w:val="-1"/>
          </w:rPr>
          <w:t>when</w:t>
        </w:r>
        <w:r w:rsidRPr="00181C77">
          <w:rPr>
            <w:rFonts w:cs="Times New Roman"/>
          </w:rPr>
          <w:t xml:space="preserve">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in accordance with Clause 14.5.</w:t>
        </w:r>
        <w:r w:rsidR="00ED4B80">
          <w:rPr>
            <w:rFonts w:cs="Times New Roman"/>
          </w:rPr>
          <w:t>3</w:t>
        </w:r>
        <w:r w:rsidRPr="00181C77">
          <w:rPr>
            <w:rFonts w:cs="Times New Roman"/>
          </w:rPr>
          <w:t xml:space="preserve">; </w:t>
        </w:r>
        <w:r w:rsidRPr="00181C77">
          <w:rPr>
            <w:rFonts w:cs="Times New Roman"/>
            <w:spacing w:val="-1"/>
          </w:rPr>
          <w:t>a</w:t>
        </w:r>
        <w:r w:rsidRPr="00181C77">
          <w:rPr>
            <w:rFonts w:cs="Times New Roman"/>
          </w:rPr>
          <w:t>nd</w:t>
        </w:r>
      </w:moveTo>
    </w:p>
    <w:moveToRangeEnd w:id="197"/>
    <w:p w:rsidR="009C6419" w:rsidRPr="00181C77" w:rsidRDefault="009C6419" w:rsidP="00181C77">
      <w:pPr>
        <w:pStyle w:val="BodyText"/>
        <w:numPr>
          <w:ilvl w:val="0"/>
          <w:numId w:val="5"/>
        </w:numPr>
        <w:tabs>
          <w:tab w:val="left" w:pos="1518"/>
        </w:tabs>
        <w:spacing w:after="240" w:line="360" w:lineRule="auto"/>
        <w:ind w:left="1518" w:right="836" w:hanging="567"/>
        <w:jc w:val="both"/>
        <w:rPr>
          <w:ins w:id="199" w:author="Author"/>
          <w:rFonts w:cs="Times New Roman"/>
        </w:rPr>
      </w:pPr>
      <w:proofErr w:type="gramStart"/>
      <w:ins w:id="200" w:author="Author">
        <w:r w:rsidRPr="00181C77">
          <w:rPr>
            <w:rFonts w:cs="Times New Roman"/>
          </w:rPr>
          <w:t>the</w:t>
        </w:r>
        <w:proofErr w:type="gramEnd"/>
        <w:r w:rsidRPr="00181C77">
          <w:rPr>
            <w:rFonts w:cs="Times New Roman"/>
          </w:rPr>
          <w:t xml:space="preserve"> </w:t>
        </w:r>
        <w:r w:rsidRPr="00181C77">
          <w:rPr>
            <w:rFonts w:cs="Times New Roman"/>
            <w:spacing w:val="-1"/>
          </w:rPr>
          <w:t>E</w:t>
        </w:r>
        <w:r w:rsidRPr="00181C77">
          <w:rPr>
            <w:rFonts w:cs="Times New Roman"/>
          </w:rPr>
          <w:t>DCM “Pri</w:t>
        </w:r>
        <w:r w:rsidRPr="00181C77">
          <w:rPr>
            <w:rFonts w:cs="Times New Roman"/>
            <w:spacing w:val="-1"/>
          </w:rPr>
          <w:t>c</w:t>
        </w:r>
        <w:r w:rsidRPr="00181C77">
          <w:rPr>
            <w:rFonts w:cs="Times New Roman"/>
          </w:rPr>
          <w:t>e</w:t>
        </w:r>
        <w:r w:rsidRPr="00181C77">
          <w:rPr>
            <w:rFonts w:cs="Times New Roman"/>
            <w:spacing w:val="-1"/>
          </w:rPr>
          <w:t xml:space="preserve"> </w:t>
        </w:r>
        <w:r w:rsidRPr="00181C77">
          <w:rPr>
            <w:rFonts w:cs="Times New Roman"/>
          </w:rPr>
          <w:t>Contr</w:t>
        </w:r>
        <w:r w:rsidRPr="00181C77">
          <w:rPr>
            <w:rFonts w:cs="Times New Roman"/>
            <w:spacing w:val="1"/>
          </w:rPr>
          <w:t>o</w:t>
        </w:r>
        <w:r w:rsidRPr="00181C77">
          <w:rPr>
            <w:rFonts w:cs="Times New Roman"/>
          </w:rPr>
          <w:t>l Disag</w:t>
        </w:r>
        <w:r w:rsidRPr="00181C77">
          <w:rPr>
            <w:rFonts w:cs="Times New Roman"/>
            <w:spacing w:val="-3"/>
          </w:rPr>
          <w:t>g</w:t>
        </w:r>
        <w:r w:rsidRPr="00181C77">
          <w:rPr>
            <w:rFonts w:cs="Times New Roman"/>
            <w:spacing w:val="1"/>
          </w:rPr>
          <w:t>re</w:t>
        </w:r>
        <w:r w:rsidRPr="00181C77">
          <w:rPr>
            <w:rFonts w:cs="Times New Roman"/>
            <w:spacing w:val="-3"/>
          </w:rPr>
          <w:t>g</w:t>
        </w:r>
        <w:r w:rsidRPr="00181C77">
          <w:rPr>
            <w:rFonts w:cs="Times New Roman"/>
            <w:spacing w:val="-1"/>
          </w:rPr>
          <w:t>a</w:t>
        </w:r>
        <w:r w:rsidRPr="00181C77">
          <w:rPr>
            <w:rFonts w:cs="Times New Roman"/>
          </w:rPr>
          <w:t>tion”</w:t>
        </w:r>
        <w:r w:rsidRPr="00181C77">
          <w:rPr>
            <w:rFonts w:cs="Times New Roman"/>
            <w:spacing w:val="-1"/>
          </w:rPr>
          <w:t xml:space="preserve"> </w:t>
        </w:r>
        <w:r w:rsidRPr="00181C77">
          <w:rPr>
            <w:rFonts w:cs="Times New Roman"/>
          </w:rPr>
          <w:t>model</w:t>
        </w:r>
        <w:r w:rsidRPr="00181C77">
          <w:rPr>
            <w:rFonts w:cs="Times New Roman"/>
            <w:spacing w:val="2"/>
          </w:rPr>
          <w:t xml:space="preserve"> </w:t>
        </w:r>
        <w:r w:rsidRPr="00181C77">
          <w:rPr>
            <w:rFonts w:cs="Times New Roman"/>
          </w:rPr>
          <w:t>(</w:t>
        </w:r>
        <w:r w:rsidRPr="00181C77">
          <w:rPr>
            <w:rFonts w:cs="Times New Roman"/>
            <w:spacing w:val="-2"/>
          </w:rPr>
          <w:t>e</w:t>
        </w:r>
        <w:r w:rsidRPr="00181C77">
          <w:rPr>
            <w:rFonts w:cs="Times New Roman"/>
            <w:spacing w:val="2"/>
          </w:rPr>
          <w:t>x</w:t>
        </w:r>
        <w:r w:rsidRPr="00181C77">
          <w:rPr>
            <w:rFonts w:cs="Times New Roman"/>
          </w:rPr>
          <w:t>tend</w:t>
        </w:r>
        <w:r w:rsidRPr="00181C77">
          <w:rPr>
            <w:rFonts w:cs="Times New Roman"/>
            <w:spacing w:val="-2"/>
          </w:rPr>
          <w:t>e</w:t>
        </w:r>
        <w:r w:rsidRPr="00181C77">
          <w:rPr>
            <w:rFonts w:cs="Times New Roman"/>
          </w:rPr>
          <w:t>d meth</w:t>
        </w:r>
        <w:r w:rsidRPr="00181C77">
          <w:rPr>
            <w:rFonts w:cs="Times New Roman"/>
            <w:spacing w:val="3"/>
          </w:rPr>
          <w:t>o</w:t>
        </w:r>
        <w:r w:rsidRPr="00181C77">
          <w:rPr>
            <w:rFonts w:cs="Times New Roman"/>
          </w:rPr>
          <w:t>d M) v</w:t>
        </w:r>
        <w:r w:rsidRPr="00181C77">
          <w:rPr>
            <w:rFonts w:cs="Times New Roman"/>
            <w:spacing w:val="-1"/>
          </w:rPr>
          <w:t>e</w:t>
        </w:r>
        <w:r w:rsidRPr="00181C77">
          <w:rPr>
            <w:rFonts w:cs="Times New Roman"/>
          </w:rPr>
          <w:t xml:space="preserve">rsion 2.0 </w:t>
        </w:r>
        <w:r w:rsidRPr="00181C77">
          <w:rPr>
            <w:rFonts w:cs="Times New Roman"/>
            <w:spacing w:val="-1"/>
          </w:rPr>
          <w:t>a</w:t>
        </w:r>
        <w:r w:rsidRPr="00181C77">
          <w:rPr>
            <w:rFonts w:cs="Times New Roman"/>
          </w:rPr>
          <w:t>s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spacing w:val="2"/>
          </w:rPr>
          <w:t>t</w:t>
        </w:r>
        <w:r w:rsidRPr="00181C77">
          <w:rPr>
            <w:rFonts w:cs="Times New Roman"/>
          </w:rPr>
          <w:t>he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on</w:t>
        </w:r>
        <w:r w:rsidRPr="00181C77">
          <w:rPr>
            <w:rFonts w:cs="Times New Roman"/>
            <w:spacing w:val="1"/>
          </w:rPr>
          <w:t xml:space="preserve"> </w:t>
        </w:r>
        <w:r w:rsidRPr="00181C77">
          <w:rPr>
            <w:rFonts w:cs="Times New Roman"/>
          </w:rPr>
          <w:t>01 Ap</w:t>
        </w:r>
        <w:r w:rsidRPr="00181C77">
          <w:rPr>
            <w:rFonts w:cs="Times New Roman"/>
            <w:spacing w:val="-2"/>
          </w:rPr>
          <w:t>r</w:t>
        </w:r>
        <w:r w:rsidRPr="00181C77">
          <w:rPr>
            <w:rFonts w:cs="Times New Roman"/>
          </w:rPr>
          <w:t>il 20</w:t>
        </w:r>
        <w:r w:rsidRPr="00181C77">
          <w:rPr>
            <w:rFonts w:cs="Times New Roman"/>
            <w:spacing w:val="2"/>
          </w:rPr>
          <w:t>1</w:t>
        </w:r>
        <w:r w:rsidRPr="00181C77">
          <w:rPr>
            <w:rFonts w:cs="Times New Roman"/>
          </w:rPr>
          <w:t>6</w:t>
        </w:r>
        <w:r w:rsidR="00ED4B80" w:rsidRPr="00181C77">
          <w:rPr>
            <w:rStyle w:val="FootnoteReference"/>
            <w:rFonts w:cs="Times New Roman"/>
          </w:rPr>
          <w:footnoteReference w:id="6"/>
        </w:r>
        <w:r w:rsidRPr="00181C77">
          <w:rPr>
            <w:rFonts w:cs="Times New Roman"/>
          </w:rPr>
          <w:t>.</w:t>
        </w:r>
      </w:ins>
    </w:p>
    <w:p w:rsidR="00ED4B80" w:rsidRDefault="00ED4B80" w:rsidP="00181C77">
      <w:pPr>
        <w:spacing w:after="240" w:line="360" w:lineRule="auto"/>
        <w:rPr>
          <w:ins w:id="203" w:author="Author"/>
          <w:b/>
        </w:rPr>
      </w:pPr>
    </w:p>
    <w:p w:rsidR="008D321E" w:rsidRPr="00181C77" w:rsidRDefault="008D321E" w:rsidP="00181C77">
      <w:pPr>
        <w:spacing w:after="240" w:line="360" w:lineRule="auto"/>
        <w:rPr>
          <w:ins w:id="204" w:author="Author"/>
          <w:b/>
        </w:rPr>
      </w:pPr>
      <w:ins w:id="205" w:author="Author">
        <w:r w:rsidRPr="00181C77">
          <w:rPr>
            <w:b/>
          </w:rPr>
          <w:t>Insert the following wording at the beginning of Schedule 18:</w:t>
        </w:r>
      </w:ins>
    </w:p>
    <w:p w:rsidR="008D321E" w:rsidRPr="00181C77" w:rsidRDefault="008D321E" w:rsidP="00181C77">
      <w:pPr>
        <w:spacing w:after="240" w:line="360" w:lineRule="auto"/>
        <w:ind w:left="100"/>
        <w:rPr>
          <w:moveTo w:id="206" w:author="Author"/>
          <w:b/>
          <w:bCs/>
        </w:rPr>
      </w:pPr>
      <w:moveToRangeStart w:id="207" w:author="Author" w:name="move489252023"/>
      <w:moveTo w:id="208" w:author="Author">
        <w:r w:rsidRPr="00181C77">
          <w:rPr>
            <w:b/>
            <w:bCs/>
          </w:rPr>
          <w:t>Implementation Date</w:t>
        </w:r>
      </w:moveTo>
    </w:p>
    <w:moveToRangeEnd w:id="207"/>
    <w:p w:rsidR="008D321E" w:rsidRPr="00181C77" w:rsidRDefault="008D321E" w:rsidP="00181C77">
      <w:pPr>
        <w:spacing w:after="240" w:line="360" w:lineRule="auto"/>
        <w:ind w:left="100"/>
        <w:rPr>
          <w:ins w:id="209" w:author="Author"/>
          <w:b/>
          <w:bCs/>
        </w:rPr>
      </w:pPr>
      <w:ins w:id="210" w:author="Author">
        <w:r w:rsidRPr="00181C77">
          <w:rPr>
            <w:b/>
            <w:bCs/>
          </w:rPr>
          <w:t xml:space="preserve">This Schedule 18, version x, is to be used for the calculation of Use of System Charges which will become effective from, </w:t>
        </w:r>
        <w:proofErr w:type="spellStart"/>
        <w:r w:rsidRPr="00181C77">
          <w:rPr>
            <w:b/>
            <w:bCs/>
          </w:rPr>
          <w:t>dd</w:t>
        </w:r>
        <w:proofErr w:type="spellEnd"/>
        <w:r w:rsidRPr="00181C77">
          <w:rPr>
            <w:b/>
            <w:bCs/>
          </w:rPr>
          <w:t xml:space="preserve"> mm </w:t>
        </w:r>
        <w:proofErr w:type="spellStart"/>
        <w:r w:rsidRPr="00181C77">
          <w:rPr>
            <w:b/>
            <w:bCs/>
          </w:rPr>
          <w:t>yyyy</w:t>
        </w:r>
        <w:proofErr w:type="spellEnd"/>
        <w:r w:rsidRPr="00181C77">
          <w:rPr>
            <w:b/>
            <w:bCs/>
          </w:rPr>
          <w:t xml:space="preserve"> and remain effective until superseded by a revised version</w:t>
        </w:r>
        <w:r w:rsidR="00ED4B80" w:rsidRPr="00181C77">
          <w:rPr>
            <w:rStyle w:val="FootnoteReference"/>
            <w:b/>
            <w:bCs/>
          </w:rPr>
          <w:footnoteReference w:id="7"/>
        </w:r>
        <w:r w:rsidRPr="00181C77">
          <w:rPr>
            <w:b/>
            <w:bCs/>
          </w:rPr>
          <w:t>.</w:t>
        </w:r>
      </w:ins>
    </w:p>
    <w:p w:rsidR="00266186" w:rsidRPr="00181C77" w:rsidRDefault="008D321E" w:rsidP="00181C77">
      <w:pPr>
        <w:spacing w:after="240" w:line="360" w:lineRule="auto"/>
        <w:rPr>
          <w:ins w:id="213" w:author="Author"/>
          <w:b/>
        </w:rPr>
      </w:pPr>
      <w:ins w:id="214" w:author="Author">
        <w:r w:rsidRPr="00181C77">
          <w:rPr>
            <w:b/>
          </w:rPr>
          <w:t>Amend paragraph 1.3(a) of Schedule 18 as follows:</w:t>
        </w:r>
      </w:ins>
    </w:p>
    <w:p w:rsidR="00266186" w:rsidRPr="00181C77" w:rsidRDefault="00266186" w:rsidP="00181C77">
      <w:pPr>
        <w:pStyle w:val="BodyText"/>
        <w:spacing w:after="240" w:line="360" w:lineRule="auto"/>
        <w:ind w:right="336"/>
        <w:jc w:val="both"/>
        <w:rPr>
          <w:ins w:id="215" w:author="Author"/>
          <w:rFonts w:cs="Times New Roman"/>
        </w:rPr>
      </w:pPr>
      <w:ins w:id="216" w:author="Author">
        <w:r w:rsidRPr="00181C77">
          <w:rPr>
            <w:rFonts w:cs="Times New Roman"/>
            <w:noProof/>
            <w:lang w:val="en-GB" w:eastAsia="en-GB"/>
          </w:rPr>
          <w:drawing>
            <wp:inline distT="0" distB="0" distL="0" distR="0" wp14:anchorId="29553008" wp14:editId="44206046">
              <wp:extent cx="170180" cy="11684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sidRPr="00181C77">
          <w:rPr>
            <w:rFonts w:cs="Times New Roman"/>
            <w:position w:val="1"/>
          </w:rPr>
          <w:t xml:space="preserve">       </w:t>
        </w:r>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 m</w:t>
        </w:r>
        <w:r w:rsidRPr="00181C77">
          <w:rPr>
            <w:rFonts w:cs="Times New Roman"/>
            <w:spacing w:val="-1"/>
            <w:position w:val="1"/>
          </w:rPr>
          <w:t>e</w:t>
        </w:r>
        <w:r w:rsidRPr="00181C77">
          <w:rPr>
            <w:rFonts w:cs="Times New Roman"/>
            <w:position w:val="1"/>
          </w:rPr>
          <w:t>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w:t>
        </w:r>
        <w:r w:rsidRPr="00181C77">
          <w:rPr>
            <w:rFonts w:cs="Times New Roman"/>
            <w:spacing w:val="2"/>
            <w:position w:val="1"/>
          </w:rPr>
          <w:t xml:space="preserve"> </w:t>
        </w:r>
        <w:r w:rsidRPr="00181C77">
          <w:rPr>
            <w:rFonts w:cs="Times New Roman"/>
            <w:position w:val="1"/>
          </w:rPr>
          <w:t>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e</w:t>
        </w:r>
        <w:r w:rsidRPr="00181C77">
          <w:rPr>
            <w:rFonts w:cs="Times New Roman"/>
          </w:rPr>
          <w:t>:</w:t>
        </w:r>
      </w:ins>
    </w:p>
    <w:p w:rsidR="00266186" w:rsidRPr="00181C77" w:rsidRDefault="00266186" w:rsidP="00181C77">
      <w:pPr>
        <w:pStyle w:val="BodyText"/>
        <w:numPr>
          <w:ilvl w:val="0"/>
          <w:numId w:val="6"/>
        </w:numPr>
        <w:tabs>
          <w:tab w:val="left" w:pos="1518"/>
        </w:tabs>
        <w:spacing w:after="240" w:line="360" w:lineRule="auto"/>
        <w:ind w:left="1518"/>
        <w:jc w:val="both"/>
        <w:rPr>
          <w:rFonts w:cs="Times New Roman"/>
        </w:rPr>
      </w:pPr>
      <w:r w:rsidRPr="00181C77">
        <w:rPr>
          <w:rFonts w:cs="Times New Roman"/>
        </w:rPr>
        <w:t xml:space="preserve">the </w:t>
      </w:r>
      <w:r w:rsidRPr="00181C77">
        <w:rPr>
          <w:rFonts w:cs="Times New Roman"/>
          <w:spacing w:val="-1"/>
        </w:rPr>
        <w:t>E</w:t>
      </w:r>
      <w:r w:rsidRPr="00181C77">
        <w:rPr>
          <w:rFonts w:cs="Times New Roman"/>
        </w:rPr>
        <w:t>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w:t>
      </w:r>
      <w:r w:rsidRPr="00181C77">
        <w:rPr>
          <w:rFonts w:cs="Times New Roman"/>
          <w:spacing w:val="1"/>
        </w:rPr>
        <w:t xml:space="preserve"> “</w:t>
      </w:r>
      <w:r w:rsidRPr="00181C77">
        <w:rPr>
          <w:rFonts w:cs="Times New Roman"/>
          <w:spacing w:val="-6"/>
        </w:rPr>
        <w:t>xxx</w:t>
      </w:r>
      <w:r w:rsidRPr="00181C77">
        <w:rPr>
          <w:rFonts w:cs="Times New Roman"/>
        </w:rPr>
        <w:t>”</w:t>
      </w:r>
      <w:r w:rsidRPr="00181C77">
        <w:rPr>
          <w:rFonts w:cs="Times New Roman"/>
          <w:spacing w:val="-1"/>
        </w:rPr>
        <w:t xml:space="preserve"> when</w:t>
      </w:r>
      <w:r w:rsidRPr="00181C77">
        <w:rPr>
          <w:rFonts w:cs="Times New Roman"/>
        </w:rPr>
        <w:t xml:space="preserve">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in accordance with Clause 14.5.</w:t>
      </w:r>
      <w:r w:rsidR="00ED4B80">
        <w:rPr>
          <w:rFonts w:cs="Times New Roman"/>
        </w:rPr>
        <w:t>3</w:t>
      </w:r>
      <w:r w:rsidRPr="00181C77">
        <w:rPr>
          <w:rFonts w:cs="Times New Roman"/>
        </w:rPr>
        <w:t>; and</w:t>
      </w:r>
    </w:p>
    <w:p w:rsidR="009C6419" w:rsidRDefault="009C6419" w:rsidP="009C6419">
      <w:pPr>
        <w:spacing w:before="3" w:line="200" w:lineRule="exact"/>
        <w:rPr>
          <w:del w:id="217" w:author="Author"/>
          <w:sz w:val="20"/>
          <w:szCs w:val="20"/>
        </w:rPr>
      </w:pPr>
    </w:p>
    <w:p w:rsidR="00266186" w:rsidRPr="00181C77" w:rsidRDefault="00266186" w:rsidP="00181C77">
      <w:pPr>
        <w:pStyle w:val="BodyText"/>
        <w:numPr>
          <w:ilvl w:val="0"/>
          <w:numId w:val="6"/>
        </w:numPr>
        <w:tabs>
          <w:tab w:val="left" w:pos="1518"/>
        </w:tabs>
        <w:spacing w:after="240" w:line="360" w:lineRule="auto"/>
        <w:ind w:left="1518" w:right="840"/>
        <w:jc w:val="both"/>
        <w:rPr>
          <w:rFonts w:cs="Times New Roman"/>
        </w:rPr>
      </w:pPr>
      <w:commentRangeStart w:id="218"/>
      <w:proofErr w:type="gramStart"/>
      <w:r w:rsidRPr="00181C77">
        <w:rPr>
          <w:rFonts w:cs="Times New Roman"/>
        </w:rPr>
        <w:t>the</w:t>
      </w:r>
      <w:proofErr w:type="gramEnd"/>
      <w:r w:rsidRPr="00181C77">
        <w:rPr>
          <w:rFonts w:cs="Times New Roman"/>
        </w:rPr>
        <w:t xml:space="preserve"> </w:t>
      </w:r>
      <w:r w:rsidRPr="00181C77">
        <w:rPr>
          <w:rFonts w:cs="Times New Roman"/>
          <w:spacing w:val="-1"/>
        </w:rPr>
        <w:t>E</w:t>
      </w:r>
      <w:r w:rsidRPr="00181C77">
        <w:rPr>
          <w:rFonts w:cs="Times New Roman"/>
        </w:rPr>
        <w:t>DCM “Pri</w:t>
      </w:r>
      <w:r w:rsidRPr="00181C77">
        <w:rPr>
          <w:rFonts w:cs="Times New Roman"/>
          <w:spacing w:val="-1"/>
        </w:rPr>
        <w:t>c</w:t>
      </w:r>
      <w:r w:rsidRPr="00181C77">
        <w:rPr>
          <w:rFonts w:cs="Times New Roman"/>
        </w:rPr>
        <w:t>e</w:t>
      </w:r>
      <w:r w:rsidRPr="00181C77">
        <w:rPr>
          <w:rFonts w:cs="Times New Roman"/>
          <w:spacing w:val="-1"/>
        </w:rPr>
        <w:t xml:space="preserve"> </w:t>
      </w:r>
      <w:r w:rsidRPr="00181C77">
        <w:rPr>
          <w:rFonts w:cs="Times New Roman"/>
        </w:rPr>
        <w:t>Contr</w:t>
      </w:r>
      <w:r w:rsidRPr="00181C77">
        <w:rPr>
          <w:rFonts w:cs="Times New Roman"/>
          <w:spacing w:val="1"/>
        </w:rPr>
        <w:t>o</w:t>
      </w:r>
      <w:r w:rsidRPr="00181C77">
        <w:rPr>
          <w:rFonts w:cs="Times New Roman"/>
        </w:rPr>
        <w:t>l Disag</w:t>
      </w:r>
      <w:r w:rsidRPr="00181C77">
        <w:rPr>
          <w:rFonts w:cs="Times New Roman"/>
          <w:spacing w:val="-3"/>
        </w:rPr>
        <w:t>g</w:t>
      </w:r>
      <w:r w:rsidRPr="00181C77">
        <w:rPr>
          <w:rFonts w:cs="Times New Roman"/>
          <w:spacing w:val="1"/>
        </w:rPr>
        <w:t>re</w:t>
      </w:r>
      <w:r w:rsidRPr="00181C77">
        <w:rPr>
          <w:rFonts w:cs="Times New Roman"/>
          <w:spacing w:val="-3"/>
        </w:rPr>
        <w:t>g</w:t>
      </w:r>
      <w:r w:rsidRPr="00181C77">
        <w:rPr>
          <w:rFonts w:cs="Times New Roman"/>
          <w:spacing w:val="-1"/>
        </w:rPr>
        <w:t>a</w:t>
      </w:r>
      <w:r w:rsidRPr="00181C77">
        <w:rPr>
          <w:rFonts w:cs="Times New Roman"/>
        </w:rPr>
        <w:t>tion”</w:t>
      </w:r>
      <w:r w:rsidRPr="00181C77">
        <w:rPr>
          <w:rFonts w:cs="Times New Roman"/>
          <w:spacing w:val="-1"/>
        </w:rPr>
        <w:t xml:space="preserve"> </w:t>
      </w:r>
      <w:r w:rsidRPr="00181C77">
        <w:rPr>
          <w:rFonts w:cs="Times New Roman"/>
        </w:rPr>
        <w:t>model</w:t>
      </w:r>
      <w:r w:rsidRPr="00181C77">
        <w:rPr>
          <w:rFonts w:cs="Times New Roman"/>
          <w:spacing w:val="2"/>
        </w:rPr>
        <w:t xml:space="preserve"> </w:t>
      </w:r>
      <w:r w:rsidRPr="00181C77">
        <w:rPr>
          <w:rFonts w:cs="Times New Roman"/>
        </w:rPr>
        <w:t>(</w:t>
      </w:r>
      <w:r w:rsidRPr="00181C77">
        <w:rPr>
          <w:rFonts w:cs="Times New Roman"/>
          <w:spacing w:val="-2"/>
        </w:rPr>
        <w:t>e</w:t>
      </w:r>
      <w:r w:rsidRPr="00181C77">
        <w:rPr>
          <w:rFonts w:cs="Times New Roman"/>
          <w:spacing w:val="2"/>
        </w:rPr>
        <w:t>x</w:t>
      </w:r>
      <w:r w:rsidRPr="00181C77">
        <w:rPr>
          <w:rFonts w:cs="Times New Roman"/>
        </w:rPr>
        <w:t>tend</w:t>
      </w:r>
      <w:r w:rsidRPr="00181C77">
        <w:rPr>
          <w:rFonts w:cs="Times New Roman"/>
          <w:spacing w:val="-2"/>
        </w:rPr>
        <w:t>e</w:t>
      </w:r>
      <w:r w:rsidRPr="00181C77">
        <w:rPr>
          <w:rFonts w:cs="Times New Roman"/>
        </w:rPr>
        <w:t>d method M) v</w:t>
      </w:r>
      <w:r w:rsidRPr="00181C77">
        <w:rPr>
          <w:rFonts w:cs="Times New Roman"/>
          <w:spacing w:val="-1"/>
        </w:rPr>
        <w:t>e</w:t>
      </w:r>
      <w:r w:rsidRPr="00181C77">
        <w:rPr>
          <w:rFonts w:cs="Times New Roman"/>
        </w:rPr>
        <w:t xml:space="preserve">rsion 2.0 </w:t>
      </w:r>
      <w:r w:rsidRPr="00181C77">
        <w:rPr>
          <w:rFonts w:cs="Times New Roman"/>
          <w:spacing w:val="-1"/>
        </w:rPr>
        <w:t>a</w:t>
      </w:r>
      <w:r w:rsidRPr="00181C77">
        <w:rPr>
          <w:rFonts w:cs="Times New Roman"/>
        </w:rPr>
        <w:t>s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spacing w:val="2"/>
        </w:rPr>
        <w:t>t</w:t>
      </w:r>
      <w:r w:rsidRPr="00181C77">
        <w:rPr>
          <w:rFonts w:cs="Times New Roman"/>
        </w:rPr>
        <w:t>he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on</w:t>
      </w:r>
      <w:r w:rsidRPr="00181C77">
        <w:rPr>
          <w:rFonts w:cs="Times New Roman"/>
          <w:spacing w:val="1"/>
        </w:rPr>
        <w:t xml:space="preserve"> </w:t>
      </w:r>
      <w:r w:rsidRPr="00181C77">
        <w:rPr>
          <w:rFonts w:cs="Times New Roman"/>
        </w:rPr>
        <w:t>01 Ap</w:t>
      </w:r>
      <w:r w:rsidRPr="00181C77">
        <w:rPr>
          <w:rFonts w:cs="Times New Roman"/>
          <w:spacing w:val="-2"/>
        </w:rPr>
        <w:t>r</w:t>
      </w:r>
      <w:r w:rsidRPr="00181C77">
        <w:rPr>
          <w:rFonts w:cs="Times New Roman"/>
        </w:rPr>
        <w:t>il 20</w:t>
      </w:r>
      <w:r w:rsidRPr="00181C77">
        <w:rPr>
          <w:rFonts w:cs="Times New Roman"/>
          <w:spacing w:val="2"/>
        </w:rPr>
        <w:t>1</w:t>
      </w:r>
      <w:r w:rsidRPr="00181C77">
        <w:rPr>
          <w:rFonts w:cs="Times New Roman"/>
        </w:rPr>
        <w:t>6</w:t>
      </w:r>
      <w:del w:id="219" w:author="Author">
        <w:r w:rsidR="009C6419">
          <w:delText>.</w:delText>
        </w:r>
        <w:commentRangeEnd w:id="218"/>
        <w:r w:rsidR="009C6419">
          <w:rPr>
            <w:rStyle w:val="CommentReference"/>
            <w:rFonts w:cs="Times New Roman"/>
            <w:lang w:val="en-GB"/>
          </w:rPr>
          <w:commentReference w:id="218"/>
        </w:r>
      </w:del>
      <w:ins w:id="220" w:author="Author">
        <w:r w:rsidR="00ED4B80" w:rsidRPr="00181C77">
          <w:rPr>
            <w:rStyle w:val="FootnoteReference"/>
            <w:rFonts w:cs="Times New Roman"/>
          </w:rPr>
          <w:footnoteReference w:id="8"/>
        </w:r>
        <w:r w:rsidRPr="00181C77">
          <w:rPr>
            <w:rFonts w:cs="Times New Roman"/>
          </w:rPr>
          <w:t xml:space="preserve">. </w:t>
        </w:r>
      </w:ins>
    </w:p>
    <w:p w:rsidR="00266186" w:rsidRDefault="00266186">
      <w:pPr>
        <w:spacing w:after="160" w:line="259" w:lineRule="auto"/>
        <w:jc w:val="left"/>
        <w:rPr>
          <w:del w:id="223" w:author="Author"/>
          <w:sz w:val="13"/>
          <w:szCs w:val="13"/>
        </w:rPr>
      </w:pPr>
      <w:del w:id="224" w:author="Author">
        <w:r>
          <w:rPr>
            <w:sz w:val="13"/>
            <w:szCs w:val="13"/>
          </w:rPr>
          <w:br w:type="page"/>
        </w:r>
      </w:del>
    </w:p>
    <w:p w:rsidR="00266186" w:rsidRDefault="00266186" w:rsidP="00266186">
      <w:pPr>
        <w:spacing w:before="68"/>
        <w:ind w:right="112"/>
        <w:jc w:val="right"/>
        <w:rPr>
          <w:del w:id="225" w:author="Author"/>
        </w:rPr>
      </w:pPr>
      <w:del w:id="226" w:author="Author">
        <w:r>
          <w:rPr>
            <w:spacing w:val="1"/>
            <w:sz w:val="22"/>
            <w:szCs w:val="22"/>
          </w:rPr>
          <w:lastRenderedPageBreak/>
          <w:delText>V</w:delText>
        </w:r>
        <w:r>
          <w:rPr>
            <w:spacing w:val="-2"/>
            <w:sz w:val="22"/>
            <w:szCs w:val="22"/>
          </w:rPr>
          <w:delText>e</w:delText>
        </w:r>
        <w:r>
          <w:rPr>
            <w:sz w:val="22"/>
            <w:szCs w:val="22"/>
          </w:rPr>
          <w:delText>rs</w:delText>
        </w:r>
        <w:r>
          <w:rPr>
            <w:spacing w:val="-1"/>
            <w:sz w:val="22"/>
            <w:szCs w:val="22"/>
          </w:rPr>
          <w:delText>i</w:delText>
        </w:r>
        <w:r>
          <w:rPr>
            <w:sz w:val="22"/>
            <w:szCs w:val="22"/>
          </w:rPr>
          <w:delText>on 8.6</w:delText>
        </w:r>
      </w:del>
    </w:p>
    <w:p w:rsidR="00266186" w:rsidRDefault="00266186" w:rsidP="00266186">
      <w:pPr>
        <w:spacing w:line="200" w:lineRule="exact"/>
        <w:rPr>
          <w:del w:id="227" w:author="Author"/>
          <w:sz w:val="20"/>
          <w:szCs w:val="20"/>
        </w:rPr>
      </w:pPr>
    </w:p>
    <w:p w:rsidR="00266186" w:rsidRDefault="00266186" w:rsidP="00266186">
      <w:pPr>
        <w:spacing w:before="19" w:line="200" w:lineRule="exact"/>
        <w:rPr>
          <w:del w:id="228" w:author="Author"/>
          <w:sz w:val="20"/>
          <w:szCs w:val="20"/>
        </w:rPr>
      </w:pPr>
    </w:p>
    <w:p w:rsidR="00266186" w:rsidRDefault="00266186" w:rsidP="00266186">
      <w:pPr>
        <w:spacing w:before="64"/>
        <w:ind w:right="60"/>
        <w:jc w:val="center"/>
        <w:rPr>
          <w:del w:id="229" w:author="Author"/>
          <w:sz w:val="28"/>
          <w:szCs w:val="28"/>
        </w:rPr>
      </w:pPr>
      <w:del w:id="230" w:author="Author">
        <w:r>
          <w:rPr>
            <w:b/>
            <w:bCs/>
            <w:sz w:val="28"/>
            <w:szCs w:val="28"/>
          </w:rPr>
          <w:delText>S</w:delText>
        </w:r>
        <w:r>
          <w:rPr>
            <w:b/>
            <w:bCs/>
            <w:spacing w:val="-2"/>
            <w:sz w:val="28"/>
            <w:szCs w:val="28"/>
          </w:rPr>
          <w:delText>C</w:delText>
        </w:r>
        <w:r>
          <w:rPr>
            <w:b/>
            <w:bCs/>
            <w:sz w:val="28"/>
            <w:szCs w:val="28"/>
          </w:rPr>
          <w:delText>HE</w:delText>
        </w:r>
        <w:r>
          <w:rPr>
            <w:b/>
            <w:bCs/>
            <w:spacing w:val="-2"/>
            <w:sz w:val="28"/>
            <w:szCs w:val="28"/>
          </w:rPr>
          <w:delText>DU</w:delText>
        </w:r>
        <w:r>
          <w:rPr>
            <w:b/>
            <w:bCs/>
            <w:sz w:val="28"/>
            <w:szCs w:val="28"/>
          </w:rPr>
          <w:delText>LE 18</w:delText>
        </w:r>
        <w:r>
          <w:rPr>
            <w:b/>
            <w:bCs/>
            <w:spacing w:val="-2"/>
            <w:sz w:val="28"/>
            <w:szCs w:val="28"/>
          </w:rPr>
          <w:delText xml:space="preserve"> </w:delText>
        </w:r>
        <w:r>
          <w:rPr>
            <w:b/>
            <w:bCs/>
            <w:sz w:val="28"/>
            <w:szCs w:val="28"/>
          </w:rPr>
          <w:delText xml:space="preserve">– </w:delText>
        </w:r>
        <w:r>
          <w:rPr>
            <w:b/>
            <w:bCs/>
            <w:spacing w:val="-3"/>
            <w:sz w:val="28"/>
            <w:szCs w:val="28"/>
          </w:rPr>
          <w:delText>E</w:delText>
        </w:r>
        <w:r>
          <w:rPr>
            <w:b/>
            <w:bCs/>
            <w:sz w:val="28"/>
            <w:szCs w:val="28"/>
          </w:rPr>
          <w:delText>HV</w:delText>
        </w:r>
        <w:r>
          <w:rPr>
            <w:b/>
            <w:bCs/>
            <w:spacing w:val="-1"/>
            <w:sz w:val="28"/>
            <w:szCs w:val="28"/>
          </w:rPr>
          <w:delText xml:space="preserve"> </w:delText>
        </w:r>
        <w:r>
          <w:rPr>
            <w:b/>
            <w:bCs/>
            <w:spacing w:val="-2"/>
            <w:sz w:val="28"/>
            <w:szCs w:val="28"/>
          </w:rPr>
          <w:delText>C</w:delText>
        </w:r>
        <w:r>
          <w:rPr>
            <w:b/>
            <w:bCs/>
            <w:sz w:val="28"/>
            <w:szCs w:val="28"/>
          </w:rPr>
          <w:delText>H</w:delText>
        </w:r>
        <w:r>
          <w:rPr>
            <w:b/>
            <w:bCs/>
            <w:spacing w:val="-2"/>
            <w:sz w:val="28"/>
            <w:szCs w:val="28"/>
          </w:rPr>
          <w:delText>AR</w:delText>
        </w:r>
        <w:r>
          <w:rPr>
            <w:b/>
            <w:bCs/>
            <w:sz w:val="28"/>
            <w:szCs w:val="28"/>
          </w:rPr>
          <w:delText>GI</w:delText>
        </w:r>
        <w:r>
          <w:rPr>
            <w:b/>
            <w:bCs/>
            <w:spacing w:val="-2"/>
            <w:sz w:val="28"/>
            <w:szCs w:val="28"/>
          </w:rPr>
          <w:delText>N</w:delText>
        </w:r>
        <w:r>
          <w:rPr>
            <w:b/>
            <w:bCs/>
            <w:sz w:val="28"/>
            <w:szCs w:val="28"/>
          </w:rPr>
          <w:delText xml:space="preserve">G </w:delText>
        </w:r>
        <w:r>
          <w:rPr>
            <w:b/>
            <w:bCs/>
            <w:spacing w:val="-2"/>
            <w:sz w:val="28"/>
            <w:szCs w:val="28"/>
          </w:rPr>
          <w:delText>M</w:delText>
        </w:r>
        <w:r>
          <w:rPr>
            <w:b/>
            <w:bCs/>
            <w:sz w:val="28"/>
            <w:szCs w:val="28"/>
          </w:rPr>
          <w:delText>ETHO</w:delText>
        </w:r>
        <w:r>
          <w:rPr>
            <w:b/>
            <w:bCs/>
            <w:spacing w:val="-2"/>
            <w:sz w:val="28"/>
            <w:szCs w:val="28"/>
          </w:rPr>
          <w:delText>D</w:delText>
        </w:r>
        <w:r>
          <w:rPr>
            <w:b/>
            <w:bCs/>
            <w:sz w:val="28"/>
            <w:szCs w:val="28"/>
          </w:rPr>
          <w:delText>OL</w:delText>
        </w:r>
        <w:r>
          <w:rPr>
            <w:b/>
            <w:bCs/>
            <w:spacing w:val="-3"/>
            <w:sz w:val="28"/>
            <w:szCs w:val="28"/>
          </w:rPr>
          <w:delText>O</w:delText>
        </w:r>
        <w:r>
          <w:rPr>
            <w:b/>
            <w:bCs/>
            <w:sz w:val="28"/>
            <w:szCs w:val="28"/>
          </w:rPr>
          <w:delText>GY</w:delText>
        </w:r>
        <w:r>
          <w:rPr>
            <w:b/>
            <w:bCs/>
            <w:spacing w:val="-1"/>
            <w:sz w:val="28"/>
            <w:szCs w:val="28"/>
          </w:rPr>
          <w:delText xml:space="preserve"> </w:delText>
        </w:r>
        <w:r>
          <w:rPr>
            <w:b/>
            <w:bCs/>
            <w:sz w:val="28"/>
            <w:szCs w:val="28"/>
          </w:rPr>
          <w:delText>(L</w:delText>
        </w:r>
        <w:r>
          <w:rPr>
            <w:b/>
            <w:bCs/>
            <w:spacing w:val="-2"/>
            <w:sz w:val="28"/>
            <w:szCs w:val="28"/>
          </w:rPr>
          <w:delText>R</w:delText>
        </w:r>
        <w:r>
          <w:rPr>
            <w:b/>
            <w:bCs/>
            <w:sz w:val="28"/>
            <w:szCs w:val="28"/>
          </w:rPr>
          <w:delText>IC</w:delText>
        </w:r>
        <w:r>
          <w:rPr>
            <w:b/>
            <w:bCs/>
            <w:spacing w:val="-1"/>
            <w:sz w:val="28"/>
            <w:szCs w:val="28"/>
          </w:rPr>
          <w:delText xml:space="preserve"> </w:delText>
        </w:r>
        <w:r>
          <w:rPr>
            <w:b/>
            <w:bCs/>
            <w:spacing w:val="-2"/>
            <w:sz w:val="28"/>
            <w:szCs w:val="28"/>
          </w:rPr>
          <w:delText>M</w:delText>
        </w:r>
        <w:r>
          <w:rPr>
            <w:b/>
            <w:bCs/>
            <w:sz w:val="28"/>
            <w:szCs w:val="28"/>
          </w:rPr>
          <w:delText>O</w:delText>
        </w:r>
        <w:r>
          <w:rPr>
            <w:b/>
            <w:bCs/>
            <w:spacing w:val="-2"/>
            <w:sz w:val="28"/>
            <w:szCs w:val="28"/>
          </w:rPr>
          <w:delText>D</w:delText>
        </w:r>
        <w:r>
          <w:rPr>
            <w:b/>
            <w:bCs/>
            <w:sz w:val="28"/>
            <w:szCs w:val="28"/>
          </w:rPr>
          <w:delText>EL)</w:delText>
        </w:r>
      </w:del>
    </w:p>
    <w:p w:rsidR="00266186" w:rsidRDefault="00266186" w:rsidP="00266186">
      <w:pPr>
        <w:spacing w:line="200" w:lineRule="exact"/>
        <w:rPr>
          <w:del w:id="231" w:author="Author"/>
          <w:sz w:val="20"/>
          <w:szCs w:val="20"/>
        </w:rPr>
      </w:pPr>
    </w:p>
    <w:p w:rsidR="00ED4B80" w:rsidRDefault="00ED4B80" w:rsidP="00ED4B80">
      <w:pPr>
        <w:spacing w:after="240" w:line="360" w:lineRule="auto"/>
        <w:rPr>
          <w:ins w:id="232" w:author="Author"/>
          <w:b/>
        </w:rPr>
      </w:pPr>
    </w:p>
    <w:p w:rsidR="00ED4B80" w:rsidRPr="00ED4B80" w:rsidRDefault="00ED4B80" w:rsidP="00ED4B80">
      <w:pPr>
        <w:spacing w:after="240" w:line="360" w:lineRule="auto"/>
        <w:rPr>
          <w:ins w:id="233" w:author="Author"/>
          <w:b/>
        </w:rPr>
      </w:pPr>
      <w:ins w:id="234" w:author="Author">
        <w:r w:rsidRPr="00ED4B80">
          <w:rPr>
            <w:b/>
          </w:rPr>
          <w:t xml:space="preserve">Insert the following wording at the beginning of Schedule </w:t>
        </w:r>
        <w:r>
          <w:rPr>
            <w:b/>
          </w:rPr>
          <w:t>20</w:t>
        </w:r>
        <w:r w:rsidRPr="00ED4B80">
          <w:rPr>
            <w:b/>
          </w:rPr>
          <w:t>:</w:t>
        </w:r>
      </w:ins>
    </w:p>
    <w:p w:rsidR="008D321E" w:rsidRPr="00181C77" w:rsidRDefault="008D321E" w:rsidP="00181C77">
      <w:pPr>
        <w:spacing w:after="240" w:line="360" w:lineRule="auto"/>
        <w:ind w:left="100"/>
        <w:rPr>
          <w:moveFrom w:id="235" w:author="Author"/>
          <w:b/>
          <w:bCs/>
        </w:rPr>
      </w:pPr>
      <w:moveFromRangeStart w:id="236" w:author="Author" w:name="move489252023"/>
      <w:moveFrom w:id="237" w:author="Author">
        <w:r w:rsidRPr="00181C77">
          <w:rPr>
            <w:b/>
            <w:bCs/>
          </w:rPr>
          <w:t>Implementation Date</w:t>
        </w:r>
      </w:moveFrom>
    </w:p>
    <w:moveFromRangeEnd w:id="236"/>
    <w:p w:rsidR="00266186" w:rsidRDefault="00266186" w:rsidP="00266186">
      <w:pPr>
        <w:ind w:left="100"/>
        <w:rPr>
          <w:del w:id="238" w:author="Author"/>
          <w:b/>
          <w:bCs/>
        </w:rPr>
      </w:pPr>
    </w:p>
    <w:p w:rsidR="00266186" w:rsidRDefault="00266186" w:rsidP="00266186">
      <w:pPr>
        <w:ind w:left="100"/>
        <w:rPr>
          <w:del w:id="239" w:author="Author"/>
          <w:b/>
          <w:bCs/>
        </w:rPr>
      </w:pPr>
      <w:del w:id="240" w:author="Author">
        <w:r>
          <w:rPr>
            <w:b/>
            <w:bCs/>
          </w:rPr>
          <w:delText>This Schedule 1</w:delText>
        </w:r>
        <w:r w:rsidR="007D0B68">
          <w:rPr>
            <w:b/>
            <w:bCs/>
          </w:rPr>
          <w:delText>8</w:delText>
        </w:r>
        <w:r>
          <w:rPr>
            <w:b/>
            <w:bCs/>
          </w:rPr>
          <w:delText>, version x, is to be implemented on, and consequently used for the calculation of charges which will become effective from, dd mmm yyyy or until superseded by a later revised version.</w:delText>
        </w:r>
      </w:del>
    </w:p>
    <w:p w:rsidR="00266186" w:rsidRDefault="00266186" w:rsidP="00266186">
      <w:pPr>
        <w:spacing w:line="200" w:lineRule="exact"/>
        <w:rPr>
          <w:del w:id="241" w:author="Author"/>
          <w:sz w:val="20"/>
          <w:szCs w:val="20"/>
        </w:rPr>
      </w:pPr>
    </w:p>
    <w:p w:rsidR="00266186" w:rsidRDefault="00266186" w:rsidP="00266186">
      <w:pPr>
        <w:spacing w:before="2" w:line="240" w:lineRule="exact"/>
        <w:rPr>
          <w:del w:id="242" w:author="Author"/>
        </w:rPr>
      </w:pPr>
    </w:p>
    <w:p w:rsidR="00266186" w:rsidRDefault="00266186" w:rsidP="00266186">
      <w:pPr>
        <w:tabs>
          <w:tab w:val="left" w:pos="719"/>
        </w:tabs>
        <w:ind w:right="58"/>
        <w:jc w:val="center"/>
        <w:rPr>
          <w:del w:id="243" w:author="Author"/>
        </w:rPr>
      </w:pPr>
      <w:del w:id="244" w:author="Author">
        <w:r>
          <w:rPr>
            <w:b/>
            <w:bCs/>
          </w:rPr>
          <w:delText>1.</w:delText>
        </w:r>
        <w:r>
          <w:rPr>
            <w:b/>
            <w:bCs/>
          </w:rPr>
          <w:tab/>
        </w:r>
        <w:r>
          <w:rPr>
            <w:b/>
            <w:bCs/>
            <w:u w:val="thick" w:color="000000"/>
          </w:rPr>
          <w:delText>INTRODU</w:delText>
        </w:r>
        <w:r>
          <w:rPr>
            <w:b/>
            <w:bCs/>
            <w:spacing w:val="-2"/>
            <w:u w:val="thick" w:color="000000"/>
          </w:rPr>
          <w:delText>C</w:delText>
        </w:r>
        <w:r>
          <w:rPr>
            <w:b/>
            <w:bCs/>
            <w:u w:val="thick" w:color="000000"/>
          </w:rPr>
          <w:delText>TION</w:delText>
        </w:r>
      </w:del>
    </w:p>
    <w:p w:rsidR="00266186" w:rsidRDefault="00266186" w:rsidP="00266186">
      <w:pPr>
        <w:spacing w:before="5" w:line="100" w:lineRule="exact"/>
        <w:rPr>
          <w:del w:id="245" w:author="Author"/>
          <w:sz w:val="10"/>
          <w:szCs w:val="10"/>
        </w:rPr>
      </w:pPr>
    </w:p>
    <w:p w:rsidR="00266186" w:rsidRDefault="00266186" w:rsidP="00266186">
      <w:pPr>
        <w:spacing w:line="200" w:lineRule="exact"/>
        <w:rPr>
          <w:del w:id="246" w:author="Author"/>
          <w:sz w:val="20"/>
          <w:szCs w:val="20"/>
        </w:rPr>
      </w:pPr>
    </w:p>
    <w:p w:rsidR="00266186" w:rsidRDefault="00266186" w:rsidP="00266186">
      <w:pPr>
        <w:pStyle w:val="BodyText"/>
        <w:spacing w:before="67" w:line="360" w:lineRule="auto"/>
        <w:ind w:right="233"/>
        <w:rPr>
          <w:del w:id="247" w:author="Author"/>
        </w:rPr>
      </w:pPr>
      <w:del w:id="248" w:author="Author">
        <w:r>
          <w:rPr>
            <w:noProof/>
            <w:lang w:eastAsia="en-GB"/>
          </w:rPr>
          <w:drawing>
            <wp:inline distT="0" distB="0" distL="0" distR="0" wp14:anchorId="11A6F0E0" wp14:editId="4C7370A8">
              <wp:extent cx="159385" cy="1168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385" cy="116840"/>
                      </a:xfrm>
                      <a:prstGeom prst="rect">
                        <a:avLst/>
                      </a:prstGeom>
                      <a:noFill/>
                      <a:ln>
                        <a:noFill/>
                      </a:ln>
                    </pic:spPr>
                  </pic:pic>
                </a:graphicData>
              </a:graphic>
            </wp:inline>
          </w:drawing>
        </w:r>
        <w:r>
          <w:rPr>
            <w:rFonts w:cs="Times New Roman"/>
            <w:position w:val="1"/>
            <w:sz w:val="20"/>
            <w:szCs w:val="20"/>
          </w:rPr>
          <w:delText xml:space="preserve">         </w:delText>
        </w:r>
        <w:r>
          <w:rPr>
            <w:position w:val="1"/>
          </w:rPr>
          <w:delText xml:space="preserve">This </w:delText>
        </w:r>
        <w:r>
          <w:rPr>
            <w:spacing w:val="1"/>
            <w:position w:val="1"/>
          </w:rPr>
          <w:delText>S</w:delText>
        </w:r>
        <w:r>
          <w:rPr>
            <w:spacing w:val="-1"/>
            <w:position w:val="1"/>
          </w:rPr>
          <w:delText>c</w:delText>
        </w:r>
        <w:r>
          <w:rPr>
            <w:position w:val="1"/>
          </w:rPr>
          <w:delText>h</w:delText>
        </w:r>
        <w:r>
          <w:rPr>
            <w:spacing w:val="-1"/>
            <w:position w:val="1"/>
          </w:rPr>
          <w:delText>e</w:delText>
        </w:r>
        <w:r>
          <w:rPr>
            <w:position w:val="1"/>
          </w:rPr>
          <w:delText>dule 18 s</w:delText>
        </w:r>
        <w:r>
          <w:rPr>
            <w:spacing w:val="-2"/>
            <w:position w:val="1"/>
          </w:rPr>
          <w:delText>e</w:delText>
        </w:r>
        <w:r>
          <w:rPr>
            <w:position w:val="1"/>
          </w:rPr>
          <w:delText>ts out on</w:delText>
        </w:r>
        <w:r>
          <w:rPr>
            <w:spacing w:val="-1"/>
            <w:position w:val="1"/>
          </w:rPr>
          <w:delText>e</w:delText>
        </w:r>
        <w:r>
          <w:rPr>
            <w:position w:val="1"/>
          </w:rPr>
          <w:delText>, of the</w:delText>
        </w:r>
        <w:r>
          <w:rPr>
            <w:spacing w:val="-2"/>
            <w:position w:val="1"/>
          </w:rPr>
          <w:delText xml:space="preserve"> </w:delText>
        </w:r>
        <w:r>
          <w:rPr>
            <w:position w:val="1"/>
          </w:rPr>
          <w:delText>two, E</w:delText>
        </w:r>
        <w:r>
          <w:rPr>
            <w:spacing w:val="-1"/>
            <w:position w:val="1"/>
          </w:rPr>
          <w:delText>H</w:delText>
        </w:r>
        <w:r>
          <w:rPr>
            <w:position w:val="1"/>
          </w:rPr>
          <w:delText>V</w:delText>
        </w:r>
        <w:r>
          <w:rPr>
            <w:spacing w:val="1"/>
            <w:position w:val="1"/>
          </w:rPr>
          <w:delText xml:space="preserve"> </w:delText>
        </w:r>
        <w:r>
          <w:rPr>
            <w:position w:val="1"/>
          </w:rPr>
          <w:delText>Distribution Ch</w:delText>
        </w:r>
        <w:r>
          <w:rPr>
            <w:spacing w:val="-1"/>
            <w:position w:val="1"/>
          </w:rPr>
          <w:delText>a</w:delText>
        </w:r>
        <w:r>
          <w:rPr>
            <w:position w:val="1"/>
          </w:rPr>
          <w:delText>r</w:delText>
        </w:r>
        <w:r>
          <w:rPr>
            <w:spacing w:val="-4"/>
            <w:position w:val="1"/>
          </w:rPr>
          <w:delText>g</w:delText>
        </w:r>
        <w:r>
          <w:rPr>
            <w:position w:val="1"/>
          </w:rPr>
          <w:delText>i</w:delText>
        </w:r>
        <w:r>
          <w:rPr>
            <w:spacing w:val="2"/>
            <w:position w:val="1"/>
          </w:rPr>
          <w:delText>n</w:delText>
        </w:r>
        <w:r>
          <w:rPr>
            <w:position w:val="1"/>
          </w:rPr>
          <w:delText>g</w:delText>
        </w:r>
        <w:r>
          <w:rPr>
            <w:spacing w:val="-3"/>
            <w:position w:val="1"/>
          </w:rPr>
          <w:delText xml:space="preserve"> </w:delText>
        </w:r>
        <w:r>
          <w:rPr>
            <w:position w:val="1"/>
          </w:rPr>
          <w:delText>M</w:delText>
        </w:r>
        <w:r>
          <w:rPr>
            <w:spacing w:val="-1"/>
            <w:position w:val="1"/>
          </w:rPr>
          <w:delText>e</w:delText>
        </w:r>
        <w:r>
          <w:rPr>
            <w:position w:val="1"/>
          </w:rPr>
          <w:delText>t</w:delText>
        </w:r>
        <w:r>
          <w:rPr>
            <w:spacing w:val="2"/>
            <w:position w:val="1"/>
          </w:rPr>
          <w:delText>h</w:delText>
        </w:r>
        <w:r>
          <w:rPr>
            <w:position w:val="1"/>
          </w:rPr>
          <w:delText>odolo</w:delText>
        </w:r>
        <w:r>
          <w:rPr>
            <w:spacing w:val="-2"/>
            <w:position w:val="1"/>
          </w:rPr>
          <w:delText>g</w:delText>
        </w:r>
        <w:r>
          <w:rPr>
            <w:position w:val="1"/>
          </w:rPr>
          <w:delText xml:space="preserve">ies </w:delText>
        </w:r>
        <w:r>
          <w:delText>(</w:delText>
        </w:r>
        <w:r>
          <w:rPr>
            <w:spacing w:val="-1"/>
          </w:rPr>
          <w:delText>E</w:delText>
        </w:r>
        <w:r>
          <w:delText>DCM). The</w:delText>
        </w:r>
        <w:r>
          <w:rPr>
            <w:spacing w:val="-2"/>
          </w:rPr>
          <w:delText xml:space="preserve"> </w:delText>
        </w:r>
        <w:r>
          <w:delText>oth</w:delText>
        </w:r>
        <w:r>
          <w:rPr>
            <w:spacing w:val="1"/>
          </w:rPr>
          <w:delText>e</w:delText>
        </w:r>
        <w:r>
          <w:delText xml:space="preserve">r </w:delText>
        </w:r>
        <w:r>
          <w:rPr>
            <w:spacing w:val="-1"/>
          </w:rPr>
          <w:delText>E</w:delText>
        </w:r>
        <w:r>
          <w:delText>D</w:delText>
        </w:r>
        <w:r>
          <w:rPr>
            <w:spacing w:val="2"/>
          </w:rPr>
          <w:delText>C</w:delText>
        </w:r>
        <w:r>
          <w:delText>M is s</w:delText>
        </w:r>
        <w:r>
          <w:rPr>
            <w:spacing w:val="-1"/>
          </w:rPr>
          <w:delText>e</w:delText>
        </w:r>
        <w:r>
          <w:delText xml:space="preserve">t out in </w:delText>
        </w:r>
        <w:r>
          <w:rPr>
            <w:spacing w:val="1"/>
          </w:rPr>
          <w:delText>S</w:delText>
        </w:r>
        <w:r>
          <w:rPr>
            <w:spacing w:val="-1"/>
          </w:rPr>
          <w:delText>c</w:delText>
        </w:r>
        <w:r>
          <w:delText>h</w:delText>
        </w:r>
        <w:r>
          <w:rPr>
            <w:spacing w:val="-1"/>
          </w:rPr>
          <w:delText>e</w:delText>
        </w:r>
        <w:r>
          <w:delText>dule 17.</w:delText>
        </w:r>
      </w:del>
    </w:p>
    <w:p w:rsidR="00266186" w:rsidRDefault="00266186" w:rsidP="00266186">
      <w:pPr>
        <w:spacing w:before="6" w:line="170" w:lineRule="exact"/>
        <w:rPr>
          <w:del w:id="249" w:author="Author"/>
          <w:sz w:val="17"/>
          <w:szCs w:val="17"/>
        </w:rPr>
      </w:pPr>
    </w:p>
    <w:p w:rsidR="00266186" w:rsidRDefault="00266186" w:rsidP="00266186">
      <w:pPr>
        <w:pStyle w:val="BodyText"/>
        <w:spacing w:before="67" w:line="361" w:lineRule="auto"/>
        <w:ind w:right="321"/>
        <w:rPr>
          <w:del w:id="250" w:author="Author"/>
        </w:rPr>
      </w:pPr>
      <w:del w:id="251" w:author="Author">
        <w:r>
          <w:rPr>
            <w:noProof/>
            <w:lang w:eastAsia="en-GB"/>
          </w:rPr>
          <w:drawing>
            <wp:inline distT="0" distB="0" distL="0" distR="0" wp14:anchorId="03B5A81D" wp14:editId="6AFF1429">
              <wp:extent cx="170180" cy="11684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Pr>
            <w:rFonts w:cs="Times New Roman"/>
            <w:position w:val="1"/>
            <w:sz w:val="20"/>
            <w:szCs w:val="20"/>
          </w:rPr>
          <w:delText xml:space="preserve">         </w:delText>
        </w:r>
        <w:r>
          <w:rPr>
            <w:position w:val="1"/>
          </w:rPr>
          <w:delText xml:space="preserve">This </w:delText>
        </w:r>
        <w:r>
          <w:rPr>
            <w:spacing w:val="1"/>
            <w:position w:val="1"/>
          </w:rPr>
          <w:delText>S</w:delText>
        </w:r>
        <w:r>
          <w:rPr>
            <w:spacing w:val="-1"/>
            <w:position w:val="1"/>
          </w:rPr>
          <w:delText>c</w:delText>
        </w:r>
        <w:r>
          <w:rPr>
            <w:position w:val="1"/>
          </w:rPr>
          <w:delText>h</w:delText>
        </w:r>
        <w:r>
          <w:rPr>
            <w:spacing w:val="-1"/>
            <w:position w:val="1"/>
          </w:rPr>
          <w:delText>e</w:delText>
        </w:r>
        <w:r>
          <w:rPr>
            <w:position w:val="1"/>
          </w:rPr>
          <w:delText>dule 18 s</w:delText>
        </w:r>
        <w:r>
          <w:rPr>
            <w:spacing w:val="-2"/>
            <w:position w:val="1"/>
          </w:rPr>
          <w:delText>e</w:delText>
        </w:r>
        <w:r>
          <w:rPr>
            <w:position w:val="1"/>
          </w:rPr>
          <w:delText>ts out the m</w:delText>
        </w:r>
        <w:r>
          <w:rPr>
            <w:spacing w:val="-1"/>
            <w:position w:val="1"/>
          </w:rPr>
          <w:delText>e</w:delText>
        </w:r>
        <w:r>
          <w:rPr>
            <w:position w:val="1"/>
          </w:rPr>
          <w:delText>thods, prin</w:delText>
        </w:r>
        <w:r>
          <w:rPr>
            <w:spacing w:val="-2"/>
            <w:position w:val="1"/>
          </w:rPr>
          <w:delText>c</w:delText>
        </w:r>
        <w:r>
          <w:rPr>
            <w:position w:val="1"/>
          </w:rPr>
          <w:delText>ipl</w:delText>
        </w:r>
        <w:r>
          <w:rPr>
            <w:spacing w:val="-1"/>
            <w:position w:val="1"/>
          </w:rPr>
          <w:delText>e</w:delText>
        </w:r>
        <w:r>
          <w:rPr>
            <w:position w:val="1"/>
          </w:rPr>
          <w:delText xml:space="preserve">s, </w:delText>
        </w:r>
        <w:r>
          <w:rPr>
            <w:spacing w:val="-1"/>
            <w:position w:val="1"/>
          </w:rPr>
          <w:delText>a</w:delText>
        </w:r>
        <w:r>
          <w:rPr>
            <w:position w:val="1"/>
          </w:rPr>
          <w:delText xml:space="preserve">nd </w:delText>
        </w:r>
        <w:r>
          <w:rPr>
            <w:spacing w:val="-1"/>
            <w:position w:val="1"/>
          </w:rPr>
          <w:delText>a</w:delText>
        </w:r>
        <w:r>
          <w:rPr>
            <w:position w:val="1"/>
          </w:rPr>
          <w:delText>ssumptions und</w:delText>
        </w:r>
        <w:r>
          <w:rPr>
            <w:spacing w:val="-1"/>
            <w:position w:val="1"/>
          </w:rPr>
          <w:delText>e</w:delText>
        </w:r>
        <w:r>
          <w:rPr>
            <w:position w:val="1"/>
          </w:rPr>
          <w:delText>rpinning</w:delText>
        </w:r>
        <w:r>
          <w:rPr>
            <w:spacing w:val="-3"/>
            <w:position w:val="1"/>
          </w:rPr>
          <w:delText xml:space="preserve"> </w:delText>
        </w:r>
        <w:r>
          <w:rPr>
            <w:position w:val="1"/>
          </w:rPr>
          <w:delText xml:space="preserve">the </w:delText>
        </w:r>
        <w:r>
          <w:delText>E</w:delText>
        </w:r>
        <w:r>
          <w:rPr>
            <w:spacing w:val="-1"/>
          </w:rPr>
          <w:delText>D</w:delText>
        </w:r>
        <w:r>
          <w:delText>CM for</w:delText>
        </w:r>
        <w:r>
          <w:rPr>
            <w:spacing w:val="-2"/>
          </w:rPr>
          <w:delText xml:space="preserve"> </w:delText>
        </w:r>
        <w:r>
          <w:delText>the c</w:delText>
        </w:r>
        <w:r>
          <w:rPr>
            <w:spacing w:val="-1"/>
          </w:rPr>
          <w:delText>a</w:delText>
        </w:r>
        <w:r>
          <w:delText>lcul</w:delText>
        </w:r>
        <w:r>
          <w:rPr>
            <w:spacing w:val="-1"/>
          </w:rPr>
          <w:delText>a</w:delText>
        </w:r>
        <w:r>
          <w:delText>tion of</w:delText>
        </w:r>
        <w:r>
          <w:rPr>
            <w:spacing w:val="-1"/>
          </w:rPr>
          <w:delText xml:space="preserve"> </w:delText>
        </w:r>
        <w:r>
          <w:delText>Use</w:delText>
        </w:r>
        <w:r>
          <w:rPr>
            <w:spacing w:val="-2"/>
          </w:rPr>
          <w:delText xml:space="preserve"> </w:delText>
        </w:r>
        <w:r>
          <w:delText xml:space="preserve">of </w:delText>
        </w:r>
        <w:r>
          <w:rPr>
            <w:spacing w:val="4"/>
          </w:rPr>
          <w:delText>S</w:delText>
        </w:r>
        <w:r>
          <w:rPr>
            <w:spacing w:val="-5"/>
          </w:rPr>
          <w:delText>y</w:delText>
        </w:r>
        <w:r>
          <w:delText>stem Ch</w:delText>
        </w:r>
        <w:r>
          <w:rPr>
            <w:spacing w:val="-1"/>
          </w:rPr>
          <w:delText>a</w:delText>
        </w:r>
        <w:r>
          <w:rPr>
            <w:spacing w:val="1"/>
          </w:rPr>
          <w:delText>r</w:delText>
        </w:r>
        <w:r>
          <w:rPr>
            <w:spacing w:val="-3"/>
          </w:rPr>
          <w:delText>g</w:delText>
        </w:r>
        <w:r>
          <w:rPr>
            <w:spacing w:val="-1"/>
          </w:rPr>
          <w:delText>e</w:delText>
        </w:r>
        <w:r>
          <w:delText xml:space="preserve">s </w:delText>
        </w:r>
        <w:r>
          <w:rPr>
            <w:spacing w:val="4"/>
          </w:rPr>
          <w:delText>b</w:delText>
        </w:r>
        <w:r>
          <w:delText>y</w:delText>
        </w:r>
        <w:r>
          <w:rPr>
            <w:spacing w:val="-5"/>
          </w:rPr>
          <w:delText xml:space="preserve"> </w:delText>
        </w:r>
        <w:r>
          <w:delText>t</w:delText>
        </w:r>
        <w:r>
          <w:rPr>
            <w:spacing w:val="2"/>
          </w:rPr>
          <w:delText>h</w:delText>
        </w:r>
        <w:r>
          <w:delText>e</w:delText>
        </w:r>
        <w:r>
          <w:rPr>
            <w:spacing w:val="-1"/>
          </w:rPr>
          <w:delText xml:space="preserve"> </w:delText>
        </w:r>
        <w:r>
          <w:delText>following D</w:delText>
        </w:r>
        <w:r>
          <w:rPr>
            <w:spacing w:val="1"/>
          </w:rPr>
          <w:delText>N</w:delText>
        </w:r>
        <w:r>
          <w:delText>O Pa</w:delText>
        </w:r>
        <w:r>
          <w:rPr>
            <w:spacing w:val="-2"/>
          </w:rPr>
          <w:delText>r</w:delText>
        </w:r>
        <w:r>
          <w:delText>ti</w:delText>
        </w:r>
        <w:r>
          <w:rPr>
            <w:spacing w:val="-1"/>
          </w:rPr>
          <w:delText>e</w:delText>
        </w:r>
        <w:r>
          <w:delText>s:</w:delText>
        </w:r>
      </w:del>
    </w:p>
    <w:p w:rsidR="00266186" w:rsidRDefault="00266186" w:rsidP="00266186">
      <w:pPr>
        <w:spacing w:before="5" w:line="240" w:lineRule="exact"/>
        <w:rPr>
          <w:del w:id="252" w:author="Author"/>
        </w:rPr>
      </w:pPr>
    </w:p>
    <w:p w:rsidR="00266186" w:rsidRDefault="00266186" w:rsidP="00266186">
      <w:pPr>
        <w:pStyle w:val="BodyText"/>
        <w:spacing w:line="567" w:lineRule="auto"/>
        <w:ind w:left="837" w:right="5393" w:firstLine="0"/>
        <w:rPr>
          <w:del w:id="253" w:author="Author"/>
        </w:rPr>
      </w:pPr>
      <w:del w:id="254" w:author="Author">
        <w:r>
          <w:delText>E</w:delText>
        </w:r>
        <w:r>
          <w:rPr>
            <w:spacing w:val="-2"/>
          </w:rPr>
          <w:delText>a</w:delText>
        </w:r>
        <w:r>
          <w:delText>ste</w:delText>
        </w:r>
        <w:r>
          <w:rPr>
            <w:spacing w:val="-1"/>
          </w:rPr>
          <w:delText>r</w:delText>
        </w:r>
        <w:r>
          <w:delText>n Pow</w:delText>
        </w:r>
        <w:r>
          <w:rPr>
            <w:spacing w:val="-2"/>
          </w:rPr>
          <w:delText>e</w:delText>
        </w:r>
        <w:r>
          <w:delText>r</w:delText>
        </w:r>
        <w:r>
          <w:rPr>
            <w:spacing w:val="1"/>
          </w:rPr>
          <w:delText xml:space="preserve"> </w:delText>
        </w:r>
        <w:r>
          <w:delText>N</w:delText>
        </w:r>
        <w:r>
          <w:rPr>
            <w:spacing w:val="-2"/>
          </w:rPr>
          <w:delText>e</w:delText>
        </w:r>
        <w:r>
          <w:delText>twor</w:delText>
        </w:r>
        <w:r>
          <w:rPr>
            <w:spacing w:val="-1"/>
          </w:rPr>
          <w:delText>k</w:delText>
        </w:r>
        <w:r>
          <w:delText>s</w:delText>
        </w:r>
        <w:r>
          <w:rPr>
            <w:spacing w:val="2"/>
          </w:rPr>
          <w:delText xml:space="preserve"> </w:delText>
        </w:r>
        <w:r>
          <w:delText>plc; El</w:delText>
        </w:r>
        <w:r>
          <w:rPr>
            <w:spacing w:val="-1"/>
          </w:rPr>
          <w:delText>ec</w:delText>
        </w:r>
        <w:r>
          <w:delText>tri</w:delText>
        </w:r>
        <w:r>
          <w:rPr>
            <w:spacing w:val="-1"/>
          </w:rPr>
          <w:delText>c</w:delText>
        </w:r>
        <w:r>
          <w:delText>i</w:delText>
        </w:r>
        <w:r>
          <w:rPr>
            <w:spacing w:val="3"/>
          </w:rPr>
          <w:delText>t</w:delText>
        </w:r>
        <w:r>
          <w:delText>y</w:delText>
        </w:r>
        <w:r>
          <w:rPr>
            <w:spacing w:val="-3"/>
          </w:rPr>
          <w:delText xml:space="preserve"> </w:delText>
        </w:r>
        <w:r>
          <w:delText>No</w:delText>
        </w:r>
        <w:r>
          <w:rPr>
            <w:spacing w:val="-2"/>
          </w:rPr>
          <w:delText>r</w:delText>
        </w:r>
        <w:r>
          <w:delText xml:space="preserve">th </w:delText>
        </w:r>
        <w:r>
          <w:rPr>
            <w:spacing w:val="1"/>
          </w:rPr>
          <w:delText>W</w:delText>
        </w:r>
        <w:r>
          <w:rPr>
            <w:spacing w:val="-1"/>
          </w:rPr>
          <w:delText>e</w:delText>
        </w:r>
        <w:r>
          <w:delText>st</w:delText>
        </w:r>
        <w:r>
          <w:rPr>
            <w:spacing w:val="2"/>
          </w:rPr>
          <w:delText xml:space="preserve"> </w:delText>
        </w:r>
        <w:r>
          <w:rPr>
            <w:spacing w:val="-6"/>
          </w:rPr>
          <w:delText>L</w:delText>
        </w:r>
        <w:r>
          <w:rPr>
            <w:spacing w:val="2"/>
          </w:rPr>
          <w:delText>i</w:delText>
        </w:r>
        <w:r>
          <w:delText xml:space="preserve">mited; </w:delText>
        </w:r>
        <w:r>
          <w:rPr>
            <w:spacing w:val="-3"/>
          </w:rPr>
          <w:delText>L</w:delText>
        </w:r>
        <w:r>
          <w:delText xml:space="preserve">ondon Power </w:delText>
        </w:r>
        <w:r>
          <w:rPr>
            <w:spacing w:val="-2"/>
          </w:rPr>
          <w:delText>N</w:delText>
        </w:r>
        <w:r>
          <w:rPr>
            <w:spacing w:val="-1"/>
          </w:rPr>
          <w:delText>e</w:delText>
        </w:r>
        <w:r>
          <w:delText>tw</w:delText>
        </w:r>
        <w:r>
          <w:rPr>
            <w:spacing w:val="2"/>
          </w:rPr>
          <w:delText>o</w:delText>
        </w:r>
        <w:r>
          <w:delText>rks pl</w:delText>
        </w:r>
        <w:r>
          <w:rPr>
            <w:spacing w:val="-1"/>
          </w:rPr>
          <w:delText>c</w:delText>
        </w:r>
        <w:r>
          <w:delText>;</w:delText>
        </w:r>
      </w:del>
    </w:p>
    <w:p w:rsidR="00266186" w:rsidRDefault="00266186" w:rsidP="00266186">
      <w:pPr>
        <w:pStyle w:val="BodyText"/>
        <w:spacing w:before="16" w:line="568" w:lineRule="auto"/>
        <w:ind w:left="837" w:right="4491" w:firstLine="0"/>
        <w:rPr>
          <w:del w:id="255" w:author="Author"/>
        </w:rPr>
      </w:pPr>
      <w:del w:id="256" w:author="Author">
        <w:r>
          <w:delText>No</w:delText>
        </w:r>
        <w:r>
          <w:rPr>
            <w:spacing w:val="-2"/>
          </w:rPr>
          <w:delText>r</w:delText>
        </w:r>
        <w:r>
          <w:delText>th</w:delText>
        </w:r>
        <w:r>
          <w:rPr>
            <w:spacing w:val="-1"/>
          </w:rPr>
          <w:delText>e</w:delText>
        </w:r>
        <w:r>
          <w:delText>rn Powe</w:delText>
        </w:r>
        <w:r>
          <w:rPr>
            <w:spacing w:val="1"/>
          </w:rPr>
          <w:delText>r</w:delText>
        </w:r>
        <w:r>
          <w:rPr>
            <w:spacing w:val="-3"/>
          </w:rPr>
          <w:delText>g</w:delText>
        </w:r>
        <w:r>
          <w:delText xml:space="preserve">rid </w:delText>
        </w:r>
        <w:r>
          <w:rPr>
            <w:spacing w:val="-1"/>
          </w:rPr>
          <w:delText>(</w:delText>
        </w:r>
        <w:r>
          <w:delText>Northe</w:delText>
        </w:r>
        <w:r>
          <w:rPr>
            <w:spacing w:val="-2"/>
          </w:rPr>
          <w:delText>a</w:delText>
        </w:r>
        <w:r>
          <w:delText>st)</w:delText>
        </w:r>
        <w:r>
          <w:rPr>
            <w:spacing w:val="2"/>
          </w:rPr>
          <w:delText xml:space="preserve"> </w:delText>
        </w:r>
        <w:r>
          <w:rPr>
            <w:spacing w:val="-6"/>
          </w:rPr>
          <w:delText>L</w:delText>
        </w:r>
        <w:r>
          <w:delText>imit</w:delText>
        </w:r>
        <w:r>
          <w:rPr>
            <w:spacing w:val="-1"/>
          </w:rPr>
          <w:delText>e</w:delText>
        </w:r>
        <w:r>
          <w:delText>d; No</w:delText>
        </w:r>
        <w:r>
          <w:rPr>
            <w:spacing w:val="-2"/>
          </w:rPr>
          <w:delText>r</w:delText>
        </w:r>
        <w:r>
          <w:delText>the</w:delText>
        </w:r>
        <w:r>
          <w:rPr>
            <w:spacing w:val="-2"/>
          </w:rPr>
          <w:delText>r</w:delText>
        </w:r>
        <w:r>
          <w:delText>n Powe</w:delText>
        </w:r>
        <w:r>
          <w:rPr>
            <w:spacing w:val="1"/>
          </w:rPr>
          <w:delText>r</w:delText>
        </w:r>
        <w:r>
          <w:rPr>
            <w:spacing w:val="-3"/>
          </w:rPr>
          <w:delText>g</w:delText>
        </w:r>
        <w:r>
          <w:delText xml:space="preserve">rid </w:delText>
        </w:r>
        <w:r>
          <w:rPr>
            <w:spacing w:val="-1"/>
          </w:rPr>
          <w:delText>(</w:delText>
        </w:r>
        <w:r>
          <w:delText>Yorkshir</w:delText>
        </w:r>
        <w:r>
          <w:rPr>
            <w:spacing w:val="-2"/>
          </w:rPr>
          <w:delText>e</w:delText>
        </w:r>
        <w:r>
          <w:delText>) pl</w:delText>
        </w:r>
        <w:r>
          <w:rPr>
            <w:spacing w:val="-2"/>
          </w:rPr>
          <w:delText>c</w:delText>
        </w:r>
        <w:r>
          <w:delText>; South E</w:delText>
        </w:r>
        <w:r>
          <w:rPr>
            <w:spacing w:val="-1"/>
          </w:rPr>
          <w:delText>a</w:delText>
        </w:r>
        <w:r>
          <w:delText>ste</w:delText>
        </w:r>
        <w:r>
          <w:rPr>
            <w:spacing w:val="-1"/>
          </w:rPr>
          <w:delText>r</w:delText>
        </w:r>
        <w:r>
          <w:delText>n Pow</w:delText>
        </w:r>
        <w:r>
          <w:rPr>
            <w:spacing w:val="-2"/>
          </w:rPr>
          <w:delText>e</w:delText>
        </w:r>
        <w:r>
          <w:delText xml:space="preserve">r </w:delText>
        </w:r>
        <w:r>
          <w:rPr>
            <w:spacing w:val="-2"/>
          </w:rPr>
          <w:delText>N</w:delText>
        </w:r>
        <w:r>
          <w:rPr>
            <w:spacing w:val="-1"/>
          </w:rPr>
          <w:delText>e</w:delText>
        </w:r>
        <w:r>
          <w:rPr>
            <w:spacing w:val="2"/>
          </w:rPr>
          <w:delText>t</w:delText>
        </w:r>
        <w:r>
          <w:delText>wo</w:delText>
        </w:r>
        <w:r>
          <w:rPr>
            <w:spacing w:val="-2"/>
          </w:rPr>
          <w:delText>r</w:delText>
        </w:r>
        <w:r>
          <w:delText>ks pl</w:delText>
        </w:r>
        <w:r>
          <w:rPr>
            <w:spacing w:val="-1"/>
          </w:rPr>
          <w:delText>c</w:delText>
        </w:r>
        <w:r>
          <w:delText>;</w:delText>
        </w:r>
      </w:del>
    </w:p>
    <w:p w:rsidR="00266186" w:rsidRDefault="00266186" w:rsidP="00266186">
      <w:pPr>
        <w:pStyle w:val="BodyText"/>
        <w:spacing w:before="12" w:line="569" w:lineRule="auto"/>
        <w:ind w:right="3492" w:firstLine="16"/>
        <w:rPr>
          <w:del w:id="257" w:author="Author"/>
        </w:rPr>
      </w:pPr>
      <w:del w:id="258" w:author="Author">
        <w:r>
          <w:rPr>
            <w:spacing w:val="1"/>
          </w:rPr>
          <w:delText>W</w:delText>
        </w:r>
        <w:r>
          <w:rPr>
            <w:spacing w:val="-1"/>
          </w:rPr>
          <w:delText>e</w:delText>
        </w:r>
        <w:r>
          <w:delText>ste</w:delText>
        </w:r>
        <w:r>
          <w:rPr>
            <w:spacing w:val="-1"/>
          </w:rPr>
          <w:delText>r</w:delText>
        </w:r>
        <w:r>
          <w:delText>n Pow</w:delText>
        </w:r>
        <w:r>
          <w:rPr>
            <w:spacing w:val="-2"/>
          </w:rPr>
          <w:delText>e</w:delText>
        </w:r>
        <w:r>
          <w:delText xml:space="preserve">r </w:delText>
        </w:r>
        <w:r>
          <w:rPr>
            <w:spacing w:val="-2"/>
          </w:rPr>
          <w:delText>D</w:delText>
        </w:r>
        <w:r>
          <w:delText xml:space="preserve">istribution (South </w:delText>
        </w:r>
        <w:r>
          <w:rPr>
            <w:spacing w:val="1"/>
          </w:rPr>
          <w:delText>W</w:delText>
        </w:r>
        <w:r>
          <w:rPr>
            <w:spacing w:val="-1"/>
          </w:rPr>
          <w:delText>a</w:delText>
        </w:r>
        <w:r>
          <w:delText>les)</w:delText>
        </w:r>
        <w:r>
          <w:rPr>
            <w:spacing w:val="1"/>
          </w:rPr>
          <w:delText xml:space="preserve"> </w:delText>
        </w:r>
        <w:r>
          <w:delText xml:space="preserve">plc; </w:delText>
        </w:r>
        <w:r>
          <w:rPr>
            <w:spacing w:val="-1"/>
          </w:rPr>
          <w:delText>a</w:delText>
        </w:r>
        <w:r>
          <w:delText xml:space="preserve">nd </w:delText>
        </w:r>
        <w:r>
          <w:rPr>
            <w:spacing w:val="1"/>
          </w:rPr>
          <w:delText>W</w:delText>
        </w:r>
        <w:r>
          <w:rPr>
            <w:spacing w:val="-1"/>
          </w:rPr>
          <w:delText>e</w:delText>
        </w:r>
        <w:r>
          <w:delText>ste</w:delText>
        </w:r>
        <w:r>
          <w:rPr>
            <w:spacing w:val="-1"/>
          </w:rPr>
          <w:delText>r</w:delText>
        </w:r>
        <w:r>
          <w:delText>n Pow</w:delText>
        </w:r>
        <w:r>
          <w:rPr>
            <w:spacing w:val="-2"/>
          </w:rPr>
          <w:delText>e</w:delText>
        </w:r>
        <w:r>
          <w:delText xml:space="preserve">r </w:delText>
        </w:r>
        <w:r>
          <w:rPr>
            <w:spacing w:val="-2"/>
          </w:rPr>
          <w:delText>D</w:delText>
        </w:r>
        <w:r>
          <w:delText xml:space="preserve">istribution (South </w:delText>
        </w:r>
        <w:r>
          <w:rPr>
            <w:spacing w:val="1"/>
          </w:rPr>
          <w:delText>W</w:delText>
        </w:r>
        <w:r>
          <w:rPr>
            <w:spacing w:val="-1"/>
          </w:rPr>
          <w:delText>e</w:delText>
        </w:r>
        <w:r>
          <w:delText>st)</w:delText>
        </w:r>
        <w:r>
          <w:rPr>
            <w:spacing w:val="2"/>
          </w:rPr>
          <w:delText xml:space="preserve"> </w:delText>
        </w:r>
        <w:r>
          <w:delText>plc.</w:delText>
        </w:r>
      </w:del>
    </w:p>
    <w:p w:rsidR="00266186" w:rsidRDefault="00266186" w:rsidP="00266186">
      <w:pPr>
        <w:pStyle w:val="BodyText"/>
        <w:spacing w:before="8" w:line="364" w:lineRule="auto"/>
        <w:ind w:right="336"/>
        <w:rPr>
          <w:del w:id="259" w:author="Author"/>
        </w:rPr>
      </w:pPr>
      <w:del w:id="260" w:author="Author">
        <w:r>
          <w:rPr>
            <w:noProof/>
            <w:lang w:eastAsia="en-GB"/>
          </w:rPr>
          <w:drawing>
            <wp:inline distT="0" distB="0" distL="0" distR="0" wp14:anchorId="56B54881" wp14:editId="03AB4E04">
              <wp:extent cx="170180" cy="11684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Pr>
            <w:rFonts w:cs="Times New Roman"/>
            <w:position w:val="1"/>
            <w:sz w:val="20"/>
            <w:szCs w:val="20"/>
          </w:rPr>
          <w:delText xml:space="preserve">         </w:delText>
        </w:r>
        <w:r>
          <w:rPr>
            <w:spacing w:val="-4"/>
            <w:position w:val="1"/>
          </w:rPr>
          <w:delText>I</w:delText>
        </w:r>
        <w:r>
          <w:rPr>
            <w:position w:val="1"/>
          </w:rPr>
          <w:delText xml:space="preserve">n </w:delText>
        </w:r>
        <w:r>
          <w:rPr>
            <w:spacing w:val="2"/>
            <w:position w:val="1"/>
          </w:rPr>
          <w:delText>o</w:delText>
        </w:r>
        <w:r>
          <w:rPr>
            <w:position w:val="1"/>
          </w:rPr>
          <w:delText>rd</w:delText>
        </w:r>
        <w:r>
          <w:rPr>
            <w:spacing w:val="-2"/>
            <w:position w:val="1"/>
          </w:rPr>
          <w:delText>e</w:delText>
        </w:r>
        <w:r>
          <w:rPr>
            <w:position w:val="1"/>
          </w:rPr>
          <w:delText xml:space="preserve">r to </w:delText>
        </w:r>
        <w:r>
          <w:rPr>
            <w:spacing w:val="-2"/>
            <w:position w:val="1"/>
          </w:rPr>
          <w:delText>c</w:delText>
        </w:r>
        <w:r>
          <w:rPr>
            <w:position w:val="1"/>
          </w:rPr>
          <w:delText>omp</w:delText>
        </w:r>
        <w:r>
          <w:rPr>
            <w:spacing w:val="5"/>
            <w:position w:val="1"/>
          </w:rPr>
          <w:delText>l</w:delText>
        </w:r>
        <w:r>
          <w:rPr>
            <w:position w:val="1"/>
          </w:rPr>
          <w:delText>y</w:delText>
        </w:r>
        <w:r>
          <w:rPr>
            <w:spacing w:val="-5"/>
            <w:position w:val="1"/>
          </w:rPr>
          <w:delText xml:space="preserve"> </w:delText>
        </w:r>
        <w:r>
          <w:rPr>
            <w:position w:val="1"/>
          </w:rPr>
          <w:delText xml:space="preserve">with </w:delText>
        </w:r>
        <w:r>
          <w:rPr>
            <w:spacing w:val="3"/>
            <w:position w:val="1"/>
          </w:rPr>
          <w:delText>t</w:delText>
        </w:r>
        <w:r>
          <w:rPr>
            <w:position w:val="1"/>
          </w:rPr>
          <w:delText>his m</w:delText>
        </w:r>
        <w:r>
          <w:rPr>
            <w:spacing w:val="-1"/>
            <w:position w:val="1"/>
          </w:rPr>
          <w:delText>e</w:delText>
        </w:r>
        <w:r>
          <w:rPr>
            <w:position w:val="1"/>
          </w:rPr>
          <w:delText>thodology</w:delText>
        </w:r>
        <w:r>
          <w:rPr>
            <w:spacing w:val="-5"/>
            <w:position w:val="1"/>
          </w:rPr>
          <w:delText xml:space="preserve"> </w:delText>
        </w:r>
        <w:r>
          <w:rPr>
            <w:position w:val="1"/>
          </w:rPr>
          <w:delText>s</w:delText>
        </w:r>
        <w:r>
          <w:rPr>
            <w:spacing w:val="2"/>
            <w:position w:val="1"/>
          </w:rPr>
          <w:delText>t</w:delText>
        </w:r>
        <w:r>
          <w:rPr>
            <w:spacing w:val="-1"/>
            <w:position w:val="1"/>
          </w:rPr>
          <w:delText>a</w:delText>
        </w:r>
        <w:r>
          <w:rPr>
            <w:position w:val="1"/>
          </w:rPr>
          <w:delText>tem</w:delText>
        </w:r>
        <w:r>
          <w:rPr>
            <w:spacing w:val="1"/>
            <w:position w:val="1"/>
          </w:rPr>
          <w:delText>e</w:delText>
        </w:r>
        <w:r>
          <w:rPr>
            <w:position w:val="1"/>
          </w:rPr>
          <w:delText>nt wh</w:delText>
        </w:r>
        <w:r>
          <w:rPr>
            <w:spacing w:val="-1"/>
            <w:position w:val="1"/>
          </w:rPr>
          <w:delText>e</w:delText>
        </w:r>
        <w:r>
          <w:rPr>
            <w:position w:val="1"/>
          </w:rPr>
          <w:delText>n</w:delText>
        </w:r>
        <w:r>
          <w:rPr>
            <w:spacing w:val="2"/>
            <w:position w:val="1"/>
          </w:rPr>
          <w:delText xml:space="preserve"> </w:delText>
        </w:r>
        <w:r>
          <w:rPr>
            <w:position w:val="1"/>
          </w:rPr>
          <w:delText>s</w:delText>
        </w:r>
        <w:r>
          <w:rPr>
            <w:spacing w:val="-1"/>
            <w:position w:val="1"/>
          </w:rPr>
          <w:delText>e</w:delText>
        </w:r>
        <w:r>
          <w:rPr>
            <w:position w:val="1"/>
          </w:rPr>
          <w:delText>tting</w:delText>
        </w:r>
        <w:r>
          <w:rPr>
            <w:spacing w:val="-2"/>
            <w:position w:val="1"/>
          </w:rPr>
          <w:delText xml:space="preserve"> </w:delText>
        </w:r>
        <w:r>
          <w:rPr>
            <w:position w:val="1"/>
          </w:rPr>
          <w:delText>distribution Use</w:delText>
        </w:r>
        <w:r>
          <w:rPr>
            <w:spacing w:val="-2"/>
            <w:position w:val="1"/>
          </w:rPr>
          <w:delText xml:space="preserve"> </w:delText>
        </w:r>
        <w:r>
          <w:rPr>
            <w:position w:val="1"/>
          </w:rPr>
          <w:delText xml:space="preserve">of </w:delText>
        </w:r>
        <w:r>
          <w:rPr>
            <w:spacing w:val="3"/>
          </w:rPr>
          <w:delText>S</w:delText>
        </w:r>
        <w:r>
          <w:rPr>
            <w:spacing w:val="-5"/>
          </w:rPr>
          <w:delText>y</w:delText>
        </w:r>
        <w:r>
          <w:delText>stem Ch</w:delText>
        </w:r>
        <w:r>
          <w:rPr>
            <w:spacing w:val="-1"/>
          </w:rPr>
          <w:delText>a</w:delText>
        </w:r>
        <w:r>
          <w:rPr>
            <w:spacing w:val="1"/>
          </w:rPr>
          <w:delText>r</w:delText>
        </w:r>
        <w:r>
          <w:rPr>
            <w:spacing w:val="-3"/>
          </w:rPr>
          <w:delText>g</w:delText>
        </w:r>
        <w:r>
          <w:rPr>
            <w:spacing w:val="-1"/>
          </w:rPr>
          <w:delText>e</w:delText>
        </w:r>
        <w:r>
          <w:delText>s the</w:delText>
        </w:r>
        <w:r>
          <w:rPr>
            <w:spacing w:val="1"/>
          </w:rPr>
          <w:delText xml:space="preserve"> </w:delText>
        </w:r>
        <w:r>
          <w:delText>D</w:delText>
        </w:r>
        <w:r>
          <w:rPr>
            <w:spacing w:val="1"/>
          </w:rPr>
          <w:delText>N</w:delText>
        </w:r>
        <w:r>
          <w:delText>O Pa</w:delText>
        </w:r>
        <w:r>
          <w:rPr>
            <w:spacing w:val="-2"/>
          </w:rPr>
          <w:delText>r</w:delText>
        </w:r>
        <w:r>
          <w:delText>ti</w:delText>
        </w:r>
        <w:r>
          <w:rPr>
            <w:spacing w:val="-1"/>
          </w:rPr>
          <w:delText>e</w:delText>
        </w:r>
        <w:r>
          <w:delText>s r</w:delText>
        </w:r>
        <w:r>
          <w:rPr>
            <w:spacing w:val="-2"/>
          </w:rPr>
          <w:delText>e</w:delText>
        </w:r>
        <w:r>
          <w:rPr>
            <w:spacing w:val="1"/>
          </w:rPr>
          <w:delText>f</w:delText>
        </w:r>
        <w:r>
          <w:rPr>
            <w:spacing w:val="-1"/>
          </w:rPr>
          <w:delText>e</w:delText>
        </w:r>
        <w:r>
          <w:delText>rr</w:delText>
        </w:r>
        <w:r>
          <w:rPr>
            <w:spacing w:val="-1"/>
          </w:rPr>
          <w:delText>e</w:delText>
        </w:r>
        <w:r>
          <w:delText>d to ab</w:delText>
        </w:r>
        <w:r>
          <w:rPr>
            <w:spacing w:val="1"/>
          </w:rPr>
          <w:delText>o</w:delText>
        </w:r>
        <w:r>
          <w:delText>ve</w:delText>
        </w:r>
        <w:r>
          <w:rPr>
            <w:spacing w:val="-1"/>
          </w:rPr>
          <w:delText xml:space="preserve"> </w:delText>
        </w:r>
        <w:r>
          <w:delText>will populat</w:delText>
        </w:r>
        <w:r>
          <w:rPr>
            <w:spacing w:val="2"/>
          </w:rPr>
          <w:delText>e</w:delText>
        </w:r>
        <w:r>
          <w:delText>:</w:delText>
        </w:r>
      </w:del>
    </w:p>
    <w:p w:rsidR="00266186" w:rsidRDefault="00266186" w:rsidP="00266186">
      <w:pPr>
        <w:spacing w:before="19" w:line="220" w:lineRule="exact"/>
        <w:rPr>
          <w:del w:id="261" w:author="Author"/>
        </w:rPr>
      </w:pPr>
    </w:p>
    <w:p w:rsidR="009C6419" w:rsidRPr="00181C77" w:rsidRDefault="009C6419" w:rsidP="00181C77">
      <w:pPr>
        <w:pStyle w:val="BodyText"/>
        <w:numPr>
          <w:ilvl w:val="0"/>
          <w:numId w:val="5"/>
        </w:numPr>
        <w:tabs>
          <w:tab w:val="left" w:pos="1578"/>
        </w:tabs>
        <w:spacing w:after="240" w:line="360" w:lineRule="auto"/>
        <w:ind w:left="1518" w:right="528" w:hanging="567"/>
        <w:jc w:val="both"/>
        <w:rPr>
          <w:moveFrom w:id="262" w:author="Author"/>
          <w:rFonts w:cs="Times New Roman"/>
        </w:rPr>
      </w:pPr>
      <w:moveFromRangeStart w:id="263" w:author="Author" w:name="move489252022"/>
      <w:moveFrom w:id="264" w:author="Author">
        <w:r w:rsidRPr="00181C77">
          <w:rPr>
            <w:rFonts w:cs="Times New Roman"/>
          </w:rPr>
          <w:lastRenderedPageBreak/>
          <w:t xml:space="preserve">the </w:t>
        </w:r>
        <w:r w:rsidRPr="00181C77">
          <w:rPr>
            <w:rFonts w:cs="Times New Roman"/>
            <w:spacing w:val="-1"/>
          </w:rPr>
          <w:t>E</w:t>
        </w:r>
        <w:r w:rsidRPr="00181C77">
          <w:rPr>
            <w:rFonts w:cs="Times New Roman"/>
          </w:rPr>
          <w:t>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 “</w:t>
        </w:r>
        <w:r w:rsidRPr="00181C77">
          <w:rPr>
            <w:rFonts w:cs="Times New Roman"/>
            <w:spacing w:val="-2"/>
          </w:rPr>
          <w:t>xxx</w:t>
        </w:r>
        <w:r w:rsidRPr="00181C77">
          <w:rPr>
            <w:rFonts w:cs="Times New Roman"/>
          </w:rPr>
          <w:t>”</w:t>
        </w:r>
        <w:r w:rsidRPr="00181C77">
          <w:rPr>
            <w:rFonts w:cs="Times New Roman"/>
            <w:spacing w:val="1"/>
          </w:rPr>
          <w:t xml:space="preserve"> </w:t>
        </w:r>
        <w:r w:rsidRPr="00181C77">
          <w:rPr>
            <w:rFonts w:cs="Times New Roman"/>
            <w:spacing w:val="-1"/>
          </w:rPr>
          <w:t>when</w:t>
        </w:r>
        <w:r w:rsidRPr="00181C77">
          <w:rPr>
            <w:rFonts w:cs="Times New Roman"/>
          </w:rPr>
          <w:t xml:space="preserve">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in accordance with Clause 14.5.</w:t>
        </w:r>
        <w:r w:rsidR="00ED4B80">
          <w:rPr>
            <w:rFonts w:cs="Times New Roman"/>
          </w:rPr>
          <w:t>3</w:t>
        </w:r>
        <w:r w:rsidRPr="00181C77">
          <w:rPr>
            <w:rFonts w:cs="Times New Roman"/>
          </w:rPr>
          <w:t xml:space="preserve">; </w:t>
        </w:r>
        <w:r w:rsidRPr="00181C77">
          <w:rPr>
            <w:rFonts w:cs="Times New Roman"/>
            <w:spacing w:val="-1"/>
          </w:rPr>
          <w:t>a</w:t>
        </w:r>
        <w:r w:rsidRPr="00181C77">
          <w:rPr>
            <w:rFonts w:cs="Times New Roman"/>
          </w:rPr>
          <w:t>nd</w:t>
        </w:r>
      </w:moveFrom>
    </w:p>
    <w:moveFromRangeEnd w:id="263"/>
    <w:p w:rsidR="00266186" w:rsidRDefault="00266186" w:rsidP="00266186">
      <w:pPr>
        <w:spacing w:before="8" w:line="130" w:lineRule="exact"/>
        <w:rPr>
          <w:del w:id="265" w:author="Author"/>
          <w:sz w:val="13"/>
          <w:szCs w:val="13"/>
        </w:rPr>
      </w:pPr>
    </w:p>
    <w:p w:rsidR="00266186" w:rsidRDefault="00266186" w:rsidP="00266186">
      <w:pPr>
        <w:spacing w:line="200" w:lineRule="exact"/>
        <w:rPr>
          <w:del w:id="266" w:author="Author"/>
          <w:sz w:val="20"/>
          <w:szCs w:val="20"/>
        </w:rPr>
      </w:pPr>
    </w:p>
    <w:p w:rsidR="00266186" w:rsidRDefault="00266186" w:rsidP="00266186">
      <w:pPr>
        <w:pStyle w:val="BodyText"/>
        <w:numPr>
          <w:ilvl w:val="0"/>
          <w:numId w:val="6"/>
        </w:numPr>
        <w:tabs>
          <w:tab w:val="left" w:pos="1518"/>
        </w:tabs>
        <w:spacing w:line="360" w:lineRule="auto"/>
        <w:ind w:left="1518" w:right="840"/>
        <w:rPr>
          <w:del w:id="267" w:author="Author"/>
          <w:sz w:val="20"/>
          <w:szCs w:val="20"/>
        </w:rPr>
      </w:pPr>
      <w:commentRangeStart w:id="268"/>
      <w:del w:id="269" w:author="Author">
        <w:r>
          <w:rPr>
            <w:rFonts w:cs="Times New Roman"/>
          </w:rPr>
          <w:delText xml:space="preserve">the </w:delText>
        </w:r>
        <w:r>
          <w:rPr>
            <w:rFonts w:cs="Times New Roman"/>
            <w:spacing w:val="-1"/>
          </w:rPr>
          <w:delText>E</w:delText>
        </w:r>
        <w:r>
          <w:rPr>
            <w:rFonts w:cs="Times New Roman"/>
          </w:rPr>
          <w:delText>DCM “Pri</w:delText>
        </w:r>
        <w:r>
          <w:rPr>
            <w:rFonts w:cs="Times New Roman"/>
            <w:spacing w:val="-1"/>
          </w:rPr>
          <w:delText>c</w:delText>
        </w:r>
        <w:r>
          <w:rPr>
            <w:rFonts w:cs="Times New Roman"/>
          </w:rPr>
          <w:delText>e</w:delText>
        </w:r>
        <w:r>
          <w:rPr>
            <w:rFonts w:cs="Times New Roman"/>
            <w:spacing w:val="-1"/>
          </w:rPr>
          <w:delText xml:space="preserve"> </w:delText>
        </w:r>
        <w:r>
          <w:rPr>
            <w:rFonts w:cs="Times New Roman"/>
          </w:rPr>
          <w:delText>Contr</w:delText>
        </w:r>
        <w:r>
          <w:rPr>
            <w:rFonts w:cs="Times New Roman"/>
            <w:spacing w:val="1"/>
          </w:rPr>
          <w:delText>o</w:delText>
        </w:r>
        <w:r>
          <w:rPr>
            <w:rFonts w:cs="Times New Roman"/>
          </w:rPr>
          <w:delText>l Disag</w:delText>
        </w:r>
        <w:r>
          <w:rPr>
            <w:rFonts w:cs="Times New Roman"/>
            <w:spacing w:val="-3"/>
          </w:rPr>
          <w:delText>g</w:delText>
        </w:r>
        <w:r>
          <w:rPr>
            <w:rFonts w:cs="Times New Roman"/>
            <w:spacing w:val="1"/>
          </w:rPr>
          <w:delText>re</w:delText>
        </w:r>
        <w:r>
          <w:rPr>
            <w:rFonts w:cs="Times New Roman"/>
            <w:spacing w:val="-3"/>
          </w:rPr>
          <w:delText>g</w:delText>
        </w:r>
        <w:r>
          <w:rPr>
            <w:rFonts w:cs="Times New Roman"/>
            <w:spacing w:val="-1"/>
          </w:rPr>
          <w:delText>a</w:delText>
        </w:r>
        <w:r>
          <w:rPr>
            <w:rFonts w:cs="Times New Roman"/>
          </w:rPr>
          <w:delText>tion”</w:delText>
        </w:r>
        <w:r>
          <w:rPr>
            <w:rFonts w:cs="Times New Roman"/>
            <w:spacing w:val="-1"/>
          </w:rPr>
          <w:delText xml:space="preserve"> </w:delText>
        </w:r>
        <w:r>
          <w:rPr>
            <w:rFonts w:cs="Times New Roman"/>
          </w:rPr>
          <w:delText>model</w:delText>
        </w:r>
        <w:r>
          <w:rPr>
            <w:rFonts w:cs="Times New Roman"/>
            <w:spacing w:val="2"/>
          </w:rPr>
          <w:delText xml:space="preserve"> </w:delText>
        </w:r>
        <w:r>
          <w:rPr>
            <w:rFonts w:cs="Times New Roman"/>
          </w:rPr>
          <w:delText>(</w:delText>
        </w:r>
        <w:r>
          <w:rPr>
            <w:rFonts w:cs="Times New Roman"/>
            <w:spacing w:val="-2"/>
          </w:rPr>
          <w:delText>e</w:delText>
        </w:r>
        <w:r>
          <w:rPr>
            <w:rFonts w:cs="Times New Roman"/>
            <w:spacing w:val="2"/>
          </w:rPr>
          <w:delText>x</w:delText>
        </w:r>
        <w:r>
          <w:rPr>
            <w:rFonts w:cs="Times New Roman"/>
          </w:rPr>
          <w:delText>tend</w:delText>
        </w:r>
        <w:r>
          <w:rPr>
            <w:rFonts w:cs="Times New Roman"/>
            <w:spacing w:val="-2"/>
          </w:rPr>
          <w:delText>e</w:delText>
        </w:r>
        <w:r>
          <w:rPr>
            <w:rFonts w:cs="Times New Roman"/>
          </w:rPr>
          <w:delText xml:space="preserve">d method M) </w:delText>
        </w:r>
        <w:r>
          <w:delText>v</w:delText>
        </w:r>
        <w:r>
          <w:rPr>
            <w:spacing w:val="-1"/>
          </w:rPr>
          <w:delText>e</w:delText>
        </w:r>
        <w:r>
          <w:delText xml:space="preserve">rsion 2.0 </w:delText>
        </w:r>
        <w:r>
          <w:rPr>
            <w:spacing w:val="-1"/>
          </w:rPr>
          <w:delText>a</w:delText>
        </w:r>
        <w:r>
          <w:delText>s issu</w:delText>
        </w:r>
        <w:r>
          <w:rPr>
            <w:spacing w:val="-1"/>
          </w:rPr>
          <w:delText>e</w:delText>
        </w:r>
        <w:r>
          <w:delText xml:space="preserve">d </w:delText>
        </w:r>
        <w:r>
          <w:rPr>
            <w:spacing w:val="4"/>
          </w:rPr>
          <w:delText>b</w:delText>
        </w:r>
        <w:r>
          <w:delText>y</w:delText>
        </w:r>
        <w:r>
          <w:rPr>
            <w:spacing w:val="-5"/>
          </w:rPr>
          <w:delText xml:space="preserve"> </w:delText>
        </w:r>
        <w:r>
          <w:rPr>
            <w:spacing w:val="2"/>
          </w:rPr>
          <w:delText>t</w:delText>
        </w:r>
        <w:r>
          <w:delText>he</w:delText>
        </w:r>
        <w:r>
          <w:rPr>
            <w:spacing w:val="-1"/>
          </w:rPr>
          <w:delText xml:space="preserve"> </w:delText>
        </w:r>
        <w:r>
          <w:delText>P</w:delText>
        </w:r>
        <w:r>
          <w:rPr>
            <w:spacing w:val="-1"/>
          </w:rPr>
          <w:delText>a</w:delText>
        </w:r>
        <w:r>
          <w:delText>n</w:delText>
        </w:r>
        <w:r>
          <w:rPr>
            <w:spacing w:val="-1"/>
          </w:rPr>
          <w:delText>e</w:delText>
        </w:r>
        <w:r>
          <w:delText>l on</w:delText>
        </w:r>
        <w:r>
          <w:rPr>
            <w:spacing w:val="1"/>
          </w:rPr>
          <w:delText xml:space="preserve"> </w:delText>
        </w:r>
        <w:r>
          <w:delText>01 Ap</w:delText>
        </w:r>
        <w:r>
          <w:rPr>
            <w:spacing w:val="-2"/>
          </w:rPr>
          <w:delText>r</w:delText>
        </w:r>
        <w:r>
          <w:delText>il 20</w:delText>
        </w:r>
        <w:r>
          <w:rPr>
            <w:spacing w:val="2"/>
          </w:rPr>
          <w:delText>1</w:delText>
        </w:r>
        <w:r>
          <w:delText>6.</w:delText>
        </w:r>
        <w:r>
          <w:rPr>
            <w:sz w:val="20"/>
            <w:szCs w:val="20"/>
          </w:rPr>
          <w:delText xml:space="preserve"> </w:delText>
        </w:r>
        <w:commentRangeEnd w:id="268"/>
        <w:r>
          <w:rPr>
            <w:rStyle w:val="CommentReference"/>
            <w:rFonts w:cs="Times New Roman"/>
            <w:lang w:val="en-GB"/>
          </w:rPr>
          <w:commentReference w:id="268"/>
        </w:r>
      </w:del>
    </w:p>
    <w:p w:rsidR="007D0B68" w:rsidRDefault="007D0B68" w:rsidP="007D0B68">
      <w:pPr>
        <w:spacing w:before="64"/>
        <w:ind w:right="58"/>
        <w:jc w:val="center"/>
        <w:rPr>
          <w:del w:id="270" w:author="Author"/>
          <w:sz w:val="28"/>
          <w:szCs w:val="28"/>
        </w:rPr>
      </w:pPr>
      <w:del w:id="271" w:author="Author">
        <w:r>
          <w:rPr>
            <w:b/>
            <w:bCs/>
            <w:sz w:val="28"/>
            <w:szCs w:val="28"/>
          </w:rPr>
          <w:delText>S</w:delText>
        </w:r>
        <w:r>
          <w:rPr>
            <w:b/>
            <w:bCs/>
            <w:spacing w:val="-2"/>
            <w:sz w:val="28"/>
            <w:szCs w:val="28"/>
          </w:rPr>
          <w:delText>C</w:delText>
        </w:r>
        <w:r>
          <w:rPr>
            <w:b/>
            <w:bCs/>
            <w:sz w:val="28"/>
            <w:szCs w:val="28"/>
          </w:rPr>
          <w:delText>HE</w:delText>
        </w:r>
        <w:r>
          <w:rPr>
            <w:b/>
            <w:bCs/>
            <w:spacing w:val="-2"/>
            <w:sz w:val="28"/>
            <w:szCs w:val="28"/>
          </w:rPr>
          <w:delText>DU</w:delText>
        </w:r>
        <w:r>
          <w:rPr>
            <w:b/>
            <w:bCs/>
            <w:sz w:val="28"/>
            <w:szCs w:val="28"/>
          </w:rPr>
          <w:delText>LE 20</w:delText>
        </w:r>
        <w:r>
          <w:rPr>
            <w:b/>
            <w:bCs/>
            <w:spacing w:val="-2"/>
            <w:sz w:val="28"/>
            <w:szCs w:val="28"/>
          </w:rPr>
          <w:delText xml:space="preserve"> </w:delText>
        </w:r>
        <w:r>
          <w:rPr>
            <w:b/>
            <w:bCs/>
            <w:sz w:val="28"/>
            <w:szCs w:val="28"/>
          </w:rPr>
          <w:delText>–</w:delText>
        </w:r>
        <w:r>
          <w:rPr>
            <w:b/>
            <w:bCs/>
            <w:spacing w:val="1"/>
            <w:sz w:val="28"/>
            <w:szCs w:val="28"/>
          </w:rPr>
          <w:delText xml:space="preserve"> </w:delText>
        </w:r>
        <w:r>
          <w:rPr>
            <w:b/>
            <w:bCs/>
            <w:spacing w:val="-2"/>
            <w:sz w:val="28"/>
            <w:szCs w:val="28"/>
          </w:rPr>
          <w:delText>PR</w:delText>
        </w:r>
        <w:r>
          <w:rPr>
            <w:b/>
            <w:bCs/>
            <w:sz w:val="28"/>
            <w:szCs w:val="28"/>
          </w:rPr>
          <w:delText>O</w:delText>
        </w:r>
        <w:r>
          <w:rPr>
            <w:b/>
            <w:bCs/>
            <w:spacing w:val="-2"/>
            <w:sz w:val="28"/>
            <w:szCs w:val="28"/>
          </w:rPr>
          <w:delText>DUC</w:delText>
        </w:r>
        <w:r>
          <w:rPr>
            <w:b/>
            <w:bCs/>
            <w:sz w:val="28"/>
            <w:szCs w:val="28"/>
          </w:rPr>
          <w:delText>TION</w:delText>
        </w:r>
        <w:r>
          <w:rPr>
            <w:b/>
            <w:bCs/>
            <w:spacing w:val="-1"/>
            <w:sz w:val="28"/>
            <w:szCs w:val="28"/>
          </w:rPr>
          <w:delText xml:space="preserve"> </w:delText>
        </w:r>
        <w:r>
          <w:rPr>
            <w:b/>
            <w:bCs/>
            <w:sz w:val="28"/>
            <w:szCs w:val="28"/>
          </w:rPr>
          <w:delText>OF</w:delText>
        </w:r>
        <w:r>
          <w:rPr>
            <w:b/>
            <w:bCs/>
            <w:spacing w:val="-2"/>
            <w:sz w:val="28"/>
            <w:szCs w:val="28"/>
          </w:rPr>
          <w:delText xml:space="preserve"> </w:delText>
        </w:r>
        <w:r>
          <w:rPr>
            <w:b/>
            <w:bCs/>
            <w:sz w:val="28"/>
            <w:szCs w:val="28"/>
          </w:rPr>
          <w:delText>THE</w:delText>
        </w:r>
        <w:r>
          <w:rPr>
            <w:b/>
            <w:bCs/>
            <w:spacing w:val="-1"/>
            <w:sz w:val="28"/>
            <w:szCs w:val="28"/>
          </w:rPr>
          <w:delText xml:space="preserve"> </w:delText>
        </w:r>
        <w:r>
          <w:rPr>
            <w:b/>
            <w:bCs/>
            <w:spacing w:val="-2"/>
            <w:sz w:val="28"/>
            <w:szCs w:val="28"/>
          </w:rPr>
          <w:delText>ANNUA</w:delText>
        </w:r>
        <w:r>
          <w:rPr>
            <w:b/>
            <w:bCs/>
            <w:sz w:val="28"/>
            <w:szCs w:val="28"/>
          </w:rPr>
          <w:delText xml:space="preserve">L </w:delText>
        </w:r>
        <w:r>
          <w:rPr>
            <w:b/>
            <w:bCs/>
            <w:spacing w:val="-2"/>
            <w:sz w:val="28"/>
            <w:szCs w:val="28"/>
          </w:rPr>
          <w:delText>R</w:delText>
        </w:r>
        <w:r>
          <w:rPr>
            <w:b/>
            <w:bCs/>
            <w:spacing w:val="1"/>
            <w:sz w:val="28"/>
            <w:szCs w:val="28"/>
          </w:rPr>
          <w:delText>E</w:delText>
        </w:r>
        <w:r>
          <w:rPr>
            <w:b/>
            <w:bCs/>
            <w:spacing w:val="-2"/>
            <w:sz w:val="28"/>
            <w:szCs w:val="28"/>
          </w:rPr>
          <w:delText>V</w:delText>
        </w:r>
        <w:r>
          <w:rPr>
            <w:b/>
            <w:bCs/>
            <w:sz w:val="28"/>
            <w:szCs w:val="28"/>
          </w:rPr>
          <w:delText xml:space="preserve">IEW </w:delText>
        </w:r>
        <w:r>
          <w:rPr>
            <w:b/>
            <w:bCs/>
            <w:spacing w:val="-2"/>
            <w:sz w:val="28"/>
            <w:szCs w:val="28"/>
          </w:rPr>
          <w:delText>PAC</w:delText>
        </w:r>
        <w:r>
          <w:rPr>
            <w:b/>
            <w:bCs/>
            <w:sz w:val="28"/>
            <w:szCs w:val="28"/>
          </w:rPr>
          <w:delText>K</w:delText>
        </w:r>
      </w:del>
    </w:p>
    <w:p w:rsidR="007D0B68" w:rsidRDefault="007D0B68" w:rsidP="007D0B68">
      <w:pPr>
        <w:spacing w:line="200" w:lineRule="exact"/>
        <w:rPr>
          <w:del w:id="272" w:author="Author"/>
          <w:sz w:val="20"/>
          <w:szCs w:val="20"/>
        </w:rPr>
      </w:pPr>
    </w:p>
    <w:p w:rsidR="007D0B68" w:rsidRDefault="007D0B68" w:rsidP="007D0B68">
      <w:pPr>
        <w:spacing w:line="200" w:lineRule="exact"/>
        <w:rPr>
          <w:del w:id="273" w:author="Author"/>
          <w:sz w:val="20"/>
          <w:szCs w:val="20"/>
        </w:rPr>
      </w:pPr>
    </w:p>
    <w:p w:rsidR="008D321E" w:rsidRPr="00181C77" w:rsidRDefault="008D321E" w:rsidP="00181C77">
      <w:pPr>
        <w:spacing w:after="240" w:line="360" w:lineRule="auto"/>
        <w:ind w:left="100"/>
        <w:rPr>
          <w:b/>
          <w:bCs/>
        </w:rPr>
      </w:pPr>
      <w:r w:rsidRPr="00181C77">
        <w:rPr>
          <w:b/>
          <w:bCs/>
        </w:rPr>
        <w:t>Implementation Date</w:t>
      </w:r>
    </w:p>
    <w:p w:rsidR="007D0B68" w:rsidRDefault="007D0B68" w:rsidP="007D0B68">
      <w:pPr>
        <w:ind w:left="100"/>
        <w:rPr>
          <w:del w:id="274" w:author="Author"/>
          <w:b/>
          <w:bCs/>
        </w:rPr>
      </w:pPr>
    </w:p>
    <w:p w:rsidR="008D321E" w:rsidRPr="00181C77" w:rsidRDefault="008D321E" w:rsidP="00181C77">
      <w:pPr>
        <w:spacing w:after="240" w:line="360" w:lineRule="auto"/>
        <w:ind w:left="100"/>
        <w:rPr>
          <w:b/>
          <w:bCs/>
        </w:rPr>
      </w:pPr>
      <w:r w:rsidRPr="00181C77">
        <w:rPr>
          <w:b/>
          <w:bCs/>
        </w:rPr>
        <w:t xml:space="preserve">This Schedule </w:t>
      </w:r>
      <w:r w:rsidR="00ED4B80">
        <w:rPr>
          <w:b/>
          <w:bCs/>
        </w:rPr>
        <w:t>20</w:t>
      </w:r>
      <w:r w:rsidRPr="00181C77">
        <w:rPr>
          <w:b/>
          <w:bCs/>
        </w:rPr>
        <w:t xml:space="preserve">, version x, is to be </w:t>
      </w:r>
      <w:del w:id="275" w:author="Author">
        <w:r w:rsidR="007D0B68">
          <w:rPr>
            <w:b/>
            <w:bCs/>
          </w:rPr>
          <w:delText xml:space="preserve">implemented on, and consequently </w:delText>
        </w:r>
      </w:del>
      <w:r w:rsidRPr="00181C77">
        <w:rPr>
          <w:b/>
          <w:bCs/>
        </w:rPr>
        <w:t xml:space="preserve">used for the calculation of </w:t>
      </w:r>
      <w:del w:id="276" w:author="Author">
        <w:r w:rsidR="007D0B68">
          <w:rPr>
            <w:b/>
            <w:bCs/>
          </w:rPr>
          <w:delText>charges</w:delText>
        </w:r>
      </w:del>
      <w:ins w:id="277" w:author="Author">
        <w:r w:rsidRPr="00181C77">
          <w:rPr>
            <w:b/>
            <w:bCs/>
          </w:rPr>
          <w:t>Use of System Charges</w:t>
        </w:r>
      </w:ins>
      <w:r w:rsidRPr="00181C77">
        <w:rPr>
          <w:b/>
          <w:bCs/>
        </w:rPr>
        <w:t xml:space="preserve"> which will become effective from, </w:t>
      </w:r>
      <w:proofErr w:type="spellStart"/>
      <w:r w:rsidRPr="00181C77">
        <w:rPr>
          <w:b/>
          <w:bCs/>
        </w:rPr>
        <w:t>dd</w:t>
      </w:r>
      <w:proofErr w:type="spellEnd"/>
      <w:r w:rsidRPr="00181C77">
        <w:rPr>
          <w:b/>
          <w:bCs/>
        </w:rPr>
        <w:t xml:space="preserve"> </w:t>
      </w:r>
      <w:del w:id="278" w:author="Author">
        <w:r w:rsidR="007D0B68">
          <w:rPr>
            <w:b/>
            <w:bCs/>
          </w:rPr>
          <w:delText>mmm</w:delText>
        </w:r>
      </w:del>
      <w:ins w:id="279" w:author="Author">
        <w:r w:rsidRPr="00181C77">
          <w:rPr>
            <w:b/>
            <w:bCs/>
          </w:rPr>
          <w:t>mm</w:t>
        </w:r>
      </w:ins>
      <w:r w:rsidRPr="00181C77">
        <w:rPr>
          <w:b/>
          <w:bCs/>
        </w:rPr>
        <w:t xml:space="preserve"> </w:t>
      </w:r>
      <w:proofErr w:type="spellStart"/>
      <w:r w:rsidRPr="00181C77">
        <w:rPr>
          <w:b/>
          <w:bCs/>
        </w:rPr>
        <w:t>yyyy</w:t>
      </w:r>
      <w:proofErr w:type="spellEnd"/>
      <w:r w:rsidRPr="00181C77">
        <w:rPr>
          <w:b/>
          <w:bCs/>
        </w:rPr>
        <w:t xml:space="preserve"> </w:t>
      </w:r>
      <w:del w:id="280" w:author="Author">
        <w:r w:rsidR="007D0B68">
          <w:rPr>
            <w:b/>
            <w:bCs/>
          </w:rPr>
          <w:delText>or</w:delText>
        </w:r>
      </w:del>
      <w:ins w:id="281" w:author="Author">
        <w:r w:rsidRPr="00181C77">
          <w:rPr>
            <w:b/>
            <w:bCs/>
          </w:rPr>
          <w:t>and remain effective</w:t>
        </w:r>
      </w:ins>
      <w:r w:rsidRPr="00181C77">
        <w:rPr>
          <w:b/>
          <w:bCs/>
        </w:rPr>
        <w:t xml:space="preserve"> until superseded by a </w:t>
      </w:r>
      <w:del w:id="282" w:author="Author">
        <w:r w:rsidR="007D0B68">
          <w:rPr>
            <w:b/>
            <w:bCs/>
          </w:rPr>
          <w:delText xml:space="preserve">later </w:delText>
        </w:r>
      </w:del>
      <w:r w:rsidRPr="00181C77">
        <w:rPr>
          <w:b/>
          <w:bCs/>
        </w:rPr>
        <w:t>revised version</w:t>
      </w:r>
      <w:ins w:id="283" w:author="Author">
        <w:r w:rsidR="00ED4B80" w:rsidRPr="00181C77">
          <w:rPr>
            <w:rStyle w:val="FootnoteReference"/>
            <w:b/>
            <w:bCs/>
          </w:rPr>
          <w:footnoteReference w:id="9"/>
        </w:r>
      </w:ins>
      <w:r w:rsidRPr="00181C77">
        <w:rPr>
          <w:b/>
          <w:bCs/>
        </w:rPr>
        <w:t>.</w:t>
      </w:r>
    </w:p>
    <w:p w:rsidR="007D0B68" w:rsidRDefault="007D0B68" w:rsidP="007D0B68">
      <w:pPr>
        <w:spacing w:before="2" w:line="240" w:lineRule="exact"/>
        <w:rPr>
          <w:del w:id="286" w:author="Author"/>
        </w:rPr>
      </w:pPr>
    </w:p>
    <w:p w:rsidR="007D0B68" w:rsidRDefault="007D0B68" w:rsidP="007D0B68">
      <w:pPr>
        <w:pStyle w:val="Heading1"/>
        <w:keepNext w:val="0"/>
        <w:numPr>
          <w:ilvl w:val="0"/>
          <w:numId w:val="7"/>
        </w:numPr>
        <w:tabs>
          <w:tab w:val="left" w:pos="861"/>
          <w:tab w:val="left" w:pos="4015"/>
        </w:tabs>
        <w:spacing w:after="0" w:line="240" w:lineRule="auto"/>
        <w:ind w:left="4015" w:right="200"/>
        <w:jc w:val="center"/>
        <w:rPr>
          <w:del w:id="287" w:author="Author"/>
          <w:b w:val="0"/>
          <w:bCs w:val="0"/>
          <w:u w:val="none"/>
        </w:rPr>
      </w:pPr>
      <w:del w:id="288" w:author="Author">
        <w:r>
          <w:rPr>
            <w:u w:val="thick" w:color="000000"/>
          </w:rPr>
          <w:delText>INTRODU</w:delText>
        </w:r>
        <w:r>
          <w:rPr>
            <w:spacing w:val="-2"/>
            <w:u w:val="thick" w:color="000000"/>
          </w:rPr>
          <w:delText>C</w:delText>
        </w:r>
        <w:r>
          <w:rPr>
            <w:u w:val="thick" w:color="000000"/>
          </w:rPr>
          <w:delText>TION</w:delText>
        </w:r>
      </w:del>
    </w:p>
    <w:p w:rsidR="007D0B68" w:rsidRDefault="007D0B68" w:rsidP="007D0B68">
      <w:pPr>
        <w:spacing w:before="5" w:line="100" w:lineRule="exact"/>
        <w:rPr>
          <w:del w:id="289" w:author="Author"/>
          <w:sz w:val="10"/>
          <w:szCs w:val="10"/>
        </w:rPr>
      </w:pPr>
    </w:p>
    <w:p w:rsidR="007D0B68" w:rsidRDefault="007D0B68" w:rsidP="007D0B68">
      <w:pPr>
        <w:spacing w:line="200" w:lineRule="exact"/>
        <w:rPr>
          <w:del w:id="290" w:author="Author"/>
          <w:sz w:val="20"/>
          <w:szCs w:val="20"/>
        </w:rPr>
      </w:pPr>
    </w:p>
    <w:p w:rsidR="008D321E" w:rsidRPr="00181C77" w:rsidRDefault="00FD65CF" w:rsidP="00181C77">
      <w:pPr>
        <w:spacing w:after="240" w:line="360" w:lineRule="auto"/>
        <w:rPr>
          <w:ins w:id="291" w:author="Author"/>
          <w:b/>
        </w:rPr>
      </w:pPr>
      <w:del w:id="292" w:author="Author">
        <w:r>
          <w:pict w14:anchorId="67E5D418">
            <v:shape id="_x0000_i1026" type="#_x0000_t75" style="width:12.15pt;height:9.35pt;visibility:visible;mso-wrap-style:square" o:bullet="t">
              <v:imagedata r:id="rId22" o:title=""/>
            </v:shape>
          </w:pict>
        </w:r>
        <w:r w:rsidR="007D0B68">
          <w:rPr>
            <w:position w:val="1"/>
            <w:sz w:val="20"/>
            <w:szCs w:val="20"/>
          </w:rPr>
          <w:delText xml:space="preserve">     </w:delText>
        </w:r>
      </w:del>
      <w:ins w:id="293" w:author="Author">
        <w:r w:rsidR="008D321E" w:rsidRPr="00181C77">
          <w:rPr>
            <w:b/>
          </w:rPr>
          <w:t>A</w:t>
        </w:r>
        <w:r w:rsidR="00ED4B80">
          <w:rPr>
            <w:b/>
          </w:rPr>
          <w:t>mend paragraph 1.1 of Schedule 20</w:t>
        </w:r>
        <w:r w:rsidR="008D321E" w:rsidRPr="00181C77">
          <w:rPr>
            <w:b/>
          </w:rPr>
          <w:t xml:space="preserve"> as follows:</w:t>
        </w:r>
      </w:ins>
    </w:p>
    <w:p w:rsidR="007D0B68" w:rsidRPr="00181C77" w:rsidRDefault="00FD65CF" w:rsidP="00181C77">
      <w:pPr>
        <w:pStyle w:val="BodyText"/>
        <w:spacing w:after="240" w:line="360" w:lineRule="auto"/>
        <w:ind w:right="201" w:hanging="699"/>
        <w:jc w:val="both"/>
        <w:rPr>
          <w:rFonts w:cs="Times New Roman"/>
        </w:rPr>
      </w:pPr>
      <w:ins w:id="294" w:author="Author">
        <w:r>
          <w:rPr>
            <w:rFonts w:cs="Times New Roman"/>
          </w:rPr>
          <w:pict w14:anchorId="2A4A1427">
            <v:shape id="_x0000_i1027" type="#_x0000_t75" style="width:12.15pt;height:9.35pt;visibility:visible;mso-wrap-style:square" o:bullet="t">
              <v:imagedata r:id="rId22" o:title=""/>
            </v:shape>
          </w:pict>
        </w:r>
      </w:ins>
      <w:r w:rsidR="00ED4B80">
        <w:rPr>
          <w:rFonts w:cs="Times New Roman"/>
          <w:position w:val="1"/>
        </w:rPr>
        <w:t xml:space="preserve">    </w:t>
      </w:r>
      <w:r w:rsidR="007D0B68" w:rsidRPr="00181C77">
        <w:rPr>
          <w:rFonts w:cs="Times New Roman"/>
          <w:position w:val="1"/>
        </w:rPr>
        <w:t>The</w:t>
      </w:r>
      <w:r w:rsidR="007D0B68" w:rsidRPr="00181C77">
        <w:rPr>
          <w:rFonts w:cs="Times New Roman"/>
          <w:spacing w:val="-2"/>
          <w:position w:val="1"/>
        </w:rPr>
        <w:t xml:space="preserve"> </w:t>
      </w:r>
      <w:r w:rsidR="007D0B68" w:rsidRPr="00181C77">
        <w:rPr>
          <w:rFonts w:cs="Times New Roman"/>
          <w:spacing w:val="-1"/>
          <w:position w:val="1"/>
        </w:rPr>
        <w:t>“</w:t>
      </w:r>
      <w:r w:rsidR="007D0B68" w:rsidRPr="00181C77">
        <w:rPr>
          <w:rFonts w:cs="Times New Roman"/>
          <w:position w:val="1"/>
        </w:rPr>
        <w:t>Annu</w:t>
      </w:r>
      <w:r w:rsidR="007D0B68" w:rsidRPr="00181C77">
        <w:rPr>
          <w:rFonts w:cs="Times New Roman"/>
          <w:spacing w:val="-2"/>
          <w:position w:val="1"/>
        </w:rPr>
        <w:t>a</w:t>
      </w:r>
      <w:r w:rsidR="007D0B68" w:rsidRPr="00181C77">
        <w:rPr>
          <w:rFonts w:cs="Times New Roman"/>
          <w:position w:val="1"/>
        </w:rPr>
        <w:t>l R</w:t>
      </w:r>
      <w:r w:rsidR="007D0B68" w:rsidRPr="00181C77">
        <w:rPr>
          <w:rFonts w:cs="Times New Roman"/>
          <w:spacing w:val="-1"/>
          <w:position w:val="1"/>
        </w:rPr>
        <w:t>e</w:t>
      </w:r>
      <w:r w:rsidR="007D0B68" w:rsidRPr="00181C77">
        <w:rPr>
          <w:rFonts w:cs="Times New Roman"/>
          <w:position w:val="1"/>
        </w:rPr>
        <w:t>v</w:t>
      </w:r>
      <w:r w:rsidR="007D0B68" w:rsidRPr="00181C77">
        <w:rPr>
          <w:rFonts w:cs="Times New Roman"/>
          <w:spacing w:val="2"/>
          <w:position w:val="1"/>
        </w:rPr>
        <w:t>i</w:t>
      </w:r>
      <w:r w:rsidR="007D0B68" w:rsidRPr="00181C77">
        <w:rPr>
          <w:rFonts w:cs="Times New Roman"/>
          <w:spacing w:val="-1"/>
          <w:position w:val="1"/>
        </w:rPr>
        <w:t>e</w:t>
      </w:r>
      <w:r w:rsidR="007D0B68" w:rsidRPr="00181C77">
        <w:rPr>
          <w:rFonts w:cs="Times New Roman"/>
          <w:position w:val="1"/>
        </w:rPr>
        <w:t>w Pack”</w:t>
      </w:r>
      <w:r w:rsidR="007D0B68" w:rsidRPr="00181C77">
        <w:rPr>
          <w:rFonts w:cs="Times New Roman"/>
          <w:spacing w:val="-1"/>
          <w:position w:val="1"/>
        </w:rPr>
        <w:t xml:space="preserve"> </w:t>
      </w:r>
      <w:r w:rsidR="007D0B68" w:rsidRPr="00181C77">
        <w:rPr>
          <w:rFonts w:cs="Times New Roman"/>
          <w:position w:val="1"/>
        </w:rPr>
        <w:t xml:space="preserve">or </w:t>
      </w:r>
      <w:r w:rsidR="007D0B68" w:rsidRPr="00181C77">
        <w:rPr>
          <w:rFonts w:cs="Times New Roman"/>
          <w:spacing w:val="-2"/>
          <w:position w:val="1"/>
        </w:rPr>
        <w:t>“</w:t>
      </w:r>
      <w:r w:rsidR="007D0B68" w:rsidRPr="00181C77">
        <w:rPr>
          <w:rFonts w:cs="Times New Roman"/>
          <w:position w:val="1"/>
        </w:rPr>
        <w:t>ARP”</w:t>
      </w:r>
      <w:r w:rsidR="007D0B68" w:rsidRPr="00181C77">
        <w:rPr>
          <w:rFonts w:cs="Times New Roman"/>
          <w:spacing w:val="-1"/>
          <w:position w:val="1"/>
        </w:rPr>
        <w:t xml:space="preserve"> </w:t>
      </w:r>
      <w:r w:rsidR="007D0B68" w:rsidRPr="00181C77">
        <w:rPr>
          <w:rFonts w:cs="Times New Roman"/>
          <w:position w:val="1"/>
        </w:rPr>
        <w:t>is a d</w:t>
      </w:r>
      <w:r w:rsidR="007D0B68" w:rsidRPr="00181C77">
        <w:rPr>
          <w:rFonts w:cs="Times New Roman"/>
          <w:spacing w:val="1"/>
          <w:position w:val="1"/>
        </w:rPr>
        <w:t>o</w:t>
      </w:r>
      <w:r w:rsidR="007D0B68" w:rsidRPr="00181C77">
        <w:rPr>
          <w:rFonts w:cs="Times New Roman"/>
          <w:spacing w:val="-1"/>
          <w:position w:val="1"/>
        </w:rPr>
        <w:t>c</w:t>
      </w:r>
      <w:r w:rsidR="007D0B68" w:rsidRPr="00181C77">
        <w:rPr>
          <w:rFonts w:cs="Times New Roman"/>
          <w:position w:val="1"/>
        </w:rPr>
        <w:t>um</w:t>
      </w:r>
      <w:r w:rsidR="007D0B68" w:rsidRPr="00181C77">
        <w:rPr>
          <w:rFonts w:cs="Times New Roman"/>
          <w:spacing w:val="1"/>
          <w:position w:val="1"/>
        </w:rPr>
        <w:t>e</w:t>
      </w:r>
      <w:r w:rsidR="007D0B68" w:rsidRPr="00181C77">
        <w:rPr>
          <w:rFonts w:cs="Times New Roman"/>
          <w:position w:val="1"/>
        </w:rPr>
        <w:t>nt to</w:t>
      </w:r>
      <w:r w:rsidR="007D0B68" w:rsidRPr="00181C77">
        <w:rPr>
          <w:rFonts w:cs="Times New Roman"/>
          <w:spacing w:val="2"/>
          <w:position w:val="1"/>
        </w:rPr>
        <w:t xml:space="preserve"> </w:t>
      </w:r>
      <w:r w:rsidR="007D0B68" w:rsidRPr="00181C77">
        <w:rPr>
          <w:rFonts w:cs="Times New Roman"/>
          <w:position w:val="1"/>
        </w:rPr>
        <w:t>be</w:t>
      </w:r>
      <w:r w:rsidR="007D0B68" w:rsidRPr="00181C77">
        <w:rPr>
          <w:rFonts w:cs="Times New Roman"/>
          <w:spacing w:val="-1"/>
          <w:position w:val="1"/>
        </w:rPr>
        <w:t xml:space="preserve"> c</w:t>
      </w:r>
      <w:r w:rsidR="007D0B68" w:rsidRPr="00181C77">
        <w:rPr>
          <w:rFonts w:cs="Times New Roman"/>
          <w:position w:val="1"/>
        </w:rPr>
        <w:t>ompl</w:t>
      </w:r>
      <w:r w:rsidR="007D0B68" w:rsidRPr="00181C77">
        <w:rPr>
          <w:rFonts w:cs="Times New Roman"/>
          <w:spacing w:val="-1"/>
          <w:position w:val="1"/>
        </w:rPr>
        <w:t>e</w:t>
      </w:r>
      <w:r w:rsidR="007D0B68" w:rsidRPr="00181C77">
        <w:rPr>
          <w:rFonts w:cs="Times New Roman"/>
          <w:position w:val="1"/>
        </w:rPr>
        <w:t xml:space="preserve">ted </w:t>
      </w:r>
      <w:r w:rsidR="007D0B68" w:rsidRPr="00181C77">
        <w:rPr>
          <w:rFonts w:cs="Times New Roman"/>
          <w:spacing w:val="4"/>
          <w:position w:val="1"/>
        </w:rPr>
        <w:t>b</w:t>
      </w:r>
      <w:r w:rsidR="007D0B68" w:rsidRPr="00181C77">
        <w:rPr>
          <w:rFonts w:cs="Times New Roman"/>
          <w:position w:val="1"/>
        </w:rPr>
        <w:t>y</w:t>
      </w:r>
      <w:r w:rsidR="007D0B68" w:rsidRPr="00181C77">
        <w:rPr>
          <w:rFonts w:cs="Times New Roman"/>
          <w:spacing w:val="-5"/>
          <w:position w:val="1"/>
        </w:rPr>
        <w:t xml:space="preserve"> </w:t>
      </w:r>
      <w:r w:rsidR="007D0B68" w:rsidRPr="00181C77">
        <w:rPr>
          <w:rFonts w:cs="Times New Roman"/>
          <w:spacing w:val="-1"/>
          <w:position w:val="1"/>
        </w:rPr>
        <w:t>e</w:t>
      </w:r>
      <w:r w:rsidR="007D0B68" w:rsidRPr="00181C77">
        <w:rPr>
          <w:rFonts w:cs="Times New Roman"/>
          <w:spacing w:val="1"/>
          <w:position w:val="1"/>
        </w:rPr>
        <w:t>a</w:t>
      </w:r>
      <w:r w:rsidR="007D0B68" w:rsidRPr="00181C77">
        <w:rPr>
          <w:rFonts w:cs="Times New Roman"/>
          <w:spacing w:val="-1"/>
          <w:position w:val="1"/>
        </w:rPr>
        <w:t>c</w:t>
      </w:r>
      <w:r w:rsidR="007D0B68" w:rsidRPr="00181C77">
        <w:rPr>
          <w:rFonts w:cs="Times New Roman"/>
          <w:position w:val="1"/>
        </w:rPr>
        <w:t>h D</w:t>
      </w:r>
      <w:r w:rsidR="007D0B68" w:rsidRPr="00181C77">
        <w:rPr>
          <w:rFonts w:cs="Times New Roman"/>
          <w:spacing w:val="-1"/>
          <w:position w:val="1"/>
        </w:rPr>
        <w:t>N</w:t>
      </w:r>
      <w:r w:rsidR="007D0B68" w:rsidRPr="00181C77">
        <w:rPr>
          <w:rFonts w:cs="Times New Roman"/>
          <w:position w:val="1"/>
        </w:rPr>
        <w:t xml:space="preserve">O </w:t>
      </w:r>
      <w:r w:rsidR="007D0B68" w:rsidRPr="00181C77">
        <w:rPr>
          <w:rFonts w:cs="Times New Roman"/>
        </w:rPr>
        <w:t>P</w:t>
      </w:r>
      <w:r w:rsidR="007D0B68" w:rsidRPr="00181C77">
        <w:rPr>
          <w:rFonts w:cs="Times New Roman"/>
          <w:spacing w:val="-1"/>
        </w:rPr>
        <w:t>a</w:t>
      </w:r>
      <w:r w:rsidR="007D0B68" w:rsidRPr="00181C77">
        <w:rPr>
          <w:rFonts w:cs="Times New Roman"/>
        </w:rPr>
        <w:t>r</w:t>
      </w:r>
      <w:r w:rsidR="007D0B68" w:rsidRPr="00181C77">
        <w:rPr>
          <w:rFonts w:cs="Times New Roman"/>
          <w:spacing w:val="1"/>
        </w:rPr>
        <w:t>t</w:t>
      </w:r>
      <w:r w:rsidR="007D0B68" w:rsidRPr="00181C77">
        <w:rPr>
          <w:rFonts w:cs="Times New Roman"/>
        </w:rPr>
        <w:t>y</w:t>
      </w:r>
      <w:r w:rsidR="007D0B68" w:rsidRPr="00181C77">
        <w:rPr>
          <w:rFonts w:cs="Times New Roman"/>
          <w:spacing w:val="-3"/>
        </w:rPr>
        <w:t xml:space="preserve"> g</w:t>
      </w:r>
      <w:r w:rsidR="007D0B68" w:rsidRPr="00181C77">
        <w:rPr>
          <w:rFonts w:cs="Times New Roman"/>
        </w:rPr>
        <w:t>ivi</w:t>
      </w:r>
      <w:r w:rsidR="007D0B68" w:rsidRPr="00181C77">
        <w:rPr>
          <w:rFonts w:cs="Times New Roman"/>
          <w:spacing w:val="2"/>
        </w:rPr>
        <w:t>n</w:t>
      </w:r>
      <w:r w:rsidR="007D0B68" w:rsidRPr="00181C77">
        <w:rPr>
          <w:rFonts w:cs="Times New Roman"/>
        </w:rPr>
        <w:t>g</w:t>
      </w:r>
      <w:r w:rsidR="007D0B68" w:rsidRPr="00181C77">
        <w:rPr>
          <w:rFonts w:cs="Times New Roman"/>
          <w:spacing w:val="-3"/>
        </w:rPr>
        <w:t xml:space="preserve"> </w:t>
      </w:r>
      <w:r w:rsidR="007D0B68" w:rsidRPr="00181C77">
        <w:rPr>
          <w:rFonts w:cs="Times New Roman"/>
        </w:rPr>
        <w:t>indi</w:t>
      </w:r>
      <w:r w:rsidR="007D0B68" w:rsidRPr="00181C77">
        <w:rPr>
          <w:rFonts w:cs="Times New Roman"/>
          <w:spacing w:val="-1"/>
        </w:rPr>
        <w:t>ca</w:t>
      </w:r>
      <w:r w:rsidR="007D0B68" w:rsidRPr="00181C77">
        <w:rPr>
          <w:rFonts w:cs="Times New Roman"/>
        </w:rPr>
        <w:t>tive</w:t>
      </w:r>
      <w:r w:rsidR="007D0B68" w:rsidRPr="00181C77">
        <w:rPr>
          <w:rFonts w:cs="Times New Roman"/>
          <w:spacing w:val="-1"/>
        </w:rPr>
        <w:t xml:space="preserve"> </w:t>
      </w:r>
      <w:r w:rsidR="007D0B68" w:rsidRPr="00181C77">
        <w:rPr>
          <w:rFonts w:cs="Times New Roman"/>
          <w:spacing w:val="1"/>
        </w:rPr>
        <w:t>(</w:t>
      </w:r>
      <w:r w:rsidR="007D0B68" w:rsidRPr="00181C77">
        <w:rPr>
          <w:rFonts w:cs="Times New Roman"/>
        </w:rPr>
        <w:t>wh</w:t>
      </w:r>
      <w:r w:rsidR="007D0B68" w:rsidRPr="00181C77">
        <w:rPr>
          <w:rFonts w:cs="Times New Roman"/>
          <w:spacing w:val="-2"/>
        </w:rPr>
        <w:t>e</w:t>
      </w:r>
      <w:r w:rsidR="007D0B68" w:rsidRPr="00181C77">
        <w:rPr>
          <w:rFonts w:cs="Times New Roman"/>
        </w:rPr>
        <w:t>n fi</w:t>
      </w:r>
      <w:r w:rsidR="007D0B68" w:rsidRPr="00181C77">
        <w:rPr>
          <w:rFonts w:cs="Times New Roman"/>
          <w:spacing w:val="-1"/>
        </w:rPr>
        <w:t>r</w:t>
      </w:r>
      <w:r w:rsidR="007D0B68" w:rsidRPr="00181C77">
        <w:rPr>
          <w:rFonts w:cs="Times New Roman"/>
        </w:rPr>
        <w:t>st publish</w:t>
      </w:r>
      <w:r w:rsidR="007D0B68" w:rsidRPr="00181C77">
        <w:rPr>
          <w:rFonts w:cs="Times New Roman"/>
          <w:spacing w:val="-1"/>
        </w:rPr>
        <w:t>e</w:t>
      </w:r>
      <w:r w:rsidR="007D0B68" w:rsidRPr="00181C77">
        <w:rPr>
          <w:rFonts w:cs="Times New Roman"/>
        </w:rPr>
        <w:t xml:space="preserve">d in </w:t>
      </w:r>
      <w:r w:rsidR="007D0B68" w:rsidRPr="00181C77">
        <w:rPr>
          <w:rFonts w:cs="Times New Roman"/>
          <w:spacing w:val="1"/>
        </w:rPr>
        <w:t>a</w:t>
      </w:r>
      <w:r w:rsidR="007D0B68" w:rsidRPr="00181C77">
        <w:rPr>
          <w:rFonts w:cs="Times New Roman"/>
          <w:spacing w:val="-1"/>
        </w:rPr>
        <w:t>cc</w:t>
      </w:r>
      <w:r w:rsidR="007D0B68" w:rsidRPr="00181C77">
        <w:rPr>
          <w:rFonts w:cs="Times New Roman"/>
        </w:rPr>
        <w:t>ord</w:t>
      </w:r>
      <w:r w:rsidR="007D0B68" w:rsidRPr="00181C77">
        <w:rPr>
          <w:rFonts w:cs="Times New Roman"/>
          <w:spacing w:val="-2"/>
        </w:rPr>
        <w:t>a</w:t>
      </w:r>
      <w:r w:rsidR="007D0B68" w:rsidRPr="00181C77">
        <w:rPr>
          <w:rFonts w:cs="Times New Roman"/>
          <w:spacing w:val="2"/>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with Clause</w:t>
      </w:r>
      <w:r w:rsidR="007D0B68" w:rsidRPr="00181C77">
        <w:rPr>
          <w:rFonts w:cs="Times New Roman"/>
          <w:spacing w:val="-2"/>
        </w:rPr>
        <w:t xml:space="preserve"> </w:t>
      </w:r>
      <w:r w:rsidR="007D0B68" w:rsidRPr="00181C77">
        <w:rPr>
          <w:rFonts w:cs="Times New Roman"/>
          <w:spacing w:val="2"/>
        </w:rPr>
        <w:t>3</w:t>
      </w:r>
      <w:r w:rsidR="007D0B68" w:rsidRPr="00181C77">
        <w:rPr>
          <w:rFonts w:cs="Times New Roman"/>
        </w:rPr>
        <w:t>5</w:t>
      </w:r>
      <w:r w:rsidR="007D0B68" w:rsidRPr="00181C77">
        <w:rPr>
          <w:rFonts w:cs="Times New Roman"/>
          <w:spacing w:val="-2"/>
        </w:rPr>
        <w:t>B</w:t>
      </w:r>
      <w:r w:rsidR="007D0B68" w:rsidRPr="00181C77">
        <w:rPr>
          <w:rFonts w:cs="Times New Roman"/>
        </w:rPr>
        <w:t xml:space="preserve">) </w:t>
      </w:r>
      <w:r w:rsidR="007D0B68" w:rsidRPr="00181C77">
        <w:rPr>
          <w:rFonts w:cs="Times New Roman"/>
          <w:spacing w:val="-2"/>
        </w:rPr>
        <w:t>a</w:t>
      </w:r>
      <w:r w:rsidR="007D0B68" w:rsidRPr="00181C77">
        <w:rPr>
          <w:rFonts w:cs="Times New Roman"/>
        </w:rPr>
        <w:t>nd fin</w:t>
      </w:r>
      <w:r w:rsidR="007D0B68" w:rsidRPr="00181C77">
        <w:rPr>
          <w:rFonts w:cs="Times New Roman"/>
          <w:spacing w:val="-2"/>
        </w:rPr>
        <w:t>a</w:t>
      </w:r>
      <w:r w:rsidR="007D0B68" w:rsidRPr="00181C77">
        <w:rPr>
          <w:rFonts w:cs="Times New Roman"/>
        </w:rPr>
        <w:t>l (</w:t>
      </w:r>
      <w:r w:rsidR="007D0B68" w:rsidRPr="00181C77">
        <w:rPr>
          <w:rFonts w:cs="Times New Roman"/>
          <w:spacing w:val="-1"/>
        </w:rPr>
        <w:t>w</w:t>
      </w:r>
      <w:r w:rsidR="007D0B68" w:rsidRPr="00181C77">
        <w:rPr>
          <w:rFonts w:cs="Times New Roman"/>
        </w:rPr>
        <w:t>h</w:t>
      </w:r>
      <w:r w:rsidR="007D0B68" w:rsidRPr="00181C77">
        <w:rPr>
          <w:rFonts w:cs="Times New Roman"/>
          <w:spacing w:val="-1"/>
        </w:rPr>
        <w:t>e</w:t>
      </w:r>
      <w:r w:rsidR="007D0B68" w:rsidRPr="00181C77">
        <w:rPr>
          <w:rFonts w:cs="Times New Roman"/>
        </w:rPr>
        <w:t>n up</w:t>
      </w:r>
      <w:r w:rsidR="007D0B68" w:rsidRPr="00181C77">
        <w:rPr>
          <w:rFonts w:cs="Times New Roman"/>
          <w:spacing w:val="2"/>
        </w:rPr>
        <w:t>d</w:t>
      </w:r>
      <w:r w:rsidR="007D0B68" w:rsidRPr="00181C77">
        <w:rPr>
          <w:rFonts w:cs="Times New Roman"/>
          <w:spacing w:val="-1"/>
        </w:rPr>
        <w:t>a</w:t>
      </w:r>
      <w:r w:rsidR="007D0B68" w:rsidRPr="00181C77">
        <w:rPr>
          <w:rFonts w:cs="Times New Roman"/>
        </w:rPr>
        <w:t xml:space="preserve">ted in </w:t>
      </w:r>
      <w:r w:rsidR="007D0B68" w:rsidRPr="00181C77">
        <w:rPr>
          <w:rFonts w:cs="Times New Roman"/>
          <w:spacing w:val="-1"/>
        </w:rPr>
        <w:t>a</w:t>
      </w:r>
      <w:r w:rsidR="007D0B68" w:rsidRPr="00181C77">
        <w:rPr>
          <w:rFonts w:cs="Times New Roman"/>
          <w:spacing w:val="1"/>
        </w:rPr>
        <w:t>c</w:t>
      </w:r>
      <w:r w:rsidR="007D0B68" w:rsidRPr="00181C77">
        <w:rPr>
          <w:rFonts w:cs="Times New Roman"/>
          <w:spacing w:val="-1"/>
        </w:rPr>
        <w:t>c</w:t>
      </w:r>
      <w:r w:rsidR="007D0B68" w:rsidRPr="00181C77">
        <w:rPr>
          <w:rFonts w:cs="Times New Roman"/>
        </w:rPr>
        <w:t>ord</w:t>
      </w:r>
      <w:r w:rsidR="007D0B68" w:rsidRPr="00181C77">
        <w:rPr>
          <w:rFonts w:cs="Times New Roman"/>
          <w:spacing w:val="-2"/>
        </w:rPr>
        <w:t>a</w:t>
      </w:r>
      <w:r w:rsidR="007D0B68" w:rsidRPr="00181C77">
        <w:rPr>
          <w:rFonts w:cs="Times New Roman"/>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with Clause</w:t>
      </w:r>
      <w:r w:rsidR="007D0B68" w:rsidRPr="00181C77">
        <w:rPr>
          <w:rFonts w:cs="Times New Roman"/>
          <w:spacing w:val="-2"/>
        </w:rPr>
        <w:t xml:space="preserve"> </w:t>
      </w:r>
      <w:r w:rsidR="007D0B68" w:rsidRPr="00181C77">
        <w:rPr>
          <w:rFonts w:cs="Times New Roman"/>
        </w:rPr>
        <w:t>3</w:t>
      </w:r>
      <w:r w:rsidR="007D0B68" w:rsidRPr="00181C77">
        <w:rPr>
          <w:rFonts w:cs="Times New Roman"/>
          <w:spacing w:val="2"/>
        </w:rPr>
        <w:t>5</w:t>
      </w:r>
      <w:r w:rsidR="007D0B68" w:rsidRPr="00181C77">
        <w:rPr>
          <w:rFonts w:cs="Times New Roman"/>
          <w:spacing w:val="-2"/>
        </w:rPr>
        <w:t>B</w:t>
      </w:r>
      <w:r w:rsidR="007D0B68" w:rsidRPr="00181C77">
        <w:rPr>
          <w:rFonts w:cs="Times New Roman"/>
        </w:rPr>
        <w:t xml:space="preserve">) </w:t>
      </w:r>
      <w:r w:rsidR="007D0B68" w:rsidRPr="00181C77">
        <w:rPr>
          <w:rFonts w:cs="Times New Roman"/>
          <w:spacing w:val="-2"/>
        </w:rPr>
        <w:t>U</w:t>
      </w:r>
      <w:r w:rsidR="007D0B68" w:rsidRPr="00181C77">
        <w:rPr>
          <w:rFonts w:cs="Times New Roman"/>
          <w:spacing w:val="2"/>
        </w:rPr>
        <w:t>s</w:t>
      </w:r>
      <w:r w:rsidR="007D0B68" w:rsidRPr="00181C77">
        <w:rPr>
          <w:rFonts w:cs="Times New Roman"/>
        </w:rPr>
        <w:t>e</w:t>
      </w:r>
      <w:r w:rsidR="007D0B68" w:rsidRPr="00181C77">
        <w:rPr>
          <w:rFonts w:cs="Times New Roman"/>
          <w:spacing w:val="-1"/>
        </w:rPr>
        <w:t xml:space="preserve"> </w:t>
      </w:r>
      <w:r w:rsidR="007D0B68" w:rsidRPr="00181C77">
        <w:rPr>
          <w:rFonts w:cs="Times New Roman"/>
        </w:rPr>
        <w:t xml:space="preserve">of </w:t>
      </w:r>
      <w:r w:rsidR="007D0B68" w:rsidRPr="00181C77">
        <w:rPr>
          <w:rFonts w:cs="Times New Roman"/>
          <w:spacing w:val="2"/>
        </w:rPr>
        <w:t>S</w:t>
      </w:r>
      <w:r w:rsidR="007D0B68" w:rsidRPr="00181C77">
        <w:rPr>
          <w:rFonts w:cs="Times New Roman"/>
          <w:spacing w:val="-5"/>
        </w:rPr>
        <w:t>y</w:t>
      </w:r>
      <w:r w:rsidR="007D0B68" w:rsidRPr="00181C77">
        <w:rPr>
          <w:rFonts w:cs="Times New Roman"/>
        </w:rPr>
        <w:t>s</w:t>
      </w:r>
      <w:r w:rsidR="007D0B68" w:rsidRPr="00181C77">
        <w:rPr>
          <w:rFonts w:cs="Times New Roman"/>
          <w:spacing w:val="2"/>
        </w:rPr>
        <w:t>t</w:t>
      </w:r>
      <w:r w:rsidR="007D0B68" w:rsidRPr="00181C77">
        <w:rPr>
          <w:rFonts w:cs="Times New Roman"/>
          <w:spacing w:val="-1"/>
        </w:rPr>
        <w:t>e</w:t>
      </w:r>
      <w:r w:rsidR="007D0B68" w:rsidRPr="00181C77">
        <w:rPr>
          <w:rFonts w:cs="Times New Roman"/>
        </w:rPr>
        <w:t>m Ch</w:t>
      </w:r>
      <w:r w:rsidR="007D0B68" w:rsidRPr="00181C77">
        <w:rPr>
          <w:rFonts w:cs="Times New Roman"/>
          <w:spacing w:val="-1"/>
        </w:rPr>
        <w:t>a</w:t>
      </w:r>
      <w:r w:rsidR="007D0B68" w:rsidRPr="00181C77">
        <w:rPr>
          <w:rFonts w:cs="Times New Roman"/>
          <w:spacing w:val="1"/>
        </w:rPr>
        <w:t>r</w:t>
      </w:r>
      <w:r w:rsidR="007D0B68" w:rsidRPr="00181C77">
        <w:rPr>
          <w:rFonts w:cs="Times New Roman"/>
          <w:spacing w:val="-3"/>
        </w:rPr>
        <w:t>g</w:t>
      </w:r>
      <w:r w:rsidR="007D0B68" w:rsidRPr="00181C77">
        <w:rPr>
          <w:rFonts w:cs="Times New Roman"/>
          <w:spacing w:val="1"/>
        </w:rPr>
        <w:t>e</w:t>
      </w:r>
      <w:r w:rsidR="007D0B68" w:rsidRPr="00181C77">
        <w:rPr>
          <w:rFonts w:cs="Times New Roman"/>
        </w:rPr>
        <w:t>s to app</w:t>
      </w:r>
      <w:r w:rsidR="007D0B68" w:rsidRPr="00181C77">
        <w:rPr>
          <w:rFonts w:cs="Times New Roman"/>
          <w:spacing w:val="2"/>
        </w:rPr>
        <w:t>l</w:t>
      </w:r>
      <w:r w:rsidR="007D0B68" w:rsidRPr="00181C77">
        <w:rPr>
          <w:rFonts w:cs="Times New Roman"/>
        </w:rPr>
        <w:t>y pursu</w:t>
      </w:r>
      <w:r w:rsidR="007D0B68" w:rsidRPr="00181C77">
        <w:rPr>
          <w:rFonts w:cs="Times New Roman"/>
          <w:spacing w:val="-2"/>
        </w:rPr>
        <w:t>a</w:t>
      </w:r>
      <w:r w:rsidR="007D0B68" w:rsidRPr="00181C77">
        <w:rPr>
          <w:rFonts w:cs="Times New Roman"/>
        </w:rPr>
        <w:t>nt to the Ch</w:t>
      </w:r>
      <w:r w:rsidR="007D0B68" w:rsidRPr="00181C77">
        <w:rPr>
          <w:rFonts w:cs="Times New Roman"/>
          <w:spacing w:val="-1"/>
        </w:rPr>
        <w:t>a</w:t>
      </w:r>
      <w:r w:rsidR="007D0B68" w:rsidRPr="00181C77">
        <w:rPr>
          <w:rFonts w:cs="Times New Roman"/>
          <w:spacing w:val="1"/>
        </w:rPr>
        <w:t>r</w:t>
      </w:r>
      <w:r w:rsidR="007D0B68" w:rsidRPr="00181C77">
        <w:rPr>
          <w:rFonts w:cs="Times New Roman"/>
          <w:spacing w:val="-3"/>
        </w:rPr>
        <w:t>g</w:t>
      </w:r>
      <w:r w:rsidR="007D0B68" w:rsidRPr="00181C77">
        <w:rPr>
          <w:rFonts w:cs="Times New Roman"/>
        </w:rPr>
        <w:t>i</w:t>
      </w:r>
      <w:r w:rsidR="007D0B68" w:rsidRPr="00181C77">
        <w:rPr>
          <w:rFonts w:cs="Times New Roman"/>
          <w:spacing w:val="2"/>
        </w:rPr>
        <w:t>n</w:t>
      </w:r>
      <w:r w:rsidR="007D0B68" w:rsidRPr="00181C77">
        <w:rPr>
          <w:rFonts w:cs="Times New Roman"/>
        </w:rPr>
        <w:t>g</w:t>
      </w:r>
      <w:r w:rsidR="007D0B68" w:rsidRPr="00181C77">
        <w:rPr>
          <w:rFonts w:cs="Times New Roman"/>
          <w:spacing w:val="-1"/>
        </w:rPr>
        <w:t xml:space="preserve"> </w:t>
      </w:r>
      <w:r w:rsidR="007D0B68" w:rsidRPr="00181C77">
        <w:rPr>
          <w:rFonts w:cs="Times New Roman"/>
        </w:rPr>
        <w:t>M</w:t>
      </w:r>
      <w:r w:rsidR="007D0B68" w:rsidRPr="00181C77">
        <w:rPr>
          <w:rFonts w:cs="Times New Roman"/>
          <w:spacing w:val="-1"/>
        </w:rPr>
        <w:t>e</w:t>
      </w:r>
      <w:r w:rsidR="007D0B68" w:rsidRPr="00181C77">
        <w:rPr>
          <w:rFonts w:cs="Times New Roman"/>
        </w:rPr>
        <w:t>thodolo</w:t>
      </w:r>
      <w:r w:rsidR="007D0B68" w:rsidRPr="00181C77">
        <w:rPr>
          <w:rFonts w:cs="Times New Roman"/>
          <w:spacing w:val="2"/>
        </w:rPr>
        <w:t>g</w:t>
      </w:r>
      <w:r w:rsidR="007D0B68" w:rsidRPr="00181C77">
        <w:rPr>
          <w:rFonts w:cs="Times New Roman"/>
        </w:rPr>
        <w:t>y</w:t>
      </w:r>
      <w:r w:rsidR="007D0B68" w:rsidRPr="00181C77">
        <w:rPr>
          <w:rFonts w:cs="Times New Roman"/>
          <w:spacing w:val="-5"/>
        </w:rPr>
        <w:t xml:space="preserve"> </w:t>
      </w:r>
      <w:r w:rsidR="007D0B68" w:rsidRPr="00181C77">
        <w:rPr>
          <w:rFonts w:cs="Times New Roman"/>
        </w:rPr>
        <w:t>s</w:t>
      </w:r>
      <w:r w:rsidR="007D0B68" w:rsidRPr="00181C77">
        <w:rPr>
          <w:rFonts w:cs="Times New Roman"/>
          <w:spacing w:val="-1"/>
        </w:rPr>
        <w:t>e</w:t>
      </w:r>
      <w:r w:rsidR="007D0B68" w:rsidRPr="00181C77">
        <w:rPr>
          <w:rFonts w:cs="Times New Roman"/>
        </w:rPr>
        <w:t xml:space="preserve">t out in </w:t>
      </w:r>
      <w:r w:rsidR="007D0B68" w:rsidRPr="00181C77">
        <w:rPr>
          <w:rFonts w:cs="Times New Roman"/>
          <w:spacing w:val="1"/>
        </w:rPr>
        <w:t>S</w:t>
      </w:r>
      <w:r w:rsidR="007D0B68" w:rsidRPr="00181C77">
        <w:rPr>
          <w:rFonts w:cs="Times New Roman"/>
          <w:spacing w:val="-1"/>
        </w:rPr>
        <w:t>c</w:t>
      </w:r>
      <w:r w:rsidR="007D0B68" w:rsidRPr="00181C77">
        <w:rPr>
          <w:rFonts w:cs="Times New Roman"/>
        </w:rPr>
        <w:t>h</w:t>
      </w:r>
      <w:r w:rsidR="007D0B68" w:rsidRPr="00181C77">
        <w:rPr>
          <w:rFonts w:cs="Times New Roman"/>
          <w:spacing w:val="-1"/>
        </w:rPr>
        <w:t>e</w:t>
      </w:r>
      <w:r w:rsidR="007D0B68" w:rsidRPr="00181C77">
        <w:rPr>
          <w:rFonts w:cs="Times New Roman"/>
        </w:rPr>
        <w:t xml:space="preserve">dule 16 </w:t>
      </w:r>
      <w:r w:rsidR="007D0B68" w:rsidRPr="00181C77">
        <w:rPr>
          <w:rFonts w:cs="Times New Roman"/>
          <w:spacing w:val="-2"/>
        </w:rPr>
        <w:t>(</w:t>
      </w:r>
      <w:r w:rsidR="007D0B68" w:rsidRPr="00181C77">
        <w:rPr>
          <w:rFonts w:cs="Times New Roman"/>
        </w:rPr>
        <w:t>the</w:t>
      </w:r>
      <w:r w:rsidR="007D0B68" w:rsidRPr="00181C77">
        <w:rPr>
          <w:rFonts w:cs="Times New Roman"/>
          <w:spacing w:val="1"/>
        </w:rPr>
        <w:t xml:space="preserve"> </w:t>
      </w:r>
      <w:r w:rsidR="007D0B68" w:rsidRPr="00181C77">
        <w:rPr>
          <w:rFonts w:cs="Times New Roman"/>
          <w:spacing w:val="-1"/>
        </w:rPr>
        <w:t>“</w:t>
      </w:r>
      <w:r w:rsidR="007D0B68" w:rsidRPr="00181C77">
        <w:rPr>
          <w:rFonts w:cs="Times New Roman"/>
        </w:rPr>
        <w:t>C</w:t>
      </w:r>
      <w:r w:rsidR="007D0B68" w:rsidRPr="00181C77">
        <w:rPr>
          <w:rFonts w:cs="Times New Roman"/>
          <w:spacing w:val="3"/>
        </w:rPr>
        <w:t>D</w:t>
      </w:r>
      <w:r w:rsidR="007D0B68" w:rsidRPr="00181C77">
        <w:rPr>
          <w:rFonts w:cs="Times New Roman"/>
        </w:rPr>
        <w:t>CM</w:t>
      </w:r>
      <w:r w:rsidR="007D0B68" w:rsidRPr="00181C77">
        <w:rPr>
          <w:rFonts w:cs="Times New Roman"/>
          <w:spacing w:val="-1"/>
        </w:rPr>
        <w:t>”</w:t>
      </w:r>
      <w:r w:rsidR="007D0B68" w:rsidRPr="00181C77">
        <w:rPr>
          <w:rFonts w:cs="Times New Roman"/>
        </w:rPr>
        <w:t xml:space="preserve">). </w:t>
      </w:r>
      <w:r w:rsidR="007D0B68" w:rsidRPr="00181C77">
        <w:rPr>
          <w:rFonts w:cs="Times New Roman"/>
          <w:spacing w:val="-1"/>
        </w:rPr>
        <w:t>T</w:t>
      </w:r>
      <w:r w:rsidR="007D0B68" w:rsidRPr="00181C77">
        <w:rPr>
          <w:rFonts w:cs="Times New Roman"/>
        </w:rPr>
        <w:t>he p</w:t>
      </w:r>
      <w:r w:rsidR="007D0B68" w:rsidRPr="00181C77">
        <w:rPr>
          <w:rFonts w:cs="Times New Roman"/>
          <w:spacing w:val="-1"/>
        </w:rPr>
        <w:t>ac</w:t>
      </w:r>
      <w:r w:rsidR="007D0B68" w:rsidRPr="00181C77">
        <w:rPr>
          <w:rFonts w:cs="Times New Roman"/>
        </w:rPr>
        <w:t>k sh</w:t>
      </w:r>
      <w:r w:rsidR="007D0B68" w:rsidRPr="00181C77">
        <w:rPr>
          <w:rFonts w:cs="Times New Roman"/>
          <w:spacing w:val="-1"/>
        </w:rPr>
        <w:t>a</w:t>
      </w:r>
      <w:r w:rsidR="007D0B68" w:rsidRPr="00181C77">
        <w:rPr>
          <w:rFonts w:cs="Times New Roman"/>
        </w:rPr>
        <w:t xml:space="preserve">ll </w:t>
      </w:r>
      <w:r w:rsidR="007D0B68" w:rsidRPr="00181C77">
        <w:rPr>
          <w:rFonts w:cs="Times New Roman"/>
          <w:spacing w:val="-1"/>
        </w:rPr>
        <w:t>c</w:t>
      </w:r>
      <w:r w:rsidR="007D0B68" w:rsidRPr="00181C77">
        <w:rPr>
          <w:rFonts w:cs="Times New Roman"/>
        </w:rPr>
        <w:t>ontain d</w:t>
      </w:r>
      <w:r w:rsidR="007D0B68" w:rsidRPr="00181C77">
        <w:rPr>
          <w:rFonts w:cs="Times New Roman"/>
          <w:spacing w:val="-1"/>
        </w:rPr>
        <w:t>e</w:t>
      </w:r>
      <w:r w:rsidR="007D0B68" w:rsidRPr="00181C77">
        <w:rPr>
          <w:rFonts w:cs="Times New Roman"/>
          <w:spacing w:val="2"/>
        </w:rPr>
        <w:t>t</w:t>
      </w:r>
      <w:r w:rsidR="007D0B68" w:rsidRPr="00181C77">
        <w:rPr>
          <w:rFonts w:cs="Times New Roman"/>
          <w:spacing w:val="-1"/>
        </w:rPr>
        <w:t>a</w:t>
      </w:r>
      <w:r w:rsidR="007D0B68" w:rsidRPr="00181C77">
        <w:rPr>
          <w:rFonts w:cs="Times New Roman"/>
        </w:rPr>
        <w:t>il of histori</w:t>
      </w:r>
      <w:r w:rsidR="007D0B68" w:rsidRPr="00181C77">
        <w:rPr>
          <w:rFonts w:cs="Times New Roman"/>
          <w:spacing w:val="-1"/>
        </w:rPr>
        <w:t>ca</w:t>
      </w:r>
      <w:r w:rsidR="007D0B68" w:rsidRPr="00181C77">
        <w:rPr>
          <w:rFonts w:cs="Times New Roman"/>
        </w:rPr>
        <w:t xml:space="preserve">l and </w:t>
      </w:r>
      <w:r w:rsidR="007D0B68" w:rsidRPr="00181C77">
        <w:rPr>
          <w:rFonts w:cs="Times New Roman"/>
          <w:spacing w:val="-2"/>
        </w:rPr>
        <w:t>f</w:t>
      </w:r>
      <w:r w:rsidR="007D0B68" w:rsidRPr="00181C77">
        <w:rPr>
          <w:rFonts w:cs="Times New Roman"/>
        </w:rPr>
        <w:t>o</w:t>
      </w:r>
      <w:r w:rsidR="007D0B68" w:rsidRPr="00181C77">
        <w:rPr>
          <w:rFonts w:cs="Times New Roman"/>
          <w:spacing w:val="1"/>
        </w:rPr>
        <w:t>r</w:t>
      </w:r>
      <w:r w:rsidR="007D0B68" w:rsidRPr="00181C77">
        <w:rPr>
          <w:rFonts w:cs="Times New Roman"/>
          <w:spacing w:val="-1"/>
        </w:rPr>
        <w:t>e</w:t>
      </w:r>
      <w:r w:rsidR="007D0B68" w:rsidRPr="00181C77">
        <w:rPr>
          <w:rFonts w:cs="Times New Roman"/>
          <w:spacing w:val="1"/>
        </w:rPr>
        <w:t>c</w:t>
      </w:r>
      <w:r w:rsidR="007D0B68" w:rsidRPr="00181C77">
        <w:rPr>
          <w:rFonts w:cs="Times New Roman"/>
          <w:spacing w:val="-1"/>
        </w:rPr>
        <w:t>a</w:t>
      </w:r>
      <w:r w:rsidR="007D0B68" w:rsidRPr="00181C77">
        <w:rPr>
          <w:rFonts w:cs="Times New Roman"/>
        </w:rPr>
        <w:t xml:space="preserve">st </w:t>
      </w:r>
      <w:r w:rsidR="007D0B68" w:rsidRPr="00181C77">
        <w:rPr>
          <w:rFonts w:cs="Times New Roman"/>
          <w:spacing w:val="1"/>
        </w:rPr>
        <w:t>C</w:t>
      </w:r>
      <w:r w:rsidR="007D0B68" w:rsidRPr="00181C77">
        <w:rPr>
          <w:rFonts w:cs="Times New Roman"/>
        </w:rPr>
        <w:t xml:space="preserve">DCM </w:t>
      </w:r>
      <w:proofErr w:type="gramStart"/>
      <w:r w:rsidR="007D0B68" w:rsidRPr="00181C77">
        <w:rPr>
          <w:rFonts w:cs="Times New Roman"/>
        </w:rPr>
        <w:t>inputs,</w:t>
      </w:r>
      <w:proofErr w:type="gramEnd"/>
      <w:r w:rsidR="007D0B68" w:rsidRPr="00181C77">
        <w:rPr>
          <w:rFonts w:cs="Times New Roman"/>
        </w:rPr>
        <w:t xml:space="preserve"> </w:t>
      </w:r>
      <w:r w:rsidR="007D0B68" w:rsidRPr="00181C77">
        <w:rPr>
          <w:rFonts w:cs="Times New Roman"/>
          <w:spacing w:val="-1"/>
        </w:rPr>
        <w:t>a</w:t>
      </w:r>
      <w:r w:rsidR="007D0B68" w:rsidRPr="00181C77">
        <w:rPr>
          <w:rFonts w:cs="Times New Roman"/>
        </w:rPr>
        <w:t>nd a</w:t>
      </w:r>
      <w:r w:rsidR="007D0B68" w:rsidRPr="00181C77">
        <w:rPr>
          <w:rFonts w:cs="Times New Roman"/>
          <w:spacing w:val="-1"/>
        </w:rPr>
        <w:t xml:space="preserve"> </w:t>
      </w:r>
      <w:r w:rsidR="007D0B68" w:rsidRPr="00181C77">
        <w:rPr>
          <w:rFonts w:cs="Times New Roman"/>
        </w:rPr>
        <w:t>fo</w:t>
      </w:r>
      <w:r w:rsidR="007D0B68" w:rsidRPr="00181C77">
        <w:rPr>
          <w:rFonts w:cs="Times New Roman"/>
          <w:spacing w:val="-2"/>
        </w:rPr>
        <w:t>r</w:t>
      </w:r>
      <w:r w:rsidR="007D0B68" w:rsidRPr="00181C77">
        <w:rPr>
          <w:rFonts w:cs="Times New Roman"/>
          <w:spacing w:val="1"/>
        </w:rPr>
        <w:t>e</w:t>
      </w:r>
      <w:r w:rsidR="007D0B68" w:rsidRPr="00181C77">
        <w:rPr>
          <w:rFonts w:cs="Times New Roman"/>
          <w:spacing w:val="-1"/>
        </w:rPr>
        <w:t>ca</w:t>
      </w:r>
      <w:r w:rsidR="007D0B68" w:rsidRPr="00181C77">
        <w:rPr>
          <w:rFonts w:cs="Times New Roman"/>
        </w:rPr>
        <w:t xml:space="preserve">st of use of </w:t>
      </w:r>
      <w:r w:rsidR="007D0B68" w:rsidRPr="00181C77">
        <w:rPr>
          <w:rFonts w:cs="Times New Roman"/>
          <w:spacing w:val="1"/>
        </w:rPr>
        <w:t>s</w:t>
      </w:r>
      <w:r w:rsidR="007D0B68" w:rsidRPr="00181C77">
        <w:rPr>
          <w:rFonts w:cs="Times New Roman"/>
          <w:spacing w:val="-5"/>
        </w:rPr>
        <w:t>y</w:t>
      </w:r>
      <w:r w:rsidR="007D0B68" w:rsidRPr="00181C77">
        <w:rPr>
          <w:rFonts w:cs="Times New Roman"/>
        </w:rPr>
        <w:t>stem t</w:t>
      </w:r>
      <w:r w:rsidR="007D0B68" w:rsidRPr="00181C77">
        <w:rPr>
          <w:rFonts w:cs="Times New Roman"/>
          <w:spacing w:val="1"/>
        </w:rPr>
        <w:t>a</w:t>
      </w:r>
      <w:r w:rsidR="007D0B68" w:rsidRPr="00181C77">
        <w:rPr>
          <w:rFonts w:cs="Times New Roman"/>
        </w:rPr>
        <w:t>ri</w:t>
      </w:r>
      <w:r w:rsidR="007D0B68" w:rsidRPr="00181C77">
        <w:rPr>
          <w:rFonts w:cs="Times New Roman"/>
          <w:spacing w:val="-1"/>
        </w:rPr>
        <w:t>f</w:t>
      </w:r>
      <w:r w:rsidR="007D0B68" w:rsidRPr="00181C77">
        <w:rPr>
          <w:rFonts w:cs="Times New Roman"/>
        </w:rPr>
        <w:t xml:space="preserve">fs </w:t>
      </w:r>
      <w:r w:rsidR="007D0B68" w:rsidRPr="00181C77">
        <w:rPr>
          <w:rFonts w:cs="Times New Roman"/>
          <w:spacing w:val="-2"/>
        </w:rPr>
        <w:t>f</w:t>
      </w:r>
      <w:r w:rsidR="007D0B68" w:rsidRPr="00181C77">
        <w:rPr>
          <w:rFonts w:cs="Times New Roman"/>
          <w:spacing w:val="2"/>
        </w:rPr>
        <w:t>o</w:t>
      </w:r>
      <w:r w:rsidR="007D0B68" w:rsidRPr="00181C77">
        <w:rPr>
          <w:rFonts w:cs="Times New Roman"/>
        </w:rPr>
        <w:t>r the</w:t>
      </w:r>
      <w:r w:rsidR="007D0B68" w:rsidRPr="00181C77">
        <w:rPr>
          <w:rFonts w:cs="Times New Roman"/>
          <w:spacing w:val="-2"/>
        </w:rPr>
        <w:t xml:space="preserve"> </w:t>
      </w:r>
      <w:r w:rsidR="007D0B68" w:rsidRPr="00181C77">
        <w:rPr>
          <w:rFonts w:cs="Times New Roman"/>
          <w:spacing w:val="2"/>
        </w:rPr>
        <w:t>n</w:t>
      </w:r>
      <w:r w:rsidR="007D0B68" w:rsidRPr="00181C77">
        <w:rPr>
          <w:rFonts w:cs="Times New Roman"/>
          <w:spacing w:val="-1"/>
        </w:rPr>
        <w:t>e</w:t>
      </w:r>
      <w:r w:rsidR="007D0B68" w:rsidRPr="00181C77">
        <w:rPr>
          <w:rFonts w:cs="Times New Roman"/>
          <w:spacing w:val="2"/>
        </w:rPr>
        <w:t>x</w:t>
      </w:r>
      <w:r w:rsidR="007D0B68" w:rsidRPr="00181C77">
        <w:rPr>
          <w:rFonts w:cs="Times New Roman"/>
        </w:rPr>
        <w:t>t 5</w:t>
      </w:r>
      <w:r w:rsidR="007D0B68" w:rsidRPr="00181C77">
        <w:rPr>
          <w:rFonts w:cs="Times New Roman"/>
          <w:spacing w:val="2"/>
        </w:rPr>
        <w:t xml:space="preserve"> </w:t>
      </w:r>
      <w:r w:rsidR="007D0B68" w:rsidRPr="00181C77">
        <w:rPr>
          <w:rFonts w:cs="Times New Roman"/>
          <w:spacing w:val="-5"/>
        </w:rPr>
        <w:t>y</w:t>
      </w:r>
      <w:r w:rsidR="007D0B68" w:rsidRPr="00181C77">
        <w:rPr>
          <w:rFonts w:cs="Times New Roman"/>
          <w:spacing w:val="-1"/>
        </w:rPr>
        <w:t>ea</w:t>
      </w:r>
      <w:r w:rsidR="007D0B68" w:rsidRPr="00181C77">
        <w:rPr>
          <w:rFonts w:cs="Times New Roman"/>
        </w:rPr>
        <w:t xml:space="preserve">rs, in </w:t>
      </w:r>
      <w:r w:rsidR="007D0B68" w:rsidRPr="00181C77">
        <w:rPr>
          <w:rFonts w:cs="Times New Roman"/>
          <w:spacing w:val="1"/>
        </w:rPr>
        <w:t>a</w:t>
      </w:r>
      <w:r w:rsidR="007D0B68" w:rsidRPr="00181C77">
        <w:rPr>
          <w:rFonts w:cs="Times New Roman"/>
          <w:spacing w:val="-1"/>
        </w:rPr>
        <w:t>cc</w:t>
      </w:r>
      <w:r w:rsidR="007D0B68" w:rsidRPr="00181C77">
        <w:rPr>
          <w:rFonts w:cs="Times New Roman"/>
        </w:rPr>
        <w:t>or</w:t>
      </w:r>
      <w:r w:rsidR="007D0B68" w:rsidRPr="00181C77">
        <w:rPr>
          <w:rFonts w:cs="Times New Roman"/>
          <w:spacing w:val="1"/>
        </w:rPr>
        <w:t>d</w:t>
      </w:r>
      <w:r w:rsidR="007D0B68" w:rsidRPr="00181C77">
        <w:rPr>
          <w:rFonts w:cs="Times New Roman"/>
          <w:spacing w:val="-1"/>
        </w:rPr>
        <w:t>a</w:t>
      </w:r>
      <w:r w:rsidR="007D0B68" w:rsidRPr="00181C77">
        <w:rPr>
          <w:rFonts w:cs="Times New Roman"/>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 xml:space="preserve">with </w:t>
      </w:r>
      <w:r w:rsidR="007D0B68" w:rsidRPr="00181C77">
        <w:rPr>
          <w:rFonts w:cs="Times New Roman"/>
          <w:spacing w:val="1"/>
        </w:rPr>
        <w:t>P</w:t>
      </w:r>
      <w:r w:rsidR="007D0B68" w:rsidRPr="00181C77">
        <w:rPr>
          <w:rFonts w:cs="Times New Roman"/>
          <w:spacing w:val="-1"/>
        </w:rPr>
        <w:t>a</w:t>
      </w:r>
      <w:r w:rsidR="007D0B68" w:rsidRPr="00181C77">
        <w:rPr>
          <w:rFonts w:cs="Times New Roman"/>
        </w:rPr>
        <w:t>ra</w:t>
      </w:r>
      <w:r w:rsidR="007D0B68" w:rsidRPr="00181C77">
        <w:rPr>
          <w:rFonts w:cs="Times New Roman"/>
          <w:spacing w:val="-3"/>
        </w:rPr>
        <w:t>g</w:t>
      </w:r>
      <w:r w:rsidR="007D0B68" w:rsidRPr="00181C77">
        <w:rPr>
          <w:rFonts w:cs="Times New Roman"/>
          <w:spacing w:val="1"/>
        </w:rPr>
        <w:t>r</w:t>
      </w:r>
      <w:r w:rsidR="007D0B68" w:rsidRPr="00181C77">
        <w:rPr>
          <w:rFonts w:cs="Times New Roman"/>
          <w:spacing w:val="-1"/>
        </w:rPr>
        <w:t>a</w:t>
      </w:r>
      <w:r w:rsidR="007D0B68" w:rsidRPr="00181C77">
        <w:rPr>
          <w:rFonts w:cs="Times New Roman"/>
        </w:rPr>
        <w:t>ph 2. The</w:t>
      </w:r>
      <w:r w:rsidR="007D0B68" w:rsidRPr="00181C77">
        <w:rPr>
          <w:rFonts w:cs="Times New Roman"/>
          <w:spacing w:val="-2"/>
        </w:rPr>
        <w:t xml:space="preserve"> </w:t>
      </w:r>
      <w:r w:rsidR="007D0B68" w:rsidRPr="00181C77">
        <w:rPr>
          <w:rFonts w:cs="Times New Roman"/>
          <w:spacing w:val="2"/>
        </w:rPr>
        <w:t>t</w:t>
      </w:r>
      <w:r w:rsidR="007D0B68" w:rsidRPr="00181C77">
        <w:rPr>
          <w:rFonts w:cs="Times New Roman"/>
          <w:spacing w:val="-1"/>
        </w:rPr>
        <w:t>e</w:t>
      </w:r>
      <w:r w:rsidR="007D0B68" w:rsidRPr="00181C77">
        <w:rPr>
          <w:rFonts w:cs="Times New Roman"/>
        </w:rPr>
        <w:t>mpl</w:t>
      </w:r>
      <w:r w:rsidR="007D0B68" w:rsidRPr="00181C77">
        <w:rPr>
          <w:rFonts w:cs="Times New Roman"/>
          <w:spacing w:val="-1"/>
        </w:rPr>
        <w:t>a</w:t>
      </w:r>
      <w:r w:rsidR="007D0B68" w:rsidRPr="00181C77">
        <w:rPr>
          <w:rFonts w:cs="Times New Roman"/>
        </w:rPr>
        <w:t>te to be</w:t>
      </w:r>
      <w:r w:rsidR="007D0B68" w:rsidRPr="00181C77">
        <w:rPr>
          <w:rFonts w:cs="Times New Roman"/>
          <w:spacing w:val="-1"/>
        </w:rPr>
        <w:t xml:space="preserve"> </w:t>
      </w:r>
      <w:r w:rsidR="007D0B68" w:rsidRPr="00181C77">
        <w:rPr>
          <w:rFonts w:cs="Times New Roman"/>
        </w:rPr>
        <w:t>us</w:t>
      </w:r>
      <w:r w:rsidR="007D0B68" w:rsidRPr="00181C77">
        <w:rPr>
          <w:rFonts w:cs="Times New Roman"/>
          <w:spacing w:val="-1"/>
        </w:rPr>
        <w:t>e</w:t>
      </w:r>
      <w:r w:rsidR="007D0B68" w:rsidRPr="00181C77">
        <w:rPr>
          <w:rFonts w:cs="Times New Roman"/>
        </w:rPr>
        <w:t>d for</w:t>
      </w:r>
      <w:r w:rsidR="007D0B68" w:rsidRPr="00181C77">
        <w:rPr>
          <w:rFonts w:cs="Times New Roman"/>
          <w:spacing w:val="-2"/>
        </w:rPr>
        <w:t xml:space="preserve"> </w:t>
      </w:r>
      <w:r w:rsidR="007D0B68" w:rsidRPr="00181C77">
        <w:rPr>
          <w:rFonts w:cs="Times New Roman"/>
        </w:rPr>
        <w:t>t</w:t>
      </w:r>
      <w:r w:rsidR="007D0B68" w:rsidRPr="00181C77">
        <w:rPr>
          <w:rFonts w:cs="Times New Roman"/>
          <w:spacing w:val="2"/>
        </w:rPr>
        <w:t>h</w:t>
      </w:r>
      <w:r w:rsidR="007D0B68" w:rsidRPr="00181C77">
        <w:rPr>
          <w:rFonts w:cs="Times New Roman"/>
        </w:rPr>
        <w:t>e</w:t>
      </w:r>
      <w:r w:rsidR="007D0B68" w:rsidRPr="00181C77">
        <w:rPr>
          <w:rFonts w:cs="Times New Roman"/>
          <w:spacing w:val="-1"/>
        </w:rPr>
        <w:t xml:space="preserve"> </w:t>
      </w:r>
      <w:r w:rsidR="007D0B68" w:rsidRPr="00181C77">
        <w:rPr>
          <w:rFonts w:cs="Times New Roman"/>
        </w:rPr>
        <w:t>p</w:t>
      </w:r>
      <w:r w:rsidR="007D0B68" w:rsidRPr="00181C77">
        <w:rPr>
          <w:rFonts w:cs="Times New Roman"/>
          <w:spacing w:val="-1"/>
        </w:rPr>
        <w:t>ac</w:t>
      </w:r>
      <w:r w:rsidR="007D0B68" w:rsidRPr="00181C77">
        <w:rPr>
          <w:rFonts w:cs="Times New Roman"/>
        </w:rPr>
        <w:t>k s</w:t>
      </w:r>
      <w:r w:rsidR="007D0B68" w:rsidRPr="00181C77">
        <w:rPr>
          <w:rFonts w:cs="Times New Roman"/>
          <w:spacing w:val="2"/>
        </w:rPr>
        <w:t>h</w:t>
      </w:r>
      <w:r w:rsidR="007D0B68" w:rsidRPr="00181C77">
        <w:rPr>
          <w:rFonts w:cs="Times New Roman"/>
          <w:spacing w:val="-1"/>
        </w:rPr>
        <w:t>a</w:t>
      </w:r>
      <w:r w:rsidR="007D0B68" w:rsidRPr="00181C77">
        <w:rPr>
          <w:rFonts w:cs="Times New Roman"/>
        </w:rPr>
        <w:t>ll be</w:t>
      </w:r>
      <w:r w:rsidR="007D0B68" w:rsidRPr="00181C77">
        <w:rPr>
          <w:rFonts w:cs="Times New Roman"/>
          <w:spacing w:val="-1"/>
        </w:rPr>
        <w:t xml:space="preserve"> </w:t>
      </w:r>
      <w:r w:rsidR="007D0B68" w:rsidRPr="00181C77">
        <w:rPr>
          <w:rFonts w:cs="Times New Roman"/>
        </w:rPr>
        <w:t>ARP model v</w:t>
      </w:r>
      <w:r w:rsidR="007D0B68" w:rsidRPr="00181C77">
        <w:rPr>
          <w:rFonts w:cs="Times New Roman"/>
          <w:spacing w:val="-1"/>
        </w:rPr>
        <w:t>e</w:t>
      </w:r>
      <w:r w:rsidR="007D0B68" w:rsidRPr="00181C77">
        <w:rPr>
          <w:rFonts w:cs="Times New Roman"/>
        </w:rPr>
        <w:t xml:space="preserve">rsion </w:t>
      </w:r>
      <w:r w:rsidR="005053DC" w:rsidRPr="00181C77">
        <w:rPr>
          <w:rFonts w:cs="Times New Roman"/>
        </w:rPr>
        <w:t xml:space="preserve">xxx </w:t>
      </w:r>
      <w:r w:rsidR="005053DC" w:rsidRPr="00181C77">
        <w:rPr>
          <w:rFonts w:cs="Times New Roman"/>
          <w:spacing w:val="-1"/>
        </w:rPr>
        <w:t>when</w:t>
      </w:r>
      <w:r w:rsidR="005053DC" w:rsidRPr="00181C77">
        <w:rPr>
          <w:rFonts w:cs="Times New Roman"/>
        </w:rPr>
        <w:t xml:space="preserve"> </w:t>
      </w:r>
      <w:r w:rsidR="007D0B68" w:rsidRPr="00181C77">
        <w:rPr>
          <w:rFonts w:cs="Times New Roman"/>
        </w:rPr>
        <w:t>issu</w:t>
      </w:r>
      <w:r w:rsidR="007D0B68" w:rsidRPr="00181C77">
        <w:rPr>
          <w:rFonts w:cs="Times New Roman"/>
          <w:spacing w:val="-1"/>
        </w:rPr>
        <w:t>e</w:t>
      </w:r>
      <w:r w:rsidR="007D0B68" w:rsidRPr="00181C77">
        <w:rPr>
          <w:rFonts w:cs="Times New Roman"/>
        </w:rPr>
        <w:t xml:space="preserve">d </w:t>
      </w:r>
      <w:r w:rsidR="007D0B68" w:rsidRPr="00181C77">
        <w:rPr>
          <w:rFonts w:cs="Times New Roman"/>
          <w:spacing w:val="2"/>
        </w:rPr>
        <w:t>b</w:t>
      </w:r>
      <w:r w:rsidR="007D0B68" w:rsidRPr="00181C77">
        <w:rPr>
          <w:rFonts w:cs="Times New Roman"/>
        </w:rPr>
        <w:t>y</w:t>
      </w:r>
      <w:r w:rsidR="007D0B68" w:rsidRPr="00181C77">
        <w:rPr>
          <w:rFonts w:cs="Times New Roman"/>
          <w:spacing w:val="-5"/>
        </w:rPr>
        <w:t xml:space="preserve"> </w:t>
      </w:r>
      <w:r w:rsidR="007D0B68" w:rsidRPr="00181C77">
        <w:rPr>
          <w:rFonts w:cs="Times New Roman"/>
        </w:rPr>
        <w:t>t</w:t>
      </w:r>
      <w:r w:rsidR="007D0B68" w:rsidRPr="00181C77">
        <w:rPr>
          <w:rFonts w:cs="Times New Roman"/>
          <w:spacing w:val="2"/>
        </w:rPr>
        <w:t>h</w:t>
      </w:r>
      <w:r w:rsidR="007D0B68" w:rsidRPr="00181C77">
        <w:rPr>
          <w:rFonts w:cs="Times New Roman"/>
        </w:rPr>
        <w:t>e</w:t>
      </w:r>
      <w:r w:rsidR="007D0B68" w:rsidRPr="00181C77">
        <w:rPr>
          <w:rFonts w:cs="Times New Roman"/>
          <w:spacing w:val="-1"/>
        </w:rPr>
        <w:t xml:space="preserve"> </w:t>
      </w:r>
      <w:r w:rsidR="007D0B68" w:rsidRPr="00181C77">
        <w:rPr>
          <w:rFonts w:cs="Times New Roman"/>
          <w:spacing w:val="2"/>
        </w:rPr>
        <w:t>P</w:t>
      </w:r>
      <w:r w:rsidR="007D0B68" w:rsidRPr="00181C77">
        <w:rPr>
          <w:rFonts w:cs="Times New Roman"/>
          <w:spacing w:val="-1"/>
        </w:rPr>
        <w:t>a</w:t>
      </w:r>
      <w:r w:rsidR="007D0B68" w:rsidRPr="00181C77">
        <w:rPr>
          <w:rFonts w:cs="Times New Roman"/>
        </w:rPr>
        <w:t>n</w:t>
      </w:r>
      <w:r w:rsidR="007D0B68" w:rsidRPr="00181C77">
        <w:rPr>
          <w:rFonts w:cs="Times New Roman"/>
          <w:spacing w:val="-1"/>
        </w:rPr>
        <w:t>e</w:t>
      </w:r>
      <w:r w:rsidR="007D0B68" w:rsidRPr="00181C77">
        <w:rPr>
          <w:rFonts w:cs="Times New Roman"/>
        </w:rPr>
        <w:t>l</w:t>
      </w:r>
      <w:r w:rsidR="007D0B68" w:rsidRPr="00181C77">
        <w:rPr>
          <w:rFonts w:cs="Times New Roman"/>
          <w:spacing w:val="2"/>
        </w:rPr>
        <w:t xml:space="preserve"> </w:t>
      </w:r>
      <w:r w:rsidR="005053DC" w:rsidRPr="00181C77">
        <w:rPr>
          <w:rFonts w:cs="Times New Roman"/>
        </w:rPr>
        <w:t>in accordance with Clause 14.5.</w:t>
      </w:r>
      <w:r w:rsidR="00ED4B80">
        <w:rPr>
          <w:rFonts w:cs="Times New Roman"/>
        </w:rPr>
        <w:t>3</w:t>
      </w:r>
      <w:r w:rsidR="007D0B68" w:rsidRPr="00181C77">
        <w:rPr>
          <w:rFonts w:cs="Times New Roman"/>
        </w:rPr>
        <w:t>.</w:t>
      </w:r>
    </w:p>
    <w:p w:rsidR="00266186" w:rsidRPr="00181C77" w:rsidRDefault="00266186" w:rsidP="00181C77">
      <w:pPr>
        <w:spacing w:after="240" w:line="360" w:lineRule="auto"/>
      </w:pPr>
    </w:p>
    <w:p w:rsidR="00266186" w:rsidRDefault="00266186" w:rsidP="00266186">
      <w:pPr>
        <w:spacing w:line="200" w:lineRule="exact"/>
        <w:rPr>
          <w:del w:id="295" w:author="Author"/>
          <w:sz w:val="20"/>
          <w:szCs w:val="20"/>
        </w:rPr>
      </w:pPr>
    </w:p>
    <w:p w:rsidR="00266186" w:rsidRDefault="00266186" w:rsidP="00266186">
      <w:pPr>
        <w:spacing w:line="200" w:lineRule="exact"/>
        <w:rPr>
          <w:del w:id="296" w:author="Author"/>
          <w:sz w:val="20"/>
          <w:szCs w:val="20"/>
        </w:rPr>
      </w:pPr>
    </w:p>
    <w:p w:rsidR="005053DC" w:rsidRPr="005053DC" w:rsidRDefault="005053DC" w:rsidP="005053DC">
      <w:pPr>
        <w:rPr>
          <w:del w:id="297" w:author="Author"/>
          <w:rFonts w:ascii="Arial" w:hAnsi="Arial" w:cs="Arial"/>
        </w:rPr>
      </w:pPr>
      <w:del w:id="298" w:author="Author">
        <w:r w:rsidRPr="005053DC">
          <w:rPr>
            <w:rFonts w:ascii="Arial" w:hAnsi="Arial" w:cs="Arial"/>
            <w:highlight w:val="yellow"/>
          </w:rPr>
          <w:delText>Sample wording to be added to new PCDM Schedule to be provided for DCP 234</w:delText>
        </w:r>
      </w:del>
    </w:p>
    <w:p w:rsidR="005053DC" w:rsidRDefault="005053DC" w:rsidP="00266186">
      <w:pPr>
        <w:spacing w:line="200" w:lineRule="exact"/>
        <w:rPr>
          <w:del w:id="299" w:author="Author"/>
          <w:sz w:val="20"/>
          <w:szCs w:val="20"/>
        </w:rPr>
      </w:pPr>
    </w:p>
    <w:p w:rsidR="005053DC" w:rsidRPr="00181C77" w:rsidRDefault="005053DC" w:rsidP="00181C77">
      <w:pPr>
        <w:spacing w:after="240" w:line="360" w:lineRule="auto"/>
        <w:ind w:right="58"/>
      </w:pPr>
      <w:r w:rsidRPr="00181C77">
        <w:rPr>
          <w:b/>
          <w:bCs/>
        </w:rPr>
        <w:t>S</w:t>
      </w:r>
      <w:r w:rsidRPr="00181C77">
        <w:rPr>
          <w:b/>
          <w:bCs/>
          <w:spacing w:val="-2"/>
        </w:rPr>
        <w:t>C</w:t>
      </w:r>
      <w:r w:rsidRPr="00181C77">
        <w:rPr>
          <w:b/>
          <w:bCs/>
        </w:rPr>
        <w:t>HE</w:t>
      </w:r>
      <w:r w:rsidRPr="00181C77">
        <w:rPr>
          <w:b/>
          <w:bCs/>
          <w:spacing w:val="-2"/>
        </w:rPr>
        <w:t>DU</w:t>
      </w:r>
      <w:r w:rsidRPr="00181C77">
        <w:rPr>
          <w:b/>
          <w:bCs/>
        </w:rPr>
        <w:t>LE XX</w:t>
      </w:r>
      <w:ins w:id="300" w:author="Author">
        <w:r w:rsidR="00ED4B80" w:rsidRPr="00181C77">
          <w:rPr>
            <w:rStyle w:val="FootnoteReference"/>
          </w:rPr>
          <w:footnoteReference w:id="10"/>
        </w:r>
      </w:ins>
      <w:r w:rsidRPr="00181C77">
        <w:rPr>
          <w:b/>
          <w:bCs/>
          <w:spacing w:val="-2"/>
        </w:rPr>
        <w:t xml:space="preserve"> </w:t>
      </w:r>
      <w:r w:rsidRPr="00181C77">
        <w:rPr>
          <w:b/>
          <w:bCs/>
        </w:rPr>
        <w:t>–</w:t>
      </w:r>
      <w:r w:rsidRPr="00181C77">
        <w:rPr>
          <w:b/>
          <w:bCs/>
          <w:spacing w:val="1"/>
        </w:rPr>
        <w:t xml:space="preserve"> </w:t>
      </w:r>
      <w:r w:rsidRPr="00181C77">
        <w:rPr>
          <w:b/>
          <w:bCs/>
          <w:spacing w:val="-2"/>
        </w:rPr>
        <w:t>Price Control Disaggregation Methodology</w:t>
      </w:r>
    </w:p>
    <w:p w:rsidR="005053DC" w:rsidRDefault="005053DC" w:rsidP="005053DC">
      <w:pPr>
        <w:spacing w:line="200" w:lineRule="exact"/>
        <w:rPr>
          <w:del w:id="303" w:author="Author"/>
          <w:sz w:val="20"/>
          <w:szCs w:val="20"/>
        </w:rPr>
      </w:pPr>
    </w:p>
    <w:p w:rsidR="005053DC" w:rsidRDefault="005053DC" w:rsidP="005053DC">
      <w:pPr>
        <w:spacing w:line="200" w:lineRule="exact"/>
        <w:rPr>
          <w:del w:id="304" w:author="Author"/>
          <w:sz w:val="20"/>
          <w:szCs w:val="20"/>
        </w:rPr>
      </w:pPr>
    </w:p>
    <w:p w:rsidR="005053DC" w:rsidRPr="00181C77" w:rsidRDefault="005053DC" w:rsidP="00181C77">
      <w:pPr>
        <w:spacing w:after="240" w:line="360" w:lineRule="auto"/>
        <w:ind w:left="100"/>
        <w:rPr>
          <w:b/>
          <w:bCs/>
        </w:rPr>
      </w:pPr>
      <w:r w:rsidRPr="00181C77">
        <w:rPr>
          <w:b/>
          <w:bCs/>
        </w:rPr>
        <w:t>Implementation Date</w:t>
      </w:r>
    </w:p>
    <w:p w:rsidR="005053DC" w:rsidRDefault="005053DC" w:rsidP="005053DC">
      <w:pPr>
        <w:ind w:left="100"/>
        <w:rPr>
          <w:del w:id="305" w:author="Author"/>
          <w:b/>
          <w:bCs/>
        </w:rPr>
      </w:pPr>
    </w:p>
    <w:p w:rsidR="005053DC" w:rsidRPr="00181C77" w:rsidRDefault="005053DC" w:rsidP="00181C77">
      <w:pPr>
        <w:spacing w:after="240" w:line="360" w:lineRule="auto"/>
        <w:ind w:left="100"/>
        <w:rPr>
          <w:b/>
          <w:bCs/>
        </w:rPr>
      </w:pPr>
      <w:r w:rsidRPr="00181C77">
        <w:rPr>
          <w:b/>
          <w:bCs/>
        </w:rPr>
        <w:t xml:space="preserve">This Schedule XX, version x, is to be </w:t>
      </w:r>
      <w:del w:id="306" w:author="Author">
        <w:r>
          <w:rPr>
            <w:b/>
            <w:bCs/>
          </w:rPr>
          <w:delText xml:space="preserve">implemented on, and consequently </w:delText>
        </w:r>
      </w:del>
      <w:r w:rsidRPr="00181C77">
        <w:rPr>
          <w:b/>
          <w:bCs/>
        </w:rPr>
        <w:t xml:space="preserve">used for the calculation of </w:t>
      </w:r>
      <w:del w:id="307" w:author="Author">
        <w:r>
          <w:rPr>
            <w:b/>
            <w:bCs/>
          </w:rPr>
          <w:delText>charges</w:delText>
        </w:r>
      </w:del>
      <w:ins w:id="308" w:author="Author">
        <w:r w:rsidR="008D321E" w:rsidRPr="00181C77">
          <w:rPr>
            <w:b/>
            <w:bCs/>
          </w:rPr>
          <w:t>Use of System C</w:t>
        </w:r>
        <w:r w:rsidRPr="00181C77">
          <w:rPr>
            <w:b/>
            <w:bCs/>
          </w:rPr>
          <w:t>harges</w:t>
        </w:r>
      </w:ins>
      <w:r w:rsidRPr="00181C77">
        <w:rPr>
          <w:b/>
          <w:bCs/>
        </w:rPr>
        <w:t xml:space="preserve"> which will become effective from, </w:t>
      </w:r>
      <w:proofErr w:type="spellStart"/>
      <w:r w:rsidRPr="00181C77">
        <w:rPr>
          <w:b/>
          <w:bCs/>
        </w:rPr>
        <w:t>dd</w:t>
      </w:r>
      <w:proofErr w:type="spellEnd"/>
      <w:r w:rsidRPr="00181C77">
        <w:rPr>
          <w:b/>
          <w:bCs/>
        </w:rPr>
        <w:t xml:space="preserve"> </w:t>
      </w:r>
      <w:del w:id="309" w:author="Author">
        <w:r>
          <w:rPr>
            <w:b/>
            <w:bCs/>
          </w:rPr>
          <w:delText>mmm</w:delText>
        </w:r>
      </w:del>
      <w:ins w:id="310" w:author="Author">
        <w:r w:rsidRPr="00181C77">
          <w:rPr>
            <w:b/>
            <w:bCs/>
          </w:rPr>
          <w:t>mm</w:t>
        </w:r>
      </w:ins>
      <w:r w:rsidRPr="00181C77">
        <w:rPr>
          <w:b/>
          <w:bCs/>
        </w:rPr>
        <w:t xml:space="preserve"> </w:t>
      </w:r>
      <w:proofErr w:type="spellStart"/>
      <w:r w:rsidRPr="00181C77">
        <w:rPr>
          <w:b/>
          <w:bCs/>
        </w:rPr>
        <w:t>yyyy</w:t>
      </w:r>
      <w:proofErr w:type="spellEnd"/>
      <w:r w:rsidRPr="00181C77">
        <w:rPr>
          <w:b/>
          <w:bCs/>
        </w:rPr>
        <w:t xml:space="preserve"> </w:t>
      </w:r>
      <w:del w:id="311" w:author="Author">
        <w:r>
          <w:rPr>
            <w:b/>
            <w:bCs/>
          </w:rPr>
          <w:delText>or</w:delText>
        </w:r>
      </w:del>
      <w:ins w:id="312" w:author="Author">
        <w:r w:rsidR="00694A35" w:rsidRPr="00181C77">
          <w:rPr>
            <w:b/>
            <w:bCs/>
          </w:rPr>
          <w:t>and remain effective</w:t>
        </w:r>
      </w:ins>
      <w:r w:rsidRPr="00181C77">
        <w:rPr>
          <w:b/>
          <w:bCs/>
        </w:rPr>
        <w:t xml:space="preserve"> until superseded by a later revised version</w:t>
      </w:r>
      <w:ins w:id="313" w:author="Author">
        <w:r w:rsidR="00FA7E13" w:rsidRPr="00181C77">
          <w:rPr>
            <w:rStyle w:val="FootnoteReference"/>
            <w:b/>
            <w:bCs/>
          </w:rPr>
          <w:footnoteReference w:id="11"/>
        </w:r>
      </w:ins>
      <w:r w:rsidRPr="00181C77">
        <w:rPr>
          <w:b/>
          <w:bCs/>
        </w:rPr>
        <w:t>.</w:t>
      </w:r>
    </w:p>
    <w:p w:rsidR="005053DC" w:rsidRDefault="005053DC" w:rsidP="005053DC">
      <w:pPr>
        <w:spacing w:before="2" w:line="240" w:lineRule="exact"/>
        <w:rPr>
          <w:del w:id="316" w:author="Author"/>
        </w:rPr>
      </w:pPr>
    </w:p>
    <w:p w:rsidR="005053DC" w:rsidRPr="00181C77" w:rsidRDefault="005053DC" w:rsidP="00181C77">
      <w:pPr>
        <w:pStyle w:val="Heading1"/>
        <w:keepNext w:val="0"/>
        <w:numPr>
          <w:ilvl w:val="0"/>
          <w:numId w:val="8"/>
        </w:numPr>
        <w:tabs>
          <w:tab w:val="left" w:pos="861"/>
          <w:tab w:val="left" w:pos="4015"/>
        </w:tabs>
        <w:ind w:right="200"/>
        <w:jc w:val="both"/>
        <w:rPr>
          <w:rFonts w:cs="Times New Roman"/>
          <w:b w:val="0"/>
          <w:bCs w:val="0"/>
          <w:szCs w:val="24"/>
          <w:u w:val="none"/>
        </w:rPr>
      </w:pPr>
      <w:r w:rsidRPr="00181C77">
        <w:rPr>
          <w:rFonts w:cs="Times New Roman"/>
          <w:szCs w:val="24"/>
          <w:u w:val="thick" w:color="000000"/>
        </w:rPr>
        <w:t>INTRODU</w:t>
      </w:r>
      <w:r w:rsidRPr="00181C77">
        <w:rPr>
          <w:rFonts w:cs="Times New Roman"/>
          <w:spacing w:val="-2"/>
          <w:szCs w:val="24"/>
          <w:u w:val="thick" w:color="000000"/>
        </w:rPr>
        <w:t>C</w:t>
      </w:r>
      <w:r w:rsidRPr="00181C77">
        <w:rPr>
          <w:rFonts w:cs="Times New Roman"/>
          <w:szCs w:val="24"/>
          <w:u w:val="thick" w:color="000000"/>
        </w:rPr>
        <w:t>TION</w:t>
      </w:r>
    </w:p>
    <w:p w:rsidR="005053DC" w:rsidRDefault="005053DC" w:rsidP="005053DC">
      <w:pPr>
        <w:spacing w:before="5" w:line="100" w:lineRule="exact"/>
        <w:rPr>
          <w:del w:id="317" w:author="Author"/>
          <w:sz w:val="10"/>
          <w:szCs w:val="10"/>
        </w:rPr>
      </w:pPr>
    </w:p>
    <w:p w:rsidR="005053DC" w:rsidRDefault="005053DC" w:rsidP="005053DC">
      <w:pPr>
        <w:spacing w:line="200" w:lineRule="exact"/>
        <w:rPr>
          <w:del w:id="318" w:author="Author"/>
          <w:sz w:val="20"/>
          <w:szCs w:val="20"/>
        </w:rPr>
      </w:pPr>
    </w:p>
    <w:p w:rsidR="005053DC" w:rsidRPr="00181C77" w:rsidRDefault="005053DC" w:rsidP="00181C77">
      <w:pPr>
        <w:pStyle w:val="BodyText"/>
        <w:spacing w:after="240" w:line="360" w:lineRule="auto"/>
        <w:ind w:right="336"/>
        <w:jc w:val="both"/>
        <w:rPr>
          <w:rFonts w:cs="Times New Roman"/>
        </w:rPr>
      </w:pPr>
      <w:r w:rsidRPr="00181C77">
        <w:rPr>
          <w:rFonts w:cs="Times New Roman"/>
          <w:noProof/>
          <w:lang w:val="en-GB" w:eastAsia="en-GB"/>
        </w:rPr>
        <w:t>X.X</w:t>
      </w:r>
      <w:r w:rsidRPr="00181C77">
        <w:rPr>
          <w:rFonts w:cs="Times New Roman"/>
          <w:position w:val="1"/>
        </w:rPr>
        <w:t xml:space="preserve">   </w:t>
      </w:r>
      <w:del w:id="319" w:author="Author">
        <w:r>
          <w:rPr>
            <w:rFonts w:cs="Times New Roman"/>
            <w:position w:val="1"/>
            <w:sz w:val="20"/>
            <w:szCs w:val="20"/>
          </w:rPr>
          <w:delText xml:space="preserve">   </w:delText>
        </w:r>
      </w:del>
      <w:ins w:id="320" w:author="Author">
        <w:r w:rsidR="00ED4B80">
          <w:rPr>
            <w:rFonts w:cs="Times New Roman"/>
            <w:position w:val="1"/>
          </w:rPr>
          <w:tab/>
        </w:r>
      </w:ins>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 m</w:t>
      </w:r>
      <w:r w:rsidRPr="00181C77">
        <w:rPr>
          <w:rFonts w:cs="Times New Roman"/>
          <w:spacing w:val="-1"/>
          <w:position w:val="1"/>
        </w:rPr>
        <w:t>e</w:t>
      </w:r>
      <w:r w:rsidRPr="00181C77">
        <w:rPr>
          <w:rFonts w:cs="Times New Roman"/>
          <w:position w:val="1"/>
        </w:rPr>
        <w:t>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w:t>
      </w:r>
      <w:r w:rsidRPr="00181C77">
        <w:rPr>
          <w:rFonts w:cs="Times New Roman"/>
          <w:spacing w:val="2"/>
          <w:position w:val="1"/>
        </w:rPr>
        <w:t xml:space="preserve"> </w:t>
      </w:r>
      <w:r w:rsidRPr="00181C77">
        <w:rPr>
          <w:rFonts w:cs="Times New Roman"/>
          <w:position w:val="1"/>
        </w:rPr>
        <w:t>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 xml:space="preserve">e </w:t>
      </w:r>
      <w:r w:rsidRPr="00181C77">
        <w:rPr>
          <w:rFonts w:cs="Times New Roman"/>
        </w:rPr>
        <w:t xml:space="preserve">the </w:t>
      </w:r>
      <w:r w:rsidRPr="00181C77">
        <w:rPr>
          <w:rFonts w:cs="Times New Roman"/>
          <w:spacing w:val="-1"/>
        </w:rPr>
        <w:t>PCD</w:t>
      </w:r>
      <w:r w:rsidRPr="00181C77">
        <w:rPr>
          <w:rFonts w:cs="Times New Roman"/>
        </w:rPr>
        <w:t>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w:t>
      </w:r>
      <w:r w:rsidRPr="00181C77">
        <w:rPr>
          <w:rFonts w:cs="Times New Roman"/>
          <w:spacing w:val="1"/>
        </w:rPr>
        <w:t xml:space="preserve"> “</w:t>
      </w:r>
      <w:r w:rsidRPr="00181C77">
        <w:rPr>
          <w:rFonts w:cs="Times New Roman"/>
          <w:spacing w:val="-6"/>
        </w:rPr>
        <w:t>xxx</w:t>
      </w:r>
      <w:r w:rsidRPr="00181C77">
        <w:rPr>
          <w:rFonts w:cs="Times New Roman"/>
        </w:rPr>
        <w:t>”</w:t>
      </w:r>
      <w:r w:rsidRPr="00181C77">
        <w:rPr>
          <w:rFonts w:cs="Times New Roman"/>
          <w:spacing w:val="-1"/>
        </w:rPr>
        <w:t xml:space="preserve"> when</w:t>
      </w:r>
      <w:r w:rsidRPr="00181C77">
        <w:rPr>
          <w:rFonts w:cs="Times New Roman"/>
        </w:rPr>
        <w:t xml:space="preserve">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in accordance with Clause 14.5.</w:t>
      </w:r>
      <w:r w:rsidR="00FA7E13">
        <w:rPr>
          <w:rFonts w:cs="Times New Roman"/>
        </w:rPr>
        <w:t>3</w:t>
      </w:r>
      <w:del w:id="321" w:author="Author">
        <w:r>
          <w:delText>;</w:delText>
        </w:r>
      </w:del>
      <w:ins w:id="322" w:author="Author">
        <w:r w:rsidR="00FA7E13">
          <w:rPr>
            <w:rFonts w:cs="Times New Roman"/>
          </w:rPr>
          <w:t>.</w:t>
        </w:r>
      </w:ins>
    </w:p>
    <w:p w:rsidR="00ED021D" w:rsidRPr="00181C77" w:rsidRDefault="00ED021D" w:rsidP="00181C77">
      <w:pPr>
        <w:pStyle w:val="BodyText"/>
        <w:spacing w:after="240" w:line="360" w:lineRule="auto"/>
        <w:ind w:right="336"/>
        <w:jc w:val="both"/>
        <w:rPr>
          <w:ins w:id="323" w:author="Author"/>
          <w:rFonts w:cs="Times New Roman"/>
        </w:rPr>
      </w:pPr>
    </w:p>
    <w:p w:rsidR="00ED021D" w:rsidRPr="00181C77" w:rsidRDefault="00ED021D" w:rsidP="00ED4B80">
      <w:pPr>
        <w:pStyle w:val="Body3"/>
        <w:rPr>
          <w:ins w:id="324" w:author="Author"/>
        </w:rPr>
      </w:pPr>
      <w:proofErr w:type="spellStart"/>
      <w:ins w:id="325" w:author="Author">
        <w:r w:rsidRPr="00181C77">
          <w:t>Gowling</w:t>
        </w:r>
        <w:proofErr w:type="spellEnd"/>
        <w:r w:rsidRPr="00181C77">
          <w:t xml:space="preserve"> WLG (UK) LLP</w:t>
        </w:r>
        <w:r w:rsidRPr="00181C77">
          <w:br/>
          <w:t>28 July 2017</w:t>
        </w:r>
      </w:ins>
    </w:p>
    <w:p w:rsidR="00ED021D" w:rsidRPr="00181C77" w:rsidRDefault="00ED021D" w:rsidP="00181C77">
      <w:pPr>
        <w:pStyle w:val="BodyText"/>
        <w:spacing w:after="240" w:line="360" w:lineRule="auto"/>
        <w:ind w:right="336"/>
        <w:jc w:val="both"/>
        <w:rPr>
          <w:ins w:id="326" w:author="Author"/>
          <w:rFonts w:cs="Times New Roman"/>
        </w:rPr>
      </w:pPr>
    </w:p>
    <w:p w:rsidR="00266186" w:rsidRPr="00181C77" w:rsidRDefault="00266186" w:rsidP="00181C77">
      <w:pPr>
        <w:spacing w:after="240" w:line="360" w:lineRule="auto"/>
      </w:pPr>
    </w:p>
    <w:p w:rsidR="00266186" w:rsidRPr="00181C77" w:rsidRDefault="00266186" w:rsidP="00181C77">
      <w:pPr>
        <w:spacing w:after="240" w:line="360" w:lineRule="auto"/>
      </w:pPr>
    </w:p>
    <w:p w:rsidR="00266186" w:rsidRPr="00181C77" w:rsidRDefault="00266186" w:rsidP="00181C77">
      <w:pPr>
        <w:spacing w:after="240" w:line="360" w:lineRule="auto"/>
      </w:pPr>
    </w:p>
    <w:p w:rsidR="009C6419" w:rsidRPr="00181C77" w:rsidRDefault="009C6419" w:rsidP="00181C77">
      <w:pPr>
        <w:spacing w:after="240" w:line="360" w:lineRule="auto"/>
      </w:pPr>
    </w:p>
    <w:sectPr w:rsidR="009C6419" w:rsidRPr="00181C77" w:rsidSect="009C6419">
      <w:headerReference w:type="default" r:id="rId23"/>
      <w:footerReference w:type="default" r:id="rId24"/>
      <w:pgSz w:w="11909" w:h="16840"/>
      <w:pgMar w:top="1276" w:right="1280" w:bottom="280" w:left="13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 w:author="Author" w:initials="A">
    <w:p w:rsidR="00900BC3" w:rsidRDefault="00900BC3">
      <w:pPr>
        <w:pStyle w:val="CommentText"/>
      </w:pPr>
      <w:r>
        <w:rPr>
          <w:rStyle w:val="CommentReference"/>
        </w:rPr>
        <w:annotationRef/>
      </w:r>
      <w:r>
        <w:t>Is the intent that DNOs and IDNOs can only vary Use of System Charges with effect from 1 April? If so, we'll amend clause 19 to give effect to the change.</w:t>
      </w:r>
    </w:p>
  </w:comment>
  <w:comment w:id="27" w:author="Author" w:initials="A">
    <w:p w:rsidR="00224392" w:rsidRDefault="00224392">
      <w:pPr>
        <w:pStyle w:val="CommentText"/>
      </w:pPr>
      <w:r>
        <w:rPr>
          <w:rStyle w:val="CommentReference"/>
        </w:rPr>
        <w:annotationRef/>
      </w:r>
      <w:r>
        <w:t>As required in Licence Condition 14.12C</w:t>
      </w:r>
    </w:p>
  </w:comment>
  <w:comment w:id="31" w:author="Author" w:initials="A">
    <w:p w:rsidR="00900BC3" w:rsidRDefault="00900BC3">
      <w:pPr>
        <w:pStyle w:val="CommentText"/>
      </w:pPr>
      <w:r>
        <w:rPr>
          <w:rStyle w:val="CommentReference"/>
        </w:rPr>
        <w:annotationRef/>
      </w:r>
      <w:r>
        <w:t>Has the working group reached a decision as to whether it wishes to be able to override the notice period required for changes to Use of System Charges where all DNOs agree?</w:t>
      </w:r>
    </w:p>
  </w:comment>
  <w:comment w:id="62" w:author="Author" w:initials="A">
    <w:p w:rsidR="0094129A" w:rsidRDefault="0094129A">
      <w:pPr>
        <w:pStyle w:val="CommentText"/>
      </w:pPr>
      <w:r>
        <w:rPr>
          <w:rStyle w:val="CommentReference"/>
        </w:rPr>
        <w:annotationRef/>
      </w:r>
      <w:r>
        <w:t>TBC</w:t>
      </w:r>
    </w:p>
  </w:comment>
  <w:comment w:id="112" w:author="Author" w:initials="A">
    <w:p w:rsidR="009D28B0" w:rsidRDefault="009D28B0">
      <w:pPr>
        <w:pStyle w:val="CommentText"/>
      </w:pPr>
      <w:r>
        <w:rPr>
          <w:rStyle w:val="CommentReference"/>
        </w:rPr>
        <w:annotationRef/>
      </w:r>
      <w:r>
        <w:t>Other suggested wording:</w:t>
      </w:r>
    </w:p>
    <w:p w:rsidR="009D28B0" w:rsidRDefault="009D28B0" w:rsidP="009D28B0">
      <w:pPr>
        <w:pStyle w:val="BodyText"/>
        <w:rPr>
          <w:i/>
        </w:rPr>
      </w:pPr>
      <w:r w:rsidRPr="004B7C4F">
        <w:rPr>
          <w:i/>
        </w:rPr>
        <w:t xml:space="preserve">This Schedule ZZ, version x, is to be </w:t>
      </w:r>
      <w:r w:rsidRPr="004B7C4F">
        <w:rPr>
          <w:i/>
          <w:strike/>
        </w:rPr>
        <w:t>implemented on, and consequently</w:t>
      </w:r>
      <w:r w:rsidRPr="004B7C4F">
        <w:rPr>
          <w:i/>
        </w:rPr>
        <w:t xml:space="preserve"> used for the calculation of charges which will become effective from, </w:t>
      </w:r>
      <w:proofErr w:type="spellStart"/>
      <w:r w:rsidRPr="004B7C4F">
        <w:rPr>
          <w:i/>
        </w:rPr>
        <w:t>dd</w:t>
      </w:r>
      <w:proofErr w:type="spellEnd"/>
      <w:r w:rsidRPr="004B7C4F">
        <w:rPr>
          <w:i/>
        </w:rPr>
        <w:t xml:space="preserve"> mmm </w:t>
      </w:r>
      <w:proofErr w:type="spellStart"/>
      <w:r w:rsidRPr="004B7C4F">
        <w:rPr>
          <w:i/>
        </w:rPr>
        <w:t>yyyy</w:t>
      </w:r>
      <w:proofErr w:type="spellEnd"/>
      <w:r w:rsidRPr="004B7C4F">
        <w:rPr>
          <w:i/>
        </w:rPr>
        <w:t xml:space="preserve"> or until superseded by a later revised version.</w:t>
      </w:r>
    </w:p>
    <w:p w:rsidR="009D28B0" w:rsidRDefault="009D28B0">
      <w:pPr>
        <w:pStyle w:val="CommentText"/>
      </w:pPr>
    </w:p>
    <w:p w:rsidR="009D28B0" w:rsidRDefault="009D28B0">
      <w:pPr>
        <w:pStyle w:val="CommentText"/>
      </w:pPr>
    </w:p>
    <w:p w:rsidR="009D28B0" w:rsidRDefault="009D28B0">
      <w:pPr>
        <w:pStyle w:val="CommentText"/>
      </w:pPr>
      <w:r>
        <w:t>Can you provide clarity please?</w:t>
      </w:r>
    </w:p>
  </w:comment>
  <w:comment w:id="149" w:author="Author" w:initials="A">
    <w:p w:rsidR="006264B1" w:rsidRDefault="006264B1">
      <w:pPr>
        <w:pStyle w:val="CommentText"/>
      </w:pPr>
      <w:r>
        <w:rPr>
          <w:rStyle w:val="CommentReference"/>
        </w:rPr>
        <w:annotationRef/>
      </w:r>
      <w:r>
        <w:t>This will become a separate Schedule following implementation of DCP</w:t>
      </w:r>
      <w:r w:rsidR="009C6419">
        <w:t xml:space="preserve"> 234</w:t>
      </w:r>
    </w:p>
  </w:comment>
  <w:comment w:id="218" w:author="Author" w:initials="A">
    <w:p w:rsidR="009C6419" w:rsidRDefault="009C6419">
      <w:pPr>
        <w:pStyle w:val="CommentText"/>
      </w:pPr>
      <w:r>
        <w:rPr>
          <w:rStyle w:val="CommentReference"/>
        </w:rPr>
        <w:annotationRef/>
      </w:r>
      <w:r>
        <w:t>This will become a separate Schedule following implementation of DCP 234</w:t>
      </w:r>
    </w:p>
  </w:comment>
  <w:comment w:id="268" w:author="Author" w:initials="A">
    <w:p w:rsidR="00266186" w:rsidRDefault="00266186">
      <w:pPr>
        <w:pStyle w:val="CommentText"/>
      </w:pPr>
      <w:r>
        <w:rPr>
          <w:rStyle w:val="CommentReference"/>
        </w:rPr>
        <w:annotationRef/>
      </w:r>
      <w:r>
        <w:t>This will become a separate Schedule following implementation of DCP 234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02B795" w15:done="0"/>
  <w15:commentEx w15:paraId="122599C3" w15:done="0"/>
  <w15:commentEx w15:paraId="60DE9526" w15:done="0"/>
  <w15:commentEx w15:paraId="1262A09E" w15:done="0"/>
  <w15:commentEx w15:paraId="01920F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194" w:rsidRDefault="00AE6194">
      <w:r>
        <w:separator/>
      </w:r>
    </w:p>
  </w:endnote>
  <w:endnote w:type="continuationSeparator" w:id="0">
    <w:p w:rsidR="00AE6194" w:rsidRDefault="00AE6194">
      <w:r>
        <w:continuationSeparator/>
      </w:r>
    </w:p>
  </w:endnote>
  <w:endnote w:type="continuationNotice" w:id="1">
    <w:p w:rsidR="00AE6194" w:rsidRDefault="00AE61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194" w:rsidRDefault="00AE61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84467"/>
      <w:docPartObj>
        <w:docPartGallery w:val="Page Numbers (Bottom of Page)"/>
        <w:docPartUnique/>
      </w:docPartObj>
    </w:sdtPr>
    <w:sdtEndPr/>
    <w:sdtContent>
      <w:p w:rsidR="00436134" w:rsidRDefault="00FD65CF" w:rsidP="001F5DED">
        <w:pPr>
          <w:pStyle w:val="Footer"/>
          <w:tabs>
            <w:tab w:val="center" w:pos="4514"/>
          </w:tabs>
        </w:pPr>
      </w:p>
      <w:p w:rsidR="00436134" w:rsidRDefault="00632098">
        <w:pPr>
          <w:pStyle w:val="Footer"/>
          <w:tabs>
            <w:tab w:val="clear" w:pos="4153"/>
            <w:tab w:val="center" w:pos="4536"/>
          </w:tabs>
          <w:jc w:val="left"/>
        </w:pPr>
        <w:r>
          <w:t xml:space="preserve">Section 1C </w:t>
        </w:r>
        <w:r>
          <w:tab/>
        </w:r>
        <w:r>
          <w:fldChar w:fldCharType="begin"/>
        </w:r>
        <w:r>
          <w:instrText xml:space="preserve"> PAGE   \* MERGEFORMAT </w:instrText>
        </w:r>
        <w:r>
          <w:fldChar w:fldCharType="separate"/>
        </w:r>
        <w:r w:rsidR="00FD65CF">
          <w:rPr>
            <w:noProof/>
          </w:rPr>
          <w:t>82</w:t>
        </w:r>
        <w:r>
          <w:fldChar w:fldCharType="end"/>
        </w:r>
      </w:p>
    </w:sdtContent>
  </w:sdt>
  <w:p w:rsidR="00436134" w:rsidRDefault="00FD65CF">
    <w:pPr>
      <w:pStyle w:val="Footer"/>
      <w:tabs>
        <w:tab w:val="center" w:pos="4514"/>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194" w:rsidRDefault="00AE619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01946"/>
      <w:docPartObj>
        <w:docPartGallery w:val="Page Numbers (Bottom of Page)"/>
        <w:docPartUnique/>
      </w:docPartObj>
    </w:sdtPr>
    <w:sdtEndPr/>
    <w:sdtContent>
      <w:p w:rsidR="00436134" w:rsidRDefault="00FD65CF" w:rsidP="001F5DED">
        <w:pPr>
          <w:pStyle w:val="Footer"/>
          <w:tabs>
            <w:tab w:val="center" w:pos="4514"/>
          </w:tabs>
        </w:pPr>
      </w:p>
      <w:p w:rsidR="00436134" w:rsidRDefault="00632098">
        <w:pPr>
          <w:pStyle w:val="Footer"/>
          <w:tabs>
            <w:tab w:val="clear" w:pos="4153"/>
            <w:tab w:val="center" w:pos="4536"/>
          </w:tabs>
          <w:jc w:val="left"/>
        </w:pPr>
        <w:del w:id="108" w:author="Author">
          <w:r>
            <w:delText xml:space="preserve">Section 1C </w:delText>
          </w:r>
        </w:del>
        <w:r>
          <w:tab/>
        </w:r>
        <w:r>
          <w:fldChar w:fldCharType="begin"/>
        </w:r>
        <w:r>
          <w:instrText xml:space="preserve"> PAGE   \* MERGEFORMAT </w:instrText>
        </w:r>
        <w:r>
          <w:fldChar w:fldCharType="separate"/>
        </w:r>
        <w:r w:rsidR="00FD65CF">
          <w:rPr>
            <w:noProof/>
          </w:rPr>
          <w:t>79</w:t>
        </w:r>
        <w:r>
          <w:fldChar w:fldCharType="end"/>
        </w:r>
      </w:p>
    </w:sdtContent>
  </w:sdt>
  <w:p w:rsidR="00436134" w:rsidRDefault="00FD65CF">
    <w:pPr>
      <w:pStyle w:val="Footer"/>
      <w:tabs>
        <w:tab w:val="center" w:pos="4514"/>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5001935"/>
      <w:docPartObj>
        <w:docPartGallery w:val="Page Numbers (Bottom of Page)"/>
        <w:docPartUnique/>
      </w:docPartObj>
    </w:sdtPr>
    <w:sdtEndPr/>
    <w:sdtContent>
      <w:p w:rsidR="009C6419" w:rsidRDefault="009C6419" w:rsidP="001F5DED">
        <w:pPr>
          <w:pStyle w:val="Footer"/>
          <w:tabs>
            <w:tab w:val="center" w:pos="4514"/>
          </w:tabs>
        </w:pPr>
      </w:p>
      <w:p w:rsidR="009C6419" w:rsidRDefault="009C6419">
        <w:pPr>
          <w:pStyle w:val="Footer"/>
          <w:tabs>
            <w:tab w:val="clear" w:pos="4153"/>
            <w:tab w:val="center" w:pos="4536"/>
          </w:tabs>
          <w:jc w:val="left"/>
        </w:pPr>
        <w:r>
          <w:tab/>
        </w:r>
      </w:p>
    </w:sdtContent>
  </w:sdt>
  <w:p w:rsidR="009C6419" w:rsidRDefault="009C6419">
    <w:pPr>
      <w:pStyle w:val="Footer"/>
      <w:tabs>
        <w:tab w:val="center" w:pos="451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194" w:rsidRDefault="00AE6194">
      <w:r>
        <w:separator/>
      </w:r>
    </w:p>
  </w:footnote>
  <w:footnote w:type="continuationSeparator" w:id="0">
    <w:p w:rsidR="00AE6194" w:rsidRDefault="00AE6194">
      <w:r>
        <w:continuationSeparator/>
      </w:r>
    </w:p>
  </w:footnote>
  <w:footnote w:type="continuationNotice" w:id="1">
    <w:p w:rsidR="00AE6194" w:rsidRDefault="00AE6194"/>
  </w:footnote>
  <w:footnote w:id="2">
    <w:p w:rsidR="00181C77" w:rsidRDefault="00181C77">
      <w:pPr>
        <w:pStyle w:val="FootnoteText"/>
        <w:rPr>
          <w:ins w:id="25" w:author="Author"/>
        </w:rPr>
      </w:pPr>
      <w:ins w:id="26" w:author="Author">
        <w:r>
          <w:rPr>
            <w:rStyle w:val="FootnoteReference"/>
          </w:rPr>
          <w:footnoteRef/>
        </w:r>
        <w:r>
          <w:t xml:space="preserve"> S</w:t>
        </w:r>
        <w:r w:rsidRPr="00181C77">
          <w:t xml:space="preserve">chedule </w:t>
        </w:r>
        <w:r>
          <w:t xml:space="preserve">number for </w:t>
        </w:r>
        <w:r w:rsidRPr="00181C77">
          <w:t>PCDM to be added</w:t>
        </w:r>
      </w:ins>
    </w:p>
  </w:footnote>
  <w:footnote w:id="3">
    <w:p w:rsidR="00181C77" w:rsidRDefault="00181C77">
      <w:pPr>
        <w:pStyle w:val="FootnoteText"/>
        <w:rPr>
          <w:ins w:id="123" w:author="Author"/>
        </w:rPr>
      </w:pPr>
      <w:ins w:id="124" w:author="Author">
        <w:r>
          <w:rPr>
            <w:rStyle w:val="FootnoteReference"/>
          </w:rPr>
          <w:footnoteRef/>
        </w:r>
        <w:r>
          <w:t xml:space="preserve"> To be completed</w:t>
        </w:r>
        <w:r w:rsidR="00ED4B80">
          <w:t xml:space="preserve"> on implementation of this CP by reference to the application of the then current CM. </w:t>
        </w:r>
        <w:r>
          <w:t xml:space="preserve"> </w:t>
        </w:r>
      </w:ins>
    </w:p>
  </w:footnote>
  <w:footnote w:id="4">
    <w:p w:rsidR="00181C77" w:rsidRDefault="00181C77">
      <w:pPr>
        <w:pStyle w:val="FootnoteText"/>
        <w:rPr>
          <w:ins w:id="152" w:author="Author"/>
        </w:rPr>
      </w:pPr>
      <w:ins w:id="153" w:author="Author">
        <w:r>
          <w:rPr>
            <w:rStyle w:val="FootnoteReference"/>
          </w:rPr>
          <w:footnoteRef/>
        </w:r>
        <w:r>
          <w:t xml:space="preserve"> This will become a separate Schedule following implementation of DCP 234.</w:t>
        </w:r>
      </w:ins>
    </w:p>
  </w:footnote>
  <w:footnote w:id="5">
    <w:p w:rsidR="00ED4B80" w:rsidRDefault="00ED4B80" w:rsidP="00ED4B80">
      <w:pPr>
        <w:pStyle w:val="FootnoteText"/>
        <w:rPr>
          <w:ins w:id="173" w:author="Author"/>
        </w:rPr>
      </w:pPr>
      <w:ins w:id="174" w:author="Author">
        <w:r>
          <w:rPr>
            <w:rStyle w:val="FootnoteReference"/>
          </w:rPr>
          <w:footnoteRef/>
        </w:r>
        <w:r>
          <w:t xml:space="preserve"> To be completed on implementation of this CP by reference to the application of the then current CM.  </w:t>
        </w:r>
      </w:ins>
    </w:p>
  </w:footnote>
  <w:footnote w:id="6">
    <w:p w:rsidR="00ED4B80" w:rsidRDefault="00ED4B80" w:rsidP="00ED4B80">
      <w:pPr>
        <w:pStyle w:val="FootnoteText"/>
        <w:rPr>
          <w:ins w:id="201" w:author="Author"/>
        </w:rPr>
      </w:pPr>
      <w:ins w:id="202" w:author="Author">
        <w:r>
          <w:rPr>
            <w:rStyle w:val="FootnoteReference"/>
          </w:rPr>
          <w:footnoteRef/>
        </w:r>
        <w:r>
          <w:t xml:space="preserve"> This will become a separate Schedule following implementation of DCP 234.</w:t>
        </w:r>
      </w:ins>
    </w:p>
  </w:footnote>
  <w:footnote w:id="7">
    <w:p w:rsidR="00ED4B80" w:rsidRDefault="00ED4B80" w:rsidP="00ED4B80">
      <w:pPr>
        <w:pStyle w:val="FootnoteText"/>
        <w:rPr>
          <w:ins w:id="211" w:author="Author"/>
        </w:rPr>
      </w:pPr>
      <w:ins w:id="212" w:author="Author">
        <w:r>
          <w:rPr>
            <w:rStyle w:val="FootnoteReference"/>
          </w:rPr>
          <w:footnoteRef/>
        </w:r>
        <w:r>
          <w:t xml:space="preserve"> To be completed on implementation of this CP by reference to the application of the then current CM.  </w:t>
        </w:r>
      </w:ins>
    </w:p>
  </w:footnote>
  <w:footnote w:id="8">
    <w:p w:rsidR="00ED4B80" w:rsidRDefault="00ED4B80" w:rsidP="00ED4B80">
      <w:pPr>
        <w:pStyle w:val="FootnoteText"/>
        <w:rPr>
          <w:ins w:id="221" w:author="Author"/>
        </w:rPr>
      </w:pPr>
      <w:ins w:id="222" w:author="Author">
        <w:r>
          <w:rPr>
            <w:rStyle w:val="FootnoteReference"/>
          </w:rPr>
          <w:footnoteRef/>
        </w:r>
        <w:r>
          <w:t xml:space="preserve"> This will become a separate Schedule following implementation of DCP 234.</w:t>
        </w:r>
      </w:ins>
    </w:p>
  </w:footnote>
  <w:footnote w:id="9">
    <w:p w:rsidR="00ED4B80" w:rsidRDefault="00ED4B80" w:rsidP="00ED4B80">
      <w:pPr>
        <w:pStyle w:val="FootnoteText"/>
        <w:rPr>
          <w:ins w:id="284" w:author="Author"/>
        </w:rPr>
      </w:pPr>
      <w:ins w:id="285" w:author="Author">
        <w:r>
          <w:rPr>
            <w:rStyle w:val="FootnoteReference"/>
          </w:rPr>
          <w:footnoteRef/>
        </w:r>
        <w:r>
          <w:t xml:space="preserve"> To be completed on implementation of this CP by reference to the application of the then current schedule.  </w:t>
        </w:r>
      </w:ins>
    </w:p>
  </w:footnote>
  <w:footnote w:id="10">
    <w:p w:rsidR="00ED4B80" w:rsidRDefault="00ED4B80" w:rsidP="00ED4B80">
      <w:pPr>
        <w:pStyle w:val="FootnoteText"/>
        <w:rPr>
          <w:ins w:id="301" w:author="Author"/>
        </w:rPr>
      </w:pPr>
      <w:ins w:id="302" w:author="Author">
        <w:r>
          <w:rPr>
            <w:rStyle w:val="FootnoteReference"/>
          </w:rPr>
          <w:footnoteRef/>
        </w:r>
        <w:r>
          <w:t xml:space="preserve"> This amendment will be made to the Schedule introduced on implementation of DCP 234.</w:t>
        </w:r>
      </w:ins>
    </w:p>
  </w:footnote>
  <w:footnote w:id="11">
    <w:p w:rsidR="00FA7E13" w:rsidRDefault="00FA7E13" w:rsidP="00FA7E13">
      <w:pPr>
        <w:pStyle w:val="FootnoteText"/>
        <w:rPr>
          <w:ins w:id="314" w:author="Author"/>
        </w:rPr>
      </w:pPr>
      <w:ins w:id="315" w:author="Author">
        <w:r>
          <w:rPr>
            <w:rStyle w:val="FootnoteReference"/>
          </w:rPr>
          <w:footnoteRef/>
        </w:r>
        <w:r>
          <w:t xml:space="preserve"> To be completed on implementation of this CP by reference to the application of the then current CM.  </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194" w:rsidRDefault="00AE61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0E8" w:rsidRDefault="006160E8" w:rsidP="006160E8">
    <w:pPr>
      <w:pStyle w:val="Header"/>
      <w:jc w:val="center"/>
    </w:pPr>
    <w:r>
      <w:t>DCP 293 Draft Legal Text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194" w:rsidRDefault="00AE619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21D" w:rsidRPr="00DD72FA" w:rsidRDefault="006160E8" w:rsidP="00ED021D">
    <w:pPr>
      <w:pStyle w:val="Header"/>
      <w:jc w:val="right"/>
      <w:rPr>
        <w:ins w:id="105" w:author="Author"/>
        <w:b/>
      </w:rPr>
    </w:pPr>
    <w:del w:id="106" w:author="Author">
      <w:r>
        <w:delText>DCP 293 Draft Legal Text</w:delText>
      </w:r>
    </w:del>
    <w:proofErr w:type="spellStart"/>
    <w:ins w:id="107" w:author="Author">
      <w:r w:rsidR="00ED021D">
        <w:t>Gowling</w:t>
      </w:r>
      <w:proofErr w:type="spellEnd"/>
      <w:r w:rsidR="00ED021D">
        <w:t xml:space="preserve"> </w:t>
      </w:r>
      <w:r w:rsidR="00ED021D" w:rsidRPr="00DD72FA">
        <w:t xml:space="preserve">WLG: </w:t>
      </w:r>
      <w:r w:rsidR="00ED021D">
        <w:t>28 July 2017</w:t>
      </w:r>
    </w:ins>
  </w:p>
  <w:p w:rsidR="006160E8" w:rsidRPr="00ED021D" w:rsidRDefault="006160E8" w:rsidP="00ED021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419" w:rsidRDefault="009C64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7.1pt;height:19.65pt;visibility:visible;mso-wrap-style:square" o:bullet="t">
        <v:imagedata r:id="rId1" o:title=""/>
      </v:shape>
    </w:pict>
  </w:numPicBullet>
  <w:abstractNum w:abstractNumId="0">
    <w:nsid w:val="FFFFFF7C"/>
    <w:multiLevelType w:val="singleLevel"/>
    <w:tmpl w:val="A45CC83E"/>
    <w:lvl w:ilvl="0">
      <w:start w:val="1"/>
      <w:numFmt w:val="decimal"/>
      <w:lvlText w:val="%1."/>
      <w:lvlJc w:val="left"/>
      <w:pPr>
        <w:tabs>
          <w:tab w:val="num" w:pos="1492"/>
        </w:tabs>
        <w:ind w:left="1492" w:hanging="360"/>
      </w:pPr>
    </w:lvl>
  </w:abstractNum>
  <w:abstractNum w:abstractNumId="1">
    <w:nsid w:val="FFFFFF7D"/>
    <w:multiLevelType w:val="singleLevel"/>
    <w:tmpl w:val="E1E6D3E6"/>
    <w:lvl w:ilvl="0">
      <w:start w:val="1"/>
      <w:numFmt w:val="decimal"/>
      <w:lvlText w:val="%1."/>
      <w:lvlJc w:val="left"/>
      <w:pPr>
        <w:tabs>
          <w:tab w:val="num" w:pos="1209"/>
        </w:tabs>
        <w:ind w:left="1209" w:hanging="360"/>
      </w:pPr>
    </w:lvl>
  </w:abstractNum>
  <w:abstractNum w:abstractNumId="2">
    <w:nsid w:val="FFFFFF7E"/>
    <w:multiLevelType w:val="singleLevel"/>
    <w:tmpl w:val="732010E0"/>
    <w:lvl w:ilvl="0">
      <w:start w:val="1"/>
      <w:numFmt w:val="decimal"/>
      <w:lvlText w:val="%1."/>
      <w:lvlJc w:val="left"/>
      <w:pPr>
        <w:tabs>
          <w:tab w:val="num" w:pos="926"/>
        </w:tabs>
        <w:ind w:left="926" w:hanging="360"/>
      </w:pPr>
    </w:lvl>
  </w:abstractNum>
  <w:abstractNum w:abstractNumId="3">
    <w:nsid w:val="FFFFFF7F"/>
    <w:multiLevelType w:val="singleLevel"/>
    <w:tmpl w:val="019AE972"/>
    <w:lvl w:ilvl="0">
      <w:start w:val="1"/>
      <w:numFmt w:val="decimal"/>
      <w:lvlText w:val="%1."/>
      <w:lvlJc w:val="left"/>
      <w:pPr>
        <w:tabs>
          <w:tab w:val="num" w:pos="643"/>
        </w:tabs>
        <w:ind w:left="643" w:hanging="360"/>
      </w:pPr>
    </w:lvl>
  </w:abstractNum>
  <w:abstractNum w:abstractNumId="4">
    <w:nsid w:val="FFFFFF80"/>
    <w:multiLevelType w:val="singleLevel"/>
    <w:tmpl w:val="1930BB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C64A31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4AE8B5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9BE90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756CFA8"/>
    <w:lvl w:ilvl="0">
      <w:start w:val="1"/>
      <w:numFmt w:val="decimal"/>
      <w:lvlText w:val="%1."/>
      <w:lvlJc w:val="left"/>
      <w:pPr>
        <w:tabs>
          <w:tab w:val="num" w:pos="360"/>
        </w:tabs>
        <w:ind w:left="360" w:hanging="360"/>
      </w:pPr>
    </w:lvl>
  </w:abstractNum>
  <w:abstractNum w:abstractNumId="9">
    <w:nsid w:val="FFFFFF89"/>
    <w:multiLevelType w:val="singleLevel"/>
    <w:tmpl w:val="548CEA9E"/>
    <w:lvl w:ilvl="0">
      <w:start w:val="1"/>
      <w:numFmt w:val="bullet"/>
      <w:lvlText w:val=""/>
      <w:lvlJc w:val="left"/>
      <w:pPr>
        <w:tabs>
          <w:tab w:val="num" w:pos="360"/>
        </w:tabs>
        <w:ind w:left="360" w:hanging="360"/>
      </w:pPr>
      <w:rPr>
        <w:rFonts w:ascii="Symbol" w:hAnsi="Symbol" w:hint="default"/>
      </w:rPr>
    </w:lvl>
  </w:abstractNum>
  <w:abstractNum w:abstractNumId="10">
    <w:nsid w:val="05FC348E"/>
    <w:multiLevelType w:val="hybridMultilevel"/>
    <w:tmpl w:val="C6A8D064"/>
    <w:lvl w:ilvl="0" w:tplc="14183282">
      <w:start w:val="1"/>
      <w:numFmt w:val="lowerLetter"/>
      <w:lvlText w:val="(%1)"/>
      <w:lvlJc w:val="left"/>
      <w:pPr>
        <w:ind w:hanging="567"/>
      </w:pPr>
      <w:rPr>
        <w:rFonts w:ascii="Times New Roman" w:eastAsia="Times New Roman" w:hAnsi="Times New Roman" w:hint="default"/>
        <w:sz w:val="24"/>
        <w:szCs w:val="24"/>
      </w:rPr>
    </w:lvl>
    <w:lvl w:ilvl="1" w:tplc="0722E24E">
      <w:start w:val="1"/>
      <w:numFmt w:val="bullet"/>
      <w:lvlText w:val="•"/>
      <w:lvlJc w:val="left"/>
      <w:rPr>
        <w:rFonts w:hint="default"/>
      </w:rPr>
    </w:lvl>
    <w:lvl w:ilvl="2" w:tplc="4DC29D4E">
      <w:start w:val="1"/>
      <w:numFmt w:val="bullet"/>
      <w:lvlText w:val="•"/>
      <w:lvlJc w:val="left"/>
      <w:rPr>
        <w:rFonts w:hint="default"/>
      </w:rPr>
    </w:lvl>
    <w:lvl w:ilvl="3" w:tplc="58D8CC4A">
      <w:start w:val="1"/>
      <w:numFmt w:val="bullet"/>
      <w:lvlText w:val="•"/>
      <w:lvlJc w:val="left"/>
      <w:rPr>
        <w:rFonts w:hint="default"/>
      </w:rPr>
    </w:lvl>
    <w:lvl w:ilvl="4" w:tplc="C32AD45A">
      <w:start w:val="1"/>
      <w:numFmt w:val="bullet"/>
      <w:lvlText w:val="•"/>
      <w:lvlJc w:val="left"/>
      <w:rPr>
        <w:rFonts w:hint="default"/>
      </w:rPr>
    </w:lvl>
    <w:lvl w:ilvl="5" w:tplc="2C867BEE">
      <w:start w:val="1"/>
      <w:numFmt w:val="bullet"/>
      <w:lvlText w:val="•"/>
      <w:lvlJc w:val="left"/>
      <w:rPr>
        <w:rFonts w:hint="default"/>
      </w:rPr>
    </w:lvl>
    <w:lvl w:ilvl="6" w:tplc="DDB64476">
      <w:start w:val="1"/>
      <w:numFmt w:val="bullet"/>
      <w:lvlText w:val="•"/>
      <w:lvlJc w:val="left"/>
      <w:rPr>
        <w:rFonts w:hint="default"/>
      </w:rPr>
    </w:lvl>
    <w:lvl w:ilvl="7" w:tplc="E53E06E6">
      <w:start w:val="1"/>
      <w:numFmt w:val="bullet"/>
      <w:lvlText w:val="•"/>
      <w:lvlJc w:val="left"/>
      <w:rPr>
        <w:rFonts w:hint="default"/>
      </w:rPr>
    </w:lvl>
    <w:lvl w:ilvl="8" w:tplc="1934452C">
      <w:start w:val="1"/>
      <w:numFmt w:val="bullet"/>
      <w:lvlText w:val="•"/>
      <w:lvlJc w:val="left"/>
      <w:rPr>
        <w:rFonts w:hint="default"/>
      </w:rPr>
    </w:lvl>
  </w:abstractNum>
  <w:abstractNum w:abstractNumId="11">
    <w:nsid w:val="0B823C09"/>
    <w:multiLevelType w:val="hybridMultilevel"/>
    <w:tmpl w:val="BB565284"/>
    <w:lvl w:ilvl="0" w:tplc="218A1ACC">
      <w:start w:val="1"/>
      <w:numFmt w:val="decimal"/>
      <w:lvlText w:val="%1."/>
      <w:lvlJc w:val="left"/>
      <w:pPr>
        <w:ind w:hanging="862"/>
        <w:jc w:val="right"/>
      </w:pPr>
      <w:rPr>
        <w:rFonts w:ascii="Times New Roman" w:eastAsia="Times New Roman" w:hAnsi="Times New Roman" w:hint="default"/>
        <w:b/>
        <w:bCs/>
        <w:sz w:val="24"/>
        <w:szCs w:val="24"/>
      </w:rPr>
    </w:lvl>
    <w:lvl w:ilvl="1" w:tplc="45263128">
      <w:start w:val="1"/>
      <w:numFmt w:val="bullet"/>
      <w:lvlText w:val="•"/>
      <w:lvlJc w:val="left"/>
      <w:rPr>
        <w:rFonts w:hint="default"/>
      </w:rPr>
    </w:lvl>
    <w:lvl w:ilvl="2" w:tplc="54688FE6">
      <w:start w:val="1"/>
      <w:numFmt w:val="bullet"/>
      <w:lvlText w:val="•"/>
      <w:lvlJc w:val="left"/>
      <w:rPr>
        <w:rFonts w:hint="default"/>
      </w:rPr>
    </w:lvl>
    <w:lvl w:ilvl="3" w:tplc="F7229848">
      <w:start w:val="1"/>
      <w:numFmt w:val="bullet"/>
      <w:lvlText w:val="•"/>
      <w:lvlJc w:val="left"/>
      <w:rPr>
        <w:rFonts w:hint="default"/>
      </w:rPr>
    </w:lvl>
    <w:lvl w:ilvl="4" w:tplc="83A4AF00">
      <w:start w:val="1"/>
      <w:numFmt w:val="bullet"/>
      <w:lvlText w:val="•"/>
      <w:lvlJc w:val="left"/>
      <w:rPr>
        <w:rFonts w:hint="default"/>
      </w:rPr>
    </w:lvl>
    <w:lvl w:ilvl="5" w:tplc="13AE668E">
      <w:start w:val="1"/>
      <w:numFmt w:val="bullet"/>
      <w:lvlText w:val="•"/>
      <w:lvlJc w:val="left"/>
      <w:rPr>
        <w:rFonts w:hint="default"/>
      </w:rPr>
    </w:lvl>
    <w:lvl w:ilvl="6" w:tplc="DB90E7C0">
      <w:start w:val="1"/>
      <w:numFmt w:val="bullet"/>
      <w:lvlText w:val="•"/>
      <w:lvlJc w:val="left"/>
      <w:rPr>
        <w:rFonts w:hint="default"/>
      </w:rPr>
    </w:lvl>
    <w:lvl w:ilvl="7" w:tplc="606CAC76">
      <w:start w:val="1"/>
      <w:numFmt w:val="bullet"/>
      <w:lvlText w:val="•"/>
      <w:lvlJc w:val="left"/>
      <w:rPr>
        <w:rFonts w:hint="default"/>
      </w:rPr>
    </w:lvl>
    <w:lvl w:ilvl="8" w:tplc="DA2ED2E6">
      <w:start w:val="1"/>
      <w:numFmt w:val="bullet"/>
      <w:lvlText w:val="•"/>
      <w:lvlJc w:val="left"/>
      <w:rPr>
        <w:rFonts w:hint="default"/>
      </w:rPr>
    </w:lvl>
  </w:abstractNum>
  <w:abstractNum w:abstractNumId="12">
    <w:nsid w:val="33E04D2A"/>
    <w:multiLevelType w:val="hybridMultilevel"/>
    <w:tmpl w:val="BB565284"/>
    <w:lvl w:ilvl="0" w:tplc="218A1ACC">
      <w:start w:val="1"/>
      <w:numFmt w:val="decimal"/>
      <w:lvlText w:val="%1."/>
      <w:lvlJc w:val="left"/>
      <w:pPr>
        <w:ind w:hanging="862"/>
        <w:jc w:val="right"/>
      </w:pPr>
      <w:rPr>
        <w:rFonts w:ascii="Times New Roman" w:eastAsia="Times New Roman" w:hAnsi="Times New Roman" w:hint="default"/>
        <w:b/>
        <w:bCs/>
        <w:sz w:val="24"/>
        <w:szCs w:val="24"/>
      </w:rPr>
    </w:lvl>
    <w:lvl w:ilvl="1" w:tplc="45263128">
      <w:start w:val="1"/>
      <w:numFmt w:val="bullet"/>
      <w:lvlText w:val="•"/>
      <w:lvlJc w:val="left"/>
      <w:rPr>
        <w:rFonts w:hint="default"/>
      </w:rPr>
    </w:lvl>
    <w:lvl w:ilvl="2" w:tplc="54688FE6">
      <w:start w:val="1"/>
      <w:numFmt w:val="bullet"/>
      <w:lvlText w:val="•"/>
      <w:lvlJc w:val="left"/>
      <w:rPr>
        <w:rFonts w:hint="default"/>
      </w:rPr>
    </w:lvl>
    <w:lvl w:ilvl="3" w:tplc="F7229848">
      <w:start w:val="1"/>
      <w:numFmt w:val="bullet"/>
      <w:lvlText w:val="•"/>
      <w:lvlJc w:val="left"/>
      <w:rPr>
        <w:rFonts w:hint="default"/>
      </w:rPr>
    </w:lvl>
    <w:lvl w:ilvl="4" w:tplc="83A4AF00">
      <w:start w:val="1"/>
      <w:numFmt w:val="bullet"/>
      <w:lvlText w:val="•"/>
      <w:lvlJc w:val="left"/>
      <w:rPr>
        <w:rFonts w:hint="default"/>
      </w:rPr>
    </w:lvl>
    <w:lvl w:ilvl="5" w:tplc="13AE668E">
      <w:start w:val="1"/>
      <w:numFmt w:val="bullet"/>
      <w:lvlText w:val="•"/>
      <w:lvlJc w:val="left"/>
      <w:rPr>
        <w:rFonts w:hint="default"/>
      </w:rPr>
    </w:lvl>
    <w:lvl w:ilvl="6" w:tplc="DB90E7C0">
      <w:start w:val="1"/>
      <w:numFmt w:val="bullet"/>
      <w:lvlText w:val="•"/>
      <w:lvlJc w:val="left"/>
      <w:rPr>
        <w:rFonts w:hint="default"/>
      </w:rPr>
    </w:lvl>
    <w:lvl w:ilvl="7" w:tplc="606CAC76">
      <w:start w:val="1"/>
      <w:numFmt w:val="bullet"/>
      <w:lvlText w:val="•"/>
      <w:lvlJc w:val="left"/>
      <w:rPr>
        <w:rFonts w:hint="default"/>
      </w:rPr>
    </w:lvl>
    <w:lvl w:ilvl="8" w:tplc="DA2ED2E6">
      <w:start w:val="1"/>
      <w:numFmt w:val="bullet"/>
      <w:lvlText w:val="•"/>
      <w:lvlJc w:val="left"/>
      <w:rPr>
        <w:rFonts w:hint="default"/>
      </w:rPr>
    </w:lvl>
  </w:abstractNum>
  <w:abstractNum w:abstractNumId="13">
    <w:nsid w:val="54243F9E"/>
    <w:multiLevelType w:val="hybridMultilevel"/>
    <w:tmpl w:val="CD801D96"/>
    <w:lvl w:ilvl="0" w:tplc="5BBC9CC6">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nsid w:val="62E81D44"/>
    <w:multiLevelType w:val="multilevel"/>
    <w:tmpl w:val="8842AEC6"/>
    <w:lvl w:ilvl="0">
      <w:start w:val="14"/>
      <w:numFmt w:val="decimal"/>
      <w:pStyle w:val="Heading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sz w:val="24"/>
        <w:szCs w:val="24"/>
      </w:rPr>
    </w:lvl>
    <w:lvl w:ilvl="2">
      <w:start w:val="1"/>
      <w:numFmt w:val="decimal"/>
      <w:pStyle w:val="Heading3"/>
      <w:lvlText w:val="%1.%2.%3"/>
      <w:lvlJc w:val="left"/>
      <w:pPr>
        <w:tabs>
          <w:tab w:val="num" w:pos="1531"/>
        </w:tabs>
        <w:ind w:left="1531" w:hanging="822"/>
      </w:pPr>
      <w:rPr>
        <w:rFonts w:ascii="Times New Roman" w:hAnsi="Times New Roman" w:cs="Times New Roman" w:hint="default"/>
        <w:caps w:val="0"/>
        <w:strike w:val="0"/>
        <w:dstrike w:val="0"/>
        <w:outline w:val="0"/>
        <w:shadow w:val="0"/>
        <w:emboss w:val="0"/>
        <w:imprint w:val="0"/>
        <w:vanish w:val="0"/>
        <w:sz w:val="24"/>
        <w:szCs w:val="24"/>
        <w:vertAlign w:val="baseline"/>
      </w:rPr>
    </w:lvl>
    <w:lvl w:ilvl="3">
      <w:start w:val="1"/>
      <w:numFmt w:val="upperLetter"/>
      <w:pStyle w:val="Heading4"/>
      <w:lvlText w:val="(%4)"/>
      <w:lvlJc w:val="left"/>
      <w:pPr>
        <w:tabs>
          <w:tab w:val="num" w:pos="2155"/>
        </w:tabs>
        <w:ind w:left="2155" w:hanging="624"/>
      </w:pPr>
      <w:rPr>
        <w:rFonts w:ascii="Times New Roman" w:hAnsi="Times New Roman" w:hint="default"/>
        <w:b w:val="0"/>
        <w:i w:val="0"/>
        <w:caps w:val="0"/>
        <w:strike w:val="0"/>
        <w:dstrike w:val="0"/>
        <w:outline w:val="0"/>
        <w:shadow w:val="0"/>
        <w:emboss w:val="0"/>
        <w:imprint w:val="0"/>
        <w:vanish w:val="0"/>
        <w:sz w:val="24"/>
        <w:vertAlign w:val="baseline"/>
      </w:rPr>
    </w:lvl>
    <w:lvl w:ilvl="4">
      <w:start w:val="1"/>
      <w:numFmt w:val="lowerRoman"/>
      <w:pStyle w:val="Heading5"/>
      <w:lvlText w:val="(%5)"/>
      <w:lvlJc w:val="left"/>
      <w:pPr>
        <w:tabs>
          <w:tab w:val="num" w:pos="2835"/>
        </w:tabs>
        <w:ind w:left="2835" w:hanging="680"/>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15">
    <w:nsid w:val="635207C4"/>
    <w:multiLevelType w:val="multilevel"/>
    <w:tmpl w:val="CAD0424C"/>
    <w:lvl w:ilvl="0">
      <w:start w:val="14"/>
      <w:numFmt w:val="decimalZero"/>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pStyle w:val="Heading2"/>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ADD71D7"/>
    <w:multiLevelType w:val="multilevel"/>
    <w:tmpl w:val="D05843DE"/>
    <w:lvl w:ilvl="0">
      <w:start w:val="1"/>
      <w:numFmt w:val="decimal"/>
      <w:lvlText w:val="%1"/>
      <w:lvlJc w:val="left"/>
      <w:pPr>
        <w:tabs>
          <w:tab w:val="num" w:pos="709"/>
        </w:tabs>
        <w:ind w:left="709" w:hanging="709"/>
      </w:pPr>
      <w:rPr>
        <w:rFonts w:hint="default"/>
      </w:rPr>
    </w:lvl>
    <w:lvl w:ilvl="1">
      <w:start w:val="1"/>
      <w:numFmt w:val="decimal"/>
      <w:pStyle w:val="questions"/>
      <w:lvlText w:val="%1.%2"/>
      <w:lvlJc w:val="left"/>
      <w:pPr>
        <w:tabs>
          <w:tab w:val="num" w:pos="709"/>
        </w:tabs>
        <w:ind w:left="709" w:hanging="709"/>
      </w:pPr>
      <w:rPr>
        <w:rFonts w:hint="default"/>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pStyle w:val="Heading6"/>
      <w:lvlText w:val="%6)"/>
      <w:lvlJc w:val="left"/>
      <w:pPr>
        <w:tabs>
          <w:tab w:val="num" w:pos="3544"/>
        </w:tabs>
        <w:ind w:left="3544" w:hanging="708"/>
      </w:pPr>
      <w:rPr>
        <w:rFonts w:hint="default"/>
      </w:rPr>
    </w:lvl>
    <w:lvl w:ilvl="6">
      <w:start w:val="1"/>
      <w:numFmt w:val="decimal"/>
      <w:pStyle w:val="Heading7"/>
      <w:lvlText w:val="%7%3)"/>
      <w:lvlJc w:val="left"/>
      <w:pPr>
        <w:tabs>
          <w:tab w:val="num" w:pos="2714"/>
        </w:tabs>
        <w:ind w:left="2714" w:hanging="1296"/>
      </w:pPr>
      <w:rPr>
        <w:rFonts w:hint="default"/>
      </w:rPr>
    </w:lvl>
    <w:lvl w:ilvl="7">
      <w:start w:val="1"/>
      <w:numFmt w:val="lowerRoman"/>
      <w:pStyle w:val="Heading8"/>
      <w:lvlText w:val="%8)"/>
      <w:lvlJc w:val="left"/>
      <w:pPr>
        <w:tabs>
          <w:tab w:val="num" w:pos="2858"/>
        </w:tabs>
        <w:ind w:left="2858" w:hanging="1440"/>
      </w:pPr>
      <w:rPr>
        <w:rFonts w:hint="default"/>
      </w:rPr>
    </w:lvl>
    <w:lvl w:ilvl="8">
      <w:start w:val="1"/>
      <w:numFmt w:val="upperLetter"/>
      <w:pStyle w:val="Heading9"/>
      <w:lvlText w:val="(%9)"/>
      <w:lvlJc w:val="left"/>
      <w:pPr>
        <w:tabs>
          <w:tab w:val="num" w:pos="709"/>
        </w:tabs>
        <w:ind w:left="709" w:hanging="709"/>
      </w:pPr>
      <w:rPr>
        <w:rFonts w:hint="default"/>
      </w:rPr>
    </w:lvl>
  </w:abstractNum>
  <w:abstractNum w:abstractNumId="17">
    <w:nsid w:val="7041365A"/>
    <w:multiLevelType w:val="hybridMultilevel"/>
    <w:tmpl w:val="9266FBF8"/>
    <w:lvl w:ilvl="0" w:tplc="E188D3BA">
      <w:start w:val="1"/>
      <w:numFmt w:val="lowerLetter"/>
      <w:lvlText w:val="(%1)"/>
      <w:lvlJc w:val="left"/>
      <w:pPr>
        <w:ind w:hanging="627"/>
      </w:pPr>
      <w:rPr>
        <w:rFonts w:ascii="Times New Roman" w:eastAsia="Times New Roman" w:hAnsi="Times New Roman" w:hint="default"/>
        <w:sz w:val="24"/>
        <w:szCs w:val="24"/>
      </w:rPr>
    </w:lvl>
    <w:lvl w:ilvl="1" w:tplc="41E65E7A">
      <w:start w:val="1"/>
      <w:numFmt w:val="bullet"/>
      <w:lvlText w:val="•"/>
      <w:lvlJc w:val="left"/>
      <w:rPr>
        <w:rFonts w:hint="default"/>
      </w:rPr>
    </w:lvl>
    <w:lvl w:ilvl="2" w:tplc="F2929156">
      <w:start w:val="1"/>
      <w:numFmt w:val="bullet"/>
      <w:lvlText w:val="•"/>
      <w:lvlJc w:val="left"/>
      <w:rPr>
        <w:rFonts w:hint="default"/>
      </w:rPr>
    </w:lvl>
    <w:lvl w:ilvl="3" w:tplc="2550C358">
      <w:start w:val="1"/>
      <w:numFmt w:val="bullet"/>
      <w:lvlText w:val="•"/>
      <w:lvlJc w:val="left"/>
      <w:rPr>
        <w:rFonts w:hint="default"/>
      </w:rPr>
    </w:lvl>
    <w:lvl w:ilvl="4" w:tplc="9A123694">
      <w:start w:val="1"/>
      <w:numFmt w:val="bullet"/>
      <w:lvlText w:val="•"/>
      <w:lvlJc w:val="left"/>
      <w:rPr>
        <w:rFonts w:hint="default"/>
      </w:rPr>
    </w:lvl>
    <w:lvl w:ilvl="5" w:tplc="2BC81CEE">
      <w:start w:val="1"/>
      <w:numFmt w:val="bullet"/>
      <w:lvlText w:val="•"/>
      <w:lvlJc w:val="left"/>
      <w:rPr>
        <w:rFonts w:hint="default"/>
      </w:rPr>
    </w:lvl>
    <w:lvl w:ilvl="6" w:tplc="4F12C264">
      <w:start w:val="1"/>
      <w:numFmt w:val="bullet"/>
      <w:lvlText w:val="•"/>
      <w:lvlJc w:val="left"/>
      <w:rPr>
        <w:rFonts w:hint="default"/>
      </w:rPr>
    </w:lvl>
    <w:lvl w:ilvl="7" w:tplc="00480CE6">
      <w:start w:val="1"/>
      <w:numFmt w:val="bullet"/>
      <w:lvlText w:val="•"/>
      <w:lvlJc w:val="left"/>
      <w:rPr>
        <w:rFonts w:hint="default"/>
      </w:rPr>
    </w:lvl>
    <w:lvl w:ilvl="8" w:tplc="40F2F9F6">
      <w:start w:val="1"/>
      <w:numFmt w:val="bullet"/>
      <w:lvlText w:val="•"/>
      <w:lvlJc w:val="left"/>
      <w:rPr>
        <w:rFonts w:hint="default"/>
      </w:rPr>
    </w:lvl>
  </w:abstractNum>
  <w:abstractNum w:abstractNumId="18">
    <w:nsid w:val="7A625B7E"/>
    <w:multiLevelType w:val="hybridMultilevel"/>
    <w:tmpl w:val="5F803708"/>
    <w:lvl w:ilvl="0" w:tplc="A4FC06FE">
      <w:start w:val="1"/>
      <w:numFmt w:val="decimal"/>
      <w:lvlText w:val="%1."/>
      <w:lvlJc w:val="left"/>
      <w:pPr>
        <w:ind w:hanging="708"/>
      </w:pPr>
      <w:rPr>
        <w:rFonts w:ascii="Times New Roman" w:eastAsia="Times New Roman" w:hAnsi="Times New Roman" w:hint="default"/>
        <w:sz w:val="24"/>
        <w:szCs w:val="24"/>
      </w:rPr>
    </w:lvl>
    <w:lvl w:ilvl="1" w:tplc="9D0A04D6">
      <w:start w:val="1"/>
      <w:numFmt w:val="lowerLetter"/>
      <w:lvlText w:val="(%2)"/>
      <w:lvlJc w:val="left"/>
      <w:pPr>
        <w:ind w:hanging="567"/>
      </w:pPr>
      <w:rPr>
        <w:rFonts w:ascii="Times New Roman" w:eastAsia="Times New Roman" w:hAnsi="Times New Roman" w:hint="default"/>
        <w:sz w:val="24"/>
        <w:szCs w:val="24"/>
      </w:rPr>
    </w:lvl>
    <w:lvl w:ilvl="2" w:tplc="F3DCCB12">
      <w:start w:val="1"/>
      <w:numFmt w:val="bullet"/>
      <w:lvlText w:val="•"/>
      <w:lvlJc w:val="left"/>
      <w:rPr>
        <w:rFonts w:hint="default"/>
      </w:rPr>
    </w:lvl>
    <w:lvl w:ilvl="3" w:tplc="1DD60EBC">
      <w:start w:val="1"/>
      <w:numFmt w:val="bullet"/>
      <w:lvlText w:val="•"/>
      <w:lvlJc w:val="left"/>
      <w:rPr>
        <w:rFonts w:hint="default"/>
      </w:rPr>
    </w:lvl>
    <w:lvl w:ilvl="4" w:tplc="82F0C0B8">
      <w:start w:val="1"/>
      <w:numFmt w:val="bullet"/>
      <w:lvlText w:val="•"/>
      <w:lvlJc w:val="left"/>
      <w:rPr>
        <w:rFonts w:hint="default"/>
      </w:rPr>
    </w:lvl>
    <w:lvl w:ilvl="5" w:tplc="FABCA460">
      <w:start w:val="1"/>
      <w:numFmt w:val="bullet"/>
      <w:lvlText w:val="•"/>
      <w:lvlJc w:val="left"/>
      <w:rPr>
        <w:rFonts w:hint="default"/>
      </w:rPr>
    </w:lvl>
    <w:lvl w:ilvl="6" w:tplc="778CAEB4">
      <w:start w:val="1"/>
      <w:numFmt w:val="bullet"/>
      <w:lvlText w:val="•"/>
      <w:lvlJc w:val="left"/>
      <w:rPr>
        <w:rFonts w:hint="default"/>
      </w:rPr>
    </w:lvl>
    <w:lvl w:ilvl="7" w:tplc="B1242A02">
      <w:start w:val="1"/>
      <w:numFmt w:val="bullet"/>
      <w:lvlText w:val="•"/>
      <w:lvlJc w:val="left"/>
      <w:rPr>
        <w:rFonts w:hint="default"/>
      </w:rPr>
    </w:lvl>
    <w:lvl w:ilvl="8" w:tplc="F080F5F0">
      <w:start w:val="1"/>
      <w:numFmt w:val="bullet"/>
      <w:lvlText w:val="•"/>
      <w:lvlJc w:val="left"/>
      <w:rPr>
        <w:rFonts w:hint="default"/>
      </w:rPr>
    </w:lvl>
  </w:abstractNum>
  <w:num w:numId="1">
    <w:abstractNumId w:val="16"/>
  </w:num>
  <w:num w:numId="2">
    <w:abstractNumId w:val="14"/>
  </w:num>
  <w:num w:numId="3">
    <w:abstractNumId w:val="14"/>
  </w:num>
  <w:num w:numId="4">
    <w:abstractNumId w:val="18"/>
  </w:num>
  <w:num w:numId="5">
    <w:abstractNumId w:val="17"/>
  </w:num>
  <w:num w:numId="6">
    <w:abstractNumId w:val="10"/>
  </w:num>
  <w:num w:numId="7">
    <w:abstractNumId w:val="11"/>
  </w:num>
  <w:num w:numId="8">
    <w:abstractNumId w:val="12"/>
  </w:num>
  <w:num w:numId="9">
    <w:abstractNumId w:val="13"/>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5"/>
    <w:lvlOverride w:ilvl="0">
      <w:startOverride w:val="14"/>
    </w:lvlOverride>
    <w:lvlOverride w:ilvl="1">
      <w:startOverride w:val="5"/>
    </w:lvlOverride>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oNotDisplayPageBoundarie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098"/>
    <w:rsid w:val="00054CBC"/>
    <w:rsid w:val="0012402B"/>
    <w:rsid w:val="00181C77"/>
    <w:rsid w:val="001B0609"/>
    <w:rsid w:val="001E10B1"/>
    <w:rsid w:val="00224392"/>
    <w:rsid w:val="00231D6E"/>
    <w:rsid w:val="00235DBE"/>
    <w:rsid w:val="00244A45"/>
    <w:rsid w:val="00266186"/>
    <w:rsid w:val="002730A0"/>
    <w:rsid w:val="00330585"/>
    <w:rsid w:val="00436CFB"/>
    <w:rsid w:val="005053DC"/>
    <w:rsid w:val="006160E8"/>
    <w:rsid w:val="006264B1"/>
    <w:rsid w:val="00632098"/>
    <w:rsid w:val="00694A35"/>
    <w:rsid w:val="006951E7"/>
    <w:rsid w:val="006E0C7B"/>
    <w:rsid w:val="007245AC"/>
    <w:rsid w:val="007D0B68"/>
    <w:rsid w:val="007F3D1C"/>
    <w:rsid w:val="0086589E"/>
    <w:rsid w:val="00884613"/>
    <w:rsid w:val="008D321E"/>
    <w:rsid w:val="00900BC3"/>
    <w:rsid w:val="00921397"/>
    <w:rsid w:val="0094129A"/>
    <w:rsid w:val="009A278A"/>
    <w:rsid w:val="009B202F"/>
    <w:rsid w:val="009C6419"/>
    <w:rsid w:val="009D28B0"/>
    <w:rsid w:val="009E731C"/>
    <w:rsid w:val="00A15FD3"/>
    <w:rsid w:val="00A23DA0"/>
    <w:rsid w:val="00AE6194"/>
    <w:rsid w:val="00B16152"/>
    <w:rsid w:val="00B834EC"/>
    <w:rsid w:val="00CA226A"/>
    <w:rsid w:val="00CD74C5"/>
    <w:rsid w:val="00D02387"/>
    <w:rsid w:val="00DC3BE0"/>
    <w:rsid w:val="00DE2A12"/>
    <w:rsid w:val="00ED021D"/>
    <w:rsid w:val="00ED4B80"/>
    <w:rsid w:val="00EF312A"/>
    <w:rsid w:val="00F011E0"/>
    <w:rsid w:val="00F520F6"/>
    <w:rsid w:val="00F60DA7"/>
    <w:rsid w:val="00FA21D9"/>
    <w:rsid w:val="00FA7E13"/>
    <w:rsid w:val="00FC364C"/>
    <w:rsid w:val="00FD65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4D8F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098"/>
    <w:pPr>
      <w:spacing w:after="0" w:line="240" w:lineRule="auto"/>
      <w:jc w:val="both"/>
    </w:pPr>
    <w:rPr>
      <w:rFonts w:ascii="Times New Roman" w:eastAsia="Times New Roman" w:hAnsi="Times New Roman" w:cs="Times New Roman"/>
      <w:sz w:val="24"/>
      <w:szCs w:val="24"/>
    </w:rPr>
  </w:style>
  <w:style w:type="paragraph" w:styleId="Heading1">
    <w:name w:val="heading 1"/>
    <w:aliases w:val="JPW-num-section,level 1,level1,Nadpis 1"/>
    <w:basedOn w:val="Normal"/>
    <w:next w:val="Normal"/>
    <w:link w:val="Heading1Char"/>
    <w:qFormat/>
    <w:rsid w:val="00632098"/>
    <w:pPr>
      <w:keepNext/>
      <w:widowControl w:val="0"/>
      <w:numPr>
        <w:numId w:val="2"/>
      </w:numPr>
      <w:spacing w:after="240" w:line="360" w:lineRule="auto"/>
      <w:jc w:val="center"/>
      <w:outlineLvl w:val="0"/>
    </w:pPr>
    <w:rPr>
      <w:rFonts w:cs="Arial"/>
      <w:b/>
      <w:bCs/>
      <w:kern w:val="32"/>
      <w:szCs w:val="32"/>
      <w:u w:val="single"/>
    </w:rPr>
  </w:style>
  <w:style w:type="paragraph" w:styleId="Heading2">
    <w:name w:val="heading 2"/>
    <w:aliases w:val="level 2,level2"/>
    <w:basedOn w:val="Normal"/>
    <w:next w:val="Normal"/>
    <w:link w:val="Heading2Char"/>
    <w:autoRedefine/>
    <w:qFormat/>
    <w:rsid w:val="00FD65CF"/>
    <w:pPr>
      <w:widowControl w:val="0"/>
      <w:numPr>
        <w:ilvl w:val="2"/>
        <w:numId w:val="10"/>
      </w:numPr>
      <w:spacing w:after="240" w:line="360" w:lineRule="auto"/>
      <w:ind w:left="1560"/>
      <w:outlineLvl w:val="1"/>
    </w:pPr>
    <w:rPr>
      <w:rFonts w:cs="Arial"/>
      <w:bCs/>
      <w:iCs/>
      <w:szCs w:val="28"/>
    </w:rPr>
  </w:style>
  <w:style w:type="paragraph" w:styleId="Heading3">
    <w:name w:val="heading 3"/>
    <w:aliases w:val="level 3,level3,Nadpis 3"/>
    <w:basedOn w:val="Normal"/>
    <w:next w:val="Body3"/>
    <w:link w:val="Heading3Char"/>
    <w:autoRedefine/>
    <w:qFormat/>
    <w:rsid w:val="00632098"/>
    <w:pPr>
      <w:widowControl w:val="0"/>
      <w:numPr>
        <w:ilvl w:val="2"/>
        <w:numId w:val="2"/>
      </w:numPr>
      <w:spacing w:after="240" w:line="360" w:lineRule="auto"/>
      <w:jc w:val="left"/>
      <w:outlineLvl w:val="2"/>
    </w:pPr>
    <w:rPr>
      <w:rFonts w:cs="Arial"/>
      <w:bCs/>
      <w:szCs w:val="26"/>
    </w:rPr>
  </w:style>
  <w:style w:type="paragraph" w:styleId="Heading4">
    <w:name w:val="heading 4"/>
    <w:aliases w:val="level 4,level4,Nadpis 4"/>
    <w:basedOn w:val="Normal"/>
    <w:next w:val="Normal"/>
    <w:link w:val="Heading4Char"/>
    <w:autoRedefine/>
    <w:qFormat/>
    <w:rsid w:val="00632098"/>
    <w:pPr>
      <w:widowControl w:val="0"/>
      <w:numPr>
        <w:ilvl w:val="3"/>
        <w:numId w:val="2"/>
      </w:numPr>
      <w:spacing w:after="240" w:line="360" w:lineRule="auto"/>
      <w:outlineLvl w:val="3"/>
    </w:pPr>
    <w:rPr>
      <w:bCs/>
      <w:szCs w:val="28"/>
    </w:rPr>
  </w:style>
  <w:style w:type="paragraph" w:styleId="Heading5">
    <w:name w:val="heading 5"/>
    <w:aliases w:val="level 5,level5,Appendix Header"/>
    <w:basedOn w:val="Normal"/>
    <w:next w:val="Normal"/>
    <w:link w:val="Heading5Char"/>
    <w:qFormat/>
    <w:rsid w:val="00632098"/>
    <w:pPr>
      <w:widowControl w:val="0"/>
      <w:numPr>
        <w:ilvl w:val="4"/>
        <w:numId w:val="2"/>
      </w:numPr>
      <w:spacing w:after="240" w:line="360" w:lineRule="auto"/>
      <w:outlineLvl w:val="4"/>
    </w:pPr>
    <w:rPr>
      <w:bCs/>
      <w:iCs/>
      <w:szCs w:val="26"/>
    </w:rPr>
  </w:style>
  <w:style w:type="paragraph" w:styleId="Heading6">
    <w:name w:val="heading 6"/>
    <w:aliases w:val="level 6,level6"/>
    <w:basedOn w:val="Normal"/>
    <w:next w:val="Normal"/>
    <w:link w:val="Heading6Char"/>
    <w:qFormat/>
    <w:rsid w:val="00632098"/>
    <w:pPr>
      <w:widowControl w:val="0"/>
      <w:numPr>
        <w:ilvl w:val="5"/>
        <w:numId w:val="1"/>
      </w:numPr>
      <w:spacing w:after="240" w:line="360" w:lineRule="auto"/>
      <w:outlineLvl w:val="5"/>
    </w:pPr>
    <w:rPr>
      <w:bCs/>
      <w:szCs w:val="22"/>
    </w:rPr>
  </w:style>
  <w:style w:type="paragraph" w:styleId="Heading7">
    <w:name w:val="heading 7"/>
    <w:aliases w:val="level1-noHeading,level1noheading"/>
    <w:basedOn w:val="Normal"/>
    <w:next w:val="Normal"/>
    <w:link w:val="Heading7Char"/>
    <w:qFormat/>
    <w:rsid w:val="00632098"/>
    <w:pPr>
      <w:widowControl w:val="0"/>
      <w:numPr>
        <w:ilvl w:val="6"/>
        <w:numId w:val="1"/>
      </w:numPr>
      <w:tabs>
        <w:tab w:val="left" w:pos="3544"/>
      </w:tabs>
      <w:spacing w:after="240" w:line="360" w:lineRule="auto"/>
      <w:outlineLvl w:val="6"/>
    </w:pPr>
  </w:style>
  <w:style w:type="paragraph" w:styleId="Heading8">
    <w:name w:val="heading 8"/>
    <w:aliases w:val="level2(a)"/>
    <w:basedOn w:val="Normal"/>
    <w:next w:val="Normal"/>
    <w:link w:val="Heading8Char"/>
    <w:qFormat/>
    <w:rsid w:val="00632098"/>
    <w:pPr>
      <w:widowControl w:val="0"/>
      <w:numPr>
        <w:ilvl w:val="7"/>
        <w:numId w:val="1"/>
      </w:numPr>
      <w:tabs>
        <w:tab w:val="left" w:pos="4253"/>
      </w:tabs>
      <w:spacing w:after="240" w:line="360" w:lineRule="auto"/>
      <w:outlineLvl w:val="7"/>
    </w:pPr>
    <w:rPr>
      <w:iCs/>
    </w:rPr>
  </w:style>
  <w:style w:type="paragraph" w:styleId="Heading9">
    <w:name w:val="heading 9"/>
    <w:aliases w:val="level3(i)"/>
    <w:basedOn w:val="Normal"/>
    <w:next w:val="Normal"/>
    <w:link w:val="Heading9Char"/>
    <w:qFormat/>
    <w:rsid w:val="00632098"/>
    <w:pPr>
      <w:widowControl w:val="0"/>
      <w:numPr>
        <w:ilvl w:val="8"/>
        <w:numId w:val="1"/>
      </w:numPr>
      <w:tabs>
        <w:tab w:val="left" w:pos="4961"/>
      </w:tabs>
      <w:spacing w:after="240" w:line="360" w:lineRule="auto"/>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PW-num-section Char,level 1 Char,level1 Char,Nadpis 1 Char"/>
    <w:basedOn w:val="DefaultParagraphFont"/>
    <w:link w:val="Heading1"/>
    <w:rsid w:val="00632098"/>
    <w:rPr>
      <w:rFonts w:ascii="Times New Roman" w:eastAsia="Times New Roman" w:hAnsi="Times New Roman" w:cs="Arial"/>
      <w:b/>
      <w:bCs/>
      <w:kern w:val="32"/>
      <w:sz w:val="24"/>
      <w:szCs w:val="32"/>
      <w:u w:val="single"/>
    </w:rPr>
  </w:style>
  <w:style w:type="character" w:customStyle="1" w:styleId="Heading2Char">
    <w:name w:val="Heading 2 Char"/>
    <w:aliases w:val="level 2 Char,level2 Char"/>
    <w:basedOn w:val="DefaultParagraphFont"/>
    <w:link w:val="Heading2"/>
    <w:rsid w:val="00FD65CF"/>
    <w:rPr>
      <w:rFonts w:ascii="Times New Roman" w:eastAsia="Times New Roman" w:hAnsi="Times New Roman" w:cs="Arial"/>
      <w:bCs/>
      <w:iCs/>
      <w:sz w:val="24"/>
      <w:szCs w:val="28"/>
    </w:rPr>
  </w:style>
  <w:style w:type="character" w:customStyle="1" w:styleId="Heading3Char">
    <w:name w:val="Heading 3 Char"/>
    <w:aliases w:val="level 3 Char,level3 Char,Nadpis 3 Char"/>
    <w:basedOn w:val="DefaultParagraphFont"/>
    <w:link w:val="Heading3"/>
    <w:rsid w:val="00632098"/>
    <w:rPr>
      <w:rFonts w:ascii="Times New Roman" w:eastAsia="Times New Roman" w:hAnsi="Times New Roman" w:cs="Arial"/>
      <w:bCs/>
      <w:sz w:val="24"/>
      <w:szCs w:val="26"/>
    </w:rPr>
  </w:style>
  <w:style w:type="character" w:customStyle="1" w:styleId="Heading4Char">
    <w:name w:val="Heading 4 Char"/>
    <w:aliases w:val="level 4 Char,level4 Char,Nadpis 4 Char"/>
    <w:basedOn w:val="DefaultParagraphFont"/>
    <w:link w:val="Heading4"/>
    <w:rsid w:val="00632098"/>
    <w:rPr>
      <w:rFonts w:ascii="Times New Roman" w:eastAsia="Times New Roman" w:hAnsi="Times New Roman" w:cs="Times New Roman"/>
      <w:bCs/>
      <w:sz w:val="24"/>
      <w:szCs w:val="28"/>
    </w:rPr>
  </w:style>
  <w:style w:type="character" w:customStyle="1" w:styleId="Heading5Char">
    <w:name w:val="Heading 5 Char"/>
    <w:aliases w:val="level 5 Char,level5 Char,Appendix Header Char"/>
    <w:basedOn w:val="DefaultParagraphFont"/>
    <w:link w:val="Heading5"/>
    <w:rsid w:val="00632098"/>
    <w:rPr>
      <w:rFonts w:ascii="Times New Roman" w:eastAsia="Times New Roman" w:hAnsi="Times New Roman" w:cs="Times New Roman"/>
      <w:bCs/>
      <w:iCs/>
      <w:sz w:val="24"/>
      <w:szCs w:val="26"/>
    </w:rPr>
  </w:style>
  <w:style w:type="character" w:customStyle="1" w:styleId="Heading6Char">
    <w:name w:val="Heading 6 Char"/>
    <w:aliases w:val="level 6 Char,level6 Char"/>
    <w:basedOn w:val="DefaultParagraphFont"/>
    <w:link w:val="Heading6"/>
    <w:rsid w:val="00632098"/>
    <w:rPr>
      <w:rFonts w:ascii="Times New Roman" w:eastAsia="Times New Roman" w:hAnsi="Times New Roman" w:cs="Times New Roman"/>
      <w:bCs/>
      <w:sz w:val="24"/>
    </w:rPr>
  </w:style>
  <w:style w:type="character" w:customStyle="1" w:styleId="Heading7Char">
    <w:name w:val="Heading 7 Char"/>
    <w:aliases w:val="level1-noHeading Char,level1noheading Char"/>
    <w:basedOn w:val="DefaultParagraphFont"/>
    <w:link w:val="Heading7"/>
    <w:rsid w:val="00632098"/>
    <w:rPr>
      <w:rFonts w:ascii="Times New Roman" w:eastAsia="Times New Roman" w:hAnsi="Times New Roman" w:cs="Times New Roman"/>
      <w:sz w:val="24"/>
      <w:szCs w:val="24"/>
    </w:rPr>
  </w:style>
  <w:style w:type="character" w:customStyle="1" w:styleId="Heading8Char">
    <w:name w:val="Heading 8 Char"/>
    <w:aliases w:val="level2(a) Char"/>
    <w:basedOn w:val="DefaultParagraphFont"/>
    <w:link w:val="Heading8"/>
    <w:rsid w:val="00632098"/>
    <w:rPr>
      <w:rFonts w:ascii="Times New Roman" w:eastAsia="Times New Roman" w:hAnsi="Times New Roman" w:cs="Times New Roman"/>
      <w:iCs/>
      <w:sz w:val="24"/>
      <w:szCs w:val="24"/>
    </w:rPr>
  </w:style>
  <w:style w:type="character" w:customStyle="1" w:styleId="Heading9Char">
    <w:name w:val="Heading 9 Char"/>
    <w:aliases w:val="level3(i) Char"/>
    <w:basedOn w:val="DefaultParagraphFont"/>
    <w:link w:val="Heading9"/>
    <w:rsid w:val="00632098"/>
    <w:rPr>
      <w:rFonts w:ascii="Times New Roman" w:eastAsia="Times New Roman" w:hAnsi="Times New Roman" w:cs="Arial"/>
      <w:sz w:val="24"/>
    </w:rPr>
  </w:style>
  <w:style w:type="paragraph" w:customStyle="1" w:styleId="Body3">
    <w:name w:val="Body3"/>
    <w:basedOn w:val="Normal"/>
    <w:autoRedefine/>
    <w:rsid w:val="00ED4B80"/>
    <w:pPr>
      <w:spacing w:after="240" w:line="360" w:lineRule="auto"/>
      <w:ind w:left="567"/>
      <w:jc w:val="right"/>
    </w:pPr>
    <w:rPr>
      <w:b/>
      <w:u w:color="000000"/>
    </w:rPr>
  </w:style>
  <w:style w:type="paragraph" w:styleId="Footer">
    <w:name w:val="footer"/>
    <w:aliases w:val="JPW-footer"/>
    <w:basedOn w:val="Normal"/>
    <w:link w:val="FooterChar"/>
    <w:uiPriority w:val="99"/>
    <w:rsid w:val="00632098"/>
    <w:pPr>
      <w:tabs>
        <w:tab w:val="center" w:pos="4153"/>
        <w:tab w:val="right" w:pos="8306"/>
      </w:tabs>
    </w:pPr>
  </w:style>
  <w:style w:type="character" w:customStyle="1" w:styleId="FooterChar">
    <w:name w:val="Footer Char"/>
    <w:aliases w:val="JPW-footer Char"/>
    <w:basedOn w:val="DefaultParagraphFont"/>
    <w:link w:val="Footer"/>
    <w:uiPriority w:val="99"/>
    <w:rsid w:val="00632098"/>
    <w:rPr>
      <w:rFonts w:ascii="Times New Roman" w:eastAsia="Times New Roman" w:hAnsi="Times New Roman" w:cs="Times New Roman"/>
      <w:sz w:val="24"/>
      <w:szCs w:val="24"/>
    </w:rPr>
  </w:style>
  <w:style w:type="paragraph" w:customStyle="1" w:styleId="StyleHeading3level3level3Nadpis3After12pt">
    <w:name w:val="Style Heading 3level 3level3Nadpis 3 + After:  12 pt"/>
    <w:basedOn w:val="Heading3"/>
    <w:rsid w:val="00632098"/>
    <w:pPr>
      <w:numPr>
        <w:numId w:val="1"/>
      </w:numPr>
      <w:tabs>
        <w:tab w:val="left" w:pos="1701"/>
      </w:tabs>
    </w:pPr>
    <w:rPr>
      <w:rFonts w:cs="Times New Roman"/>
      <w:szCs w:val="20"/>
    </w:rPr>
  </w:style>
  <w:style w:type="paragraph" w:customStyle="1" w:styleId="StyleAfter18ptLinespacing15lines">
    <w:name w:val="Style After:  18 pt Line spacing:  1.5 lines"/>
    <w:basedOn w:val="Normal"/>
    <w:autoRedefine/>
    <w:rsid w:val="00632098"/>
    <w:pPr>
      <w:spacing w:after="240" w:line="360" w:lineRule="auto"/>
      <w:jc w:val="left"/>
    </w:pPr>
    <w:rPr>
      <w:b/>
      <w:szCs w:val="20"/>
    </w:rPr>
  </w:style>
  <w:style w:type="paragraph" w:customStyle="1" w:styleId="questions">
    <w:name w:val="questions"/>
    <w:basedOn w:val="Normal"/>
    <w:rsid w:val="00632098"/>
    <w:pPr>
      <w:numPr>
        <w:ilvl w:val="1"/>
        <w:numId w:val="1"/>
      </w:numPr>
      <w:spacing w:after="240"/>
    </w:pPr>
    <w:rPr>
      <w:rFonts w:ascii="Arial" w:hAnsi="Arial"/>
      <w:kern w:val="14"/>
      <w:sz w:val="22"/>
      <w:szCs w:val="20"/>
    </w:rPr>
  </w:style>
  <w:style w:type="paragraph" w:customStyle="1" w:styleId="StyleHeading4Loweredby15pt">
    <w:name w:val="Style Heading 4 + Lowered by  1.5 pt"/>
    <w:basedOn w:val="Heading4"/>
    <w:rsid w:val="00632098"/>
    <w:pPr>
      <w:numPr>
        <w:numId w:val="1"/>
      </w:numPr>
      <w:spacing w:after="220"/>
    </w:pPr>
    <w:rPr>
      <w:bCs w:val="0"/>
      <w:spacing w:val="-1"/>
      <w:position w:val="-3"/>
      <w:sz w:val="22"/>
      <w:lang w:eastAsia="en-GB"/>
    </w:rPr>
  </w:style>
  <w:style w:type="paragraph" w:styleId="BalloonText">
    <w:name w:val="Balloon Text"/>
    <w:basedOn w:val="Normal"/>
    <w:link w:val="BalloonTextChar"/>
    <w:uiPriority w:val="99"/>
    <w:semiHidden/>
    <w:unhideWhenUsed/>
    <w:rsid w:val="00EF31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12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24392"/>
    <w:rPr>
      <w:sz w:val="16"/>
      <w:szCs w:val="16"/>
    </w:rPr>
  </w:style>
  <w:style w:type="paragraph" w:styleId="CommentText">
    <w:name w:val="annotation text"/>
    <w:basedOn w:val="Normal"/>
    <w:link w:val="CommentTextChar"/>
    <w:uiPriority w:val="99"/>
    <w:semiHidden/>
    <w:unhideWhenUsed/>
    <w:rsid w:val="00224392"/>
    <w:rPr>
      <w:sz w:val="20"/>
      <w:szCs w:val="20"/>
    </w:rPr>
  </w:style>
  <w:style w:type="character" w:customStyle="1" w:styleId="CommentTextChar">
    <w:name w:val="Comment Text Char"/>
    <w:basedOn w:val="DefaultParagraphFont"/>
    <w:link w:val="CommentText"/>
    <w:uiPriority w:val="99"/>
    <w:semiHidden/>
    <w:rsid w:val="002243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4392"/>
    <w:rPr>
      <w:b/>
      <w:bCs/>
    </w:rPr>
  </w:style>
  <w:style w:type="character" w:customStyle="1" w:styleId="CommentSubjectChar">
    <w:name w:val="Comment Subject Char"/>
    <w:basedOn w:val="CommentTextChar"/>
    <w:link w:val="CommentSubject"/>
    <w:uiPriority w:val="99"/>
    <w:semiHidden/>
    <w:rsid w:val="00224392"/>
    <w:rPr>
      <w:rFonts w:ascii="Times New Roman" w:eastAsia="Times New Roman" w:hAnsi="Times New Roman" w:cs="Times New Roman"/>
      <w:b/>
      <w:bCs/>
      <w:sz w:val="20"/>
      <w:szCs w:val="20"/>
    </w:rPr>
  </w:style>
  <w:style w:type="paragraph" w:styleId="BodyText">
    <w:name w:val="Body Text"/>
    <w:basedOn w:val="Normal"/>
    <w:link w:val="BodyTextChar"/>
    <w:uiPriority w:val="1"/>
    <w:qFormat/>
    <w:rsid w:val="006264B1"/>
    <w:pPr>
      <w:widowControl w:val="0"/>
      <w:ind w:left="820" w:hanging="720"/>
      <w:jc w:val="left"/>
    </w:pPr>
    <w:rPr>
      <w:rFonts w:cstheme="minorBidi"/>
      <w:lang w:val="en-US"/>
    </w:rPr>
  </w:style>
  <w:style w:type="character" w:customStyle="1" w:styleId="BodyTextChar">
    <w:name w:val="Body Text Char"/>
    <w:basedOn w:val="DefaultParagraphFont"/>
    <w:link w:val="BodyText"/>
    <w:uiPriority w:val="1"/>
    <w:rsid w:val="006264B1"/>
    <w:rPr>
      <w:rFonts w:ascii="Times New Roman" w:eastAsia="Times New Roman" w:hAnsi="Times New Roman"/>
      <w:sz w:val="24"/>
      <w:szCs w:val="24"/>
      <w:lang w:val="en-US"/>
    </w:rPr>
  </w:style>
  <w:style w:type="paragraph" w:styleId="Header">
    <w:name w:val="header"/>
    <w:basedOn w:val="Normal"/>
    <w:link w:val="HeaderChar"/>
    <w:uiPriority w:val="99"/>
    <w:unhideWhenUsed/>
    <w:qFormat/>
    <w:rsid w:val="009C6419"/>
    <w:pPr>
      <w:tabs>
        <w:tab w:val="center" w:pos="4513"/>
        <w:tab w:val="right" w:pos="9026"/>
      </w:tabs>
    </w:pPr>
  </w:style>
  <w:style w:type="character" w:customStyle="1" w:styleId="HeaderChar">
    <w:name w:val="Header Char"/>
    <w:basedOn w:val="DefaultParagraphFont"/>
    <w:link w:val="Header"/>
    <w:uiPriority w:val="99"/>
    <w:rsid w:val="009C6419"/>
    <w:rPr>
      <w:rFonts w:ascii="Times New Roman" w:eastAsia="Times New Roman" w:hAnsi="Times New Roman" w:cs="Times New Roman"/>
      <w:sz w:val="24"/>
      <w:szCs w:val="24"/>
    </w:rPr>
  </w:style>
  <w:style w:type="paragraph" w:styleId="ListParagraph">
    <w:name w:val="List Paragraph"/>
    <w:basedOn w:val="Normal"/>
    <w:uiPriority w:val="34"/>
    <w:qFormat/>
    <w:rsid w:val="001B0609"/>
    <w:pPr>
      <w:ind w:left="720"/>
      <w:contextualSpacing/>
    </w:pPr>
  </w:style>
  <w:style w:type="paragraph" w:styleId="FootnoteText">
    <w:name w:val="footnote text"/>
    <w:basedOn w:val="Normal"/>
    <w:link w:val="FootnoteTextChar"/>
    <w:uiPriority w:val="99"/>
    <w:semiHidden/>
    <w:unhideWhenUsed/>
    <w:rsid w:val="00181C77"/>
    <w:rPr>
      <w:sz w:val="20"/>
      <w:szCs w:val="20"/>
    </w:rPr>
  </w:style>
  <w:style w:type="character" w:customStyle="1" w:styleId="FootnoteTextChar">
    <w:name w:val="Footnote Text Char"/>
    <w:basedOn w:val="DefaultParagraphFont"/>
    <w:link w:val="FootnoteText"/>
    <w:uiPriority w:val="99"/>
    <w:semiHidden/>
    <w:rsid w:val="00181C7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81C7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098"/>
    <w:pPr>
      <w:spacing w:after="0" w:line="240" w:lineRule="auto"/>
      <w:jc w:val="both"/>
    </w:pPr>
    <w:rPr>
      <w:rFonts w:ascii="Times New Roman" w:eastAsia="Times New Roman" w:hAnsi="Times New Roman" w:cs="Times New Roman"/>
      <w:sz w:val="24"/>
      <w:szCs w:val="24"/>
    </w:rPr>
  </w:style>
  <w:style w:type="paragraph" w:styleId="Heading1">
    <w:name w:val="heading 1"/>
    <w:aliases w:val="JPW-num-section,level 1,level1,Nadpis 1"/>
    <w:basedOn w:val="Normal"/>
    <w:next w:val="Normal"/>
    <w:link w:val="Heading1Char"/>
    <w:qFormat/>
    <w:rsid w:val="00632098"/>
    <w:pPr>
      <w:keepNext/>
      <w:widowControl w:val="0"/>
      <w:numPr>
        <w:numId w:val="2"/>
      </w:numPr>
      <w:spacing w:after="240" w:line="360" w:lineRule="auto"/>
      <w:jc w:val="center"/>
      <w:outlineLvl w:val="0"/>
    </w:pPr>
    <w:rPr>
      <w:rFonts w:cs="Arial"/>
      <w:b/>
      <w:bCs/>
      <w:kern w:val="32"/>
      <w:szCs w:val="32"/>
      <w:u w:val="single"/>
    </w:rPr>
  </w:style>
  <w:style w:type="paragraph" w:styleId="Heading2">
    <w:name w:val="heading 2"/>
    <w:aliases w:val="level 2,level2"/>
    <w:basedOn w:val="Normal"/>
    <w:next w:val="Normal"/>
    <w:link w:val="Heading2Char"/>
    <w:autoRedefine/>
    <w:qFormat/>
    <w:rsid w:val="00FD65CF"/>
    <w:pPr>
      <w:widowControl w:val="0"/>
      <w:numPr>
        <w:ilvl w:val="2"/>
        <w:numId w:val="10"/>
      </w:numPr>
      <w:spacing w:after="240" w:line="360" w:lineRule="auto"/>
      <w:ind w:left="1560"/>
      <w:outlineLvl w:val="1"/>
    </w:pPr>
    <w:rPr>
      <w:rFonts w:cs="Arial"/>
      <w:bCs/>
      <w:iCs/>
      <w:szCs w:val="28"/>
    </w:rPr>
  </w:style>
  <w:style w:type="paragraph" w:styleId="Heading3">
    <w:name w:val="heading 3"/>
    <w:aliases w:val="level 3,level3,Nadpis 3"/>
    <w:basedOn w:val="Normal"/>
    <w:next w:val="Body3"/>
    <w:link w:val="Heading3Char"/>
    <w:autoRedefine/>
    <w:qFormat/>
    <w:rsid w:val="00632098"/>
    <w:pPr>
      <w:widowControl w:val="0"/>
      <w:numPr>
        <w:ilvl w:val="2"/>
        <w:numId w:val="2"/>
      </w:numPr>
      <w:spacing w:after="240" w:line="360" w:lineRule="auto"/>
      <w:jc w:val="left"/>
      <w:outlineLvl w:val="2"/>
    </w:pPr>
    <w:rPr>
      <w:rFonts w:cs="Arial"/>
      <w:bCs/>
      <w:szCs w:val="26"/>
    </w:rPr>
  </w:style>
  <w:style w:type="paragraph" w:styleId="Heading4">
    <w:name w:val="heading 4"/>
    <w:aliases w:val="level 4,level4,Nadpis 4"/>
    <w:basedOn w:val="Normal"/>
    <w:next w:val="Normal"/>
    <w:link w:val="Heading4Char"/>
    <w:autoRedefine/>
    <w:qFormat/>
    <w:rsid w:val="00632098"/>
    <w:pPr>
      <w:widowControl w:val="0"/>
      <w:numPr>
        <w:ilvl w:val="3"/>
        <w:numId w:val="2"/>
      </w:numPr>
      <w:spacing w:after="240" w:line="360" w:lineRule="auto"/>
      <w:outlineLvl w:val="3"/>
    </w:pPr>
    <w:rPr>
      <w:bCs/>
      <w:szCs w:val="28"/>
    </w:rPr>
  </w:style>
  <w:style w:type="paragraph" w:styleId="Heading5">
    <w:name w:val="heading 5"/>
    <w:aliases w:val="level 5,level5,Appendix Header"/>
    <w:basedOn w:val="Normal"/>
    <w:next w:val="Normal"/>
    <w:link w:val="Heading5Char"/>
    <w:qFormat/>
    <w:rsid w:val="00632098"/>
    <w:pPr>
      <w:widowControl w:val="0"/>
      <w:numPr>
        <w:ilvl w:val="4"/>
        <w:numId w:val="2"/>
      </w:numPr>
      <w:spacing w:after="240" w:line="360" w:lineRule="auto"/>
      <w:outlineLvl w:val="4"/>
    </w:pPr>
    <w:rPr>
      <w:bCs/>
      <w:iCs/>
      <w:szCs w:val="26"/>
    </w:rPr>
  </w:style>
  <w:style w:type="paragraph" w:styleId="Heading6">
    <w:name w:val="heading 6"/>
    <w:aliases w:val="level 6,level6"/>
    <w:basedOn w:val="Normal"/>
    <w:next w:val="Normal"/>
    <w:link w:val="Heading6Char"/>
    <w:qFormat/>
    <w:rsid w:val="00632098"/>
    <w:pPr>
      <w:widowControl w:val="0"/>
      <w:numPr>
        <w:ilvl w:val="5"/>
        <w:numId w:val="1"/>
      </w:numPr>
      <w:spacing w:after="240" w:line="360" w:lineRule="auto"/>
      <w:outlineLvl w:val="5"/>
    </w:pPr>
    <w:rPr>
      <w:bCs/>
      <w:szCs w:val="22"/>
    </w:rPr>
  </w:style>
  <w:style w:type="paragraph" w:styleId="Heading7">
    <w:name w:val="heading 7"/>
    <w:aliases w:val="level1-noHeading,level1noheading"/>
    <w:basedOn w:val="Normal"/>
    <w:next w:val="Normal"/>
    <w:link w:val="Heading7Char"/>
    <w:qFormat/>
    <w:rsid w:val="00632098"/>
    <w:pPr>
      <w:widowControl w:val="0"/>
      <w:numPr>
        <w:ilvl w:val="6"/>
        <w:numId w:val="1"/>
      </w:numPr>
      <w:tabs>
        <w:tab w:val="left" w:pos="3544"/>
      </w:tabs>
      <w:spacing w:after="240" w:line="360" w:lineRule="auto"/>
      <w:outlineLvl w:val="6"/>
    </w:pPr>
  </w:style>
  <w:style w:type="paragraph" w:styleId="Heading8">
    <w:name w:val="heading 8"/>
    <w:aliases w:val="level2(a)"/>
    <w:basedOn w:val="Normal"/>
    <w:next w:val="Normal"/>
    <w:link w:val="Heading8Char"/>
    <w:qFormat/>
    <w:rsid w:val="00632098"/>
    <w:pPr>
      <w:widowControl w:val="0"/>
      <w:numPr>
        <w:ilvl w:val="7"/>
        <w:numId w:val="1"/>
      </w:numPr>
      <w:tabs>
        <w:tab w:val="left" w:pos="4253"/>
      </w:tabs>
      <w:spacing w:after="240" w:line="360" w:lineRule="auto"/>
      <w:outlineLvl w:val="7"/>
    </w:pPr>
    <w:rPr>
      <w:iCs/>
    </w:rPr>
  </w:style>
  <w:style w:type="paragraph" w:styleId="Heading9">
    <w:name w:val="heading 9"/>
    <w:aliases w:val="level3(i)"/>
    <w:basedOn w:val="Normal"/>
    <w:next w:val="Normal"/>
    <w:link w:val="Heading9Char"/>
    <w:qFormat/>
    <w:rsid w:val="00632098"/>
    <w:pPr>
      <w:widowControl w:val="0"/>
      <w:numPr>
        <w:ilvl w:val="8"/>
        <w:numId w:val="1"/>
      </w:numPr>
      <w:tabs>
        <w:tab w:val="left" w:pos="4961"/>
      </w:tabs>
      <w:spacing w:after="240" w:line="360" w:lineRule="auto"/>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PW-num-section Char,level 1 Char,level1 Char,Nadpis 1 Char"/>
    <w:basedOn w:val="DefaultParagraphFont"/>
    <w:link w:val="Heading1"/>
    <w:rsid w:val="00632098"/>
    <w:rPr>
      <w:rFonts w:ascii="Times New Roman" w:eastAsia="Times New Roman" w:hAnsi="Times New Roman" w:cs="Arial"/>
      <w:b/>
      <w:bCs/>
      <w:kern w:val="32"/>
      <w:sz w:val="24"/>
      <w:szCs w:val="32"/>
      <w:u w:val="single"/>
    </w:rPr>
  </w:style>
  <w:style w:type="character" w:customStyle="1" w:styleId="Heading2Char">
    <w:name w:val="Heading 2 Char"/>
    <w:aliases w:val="level 2 Char,level2 Char"/>
    <w:basedOn w:val="DefaultParagraphFont"/>
    <w:link w:val="Heading2"/>
    <w:rsid w:val="00FD65CF"/>
    <w:rPr>
      <w:rFonts w:ascii="Times New Roman" w:eastAsia="Times New Roman" w:hAnsi="Times New Roman" w:cs="Arial"/>
      <w:bCs/>
      <w:iCs/>
      <w:sz w:val="24"/>
      <w:szCs w:val="28"/>
    </w:rPr>
  </w:style>
  <w:style w:type="character" w:customStyle="1" w:styleId="Heading3Char">
    <w:name w:val="Heading 3 Char"/>
    <w:aliases w:val="level 3 Char,level3 Char,Nadpis 3 Char"/>
    <w:basedOn w:val="DefaultParagraphFont"/>
    <w:link w:val="Heading3"/>
    <w:rsid w:val="00632098"/>
    <w:rPr>
      <w:rFonts w:ascii="Times New Roman" w:eastAsia="Times New Roman" w:hAnsi="Times New Roman" w:cs="Arial"/>
      <w:bCs/>
      <w:sz w:val="24"/>
      <w:szCs w:val="26"/>
    </w:rPr>
  </w:style>
  <w:style w:type="character" w:customStyle="1" w:styleId="Heading4Char">
    <w:name w:val="Heading 4 Char"/>
    <w:aliases w:val="level 4 Char,level4 Char,Nadpis 4 Char"/>
    <w:basedOn w:val="DefaultParagraphFont"/>
    <w:link w:val="Heading4"/>
    <w:rsid w:val="00632098"/>
    <w:rPr>
      <w:rFonts w:ascii="Times New Roman" w:eastAsia="Times New Roman" w:hAnsi="Times New Roman" w:cs="Times New Roman"/>
      <w:bCs/>
      <w:sz w:val="24"/>
      <w:szCs w:val="28"/>
    </w:rPr>
  </w:style>
  <w:style w:type="character" w:customStyle="1" w:styleId="Heading5Char">
    <w:name w:val="Heading 5 Char"/>
    <w:aliases w:val="level 5 Char,level5 Char,Appendix Header Char"/>
    <w:basedOn w:val="DefaultParagraphFont"/>
    <w:link w:val="Heading5"/>
    <w:rsid w:val="00632098"/>
    <w:rPr>
      <w:rFonts w:ascii="Times New Roman" w:eastAsia="Times New Roman" w:hAnsi="Times New Roman" w:cs="Times New Roman"/>
      <w:bCs/>
      <w:iCs/>
      <w:sz w:val="24"/>
      <w:szCs w:val="26"/>
    </w:rPr>
  </w:style>
  <w:style w:type="character" w:customStyle="1" w:styleId="Heading6Char">
    <w:name w:val="Heading 6 Char"/>
    <w:aliases w:val="level 6 Char,level6 Char"/>
    <w:basedOn w:val="DefaultParagraphFont"/>
    <w:link w:val="Heading6"/>
    <w:rsid w:val="00632098"/>
    <w:rPr>
      <w:rFonts w:ascii="Times New Roman" w:eastAsia="Times New Roman" w:hAnsi="Times New Roman" w:cs="Times New Roman"/>
      <w:bCs/>
      <w:sz w:val="24"/>
    </w:rPr>
  </w:style>
  <w:style w:type="character" w:customStyle="1" w:styleId="Heading7Char">
    <w:name w:val="Heading 7 Char"/>
    <w:aliases w:val="level1-noHeading Char,level1noheading Char"/>
    <w:basedOn w:val="DefaultParagraphFont"/>
    <w:link w:val="Heading7"/>
    <w:rsid w:val="00632098"/>
    <w:rPr>
      <w:rFonts w:ascii="Times New Roman" w:eastAsia="Times New Roman" w:hAnsi="Times New Roman" w:cs="Times New Roman"/>
      <w:sz w:val="24"/>
      <w:szCs w:val="24"/>
    </w:rPr>
  </w:style>
  <w:style w:type="character" w:customStyle="1" w:styleId="Heading8Char">
    <w:name w:val="Heading 8 Char"/>
    <w:aliases w:val="level2(a) Char"/>
    <w:basedOn w:val="DefaultParagraphFont"/>
    <w:link w:val="Heading8"/>
    <w:rsid w:val="00632098"/>
    <w:rPr>
      <w:rFonts w:ascii="Times New Roman" w:eastAsia="Times New Roman" w:hAnsi="Times New Roman" w:cs="Times New Roman"/>
      <w:iCs/>
      <w:sz w:val="24"/>
      <w:szCs w:val="24"/>
    </w:rPr>
  </w:style>
  <w:style w:type="character" w:customStyle="1" w:styleId="Heading9Char">
    <w:name w:val="Heading 9 Char"/>
    <w:aliases w:val="level3(i) Char"/>
    <w:basedOn w:val="DefaultParagraphFont"/>
    <w:link w:val="Heading9"/>
    <w:rsid w:val="00632098"/>
    <w:rPr>
      <w:rFonts w:ascii="Times New Roman" w:eastAsia="Times New Roman" w:hAnsi="Times New Roman" w:cs="Arial"/>
      <w:sz w:val="24"/>
    </w:rPr>
  </w:style>
  <w:style w:type="paragraph" w:customStyle="1" w:styleId="Body3">
    <w:name w:val="Body3"/>
    <w:basedOn w:val="Normal"/>
    <w:autoRedefine/>
    <w:rsid w:val="00ED4B80"/>
    <w:pPr>
      <w:spacing w:after="240" w:line="360" w:lineRule="auto"/>
      <w:ind w:left="567"/>
      <w:jc w:val="right"/>
    </w:pPr>
    <w:rPr>
      <w:b/>
      <w:u w:color="000000"/>
    </w:rPr>
  </w:style>
  <w:style w:type="paragraph" w:styleId="Footer">
    <w:name w:val="footer"/>
    <w:aliases w:val="JPW-footer"/>
    <w:basedOn w:val="Normal"/>
    <w:link w:val="FooterChar"/>
    <w:uiPriority w:val="99"/>
    <w:rsid w:val="00632098"/>
    <w:pPr>
      <w:tabs>
        <w:tab w:val="center" w:pos="4153"/>
        <w:tab w:val="right" w:pos="8306"/>
      </w:tabs>
    </w:pPr>
  </w:style>
  <w:style w:type="character" w:customStyle="1" w:styleId="FooterChar">
    <w:name w:val="Footer Char"/>
    <w:aliases w:val="JPW-footer Char"/>
    <w:basedOn w:val="DefaultParagraphFont"/>
    <w:link w:val="Footer"/>
    <w:uiPriority w:val="99"/>
    <w:rsid w:val="00632098"/>
    <w:rPr>
      <w:rFonts w:ascii="Times New Roman" w:eastAsia="Times New Roman" w:hAnsi="Times New Roman" w:cs="Times New Roman"/>
      <w:sz w:val="24"/>
      <w:szCs w:val="24"/>
    </w:rPr>
  </w:style>
  <w:style w:type="paragraph" w:customStyle="1" w:styleId="StyleHeading3level3level3Nadpis3After12pt">
    <w:name w:val="Style Heading 3level 3level3Nadpis 3 + After:  12 pt"/>
    <w:basedOn w:val="Heading3"/>
    <w:rsid w:val="00632098"/>
    <w:pPr>
      <w:numPr>
        <w:numId w:val="1"/>
      </w:numPr>
      <w:tabs>
        <w:tab w:val="left" w:pos="1701"/>
      </w:tabs>
    </w:pPr>
    <w:rPr>
      <w:rFonts w:cs="Times New Roman"/>
      <w:szCs w:val="20"/>
    </w:rPr>
  </w:style>
  <w:style w:type="paragraph" w:customStyle="1" w:styleId="StyleAfter18ptLinespacing15lines">
    <w:name w:val="Style After:  18 pt Line spacing:  1.5 lines"/>
    <w:basedOn w:val="Normal"/>
    <w:autoRedefine/>
    <w:rsid w:val="00632098"/>
    <w:pPr>
      <w:spacing w:after="240" w:line="360" w:lineRule="auto"/>
      <w:jc w:val="left"/>
    </w:pPr>
    <w:rPr>
      <w:b/>
      <w:szCs w:val="20"/>
    </w:rPr>
  </w:style>
  <w:style w:type="paragraph" w:customStyle="1" w:styleId="questions">
    <w:name w:val="questions"/>
    <w:basedOn w:val="Normal"/>
    <w:rsid w:val="00632098"/>
    <w:pPr>
      <w:numPr>
        <w:ilvl w:val="1"/>
        <w:numId w:val="1"/>
      </w:numPr>
      <w:spacing w:after="240"/>
    </w:pPr>
    <w:rPr>
      <w:rFonts w:ascii="Arial" w:hAnsi="Arial"/>
      <w:kern w:val="14"/>
      <w:sz w:val="22"/>
      <w:szCs w:val="20"/>
    </w:rPr>
  </w:style>
  <w:style w:type="paragraph" w:customStyle="1" w:styleId="StyleHeading4Loweredby15pt">
    <w:name w:val="Style Heading 4 + Lowered by  1.5 pt"/>
    <w:basedOn w:val="Heading4"/>
    <w:rsid w:val="00632098"/>
    <w:pPr>
      <w:numPr>
        <w:numId w:val="1"/>
      </w:numPr>
      <w:spacing w:after="220"/>
    </w:pPr>
    <w:rPr>
      <w:bCs w:val="0"/>
      <w:spacing w:val="-1"/>
      <w:position w:val="-3"/>
      <w:sz w:val="22"/>
      <w:lang w:eastAsia="en-GB"/>
    </w:rPr>
  </w:style>
  <w:style w:type="paragraph" w:styleId="BalloonText">
    <w:name w:val="Balloon Text"/>
    <w:basedOn w:val="Normal"/>
    <w:link w:val="BalloonTextChar"/>
    <w:uiPriority w:val="99"/>
    <w:semiHidden/>
    <w:unhideWhenUsed/>
    <w:rsid w:val="00EF31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12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24392"/>
    <w:rPr>
      <w:sz w:val="16"/>
      <w:szCs w:val="16"/>
    </w:rPr>
  </w:style>
  <w:style w:type="paragraph" w:styleId="CommentText">
    <w:name w:val="annotation text"/>
    <w:basedOn w:val="Normal"/>
    <w:link w:val="CommentTextChar"/>
    <w:uiPriority w:val="99"/>
    <w:semiHidden/>
    <w:unhideWhenUsed/>
    <w:rsid w:val="00224392"/>
    <w:rPr>
      <w:sz w:val="20"/>
      <w:szCs w:val="20"/>
    </w:rPr>
  </w:style>
  <w:style w:type="character" w:customStyle="1" w:styleId="CommentTextChar">
    <w:name w:val="Comment Text Char"/>
    <w:basedOn w:val="DefaultParagraphFont"/>
    <w:link w:val="CommentText"/>
    <w:uiPriority w:val="99"/>
    <w:semiHidden/>
    <w:rsid w:val="002243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4392"/>
    <w:rPr>
      <w:b/>
      <w:bCs/>
    </w:rPr>
  </w:style>
  <w:style w:type="character" w:customStyle="1" w:styleId="CommentSubjectChar">
    <w:name w:val="Comment Subject Char"/>
    <w:basedOn w:val="CommentTextChar"/>
    <w:link w:val="CommentSubject"/>
    <w:uiPriority w:val="99"/>
    <w:semiHidden/>
    <w:rsid w:val="00224392"/>
    <w:rPr>
      <w:rFonts w:ascii="Times New Roman" w:eastAsia="Times New Roman" w:hAnsi="Times New Roman" w:cs="Times New Roman"/>
      <w:b/>
      <w:bCs/>
      <w:sz w:val="20"/>
      <w:szCs w:val="20"/>
    </w:rPr>
  </w:style>
  <w:style w:type="paragraph" w:styleId="BodyText">
    <w:name w:val="Body Text"/>
    <w:basedOn w:val="Normal"/>
    <w:link w:val="BodyTextChar"/>
    <w:uiPriority w:val="1"/>
    <w:qFormat/>
    <w:rsid w:val="006264B1"/>
    <w:pPr>
      <w:widowControl w:val="0"/>
      <w:ind w:left="820" w:hanging="720"/>
      <w:jc w:val="left"/>
    </w:pPr>
    <w:rPr>
      <w:rFonts w:cstheme="minorBidi"/>
      <w:lang w:val="en-US"/>
    </w:rPr>
  </w:style>
  <w:style w:type="character" w:customStyle="1" w:styleId="BodyTextChar">
    <w:name w:val="Body Text Char"/>
    <w:basedOn w:val="DefaultParagraphFont"/>
    <w:link w:val="BodyText"/>
    <w:uiPriority w:val="1"/>
    <w:rsid w:val="006264B1"/>
    <w:rPr>
      <w:rFonts w:ascii="Times New Roman" w:eastAsia="Times New Roman" w:hAnsi="Times New Roman"/>
      <w:sz w:val="24"/>
      <w:szCs w:val="24"/>
      <w:lang w:val="en-US"/>
    </w:rPr>
  </w:style>
  <w:style w:type="paragraph" w:styleId="Header">
    <w:name w:val="header"/>
    <w:basedOn w:val="Normal"/>
    <w:link w:val="HeaderChar"/>
    <w:uiPriority w:val="99"/>
    <w:unhideWhenUsed/>
    <w:qFormat/>
    <w:rsid w:val="009C6419"/>
    <w:pPr>
      <w:tabs>
        <w:tab w:val="center" w:pos="4513"/>
        <w:tab w:val="right" w:pos="9026"/>
      </w:tabs>
    </w:pPr>
  </w:style>
  <w:style w:type="character" w:customStyle="1" w:styleId="HeaderChar">
    <w:name w:val="Header Char"/>
    <w:basedOn w:val="DefaultParagraphFont"/>
    <w:link w:val="Header"/>
    <w:uiPriority w:val="99"/>
    <w:rsid w:val="009C6419"/>
    <w:rPr>
      <w:rFonts w:ascii="Times New Roman" w:eastAsia="Times New Roman" w:hAnsi="Times New Roman" w:cs="Times New Roman"/>
      <w:sz w:val="24"/>
      <w:szCs w:val="24"/>
    </w:rPr>
  </w:style>
  <w:style w:type="paragraph" w:styleId="ListParagraph">
    <w:name w:val="List Paragraph"/>
    <w:basedOn w:val="Normal"/>
    <w:uiPriority w:val="34"/>
    <w:qFormat/>
    <w:rsid w:val="001B0609"/>
    <w:pPr>
      <w:ind w:left="720"/>
      <w:contextualSpacing/>
    </w:pPr>
  </w:style>
  <w:style w:type="paragraph" w:styleId="FootnoteText">
    <w:name w:val="footnote text"/>
    <w:basedOn w:val="Normal"/>
    <w:link w:val="FootnoteTextChar"/>
    <w:uiPriority w:val="99"/>
    <w:semiHidden/>
    <w:unhideWhenUsed/>
    <w:rsid w:val="00181C77"/>
    <w:rPr>
      <w:sz w:val="20"/>
      <w:szCs w:val="20"/>
    </w:rPr>
  </w:style>
  <w:style w:type="character" w:customStyle="1" w:styleId="FootnoteTextChar">
    <w:name w:val="Footnote Text Char"/>
    <w:basedOn w:val="DefaultParagraphFont"/>
    <w:link w:val="FootnoteText"/>
    <w:uiPriority w:val="99"/>
    <w:semiHidden/>
    <w:rsid w:val="00181C7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81C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image" Target="media/image1.png"/><Relationship Id="rId27" Type="http://schemas.microsoft.com/office/2011/relationships/commentsExtended" Target="commentsExtended.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40F02-935C-46BE-B93E-B850C9DA2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1942</Words>
  <Characters>11076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2017-07-28T16:16:00Z</dcterms:created>
  <dcterms:modified xsi:type="dcterms:W3CDTF">2017-07-31T07:46:00Z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58ff17f3-2c0e-412a-83ef-41ea0a0d5223</vt:lpwstr>
  </property>
  <property fmtid="{D5CDD505-2E9C-101B-9397-08002B2CF9AE}" pid="3" name="tikitDocRef">
    <vt:lpwstr>Legal02#69073735v1[JDS3]</vt:lpwstr>
  </property>
  <property fmtid="{D5CDD505-2E9C-101B-9397-08002B2CF9AE}" pid="4" name="tikitDocNumber">
    <vt:lpwstr>69073735</vt:lpwstr>
  </property>
  <property fmtid="{D5CDD505-2E9C-101B-9397-08002B2CF9AE}" pid="5" name="tikitVersionNumber">
    <vt:lpwstr>1</vt:lpwstr>
  </property>
  <property fmtid="{D5CDD505-2E9C-101B-9397-08002B2CF9AE}" pid="6" name="tikitDocDescription">
    <vt:lpwstr>DCP 293 comparison</vt:lpwstr>
  </property>
  <property fmtid="{D5CDD505-2E9C-101B-9397-08002B2CF9AE}" pid="7" name="tikitAuthor">
    <vt:lpwstr>James Stanier</vt:lpwstr>
  </property>
  <property fmtid="{D5CDD505-2E9C-101B-9397-08002B2CF9AE}" pid="8" name="tikitAuthorID">
    <vt:lpwstr>JDS3</vt:lpwstr>
  </property>
  <property fmtid="{D5CDD505-2E9C-101B-9397-08002B2CF9AE}" pid="9" name="tikitTypistID">
    <vt:lpwstr>JDS3</vt:lpwstr>
  </property>
  <property fmtid="{D5CDD505-2E9C-101B-9397-08002B2CF9AE}" pid="10" name="tikitClientDescription">
    <vt:lpwstr>DCUSA Limited</vt:lpwstr>
  </property>
  <property fmtid="{D5CDD505-2E9C-101B-9397-08002B2CF9AE}" pid="11" name="tikitMatterDescription">
    <vt:lpwstr>General DCUSA Advice 2017</vt:lpwstr>
  </property>
  <property fmtid="{D5CDD505-2E9C-101B-9397-08002B2CF9AE}" pid="12" name="tikitClientID">
    <vt:lpwstr>588326</vt:lpwstr>
  </property>
  <property fmtid="{D5CDD505-2E9C-101B-9397-08002B2CF9AE}" pid="13" name="tikitMatterID">
    <vt:lpwstr>2630021</vt:lpwstr>
  </property>
</Properties>
</file>