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1F25EBC1"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50EC4D17" w14:textId="77777777" w:rsidR="005079E0" w:rsidRPr="00EB32BB" w:rsidRDefault="00407BD8" w:rsidP="00327CE7">
            <w:pPr>
              <w:pStyle w:val="Header"/>
              <w:spacing w:before="0" w:after="0"/>
              <w:ind w:left="-284"/>
              <w:rPr>
                <w:rFonts w:cs="Arial"/>
              </w:rPr>
            </w:pPr>
            <w:r>
              <w:rPr>
                <w:rFonts w:cs="Arial"/>
              </w:rPr>
              <w:t xml:space="preserve">  </w:t>
            </w:r>
            <w:r w:rsidR="00CA136E">
              <w:rPr>
                <w:rFonts w:cs="Arial"/>
              </w:rPr>
              <w:tab/>
            </w:r>
          </w:p>
          <w:p w14:paraId="145639CF" w14:textId="77777777" w:rsidR="006F19E3" w:rsidRPr="00F20FAB" w:rsidRDefault="00ED0E84" w:rsidP="00327CE7">
            <w:pPr>
              <w:tabs>
                <w:tab w:val="left" w:pos="2901"/>
              </w:tabs>
              <w:spacing w:before="240" w:after="240"/>
              <w:ind w:left="113"/>
              <w:rPr>
                <w:rFonts w:cs="Arial"/>
                <w:b/>
                <w:color w:val="FFFFFF"/>
                <w:sz w:val="28"/>
                <w:szCs w:val="28"/>
              </w:rPr>
            </w:pPr>
            <w:r>
              <w:rPr>
                <w:rFonts w:cs="Arial"/>
                <w:b/>
                <w:color w:val="FFFFFF"/>
                <w:sz w:val="28"/>
                <w:szCs w:val="28"/>
              </w:rPr>
              <w:t xml:space="preserve">DCUSA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4AF4747E" w14:textId="77777777" w:rsidR="006F19E3" w:rsidRPr="00EB32BB" w:rsidRDefault="006F19E3" w:rsidP="00327CE7">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41C2997C"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CD206C2" w14:textId="77777777" w:rsidR="006F19E3" w:rsidRPr="00EB32BB" w:rsidRDefault="00E25A24" w:rsidP="00327CE7">
            <w:pPr>
              <w:ind w:left="113" w:right="113"/>
              <w:rPr>
                <w:rFonts w:cs="Arial"/>
                <w:i/>
                <w:color w:val="00B274"/>
                <w:sz w:val="24"/>
              </w:rPr>
            </w:pPr>
            <w:r>
              <w:rPr>
                <w:rFonts w:cs="Arial"/>
                <w:color w:val="008576"/>
                <w:sz w:val="80"/>
                <w:szCs w:val="80"/>
              </w:rPr>
              <w:t>DCP 2</w:t>
            </w:r>
            <w:r w:rsidR="00A340FA">
              <w:rPr>
                <w:rFonts w:cs="Arial"/>
                <w:color w:val="008576"/>
                <w:sz w:val="80"/>
                <w:szCs w:val="80"/>
              </w:rPr>
              <w:t>91</w:t>
            </w:r>
          </w:p>
          <w:p w14:paraId="705A0A6E" w14:textId="77777777" w:rsidR="00A340FA" w:rsidRDefault="00A340FA" w:rsidP="00327CE7">
            <w:pPr>
              <w:ind w:left="113" w:right="113"/>
              <w:rPr>
                <w:rFonts w:cs="Arial"/>
                <w:color w:val="008000"/>
                <w:sz w:val="48"/>
                <w:szCs w:val="48"/>
              </w:rPr>
            </w:pPr>
            <w:r>
              <w:rPr>
                <w:rFonts w:cs="Arial"/>
                <w:color w:val="008000"/>
                <w:sz w:val="48"/>
                <w:szCs w:val="48"/>
              </w:rPr>
              <w:t>Application of Generation Credits to EDCM C</w:t>
            </w:r>
            <w:r w:rsidRPr="003F7D9D">
              <w:rPr>
                <w:rFonts w:cs="Arial"/>
                <w:color w:val="008000"/>
                <w:sz w:val="48"/>
                <w:szCs w:val="48"/>
              </w:rPr>
              <w:t>ustomers</w:t>
            </w:r>
          </w:p>
          <w:p w14:paraId="494F0284" w14:textId="77777777" w:rsidR="00D93A95" w:rsidRPr="00EB32BB" w:rsidRDefault="00857BF6" w:rsidP="00327CE7">
            <w:pPr>
              <w:ind w:left="113" w:right="113"/>
              <w:rPr>
                <w:rFonts w:cs="Arial"/>
                <w:i/>
                <w:color w:val="00B274"/>
                <w:sz w:val="24"/>
              </w:rPr>
            </w:pPr>
            <w:r>
              <w:rPr>
                <w:rFonts w:cs="Arial"/>
                <w:i/>
                <w:color w:val="00B274"/>
                <w:sz w:val="24"/>
              </w:rPr>
              <w:t>R</w:t>
            </w:r>
            <w:r w:rsidR="00370895">
              <w:rPr>
                <w:rFonts w:cs="Arial"/>
                <w:i/>
                <w:color w:val="00B274"/>
                <w:sz w:val="24"/>
              </w:rPr>
              <w:t>aised</w:t>
            </w:r>
            <w:r w:rsidR="00A340FA">
              <w:rPr>
                <w:rFonts w:cs="Arial"/>
                <w:i/>
                <w:color w:val="00B274"/>
                <w:sz w:val="24"/>
              </w:rPr>
              <w:t xml:space="preserve"> on the 10</w:t>
            </w:r>
            <w:r w:rsidR="00E25A24">
              <w:rPr>
                <w:rFonts w:cs="Arial"/>
                <w:i/>
                <w:color w:val="00B274"/>
                <w:sz w:val="24"/>
              </w:rPr>
              <w:t xml:space="preserve"> </w:t>
            </w:r>
            <w:r w:rsidR="00A340FA">
              <w:rPr>
                <w:rFonts w:cs="Arial"/>
                <w:i/>
                <w:color w:val="00B274"/>
                <w:sz w:val="24"/>
              </w:rPr>
              <w:t>February 2017 as a Standard</w:t>
            </w:r>
            <w:r w:rsidR="00D519F7">
              <w:rPr>
                <w:rFonts w:cs="Arial"/>
                <w:i/>
                <w:color w:val="00B274"/>
                <w:sz w:val="24"/>
              </w:rPr>
              <w:t xml:space="preserve"> Change</w:t>
            </w: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2E155BF0" w14:textId="77777777" w:rsidTr="00C4569B">
              <w:trPr>
                <w:trHeight w:val="820"/>
              </w:trPr>
              <w:tc>
                <w:tcPr>
                  <w:tcW w:w="2075" w:type="dxa"/>
                  <w:shd w:val="clear" w:color="auto" w:fill="auto"/>
                  <w:vAlign w:val="center"/>
                </w:tcPr>
                <w:p w14:paraId="772052CC" w14:textId="77777777" w:rsidR="00F770DC" w:rsidRPr="000E1892" w:rsidRDefault="00F770DC" w:rsidP="008F4F98">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1216C5FA" w14:textId="77777777" w:rsidTr="00F770DC">
              <w:trPr>
                <w:trHeight w:val="802"/>
              </w:trPr>
              <w:tc>
                <w:tcPr>
                  <w:tcW w:w="2075" w:type="dxa"/>
                  <w:shd w:val="clear" w:color="auto" w:fill="0096D7"/>
                  <w:vAlign w:val="center"/>
                </w:tcPr>
                <w:p w14:paraId="0474DB89" w14:textId="77777777" w:rsidR="00F770DC" w:rsidRPr="00C4569B" w:rsidRDefault="00F770DC" w:rsidP="008F4F98">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6F5D4791" w14:textId="77777777" w:rsidTr="00F770DC">
              <w:trPr>
                <w:trHeight w:val="800"/>
              </w:trPr>
              <w:tc>
                <w:tcPr>
                  <w:tcW w:w="2075" w:type="dxa"/>
                  <w:shd w:val="clear" w:color="auto" w:fill="auto"/>
                  <w:vAlign w:val="center"/>
                </w:tcPr>
                <w:p w14:paraId="0EB5CBEF" w14:textId="77777777" w:rsidR="00F770DC" w:rsidRPr="00F770DC" w:rsidRDefault="0007537E" w:rsidP="008F4F98">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65DED12C" w14:textId="77777777" w:rsidTr="00C4569B">
              <w:trPr>
                <w:trHeight w:val="795"/>
              </w:trPr>
              <w:tc>
                <w:tcPr>
                  <w:tcW w:w="2075" w:type="dxa"/>
                  <w:shd w:val="clear" w:color="auto" w:fill="FFFFFF"/>
                  <w:vAlign w:val="center"/>
                </w:tcPr>
                <w:p w14:paraId="688F8B45" w14:textId="77777777" w:rsidR="00F770DC" w:rsidRPr="00881D23" w:rsidRDefault="00F770DC" w:rsidP="008F4F98">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00B6F89" w14:textId="77777777" w:rsidR="006F19E3" w:rsidRPr="00EB32BB" w:rsidRDefault="006F19E3" w:rsidP="00327CE7">
            <w:pPr>
              <w:spacing w:line="240" w:lineRule="auto"/>
              <w:ind w:left="28" w:right="28"/>
              <w:rPr>
                <w:rFonts w:cs="Arial"/>
                <w:color w:val="008576"/>
                <w:szCs w:val="20"/>
              </w:rPr>
            </w:pPr>
          </w:p>
        </w:tc>
      </w:tr>
      <w:tr w:rsidR="006F19E3" w:rsidRPr="00EB32BB" w14:paraId="3EBF393F"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61870528" w14:textId="77777777" w:rsidR="006F19E3" w:rsidRPr="00351B9D" w:rsidRDefault="006F19E3" w:rsidP="00327CE7">
            <w:pPr>
              <w:pStyle w:val="BodyText2"/>
              <w:ind w:left="113" w:right="113"/>
              <w:rPr>
                <w:rFonts w:cs="Arial"/>
                <w:b/>
                <w:i/>
                <w:color w:val="00B274"/>
                <w:sz w:val="24"/>
              </w:rPr>
            </w:pPr>
            <w:r w:rsidRPr="00351B9D">
              <w:rPr>
                <w:rFonts w:cs="Arial"/>
                <w:b/>
                <w:sz w:val="24"/>
              </w:rPr>
              <w:t xml:space="preserve">Purpose of </w:t>
            </w:r>
            <w:r w:rsidR="00231812">
              <w:rPr>
                <w:rFonts w:cs="Arial"/>
                <w:b/>
                <w:sz w:val="24"/>
              </w:rPr>
              <w:t>Change Proposal</w:t>
            </w:r>
            <w:r w:rsidRPr="00351B9D">
              <w:rPr>
                <w:rFonts w:cs="Arial"/>
                <w:b/>
                <w:sz w:val="24"/>
              </w:rPr>
              <w:t>:</w:t>
            </w:r>
            <w:r w:rsidRPr="00351B9D">
              <w:rPr>
                <w:rFonts w:cs="Arial"/>
                <w:b/>
                <w:i/>
                <w:color w:val="00B274"/>
                <w:sz w:val="24"/>
              </w:rPr>
              <w:t xml:space="preserve"> </w:t>
            </w:r>
            <w:r w:rsidR="00370895">
              <w:rPr>
                <w:rFonts w:cs="Arial"/>
                <w:i/>
                <w:color w:val="00B274"/>
                <w:sz w:val="24"/>
              </w:rPr>
              <w:t xml:space="preserve"> </w:t>
            </w:r>
          </w:p>
          <w:p w14:paraId="13DDCAF1" w14:textId="77777777" w:rsidR="006F19E3" w:rsidRPr="00EB32BB" w:rsidRDefault="00A340FA" w:rsidP="00327CE7">
            <w:pPr>
              <w:ind w:left="113" w:right="113"/>
              <w:rPr>
                <w:rFonts w:cs="Arial"/>
              </w:rPr>
            </w:pPr>
            <w:r w:rsidRPr="00A340FA">
              <w:rPr>
                <w:sz w:val="24"/>
              </w:rPr>
              <w:t xml:space="preserve">The intent of this Change Proposal is to apply EDCM generation credits to all generators whether intermittent or non-intermittent, on the basis that a LRIC/FCP charge 1 exists.  </w:t>
            </w:r>
          </w:p>
        </w:tc>
      </w:tr>
      <w:tr w:rsidR="006F19E3" w:rsidRPr="00EB32BB" w14:paraId="78F67677"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4903FA7B" w14:textId="77777777" w:rsidR="006F19E3" w:rsidRPr="00EB32BB" w:rsidRDefault="00EB5FE7" w:rsidP="00327CE7">
            <w:pPr>
              <w:ind w:firstLine="9"/>
              <w:jc w:val="center"/>
              <w:rPr>
                <w:rFonts w:cs="Arial"/>
              </w:rPr>
            </w:pPr>
            <w:r>
              <w:rPr>
                <w:rFonts w:cs="Arial"/>
                <w:noProof/>
              </w:rPr>
              <w:drawing>
                <wp:inline distT="0" distB="0" distL="0" distR="0" wp14:anchorId="77EF833C" wp14:editId="3A8A7A53">
                  <wp:extent cx="476250" cy="476250"/>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Pr>
                <w:rFonts w:cs="Arial"/>
                <w:noProof/>
              </w:rPr>
              <w:drawing>
                <wp:inline distT="0" distB="0" distL="0" distR="0" wp14:anchorId="6D83A0C9" wp14:editId="6DBC28AA">
                  <wp:extent cx="466725" cy="552450"/>
                  <wp:effectExtent l="0" t="0" r="9525" b="0"/>
                  <wp:docPr id="1" name="Picture 1" descr="Description: Description: YES_GRE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YES_GREEN"/>
                          <pic:cNvPicPr>
                            <a:picLocks noChangeAspect="1" noChangeArrowheads="1"/>
                          </pic:cNvPicPr>
                        </pic:nvPicPr>
                        <pic:blipFill>
                          <a:blip r:embed="rId9">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552450"/>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8AD1D4C" w14:textId="77777777" w:rsidR="00857BF6" w:rsidRDefault="00F770DC" w:rsidP="00327CE7">
            <w:pPr>
              <w:pStyle w:val="BodyText3"/>
              <w:spacing w:before="0" w:after="0" w:line="240" w:lineRule="auto"/>
              <w:ind w:left="113" w:right="113"/>
              <w:rPr>
                <w:rFonts w:cs="Arial"/>
                <w:i/>
                <w:color w:val="00B274"/>
              </w:rPr>
            </w:pPr>
            <w:r w:rsidRPr="00EB32BB">
              <w:t xml:space="preserve">The </w:t>
            </w:r>
            <w:r>
              <w:t>Workgroup</w:t>
            </w:r>
            <w:r w:rsidRPr="00EB32BB">
              <w:t xml:space="preserve"> recommends that this </w:t>
            </w:r>
            <w:r w:rsidR="00944047">
              <w:t xml:space="preserve">Change Proposal </w:t>
            </w:r>
            <w:r w:rsidRPr="00EB32BB">
              <w:t>should:</w:t>
            </w:r>
            <w:r w:rsidRPr="00EB32BB">
              <w:rPr>
                <w:rFonts w:cs="Arial"/>
              </w:rPr>
              <w:t xml:space="preserve"> </w:t>
            </w:r>
          </w:p>
          <w:p w14:paraId="6449B391" w14:textId="77777777" w:rsidR="00F770DC" w:rsidRDefault="00F770DC" w:rsidP="00327CE7">
            <w:pPr>
              <w:pStyle w:val="BodyText3"/>
              <w:spacing w:before="0" w:after="0" w:line="240" w:lineRule="auto"/>
              <w:ind w:left="113" w:right="113"/>
              <w:rPr>
                <w:rFonts w:cs="Arial"/>
              </w:rPr>
            </w:pPr>
            <w:r w:rsidRPr="00EB32BB">
              <w:rPr>
                <w:rFonts w:cs="Arial"/>
              </w:rPr>
              <w:t>proceed to Consultation</w:t>
            </w:r>
          </w:p>
          <w:p w14:paraId="7A7A9C09" w14:textId="77777777" w:rsidR="00231812" w:rsidRDefault="003328B8" w:rsidP="00327CE7">
            <w:pPr>
              <w:pStyle w:val="Heading2"/>
              <w:keepNext w:val="0"/>
              <w:spacing w:before="240" w:after="60" w:line="240" w:lineRule="auto"/>
              <w:jc w:val="both"/>
              <w:rPr>
                <w:rFonts w:cs="Times New Roman"/>
                <w:b/>
                <w:bCs w:val="0"/>
                <w:iCs w:val="0"/>
                <w:color w:val="auto"/>
                <w:sz w:val="24"/>
                <w:szCs w:val="16"/>
              </w:rPr>
            </w:pPr>
            <w:r w:rsidRPr="003328B8">
              <w:rPr>
                <w:rFonts w:cs="Times New Roman"/>
                <w:bCs w:val="0"/>
                <w:iCs w:val="0"/>
                <w:color w:val="auto"/>
                <w:sz w:val="24"/>
                <w:szCs w:val="16"/>
              </w:rPr>
              <w:t xml:space="preserve">Parties are invited to consider the questions set </w:t>
            </w:r>
            <w:r w:rsidR="00067E74">
              <w:rPr>
                <w:rFonts w:cs="Times New Roman"/>
                <w:bCs w:val="0"/>
                <w:iCs w:val="0"/>
                <w:color w:val="auto"/>
                <w:sz w:val="24"/>
                <w:szCs w:val="16"/>
              </w:rPr>
              <w:t>in section 10</w:t>
            </w:r>
            <w:r w:rsidRPr="003328B8">
              <w:rPr>
                <w:rFonts w:cs="Times New Roman"/>
                <w:bCs w:val="0"/>
                <w:iCs w:val="0"/>
                <w:color w:val="auto"/>
                <w:sz w:val="24"/>
                <w:szCs w:val="16"/>
              </w:rPr>
              <w:t xml:space="preserve"> and submit comments using the form attached as </w:t>
            </w:r>
            <w:r w:rsidRPr="00270472">
              <w:rPr>
                <w:bCs w:val="0"/>
                <w:iCs w:val="0"/>
                <w:color w:val="auto"/>
                <w:sz w:val="24"/>
                <w:szCs w:val="24"/>
              </w:rPr>
              <w:t>Attachment 1 to</w:t>
            </w:r>
            <w:r w:rsidRPr="00270472">
              <w:rPr>
                <w:color w:val="000000"/>
                <w:sz w:val="24"/>
                <w:szCs w:val="24"/>
              </w:rPr>
              <w:t xml:space="preserve"> </w:t>
            </w:r>
            <w:r w:rsidRPr="00270472">
              <w:rPr>
                <w:color w:val="0000FF"/>
                <w:sz w:val="24"/>
                <w:szCs w:val="24"/>
                <w:u w:val="single"/>
              </w:rPr>
              <w:t>dcusa@electralink.co.uk</w:t>
            </w:r>
            <w:r w:rsidRPr="00270472">
              <w:rPr>
                <w:color w:val="000000"/>
                <w:sz w:val="24"/>
                <w:szCs w:val="24"/>
              </w:rPr>
              <w:t xml:space="preserve"> </w:t>
            </w:r>
            <w:r w:rsidRPr="00BD500A">
              <w:rPr>
                <w:bCs w:val="0"/>
                <w:iCs w:val="0"/>
                <w:color w:val="auto"/>
                <w:sz w:val="24"/>
                <w:szCs w:val="24"/>
              </w:rPr>
              <w:t>by</w:t>
            </w:r>
            <w:r w:rsidRPr="00BD500A">
              <w:rPr>
                <w:rFonts w:ascii="Calibri" w:hAnsi="Calibri" w:cs="Verdana"/>
                <w:color w:val="000000"/>
                <w:sz w:val="22"/>
                <w:szCs w:val="22"/>
              </w:rPr>
              <w:t xml:space="preserve"> </w:t>
            </w:r>
            <w:r w:rsidR="00A340FA">
              <w:rPr>
                <w:rFonts w:cs="Times New Roman"/>
                <w:b/>
                <w:bCs w:val="0"/>
                <w:iCs w:val="0"/>
                <w:color w:val="auto"/>
                <w:sz w:val="24"/>
                <w:szCs w:val="16"/>
              </w:rPr>
              <w:t xml:space="preserve">xx </w:t>
            </w:r>
            <w:proofErr w:type="spellStart"/>
            <w:r w:rsidR="00A340FA">
              <w:rPr>
                <w:rFonts w:cs="Times New Roman"/>
                <w:b/>
                <w:bCs w:val="0"/>
                <w:iCs w:val="0"/>
                <w:color w:val="auto"/>
                <w:sz w:val="24"/>
                <w:szCs w:val="16"/>
              </w:rPr>
              <w:t>xxxx</w:t>
            </w:r>
            <w:proofErr w:type="spellEnd"/>
            <w:r w:rsidR="00A340FA">
              <w:rPr>
                <w:rFonts w:cs="Times New Roman"/>
                <w:b/>
                <w:bCs w:val="0"/>
                <w:iCs w:val="0"/>
                <w:color w:val="auto"/>
                <w:sz w:val="24"/>
                <w:szCs w:val="16"/>
              </w:rPr>
              <w:t xml:space="preserve"> 2017</w:t>
            </w:r>
            <w:r w:rsidR="006248E3" w:rsidRPr="00BD500A">
              <w:rPr>
                <w:rFonts w:cs="Times New Roman"/>
                <w:b/>
                <w:bCs w:val="0"/>
                <w:iCs w:val="0"/>
                <w:color w:val="auto"/>
                <w:sz w:val="24"/>
                <w:szCs w:val="16"/>
              </w:rPr>
              <w:t>.</w:t>
            </w:r>
          </w:p>
          <w:p w14:paraId="4CC107B8" w14:textId="77777777" w:rsidR="00C35A97" w:rsidRPr="00C35A97" w:rsidRDefault="00E25A24" w:rsidP="00327CE7">
            <w:pPr>
              <w:spacing w:line="240" w:lineRule="auto"/>
              <w:rPr>
                <w:sz w:val="24"/>
              </w:rPr>
            </w:pPr>
            <w:r>
              <w:rPr>
                <w:sz w:val="24"/>
              </w:rPr>
              <w:t>DCP 289 has been designated as a Part 1</w:t>
            </w:r>
            <w:r w:rsidR="00C35A97" w:rsidRPr="00C35A97">
              <w:rPr>
                <w:sz w:val="24"/>
              </w:rPr>
              <w:t xml:space="preserve"> Matter</w:t>
            </w:r>
            <w:r>
              <w:rPr>
                <w:sz w:val="24"/>
              </w:rPr>
              <w:t xml:space="preserve"> and a</w:t>
            </w:r>
            <w:r w:rsidR="00EE3B48">
              <w:rPr>
                <w:sz w:val="24"/>
              </w:rPr>
              <w:t>n</w:t>
            </w:r>
            <w:r>
              <w:rPr>
                <w:sz w:val="24"/>
              </w:rPr>
              <w:t xml:space="preserve"> urgent change</w:t>
            </w:r>
            <w:r w:rsidR="00C35A97" w:rsidRPr="00C35A97">
              <w:rPr>
                <w:sz w:val="24"/>
              </w:rPr>
              <w:t>.</w:t>
            </w:r>
          </w:p>
          <w:p w14:paraId="245200D3" w14:textId="77777777" w:rsidR="006F19E3" w:rsidRPr="00EB32BB" w:rsidRDefault="00BB3DE9" w:rsidP="00327CE7">
            <w:pPr>
              <w:pStyle w:val="BodyText3"/>
              <w:spacing w:line="240" w:lineRule="auto"/>
              <w:ind w:right="113"/>
              <w:rPr>
                <w:rFonts w:cs="Arial"/>
              </w:rPr>
            </w:pPr>
            <w:r w:rsidRPr="005B0B30">
              <w:rPr>
                <w:rFonts w:cs="Arial"/>
              </w:rPr>
              <w:t xml:space="preserve">The </w:t>
            </w:r>
            <w:r w:rsidR="003328B8">
              <w:rPr>
                <w:rFonts w:cs="Arial"/>
              </w:rPr>
              <w:t xml:space="preserve">Working Group </w:t>
            </w:r>
            <w:r w:rsidRPr="005B0B30">
              <w:rPr>
                <w:rFonts w:cs="Arial"/>
              </w:rPr>
              <w:t xml:space="preserve">will consider </w:t>
            </w:r>
            <w:r w:rsidR="003328B8">
              <w:rPr>
                <w:rFonts w:cs="Arial"/>
              </w:rPr>
              <w:t xml:space="preserve">the consultation responses </w:t>
            </w:r>
            <w:r w:rsidR="006F19E3">
              <w:rPr>
                <w:rFonts w:cs="Arial"/>
              </w:rPr>
              <w:t xml:space="preserve">and determine the appropriate </w:t>
            </w:r>
            <w:r w:rsidR="00D36FC3">
              <w:rPr>
                <w:rFonts w:cs="Arial"/>
              </w:rPr>
              <w:t>next steps</w:t>
            </w:r>
            <w:r w:rsidR="003328B8">
              <w:rPr>
                <w:rFonts w:cs="Arial"/>
              </w:rPr>
              <w:t xml:space="preserve"> for the </w:t>
            </w:r>
            <w:r w:rsidR="00F770DC">
              <w:rPr>
                <w:rFonts w:cs="Arial"/>
              </w:rPr>
              <w:t>progression</w:t>
            </w:r>
            <w:r w:rsidR="00E20E29">
              <w:rPr>
                <w:rFonts w:cs="Arial"/>
              </w:rPr>
              <w:t xml:space="preserve"> of the Change Proposal (CP)</w:t>
            </w:r>
            <w:r w:rsidR="006F19E3">
              <w:rPr>
                <w:rFonts w:cs="Arial"/>
              </w:rPr>
              <w:t>.</w:t>
            </w:r>
          </w:p>
        </w:tc>
      </w:tr>
      <w:tr w:rsidR="006F19E3" w:rsidRPr="00EB32BB" w14:paraId="1FF07076"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222BAEF0" w14:textId="77777777" w:rsidR="006F19E3" w:rsidRPr="00EB32BB" w:rsidRDefault="00EB5FE7" w:rsidP="00327CE7">
            <w:pPr>
              <w:spacing w:before="60" w:after="60"/>
              <w:ind w:firstLine="9"/>
              <w:jc w:val="center"/>
              <w:rPr>
                <w:rFonts w:cs="Arial"/>
              </w:rPr>
            </w:pPr>
            <w:r>
              <w:rPr>
                <w:rFonts w:cs="Arial"/>
                <w:noProof/>
              </w:rPr>
              <w:drawing>
                <wp:inline distT="0" distB="0" distL="0" distR="0" wp14:anchorId="66710674" wp14:editId="1911845B">
                  <wp:extent cx="466725" cy="466725"/>
                  <wp:effectExtent l="0" t="0" r="9525" b="9525"/>
                  <wp:docPr id="3" name="Picture 3"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0E302D6" w14:textId="77777777" w:rsidR="006F19E3" w:rsidRPr="00EB32BB" w:rsidRDefault="00370895" w:rsidP="00327CE7">
            <w:pPr>
              <w:ind w:left="113" w:right="113"/>
              <w:rPr>
                <w:rFonts w:cs="Arial"/>
              </w:rPr>
            </w:pPr>
            <w:r>
              <w:rPr>
                <w:sz w:val="24"/>
              </w:rPr>
              <w:t>Impacted Parties</w:t>
            </w:r>
            <w:r w:rsidR="00231812">
              <w:rPr>
                <w:sz w:val="24"/>
              </w:rPr>
              <w:t xml:space="preserve">: </w:t>
            </w:r>
            <w:r w:rsidR="00A340FA">
              <w:rPr>
                <w:sz w:val="24"/>
              </w:rPr>
              <w:t xml:space="preserve"> Distributed Generation,</w:t>
            </w:r>
            <w:r w:rsidR="00A340FA" w:rsidRPr="00D22205">
              <w:rPr>
                <w:sz w:val="24"/>
              </w:rPr>
              <w:t xml:space="preserve"> Suppliers</w:t>
            </w:r>
            <w:r w:rsidR="00A340FA">
              <w:rPr>
                <w:sz w:val="24"/>
              </w:rPr>
              <w:t xml:space="preserve"> and Customers</w:t>
            </w:r>
          </w:p>
        </w:tc>
      </w:tr>
      <w:tr w:rsidR="005D1C6B" w:rsidRPr="00EB32BB" w14:paraId="4C6AFBD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6617127E" w14:textId="77777777" w:rsidR="005D1C6B" w:rsidRPr="00EB32BB" w:rsidRDefault="00EB5FE7" w:rsidP="00327CE7">
            <w:pPr>
              <w:spacing w:before="60" w:after="60"/>
              <w:ind w:firstLine="9"/>
              <w:jc w:val="center"/>
              <w:rPr>
                <w:rFonts w:cs="Arial"/>
              </w:rPr>
            </w:pPr>
            <w:r>
              <w:rPr>
                <w:rFonts w:cs="Arial"/>
                <w:noProof/>
              </w:rPr>
              <w:drawing>
                <wp:inline distT="0" distB="0" distL="0" distR="0" wp14:anchorId="500F6655" wp14:editId="79D5AB75">
                  <wp:extent cx="466725" cy="466725"/>
                  <wp:effectExtent l="0" t="0" r="9525" b="9525"/>
                  <wp:docPr id="4" name="Picture 4" descr="Description: Description: High_Imp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Description: High_Impact"/>
                          <pic:cNvPicPr>
                            <a:picLocks noChangeAspect="1" noChangeArrowheads="1"/>
                          </pic:cNvPicPr>
                        </pic:nvPicPr>
                        <pic:blipFill>
                          <a:blip r:embed="rId10">
                            <a:clrChange>
                              <a:clrFrom>
                                <a:srgbClr val="CDE2DB"/>
                              </a:clrFrom>
                              <a:clrTo>
                                <a:srgbClr val="CDE2DB">
                                  <a:alpha val="0"/>
                                </a:srgbClr>
                              </a:clrTo>
                            </a:clrChange>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1E2D56E3" w14:textId="77777777" w:rsidR="005D1C6B" w:rsidRPr="00EB32BB" w:rsidRDefault="005D1C6B" w:rsidP="00327CE7">
            <w:pPr>
              <w:ind w:left="113" w:right="113"/>
              <w:rPr>
                <w:rFonts w:cs="Arial"/>
              </w:rPr>
            </w:pPr>
            <w:r>
              <w:rPr>
                <w:sz w:val="24"/>
              </w:rPr>
              <w:t>Impacted Clauses:</w:t>
            </w:r>
            <w:r w:rsidR="00A340FA" w:rsidRPr="00D22205">
              <w:rPr>
                <w:sz w:val="24"/>
              </w:rPr>
              <w:t xml:space="preserve"> Schedule 17 and 18 (EDCM)</w:t>
            </w:r>
          </w:p>
        </w:tc>
      </w:tr>
    </w:tbl>
    <w:p w14:paraId="3F4D0602" w14:textId="77777777" w:rsidR="00231812" w:rsidRDefault="00231812" w:rsidP="00327CE7">
      <w:pPr>
        <w:rPr>
          <w:rFonts w:cs="Arial"/>
        </w:rPr>
      </w:pPr>
    </w:p>
    <w:p w14:paraId="08EC4176" w14:textId="36D3774E" w:rsidR="00231812" w:rsidRDefault="00231812" w:rsidP="00327CE7">
      <w:pPr>
        <w:rPr>
          <w:rFonts w:cs="Arial"/>
        </w:rPr>
      </w:pPr>
    </w:p>
    <w:p w14:paraId="6994C89F" w14:textId="266B496E" w:rsidR="00327CE7" w:rsidRDefault="00327CE7" w:rsidP="00327CE7">
      <w:pPr>
        <w:rPr>
          <w:rFonts w:cs="Arial"/>
        </w:rPr>
      </w:pPr>
    </w:p>
    <w:p w14:paraId="7CECC2A2" w14:textId="234EFF37" w:rsidR="00327CE7" w:rsidRDefault="00327CE7" w:rsidP="00327CE7">
      <w:pPr>
        <w:rPr>
          <w:rFonts w:cs="Arial"/>
        </w:rPr>
      </w:pPr>
    </w:p>
    <w:p w14:paraId="28A1B294" w14:textId="1BECD0F1" w:rsidR="00327CE7" w:rsidRDefault="00327CE7" w:rsidP="00327CE7">
      <w:pPr>
        <w:rPr>
          <w:rFonts w:cs="Arial"/>
        </w:rPr>
      </w:pPr>
    </w:p>
    <w:p w14:paraId="67187F85" w14:textId="44E3A0BD" w:rsidR="00327CE7" w:rsidRDefault="00327CE7" w:rsidP="00327CE7">
      <w:pPr>
        <w:rPr>
          <w:rFonts w:cs="Arial"/>
        </w:rPr>
      </w:pPr>
    </w:p>
    <w:p w14:paraId="6B9A454E" w14:textId="3578F31F" w:rsidR="00327CE7" w:rsidRDefault="00327CE7" w:rsidP="00327CE7">
      <w:pPr>
        <w:rPr>
          <w:rFonts w:cs="Arial"/>
        </w:rPr>
      </w:pPr>
    </w:p>
    <w:p w14:paraId="7C13CAF8" w14:textId="77777777" w:rsidR="00327CE7" w:rsidRDefault="00327CE7" w:rsidP="00327CE7">
      <w:pPr>
        <w:rPr>
          <w:rFonts w:cs="Arial"/>
        </w:rPr>
      </w:pPr>
    </w:p>
    <w:p w14:paraId="6A981153" w14:textId="77777777" w:rsidR="00231812" w:rsidRDefault="00231812" w:rsidP="00327CE7">
      <w:pPr>
        <w:rPr>
          <w:rFonts w:cs="Arial"/>
        </w:rPr>
      </w:pPr>
    </w:p>
    <w:p w14:paraId="66DD859A" w14:textId="77777777" w:rsidR="005079E0" w:rsidRPr="00EB32BB" w:rsidRDefault="00DF3AFE" w:rsidP="00327CE7">
      <w:pPr>
        <w:rPr>
          <w:rFonts w:cs="Arial"/>
        </w:rPr>
      </w:pPr>
      <w:r>
        <w:rPr>
          <w:noProof/>
        </w:rPr>
        <mc:AlternateContent>
          <mc:Choice Requires="wps">
            <w:drawing>
              <wp:anchor distT="0" distB="0" distL="114300" distR="114300" simplePos="0" relativeHeight="251657216" behindDoc="0" locked="0" layoutInCell="1" allowOverlap="1" wp14:anchorId="151FACE1" wp14:editId="7B37F380">
                <wp:simplePos x="0" y="0"/>
                <wp:positionH relativeFrom="column">
                  <wp:posOffset>-325755</wp:posOffset>
                </wp:positionH>
                <wp:positionV relativeFrom="paragraph">
                  <wp:posOffset>7402195</wp:posOffset>
                </wp:positionV>
                <wp:extent cx="6629400" cy="112077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0" cy="1120775"/>
                        </a:xfrm>
                        <a:prstGeom prst="rect">
                          <a:avLst/>
                        </a:prstGeom>
                        <a:noFill/>
                        <a:ln>
                          <a:noFill/>
                        </a:ln>
                        <a:effectLst/>
                        <a:extLst>
                          <a:ext uri="{C572A759-6A51-4108-AA02-DFA0A04FC94B}"/>
                        </a:extLst>
                      </wps:spPr>
                      <wps:txbx>
                        <w:txbxContent>
                          <w:p w14:paraId="48E277DC" w14:textId="77777777" w:rsidR="00EE7124" w:rsidRPr="009A03A4" w:rsidRDefault="00EE7124"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331D0CFD" w14:textId="77777777" w:rsidR="00EE7124" w:rsidRDefault="00EE7124"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EE7124" w:rsidRDefault="00EE7124" w:rsidP="006F19E3">
                            <w:pPr>
                              <w:pStyle w:val="BodyText"/>
                              <w:tabs>
                                <w:tab w:val="left" w:pos="9639"/>
                              </w:tabs>
                              <w:spacing w:after="60" w:line="240" w:lineRule="auto"/>
                              <w:ind w:left="-57" w:right="-54"/>
                              <w:rPr>
                                <w:rFonts w:cs="Arial"/>
                                <w:i/>
                                <w:color w:val="00B274"/>
                              </w:rPr>
                            </w:pPr>
                          </w:p>
                          <w:p w14:paraId="095FC6A8" w14:textId="77777777" w:rsidR="00EE7124" w:rsidRPr="009A03A4" w:rsidRDefault="00EE7124" w:rsidP="006F19E3">
                            <w:pPr>
                              <w:pStyle w:val="BodyText"/>
                              <w:tabs>
                                <w:tab w:val="left" w:pos="9639"/>
                              </w:tabs>
                              <w:spacing w:after="60" w:line="240" w:lineRule="auto"/>
                              <w:ind w:left="-57" w:right="-54"/>
                              <w:rPr>
                                <w:rFonts w:cs="Arial"/>
                                <w:i/>
                                <w:color w:val="00B274"/>
                              </w:rPr>
                            </w:pPr>
                            <w:r>
                              <w:rPr>
                                <w:rFonts w:cs="Arial"/>
                                <w:i/>
                                <w:color w:val="00B274"/>
                              </w:rPr>
                              <w:t xml:space="preserve">The Workgroup will verify </w:t>
                            </w:r>
                            <w:proofErr w:type="gramStart"/>
                            <w:r>
                              <w:rPr>
                                <w:rFonts w:cs="Arial"/>
                                <w:i/>
                                <w:color w:val="00B274"/>
                              </w:rPr>
                              <w:t>all of</w:t>
                            </w:r>
                            <w:proofErr w:type="gramEnd"/>
                            <w:r>
                              <w:rPr>
                                <w:rFonts w:cs="Arial"/>
                                <w:i/>
                                <w:color w:val="00B274"/>
                              </w:rPr>
                              <w:t xml:space="preserve"> the information provided, adding the Impact Assessment.</w:t>
                            </w:r>
                          </w:p>
                          <w:p w14:paraId="3A54C405" w14:textId="77777777" w:rsidR="00EE7124" w:rsidRPr="00623022" w:rsidRDefault="00EE7124" w:rsidP="006F19E3">
                            <w:pPr>
                              <w:pStyle w:val="BodyText"/>
                              <w:spacing w:before="60" w:after="60" w:line="240" w:lineRule="auto"/>
                              <w:ind w:left="-57" w:right="-57"/>
                              <w:rPr>
                                <w:rFonts w:cs="Arial"/>
                                <w:i/>
                                <w:color w:val="00B27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51FACE1" id="_x0000_t202" coordsize="21600,21600" o:spt="202" path="m,l,21600r21600,l21600,xe">
                <v:stroke joinstyle="miter"/>
                <v:path gradientshapeok="t" o:connecttype="rect"/>
              </v:shapetype>
              <v:shape id="Text Box 11" o:spid="_x0000_s1026" type="#_x0000_t202" style="position:absolute;margin-left:-25.65pt;margin-top:582.85pt;width:522pt;height:8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" filled="f" stroked="f">
                <v:path arrowok="t"/>
                <v:textbox>
                  <w:txbxContent>
                    <w:p w14:paraId="48E277DC" w14:textId="77777777" w:rsidR="00EE7124" w:rsidRPr="009A03A4" w:rsidRDefault="00EE7124" w:rsidP="00187E2F">
                      <w:pPr>
                        <w:pStyle w:val="BodyText"/>
                        <w:spacing w:after="60" w:line="240" w:lineRule="auto"/>
                        <w:ind w:left="-57" w:right="-57"/>
                        <w:rPr>
                          <w:rFonts w:cs="Arial"/>
                          <w:i/>
                          <w:color w:val="00B274"/>
                        </w:rPr>
                      </w:pPr>
                      <w:r w:rsidRPr="009A03A4">
                        <w:rPr>
                          <w:rFonts w:cs="Arial"/>
                          <w:b/>
                          <w:i/>
                          <w:color w:val="00B274"/>
                        </w:rPr>
                        <w:t xml:space="preserve">Guidance </w:t>
                      </w:r>
                      <w:proofErr w:type="gramStart"/>
                      <w:r w:rsidRPr="009A03A4">
                        <w:rPr>
                          <w:rFonts w:cs="Arial"/>
                          <w:b/>
                          <w:i/>
                          <w:color w:val="00B274"/>
                        </w:rPr>
                        <w:t>On</w:t>
                      </w:r>
                      <w:proofErr w:type="gramEnd"/>
                      <w:r w:rsidRPr="009A03A4">
                        <w:rPr>
                          <w:rFonts w:cs="Arial"/>
                          <w:b/>
                          <w:i/>
                          <w:color w:val="00B274"/>
                        </w:rPr>
                        <w:t xml:space="preserve"> The Use Of This Template</w:t>
                      </w:r>
                      <w:r w:rsidRPr="009A03A4">
                        <w:rPr>
                          <w:rFonts w:cs="Arial"/>
                          <w:i/>
                          <w:color w:val="00B274"/>
                        </w:rPr>
                        <w:t xml:space="preserve">: </w:t>
                      </w:r>
                    </w:p>
                    <w:p w14:paraId="331D0CFD" w14:textId="77777777" w:rsidR="00EE7124" w:rsidRDefault="00EE7124" w:rsidP="006F19E3">
                      <w:pPr>
                        <w:pStyle w:val="BodyText"/>
                        <w:tabs>
                          <w:tab w:val="left" w:pos="9639"/>
                        </w:tabs>
                        <w:spacing w:after="60" w:line="240" w:lineRule="auto"/>
                        <w:ind w:left="-57" w:right="-54"/>
                        <w:rPr>
                          <w:rFonts w:cs="Arial"/>
                          <w:i/>
                          <w:color w:val="00B274"/>
                        </w:rPr>
                      </w:pPr>
                      <w:r>
                        <w:rPr>
                          <w:rFonts w:cs="Arial"/>
                          <w:i/>
                          <w:color w:val="00B274"/>
                        </w:rPr>
                        <w:t>Code Administrators will produce this Report using the original proposal as the source.</w:t>
                      </w:r>
                    </w:p>
                    <w:p w14:paraId="7C88061F" w14:textId="77777777" w:rsidR="00EE7124" w:rsidRDefault="00EE7124" w:rsidP="006F19E3">
                      <w:pPr>
                        <w:pStyle w:val="BodyText"/>
                        <w:tabs>
                          <w:tab w:val="left" w:pos="9639"/>
                        </w:tabs>
                        <w:spacing w:after="60" w:line="240" w:lineRule="auto"/>
                        <w:ind w:left="-57" w:right="-54"/>
                        <w:rPr>
                          <w:rFonts w:cs="Arial"/>
                          <w:i/>
                          <w:color w:val="00B274"/>
                        </w:rPr>
                      </w:pPr>
                    </w:p>
                    <w:p w14:paraId="095FC6A8" w14:textId="77777777" w:rsidR="00EE7124" w:rsidRPr="009A03A4" w:rsidRDefault="00EE7124" w:rsidP="006F19E3">
                      <w:pPr>
                        <w:pStyle w:val="BodyText"/>
                        <w:tabs>
                          <w:tab w:val="left" w:pos="9639"/>
                        </w:tabs>
                        <w:spacing w:after="60" w:line="240" w:lineRule="auto"/>
                        <w:ind w:left="-57" w:right="-54"/>
                        <w:rPr>
                          <w:rFonts w:cs="Arial"/>
                          <w:i/>
                          <w:color w:val="00B274"/>
                        </w:rPr>
                      </w:pPr>
                      <w:r>
                        <w:rPr>
                          <w:rFonts w:cs="Arial"/>
                          <w:i/>
                          <w:color w:val="00B274"/>
                        </w:rPr>
                        <w:t xml:space="preserve">The Workgroup will verify </w:t>
                      </w:r>
                      <w:proofErr w:type="gramStart"/>
                      <w:r>
                        <w:rPr>
                          <w:rFonts w:cs="Arial"/>
                          <w:i/>
                          <w:color w:val="00B274"/>
                        </w:rPr>
                        <w:t>all of</w:t>
                      </w:r>
                      <w:proofErr w:type="gramEnd"/>
                      <w:r>
                        <w:rPr>
                          <w:rFonts w:cs="Arial"/>
                          <w:i/>
                          <w:color w:val="00B274"/>
                        </w:rPr>
                        <w:t xml:space="preserve"> the information provided, adding the Impact Assessment.</w:t>
                      </w:r>
                    </w:p>
                    <w:p w14:paraId="3A54C405" w14:textId="77777777" w:rsidR="00EE7124" w:rsidRPr="00623022" w:rsidRDefault="00EE7124" w:rsidP="006F19E3">
                      <w:pPr>
                        <w:pStyle w:val="BodyText"/>
                        <w:spacing w:before="60" w:after="60" w:line="240" w:lineRule="auto"/>
                        <w:ind w:left="-57" w:right="-57"/>
                        <w:rPr>
                          <w:rFonts w:cs="Arial"/>
                          <w:i/>
                          <w:color w:val="00B274"/>
                        </w:rPr>
                      </w:pP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E54184" w:rsidRPr="00EB32BB" w14:paraId="143E93D2"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5B5B46BA" w14:textId="77777777" w:rsidR="00E54184" w:rsidRPr="00EB32BB" w:rsidRDefault="00E54184" w:rsidP="00327CE7">
            <w:pPr>
              <w:pStyle w:val="Contents02"/>
              <w:keepNext w:val="0"/>
              <w:rPr>
                <w:noProof/>
              </w:rPr>
            </w:pPr>
            <w:r w:rsidRPr="00EB32BB">
              <w:rPr>
                <w:noProof/>
              </w:rPr>
              <w:lastRenderedPageBreak/>
              <w:t>Contents</w:t>
            </w:r>
          </w:p>
          <w:p w14:paraId="7E8DE1B9" w14:textId="399ABA7D" w:rsidR="00220FD2" w:rsidRDefault="00E54184" w:rsidP="00220FD2">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220FD2">
              <w:t>1.</w:t>
            </w:r>
            <w:r w:rsidR="00220FD2">
              <w:rPr>
                <w:rFonts w:asciiTheme="minorHAnsi" w:eastAsiaTheme="minorEastAsia" w:hAnsiTheme="minorHAnsi" w:cstheme="minorBidi"/>
                <w:b w:val="0"/>
                <w:bCs w:val="0"/>
                <w:color w:val="auto"/>
                <w:sz w:val="22"/>
                <w:szCs w:val="22"/>
              </w:rPr>
              <w:tab/>
            </w:r>
            <w:r w:rsidR="00220FD2">
              <w:t>Summary</w:t>
            </w:r>
            <w:r w:rsidR="00220FD2">
              <w:tab/>
            </w:r>
            <w:r w:rsidR="00220FD2">
              <w:fldChar w:fldCharType="begin"/>
            </w:r>
            <w:r w:rsidR="00220FD2">
              <w:instrText xml:space="preserve"> PAGEREF _Toc484551975 \h </w:instrText>
            </w:r>
            <w:r w:rsidR="00220FD2">
              <w:fldChar w:fldCharType="separate"/>
            </w:r>
            <w:r w:rsidR="00220FD2">
              <w:t>3</w:t>
            </w:r>
            <w:r w:rsidR="00220FD2">
              <w:fldChar w:fldCharType="end"/>
            </w:r>
          </w:p>
          <w:p w14:paraId="24197E0E" w14:textId="604DC180" w:rsidR="00220FD2" w:rsidRDefault="00220FD2" w:rsidP="00220FD2">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_Toc484551976 \h </w:instrText>
            </w:r>
            <w:r>
              <w:fldChar w:fldCharType="separate"/>
            </w:r>
            <w:r>
              <w:t>4</w:t>
            </w:r>
            <w:r>
              <w:fldChar w:fldCharType="end"/>
            </w:r>
          </w:p>
          <w:p w14:paraId="01059EB4" w14:textId="3C02FA6E" w:rsidR="00220FD2" w:rsidRDefault="00220FD2" w:rsidP="00220FD2">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_Toc484551977 \h </w:instrText>
            </w:r>
            <w:r>
              <w:fldChar w:fldCharType="separate"/>
            </w:r>
            <w:r>
              <w:t>4</w:t>
            </w:r>
            <w:r>
              <w:fldChar w:fldCharType="end"/>
            </w:r>
          </w:p>
          <w:p w14:paraId="4FA61B08" w14:textId="274B2A48" w:rsidR="00220FD2" w:rsidRDefault="00220FD2" w:rsidP="00220FD2">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Working Group Assessment</w:t>
            </w:r>
            <w:r>
              <w:tab/>
            </w:r>
            <w:r>
              <w:fldChar w:fldCharType="begin"/>
            </w:r>
            <w:r>
              <w:instrText xml:space="preserve"> PAGEREF _Toc484551978 \h </w:instrText>
            </w:r>
            <w:r>
              <w:fldChar w:fldCharType="separate"/>
            </w:r>
            <w:r>
              <w:t>5</w:t>
            </w:r>
            <w:r>
              <w:fldChar w:fldCharType="end"/>
            </w:r>
          </w:p>
          <w:p w14:paraId="3267F23A" w14:textId="22CD7BA3" w:rsidR="00220FD2" w:rsidRDefault="00220FD2" w:rsidP="00220FD2">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_Toc484551979 \h </w:instrText>
            </w:r>
            <w:r>
              <w:fldChar w:fldCharType="separate"/>
            </w:r>
            <w:r>
              <w:t>6</w:t>
            </w:r>
            <w:r>
              <w:fldChar w:fldCharType="end"/>
            </w:r>
          </w:p>
          <w:p w14:paraId="58C464B9" w14:textId="4BD54DEE" w:rsidR="00220FD2" w:rsidRDefault="00220FD2" w:rsidP="00220FD2">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_Toc484551980 \h </w:instrText>
            </w:r>
            <w:r>
              <w:fldChar w:fldCharType="separate"/>
            </w:r>
            <w:r>
              <w:t>6</w:t>
            </w:r>
            <w:r>
              <w:fldChar w:fldCharType="end"/>
            </w:r>
          </w:p>
          <w:p w14:paraId="0158FC41" w14:textId="284671C4" w:rsidR="00220FD2" w:rsidRDefault="00220FD2" w:rsidP="00220FD2">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_Toc484551981 \h </w:instrText>
            </w:r>
            <w:r>
              <w:fldChar w:fldCharType="separate"/>
            </w:r>
            <w:r>
              <w:t>7</w:t>
            </w:r>
            <w:r>
              <w:fldChar w:fldCharType="end"/>
            </w:r>
          </w:p>
          <w:p w14:paraId="4DD2046E" w14:textId="299793B6" w:rsidR="00220FD2" w:rsidRDefault="00220FD2" w:rsidP="00220FD2">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_Toc484551982 \h </w:instrText>
            </w:r>
            <w:r>
              <w:fldChar w:fldCharType="separate"/>
            </w:r>
            <w:r>
              <w:t>8</w:t>
            </w:r>
            <w:r>
              <w:fldChar w:fldCharType="end"/>
            </w:r>
          </w:p>
          <w:p w14:paraId="0D00E05C" w14:textId="257BA9A2" w:rsidR="00220FD2" w:rsidRDefault="00220FD2" w:rsidP="00220FD2">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Consultation Questions</w:t>
            </w:r>
            <w:r>
              <w:tab/>
            </w:r>
            <w:r>
              <w:fldChar w:fldCharType="begin"/>
            </w:r>
            <w:r>
              <w:instrText xml:space="preserve"> PAGEREF _Toc484551983 \h </w:instrText>
            </w:r>
            <w:r>
              <w:fldChar w:fldCharType="separate"/>
            </w:r>
            <w:r>
              <w:t>8</w:t>
            </w:r>
            <w:r>
              <w:fldChar w:fldCharType="end"/>
            </w:r>
          </w:p>
          <w:p w14:paraId="59F05DBA" w14:textId="7E362748" w:rsidR="00E54184" w:rsidRPr="00EB32BB" w:rsidRDefault="00E54184" w:rsidP="00327CE7">
            <w:pPr>
              <w:pStyle w:val="TOCMOD"/>
              <w:framePr w:wrap="around"/>
              <w:tabs>
                <w:tab w:val="clear" w:pos="382"/>
                <w:tab w:val="clear" w:pos="7655"/>
                <w:tab w:val="left" w:pos="5385"/>
              </w:tabs>
              <w:rPr>
                <w:rFonts w:cs="Arial"/>
              </w:rPr>
            </w:pPr>
            <w:r w:rsidRPr="00EB32BB">
              <w:rPr>
                <w:rFonts w:cs="Arial"/>
              </w:rPr>
              <w:fldChar w:fldCharType="end"/>
            </w:r>
          </w:p>
          <w:p w14:paraId="75487D63" w14:textId="77777777" w:rsidR="00E54184" w:rsidRPr="00EB32BB" w:rsidRDefault="00E54184" w:rsidP="00327CE7">
            <w:pPr>
              <w:pStyle w:val="Contents02"/>
              <w:keepNext w:val="0"/>
            </w:pPr>
            <w:r>
              <w:t>Timetable</w:t>
            </w:r>
          </w:p>
          <w:p w14:paraId="78FF307A" w14:textId="77777777" w:rsidR="00E54184" w:rsidRPr="00FF0C32" w:rsidRDefault="00E54184" w:rsidP="00327CE7">
            <w:pPr>
              <w:rPr>
                <w:szCs w:val="20"/>
                <w:lang w:val="en-US"/>
              </w:rPr>
            </w:pPr>
            <w:r w:rsidRPr="00FF0C32">
              <w:rPr>
                <w:szCs w:val="20"/>
                <w:lang w:val="en-US"/>
              </w:rPr>
              <w:t>The timetable for the progression of the CP is as follows:</w:t>
            </w:r>
          </w:p>
          <w:p w14:paraId="70F3BFB7" w14:textId="77777777" w:rsidR="00E54184" w:rsidRPr="005D1C6B" w:rsidRDefault="00E54184" w:rsidP="00327CE7">
            <w:pPr>
              <w:pStyle w:val="Heading4"/>
              <w:keepNext w:val="0"/>
              <w:keepLines w:val="0"/>
              <w:spacing w:before="240"/>
              <w:rPr>
                <w:rFonts w:ascii="Arial" w:eastAsia="Times New Roman" w:hAnsi="Arial" w:cs="Arial"/>
                <w:i w:val="0"/>
                <w:iCs w:val="0"/>
                <w:color w:val="008576"/>
                <w:sz w:val="22"/>
                <w:szCs w:val="22"/>
              </w:rPr>
            </w:pPr>
            <w:r w:rsidRPr="00FF0C32">
              <w:rPr>
                <w:rFonts w:ascii="Arial" w:eastAsia="Times New Roman" w:hAnsi="Arial" w:cs="Arial"/>
                <w:i w:val="0"/>
                <w:iCs w:val="0"/>
                <w:color w:val="008576"/>
                <w:sz w:val="22"/>
                <w:szCs w:val="22"/>
              </w:rPr>
              <w:t>Change Proposal 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E54184" w:rsidRPr="00EB32BB" w14:paraId="18CFF189" w14:textId="77777777" w:rsidTr="00E81739">
              <w:tc>
                <w:tcPr>
                  <w:tcW w:w="7933" w:type="dxa"/>
                  <w:gridSpan w:val="2"/>
                  <w:shd w:val="clear" w:color="auto" w:fill="auto"/>
                </w:tcPr>
                <w:p w14:paraId="520EB203" w14:textId="77777777" w:rsidR="00E54184" w:rsidRPr="00EB32BB" w:rsidRDefault="00E54184" w:rsidP="00327CE7">
                  <w:pPr>
                    <w:spacing w:before="40" w:after="40"/>
                    <w:rPr>
                      <w:rFonts w:cs="Arial"/>
                      <w:szCs w:val="20"/>
                    </w:rPr>
                  </w:pPr>
                  <w:r>
                    <w:rPr>
                      <w:rFonts w:cs="Arial"/>
                      <w:b/>
                      <w:szCs w:val="20"/>
                    </w:rPr>
                    <w:t>Change Proposal</w:t>
                  </w:r>
                  <w:r w:rsidRPr="00D36FC3">
                    <w:rPr>
                      <w:rFonts w:cs="Arial"/>
                      <w:b/>
                      <w:szCs w:val="20"/>
                    </w:rPr>
                    <w:t xml:space="preserve"> timetable:</w:t>
                  </w:r>
                  <w:r w:rsidRPr="00EB32BB">
                    <w:rPr>
                      <w:rFonts w:cs="Arial"/>
                      <w:i/>
                      <w:szCs w:val="20"/>
                    </w:rPr>
                    <w:t xml:space="preserve"> </w:t>
                  </w:r>
                </w:p>
              </w:tc>
            </w:tr>
            <w:tr w:rsidR="00E54184" w:rsidRPr="00EB32BB" w14:paraId="0BDA6FBA" w14:textId="77777777" w:rsidTr="00F535CA">
              <w:tc>
                <w:tcPr>
                  <w:tcW w:w="5665" w:type="dxa"/>
                  <w:shd w:val="clear" w:color="auto" w:fill="BDD6EE"/>
                </w:tcPr>
                <w:p w14:paraId="7C71E371" w14:textId="77777777" w:rsidR="00E54184" w:rsidRPr="00FF0C32" w:rsidRDefault="00E54184" w:rsidP="00327CE7">
                  <w:pPr>
                    <w:pStyle w:val="Heading4"/>
                    <w:keepNext w:val="0"/>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382F5B9D" w14:textId="77777777" w:rsidR="00E54184" w:rsidRPr="007F41DB" w:rsidRDefault="00E54184" w:rsidP="00327CE7">
                  <w:pPr>
                    <w:pStyle w:val="Heading4"/>
                    <w:keepNext w:val="0"/>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E54184" w:rsidRPr="00EB32BB" w14:paraId="67DFCA91" w14:textId="77777777" w:rsidTr="005D1C6B">
              <w:tc>
                <w:tcPr>
                  <w:tcW w:w="5665" w:type="dxa"/>
                  <w:shd w:val="clear" w:color="auto" w:fill="auto"/>
                </w:tcPr>
                <w:p w14:paraId="55FCF64E" w14:textId="77777777" w:rsidR="00E54184" w:rsidRPr="00EB32BB" w:rsidRDefault="00E54184" w:rsidP="00327CE7">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481EFF7" w14:textId="77777777" w:rsidR="00E54184" w:rsidRPr="00EB32BB" w:rsidRDefault="00E54184" w:rsidP="00327CE7">
                  <w:pPr>
                    <w:spacing w:before="40" w:after="40"/>
                    <w:rPr>
                      <w:rFonts w:cs="Arial"/>
                      <w:szCs w:val="20"/>
                    </w:rPr>
                  </w:pPr>
                  <w:r>
                    <w:rPr>
                      <w:rFonts w:cs="Arial"/>
                      <w:szCs w:val="20"/>
                    </w:rPr>
                    <w:t>15 February 2017</w:t>
                  </w:r>
                </w:p>
              </w:tc>
            </w:tr>
            <w:tr w:rsidR="00E54184" w:rsidRPr="00EB32BB" w14:paraId="784474CF" w14:textId="77777777" w:rsidTr="005D1C6B">
              <w:tc>
                <w:tcPr>
                  <w:tcW w:w="5665" w:type="dxa"/>
                  <w:shd w:val="clear" w:color="auto" w:fill="auto"/>
                </w:tcPr>
                <w:p w14:paraId="0F6B15D7" w14:textId="77777777" w:rsidR="00E54184" w:rsidRPr="00580576" w:rsidRDefault="00E54184" w:rsidP="00327CE7">
                  <w:pPr>
                    <w:tabs>
                      <w:tab w:val="left" w:pos="171"/>
                    </w:tabs>
                    <w:spacing w:before="40" w:after="40"/>
                    <w:rPr>
                      <w:rFonts w:cs="Arial"/>
                      <w:szCs w:val="20"/>
                    </w:rPr>
                  </w:pPr>
                  <w:r w:rsidRPr="00580576">
                    <w:rPr>
                      <w:rFonts w:cs="Arial"/>
                      <w:szCs w:val="20"/>
                    </w:rPr>
                    <w:t>Consultation issued to Parties</w:t>
                  </w:r>
                </w:p>
              </w:tc>
              <w:tc>
                <w:tcPr>
                  <w:tcW w:w="2268" w:type="dxa"/>
                  <w:shd w:val="clear" w:color="auto" w:fill="auto"/>
                  <w:vAlign w:val="center"/>
                </w:tcPr>
                <w:p w14:paraId="1A318192" w14:textId="77777777" w:rsidR="00E54184" w:rsidRPr="00580576" w:rsidRDefault="00E54184" w:rsidP="00327CE7">
                  <w:pPr>
                    <w:spacing w:before="40" w:after="40"/>
                    <w:rPr>
                      <w:rFonts w:cs="Arial"/>
                      <w:szCs w:val="20"/>
                    </w:rPr>
                  </w:pPr>
                  <w:r>
                    <w:rPr>
                      <w:rFonts w:cs="Arial"/>
                      <w:szCs w:val="20"/>
                    </w:rPr>
                    <w:t>TBC</w:t>
                  </w:r>
                </w:p>
              </w:tc>
            </w:tr>
            <w:tr w:rsidR="00E54184" w:rsidRPr="00EB32BB" w14:paraId="79221BEA" w14:textId="77777777" w:rsidTr="005D1C6B">
              <w:tc>
                <w:tcPr>
                  <w:tcW w:w="5665" w:type="dxa"/>
                  <w:shd w:val="clear" w:color="auto" w:fill="auto"/>
                </w:tcPr>
                <w:p w14:paraId="754220EF"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04F654DC" w14:textId="77777777" w:rsidR="00E54184" w:rsidRPr="00EB32BB" w:rsidRDefault="00E54184" w:rsidP="00327CE7">
                  <w:pPr>
                    <w:spacing w:before="40" w:after="40"/>
                    <w:rPr>
                      <w:rFonts w:cs="Arial"/>
                      <w:szCs w:val="20"/>
                    </w:rPr>
                  </w:pPr>
                  <w:r>
                    <w:t>18 October 2017</w:t>
                  </w:r>
                </w:p>
              </w:tc>
            </w:tr>
            <w:tr w:rsidR="00E54184" w:rsidRPr="00EB32BB" w14:paraId="6876239D" w14:textId="77777777" w:rsidTr="005D1C6B">
              <w:tc>
                <w:tcPr>
                  <w:tcW w:w="5665" w:type="dxa"/>
                  <w:shd w:val="clear" w:color="auto" w:fill="auto"/>
                </w:tcPr>
                <w:p w14:paraId="2C95CF5A" w14:textId="77777777" w:rsidR="00E54184" w:rsidRPr="00EB32BB" w:rsidRDefault="00E54184" w:rsidP="00327CE7">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0A40868A" w14:textId="77777777" w:rsidR="00E54184" w:rsidRPr="00EB32BB" w:rsidRDefault="00E54184" w:rsidP="00327CE7">
                  <w:pPr>
                    <w:spacing w:before="40" w:after="40"/>
                    <w:rPr>
                      <w:rFonts w:cs="Arial"/>
                      <w:szCs w:val="20"/>
                    </w:rPr>
                  </w:pPr>
                  <w:r>
                    <w:t>20 October 2017</w:t>
                  </w:r>
                </w:p>
              </w:tc>
            </w:tr>
            <w:tr w:rsidR="00E54184" w:rsidRPr="00EB32BB" w14:paraId="3AD90FC9" w14:textId="77777777" w:rsidTr="005D1C6B">
              <w:tc>
                <w:tcPr>
                  <w:tcW w:w="5665" w:type="dxa"/>
                  <w:shd w:val="clear" w:color="auto" w:fill="auto"/>
                </w:tcPr>
                <w:p w14:paraId="174122D1" w14:textId="77777777" w:rsidR="00E54184" w:rsidRPr="00EB32BB" w:rsidRDefault="00E54184" w:rsidP="00327CE7">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38E16B2B" w14:textId="77777777" w:rsidR="00E54184" w:rsidRPr="00EB32BB" w:rsidRDefault="00E54184" w:rsidP="00327CE7">
                  <w:pPr>
                    <w:spacing w:before="40" w:after="40"/>
                    <w:rPr>
                      <w:rFonts w:cs="Arial"/>
                      <w:szCs w:val="20"/>
                    </w:rPr>
                  </w:pPr>
                  <w:r>
                    <w:t>10 November</w:t>
                  </w:r>
                  <w:r w:rsidRPr="00382550">
                    <w:t xml:space="preserve"> 2017</w:t>
                  </w:r>
                </w:p>
              </w:tc>
            </w:tr>
            <w:tr w:rsidR="00E54184" w:rsidRPr="00EB32BB" w14:paraId="16B9B7B9" w14:textId="77777777" w:rsidTr="005D1C6B">
              <w:tc>
                <w:tcPr>
                  <w:tcW w:w="5665" w:type="dxa"/>
                  <w:shd w:val="clear" w:color="auto" w:fill="auto"/>
                </w:tcPr>
                <w:p w14:paraId="343F7095" w14:textId="77777777" w:rsidR="00E54184" w:rsidRPr="00B81F70" w:rsidRDefault="00E54184" w:rsidP="00327CE7">
                  <w:pPr>
                    <w:tabs>
                      <w:tab w:val="left" w:pos="171"/>
                    </w:tabs>
                    <w:spacing w:before="40" w:after="40"/>
                    <w:rPr>
                      <w:rFonts w:cs="Arial"/>
                      <w:szCs w:val="20"/>
                    </w:rPr>
                  </w:pPr>
                  <w:r>
                    <w:rPr>
                      <w:rFonts w:cs="Arial"/>
                      <w:szCs w:val="20"/>
                    </w:rPr>
                    <w:t>Change Declaration Issued to Parties</w:t>
                  </w:r>
                </w:p>
              </w:tc>
              <w:tc>
                <w:tcPr>
                  <w:tcW w:w="2268" w:type="dxa"/>
                  <w:shd w:val="clear" w:color="auto" w:fill="auto"/>
                  <w:vAlign w:val="center"/>
                </w:tcPr>
                <w:p w14:paraId="00CEC073" w14:textId="77777777" w:rsidR="00E54184" w:rsidRPr="00EB32BB" w:rsidRDefault="00E54184" w:rsidP="00327CE7">
                  <w:pPr>
                    <w:spacing w:before="40" w:after="40"/>
                    <w:rPr>
                      <w:rFonts w:cs="Arial"/>
                      <w:szCs w:val="20"/>
                    </w:rPr>
                  </w:pPr>
                  <w:r>
                    <w:t>14 November</w:t>
                  </w:r>
                  <w:r w:rsidRPr="00382550">
                    <w:t xml:space="preserve"> 2017</w:t>
                  </w:r>
                </w:p>
              </w:tc>
            </w:tr>
            <w:tr w:rsidR="00E54184" w:rsidRPr="00EB32BB" w14:paraId="4DB412F8" w14:textId="77777777" w:rsidTr="005D1C6B">
              <w:trPr>
                <w:trHeight w:val="93"/>
              </w:trPr>
              <w:tc>
                <w:tcPr>
                  <w:tcW w:w="5665" w:type="dxa"/>
                  <w:shd w:val="clear" w:color="auto" w:fill="auto"/>
                </w:tcPr>
                <w:p w14:paraId="6DC9F3AC" w14:textId="77777777" w:rsidR="00E54184" w:rsidRDefault="00E54184" w:rsidP="00327CE7">
                  <w:pPr>
                    <w:tabs>
                      <w:tab w:val="left" w:pos="171"/>
                    </w:tabs>
                    <w:spacing w:before="40" w:after="40"/>
                    <w:rPr>
                      <w:rFonts w:cs="Arial"/>
                      <w:szCs w:val="20"/>
                    </w:rPr>
                  </w:pPr>
                  <w:r>
                    <w:rPr>
                      <w:rFonts w:cs="Arial"/>
                      <w:szCs w:val="20"/>
                    </w:rPr>
                    <w:t>Authority Decision</w:t>
                  </w:r>
                </w:p>
              </w:tc>
              <w:tc>
                <w:tcPr>
                  <w:tcW w:w="2268" w:type="dxa"/>
                  <w:shd w:val="clear" w:color="auto" w:fill="auto"/>
                  <w:vAlign w:val="center"/>
                </w:tcPr>
                <w:p w14:paraId="7795ED0D" w14:textId="77777777" w:rsidR="00E54184" w:rsidRPr="00EB32BB" w:rsidRDefault="00E54184" w:rsidP="00327CE7">
                  <w:pPr>
                    <w:spacing w:before="40" w:after="40"/>
                    <w:rPr>
                      <w:rFonts w:cs="Arial"/>
                      <w:szCs w:val="20"/>
                    </w:rPr>
                  </w:pPr>
                  <w:r>
                    <w:t>19 December 2017</w:t>
                  </w:r>
                </w:p>
              </w:tc>
            </w:tr>
            <w:tr w:rsidR="00E54184" w:rsidRPr="00EB32BB" w14:paraId="18A57C2F" w14:textId="77777777" w:rsidTr="005D1C6B">
              <w:trPr>
                <w:trHeight w:val="93"/>
              </w:trPr>
              <w:tc>
                <w:tcPr>
                  <w:tcW w:w="5665" w:type="dxa"/>
                  <w:shd w:val="clear" w:color="auto" w:fill="auto"/>
                </w:tcPr>
                <w:p w14:paraId="104888B1" w14:textId="77777777" w:rsidR="00E54184" w:rsidRDefault="00E54184" w:rsidP="00327CE7">
                  <w:pPr>
                    <w:tabs>
                      <w:tab w:val="left" w:pos="171"/>
                    </w:tabs>
                    <w:spacing w:before="40" w:after="40"/>
                    <w:rPr>
                      <w:rFonts w:cs="Arial"/>
                      <w:szCs w:val="20"/>
                    </w:rPr>
                  </w:pPr>
                  <w:r>
                    <w:rPr>
                      <w:rFonts w:cs="Arial"/>
                      <w:szCs w:val="20"/>
                    </w:rPr>
                    <w:t>Implementation</w:t>
                  </w:r>
                </w:p>
              </w:tc>
              <w:tc>
                <w:tcPr>
                  <w:tcW w:w="2268" w:type="dxa"/>
                  <w:shd w:val="clear" w:color="auto" w:fill="auto"/>
                  <w:vAlign w:val="center"/>
                </w:tcPr>
                <w:p w14:paraId="49B0A48C" w14:textId="77777777" w:rsidR="00E54184" w:rsidRPr="00EB32BB" w:rsidRDefault="00E54184" w:rsidP="00327CE7">
                  <w:pPr>
                    <w:spacing w:before="40" w:after="40"/>
                    <w:rPr>
                      <w:rFonts w:cs="Arial"/>
                      <w:szCs w:val="20"/>
                    </w:rPr>
                  </w:pPr>
                  <w:r>
                    <w:t>18 October 2017</w:t>
                  </w:r>
                </w:p>
              </w:tc>
            </w:tr>
          </w:tbl>
          <w:p w14:paraId="1F99CB14" w14:textId="77777777" w:rsidR="00E54184" w:rsidRPr="00EB32BB" w:rsidRDefault="00E54184" w:rsidP="00327CE7">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A1073FD" w14:textId="77777777" w:rsidR="00E54184" w:rsidRPr="00EB32BB" w:rsidRDefault="008F4F98" w:rsidP="00327CE7">
            <w:pPr>
              <w:pStyle w:val="BodyText"/>
              <w:spacing w:before="60" w:after="60" w:line="240" w:lineRule="auto"/>
              <w:rPr>
                <w:rFonts w:cs="Arial"/>
                <w:szCs w:val="20"/>
              </w:rPr>
            </w:pPr>
            <w:r>
              <w:rPr>
                <w:rFonts w:cs="Arial"/>
                <w:noProof/>
                <w:szCs w:val="20"/>
                <w:lang w:val="en-US" w:eastAsia="en-US"/>
              </w:rPr>
              <w:pict w14:anchorId="2C856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pt;height:21.6pt;visibility:visible">
                  <v:imagedata r:id="rId11" o:title=""/>
                </v:shape>
              </w:pict>
            </w:r>
            <w:r w:rsidR="00E54184" w:rsidRPr="00EB32BB">
              <w:rPr>
                <w:rFonts w:cs="Arial"/>
                <w:b/>
                <w:color w:val="008576"/>
                <w:szCs w:val="20"/>
              </w:rPr>
              <w:t xml:space="preserve"> Any questions?</w:t>
            </w:r>
          </w:p>
        </w:tc>
      </w:tr>
      <w:tr w:rsidR="00E54184" w:rsidRPr="00EB32BB" w14:paraId="2B3CA11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B989C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BE74A65"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Contact:</w:t>
            </w:r>
          </w:p>
          <w:p w14:paraId="031DD9E4" w14:textId="77777777" w:rsidR="00E54184" w:rsidRPr="00EB32BB" w:rsidRDefault="00E54184" w:rsidP="00327CE7">
            <w:pPr>
              <w:pStyle w:val="BodyText"/>
              <w:spacing w:before="60" w:after="60" w:line="240" w:lineRule="auto"/>
              <w:rPr>
                <w:rFonts w:cs="Arial"/>
                <w:color w:val="008576"/>
                <w:szCs w:val="20"/>
              </w:rPr>
            </w:pPr>
            <w:r w:rsidRPr="00EB32BB">
              <w:rPr>
                <w:rFonts w:cs="Arial"/>
                <w:b/>
                <w:color w:val="008576"/>
                <w:szCs w:val="20"/>
              </w:rPr>
              <w:t>Code Administrator</w:t>
            </w:r>
          </w:p>
        </w:tc>
      </w:tr>
      <w:tr w:rsidR="00E54184" w:rsidRPr="00EB32BB" w14:paraId="6DBE032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FFD0870"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9397EB0" w14:textId="77777777" w:rsidR="00E54184" w:rsidRPr="00EB32BB" w:rsidRDefault="008F4F98" w:rsidP="00327CE7">
            <w:pPr>
              <w:pStyle w:val="BodyText"/>
              <w:spacing w:before="60" w:after="60" w:line="240" w:lineRule="auto"/>
              <w:rPr>
                <w:rFonts w:cs="Arial"/>
                <w:color w:val="008576"/>
                <w:szCs w:val="20"/>
              </w:rPr>
            </w:pPr>
            <w:r>
              <w:rPr>
                <w:rFonts w:cs="Arial"/>
                <w:b/>
                <w:noProof/>
                <w:color w:val="008576"/>
                <w:szCs w:val="20"/>
                <w:lang w:val="en-US" w:eastAsia="en-US"/>
              </w:rPr>
              <w:pict w14:anchorId="14918847">
                <v:shape id="_x0000_i1026" type="#_x0000_t75" alt="Description: Description: email_us_go_online" style="width:21.6pt;height:21.6pt;visibility:visible">
                  <v:imagedata r:id="rId12" o:title=""/>
                </v:shape>
              </w:pict>
            </w:r>
            <w:r w:rsidR="00E54184">
              <w:t xml:space="preserve"> </w:t>
            </w:r>
            <w:r w:rsidR="00E54184" w:rsidRPr="00D62EB8">
              <w:rPr>
                <w:rFonts w:cs="Arial"/>
                <w:b/>
                <w:noProof/>
                <w:color w:val="008576"/>
                <w:szCs w:val="20"/>
                <w:lang w:val="en-US" w:eastAsia="en-US"/>
              </w:rPr>
              <w:t>DCUSA@electralink.co.uk</w:t>
            </w:r>
          </w:p>
        </w:tc>
      </w:tr>
      <w:tr w:rsidR="00E54184" w:rsidRPr="00EB32BB" w14:paraId="2428AB7C"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D8BA126"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0B1E846" w14:textId="77777777" w:rsidR="00E54184" w:rsidRPr="00EB32BB" w:rsidRDefault="008F4F98" w:rsidP="00327CE7">
            <w:pPr>
              <w:pStyle w:val="BodyText"/>
              <w:spacing w:before="60" w:after="60" w:line="240" w:lineRule="auto"/>
              <w:rPr>
                <w:rFonts w:cs="Arial"/>
                <w:color w:val="008576"/>
                <w:szCs w:val="20"/>
              </w:rPr>
            </w:pPr>
            <w:r>
              <w:rPr>
                <w:rFonts w:cs="Arial"/>
                <w:b/>
                <w:noProof/>
                <w:color w:val="008576"/>
                <w:szCs w:val="20"/>
                <w:lang w:val="en-US" w:eastAsia="en-US"/>
              </w:rPr>
              <w:pict w14:anchorId="2E25D8AC">
                <v:shape id="_x0000_i1027" type="#_x0000_t75" alt="Description: Description: call_us" style="width:21.6pt;height:21.6pt;visibility:visible">
                  <v:imagedata r:id="rId13" o:title=""/>
                </v:shape>
              </w:pict>
            </w:r>
            <w:r w:rsidR="00E54184" w:rsidRPr="00D62EB8">
              <w:rPr>
                <w:rFonts w:cs="Arial"/>
                <w:b/>
                <w:noProof/>
                <w:color w:val="008576"/>
                <w:szCs w:val="20"/>
                <w:lang w:val="en-US" w:eastAsia="en-US"/>
              </w:rPr>
              <w:t>02074323000</w:t>
            </w:r>
          </w:p>
        </w:tc>
      </w:tr>
      <w:tr w:rsidR="00E54184" w:rsidRPr="00EB32BB" w14:paraId="391C3A2D"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74776A8"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B9FF73B" w14:textId="77777777" w:rsidR="00E54184" w:rsidRPr="00EB32BB" w:rsidRDefault="00E54184" w:rsidP="00327CE7">
            <w:pPr>
              <w:spacing w:before="60" w:after="60" w:line="240" w:lineRule="auto"/>
              <w:rPr>
                <w:rFonts w:cs="Arial"/>
                <w:color w:val="008576"/>
                <w:szCs w:val="20"/>
              </w:rPr>
            </w:pPr>
            <w:r w:rsidRPr="00EB32BB">
              <w:rPr>
                <w:rFonts w:cs="Arial"/>
                <w:color w:val="008576"/>
                <w:szCs w:val="20"/>
              </w:rPr>
              <w:t>Proposer:</w:t>
            </w:r>
          </w:p>
          <w:p w14:paraId="62DC50FF" w14:textId="77777777" w:rsidR="00E54184" w:rsidRPr="00EB32BB" w:rsidRDefault="00E54184" w:rsidP="00327CE7">
            <w:pPr>
              <w:spacing w:before="60" w:after="60" w:line="240" w:lineRule="auto"/>
              <w:rPr>
                <w:rFonts w:cs="Arial"/>
                <w:b/>
                <w:color w:val="008576"/>
                <w:szCs w:val="20"/>
              </w:rPr>
            </w:pPr>
            <w:r>
              <w:rPr>
                <w:rFonts w:cs="Arial"/>
                <w:b/>
                <w:color w:val="008576"/>
                <w:szCs w:val="20"/>
              </w:rPr>
              <w:t>Simon Yeo</w:t>
            </w:r>
          </w:p>
        </w:tc>
      </w:tr>
      <w:tr w:rsidR="00E54184" w:rsidRPr="00EB32BB" w14:paraId="54E6A388" w14:textId="77777777" w:rsidTr="00857BF6">
        <w:trPr>
          <w:trHeight w:val="615"/>
        </w:trPr>
        <w:tc>
          <w:tcPr>
            <w:tcW w:w="7939" w:type="dxa"/>
            <w:vMerge/>
            <w:tcBorders>
              <w:left w:val="single" w:sz="4" w:space="0" w:color="4A8958"/>
              <w:bottom w:val="single" w:sz="4" w:space="0" w:color="4A8958"/>
              <w:right w:val="single" w:sz="4" w:space="0" w:color="4A8958"/>
            </w:tcBorders>
            <w:shd w:val="clear" w:color="auto" w:fill="auto"/>
          </w:tcPr>
          <w:p w14:paraId="0AF0ADA3"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41FF29" w14:textId="77777777" w:rsidR="00E54184" w:rsidRPr="00EB32BB" w:rsidRDefault="008F4F98" w:rsidP="00327CE7">
            <w:pPr>
              <w:pStyle w:val="BodyText"/>
              <w:spacing w:before="60" w:after="60" w:line="240" w:lineRule="auto"/>
              <w:rPr>
                <w:rFonts w:cs="Arial"/>
                <w:b/>
                <w:color w:val="008576"/>
                <w:szCs w:val="20"/>
              </w:rPr>
            </w:pPr>
            <w:r>
              <w:rPr>
                <w:rFonts w:cs="Arial"/>
                <w:b/>
                <w:noProof/>
                <w:color w:val="008576"/>
                <w:szCs w:val="20"/>
                <w:lang w:val="en-US" w:eastAsia="en-US"/>
              </w:rPr>
              <w:pict w14:anchorId="7CF5FFE5">
                <v:shape id="_x0000_i1028" type="#_x0000_t75" alt="Description: Description: email_us_go_online" style="width:21.6pt;height:21.6pt;visibility:visible">
                  <v:imagedata r:id="rId12" o:title=" email_us_go_online"/>
                </v:shape>
              </w:pict>
            </w:r>
            <w:r w:rsidR="00E54184" w:rsidRPr="00EB32BB">
              <w:rPr>
                <w:rFonts w:cs="Arial"/>
                <w:b/>
                <w:color w:val="008576"/>
                <w:szCs w:val="20"/>
              </w:rPr>
              <w:t xml:space="preserve"> </w:t>
            </w:r>
            <w:r w:rsidR="00E54184" w:rsidRPr="003F7D9D">
              <w:rPr>
                <w:rFonts w:cs="Arial"/>
                <w:b/>
                <w:color w:val="008576"/>
                <w:szCs w:val="20"/>
              </w:rPr>
              <w:t>syeo@westernpower.co.uk</w:t>
            </w:r>
          </w:p>
        </w:tc>
      </w:tr>
      <w:tr w:rsidR="00E54184" w:rsidRPr="00EB32BB" w14:paraId="1A24C92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F1C77DE" w14:textId="77777777" w:rsidR="00E54184" w:rsidRPr="00EB32BB" w:rsidRDefault="00E54184" w:rsidP="00327CE7">
            <w:pPr>
              <w:pStyle w:val="Contents01"/>
              <w:keepNext w:val="0"/>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22F42DB" w14:textId="77777777" w:rsidR="00E54184" w:rsidRPr="00EB32BB" w:rsidRDefault="008F4F98" w:rsidP="00327CE7">
            <w:pPr>
              <w:pStyle w:val="BodyText"/>
              <w:spacing w:before="60" w:after="60" w:line="240" w:lineRule="auto"/>
              <w:rPr>
                <w:rFonts w:cs="Arial"/>
                <w:color w:val="008576"/>
                <w:szCs w:val="20"/>
              </w:rPr>
            </w:pPr>
            <w:r>
              <w:rPr>
                <w:rFonts w:cs="Arial"/>
                <w:b/>
                <w:noProof/>
                <w:color w:val="008576"/>
                <w:szCs w:val="20"/>
                <w:lang w:val="en-US" w:eastAsia="en-US"/>
              </w:rPr>
              <w:pict w14:anchorId="0466E3FD">
                <v:shape id="_x0000_i1029" type="#_x0000_t75" alt="Description: Description: call_us" style="width:21.6pt;height:21.6pt;visibility:visible">
                  <v:imagedata r:id="rId13" o:title=" call_us"/>
                </v:shape>
              </w:pict>
            </w:r>
            <w:r w:rsidR="00E54184">
              <w:rPr>
                <w:rFonts w:cs="Arial"/>
                <w:b/>
                <w:color w:val="008576"/>
                <w:szCs w:val="20"/>
              </w:rPr>
              <w:t xml:space="preserve"> </w:t>
            </w:r>
            <w:r w:rsidR="00E54184" w:rsidRPr="00113424">
              <w:rPr>
                <w:rFonts w:cs="Arial"/>
                <w:b/>
                <w:color w:val="008576"/>
                <w:szCs w:val="20"/>
              </w:rPr>
              <w:t>0117 933 2349</w:t>
            </w:r>
          </w:p>
        </w:tc>
      </w:tr>
    </w:tbl>
    <w:p w14:paraId="10452E0B" w14:textId="77777777" w:rsidR="00FA4B61" w:rsidRPr="00EB32BB" w:rsidRDefault="00FA4B61" w:rsidP="00327CE7">
      <w:pPr>
        <w:rPr>
          <w:rFonts w:cs="Arial"/>
        </w:rPr>
      </w:pPr>
    </w:p>
    <w:p w14:paraId="490405CE" w14:textId="77777777" w:rsidR="00FA4B61" w:rsidRPr="00EB32BB" w:rsidRDefault="00FA4B61" w:rsidP="00327CE7">
      <w:pPr>
        <w:rPr>
          <w:rFonts w:cs="Arial"/>
        </w:rPr>
      </w:pPr>
    </w:p>
    <w:p w14:paraId="3A5F9750" w14:textId="77777777" w:rsidR="00FA4B61" w:rsidRPr="00EB32BB" w:rsidRDefault="00FA4B61" w:rsidP="00327CE7">
      <w:pPr>
        <w:rPr>
          <w:rFonts w:cs="Arial"/>
        </w:rPr>
      </w:pPr>
    </w:p>
    <w:p w14:paraId="003CABFD" w14:textId="36F0FB57" w:rsidR="00FD0418" w:rsidRDefault="00FD0418" w:rsidP="00327CE7">
      <w:pPr>
        <w:rPr>
          <w:rFonts w:cs="Arial"/>
        </w:rPr>
      </w:pPr>
    </w:p>
    <w:p w14:paraId="55E7075B" w14:textId="77777777" w:rsidR="00327CE7" w:rsidRDefault="00327CE7" w:rsidP="00327CE7">
      <w:pPr>
        <w:rPr>
          <w:rFonts w:cs="Arial"/>
        </w:rPr>
      </w:pPr>
    </w:p>
    <w:p w14:paraId="329EA6CF" w14:textId="77777777" w:rsidR="00A968AB" w:rsidRDefault="00A968AB" w:rsidP="00327CE7">
      <w:pPr>
        <w:rPr>
          <w:rFonts w:cs="Arial"/>
        </w:rPr>
      </w:pPr>
    </w:p>
    <w:p w14:paraId="0B7218E3" w14:textId="77777777" w:rsidR="000363FA" w:rsidRPr="00EB32BB" w:rsidRDefault="000363FA" w:rsidP="00327CE7">
      <w:pPr>
        <w:rPr>
          <w:rFonts w:cs="Arial"/>
        </w:rPr>
      </w:pPr>
    </w:p>
    <w:p w14:paraId="33317B7B" w14:textId="77777777" w:rsidR="00143041" w:rsidRPr="00EB32BB" w:rsidRDefault="004C6117" w:rsidP="00327CE7">
      <w:pPr>
        <w:pStyle w:val="Heading02"/>
        <w:keepNext w:val="0"/>
        <w:numPr>
          <w:ilvl w:val="0"/>
          <w:numId w:val="20"/>
        </w:numPr>
        <w:ind w:hanging="578"/>
      </w:pPr>
      <w:bookmarkStart w:id="0" w:name="_Toc188527263"/>
      <w:bookmarkStart w:id="1" w:name="_Toc318962133"/>
      <w:bookmarkStart w:id="2" w:name="_Toc453107796"/>
      <w:bookmarkStart w:id="3" w:name="_Toc484551975"/>
      <w:r>
        <w:lastRenderedPageBreak/>
        <w:t>Summary</w:t>
      </w:r>
      <w:bookmarkEnd w:id="0"/>
      <w:bookmarkEnd w:id="1"/>
      <w:bookmarkEnd w:id="2"/>
      <w:bookmarkEnd w:id="3"/>
    </w:p>
    <w:p w14:paraId="0C5AEE4F" w14:textId="77777777" w:rsidR="0012717A" w:rsidRDefault="0012717A" w:rsidP="00327CE7">
      <w:pPr>
        <w:pStyle w:val="Heading4"/>
        <w:keepNext w:val="0"/>
        <w:keepLines w:val="0"/>
        <w:spacing w:before="240"/>
        <w:rPr>
          <w:rFonts w:ascii="Arial" w:eastAsia="Times New Roman" w:hAnsi="Arial" w:cs="Arial"/>
          <w:i w:val="0"/>
          <w:iCs w:val="0"/>
          <w:color w:val="008576"/>
          <w:sz w:val="24"/>
          <w:szCs w:val="28"/>
        </w:rPr>
      </w:pPr>
      <w:bookmarkStart w:id="4" w:name="_Toc318962134"/>
      <w:r w:rsidRPr="004C6117">
        <w:rPr>
          <w:rFonts w:ascii="Arial" w:eastAsia="Times New Roman" w:hAnsi="Arial" w:cs="Arial"/>
          <w:i w:val="0"/>
          <w:iCs w:val="0"/>
          <w:color w:val="008576"/>
          <w:sz w:val="24"/>
          <w:szCs w:val="28"/>
        </w:rPr>
        <w:t>What</w:t>
      </w:r>
      <w:r w:rsidR="00E26B1D">
        <w:rPr>
          <w:rFonts w:ascii="Arial" w:eastAsia="Times New Roman" w:hAnsi="Arial" w:cs="Arial"/>
          <w:i w:val="0"/>
          <w:iCs w:val="0"/>
          <w:color w:val="008576"/>
          <w:sz w:val="24"/>
          <w:szCs w:val="28"/>
        </w:rPr>
        <w:t>?</w:t>
      </w:r>
    </w:p>
    <w:p w14:paraId="17751143" w14:textId="77777777" w:rsidR="003328B8" w:rsidRPr="00327CE7" w:rsidRDefault="003328B8"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p>
    <w:p w14:paraId="0123F28A" w14:textId="77777777" w:rsidR="00E25A24" w:rsidRPr="00327CE7" w:rsidRDefault="00E26B1D"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 xml:space="preserve">This Change Proposal (CP) </w:t>
      </w:r>
      <w:r w:rsidR="00455943" w:rsidRPr="00327CE7">
        <w:rPr>
          <w:color w:val="auto"/>
          <w:sz w:val="20"/>
          <w:szCs w:val="20"/>
        </w:rPr>
        <w:t xml:space="preserve">seeks to address a MIG issue raised in November 2016 which identified differences in the application of generation credits to </w:t>
      </w:r>
      <w:commentRangeStart w:id="5"/>
      <w:r w:rsidR="00455943" w:rsidRPr="00327CE7">
        <w:rPr>
          <w:color w:val="auto"/>
          <w:sz w:val="20"/>
          <w:szCs w:val="20"/>
        </w:rPr>
        <w:t>generators</w:t>
      </w:r>
      <w:commentRangeEnd w:id="5"/>
      <w:r w:rsidR="00692313">
        <w:rPr>
          <w:rStyle w:val="CommentReference"/>
          <w:rFonts w:cs="Times New Roman"/>
          <w:bCs w:val="0"/>
          <w:iCs w:val="0"/>
          <w:color w:val="auto"/>
        </w:rPr>
        <w:commentReference w:id="5"/>
      </w:r>
      <w:r w:rsidR="00455943" w:rsidRPr="00327CE7">
        <w:rPr>
          <w:color w:val="auto"/>
          <w:sz w:val="20"/>
          <w:szCs w:val="20"/>
        </w:rPr>
        <w:t>.</w:t>
      </w:r>
    </w:p>
    <w:p w14:paraId="5B1C3847" w14:textId="7FB79EC1"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 xml:space="preserve">This change proposal would also seek to remove an inconsistency between the CDCM and EDCM in the application of generation credits to intermittent and </w:t>
      </w:r>
      <w:proofErr w:type="spellStart"/>
      <w:proofErr w:type="gramStart"/>
      <w:r w:rsidRPr="00327CE7">
        <w:rPr>
          <w:color w:val="auto"/>
          <w:sz w:val="20"/>
          <w:szCs w:val="20"/>
        </w:rPr>
        <w:t>non intermittent</w:t>
      </w:r>
      <w:proofErr w:type="spellEnd"/>
      <w:proofErr w:type="gramEnd"/>
      <w:r w:rsidRPr="00327CE7">
        <w:rPr>
          <w:color w:val="auto"/>
          <w:sz w:val="20"/>
          <w:szCs w:val="20"/>
        </w:rPr>
        <w:t xml:space="preserve"> generators. Within the CDCM all generators are eligible for credits on their export kWh, albeit currently intermittent generators receive the same credit pence per unit throughout the day and </w:t>
      </w:r>
      <w:proofErr w:type="spellStart"/>
      <w:proofErr w:type="gramStart"/>
      <w:r w:rsidRPr="00327CE7">
        <w:rPr>
          <w:color w:val="auto"/>
          <w:sz w:val="20"/>
          <w:szCs w:val="20"/>
        </w:rPr>
        <w:t>non intermittent</w:t>
      </w:r>
      <w:proofErr w:type="spellEnd"/>
      <w:proofErr w:type="gramEnd"/>
      <w:r w:rsidRPr="00327CE7">
        <w:rPr>
          <w:color w:val="auto"/>
          <w:sz w:val="20"/>
          <w:szCs w:val="20"/>
        </w:rPr>
        <w:t xml:space="preserve"> generators receive credits in the RED AMBER GREEN time bands. Within the EDCM only generators with an F factor greater than zero (as determined under P2/6 or ETR130) have the potential to receive a credit if a charge 1 under FCP or LRIC is determined.</w:t>
      </w:r>
    </w:p>
    <w:p w14:paraId="64A7D2B6" w14:textId="77777777"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Further to this DCP268 “</w:t>
      </w:r>
      <w:proofErr w:type="spellStart"/>
      <w:r w:rsidRPr="00327CE7">
        <w:rPr>
          <w:color w:val="auto"/>
          <w:sz w:val="20"/>
          <w:szCs w:val="20"/>
        </w:rPr>
        <w:t>DUoS</w:t>
      </w:r>
      <w:proofErr w:type="spellEnd"/>
      <w:r w:rsidRPr="00327CE7">
        <w:rPr>
          <w:color w:val="auto"/>
          <w:sz w:val="20"/>
          <w:szCs w:val="20"/>
        </w:rPr>
        <w:t xml:space="preserve"> Charging Using HH Settlement Data” seeks to charge credits for all generators in the CDCM on a RED AMBER GREEN time band basis.</w:t>
      </w:r>
    </w:p>
    <w:p w14:paraId="154B6A09" w14:textId="4252DB46" w:rsidR="00455943"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 xml:space="preserve">This lack of consistency, </w:t>
      </w:r>
      <w:del w:id="6" w:author="Dylan Townsend" w:date="2017-06-13T14:54:00Z">
        <w:r w:rsidRPr="00327CE7" w:rsidDel="00A47036">
          <w:rPr>
            <w:color w:val="auto"/>
            <w:sz w:val="20"/>
            <w:szCs w:val="20"/>
          </w:rPr>
          <w:delText xml:space="preserve">clarity </w:delText>
        </w:r>
      </w:del>
      <w:r w:rsidRPr="00327CE7">
        <w:rPr>
          <w:color w:val="auto"/>
          <w:sz w:val="20"/>
          <w:szCs w:val="20"/>
        </w:rPr>
        <w:t>and transparency of whether a generator will receive a credit across the two charging methodologies, does not assist generators when identifying where and how they should locate plant.</w:t>
      </w:r>
    </w:p>
    <w:p w14:paraId="092F8D8D" w14:textId="77777777" w:rsidR="00E25A24" w:rsidRPr="00327CE7" w:rsidRDefault="00455943" w:rsidP="00327CE7">
      <w:pPr>
        <w:pStyle w:val="Heading2"/>
        <w:keepNext w:val="0"/>
        <w:numPr>
          <w:ilvl w:val="1"/>
          <w:numId w:val="14"/>
        </w:numPr>
        <w:spacing w:before="240" w:after="60" w:line="360" w:lineRule="auto"/>
        <w:ind w:left="578" w:hanging="578"/>
        <w:rPr>
          <w:color w:val="auto"/>
          <w:sz w:val="20"/>
          <w:szCs w:val="20"/>
        </w:rPr>
      </w:pPr>
      <w:r w:rsidRPr="00327CE7">
        <w:rPr>
          <w:color w:val="auto"/>
          <w:sz w:val="20"/>
          <w:szCs w:val="20"/>
        </w:rPr>
        <w:t>This change proposal would allow credits to be paid to all generators who export onto the distribution network regardless of generation type.</w:t>
      </w:r>
    </w:p>
    <w:p w14:paraId="00560922" w14:textId="1B92BF03" w:rsidR="0012717A" w:rsidRPr="00E25A24" w:rsidRDefault="0012717A" w:rsidP="00327CE7">
      <w:pPr>
        <w:pStyle w:val="Heading4"/>
        <w:keepNext w:val="0"/>
        <w:keepLines w:val="0"/>
        <w:spacing w:before="240"/>
        <w:rPr>
          <w:rFonts w:ascii="Arial" w:eastAsia="Times New Roman" w:hAnsi="Arial" w:cs="Arial"/>
          <w:i w:val="0"/>
          <w:iCs w:val="0"/>
          <w:color w:val="008576"/>
          <w:sz w:val="24"/>
          <w:szCs w:val="28"/>
        </w:rPr>
      </w:pPr>
      <w:r w:rsidRPr="00E25A24">
        <w:rPr>
          <w:rFonts w:ascii="Arial" w:eastAsia="Times New Roman" w:hAnsi="Arial" w:cs="Arial"/>
          <w:i w:val="0"/>
          <w:iCs w:val="0"/>
          <w:color w:val="008576"/>
          <w:sz w:val="24"/>
          <w:szCs w:val="28"/>
        </w:rPr>
        <w:t>Why</w:t>
      </w:r>
      <w:r w:rsidR="00E26B1D" w:rsidRPr="00E25A24">
        <w:rPr>
          <w:rFonts w:ascii="Arial" w:eastAsia="Times New Roman" w:hAnsi="Arial" w:cs="Arial"/>
          <w:i w:val="0"/>
          <w:iCs w:val="0"/>
          <w:color w:val="008576"/>
          <w:sz w:val="24"/>
          <w:szCs w:val="28"/>
        </w:rPr>
        <w:t>?</w:t>
      </w:r>
      <w:r w:rsidR="00CA136E" w:rsidRPr="00E25A24">
        <w:rPr>
          <w:rFonts w:ascii="Arial" w:eastAsia="Times New Roman" w:hAnsi="Arial" w:cs="Arial"/>
          <w:i w:val="0"/>
          <w:iCs w:val="0"/>
          <w:color w:val="008576"/>
          <w:sz w:val="24"/>
          <w:szCs w:val="28"/>
        </w:rPr>
        <w:t xml:space="preserve"> </w:t>
      </w:r>
    </w:p>
    <w:p w14:paraId="7FA90596" w14:textId="7CADE2B2" w:rsidR="00E25A24" w:rsidRPr="00E25A24" w:rsidDel="0074688C" w:rsidRDefault="00455943" w:rsidP="0074688C">
      <w:pPr>
        <w:pStyle w:val="Heading2"/>
        <w:keepNext w:val="0"/>
        <w:numPr>
          <w:ilvl w:val="1"/>
          <w:numId w:val="14"/>
        </w:numPr>
        <w:spacing w:before="240" w:after="60" w:line="360" w:lineRule="auto"/>
        <w:rPr>
          <w:del w:id="7" w:author="Dylan Townsend" w:date="2017-06-13T16:08:00Z"/>
          <w:color w:val="auto"/>
          <w:sz w:val="20"/>
          <w:szCs w:val="20"/>
        </w:rPr>
      </w:pPr>
      <w:del w:id="8" w:author="Dylan Townsend" w:date="2017-06-13T16:07:00Z">
        <w:r w:rsidRPr="0074688C" w:rsidDel="0074688C">
          <w:rPr>
            <w:color w:val="auto"/>
            <w:sz w:val="20"/>
            <w:szCs w:val="20"/>
          </w:rPr>
          <w:delText>This would enable a</w:delText>
        </w:r>
      </w:del>
      <w:ins w:id="9" w:author="Dylan Townsend" w:date="2017-06-13T16:07:00Z">
        <w:r w:rsidR="0074688C" w:rsidRPr="0074688C">
          <w:rPr>
            <w:color w:val="auto"/>
            <w:sz w:val="20"/>
            <w:szCs w:val="20"/>
          </w:rPr>
          <w:t>A</w:t>
        </w:r>
      </w:ins>
      <w:r w:rsidRPr="0074688C">
        <w:rPr>
          <w:color w:val="auto"/>
          <w:sz w:val="20"/>
          <w:szCs w:val="20"/>
        </w:rPr>
        <w:t xml:space="preserve">ll EDCM generators </w:t>
      </w:r>
      <w:ins w:id="10" w:author="Dylan Townsend" w:date="2017-06-13T16:07:00Z">
        <w:r w:rsidR="0074688C" w:rsidRPr="0074688C">
          <w:rPr>
            <w:color w:val="auto"/>
            <w:sz w:val="20"/>
            <w:szCs w:val="20"/>
          </w:rPr>
          <w:t>would</w:t>
        </w:r>
      </w:ins>
      <w:del w:id="11" w:author="Dylan Townsend" w:date="2017-06-13T16:08:00Z">
        <w:r w:rsidRPr="0074688C" w:rsidDel="0074688C">
          <w:rPr>
            <w:color w:val="auto"/>
            <w:sz w:val="20"/>
            <w:szCs w:val="20"/>
          </w:rPr>
          <w:delText>to</w:delText>
        </w:r>
      </w:del>
      <w:ins w:id="12" w:author="Dylan Townsend" w:date="2017-06-13T16:07:00Z">
        <w:r w:rsidR="0074688C" w:rsidRPr="0074688C">
          <w:rPr>
            <w:color w:val="auto"/>
            <w:sz w:val="20"/>
            <w:szCs w:val="20"/>
          </w:rPr>
          <w:t xml:space="preserve"> be eligible</w:t>
        </w:r>
      </w:ins>
      <w:r w:rsidRPr="0074688C">
        <w:rPr>
          <w:color w:val="auto"/>
          <w:sz w:val="20"/>
          <w:szCs w:val="20"/>
        </w:rPr>
        <w:t xml:space="preserve"> receive a credit on its measured export output within the super red time band. </w:t>
      </w:r>
      <w:del w:id="13" w:author="Dylan Townsend" w:date="2017-06-13T16:08:00Z">
        <w:r w:rsidRPr="00455943" w:rsidDel="0074688C">
          <w:rPr>
            <w:color w:val="auto"/>
            <w:sz w:val="20"/>
            <w:szCs w:val="20"/>
          </w:rPr>
          <w:delText>From that perspective it would provide greater transparency to customers when connecting.</w:delText>
        </w:r>
      </w:del>
    </w:p>
    <w:p w14:paraId="12483A17" w14:textId="77777777" w:rsidR="0012717A" w:rsidRPr="0074688C" w:rsidRDefault="0012717A">
      <w:pPr>
        <w:pStyle w:val="Heading2"/>
        <w:keepNext w:val="0"/>
        <w:numPr>
          <w:ilvl w:val="1"/>
          <w:numId w:val="14"/>
        </w:numPr>
        <w:spacing w:before="240" w:after="60" w:line="360" w:lineRule="auto"/>
        <w:rPr>
          <w:iCs w:val="0"/>
          <w:sz w:val="24"/>
        </w:rPr>
        <w:pPrChange w:id="14" w:author="Dylan Townsend" w:date="2017-06-13T16:08:00Z">
          <w:pPr>
            <w:pStyle w:val="Heading4"/>
            <w:keepNext w:val="0"/>
            <w:keepLines w:val="0"/>
            <w:spacing w:before="240"/>
          </w:pPr>
        </w:pPrChange>
      </w:pPr>
      <w:r w:rsidRPr="0074688C">
        <w:rPr>
          <w:iCs w:val="0"/>
          <w:sz w:val="24"/>
        </w:rPr>
        <w:t>How</w:t>
      </w:r>
      <w:r w:rsidR="00E26B1D" w:rsidRPr="0074688C">
        <w:rPr>
          <w:iCs w:val="0"/>
          <w:sz w:val="24"/>
        </w:rPr>
        <w:t>?</w:t>
      </w:r>
    </w:p>
    <w:p w14:paraId="77E94A1C" w14:textId="0E27FA3B" w:rsidR="0012717A" w:rsidRDefault="00455943" w:rsidP="00327CE7">
      <w:pPr>
        <w:pStyle w:val="Heading2"/>
        <w:keepNext w:val="0"/>
        <w:numPr>
          <w:ilvl w:val="1"/>
          <w:numId w:val="14"/>
        </w:numPr>
        <w:spacing w:before="240" w:after="60" w:line="360" w:lineRule="auto"/>
        <w:rPr>
          <w:color w:val="auto"/>
          <w:sz w:val="20"/>
          <w:szCs w:val="20"/>
        </w:rPr>
      </w:pPr>
      <w:r w:rsidRPr="00455943">
        <w:rPr>
          <w:color w:val="auto"/>
          <w:sz w:val="20"/>
          <w:szCs w:val="20"/>
        </w:rPr>
        <w:t>This is a relatively simple change to implement. Within the EDCM model there is an input field “Proportion eligible for charge 1 credits”.  This would be set to 1 for all generators</w:t>
      </w:r>
      <w:ins w:id="15" w:author="Dylan Townsend" w:date="2017-06-13T15:05:00Z">
        <w:r w:rsidR="00692313">
          <w:rPr>
            <w:color w:val="auto"/>
            <w:sz w:val="20"/>
            <w:szCs w:val="20"/>
          </w:rPr>
          <w:t>.</w:t>
        </w:r>
      </w:ins>
      <w:del w:id="16" w:author="Dylan Townsend" w:date="2017-06-13T15:05:00Z">
        <w:r w:rsidRPr="00455943" w:rsidDel="00692313">
          <w:rPr>
            <w:color w:val="auto"/>
            <w:sz w:val="20"/>
            <w:szCs w:val="20"/>
          </w:rPr>
          <w:delText xml:space="preserve"> regardless of type</w:delText>
        </w:r>
      </w:del>
      <w:r w:rsidRPr="00455943">
        <w:rPr>
          <w:color w:val="auto"/>
          <w:sz w:val="20"/>
          <w:szCs w:val="20"/>
        </w:rPr>
        <w:t>.</w:t>
      </w:r>
    </w:p>
    <w:p w14:paraId="722447CB" w14:textId="52BE4334" w:rsidR="00327CE7" w:rsidRDefault="00327CE7" w:rsidP="00327CE7"/>
    <w:p w14:paraId="68250DC9" w14:textId="77777777" w:rsidR="00327CE7" w:rsidRPr="00327CE7" w:rsidRDefault="00327CE7" w:rsidP="00327CE7"/>
    <w:p w14:paraId="4BCD187F" w14:textId="77777777" w:rsidR="00E6212D" w:rsidRPr="00EB32BB" w:rsidRDefault="00E6212D" w:rsidP="00327CE7">
      <w:pPr>
        <w:pStyle w:val="Heading02"/>
        <w:keepNext w:val="0"/>
        <w:numPr>
          <w:ilvl w:val="0"/>
          <w:numId w:val="14"/>
        </w:numPr>
      </w:pPr>
      <w:bookmarkStart w:id="17" w:name="_Toc453107797"/>
      <w:bookmarkStart w:id="18" w:name="_Toc484551976"/>
      <w:r>
        <w:lastRenderedPageBreak/>
        <w:t>Governance</w:t>
      </w:r>
      <w:bookmarkEnd w:id="4"/>
      <w:bookmarkEnd w:id="17"/>
      <w:bookmarkEnd w:id="18"/>
    </w:p>
    <w:p w14:paraId="16319196" w14:textId="77777777" w:rsidR="007C7FB5" w:rsidRDefault="002D7C43" w:rsidP="00327CE7">
      <w:pPr>
        <w:pStyle w:val="Heading4"/>
        <w:keepNext w:val="0"/>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Justification for</w:t>
      </w:r>
      <w:r w:rsidR="00335479">
        <w:rPr>
          <w:rFonts w:ascii="Arial" w:eastAsia="Times New Roman" w:hAnsi="Arial" w:cs="Arial"/>
          <w:i w:val="0"/>
          <w:iCs w:val="0"/>
          <w:color w:val="008576"/>
          <w:sz w:val="24"/>
          <w:szCs w:val="28"/>
        </w:rPr>
        <w:t xml:space="preserve"> Part 1</w:t>
      </w:r>
      <w:r w:rsidR="00582E0D">
        <w:rPr>
          <w:rFonts w:ascii="Arial" w:eastAsia="Times New Roman" w:hAnsi="Arial" w:cs="Arial"/>
          <w:i w:val="0"/>
          <w:iCs w:val="0"/>
          <w:color w:val="008576"/>
          <w:sz w:val="24"/>
          <w:szCs w:val="28"/>
        </w:rPr>
        <w:t xml:space="preserve"> Matter</w:t>
      </w:r>
      <w:r w:rsidR="00231812">
        <w:rPr>
          <w:rFonts w:ascii="Arial" w:eastAsia="Times New Roman" w:hAnsi="Arial" w:cs="Arial"/>
          <w:i w:val="0"/>
          <w:iCs w:val="0"/>
          <w:color w:val="008576"/>
          <w:sz w:val="24"/>
          <w:szCs w:val="28"/>
        </w:rPr>
        <w:t xml:space="preserve"> </w:t>
      </w:r>
    </w:p>
    <w:p w14:paraId="06AAEBFB" w14:textId="77777777" w:rsidR="00335479" w:rsidRPr="00335479" w:rsidRDefault="00455943" w:rsidP="00327CE7">
      <w:pPr>
        <w:pStyle w:val="Heading2"/>
        <w:keepNext w:val="0"/>
        <w:numPr>
          <w:ilvl w:val="1"/>
          <w:numId w:val="14"/>
        </w:numPr>
        <w:spacing w:before="240" w:after="60" w:line="360" w:lineRule="auto"/>
      </w:pPr>
      <w:r w:rsidRPr="00455943">
        <w:rPr>
          <w:color w:val="auto"/>
          <w:sz w:val="20"/>
          <w:szCs w:val="20"/>
        </w:rPr>
        <w:t>This Change Proposal (CP) is considered a Part 1 Matter as it affects the level of charges for embedded generation and therefore impacts on competition for embedded generation as specified under 9.4.2 (A).</w:t>
      </w:r>
    </w:p>
    <w:p w14:paraId="662BB068" w14:textId="77777777" w:rsidR="00E50A06" w:rsidRDefault="00E50A06" w:rsidP="00327CE7">
      <w:pPr>
        <w:pStyle w:val="Heading4"/>
        <w:keepNext w:val="0"/>
        <w:keepLines w:val="0"/>
        <w:spacing w:before="240"/>
        <w:rPr>
          <w:rFonts w:ascii="Arial" w:eastAsia="Times New Roman" w:hAnsi="Arial" w:cs="Arial"/>
          <w:b w:val="0"/>
          <w:iCs w:val="0"/>
          <w:color w:val="FF0000"/>
          <w:szCs w:val="20"/>
        </w:rPr>
      </w:pPr>
      <w:r>
        <w:rPr>
          <w:rFonts w:ascii="Arial" w:eastAsia="Times New Roman" w:hAnsi="Arial" w:cs="Arial"/>
          <w:i w:val="0"/>
          <w:iCs w:val="0"/>
          <w:color w:val="008576"/>
          <w:sz w:val="24"/>
        </w:rPr>
        <w:t>Requested Next Steps</w:t>
      </w:r>
    </w:p>
    <w:p w14:paraId="351B76C6" w14:textId="55AAB013" w:rsidR="00455943" w:rsidRPr="00455943" w:rsidDel="00692313" w:rsidRDefault="00455943" w:rsidP="00692313">
      <w:pPr>
        <w:pStyle w:val="Heading2"/>
        <w:keepNext w:val="0"/>
        <w:numPr>
          <w:ilvl w:val="1"/>
          <w:numId w:val="14"/>
        </w:numPr>
        <w:spacing w:before="240" w:after="60" w:line="360" w:lineRule="auto"/>
        <w:rPr>
          <w:del w:id="19" w:author="Dylan Townsend" w:date="2017-06-13T15:06:00Z"/>
          <w:color w:val="auto"/>
          <w:sz w:val="20"/>
          <w:szCs w:val="20"/>
        </w:rPr>
      </w:pPr>
      <w:bookmarkStart w:id="20" w:name="_Toc318962135"/>
      <w:bookmarkStart w:id="21" w:name="_Toc453107798"/>
      <w:commentRangeStart w:id="22"/>
      <w:r w:rsidRPr="00455943">
        <w:rPr>
          <w:color w:val="auto"/>
          <w:sz w:val="20"/>
          <w:szCs w:val="20"/>
        </w:rPr>
        <w:t>This</w:t>
      </w:r>
      <w:commentRangeEnd w:id="22"/>
      <w:r w:rsidR="0074688C">
        <w:rPr>
          <w:rStyle w:val="CommentReference"/>
          <w:rFonts w:cs="Times New Roman"/>
          <w:bCs w:val="0"/>
          <w:iCs w:val="0"/>
          <w:color w:val="auto"/>
        </w:rPr>
        <w:commentReference w:id="22"/>
      </w:r>
      <w:r w:rsidRPr="00455943">
        <w:rPr>
          <w:color w:val="auto"/>
          <w:sz w:val="20"/>
          <w:szCs w:val="20"/>
        </w:rPr>
        <w:t xml:space="preserve"> </w:t>
      </w:r>
      <w:del w:id="23" w:author="Dylan Townsend" w:date="2017-06-13T15:06:00Z">
        <w:r w:rsidRPr="00455943" w:rsidDel="00692313">
          <w:rPr>
            <w:color w:val="auto"/>
            <w:sz w:val="20"/>
            <w:szCs w:val="20"/>
          </w:rPr>
          <w:delText>Change Proposal should:</w:delText>
        </w:r>
      </w:del>
    </w:p>
    <w:p w14:paraId="79A86078" w14:textId="5E989E06" w:rsidR="00455943" w:rsidRPr="00455943" w:rsidDel="00692313" w:rsidRDefault="00455943">
      <w:pPr>
        <w:pStyle w:val="Heading2"/>
        <w:keepNext w:val="0"/>
        <w:numPr>
          <w:ilvl w:val="1"/>
          <w:numId w:val="14"/>
        </w:numPr>
        <w:spacing w:before="240" w:after="60" w:line="360" w:lineRule="auto"/>
        <w:rPr>
          <w:del w:id="24" w:author="Dylan Townsend" w:date="2017-06-13T15:06:00Z"/>
          <w:color w:val="auto"/>
          <w:sz w:val="20"/>
          <w:szCs w:val="20"/>
        </w:rPr>
        <w:pPrChange w:id="25" w:author="Dylan Townsend" w:date="2017-06-13T15:06:00Z">
          <w:pPr>
            <w:pStyle w:val="Heading2"/>
            <w:keepNext w:val="0"/>
            <w:numPr>
              <w:numId w:val="36"/>
            </w:numPr>
            <w:spacing w:before="240" w:after="60" w:line="360" w:lineRule="auto"/>
            <w:ind w:left="720" w:hanging="360"/>
            <w:jc w:val="both"/>
          </w:pPr>
        </w:pPrChange>
      </w:pPr>
      <w:del w:id="26" w:author="Dylan Townsend" w:date="2017-06-13T15:06:00Z">
        <w:r w:rsidRPr="00455943" w:rsidDel="00692313">
          <w:rPr>
            <w:color w:val="auto"/>
            <w:sz w:val="20"/>
            <w:szCs w:val="20"/>
          </w:rPr>
          <w:delText>Be treated as a Part 1 Matter</w:delText>
        </w:r>
      </w:del>
    </w:p>
    <w:p w14:paraId="4B89D3EE" w14:textId="15F02926" w:rsidR="00455943" w:rsidDel="00692313" w:rsidRDefault="00455943">
      <w:pPr>
        <w:pStyle w:val="Heading2"/>
        <w:keepNext w:val="0"/>
        <w:numPr>
          <w:ilvl w:val="1"/>
          <w:numId w:val="14"/>
        </w:numPr>
        <w:spacing w:before="240" w:after="60" w:line="360" w:lineRule="auto"/>
        <w:rPr>
          <w:del w:id="27" w:author="Dylan Townsend" w:date="2017-06-13T15:06:00Z"/>
          <w:color w:val="auto"/>
          <w:sz w:val="20"/>
          <w:szCs w:val="20"/>
        </w:rPr>
        <w:pPrChange w:id="28" w:author="Dylan Townsend" w:date="2017-06-13T15:06:00Z">
          <w:pPr>
            <w:pStyle w:val="Heading2"/>
            <w:keepNext w:val="0"/>
            <w:numPr>
              <w:numId w:val="36"/>
            </w:numPr>
            <w:spacing w:before="240" w:after="60" w:line="360" w:lineRule="auto"/>
            <w:ind w:left="720" w:hanging="360"/>
            <w:jc w:val="both"/>
          </w:pPr>
        </w:pPrChange>
      </w:pPr>
      <w:del w:id="29" w:author="Dylan Townsend" w:date="2017-06-13T15:06:00Z">
        <w:r w:rsidRPr="00455943" w:rsidDel="00692313">
          <w:rPr>
            <w:color w:val="auto"/>
            <w:sz w:val="20"/>
            <w:szCs w:val="20"/>
          </w:rPr>
          <w:delText>Be treated as a Standard Change</w:delText>
        </w:r>
      </w:del>
    </w:p>
    <w:p w14:paraId="01942084" w14:textId="39674BEE" w:rsidR="00CA136E" w:rsidRPr="00455943" w:rsidRDefault="00455943">
      <w:pPr>
        <w:pStyle w:val="Heading2"/>
        <w:keepNext w:val="0"/>
        <w:numPr>
          <w:ilvl w:val="1"/>
          <w:numId w:val="14"/>
        </w:numPr>
        <w:spacing w:before="240" w:after="60" w:line="360" w:lineRule="auto"/>
        <w:rPr>
          <w:color w:val="auto"/>
          <w:sz w:val="20"/>
          <w:szCs w:val="20"/>
        </w:rPr>
        <w:pPrChange w:id="30" w:author="Dylan Townsend" w:date="2017-06-13T15:06:00Z">
          <w:pPr>
            <w:pStyle w:val="Heading2"/>
            <w:keepNext w:val="0"/>
            <w:numPr>
              <w:numId w:val="36"/>
            </w:numPr>
            <w:spacing w:before="240" w:after="60" w:line="360" w:lineRule="auto"/>
            <w:ind w:left="720" w:hanging="360"/>
            <w:jc w:val="both"/>
          </w:pPr>
        </w:pPrChange>
      </w:pPr>
      <w:del w:id="31" w:author="Dylan Townsend" w:date="2017-06-13T15:06:00Z">
        <w:r w:rsidRPr="00455943" w:rsidDel="00692313">
          <w:rPr>
            <w:color w:val="auto"/>
            <w:sz w:val="20"/>
            <w:szCs w:val="20"/>
          </w:rPr>
          <w:delText>Proceed to a Working Group</w:delText>
        </w:r>
      </w:del>
    </w:p>
    <w:p w14:paraId="2AB00D45" w14:textId="77777777" w:rsidR="004C6117" w:rsidRPr="00EB32BB" w:rsidRDefault="00CA136E" w:rsidP="00327CE7">
      <w:pPr>
        <w:pStyle w:val="Heading02"/>
        <w:keepNext w:val="0"/>
        <w:numPr>
          <w:ilvl w:val="0"/>
          <w:numId w:val="14"/>
        </w:numPr>
      </w:pPr>
      <w:r w:rsidRPr="00EB32BB">
        <w:t xml:space="preserve"> </w:t>
      </w:r>
      <w:bookmarkStart w:id="32" w:name="_Toc484551977"/>
      <w:r w:rsidR="004C6117" w:rsidRPr="00EB32BB">
        <w:t>Why Change?</w:t>
      </w:r>
      <w:bookmarkEnd w:id="20"/>
      <w:bookmarkEnd w:id="21"/>
      <w:bookmarkEnd w:id="32"/>
    </w:p>
    <w:p w14:paraId="3EF9D514" w14:textId="77777777" w:rsidR="00A13762" w:rsidRDefault="00455943"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Background of DCP 291</w:t>
      </w:r>
    </w:p>
    <w:p w14:paraId="4EEE56E4" w14:textId="18B5D3B0" w:rsidR="00D42C20" w:rsidRPr="007264CE" w:rsidRDefault="00D42C20" w:rsidP="00327CE7">
      <w:pPr>
        <w:pStyle w:val="Heading2"/>
        <w:keepNext w:val="0"/>
        <w:keepLines/>
        <w:numPr>
          <w:ilvl w:val="1"/>
          <w:numId w:val="14"/>
        </w:numPr>
        <w:spacing w:before="240" w:after="60" w:line="360" w:lineRule="auto"/>
        <w:rPr>
          <w:color w:val="auto"/>
          <w:sz w:val="20"/>
          <w:szCs w:val="20"/>
        </w:rPr>
      </w:pPr>
      <w:r>
        <w:rPr>
          <w:color w:val="auto"/>
          <w:sz w:val="20"/>
          <w:szCs w:val="20"/>
        </w:rPr>
        <w:t xml:space="preserve">At the </w:t>
      </w:r>
      <w:ins w:id="33" w:author="Dylan Townsend" w:date="2017-06-13T15:10:00Z">
        <w:r w:rsidR="00D26944">
          <w:rPr>
            <w:color w:val="auto"/>
            <w:sz w:val="20"/>
            <w:szCs w:val="20"/>
          </w:rPr>
          <w:t xml:space="preserve">November and </w:t>
        </w:r>
      </w:ins>
      <w:r>
        <w:rPr>
          <w:color w:val="auto"/>
          <w:sz w:val="20"/>
          <w:szCs w:val="20"/>
        </w:rPr>
        <w:t>December 2016 DCM</w:t>
      </w:r>
      <w:ins w:id="34" w:author="Dylan Townsend" w:date="2017-06-13T15:09:00Z">
        <w:r w:rsidR="00692313">
          <w:rPr>
            <w:color w:val="auto"/>
            <w:sz w:val="20"/>
            <w:szCs w:val="20"/>
          </w:rPr>
          <w:t>F</w:t>
        </w:r>
      </w:ins>
      <w:del w:id="35" w:author="Dylan Townsend" w:date="2017-06-13T15:10:00Z">
        <w:r w:rsidDel="00692313">
          <w:rPr>
            <w:color w:val="auto"/>
            <w:sz w:val="20"/>
            <w:szCs w:val="20"/>
          </w:rPr>
          <w:delText>G</w:delText>
        </w:r>
      </w:del>
      <w:r>
        <w:rPr>
          <w:color w:val="auto"/>
          <w:sz w:val="20"/>
          <w:szCs w:val="20"/>
        </w:rPr>
        <w:t xml:space="preserve"> MIG</w:t>
      </w:r>
      <w:ins w:id="36" w:author="Dylan Townsend" w:date="2017-06-13T15:11:00Z">
        <w:r w:rsidR="00D26944">
          <w:rPr>
            <w:color w:val="auto"/>
            <w:sz w:val="20"/>
            <w:szCs w:val="20"/>
          </w:rPr>
          <w:t xml:space="preserve"> meetings</w:t>
        </w:r>
      </w:ins>
      <w:r>
        <w:rPr>
          <w:color w:val="auto"/>
          <w:sz w:val="20"/>
          <w:szCs w:val="20"/>
        </w:rPr>
        <w:t>, it was</w:t>
      </w:r>
      <w:r w:rsidRPr="007264CE">
        <w:rPr>
          <w:color w:val="auto"/>
          <w:sz w:val="20"/>
          <w:szCs w:val="20"/>
        </w:rPr>
        <w:t xml:space="preserve"> noted that </w:t>
      </w:r>
      <w:del w:id="37" w:author="Dylan Townsend" w:date="2017-06-13T15:08:00Z">
        <w:r w:rsidRPr="007264CE" w:rsidDel="00692313">
          <w:rPr>
            <w:color w:val="auto"/>
            <w:sz w:val="20"/>
            <w:szCs w:val="20"/>
          </w:rPr>
          <w:delText xml:space="preserve">whereas </w:delText>
        </w:r>
      </w:del>
      <w:r w:rsidRPr="007264CE">
        <w:rPr>
          <w:color w:val="auto"/>
          <w:sz w:val="20"/>
          <w:szCs w:val="20"/>
        </w:rPr>
        <w:t xml:space="preserve">for </w:t>
      </w:r>
      <w:proofErr w:type="gramStart"/>
      <w:r w:rsidRPr="007264CE">
        <w:rPr>
          <w:color w:val="auto"/>
          <w:sz w:val="20"/>
          <w:szCs w:val="20"/>
        </w:rPr>
        <w:t>a number of</w:t>
      </w:r>
      <w:proofErr w:type="gramEnd"/>
      <w:r w:rsidRPr="007264CE">
        <w:rPr>
          <w:color w:val="auto"/>
          <w:sz w:val="20"/>
          <w:szCs w:val="20"/>
        </w:rPr>
        <w:t xml:space="preserve"> </w:t>
      </w:r>
      <w:del w:id="38" w:author="Dylan Townsend" w:date="2017-06-13T15:07:00Z">
        <w:r w:rsidRPr="007264CE" w:rsidDel="00692313">
          <w:rPr>
            <w:color w:val="auto"/>
            <w:sz w:val="20"/>
            <w:szCs w:val="20"/>
          </w:rPr>
          <w:delText>n</w:delText>
        </w:r>
      </w:del>
      <w:del w:id="39" w:author="Dylan Townsend" w:date="2017-06-13T15:08:00Z">
        <w:r w:rsidRPr="007264CE" w:rsidDel="00692313">
          <w:rPr>
            <w:color w:val="auto"/>
            <w:sz w:val="20"/>
            <w:szCs w:val="20"/>
          </w:rPr>
          <w:delText>on-intermittent</w:delText>
        </w:r>
      </w:del>
      <w:r w:rsidRPr="007264CE">
        <w:rPr>
          <w:color w:val="auto"/>
          <w:sz w:val="20"/>
          <w:szCs w:val="20"/>
        </w:rPr>
        <w:t xml:space="preserve"> sites, a specific generator was deemed to be not eligible for credits in a particular DNO area,</w:t>
      </w:r>
      <w:ins w:id="40" w:author="Dylan Townsend" w:date="2017-06-13T15:09:00Z">
        <w:r w:rsidR="00692313">
          <w:rPr>
            <w:color w:val="auto"/>
            <w:sz w:val="20"/>
            <w:szCs w:val="20"/>
          </w:rPr>
          <w:t xml:space="preserve"> whereas</w:t>
        </w:r>
      </w:ins>
      <w:r w:rsidRPr="007264CE">
        <w:rPr>
          <w:color w:val="auto"/>
          <w:sz w:val="20"/>
          <w:szCs w:val="20"/>
        </w:rPr>
        <w:t xml:space="preserve"> those same sites may be eligible for credits in some of the other DNO areas.</w:t>
      </w:r>
    </w:p>
    <w:p w14:paraId="28885421" w14:textId="2A2E6F2A" w:rsidR="00D42C20" w:rsidRPr="00D42C20"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t xml:space="preserve">The </w:t>
      </w:r>
      <w:ins w:id="41" w:author="Dylan Townsend" w:date="2017-06-13T15:13:00Z">
        <w:r w:rsidR="00D26944">
          <w:rPr>
            <w:color w:val="auto"/>
            <w:sz w:val="20"/>
            <w:szCs w:val="20"/>
          </w:rPr>
          <w:t>DCMF MIG</w:t>
        </w:r>
      </w:ins>
      <w:del w:id="42" w:author="Dylan Townsend" w:date="2017-06-13T15:13:00Z">
        <w:r w:rsidRPr="007264CE" w:rsidDel="00D26944">
          <w:rPr>
            <w:color w:val="auto"/>
            <w:sz w:val="20"/>
            <w:szCs w:val="20"/>
          </w:rPr>
          <w:delText>group</w:delText>
        </w:r>
        <w:r w:rsidDel="00D26944">
          <w:rPr>
            <w:color w:val="auto"/>
            <w:sz w:val="20"/>
            <w:szCs w:val="20"/>
          </w:rPr>
          <w:delText xml:space="preserve"> also</w:delText>
        </w:r>
      </w:del>
      <w:r w:rsidRPr="007264CE">
        <w:rPr>
          <w:color w:val="auto"/>
          <w:sz w:val="20"/>
          <w:szCs w:val="20"/>
        </w:rPr>
        <w:t xml:space="preserve"> observed that the DNO </w:t>
      </w:r>
      <w:ins w:id="43" w:author="Dylan Townsend" w:date="2017-06-13T15:12:00Z">
        <w:r w:rsidR="00D26944">
          <w:rPr>
            <w:color w:val="auto"/>
            <w:sz w:val="20"/>
            <w:szCs w:val="20"/>
          </w:rPr>
          <w:t>which deemed the generator</w:t>
        </w:r>
      </w:ins>
      <w:ins w:id="44" w:author="Dylan Townsend" w:date="2017-06-13T15:13:00Z">
        <w:r w:rsidR="00D26944">
          <w:rPr>
            <w:color w:val="auto"/>
            <w:sz w:val="20"/>
            <w:szCs w:val="20"/>
          </w:rPr>
          <w:t>s to not be eligible</w:t>
        </w:r>
      </w:ins>
      <w:ins w:id="45" w:author="Dylan Townsend" w:date="2017-06-13T15:12:00Z">
        <w:r w:rsidR="00D26944">
          <w:rPr>
            <w:color w:val="auto"/>
            <w:sz w:val="20"/>
            <w:szCs w:val="20"/>
          </w:rPr>
          <w:t xml:space="preserve"> </w:t>
        </w:r>
      </w:ins>
      <w:del w:id="46" w:author="Dylan Townsend" w:date="2017-06-13T15:13:00Z">
        <w:r w:rsidRPr="007264CE" w:rsidDel="00D26944">
          <w:rPr>
            <w:color w:val="auto"/>
            <w:sz w:val="20"/>
            <w:szCs w:val="20"/>
          </w:rPr>
          <w:delText xml:space="preserve">in question </w:delText>
        </w:r>
      </w:del>
      <w:r w:rsidRPr="007264CE">
        <w:rPr>
          <w:color w:val="auto"/>
          <w:sz w:val="20"/>
          <w:szCs w:val="20"/>
        </w:rPr>
        <w:t xml:space="preserve">only applies credits where a generator is required to meet the minimum standards for the security of supply ‘P2/6 standards’, meaning that generators would not be eligible for credits if the network does not require reinforcement, despite charge 1 implying that reinforcement is required. </w:t>
      </w:r>
      <w:del w:id="47" w:author="Dylan Townsend" w:date="2017-06-13T15:14:00Z">
        <w:r w:rsidRPr="007264CE" w:rsidDel="00D26944">
          <w:rPr>
            <w:color w:val="auto"/>
            <w:sz w:val="20"/>
            <w:szCs w:val="20"/>
          </w:rPr>
          <w:delText>AP</w:delText>
        </w:r>
      </w:del>
      <w:r w:rsidRPr="007264CE">
        <w:rPr>
          <w:color w:val="auto"/>
          <w:sz w:val="20"/>
          <w:szCs w:val="20"/>
        </w:rPr>
        <w:t xml:space="preserve"> </w:t>
      </w:r>
      <w:ins w:id="48" w:author="Dylan Townsend" w:date="2017-06-13T15:14:00Z">
        <w:r w:rsidR="00D26944">
          <w:rPr>
            <w:color w:val="auto"/>
            <w:sz w:val="20"/>
            <w:szCs w:val="20"/>
          </w:rPr>
          <w:t xml:space="preserve">A DCMF MIG member </w:t>
        </w:r>
      </w:ins>
      <w:r w:rsidRPr="007264CE">
        <w:rPr>
          <w:color w:val="auto"/>
          <w:sz w:val="20"/>
          <w:szCs w:val="20"/>
        </w:rPr>
        <w:t>stated that this approach does not recognise that D</w:t>
      </w:r>
      <w:ins w:id="49" w:author="Dylan Townsend" w:date="2017-06-13T15:16:00Z">
        <w:r w:rsidR="00D26944">
          <w:rPr>
            <w:color w:val="auto"/>
            <w:sz w:val="20"/>
            <w:szCs w:val="20"/>
          </w:rPr>
          <w:t xml:space="preserve">istributed </w:t>
        </w:r>
      </w:ins>
      <w:r w:rsidRPr="007264CE">
        <w:rPr>
          <w:color w:val="auto"/>
          <w:sz w:val="20"/>
          <w:szCs w:val="20"/>
        </w:rPr>
        <w:t>G</w:t>
      </w:r>
      <w:ins w:id="50" w:author="Dylan Townsend" w:date="2017-06-13T15:16:00Z">
        <w:r w:rsidR="00D26944">
          <w:rPr>
            <w:color w:val="auto"/>
            <w:sz w:val="20"/>
            <w:szCs w:val="20"/>
          </w:rPr>
          <w:t>eneration</w:t>
        </w:r>
      </w:ins>
      <w:r w:rsidRPr="007264CE">
        <w:rPr>
          <w:color w:val="auto"/>
          <w:sz w:val="20"/>
          <w:szCs w:val="20"/>
        </w:rPr>
        <w:t xml:space="preserve"> is freeing up network capacity and enabling more demand customers to connect in the future.</w:t>
      </w:r>
      <w:r>
        <w:rPr>
          <w:color w:val="auto"/>
          <w:sz w:val="20"/>
          <w:szCs w:val="20"/>
        </w:rPr>
        <w:t xml:space="preserve"> A</w:t>
      </w:r>
      <w:r w:rsidRPr="007264CE">
        <w:rPr>
          <w:color w:val="auto"/>
          <w:sz w:val="20"/>
          <w:szCs w:val="20"/>
        </w:rPr>
        <w:t xml:space="preserve"> second issue relating to a new plant’s running regime</w:t>
      </w:r>
      <w:r>
        <w:rPr>
          <w:color w:val="auto"/>
          <w:sz w:val="20"/>
          <w:szCs w:val="20"/>
        </w:rPr>
        <w:t xml:space="preserve"> was also identified</w:t>
      </w:r>
      <w:r w:rsidRPr="007264CE">
        <w:rPr>
          <w:color w:val="auto"/>
          <w:sz w:val="20"/>
          <w:szCs w:val="20"/>
        </w:rPr>
        <w:t xml:space="preserve">, which </w:t>
      </w:r>
      <w:ins w:id="51" w:author="Dylan Townsend" w:date="2017-06-13T15:16:00Z">
        <w:r w:rsidR="00D26944">
          <w:rPr>
            <w:color w:val="auto"/>
            <w:sz w:val="20"/>
            <w:szCs w:val="20"/>
          </w:rPr>
          <w:t xml:space="preserve">may </w:t>
        </w:r>
      </w:ins>
      <w:del w:id="52" w:author="Dylan Townsend" w:date="2017-06-13T15:16:00Z">
        <w:r w:rsidRPr="007264CE" w:rsidDel="00D26944">
          <w:rPr>
            <w:color w:val="auto"/>
            <w:sz w:val="20"/>
            <w:szCs w:val="20"/>
          </w:rPr>
          <w:delText xml:space="preserve">is likely to </w:delText>
        </w:r>
      </w:del>
      <w:r w:rsidRPr="007264CE">
        <w:rPr>
          <w:color w:val="auto"/>
          <w:sz w:val="20"/>
          <w:szCs w:val="20"/>
        </w:rPr>
        <w:t xml:space="preserve">have a </w:t>
      </w:r>
      <w:del w:id="53" w:author="Dylan Townsend" w:date="2017-06-13T15:17:00Z">
        <w:r w:rsidRPr="007264CE" w:rsidDel="00D26944">
          <w:rPr>
            <w:color w:val="auto"/>
            <w:sz w:val="20"/>
            <w:szCs w:val="20"/>
          </w:rPr>
          <w:delText xml:space="preserve">low or </w:delText>
        </w:r>
      </w:del>
      <w:r w:rsidRPr="007264CE">
        <w:rPr>
          <w:color w:val="auto"/>
          <w:sz w:val="20"/>
          <w:szCs w:val="20"/>
        </w:rPr>
        <w:t>zero f factor – therefore not receiving a credit – despite it potentially being able to</w:t>
      </w:r>
      <w:r>
        <w:rPr>
          <w:color w:val="auto"/>
          <w:sz w:val="20"/>
          <w:szCs w:val="20"/>
        </w:rPr>
        <w:t xml:space="preserve"> contribute to P2/6 security. It was</w:t>
      </w:r>
      <w:r w:rsidRPr="007264CE">
        <w:rPr>
          <w:color w:val="auto"/>
          <w:sz w:val="20"/>
          <w:szCs w:val="20"/>
        </w:rPr>
        <w:t xml:space="preserve"> noted that this approach is not forward looking and does not provide the correct price incentive on distributed generators to help DNO by exporting power during the super-red </w:t>
      </w:r>
      <w:proofErr w:type="gramStart"/>
      <w:r w:rsidRPr="007264CE">
        <w:rPr>
          <w:color w:val="auto"/>
          <w:sz w:val="20"/>
          <w:szCs w:val="20"/>
        </w:rPr>
        <w:t>time period</w:t>
      </w:r>
      <w:proofErr w:type="gramEnd"/>
      <w:r w:rsidRPr="007264CE">
        <w:rPr>
          <w:color w:val="auto"/>
          <w:sz w:val="20"/>
          <w:szCs w:val="20"/>
        </w:rPr>
        <w:t>.</w:t>
      </w:r>
    </w:p>
    <w:p w14:paraId="11102DAA" w14:textId="77777777" w:rsidR="00D42C20" w:rsidRPr="007264CE"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t>The group noted that the following within the EDCM User Manual in respect of the eligibility criteria for charge 1 credits:</w:t>
      </w:r>
    </w:p>
    <w:p w14:paraId="34B484A9" w14:textId="78DBD528" w:rsidR="00D42C20" w:rsidRDefault="00D42C20" w:rsidP="00327CE7">
      <w:pPr>
        <w:pStyle w:val="Heading2"/>
        <w:keepNext w:val="0"/>
        <w:keepLines/>
        <w:numPr>
          <w:ilvl w:val="0"/>
          <w:numId w:val="39"/>
        </w:numPr>
        <w:spacing w:before="240" w:after="60" w:line="360" w:lineRule="auto"/>
        <w:rPr>
          <w:ins w:id="54" w:author="Dylan Townsend" w:date="2017-06-13T15:19:00Z"/>
          <w:i/>
          <w:color w:val="auto"/>
          <w:sz w:val="20"/>
          <w:szCs w:val="20"/>
        </w:rPr>
      </w:pPr>
      <w:commentRangeStart w:id="55"/>
      <w:r w:rsidRPr="002B6B5E">
        <w:rPr>
          <w:i/>
          <w:color w:val="auto"/>
          <w:sz w:val="20"/>
          <w:szCs w:val="20"/>
        </w:rPr>
        <w:t xml:space="preserve">‘the F factor that is assigned to the </w:t>
      </w:r>
      <w:proofErr w:type="spellStart"/>
      <w:r w:rsidRPr="002B6B5E">
        <w:rPr>
          <w:i/>
          <w:color w:val="auto"/>
          <w:sz w:val="20"/>
          <w:szCs w:val="20"/>
        </w:rPr>
        <w:t>Connectee</w:t>
      </w:r>
      <w:proofErr w:type="spellEnd"/>
      <w:r w:rsidRPr="002B6B5E">
        <w:rPr>
          <w:i/>
          <w:color w:val="auto"/>
          <w:sz w:val="20"/>
          <w:szCs w:val="20"/>
        </w:rPr>
        <w:t xml:space="preserve"> as described in the FCP/LRIC methodology is equal to zero, and 1 otherwise’</w:t>
      </w:r>
      <w:commentRangeEnd w:id="55"/>
      <w:r w:rsidR="00D26944">
        <w:rPr>
          <w:rStyle w:val="CommentReference"/>
          <w:rFonts w:cs="Times New Roman"/>
          <w:bCs w:val="0"/>
          <w:iCs w:val="0"/>
          <w:color w:val="auto"/>
        </w:rPr>
        <w:commentReference w:id="55"/>
      </w:r>
    </w:p>
    <w:p w14:paraId="248D55D8" w14:textId="15DF295C" w:rsidR="00D26944" w:rsidRPr="00D26944" w:rsidRDefault="00D26944">
      <w:pPr>
        <w:rPr>
          <w:rPrChange w:id="56" w:author="Dylan Townsend" w:date="2017-06-13T15:19:00Z">
            <w:rPr>
              <w:i/>
              <w:color w:val="auto"/>
              <w:sz w:val="20"/>
              <w:szCs w:val="20"/>
            </w:rPr>
          </w:rPrChange>
        </w:rPr>
        <w:pPrChange w:id="57" w:author="Dylan Townsend" w:date="2017-06-13T15:19:00Z">
          <w:pPr>
            <w:pStyle w:val="Heading2"/>
            <w:keepNext w:val="0"/>
            <w:keepLines/>
            <w:numPr>
              <w:numId w:val="39"/>
            </w:numPr>
            <w:spacing w:before="240" w:after="60" w:line="360" w:lineRule="auto"/>
            <w:ind w:left="1440" w:hanging="360"/>
          </w:pPr>
        </w:pPrChange>
      </w:pPr>
      <w:ins w:id="58" w:author="Dylan Townsend" w:date="2017-06-13T15:19:00Z">
        <w:r>
          <w:lastRenderedPageBreak/>
          <w:t xml:space="preserve">for the avoidance of doubt the </w:t>
        </w:r>
      </w:ins>
      <w:ins w:id="59" w:author="Dylan Townsend" w:date="2017-06-13T15:20:00Z">
        <w:r>
          <w:t>proportion</w:t>
        </w:r>
      </w:ins>
      <w:ins w:id="60" w:author="Dylan Townsend" w:date="2017-06-13T15:19:00Z">
        <w:r>
          <w:t xml:space="preserve"> </w:t>
        </w:r>
      </w:ins>
      <w:ins w:id="61" w:author="Dylan Townsend" w:date="2017-06-13T15:20:00Z">
        <w:r>
          <w:t>eligible for charge 1 credits is 0 or 1 whilst the f factor can take any value between 0 and 1, in line with P2</w:t>
        </w:r>
      </w:ins>
      <w:ins w:id="62" w:author="Dylan Townsend" w:date="2017-06-13T15:21:00Z">
        <w:r w:rsidR="00B117D5">
          <w:t>/</w:t>
        </w:r>
      </w:ins>
      <w:ins w:id="63" w:author="Dylan Townsend" w:date="2017-06-13T15:20:00Z">
        <w:r>
          <w:t>6</w:t>
        </w:r>
      </w:ins>
      <w:ins w:id="64" w:author="Dylan Townsend" w:date="2017-06-13T15:21:00Z">
        <w:r w:rsidR="00B117D5">
          <w:t>.</w:t>
        </w:r>
      </w:ins>
    </w:p>
    <w:p w14:paraId="0C522030" w14:textId="2BFE8F18" w:rsidR="00D42C20" w:rsidRPr="007264CE" w:rsidRDefault="00D42C20" w:rsidP="00327CE7">
      <w:pPr>
        <w:pStyle w:val="Heading2"/>
        <w:keepNext w:val="0"/>
        <w:keepLines/>
        <w:numPr>
          <w:ilvl w:val="1"/>
          <w:numId w:val="14"/>
        </w:numPr>
        <w:spacing w:before="240" w:after="60" w:line="360" w:lineRule="auto"/>
        <w:rPr>
          <w:color w:val="auto"/>
          <w:sz w:val="20"/>
          <w:szCs w:val="20"/>
        </w:rPr>
      </w:pPr>
      <w:r>
        <w:rPr>
          <w:color w:val="auto"/>
          <w:sz w:val="20"/>
          <w:szCs w:val="20"/>
        </w:rPr>
        <w:t xml:space="preserve">DNOs completed a Request for Information (RFI) which was reviewed at the January 2017 DCMF MIG. </w:t>
      </w:r>
      <w:r w:rsidRPr="007264CE">
        <w:rPr>
          <w:color w:val="auto"/>
          <w:sz w:val="20"/>
          <w:szCs w:val="20"/>
        </w:rPr>
        <w:t xml:space="preserve">Whilst reviewing the RFI responses, members questioned whether </w:t>
      </w:r>
      <w:del w:id="65" w:author="Dylan Townsend" w:date="2017-06-13T15:21:00Z">
        <w:r w:rsidRPr="007264CE" w:rsidDel="00B117D5">
          <w:rPr>
            <w:color w:val="auto"/>
            <w:sz w:val="20"/>
            <w:szCs w:val="20"/>
          </w:rPr>
          <w:delText xml:space="preserve">both </w:delText>
        </w:r>
      </w:del>
      <w:r w:rsidRPr="007264CE">
        <w:rPr>
          <w:color w:val="auto"/>
          <w:sz w:val="20"/>
          <w:szCs w:val="20"/>
        </w:rPr>
        <w:t>DNOs are in effect approaching the issue in the same way but interpreting it differently, rather than being non-compliant with the relevant charging arrangements.</w:t>
      </w:r>
    </w:p>
    <w:p w14:paraId="45A98E47" w14:textId="7FDB1063" w:rsidR="00D42C20" w:rsidRPr="007264CE" w:rsidRDefault="00B117D5" w:rsidP="00327CE7">
      <w:pPr>
        <w:pStyle w:val="Heading2"/>
        <w:keepNext w:val="0"/>
        <w:keepLines/>
        <w:numPr>
          <w:ilvl w:val="1"/>
          <w:numId w:val="14"/>
        </w:numPr>
        <w:spacing w:before="240" w:after="60" w:line="360" w:lineRule="auto"/>
        <w:rPr>
          <w:color w:val="auto"/>
          <w:sz w:val="20"/>
          <w:szCs w:val="20"/>
        </w:rPr>
      </w:pPr>
      <w:ins w:id="66" w:author="Dylan Townsend" w:date="2017-06-13T15:22:00Z">
        <w:r>
          <w:rPr>
            <w:color w:val="auto"/>
            <w:sz w:val="20"/>
            <w:szCs w:val="20"/>
          </w:rPr>
          <w:t xml:space="preserve">DCMF MIG </w:t>
        </w:r>
      </w:ins>
      <w:del w:id="67" w:author="Dylan Townsend" w:date="2017-06-13T15:22:00Z">
        <w:r w:rsidR="00D42C20" w:rsidRPr="007264CE" w:rsidDel="00B117D5">
          <w:rPr>
            <w:color w:val="auto"/>
            <w:sz w:val="20"/>
            <w:szCs w:val="20"/>
          </w:rPr>
          <w:delText>M</w:delText>
        </w:r>
      </w:del>
      <w:ins w:id="68" w:author="Dylan Townsend" w:date="2017-06-13T15:22:00Z">
        <w:r>
          <w:rPr>
            <w:color w:val="auto"/>
            <w:sz w:val="20"/>
            <w:szCs w:val="20"/>
          </w:rPr>
          <w:t>m</w:t>
        </w:r>
      </w:ins>
      <w:r w:rsidR="00D42C20" w:rsidRPr="007264CE">
        <w:rPr>
          <w:color w:val="auto"/>
          <w:sz w:val="20"/>
          <w:szCs w:val="20"/>
        </w:rPr>
        <w:t xml:space="preserve">embers agreed that consistency is crucial, especially for non-DNO parties. In principle, </w:t>
      </w:r>
      <w:del w:id="69" w:author="Dylan Townsend" w:date="2017-06-13T15:22:00Z">
        <w:r w:rsidR="00D42C20" w:rsidRPr="007264CE" w:rsidDel="00B117D5">
          <w:rPr>
            <w:color w:val="auto"/>
            <w:sz w:val="20"/>
            <w:szCs w:val="20"/>
          </w:rPr>
          <w:delText xml:space="preserve">members </w:delText>
        </w:r>
      </w:del>
      <w:ins w:id="70" w:author="Dylan Townsend" w:date="2017-06-13T15:22:00Z">
        <w:r>
          <w:rPr>
            <w:color w:val="auto"/>
            <w:sz w:val="20"/>
            <w:szCs w:val="20"/>
          </w:rPr>
          <w:t>DCMF MIG members</w:t>
        </w:r>
        <w:r w:rsidRPr="007264CE">
          <w:rPr>
            <w:color w:val="auto"/>
            <w:sz w:val="20"/>
            <w:szCs w:val="20"/>
          </w:rPr>
          <w:t xml:space="preserve"> </w:t>
        </w:r>
      </w:ins>
      <w:r w:rsidR="00D42C20" w:rsidRPr="007264CE">
        <w:rPr>
          <w:color w:val="auto"/>
          <w:sz w:val="20"/>
          <w:szCs w:val="20"/>
        </w:rPr>
        <w:t>also agreed that credits ought to be granted to generators if</w:t>
      </w:r>
      <w:ins w:id="71" w:author="Dylan Townsend" w:date="2017-06-13T15:23:00Z">
        <w:r>
          <w:rPr>
            <w:color w:val="auto"/>
            <w:sz w:val="20"/>
            <w:szCs w:val="20"/>
          </w:rPr>
          <w:t xml:space="preserve"> and only if</w:t>
        </w:r>
      </w:ins>
      <w:r w:rsidR="00D42C20" w:rsidRPr="007264CE">
        <w:rPr>
          <w:color w:val="auto"/>
          <w:sz w:val="20"/>
          <w:szCs w:val="20"/>
        </w:rPr>
        <w:t xml:space="preserve"> they are </w:t>
      </w:r>
      <w:proofErr w:type="gramStart"/>
      <w:r w:rsidR="00D42C20" w:rsidRPr="007264CE">
        <w:rPr>
          <w:color w:val="auto"/>
          <w:sz w:val="20"/>
          <w:szCs w:val="20"/>
        </w:rPr>
        <w:t>in a position to</w:t>
      </w:r>
      <w:proofErr w:type="gramEnd"/>
      <w:r w:rsidR="00D42C20" w:rsidRPr="007264CE">
        <w:rPr>
          <w:color w:val="auto"/>
          <w:sz w:val="20"/>
          <w:szCs w:val="20"/>
        </w:rPr>
        <w:t xml:space="preserve"> support the network. </w:t>
      </w:r>
    </w:p>
    <w:p w14:paraId="14C42684" w14:textId="1AC906FF" w:rsidR="00D42C20" w:rsidRPr="007264CE" w:rsidRDefault="00D42C20" w:rsidP="00327CE7">
      <w:pPr>
        <w:pStyle w:val="Heading2"/>
        <w:keepNext w:val="0"/>
        <w:keepLines/>
        <w:numPr>
          <w:ilvl w:val="1"/>
          <w:numId w:val="14"/>
        </w:numPr>
        <w:spacing w:before="240" w:after="60" w:line="360" w:lineRule="auto"/>
        <w:rPr>
          <w:color w:val="auto"/>
          <w:sz w:val="20"/>
          <w:szCs w:val="20"/>
        </w:rPr>
      </w:pPr>
      <w:r w:rsidRPr="007264CE">
        <w:rPr>
          <w:color w:val="auto"/>
          <w:sz w:val="20"/>
          <w:szCs w:val="20"/>
        </w:rPr>
        <w:t xml:space="preserve">Rather than a generator relying on meeting the minimum standards for the security of supply ‘P2/6 standards’ </w:t>
      </w:r>
      <w:proofErr w:type="gramStart"/>
      <w:r w:rsidRPr="007264CE">
        <w:rPr>
          <w:color w:val="auto"/>
          <w:sz w:val="20"/>
          <w:szCs w:val="20"/>
        </w:rPr>
        <w:t>in order for</w:t>
      </w:r>
      <w:proofErr w:type="gramEnd"/>
      <w:r w:rsidRPr="007264CE">
        <w:rPr>
          <w:color w:val="auto"/>
          <w:sz w:val="20"/>
          <w:szCs w:val="20"/>
        </w:rPr>
        <w:t xml:space="preserve"> it to be eligible to apply for credits, some</w:t>
      </w:r>
      <w:ins w:id="72" w:author="Dylan Townsend" w:date="2017-06-13T15:24:00Z">
        <w:r w:rsidR="00B117D5">
          <w:rPr>
            <w:color w:val="auto"/>
            <w:sz w:val="20"/>
            <w:szCs w:val="20"/>
          </w:rPr>
          <w:t xml:space="preserve"> DCMF MIG</w:t>
        </w:r>
      </w:ins>
      <w:r w:rsidRPr="007264CE">
        <w:rPr>
          <w:color w:val="auto"/>
          <w:sz w:val="20"/>
          <w:szCs w:val="20"/>
        </w:rPr>
        <w:t xml:space="preserve"> members favoured the solution of granting credits for all generation </w:t>
      </w:r>
      <w:del w:id="73" w:author="Dylan Townsend" w:date="2017-06-13T15:24:00Z">
        <w:r w:rsidRPr="007264CE" w:rsidDel="00B117D5">
          <w:rPr>
            <w:color w:val="auto"/>
            <w:sz w:val="20"/>
            <w:szCs w:val="20"/>
          </w:rPr>
          <w:delText xml:space="preserve">(intermittent and non-intermittent) </w:delText>
        </w:r>
      </w:del>
      <w:r w:rsidRPr="007264CE">
        <w:rPr>
          <w:color w:val="auto"/>
          <w:sz w:val="20"/>
          <w:szCs w:val="20"/>
        </w:rPr>
        <w:t xml:space="preserve">as each generator will only receive a credit if it exports during the super-red </w:t>
      </w:r>
      <w:proofErr w:type="spellStart"/>
      <w:r w:rsidRPr="007264CE">
        <w:rPr>
          <w:color w:val="auto"/>
          <w:sz w:val="20"/>
          <w:szCs w:val="20"/>
        </w:rPr>
        <w:t>timeband</w:t>
      </w:r>
      <w:proofErr w:type="spellEnd"/>
      <w:r w:rsidRPr="007264CE">
        <w:rPr>
          <w:color w:val="auto"/>
          <w:sz w:val="20"/>
          <w:szCs w:val="20"/>
        </w:rPr>
        <w:t xml:space="preserve"> as determined by each DNO.</w:t>
      </w:r>
    </w:p>
    <w:p w14:paraId="11702A69" w14:textId="04AED00E" w:rsidR="00335479" w:rsidRPr="00220FD2" w:rsidRDefault="00D42C20" w:rsidP="00220FD2">
      <w:pPr>
        <w:pStyle w:val="Heading2"/>
        <w:keepNext w:val="0"/>
        <w:keepLines/>
        <w:numPr>
          <w:ilvl w:val="1"/>
          <w:numId w:val="14"/>
        </w:numPr>
        <w:spacing w:before="240" w:after="60" w:line="360" w:lineRule="auto"/>
        <w:rPr>
          <w:color w:val="auto"/>
          <w:sz w:val="20"/>
          <w:szCs w:val="20"/>
        </w:rPr>
      </w:pPr>
      <w:r>
        <w:rPr>
          <w:color w:val="auto"/>
          <w:sz w:val="20"/>
          <w:szCs w:val="20"/>
        </w:rPr>
        <w:t xml:space="preserve">On this </w:t>
      </w:r>
      <w:proofErr w:type="gramStart"/>
      <w:r>
        <w:rPr>
          <w:color w:val="auto"/>
          <w:sz w:val="20"/>
          <w:szCs w:val="20"/>
        </w:rPr>
        <w:t>basis</w:t>
      </w:r>
      <w:proofErr w:type="gramEnd"/>
      <w:r>
        <w:rPr>
          <w:color w:val="auto"/>
          <w:sz w:val="20"/>
          <w:szCs w:val="20"/>
        </w:rPr>
        <w:t xml:space="preserve"> it was agreed that a DCUSA Change Proposal be drafted to that effect, </w:t>
      </w:r>
      <w:r w:rsidRPr="00D42C20">
        <w:rPr>
          <w:color w:val="auto"/>
          <w:sz w:val="20"/>
          <w:szCs w:val="20"/>
        </w:rPr>
        <w:t xml:space="preserve">proposing that the </w:t>
      </w:r>
      <w:ins w:id="74" w:author="Dylan Townsend" w:date="2017-06-13T15:25:00Z">
        <w:r w:rsidR="00B117D5">
          <w:rPr>
            <w:color w:val="auto"/>
            <w:sz w:val="20"/>
            <w:szCs w:val="20"/>
          </w:rPr>
          <w:t xml:space="preserve">input proportion eligible for charge 1 credits within the </w:t>
        </w:r>
      </w:ins>
      <w:r w:rsidRPr="00D42C20">
        <w:rPr>
          <w:color w:val="auto"/>
          <w:sz w:val="20"/>
          <w:szCs w:val="20"/>
        </w:rPr>
        <w:t>EDCM model should be set to 1 for all generators</w:t>
      </w:r>
      <w:del w:id="75" w:author="Dylan Townsend" w:date="2017-06-13T15:25:00Z">
        <w:r w:rsidRPr="00D42C20" w:rsidDel="00B117D5">
          <w:rPr>
            <w:color w:val="auto"/>
            <w:sz w:val="20"/>
            <w:szCs w:val="20"/>
          </w:rPr>
          <w:delText xml:space="preserve"> whether they are intermittent or non-intermittent</w:delText>
        </w:r>
      </w:del>
      <w:r w:rsidRPr="00D42C20">
        <w:rPr>
          <w:color w:val="auto"/>
          <w:sz w:val="20"/>
          <w:szCs w:val="20"/>
        </w:rPr>
        <w:t>, with the relevant conditions to be determined and decided on by the working group.</w:t>
      </w:r>
    </w:p>
    <w:p w14:paraId="1717BA8A" w14:textId="77777777" w:rsidR="00B52063" w:rsidRPr="00B52063" w:rsidRDefault="0007537E" w:rsidP="00327CE7">
      <w:pPr>
        <w:pStyle w:val="Heading02"/>
        <w:keepNext w:val="0"/>
        <w:numPr>
          <w:ilvl w:val="0"/>
          <w:numId w:val="14"/>
        </w:numPr>
      </w:pPr>
      <w:bookmarkStart w:id="76" w:name="_Toc484551978"/>
      <w:r>
        <w:t>Working Group Assessment</w:t>
      </w:r>
      <w:bookmarkEnd w:id="76"/>
      <w:r>
        <w:t xml:space="preserve"> </w:t>
      </w:r>
    </w:p>
    <w:p w14:paraId="045C030C" w14:textId="77777777" w:rsidR="0012717A" w:rsidRDefault="00335479" w:rsidP="00327CE7">
      <w:pPr>
        <w:pStyle w:val="Heading4"/>
        <w:keepNext w:val="0"/>
        <w:keepLines w:val="0"/>
        <w:spacing w:before="240"/>
        <w:rPr>
          <w:rFonts w:ascii="Arial" w:eastAsia="Times New Roman" w:hAnsi="Arial" w:cs="Arial"/>
          <w:i w:val="0"/>
          <w:iCs w:val="0"/>
          <w:color w:val="008576"/>
          <w:sz w:val="24"/>
          <w:szCs w:val="28"/>
        </w:rPr>
      </w:pPr>
      <w:bookmarkStart w:id="77" w:name="_Toc318962139"/>
      <w:r>
        <w:rPr>
          <w:rFonts w:ascii="Arial" w:eastAsia="Times New Roman" w:hAnsi="Arial" w:cs="Arial"/>
          <w:i w:val="0"/>
          <w:iCs w:val="0"/>
          <w:color w:val="008576"/>
          <w:sz w:val="24"/>
          <w:szCs w:val="28"/>
        </w:rPr>
        <w:t xml:space="preserve">DCP </w:t>
      </w:r>
      <w:r w:rsidR="00455943">
        <w:rPr>
          <w:rFonts w:ascii="Arial" w:eastAsia="Times New Roman" w:hAnsi="Arial" w:cs="Arial"/>
          <w:i w:val="0"/>
          <w:iCs w:val="0"/>
          <w:color w:val="008576"/>
          <w:sz w:val="24"/>
          <w:szCs w:val="28"/>
        </w:rPr>
        <w:t>291</w:t>
      </w:r>
      <w:r w:rsidR="007A1926">
        <w:rPr>
          <w:rFonts w:ascii="Arial" w:eastAsia="Times New Roman" w:hAnsi="Arial" w:cs="Arial"/>
          <w:i w:val="0"/>
          <w:iCs w:val="0"/>
          <w:color w:val="008576"/>
          <w:sz w:val="24"/>
          <w:szCs w:val="28"/>
        </w:rPr>
        <w:t xml:space="preserve"> </w:t>
      </w:r>
      <w:r w:rsidR="0012717A">
        <w:rPr>
          <w:rFonts w:ascii="Arial" w:eastAsia="Times New Roman" w:hAnsi="Arial" w:cs="Arial"/>
          <w:i w:val="0"/>
          <w:iCs w:val="0"/>
          <w:color w:val="008576"/>
          <w:sz w:val="24"/>
          <w:szCs w:val="28"/>
        </w:rPr>
        <w:t>Working Group Assessment</w:t>
      </w:r>
    </w:p>
    <w:p w14:paraId="58ED9EB4" w14:textId="7A59CF3E" w:rsidR="0012717A" w:rsidRDefault="0012717A" w:rsidP="00327CE7">
      <w:pPr>
        <w:pStyle w:val="Heading2"/>
        <w:keepNext w:val="0"/>
        <w:numPr>
          <w:ilvl w:val="1"/>
          <w:numId w:val="14"/>
        </w:numPr>
        <w:spacing w:before="240" w:after="60" w:line="360" w:lineRule="auto"/>
        <w:rPr>
          <w:color w:val="auto"/>
          <w:sz w:val="20"/>
          <w:szCs w:val="20"/>
        </w:rPr>
      </w:pPr>
      <w:r w:rsidRPr="00832598">
        <w:rPr>
          <w:color w:val="auto"/>
          <w:sz w:val="20"/>
          <w:szCs w:val="20"/>
        </w:rPr>
        <w:t>The DCUSA Panel established a</w:t>
      </w:r>
      <w:r w:rsidR="00455943">
        <w:rPr>
          <w:color w:val="auto"/>
          <w:sz w:val="20"/>
          <w:szCs w:val="20"/>
        </w:rPr>
        <w:t xml:space="preserve"> Working Group to assess DCP 291</w:t>
      </w:r>
      <w:r w:rsidRPr="00832598">
        <w:rPr>
          <w:color w:val="auto"/>
          <w:sz w:val="20"/>
          <w:szCs w:val="20"/>
        </w:rPr>
        <w:t xml:space="preserve">. This Working Group consists </w:t>
      </w:r>
      <w:r w:rsidR="009B449F">
        <w:rPr>
          <w:color w:val="auto"/>
          <w:sz w:val="20"/>
          <w:szCs w:val="20"/>
        </w:rPr>
        <w:t>of DNO</w:t>
      </w:r>
      <w:ins w:id="78" w:author="Dylan Townsend" w:date="2017-06-13T15:28:00Z">
        <w:r w:rsidR="00B117D5">
          <w:rPr>
            <w:color w:val="auto"/>
            <w:sz w:val="20"/>
            <w:szCs w:val="20"/>
          </w:rPr>
          <w:t xml:space="preserve"> and</w:t>
        </w:r>
      </w:ins>
      <w:ins w:id="79" w:author="Dylan Townsend" w:date="2017-06-13T15:27:00Z">
        <w:r w:rsidR="00B117D5">
          <w:rPr>
            <w:color w:val="auto"/>
            <w:sz w:val="20"/>
            <w:szCs w:val="20"/>
          </w:rPr>
          <w:t xml:space="preserve"> Supplier</w:t>
        </w:r>
      </w:ins>
      <w:r w:rsidR="009B449F">
        <w:rPr>
          <w:color w:val="auto"/>
          <w:sz w:val="20"/>
          <w:szCs w:val="20"/>
        </w:rPr>
        <w:t xml:space="preserve"> representatives</w:t>
      </w:r>
      <w:ins w:id="80" w:author="Dylan Townsend" w:date="2017-06-13T15:27:00Z">
        <w:r w:rsidR="00B117D5">
          <w:rPr>
            <w:color w:val="auto"/>
            <w:sz w:val="20"/>
            <w:szCs w:val="20"/>
          </w:rPr>
          <w:t>,</w:t>
        </w:r>
      </w:ins>
      <w:r w:rsidR="009B449F">
        <w:rPr>
          <w:color w:val="auto"/>
          <w:sz w:val="20"/>
          <w:szCs w:val="20"/>
        </w:rPr>
        <w:t xml:space="preserve"> </w:t>
      </w:r>
      <w:del w:id="81" w:author="Dylan Townsend" w:date="2017-06-13T15:27:00Z">
        <w:r w:rsidR="009B449F" w:rsidDel="00B117D5">
          <w:rPr>
            <w:color w:val="auto"/>
            <w:sz w:val="20"/>
            <w:szCs w:val="20"/>
          </w:rPr>
          <w:delText xml:space="preserve">and </w:delText>
        </w:r>
      </w:del>
      <w:r w:rsidR="009B449F">
        <w:rPr>
          <w:color w:val="auto"/>
          <w:sz w:val="20"/>
          <w:szCs w:val="20"/>
        </w:rPr>
        <w:t xml:space="preserve">an </w:t>
      </w:r>
      <w:r w:rsidRPr="00BD22CE">
        <w:rPr>
          <w:color w:val="auto"/>
          <w:sz w:val="20"/>
          <w:szCs w:val="20"/>
        </w:rPr>
        <w:t xml:space="preserve">Ofgem </w:t>
      </w:r>
      <w:r w:rsidR="009B449F">
        <w:rPr>
          <w:color w:val="auto"/>
          <w:sz w:val="20"/>
          <w:szCs w:val="20"/>
        </w:rPr>
        <w:t>observer</w:t>
      </w:r>
      <w:ins w:id="82" w:author="Dylan Townsend" w:date="2017-06-13T15:27:00Z">
        <w:r w:rsidR="00B117D5">
          <w:rPr>
            <w:color w:val="auto"/>
            <w:sz w:val="20"/>
            <w:szCs w:val="20"/>
          </w:rPr>
          <w:t xml:space="preserve"> and other interested parties</w:t>
        </w:r>
      </w:ins>
      <w:r>
        <w:rPr>
          <w:color w:val="auto"/>
          <w:sz w:val="20"/>
          <w:szCs w:val="20"/>
        </w:rPr>
        <w:t xml:space="preserve">. </w:t>
      </w:r>
      <w:r w:rsidRPr="00832598">
        <w:rPr>
          <w:color w:val="auto"/>
          <w:sz w:val="20"/>
          <w:szCs w:val="20"/>
        </w:rPr>
        <w:t xml:space="preserve">Meetings were held in open session and the minutes and papers of each meeting are available on the DCUSA website – </w:t>
      </w:r>
      <w:hyperlink r:id="rId16" w:history="1">
        <w:r w:rsidRPr="00832598">
          <w:rPr>
            <w:color w:val="auto"/>
            <w:sz w:val="20"/>
            <w:szCs w:val="20"/>
          </w:rPr>
          <w:t>www.dcusa.co.uk</w:t>
        </w:r>
      </w:hyperlink>
      <w:r w:rsidRPr="00832598">
        <w:rPr>
          <w:color w:val="auto"/>
          <w:sz w:val="20"/>
          <w:szCs w:val="20"/>
        </w:rPr>
        <w:t>.</w:t>
      </w:r>
    </w:p>
    <w:p w14:paraId="2EEE33D6" w14:textId="47DE2322" w:rsidR="0037500E" w:rsidRPr="00463FD1" w:rsidRDefault="00455943" w:rsidP="00327CE7">
      <w:pPr>
        <w:numPr>
          <w:ilvl w:val="1"/>
          <w:numId w:val="14"/>
        </w:numPr>
        <w:spacing w:before="240" w:after="60" w:line="360" w:lineRule="auto"/>
        <w:outlineLvl w:val="1"/>
        <w:rPr>
          <w:rFonts w:cs="Arial"/>
          <w:bCs/>
          <w:iCs/>
          <w:szCs w:val="20"/>
        </w:rPr>
      </w:pPr>
      <w:r>
        <w:rPr>
          <w:rFonts w:cs="Arial"/>
          <w:bCs/>
          <w:iCs/>
          <w:szCs w:val="20"/>
        </w:rPr>
        <w:t>DCP 291</w:t>
      </w:r>
      <w:r w:rsidR="0037500E">
        <w:rPr>
          <w:rFonts w:cs="Arial"/>
          <w:bCs/>
          <w:iCs/>
          <w:szCs w:val="20"/>
        </w:rPr>
        <w:t xml:space="preserve"> was raised by </w:t>
      </w:r>
      <w:r>
        <w:rPr>
          <w:rFonts w:cs="Arial"/>
          <w:bCs/>
          <w:iCs/>
          <w:szCs w:val="20"/>
        </w:rPr>
        <w:t>Western Power Distribution</w:t>
      </w:r>
      <w:r w:rsidR="0037500E">
        <w:rPr>
          <w:rFonts w:cs="Arial"/>
          <w:bCs/>
          <w:iCs/>
          <w:szCs w:val="20"/>
        </w:rPr>
        <w:t xml:space="preserve"> and seeks to </w:t>
      </w:r>
      <w:r w:rsidRPr="00455943">
        <w:rPr>
          <w:rFonts w:cs="Arial"/>
          <w:bCs/>
          <w:iCs/>
          <w:szCs w:val="20"/>
        </w:rPr>
        <w:t>apply EDCM generation credits to all generators</w:t>
      </w:r>
      <w:del w:id="83" w:author="Dylan Townsend" w:date="2017-06-13T15:28:00Z">
        <w:r w:rsidRPr="00455943" w:rsidDel="00B117D5">
          <w:rPr>
            <w:rFonts w:cs="Arial"/>
            <w:bCs/>
            <w:iCs/>
            <w:szCs w:val="20"/>
          </w:rPr>
          <w:delText xml:space="preserve"> whether intermittent or non-intermittent</w:delText>
        </w:r>
      </w:del>
      <w:r w:rsidRPr="00455943">
        <w:rPr>
          <w:rFonts w:cs="Arial"/>
          <w:bCs/>
          <w:iCs/>
          <w:szCs w:val="20"/>
        </w:rPr>
        <w:t xml:space="preserve">, </w:t>
      </w:r>
      <w:del w:id="84" w:author="Dylan Townsend" w:date="2017-06-13T15:28:00Z">
        <w:r w:rsidRPr="00455943" w:rsidDel="00B117D5">
          <w:rPr>
            <w:rFonts w:cs="Arial"/>
            <w:bCs/>
            <w:iCs/>
            <w:szCs w:val="20"/>
          </w:rPr>
          <w:delText>on the basis that a</w:delText>
        </w:r>
      </w:del>
      <w:proofErr w:type="spellStart"/>
      <w:ins w:id="85" w:author="Dylan Townsend" w:date="2017-06-13T15:28:00Z">
        <w:r w:rsidR="00B117D5">
          <w:rPr>
            <w:rFonts w:cs="Arial"/>
            <w:bCs/>
            <w:iCs/>
            <w:szCs w:val="20"/>
          </w:rPr>
          <w:t>if</w:t>
        </w:r>
      </w:ins>
      <w:del w:id="86" w:author="Dylan Townsend" w:date="2017-06-13T15:28:00Z">
        <w:r w:rsidRPr="00455943" w:rsidDel="00B117D5">
          <w:rPr>
            <w:rFonts w:cs="Arial"/>
            <w:bCs/>
            <w:iCs/>
            <w:szCs w:val="20"/>
          </w:rPr>
          <w:delText xml:space="preserve"> </w:delText>
        </w:r>
      </w:del>
      <w:r w:rsidRPr="00455943">
        <w:rPr>
          <w:rFonts w:cs="Arial"/>
          <w:bCs/>
          <w:iCs/>
          <w:szCs w:val="20"/>
        </w:rPr>
        <w:t>LRIC</w:t>
      </w:r>
      <w:proofErr w:type="spellEnd"/>
      <w:r w:rsidRPr="00455943">
        <w:rPr>
          <w:rFonts w:cs="Arial"/>
          <w:bCs/>
          <w:iCs/>
          <w:szCs w:val="20"/>
        </w:rPr>
        <w:t xml:space="preserve">/FCP charge 1 </w:t>
      </w:r>
      <w:ins w:id="87" w:author="Dylan Townsend" w:date="2017-06-13T15:28:00Z">
        <w:r w:rsidR="00B117D5">
          <w:rPr>
            <w:rFonts w:cs="Arial"/>
            <w:bCs/>
            <w:iCs/>
            <w:szCs w:val="20"/>
          </w:rPr>
          <w:t>is positive</w:t>
        </w:r>
      </w:ins>
      <w:del w:id="88" w:author="Dylan Townsend" w:date="2017-06-13T15:28:00Z">
        <w:r w:rsidRPr="00455943" w:rsidDel="00B117D5">
          <w:rPr>
            <w:rFonts w:cs="Arial"/>
            <w:bCs/>
            <w:iCs/>
            <w:szCs w:val="20"/>
          </w:rPr>
          <w:delText>exists</w:delText>
        </w:r>
      </w:del>
      <w:r w:rsidRPr="00455943">
        <w:rPr>
          <w:rFonts w:cs="Arial"/>
          <w:bCs/>
          <w:iCs/>
          <w:szCs w:val="20"/>
        </w:rPr>
        <w:t xml:space="preserve">.  </w:t>
      </w:r>
    </w:p>
    <w:p w14:paraId="0347676C" w14:textId="39981C87" w:rsidR="00455943" w:rsidRPr="00455943" w:rsidRDefault="00EE7124" w:rsidP="00327CE7">
      <w:pPr>
        <w:numPr>
          <w:ilvl w:val="1"/>
          <w:numId w:val="14"/>
        </w:numPr>
        <w:spacing w:before="240" w:after="60" w:line="360" w:lineRule="auto"/>
        <w:outlineLvl w:val="1"/>
        <w:rPr>
          <w:szCs w:val="20"/>
        </w:rPr>
      </w:pPr>
      <w:r>
        <w:rPr>
          <w:rFonts w:cs="Arial"/>
          <w:bCs/>
          <w:iCs/>
          <w:szCs w:val="20"/>
        </w:rPr>
        <w:t>In their 2012 decision letter relating to the application of credits to intermittent generators under the EDCM, Ofgem noted that they would not implement the suggested proposals set out by the DNOs as</w:t>
      </w:r>
      <w:r w:rsidR="008012DF">
        <w:rPr>
          <w:rFonts w:cs="Arial"/>
          <w:bCs/>
          <w:iCs/>
          <w:szCs w:val="20"/>
        </w:rPr>
        <w:t>:</w:t>
      </w:r>
      <w:r>
        <w:rPr>
          <w:rFonts w:cs="Arial"/>
          <w:bCs/>
          <w:iCs/>
          <w:szCs w:val="20"/>
        </w:rPr>
        <w:t xml:space="preserve"> </w:t>
      </w:r>
      <w:r w:rsidRPr="00327CE7">
        <w:rPr>
          <w:rFonts w:cs="Arial"/>
          <w:bCs/>
          <w:i/>
          <w:iCs/>
          <w:szCs w:val="20"/>
        </w:rPr>
        <w:t>‘it could lead to demand customers paying for both partial credits and for network reinforcements.’</w:t>
      </w:r>
      <w:r>
        <w:rPr>
          <w:rStyle w:val="FootnoteReference"/>
          <w:rFonts w:cs="Arial"/>
          <w:bCs/>
          <w:i/>
          <w:iCs/>
          <w:szCs w:val="20"/>
        </w:rPr>
        <w:footnoteReference w:id="1"/>
      </w:r>
    </w:p>
    <w:p w14:paraId="3C27584E" w14:textId="5C070627" w:rsidR="00EE7124" w:rsidRPr="00EE7124" w:rsidRDefault="00EE7124" w:rsidP="00327CE7">
      <w:pPr>
        <w:pStyle w:val="ListParagraph"/>
        <w:numPr>
          <w:ilvl w:val="1"/>
          <w:numId w:val="14"/>
        </w:numPr>
        <w:rPr>
          <w:rFonts w:cs="Arial"/>
          <w:bCs/>
          <w:iCs/>
          <w:szCs w:val="20"/>
        </w:rPr>
      </w:pPr>
      <w:del w:id="89" w:author="Dylan Townsend" w:date="2017-06-13T15:30:00Z">
        <w:r w:rsidRPr="00EE7124" w:rsidDel="00B117D5">
          <w:lastRenderedPageBreak/>
          <w:delText xml:space="preserve"> </w:delText>
        </w:r>
      </w:del>
      <w:r w:rsidRPr="00EE7124">
        <w:rPr>
          <w:rFonts w:cs="Arial"/>
          <w:bCs/>
          <w:iCs/>
          <w:szCs w:val="20"/>
        </w:rPr>
        <w:t>Some Working Group members argued that intermittent generators still generate at time of peak, and so they should still be eligible of receiving credits just as the non</w:t>
      </w:r>
      <w:ins w:id="90" w:author="Dylan Townsend" w:date="2017-06-13T15:30:00Z">
        <w:r w:rsidR="00B117D5">
          <w:rPr>
            <w:rFonts w:cs="Arial"/>
            <w:bCs/>
            <w:iCs/>
            <w:szCs w:val="20"/>
          </w:rPr>
          <w:t>-</w:t>
        </w:r>
      </w:ins>
      <w:del w:id="91" w:author="Dylan Townsend" w:date="2017-06-13T15:30:00Z">
        <w:r w:rsidRPr="00EE7124" w:rsidDel="00B117D5">
          <w:rPr>
            <w:rFonts w:cs="Arial"/>
            <w:bCs/>
            <w:iCs/>
            <w:szCs w:val="20"/>
          </w:rPr>
          <w:delText>—</w:delText>
        </w:r>
      </w:del>
      <w:r w:rsidRPr="00EE7124">
        <w:rPr>
          <w:rFonts w:cs="Arial"/>
          <w:bCs/>
          <w:iCs/>
          <w:szCs w:val="20"/>
        </w:rPr>
        <w:t xml:space="preserve">intermittent generators do because they too are contributing to the network at that </w:t>
      </w:r>
      <w:proofErr w:type="gramStart"/>
      <w:r w:rsidRPr="00EE7124">
        <w:rPr>
          <w:rFonts w:cs="Arial"/>
          <w:bCs/>
          <w:iCs/>
          <w:szCs w:val="20"/>
        </w:rPr>
        <w:t>particular time</w:t>
      </w:r>
      <w:proofErr w:type="gramEnd"/>
      <w:r w:rsidRPr="00EE7124">
        <w:rPr>
          <w:rFonts w:cs="Arial"/>
          <w:bCs/>
          <w:iCs/>
          <w:szCs w:val="20"/>
        </w:rPr>
        <w:t xml:space="preserve">. Other Working Group members disagreed, noting that there had been no change since the 2012 Ofgem decision and that it was unlikely that they would change their view </w:t>
      </w:r>
      <w:proofErr w:type="gramStart"/>
      <w:r w:rsidRPr="00EE7124">
        <w:rPr>
          <w:rFonts w:cs="Arial"/>
          <w:bCs/>
          <w:iCs/>
          <w:szCs w:val="20"/>
        </w:rPr>
        <w:t>in light of</w:t>
      </w:r>
      <w:proofErr w:type="gramEnd"/>
      <w:r w:rsidRPr="00EE7124">
        <w:rPr>
          <w:rFonts w:cs="Arial"/>
          <w:bCs/>
          <w:iCs/>
          <w:szCs w:val="20"/>
        </w:rPr>
        <w:t xml:space="preserve"> no specific evidence to the contrary being supplied</w:t>
      </w:r>
      <w:commentRangeStart w:id="92"/>
      <w:r w:rsidRPr="00EE7124">
        <w:rPr>
          <w:rFonts w:cs="Arial"/>
          <w:bCs/>
          <w:iCs/>
          <w:szCs w:val="20"/>
        </w:rPr>
        <w:t xml:space="preserve">. Double charging still exists as when the reinforcement costs are being calculated, DNOs set up the network with non-intermittent generators on the F factor and intermittent generators are not included in the calculations. </w:t>
      </w:r>
      <w:commentRangeEnd w:id="92"/>
      <w:r w:rsidR="00370BD2">
        <w:rPr>
          <w:rStyle w:val="CommentReference"/>
        </w:rPr>
        <w:commentReference w:id="92"/>
      </w:r>
      <w:r w:rsidRPr="00EE7124">
        <w:rPr>
          <w:rFonts w:cs="Arial"/>
          <w:bCs/>
          <w:iCs/>
          <w:szCs w:val="20"/>
        </w:rPr>
        <w:t>Reinforcement costs are thus based only on non-intermittent generators, and the cost difference is used to calculate generation credits for non-intermittent generators. The reinforcement cost is likely to be higher as intermittent generators are not included as part of the cost calculations.</w:t>
      </w:r>
    </w:p>
    <w:p w14:paraId="65574311" w14:textId="6B0B848B" w:rsidR="00455943" w:rsidRPr="00455943" w:rsidRDefault="00EE7124" w:rsidP="00327CE7">
      <w:pPr>
        <w:numPr>
          <w:ilvl w:val="1"/>
          <w:numId w:val="14"/>
        </w:numPr>
        <w:spacing w:before="240" w:after="60" w:line="360" w:lineRule="auto"/>
        <w:outlineLvl w:val="1"/>
        <w:rPr>
          <w:szCs w:val="20"/>
        </w:rPr>
      </w:pPr>
      <w:r>
        <w:rPr>
          <w:szCs w:val="20"/>
        </w:rPr>
        <w:t xml:space="preserve">&lt;Section on RFI results to be compiled after </w:t>
      </w:r>
      <w:ins w:id="93" w:author="Dylan Townsend" w:date="2017-06-13T15:34:00Z">
        <w:r w:rsidR="00370BD2">
          <w:rPr>
            <w:szCs w:val="20"/>
          </w:rPr>
          <w:t xml:space="preserve">receiving all responses to RFI and IA spreadsheet to be updated. </w:t>
        </w:r>
      </w:ins>
      <w:del w:id="94" w:author="Dylan Townsend" w:date="2017-06-13T15:35:00Z">
        <w:r w:rsidDel="00370BD2">
          <w:rPr>
            <w:szCs w:val="20"/>
          </w:rPr>
          <w:delText>the next WG meeting&gt;</w:delText>
        </w:r>
      </w:del>
    </w:p>
    <w:p w14:paraId="5FB4E327" w14:textId="6ED05DA2" w:rsidR="00455943" w:rsidRPr="00455943" w:rsidRDefault="00EE7124" w:rsidP="00327CE7">
      <w:pPr>
        <w:numPr>
          <w:ilvl w:val="1"/>
          <w:numId w:val="14"/>
        </w:numPr>
        <w:spacing w:before="240" w:after="60" w:line="360" w:lineRule="auto"/>
        <w:outlineLvl w:val="1"/>
        <w:rPr>
          <w:szCs w:val="20"/>
        </w:rPr>
      </w:pPr>
      <w:r>
        <w:rPr>
          <w:rFonts w:cs="Arial"/>
          <w:bCs/>
          <w:iCs/>
          <w:szCs w:val="20"/>
        </w:rPr>
        <w:t>&lt;</w:t>
      </w:r>
      <w:commentRangeStart w:id="95"/>
      <w:r>
        <w:rPr>
          <w:rFonts w:cs="Arial"/>
          <w:bCs/>
          <w:iCs/>
          <w:szCs w:val="20"/>
        </w:rPr>
        <w:t>Section on</w:t>
      </w:r>
      <w:r w:rsidR="008012DF">
        <w:rPr>
          <w:rFonts w:cs="Arial"/>
          <w:bCs/>
          <w:iCs/>
          <w:szCs w:val="20"/>
        </w:rPr>
        <w:t xml:space="preserve"> cross DCP interaction to be compiled</w:t>
      </w:r>
      <w:commentRangeEnd w:id="95"/>
      <w:r w:rsidR="00370BD2">
        <w:rPr>
          <w:rStyle w:val="CommentReference"/>
        </w:rPr>
        <w:commentReference w:id="95"/>
      </w:r>
      <w:ins w:id="96" w:author="Dylan Townsend" w:date="2017-06-13T15:36:00Z">
        <w:r w:rsidR="00370BD2">
          <w:rPr>
            <w:rFonts w:cs="Arial"/>
            <w:bCs/>
            <w:iCs/>
            <w:szCs w:val="20"/>
          </w:rPr>
          <w:t>&gt;</w:t>
        </w:r>
      </w:ins>
      <w:del w:id="97" w:author="Dylan Townsend" w:date="2017-06-13T15:36:00Z">
        <w:r w:rsidR="008012DF" w:rsidDel="00370BD2">
          <w:rPr>
            <w:rFonts w:cs="Arial"/>
            <w:bCs/>
            <w:iCs/>
            <w:szCs w:val="20"/>
          </w:rPr>
          <w:delText xml:space="preserve"> after the next WG meeting&gt;</w:delText>
        </w:r>
      </w:del>
    </w:p>
    <w:p w14:paraId="397B494D" w14:textId="77777777" w:rsidR="0012717A" w:rsidRPr="00E812FF" w:rsidRDefault="00620A04" w:rsidP="00327CE7">
      <w:pPr>
        <w:numPr>
          <w:ilvl w:val="1"/>
          <w:numId w:val="14"/>
        </w:numPr>
        <w:spacing w:before="240" w:after="60" w:line="360" w:lineRule="auto"/>
        <w:outlineLvl w:val="1"/>
        <w:rPr>
          <w:szCs w:val="20"/>
        </w:rPr>
      </w:pPr>
      <w:r w:rsidRPr="00E812FF">
        <w:rPr>
          <w:szCs w:val="20"/>
        </w:rPr>
        <w:t>This</w:t>
      </w:r>
      <w:r w:rsidR="0012717A" w:rsidRPr="00E812FF">
        <w:rPr>
          <w:szCs w:val="20"/>
        </w:rPr>
        <w:t xml:space="preserve"> consultation document </w:t>
      </w:r>
      <w:r w:rsidRPr="00E812FF">
        <w:rPr>
          <w:szCs w:val="20"/>
        </w:rPr>
        <w:t xml:space="preserve">has been developed </w:t>
      </w:r>
      <w:r w:rsidR="0012717A" w:rsidRPr="00E812FF">
        <w:rPr>
          <w:szCs w:val="20"/>
        </w:rPr>
        <w:t>to gather information and feedback from market participants</w:t>
      </w:r>
      <w:r w:rsidR="003A0852" w:rsidRPr="00E812FF">
        <w:rPr>
          <w:szCs w:val="20"/>
        </w:rPr>
        <w:t xml:space="preserve"> on this proposed change</w:t>
      </w:r>
      <w:r w:rsidR="0012717A" w:rsidRPr="00E812FF">
        <w:rPr>
          <w:szCs w:val="20"/>
        </w:rPr>
        <w:t xml:space="preserve">. </w:t>
      </w:r>
    </w:p>
    <w:p w14:paraId="49B7EBA9" w14:textId="77777777" w:rsidR="00F97791" w:rsidRPr="00EB32BB" w:rsidRDefault="00F97791" w:rsidP="00327CE7">
      <w:pPr>
        <w:pStyle w:val="Heading02"/>
        <w:keepNext w:val="0"/>
        <w:numPr>
          <w:ilvl w:val="0"/>
          <w:numId w:val="14"/>
        </w:numPr>
      </w:pPr>
      <w:bookmarkStart w:id="98" w:name="_Toc484551979"/>
      <w:r w:rsidRPr="00EB32BB">
        <w:t>Legal Text</w:t>
      </w:r>
      <w:bookmarkEnd w:id="98"/>
      <w:r w:rsidR="005908D1">
        <w:t xml:space="preserve"> </w:t>
      </w:r>
    </w:p>
    <w:p w14:paraId="2FD88052" w14:textId="45FBE5DC" w:rsidR="00DC3EEC" w:rsidRDefault="00455943" w:rsidP="00327CE7">
      <w:pPr>
        <w:pStyle w:val="Heading2"/>
        <w:keepNext w:val="0"/>
        <w:spacing w:before="240" w:after="60" w:line="360" w:lineRule="auto"/>
        <w:rPr>
          <w:ins w:id="99" w:author="Dylan Townsend" w:date="2017-06-13T15:40:00Z"/>
          <w:b/>
          <w:color w:val="auto"/>
          <w:sz w:val="20"/>
          <w:szCs w:val="20"/>
          <w:u w:val="single"/>
        </w:rPr>
      </w:pPr>
      <w:r>
        <w:rPr>
          <w:b/>
          <w:color w:val="auto"/>
          <w:sz w:val="20"/>
          <w:szCs w:val="20"/>
          <w:u w:val="single"/>
        </w:rPr>
        <w:t>DCP 2</w:t>
      </w:r>
      <w:r w:rsidR="00DC3EEC" w:rsidRPr="00DC3EEC">
        <w:rPr>
          <w:b/>
          <w:color w:val="auto"/>
          <w:sz w:val="20"/>
          <w:szCs w:val="20"/>
          <w:u w:val="single"/>
        </w:rPr>
        <w:t>9</w:t>
      </w:r>
      <w:r>
        <w:rPr>
          <w:b/>
          <w:color w:val="auto"/>
          <w:sz w:val="20"/>
          <w:szCs w:val="20"/>
          <w:u w:val="single"/>
        </w:rPr>
        <w:t>1</w:t>
      </w:r>
      <w:r w:rsidR="00DC3EEC" w:rsidRPr="00DC3EEC">
        <w:rPr>
          <w:b/>
          <w:color w:val="auto"/>
          <w:sz w:val="20"/>
          <w:szCs w:val="20"/>
          <w:u w:val="single"/>
        </w:rPr>
        <w:t xml:space="preserve"> </w:t>
      </w:r>
      <w:r w:rsidR="00DC3EEC">
        <w:rPr>
          <w:b/>
          <w:color w:val="auto"/>
          <w:sz w:val="20"/>
          <w:szCs w:val="20"/>
          <w:u w:val="single"/>
        </w:rPr>
        <w:t xml:space="preserve">Proposed </w:t>
      </w:r>
      <w:r w:rsidR="00DC3EEC" w:rsidRPr="00DC3EEC">
        <w:rPr>
          <w:b/>
          <w:color w:val="auto"/>
          <w:sz w:val="20"/>
          <w:szCs w:val="20"/>
          <w:u w:val="single"/>
        </w:rPr>
        <w:t>Legal Text</w:t>
      </w:r>
    </w:p>
    <w:p w14:paraId="6BADFBB7" w14:textId="553AD118" w:rsidR="00370BD2" w:rsidRPr="00370BD2" w:rsidRDefault="00370BD2">
      <w:pPr>
        <w:rPr>
          <w:rPrChange w:id="100" w:author="Dylan Townsend" w:date="2017-06-13T15:40:00Z">
            <w:rPr>
              <w:b/>
              <w:color w:val="auto"/>
              <w:sz w:val="20"/>
              <w:szCs w:val="20"/>
              <w:u w:val="single"/>
            </w:rPr>
          </w:rPrChange>
        </w:rPr>
        <w:pPrChange w:id="101" w:author="Dylan Townsend" w:date="2017-06-13T15:40:00Z">
          <w:pPr>
            <w:pStyle w:val="Heading2"/>
            <w:keepNext w:val="0"/>
            <w:spacing w:before="240" w:after="60" w:line="360" w:lineRule="auto"/>
          </w:pPr>
        </w:pPrChange>
      </w:pPr>
      <w:commentRangeStart w:id="102"/>
      <w:ins w:id="103" w:author="Dylan Townsend" w:date="2017-06-13T15:40:00Z">
        <w:r>
          <w:t xml:space="preserve">Include Section reference </w:t>
        </w:r>
        <w:commentRangeEnd w:id="102"/>
        <w:r>
          <w:rPr>
            <w:rStyle w:val="CommentReference"/>
          </w:rPr>
          <w:commentReference w:id="102"/>
        </w:r>
      </w:ins>
    </w:p>
    <w:p w14:paraId="1FBFA009" w14:textId="7C30DFBC" w:rsidR="00455943" w:rsidRPr="00455943" w:rsidRDefault="00455943" w:rsidP="00327CE7">
      <w:pPr>
        <w:pStyle w:val="Heading2"/>
        <w:keepNext w:val="0"/>
        <w:numPr>
          <w:ilvl w:val="1"/>
          <w:numId w:val="14"/>
        </w:numPr>
        <w:spacing w:before="240" w:after="60" w:line="360" w:lineRule="auto"/>
        <w:rPr>
          <w:i/>
          <w:color w:val="auto"/>
          <w:sz w:val="20"/>
          <w:szCs w:val="20"/>
        </w:rPr>
      </w:pPr>
      <w:r w:rsidRPr="00455943">
        <w:rPr>
          <w:i/>
          <w:color w:val="auto"/>
          <w:sz w:val="20"/>
          <w:szCs w:val="20"/>
        </w:rPr>
        <w:t xml:space="preserve">Charge 1 is applied to export charges as a credit. The credit is expressed as a negative charge rate in p/kWh and is applied in respect of active power units exported during the DNO Party’s super-red time band. The credit rate is set to </w:t>
      </w:r>
      <w:proofErr w:type="spellStart"/>
      <w:r w:rsidRPr="00327CE7">
        <w:rPr>
          <w:i/>
          <w:strike/>
          <w:color w:val="FF0000"/>
          <w:sz w:val="20"/>
          <w:szCs w:val="20"/>
        </w:rPr>
        <w:t>zero</w:t>
      </w:r>
      <w:r w:rsidR="003A6D0E" w:rsidRPr="00327CE7">
        <w:rPr>
          <w:i/>
          <w:color w:val="FF0000"/>
          <w:sz w:val="20"/>
          <w:szCs w:val="20"/>
          <w:u w:val="single"/>
        </w:rPr>
        <w:t>one</w:t>
      </w:r>
      <w:proofErr w:type="spellEnd"/>
      <w:r w:rsidRPr="00455943">
        <w:rPr>
          <w:i/>
          <w:color w:val="auto"/>
          <w:sz w:val="20"/>
          <w:szCs w:val="20"/>
        </w:rPr>
        <w:t xml:space="preserve"> for </w:t>
      </w:r>
      <w:r w:rsidR="003A6D0E" w:rsidRPr="00327CE7">
        <w:rPr>
          <w:i/>
          <w:color w:val="FF0000"/>
          <w:sz w:val="20"/>
          <w:szCs w:val="20"/>
          <w:u w:val="single"/>
        </w:rPr>
        <w:t>all generation</w:t>
      </w:r>
      <w:r w:rsidR="003A6D0E" w:rsidRPr="00327CE7">
        <w:rPr>
          <w:i/>
          <w:color w:val="FF0000"/>
          <w:sz w:val="20"/>
          <w:szCs w:val="20"/>
        </w:rPr>
        <w:t xml:space="preserve"> </w:t>
      </w:r>
      <w:proofErr w:type="spellStart"/>
      <w:r w:rsidRPr="00455943">
        <w:rPr>
          <w:i/>
          <w:color w:val="auto"/>
          <w:sz w:val="20"/>
          <w:szCs w:val="20"/>
        </w:rPr>
        <w:t>Connectees</w:t>
      </w:r>
      <w:proofErr w:type="spellEnd"/>
      <w:r w:rsidRPr="00327CE7">
        <w:rPr>
          <w:i/>
          <w:strike/>
          <w:color w:val="FF0000"/>
          <w:sz w:val="20"/>
          <w:szCs w:val="20"/>
        </w:rPr>
        <w:t xml:space="preserve"> who are assigned an F Factor of zero</w:t>
      </w:r>
      <w:r w:rsidRPr="00455943">
        <w:rPr>
          <w:i/>
          <w:color w:val="auto"/>
          <w:sz w:val="20"/>
          <w:szCs w:val="20"/>
        </w:rPr>
        <w:t>. The credit rate is calculated as follows:</w:t>
      </w:r>
    </w:p>
    <w:p w14:paraId="156B2F5F" w14:textId="77777777" w:rsidR="00455943" w:rsidRP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t>[p/kWh super-red export rate] = -100*[Proportion eligible for charge 1 credits] *([network charge 1 £/kVA/year] + [parent charge 1 £/kVA/year] + [grandparent charge 1 £/kVA/year]) * ([Chargeable export capacity]</w:t>
      </w:r>
      <w:proofErr w:type="gramStart"/>
      <w:r w:rsidRPr="00455943">
        <w:rPr>
          <w:i/>
          <w:color w:val="auto"/>
          <w:sz w:val="20"/>
          <w:szCs w:val="20"/>
        </w:rPr>
        <w:t>/[</w:t>
      </w:r>
      <w:proofErr w:type="gramEnd"/>
      <w:r w:rsidRPr="00455943">
        <w:rPr>
          <w:i/>
          <w:color w:val="auto"/>
          <w:sz w:val="20"/>
          <w:szCs w:val="20"/>
        </w:rPr>
        <w:t>Maximum export capacity]) /[number of hours in the super-red time band]</w:t>
      </w:r>
    </w:p>
    <w:p w14:paraId="4C050888" w14:textId="77777777" w:rsidR="00455943" w:rsidRP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t>Where:</w:t>
      </w:r>
    </w:p>
    <w:p w14:paraId="78252C02" w14:textId="48C6C27F" w:rsidR="00455943" w:rsidRPr="00455943" w:rsidRDefault="00455943" w:rsidP="00327CE7">
      <w:pPr>
        <w:pStyle w:val="Heading2"/>
        <w:keepNext w:val="0"/>
        <w:spacing w:before="240" w:after="60" w:line="360" w:lineRule="auto"/>
        <w:ind w:left="576"/>
        <w:rPr>
          <w:i/>
          <w:color w:val="auto"/>
          <w:sz w:val="20"/>
          <w:szCs w:val="20"/>
        </w:rPr>
      </w:pPr>
      <w:r w:rsidRPr="00455943">
        <w:rPr>
          <w:i/>
          <w:color w:val="auto"/>
          <w:sz w:val="20"/>
          <w:szCs w:val="20"/>
        </w:rPr>
        <w:t xml:space="preserve">The proportion eligible for charge 1 credits is </w:t>
      </w:r>
      <w:r w:rsidR="003A6D0E">
        <w:rPr>
          <w:i/>
          <w:color w:val="auto"/>
          <w:sz w:val="20"/>
          <w:szCs w:val="20"/>
        </w:rPr>
        <w:t xml:space="preserve">given the value of </w:t>
      </w:r>
      <w:r w:rsidR="003A6D0E" w:rsidRPr="00327CE7">
        <w:rPr>
          <w:i/>
          <w:color w:val="FF0000"/>
          <w:sz w:val="20"/>
          <w:szCs w:val="20"/>
          <w:u w:val="single"/>
        </w:rPr>
        <w:t xml:space="preserve">one for all generators </w:t>
      </w:r>
      <w:proofErr w:type="spellStart"/>
      <w:r w:rsidR="003A6D0E" w:rsidRPr="00327CE7">
        <w:rPr>
          <w:i/>
          <w:color w:val="FF0000"/>
          <w:sz w:val="20"/>
          <w:szCs w:val="20"/>
          <w:u w:val="single"/>
        </w:rPr>
        <w:t>Connectees</w:t>
      </w:r>
      <w:r w:rsidR="003A6D0E" w:rsidRPr="00327CE7">
        <w:rPr>
          <w:i/>
          <w:color w:val="FF0000"/>
          <w:sz w:val="20"/>
          <w:szCs w:val="20"/>
        </w:rPr>
        <w:t>.</w:t>
      </w:r>
      <w:r w:rsidRPr="00327CE7">
        <w:rPr>
          <w:i/>
          <w:strike/>
          <w:color w:val="FF0000"/>
          <w:sz w:val="20"/>
          <w:szCs w:val="20"/>
        </w:rPr>
        <w:t>zero</w:t>
      </w:r>
      <w:proofErr w:type="spellEnd"/>
      <w:r w:rsidRPr="00327CE7">
        <w:rPr>
          <w:i/>
          <w:strike/>
          <w:color w:val="FF0000"/>
          <w:sz w:val="20"/>
          <w:szCs w:val="20"/>
        </w:rPr>
        <w:t xml:space="preserve"> if the F factor that is assigned to the </w:t>
      </w:r>
      <w:proofErr w:type="spellStart"/>
      <w:r w:rsidRPr="00327CE7">
        <w:rPr>
          <w:i/>
          <w:strike/>
          <w:color w:val="FF0000"/>
          <w:sz w:val="20"/>
          <w:szCs w:val="20"/>
        </w:rPr>
        <w:t>Connectee</w:t>
      </w:r>
      <w:proofErr w:type="spellEnd"/>
      <w:r w:rsidRPr="00327CE7">
        <w:rPr>
          <w:i/>
          <w:strike/>
          <w:color w:val="FF0000"/>
          <w:sz w:val="20"/>
          <w:szCs w:val="20"/>
        </w:rPr>
        <w:t xml:space="preserve"> as described in the FCP methodology is equal to zero, and 1 otherwise. section will be used to produce the legal text that changes the Code</w:t>
      </w:r>
      <w:r w:rsidRPr="00455943">
        <w:rPr>
          <w:i/>
          <w:color w:val="auto"/>
          <w:sz w:val="20"/>
          <w:szCs w:val="20"/>
        </w:rPr>
        <w:t xml:space="preserve">.  </w:t>
      </w:r>
    </w:p>
    <w:p w14:paraId="365DCA11" w14:textId="77777777" w:rsidR="00B52063" w:rsidRPr="00EB32BB" w:rsidRDefault="00B52063" w:rsidP="00327CE7">
      <w:pPr>
        <w:pStyle w:val="Heading02"/>
        <w:keepNext w:val="0"/>
        <w:numPr>
          <w:ilvl w:val="0"/>
          <w:numId w:val="14"/>
        </w:numPr>
      </w:pPr>
      <w:bookmarkStart w:id="104" w:name="_Toc453107801"/>
      <w:bookmarkStart w:id="105" w:name="_Toc484551980"/>
      <w:r w:rsidRPr="00EB32BB">
        <w:t>Relevant Objectives</w:t>
      </w:r>
      <w:bookmarkEnd w:id="77"/>
      <w:bookmarkEnd w:id="104"/>
      <w:bookmarkEnd w:id="105"/>
    </w:p>
    <w:p w14:paraId="471DCB89" w14:textId="77777777" w:rsidR="002733C1" w:rsidRPr="002733C1" w:rsidRDefault="002733C1" w:rsidP="00327CE7">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5D162D0C" w14:textId="4010D78D" w:rsidR="00586BD1" w:rsidRPr="009B449F" w:rsidRDefault="00586BD1" w:rsidP="00327CE7">
      <w:pPr>
        <w:numPr>
          <w:ilvl w:val="1"/>
          <w:numId w:val="14"/>
        </w:numPr>
        <w:rPr>
          <w:rFonts w:cs="Arial"/>
          <w:bCs/>
          <w:iCs/>
          <w:szCs w:val="20"/>
        </w:rPr>
      </w:pPr>
      <w:r w:rsidRPr="003D5BA8">
        <w:rPr>
          <w:rFonts w:cs="Arial"/>
          <w:bCs/>
          <w:iCs/>
          <w:szCs w:val="20"/>
        </w:rPr>
        <w:lastRenderedPageBreak/>
        <w:t xml:space="preserve">For a DCUSA Change Proposal to be approved it must be demonstrated that it better meets the DCUSA Objectives. There are </w:t>
      </w:r>
      <w:del w:id="106" w:author="Dylan Townsend" w:date="2017-06-13T15:42:00Z">
        <w:r w:rsidRPr="003D5BA8" w:rsidDel="00C12CB5">
          <w:rPr>
            <w:rFonts w:cs="Arial"/>
            <w:bCs/>
            <w:iCs/>
            <w:szCs w:val="20"/>
          </w:rPr>
          <w:delText xml:space="preserve">five </w:delText>
        </w:r>
      </w:del>
      <w:ins w:id="107" w:author="Dylan Townsend" w:date="2017-06-13T15:42:00Z">
        <w:r w:rsidR="00C12CB5">
          <w:rPr>
            <w:rFonts w:cs="Arial"/>
            <w:bCs/>
            <w:iCs/>
            <w:szCs w:val="20"/>
          </w:rPr>
          <w:t>six</w:t>
        </w:r>
        <w:r w:rsidR="00C12CB5" w:rsidRPr="003D5BA8">
          <w:rPr>
            <w:rFonts w:cs="Arial"/>
            <w:bCs/>
            <w:iCs/>
            <w:szCs w:val="20"/>
          </w:rPr>
          <w:t xml:space="preserve"> </w:t>
        </w:r>
      </w:ins>
      <w:del w:id="108" w:author="Dylan Townsend" w:date="2017-06-13T15:42:00Z">
        <w:r w:rsidRPr="003D5BA8" w:rsidDel="00C12CB5">
          <w:rPr>
            <w:rFonts w:cs="Arial"/>
            <w:bCs/>
            <w:iCs/>
            <w:szCs w:val="20"/>
          </w:rPr>
          <w:delText>General</w:delText>
        </w:r>
      </w:del>
      <w:del w:id="109" w:author="Dylan Townsend" w:date="2017-06-13T15:43:00Z">
        <w:r w:rsidRPr="003D5BA8" w:rsidDel="00C12CB5">
          <w:rPr>
            <w:rFonts w:cs="Arial"/>
            <w:bCs/>
            <w:iCs/>
            <w:szCs w:val="20"/>
          </w:rPr>
          <w:delText xml:space="preserve"> </w:delText>
        </w:r>
      </w:del>
      <w:r w:rsidRPr="003D5BA8">
        <w:rPr>
          <w:rFonts w:cs="Arial"/>
          <w:bCs/>
          <w:iCs/>
          <w:szCs w:val="20"/>
        </w:rPr>
        <w:t>DCUSA</w:t>
      </w:r>
      <w:ins w:id="110" w:author="Dylan Townsend" w:date="2017-06-13T15:43:00Z">
        <w:r w:rsidR="00C12CB5">
          <w:rPr>
            <w:rFonts w:cs="Arial"/>
            <w:bCs/>
            <w:iCs/>
            <w:szCs w:val="20"/>
          </w:rPr>
          <w:t xml:space="preserve"> Charging</w:t>
        </w:r>
      </w:ins>
      <w:r w:rsidRPr="003D5BA8">
        <w:rPr>
          <w:rFonts w:cs="Arial"/>
          <w:bCs/>
          <w:iCs/>
          <w:szCs w:val="20"/>
        </w:rPr>
        <w:t xml:space="preserve"> Objectives. The full list of objectives is </w:t>
      </w:r>
      <w:r w:rsidRPr="009B449F">
        <w:rPr>
          <w:rFonts w:cs="Arial"/>
          <w:bCs/>
          <w:iCs/>
          <w:szCs w:val="20"/>
        </w:rPr>
        <w:t xml:space="preserve">documented in the CP form provided as Attachment </w:t>
      </w:r>
      <w:r w:rsidR="00E270F6">
        <w:rPr>
          <w:rFonts w:cs="Arial"/>
          <w:bCs/>
          <w:iCs/>
          <w:szCs w:val="20"/>
        </w:rPr>
        <w:t>4</w:t>
      </w:r>
      <w:r w:rsidRPr="009B449F">
        <w:rPr>
          <w:rFonts w:cs="Arial"/>
          <w:bCs/>
          <w:iCs/>
          <w:szCs w:val="20"/>
        </w:rPr>
        <w:t>.</w:t>
      </w:r>
    </w:p>
    <w:p w14:paraId="36CAFCE0" w14:textId="30A873F6" w:rsidR="00586BD1" w:rsidDel="003F4E3C" w:rsidRDefault="00586BD1" w:rsidP="00327CE7">
      <w:pPr>
        <w:numPr>
          <w:ilvl w:val="1"/>
          <w:numId w:val="14"/>
        </w:numPr>
        <w:rPr>
          <w:del w:id="111" w:author="Dylan Townsend" w:date="2017-06-13T15:54:00Z"/>
          <w:rFonts w:cs="Arial"/>
          <w:bCs/>
          <w:iCs/>
          <w:szCs w:val="20"/>
        </w:rPr>
      </w:pPr>
      <w:del w:id="112" w:author="Dylan Townsend" w:date="2017-06-13T15:54:00Z">
        <w:r w:rsidRPr="009B449F" w:rsidDel="003F4E3C">
          <w:rPr>
            <w:rFonts w:cs="Arial"/>
            <w:bCs/>
            <w:iCs/>
            <w:szCs w:val="20"/>
          </w:rPr>
          <w:delText xml:space="preserve">The </w:delText>
        </w:r>
        <w:r w:rsidR="00455943" w:rsidDel="003F4E3C">
          <w:rPr>
            <w:rFonts w:cs="Arial"/>
            <w:bCs/>
            <w:iCs/>
            <w:szCs w:val="20"/>
          </w:rPr>
          <w:delText>proposer of DCP 291</w:delText>
        </w:r>
        <w:r w:rsidR="009B449F" w:rsidRPr="009B449F" w:rsidDel="003F4E3C">
          <w:rPr>
            <w:rFonts w:cs="Arial"/>
            <w:bCs/>
            <w:iCs/>
            <w:szCs w:val="20"/>
          </w:rPr>
          <w:delText xml:space="preserve"> </w:delText>
        </w:r>
        <w:r w:rsidRPr="009B449F" w:rsidDel="003F4E3C">
          <w:rPr>
            <w:rFonts w:cs="Arial"/>
            <w:bCs/>
            <w:iCs/>
            <w:szCs w:val="20"/>
          </w:rPr>
          <w:delText>considers</w:delText>
        </w:r>
        <w:r w:rsidRPr="008B5C62" w:rsidDel="003F4E3C">
          <w:rPr>
            <w:rFonts w:cs="Arial"/>
            <w:bCs/>
            <w:iCs/>
            <w:szCs w:val="20"/>
          </w:rPr>
          <w:delText xml:space="preserve"> that the DCUSA Objective</w:delText>
        </w:r>
        <w:r w:rsidR="007264CE" w:rsidDel="003F4E3C">
          <w:rPr>
            <w:rFonts w:cs="Arial"/>
            <w:bCs/>
            <w:iCs/>
            <w:szCs w:val="20"/>
          </w:rPr>
          <w:delText>s 2 and 3 are</w:delText>
        </w:r>
        <w:r w:rsidR="00455943" w:rsidDel="003F4E3C">
          <w:rPr>
            <w:rFonts w:cs="Arial"/>
            <w:bCs/>
            <w:iCs/>
            <w:szCs w:val="20"/>
          </w:rPr>
          <w:delText xml:space="preserve"> better facilitated by DCP 291</w:delText>
        </w:r>
        <w:r w:rsidRPr="008B5C62" w:rsidDel="003F4E3C">
          <w:rPr>
            <w:rFonts w:cs="Arial"/>
            <w:bCs/>
            <w:iCs/>
            <w:szCs w:val="20"/>
          </w:rPr>
          <w:delText>.</w:delText>
        </w:r>
        <w:r w:rsidRPr="008B5C62" w:rsidDel="003F4E3C">
          <w:delText xml:space="preserve"> </w:delText>
        </w:r>
        <w:r w:rsidRPr="008B5C62" w:rsidDel="003F4E3C">
          <w:rPr>
            <w:rFonts w:cs="Arial"/>
            <w:bCs/>
            <w:iCs/>
            <w:szCs w:val="20"/>
          </w:rPr>
          <w:delText>The reasoning against this objective is set out in the table below:</w:delText>
        </w:r>
      </w:del>
    </w:p>
    <w:p w14:paraId="758D29F4" w14:textId="77777777" w:rsidR="00220FD2" w:rsidRDefault="00220FD2" w:rsidP="00220FD2">
      <w:pPr>
        <w:ind w:left="576"/>
        <w:rPr>
          <w:rFonts w:cs="Arial"/>
          <w:bCs/>
          <w:iCs/>
          <w:szCs w:val="20"/>
        </w:rPr>
      </w:pPr>
    </w:p>
    <w:tbl>
      <w:tblPr>
        <w:tblW w:w="9639" w:type="dxa"/>
        <w:tblInd w:w="15"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Layout w:type="fixed"/>
        <w:tblCellMar>
          <w:left w:w="0" w:type="dxa"/>
          <w:right w:w="0" w:type="dxa"/>
        </w:tblCellMar>
        <w:tblLook w:val="01E0" w:firstRow="1" w:lastRow="1" w:firstColumn="1" w:lastColumn="1" w:noHBand="0" w:noVBand="0"/>
      </w:tblPr>
      <w:tblGrid>
        <w:gridCol w:w="7230"/>
        <w:gridCol w:w="2409"/>
      </w:tblGrid>
      <w:tr w:rsidR="00455943" w:rsidRPr="00441C23" w14:paraId="544F594F" w14:textId="77777777" w:rsidTr="00EE7124">
        <w:trPr>
          <w:cantSplit/>
          <w:trHeight w:val="397"/>
        </w:trPr>
        <w:tc>
          <w:tcPr>
            <w:tcW w:w="7230" w:type="dxa"/>
            <w:vAlign w:val="center"/>
          </w:tcPr>
          <w:p w14:paraId="2453FD36" w14:textId="77777777" w:rsidR="00455943" w:rsidRPr="004603F2" w:rsidRDefault="00455943" w:rsidP="00327CE7">
            <w:pPr>
              <w:pStyle w:val="Tablebodycopy"/>
              <w:ind w:left="0" w:right="238"/>
              <w:jc w:val="center"/>
              <w:rPr>
                <w:rFonts w:cs="Arial"/>
                <w:b/>
                <w:sz w:val="22"/>
                <w:szCs w:val="22"/>
              </w:rPr>
            </w:pPr>
            <w:r>
              <w:rPr>
                <w:rFonts w:cs="Arial"/>
                <w:b/>
                <w:sz w:val="22"/>
                <w:szCs w:val="22"/>
              </w:rPr>
              <w:t xml:space="preserve">DCUSA Charging </w:t>
            </w:r>
            <w:commentRangeStart w:id="113"/>
            <w:r>
              <w:rPr>
                <w:rFonts w:cs="Arial"/>
                <w:b/>
                <w:sz w:val="22"/>
                <w:szCs w:val="22"/>
              </w:rPr>
              <w:t>Objectives</w:t>
            </w:r>
            <w:commentRangeEnd w:id="113"/>
            <w:r w:rsidR="003F4E3C">
              <w:rPr>
                <w:rStyle w:val="CommentReference"/>
                <w:color w:val="auto"/>
              </w:rPr>
              <w:commentReference w:id="113"/>
            </w:r>
          </w:p>
        </w:tc>
        <w:tc>
          <w:tcPr>
            <w:tcW w:w="2409" w:type="dxa"/>
          </w:tcPr>
          <w:p w14:paraId="4525C04E" w14:textId="77777777" w:rsidR="00455943" w:rsidRPr="0060253F" w:rsidRDefault="00455943" w:rsidP="00327CE7">
            <w:pPr>
              <w:spacing w:before="40" w:after="40"/>
              <w:ind w:left="57" w:right="57"/>
              <w:rPr>
                <w:b/>
                <w:i/>
              </w:rPr>
            </w:pPr>
            <w:r w:rsidRPr="0060253F">
              <w:rPr>
                <w:b/>
              </w:rPr>
              <w:t>Identified impact</w:t>
            </w:r>
          </w:p>
        </w:tc>
      </w:tr>
      <w:tr w:rsidR="00455943" w:rsidRPr="00674659" w14:paraId="46FB1F71" w14:textId="77777777" w:rsidTr="00EE7124">
        <w:trPr>
          <w:cantSplit/>
          <w:trHeight w:val="397"/>
        </w:trPr>
        <w:tc>
          <w:tcPr>
            <w:tcW w:w="7230" w:type="dxa"/>
          </w:tcPr>
          <w:p w14:paraId="032217E6" w14:textId="77777777" w:rsidR="00455943" w:rsidRPr="00EB32BB" w:rsidRDefault="00455943" w:rsidP="00327CE7">
            <w:pPr>
              <w:pStyle w:val="BodyText"/>
              <w:ind w:left="546" w:hanging="546"/>
              <w:rPr>
                <w:rFonts w:cs="Arial"/>
                <w:noProof/>
              </w:rPr>
            </w:pPr>
            <w:r w:rsidRPr="00441C23">
              <w:rPr>
                <w:rFonts w:cs="Arial"/>
                <w:noProof/>
              </w:rPr>
              <w:fldChar w:fldCharType="begin">
                <w:ffData>
                  <w:name w:val="Check1"/>
                  <w:enabled/>
                  <w:calcOnExit w:val="0"/>
                  <w:checkBox>
                    <w:sizeAuto/>
                    <w:default w:val="0"/>
                  </w:checkBox>
                </w:ffData>
              </w:fldChar>
            </w:r>
            <w:bookmarkStart w:id="114" w:name="Check1"/>
            <w:r w:rsidRPr="00441C23">
              <w:rPr>
                <w:rFonts w:cs="Arial"/>
                <w:noProof/>
              </w:rPr>
              <w:instrText xml:space="preserve"> FORMCHECKBOX </w:instrText>
            </w:r>
            <w:r w:rsidR="008F4F98">
              <w:rPr>
                <w:rFonts w:cs="Arial"/>
                <w:noProof/>
              </w:rPr>
            </w:r>
            <w:r w:rsidR="008F4F98">
              <w:rPr>
                <w:rFonts w:cs="Arial"/>
                <w:noProof/>
              </w:rPr>
              <w:fldChar w:fldCharType="separate"/>
            </w:r>
            <w:r w:rsidRPr="00441C23">
              <w:rPr>
                <w:rFonts w:cs="Arial"/>
                <w:noProof/>
              </w:rPr>
              <w:fldChar w:fldCharType="end"/>
            </w:r>
            <w:bookmarkEnd w:id="114"/>
            <w:r w:rsidRPr="00441C23">
              <w:rPr>
                <w:rFonts w:cs="Arial"/>
                <w:noProof/>
              </w:rPr>
              <w:t xml:space="preserve"> 1 that compliance by each DNO Party with the Charging Methodologies facilitates the discharge by the DNO Party of the obligations imposed on it under the Act and by its Distribution Licence</w:t>
            </w:r>
          </w:p>
        </w:tc>
        <w:tc>
          <w:tcPr>
            <w:tcW w:w="2409" w:type="dxa"/>
          </w:tcPr>
          <w:p w14:paraId="4DFB911F" w14:textId="77777777" w:rsidR="00455943" w:rsidRDefault="00455943" w:rsidP="00327CE7">
            <w:pPr>
              <w:ind w:left="284"/>
            </w:pPr>
            <w:r w:rsidRPr="00173CB9">
              <w:t>None</w:t>
            </w:r>
          </w:p>
        </w:tc>
      </w:tr>
      <w:tr w:rsidR="00455943" w:rsidRPr="00674659" w14:paraId="36B7C6D0" w14:textId="77777777" w:rsidTr="00EE7124">
        <w:trPr>
          <w:cantSplit/>
          <w:trHeight w:val="397"/>
        </w:trPr>
        <w:tc>
          <w:tcPr>
            <w:tcW w:w="7230" w:type="dxa"/>
          </w:tcPr>
          <w:p w14:paraId="2AF1FFFA" w14:textId="77777777" w:rsidR="00455943" w:rsidRPr="00441C23" w:rsidRDefault="00455943" w:rsidP="00327CE7">
            <w:pPr>
              <w:pStyle w:val="BodyText"/>
              <w:ind w:left="546" w:hanging="546"/>
              <w:rPr>
                <w:rFonts w:cs="Arial"/>
                <w:noProof/>
              </w:rPr>
            </w:pPr>
            <w:r>
              <w:rPr>
                <w:rFonts w:cs="Arial"/>
                <w:noProof/>
              </w:rPr>
              <w:fldChar w:fldCharType="begin">
                <w:ffData>
                  <w:name w:val="Check2"/>
                  <w:enabled/>
                  <w:calcOnExit w:val="0"/>
                  <w:checkBox>
                    <w:sizeAuto/>
                    <w:default w:val="1"/>
                  </w:checkBox>
                </w:ffData>
              </w:fldChar>
            </w:r>
            <w:bookmarkStart w:id="115" w:name="Check2"/>
            <w:r>
              <w:rPr>
                <w:rFonts w:cs="Arial"/>
                <w:noProof/>
              </w:rPr>
              <w:instrText xml:space="preserve"> FORMCHECKBOX </w:instrText>
            </w:r>
            <w:r w:rsidR="008F4F98">
              <w:rPr>
                <w:rFonts w:cs="Arial"/>
                <w:noProof/>
              </w:rPr>
            </w:r>
            <w:r w:rsidR="008F4F98">
              <w:rPr>
                <w:rFonts w:cs="Arial"/>
                <w:noProof/>
              </w:rPr>
              <w:fldChar w:fldCharType="separate"/>
            </w:r>
            <w:r>
              <w:rPr>
                <w:rFonts w:cs="Arial"/>
                <w:noProof/>
              </w:rPr>
              <w:fldChar w:fldCharType="end"/>
            </w:r>
            <w:bookmarkEnd w:id="115"/>
            <w:r w:rsidRPr="00441C23">
              <w:rPr>
                <w:rFonts w:cs="Arial"/>
                <w:noProof/>
              </w:rPr>
              <w:t xml:space="preserve"> 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20F5F011" w14:textId="77777777" w:rsidR="00455943" w:rsidRPr="0060253F" w:rsidRDefault="00455943" w:rsidP="00327CE7">
            <w:pPr>
              <w:pStyle w:val="BodyText"/>
              <w:ind w:left="546" w:hanging="546"/>
              <w:rPr>
                <w:rFonts w:cs="Arial"/>
                <w:noProof/>
              </w:rPr>
            </w:pPr>
            <w:r>
              <w:rPr>
                <w:rFonts w:cs="Arial"/>
                <w:noProof/>
              </w:rPr>
              <w:fldChar w:fldCharType="begin">
                <w:ffData>
                  <w:name w:val="Check3"/>
                  <w:enabled/>
                  <w:calcOnExit w:val="0"/>
                  <w:checkBox>
                    <w:sizeAuto/>
                    <w:default w:val="1"/>
                  </w:checkBox>
                </w:ffData>
              </w:fldChar>
            </w:r>
            <w:bookmarkStart w:id="116" w:name="Check3"/>
            <w:r>
              <w:rPr>
                <w:rFonts w:cs="Arial"/>
                <w:noProof/>
              </w:rPr>
              <w:instrText xml:space="preserve"> FORMCHECKBOX </w:instrText>
            </w:r>
            <w:r w:rsidR="008F4F98">
              <w:rPr>
                <w:rFonts w:cs="Arial"/>
                <w:noProof/>
              </w:rPr>
            </w:r>
            <w:r w:rsidR="008F4F98">
              <w:rPr>
                <w:rFonts w:cs="Arial"/>
                <w:noProof/>
              </w:rPr>
              <w:fldChar w:fldCharType="separate"/>
            </w:r>
            <w:r>
              <w:rPr>
                <w:rFonts w:cs="Arial"/>
                <w:noProof/>
              </w:rPr>
              <w:fldChar w:fldCharType="end"/>
            </w:r>
            <w:bookmarkEnd w:id="116"/>
            <w:r w:rsidRPr="00E46C74">
              <w:rPr>
                <w:rFonts w:cs="Arial"/>
                <w:noProof/>
              </w:rPr>
              <w:t xml:space="preserve"> 3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tc>
        <w:tc>
          <w:tcPr>
            <w:tcW w:w="2409" w:type="dxa"/>
          </w:tcPr>
          <w:p w14:paraId="16077247" w14:textId="77777777" w:rsidR="00455943" w:rsidRDefault="00455943" w:rsidP="00327CE7">
            <w:pPr>
              <w:ind w:left="284"/>
            </w:pPr>
            <w:r w:rsidRPr="00173CB9">
              <w:t>Positive</w:t>
            </w:r>
          </w:p>
        </w:tc>
      </w:tr>
      <w:tr w:rsidR="00455943" w:rsidRPr="00674659" w14:paraId="72B018F3" w14:textId="77777777" w:rsidTr="00EE7124">
        <w:trPr>
          <w:cantSplit/>
          <w:trHeight w:val="397"/>
        </w:trPr>
        <w:tc>
          <w:tcPr>
            <w:tcW w:w="7230" w:type="dxa"/>
          </w:tcPr>
          <w:p w14:paraId="4352FC2B" w14:textId="77777777" w:rsidR="00455943" w:rsidRPr="0060253F" w:rsidRDefault="00455943" w:rsidP="00327CE7">
            <w:pPr>
              <w:pStyle w:val="BodyText"/>
              <w:ind w:left="546" w:hanging="546"/>
              <w:rPr>
                <w:rFonts w:cs="Arial"/>
                <w:noProof/>
              </w:rPr>
            </w:pPr>
            <w:r w:rsidRPr="00441C23">
              <w:rPr>
                <w:rFonts w:cs="Arial"/>
                <w:noProof/>
              </w:rPr>
              <w:fldChar w:fldCharType="begin">
                <w:ffData>
                  <w:name w:val="Check4"/>
                  <w:enabled/>
                  <w:calcOnExit w:val="0"/>
                  <w:checkBox>
                    <w:sizeAuto/>
                    <w:default w:val="0"/>
                  </w:checkBox>
                </w:ffData>
              </w:fldChar>
            </w:r>
            <w:bookmarkStart w:id="117" w:name="Check4"/>
            <w:r w:rsidRPr="00441C23">
              <w:rPr>
                <w:rFonts w:cs="Arial"/>
                <w:noProof/>
              </w:rPr>
              <w:instrText xml:space="preserve"> FORMCHECKBOX </w:instrText>
            </w:r>
            <w:r w:rsidR="008F4F98">
              <w:rPr>
                <w:rFonts w:cs="Arial"/>
                <w:noProof/>
              </w:rPr>
            </w:r>
            <w:r w:rsidR="008F4F98">
              <w:rPr>
                <w:rFonts w:cs="Arial"/>
                <w:noProof/>
              </w:rPr>
              <w:fldChar w:fldCharType="separate"/>
            </w:r>
            <w:r w:rsidRPr="00441C23">
              <w:rPr>
                <w:rFonts w:cs="Arial"/>
                <w:noProof/>
              </w:rPr>
              <w:fldChar w:fldCharType="end"/>
            </w:r>
            <w:bookmarkEnd w:id="117"/>
            <w:r w:rsidRPr="00441C23">
              <w:rPr>
                <w:rFonts w:cs="Arial"/>
                <w:noProof/>
              </w:rPr>
              <w:t xml:space="preserve"> 4 that, so far as is consistent with Clauses 3.2.1 to 3.2.3, the Charging Methodologies, so far as is reasonably practicable, properly take account of developments in each DNO Party’s Distribution Business</w:t>
            </w:r>
          </w:p>
        </w:tc>
        <w:tc>
          <w:tcPr>
            <w:tcW w:w="2409" w:type="dxa"/>
          </w:tcPr>
          <w:p w14:paraId="61A0D8F5" w14:textId="77777777" w:rsidR="00455943" w:rsidRDefault="00455943" w:rsidP="00327CE7">
            <w:pPr>
              <w:ind w:left="284"/>
            </w:pPr>
            <w:r w:rsidRPr="00173CB9">
              <w:t>None</w:t>
            </w:r>
          </w:p>
        </w:tc>
      </w:tr>
      <w:tr w:rsidR="00455943" w:rsidRPr="00674659" w14:paraId="49A86349" w14:textId="77777777" w:rsidTr="00EE7124">
        <w:trPr>
          <w:cantSplit/>
          <w:trHeight w:val="1690"/>
        </w:trPr>
        <w:tc>
          <w:tcPr>
            <w:tcW w:w="7230" w:type="dxa"/>
          </w:tcPr>
          <w:p w14:paraId="68BA1C55" w14:textId="77777777" w:rsidR="00455943" w:rsidRPr="0060253F" w:rsidRDefault="00455943" w:rsidP="00327CE7">
            <w:pPr>
              <w:pStyle w:val="BodyText"/>
              <w:ind w:left="546" w:hanging="546"/>
              <w:rPr>
                <w:rFonts w:cs="Arial"/>
                <w:noProof/>
              </w:rPr>
            </w:pPr>
            <w:r w:rsidRPr="00441C23">
              <w:rPr>
                <w:rFonts w:cs="Arial"/>
                <w:noProof/>
              </w:rPr>
              <w:fldChar w:fldCharType="begin">
                <w:ffData>
                  <w:name w:val="Check8"/>
                  <w:enabled/>
                  <w:calcOnExit w:val="0"/>
                  <w:checkBox>
                    <w:sizeAuto/>
                    <w:default w:val="0"/>
                  </w:checkBox>
                </w:ffData>
              </w:fldChar>
            </w:r>
            <w:r w:rsidRPr="00441C23">
              <w:rPr>
                <w:rFonts w:cs="Arial"/>
                <w:noProof/>
              </w:rPr>
              <w:instrText xml:space="preserve"> FORMCHECKBOX </w:instrText>
            </w:r>
            <w:r w:rsidR="008F4F98">
              <w:rPr>
                <w:rFonts w:cs="Arial"/>
                <w:noProof/>
              </w:rPr>
            </w:r>
            <w:r w:rsidR="008F4F98">
              <w:rPr>
                <w:rFonts w:cs="Arial"/>
                <w:noProof/>
              </w:rPr>
              <w:fldChar w:fldCharType="separate"/>
            </w:r>
            <w:r w:rsidRPr="00441C23">
              <w:rPr>
                <w:rFonts w:cs="Arial"/>
                <w:noProof/>
              </w:rPr>
              <w:fldChar w:fldCharType="end"/>
            </w:r>
            <w:r w:rsidRPr="00441C23">
              <w:rPr>
                <w:rFonts w:cs="Arial"/>
                <w:noProof/>
              </w:rPr>
              <w:t xml:space="preserve"> 5 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c>
          <w:tcPr>
            <w:tcW w:w="2409" w:type="dxa"/>
          </w:tcPr>
          <w:p w14:paraId="46DDE509" w14:textId="77777777" w:rsidR="00455943" w:rsidRDefault="00455943" w:rsidP="00327CE7">
            <w:pPr>
              <w:ind w:left="284"/>
            </w:pPr>
            <w:r w:rsidRPr="00173CB9">
              <w:t>None</w:t>
            </w:r>
          </w:p>
        </w:tc>
      </w:tr>
      <w:tr w:rsidR="00455943" w:rsidRPr="00674659" w14:paraId="03799DEC" w14:textId="77777777" w:rsidTr="00EE7124">
        <w:trPr>
          <w:cantSplit/>
          <w:trHeight w:val="1402"/>
        </w:trPr>
        <w:tc>
          <w:tcPr>
            <w:tcW w:w="7230" w:type="dxa"/>
          </w:tcPr>
          <w:p w14:paraId="5BF5B944" w14:textId="6CE97AC5" w:rsidR="00455943" w:rsidRPr="00BD71A5" w:rsidRDefault="00455943" w:rsidP="00327CE7">
            <w:pPr>
              <w:pStyle w:val="Tablebodycopy"/>
              <w:ind w:left="0" w:right="238"/>
              <w:rPr>
                <w:rFonts w:cs="Arial"/>
                <w:color w:val="auto"/>
              </w:rPr>
            </w:pPr>
            <w:del w:id="118" w:author="Dylan Townsend" w:date="2017-06-13T15:54:00Z">
              <w:r w:rsidRPr="00BD71A5" w:rsidDel="003F4E3C">
                <w:rPr>
                  <w:rFonts w:cs="Arial"/>
                  <w:color w:val="auto"/>
                  <w:szCs w:val="20"/>
                </w:rPr>
                <w:delText>The DCUSA Charging Objectives 2 and 3 will be better facilitated by the Change Proposal as i</w:delText>
              </w:r>
              <w:r w:rsidRPr="00BD71A5" w:rsidDel="003F4E3C">
                <w:rPr>
                  <w:rFonts w:cs="Arial"/>
                  <w:color w:val="auto"/>
                </w:rPr>
                <w:delText xml:space="preserve">t treats generation in a more consistent manner between both CDCM and EDCM. This Change Proposal will also provide greater </w:delText>
              </w:r>
              <w:commentRangeStart w:id="119"/>
              <w:r w:rsidRPr="00BD71A5" w:rsidDel="003F4E3C">
                <w:rPr>
                  <w:rFonts w:cs="Arial"/>
                  <w:color w:val="auto"/>
                </w:rPr>
                <w:delText>transparency</w:delText>
              </w:r>
            </w:del>
            <w:commentRangeEnd w:id="119"/>
            <w:r w:rsidR="003F4E3C">
              <w:rPr>
                <w:rStyle w:val="CommentReference"/>
                <w:color w:val="auto"/>
              </w:rPr>
              <w:commentReference w:id="119"/>
            </w:r>
            <w:del w:id="120" w:author="Dylan Townsend" w:date="2017-06-13T15:54:00Z">
              <w:r w:rsidRPr="00BD71A5" w:rsidDel="003F4E3C">
                <w:rPr>
                  <w:rFonts w:cs="Arial"/>
                  <w:color w:val="auto"/>
                </w:rPr>
                <w:delText xml:space="preserve"> to generators when connecting.</w:delText>
              </w:r>
            </w:del>
          </w:p>
        </w:tc>
        <w:tc>
          <w:tcPr>
            <w:tcW w:w="2409" w:type="dxa"/>
          </w:tcPr>
          <w:p w14:paraId="7CD1460F" w14:textId="77777777" w:rsidR="00455943" w:rsidRPr="00173CB9" w:rsidRDefault="00455943" w:rsidP="00327CE7">
            <w:pPr>
              <w:ind w:left="284"/>
            </w:pPr>
          </w:p>
        </w:tc>
      </w:tr>
    </w:tbl>
    <w:p w14:paraId="2589B72C" w14:textId="77777777" w:rsidR="006D75CD" w:rsidRPr="00EB32BB" w:rsidRDefault="006D75CD" w:rsidP="00327CE7">
      <w:pPr>
        <w:pStyle w:val="Heading02"/>
        <w:keepNext w:val="0"/>
        <w:numPr>
          <w:ilvl w:val="0"/>
          <w:numId w:val="14"/>
        </w:numPr>
        <w:rPr>
          <w:noProof/>
        </w:rPr>
      </w:pPr>
      <w:bookmarkStart w:id="121" w:name="_Toc318962138"/>
      <w:bookmarkStart w:id="122" w:name="_Toc453107802"/>
      <w:bookmarkStart w:id="123" w:name="_Toc484551981"/>
      <w:r w:rsidRPr="00EB32BB">
        <w:rPr>
          <w:noProof/>
        </w:rPr>
        <w:t xml:space="preserve">Impacts </w:t>
      </w:r>
      <w:r w:rsidR="00784486">
        <w:rPr>
          <w:noProof/>
        </w:rPr>
        <w:t>&amp; Other Considerations</w:t>
      </w:r>
      <w:bookmarkEnd w:id="121"/>
      <w:bookmarkEnd w:id="122"/>
      <w:bookmarkEnd w:id="123"/>
    </w:p>
    <w:p w14:paraId="2F44E9C1" w14:textId="77777777" w:rsidR="00586BD1" w:rsidRPr="00EB32BB" w:rsidRDefault="00586BD1" w:rsidP="00327CE7">
      <w:pPr>
        <w:pStyle w:val="Heading4"/>
        <w:keepNext w:val="0"/>
        <w:keepLines w:val="0"/>
        <w:spacing w:before="240"/>
        <w:rPr>
          <w:rFonts w:ascii="Arial" w:eastAsia="Times New Roman" w:hAnsi="Arial" w:cs="Arial"/>
          <w:i w:val="0"/>
          <w:iCs w:val="0"/>
          <w:color w:val="008576"/>
          <w:sz w:val="24"/>
          <w:szCs w:val="28"/>
        </w:rPr>
      </w:pPr>
      <w:r w:rsidRPr="00EB32BB">
        <w:rPr>
          <w:rFonts w:ascii="Arial" w:eastAsia="Times New Roman" w:hAnsi="Arial" w:cs="Arial"/>
          <w:i w:val="0"/>
          <w:iCs w:val="0"/>
          <w:color w:val="008576"/>
          <w:sz w:val="24"/>
          <w:szCs w:val="28"/>
        </w:rPr>
        <w:t xml:space="preserve">Does this </w:t>
      </w:r>
      <w:r>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01C851A1" w14:textId="28AB20AD" w:rsidR="00586BD1" w:rsidRPr="0041741F" w:rsidRDefault="003F4E3C" w:rsidP="00327CE7">
      <w:pPr>
        <w:pStyle w:val="Heading2"/>
        <w:keepNext w:val="0"/>
        <w:numPr>
          <w:ilvl w:val="1"/>
          <w:numId w:val="14"/>
        </w:numPr>
        <w:spacing w:before="240" w:after="60" w:line="360" w:lineRule="auto"/>
        <w:rPr>
          <w:color w:val="auto"/>
          <w:sz w:val="20"/>
          <w:szCs w:val="20"/>
        </w:rPr>
      </w:pPr>
      <w:ins w:id="124" w:author="Dylan Townsend" w:date="2017-06-13T15:56:00Z">
        <w:r>
          <w:rPr>
            <w:color w:val="auto"/>
            <w:sz w:val="20"/>
            <w:szCs w:val="20"/>
          </w:rPr>
          <w:t xml:space="preserve">Detail </w:t>
        </w:r>
        <w:proofErr w:type="gramStart"/>
        <w:r>
          <w:rPr>
            <w:color w:val="auto"/>
            <w:sz w:val="20"/>
            <w:szCs w:val="20"/>
          </w:rPr>
          <w:t>othe</w:t>
        </w:r>
        <w:bookmarkStart w:id="125" w:name="_GoBack"/>
        <w:bookmarkEnd w:id="125"/>
        <w:r>
          <w:rPr>
            <w:color w:val="auto"/>
            <w:sz w:val="20"/>
            <w:szCs w:val="20"/>
          </w:rPr>
          <w:t>r</w:t>
        </w:r>
        <w:proofErr w:type="gramEnd"/>
        <w:r>
          <w:rPr>
            <w:color w:val="auto"/>
            <w:sz w:val="20"/>
            <w:szCs w:val="20"/>
          </w:rPr>
          <w:t xml:space="preserve"> CPs</w:t>
        </w:r>
      </w:ins>
      <w:del w:id="126" w:author="Dylan Townsend" w:date="2017-06-13T15:56:00Z">
        <w:r w:rsidR="00455943" w:rsidDel="003F4E3C">
          <w:rPr>
            <w:color w:val="auto"/>
            <w:sz w:val="20"/>
            <w:szCs w:val="20"/>
          </w:rPr>
          <w:delText>No</w:delText>
        </w:r>
      </w:del>
    </w:p>
    <w:p w14:paraId="7CF05005" w14:textId="77777777" w:rsidR="00586BD1" w:rsidRPr="00EB32BB" w:rsidRDefault="00455943"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w:t>
      </w:r>
    </w:p>
    <w:p w14:paraId="2A3ADB69" w14:textId="768E5B8E" w:rsidR="00455943" w:rsidRPr="00455943" w:rsidRDefault="00455943" w:rsidP="00327CE7">
      <w:pPr>
        <w:pStyle w:val="Heading2"/>
        <w:keepNext w:val="0"/>
        <w:numPr>
          <w:ilvl w:val="1"/>
          <w:numId w:val="14"/>
        </w:numPr>
        <w:spacing w:before="240" w:after="60" w:line="360" w:lineRule="auto"/>
        <w:rPr>
          <w:color w:val="auto"/>
          <w:sz w:val="20"/>
          <w:szCs w:val="20"/>
        </w:rPr>
      </w:pPr>
      <w:r>
        <w:rPr>
          <w:color w:val="auto"/>
          <w:sz w:val="20"/>
          <w:szCs w:val="20"/>
        </w:rPr>
        <w:t xml:space="preserve">DCP 291 </w:t>
      </w:r>
      <w:del w:id="127" w:author="Dylan Townsend" w:date="2017-06-13T15:56:00Z">
        <w:r w:rsidDel="003F4E3C">
          <w:rPr>
            <w:color w:val="auto"/>
            <w:sz w:val="20"/>
            <w:szCs w:val="20"/>
          </w:rPr>
          <w:delText xml:space="preserve">does </w:delText>
        </w:r>
      </w:del>
      <w:ins w:id="128" w:author="Dylan Townsend" w:date="2017-06-13T15:56:00Z">
        <w:r w:rsidR="003F4E3C">
          <w:rPr>
            <w:color w:val="auto"/>
            <w:sz w:val="20"/>
            <w:szCs w:val="20"/>
          </w:rPr>
          <w:t>Impact Assessment</w:t>
        </w:r>
      </w:ins>
      <w:del w:id="129" w:author="Dylan Townsend" w:date="2017-06-13T15:56:00Z">
        <w:r w:rsidDel="003F4E3C">
          <w:rPr>
            <w:color w:val="auto"/>
            <w:sz w:val="20"/>
            <w:szCs w:val="20"/>
          </w:rPr>
          <w:delText>not impact consumers.</w:delText>
        </w:r>
      </w:del>
    </w:p>
    <w:p w14:paraId="2F0024D6" w14:textId="77777777" w:rsidR="00586BD1" w:rsidRPr="00EB32BB" w:rsidRDefault="00586BD1" w:rsidP="00327CE7">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lastRenderedPageBreak/>
        <w:t>Environmental Impacts</w:t>
      </w:r>
    </w:p>
    <w:p w14:paraId="3391E97A" w14:textId="77777777" w:rsidR="00586BD1" w:rsidRPr="0041741F" w:rsidRDefault="00586BD1" w:rsidP="00327CE7">
      <w:pPr>
        <w:pStyle w:val="Heading2"/>
        <w:keepNext w:val="0"/>
        <w:numPr>
          <w:ilvl w:val="1"/>
          <w:numId w:val="14"/>
        </w:numPr>
        <w:spacing w:before="240" w:after="60" w:line="360" w:lineRule="auto"/>
        <w:rPr>
          <w:color w:val="auto"/>
          <w:sz w:val="20"/>
          <w:szCs w:val="20"/>
        </w:rPr>
      </w:pPr>
      <w:r w:rsidRPr="0041741F">
        <w:rPr>
          <w:color w:val="auto"/>
          <w:sz w:val="20"/>
          <w:szCs w:val="20"/>
        </w:rPr>
        <w:t xml:space="preserve">In accordance with DCUSA Clause 11.14.6, the </w:t>
      </w:r>
      <w:r>
        <w:rPr>
          <w:color w:val="auto"/>
          <w:sz w:val="20"/>
          <w:szCs w:val="20"/>
        </w:rPr>
        <w:t xml:space="preserve">proposer </w:t>
      </w:r>
      <w:r w:rsidRPr="0041741F">
        <w:rPr>
          <w:color w:val="auto"/>
          <w:sz w:val="20"/>
          <w:szCs w:val="20"/>
        </w:rPr>
        <w:t xml:space="preserve">assessed whether there would be a material impact on greenhouse gas emissions if DCP </w:t>
      </w:r>
      <w:r w:rsidR="00455943">
        <w:rPr>
          <w:color w:val="auto"/>
          <w:sz w:val="20"/>
          <w:szCs w:val="20"/>
        </w:rPr>
        <w:t>291</w:t>
      </w:r>
      <w:r w:rsidR="00C80BD9">
        <w:rPr>
          <w:color w:val="auto"/>
          <w:sz w:val="20"/>
          <w:szCs w:val="20"/>
        </w:rPr>
        <w:t xml:space="preserve"> </w:t>
      </w:r>
      <w:r w:rsidRPr="0041741F">
        <w:rPr>
          <w:color w:val="auto"/>
          <w:sz w:val="20"/>
          <w:szCs w:val="20"/>
        </w:rPr>
        <w:t xml:space="preserve">were implemented. The </w:t>
      </w:r>
      <w:r>
        <w:rPr>
          <w:color w:val="auto"/>
          <w:sz w:val="20"/>
          <w:szCs w:val="20"/>
        </w:rPr>
        <w:t>proposer</w:t>
      </w:r>
      <w:r w:rsidRPr="0041741F">
        <w:rPr>
          <w:color w:val="auto"/>
          <w:sz w:val="20"/>
          <w:szCs w:val="20"/>
        </w:rPr>
        <w:t xml:space="preserve"> did not identify any material impact on greenhouse gas emissions from the implementation of this CP.</w:t>
      </w:r>
    </w:p>
    <w:p w14:paraId="7FB6CEF3" w14:textId="77777777" w:rsidR="00B52063" w:rsidRPr="00B52063" w:rsidRDefault="00B52063" w:rsidP="00327CE7">
      <w:pPr>
        <w:pStyle w:val="Heading4"/>
        <w:keepNext w:val="0"/>
        <w:keepLines w:val="0"/>
        <w:spacing w:before="240"/>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232E341E" w14:textId="77777777" w:rsidR="002733C1" w:rsidRPr="002733C1" w:rsidRDefault="002733C1" w:rsidP="00327CE7">
      <w:pPr>
        <w:pStyle w:val="Heading2"/>
        <w:keepNext w:val="0"/>
        <w:numPr>
          <w:ilvl w:val="1"/>
          <w:numId w:val="14"/>
        </w:numPr>
        <w:spacing w:before="240" w:after="60" w:line="360" w:lineRule="auto"/>
        <w:rPr>
          <w:rFonts w:cs="Times New Roman"/>
          <w:bCs w:val="0"/>
          <w:iCs w:val="0"/>
          <w:color w:val="auto"/>
          <w:sz w:val="20"/>
          <w:szCs w:val="24"/>
        </w:rPr>
      </w:pPr>
      <w:r w:rsidRPr="002733C1">
        <w:rPr>
          <w:rFonts w:cs="Times New Roman"/>
          <w:bCs w:val="0"/>
          <w:iCs w:val="0"/>
          <w:color w:val="auto"/>
          <w:sz w:val="20"/>
          <w:szCs w:val="24"/>
        </w:rPr>
        <w:t>Ofgem has been fully engaged thro</w:t>
      </w:r>
      <w:r w:rsidR="00291586">
        <w:rPr>
          <w:rFonts w:cs="Times New Roman"/>
          <w:bCs w:val="0"/>
          <w:iCs w:val="0"/>
          <w:color w:val="auto"/>
          <w:sz w:val="20"/>
          <w:szCs w:val="24"/>
        </w:rPr>
        <w:t>u</w:t>
      </w:r>
      <w:r w:rsidR="00335479">
        <w:rPr>
          <w:rFonts w:cs="Times New Roman"/>
          <w:bCs w:val="0"/>
          <w:iCs w:val="0"/>
          <w:color w:val="auto"/>
          <w:sz w:val="20"/>
          <w:szCs w:val="24"/>
        </w:rPr>
        <w:t xml:space="preserve">ghout the development of DCP </w:t>
      </w:r>
      <w:r w:rsidR="00455943">
        <w:rPr>
          <w:rFonts w:cs="Times New Roman"/>
          <w:bCs w:val="0"/>
          <w:iCs w:val="0"/>
          <w:color w:val="auto"/>
          <w:sz w:val="20"/>
          <w:szCs w:val="24"/>
        </w:rPr>
        <w:t>291</w:t>
      </w:r>
      <w:r w:rsidRPr="002733C1">
        <w:rPr>
          <w:rFonts w:cs="Times New Roman"/>
          <w:bCs w:val="0"/>
          <w:iCs w:val="0"/>
          <w:color w:val="auto"/>
          <w:sz w:val="20"/>
          <w:szCs w:val="24"/>
        </w:rPr>
        <w:t xml:space="preserve"> as a</w:t>
      </w:r>
      <w:r w:rsidR="00335479">
        <w:rPr>
          <w:rFonts w:cs="Times New Roman"/>
          <w:bCs w:val="0"/>
          <w:iCs w:val="0"/>
          <w:color w:val="auto"/>
          <w:sz w:val="20"/>
          <w:szCs w:val="24"/>
        </w:rPr>
        <w:t>n observer on</w:t>
      </w:r>
      <w:r w:rsidRPr="002733C1">
        <w:rPr>
          <w:rFonts w:cs="Times New Roman"/>
          <w:bCs w:val="0"/>
          <w:iCs w:val="0"/>
          <w:color w:val="auto"/>
          <w:sz w:val="20"/>
          <w:szCs w:val="24"/>
        </w:rPr>
        <w:t xml:space="preserve"> the Working Group.</w:t>
      </w:r>
    </w:p>
    <w:p w14:paraId="3E9235D8" w14:textId="77777777" w:rsidR="00450385" w:rsidRPr="00EB32BB" w:rsidRDefault="00C31A20" w:rsidP="00327CE7">
      <w:pPr>
        <w:pStyle w:val="Heading02"/>
        <w:keepNext w:val="0"/>
        <w:numPr>
          <w:ilvl w:val="0"/>
          <w:numId w:val="14"/>
        </w:numPr>
        <w:rPr>
          <w:noProof/>
        </w:rPr>
      </w:pPr>
      <w:bookmarkStart w:id="130" w:name="_Toc318962140"/>
      <w:bookmarkStart w:id="131" w:name="_Toc453107803"/>
      <w:bookmarkStart w:id="132" w:name="_Toc484551982"/>
      <w:r w:rsidRPr="00EB32BB">
        <w:rPr>
          <w:noProof/>
        </w:rPr>
        <w:t>Imple</w:t>
      </w:r>
      <w:r w:rsidR="00461C2F" w:rsidRPr="00EB32BB">
        <w:rPr>
          <w:noProof/>
        </w:rPr>
        <w:t>me</w:t>
      </w:r>
      <w:r w:rsidRPr="00EB32BB">
        <w:rPr>
          <w:noProof/>
        </w:rPr>
        <w:t>ntation</w:t>
      </w:r>
      <w:bookmarkEnd w:id="130"/>
      <w:bookmarkEnd w:id="131"/>
      <w:bookmarkEnd w:id="132"/>
    </w:p>
    <w:p w14:paraId="0A287C3C" w14:textId="77777777" w:rsidR="00B708FB" w:rsidRPr="002733C1" w:rsidRDefault="00B708FB" w:rsidP="00327CE7">
      <w:pPr>
        <w:pStyle w:val="Heading2"/>
        <w:keepNext w:val="0"/>
        <w:numPr>
          <w:ilvl w:val="1"/>
          <w:numId w:val="14"/>
        </w:numPr>
        <w:spacing w:before="240" w:after="60" w:line="360" w:lineRule="auto"/>
        <w:rPr>
          <w:rFonts w:cs="Times New Roman"/>
          <w:bCs w:val="0"/>
          <w:iCs w:val="0"/>
          <w:color w:val="auto"/>
          <w:sz w:val="20"/>
          <w:szCs w:val="24"/>
        </w:rPr>
      </w:pPr>
      <w:r w:rsidRPr="00C80BD9">
        <w:rPr>
          <w:rFonts w:cs="Times New Roman"/>
          <w:bCs w:val="0"/>
          <w:iCs w:val="0"/>
          <w:color w:val="auto"/>
          <w:sz w:val="20"/>
          <w:szCs w:val="24"/>
        </w:rPr>
        <w:t xml:space="preserve">The proposed implementation date for DCP </w:t>
      </w:r>
      <w:r w:rsidR="00E54184">
        <w:rPr>
          <w:rFonts w:cs="Times New Roman"/>
          <w:bCs w:val="0"/>
          <w:iCs w:val="0"/>
          <w:color w:val="auto"/>
          <w:sz w:val="20"/>
          <w:szCs w:val="24"/>
        </w:rPr>
        <w:t>291</w:t>
      </w:r>
      <w:r w:rsidR="003C3301" w:rsidRPr="00C80BD9">
        <w:rPr>
          <w:rFonts w:cs="Times New Roman"/>
          <w:bCs w:val="0"/>
          <w:iCs w:val="0"/>
          <w:color w:val="auto"/>
          <w:sz w:val="20"/>
          <w:szCs w:val="24"/>
        </w:rPr>
        <w:t xml:space="preserve"> is </w:t>
      </w:r>
      <w:r w:rsidR="00E54184">
        <w:rPr>
          <w:rFonts w:cs="Times New Roman"/>
          <w:bCs w:val="0"/>
          <w:iCs w:val="0"/>
          <w:color w:val="auto"/>
          <w:sz w:val="20"/>
          <w:szCs w:val="24"/>
        </w:rPr>
        <w:t>1 April 2019</w:t>
      </w:r>
      <w:r w:rsidR="003C3301" w:rsidRPr="00C80BD9">
        <w:rPr>
          <w:rFonts w:cs="Times New Roman"/>
          <w:bCs w:val="0"/>
          <w:iCs w:val="0"/>
          <w:color w:val="auto"/>
          <w:sz w:val="20"/>
          <w:szCs w:val="24"/>
        </w:rPr>
        <w:t xml:space="preserve">. </w:t>
      </w:r>
    </w:p>
    <w:p w14:paraId="4E32B854" w14:textId="77777777" w:rsidR="00CC0C7A" w:rsidRPr="00EB32BB" w:rsidRDefault="00CC0C7A" w:rsidP="00327CE7">
      <w:pPr>
        <w:pStyle w:val="Heading02"/>
        <w:keepNext w:val="0"/>
        <w:numPr>
          <w:ilvl w:val="0"/>
          <w:numId w:val="14"/>
        </w:numPr>
      </w:pPr>
      <w:bookmarkStart w:id="133" w:name="_Toc484551983"/>
      <w:r>
        <w:t>Consultation Questions</w:t>
      </w:r>
      <w:bookmarkEnd w:id="133"/>
    </w:p>
    <w:p w14:paraId="0AD640A4" w14:textId="77777777" w:rsidR="002733C1"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The Working Group is seeking industry views on the following consultation questions:</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72"/>
        <w:gridCol w:w="8364"/>
      </w:tblGrid>
      <w:tr w:rsidR="00AD59E1" w:rsidRPr="00AD59E1" w14:paraId="0830787F" w14:textId="77777777" w:rsidTr="00D850CE">
        <w:tc>
          <w:tcPr>
            <w:tcW w:w="0" w:type="auto"/>
            <w:shd w:val="clear" w:color="auto" w:fill="008576"/>
          </w:tcPr>
          <w:p w14:paraId="587A8A0D" w14:textId="77777777" w:rsidR="00AD59E1" w:rsidRPr="00AD59E1" w:rsidRDefault="00AD59E1" w:rsidP="00327CE7">
            <w:pPr>
              <w:rPr>
                <w:b/>
                <w:color w:val="FFFFFF"/>
              </w:rPr>
            </w:pPr>
            <w:r w:rsidRPr="00AD59E1">
              <w:rPr>
                <w:b/>
                <w:color w:val="FFFFFF"/>
              </w:rPr>
              <w:t>Number</w:t>
            </w:r>
          </w:p>
        </w:tc>
        <w:tc>
          <w:tcPr>
            <w:tcW w:w="0" w:type="auto"/>
            <w:shd w:val="clear" w:color="auto" w:fill="008576"/>
          </w:tcPr>
          <w:p w14:paraId="700EF095" w14:textId="77777777" w:rsidR="00AD59E1" w:rsidRPr="00AD59E1" w:rsidRDefault="00AD59E1" w:rsidP="00327CE7">
            <w:pPr>
              <w:rPr>
                <w:b/>
                <w:color w:val="FFFFFF"/>
              </w:rPr>
            </w:pPr>
            <w:r w:rsidRPr="00AD59E1">
              <w:rPr>
                <w:b/>
                <w:color w:val="FFFFFF"/>
              </w:rPr>
              <w:t>Questions</w:t>
            </w:r>
          </w:p>
        </w:tc>
      </w:tr>
      <w:tr w:rsidR="00E54184" w:rsidRPr="00AD59E1" w14:paraId="59BE231D" w14:textId="77777777" w:rsidTr="00EE7124">
        <w:tc>
          <w:tcPr>
            <w:tcW w:w="0" w:type="auto"/>
            <w:shd w:val="clear" w:color="auto" w:fill="auto"/>
          </w:tcPr>
          <w:p w14:paraId="468B570F" w14:textId="77777777" w:rsidR="00E54184" w:rsidRPr="00AD59E1" w:rsidRDefault="00E54184" w:rsidP="00327CE7">
            <w:pPr>
              <w:numPr>
                <w:ilvl w:val="0"/>
                <w:numId w:val="29"/>
              </w:numPr>
              <w:rPr>
                <w:rFonts w:cs="Arial"/>
                <w:szCs w:val="20"/>
              </w:rPr>
            </w:pPr>
          </w:p>
        </w:tc>
        <w:tc>
          <w:tcPr>
            <w:tcW w:w="0" w:type="auto"/>
            <w:shd w:val="clear" w:color="auto" w:fill="auto"/>
            <w:vAlign w:val="center"/>
          </w:tcPr>
          <w:p w14:paraId="6A97B9C1" w14:textId="77777777" w:rsidR="00E54184" w:rsidRPr="00475648" w:rsidRDefault="00E54184" w:rsidP="00327CE7">
            <w:pPr>
              <w:spacing w:before="60" w:after="60"/>
              <w:rPr>
                <w:szCs w:val="20"/>
              </w:rPr>
            </w:pPr>
            <w:r w:rsidRPr="00475648">
              <w:rPr>
                <w:szCs w:val="20"/>
              </w:rPr>
              <w:t>Do</w:t>
            </w:r>
            <w:r>
              <w:rPr>
                <w:szCs w:val="20"/>
              </w:rPr>
              <w:t xml:space="preserve"> you understand the intent of DCP 291?</w:t>
            </w:r>
          </w:p>
        </w:tc>
      </w:tr>
      <w:tr w:rsidR="00E54184" w:rsidRPr="00AD59E1" w14:paraId="31D5AF20" w14:textId="77777777" w:rsidTr="00EE7124">
        <w:tc>
          <w:tcPr>
            <w:tcW w:w="0" w:type="auto"/>
            <w:shd w:val="clear" w:color="auto" w:fill="auto"/>
          </w:tcPr>
          <w:p w14:paraId="6E55EEFE" w14:textId="77777777" w:rsidR="00E54184" w:rsidRPr="00AD59E1" w:rsidRDefault="00E54184" w:rsidP="00327CE7">
            <w:pPr>
              <w:numPr>
                <w:ilvl w:val="0"/>
                <w:numId w:val="29"/>
              </w:numPr>
              <w:rPr>
                <w:rFonts w:cs="Arial"/>
                <w:szCs w:val="20"/>
              </w:rPr>
            </w:pPr>
          </w:p>
        </w:tc>
        <w:tc>
          <w:tcPr>
            <w:tcW w:w="0" w:type="auto"/>
            <w:shd w:val="clear" w:color="auto" w:fill="auto"/>
            <w:vAlign w:val="center"/>
          </w:tcPr>
          <w:p w14:paraId="71BE6FD8" w14:textId="77777777" w:rsidR="00E54184" w:rsidRPr="00475648" w:rsidRDefault="00E54184" w:rsidP="00327CE7">
            <w:pPr>
              <w:spacing w:before="60" w:after="60"/>
              <w:rPr>
                <w:szCs w:val="20"/>
              </w:rPr>
            </w:pPr>
            <w:r w:rsidRPr="00475648">
              <w:rPr>
                <w:szCs w:val="20"/>
              </w:rPr>
              <w:t>Are you s</w:t>
            </w:r>
            <w:r>
              <w:rPr>
                <w:szCs w:val="20"/>
              </w:rPr>
              <w:t>upportive of the principles of DCP 291</w:t>
            </w:r>
            <w:r w:rsidRPr="00475648">
              <w:rPr>
                <w:szCs w:val="20"/>
              </w:rPr>
              <w:t>?</w:t>
            </w:r>
          </w:p>
        </w:tc>
      </w:tr>
      <w:tr w:rsidR="00E54184" w:rsidRPr="00AD59E1" w14:paraId="410FD6F5" w14:textId="77777777" w:rsidTr="00EE7124">
        <w:tc>
          <w:tcPr>
            <w:tcW w:w="0" w:type="auto"/>
            <w:shd w:val="clear" w:color="auto" w:fill="auto"/>
          </w:tcPr>
          <w:p w14:paraId="6DAC29A0" w14:textId="77777777" w:rsidR="00E54184" w:rsidRPr="00AD59E1" w:rsidRDefault="00E54184" w:rsidP="00327CE7">
            <w:pPr>
              <w:numPr>
                <w:ilvl w:val="0"/>
                <w:numId w:val="29"/>
              </w:numPr>
              <w:rPr>
                <w:rFonts w:cs="Arial"/>
                <w:szCs w:val="20"/>
              </w:rPr>
            </w:pPr>
          </w:p>
        </w:tc>
        <w:tc>
          <w:tcPr>
            <w:tcW w:w="0" w:type="auto"/>
            <w:shd w:val="clear" w:color="auto" w:fill="auto"/>
            <w:vAlign w:val="center"/>
          </w:tcPr>
          <w:p w14:paraId="00C5D883" w14:textId="41B7858E" w:rsidR="00E54184" w:rsidRPr="00475648" w:rsidRDefault="00E54184" w:rsidP="00327CE7">
            <w:pPr>
              <w:spacing w:before="60" w:after="60"/>
              <w:rPr>
                <w:szCs w:val="20"/>
              </w:rPr>
            </w:pPr>
            <w:del w:id="134" w:author="Dylan Townsend" w:date="2017-06-13T15:59:00Z">
              <w:r w:rsidRPr="00475648" w:rsidDel="003F4E3C">
                <w:rPr>
                  <w:szCs w:val="20"/>
                </w:rPr>
                <w:delText>Do you have any comments on the draft legal text?</w:delText>
              </w:r>
            </w:del>
          </w:p>
        </w:tc>
      </w:tr>
      <w:tr w:rsidR="007917E9" w:rsidRPr="00AD59E1" w14:paraId="79C5ABE8" w14:textId="77777777" w:rsidTr="00D850CE">
        <w:tc>
          <w:tcPr>
            <w:tcW w:w="0" w:type="auto"/>
            <w:shd w:val="clear" w:color="auto" w:fill="auto"/>
          </w:tcPr>
          <w:p w14:paraId="17B645C8" w14:textId="77777777" w:rsidR="007917E9" w:rsidRPr="00AD59E1" w:rsidRDefault="007917E9" w:rsidP="00327CE7">
            <w:pPr>
              <w:numPr>
                <w:ilvl w:val="0"/>
                <w:numId w:val="29"/>
              </w:numPr>
              <w:rPr>
                <w:rFonts w:cs="Arial"/>
                <w:szCs w:val="20"/>
              </w:rPr>
            </w:pPr>
          </w:p>
        </w:tc>
        <w:tc>
          <w:tcPr>
            <w:tcW w:w="0" w:type="auto"/>
            <w:shd w:val="clear" w:color="auto" w:fill="auto"/>
          </w:tcPr>
          <w:p w14:paraId="469FC141" w14:textId="77777777" w:rsidR="007917E9" w:rsidRDefault="007917E9" w:rsidP="00327CE7">
            <w:pPr>
              <w:widowControl w:val="0"/>
              <w:spacing w:line="360" w:lineRule="auto"/>
              <w:jc w:val="both"/>
              <w:outlineLvl w:val="1"/>
              <w:rPr>
                <w:rFonts w:cs="Arial"/>
                <w:bCs/>
                <w:iCs/>
                <w:szCs w:val="20"/>
              </w:rPr>
            </w:pPr>
            <w:r w:rsidRPr="00AD59E1">
              <w:rPr>
                <w:rFonts w:cs="Arial"/>
                <w:szCs w:val="20"/>
              </w:rPr>
              <w:t>Do you have any comments on the proposed legal text</w:t>
            </w:r>
            <w:r w:rsidR="00E54184">
              <w:rPr>
                <w:rFonts w:cs="Arial"/>
                <w:szCs w:val="20"/>
              </w:rPr>
              <w:t xml:space="preserve"> for DCP 2</w:t>
            </w:r>
            <w:r w:rsidR="00B43F40">
              <w:rPr>
                <w:rFonts w:cs="Arial"/>
                <w:szCs w:val="20"/>
              </w:rPr>
              <w:t>9</w:t>
            </w:r>
            <w:r w:rsidR="00E54184">
              <w:rPr>
                <w:rFonts w:cs="Arial"/>
                <w:szCs w:val="20"/>
              </w:rPr>
              <w:t>1</w:t>
            </w:r>
            <w:r w:rsidRPr="00AD59E1">
              <w:rPr>
                <w:rFonts w:cs="Arial"/>
                <w:szCs w:val="20"/>
              </w:rPr>
              <w:t>?</w:t>
            </w:r>
          </w:p>
        </w:tc>
      </w:tr>
      <w:tr w:rsidR="00AD59E1" w:rsidRPr="00AD59E1" w14:paraId="4298CC6D" w14:textId="77777777" w:rsidTr="00D850CE">
        <w:tc>
          <w:tcPr>
            <w:tcW w:w="0" w:type="auto"/>
            <w:shd w:val="clear" w:color="auto" w:fill="auto"/>
          </w:tcPr>
          <w:p w14:paraId="2F60E68F" w14:textId="77777777" w:rsidR="00AD59E1" w:rsidRPr="00AD59E1" w:rsidRDefault="00AD59E1" w:rsidP="00327CE7">
            <w:pPr>
              <w:numPr>
                <w:ilvl w:val="0"/>
                <w:numId w:val="29"/>
              </w:numPr>
              <w:rPr>
                <w:rFonts w:cs="Arial"/>
                <w:szCs w:val="20"/>
              </w:rPr>
            </w:pPr>
          </w:p>
        </w:tc>
        <w:tc>
          <w:tcPr>
            <w:tcW w:w="0" w:type="auto"/>
            <w:shd w:val="clear" w:color="auto" w:fill="auto"/>
          </w:tcPr>
          <w:p w14:paraId="3379B86B" w14:textId="1BAD6D81" w:rsidR="00AD59E1" w:rsidRPr="00AD59E1" w:rsidRDefault="00AD59E1" w:rsidP="00327CE7">
            <w:pPr>
              <w:spacing w:line="360" w:lineRule="auto"/>
              <w:jc w:val="both"/>
              <w:rPr>
                <w:rFonts w:cs="Arial"/>
                <w:szCs w:val="20"/>
              </w:rPr>
            </w:pPr>
            <w:r w:rsidRPr="00AD59E1">
              <w:rPr>
                <w:rFonts w:cs="Arial"/>
                <w:szCs w:val="20"/>
              </w:rPr>
              <w:t xml:space="preserve">Which DCUSA </w:t>
            </w:r>
            <w:del w:id="135" w:author="Dylan Townsend" w:date="2017-06-13T15:59:00Z">
              <w:r w:rsidDel="003F4E3C">
                <w:rPr>
                  <w:rFonts w:cs="Arial"/>
                  <w:szCs w:val="20"/>
                </w:rPr>
                <w:delText xml:space="preserve">General </w:delText>
              </w:r>
            </w:del>
            <w:ins w:id="136" w:author="Dylan Townsend" w:date="2017-06-13T15:59:00Z">
              <w:r w:rsidR="003F4E3C">
                <w:rPr>
                  <w:rFonts w:cs="Arial"/>
                  <w:szCs w:val="20"/>
                </w:rPr>
                <w:t xml:space="preserve">Charging </w:t>
              </w:r>
            </w:ins>
            <w:r w:rsidRPr="00AD59E1">
              <w:rPr>
                <w:rFonts w:cs="Arial"/>
                <w:szCs w:val="20"/>
              </w:rPr>
              <w:t>Objectives does the CP better facilitate? Please provide supporting comments.</w:t>
            </w:r>
          </w:p>
          <w:p w14:paraId="5FA4AAC0" w14:textId="77777777" w:rsidR="00AD59E1" w:rsidRPr="00AD59E1" w:rsidRDefault="00AD59E1" w:rsidP="00327CE7">
            <w:pPr>
              <w:numPr>
                <w:ilvl w:val="0"/>
                <w:numId w:val="28"/>
              </w:numPr>
              <w:spacing w:line="360" w:lineRule="auto"/>
              <w:ind w:left="603"/>
              <w:jc w:val="both"/>
              <w:rPr>
                <w:rFonts w:cs="Arial"/>
                <w:szCs w:val="20"/>
              </w:rPr>
            </w:pPr>
            <w:r w:rsidRPr="00AD59E1">
              <w:rPr>
                <w:rFonts w:cs="Arial"/>
                <w:szCs w:val="20"/>
              </w:rPr>
              <w:t>The development, maintenance and operation by the DNO Parties and IDNO Parties of efficient, co-ordinated, and economical Distribution Networks</w:t>
            </w:r>
          </w:p>
          <w:p w14:paraId="4B376556" w14:textId="77777777" w:rsidR="00AD59E1" w:rsidRPr="00AD59E1" w:rsidRDefault="00AD59E1" w:rsidP="00327CE7">
            <w:pPr>
              <w:numPr>
                <w:ilvl w:val="0"/>
                <w:numId w:val="28"/>
              </w:numPr>
              <w:spacing w:line="360" w:lineRule="auto"/>
              <w:ind w:left="603"/>
              <w:jc w:val="both"/>
              <w:rPr>
                <w:rFonts w:cs="Arial"/>
                <w:szCs w:val="20"/>
              </w:rPr>
            </w:pPr>
            <w:r w:rsidRPr="00AD59E1">
              <w:rPr>
                <w:rFonts w:cs="Arial"/>
                <w:szCs w:val="20"/>
              </w:rPr>
              <w:t>The facilitation of effective competition in the generation and supply of electricity and (so far as is consistent therewith) the promotion of such competition in the sale, distribution and purchase of electricity</w:t>
            </w:r>
          </w:p>
          <w:p w14:paraId="27376910" w14:textId="77777777" w:rsidR="00AD59E1" w:rsidRPr="00AD59E1" w:rsidRDefault="00AD59E1" w:rsidP="00327CE7">
            <w:pPr>
              <w:numPr>
                <w:ilvl w:val="0"/>
                <w:numId w:val="28"/>
              </w:numPr>
              <w:spacing w:line="360" w:lineRule="auto"/>
              <w:ind w:left="603"/>
              <w:jc w:val="both"/>
              <w:rPr>
                <w:rFonts w:cs="Arial"/>
                <w:szCs w:val="20"/>
              </w:rPr>
            </w:pPr>
            <w:r w:rsidRPr="00AD59E1">
              <w:rPr>
                <w:rFonts w:cs="Arial"/>
                <w:szCs w:val="20"/>
              </w:rPr>
              <w:t>The efficient discharge by the DNO Parties and IDNO Parties of obligations imposed upon them in their Distribution Licences</w:t>
            </w:r>
          </w:p>
          <w:p w14:paraId="13C655F8" w14:textId="77777777" w:rsidR="00AD59E1" w:rsidRPr="00AD59E1" w:rsidRDefault="00AD59E1" w:rsidP="00327CE7">
            <w:pPr>
              <w:numPr>
                <w:ilvl w:val="0"/>
                <w:numId w:val="28"/>
              </w:numPr>
              <w:spacing w:line="360" w:lineRule="auto"/>
              <w:ind w:left="603"/>
              <w:jc w:val="both"/>
              <w:rPr>
                <w:rFonts w:cs="Arial"/>
                <w:szCs w:val="20"/>
              </w:rPr>
            </w:pPr>
            <w:r w:rsidRPr="00AD59E1">
              <w:rPr>
                <w:rFonts w:cs="Arial"/>
                <w:szCs w:val="20"/>
              </w:rPr>
              <w:t>The promotion of efficiency in the implementation and administration of this Agreement</w:t>
            </w:r>
          </w:p>
          <w:p w14:paraId="3ADCC5B0" w14:textId="77777777" w:rsidR="00AD59E1" w:rsidRPr="00AD59E1" w:rsidRDefault="00AD59E1" w:rsidP="00327CE7">
            <w:pPr>
              <w:numPr>
                <w:ilvl w:val="0"/>
                <w:numId w:val="28"/>
              </w:numPr>
              <w:spacing w:line="360" w:lineRule="auto"/>
              <w:ind w:left="603"/>
              <w:jc w:val="both"/>
              <w:rPr>
                <w:rFonts w:cs="Arial"/>
                <w:szCs w:val="20"/>
              </w:rPr>
            </w:pPr>
            <w:r w:rsidRPr="00AD59E1">
              <w:rPr>
                <w:rFonts w:cs="Arial"/>
                <w:szCs w:val="20"/>
              </w:rPr>
              <w:t>Compliance with the Regulation on Cross-Border Exchange in Electricity and any relevant legally binding decisions of the European Commission and/or the Agency for the Co-operation of Energy Regulators.</w:t>
            </w:r>
          </w:p>
        </w:tc>
      </w:tr>
      <w:tr w:rsidR="00AD59E1" w:rsidRPr="00AD59E1" w14:paraId="40288E06" w14:textId="77777777" w:rsidTr="00D850CE">
        <w:tc>
          <w:tcPr>
            <w:tcW w:w="0" w:type="auto"/>
            <w:shd w:val="clear" w:color="auto" w:fill="auto"/>
          </w:tcPr>
          <w:p w14:paraId="7AE7431E" w14:textId="77777777" w:rsidR="00AD59E1" w:rsidRPr="00AD59E1" w:rsidRDefault="00AD59E1" w:rsidP="00327CE7">
            <w:pPr>
              <w:numPr>
                <w:ilvl w:val="0"/>
                <w:numId w:val="29"/>
              </w:numPr>
              <w:rPr>
                <w:rFonts w:cs="Arial"/>
                <w:szCs w:val="20"/>
              </w:rPr>
            </w:pPr>
          </w:p>
        </w:tc>
        <w:tc>
          <w:tcPr>
            <w:tcW w:w="0" w:type="auto"/>
            <w:shd w:val="clear" w:color="auto" w:fill="auto"/>
          </w:tcPr>
          <w:p w14:paraId="1506C7B8" w14:textId="2807472A" w:rsidR="00DC3ADD" w:rsidRDefault="00AD59E1" w:rsidP="00327CE7">
            <w:pPr>
              <w:spacing w:beforeLines="120" w:before="288" w:afterLines="60" w:after="144" w:line="360" w:lineRule="auto"/>
              <w:jc w:val="both"/>
              <w:rPr>
                <w:rFonts w:cs="Arial"/>
                <w:szCs w:val="20"/>
              </w:rPr>
            </w:pPr>
            <w:r w:rsidRPr="00AD59E1">
              <w:rPr>
                <w:rFonts w:cs="Arial"/>
                <w:szCs w:val="20"/>
              </w:rPr>
              <w:t xml:space="preserve">Are you aware of any wider industry developments that may impact upon or be impacted by this CP? </w:t>
            </w:r>
            <w:ins w:id="137" w:author="Dylan Townsend" w:date="2017-06-13T16:01:00Z">
              <w:r w:rsidR="003F4E3C">
                <w:rPr>
                  <w:szCs w:val="20"/>
                </w:rPr>
                <w:t>Please provide rationale.</w:t>
              </w:r>
            </w:ins>
          </w:p>
        </w:tc>
      </w:tr>
      <w:tr w:rsidR="00E54184" w:rsidRPr="00AD59E1" w14:paraId="55F8595B" w14:textId="77777777" w:rsidTr="00D850CE">
        <w:tc>
          <w:tcPr>
            <w:tcW w:w="0" w:type="auto"/>
            <w:shd w:val="clear" w:color="auto" w:fill="auto"/>
          </w:tcPr>
          <w:p w14:paraId="6EDD4E26" w14:textId="77777777" w:rsidR="00E54184" w:rsidRPr="00AD59E1" w:rsidRDefault="00E54184" w:rsidP="00327CE7">
            <w:pPr>
              <w:numPr>
                <w:ilvl w:val="0"/>
                <w:numId w:val="29"/>
              </w:numPr>
              <w:rPr>
                <w:rFonts w:cs="Arial"/>
                <w:szCs w:val="20"/>
              </w:rPr>
            </w:pPr>
          </w:p>
        </w:tc>
        <w:tc>
          <w:tcPr>
            <w:tcW w:w="0" w:type="auto"/>
            <w:shd w:val="clear" w:color="auto" w:fill="auto"/>
          </w:tcPr>
          <w:p w14:paraId="3B0BFD11" w14:textId="77777777" w:rsidR="00E54184" w:rsidRPr="00AD59E1" w:rsidRDefault="00E54184" w:rsidP="00327CE7">
            <w:pPr>
              <w:spacing w:beforeLines="120" w:before="288" w:afterLines="60" w:after="144" w:line="360" w:lineRule="auto"/>
              <w:jc w:val="both"/>
              <w:rPr>
                <w:rFonts w:cs="Arial"/>
                <w:szCs w:val="20"/>
              </w:rPr>
            </w:pPr>
            <w:r w:rsidRPr="00475648">
              <w:rPr>
                <w:szCs w:val="20"/>
              </w:rPr>
              <w:t>Are you supportive of the pro</w:t>
            </w:r>
            <w:r>
              <w:rPr>
                <w:szCs w:val="20"/>
              </w:rPr>
              <w:t>posed implementation date of 01 April 2019?</w:t>
            </w:r>
          </w:p>
        </w:tc>
      </w:tr>
      <w:tr w:rsidR="00E54184" w:rsidRPr="00AD59E1" w14:paraId="193122AA" w14:textId="77777777" w:rsidTr="00D850CE">
        <w:tc>
          <w:tcPr>
            <w:tcW w:w="0" w:type="auto"/>
            <w:shd w:val="clear" w:color="auto" w:fill="auto"/>
          </w:tcPr>
          <w:p w14:paraId="3388CC47" w14:textId="77777777" w:rsidR="00E54184" w:rsidRPr="00AD59E1" w:rsidRDefault="00E54184" w:rsidP="00327CE7">
            <w:pPr>
              <w:numPr>
                <w:ilvl w:val="0"/>
                <w:numId w:val="29"/>
              </w:numPr>
              <w:rPr>
                <w:rFonts w:cs="Arial"/>
                <w:szCs w:val="20"/>
              </w:rPr>
            </w:pPr>
          </w:p>
        </w:tc>
        <w:tc>
          <w:tcPr>
            <w:tcW w:w="0" w:type="auto"/>
            <w:shd w:val="clear" w:color="auto" w:fill="auto"/>
          </w:tcPr>
          <w:p w14:paraId="22119FEE" w14:textId="77777777" w:rsidR="00E54184" w:rsidRPr="00AD59E1" w:rsidRDefault="00E54184" w:rsidP="00327CE7">
            <w:pPr>
              <w:spacing w:beforeLines="120" w:before="288" w:afterLines="60" w:after="144" w:line="360" w:lineRule="auto"/>
              <w:jc w:val="both"/>
              <w:rPr>
                <w:rFonts w:cs="Arial"/>
                <w:szCs w:val="20"/>
              </w:rPr>
            </w:pPr>
            <w:r w:rsidRPr="00475648">
              <w:rPr>
                <w:szCs w:val="20"/>
              </w:rPr>
              <w:t xml:space="preserve">Do you have any other comments </w:t>
            </w:r>
            <w:r>
              <w:rPr>
                <w:szCs w:val="20"/>
              </w:rPr>
              <w:t>on</w:t>
            </w:r>
            <w:r w:rsidRPr="00475648">
              <w:rPr>
                <w:szCs w:val="20"/>
              </w:rPr>
              <w:t xml:space="preserve"> </w:t>
            </w:r>
            <w:r>
              <w:rPr>
                <w:szCs w:val="20"/>
              </w:rPr>
              <w:t>DCP 291?</w:t>
            </w:r>
          </w:p>
        </w:tc>
      </w:tr>
      <w:tr w:rsidR="00723457" w:rsidRPr="00AD59E1" w14:paraId="2D9ABD4C" w14:textId="77777777" w:rsidTr="00D850CE">
        <w:tc>
          <w:tcPr>
            <w:tcW w:w="0" w:type="auto"/>
            <w:shd w:val="clear" w:color="auto" w:fill="auto"/>
          </w:tcPr>
          <w:p w14:paraId="5D577D08" w14:textId="7547D661" w:rsidR="00723457" w:rsidRPr="00AD59E1" w:rsidRDefault="00723457" w:rsidP="00327CE7">
            <w:pPr>
              <w:numPr>
                <w:ilvl w:val="0"/>
                <w:numId w:val="29"/>
              </w:numPr>
              <w:rPr>
                <w:rFonts w:cs="Arial"/>
                <w:szCs w:val="20"/>
              </w:rPr>
            </w:pPr>
          </w:p>
        </w:tc>
        <w:tc>
          <w:tcPr>
            <w:tcW w:w="0" w:type="auto"/>
            <w:shd w:val="clear" w:color="auto" w:fill="auto"/>
          </w:tcPr>
          <w:p w14:paraId="00649452" w14:textId="6B55B090" w:rsidR="00723457" w:rsidRPr="00475648" w:rsidRDefault="00723457" w:rsidP="00327CE7">
            <w:pPr>
              <w:spacing w:beforeLines="120" w:before="288" w:afterLines="60" w:after="144" w:line="360" w:lineRule="auto"/>
              <w:jc w:val="both"/>
              <w:rPr>
                <w:szCs w:val="20"/>
              </w:rPr>
            </w:pPr>
            <w:r>
              <w:rPr>
                <w:szCs w:val="20"/>
              </w:rPr>
              <w:t>Noting the Ofgem decision letter from 2012, do you believe that the reasons for rejection are still relevant? Please provide rationale.</w:t>
            </w:r>
          </w:p>
        </w:tc>
      </w:tr>
      <w:tr w:rsidR="00723457" w:rsidRPr="00AD59E1" w14:paraId="1CD28EB0" w14:textId="77777777" w:rsidTr="00D850CE">
        <w:tc>
          <w:tcPr>
            <w:tcW w:w="0" w:type="auto"/>
            <w:shd w:val="clear" w:color="auto" w:fill="auto"/>
          </w:tcPr>
          <w:p w14:paraId="47A1B63C" w14:textId="77777777" w:rsidR="00723457" w:rsidRPr="00AD59E1" w:rsidRDefault="00723457" w:rsidP="00327CE7">
            <w:pPr>
              <w:numPr>
                <w:ilvl w:val="0"/>
                <w:numId w:val="29"/>
              </w:numPr>
              <w:rPr>
                <w:rFonts w:cs="Arial"/>
                <w:szCs w:val="20"/>
              </w:rPr>
            </w:pPr>
          </w:p>
        </w:tc>
        <w:tc>
          <w:tcPr>
            <w:tcW w:w="0" w:type="auto"/>
            <w:shd w:val="clear" w:color="auto" w:fill="auto"/>
          </w:tcPr>
          <w:p w14:paraId="21D8FF9B" w14:textId="220D26A6" w:rsidR="00723457" w:rsidRDefault="00723457" w:rsidP="00327CE7">
            <w:pPr>
              <w:spacing w:beforeLines="120" w:before="288" w:afterLines="60" w:after="144" w:line="360" w:lineRule="auto"/>
              <w:jc w:val="both"/>
              <w:rPr>
                <w:szCs w:val="20"/>
              </w:rPr>
            </w:pPr>
            <w:del w:id="138" w:author="Dylan Townsend" w:date="2017-06-13T16:00:00Z">
              <w:r w:rsidDel="003F4E3C">
                <w:rPr>
                  <w:szCs w:val="20"/>
                </w:rPr>
                <w:delText>Do you agree with the Working Group assessment of how this CP will interact with DCP</w:delText>
              </w:r>
              <w:r w:rsidR="009D57A2" w:rsidDel="003F4E3C">
                <w:rPr>
                  <w:szCs w:val="20"/>
                </w:rPr>
                <w:delText xml:space="preserve"> 268, DCP</w:delText>
              </w:r>
              <w:r w:rsidDel="003F4E3C">
                <w:rPr>
                  <w:szCs w:val="20"/>
                </w:rPr>
                <w:delText xml:space="preserve"> 283 and DCP 287? </w:delText>
              </w:r>
              <w:r w:rsidR="009D57A2" w:rsidDel="003F4E3C">
                <w:rPr>
                  <w:szCs w:val="20"/>
                </w:rPr>
                <w:delText xml:space="preserve">Do you believe that there are any other DCUSA CPs that will interact with this proposal? </w:delText>
              </w:r>
              <w:r w:rsidDel="003F4E3C">
                <w:rPr>
                  <w:szCs w:val="20"/>
                </w:rPr>
                <w:delText xml:space="preserve">Please provide rationale. </w:delText>
              </w:r>
            </w:del>
          </w:p>
        </w:tc>
      </w:tr>
      <w:tr w:rsidR="00F12AC7" w:rsidRPr="00AD59E1" w14:paraId="559F13A3" w14:textId="77777777" w:rsidTr="00D850CE">
        <w:tc>
          <w:tcPr>
            <w:tcW w:w="0" w:type="auto"/>
            <w:shd w:val="clear" w:color="auto" w:fill="auto"/>
          </w:tcPr>
          <w:p w14:paraId="616D8128" w14:textId="77777777" w:rsidR="00F12AC7" w:rsidRPr="00AD59E1" w:rsidRDefault="00F12AC7" w:rsidP="00327CE7">
            <w:pPr>
              <w:numPr>
                <w:ilvl w:val="0"/>
                <w:numId w:val="29"/>
              </w:numPr>
              <w:rPr>
                <w:rFonts w:cs="Arial"/>
                <w:szCs w:val="20"/>
              </w:rPr>
            </w:pPr>
          </w:p>
        </w:tc>
        <w:tc>
          <w:tcPr>
            <w:tcW w:w="0" w:type="auto"/>
            <w:shd w:val="clear" w:color="auto" w:fill="auto"/>
          </w:tcPr>
          <w:p w14:paraId="4100C555" w14:textId="72F6DFAC" w:rsidR="00F12AC7" w:rsidRDefault="00F12AC7" w:rsidP="00327CE7">
            <w:pPr>
              <w:spacing w:beforeLines="120" w:before="288" w:afterLines="60" w:after="144" w:line="360" w:lineRule="auto"/>
              <w:jc w:val="both"/>
              <w:rPr>
                <w:szCs w:val="20"/>
              </w:rPr>
            </w:pPr>
            <w:r>
              <w:rPr>
                <w:szCs w:val="20"/>
              </w:rPr>
              <w:t xml:space="preserve">Do you believe that intermittent generators should receive credits in the local network / nodal group and remote network / nodal group? Please provide rationale. </w:t>
            </w:r>
          </w:p>
        </w:tc>
      </w:tr>
    </w:tbl>
    <w:p w14:paraId="0D0B85E3" w14:textId="77777777" w:rsidR="00CC0C7A" w:rsidRPr="00CC0C7A"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should</w:t>
      </w:r>
      <w:r>
        <w:rPr>
          <w:rFonts w:cs="Times New Roman"/>
          <w:bCs w:val="0"/>
          <w:iCs w:val="0"/>
          <w:color w:val="auto"/>
          <w:sz w:val="20"/>
          <w:szCs w:val="24"/>
        </w:rPr>
        <w:t xml:space="preserve"> </w:t>
      </w:r>
      <w:r w:rsidR="00F11F92">
        <w:rPr>
          <w:rFonts w:cs="Times New Roman"/>
          <w:bCs w:val="0"/>
          <w:iCs w:val="0"/>
          <w:color w:val="auto"/>
          <w:sz w:val="20"/>
          <w:szCs w:val="24"/>
        </w:rPr>
        <w:t>be submitted using Attachment 1</w:t>
      </w:r>
      <w:r w:rsidRPr="00CC0C7A">
        <w:rPr>
          <w:rFonts w:cs="Times New Roman"/>
          <w:bCs w:val="0"/>
          <w:iCs w:val="0"/>
          <w:color w:val="auto"/>
          <w:sz w:val="20"/>
          <w:szCs w:val="24"/>
        </w:rPr>
        <w:t xml:space="preserve"> to dcusa@electralink.co.uk no later than, </w:t>
      </w:r>
      <w:r w:rsidR="00E54184">
        <w:rPr>
          <w:rFonts w:cs="Times New Roman"/>
          <w:b/>
          <w:bCs w:val="0"/>
          <w:iCs w:val="0"/>
          <w:color w:val="auto"/>
          <w:sz w:val="20"/>
          <w:szCs w:val="24"/>
        </w:rPr>
        <w:t>xx</w:t>
      </w:r>
      <w:r w:rsidR="00335479">
        <w:rPr>
          <w:rFonts w:cs="Times New Roman"/>
          <w:b/>
          <w:bCs w:val="0"/>
          <w:iCs w:val="0"/>
          <w:color w:val="auto"/>
          <w:sz w:val="20"/>
          <w:szCs w:val="24"/>
        </w:rPr>
        <w:t xml:space="preserve"> </w:t>
      </w:r>
      <w:proofErr w:type="spellStart"/>
      <w:r w:rsidR="00E54184">
        <w:rPr>
          <w:rFonts w:cs="Times New Roman"/>
          <w:b/>
          <w:bCs w:val="0"/>
          <w:iCs w:val="0"/>
          <w:color w:val="auto"/>
          <w:sz w:val="20"/>
          <w:szCs w:val="24"/>
        </w:rPr>
        <w:t>xxxx</w:t>
      </w:r>
      <w:proofErr w:type="spellEnd"/>
      <w:r w:rsidR="00335479">
        <w:rPr>
          <w:rFonts w:cs="Times New Roman"/>
          <w:b/>
          <w:bCs w:val="0"/>
          <w:iCs w:val="0"/>
          <w:color w:val="auto"/>
          <w:sz w:val="20"/>
          <w:szCs w:val="24"/>
        </w:rPr>
        <w:t xml:space="preserve"> 2017</w:t>
      </w:r>
      <w:r w:rsidR="006248E3">
        <w:rPr>
          <w:rFonts w:cs="Times New Roman"/>
          <w:bCs w:val="0"/>
          <w:iCs w:val="0"/>
          <w:color w:val="auto"/>
          <w:sz w:val="20"/>
          <w:szCs w:val="24"/>
        </w:rPr>
        <w:t>.</w:t>
      </w:r>
      <w:r w:rsidRPr="00CC0C7A">
        <w:rPr>
          <w:rFonts w:cs="Times New Roman"/>
          <w:bCs w:val="0"/>
          <w:iCs w:val="0"/>
          <w:color w:val="auto"/>
          <w:sz w:val="20"/>
          <w:szCs w:val="24"/>
        </w:rPr>
        <w:t xml:space="preserve"> </w:t>
      </w:r>
    </w:p>
    <w:p w14:paraId="0E1C1CCD" w14:textId="77777777" w:rsidR="00CC0C7A" w:rsidRPr="00CC0C7A" w:rsidRDefault="00CC0C7A" w:rsidP="00327CE7">
      <w:pPr>
        <w:pStyle w:val="Heading2"/>
        <w:keepNext w:val="0"/>
        <w:numPr>
          <w:ilvl w:val="1"/>
          <w:numId w:val="14"/>
        </w:numPr>
        <w:spacing w:before="240" w:after="60" w:line="360" w:lineRule="auto"/>
        <w:rPr>
          <w:rFonts w:cs="Times New Roman"/>
          <w:bCs w:val="0"/>
          <w:iCs w:val="0"/>
          <w:color w:val="auto"/>
          <w:sz w:val="20"/>
          <w:szCs w:val="24"/>
        </w:rPr>
      </w:pPr>
      <w:r w:rsidRPr="00CC0C7A">
        <w:rPr>
          <w:rFonts w:cs="Times New Roman"/>
          <w:bCs w:val="0"/>
          <w:iCs w:val="0"/>
          <w:color w:val="auto"/>
          <w:sz w:val="20"/>
          <w:szCs w:val="24"/>
        </w:rPr>
        <w:t>Responses, or any part thereof, can be provided in confidence. Parties are asked to clearly indicate any parts of a response that are to be treated confidentially.</w:t>
      </w:r>
    </w:p>
    <w:p w14:paraId="678994F3" w14:textId="77777777" w:rsidR="002733C1" w:rsidRPr="00D1342E" w:rsidRDefault="002733C1" w:rsidP="00327CE7">
      <w:pPr>
        <w:pStyle w:val="Heading4"/>
        <w:keepNext w:val="0"/>
        <w:keepLines w:val="0"/>
        <w:spacing w:before="240"/>
        <w:rPr>
          <w:rFonts w:ascii="Arial" w:eastAsia="Times New Roman" w:hAnsi="Arial" w:cs="Arial"/>
          <w:i w:val="0"/>
          <w:iCs w:val="0"/>
          <w:color w:val="008576"/>
          <w:sz w:val="24"/>
          <w:szCs w:val="28"/>
        </w:rPr>
      </w:pPr>
      <w:r w:rsidRPr="00D1342E">
        <w:rPr>
          <w:rFonts w:ascii="Arial" w:eastAsia="Times New Roman" w:hAnsi="Arial" w:cs="Arial"/>
          <w:i w:val="0"/>
          <w:iCs w:val="0"/>
          <w:color w:val="008576"/>
          <w:sz w:val="24"/>
          <w:szCs w:val="28"/>
        </w:rPr>
        <w:t xml:space="preserve">Attachments </w:t>
      </w:r>
    </w:p>
    <w:p w14:paraId="24241C20" w14:textId="77777777" w:rsidR="002733C1" w:rsidRDefault="00335479" w:rsidP="00327CE7">
      <w:pPr>
        <w:pStyle w:val="ListBullet2"/>
      </w:pPr>
      <w:r>
        <w:t xml:space="preserve">Attachment 1 – DCP </w:t>
      </w:r>
      <w:r w:rsidR="00E54184">
        <w:t>291</w:t>
      </w:r>
      <w:r w:rsidR="00D1342E">
        <w:t xml:space="preserve"> </w:t>
      </w:r>
      <w:r w:rsidR="002129EC">
        <w:t xml:space="preserve">Consultation </w:t>
      </w:r>
      <w:r w:rsidR="002E224D">
        <w:t xml:space="preserve">Response </w:t>
      </w:r>
      <w:r w:rsidR="00AD59E1">
        <w:t>Form</w:t>
      </w:r>
    </w:p>
    <w:p w14:paraId="1857B60B" w14:textId="77777777" w:rsidR="00C80BD9" w:rsidRPr="00DF3AFE" w:rsidRDefault="00C80BD9" w:rsidP="00327CE7">
      <w:pPr>
        <w:pStyle w:val="ListBullet2"/>
      </w:pPr>
    </w:p>
    <w:sectPr w:rsidR="00C80BD9" w:rsidRPr="00DF3AFE" w:rsidSect="006F19E3">
      <w:headerReference w:type="default" r:id="rId17"/>
      <w:footerReference w:type="default" r:id="rId18"/>
      <w:type w:val="continuous"/>
      <w:pgSz w:w="11906" w:h="16838"/>
      <w:pgMar w:top="1113"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 w:author="Dylan Townsend" w:date="2017-06-13T15:00:00Z" w:initials="DT">
    <w:p w14:paraId="560E312F" w14:textId="3BCB0D4E" w:rsidR="00692313" w:rsidRDefault="00692313">
      <w:pPr>
        <w:pStyle w:val="CommentText"/>
      </w:pPr>
      <w:r>
        <w:rPr>
          <w:rStyle w:val="CommentReference"/>
        </w:rPr>
        <w:annotationRef/>
      </w:r>
      <w:r>
        <w:t>Insert link to this</w:t>
      </w:r>
    </w:p>
  </w:comment>
  <w:comment w:id="22" w:author="Dylan Townsend" w:date="2017-06-13T16:08:00Z" w:initials="DT">
    <w:p w14:paraId="54E6395D" w14:textId="07F8EEF6" w:rsidR="0074688C" w:rsidRDefault="0074688C">
      <w:pPr>
        <w:pStyle w:val="CommentText"/>
      </w:pPr>
      <w:r>
        <w:rPr>
          <w:rStyle w:val="CommentReference"/>
        </w:rPr>
        <w:annotationRef/>
      </w:r>
      <w:r>
        <w:t>Input next steps for the Working Group</w:t>
      </w:r>
    </w:p>
  </w:comment>
  <w:comment w:id="55" w:author="Dylan Townsend" w:date="2017-06-13T15:18:00Z" w:initials="DT">
    <w:p w14:paraId="0805FAD0" w14:textId="173FAD49" w:rsidR="00D26944" w:rsidRDefault="00D26944">
      <w:pPr>
        <w:pStyle w:val="CommentText"/>
      </w:pPr>
      <w:r>
        <w:rPr>
          <w:rStyle w:val="CommentReference"/>
        </w:rPr>
        <w:annotationRef/>
      </w:r>
      <w:r>
        <w:t xml:space="preserve">(0 if) to be added to the start – check </w:t>
      </w:r>
    </w:p>
  </w:comment>
  <w:comment w:id="92" w:author="Dylan Townsend" w:date="2017-06-13T15:32:00Z" w:initials="DT">
    <w:p w14:paraId="394B0C47" w14:textId="09112819" w:rsidR="00370BD2" w:rsidRDefault="00370BD2">
      <w:pPr>
        <w:pStyle w:val="CommentText"/>
      </w:pPr>
      <w:r>
        <w:rPr>
          <w:rStyle w:val="CommentReference"/>
        </w:rPr>
        <w:annotationRef/>
      </w:r>
      <w:r>
        <w:t xml:space="preserve">AE to bring out the detail around ‘double </w:t>
      </w:r>
      <w:r w:rsidR="008F4F98">
        <w:t>charging</w:t>
      </w:r>
      <w:r>
        <w:t>’</w:t>
      </w:r>
    </w:p>
  </w:comment>
  <w:comment w:id="95" w:author="Dylan Townsend" w:date="2017-06-13T15:36:00Z" w:initials="DT">
    <w:p w14:paraId="5B211C4C" w14:textId="3A1E22B6" w:rsidR="00370BD2" w:rsidRDefault="00370BD2">
      <w:pPr>
        <w:pStyle w:val="CommentText"/>
      </w:pPr>
      <w:r>
        <w:rPr>
          <w:rStyle w:val="CommentReference"/>
        </w:rPr>
        <w:annotationRef/>
      </w:r>
      <w:r>
        <w:t>ElectraLink to add</w:t>
      </w:r>
    </w:p>
  </w:comment>
  <w:comment w:id="102" w:author="Dylan Townsend" w:date="2017-06-13T15:40:00Z" w:initials="DT">
    <w:p w14:paraId="3637CA0D" w14:textId="598FC17A" w:rsidR="00370BD2" w:rsidRDefault="00370BD2">
      <w:pPr>
        <w:pStyle w:val="CommentText"/>
      </w:pPr>
      <w:r>
        <w:rPr>
          <w:rStyle w:val="CommentReference"/>
        </w:rPr>
        <w:annotationRef/>
      </w:r>
      <w:r>
        <w:t>As described</w:t>
      </w:r>
    </w:p>
  </w:comment>
  <w:comment w:id="113" w:author="Dylan Townsend" w:date="2017-06-13T15:54:00Z" w:initials="DT">
    <w:p w14:paraId="2657E9D4" w14:textId="0FDD9417" w:rsidR="003F4E3C" w:rsidRDefault="003F4E3C">
      <w:pPr>
        <w:pStyle w:val="CommentText"/>
      </w:pPr>
      <w:r>
        <w:rPr>
          <w:rStyle w:val="CommentReference"/>
        </w:rPr>
        <w:annotationRef/>
      </w:r>
      <w:r>
        <w:t>Embed question</w:t>
      </w:r>
    </w:p>
  </w:comment>
  <w:comment w:id="119" w:author="Dylan Townsend" w:date="2017-06-13T15:54:00Z" w:initials="DT">
    <w:p w14:paraId="0E9AE770" w14:textId="17C4136B" w:rsidR="003F4E3C" w:rsidRDefault="003F4E3C">
      <w:pPr>
        <w:pStyle w:val="CommentText"/>
      </w:pPr>
      <w:r>
        <w:rPr>
          <w:rStyle w:val="CommentReference"/>
        </w:rPr>
        <w:annotationRef/>
      </w:r>
      <w:r>
        <w:t>Insert new objective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60E312F" w15:done="0"/>
  <w15:commentEx w15:paraId="54E6395D" w15:done="0"/>
  <w15:commentEx w15:paraId="0805FAD0" w15:done="0"/>
  <w15:commentEx w15:paraId="394B0C47" w15:done="0"/>
  <w15:commentEx w15:paraId="5B211C4C" w15:done="0"/>
  <w15:commentEx w15:paraId="3637CA0D" w15:done="0"/>
  <w15:commentEx w15:paraId="2657E9D4" w15:done="0"/>
  <w15:commentEx w15:paraId="0E9AE770"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A66259" w14:textId="77777777" w:rsidR="00EE7124" w:rsidRDefault="00EE7124">
      <w:pPr>
        <w:spacing w:line="240" w:lineRule="auto"/>
      </w:pPr>
      <w:r>
        <w:separator/>
      </w:r>
    </w:p>
    <w:p w14:paraId="0117DE68" w14:textId="77777777" w:rsidR="00EE7124" w:rsidRDefault="00EE7124"/>
  </w:endnote>
  <w:endnote w:type="continuationSeparator" w:id="0">
    <w:p w14:paraId="42DC73E7" w14:textId="77777777" w:rsidR="00EE7124" w:rsidRDefault="00EE7124">
      <w:pPr>
        <w:spacing w:line="240" w:lineRule="auto"/>
      </w:pPr>
      <w:r>
        <w:continuationSeparator/>
      </w:r>
    </w:p>
    <w:p w14:paraId="1E5730B6" w14:textId="77777777" w:rsidR="00EE7124" w:rsidRDefault="00EE7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04467" w14:textId="0C59E120" w:rsidR="00EE7124" w:rsidRDefault="00EE7124"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291</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8F4F98">
      <w:rPr>
        <w:rFonts w:cs="Arial"/>
        <w:noProof/>
        <w:sz w:val="16"/>
        <w:szCs w:val="16"/>
        <w:lang w:val="en-US"/>
      </w:rPr>
      <w:t>9</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8F4F98">
      <w:rPr>
        <w:rFonts w:cs="Arial"/>
        <w:noProof/>
        <w:sz w:val="16"/>
        <w:szCs w:val="16"/>
        <w:lang w:val="en-US"/>
      </w:rPr>
      <w:t>9</w:t>
    </w:r>
    <w:r w:rsidRPr="000660DF">
      <w:rPr>
        <w:rFonts w:cs="Arial"/>
        <w:sz w:val="16"/>
        <w:szCs w:val="16"/>
        <w:lang w:val="en-US"/>
      </w:rPr>
      <w:fldChar w:fldCharType="end"/>
    </w:r>
    <w:r>
      <w:rPr>
        <w:rFonts w:cs="Arial"/>
        <w:sz w:val="16"/>
        <w:szCs w:val="16"/>
        <w:lang w:val="en-US"/>
      </w:rPr>
      <w:tab/>
      <w:t>Version 1.0</w:t>
    </w:r>
  </w:p>
  <w:p w14:paraId="04ECF23F" w14:textId="77777777" w:rsidR="00EE7124" w:rsidRPr="000660DF" w:rsidRDefault="00EE7124"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t xml:space="preserve">xx </w:t>
    </w:r>
    <w:proofErr w:type="spellStart"/>
    <w:r>
      <w:rPr>
        <w:rFonts w:cs="Arial"/>
        <w:sz w:val="16"/>
        <w:szCs w:val="16"/>
      </w:rPr>
      <w:t>xxxx</w:t>
    </w:r>
    <w:proofErr w:type="spellEnd"/>
    <w:r>
      <w:rPr>
        <w:rFonts w:cs="Arial"/>
        <w:sz w:val="16"/>
        <w:szCs w:val="16"/>
      </w:rPr>
      <w:t xml:space="preserve">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29FBF" w14:textId="77777777" w:rsidR="00EE7124" w:rsidRDefault="00EE7124">
      <w:pPr>
        <w:spacing w:line="240" w:lineRule="auto"/>
      </w:pPr>
      <w:r>
        <w:separator/>
      </w:r>
    </w:p>
    <w:p w14:paraId="6A7760B7" w14:textId="77777777" w:rsidR="00EE7124" w:rsidRDefault="00EE7124"/>
  </w:footnote>
  <w:footnote w:type="continuationSeparator" w:id="0">
    <w:p w14:paraId="4E23192A" w14:textId="77777777" w:rsidR="00EE7124" w:rsidRDefault="00EE7124">
      <w:pPr>
        <w:spacing w:line="240" w:lineRule="auto"/>
      </w:pPr>
      <w:r>
        <w:continuationSeparator/>
      </w:r>
    </w:p>
    <w:p w14:paraId="33894B7C" w14:textId="77777777" w:rsidR="00EE7124" w:rsidRDefault="00EE7124"/>
  </w:footnote>
  <w:footnote w:id="1">
    <w:p w14:paraId="2FEB8067" w14:textId="36B8A8A1" w:rsidR="00EE7124" w:rsidRDefault="00EE7124">
      <w:pPr>
        <w:pStyle w:val="FootnoteText"/>
      </w:pPr>
      <w:r>
        <w:rPr>
          <w:rStyle w:val="FootnoteReference"/>
        </w:rPr>
        <w:footnoteRef/>
      </w:r>
      <w:r>
        <w:t xml:space="preserve"> </w:t>
      </w:r>
      <w:r w:rsidRPr="00EE7124">
        <w:t>https://www.ofgem.gov.uk/sites/default/files/docs/2012/11/edcm-for-export---decision-letter---16nov12---final_0.pdf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C9E81" w14:textId="77777777" w:rsidR="00EE7124" w:rsidRDefault="00EE7124">
    <w:pPr>
      <w:pStyle w:val="Header"/>
    </w:pPr>
    <w:r>
      <w:rPr>
        <w:noProof/>
      </w:rPr>
      <w:drawing>
        <wp:anchor distT="0" distB="0" distL="114300" distR="114300" simplePos="0" relativeHeight="251657728" behindDoc="0" locked="0" layoutInCell="1" allowOverlap="1" wp14:anchorId="053DB016" wp14:editId="2A98F457">
          <wp:simplePos x="0" y="0"/>
          <wp:positionH relativeFrom="column">
            <wp:posOffset>4198620</wp:posOffset>
          </wp:positionH>
          <wp:positionV relativeFrom="paragraph">
            <wp:posOffset>-93980</wp:posOffset>
          </wp:positionV>
          <wp:extent cx="2015490" cy="682625"/>
          <wp:effectExtent l="0" t="0" r="3810" b="3175"/>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5490" cy="68262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230C12"/>
    <w:multiLevelType w:val="multilevel"/>
    <w:tmpl w:val="4000B34A"/>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bCs w:val="0"/>
        <w:i w:val="0"/>
        <w:iCs w:val="0"/>
        <w:caps w:val="0"/>
        <w:smallCaps w:val="0"/>
        <w:strike w:val="0"/>
        <w:dstrike w:val="0"/>
        <w:color w:val="auto"/>
        <w:spacing w:val="0"/>
        <w:w w:val="100"/>
        <w:kern w:val="0"/>
        <w:position w:val="0"/>
        <w:sz w:val="20"/>
        <w:szCs w:val="20"/>
        <w:u w:val="none"/>
        <w:effect w:val="none"/>
      </w:rPr>
    </w:lvl>
    <w:lvl w:ilvl="2">
      <w:start w:val="1"/>
      <w:numFmt w:val="decimal"/>
      <w:lvlText w:val="%3."/>
      <w:lvlJc w:val="left"/>
      <w:pPr>
        <w:tabs>
          <w:tab w:val="num" w:pos="720"/>
        </w:tabs>
        <w:ind w:left="720" w:hanging="720"/>
      </w:pPr>
      <w:rPr>
        <w:rFonts w:ascii="Calibri" w:hAnsi="Calibri" w:hint="default"/>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15:restartNumberingAfterBreak="0">
    <w:nsid w:val="06314909"/>
    <w:multiLevelType w:val="multilevel"/>
    <w:tmpl w:val="7B88871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6"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C41D43"/>
    <w:multiLevelType w:val="hybridMultilevel"/>
    <w:tmpl w:val="9D4281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B8E1BC0"/>
    <w:multiLevelType w:val="hybridMultilevel"/>
    <w:tmpl w:val="71EE1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F17663"/>
    <w:multiLevelType w:val="hybridMultilevel"/>
    <w:tmpl w:val="312CC9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345446A1"/>
    <w:multiLevelType w:val="hybridMultilevel"/>
    <w:tmpl w:val="A956BB6C"/>
    <w:lvl w:ilvl="0" w:tplc="08561B2A">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5" w15:restartNumberingAfterBreak="0">
    <w:nsid w:val="35C33A08"/>
    <w:multiLevelType w:val="hybridMultilevel"/>
    <w:tmpl w:val="84A05C6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4C318A"/>
    <w:multiLevelType w:val="hybridMultilevel"/>
    <w:tmpl w:val="8C365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35C518C"/>
    <w:multiLevelType w:val="hybridMultilevel"/>
    <w:tmpl w:val="E834965C"/>
    <w:lvl w:ilvl="0" w:tplc="B1020C8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333AC0"/>
    <w:multiLevelType w:val="multilevel"/>
    <w:tmpl w:val="DFD47196"/>
    <w:lvl w:ilvl="0">
      <w:start w:val="1"/>
      <w:numFmt w:val="decimal"/>
      <w:lvlText w:val="%1"/>
      <w:lvlJc w:val="left"/>
      <w:pPr>
        <w:tabs>
          <w:tab w:val="num" w:pos="432"/>
        </w:tabs>
        <w:ind w:left="432" w:hanging="432"/>
      </w:pPr>
      <w:rPr>
        <w:rFonts w:cs="Times New Roman"/>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4" w15:restartNumberingAfterBreak="0">
    <w:nsid w:val="48373085"/>
    <w:multiLevelType w:val="multilevel"/>
    <w:tmpl w:val="3D22BBA8"/>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536C23F9"/>
    <w:multiLevelType w:val="hybridMultilevel"/>
    <w:tmpl w:val="C52E1A40"/>
    <w:lvl w:ilvl="0" w:tplc="14068B92">
      <w:start w:val="21"/>
      <w:numFmt w:val="bullet"/>
      <w:lvlText w:val="-"/>
      <w:lvlJc w:val="left"/>
      <w:pPr>
        <w:ind w:left="927" w:hanging="360"/>
      </w:pPr>
      <w:rPr>
        <w:rFonts w:ascii="Arial" w:eastAsia="Times New Roman"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8"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35" w15:restartNumberingAfterBreak="0">
    <w:nsid w:val="7A9C06AF"/>
    <w:multiLevelType w:val="hybridMultilevel"/>
    <w:tmpl w:val="1EE0F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7" w15:restartNumberingAfterBreak="0">
    <w:nsid w:val="7FE65C17"/>
    <w:multiLevelType w:val="hybridMultilevel"/>
    <w:tmpl w:val="2EF259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30"/>
  </w:num>
  <w:num w:numId="3">
    <w:abstractNumId w:val="9"/>
  </w:num>
  <w:num w:numId="4">
    <w:abstractNumId w:val="12"/>
  </w:num>
  <w:num w:numId="5">
    <w:abstractNumId w:val="6"/>
  </w:num>
  <w:num w:numId="6">
    <w:abstractNumId w:val="31"/>
  </w:num>
  <w:num w:numId="7">
    <w:abstractNumId w:val="16"/>
  </w:num>
  <w:num w:numId="8">
    <w:abstractNumId w:val="7"/>
  </w:num>
  <w:num w:numId="9">
    <w:abstractNumId w:val="29"/>
  </w:num>
  <w:num w:numId="10">
    <w:abstractNumId w:val="27"/>
  </w:num>
  <w:num w:numId="11">
    <w:abstractNumId w:val="5"/>
  </w:num>
  <w:num w:numId="12">
    <w:abstractNumId w:val="4"/>
  </w:num>
  <w:num w:numId="13">
    <w:abstractNumId w:val="28"/>
  </w:num>
  <w:num w:numId="14">
    <w:abstractNumId w:val="2"/>
  </w:num>
  <w:num w:numId="15">
    <w:abstractNumId w:val="0"/>
  </w:num>
  <w:num w:numId="16">
    <w:abstractNumId w:val="22"/>
  </w:num>
  <w:num w:numId="17">
    <w:abstractNumId w:val="34"/>
  </w:num>
  <w:num w:numId="18">
    <w:abstractNumId w:val="34"/>
  </w:num>
  <w:num w:numId="19">
    <w:abstractNumId w:val="25"/>
  </w:num>
  <w:num w:numId="20">
    <w:abstractNumId w:val="19"/>
  </w:num>
  <w:num w:numId="21">
    <w:abstractNumId w:val="32"/>
  </w:num>
  <w:num w:numId="22">
    <w:abstractNumId w:val="33"/>
  </w:num>
  <w:num w:numId="23">
    <w:abstractNumId w:val="14"/>
  </w:num>
  <w:num w:numId="24">
    <w:abstractNumId w:val="36"/>
  </w:num>
  <w:num w:numId="25">
    <w:abstractNumId w:val="23"/>
  </w:num>
  <w:num w:numId="26">
    <w:abstractNumId w:val="3"/>
  </w:num>
  <w:num w:numId="27">
    <w:abstractNumId w:val="21"/>
  </w:num>
  <w:num w:numId="28">
    <w:abstractNumId w:val="15"/>
  </w:num>
  <w:num w:numId="29">
    <w:abstractNumId w:val="17"/>
  </w:num>
  <w:num w:numId="30">
    <w:abstractNumId w:val="1"/>
  </w:num>
  <w:num w:numId="31">
    <w:abstractNumId w:val="24"/>
  </w:num>
  <w:num w:numId="32">
    <w:abstractNumId w:val="26"/>
  </w:num>
  <w:num w:numId="33">
    <w:abstractNumId w:val="37"/>
  </w:num>
  <w:num w:numId="34">
    <w:abstractNumId w:val="11"/>
  </w:num>
  <w:num w:numId="35">
    <w:abstractNumId w:val="18"/>
  </w:num>
  <w:num w:numId="36">
    <w:abstractNumId w:val="35"/>
  </w:num>
  <w:num w:numId="37">
    <w:abstractNumId w:val="20"/>
  </w:num>
  <w:num w:numId="38">
    <w:abstractNumId w:val="10"/>
  </w:num>
  <w:num w:numId="39">
    <w:abstractNumId w:val="8"/>
  </w:num>
  <w:num w:numId="40">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efaultTabStop w:val="720"/>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B99"/>
    <w:rsid w:val="00000007"/>
    <w:rsid w:val="0000002F"/>
    <w:rsid w:val="00003462"/>
    <w:rsid w:val="00004426"/>
    <w:rsid w:val="00004A78"/>
    <w:rsid w:val="00005C2A"/>
    <w:rsid w:val="0001312A"/>
    <w:rsid w:val="000131C0"/>
    <w:rsid w:val="000140D5"/>
    <w:rsid w:val="00014A06"/>
    <w:rsid w:val="00015169"/>
    <w:rsid w:val="00021E27"/>
    <w:rsid w:val="0002309B"/>
    <w:rsid w:val="00026A6A"/>
    <w:rsid w:val="00027B6F"/>
    <w:rsid w:val="000363FA"/>
    <w:rsid w:val="00040622"/>
    <w:rsid w:val="00041A17"/>
    <w:rsid w:val="000427B0"/>
    <w:rsid w:val="00043976"/>
    <w:rsid w:val="00046CCC"/>
    <w:rsid w:val="000546C7"/>
    <w:rsid w:val="00055793"/>
    <w:rsid w:val="0005617C"/>
    <w:rsid w:val="000561DC"/>
    <w:rsid w:val="00057C9D"/>
    <w:rsid w:val="00062E0D"/>
    <w:rsid w:val="00067E74"/>
    <w:rsid w:val="0007537E"/>
    <w:rsid w:val="00082674"/>
    <w:rsid w:val="00082F1D"/>
    <w:rsid w:val="00096C4E"/>
    <w:rsid w:val="000A36A8"/>
    <w:rsid w:val="000B007D"/>
    <w:rsid w:val="000B2E3D"/>
    <w:rsid w:val="000B5D6C"/>
    <w:rsid w:val="000C37E0"/>
    <w:rsid w:val="000D1ECA"/>
    <w:rsid w:val="000D5720"/>
    <w:rsid w:val="000D66EC"/>
    <w:rsid w:val="000E0100"/>
    <w:rsid w:val="000E034A"/>
    <w:rsid w:val="000E19B4"/>
    <w:rsid w:val="000E2E48"/>
    <w:rsid w:val="000E3F5B"/>
    <w:rsid w:val="000E76BF"/>
    <w:rsid w:val="0010060E"/>
    <w:rsid w:val="00101817"/>
    <w:rsid w:val="001060C1"/>
    <w:rsid w:val="00111F27"/>
    <w:rsid w:val="00112F45"/>
    <w:rsid w:val="001156D2"/>
    <w:rsid w:val="00116E9B"/>
    <w:rsid w:val="001216C5"/>
    <w:rsid w:val="0012496E"/>
    <w:rsid w:val="00124E8E"/>
    <w:rsid w:val="0012717A"/>
    <w:rsid w:val="001378FB"/>
    <w:rsid w:val="0014046B"/>
    <w:rsid w:val="00143041"/>
    <w:rsid w:val="0014327C"/>
    <w:rsid w:val="001445A0"/>
    <w:rsid w:val="001451F4"/>
    <w:rsid w:val="00146470"/>
    <w:rsid w:val="00150E95"/>
    <w:rsid w:val="00151CCE"/>
    <w:rsid w:val="00153B91"/>
    <w:rsid w:val="00160B8D"/>
    <w:rsid w:val="0016191F"/>
    <w:rsid w:val="00164E30"/>
    <w:rsid w:val="001657CF"/>
    <w:rsid w:val="00166566"/>
    <w:rsid w:val="00174D21"/>
    <w:rsid w:val="001762D1"/>
    <w:rsid w:val="00182A0C"/>
    <w:rsid w:val="001834A2"/>
    <w:rsid w:val="0018581B"/>
    <w:rsid w:val="0018792D"/>
    <w:rsid w:val="00187969"/>
    <w:rsid w:val="00187E2F"/>
    <w:rsid w:val="001937A0"/>
    <w:rsid w:val="00193F47"/>
    <w:rsid w:val="00197A37"/>
    <w:rsid w:val="001A5839"/>
    <w:rsid w:val="001A6F74"/>
    <w:rsid w:val="001B2D7A"/>
    <w:rsid w:val="001C01D5"/>
    <w:rsid w:val="001C0AAE"/>
    <w:rsid w:val="001C0C6E"/>
    <w:rsid w:val="001C207A"/>
    <w:rsid w:val="001C665E"/>
    <w:rsid w:val="001C6A08"/>
    <w:rsid w:val="001D0B92"/>
    <w:rsid w:val="001D12EB"/>
    <w:rsid w:val="001D3EFD"/>
    <w:rsid w:val="001D7EC5"/>
    <w:rsid w:val="001E2563"/>
    <w:rsid w:val="001E32D7"/>
    <w:rsid w:val="001E5D9F"/>
    <w:rsid w:val="001E6DCF"/>
    <w:rsid w:val="001F0E93"/>
    <w:rsid w:val="001F36FC"/>
    <w:rsid w:val="001F3812"/>
    <w:rsid w:val="001F4DA0"/>
    <w:rsid w:val="001F5AAF"/>
    <w:rsid w:val="001F6DA9"/>
    <w:rsid w:val="001F7908"/>
    <w:rsid w:val="001F7D0E"/>
    <w:rsid w:val="002036BB"/>
    <w:rsid w:val="002047E2"/>
    <w:rsid w:val="00205E60"/>
    <w:rsid w:val="00207680"/>
    <w:rsid w:val="002126D4"/>
    <w:rsid w:val="002129EC"/>
    <w:rsid w:val="00212BF5"/>
    <w:rsid w:val="0021418F"/>
    <w:rsid w:val="002148B6"/>
    <w:rsid w:val="00215877"/>
    <w:rsid w:val="00215C1A"/>
    <w:rsid w:val="002161A4"/>
    <w:rsid w:val="00220FD2"/>
    <w:rsid w:val="00222723"/>
    <w:rsid w:val="00225F2B"/>
    <w:rsid w:val="002272EF"/>
    <w:rsid w:val="00231812"/>
    <w:rsid w:val="00235524"/>
    <w:rsid w:val="00236CC6"/>
    <w:rsid w:val="00236DCB"/>
    <w:rsid w:val="0024000A"/>
    <w:rsid w:val="00240674"/>
    <w:rsid w:val="002426A7"/>
    <w:rsid w:val="00244589"/>
    <w:rsid w:val="00251F86"/>
    <w:rsid w:val="00256075"/>
    <w:rsid w:val="00256566"/>
    <w:rsid w:val="00260BAE"/>
    <w:rsid w:val="00260C2C"/>
    <w:rsid w:val="002612FD"/>
    <w:rsid w:val="00263600"/>
    <w:rsid w:val="002660EC"/>
    <w:rsid w:val="00266BC0"/>
    <w:rsid w:val="00270472"/>
    <w:rsid w:val="00272979"/>
    <w:rsid w:val="002733C1"/>
    <w:rsid w:val="002744D3"/>
    <w:rsid w:val="00275260"/>
    <w:rsid w:val="002758A6"/>
    <w:rsid w:val="00276D11"/>
    <w:rsid w:val="00281CF1"/>
    <w:rsid w:val="00281F45"/>
    <w:rsid w:val="00286CBD"/>
    <w:rsid w:val="00290F86"/>
    <w:rsid w:val="00291083"/>
    <w:rsid w:val="00291586"/>
    <w:rsid w:val="002A0D66"/>
    <w:rsid w:val="002A369F"/>
    <w:rsid w:val="002B385B"/>
    <w:rsid w:val="002B4393"/>
    <w:rsid w:val="002B6671"/>
    <w:rsid w:val="002B68DB"/>
    <w:rsid w:val="002C07B9"/>
    <w:rsid w:val="002C0F95"/>
    <w:rsid w:val="002C1553"/>
    <w:rsid w:val="002C7630"/>
    <w:rsid w:val="002D25F9"/>
    <w:rsid w:val="002D5DFC"/>
    <w:rsid w:val="002D6272"/>
    <w:rsid w:val="002D65AF"/>
    <w:rsid w:val="002D7C43"/>
    <w:rsid w:val="002E224D"/>
    <w:rsid w:val="002E2ECA"/>
    <w:rsid w:val="002F0224"/>
    <w:rsid w:val="002F0E78"/>
    <w:rsid w:val="002F13B8"/>
    <w:rsid w:val="002F357D"/>
    <w:rsid w:val="002F40F9"/>
    <w:rsid w:val="002F6CD0"/>
    <w:rsid w:val="00301DAF"/>
    <w:rsid w:val="0030272D"/>
    <w:rsid w:val="00302736"/>
    <w:rsid w:val="00302F67"/>
    <w:rsid w:val="0030347F"/>
    <w:rsid w:val="00303614"/>
    <w:rsid w:val="00305819"/>
    <w:rsid w:val="00305AC5"/>
    <w:rsid w:val="00306BF5"/>
    <w:rsid w:val="00310346"/>
    <w:rsid w:val="00313E9E"/>
    <w:rsid w:val="00313FE4"/>
    <w:rsid w:val="00316676"/>
    <w:rsid w:val="00320457"/>
    <w:rsid w:val="003221E9"/>
    <w:rsid w:val="003233E7"/>
    <w:rsid w:val="00327CE7"/>
    <w:rsid w:val="0033097B"/>
    <w:rsid w:val="00331AA6"/>
    <w:rsid w:val="003328B8"/>
    <w:rsid w:val="00332FE3"/>
    <w:rsid w:val="00335479"/>
    <w:rsid w:val="00336821"/>
    <w:rsid w:val="00341CAD"/>
    <w:rsid w:val="00344177"/>
    <w:rsid w:val="00344FDC"/>
    <w:rsid w:val="00345171"/>
    <w:rsid w:val="003456CF"/>
    <w:rsid w:val="00351769"/>
    <w:rsid w:val="00351960"/>
    <w:rsid w:val="00351B9D"/>
    <w:rsid w:val="00352A27"/>
    <w:rsid w:val="0035487C"/>
    <w:rsid w:val="003557B1"/>
    <w:rsid w:val="00357570"/>
    <w:rsid w:val="00360C37"/>
    <w:rsid w:val="00362030"/>
    <w:rsid w:val="00363FE9"/>
    <w:rsid w:val="00367F60"/>
    <w:rsid w:val="0037034E"/>
    <w:rsid w:val="00370895"/>
    <w:rsid w:val="00370BD2"/>
    <w:rsid w:val="003711F3"/>
    <w:rsid w:val="00372C0A"/>
    <w:rsid w:val="00374D22"/>
    <w:rsid w:val="0037500E"/>
    <w:rsid w:val="003775D5"/>
    <w:rsid w:val="00377752"/>
    <w:rsid w:val="00380C64"/>
    <w:rsid w:val="00381EB7"/>
    <w:rsid w:val="00382814"/>
    <w:rsid w:val="00386096"/>
    <w:rsid w:val="00390D19"/>
    <w:rsid w:val="003920ED"/>
    <w:rsid w:val="003971AB"/>
    <w:rsid w:val="003A016A"/>
    <w:rsid w:val="003A0852"/>
    <w:rsid w:val="003A2970"/>
    <w:rsid w:val="003A2AA8"/>
    <w:rsid w:val="003A2BCC"/>
    <w:rsid w:val="003A2BFE"/>
    <w:rsid w:val="003A40AA"/>
    <w:rsid w:val="003A465C"/>
    <w:rsid w:val="003A4FC7"/>
    <w:rsid w:val="003A6CCA"/>
    <w:rsid w:val="003A6D0E"/>
    <w:rsid w:val="003B0780"/>
    <w:rsid w:val="003B0B34"/>
    <w:rsid w:val="003B1A71"/>
    <w:rsid w:val="003B4359"/>
    <w:rsid w:val="003B44D0"/>
    <w:rsid w:val="003B5816"/>
    <w:rsid w:val="003C1BBC"/>
    <w:rsid w:val="003C1E4D"/>
    <w:rsid w:val="003C22DF"/>
    <w:rsid w:val="003C3301"/>
    <w:rsid w:val="003C3B5C"/>
    <w:rsid w:val="003C457B"/>
    <w:rsid w:val="003C6AB2"/>
    <w:rsid w:val="003D0281"/>
    <w:rsid w:val="003D41D8"/>
    <w:rsid w:val="003D5877"/>
    <w:rsid w:val="003D6504"/>
    <w:rsid w:val="003E0757"/>
    <w:rsid w:val="003E0B53"/>
    <w:rsid w:val="003E16D8"/>
    <w:rsid w:val="003E1B16"/>
    <w:rsid w:val="003E63E9"/>
    <w:rsid w:val="003F030F"/>
    <w:rsid w:val="003F0B70"/>
    <w:rsid w:val="003F2A86"/>
    <w:rsid w:val="003F4E3C"/>
    <w:rsid w:val="003F7D71"/>
    <w:rsid w:val="004028D5"/>
    <w:rsid w:val="004045E4"/>
    <w:rsid w:val="00407BD8"/>
    <w:rsid w:val="00413790"/>
    <w:rsid w:val="00413CFB"/>
    <w:rsid w:val="00416FC8"/>
    <w:rsid w:val="00420FB8"/>
    <w:rsid w:val="004214E3"/>
    <w:rsid w:val="00421B40"/>
    <w:rsid w:val="00422258"/>
    <w:rsid w:val="0042584E"/>
    <w:rsid w:val="00426FD6"/>
    <w:rsid w:val="00427291"/>
    <w:rsid w:val="00430E90"/>
    <w:rsid w:val="00432081"/>
    <w:rsid w:val="00433909"/>
    <w:rsid w:val="00433CFE"/>
    <w:rsid w:val="00435C42"/>
    <w:rsid w:val="00435CF2"/>
    <w:rsid w:val="00436AEA"/>
    <w:rsid w:val="00440FAE"/>
    <w:rsid w:val="004410C9"/>
    <w:rsid w:val="0044228E"/>
    <w:rsid w:val="004428DE"/>
    <w:rsid w:val="00445D85"/>
    <w:rsid w:val="00446636"/>
    <w:rsid w:val="00447064"/>
    <w:rsid w:val="00450385"/>
    <w:rsid w:val="004504EA"/>
    <w:rsid w:val="00455943"/>
    <w:rsid w:val="00455E09"/>
    <w:rsid w:val="004570AC"/>
    <w:rsid w:val="0045753B"/>
    <w:rsid w:val="004579CF"/>
    <w:rsid w:val="0046001A"/>
    <w:rsid w:val="00461C2F"/>
    <w:rsid w:val="00463EF6"/>
    <w:rsid w:val="00467CA8"/>
    <w:rsid w:val="00473B9D"/>
    <w:rsid w:val="004845B4"/>
    <w:rsid w:val="0048657A"/>
    <w:rsid w:val="004867CC"/>
    <w:rsid w:val="004958FC"/>
    <w:rsid w:val="004A105A"/>
    <w:rsid w:val="004A22E8"/>
    <w:rsid w:val="004A3386"/>
    <w:rsid w:val="004A5970"/>
    <w:rsid w:val="004A631D"/>
    <w:rsid w:val="004B0EA7"/>
    <w:rsid w:val="004B1725"/>
    <w:rsid w:val="004B27FB"/>
    <w:rsid w:val="004B376C"/>
    <w:rsid w:val="004B53C8"/>
    <w:rsid w:val="004B7ABF"/>
    <w:rsid w:val="004C2609"/>
    <w:rsid w:val="004C4371"/>
    <w:rsid w:val="004C49C3"/>
    <w:rsid w:val="004C6117"/>
    <w:rsid w:val="004C66D0"/>
    <w:rsid w:val="004C6C14"/>
    <w:rsid w:val="004D09F0"/>
    <w:rsid w:val="004D0D74"/>
    <w:rsid w:val="004D149E"/>
    <w:rsid w:val="004D1CB3"/>
    <w:rsid w:val="004D38F0"/>
    <w:rsid w:val="004D430C"/>
    <w:rsid w:val="004D638C"/>
    <w:rsid w:val="004D6913"/>
    <w:rsid w:val="004E2468"/>
    <w:rsid w:val="004E5E00"/>
    <w:rsid w:val="004F4A12"/>
    <w:rsid w:val="00500707"/>
    <w:rsid w:val="005023B5"/>
    <w:rsid w:val="00504E6C"/>
    <w:rsid w:val="00505792"/>
    <w:rsid w:val="005079E0"/>
    <w:rsid w:val="005101F4"/>
    <w:rsid w:val="00513062"/>
    <w:rsid w:val="00513631"/>
    <w:rsid w:val="0051566C"/>
    <w:rsid w:val="005177DA"/>
    <w:rsid w:val="00520724"/>
    <w:rsid w:val="005251AD"/>
    <w:rsid w:val="00526695"/>
    <w:rsid w:val="00526D50"/>
    <w:rsid w:val="005310CC"/>
    <w:rsid w:val="00531B35"/>
    <w:rsid w:val="005352A6"/>
    <w:rsid w:val="005357A0"/>
    <w:rsid w:val="00540357"/>
    <w:rsid w:val="00540493"/>
    <w:rsid w:val="00545D78"/>
    <w:rsid w:val="005469C0"/>
    <w:rsid w:val="005475A3"/>
    <w:rsid w:val="005479D6"/>
    <w:rsid w:val="0055068A"/>
    <w:rsid w:val="0055672D"/>
    <w:rsid w:val="00560EF2"/>
    <w:rsid w:val="00561CEC"/>
    <w:rsid w:val="005649CA"/>
    <w:rsid w:val="00564AD1"/>
    <w:rsid w:val="005703B3"/>
    <w:rsid w:val="005720CF"/>
    <w:rsid w:val="00575D4F"/>
    <w:rsid w:val="00580576"/>
    <w:rsid w:val="00582E0D"/>
    <w:rsid w:val="00584C7B"/>
    <w:rsid w:val="00586BD1"/>
    <w:rsid w:val="00587E1E"/>
    <w:rsid w:val="005908D1"/>
    <w:rsid w:val="00597D29"/>
    <w:rsid w:val="005A0143"/>
    <w:rsid w:val="005A1E00"/>
    <w:rsid w:val="005A2A2B"/>
    <w:rsid w:val="005A4046"/>
    <w:rsid w:val="005A4F5D"/>
    <w:rsid w:val="005A6174"/>
    <w:rsid w:val="005A7145"/>
    <w:rsid w:val="005B0B30"/>
    <w:rsid w:val="005B105E"/>
    <w:rsid w:val="005B378E"/>
    <w:rsid w:val="005C1952"/>
    <w:rsid w:val="005C2175"/>
    <w:rsid w:val="005C22EF"/>
    <w:rsid w:val="005D1C6B"/>
    <w:rsid w:val="005D4418"/>
    <w:rsid w:val="005D4631"/>
    <w:rsid w:val="005D4958"/>
    <w:rsid w:val="005D4A2B"/>
    <w:rsid w:val="005D5753"/>
    <w:rsid w:val="005D72CA"/>
    <w:rsid w:val="005E103C"/>
    <w:rsid w:val="005E3915"/>
    <w:rsid w:val="005E661A"/>
    <w:rsid w:val="005F3932"/>
    <w:rsid w:val="005F4AE3"/>
    <w:rsid w:val="005F6CFF"/>
    <w:rsid w:val="005F75C4"/>
    <w:rsid w:val="00600B78"/>
    <w:rsid w:val="00602C94"/>
    <w:rsid w:val="00610152"/>
    <w:rsid w:val="00610C8D"/>
    <w:rsid w:val="00613074"/>
    <w:rsid w:val="00616E62"/>
    <w:rsid w:val="0062062A"/>
    <w:rsid w:val="00620A04"/>
    <w:rsid w:val="00622259"/>
    <w:rsid w:val="00622DC8"/>
    <w:rsid w:val="00623022"/>
    <w:rsid w:val="006248E3"/>
    <w:rsid w:val="00624FA6"/>
    <w:rsid w:val="00627983"/>
    <w:rsid w:val="00630F15"/>
    <w:rsid w:val="0063134F"/>
    <w:rsid w:val="00631710"/>
    <w:rsid w:val="0063186C"/>
    <w:rsid w:val="00631EBB"/>
    <w:rsid w:val="00632719"/>
    <w:rsid w:val="006361BA"/>
    <w:rsid w:val="0063761E"/>
    <w:rsid w:val="00637680"/>
    <w:rsid w:val="006377B6"/>
    <w:rsid w:val="00637CD6"/>
    <w:rsid w:val="006440DE"/>
    <w:rsid w:val="006446DD"/>
    <w:rsid w:val="00647335"/>
    <w:rsid w:val="00650186"/>
    <w:rsid w:val="006509B3"/>
    <w:rsid w:val="00652D78"/>
    <w:rsid w:val="006533C3"/>
    <w:rsid w:val="006551B8"/>
    <w:rsid w:val="00661EB9"/>
    <w:rsid w:val="00665358"/>
    <w:rsid w:val="006653B5"/>
    <w:rsid w:val="0067097E"/>
    <w:rsid w:val="00670EE8"/>
    <w:rsid w:val="0067184E"/>
    <w:rsid w:val="00673F4F"/>
    <w:rsid w:val="0067455A"/>
    <w:rsid w:val="00674659"/>
    <w:rsid w:val="006853CF"/>
    <w:rsid w:val="00685740"/>
    <w:rsid w:val="00686AE9"/>
    <w:rsid w:val="006876B6"/>
    <w:rsid w:val="00691A06"/>
    <w:rsid w:val="00692313"/>
    <w:rsid w:val="00694865"/>
    <w:rsid w:val="00697683"/>
    <w:rsid w:val="006A0767"/>
    <w:rsid w:val="006A5279"/>
    <w:rsid w:val="006B68D8"/>
    <w:rsid w:val="006B6D83"/>
    <w:rsid w:val="006C1856"/>
    <w:rsid w:val="006C1C50"/>
    <w:rsid w:val="006C5683"/>
    <w:rsid w:val="006D0CC1"/>
    <w:rsid w:val="006D0E98"/>
    <w:rsid w:val="006D0FB6"/>
    <w:rsid w:val="006D1F16"/>
    <w:rsid w:val="006D6DB1"/>
    <w:rsid w:val="006D73EA"/>
    <w:rsid w:val="006D75CD"/>
    <w:rsid w:val="006E7327"/>
    <w:rsid w:val="006E7560"/>
    <w:rsid w:val="006E7A7E"/>
    <w:rsid w:val="006F19E3"/>
    <w:rsid w:val="006F243E"/>
    <w:rsid w:val="006F3C8E"/>
    <w:rsid w:val="006F4689"/>
    <w:rsid w:val="006F4798"/>
    <w:rsid w:val="007015FF"/>
    <w:rsid w:val="00701A3B"/>
    <w:rsid w:val="00701D85"/>
    <w:rsid w:val="00701E18"/>
    <w:rsid w:val="0070415F"/>
    <w:rsid w:val="00706916"/>
    <w:rsid w:val="00710C7E"/>
    <w:rsid w:val="00710E92"/>
    <w:rsid w:val="0071547D"/>
    <w:rsid w:val="00722FCE"/>
    <w:rsid w:val="00723457"/>
    <w:rsid w:val="0072385C"/>
    <w:rsid w:val="00726171"/>
    <w:rsid w:val="007264CE"/>
    <w:rsid w:val="00731B99"/>
    <w:rsid w:val="00733D46"/>
    <w:rsid w:val="00733F4B"/>
    <w:rsid w:val="00734630"/>
    <w:rsid w:val="00736081"/>
    <w:rsid w:val="007374B9"/>
    <w:rsid w:val="00740A8F"/>
    <w:rsid w:val="00742876"/>
    <w:rsid w:val="0074415E"/>
    <w:rsid w:val="0074688C"/>
    <w:rsid w:val="00747A24"/>
    <w:rsid w:val="007554E3"/>
    <w:rsid w:val="007607E8"/>
    <w:rsid w:val="007608FF"/>
    <w:rsid w:val="00760BD6"/>
    <w:rsid w:val="007626D9"/>
    <w:rsid w:val="00766874"/>
    <w:rsid w:val="00771ACE"/>
    <w:rsid w:val="00772942"/>
    <w:rsid w:val="00774F15"/>
    <w:rsid w:val="00774FB4"/>
    <w:rsid w:val="00775EF4"/>
    <w:rsid w:val="00780130"/>
    <w:rsid w:val="00784486"/>
    <w:rsid w:val="00787EDB"/>
    <w:rsid w:val="0079113B"/>
    <w:rsid w:val="007917E9"/>
    <w:rsid w:val="00794845"/>
    <w:rsid w:val="00797AA8"/>
    <w:rsid w:val="007A0FB2"/>
    <w:rsid w:val="007A1926"/>
    <w:rsid w:val="007A4F58"/>
    <w:rsid w:val="007A6725"/>
    <w:rsid w:val="007A7ADD"/>
    <w:rsid w:val="007B002D"/>
    <w:rsid w:val="007B2962"/>
    <w:rsid w:val="007B42B2"/>
    <w:rsid w:val="007B4476"/>
    <w:rsid w:val="007C00DA"/>
    <w:rsid w:val="007C0E16"/>
    <w:rsid w:val="007C39B0"/>
    <w:rsid w:val="007C4E55"/>
    <w:rsid w:val="007C7FB5"/>
    <w:rsid w:val="007D7C47"/>
    <w:rsid w:val="007E1A43"/>
    <w:rsid w:val="007E3C0E"/>
    <w:rsid w:val="007E572E"/>
    <w:rsid w:val="007E718E"/>
    <w:rsid w:val="008012DF"/>
    <w:rsid w:val="008115C5"/>
    <w:rsid w:val="00812C70"/>
    <w:rsid w:val="0081327E"/>
    <w:rsid w:val="0081418A"/>
    <w:rsid w:val="008149B0"/>
    <w:rsid w:val="008177D7"/>
    <w:rsid w:val="00822D9F"/>
    <w:rsid w:val="00826203"/>
    <w:rsid w:val="008272A5"/>
    <w:rsid w:val="008277A6"/>
    <w:rsid w:val="00832598"/>
    <w:rsid w:val="00833183"/>
    <w:rsid w:val="00833221"/>
    <w:rsid w:val="0084076A"/>
    <w:rsid w:val="008423A3"/>
    <w:rsid w:val="00845557"/>
    <w:rsid w:val="00846D9D"/>
    <w:rsid w:val="00850F86"/>
    <w:rsid w:val="00851017"/>
    <w:rsid w:val="0085211A"/>
    <w:rsid w:val="00856C0B"/>
    <w:rsid w:val="00857BF6"/>
    <w:rsid w:val="0086142A"/>
    <w:rsid w:val="00861D88"/>
    <w:rsid w:val="00862D16"/>
    <w:rsid w:val="00864823"/>
    <w:rsid w:val="0087362B"/>
    <w:rsid w:val="00876FA4"/>
    <w:rsid w:val="00880168"/>
    <w:rsid w:val="00882D3C"/>
    <w:rsid w:val="008847ED"/>
    <w:rsid w:val="00884F54"/>
    <w:rsid w:val="00887D24"/>
    <w:rsid w:val="00892D3B"/>
    <w:rsid w:val="00895154"/>
    <w:rsid w:val="00897EDC"/>
    <w:rsid w:val="008A17EB"/>
    <w:rsid w:val="008A2F12"/>
    <w:rsid w:val="008A5134"/>
    <w:rsid w:val="008A5F56"/>
    <w:rsid w:val="008B303B"/>
    <w:rsid w:val="008B354F"/>
    <w:rsid w:val="008B6CCD"/>
    <w:rsid w:val="008C1351"/>
    <w:rsid w:val="008C5774"/>
    <w:rsid w:val="008C579E"/>
    <w:rsid w:val="008D0FCF"/>
    <w:rsid w:val="008D37F6"/>
    <w:rsid w:val="008D5B54"/>
    <w:rsid w:val="008D6266"/>
    <w:rsid w:val="008D7983"/>
    <w:rsid w:val="008D7BF0"/>
    <w:rsid w:val="008F09A9"/>
    <w:rsid w:val="008F4F98"/>
    <w:rsid w:val="00900963"/>
    <w:rsid w:val="00904440"/>
    <w:rsid w:val="0090492C"/>
    <w:rsid w:val="009121FF"/>
    <w:rsid w:val="009129DC"/>
    <w:rsid w:val="00913148"/>
    <w:rsid w:val="009208D8"/>
    <w:rsid w:val="00922CD2"/>
    <w:rsid w:val="00922DBD"/>
    <w:rsid w:val="0092387F"/>
    <w:rsid w:val="00925F3A"/>
    <w:rsid w:val="00926505"/>
    <w:rsid w:val="009265C0"/>
    <w:rsid w:val="00926C69"/>
    <w:rsid w:val="00926F0E"/>
    <w:rsid w:val="00935573"/>
    <w:rsid w:val="009356A2"/>
    <w:rsid w:val="00944047"/>
    <w:rsid w:val="009469BE"/>
    <w:rsid w:val="0094797C"/>
    <w:rsid w:val="00947DC2"/>
    <w:rsid w:val="00951FDE"/>
    <w:rsid w:val="00954773"/>
    <w:rsid w:val="00954FC6"/>
    <w:rsid w:val="00957FBC"/>
    <w:rsid w:val="00960420"/>
    <w:rsid w:val="00960714"/>
    <w:rsid w:val="0096255F"/>
    <w:rsid w:val="00967C6A"/>
    <w:rsid w:val="009704FB"/>
    <w:rsid w:val="0097527E"/>
    <w:rsid w:val="009832ED"/>
    <w:rsid w:val="00985FC1"/>
    <w:rsid w:val="00986F73"/>
    <w:rsid w:val="00991785"/>
    <w:rsid w:val="00992F3F"/>
    <w:rsid w:val="00993E9F"/>
    <w:rsid w:val="00994B34"/>
    <w:rsid w:val="00994EF3"/>
    <w:rsid w:val="009958EC"/>
    <w:rsid w:val="00997577"/>
    <w:rsid w:val="00997E96"/>
    <w:rsid w:val="009A03A4"/>
    <w:rsid w:val="009A200B"/>
    <w:rsid w:val="009B035B"/>
    <w:rsid w:val="009B1B76"/>
    <w:rsid w:val="009B356B"/>
    <w:rsid w:val="009B449F"/>
    <w:rsid w:val="009C1C52"/>
    <w:rsid w:val="009C2EA4"/>
    <w:rsid w:val="009C7CDB"/>
    <w:rsid w:val="009D1A9A"/>
    <w:rsid w:val="009D57A2"/>
    <w:rsid w:val="009D7913"/>
    <w:rsid w:val="009D7B56"/>
    <w:rsid w:val="009E1A09"/>
    <w:rsid w:val="009E2351"/>
    <w:rsid w:val="009E318C"/>
    <w:rsid w:val="009E4D2D"/>
    <w:rsid w:val="009E63A4"/>
    <w:rsid w:val="009E7589"/>
    <w:rsid w:val="009F3981"/>
    <w:rsid w:val="009F4D87"/>
    <w:rsid w:val="009F70E9"/>
    <w:rsid w:val="00A00B4A"/>
    <w:rsid w:val="00A0777B"/>
    <w:rsid w:val="00A10251"/>
    <w:rsid w:val="00A115C6"/>
    <w:rsid w:val="00A13230"/>
    <w:rsid w:val="00A13762"/>
    <w:rsid w:val="00A1395B"/>
    <w:rsid w:val="00A16360"/>
    <w:rsid w:val="00A23C16"/>
    <w:rsid w:val="00A25D84"/>
    <w:rsid w:val="00A26182"/>
    <w:rsid w:val="00A31D12"/>
    <w:rsid w:val="00A340FA"/>
    <w:rsid w:val="00A4337D"/>
    <w:rsid w:val="00A45D4A"/>
    <w:rsid w:val="00A47036"/>
    <w:rsid w:val="00A50878"/>
    <w:rsid w:val="00A51787"/>
    <w:rsid w:val="00A56ED0"/>
    <w:rsid w:val="00A579D3"/>
    <w:rsid w:val="00A64A9C"/>
    <w:rsid w:val="00A66894"/>
    <w:rsid w:val="00A76E89"/>
    <w:rsid w:val="00A809BC"/>
    <w:rsid w:val="00A80EE0"/>
    <w:rsid w:val="00A81AA5"/>
    <w:rsid w:val="00A84AF7"/>
    <w:rsid w:val="00A85694"/>
    <w:rsid w:val="00A860EB"/>
    <w:rsid w:val="00A92D47"/>
    <w:rsid w:val="00A93BF0"/>
    <w:rsid w:val="00A94C94"/>
    <w:rsid w:val="00A96295"/>
    <w:rsid w:val="00A96555"/>
    <w:rsid w:val="00A967DA"/>
    <w:rsid w:val="00A968AB"/>
    <w:rsid w:val="00A97DD5"/>
    <w:rsid w:val="00AA004B"/>
    <w:rsid w:val="00AA463E"/>
    <w:rsid w:val="00AA69EF"/>
    <w:rsid w:val="00AB2DA2"/>
    <w:rsid w:val="00AB3915"/>
    <w:rsid w:val="00AC0309"/>
    <w:rsid w:val="00AC0716"/>
    <w:rsid w:val="00AC5BEF"/>
    <w:rsid w:val="00AC68BE"/>
    <w:rsid w:val="00AD0028"/>
    <w:rsid w:val="00AD0DC0"/>
    <w:rsid w:val="00AD59E1"/>
    <w:rsid w:val="00AD606D"/>
    <w:rsid w:val="00AE4FA9"/>
    <w:rsid w:val="00AE52CF"/>
    <w:rsid w:val="00AE5F4A"/>
    <w:rsid w:val="00AE7C82"/>
    <w:rsid w:val="00AF30A5"/>
    <w:rsid w:val="00AF3186"/>
    <w:rsid w:val="00AF3FDD"/>
    <w:rsid w:val="00AF5B6E"/>
    <w:rsid w:val="00AF7744"/>
    <w:rsid w:val="00B057CB"/>
    <w:rsid w:val="00B05E6D"/>
    <w:rsid w:val="00B10136"/>
    <w:rsid w:val="00B117D5"/>
    <w:rsid w:val="00B12CBD"/>
    <w:rsid w:val="00B320DC"/>
    <w:rsid w:val="00B35A8E"/>
    <w:rsid w:val="00B4014F"/>
    <w:rsid w:val="00B43F40"/>
    <w:rsid w:val="00B45635"/>
    <w:rsid w:val="00B45A79"/>
    <w:rsid w:val="00B52044"/>
    <w:rsid w:val="00B52063"/>
    <w:rsid w:val="00B53898"/>
    <w:rsid w:val="00B539A1"/>
    <w:rsid w:val="00B53A32"/>
    <w:rsid w:val="00B53C15"/>
    <w:rsid w:val="00B562DD"/>
    <w:rsid w:val="00B5701B"/>
    <w:rsid w:val="00B615CC"/>
    <w:rsid w:val="00B6291B"/>
    <w:rsid w:val="00B7023F"/>
    <w:rsid w:val="00B708FB"/>
    <w:rsid w:val="00B7491A"/>
    <w:rsid w:val="00B7630C"/>
    <w:rsid w:val="00B81C73"/>
    <w:rsid w:val="00B81F70"/>
    <w:rsid w:val="00B82B8A"/>
    <w:rsid w:val="00B85DF4"/>
    <w:rsid w:val="00B927C9"/>
    <w:rsid w:val="00B9451F"/>
    <w:rsid w:val="00BA67D0"/>
    <w:rsid w:val="00BB32F0"/>
    <w:rsid w:val="00BB3DE9"/>
    <w:rsid w:val="00BB473F"/>
    <w:rsid w:val="00BC05A6"/>
    <w:rsid w:val="00BC0C56"/>
    <w:rsid w:val="00BC10C2"/>
    <w:rsid w:val="00BC1CFB"/>
    <w:rsid w:val="00BC6FE3"/>
    <w:rsid w:val="00BD10A6"/>
    <w:rsid w:val="00BD22CE"/>
    <w:rsid w:val="00BD2399"/>
    <w:rsid w:val="00BD2C86"/>
    <w:rsid w:val="00BD3E31"/>
    <w:rsid w:val="00BD500A"/>
    <w:rsid w:val="00BD78DB"/>
    <w:rsid w:val="00BE4349"/>
    <w:rsid w:val="00BE50AA"/>
    <w:rsid w:val="00BE56D0"/>
    <w:rsid w:val="00BE7316"/>
    <w:rsid w:val="00BE7C55"/>
    <w:rsid w:val="00BF00E3"/>
    <w:rsid w:val="00BF0C5F"/>
    <w:rsid w:val="00BF15F9"/>
    <w:rsid w:val="00BF4EEF"/>
    <w:rsid w:val="00C07E01"/>
    <w:rsid w:val="00C10827"/>
    <w:rsid w:val="00C11964"/>
    <w:rsid w:val="00C12CB5"/>
    <w:rsid w:val="00C13AFC"/>
    <w:rsid w:val="00C14277"/>
    <w:rsid w:val="00C236F4"/>
    <w:rsid w:val="00C3182A"/>
    <w:rsid w:val="00C31A20"/>
    <w:rsid w:val="00C3321C"/>
    <w:rsid w:val="00C33F33"/>
    <w:rsid w:val="00C356E8"/>
    <w:rsid w:val="00C35A97"/>
    <w:rsid w:val="00C40943"/>
    <w:rsid w:val="00C4569B"/>
    <w:rsid w:val="00C471ED"/>
    <w:rsid w:val="00C5056D"/>
    <w:rsid w:val="00C50F95"/>
    <w:rsid w:val="00C607C9"/>
    <w:rsid w:val="00C64B15"/>
    <w:rsid w:val="00C65823"/>
    <w:rsid w:val="00C66FC4"/>
    <w:rsid w:val="00C67F24"/>
    <w:rsid w:val="00C72782"/>
    <w:rsid w:val="00C730A2"/>
    <w:rsid w:val="00C73E6F"/>
    <w:rsid w:val="00C75154"/>
    <w:rsid w:val="00C76D9F"/>
    <w:rsid w:val="00C80BD9"/>
    <w:rsid w:val="00C80CAD"/>
    <w:rsid w:val="00C8353B"/>
    <w:rsid w:val="00C83898"/>
    <w:rsid w:val="00C867BC"/>
    <w:rsid w:val="00C924ED"/>
    <w:rsid w:val="00C94E7B"/>
    <w:rsid w:val="00C954D7"/>
    <w:rsid w:val="00CA02C6"/>
    <w:rsid w:val="00CA0EB9"/>
    <w:rsid w:val="00CA136E"/>
    <w:rsid w:val="00CA20DE"/>
    <w:rsid w:val="00CA2BEE"/>
    <w:rsid w:val="00CA3E8B"/>
    <w:rsid w:val="00CA4EA1"/>
    <w:rsid w:val="00CA587F"/>
    <w:rsid w:val="00CA6F12"/>
    <w:rsid w:val="00CA75DC"/>
    <w:rsid w:val="00CA7800"/>
    <w:rsid w:val="00CA7D25"/>
    <w:rsid w:val="00CB2A38"/>
    <w:rsid w:val="00CB5D46"/>
    <w:rsid w:val="00CB5E98"/>
    <w:rsid w:val="00CB6330"/>
    <w:rsid w:val="00CC0C7A"/>
    <w:rsid w:val="00CC39D2"/>
    <w:rsid w:val="00CD4346"/>
    <w:rsid w:val="00CD70EB"/>
    <w:rsid w:val="00CD719F"/>
    <w:rsid w:val="00CE19AC"/>
    <w:rsid w:val="00CE30C5"/>
    <w:rsid w:val="00CE5938"/>
    <w:rsid w:val="00CE6A89"/>
    <w:rsid w:val="00CE7F33"/>
    <w:rsid w:val="00CF549A"/>
    <w:rsid w:val="00D00AC3"/>
    <w:rsid w:val="00D0327C"/>
    <w:rsid w:val="00D03C41"/>
    <w:rsid w:val="00D057A6"/>
    <w:rsid w:val="00D06875"/>
    <w:rsid w:val="00D07265"/>
    <w:rsid w:val="00D122BE"/>
    <w:rsid w:val="00D1342E"/>
    <w:rsid w:val="00D1530C"/>
    <w:rsid w:val="00D1613E"/>
    <w:rsid w:val="00D20C24"/>
    <w:rsid w:val="00D22230"/>
    <w:rsid w:val="00D22CEB"/>
    <w:rsid w:val="00D253BF"/>
    <w:rsid w:val="00D26944"/>
    <w:rsid w:val="00D3397C"/>
    <w:rsid w:val="00D349D1"/>
    <w:rsid w:val="00D34E70"/>
    <w:rsid w:val="00D35A55"/>
    <w:rsid w:val="00D35D07"/>
    <w:rsid w:val="00D363E8"/>
    <w:rsid w:val="00D36FC3"/>
    <w:rsid w:val="00D4084D"/>
    <w:rsid w:val="00D41486"/>
    <w:rsid w:val="00D4173D"/>
    <w:rsid w:val="00D42C20"/>
    <w:rsid w:val="00D42CA7"/>
    <w:rsid w:val="00D46846"/>
    <w:rsid w:val="00D47ED1"/>
    <w:rsid w:val="00D50089"/>
    <w:rsid w:val="00D519F7"/>
    <w:rsid w:val="00D54568"/>
    <w:rsid w:val="00D55589"/>
    <w:rsid w:val="00D620D5"/>
    <w:rsid w:val="00D635CE"/>
    <w:rsid w:val="00D7092D"/>
    <w:rsid w:val="00D726B0"/>
    <w:rsid w:val="00D80A98"/>
    <w:rsid w:val="00D850CE"/>
    <w:rsid w:val="00D8769C"/>
    <w:rsid w:val="00D90F5D"/>
    <w:rsid w:val="00D93A95"/>
    <w:rsid w:val="00DA0B1F"/>
    <w:rsid w:val="00DA4B02"/>
    <w:rsid w:val="00DA5F89"/>
    <w:rsid w:val="00DA6586"/>
    <w:rsid w:val="00DA6C89"/>
    <w:rsid w:val="00DB05AE"/>
    <w:rsid w:val="00DB4413"/>
    <w:rsid w:val="00DB5096"/>
    <w:rsid w:val="00DC25CD"/>
    <w:rsid w:val="00DC3562"/>
    <w:rsid w:val="00DC3ADD"/>
    <w:rsid w:val="00DC3EEC"/>
    <w:rsid w:val="00DC418C"/>
    <w:rsid w:val="00DD269D"/>
    <w:rsid w:val="00DD5E1F"/>
    <w:rsid w:val="00DD7C82"/>
    <w:rsid w:val="00DE1518"/>
    <w:rsid w:val="00DE2088"/>
    <w:rsid w:val="00DE6A97"/>
    <w:rsid w:val="00DF184E"/>
    <w:rsid w:val="00DF3AFE"/>
    <w:rsid w:val="00DF53BE"/>
    <w:rsid w:val="00DF6863"/>
    <w:rsid w:val="00E02F60"/>
    <w:rsid w:val="00E068E3"/>
    <w:rsid w:val="00E070F1"/>
    <w:rsid w:val="00E07BA5"/>
    <w:rsid w:val="00E10A8C"/>
    <w:rsid w:val="00E1701D"/>
    <w:rsid w:val="00E174D2"/>
    <w:rsid w:val="00E20E29"/>
    <w:rsid w:val="00E24BDF"/>
    <w:rsid w:val="00E25A24"/>
    <w:rsid w:val="00E25EDC"/>
    <w:rsid w:val="00E26B1D"/>
    <w:rsid w:val="00E270F6"/>
    <w:rsid w:val="00E2789D"/>
    <w:rsid w:val="00E37A5B"/>
    <w:rsid w:val="00E40304"/>
    <w:rsid w:val="00E4135E"/>
    <w:rsid w:val="00E41BB9"/>
    <w:rsid w:val="00E4348E"/>
    <w:rsid w:val="00E50A06"/>
    <w:rsid w:val="00E510C9"/>
    <w:rsid w:val="00E52449"/>
    <w:rsid w:val="00E54184"/>
    <w:rsid w:val="00E55C4A"/>
    <w:rsid w:val="00E6212D"/>
    <w:rsid w:val="00E623F6"/>
    <w:rsid w:val="00E666BF"/>
    <w:rsid w:val="00E6754D"/>
    <w:rsid w:val="00E70072"/>
    <w:rsid w:val="00E70BE7"/>
    <w:rsid w:val="00E74111"/>
    <w:rsid w:val="00E812FF"/>
    <w:rsid w:val="00E81739"/>
    <w:rsid w:val="00E82BDD"/>
    <w:rsid w:val="00E844CC"/>
    <w:rsid w:val="00E85020"/>
    <w:rsid w:val="00E855A5"/>
    <w:rsid w:val="00E859C5"/>
    <w:rsid w:val="00E91400"/>
    <w:rsid w:val="00E97DB3"/>
    <w:rsid w:val="00EA1C2B"/>
    <w:rsid w:val="00EA2475"/>
    <w:rsid w:val="00EA3F0B"/>
    <w:rsid w:val="00EA4674"/>
    <w:rsid w:val="00EA632D"/>
    <w:rsid w:val="00EB1FF2"/>
    <w:rsid w:val="00EB32BB"/>
    <w:rsid w:val="00EB362B"/>
    <w:rsid w:val="00EB5FE7"/>
    <w:rsid w:val="00EC3B74"/>
    <w:rsid w:val="00EC647D"/>
    <w:rsid w:val="00ED0E84"/>
    <w:rsid w:val="00ED6C9B"/>
    <w:rsid w:val="00EE1190"/>
    <w:rsid w:val="00EE2334"/>
    <w:rsid w:val="00EE2569"/>
    <w:rsid w:val="00EE3B48"/>
    <w:rsid w:val="00EE4519"/>
    <w:rsid w:val="00EE5CD9"/>
    <w:rsid w:val="00EE7124"/>
    <w:rsid w:val="00EF0CE5"/>
    <w:rsid w:val="00EF49F2"/>
    <w:rsid w:val="00EF6CC8"/>
    <w:rsid w:val="00EF789C"/>
    <w:rsid w:val="00F007A0"/>
    <w:rsid w:val="00F02373"/>
    <w:rsid w:val="00F1043A"/>
    <w:rsid w:val="00F10E14"/>
    <w:rsid w:val="00F1132A"/>
    <w:rsid w:val="00F1175C"/>
    <w:rsid w:val="00F11F92"/>
    <w:rsid w:val="00F12AC7"/>
    <w:rsid w:val="00F14070"/>
    <w:rsid w:val="00F14A61"/>
    <w:rsid w:val="00F14EC4"/>
    <w:rsid w:val="00F15BB7"/>
    <w:rsid w:val="00F17AE5"/>
    <w:rsid w:val="00F17B9C"/>
    <w:rsid w:val="00F20A95"/>
    <w:rsid w:val="00F20FAB"/>
    <w:rsid w:val="00F212C1"/>
    <w:rsid w:val="00F306DA"/>
    <w:rsid w:val="00F32D37"/>
    <w:rsid w:val="00F35FA1"/>
    <w:rsid w:val="00F42F29"/>
    <w:rsid w:val="00F4356A"/>
    <w:rsid w:val="00F450E7"/>
    <w:rsid w:val="00F47F8E"/>
    <w:rsid w:val="00F504AF"/>
    <w:rsid w:val="00F50C02"/>
    <w:rsid w:val="00F511D1"/>
    <w:rsid w:val="00F51FCB"/>
    <w:rsid w:val="00F535CA"/>
    <w:rsid w:val="00F57A16"/>
    <w:rsid w:val="00F61549"/>
    <w:rsid w:val="00F62E4B"/>
    <w:rsid w:val="00F647E6"/>
    <w:rsid w:val="00F726D8"/>
    <w:rsid w:val="00F73345"/>
    <w:rsid w:val="00F73FD6"/>
    <w:rsid w:val="00F751E8"/>
    <w:rsid w:val="00F770DC"/>
    <w:rsid w:val="00F80207"/>
    <w:rsid w:val="00F80510"/>
    <w:rsid w:val="00F81314"/>
    <w:rsid w:val="00F847DE"/>
    <w:rsid w:val="00F85A04"/>
    <w:rsid w:val="00F93B70"/>
    <w:rsid w:val="00F940B1"/>
    <w:rsid w:val="00F94961"/>
    <w:rsid w:val="00F94F85"/>
    <w:rsid w:val="00F962B5"/>
    <w:rsid w:val="00F97791"/>
    <w:rsid w:val="00FA22E9"/>
    <w:rsid w:val="00FA4B61"/>
    <w:rsid w:val="00FA5738"/>
    <w:rsid w:val="00FB3016"/>
    <w:rsid w:val="00FB3A3F"/>
    <w:rsid w:val="00FB44B2"/>
    <w:rsid w:val="00FB71C1"/>
    <w:rsid w:val="00FC1065"/>
    <w:rsid w:val="00FC7E97"/>
    <w:rsid w:val="00FD0418"/>
    <w:rsid w:val="00FD29A2"/>
    <w:rsid w:val="00FD2BFB"/>
    <w:rsid w:val="00FD32A2"/>
    <w:rsid w:val="00FD60CA"/>
    <w:rsid w:val="00FE004A"/>
    <w:rsid w:val="00FE1B05"/>
    <w:rsid w:val="00FE3153"/>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5126AA7"/>
  <w15:docId w15:val="{6039D4D4-5BF4-48C6-95E5-799DAD094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ListParagraph">
    <w:name w:val="List Paragraph"/>
    <w:basedOn w:val="Normal"/>
    <w:uiPriority w:val="34"/>
    <w:qFormat/>
    <w:rsid w:val="006D73EA"/>
    <w:pPr>
      <w:ind w:left="720"/>
    </w:pPr>
  </w:style>
  <w:style w:type="paragraph" w:styleId="Revision">
    <w:name w:val="Revision"/>
    <w:hidden/>
    <w:rsid w:val="00670EE8"/>
    <w:rPr>
      <w:rFonts w:ascii="Arial" w:eastAsia="Times New Roman" w:hAnsi="Arial"/>
      <w:szCs w:val="24"/>
    </w:rPr>
  </w:style>
  <w:style w:type="paragraph" w:customStyle="1" w:styleId="Default">
    <w:name w:val="Default"/>
    <w:rsid w:val="009B449F"/>
    <w:pPr>
      <w:autoSpaceDE w:val="0"/>
      <w:autoSpaceDN w:val="0"/>
      <w:adjustRightInd w:val="0"/>
    </w:pPr>
    <w:rPr>
      <w:rFonts w:ascii="Arial" w:hAnsi="Arial" w:cs="Arial"/>
      <w:color w:val="000000"/>
      <w:sz w:val="24"/>
      <w:szCs w:val="24"/>
    </w:rPr>
  </w:style>
  <w:style w:type="paragraph" w:styleId="FootnoteText">
    <w:name w:val="footnote text"/>
    <w:basedOn w:val="Normal"/>
    <w:link w:val="FootnoteTextChar"/>
    <w:semiHidden/>
    <w:unhideWhenUsed/>
    <w:rsid w:val="00EE7124"/>
    <w:pPr>
      <w:spacing w:before="0" w:after="0" w:line="240" w:lineRule="auto"/>
    </w:pPr>
    <w:rPr>
      <w:szCs w:val="20"/>
    </w:rPr>
  </w:style>
  <w:style w:type="character" w:customStyle="1" w:styleId="FootnoteTextChar">
    <w:name w:val="Footnote Text Char"/>
    <w:basedOn w:val="DefaultParagraphFont"/>
    <w:link w:val="FootnoteText"/>
    <w:semiHidden/>
    <w:rsid w:val="00EE7124"/>
    <w:rPr>
      <w:rFonts w:ascii="Arial" w:eastAsia="Times New Roman" w:hAnsi="Arial"/>
    </w:rPr>
  </w:style>
  <w:style w:type="character" w:styleId="FootnoteReference">
    <w:name w:val="footnote reference"/>
    <w:basedOn w:val="DefaultParagraphFont"/>
    <w:semiHidden/>
    <w:unhideWhenUsed/>
    <w:rsid w:val="00EE71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436801418">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cusa.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omments" Target="comments.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8FA5D-29C9-4CB6-9984-4B6796BF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9</Pages>
  <Words>2443</Words>
  <Characters>13926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16337</CharactersWithSpaces>
  <SharedDoc>false</SharedDoc>
  <HyperlinkBase/>
  <HLinks>
    <vt:vector size="6" baseType="variant">
      <vt:variant>
        <vt:i4>8192116</vt:i4>
      </vt:variant>
      <vt:variant>
        <vt:i4>33</vt:i4>
      </vt:variant>
      <vt:variant>
        <vt:i4>0</vt:i4>
      </vt:variant>
      <vt:variant>
        <vt:i4>5</vt:i4>
      </vt:variant>
      <vt:variant>
        <vt:lpwstr>http://www.dcusa.co.uk/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Cuin</dc:creator>
  <cp:lastModifiedBy>Dylan Townsend</cp:lastModifiedBy>
  <cp:revision>6</cp:revision>
  <cp:lastPrinted>2017-03-06T15:56:00Z</cp:lastPrinted>
  <dcterms:created xsi:type="dcterms:W3CDTF">2017-05-12T12:49:00Z</dcterms:created>
  <dcterms:modified xsi:type="dcterms:W3CDTF">2017-06-22T07:19:00Z</dcterms:modified>
</cp:coreProperties>
</file>