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shd w:val="clear" w:color="auto" w:fill="CCE0DA"/>
        <w:tblCellMar>
          <w:left w:w="0" w:type="dxa"/>
          <w:right w:w="0" w:type="dxa"/>
        </w:tblCellMar>
        <w:tblLook w:val="01E0" w:firstRow="1" w:lastRow="1" w:firstColumn="1" w:lastColumn="1" w:noHBand="0" w:noVBand="0"/>
      </w:tblPr>
      <w:tblGrid>
        <w:gridCol w:w="856"/>
        <w:gridCol w:w="6777"/>
        <w:gridCol w:w="2123"/>
      </w:tblGrid>
      <w:tr w:rsidR="006F19E3" w:rsidRPr="00EB32BB" w14:paraId="17FD301B" w14:textId="77777777" w:rsidTr="00217EBE">
        <w:trPr>
          <w:trHeight w:val="826"/>
          <w:jc w:val="center"/>
        </w:trPr>
        <w:tc>
          <w:tcPr>
            <w:tcW w:w="3934" w:type="pct"/>
            <w:gridSpan w:val="2"/>
            <w:tcBorders>
              <w:top w:val="single" w:sz="4" w:space="0" w:color="4A8958"/>
              <w:left w:val="single" w:sz="4" w:space="0" w:color="4A8958"/>
              <w:bottom w:val="single" w:sz="4" w:space="0" w:color="4A8958"/>
              <w:right w:val="single" w:sz="4" w:space="0" w:color="4A8958"/>
            </w:tcBorders>
            <w:shd w:val="clear" w:color="auto" w:fill="0096D7"/>
          </w:tcPr>
          <w:p w14:paraId="0D0DD1FA" w14:textId="77777777" w:rsidR="005079E0" w:rsidRPr="00EB32BB" w:rsidRDefault="00407BD8" w:rsidP="00217EBE">
            <w:pPr>
              <w:pStyle w:val="Header"/>
              <w:spacing w:before="0" w:after="0"/>
              <w:ind w:left="-284"/>
              <w:rPr>
                <w:rFonts w:cs="Arial"/>
              </w:rPr>
            </w:pPr>
            <w:r>
              <w:rPr>
                <w:rFonts w:cs="Arial"/>
              </w:rPr>
              <w:t xml:space="preserve">  </w:t>
            </w:r>
            <w:r w:rsidR="00CA136E">
              <w:rPr>
                <w:rFonts w:cs="Arial"/>
              </w:rPr>
              <w:tab/>
            </w:r>
          </w:p>
          <w:p w14:paraId="663D0935" w14:textId="77777777" w:rsidR="006F19E3" w:rsidRPr="00F20FAB" w:rsidRDefault="00ED0E84" w:rsidP="00217EB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1066" w:type="pct"/>
            <w:tcBorders>
              <w:top w:val="single" w:sz="4" w:space="0" w:color="4A8958"/>
              <w:left w:val="single" w:sz="4" w:space="0" w:color="4A8958"/>
              <w:bottom w:val="single" w:sz="4" w:space="0" w:color="4A8958"/>
              <w:right w:val="single" w:sz="4" w:space="0" w:color="4A8958"/>
            </w:tcBorders>
            <w:shd w:val="clear" w:color="auto" w:fill="0096D7"/>
          </w:tcPr>
          <w:p w14:paraId="4E972898" w14:textId="77777777" w:rsidR="006F19E3" w:rsidRPr="00EB32BB" w:rsidRDefault="006F19E3" w:rsidP="00217EBE">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8AF2EE1" w14:textId="77777777" w:rsidTr="00217EBE">
        <w:trPr>
          <w:trHeight w:val="2725"/>
          <w:jc w:val="center"/>
        </w:trPr>
        <w:tc>
          <w:tcPr>
            <w:tcW w:w="3934" w:type="pct"/>
            <w:gridSpan w:val="2"/>
            <w:tcBorders>
              <w:top w:val="single" w:sz="4" w:space="0" w:color="4A8958"/>
              <w:left w:val="single" w:sz="4" w:space="0" w:color="4A8958"/>
              <w:bottom w:val="single" w:sz="4" w:space="0" w:color="4A8958"/>
              <w:right w:val="single" w:sz="4" w:space="0" w:color="4A8958"/>
            </w:tcBorders>
            <w:shd w:val="clear" w:color="auto" w:fill="auto"/>
          </w:tcPr>
          <w:p w14:paraId="672B29F6" w14:textId="77777777" w:rsidR="006F19E3" w:rsidRPr="00EF388E" w:rsidRDefault="00282FE6" w:rsidP="00217EBE">
            <w:pPr>
              <w:pStyle w:val="Heading2"/>
              <w:rPr>
                <w:b/>
                <w:i/>
                <w:color w:val="00B274"/>
                <w:sz w:val="24"/>
              </w:rPr>
            </w:pPr>
            <w:r w:rsidRPr="00EF388E">
              <w:rPr>
                <w:b/>
              </w:rPr>
              <w:t>DCP 287</w:t>
            </w:r>
          </w:p>
          <w:p w14:paraId="7DF5BE5F" w14:textId="77777777" w:rsidR="00D93A95" w:rsidRPr="00EF388E" w:rsidRDefault="00282FE6" w:rsidP="00217EBE">
            <w:pPr>
              <w:spacing w:before="240" w:after="240"/>
              <w:ind w:left="113" w:right="113"/>
              <w:rPr>
                <w:rFonts w:ascii="Arial" w:hAnsi="Arial" w:cs="Arial"/>
                <w:b/>
                <w:color w:val="008000"/>
                <w:sz w:val="24"/>
              </w:rPr>
            </w:pPr>
            <w:r w:rsidRPr="00EF388E">
              <w:rPr>
                <w:rFonts w:ascii="Arial" w:hAnsi="Arial" w:cs="Arial"/>
                <w:b/>
                <w:color w:val="008000"/>
                <w:sz w:val="48"/>
                <w:szCs w:val="48"/>
              </w:rPr>
              <w:t>Generation Credits in the EDCM</w:t>
            </w:r>
          </w:p>
          <w:p w14:paraId="579533F4" w14:textId="1C9A5728" w:rsidR="00D93A95" w:rsidRPr="00EF388E" w:rsidRDefault="00857BF6" w:rsidP="00217EBE">
            <w:pPr>
              <w:ind w:left="113" w:right="113"/>
              <w:rPr>
                <w:rFonts w:cs="Arial"/>
                <w:b/>
                <w:color w:val="00B274"/>
                <w:sz w:val="24"/>
              </w:rPr>
            </w:pPr>
            <w:r w:rsidRPr="00EF388E">
              <w:rPr>
                <w:rFonts w:cs="Arial"/>
                <w:b/>
                <w:color w:val="00B274"/>
                <w:sz w:val="28"/>
              </w:rPr>
              <w:t>R</w:t>
            </w:r>
            <w:r w:rsidR="00370895" w:rsidRPr="00EF388E">
              <w:rPr>
                <w:rFonts w:cs="Arial"/>
                <w:b/>
                <w:color w:val="00B274"/>
                <w:sz w:val="28"/>
              </w:rPr>
              <w:t>aised</w:t>
            </w:r>
            <w:r w:rsidRPr="00EF388E">
              <w:rPr>
                <w:rFonts w:cs="Arial"/>
                <w:b/>
                <w:color w:val="00B274"/>
                <w:sz w:val="28"/>
              </w:rPr>
              <w:t xml:space="preserve"> on </w:t>
            </w:r>
            <w:r w:rsidR="00DD36D8" w:rsidRPr="00EF388E">
              <w:rPr>
                <w:rFonts w:cs="Arial"/>
                <w:b/>
                <w:color w:val="00B274"/>
                <w:sz w:val="28"/>
              </w:rPr>
              <w:t>7 December 2016</w:t>
            </w:r>
            <w:r w:rsidR="00207680" w:rsidRPr="00EF388E">
              <w:rPr>
                <w:rFonts w:cs="Arial"/>
                <w:b/>
                <w:color w:val="00B274"/>
                <w:sz w:val="28"/>
              </w:rPr>
              <w:t xml:space="preserve"> as a</w:t>
            </w:r>
            <w:r w:rsidRPr="00EF388E">
              <w:rPr>
                <w:rFonts w:cs="Arial"/>
                <w:b/>
                <w:color w:val="00B274"/>
                <w:sz w:val="28"/>
              </w:rPr>
              <w:t xml:space="preserve"> Standard</w:t>
            </w:r>
            <w:r w:rsidR="00D519F7" w:rsidRPr="00EF388E">
              <w:rPr>
                <w:rFonts w:cs="Arial"/>
                <w:b/>
                <w:color w:val="00B274"/>
                <w:sz w:val="28"/>
              </w:rPr>
              <w:t xml:space="preserve"> Change</w:t>
            </w:r>
          </w:p>
        </w:tc>
        <w:tc>
          <w:tcPr>
            <w:tcW w:w="1066" w:type="pct"/>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tblGrid>
            <w:tr w:rsidR="00F770DC" w:rsidRPr="00881D23" w14:paraId="49A64CD6" w14:textId="77777777" w:rsidTr="00217EBE">
              <w:trPr>
                <w:trHeight w:val="820"/>
              </w:trPr>
              <w:tc>
                <w:tcPr>
                  <w:tcW w:w="2075" w:type="dxa"/>
                  <w:shd w:val="clear" w:color="auto" w:fill="auto"/>
                  <w:vAlign w:val="center"/>
                </w:tcPr>
                <w:p w14:paraId="11F6F1C8" w14:textId="77777777" w:rsidR="00F770DC" w:rsidRPr="000E1892" w:rsidRDefault="00F770DC" w:rsidP="00217EBE">
                  <w:pPr>
                    <w:ind w:right="28"/>
                    <w:rPr>
                      <w:rFonts w:cs="Arial"/>
                      <w:b/>
                      <w:color w:val="00CC66"/>
                      <w:szCs w:val="20"/>
                    </w:rPr>
                  </w:pPr>
                  <w:r w:rsidRPr="000E1892">
                    <w:rPr>
                      <w:rFonts w:cs="Arial"/>
                      <w:b/>
                      <w:color w:val="00B274"/>
                      <w:szCs w:val="20"/>
                    </w:rPr>
                    <w:t>01 – Change Proposal</w:t>
                  </w:r>
                </w:p>
              </w:tc>
            </w:tr>
            <w:tr w:rsidR="00F770DC" w:rsidRPr="00881D23" w14:paraId="763A4BD0" w14:textId="77777777" w:rsidTr="00217EBE">
              <w:trPr>
                <w:trHeight w:val="802"/>
              </w:trPr>
              <w:tc>
                <w:tcPr>
                  <w:tcW w:w="2075" w:type="dxa"/>
                  <w:shd w:val="clear" w:color="auto" w:fill="0096D7"/>
                  <w:vAlign w:val="center"/>
                </w:tcPr>
                <w:p w14:paraId="0BDE9D04" w14:textId="77777777" w:rsidR="00F770DC" w:rsidRPr="00C4569B" w:rsidRDefault="00F770DC" w:rsidP="00217EBE">
                  <w:pPr>
                    <w:ind w:right="28"/>
                    <w:rPr>
                      <w:rFonts w:cs="Arial"/>
                      <w:b/>
                      <w:color w:val="FFFFFF"/>
                      <w:szCs w:val="20"/>
                    </w:rPr>
                  </w:pPr>
                  <w:r w:rsidRPr="00C4569B">
                    <w:rPr>
                      <w:rFonts w:cs="Arial"/>
                      <w:b/>
                      <w:color w:val="FFFFFF"/>
                      <w:szCs w:val="20"/>
                    </w:rPr>
                    <w:t xml:space="preserve">02 – Consultation </w:t>
                  </w:r>
                </w:p>
              </w:tc>
            </w:tr>
            <w:tr w:rsidR="00F770DC" w:rsidRPr="00881D23" w14:paraId="5682E393" w14:textId="77777777" w:rsidTr="00217EBE">
              <w:trPr>
                <w:trHeight w:val="800"/>
              </w:trPr>
              <w:tc>
                <w:tcPr>
                  <w:tcW w:w="2075" w:type="dxa"/>
                  <w:shd w:val="clear" w:color="auto" w:fill="auto"/>
                  <w:vAlign w:val="center"/>
                </w:tcPr>
                <w:p w14:paraId="357B4E98" w14:textId="77777777" w:rsidR="00F770DC" w:rsidRPr="00F770DC" w:rsidRDefault="0007537E" w:rsidP="00217EBE">
                  <w:pPr>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12BC0F15" w14:textId="77777777" w:rsidTr="00217EBE">
              <w:trPr>
                <w:trHeight w:val="795"/>
              </w:trPr>
              <w:tc>
                <w:tcPr>
                  <w:tcW w:w="2075" w:type="dxa"/>
                  <w:shd w:val="clear" w:color="auto" w:fill="FFFFFF"/>
                  <w:vAlign w:val="center"/>
                </w:tcPr>
                <w:p w14:paraId="76616DBE" w14:textId="77777777" w:rsidR="00F770DC" w:rsidRPr="00881D23" w:rsidRDefault="00F770DC" w:rsidP="00217EBE">
                  <w:pPr>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539B523F" w14:textId="77777777" w:rsidR="006F19E3" w:rsidRPr="00EB32BB" w:rsidRDefault="006F19E3" w:rsidP="00217EBE">
            <w:pPr>
              <w:ind w:left="28" w:right="28"/>
              <w:rPr>
                <w:rFonts w:cs="Arial"/>
                <w:color w:val="008576"/>
                <w:szCs w:val="20"/>
              </w:rPr>
            </w:pPr>
          </w:p>
        </w:tc>
      </w:tr>
      <w:tr w:rsidR="006F19E3" w:rsidRPr="00EB32BB" w14:paraId="16214A00" w14:textId="77777777" w:rsidTr="00217EBE">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43A6281C" w14:textId="77777777" w:rsidR="006F19E3" w:rsidRPr="00974E86" w:rsidRDefault="006F19E3" w:rsidP="00217EBE">
            <w:pPr>
              <w:pStyle w:val="BodyText2"/>
              <w:ind w:left="113" w:right="113"/>
              <w:rPr>
                <w:rFonts w:cs="Arial"/>
                <w:b/>
                <w:i/>
                <w:color w:val="00B274"/>
                <w:sz w:val="24"/>
              </w:rPr>
            </w:pPr>
            <w:r w:rsidRPr="00974E86">
              <w:rPr>
                <w:rFonts w:cs="Arial"/>
                <w:b/>
                <w:sz w:val="24"/>
              </w:rPr>
              <w:t xml:space="preserve">Purpose of </w:t>
            </w:r>
            <w:r w:rsidR="00231812" w:rsidRPr="00974E86">
              <w:rPr>
                <w:rFonts w:cs="Arial"/>
                <w:b/>
                <w:sz w:val="24"/>
              </w:rPr>
              <w:t>Change Proposal</w:t>
            </w:r>
            <w:r w:rsidRPr="00974E86">
              <w:rPr>
                <w:rFonts w:cs="Arial"/>
                <w:b/>
                <w:sz w:val="24"/>
              </w:rPr>
              <w:t>:</w:t>
            </w:r>
            <w:r w:rsidRPr="00974E86">
              <w:rPr>
                <w:rFonts w:cs="Arial"/>
                <w:b/>
                <w:i/>
                <w:color w:val="00B274"/>
                <w:sz w:val="24"/>
              </w:rPr>
              <w:t xml:space="preserve"> </w:t>
            </w:r>
            <w:r w:rsidR="00370895" w:rsidRPr="00974E86">
              <w:rPr>
                <w:rFonts w:cs="Arial"/>
                <w:i/>
                <w:color w:val="00B274"/>
                <w:sz w:val="24"/>
              </w:rPr>
              <w:t xml:space="preserve"> </w:t>
            </w:r>
          </w:p>
          <w:p w14:paraId="585D80C1" w14:textId="77777777" w:rsidR="006F19E3" w:rsidRPr="005C5548" w:rsidRDefault="00F811FC" w:rsidP="00217EBE">
            <w:pPr>
              <w:pStyle w:val="BodyText4"/>
              <w:spacing w:line="276" w:lineRule="auto"/>
              <w:ind w:left="113" w:right="113"/>
            </w:pPr>
            <w:r w:rsidRPr="005C5548">
              <w:t>DCP 287 seeks to</w:t>
            </w:r>
            <w:r w:rsidR="00DD36D8" w:rsidRPr="005C5548">
              <w:t xml:space="preserve"> amend the calculation of credits for embedded generation in the EDCM to take </w:t>
            </w:r>
            <w:r w:rsidR="00DD36D8" w:rsidRPr="00EF388E">
              <w:rPr>
                <w:rStyle w:val="BodyText3Char"/>
              </w:rPr>
              <w:t>account</w:t>
            </w:r>
            <w:r w:rsidR="00DD36D8" w:rsidRPr="005C5548">
              <w:t xml:space="preserve"> of potential cost savings for DNOs that can be attributed to embedded generation in the areas of transmission exit charges, direct costs, indirect costs and network rates.</w:t>
            </w:r>
          </w:p>
        </w:tc>
      </w:tr>
      <w:tr w:rsidR="006F19E3" w:rsidRPr="00EB32BB" w14:paraId="0EF8C496" w14:textId="77777777" w:rsidTr="00217EBE">
        <w:trPr>
          <w:trHeight w:val="89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620AC55" w14:textId="77777777" w:rsidR="006F19E3" w:rsidRPr="00EB32BB" w:rsidRDefault="005B5B35" w:rsidP="00217EBE">
            <w:pPr>
              <w:ind w:firstLine="9"/>
              <w:jc w:val="center"/>
              <w:rPr>
                <w:rFonts w:cs="Arial"/>
              </w:rPr>
            </w:pPr>
            <w:r>
              <w:rPr>
                <w:rFonts w:cs="Arial"/>
                <w:noProof/>
                <w:lang w:eastAsia="en-GB"/>
              </w:rPr>
              <w:drawing>
                <wp:inline distT="0" distB="0" distL="0" distR="0" wp14:anchorId="5AF33964" wp14:editId="3FEDA10C">
                  <wp:extent cx="476250" cy="476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7E7FF38B" w14:textId="77777777" w:rsidR="00F770DC" w:rsidRPr="005C5548" w:rsidRDefault="00F770DC" w:rsidP="00217EBE">
            <w:pPr>
              <w:pStyle w:val="BodyText4"/>
              <w:spacing w:line="276" w:lineRule="auto"/>
              <w:ind w:left="113" w:right="113"/>
            </w:pPr>
            <w:r w:rsidRPr="005C5548">
              <w:t xml:space="preserve">The Workgroup recommends that this </w:t>
            </w:r>
            <w:r w:rsidR="00944047" w:rsidRPr="005C5548">
              <w:t xml:space="preserve">Change Proposal </w:t>
            </w:r>
            <w:r w:rsidR="00F811FC" w:rsidRPr="005C5548">
              <w:t xml:space="preserve">should </w:t>
            </w:r>
            <w:r w:rsidRPr="005C5548">
              <w:t>proceed to Consultation</w:t>
            </w:r>
          </w:p>
          <w:p w14:paraId="0DAF2452" w14:textId="680E5014" w:rsidR="00231812" w:rsidRPr="005C5548" w:rsidRDefault="003328B8" w:rsidP="00217EBE">
            <w:pPr>
              <w:pStyle w:val="BodyText4"/>
              <w:spacing w:line="276" w:lineRule="auto"/>
              <w:ind w:left="113" w:right="113"/>
              <w:rPr>
                <w:b/>
              </w:rPr>
            </w:pPr>
            <w:r w:rsidRPr="005C5548">
              <w:t xml:space="preserve">Parties are invited to consider the questions set </w:t>
            </w:r>
            <w:r w:rsidR="00067E74" w:rsidRPr="005C5548">
              <w:t>in section 10</w:t>
            </w:r>
            <w:r w:rsidRPr="005C5548">
              <w:t xml:space="preserve"> and submit comments using the form attached as Attachment 1 to</w:t>
            </w:r>
            <w:r w:rsidRPr="00EF388E">
              <w:t xml:space="preserve"> </w:t>
            </w:r>
            <w:hyperlink r:id="rId10" w:history="1">
              <w:r w:rsidR="005C5548" w:rsidRPr="00EF388E">
                <w:rPr>
                  <w:rStyle w:val="Hyperlink"/>
                </w:rPr>
                <w:t>dcusa@electralink.co.uk</w:t>
              </w:r>
            </w:hyperlink>
            <w:r w:rsidR="005C5548">
              <w:t xml:space="preserve"> </w:t>
            </w:r>
            <w:r w:rsidRPr="005C5548">
              <w:t>by</w:t>
            </w:r>
            <w:r w:rsidRPr="00EF388E">
              <w:t xml:space="preserve"> </w:t>
            </w:r>
            <w:commentRangeStart w:id="0"/>
            <w:r w:rsidR="000F059B" w:rsidRPr="005C5548">
              <w:rPr>
                <w:b/>
              </w:rPr>
              <w:t xml:space="preserve">xx </w:t>
            </w:r>
            <w:proofErr w:type="spellStart"/>
            <w:r w:rsidR="000F059B" w:rsidRPr="005C5548">
              <w:rPr>
                <w:b/>
              </w:rPr>
              <w:t>xxxx</w:t>
            </w:r>
            <w:proofErr w:type="spellEnd"/>
            <w:r w:rsidR="000F059B" w:rsidRPr="005C5548">
              <w:rPr>
                <w:b/>
              </w:rPr>
              <w:t xml:space="preserve"> 2018</w:t>
            </w:r>
            <w:r w:rsidR="006248E3" w:rsidRPr="005C5548">
              <w:rPr>
                <w:b/>
              </w:rPr>
              <w:t>.</w:t>
            </w:r>
            <w:commentRangeEnd w:id="0"/>
            <w:r w:rsidR="00B673DC" w:rsidRPr="00EF388E">
              <w:rPr>
                <w:b/>
              </w:rPr>
              <w:commentReference w:id="0"/>
            </w:r>
          </w:p>
          <w:p w14:paraId="131104FB" w14:textId="77777777" w:rsidR="006F19E3" w:rsidRPr="00974E86" w:rsidRDefault="00BB3DE9" w:rsidP="00217EBE">
            <w:pPr>
              <w:pStyle w:val="BodyText4"/>
              <w:spacing w:line="276" w:lineRule="auto"/>
              <w:ind w:left="113" w:right="113"/>
              <w:rPr>
                <w:rFonts w:cs="Arial"/>
              </w:rPr>
            </w:pPr>
            <w:r w:rsidRPr="005C5548">
              <w:t xml:space="preserve">The </w:t>
            </w:r>
            <w:r w:rsidR="003328B8" w:rsidRPr="005C5548">
              <w:t xml:space="preserve">Working Group </w:t>
            </w:r>
            <w:r w:rsidRPr="005C5548">
              <w:t xml:space="preserve">will consider </w:t>
            </w:r>
            <w:r w:rsidR="003328B8" w:rsidRPr="005C5548">
              <w:t xml:space="preserve">the consultation responses </w:t>
            </w:r>
            <w:r w:rsidR="006F19E3" w:rsidRPr="005C5548">
              <w:t xml:space="preserve">and determine the appropriate </w:t>
            </w:r>
            <w:r w:rsidR="00D36FC3" w:rsidRPr="005C5548">
              <w:t>next steps</w:t>
            </w:r>
            <w:r w:rsidR="003328B8" w:rsidRPr="005C5548">
              <w:t xml:space="preserve"> for the </w:t>
            </w:r>
            <w:r w:rsidR="00F770DC" w:rsidRPr="005C5548">
              <w:t>progression</w:t>
            </w:r>
            <w:r w:rsidR="00E20E29" w:rsidRPr="005C5548">
              <w:t xml:space="preserve"> of the Change Proposal (CP)</w:t>
            </w:r>
            <w:r w:rsidR="006F19E3" w:rsidRPr="005C5548">
              <w:t>.</w:t>
            </w:r>
          </w:p>
        </w:tc>
      </w:tr>
      <w:tr w:rsidR="006F19E3" w:rsidRPr="00EB32BB" w14:paraId="7AABCAB2" w14:textId="77777777" w:rsidTr="00217EBE">
        <w:trPr>
          <w:trHeight w:val="73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789A7931" w14:textId="77777777" w:rsidR="006F19E3" w:rsidRPr="00EB32BB" w:rsidRDefault="005B5B35" w:rsidP="00217EBE">
            <w:pPr>
              <w:spacing w:before="60" w:after="60"/>
              <w:ind w:firstLine="9"/>
              <w:jc w:val="center"/>
              <w:rPr>
                <w:rFonts w:cs="Arial"/>
              </w:rPr>
            </w:pPr>
            <w:r w:rsidRPr="00AF30A5">
              <w:rPr>
                <w:rFonts w:cs="Arial"/>
                <w:noProof/>
                <w:lang w:eastAsia="en-GB"/>
              </w:rPr>
              <w:drawing>
                <wp:inline distT="0" distB="0" distL="0" distR="0" wp14:anchorId="1A481C88" wp14:editId="5B7B58B5">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592850AC" w14:textId="77777777" w:rsidR="006F19E3" w:rsidRPr="005C5548" w:rsidRDefault="00370895" w:rsidP="00217EBE">
            <w:pPr>
              <w:pStyle w:val="BodyText4"/>
              <w:spacing w:line="276" w:lineRule="auto"/>
              <w:ind w:left="113" w:right="113"/>
            </w:pPr>
            <w:r w:rsidRPr="005C5548">
              <w:t>Impacted Parties</w:t>
            </w:r>
            <w:r w:rsidR="00231812" w:rsidRPr="005C5548">
              <w:t xml:space="preserve">: </w:t>
            </w:r>
            <w:r w:rsidR="00F811FC" w:rsidRPr="005C5548">
              <w:t xml:space="preserve"> Distribution Network Operators (DNOs), D</w:t>
            </w:r>
            <w:r w:rsidR="00DD36D8" w:rsidRPr="005C5548">
              <w:t>istributed Generators and Suppliers</w:t>
            </w:r>
          </w:p>
        </w:tc>
      </w:tr>
      <w:tr w:rsidR="005D1C6B" w:rsidRPr="00EB32BB" w14:paraId="1EA58C57" w14:textId="77777777" w:rsidTr="00217EBE">
        <w:trPr>
          <w:trHeight w:val="73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B8C044E" w14:textId="77777777" w:rsidR="005D1C6B" w:rsidRPr="00EB32BB" w:rsidRDefault="005B5B35" w:rsidP="00217EBE">
            <w:pPr>
              <w:spacing w:before="60" w:after="60"/>
              <w:ind w:firstLine="9"/>
              <w:jc w:val="center"/>
              <w:rPr>
                <w:rFonts w:cs="Arial"/>
              </w:rPr>
            </w:pPr>
            <w:r w:rsidRPr="00AF30A5">
              <w:rPr>
                <w:rFonts w:cs="Arial"/>
                <w:noProof/>
                <w:lang w:eastAsia="en-GB"/>
              </w:rPr>
              <w:drawing>
                <wp:inline distT="0" distB="0" distL="0" distR="0" wp14:anchorId="260706A6" wp14:editId="7696E18C">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66C8F2DE" w14:textId="77777777" w:rsidR="00181C7D" w:rsidRPr="005C5548" w:rsidRDefault="005D1C6B" w:rsidP="00217EBE">
            <w:pPr>
              <w:pStyle w:val="BodyText4"/>
              <w:spacing w:line="276" w:lineRule="auto"/>
              <w:ind w:left="113" w:right="113"/>
            </w:pPr>
            <w:r w:rsidRPr="005C5548">
              <w:t>Impacted Clauses:</w:t>
            </w:r>
            <w:r w:rsidR="00DD36D8" w:rsidRPr="005C5548">
              <w:t xml:space="preserve"> </w:t>
            </w:r>
          </w:p>
          <w:p w14:paraId="2A6C3485" w14:textId="3FAE72F6" w:rsidR="00181C7D" w:rsidRPr="005C5548" w:rsidRDefault="00DD36D8" w:rsidP="00217EBE">
            <w:pPr>
              <w:pStyle w:val="BodyText4"/>
              <w:spacing w:line="276" w:lineRule="auto"/>
              <w:ind w:left="113" w:right="113"/>
            </w:pPr>
            <w:r w:rsidRPr="005C5548">
              <w:t>Schedule 17</w:t>
            </w:r>
            <w:r w:rsidR="00181C7D" w:rsidRPr="005C5548">
              <w:t xml:space="preserve"> - EHV Charging Methodology (FCP Model); </w:t>
            </w:r>
            <w:r w:rsidRPr="005C5548">
              <w:t xml:space="preserve">and </w:t>
            </w:r>
          </w:p>
          <w:p w14:paraId="358DDEB5" w14:textId="24E36F06" w:rsidR="005D1C6B" w:rsidRPr="005C5548" w:rsidRDefault="00181C7D" w:rsidP="00217EBE">
            <w:pPr>
              <w:pStyle w:val="BodyText4"/>
              <w:spacing w:line="276" w:lineRule="auto"/>
              <w:ind w:left="113" w:right="113"/>
            </w:pPr>
            <w:r w:rsidRPr="005C5548">
              <w:t xml:space="preserve">Schedule </w:t>
            </w:r>
            <w:r w:rsidR="00DD36D8" w:rsidRPr="005C5548">
              <w:t>18</w:t>
            </w:r>
            <w:r w:rsidRPr="005C5548">
              <w:t xml:space="preserve"> -</w:t>
            </w:r>
            <w:r w:rsidR="00DD36D8" w:rsidRPr="005C5548">
              <w:t xml:space="preserve"> </w:t>
            </w:r>
            <w:r w:rsidRPr="005C5548">
              <w:t xml:space="preserve">EHV Charging Methodology </w:t>
            </w:r>
            <w:r w:rsidR="00DD36D8" w:rsidRPr="005C5548">
              <w:t>(</w:t>
            </w:r>
            <w:r w:rsidRPr="005C5548">
              <w:t>LRIC model</w:t>
            </w:r>
          </w:p>
        </w:tc>
      </w:tr>
    </w:tbl>
    <w:p w14:paraId="50059D20" w14:textId="77777777" w:rsidR="00231812" w:rsidRDefault="00231812" w:rsidP="005B378E">
      <w:pPr>
        <w:rPr>
          <w:rFonts w:cs="Arial"/>
        </w:rPr>
      </w:pPr>
    </w:p>
    <w:p w14:paraId="0269C552" w14:textId="77777777" w:rsidR="00231812" w:rsidRDefault="00231812" w:rsidP="005B378E">
      <w:pPr>
        <w:rPr>
          <w:rFonts w:cs="Arial"/>
        </w:rPr>
      </w:pPr>
    </w:p>
    <w:p w14:paraId="2EC39576" w14:textId="77777777" w:rsidR="00231812" w:rsidRDefault="00231812" w:rsidP="005B378E">
      <w:pPr>
        <w:rPr>
          <w:rFonts w:cs="Arial"/>
        </w:rPr>
      </w:pPr>
    </w:p>
    <w:p w14:paraId="20498BF7" w14:textId="77777777" w:rsidR="005079E0" w:rsidRPr="00EB32BB" w:rsidRDefault="005B5B35" w:rsidP="005B378E">
      <w:pPr>
        <w:rPr>
          <w:rFonts w:cs="Arial"/>
        </w:rPr>
      </w:pPr>
      <w:r>
        <w:rPr>
          <w:noProof/>
          <w:lang w:eastAsia="en-GB"/>
        </w:rPr>
        <mc:AlternateContent>
          <mc:Choice Requires="wps">
            <w:drawing>
              <wp:anchor distT="0" distB="0" distL="114300" distR="114300" simplePos="0" relativeHeight="251656704" behindDoc="0" locked="0" layoutInCell="1" allowOverlap="1" wp14:anchorId="1557B07F" wp14:editId="601ABCB2">
                <wp:simplePos x="0" y="0"/>
                <wp:positionH relativeFrom="column">
                  <wp:posOffset>-325755</wp:posOffset>
                </wp:positionH>
                <wp:positionV relativeFrom="paragraph">
                  <wp:posOffset>7402195</wp:posOffset>
                </wp:positionV>
                <wp:extent cx="6629400" cy="112077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9596221" w14:textId="77777777" w:rsidR="00FE3288" w:rsidRPr="009A03A4" w:rsidRDefault="00FE3288"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75167C01" w14:textId="77777777" w:rsidR="00FE3288" w:rsidRDefault="00FE3288"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FE3288" w:rsidRDefault="00FE3288" w:rsidP="006F19E3">
                            <w:pPr>
                              <w:pStyle w:val="BodyText"/>
                              <w:tabs>
                                <w:tab w:val="left" w:pos="9639"/>
                              </w:tabs>
                              <w:spacing w:after="60" w:line="240" w:lineRule="auto"/>
                              <w:ind w:left="-57" w:right="-54"/>
                              <w:rPr>
                                <w:rFonts w:cs="Arial"/>
                                <w:i/>
                                <w:color w:val="00B274"/>
                              </w:rPr>
                            </w:pPr>
                          </w:p>
                          <w:p w14:paraId="6C3153E8" w14:textId="77777777" w:rsidR="00FE3288" w:rsidRPr="009A03A4" w:rsidRDefault="00FE3288"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FE3288" w:rsidRPr="00623022" w:rsidRDefault="00FE3288"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57B07F"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" filled="f" stroked="f">
                <v:textbox>
                  <w:txbxContent>
                    <w:p w14:paraId="79596221" w14:textId="77777777" w:rsidR="00FE3288" w:rsidRPr="009A03A4" w:rsidRDefault="00FE3288"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75167C01" w14:textId="77777777" w:rsidR="00FE3288" w:rsidRDefault="00FE3288"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FE3288" w:rsidRDefault="00FE3288" w:rsidP="006F19E3">
                      <w:pPr>
                        <w:pStyle w:val="BodyText"/>
                        <w:tabs>
                          <w:tab w:val="left" w:pos="9639"/>
                        </w:tabs>
                        <w:spacing w:after="60" w:line="240" w:lineRule="auto"/>
                        <w:ind w:left="-57" w:right="-54"/>
                        <w:rPr>
                          <w:rFonts w:cs="Arial"/>
                          <w:i/>
                          <w:color w:val="00B274"/>
                        </w:rPr>
                      </w:pPr>
                    </w:p>
                    <w:p w14:paraId="6C3153E8" w14:textId="77777777" w:rsidR="00FE3288" w:rsidRPr="009A03A4" w:rsidRDefault="00FE3288"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FE3288" w:rsidRPr="00623022" w:rsidRDefault="00FE3288" w:rsidP="006F19E3">
                      <w:pPr>
                        <w:pStyle w:val="BodyText"/>
                        <w:spacing w:before="60" w:after="60" w:line="240" w:lineRule="auto"/>
                        <w:ind w:left="-57" w:right="-57"/>
                        <w:rPr>
                          <w:rFonts w:cs="Arial"/>
                          <w:i/>
                          <w:color w:val="00B274"/>
                        </w:rPr>
                      </w:pPr>
                    </w:p>
                  </w:txbxContent>
                </v:textbox>
              </v:shape>
            </w:pict>
          </mc:Fallback>
        </mc:AlternateContent>
      </w:r>
    </w:p>
    <w:tbl>
      <w:tblPr>
        <w:tblW w:w="5000" w:type="pct"/>
        <w:jc w:val="center"/>
        <w:tblLayout w:type="fixed"/>
        <w:tblLook w:val="04A0" w:firstRow="1" w:lastRow="0" w:firstColumn="1" w:lastColumn="0" w:noHBand="0" w:noVBand="1"/>
      </w:tblPr>
      <w:tblGrid>
        <w:gridCol w:w="7197"/>
        <w:gridCol w:w="2765"/>
      </w:tblGrid>
      <w:tr w:rsidR="00F10E14" w:rsidRPr="00EB32BB" w14:paraId="266FE7F7" w14:textId="77777777" w:rsidTr="00217EBE">
        <w:trPr>
          <w:trHeight w:val="617"/>
          <w:jc w:val="center"/>
        </w:trPr>
        <w:tc>
          <w:tcPr>
            <w:tcW w:w="3612"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408B40C5" w14:textId="77777777" w:rsidR="00F10E14" w:rsidRPr="00EB32BB" w:rsidRDefault="00F10E14" w:rsidP="00217EBE">
            <w:pPr>
              <w:pStyle w:val="Contents02"/>
              <w:ind w:right="49"/>
              <w:rPr>
                <w:noProof/>
              </w:rPr>
            </w:pPr>
            <w:r w:rsidRPr="00EB32BB">
              <w:rPr>
                <w:noProof/>
              </w:rPr>
              <w:lastRenderedPageBreak/>
              <w:t>Contents</w:t>
            </w:r>
          </w:p>
          <w:p w14:paraId="524D7EFE" w14:textId="2BB21DF7" w:rsidR="00217EBE" w:rsidRDefault="00F10E14" w:rsidP="00217EBE">
            <w:pPr>
              <w:pStyle w:val="TOC1"/>
              <w:framePr w:wrap="around"/>
              <w:rPr>
                <w:rFonts w:asciiTheme="minorHAnsi" w:eastAsiaTheme="minorEastAsia" w:hAnsiTheme="minorHAnsi" w:cstheme="minorBidi"/>
                <w:color w:val="auto"/>
                <w:sz w:val="22"/>
                <w:szCs w:val="22"/>
              </w:rPr>
            </w:pPr>
            <w:r w:rsidRPr="00EB32BB">
              <w:fldChar w:fldCharType="begin"/>
            </w:r>
            <w:r w:rsidRPr="00EB32BB">
              <w:instrText xml:space="preserve"> TOC \o "1-1" </w:instrText>
            </w:r>
            <w:r w:rsidRPr="00EB32BB">
              <w:fldChar w:fldCharType="separate"/>
            </w:r>
            <w:r w:rsidR="00217EBE">
              <w:t>1</w:t>
            </w:r>
            <w:r w:rsidR="00217EBE">
              <w:rPr>
                <w:rFonts w:asciiTheme="minorHAnsi" w:eastAsiaTheme="minorEastAsia" w:hAnsiTheme="minorHAnsi" w:cstheme="minorBidi"/>
                <w:color w:val="auto"/>
                <w:sz w:val="22"/>
                <w:szCs w:val="22"/>
              </w:rPr>
              <w:tab/>
            </w:r>
            <w:r w:rsidR="00217EBE">
              <w:t>Summary</w:t>
            </w:r>
            <w:r w:rsidR="00217EBE">
              <w:tab/>
            </w:r>
            <w:r w:rsidR="00217EBE">
              <w:fldChar w:fldCharType="begin"/>
            </w:r>
            <w:r w:rsidR="00217EBE">
              <w:instrText xml:space="preserve"> PAGEREF _Toc520222713 \h </w:instrText>
            </w:r>
            <w:r w:rsidR="00217EBE">
              <w:fldChar w:fldCharType="separate"/>
            </w:r>
            <w:r w:rsidR="00ED6771">
              <w:t>3</w:t>
            </w:r>
            <w:r w:rsidR="00217EBE">
              <w:fldChar w:fldCharType="end"/>
            </w:r>
          </w:p>
          <w:p w14:paraId="020DCAA4" w14:textId="500B71DB" w:rsidR="00217EBE" w:rsidRDefault="00217EBE" w:rsidP="00217EBE">
            <w:pPr>
              <w:pStyle w:val="TOC1"/>
              <w:framePr w:wrap="around"/>
              <w:rPr>
                <w:rFonts w:asciiTheme="minorHAnsi" w:eastAsiaTheme="minorEastAsia" w:hAnsiTheme="minorHAnsi" w:cstheme="minorBidi"/>
                <w:color w:val="auto"/>
                <w:sz w:val="22"/>
                <w:szCs w:val="22"/>
              </w:rPr>
            </w:pPr>
            <w:r>
              <w:t>2</w:t>
            </w:r>
            <w:r>
              <w:rPr>
                <w:rFonts w:asciiTheme="minorHAnsi" w:eastAsiaTheme="minorEastAsia" w:hAnsiTheme="minorHAnsi" w:cstheme="minorBidi"/>
                <w:color w:val="auto"/>
                <w:sz w:val="22"/>
                <w:szCs w:val="22"/>
              </w:rPr>
              <w:tab/>
            </w:r>
            <w:r>
              <w:t>Governance</w:t>
            </w:r>
            <w:r>
              <w:tab/>
            </w:r>
            <w:r>
              <w:fldChar w:fldCharType="begin"/>
            </w:r>
            <w:r>
              <w:instrText xml:space="preserve"> PAGEREF _Toc520222714 \h </w:instrText>
            </w:r>
            <w:r>
              <w:fldChar w:fldCharType="separate"/>
            </w:r>
            <w:r w:rsidR="00ED6771">
              <w:t>3</w:t>
            </w:r>
            <w:r>
              <w:fldChar w:fldCharType="end"/>
            </w:r>
          </w:p>
          <w:p w14:paraId="6623AC6C" w14:textId="5B69FF24" w:rsidR="00217EBE" w:rsidRDefault="00217EBE" w:rsidP="00217EBE">
            <w:pPr>
              <w:pStyle w:val="TOC1"/>
              <w:framePr w:wrap="around"/>
              <w:rPr>
                <w:rFonts w:asciiTheme="minorHAnsi" w:eastAsiaTheme="minorEastAsia" w:hAnsiTheme="minorHAnsi" w:cstheme="minorBidi"/>
                <w:color w:val="auto"/>
                <w:sz w:val="22"/>
                <w:szCs w:val="22"/>
              </w:rPr>
            </w:pPr>
            <w:r>
              <w:t>3</w:t>
            </w:r>
            <w:r>
              <w:rPr>
                <w:rFonts w:asciiTheme="minorHAnsi" w:eastAsiaTheme="minorEastAsia" w:hAnsiTheme="minorHAnsi" w:cstheme="minorBidi"/>
                <w:color w:val="auto"/>
                <w:sz w:val="22"/>
                <w:szCs w:val="22"/>
              </w:rPr>
              <w:tab/>
            </w:r>
            <w:r>
              <w:t>Why Change?</w:t>
            </w:r>
            <w:r>
              <w:tab/>
            </w:r>
            <w:bookmarkStart w:id="1" w:name="_GoBack"/>
            <w:bookmarkEnd w:id="1"/>
            <w:r>
              <w:fldChar w:fldCharType="begin"/>
            </w:r>
            <w:r>
              <w:instrText xml:space="preserve"> PAGEREF _Toc520222715 \h </w:instrText>
            </w:r>
            <w:r>
              <w:fldChar w:fldCharType="separate"/>
            </w:r>
            <w:r w:rsidR="00ED6771">
              <w:t>4</w:t>
            </w:r>
            <w:r>
              <w:fldChar w:fldCharType="end"/>
            </w:r>
          </w:p>
          <w:p w14:paraId="019AA9F2" w14:textId="703B7220" w:rsidR="00217EBE" w:rsidRDefault="00217EBE" w:rsidP="00217EBE">
            <w:pPr>
              <w:pStyle w:val="TOC1"/>
              <w:framePr w:wrap="around"/>
              <w:rPr>
                <w:rFonts w:asciiTheme="minorHAnsi" w:eastAsiaTheme="minorEastAsia" w:hAnsiTheme="minorHAnsi" w:cstheme="minorBidi"/>
                <w:color w:val="auto"/>
                <w:sz w:val="22"/>
                <w:szCs w:val="22"/>
              </w:rPr>
            </w:pPr>
            <w:r>
              <w:t>4</w:t>
            </w:r>
            <w:r>
              <w:rPr>
                <w:rFonts w:asciiTheme="minorHAnsi" w:eastAsiaTheme="minorEastAsia" w:hAnsiTheme="minorHAnsi" w:cstheme="minorBidi"/>
                <w:color w:val="auto"/>
                <w:sz w:val="22"/>
                <w:szCs w:val="22"/>
              </w:rPr>
              <w:tab/>
            </w:r>
            <w:r>
              <w:t>Code Specific Matters</w:t>
            </w:r>
            <w:r>
              <w:tab/>
            </w:r>
            <w:r>
              <w:fldChar w:fldCharType="begin"/>
            </w:r>
            <w:r>
              <w:instrText xml:space="preserve"> PAGEREF _Toc520222716 \h </w:instrText>
            </w:r>
            <w:r>
              <w:fldChar w:fldCharType="separate"/>
            </w:r>
            <w:r w:rsidR="00ED6771">
              <w:t>6</w:t>
            </w:r>
            <w:r>
              <w:fldChar w:fldCharType="end"/>
            </w:r>
          </w:p>
          <w:p w14:paraId="257652F3" w14:textId="216B7C7E" w:rsidR="00217EBE" w:rsidRDefault="00217EBE" w:rsidP="00217EBE">
            <w:pPr>
              <w:pStyle w:val="TOC1"/>
              <w:framePr w:wrap="around"/>
              <w:rPr>
                <w:rFonts w:asciiTheme="minorHAnsi" w:eastAsiaTheme="minorEastAsia" w:hAnsiTheme="minorHAnsi" w:cstheme="minorBidi"/>
                <w:color w:val="auto"/>
                <w:sz w:val="22"/>
                <w:szCs w:val="22"/>
              </w:rPr>
            </w:pPr>
            <w:r>
              <w:t>5</w:t>
            </w:r>
            <w:r>
              <w:rPr>
                <w:rFonts w:asciiTheme="minorHAnsi" w:eastAsiaTheme="minorEastAsia" w:hAnsiTheme="minorHAnsi" w:cstheme="minorBidi"/>
                <w:color w:val="auto"/>
                <w:sz w:val="22"/>
                <w:szCs w:val="22"/>
              </w:rPr>
              <w:tab/>
            </w:r>
            <w:r>
              <w:t>Working Group Assessment</w:t>
            </w:r>
            <w:r>
              <w:tab/>
            </w:r>
            <w:r>
              <w:fldChar w:fldCharType="begin"/>
            </w:r>
            <w:r>
              <w:instrText xml:space="preserve"> PAGEREF _Toc520222717 \h </w:instrText>
            </w:r>
            <w:r>
              <w:fldChar w:fldCharType="separate"/>
            </w:r>
            <w:r w:rsidR="00ED6771">
              <w:t>6</w:t>
            </w:r>
            <w:r>
              <w:fldChar w:fldCharType="end"/>
            </w:r>
          </w:p>
          <w:p w14:paraId="47590A4C" w14:textId="4583590C" w:rsidR="00217EBE" w:rsidRDefault="00217EBE" w:rsidP="00217EBE">
            <w:pPr>
              <w:pStyle w:val="TOC1"/>
              <w:framePr w:wrap="around"/>
              <w:rPr>
                <w:rFonts w:asciiTheme="minorHAnsi" w:eastAsiaTheme="minorEastAsia" w:hAnsiTheme="minorHAnsi" w:cstheme="minorBidi"/>
                <w:color w:val="auto"/>
                <w:sz w:val="22"/>
                <w:szCs w:val="22"/>
              </w:rPr>
            </w:pPr>
            <w:r>
              <w:t>6</w:t>
            </w:r>
            <w:r>
              <w:rPr>
                <w:rFonts w:asciiTheme="minorHAnsi" w:eastAsiaTheme="minorEastAsia" w:hAnsiTheme="minorHAnsi" w:cstheme="minorBidi"/>
                <w:color w:val="auto"/>
                <w:sz w:val="22"/>
                <w:szCs w:val="22"/>
              </w:rPr>
              <w:tab/>
            </w:r>
            <w:r>
              <w:t>Solution and Legal Text</w:t>
            </w:r>
            <w:r>
              <w:tab/>
            </w:r>
            <w:r>
              <w:fldChar w:fldCharType="begin"/>
            </w:r>
            <w:r>
              <w:instrText xml:space="preserve"> PAGEREF _Toc520222718 \h </w:instrText>
            </w:r>
            <w:r>
              <w:fldChar w:fldCharType="separate"/>
            </w:r>
            <w:r w:rsidR="00ED6771">
              <w:t>15</w:t>
            </w:r>
            <w:r>
              <w:fldChar w:fldCharType="end"/>
            </w:r>
          </w:p>
          <w:p w14:paraId="3DECD8AB" w14:textId="0E3A1837" w:rsidR="00217EBE" w:rsidRDefault="00217EBE" w:rsidP="00217EBE">
            <w:pPr>
              <w:pStyle w:val="TOC1"/>
              <w:framePr w:wrap="around"/>
              <w:rPr>
                <w:rFonts w:asciiTheme="minorHAnsi" w:eastAsiaTheme="minorEastAsia" w:hAnsiTheme="minorHAnsi" w:cstheme="minorBidi"/>
                <w:color w:val="auto"/>
                <w:sz w:val="22"/>
                <w:szCs w:val="22"/>
              </w:rPr>
            </w:pPr>
            <w:r>
              <w:t>7</w:t>
            </w:r>
            <w:r>
              <w:rPr>
                <w:rFonts w:asciiTheme="minorHAnsi" w:eastAsiaTheme="minorEastAsia" w:hAnsiTheme="minorHAnsi" w:cstheme="minorBidi"/>
                <w:color w:val="auto"/>
                <w:sz w:val="22"/>
                <w:szCs w:val="22"/>
              </w:rPr>
              <w:tab/>
            </w:r>
            <w:r>
              <w:t>Relevant Objectives</w:t>
            </w:r>
            <w:r>
              <w:tab/>
            </w:r>
            <w:r>
              <w:fldChar w:fldCharType="begin"/>
            </w:r>
            <w:r>
              <w:instrText xml:space="preserve"> PAGEREF _Toc520222719 \h </w:instrText>
            </w:r>
            <w:r>
              <w:fldChar w:fldCharType="separate"/>
            </w:r>
            <w:r w:rsidR="00ED6771">
              <w:t>16</w:t>
            </w:r>
            <w:r>
              <w:fldChar w:fldCharType="end"/>
            </w:r>
          </w:p>
          <w:p w14:paraId="4240EC31" w14:textId="038FEDCB" w:rsidR="00217EBE" w:rsidRDefault="00217EBE" w:rsidP="00217EBE">
            <w:pPr>
              <w:pStyle w:val="TOC1"/>
              <w:framePr w:wrap="around"/>
              <w:rPr>
                <w:rFonts w:asciiTheme="minorHAnsi" w:eastAsiaTheme="minorEastAsia" w:hAnsiTheme="minorHAnsi" w:cstheme="minorBidi"/>
                <w:color w:val="auto"/>
                <w:sz w:val="22"/>
                <w:szCs w:val="22"/>
              </w:rPr>
            </w:pPr>
            <w:r>
              <w:t>8</w:t>
            </w:r>
            <w:r>
              <w:rPr>
                <w:rFonts w:asciiTheme="minorHAnsi" w:eastAsiaTheme="minorEastAsia" w:hAnsiTheme="minorHAnsi" w:cstheme="minorBidi"/>
                <w:color w:val="auto"/>
                <w:sz w:val="22"/>
                <w:szCs w:val="22"/>
              </w:rPr>
              <w:tab/>
            </w:r>
            <w:r>
              <w:t>Impacts &amp; Other Considerations</w:t>
            </w:r>
            <w:r>
              <w:tab/>
            </w:r>
            <w:r>
              <w:fldChar w:fldCharType="begin"/>
            </w:r>
            <w:r>
              <w:instrText xml:space="preserve"> PAGEREF _Toc520222720 \h </w:instrText>
            </w:r>
            <w:r>
              <w:fldChar w:fldCharType="separate"/>
            </w:r>
            <w:r w:rsidR="00ED6771">
              <w:t>17</w:t>
            </w:r>
            <w:r>
              <w:fldChar w:fldCharType="end"/>
            </w:r>
          </w:p>
          <w:p w14:paraId="4FB1E5FF" w14:textId="420E8BF9" w:rsidR="00217EBE" w:rsidRDefault="00217EBE" w:rsidP="00217EBE">
            <w:pPr>
              <w:pStyle w:val="TOC1"/>
              <w:framePr w:wrap="around"/>
              <w:rPr>
                <w:rFonts w:asciiTheme="minorHAnsi" w:eastAsiaTheme="minorEastAsia" w:hAnsiTheme="minorHAnsi" w:cstheme="minorBidi"/>
                <w:color w:val="auto"/>
                <w:sz w:val="22"/>
                <w:szCs w:val="22"/>
              </w:rPr>
            </w:pPr>
            <w:r>
              <w:t>9</w:t>
            </w:r>
            <w:r>
              <w:rPr>
                <w:rFonts w:asciiTheme="minorHAnsi" w:eastAsiaTheme="minorEastAsia" w:hAnsiTheme="minorHAnsi" w:cstheme="minorBidi"/>
                <w:color w:val="auto"/>
                <w:sz w:val="22"/>
                <w:szCs w:val="22"/>
              </w:rPr>
              <w:tab/>
            </w:r>
            <w:r>
              <w:t>Implementation</w:t>
            </w:r>
            <w:r>
              <w:tab/>
            </w:r>
            <w:r>
              <w:fldChar w:fldCharType="begin"/>
            </w:r>
            <w:r>
              <w:instrText xml:space="preserve"> PAGEREF _Toc520222721 \h </w:instrText>
            </w:r>
            <w:r>
              <w:fldChar w:fldCharType="separate"/>
            </w:r>
            <w:r w:rsidR="00ED6771">
              <w:t>18</w:t>
            </w:r>
            <w:r>
              <w:fldChar w:fldCharType="end"/>
            </w:r>
          </w:p>
          <w:p w14:paraId="76D14B70" w14:textId="3DA039E5" w:rsidR="00217EBE" w:rsidRDefault="00217EBE" w:rsidP="00217EBE">
            <w:pPr>
              <w:pStyle w:val="TOC1"/>
              <w:framePr w:wrap="around"/>
              <w:rPr>
                <w:rFonts w:asciiTheme="minorHAnsi" w:eastAsiaTheme="minorEastAsia" w:hAnsiTheme="minorHAnsi" w:cstheme="minorBidi"/>
                <w:color w:val="auto"/>
                <w:sz w:val="22"/>
                <w:szCs w:val="22"/>
              </w:rPr>
            </w:pPr>
            <w:r>
              <w:t>10</w:t>
            </w:r>
            <w:r>
              <w:rPr>
                <w:rFonts w:asciiTheme="minorHAnsi" w:eastAsiaTheme="minorEastAsia" w:hAnsiTheme="minorHAnsi" w:cstheme="minorBidi"/>
                <w:color w:val="auto"/>
                <w:sz w:val="22"/>
                <w:szCs w:val="22"/>
              </w:rPr>
              <w:tab/>
            </w:r>
            <w:r>
              <w:t>Consultation Questions</w:t>
            </w:r>
            <w:r>
              <w:tab/>
            </w:r>
            <w:r>
              <w:fldChar w:fldCharType="begin"/>
            </w:r>
            <w:r>
              <w:instrText xml:space="preserve"> PAGEREF _Toc520222722 \h </w:instrText>
            </w:r>
            <w:r>
              <w:fldChar w:fldCharType="separate"/>
            </w:r>
            <w:r w:rsidR="00ED6771">
              <w:t>19</w:t>
            </w:r>
            <w:r>
              <w:fldChar w:fldCharType="end"/>
            </w:r>
          </w:p>
          <w:p w14:paraId="564805CA" w14:textId="2D88DAB2" w:rsidR="00217EBE" w:rsidRDefault="00217EBE" w:rsidP="00217EBE">
            <w:pPr>
              <w:pStyle w:val="TOC1"/>
              <w:framePr w:wrap="around"/>
              <w:rPr>
                <w:rFonts w:asciiTheme="minorHAnsi" w:eastAsiaTheme="minorEastAsia" w:hAnsiTheme="minorHAnsi" w:cstheme="minorBidi"/>
                <w:color w:val="auto"/>
                <w:sz w:val="22"/>
                <w:szCs w:val="22"/>
              </w:rPr>
            </w:pPr>
            <w:r>
              <w:t>11</w:t>
            </w:r>
            <w:r>
              <w:rPr>
                <w:rFonts w:asciiTheme="minorHAnsi" w:eastAsiaTheme="minorEastAsia" w:hAnsiTheme="minorHAnsi" w:cstheme="minorBidi"/>
                <w:color w:val="auto"/>
                <w:sz w:val="22"/>
                <w:szCs w:val="22"/>
              </w:rPr>
              <w:tab/>
            </w:r>
            <w:r>
              <w:t>Attachments</w:t>
            </w:r>
            <w:r>
              <w:tab/>
            </w:r>
            <w:r>
              <w:fldChar w:fldCharType="begin"/>
            </w:r>
            <w:r>
              <w:instrText xml:space="preserve"> PAGEREF _Toc520222723 \h </w:instrText>
            </w:r>
            <w:r>
              <w:fldChar w:fldCharType="separate"/>
            </w:r>
            <w:r w:rsidR="00ED6771">
              <w:t>20</w:t>
            </w:r>
            <w:r>
              <w:fldChar w:fldCharType="end"/>
            </w:r>
          </w:p>
          <w:p w14:paraId="67CC9344" w14:textId="7168889A"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p>
          <w:p w14:paraId="2E3A8B8B" w14:textId="77777777" w:rsidR="00F10E14" w:rsidRPr="005C5548" w:rsidRDefault="00AD606D" w:rsidP="00217EBE">
            <w:pPr>
              <w:pStyle w:val="Contents02"/>
              <w:ind w:right="0"/>
            </w:pPr>
            <w:r w:rsidRPr="005C5548">
              <w:t>Timetable</w:t>
            </w:r>
          </w:p>
          <w:p w14:paraId="2EB1DA12" w14:textId="2562CE6B" w:rsidR="007E718E" w:rsidRPr="00EF388E" w:rsidRDefault="005D1C6B" w:rsidP="00EF388E">
            <w:pPr>
              <w:pStyle w:val="CommentText"/>
              <w:rPr>
                <w:rFonts w:cs="Arial"/>
                <w:i/>
                <w:iCs/>
                <w:color w:val="008576"/>
                <w:sz w:val="24"/>
                <w:szCs w:val="24"/>
              </w:rPr>
            </w:pPr>
            <w:r w:rsidRPr="00FF0C32">
              <w:rPr>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957"/>
              <w:gridCol w:w="2976"/>
            </w:tblGrid>
            <w:tr w:rsidR="00AA69EF" w:rsidRPr="00EB32BB" w14:paraId="5C9DDB38" w14:textId="77777777" w:rsidTr="00217EBE">
              <w:tc>
                <w:tcPr>
                  <w:tcW w:w="7933" w:type="dxa"/>
                  <w:gridSpan w:val="2"/>
                  <w:shd w:val="clear" w:color="auto" w:fill="auto"/>
                </w:tcPr>
                <w:p w14:paraId="7807C1AC" w14:textId="77777777" w:rsidR="00AA69EF" w:rsidRPr="00EB32BB" w:rsidRDefault="00231812" w:rsidP="00EF388E">
                  <w:pPr>
                    <w:pStyle w:val="CommentSubject"/>
                  </w:pPr>
                  <w:r>
                    <w:t>Change Proposal</w:t>
                  </w:r>
                  <w:r w:rsidR="00AA69EF" w:rsidRPr="00D36FC3">
                    <w:t xml:space="preserve"> timetable</w:t>
                  </w:r>
                  <w:r w:rsidR="00AD606D" w:rsidRPr="00D36FC3">
                    <w:t>:</w:t>
                  </w:r>
                  <w:r w:rsidR="00AA69EF" w:rsidRPr="00EB32BB">
                    <w:rPr>
                      <w:i/>
                    </w:rPr>
                    <w:t xml:space="preserve"> </w:t>
                  </w:r>
                </w:p>
              </w:tc>
            </w:tr>
            <w:tr w:rsidR="005D1C6B" w:rsidRPr="00EB32BB" w14:paraId="51119AE8" w14:textId="77777777" w:rsidTr="00217EBE">
              <w:tc>
                <w:tcPr>
                  <w:tcW w:w="4957" w:type="dxa"/>
                  <w:shd w:val="clear" w:color="auto" w:fill="008576"/>
                </w:tcPr>
                <w:p w14:paraId="2EEFD760" w14:textId="77777777" w:rsidR="005D1C6B" w:rsidRPr="00217EBE" w:rsidRDefault="005D1C6B" w:rsidP="00EF388E">
                  <w:pPr>
                    <w:pStyle w:val="TOCMOD"/>
                    <w:framePr w:hSpace="0" w:vSpace="0" w:wrap="auto" w:vAnchor="margin" w:yAlign="inline"/>
                    <w:rPr>
                      <w:color w:val="FFFFFF" w:themeColor="background1"/>
                    </w:rPr>
                  </w:pPr>
                  <w:r w:rsidRPr="00217EBE">
                    <w:rPr>
                      <w:color w:val="FFFFFF" w:themeColor="background1"/>
                    </w:rPr>
                    <w:t>Activity</w:t>
                  </w:r>
                </w:p>
              </w:tc>
              <w:tc>
                <w:tcPr>
                  <w:tcW w:w="2976" w:type="dxa"/>
                  <w:shd w:val="clear" w:color="auto" w:fill="008576"/>
                  <w:vAlign w:val="center"/>
                </w:tcPr>
                <w:p w14:paraId="42264428" w14:textId="77777777" w:rsidR="005D1C6B" w:rsidRPr="00217EBE" w:rsidRDefault="005D1C6B" w:rsidP="00EF388E">
                  <w:pPr>
                    <w:pStyle w:val="TOCMOD"/>
                    <w:framePr w:hSpace="0" w:vSpace="0" w:wrap="auto" w:vAnchor="margin" w:yAlign="inline"/>
                    <w:rPr>
                      <w:color w:val="FFFFFF" w:themeColor="background1"/>
                    </w:rPr>
                  </w:pPr>
                  <w:r w:rsidRPr="00217EBE">
                    <w:rPr>
                      <w:color w:val="FFFFFF" w:themeColor="background1"/>
                    </w:rPr>
                    <w:t>Date</w:t>
                  </w:r>
                </w:p>
              </w:tc>
            </w:tr>
            <w:tr w:rsidR="005D1C6B" w:rsidRPr="00EB32BB" w14:paraId="4750F8CB" w14:textId="77777777" w:rsidTr="00217EBE">
              <w:tc>
                <w:tcPr>
                  <w:tcW w:w="4957" w:type="dxa"/>
                  <w:shd w:val="clear" w:color="auto" w:fill="auto"/>
                </w:tcPr>
                <w:p w14:paraId="2B709119" w14:textId="77777777" w:rsidR="005D1C6B" w:rsidRPr="00EB32BB" w:rsidRDefault="005D1C6B" w:rsidP="00EF388E">
                  <w:pPr>
                    <w:pStyle w:val="Tablesubheading"/>
                  </w:pPr>
                  <w:r w:rsidRPr="00EB32BB">
                    <w:t xml:space="preserve">Initial </w:t>
                  </w:r>
                  <w:r>
                    <w:t>Assessment Report Approved by Panel</w:t>
                  </w:r>
                </w:p>
              </w:tc>
              <w:tc>
                <w:tcPr>
                  <w:tcW w:w="2976" w:type="dxa"/>
                  <w:shd w:val="clear" w:color="auto" w:fill="auto"/>
                  <w:vAlign w:val="center"/>
                </w:tcPr>
                <w:p w14:paraId="187B2541" w14:textId="5FBF990F" w:rsidR="00F811FC" w:rsidRPr="00EB32BB" w:rsidRDefault="00572D1C" w:rsidP="00217EBE">
                  <w:pPr>
                    <w:pStyle w:val="Tablesubheading"/>
                    <w:ind w:right="745"/>
                  </w:pPr>
                  <w:r>
                    <w:t>21 December 2016</w:t>
                  </w:r>
                </w:p>
              </w:tc>
            </w:tr>
            <w:tr w:rsidR="005D1C6B" w:rsidRPr="00EB32BB" w14:paraId="3FAB8B7D" w14:textId="77777777" w:rsidTr="00217EBE">
              <w:tc>
                <w:tcPr>
                  <w:tcW w:w="4957" w:type="dxa"/>
                  <w:shd w:val="clear" w:color="auto" w:fill="auto"/>
                </w:tcPr>
                <w:p w14:paraId="086556D8" w14:textId="010478E0" w:rsidR="005D1C6B" w:rsidRPr="00580576" w:rsidRDefault="00821A10" w:rsidP="00EF388E">
                  <w:pPr>
                    <w:pStyle w:val="Tablesubheading"/>
                  </w:pPr>
                  <w:r>
                    <w:t xml:space="preserve">First </w:t>
                  </w:r>
                  <w:r w:rsidR="00CA136E" w:rsidRPr="00580576">
                    <w:t>Consultation issued</w:t>
                  </w:r>
                  <w:r w:rsidR="005D1C6B" w:rsidRPr="00580576">
                    <w:t xml:space="preserve"> to P</w:t>
                  </w:r>
                  <w:r w:rsidR="00CA136E" w:rsidRPr="00580576">
                    <w:t>arties</w:t>
                  </w:r>
                </w:p>
              </w:tc>
              <w:tc>
                <w:tcPr>
                  <w:tcW w:w="2976" w:type="dxa"/>
                  <w:shd w:val="clear" w:color="auto" w:fill="auto"/>
                  <w:vAlign w:val="center"/>
                </w:tcPr>
                <w:p w14:paraId="32C160CE" w14:textId="1C44F816" w:rsidR="005D1C6B" w:rsidRPr="00580576" w:rsidRDefault="00572D1C" w:rsidP="00217EBE">
                  <w:pPr>
                    <w:pStyle w:val="Tablesubheading"/>
                    <w:ind w:right="745"/>
                  </w:pPr>
                  <w:r>
                    <w:t>06 October 2017</w:t>
                  </w:r>
                </w:p>
              </w:tc>
            </w:tr>
            <w:tr w:rsidR="00821A10" w:rsidRPr="00EB32BB" w14:paraId="0B6971E1" w14:textId="77777777" w:rsidTr="00217EBE">
              <w:tc>
                <w:tcPr>
                  <w:tcW w:w="4957" w:type="dxa"/>
                  <w:shd w:val="clear" w:color="auto" w:fill="auto"/>
                </w:tcPr>
                <w:p w14:paraId="21FC1AC9" w14:textId="0EF6DF04" w:rsidR="00821A10" w:rsidRDefault="00821A10" w:rsidP="00EF388E">
                  <w:pPr>
                    <w:pStyle w:val="Tablesubheading"/>
                  </w:pPr>
                  <w:r>
                    <w:t>First Consultation closes</w:t>
                  </w:r>
                </w:p>
              </w:tc>
              <w:tc>
                <w:tcPr>
                  <w:tcW w:w="2976" w:type="dxa"/>
                  <w:shd w:val="clear" w:color="auto" w:fill="auto"/>
                  <w:vAlign w:val="center"/>
                </w:tcPr>
                <w:p w14:paraId="5F9C54AE" w14:textId="455A895D" w:rsidR="00821A10" w:rsidDel="00821A10" w:rsidRDefault="00EC702F" w:rsidP="00217EBE">
                  <w:pPr>
                    <w:pStyle w:val="Tablesubheading"/>
                    <w:ind w:right="745"/>
                  </w:pPr>
                  <w:r>
                    <w:t>27 October 2017</w:t>
                  </w:r>
                </w:p>
              </w:tc>
            </w:tr>
            <w:tr w:rsidR="00821A10" w:rsidRPr="00EB32BB" w14:paraId="621AE8D0" w14:textId="77777777" w:rsidTr="00217EBE">
              <w:tc>
                <w:tcPr>
                  <w:tcW w:w="4957" w:type="dxa"/>
                  <w:shd w:val="clear" w:color="auto" w:fill="auto"/>
                </w:tcPr>
                <w:p w14:paraId="2B455263" w14:textId="6EEA9479" w:rsidR="00821A10" w:rsidRDefault="00821A10" w:rsidP="00EF388E">
                  <w:pPr>
                    <w:pStyle w:val="Tablesubheading"/>
                  </w:pPr>
                  <w:r>
                    <w:t xml:space="preserve">Second Consultation issued to Parties </w:t>
                  </w:r>
                </w:p>
              </w:tc>
              <w:tc>
                <w:tcPr>
                  <w:tcW w:w="2976" w:type="dxa"/>
                  <w:shd w:val="clear" w:color="auto" w:fill="auto"/>
                  <w:vAlign w:val="center"/>
                </w:tcPr>
                <w:p w14:paraId="1D76655A" w14:textId="51AEADAF" w:rsidR="00821A10" w:rsidRDefault="00511D3F" w:rsidP="00217EBE">
                  <w:pPr>
                    <w:pStyle w:val="Tablesubheading"/>
                    <w:ind w:right="745"/>
                  </w:pPr>
                  <w:ins w:id="2" w:author="Dylan Townsend" w:date="2018-09-23T21:35:00Z">
                    <w:r>
                      <w:t>TBC</w:t>
                    </w:r>
                  </w:ins>
                </w:p>
              </w:tc>
            </w:tr>
            <w:tr w:rsidR="00821A10" w:rsidRPr="00EB32BB" w14:paraId="7A31AA3B" w14:textId="77777777" w:rsidTr="00217EBE">
              <w:tc>
                <w:tcPr>
                  <w:tcW w:w="4957" w:type="dxa"/>
                  <w:shd w:val="clear" w:color="auto" w:fill="auto"/>
                </w:tcPr>
                <w:p w14:paraId="00880E7F" w14:textId="41809A72" w:rsidR="00821A10" w:rsidRDefault="006F71EC" w:rsidP="00EF388E">
                  <w:pPr>
                    <w:pStyle w:val="Tablesubheading"/>
                  </w:pPr>
                  <w:r>
                    <w:t>Second Consultation closes</w:t>
                  </w:r>
                </w:p>
              </w:tc>
              <w:tc>
                <w:tcPr>
                  <w:tcW w:w="2976" w:type="dxa"/>
                  <w:shd w:val="clear" w:color="auto" w:fill="auto"/>
                  <w:vAlign w:val="center"/>
                </w:tcPr>
                <w:p w14:paraId="7EA0CEFD" w14:textId="0FA8E965" w:rsidR="00821A10" w:rsidRDefault="00511D3F" w:rsidP="00217EBE">
                  <w:pPr>
                    <w:pStyle w:val="Tablesubheading"/>
                    <w:ind w:right="745"/>
                  </w:pPr>
                  <w:ins w:id="3" w:author="Dylan Townsend" w:date="2018-09-23T21:35:00Z">
                    <w:r>
                      <w:t>TBC</w:t>
                    </w:r>
                  </w:ins>
                </w:p>
              </w:tc>
            </w:tr>
            <w:tr w:rsidR="00511D3F" w:rsidRPr="00EB32BB" w14:paraId="51EE3B4B" w14:textId="77777777" w:rsidTr="00ED6771">
              <w:tc>
                <w:tcPr>
                  <w:tcW w:w="4957" w:type="dxa"/>
                  <w:shd w:val="clear" w:color="auto" w:fill="auto"/>
                </w:tcPr>
                <w:p w14:paraId="33130D48" w14:textId="77777777" w:rsidR="00511D3F" w:rsidRPr="00EB32BB" w:rsidRDefault="00511D3F" w:rsidP="00511D3F">
                  <w:pPr>
                    <w:pStyle w:val="Tablesubheading"/>
                  </w:pPr>
                  <w:r>
                    <w:t>Change</w:t>
                  </w:r>
                  <w:r w:rsidRPr="00EB32BB">
                    <w:t xml:space="preserve"> Report issued </w:t>
                  </w:r>
                  <w:r>
                    <w:t>to Panel</w:t>
                  </w:r>
                </w:p>
              </w:tc>
              <w:tc>
                <w:tcPr>
                  <w:tcW w:w="2976" w:type="dxa"/>
                  <w:shd w:val="clear" w:color="auto" w:fill="auto"/>
                </w:tcPr>
                <w:p w14:paraId="7CF158F2" w14:textId="2B604A53" w:rsidR="00511D3F" w:rsidRPr="00407BD8" w:rsidRDefault="00511D3F" w:rsidP="00511D3F">
                  <w:pPr>
                    <w:pStyle w:val="Tablesubheading"/>
                    <w:ind w:right="745"/>
                  </w:pPr>
                  <w:ins w:id="4" w:author="Dylan Townsend" w:date="2018-09-23T21:34:00Z">
                    <w:r w:rsidRPr="00ED6771">
                      <w:t>20 February 2019</w:t>
                    </w:r>
                  </w:ins>
                </w:p>
              </w:tc>
            </w:tr>
            <w:tr w:rsidR="00511D3F" w:rsidRPr="00EB32BB" w14:paraId="5F3E65F4" w14:textId="77777777" w:rsidTr="00ED6771">
              <w:tc>
                <w:tcPr>
                  <w:tcW w:w="4957" w:type="dxa"/>
                  <w:shd w:val="clear" w:color="auto" w:fill="auto"/>
                </w:tcPr>
                <w:p w14:paraId="3B657DFE" w14:textId="77777777" w:rsidR="00511D3F" w:rsidRPr="00EB32BB" w:rsidRDefault="00511D3F" w:rsidP="00511D3F">
                  <w:pPr>
                    <w:pStyle w:val="Tablesubheading"/>
                  </w:pPr>
                  <w:r>
                    <w:t>Change</w:t>
                  </w:r>
                  <w:r w:rsidRPr="00EB32BB">
                    <w:t xml:space="preserve"> Report issued </w:t>
                  </w:r>
                  <w:r>
                    <w:t>for Voting</w:t>
                  </w:r>
                </w:p>
              </w:tc>
              <w:tc>
                <w:tcPr>
                  <w:tcW w:w="2976" w:type="dxa"/>
                  <w:shd w:val="clear" w:color="auto" w:fill="auto"/>
                </w:tcPr>
                <w:p w14:paraId="3F9F59A2" w14:textId="28101D88" w:rsidR="00511D3F" w:rsidRPr="00407BD8" w:rsidRDefault="00511D3F" w:rsidP="00511D3F">
                  <w:pPr>
                    <w:pStyle w:val="Tablesubheading"/>
                    <w:ind w:right="745"/>
                  </w:pPr>
                  <w:ins w:id="5" w:author="Dylan Townsend" w:date="2018-09-23T21:34:00Z">
                    <w:r w:rsidRPr="00ED6771">
                      <w:t>22 February 2019</w:t>
                    </w:r>
                  </w:ins>
                </w:p>
              </w:tc>
            </w:tr>
            <w:tr w:rsidR="00511D3F" w:rsidRPr="00EB32BB" w14:paraId="16A1058E" w14:textId="77777777" w:rsidTr="00ED6771">
              <w:tc>
                <w:tcPr>
                  <w:tcW w:w="4957" w:type="dxa"/>
                  <w:shd w:val="clear" w:color="auto" w:fill="auto"/>
                </w:tcPr>
                <w:p w14:paraId="77DA3421" w14:textId="77777777" w:rsidR="00511D3F" w:rsidRPr="00EB32BB" w:rsidRDefault="00511D3F" w:rsidP="00511D3F">
                  <w:pPr>
                    <w:pStyle w:val="Tablesubheading"/>
                  </w:pPr>
                  <w:r>
                    <w:t>Party Voting Ends</w:t>
                  </w:r>
                </w:p>
              </w:tc>
              <w:tc>
                <w:tcPr>
                  <w:tcW w:w="2976" w:type="dxa"/>
                  <w:shd w:val="clear" w:color="auto" w:fill="auto"/>
                </w:tcPr>
                <w:p w14:paraId="090EC4D0" w14:textId="0D49B9E9" w:rsidR="00511D3F" w:rsidRPr="00407BD8" w:rsidRDefault="00511D3F" w:rsidP="00511D3F">
                  <w:pPr>
                    <w:pStyle w:val="Tablesubheading"/>
                    <w:ind w:right="745"/>
                  </w:pPr>
                  <w:ins w:id="6" w:author="Dylan Townsend" w:date="2018-09-23T21:34:00Z">
                    <w:r w:rsidRPr="00ED6771">
                      <w:t>8 March 2019</w:t>
                    </w:r>
                  </w:ins>
                </w:p>
              </w:tc>
            </w:tr>
            <w:tr w:rsidR="00511D3F" w:rsidRPr="00EB32BB" w14:paraId="75C8064B" w14:textId="77777777" w:rsidTr="00ED6771">
              <w:tc>
                <w:tcPr>
                  <w:tcW w:w="4957" w:type="dxa"/>
                  <w:shd w:val="clear" w:color="auto" w:fill="auto"/>
                </w:tcPr>
                <w:p w14:paraId="3A5ECF95" w14:textId="77777777" w:rsidR="00511D3F" w:rsidRPr="00B81F70" w:rsidRDefault="00511D3F" w:rsidP="00511D3F">
                  <w:pPr>
                    <w:pStyle w:val="Tablesubheading"/>
                  </w:pPr>
                  <w:r>
                    <w:t>Change Declaration Issued to Authority</w:t>
                  </w:r>
                </w:p>
              </w:tc>
              <w:tc>
                <w:tcPr>
                  <w:tcW w:w="2976" w:type="dxa"/>
                  <w:shd w:val="clear" w:color="auto" w:fill="auto"/>
                </w:tcPr>
                <w:p w14:paraId="624E6D67" w14:textId="606DC867" w:rsidR="00511D3F" w:rsidRPr="00407BD8" w:rsidRDefault="00511D3F" w:rsidP="00511D3F">
                  <w:pPr>
                    <w:pStyle w:val="Tablesubheading"/>
                    <w:ind w:right="745"/>
                  </w:pPr>
                  <w:ins w:id="7" w:author="Dylan Townsend" w:date="2018-09-23T21:34:00Z">
                    <w:r w:rsidRPr="00ED6771">
                      <w:t>12 March 2019</w:t>
                    </w:r>
                  </w:ins>
                </w:p>
              </w:tc>
            </w:tr>
            <w:tr w:rsidR="00B673DC" w:rsidRPr="00EB32BB" w14:paraId="12A3C84B" w14:textId="77777777" w:rsidTr="00217EBE">
              <w:tc>
                <w:tcPr>
                  <w:tcW w:w="4957" w:type="dxa"/>
                  <w:shd w:val="clear" w:color="auto" w:fill="auto"/>
                </w:tcPr>
                <w:p w14:paraId="15A67172" w14:textId="77777777" w:rsidR="00B673DC" w:rsidRDefault="00B673DC" w:rsidP="00EF388E">
                  <w:pPr>
                    <w:pStyle w:val="Tablesubheading"/>
                  </w:pPr>
                  <w:r>
                    <w:t>Authority Decision</w:t>
                  </w:r>
                </w:p>
              </w:tc>
              <w:tc>
                <w:tcPr>
                  <w:tcW w:w="2976" w:type="dxa"/>
                  <w:shd w:val="clear" w:color="auto" w:fill="auto"/>
                  <w:vAlign w:val="center"/>
                </w:tcPr>
                <w:p w14:paraId="2D5AE22E" w14:textId="5F06675A" w:rsidR="00B673DC" w:rsidRDefault="00511D3F" w:rsidP="00217EBE">
                  <w:pPr>
                    <w:pStyle w:val="Tablesubheading"/>
                    <w:ind w:right="745"/>
                  </w:pPr>
                  <w:ins w:id="8" w:author="Dylan Townsend" w:date="2018-09-23T21:34:00Z">
                    <w:r w:rsidRPr="00511D3F">
                      <w:t>16 April 2019</w:t>
                    </w:r>
                  </w:ins>
                </w:p>
              </w:tc>
            </w:tr>
            <w:tr w:rsidR="00B673DC" w:rsidRPr="00EB32BB" w14:paraId="0115A25C" w14:textId="77777777" w:rsidTr="00217EBE">
              <w:trPr>
                <w:trHeight w:val="93"/>
              </w:trPr>
              <w:tc>
                <w:tcPr>
                  <w:tcW w:w="4957" w:type="dxa"/>
                  <w:shd w:val="clear" w:color="auto" w:fill="auto"/>
                </w:tcPr>
                <w:p w14:paraId="3047A6F6" w14:textId="77777777" w:rsidR="00B673DC" w:rsidRDefault="00B673DC" w:rsidP="00EF388E">
                  <w:pPr>
                    <w:pStyle w:val="Tablesubheading"/>
                  </w:pPr>
                  <w:r>
                    <w:t>Implementation</w:t>
                  </w:r>
                </w:p>
              </w:tc>
              <w:tc>
                <w:tcPr>
                  <w:tcW w:w="2976" w:type="dxa"/>
                  <w:shd w:val="clear" w:color="auto" w:fill="auto"/>
                  <w:vAlign w:val="center"/>
                </w:tcPr>
                <w:p w14:paraId="47DCEA4F" w14:textId="59DF459E" w:rsidR="00B673DC" w:rsidRPr="002D7C43" w:rsidRDefault="00B673DC" w:rsidP="00217EBE">
                  <w:pPr>
                    <w:pStyle w:val="Tablesubheading"/>
                    <w:ind w:right="745"/>
                    <w:rPr>
                      <w:highlight w:val="yellow"/>
                    </w:rPr>
                  </w:pPr>
                  <w:r>
                    <w:t>01 April 202</w:t>
                  </w:r>
                  <w:r w:rsidR="002E2C7F">
                    <w:t>1</w:t>
                  </w:r>
                </w:p>
              </w:tc>
            </w:tr>
          </w:tbl>
          <w:p w14:paraId="360245BD" w14:textId="77777777" w:rsidR="000D66EC" w:rsidRPr="00EB32BB" w:rsidRDefault="000D66EC" w:rsidP="007E718E">
            <w:pPr>
              <w:pStyle w:val="BodyTextFirstIndent"/>
              <w:ind w:firstLine="0"/>
              <w:rPr>
                <w:rFonts w:cs="Arial"/>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103A44D9" w14:textId="77777777" w:rsidR="00F10E14" w:rsidRPr="00EB32BB" w:rsidRDefault="005B5B35" w:rsidP="00291083">
            <w:pPr>
              <w:pStyle w:val="BodyText"/>
              <w:spacing w:before="60" w:after="60" w:line="240" w:lineRule="auto"/>
              <w:rPr>
                <w:rFonts w:cs="Arial"/>
                <w:szCs w:val="20"/>
              </w:rPr>
            </w:pPr>
            <w:r w:rsidRPr="00AF30A5">
              <w:rPr>
                <w:rFonts w:cs="Arial"/>
                <w:noProof/>
                <w:szCs w:val="20"/>
              </w:rPr>
              <w:drawing>
                <wp:inline distT="0" distB="0" distL="0" distR="0" wp14:anchorId="7CC5DA38" wp14:editId="4D51833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22B738CC"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2E22ABE0"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40CD6562" w14:textId="3B9CDE25" w:rsidR="00F10E14" w:rsidRPr="002D7C43" w:rsidRDefault="00F10E14" w:rsidP="00EF388E">
            <w:pPr>
              <w:spacing w:before="60" w:after="60"/>
            </w:pPr>
            <w:r w:rsidRPr="00EB32BB">
              <w:rPr>
                <w:rFonts w:cs="Arial"/>
                <w:color w:val="008576"/>
                <w:szCs w:val="20"/>
              </w:rPr>
              <w:t>Contact:</w:t>
            </w:r>
            <w:r w:rsidR="00974E86">
              <w:rPr>
                <w:rFonts w:cs="Arial"/>
                <w:color w:val="008576"/>
                <w:szCs w:val="20"/>
              </w:rPr>
              <w:t xml:space="preserve"> </w:t>
            </w:r>
            <w:r w:rsidR="00974E86" w:rsidRPr="00EF388E">
              <w:rPr>
                <w:rFonts w:cs="Arial"/>
                <w:b/>
                <w:color w:val="008576"/>
                <w:szCs w:val="20"/>
              </w:rPr>
              <w:t xml:space="preserve">Code Administrator </w:t>
            </w:r>
          </w:p>
        </w:tc>
      </w:tr>
      <w:tr w:rsidR="00F10E14" w:rsidRPr="00EB32BB" w14:paraId="166EBFC8"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6A0AAC92"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68B3B4D" w14:textId="73E3F353" w:rsidR="00F10E14" w:rsidRPr="00EB32BB" w:rsidRDefault="005B5B35" w:rsidP="00857BF6">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4B23ABF9" wp14:editId="328944E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974E86">
              <w:rPr>
                <w:rFonts w:cs="Arial"/>
                <w:b/>
                <w:noProof/>
                <w:color w:val="008576"/>
                <w:szCs w:val="20"/>
                <w:lang w:val="en-US" w:eastAsia="en-US"/>
              </w:rPr>
              <w:t>DCUSA@electralink.c</w:t>
            </w:r>
            <w:r w:rsidR="00857BF6">
              <w:rPr>
                <w:rFonts w:cs="Arial"/>
                <w:b/>
                <w:noProof/>
                <w:color w:val="008576"/>
                <w:szCs w:val="20"/>
                <w:lang w:val="en-US" w:eastAsia="en-US"/>
              </w:rPr>
              <w:t>o.uk</w:t>
            </w:r>
          </w:p>
        </w:tc>
      </w:tr>
      <w:tr w:rsidR="00F10E14" w:rsidRPr="00EB32BB" w14:paraId="16C2462A"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31C02816"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3CE91F5" w14:textId="0AFA9AE3" w:rsidR="00F10E14" w:rsidRPr="00EB32BB" w:rsidRDefault="005B5B35"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572421E9" wp14:editId="2035CE00">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2D7C43">
              <w:t xml:space="preserve"> </w:t>
            </w:r>
          </w:p>
        </w:tc>
      </w:tr>
      <w:tr w:rsidR="00F10E14" w:rsidRPr="00EB32BB" w14:paraId="22881601"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360A6AC9"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48AF7D55" w14:textId="77777777" w:rsidR="00F10E14" w:rsidRPr="00EB32BB" w:rsidRDefault="00F10E14" w:rsidP="00A81AA5">
            <w:pPr>
              <w:spacing w:before="60" w:after="60"/>
              <w:rPr>
                <w:rFonts w:cs="Arial"/>
                <w:color w:val="008576"/>
                <w:szCs w:val="20"/>
              </w:rPr>
            </w:pPr>
            <w:r w:rsidRPr="00EB32BB">
              <w:rPr>
                <w:rFonts w:cs="Arial"/>
                <w:color w:val="008576"/>
                <w:szCs w:val="20"/>
              </w:rPr>
              <w:t>Proposer:</w:t>
            </w:r>
          </w:p>
          <w:p w14:paraId="0F67F754" w14:textId="77777777" w:rsidR="00F10E14" w:rsidRPr="00EB32BB" w:rsidRDefault="00DD36D8" w:rsidP="00A81AA5">
            <w:pPr>
              <w:spacing w:before="60" w:after="60"/>
              <w:rPr>
                <w:rFonts w:cs="Arial"/>
                <w:b/>
                <w:color w:val="008576"/>
                <w:szCs w:val="20"/>
              </w:rPr>
            </w:pPr>
            <w:r w:rsidRPr="00DD36D8">
              <w:rPr>
                <w:rFonts w:cs="Arial"/>
                <w:b/>
                <w:color w:val="008576"/>
                <w:szCs w:val="20"/>
              </w:rPr>
              <w:t>Johannes Nowak</w:t>
            </w:r>
          </w:p>
        </w:tc>
      </w:tr>
      <w:tr w:rsidR="00F10E14" w:rsidRPr="00EB32BB" w14:paraId="5AC18CD3"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59C0D896"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5641E37C" w14:textId="77777777" w:rsidR="00DD36D8" w:rsidRPr="00DD36D8" w:rsidRDefault="005B5B35" w:rsidP="00DD36D8">
            <w:pPr>
              <w:pStyle w:val="BodyText"/>
              <w:spacing w:before="60" w:after="60" w:line="240" w:lineRule="auto"/>
              <w:rPr>
                <w:rFonts w:cs="Arial"/>
                <w:b/>
                <w:noProof/>
                <w:color w:val="008576"/>
                <w:szCs w:val="20"/>
                <w:lang w:val="en-US" w:eastAsia="en-US"/>
              </w:rPr>
            </w:pPr>
            <w:r w:rsidRPr="00AF30A5">
              <w:rPr>
                <w:rFonts w:cs="Arial"/>
                <w:b/>
                <w:noProof/>
                <w:color w:val="008576"/>
                <w:szCs w:val="20"/>
              </w:rPr>
              <w:drawing>
                <wp:inline distT="0" distB="0" distL="0" distR="0" wp14:anchorId="4B2C8E1F" wp14:editId="075516FA">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857BF6">
              <w:t xml:space="preserve"> </w:t>
            </w:r>
            <w:r w:rsidR="00DD36D8" w:rsidRPr="00DD36D8">
              <w:rPr>
                <w:rFonts w:cs="Arial"/>
                <w:b/>
                <w:noProof/>
                <w:color w:val="008576"/>
                <w:szCs w:val="20"/>
                <w:lang w:val="en-US" w:eastAsia="en-US"/>
              </w:rPr>
              <w:t>johannes.nowa</w:t>
            </w:r>
          </w:p>
          <w:p w14:paraId="38C0E297" w14:textId="77777777" w:rsidR="00F10E14" w:rsidRPr="00EB32BB" w:rsidRDefault="00DD36D8" w:rsidP="00DD36D8">
            <w:pPr>
              <w:pStyle w:val="BodyText"/>
              <w:spacing w:before="60" w:after="60" w:line="240" w:lineRule="auto"/>
              <w:rPr>
                <w:rFonts w:cs="Arial"/>
                <w:b/>
                <w:color w:val="008576"/>
                <w:szCs w:val="20"/>
              </w:rPr>
            </w:pPr>
            <w:r w:rsidRPr="00DD36D8">
              <w:rPr>
                <w:rFonts w:cs="Arial"/>
                <w:b/>
                <w:noProof/>
                <w:color w:val="008576"/>
                <w:szCs w:val="20"/>
                <w:lang w:val="en-US" w:eastAsia="en-US"/>
              </w:rPr>
              <w:t>k@mvv.de</w:t>
            </w:r>
          </w:p>
        </w:tc>
      </w:tr>
      <w:tr w:rsidR="00F10E14" w:rsidRPr="00EB32BB" w14:paraId="0279FC47"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4E446FEA"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286481D" w14:textId="77777777" w:rsidR="00DD36D8" w:rsidRPr="00DD36D8" w:rsidRDefault="005B5B35" w:rsidP="00DD36D8">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665F34E2" wp14:editId="6D7CA78D">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DD36D8" w:rsidRPr="00DD36D8">
              <w:rPr>
                <w:rFonts w:cs="Arial"/>
                <w:b/>
                <w:color w:val="008576"/>
                <w:szCs w:val="20"/>
              </w:rPr>
              <w:t>+49 (0)621-</w:t>
            </w:r>
          </w:p>
          <w:p w14:paraId="64894DC9" w14:textId="77777777" w:rsidR="00F10E14" w:rsidRPr="00EB32BB" w:rsidRDefault="00DD36D8" w:rsidP="00DD36D8">
            <w:pPr>
              <w:pStyle w:val="BodyText"/>
              <w:spacing w:before="60" w:after="60" w:line="240" w:lineRule="auto"/>
              <w:rPr>
                <w:rFonts w:cs="Arial"/>
                <w:color w:val="008576"/>
                <w:szCs w:val="20"/>
              </w:rPr>
            </w:pPr>
            <w:r w:rsidRPr="00DD36D8">
              <w:rPr>
                <w:rFonts w:cs="Arial"/>
                <w:b/>
                <w:color w:val="008576"/>
                <w:szCs w:val="20"/>
              </w:rPr>
              <w:t>290-4659</w:t>
            </w:r>
          </w:p>
        </w:tc>
      </w:tr>
    </w:tbl>
    <w:p w14:paraId="1CCFE49F" w14:textId="77777777" w:rsidR="00FA4B61" w:rsidRPr="00EB32BB" w:rsidRDefault="00FA4B61">
      <w:pPr>
        <w:rPr>
          <w:rFonts w:cs="Arial"/>
        </w:rPr>
      </w:pPr>
    </w:p>
    <w:p w14:paraId="6E825D69" w14:textId="77777777" w:rsidR="00FA4B61" w:rsidRPr="00EB32BB" w:rsidRDefault="00FA4B61">
      <w:pPr>
        <w:rPr>
          <w:rFonts w:cs="Arial"/>
        </w:rPr>
      </w:pPr>
    </w:p>
    <w:p w14:paraId="1A467816" w14:textId="77777777" w:rsidR="00FA4B61" w:rsidRPr="00EB32BB" w:rsidRDefault="00FA4B61">
      <w:pPr>
        <w:rPr>
          <w:rFonts w:cs="Arial"/>
        </w:rPr>
      </w:pPr>
    </w:p>
    <w:p w14:paraId="1C79B00C" w14:textId="77777777" w:rsidR="00FD0418" w:rsidRDefault="00FD0418">
      <w:pPr>
        <w:rPr>
          <w:rFonts w:cs="Arial"/>
        </w:rPr>
      </w:pPr>
    </w:p>
    <w:p w14:paraId="03637DDA" w14:textId="77777777" w:rsidR="00A968AB" w:rsidRDefault="00A968AB">
      <w:pPr>
        <w:rPr>
          <w:rFonts w:cs="Arial"/>
        </w:rPr>
      </w:pPr>
    </w:p>
    <w:p w14:paraId="1491B374" w14:textId="77777777" w:rsidR="00143041" w:rsidRPr="00F3440E" w:rsidRDefault="004C6117" w:rsidP="00EF388E">
      <w:pPr>
        <w:pStyle w:val="Heading02"/>
      </w:pPr>
      <w:bookmarkStart w:id="9" w:name="_Toc188527263"/>
      <w:bookmarkStart w:id="10" w:name="_Toc318962133"/>
      <w:bookmarkStart w:id="11" w:name="_Toc453107796"/>
      <w:bookmarkStart w:id="12" w:name="_Toc520222713"/>
      <w:r w:rsidRPr="00F3440E">
        <w:lastRenderedPageBreak/>
        <w:t>Summary</w:t>
      </w:r>
      <w:bookmarkEnd w:id="9"/>
      <w:bookmarkEnd w:id="10"/>
      <w:bookmarkEnd w:id="11"/>
      <w:bookmarkEnd w:id="12"/>
    </w:p>
    <w:p w14:paraId="349E30B3" w14:textId="77777777" w:rsidR="0012717A" w:rsidRDefault="0012717A" w:rsidP="00F3440E">
      <w:pPr>
        <w:pStyle w:val="Heading4"/>
      </w:pPr>
      <w:bookmarkStart w:id="13" w:name="_Toc318962134"/>
      <w:r w:rsidRPr="004C6117">
        <w:t>What</w:t>
      </w:r>
      <w:r w:rsidR="00E26B1D">
        <w:t>?</w:t>
      </w:r>
    </w:p>
    <w:p w14:paraId="33BF0869" w14:textId="75461C36" w:rsidR="003328B8" w:rsidRPr="00F3440E" w:rsidRDefault="003328B8" w:rsidP="00EF388E">
      <w:pPr>
        <w:pStyle w:val="ConsultationParagraph"/>
      </w:pPr>
      <w:r w:rsidRPr="00F3440E">
        <w:t>The Distribution Connection and Use of System Agreement (DCUSA) is a multi-party contract between electricity Distributors</w:t>
      </w:r>
      <w:r w:rsidR="00BA24E8" w:rsidRPr="00F3440E">
        <w:t>,</w:t>
      </w:r>
      <w:r w:rsidRPr="00F3440E">
        <w:t xml:space="preserve"> electricity Suppliers and large Generators. Parties to the DCUSA can raise Change Proposals (CPs) to amend the Agreement with the consent of other Parties and (where applicable) the Authority.</w:t>
      </w:r>
    </w:p>
    <w:p w14:paraId="42B285A0" w14:textId="61C621D5" w:rsidR="00F811FC" w:rsidRPr="00F811FC" w:rsidRDefault="00F811FC" w:rsidP="001F2F04">
      <w:pPr>
        <w:pStyle w:val="ConsultationParagraph"/>
      </w:pPr>
      <w:r w:rsidRPr="00F811FC">
        <w:t xml:space="preserve">This </w:t>
      </w:r>
      <w:r w:rsidR="00BA24E8">
        <w:t>CP</w:t>
      </w:r>
      <w:r w:rsidR="005B5371">
        <w:t xml:space="preserve"> (Attachment </w:t>
      </w:r>
      <w:r w:rsidR="00A019AC">
        <w:t>2</w:t>
      </w:r>
      <w:r w:rsidR="005B5371">
        <w:t>)</w:t>
      </w:r>
      <w:r w:rsidRPr="00F811FC">
        <w:t xml:space="preserve"> addresses the issue of whether the calculation of credits for embedded generat</w:t>
      </w:r>
      <w:r w:rsidR="00BA24E8">
        <w:t>ors</w:t>
      </w:r>
      <w:r w:rsidRPr="00F811FC">
        <w:t xml:space="preserve"> in the E</w:t>
      </w:r>
      <w:r w:rsidR="002135C0">
        <w:t xml:space="preserve">xtra </w:t>
      </w:r>
      <w:r w:rsidR="00181C7D">
        <w:t>H</w:t>
      </w:r>
      <w:r w:rsidR="002135C0">
        <w:t xml:space="preserve">igh </w:t>
      </w:r>
      <w:r w:rsidR="00181C7D">
        <w:t>V</w:t>
      </w:r>
      <w:r w:rsidR="002135C0">
        <w:t>oltage (EHV)</w:t>
      </w:r>
      <w:r w:rsidR="00181C7D">
        <w:t xml:space="preserve"> Distribution Charging Methodology (E</w:t>
      </w:r>
      <w:r w:rsidRPr="00F811FC">
        <w:t>DCM</w:t>
      </w:r>
      <w:r w:rsidR="00181C7D">
        <w:t>)</w:t>
      </w:r>
      <w:r w:rsidRPr="00F811FC">
        <w:t xml:space="preserve"> should include credits for the avoidance of costs on behalf of the D</w:t>
      </w:r>
      <w:r w:rsidR="00181C7D">
        <w:t xml:space="preserve">istribution </w:t>
      </w:r>
      <w:r w:rsidRPr="00F811FC">
        <w:t>N</w:t>
      </w:r>
      <w:r w:rsidR="00181C7D">
        <w:t xml:space="preserve">etwork </w:t>
      </w:r>
      <w:r w:rsidRPr="00F811FC">
        <w:t>O</w:t>
      </w:r>
      <w:r w:rsidR="00181C7D">
        <w:t>perator (DNO)</w:t>
      </w:r>
      <w:r w:rsidRPr="00F811FC">
        <w:t xml:space="preserve"> relating to transmission exit charges, direct costs, indirect costs and network rates.</w:t>
      </w:r>
    </w:p>
    <w:p w14:paraId="55BD3107" w14:textId="77777777" w:rsidR="0012717A" w:rsidRDefault="003328B8" w:rsidP="00EF388E">
      <w:pPr>
        <w:pStyle w:val="Heading4"/>
      </w:pPr>
      <w:r w:rsidRPr="004C6117">
        <w:t xml:space="preserve"> </w:t>
      </w:r>
      <w:r w:rsidR="0012717A" w:rsidRPr="004C6117">
        <w:t>Why</w:t>
      </w:r>
      <w:r w:rsidR="00E26B1D">
        <w:t>?</w:t>
      </w:r>
      <w:r w:rsidR="00CA136E">
        <w:t xml:space="preserve"> </w:t>
      </w:r>
    </w:p>
    <w:p w14:paraId="560EB494" w14:textId="7118CB80" w:rsidR="00E26B1D" w:rsidRDefault="00DD36D8" w:rsidP="001F2F04">
      <w:pPr>
        <w:pStyle w:val="ConsultationParagraph"/>
      </w:pPr>
      <w:r w:rsidRPr="00DD36D8">
        <w:t>The level of credits for embedded generat</w:t>
      </w:r>
      <w:r w:rsidR="00BA24E8">
        <w:t>ors</w:t>
      </w:r>
      <w:r w:rsidRPr="00DD36D8">
        <w:t xml:space="preserve"> within the EDCM is determined from the </w:t>
      </w:r>
      <w:r w:rsidR="00BF5B0A">
        <w:t>C</w:t>
      </w:r>
      <w:r w:rsidRPr="00DD36D8">
        <w:t xml:space="preserve">harge 1 that results from a </w:t>
      </w:r>
      <w:proofErr w:type="spellStart"/>
      <w:r w:rsidRPr="00DD36D8">
        <w:t>powerflow</w:t>
      </w:r>
      <w:proofErr w:type="spellEnd"/>
      <w:r w:rsidRPr="00DD36D8">
        <w:t xml:space="preserve"> analysis of the DNO</w:t>
      </w:r>
      <w:r w:rsidR="00BA24E8">
        <w:t>’</w:t>
      </w:r>
      <w:r w:rsidRPr="00DD36D8">
        <w:t>s network. Although this captures future reinforcement costs, it does not necessarily reflect the full costs savings that can be attributed to embedded generat</w:t>
      </w:r>
      <w:r w:rsidR="00BA24E8">
        <w:t>ors</w:t>
      </w:r>
      <w:r w:rsidRPr="00DD36D8">
        <w:t>. More cost reflective credits for generators will place incentives on embedded generat</w:t>
      </w:r>
      <w:r w:rsidR="00BA24E8">
        <w:t>ors</w:t>
      </w:r>
      <w:r w:rsidRPr="00DD36D8">
        <w:t xml:space="preserve"> that reflect the benefits they bring to </w:t>
      </w:r>
      <w:r w:rsidR="00BA24E8">
        <w:t>DNOs</w:t>
      </w:r>
      <w:r w:rsidRPr="00DD36D8">
        <w:t>.</w:t>
      </w:r>
    </w:p>
    <w:p w14:paraId="0D328635" w14:textId="77777777" w:rsidR="0012717A" w:rsidRPr="00F3440E" w:rsidRDefault="0012717A" w:rsidP="00EF388E">
      <w:pPr>
        <w:pStyle w:val="Heading4"/>
      </w:pPr>
      <w:r w:rsidRPr="00F3440E">
        <w:t>How</w:t>
      </w:r>
      <w:r w:rsidR="00E26B1D" w:rsidRPr="00F3440E">
        <w:t>?</w:t>
      </w:r>
    </w:p>
    <w:p w14:paraId="66535D11" w14:textId="47E6411A" w:rsidR="00612C0F" w:rsidRDefault="00612C0F" w:rsidP="001F2F04">
      <w:pPr>
        <w:pStyle w:val="ConsultationParagraph"/>
      </w:pPr>
      <w:r w:rsidRPr="00612C0F">
        <w:t>The proposed solution is to apply credits to eligible</w:t>
      </w:r>
      <w:r w:rsidR="000A3531">
        <w:rPr>
          <w:rStyle w:val="FootnoteReference"/>
        </w:rPr>
        <w:footnoteReference w:id="1"/>
      </w:r>
      <w:r w:rsidRPr="00612C0F">
        <w:t xml:space="preserve"> EDCM embedded generators in the areas of:</w:t>
      </w:r>
    </w:p>
    <w:p w14:paraId="27264FC3" w14:textId="66E402C8" w:rsidR="00DD36D8" w:rsidRPr="007B5343" w:rsidRDefault="00DD36D8" w:rsidP="000E2BB1">
      <w:pPr>
        <w:pStyle w:val="BULLET"/>
      </w:pPr>
      <w:r w:rsidRPr="007B5343">
        <w:t>Transmission exit charges</w:t>
      </w:r>
      <w:r w:rsidR="00181C7D" w:rsidRPr="007B5343">
        <w:t>;</w:t>
      </w:r>
    </w:p>
    <w:p w14:paraId="03CEA59D" w14:textId="3300F32B" w:rsidR="00DD36D8" w:rsidRPr="007B5343" w:rsidRDefault="00DD36D8" w:rsidP="000E2BB1">
      <w:pPr>
        <w:pStyle w:val="BULLET"/>
      </w:pPr>
      <w:r w:rsidRPr="007B5343">
        <w:t>Direct costs</w:t>
      </w:r>
      <w:r w:rsidR="00181C7D" w:rsidRPr="007B5343">
        <w:t>;</w:t>
      </w:r>
    </w:p>
    <w:p w14:paraId="29B42D3C" w14:textId="1F1B45BA" w:rsidR="00DD36D8" w:rsidRPr="007B5343" w:rsidRDefault="00DD36D8" w:rsidP="000E2BB1">
      <w:pPr>
        <w:pStyle w:val="BULLET"/>
      </w:pPr>
      <w:r w:rsidRPr="007B5343">
        <w:t>Indirect costs</w:t>
      </w:r>
      <w:r w:rsidR="00181C7D" w:rsidRPr="007B5343">
        <w:t xml:space="preserve">; and </w:t>
      </w:r>
    </w:p>
    <w:p w14:paraId="7A2C4E11" w14:textId="797F50E4" w:rsidR="00974F0D" w:rsidRPr="007B5343" w:rsidRDefault="00DD36D8" w:rsidP="000E2BB1">
      <w:pPr>
        <w:pStyle w:val="BULLET"/>
      </w:pPr>
      <w:r w:rsidRPr="007B5343">
        <w:t>Network rates</w:t>
      </w:r>
      <w:r w:rsidR="00181C7D" w:rsidRPr="007B5343">
        <w:t>.</w:t>
      </w:r>
    </w:p>
    <w:p w14:paraId="067AF138" w14:textId="2C3249F2" w:rsidR="00E6212D" w:rsidRPr="00F3440E" w:rsidRDefault="00E6212D" w:rsidP="00F3440E">
      <w:pPr>
        <w:pStyle w:val="Heading02"/>
      </w:pPr>
      <w:bookmarkStart w:id="14" w:name="_Toc453107797"/>
      <w:bookmarkStart w:id="15" w:name="_Toc520222714"/>
      <w:r w:rsidRPr="00F3440E">
        <w:t>Governance</w:t>
      </w:r>
      <w:bookmarkEnd w:id="13"/>
      <w:bookmarkEnd w:id="14"/>
      <w:bookmarkEnd w:id="15"/>
    </w:p>
    <w:p w14:paraId="3584A1D3" w14:textId="77777777" w:rsidR="007C7FB5" w:rsidRDefault="002D7C43" w:rsidP="00F3440E">
      <w:pPr>
        <w:pStyle w:val="Heading4"/>
        <w:rPr>
          <w:sz w:val="18"/>
          <w:szCs w:val="18"/>
        </w:rPr>
      </w:pPr>
      <w:r>
        <w:t>Justification for</w:t>
      </w:r>
      <w:r w:rsidR="00F811FC">
        <w:t xml:space="preserve"> Part 1</w:t>
      </w:r>
      <w:r w:rsidR="00582E0D">
        <w:t xml:space="preserve"> Matter</w:t>
      </w:r>
      <w:r w:rsidR="00231812">
        <w:t xml:space="preserve"> </w:t>
      </w:r>
    </w:p>
    <w:p w14:paraId="3C40F182" w14:textId="019E19BF" w:rsidR="00E50A06" w:rsidRPr="005C5548" w:rsidRDefault="00F811FC" w:rsidP="001F2F04">
      <w:pPr>
        <w:pStyle w:val="ConsultationParagraph"/>
      </w:pPr>
      <w:r w:rsidRPr="005C5548">
        <w:t>DCP 287</w:t>
      </w:r>
      <w:r w:rsidR="00DD36D8" w:rsidRPr="005C5548">
        <w:t xml:space="preserve"> is considered a </w:t>
      </w:r>
      <w:r w:rsidRPr="005C5548">
        <w:t>Part 1 M</w:t>
      </w:r>
      <w:r w:rsidR="00DD36D8" w:rsidRPr="005C5548">
        <w:t>atter as it</w:t>
      </w:r>
      <w:r w:rsidR="00F7372C" w:rsidRPr="005C5548">
        <w:t xml:space="preserve"> directly</w:t>
      </w:r>
      <w:r w:rsidR="00DD36D8" w:rsidRPr="005C5548">
        <w:t xml:space="preserve"> affects the level of charges for embedded generat</w:t>
      </w:r>
      <w:r w:rsidR="00BA24E8" w:rsidRPr="005C5548">
        <w:t>ors</w:t>
      </w:r>
      <w:r w:rsidR="00DD36D8" w:rsidRPr="005C5548">
        <w:t xml:space="preserve"> and therefore impacts on competition for embedded generation as specified under </w:t>
      </w:r>
      <w:r w:rsidR="001A0966" w:rsidRPr="005C5548">
        <w:t xml:space="preserve">clause </w:t>
      </w:r>
      <w:r w:rsidR="00DD36D8" w:rsidRPr="005C5548">
        <w:lastRenderedPageBreak/>
        <w:t>9.4.2 (A)</w:t>
      </w:r>
      <w:r w:rsidR="001A0966" w:rsidRPr="005C5548">
        <w:t xml:space="preserve"> of </w:t>
      </w:r>
      <w:proofErr w:type="gramStart"/>
      <w:r w:rsidR="001A0966" w:rsidRPr="005C5548">
        <w:t>DCUSA</w:t>
      </w:r>
      <w:r w:rsidR="00F7372C" w:rsidRPr="005C5548">
        <w:t>, and</w:t>
      </w:r>
      <w:proofErr w:type="gramEnd"/>
      <w:r w:rsidR="00F7372C" w:rsidRPr="005C5548">
        <w:t xml:space="preserve"> will indirectly </w:t>
      </w:r>
      <w:r w:rsidR="00CD0007" w:rsidRPr="005C5548">
        <w:t xml:space="preserve">affect </w:t>
      </w:r>
      <w:r w:rsidR="00F7372C" w:rsidRPr="005C5548">
        <w:t>(through scaling) the level of charges for demand customers</w:t>
      </w:r>
      <w:r w:rsidR="00DD36D8" w:rsidRPr="005C5548">
        <w:t>.</w:t>
      </w:r>
      <w:r w:rsidRPr="005C5548">
        <w:t xml:space="preserve"> Therefore, DCP 287 will go to the Authority for determination after the voting process has </w:t>
      </w:r>
      <w:r w:rsidR="00CD0007" w:rsidRPr="005C5548">
        <w:t xml:space="preserve">been </w:t>
      </w:r>
      <w:r w:rsidRPr="005C5548">
        <w:t>completed.</w:t>
      </w:r>
    </w:p>
    <w:p w14:paraId="227DD15C" w14:textId="77777777" w:rsidR="00E50A06" w:rsidRPr="00F3440E" w:rsidRDefault="00E50A06" w:rsidP="00EF388E">
      <w:pPr>
        <w:pStyle w:val="Heading4"/>
      </w:pPr>
      <w:r w:rsidRPr="00F3440E">
        <w:t>Requested Next Steps</w:t>
      </w:r>
    </w:p>
    <w:p w14:paraId="4FD574B0" w14:textId="6CF46CA0" w:rsidR="00F811FC" w:rsidRPr="00F811FC" w:rsidRDefault="00F811FC" w:rsidP="001F2F04">
      <w:pPr>
        <w:pStyle w:val="ConsultationParagraph"/>
      </w:pPr>
      <w:r>
        <w:t xml:space="preserve">Following a review of the Consultation responses, the Working Group will </w:t>
      </w:r>
      <w:r w:rsidR="000F059B">
        <w:t>progress to Change Report phase</w:t>
      </w:r>
      <w:r>
        <w:t>.</w:t>
      </w:r>
    </w:p>
    <w:p w14:paraId="4AEA5B9A" w14:textId="77777777" w:rsidR="00612C0F" w:rsidRPr="00EF388E" w:rsidRDefault="004C6117" w:rsidP="00EF388E">
      <w:pPr>
        <w:pStyle w:val="Heading02"/>
      </w:pPr>
      <w:bookmarkStart w:id="16" w:name="_Toc318962135"/>
      <w:bookmarkStart w:id="17" w:name="_Toc453107798"/>
      <w:bookmarkStart w:id="18" w:name="_Toc520222715"/>
      <w:r w:rsidRPr="00F3440E">
        <w:t>Why Change?</w:t>
      </w:r>
      <w:bookmarkEnd w:id="16"/>
      <w:bookmarkEnd w:id="17"/>
      <w:bookmarkEnd w:id="18"/>
    </w:p>
    <w:p w14:paraId="1BC910B8" w14:textId="77777777" w:rsidR="008B014C" w:rsidRPr="00EF388E" w:rsidRDefault="008B014C" w:rsidP="00F3440E">
      <w:pPr>
        <w:pStyle w:val="Heading4"/>
      </w:pPr>
      <w:r w:rsidRPr="00EF388E">
        <w:t xml:space="preserve">Background of DCP 287 </w:t>
      </w:r>
    </w:p>
    <w:p w14:paraId="0AFFDA7E" w14:textId="2AB20E0A" w:rsidR="00FA25D7" w:rsidRDefault="00EA1A76" w:rsidP="00EF388E">
      <w:pPr>
        <w:pStyle w:val="ConsultationParagraph"/>
      </w:pPr>
      <w:r>
        <w:t xml:space="preserve">The principle of this proposal is to amend the credits awarded to </w:t>
      </w:r>
      <w:r w:rsidR="00997C8B">
        <w:t xml:space="preserve">EDCM embedded </w:t>
      </w:r>
      <w:r>
        <w:t>generat</w:t>
      </w:r>
      <w:r w:rsidR="00997C8B">
        <w:t>ors</w:t>
      </w:r>
      <w:r>
        <w:t xml:space="preserve"> to reflect all of the components that result in </w:t>
      </w:r>
      <w:commentRangeStart w:id="19"/>
      <w:r>
        <w:t>cost savings to the DNO</w:t>
      </w:r>
      <w:commentRangeEnd w:id="19"/>
      <w:r w:rsidR="00265497">
        <w:rPr>
          <w:rStyle w:val="CommentReference"/>
          <w:rFonts w:cs="Times New Roman"/>
          <w:bCs w:val="0"/>
          <w:iCs w:val="0"/>
        </w:rPr>
        <w:commentReference w:id="19"/>
      </w:r>
      <w:r>
        <w:t xml:space="preserve"> in a similar way to the methodology used in the </w:t>
      </w:r>
      <w:r w:rsidR="00997C8B">
        <w:t>Common Distribution Charging Methodology (</w:t>
      </w:r>
      <w:r>
        <w:t>CDCM</w:t>
      </w:r>
      <w:r w:rsidR="00997C8B">
        <w:t xml:space="preserve">), which is used to determine charges for designated </w:t>
      </w:r>
      <w:r w:rsidR="00AE7923">
        <w:t>H</w:t>
      </w:r>
      <w:r w:rsidR="00997C8B">
        <w:t xml:space="preserve">igh </w:t>
      </w:r>
      <w:r w:rsidR="00AE7923">
        <w:t>V</w:t>
      </w:r>
      <w:r w:rsidR="00997C8B">
        <w:t xml:space="preserve">oltage (HV) and </w:t>
      </w:r>
      <w:r w:rsidR="00AE7923">
        <w:t>L</w:t>
      </w:r>
      <w:r w:rsidR="00997C8B">
        <w:t xml:space="preserve">ow </w:t>
      </w:r>
      <w:r w:rsidR="00AE7923">
        <w:t>V</w:t>
      </w:r>
      <w:r w:rsidR="00997C8B">
        <w:t>oltage (LV) properties</w:t>
      </w:r>
      <w:r>
        <w:t>. Each component is listed separately below.</w:t>
      </w:r>
    </w:p>
    <w:p w14:paraId="44194A13" w14:textId="77777777" w:rsidR="00EC6F63" w:rsidRPr="00EF388E" w:rsidRDefault="00EC6F63" w:rsidP="00EF388E">
      <w:pPr>
        <w:pStyle w:val="Heading5"/>
        <w:rPr>
          <w:rStyle w:val="Strong"/>
          <w:b/>
          <w:bCs w:val="0"/>
        </w:rPr>
      </w:pPr>
      <w:r w:rsidRPr="00EF388E">
        <w:rPr>
          <w:rStyle w:val="Strong"/>
          <w:b/>
          <w:bCs w:val="0"/>
        </w:rPr>
        <w:t>Transmission Exit Charges</w:t>
      </w:r>
    </w:p>
    <w:p w14:paraId="51097B8A" w14:textId="0EB47667" w:rsidR="00EC6F63" w:rsidRDefault="00EC6F63" w:rsidP="001F2F04">
      <w:pPr>
        <w:pStyle w:val="ConsultationParagraph"/>
      </w:pPr>
      <w:r w:rsidRPr="00EC6F63">
        <w:t xml:space="preserve">The review of embedded benefits undertaken by National Grid in 2013 (charging methodology paper GB ECM-23 Transmission Arrangements for Embedded Generation) determined a value for the avoided cost of embedded generation on the transmission network. This analysis excluded the cost of transformation located at Grid Supply Points (GSPs), known as </w:t>
      </w:r>
      <w:proofErr w:type="spellStart"/>
      <w:r w:rsidRPr="00EC6F63">
        <w:t>supergrid</w:t>
      </w:r>
      <w:proofErr w:type="spellEnd"/>
      <w:r w:rsidRPr="00EC6F63">
        <w:t xml:space="preserve"> transformers (SGTs). This is because SGTs tend to be fully contributed (i.e. paid for by the DNO) and the cost recovered from the DNO via transmission exit charges</w:t>
      </w:r>
      <w:r>
        <w:t>.</w:t>
      </w:r>
    </w:p>
    <w:p w14:paraId="6C0300FB" w14:textId="1BD81B8E" w:rsidR="00EC6F63" w:rsidRDefault="00EC6F63" w:rsidP="001F2F04">
      <w:pPr>
        <w:pStyle w:val="ConsultationParagraph"/>
      </w:pPr>
      <w:r w:rsidRPr="00EC6F63">
        <w:t xml:space="preserve">Under the EDCM, a credit for offsetting transmission exit costs is only paid to qualifying embedded generators that have an agreement with the DNO, the terms of which require the embedded generator, for the purposes of P2/6 compliance, to export power during SGT outage conditions. </w:t>
      </w:r>
      <w:del w:id="20" w:author="Dylan Townsend" w:date="2018-08-21T11:14:00Z">
        <w:r w:rsidRPr="00EC6F63" w:rsidDel="00C7579E">
          <w:delText>As most</w:delText>
        </w:r>
      </w:del>
      <w:ins w:id="21" w:author="Dylan Townsend" w:date="2018-08-21T11:14:00Z">
        <w:r w:rsidR="00C7579E">
          <w:t>No</w:t>
        </w:r>
      </w:ins>
      <w:r w:rsidRPr="00EC6F63">
        <w:t xml:space="preserve"> EDCM embedded generators </w:t>
      </w:r>
      <w:del w:id="22" w:author="Dylan Townsend" w:date="2018-08-21T11:15:00Z">
        <w:r w:rsidRPr="00EC6F63" w:rsidDel="00C7579E">
          <w:delText>do not</w:delText>
        </w:r>
      </w:del>
      <w:r w:rsidRPr="00EC6F63">
        <w:t xml:space="preserve"> have this agreement, </w:t>
      </w:r>
      <w:ins w:id="23" w:author="Dylan Townsend" w:date="2018-08-21T11:15:00Z">
        <w:r w:rsidR="00C7579E">
          <w:t>and so do not receive a credit in this respect</w:t>
        </w:r>
      </w:ins>
      <w:del w:id="24" w:author="Dylan Townsend" w:date="2018-08-21T11:15:00Z">
        <w:r w:rsidRPr="00EC6F63" w:rsidDel="00C7579E">
          <w:delText>very few receive a credit in this respect</w:delText>
        </w:r>
      </w:del>
      <w:r w:rsidRPr="00EC6F63">
        <w:t>.</w:t>
      </w:r>
    </w:p>
    <w:p w14:paraId="3210C37A" w14:textId="4EB28EA6" w:rsidR="00EC6F63" w:rsidRDefault="00EC6F63" w:rsidP="001F2F04">
      <w:pPr>
        <w:pStyle w:val="ConsultationParagraph"/>
      </w:pPr>
      <w:r>
        <w:t>Transmission exit charges recover the capital cost of GSPs, on behalf of transmission companies, from DNOs. Embedded generators may offset demand at the GSP and therefore reduce the need for future reinforcement at the GSP. Embedded generators may also increase the amount of spare capacity at the GSP which enables more demand to connect without triggering reinforcement. This principle is accepted within the CDCM, where embedded generators receive a credit for offsetting transmission exit charges, but not within the EDCM. In addition, the costs of future reinforcement of GSPs is not included in the locational element of the charge (Charge 1) due to the ownership lying with the transmission company</w:t>
      </w:r>
      <w:r w:rsidR="00276720">
        <w:t>.</w:t>
      </w:r>
    </w:p>
    <w:p w14:paraId="392B0BE5" w14:textId="54E83449" w:rsidR="000F059B" w:rsidRPr="00EF388E" w:rsidRDefault="000F059B" w:rsidP="00EF388E">
      <w:pPr>
        <w:pStyle w:val="Heading5"/>
        <w:rPr>
          <w:rStyle w:val="Strong"/>
          <w:b/>
        </w:rPr>
      </w:pPr>
      <w:r w:rsidRPr="00EF388E">
        <w:rPr>
          <w:rStyle w:val="Strong"/>
          <w:b/>
        </w:rPr>
        <w:lastRenderedPageBreak/>
        <w:t xml:space="preserve">Direct Costs </w:t>
      </w:r>
    </w:p>
    <w:p w14:paraId="0B98DA7E" w14:textId="77777777" w:rsidR="000F059B" w:rsidRDefault="000F059B" w:rsidP="00EF388E">
      <w:pPr>
        <w:pStyle w:val="ConsultationParagraph"/>
      </w:pPr>
      <w:r>
        <w:t>Wi</w:t>
      </w:r>
      <w:r w:rsidRPr="0078353F">
        <w:t xml:space="preserve">thin the CDCM, </w:t>
      </w:r>
      <w:r>
        <w:t xml:space="preserve">designated HV and LV </w:t>
      </w:r>
      <w:r w:rsidRPr="0078353F">
        <w:t>embedded generators receive a credit for reducing direct operating costs at voltage levels above the level of connection. This is because they reduce the demand and therefore the level of infrastructure required at higher voltage levels. This results in less reinforcement and a saving in direct costs.</w:t>
      </w:r>
      <w:r>
        <w:t xml:space="preserve"> </w:t>
      </w:r>
    </w:p>
    <w:p w14:paraId="58C42B44" w14:textId="77777777" w:rsidR="001E5ABB" w:rsidRDefault="001E5ABB" w:rsidP="001F2F04">
      <w:pPr>
        <w:pStyle w:val="ConsultationParagraph"/>
      </w:pPr>
      <w:r>
        <w:t xml:space="preserve">Annex 1 of schedule 17, s8.3 (d) and schedule 18, s7.4 (d) set out the costs to be included when deriving the future reinforcement costs under the Forward Cost Pricing (FCP) and the Long Run Incremental Cost (LRIC) approaches to load flow modelling respectively, and are as follows: </w:t>
      </w:r>
    </w:p>
    <w:p w14:paraId="78BCAE8F" w14:textId="77777777" w:rsidR="001E5ABB" w:rsidRDefault="001E5ABB" w:rsidP="00EF388E">
      <w:pPr>
        <w:pStyle w:val="ConsultationParagraph"/>
        <w:numPr>
          <w:ilvl w:val="0"/>
          <w:numId w:val="0"/>
        </w:numPr>
        <w:ind w:left="567"/>
      </w:pPr>
      <w:r>
        <w:t xml:space="preserve">(d)  The typical unit costs used to derive the cost of reinforcement for a Branch shall:  </w:t>
      </w:r>
    </w:p>
    <w:p w14:paraId="7981A280" w14:textId="77777777" w:rsidR="001E5ABB" w:rsidRDefault="001E5ABB" w:rsidP="00EF388E">
      <w:pPr>
        <w:pStyle w:val="ConsultationParagraph"/>
        <w:numPr>
          <w:ilvl w:val="0"/>
          <w:numId w:val="0"/>
        </w:numPr>
        <w:ind w:left="1701"/>
      </w:pPr>
      <w:r>
        <w:t xml:space="preserve">(i)  reflect the modern equivalent asset value of reinforcing the </w:t>
      </w:r>
      <w:proofErr w:type="gramStart"/>
      <w:r>
        <w:t>particular asset</w:t>
      </w:r>
      <w:proofErr w:type="gramEnd"/>
      <w:r>
        <w:t xml:space="preserve">; </w:t>
      </w:r>
    </w:p>
    <w:p w14:paraId="7D4400C2" w14:textId="77777777" w:rsidR="001E5ABB" w:rsidRDefault="001E5ABB" w:rsidP="00EF388E">
      <w:pPr>
        <w:pStyle w:val="ConsultationParagraph"/>
        <w:numPr>
          <w:ilvl w:val="0"/>
          <w:numId w:val="0"/>
        </w:numPr>
        <w:ind w:left="1701"/>
      </w:pPr>
      <w:r>
        <w:t xml:space="preserve">(ii)  include overheads directly related to the construction activity;  </w:t>
      </w:r>
    </w:p>
    <w:p w14:paraId="34DE00D9" w14:textId="77777777" w:rsidR="001E5ABB" w:rsidRDefault="001E5ABB" w:rsidP="00EF388E">
      <w:pPr>
        <w:pStyle w:val="ConsultationParagraph"/>
        <w:numPr>
          <w:ilvl w:val="0"/>
          <w:numId w:val="0"/>
        </w:numPr>
        <w:ind w:left="1701"/>
      </w:pPr>
      <w:r>
        <w:t xml:space="preserve">(iii)  include building and civil engineering works, in unmade ground. </w:t>
      </w:r>
    </w:p>
    <w:p w14:paraId="43D34DBD" w14:textId="1FF0C59C" w:rsidR="001E5ABB" w:rsidRDefault="001E5ABB" w:rsidP="001F2F04">
      <w:pPr>
        <w:pStyle w:val="ConsultationParagraph"/>
      </w:pPr>
      <w:r>
        <w:t xml:space="preserve">The costs outlined above therefore do not reflect the savings that result from lower direct costs that are realised by the DNO due to the reduction in size of the infrastructure that needs to be maintained by the DNO. This CP suggests awarding an additional credit to EDCM embedded generators for the avoided direct costs associated with increased infrastructure that may have been required if the embedded generators were not connected to the DNO network. </w:t>
      </w:r>
    </w:p>
    <w:p w14:paraId="23DEAF2D" w14:textId="77777777" w:rsidR="001E5ABB" w:rsidRDefault="001E5ABB" w:rsidP="001F2F04">
      <w:pPr>
        <w:pStyle w:val="ConsultationParagraph"/>
      </w:pPr>
      <w:r>
        <w:t>Within the EDCM an operating intensity of 68% is applied to direct costs for the derivation of demand charges. This operating intensity is used to reflect the apportionment of direct and indirect costs between EDCM and CDCM customers. Effectively, this parameter states that more direct costs (on a relative basis) are spent on the LV and HV network than the EHV network. This CP does not intend to amend this operating intensity which is presented for information only.</w:t>
      </w:r>
      <w:r w:rsidDel="001E5ABB">
        <w:t xml:space="preserve"> </w:t>
      </w:r>
    </w:p>
    <w:p w14:paraId="7A8537BF" w14:textId="77777777" w:rsidR="00CE3F76" w:rsidRPr="00EF388E" w:rsidRDefault="00CE3F76" w:rsidP="00EF388E">
      <w:pPr>
        <w:pStyle w:val="Heading5"/>
        <w:rPr>
          <w:rStyle w:val="Strong"/>
          <w:b/>
        </w:rPr>
      </w:pPr>
      <w:r w:rsidRPr="00EF388E">
        <w:rPr>
          <w:rStyle w:val="Strong"/>
          <w:b/>
        </w:rPr>
        <w:t xml:space="preserve">Indirect Costs </w:t>
      </w:r>
    </w:p>
    <w:p w14:paraId="2D9D4099" w14:textId="7985FA10" w:rsidR="008B014C" w:rsidRDefault="004857CC" w:rsidP="00EF388E">
      <w:pPr>
        <w:pStyle w:val="ConsultationParagraph"/>
      </w:pPr>
      <w:r>
        <w:t>T</w:t>
      </w:r>
      <w:r w:rsidR="008B014C" w:rsidRPr="0078353F">
        <w:t xml:space="preserve">he CDCM </w:t>
      </w:r>
      <w:r w:rsidR="002135C0" w:rsidRPr="0078353F">
        <w:t>assumes</w:t>
      </w:r>
      <w:r w:rsidR="008B014C" w:rsidRPr="0078353F">
        <w:t xml:space="preserve"> the degree to which indirect costs contribute to demand costs or </w:t>
      </w:r>
      <w:r w:rsidR="002135C0">
        <w:t>generation credits on a forward-</w:t>
      </w:r>
      <w:r w:rsidR="008B014C" w:rsidRPr="0078353F">
        <w:t xml:space="preserve">looking basis via </w:t>
      </w:r>
      <w:r w:rsidR="00DB42DC">
        <w:t xml:space="preserve">a </w:t>
      </w:r>
      <w:r w:rsidR="008B014C" w:rsidRPr="0078353F">
        <w:t>60%</w:t>
      </w:r>
      <w:r w:rsidR="00DB42DC">
        <w:t xml:space="preserve"> multiplier</w:t>
      </w:r>
      <w:r w:rsidR="008B014C" w:rsidRPr="0078353F">
        <w:t xml:space="preserve"> within the methodology</w:t>
      </w:r>
      <w:r w:rsidR="002135C0">
        <w:t xml:space="preserve"> i.e.</w:t>
      </w:r>
      <w:r w:rsidR="00DB42DC">
        <w:t xml:space="preserve"> 60% </w:t>
      </w:r>
      <w:r w:rsidR="000C6FC7">
        <w:t xml:space="preserve">is used to represent the proportion of indirect costs </w:t>
      </w:r>
      <w:r w:rsidR="000730B7">
        <w:t xml:space="preserve">which </w:t>
      </w:r>
      <w:r w:rsidR="000C6FC7">
        <w:t>are assumed to vary with demand.</w:t>
      </w:r>
      <w:r w:rsidR="008B014C" w:rsidRPr="0078353F">
        <w:t xml:space="preserve"> </w:t>
      </w:r>
      <w:r w:rsidR="00E91A91">
        <w:t>There is no equivalent factor applied within the EDCM</w:t>
      </w:r>
      <w:r w:rsidR="007110E5">
        <w:t>;</w:t>
      </w:r>
      <w:r w:rsidR="00E91A91">
        <w:t xml:space="preserve"> demand charges as indirect costs are recovered on a capacity basis rather than a unit basis</w:t>
      </w:r>
      <w:r w:rsidR="008B014C" w:rsidRPr="0078353F">
        <w:t>.</w:t>
      </w:r>
    </w:p>
    <w:p w14:paraId="08985074" w14:textId="77777777" w:rsidR="008B014C" w:rsidRPr="00EF388E" w:rsidRDefault="008B014C" w:rsidP="00EF388E">
      <w:pPr>
        <w:pStyle w:val="Heading5"/>
        <w:rPr>
          <w:rStyle w:val="Strong"/>
          <w:b/>
          <w:bCs w:val="0"/>
        </w:rPr>
      </w:pPr>
      <w:r w:rsidRPr="00EF388E">
        <w:rPr>
          <w:rStyle w:val="Strong"/>
          <w:b/>
          <w:bCs w:val="0"/>
        </w:rPr>
        <w:t xml:space="preserve">Network Rates </w:t>
      </w:r>
    </w:p>
    <w:p w14:paraId="551A5444" w14:textId="008EA601" w:rsidR="006A21EB" w:rsidRDefault="004E30AD" w:rsidP="001F2F04">
      <w:pPr>
        <w:pStyle w:val="ConsultationParagraph"/>
      </w:pPr>
      <w:r>
        <w:t>The proposer believes that n</w:t>
      </w:r>
      <w:r w:rsidR="008B014C" w:rsidRPr="0078353F">
        <w:t xml:space="preserve">etwork rates </w:t>
      </w:r>
      <w:r>
        <w:t>are another avoidable cost for DNOs</w:t>
      </w:r>
      <w:r w:rsidR="008B014C" w:rsidRPr="0078353F">
        <w:t xml:space="preserve">. Where </w:t>
      </w:r>
      <w:r w:rsidR="007C00F3" w:rsidRPr="0078353F">
        <w:t>fewer</w:t>
      </w:r>
      <w:r w:rsidR="008B014C" w:rsidRPr="0078353F">
        <w:t xml:space="preserve"> assets are </w:t>
      </w:r>
      <w:r w:rsidR="008B014C" w:rsidRPr="00410A86">
        <w:t xml:space="preserve">required by the DNO the amount of network rates expenditure by the DNO is reduced. </w:t>
      </w:r>
      <w:r w:rsidRPr="00410A86">
        <w:t xml:space="preserve">As this expenditure is not </w:t>
      </w:r>
      <w:r w:rsidR="00BB7887" w:rsidRPr="00410A86">
        <w:t>considered</w:t>
      </w:r>
      <w:r w:rsidRPr="00410A86">
        <w:t xml:space="preserve"> during the derivation of Charge 1 it is therefore not built into the credit assigned to </w:t>
      </w:r>
      <w:r w:rsidR="007C00F3">
        <w:t xml:space="preserve">EDCM </w:t>
      </w:r>
      <w:r w:rsidRPr="00410A86">
        <w:t xml:space="preserve">embedded generators. The proposer therefore believes that the calculation of </w:t>
      </w:r>
      <w:r w:rsidRPr="00410A86">
        <w:lastRenderedPageBreak/>
        <w:t xml:space="preserve">credits </w:t>
      </w:r>
      <w:r w:rsidR="000730B7">
        <w:t xml:space="preserve">for EDCM embedded generators </w:t>
      </w:r>
      <w:r w:rsidRPr="00410A86">
        <w:t>should be amended to incorporate any savings due to avoided network rates.</w:t>
      </w:r>
    </w:p>
    <w:p w14:paraId="50E7D846" w14:textId="3E87BFA1" w:rsidR="00F811FC" w:rsidRPr="00F3440E" w:rsidRDefault="00F811FC" w:rsidP="00EF388E">
      <w:pPr>
        <w:pStyle w:val="Heading02"/>
      </w:pPr>
      <w:bookmarkStart w:id="25" w:name="_Toc520222716"/>
      <w:r w:rsidRPr="00F3440E">
        <w:t>Code Specific Matters</w:t>
      </w:r>
      <w:bookmarkEnd w:id="25"/>
      <w:r w:rsidRPr="00F3440E">
        <w:t xml:space="preserve"> </w:t>
      </w:r>
    </w:p>
    <w:p w14:paraId="43440CFF" w14:textId="2602CAC9" w:rsidR="00F811FC" w:rsidRPr="00410A86" w:rsidRDefault="00F811FC" w:rsidP="00EF388E">
      <w:pPr>
        <w:pStyle w:val="Heading4"/>
      </w:pPr>
      <w:r w:rsidRPr="00410A86">
        <w:t>Reference Documents</w:t>
      </w:r>
    </w:p>
    <w:p w14:paraId="47DAA17B" w14:textId="7918164B" w:rsidR="005D453A" w:rsidRDefault="009A1773" w:rsidP="001F2F04">
      <w:pPr>
        <w:pStyle w:val="ConsultationParagraph"/>
      </w:pPr>
      <w:r w:rsidRPr="00410A86">
        <w:t>The Working Group agree</w:t>
      </w:r>
      <w:r w:rsidR="00DA462D" w:rsidRPr="00410A86">
        <w:t>d</w:t>
      </w:r>
      <w:r w:rsidRPr="00410A86">
        <w:t xml:space="preserve"> that there are no other Working Groups that impact upon the development of DCP 287</w:t>
      </w:r>
      <w:r w:rsidR="00DA462D" w:rsidRPr="00410A86">
        <w:t xml:space="preserve"> however it noted the work being undertaken by DCP</w:t>
      </w:r>
      <w:r w:rsidR="007110E5">
        <w:t xml:space="preserve"> </w:t>
      </w:r>
      <w:r w:rsidR="00362187">
        <w:t>313</w:t>
      </w:r>
      <w:r w:rsidR="00362187" w:rsidRPr="00410A86">
        <w:t xml:space="preserve"> </w:t>
      </w:r>
      <w:hyperlink r:id="rId18" w:history="1">
        <w:r w:rsidR="00A019AC">
          <w:rPr>
            <w:rStyle w:val="Hyperlink"/>
          </w:rPr>
          <w:t>‘</w:t>
        </w:r>
        <w:r w:rsidR="00362187" w:rsidRPr="00362187">
          <w:rPr>
            <w:rStyle w:val="Hyperlink"/>
          </w:rPr>
          <w:t>Eligibility Criteria for EDCM Generation Credits</w:t>
        </w:r>
      </w:hyperlink>
      <w:r w:rsidR="00362187">
        <w:t xml:space="preserve">’ </w:t>
      </w:r>
      <w:r w:rsidR="00DA462D" w:rsidRPr="00410A86">
        <w:t xml:space="preserve">which is looking into </w:t>
      </w:r>
      <w:r w:rsidR="005B5F0D">
        <w:t xml:space="preserve">clarifying </w:t>
      </w:r>
      <w:r w:rsidR="007110E5">
        <w:t xml:space="preserve">the </w:t>
      </w:r>
      <w:r w:rsidR="00DA462D" w:rsidRPr="00410A86">
        <w:t>eligibility criteria</w:t>
      </w:r>
      <w:r w:rsidR="007110E5">
        <w:t xml:space="preserve"> for EDCM embedded generators to receive Charge 1 credits</w:t>
      </w:r>
      <w:r w:rsidRPr="00410A86">
        <w:t>.</w:t>
      </w:r>
      <w:r w:rsidR="005B5371">
        <w:t xml:space="preserve"> </w:t>
      </w:r>
      <w:r w:rsidR="00362187">
        <w:t xml:space="preserve">This change proposal replaces </w:t>
      </w:r>
      <w:r w:rsidR="00362187" w:rsidRPr="00410A86">
        <w:t>DCP</w:t>
      </w:r>
      <w:r w:rsidR="00362187">
        <w:t xml:space="preserve"> </w:t>
      </w:r>
      <w:r w:rsidR="00362187" w:rsidRPr="00410A86">
        <w:t xml:space="preserve">291 </w:t>
      </w:r>
      <w:hyperlink r:id="rId19" w:history="1">
        <w:r w:rsidR="00A019AC" w:rsidRPr="00A019AC">
          <w:rPr>
            <w:rStyle w:val="Hyperlink"/>
          </w:rPr>
          <w:t>‘Application of Generation Credits to EDCM Customers’</w:t>
        </w:r>
      </w:hyperlink>
      <w:r w:rsidR="00A019AC">
        <w:t xml:space="preserve"> </w:t>
      </w:r>
      <w:r w:rsidR="00362187">
        <w:t>which was previously looking at the same area and was withdrawn.</w:t>
      </w:r>
    </w:p>
    <w:p w14:paraId="6ADE20EA" w14:textId="0588D47E" w:rsidR="00362187" w:rsidRPr="00410A86" w:rsidRDefault="005B5371" w:rsidP="001F2F04">
      <w:pPr>
        <w:pStyle w:val="ConsultationParagraph"/>
      </w:pPr>
      <w:r>
        <w:t xml:space="preserve">The Working Group agreed that there is no conflict between DCP 313 and this change proposal. DCP 313 will </w:t>
      </w:r>
      <w:r w:rsidR="00A019AC">
        <w:t>determine</w:t>
      </w:r>
      <w:r>
        <w:t xml:space="preserve"> who receive</w:t>
      </w:r>
      <w:r w:rsidR="00A019AC">
        <w:t>s</w:t>
      </w:r>
      <w:r>
        <w:t xml:space="preserve"> EDCM Generation Credits, whereas this CP will determine how those credits are to be derived. </w:t>
      </w:r>
    </w:p>
    <w:p w14:paraId="10D9E711" w14:textId="77777777" w:rsidR="00B52063" w:rsidRPr="00410A86" w:rsidRDefault="0007537E" w:rsidP="00EF388E">
      <w:pPr>
        <w:pStyle w:val="Heading02"/>
      </w:pPr>
      <w:bookmarkStart w:id="26" w:name="_Toc520222717"/>
      <w:r w:rsidRPr="00410A86">
        <w:t>Working Group Assessment</w:t>
      </w:r>
      <w:bookmarkEnd w:id="26"/>
      <w:r w:rsidRPr="00410A86">
        <w:t xml:space="preserve"> </w:t>
      </w:r>
    </w:p>
    <w:p w14:paraId="12823119" w14:textId="77777777" w:rsidR="0012717A" w:rsidRPr="00410A86" w:rsidRDefault="00526ADA" w:rsidP="00EF388E">
      <w:pPr>
        <w:pStyle w:val="Heading4"/>
      </w:pPr>
      <w:bookmarkStart w:id="27" w:name="_Toc318962139"/>
      <w:r w:rsidRPr="00410A86">
        <w:t>DCP 287</w:t>
      </w:r>
      <w:r w:rsidR="0012717A" w:rsidRPr="00410A86">
        <w:t xml:space="preserve"> Working Group Assessment</w:t>
      </w:r>
    </w:p>
    <w:p w14:paraId="468132EF" w14:textId="2A655EAD" w:rsidR="005B5F0D" w:rsidRPr="005B5F0D" w:rsidRDefault="005B5F0D" w:rsidP="001F2F04">
      <w:pPr>
        <w:pStyle w:val="ConsultationParagraph"/>
        <w:numPr>
          <w:ilvl w:val="1"/>
          <w:numId w:val="30"/>
        </w:numPr>
      </w:pPr>
      <w:r w:rsidRPr="005B5F0D">
        <w:t xml:space="preserve">The DCUSA Panel established a Working Group to assess DCP 287. This Working Group consists of DNO, Supplier, consultancy, trade body and Ofgem representatives. Meetings were held in open session and the minutes and papers of each meeting are available on the DCUSA website – </w:t>
      </w:r>
      <w:hyperlink r:id="rId20" w:history="1">
        <w:r w:rsidRPr="005B5F0D">
          <w:rPr>
            <w:rStyle w:val="Hyperlink"/>
          </w:rPr>
          <w:t>www.dcusa.co.uk</w:t>
        </w:r>
      </w:hyperlink>
      <w:r w:rsidRPr="005B5F0D">
        <w:t xml:space="preserve">. </w:t>
      </w:r>
    </w:p>
    <w:p w14:paraId="63596AF9" w14:textId="37EE27FF" w:rsidR="000F059B" w:rsidRPr="005B5F0D" w:rsidRDefault="000F059B" w:rsidP="00EF388E">
      <w:pPr>
        <w:pStyle w:val="Heading5"/>
      </w:pPr>
      <w:r w:rsidRPr="005B5F0D">
        <w:t>First Consultation</w:t>
      </w:r>
    </w:p>
    <w:p w14:paraId="0AC491D6" w14:textId="12FFEE8D" w:rsidR="00324AF7" w:rsidRDefault="00324AF7" w:rsidP="001F2F04">
      <w:pPr>
        <w:pStyle w:val="ConsultationParagraph"/>
      </w:pPr>
      <w:r w:rsidRPr="00324AF7">
        <w:t>To aid the further development of the solution for DCP 28</w:t>
      </w:r>
      <w:del w:id="28" w:author="Dylan Townsend" w:date="2018-08-21T11:16:00Z">
        <w:r w:rsidRPr="00324AF7" w:rsidDel="00C7579E">
          <w:delText>3</w:delText>
        </w:r>
      </w:del>
      <w:ins w:id="29" w:author="Dylan Townsend" w:date="2018-08-21T11:16:00Z">
        <w:r w:rsidR="00C7579E">
          <w:t>7</w:t>
        </w:r>
      </w:ins>
      <w:r w:rsidRPr="00324AF7">
        <w:t>, the Working Group issued a consultation to Parties</w:t>
      </w:r>
      <w:r>
        <w:t xml:space="preserve"> in October 2017</w:t>
      </w:r>
      <w:r w:rsidRPr="00324AF7">
        <w:t xml:space="preserve">. The responses and subsequent review of responses by the Working Group is detailed within Attachment </w:t>
      </w:r>
      <w:r w:rsidR="00A019AC">
        <w:t>3</w:t>
      </w:r>
      <w:r w:rsidRPr="00324AF7">
        <w:t xml:space="preserve"> and an overview of the conclusions drawn from the review are outlined belo</w:t>
      </w:r>
      <w:r>
        <w:t>w</w:t>
      </w:r>
      <w:r w:rsidR="00A019AC">
        <w:t>.</w:t>
      </w:r>
    </w:p>
    <w:p w14:paraId="47913766" w14:textId="6EA00290" w:rsidR="003E3CED" w:rsidRDefault="003E3CED" w:rsidP="001F2F04">
      <w:pPr>
        <w:pStyle w:val="ConsultationParagraph"/>
      </w:pPr>
      <w:r>
        <w:t>The Working Group agreed that further development work is required to:</w:t>
      </w:r>
    </w:p>
    <w:p w14:paraId="4E9E7EA2" w14:textId="04FF4264" w:rsidR="00BA7DEA" w:rsidRDefault="003E3CED" w:rsidP="000E2BB1">
      <w:pPr>
        <w:pStyle w:val="BULLET"/>
      </w:pPr>
      <w:r>
        <w:t xml:space="preserve">justify </w:t>
      </w:r>
      <w:r w:rsidR="00BA7DEA" w:rsidRPr="00054988">
        <w:t>each of the four elements</w:t>
      </w:r>
      <w:r>
        <w:t xml:space="preserve"> including </w:t>
      </w:r>
      <w:r w:rsidR="00BA7DEA" w:rsidRPr="00054988">
        <w:t xml:space="preserve">what the status quo is and why this change is better or worse in respect to </w:t>
      </w:r>
      <w:r w:rsidR="001F2E56">
        <w:t>each element</w:t>
      </w:r>
      <w:r>
        <w:t>;</w:t>
      </w:r>
    </w:p>
    <w:p w14:paraId="4FA2AA7A" w14:textId="18B802CC" w:rsidR="003E3CED" w:rsidRDefault="003E3CED" w:rsidP="000E2BB1">
      <w:pPr>
        <w:pStyle w:val="BULLET"/>
      </w:pPr>
      <w:r>
        <w:t xml:space="preserve">determine whether there is a </w:t>
      </w:r>
      <w:r w:rsidRPr="003E3CED">
        <w:t xml:space="preserve">direct relationship between energy flows and indirect costs, direct costs and network rates incurred by a DNO, or </w:t>
      </w:r>
      <w:r>
        <w:t>whether</w:t>
      </w:r>
      <w:r w:rsidRPr="003E3CED">
        <w:t xml:space="preserve"> the nature of the relationship is more complex</w:t>
      </w:r>
      <w:r>
        <w:t xml:space="preserve">; </w:t>
      </w:r>
    </w:p>
    <w:p w14:paraId="560EABD4" w14:textId="21D8253D" w:rsidR="00BA7DEA" w:rsidRDefault="003E3CED" w:rsidP="000E2BB1">
      <w:pPr>
        <w:pStyle w:val="BULLET"/>
      </w:pPr>
      <w:r>
        <w:lastRenderedPageBreak/>
        <w:t xml:space="preserve">determine </w:t>
      </w:r>
      <w:r w:rsidR="00BA7DEA" w:rsidRPr="00BA7DEA">
        <w:t xml:space="preserve">whether there are any conditions that must be applied </w:t>
      </w:r>
      <w:proofErr w:type="gramStart"/>
      <w:r w:rsidR="00BA7DEA" w:rsidRPr="00BA7DEA">
        <w:t>in regard to</w:t>
      </w:r>
      <w:proofErr w:type="gramEnd"/>
      <w:r w:rsidR="00BA7DEA" w:rsidRPr="00BA7DEA">
        <w:t xml:space="preserve"> the application of generation credits, </w:t>
      </w:r>
      <w:commentRangeStart w:id="30"/>
      <w:r w:rsidR="00BA7DEA" w:rsidRPr="00BA7DEA">
        <w:t>including justification as to why the discrepancy between EDCM and CDCM is appropriate</w:t>
      </w:r>
      <w:r w:rsidR="000601CB">
        <w:t>;</w:t>
      </w:r>
      <w:commentRangeEnd w:id="30"/>
      <w:r w:rsidR="00265497">
        <w:rPr>
          <w:rStyle w:val="CommentReference"/>
          <w:bCs/>
          <w:iCs/>
        </w:rPr>
        <w:commentReference w:id="30"/>
      </w:r>
      <w:r w:rsidR="000601CB">
        <w:t xml:space="preserve"> and</w:t>
      </w:r>
    </w:p>
    <w:p w14:paraId="2F604AF1" w14:textId="042E099E" w:rsidR="000601CB" w:rsidRDefault="000601CB" w:rsidP="000E2BB1">
      <w:pPr>
        <w:pStyle w:val="BULLET"/>
      </w:pPr>
      <w:r>
        <w:t xml:space="preserve">develop a table covering the costs to the DNO associated with direct costs, indirect </w:t>
      </w:r>
      <w:proofErr w:type="gramStart"/>
      <w:r>
        <w:t>costs</w:t>
      </w:r>
      <w:proofErr w:type="gramEnd"/>
      <w:r>
        <w:t xml:space="preserve"> and network rates in order to understand what may be impacted should generation not be connected</w:t>
      </w:r>
      <w:r w:rsidR="00BE63E3">
        <w:t>.</w:t>
      </w:r>
    </w:p>
    <w:p w14:paraId="07E94789" w14:textId="36E4C9E5" w:rsidR="00193921" w:rsidRDefault="007C10CC" w:rsidP="001F2F04">
      <w:pPr>
        <w:pStyle w:val="ConsultationParagraph"/>
      </w:pPr>
      <w:proofErr w:type="gramStart"/>
      <w:r w:rsidRPr="00193921">
        <w:t xml:space="preserve">In </w:t>
      </w:r>
      <w:r w:rsidR="00BE63E3">
        <w:t>order to</w:t>
      </w:r>
      <w:proofErr w:type="gramEnd"/>
      <w:r w:rsidR="00BE63E3">
        <w:t xml:space="preserve"> determine the outcome of the above, the approach taken on </w:t>
      </w:r>
      <w:r w:rsidRPr="00193921">
        <w:t>transmission exit charges</w:t>
      </w:r>
      <w:r w:rsidR="000601CB" w:rsidRPr="00193921">
        <w:t xml:space="preserve">, </w:t>
      </w:r>
      <w:r w:rsidR="00BE63E3">
        <w:t xml:space="preserve">direct costs, </w:t>
      </w:r>
      <w:r w:rsidR="000601CB" w:rsidRPr="00193921">
        <w:t>indirect costs</w:t>
      </w:r>
      <w:r w:rsidRPr="00193921">
        <w:t xml:space="preserve"> and network rates</w:t>
      </w:r>
      <w:r w:rsidR="00BE63E3">
        <w:t xml:space="preserve"> is detailed below.</w:t>
      </w:r>
    </w:p>
    <w:p w14:paraId="1AE2335C" w14:textId="10382A4A" w:rsidR="00BB49A0" w:rsidRPr="00C572F5" w:rsidRDefault="00BB49A0" w:rsidP="00EF388E">
      <w:pPr>
        <w:pStyle w:val="Heading5"/>
      </w:pPr>
      <w:r w:rsidRPr="00C572F5">
        <w:t>Transmission Exit Charges</w:t>
      </w:r>
    </w:p>
    <w:p w14:paraId="643D9385" w14:textId="1CF7E4D1" w:rsidR="00BB49A0" w:rsidRPr="00BB49A0" w:rsidRDefault="00BB49A0" w:rsidP="001F2F04">
      <w:pPr>
        <w:pStyle w:val="ConsultationParagraph"/>
      </w:pPr>
      <w:r w:rsidRPr="00BB49A0">
        <w:t xml:space="preserve">The Working Group developed a request for information </w:t>
      </w:r>
      <w:r w:rsidR="00DF2E1D">
        <w:t xml:space="preserve">for DNOs </w:t>
      </w:r>
      <w:r w:rsidRPr="00BB49A0">
        <w:t xml:space="preserve">and a pilot exercise on the peak demand </w:t>
      </w:r>
      <w:r>
        <w:t>associated with</w:t>
      </w:r>
      <w:r w:rsidRPr="00BB49A0">
        <w:t xml:space="preserve"> one DNO area</w:t>
      </w:r>
      <w:r>
        <w:t>.</w:t>
      </w:r>
    </w:p>
    <w:p w14:paraId="2110ADA6" w14:textId="136AB9E9" w:rsidR="00A80F7C" w:rsidRPr="00BE63E3" w:rsidRDefault="00A80F7C" w:rsidP="00EF388E">
      <w:pPr>
        <w:pStyle w:val="Heading5"/>
      </w:pPr>
      <w:r w:rsidRPr="00BE63E3">
        <w:t>Request for Information</w:t>
      </w:r>
      <w:r w:rsidR="00BE63E3">
        <w:t xml:space="preserve"> (RFI)</w:t>
      </w:r>
    </w:p>
    <w:p w14:paraId="274C1B72" w14:textId="24A40D57" w:rsidR="00310134" w:rsidRDefault="00BE63E3" w:rsidP="001F2F04">
      <w:pPr>
        <w:pStyle w:val="ConsultationParagraph"/>
      </w:pPr>
      <w:r>
        <w:t>The</w:t>
      </w:r>
      <w:r w:rsidR="00BB49A0">
        <w:t xml:space="preserve"> </w:t>
      </w:r>
      <w:r>
        <w:t>RFI</w:t>
      </w:r>
      <w:r w:rsidR="00BB49A0">
        <w:t xml:space="preserve"> </w:t>
      </w:r>
      <w:r w:rsidR="00BD37B8">
        <w:t>requested</w:t>
      </w:r>
      <w:del w:id="31" w:author="Dylan Townsend" w:date="2018-09-23T19:55:00Z">
        <w:r w:rsidR="00BD37B8" w:rsidDel="00F30115">
          <w:delText xml:space="preserve"> </w:delText>
        </w:r>
        <w:r w:rsidR="00A816FA" w:rsidDel="00F30115">
          <w:delText>the following</w:delText>
        </w:r>
      </w:del>
      <w:r w:rsidR="00310134">
        <w:t>:</w:t>
      </w:r>
    </w:p>
    <w:p w14:paraId="60415BA7" w14:textId="4F73FDAC" w:rsidR="00A80F7C" w:rsidRDefault="00F30115" w:rsidP="000E2BB1">
      <w:pPr>
        <w:pStyle w:val="BULLET"/>
      </w:pPr>
      <w:ins w:id="32" w:author="Dylan Townsend" w:date="2018-09-23T19:55:00Z">
        <w:r>
          <w:t xml:space="preserve">For DNOs to confirm </w:t>
        </w:r>
      </w:ins>
      <w:del w:id="33" w:author="Dylan Townsend" w:date="2018-09-23T19:55:00Z">
        <w:r w:rsidR="00310134" w:rsidDel="00F30115">
          <w:delText>H</w:delText>
        </w:r>
      </w:del>
      <w:ins w:id="34" w:author="Dylan Townsend" w:date="2018-09-23T19:55:00Z">
        <w:r>
          <w:t>h</w:t>
        </w:r>
      </w:ins>
      <w:r w:rsidR="00310134">
        <w:t xml:space="preserve">ow many generators </w:t>
      </w:r>
      <w:del w:id="35" w:author="Dylan Townsend" w:date="2018-09-23T19:55:00Z">
        <w:r w:rsidR="00310134" w:rsidDel="00F30115">
          <w:delText>do you</w:delText>
        </w:r>
      </w:del>
      <w:ins w:id="36" w:author="Dylan Townsend" w:date="2018-09-23T19:55:00Z">
        <w:r>
          <w:t>they</w:t>
        </w:r>
      </w:ins>
      <w:r w:rsidR="00310134">
        <w:t xml:space="preserve"> have in each licence area to whom a capacity-based credit related to transmission exit charges </w:t>
      </w:r>
      <w:proofErr w:type="gramStart"/>
      <w:r w:rsidR="00310134">
        <w:t>is applied</w:t>
      </w:r>
      <w:proofErr w:type="gramEnd"/>
      <w:r w:rsidR="00310134">
        <w:t xml:space="preserve"> as per section 10 of schedule 17 and 18</w:t>
      </w:r>
      <w:del w:id="37" w:author="Dylan Townsend" w:date="2018-09-23T19:55:00Z">
        <w:r w:rsidR="00A816FA" w:rsidDel="00F30115">
          <w:delText>?</w:delText>
        </w:r>
      </w:del>
      <w:r w:rsidR="00A816FA">
        <w:t>;</w:t>
      </w:r>
    </w:p>
    <w:p w14:paraId="6458B23C" w14:textId="3ABE706D" w:rsidR="00310134" w:rsidRDefault="00F30115" w:rsidP="000E2BB1">
      <w:pPr>
        <w:pStyle w:val="BULLET"/>
      </w:pPr>
      <w:ins w:id="38" w:author="Dylan Townsend" w:date="2018-09-23T19:58:00Z">
        <w:r>
          <w:t>If, in the short, medium and long term,</w:t>
        </w:r>
      </w:ins>
      <w:ins w:id="39" w:author="Dylan Townsend" w:date="2018-09-23T19:56:00Z">
        <w:r>
          <w:t xml:space="preserve"> DNOs</w:t>
        </w:r>
      </w:ins>
      <w:del w:id="40" w:author="Dylan Townsend" w:date="2018-09-23T19:56:00Z">
        <w:r w:rsidR="00A816FA" w:rsidDel="00F30115">
          <w:delText>Do you</w:delText>
        </w:r>
      </w:del>
      <w:r w:rsidR="00A816FA">
        <w:t xml:space="preserve"> envisage</w:t>
      </w:r>
      <w:ins w:id="41" w:author="Dylan Townsend" w:date="2018-09-23T19:56:00Z">
        <w:r>
          <w:t>d</w:t>
        </w:r>
      </w:ins>
      <w:r w:rsidR="00A816FA">
        <w:t xml:space="preserve"> an increase in the number of Generators who are eligible for a capacity-based credit related to transmission exit charges as per section 10 of schedule 17</w:t>
      </w:r>
      <w:del w:id="42" w:author="Dylan Townsend" w:date="2018-09-23T19:58:00Z">
        <w:r w:rsidR="00A816FA" w:rsidDel="00F30115">
          <w:delText xml:space="preserve"> and 18 in the short, medium and long term?</w:delText>
        </w:r>
      </w:del>
      <w:r w:rsidR="00A816FA">
        <w:t>; and</w:t>
      </w:r>
    </w:p>
    <w:p w14:paraId="7168FCC6" w14:textId="5D363479" w:rsidR="00A816FA" w:rsidRPr="000E2BB1" w:rsidRDefault="00A816FA" w:rsidP="000E2BB1">
      <w:pPr>
        <w:pStyle w:val="BULLET"/>
      </w:pPr>
      <w:r w:rsidRPr="000E2BB1">
        <w:t xml:space="preserve">Based on </w:t>
      </w:r>
      <w:ins w:id="43" w:author="Dylan Townsend" w:date="2018-09-23T19:59:00Z">
        <w:r w:rsidR="00F30115">
          <w:t>each DNOs</w:t>
        </w:r>
      </w:ins>
      <w:del w:id="44" w:author="Dylan Townsend" w:date="2018-09-23T19:59:00Z">
        <w:r w:rsidRPr="000E2BB1" w:rsidDel="00F30115">
          <w:delText>your</w:delText>
        </w:r>
      </w:del>
      <w:r w:rsidRPr="000E2BB1">
        <w:t xml:space="preserve"> week 24 submission, what proportion of GSPs in </w:t>
      </w:r>
      <w:ins w:id="45" w:author="Dylan Townsend" w:date="2018-09-23T19:59:00Z">
        <w:r w:rsidR="00F30115">
          <w:t>their</w:t>
        </w:r>
      </w:ins>
      <w:del w:id="46" w:author="Dylan Townsend" w:date="2018-09-23T19:59:00Z">
        <w:r w:rsidRPr="000E2BB1" w:rsidDel="00F30115">
          <w:delText>your</w:delText>
        </w:r>
      </w:del>
      <w:r w:rsidRPr="000E2BB1">
        <w:t xml:space="preserve"> area</w:t>
      </w:r>
      <w:ins w:id="47" w:author="Dylan Townsend" w:date="2018-09-23T19:59:00Z">
        <w:r w:rsidR="00F30115">
          <w:t>s</w:t>
        </w:r>
      </w:ins>
      <w:r w:rsidRPr="000E2BB1">
        <w:t xml:space="preserve"> peaked in the super-red period in 2016/17</w:t>
      </w:r>
      <w:ins w:id="48" w:author="Dylan Townsend" w:date="2018-09-23T19:59:00Z">
        <w:r w:rsidR="00F30115">
          <w:t>.</w:t>
        </w:r>
      </w:ins>
      <w:del w:id="49" w:author="Dylan Townsend" w:date="2018-09-23T19:59:00Z">
        <w:r w:rsidRPr="000E2BB1" w:rsidDel="00F30115">
          <w:delText>?</w:delText>
        </w:r>
      </w:del>
    </w:p>
    <w:p w14:paraId="66F1B6DA" w14:textId="6BDDCB72" w:rsidR="00054988" w:rsidRPr="006B201E" w:rsidRDefault="00054988" w:rsidP="00EF388E">
      <w:pPr>
        <w:pStyle w:val="Heading5"/>
      </w:pPr>
      <w:r w:rsidRPr="006B201E">
        <w:t xml:space="preserve">RFI </w:t>
      </w:r>
      <w:r w:rsidR="00A816FA" w:rsidRPr="006B201E">
        <w:t>Conclusions</w:t>
      </w:r>
    </w:p>
    <w:p w14:paraId="5BA4989A" w14:textId="0223BA78" w:rsidR="00A816FA" w:rsidRDefault="00A816FA" w:rsidP="001F2F04">
      <w:pPr>
        <w:pStyle w:val="ConsultationParagraph"/>
      </w:pPr>
      <w:r>
        <w:t>The responses from DNOs indicated that</w:t>
      </w:r>
      <w:del w:id="50" w:author="Dylan Townsend" w:date="2018-09-23T20:00:00Z">
        <w:r w:rsidDel="00F30115">
          <w:delText xml:space="preserve"> there are</w:delText>
        </w:r>
      </w:del>
      <w:r>
        <w:t>:</w:t>
      </w:r>
    </w:p>
    <w:p w14:paraId="16736FC5" w14:textId="52CDE860" w:rsidR="00A816FA" w:rsidRDefault="00F30115" w:rsidP="000E2BB1">
      <w:pPr>
        <w:pStyle w:val="BULLET"/>
      </w:pPr>
      <w:ins w:id="51" w:author="Dylan Townsend" w:date="2018-09-23T20:00:00Z">
        <w:r>
          <w:t xml:space="preserve">There are </w:t>
        </w:r>
      </w:ins>
      <w:r w:rsidR="00A816FA">
        <w:t xml:space="preserve">no generators receiving a credit related to transmission exit charges </w:t>
      </w:r>
      <w:proofErr w:type="gramStart"/>
      <w:r w:rsidR="00A816FA">
        <w:t>at the present time</w:t>
      </w:r>
      <w:proofErr w:type="gramEnd"/>
      <w:r w:rsidR="00A816FA">
        <w:t>;</w:t>
      </w:r>
    </w:p>
    <w:p w14:paraId="7D91BF65" w14:textId="6BC0639F" w:rsidR="00A816FA" w:rsidRDefault="00F30115" w:rsidP="000E2BB1">
      <w:pPr>
        <w:pStyle w:val="BULLET"/>
      </w:pPr>
      <w:ins w:id="52" w:author="Dylan Townsend" w:date="2018-09-23T20:02:00Z">
        <w:r>
          <w:t xml:space="preserve">In the short, medium and long term, </w:t>
        </w:r>
      </w:ins>
      <w:ins w:id="53" w:author="Dylan Townsend" w:date="2018-09-23T20:03:00Z">
        <w:r>
          <w:t>i</w:t>
        </w:r>
      </w:ins>
      <w:ins w:id="54" w:author="Dylan Townsend" w:date="2018-09-23T20:01:00Z">
        <w:r>
          <w:t>t is</w:t>
        </w:r>
      </w:ins>
      <w:del w:id="55" w:author="Dylan Townsend" w:date="2018-09-23T20:01:00Z">
        <w:r w:rsidR="00A816FA" w:rsidDel="00F30115">
          <w:delText>none</w:delText>
        </w:r>
      </w:del>
      <w:r w:rsidR="00A816FA">
        <w:t xml:space="preserve"> </w:t>
      </w:r>
      <w:ins w:id="56" w:author="Dylan Townsend" w:date="2018-09-23T20:01:00Z">
        <w:r>
          <w:t>un</w:t>
        </w:r>
      </w:ins>
      <w:r w:rsidR="00A816FA">
        <w:t>likely t</w:t>
      </w:r>
      <w:ins w:id="57" w:author="Dylan Townsend" w:date="2018-09-23T20:03:00Z">
        <w:r>
          <w:t xml:space="preserve">hat there will be an increase in the number of generators </w:t>
        </w:r>
        <w:r w:rsidR="000C27AE">
          <w:t xml:space="preserve">who </w:t>
        </w:r>
      </w:ins>
      <w:ins w:id="58" w:author="Dylan Townsend" w:date="2018-09-23T20:04:00Z">
        <w:r w:rsidR="000C27AE">
          <w:t>are eligible for a capacity based credit related to transmission exit charges</w:t>
        </w:r>
      </w:ins>
      <w:del w:id="59" w:author="Dylan Townsend" w:date="2018-09-23T20:04:00Z">
        <w:r w:rsidR="00A816FA" w:rsidDel="000C27AE">
          <w:delText>o be receiving credit in the short, medium or long term</w:delText>
        </w:r>
      </w:del>
      <w:r w:rsidR="00A816FA">
        <w:t>; and</w:t>
      </w:r>
    </w:p>
    <w:p w14:paraId="13F5AA1E" w14:textId="4EBAB9A8" w:rsidR="00A816FA" w:rsidRPr="00FF71F5" w:rsidRDefault="00E652B1" w:rsidP="000E2BB1">
      <w:pPr>
        <w:pStyle w:val="BULLET"/>
      </w:pPr>
      <w:r>
        <w:t>seven</w:t>
      </w:r>
      <w:r w:rsidR="00FF71F5">
        <w:t xml:space="preserve"> DNO license</w:t>
      </w:r>
      <w:ins w:id="60" w:author="Dylan Townsend" w:date="2018-08-21T11:42:00Z">
        <w:r w:rsidR="00E84E5F">
          <w:t>es have at least one GSP whi</w:t>
        </w:r>
      </w:ins>
      <w:ins w:id="61" w:author="Dylan Townsend" w:date="2018-08-21T11:43:00Z">
        <w:r w:rsidR="00E84E5F">
          <w:t>c</w:t>
        </w:r>
      </w:ins>
      <w:ins w:id="62" w:author="Dylan Townsend" w:date="2018-08-21T11:42:00Z">
        <w:r w:rsidR="00E84E5F">
          <w:t>h</w:t>
        </w:r>
      </w:ins>
      <w:del w:id="63" w:author="Dylan Townsend" w:date="2018-08-21T11:42:00Z">
        <w:r w:rsidR="00FF71F5" w:rsidDel="00E84E5F">
          <w:delText xml:space="preserve">d regions that </w:delText>
        </w:r>
      </w:del>
      <w:ins w:id="64" w:author="Dylan Townsend" w:date="2018-09-23T20:05:00Z">
        <w:r w:rsidR="000C27AE">
          <w:t xml:space="preserve"> </w:t>
        </w:r>
      </w:ins>
      <w:r w:rsidR="00FF71F5">
        <w:t>do</w:t>
      </w:r>
      <w:ins w:id="65" w:author="Dylan Townsend" w:date="2018-08-21T11:42:00Z">
        <w:r w:rsidR="00E84E5F">
          <w:t>es</w:t>
        </w:r>
      </w:ins>
      <w:r w:rsidR="00FF71F5">
        <w:t xml:space="preserve"> not peak in the super red </w:t>
      </w:r>
      <w:proofErr w:type="gramStart"/>
      <w:r w:rsidR="00FF71F5">
        <w:t>time period</w:t>
      </w:r>
      <w:proofErr w:type="gramEnd"/>
      <w:r w:rsidR="00FF71F5">
        <w:t>. The range being between 58% and 8</w:t>
      </w:r>
      <w:r>
        <w:t>8</w:t>
      </w:r>
      <w:r w:rsidR="00FF71F5">
        <w:t>% of GSPs that do within such licensed regions.</w:t>
      </w:r>
    </w:p>
    <w:p w14:paraId="467FD681" w14:textId="29518166" w:rsidR="00867105" w:rsidRDefault="00054988" w:rsidP="001F2F04">
      <w:pPr>
        <w:pStyle w:val="ConsultationParagraph"/>
      </w:pPr>
      <w:r w:rsidRPr="00054988">
        <w:t xml:space="preserve"> </w:t>
      </w:r>
      <w:r w:rsidR="00867105">
        <w:t>Reviewing these responses, the Working Group made the following observations:</w:t>
      </w:r>
    </w:p>
    <w:p w14:paraId="50E5702E" w14:textId="1DD54BC6" w:rsidR="00E7723A" w:rsidRDefault="00A816FA" w:rsidP="000E2BB1">
      <w:pPr>
        <w:pStyle w:val="BULLET"/>
      </w:pPr>
      <w:r>
        <w:t>One Working Group member</w:t>
      </w:r>
      <w:r w:rsidR="00867105">
        <w:t xml:space="preserve"> </w:t>
      </w:r>
      <w:r w:rsidR="00EC1CA6">
        <w:t xml:space="preserve">noted </w:t>
      </w:r>
      <w:r w:rsidR="00867105" w:rsidRPr="00867105">
        <w:t xml:space="preserve">that the </w:t>
      </w:r>
      <w:r>
        <w:t xml:space="preserve">responses to </w:t>
      </w:r>
      <w:r w:rsidR="00867105" w:rsidRPr="00867105">
        <w:t xml:space="preserve">Question 1 and Question 2 indicate that DNOs don’t require bilateral contracts with </w:t>
      </w:r>
      <w:r w:rsidR="00BD37B8">
        <w:t>g</w:t>
      </w:r>
      <w:r w:rsidR="00867105" w:rsidRPr="00867105">
        <w:t xml:space="preserve">enerators and it does not support the case that </w:t>
      </w:r>
      <w:r w:rsidR="00BD37B8">
        <w:t>g</w:t>
      </w:r>
      <w:r w:rsidR="00867105" w:rsidRPr="00867105">
        <w:t xml:space="preserve">enerators help reduce </w:t>
      </w:r>
      <w:r w:rsidR="00DF2E1D">
        <w:t>t</w:t>
      </w:r>
      <w:r w:rsidR="00867105" w:rsidRPr="00867105">
        <w:t xml:space="preserve">ransmission </w:t>
      </w:r>
      <w:r w:rsidR="00DF2E1D">
        <w:t>e</w:t>
      </w:r>
      <w:r w:rsidR="00867105" w:rsidRPr="00867105">
        <w:t xml:space="preserve">xit </w:t>
      </w:r>
      <w:r w:rsidR="00DF2E1D">
        <w:t>c</w:t>
      </w:r>
      <w:r w:rsidR="00867105" w:rsidRPr="00867105">
        <w:t>harges –</w:t>
      </w:r>
      <w:r w:rsidR="00867105">
        <w:t xml:space="preserve"> </w:t>
      </w:r>
      <w:r w:rsidR="00867105" w:rsidRPr="00867105">
        <w:t>if they did then DNOs would contract with them for that purpose</w:t>
      </w:r>
      <w:r w:rsidR="00BE63E3">
        <w:t>;</w:t>
      </w:r>
      <w:r w:rsidR="00BE63E3" w:rsidRPr="00867105">
        <w:t xml:space="preserve"> </w:t>
      </w:r>
    </w:p>
    <w:p w14:paraId="227EF16C" w14:textId="1DF237F4" w:rsidR="00E7723A" w:rsidRDefault="00867105" w:rsidP="000E2BB1">
      <w:pPr>
        <w:pStyle w:val="BULLET"/>
      </w:pPr>
      <w:r>
        <w:lastRenderedPageBreak/>
        <w:t xml:space="preserve">Some </w:t>
      </w:r>
      <w:r w:rsidRPr="00867105">
        <w:t xml:space="preserve">Working Group members noted that the lack of such contracts does not necessarily mean that </w:t>
      </w:r>
      <w:r w:rsidR="00E7723A">
        <w:t>generators</w:t>
      </w:r>
      <w:r w:rsidR="00E7723A" w:rsidRPr="00867105">
        <w:t xml:space="preserve"> </w:t>
      </w:r>
      <w:r w:rsidRPr="00867105">
        <w:t xml:space="preserve">are not offsetting any </w:t>
      </w:r>
      <w:r w:rsidR="00BE63E3">
        <w:t xml:space="preserve">transmission </w:t>
      </w:r>
      <w:r w:rsidRPr="00867105">
        <w:t xml:space="preserve">exit charges costs as the terms of any such contracts are quite specific in the requirement to export under SGT outage conditions. The </w:t>
      </w:r>
      <w:r w:rsidR="00E7723A">
        <w:t xml:space="preserve">Working </w:t>
      </w:r>
      <w:r w:rsidRPr="00867105">
        <w:t xml:space="preserve">Group agreed that further analysis was required to determine whether </w:t>
      </w:r>
      <w:r w:rsidR="00BD37B8">
        <w:t xml:space="preserve">a </w:t>
      </w:r>
      <w:r w:rsidR="00E7723A">
        <w:t>generator</w:t>
      </w:r>
      <w:r w:rsidRPr="00867105">
        <w:t>, in its normal operation (i.e. without a specific contract) is potentiall</w:t>
      </w:r>
      <w:r>
        <w:t xml:space="preserve">y offsetting </w:t>
      </w:r>
      <w:r w:rsidR="00BE63E3">
        <w:t xml:space="preserve">transmission </w:t>
      </w:r>
      <w:r>
        <w:t xml:space="preserve">exit charges costs; </w:t>
      </w:r>
      <w:r w:rsidR="00344308">
        <w:t>and</w:t>
      </w:r>
    </w:p>
    <w:p w14:paraId="6F217764" w14:textId="64723A06" w:rsidR="00867105" w:rsidRPr="00E7723A" w:rsidRDefault="00E7723A" w:rsidP="000E2BB1">
      <w:pPr>
        <w:pStyle w:val="BULLET"/>
      </w:pPr>
      <w:r w:rsidRPr="00E7723A">
        <w:t>It was suggested that peak</w:t>
      </w:r>
      <w:r w:rsidR="00BD37B8">
        <w:t xml:space="preserve"> </w:t>
      </w:r>
      <w:r w:rsidRPr="00E7723A">
        <w:t xml:space="preserve">demand </w:t>
      </w:r>
      <w:r w:rsidR="00BD37B8">
        <w:t>may</w:t>
      </w:r>
      <w:r w:rsidR="00BD37B8" w:rsidRPr="00E7723A">
        <w:t xml:space="preserve"> </w:t>
      </w:r>
      <w:r w:rsidRPr="00E7723A">
        <w:t>simply be pushed into a different time if generation was removed from transmission exit charges</w:t>
      </w:r>
      <w:r>
        <w:t xml:space="preserve">. This suggestion </w:t>
      </w:r>
      <w:r w:rsidR="00BD37B8">
        <w:t>was</w:t>
      </w:r>
      <w:r>
        <w:t xml:space="preserve"> tested against </w:t>
      </w:r>
      <w:r w:rsidR="006B201E">
        <w:t>a</w:t>
      </w:r>
      <w:r>
        <w:t xml:space="preserve"> pilot </w:t>
      </w:r>
      <w:r w:rsidR="00A3125D">
        <w:t>scheme</w:t>
      </w:r>
      <w:r>
        <w:t xml:space="preserve"> </w:t>
      </w:r>
      <w:r w:rsidR="006B201E">
        <w:t>undertaken by N</w:t>
      </w:r>
      <w:r w:rsidR="0023192B">
        <w:t>orthern Powergrid</w:t>
      </w:r>
      <w:r w:rsidR="006B201E">
        <w:t xml:space="preserve"> </w:t>
      </w:r>
      <w:r>
        <w:t>to understand the impact generation is having on peak demand</w:t>
      </w:r>
      <w:r w:rsidR="00A3125D">
        <w:t xml:space="preserve"> (see para </w:t>
      </w:r>
      <w:r w:rsidR="006B201E">
        <w:t xml:space="preserve">5.13 </w:t>
      </w:r>
      <w:r w:rsidR="00A3125D">
        <w:t>below)</w:t>
      </w:r>
      <w:r w:rsidRPr="00E7723A">
        <w:t>;</w:t>
      </w:r>
      <w:r>
        <w:t xml:space="preserve"> </w:t>
      </w:r>
    </w:p>
    <w:p w14:paraId="7644AEE9" w14:textId="5F9CD77F" w:rsidR="00867105" w:rsidRDefault="00344308" w:rsidP="00BA3060">
      <w:pPr>
        <w:pStyle w:val="ConsultationParagraph"/>
        <w:ind w:left="567" w:hanging="567"/>
      </w:pPr>
      <w:r w:rsidRPr="00EC6F63">
        <w:t xml:space="preserve">Under the EDCM, a credit for offsetting transmission exit costs is only paid to qualifying embedded generators that have an agreement with the DNO, the terms of which require the embedded generator, for the purposes of P2/6 compliance, to export power during SGT outage conditions. </w:t>
      </w:r>
      <w:r w:rsidR="00E13D18">
        <w:t xml:space="preserve">It was suggested that if credits are to be provided in addition to this then perhaps the approach should be to include such a provision within the bi-lateral agreement. The counter argument </w:t>
      </w:r>
      <w:r>
        <w:t>is</w:t>
      </w:r>
      <w:r w:rsidR="00E13D18">
        <w:t xml:space="preserve"> that this would introduce a significant administrative burden</w:t>
      </w:r>
      <w:r>
        <w:t xml:space="preserve"> and </w:t>
      </w:r>
      <w:r w:rsidR="00E13D18">
        <w:t>may also result in differing contract terms across the country</w:t>
      </w:r>
      <w:r>
        <w:t xml:space="preserve">. It was suggested </w:t>
      </w:r>
      <w:r w:rsidR="00E13D18">
        <w:t>that a common approach to amend the EDCM is preferable</w:t>
      </w:r>
      <w:r>
        <w:t xml:space="preserve"> via this CP</w:t>
      </w:r>
      <w:r w:rsidR="00E13D18">
        <w:t>.</w:t>
      </w:r>
    </w:p>
    <w:p w14:paraId="53F81258" w14:textId="1EED8901" w:rsidR="00E7723A" w:rsidRDefault="00E13D18" w:rsidP="00EF388E">
      <w:pPr>
        <w:pStyle w:val="ConsultationParagraph"/>
      </w:pPr>
      <w:r>
        <w:t xml:space="preserve">The Working </w:t>
      </w:r>
      <w:r w:rsidR="00B528CB">
        <w:t>G</w:t>
      </w:r>
      <w:r>
        <w:t xml:space="preserve">roup would like industry views on </w:t>
      </w:r>
      <w:r w:rsidR="00B528CB">
        <w:t>whether a bi-lateral contractual approach is supported in preference to an amendment to the EDCM or whether there is another approach that should be considered for credits to transmission exit charges.</w:t>
      </w:r>
    </w:p>
    <w:tbl>
      <w:tblPr>
        <w:tblStyle w:val="TableGrid"/>
        <w:tblW w:w="5000" w:type="pct"/>
        <w:tblLook w:val="04A0" w:firstRow="1" w:lastRow="0" w:firstColumn="1" w:lastColumn="0" w:noHBand="0" w:noVBand="1"/>
      </w:tblPr>
      <w:tblGrid>
        <w:gridCol w:w="9962"/>
      </w:tblGrid>
      <w:tr w:rsidR="00F87683" w14:paraId="4AAE5B33" w14:textId="77777777" w:rsidTr="00F87683">
        <w:tc>
          <w:tcPr>
            <w:tcW w:w="5000" w:type="pct"/>
          </w:tcPr>
          <w:p w14:paraId="692EFD0A" w14:textId="3263F5E1" w:rsidR="00F87683" w:rsidRPr="00EF388E" w:rsidRDefault="001F2F04" w:rsidP="00C535F6">
            <w:pPr>
              <w:pStyle w:val="ConsultationParagraph"/>
              <w:numPr>
                <w:ilvl w:val="0"/>
                <w:numId w:val="0"/>
              </w:numPr>
              <w:spacing w:before="120" w:after="0"/>
              <w:ind w:left="1361" w:hanging="1361"/>
              <w:rPr>
                <w:rStyle w:val="BookTitle"/>
              </w:rPr>
            </w:pPr>
            <w:r w:rsidRPr="00EF388E">
              <w:rPr>
                <w:rStyle w:val="BookTitle"/>
              </w:rPr>
              <w:t>Question 1:</w:t>
            </w:r>
            <w:r w:rsidRPr="00EF388E">
              <w:rPr>
                <w:rStyle w:val="BookTitle"/>
              </w:rPr>
              <w:tab/>
              <w:t>Do you favour the bi-lateral contractual approach or an amendment to the EDCM or is there a more effective way for embedded generators to become eligible for transmission exit charge credits? Please provide rationale.</w:t>
            </w:r>
          </w:p>
        </w:tc>
      </w:tr>
    </w:tbl>
    <w:p w14:paraId="4C244205" w14:textId="55EE65F6" w:rsidR="00BF4022" w:rsidRDefault="00BF4022" w:rsidP="001F2F04">
      <w:pPr>
        <w:pStyle w:val="ConsultationParagraph"/>
      </w:pPr>
      <w:r>
        <w:t xml:space="preserve">The Working Group discussed the application of </w:t>
      </w:r>
      <w:r w:rsidR="006B201E">
        <w:t>transmission e</w:t>
      </w:r>
      <w:r>
        <w:t xml:space="preserve">xit </w:t>
      </w:r>
      <w:r w:rsidR="006B201E">
        <w:t>c</w:t>
      </w:r>
      <w:r>
        <w:t xml:space="preserve">harge credits to EDCM embedded generators and how these could be applied. The Working Group initially discussed the analysis provided by Northern Powergrid, which shows the peak demand at Northern </w:t>
      </w:r>
      <w:proofErr w:type="spellStart"/>
      <w:r>
        <w:t>Powergrid’s</w:t>
      </w:r>
      <w:proofErr w:type="spellEnd"/>
      <w:r>
        <w:t xml:space="preserve"> GSPs, and the hypothetical peak demands which would have been observed if EDCM embedded generators had not been connected.</w:t>
      </w:r>
    </w:p>
    <w:p w14:paraId="2605936F" w14:textId="49A8BFD7" w:rsidR="00BF4022" w:rsidRDefault="00BF4022" w:rsidP="001F2F04">
      <w:pPr>
        <w:pStyle w:val="ConsultationParagraph"/>
      </w:pPr>
      <w:r>
        <w:t xml:space="preserve">It was noted from this analysis that the impact varies significantly from GSP to GSP, with some seeing no difference and some seeing a significant drop in the peak demand which is expected to have been observed had EDCM embedded generators not been connected. The former scenario implies that there would be no cost saving in </w:t>
      </w:r>
      <w:r w:rsidR="0023192B">
        <w:t>transmission e</w:t>
      </w:r>
      <w:r>
        <w:t xml:space="preserve">xit </w:t>
      </w:r>
      <w:r w:rsidR="0023192B">
        <w:t>c</w:t>
      </w:r>
      <w:r>
        <w:t>harges for the DNO as a result of EDCM embedded generators as the peak</w:t>
      </w:r>
      <w:r w:rsidR="0023192B">
        <w:t xml:space="preserve"> demand</w:t>
      </w:r>
      <w:r>
        <w:t xml:space="preserve"> for which the GSP is designed would be the same regardless of EDCM embedded generators; conversely the latter implies that there may have been a cost saving in </w:t>
      </w:r>
      <w:r w:rsidR="0023192B">
        <w:t>transmission e</w:t>
      </w:r>
      <w:r>
        <w:t xml:space="preserve">xit </w:t>
      </w:r>
      <w:r w:rsidR="0023192B">
        <w:t>c</w:t>
      </w:r>
      <w:r>
        <w:t xml:space="preserve">harges for the DNO as a result of EDCM embedded generators as the peak </w:t>
      </w:r>
      <w:r w:rsidR="0023192B">
        <w:t xml:space="preserve">demand </w:t>
      </w:r>
      <w:r>
        <w:t>for which the GSP is designed would have been higher had the EDCM embedded generators not been connected.</w:t>
      </w:r>
    </w:p>
    <w:p w14:paraId="3EF5C617" w14:textId="398C70D9" w:rsidR="00BF4022" w:rsidRDefault="00BF4022" w:rsidP="001F2F04">
      <w:pPr>
        <w:pStyle w:val="ConsultationParagraph"/>
      </w:pPr>
      <w:r>
        <w:lastRenderedPageBreak/>
        <w:t>The Working Group discussed whether it would be possible to calculate a GSP specific credit to be applied to EDCM embedded generators connected at each GSP, reflecting the contribution of EDCM embedded generators at that GSP to offsetting GSP peak demand. It was agreed that, in order to be cost reflective, such a credit would need to take account of any headroom at the GSP – if EDCM embedded generators are offsetting peak</w:t>
      </w:r>
      <w:r w:rsidR="0023192B">
        <w:t xml:space="preserve"> demand</w:t>
      </w:r>
      <w:r>
        <w:t>s at GSPs with significant headroom then the value will be minimal; conversely if EDCM embedded generators are offsetting peak</w:t>
      </w:r>
      <w:r w:rsidR="0023192B">
        <w:t xml:space="preserve"> demand</w:t>
      </w:r>
      <w:r>
        <w:t>s at GSPs which would otherwise be overloaded then the value would be significant.</w:t>
      </w:r>
    </w:p>
    <w:p w14:paraId="75BD461B" w14:textId="50174D6A" w:rsidR="00BF4022" w:rsidRDefault="00BF4022" w:rsidP="001F2F04">
      <w:pPr>
        <w:pStyle w:val="ConsultationParagraph"/>
      </w:pPr>
      <w:r>
        <w:t xml:space="preserve">The Working Group then considered the way in which </w:t>
      </w:r>
      <w:r w:rsidR="0023192B">
        <w:t>transmission e</w:t>
      </w:r>
      <w:r>
        <w:t xml:space="preserve">xit </w:t>
      </w:r>
      <w:r w:rsidR="0023192B">
        <w:t>c</w:t>
      </w:r>
      <w:r>
        <w:t xml:space="preserve">harges are </w:t>
      </w:r>
      <w:proofErr w:type="gramStart"/>
      <w:r>
        <w:t>allocated</w:t>
      </w:r>
      <w:proofErr w:type="gramEnd"/>
      <w:r>
        <w:t xml:space="preserve"> to demand users, in order to inform its thinking on options for the application of credits to generators. It was noted that, for demand customers, a ‘Transmission Exit Charging Rate’ is calculated in the EDCM, which is based on the total </w:t>
      </w:r>
      <w:r w:rsidR="0023192B">
        <w:t>transmission e</w:t>
      </w:r>
      <w:r>
        <w:t xml:space="preserve">xit </w:t>
      </w:r>
      <w:r w:rsidR="0023192B">
        <w:t>c</w:t>
      </w:r>
      <w:r>
        <w:t xml:space="preserve">harges forecast for the year, divided by an estimate of peak </w:t>
      </w:r>
      <w:r w:rsidR="0023192B">
        <w:t xml:space="preserve">demand </w:t>
      </w:r>
      <w:r>
        <w:t xml:space="preserve">(across both CDCM and EDCM customers). Each EDCM demand customer’s contribution to </w:t>
      </w:r>
      <w:r w:rsidR="0023192B">
        <w:t>transmission e</w:t>
      </w:r>
      <w:r>
        <w:t xml:space="preserve">xit </w:t>
      </w:r>
      <w:r w:rsidR="0023192B">
        <w:t>c</w:t>
      </w:r>
      <w:r>
        <w:t xml:space="preserve">harges is then determined from that customer’s contribution to peak demand, as determined by usage in the super-red </w:t>
      </w:r>
      <w:proofErr w:type="spellStart"/>
      <w:r>
        <w:t>timeband</w:t>
      </w:r>
      <w:proofErr w:type="spellEnd"/>
      <w:r>
        <w:t>.</w:t>
      </w:r>
    </w:p>
    <w:p w14:paraId="79376D45" w14:textId="1378A984" w:rsidR="00BF4022" w:rsidRDefault="00BF4022" w:rsidP="001F2F04">
      <w:pPr>
        <w:pStyle w:val="ConsultationParagraph"/>
      </w:pPr>
      <w:r w:rsidRPr="00747437">
        <w:t>One Working Group member suggested that it would be inappropriate to introduce a new GSP specific method of allocating</w:t>
      </w:r>
      <w:r w:rsidR="0023192B">
        <w:t xml:space="preserve"> transmission e</w:t>
      </w:r>
      <w:r w:rsidRPr="00747437">
        <w:t xml:space="preserve">xit </w:t>
      </w:r>
      <w:r w:rsidR="0023192B">
        <w:t>c</w:t>
      </w:r>
      <w:r w:rsidRPr="00747437">
        <w:t xml:space="preserve">harge credits without also considering a GSP specific method of allocating </w:t>
      </w:r>
      <w:r w:rsidR="0023192B">
        <w:t>transmission e</w:t>
      </w:r>
      <w:r w:rsidRPr="00747437">
        <w:t xml:space="preserve">xit </w:t>
      </w:r>
      <w:r w:rsidR="0023192B">
        <w:t>c</w:t>
      </w:r>
      <w:r w:rsidRPr="00747437">
        <w:t>harges for demand. Any such change to demand charges would be outside the scope of this change, so the Working Group member suggested that the best solution for this change would be use the same ‘Transmission Exit Charging Rate’ for generation as is used for demand, but with a credit determined for each EDCM embedded generator which is eligible for charge one credits based on the output of that EDCM embedded generator in the super-red period.</w:t>
      </w:r>
    </w:p>
    <w:p w14:paraId="5E67ECD2" w14:textId="6AD8BCFF" w:rsidR="00BF4022" w:rsidRDefault="00BF4022" w:rsidP="001F2F04">
      <w:pPr>
        <w:pStyle w:val="ConsultationParagraph"/>
        <w:rPr>
          <w:ins w:id="66" w:author="Dylan Townsend" w:date="2018-08-21T12:50:00Z"/>
        </w:rPr>
      </w:pPr>
      <w:r w:rsidRPr="001F2F04">
        <w:t xml:space="preserve">The Working Group agreed that this is the solution that should be progressed for </w:t>
      </w:r>
      <w:r w:rsidR="0023192B" w:rsidRPr="001F2F04">
        <w:t>t</w:t>
      </w:r>
      <w:r w:rsidRPr="001F2F04">
        <w:t xml:space="preserve">ransmission </w:t>
      </w:r>
      <w:r w:rsidR="0023192B" w:rsidRPr="001F2F04">
        <w:t>e</w:t>
      </w:r>
      <w:r w:rsidRPr="001F2F04">
        <w:t xml:space="preserve">xit </w:t>
      </w:r>
      <w:r w:rsidR="0023192B" w:rsidRPr="001F2F04">
        <w:t>c</w:t>
      </w:r>
      <w:r w:rsidRPr="001F2F04">
        <w:t>harges.</w:t>
      </w:r>
      <w:r w:rsidR="0023192B" w:rsidRPr="001F2F04">
        <w:t xml:space="preserve"> By limiting this to eligible generators it preserved the separation from DCP313 on the eligibility criteria which is being progressed </w:t>
      </w:r>
      <w:r w:rsidR="00902510" w:rsidRPr="001F2F04">
        <w:t>under that CP</w:t>
      </w:r>
      <w:r w:rsidR="0023192B" w:rsidRPr="001F2F04">
        <w:t xml:space="preserve"> and also ensured that </w:t>
      </w:r>
      <w:commentRangeStart w:id="67"/>
      <w:r w:rsidR="0023192B" w:rsidRPr="001F2F04">
        <w:t xml:space="preserve">where there </w:t>
      </w:r>
      <w:proofErr w:type="gramStart"/>
      <w:r w:rsidR="0023192B" w:rsidRPr="001F2F04">
        <w:t>are</w:t>
      </w:r>
      <w:proofErr w:type="gramEnd"/>
      <w:r w:rsidR="0023192B" w:rsidRPr="001F2F04">
        <w:t xml:space="preserve"> generator dominated areas the benefit that they would receive from such a credit is likely to be zero</w:t>
      </w:r>
      <w:r w:rsidR="00902510" w:rsidRPr="001F2F04">
        <w:t xml:space="preserve"> or close to zero</w:t>
      </w:r>
      <w:r w:rsidR="0023192B" w:rsidRPr="001F2F04">
        <w:t>.</w:t>
      </w:r>
      <w:r w:rsidR="00902510" w:rsidRPr="001F2F04">
        <w:t xml:space="preserve"> </w:t>
      </w:r>
      <w:commentRangeEnd w:id="67"/>
      <w:r w:rsidR="009854D4" w:rsidRPr="00EF388E">
        <w:rPr>
          <w:rStyle w:val="CommentReference"/>
          <w:sz w:val="20"/>
          <w:szCs w:val="20"/>
        </w:rPr>
        <w:commentReference w:id="67"/>
      </w:r>
    </w:p>
    <w:tbl>
      <w:tblPr>
        <w:tblStyle w:val="TableGrid"/>
        <w:tblW w:w="5000" w:type="pct"/>
        <w:tblLook w:val="04A0" w:firstRow="1" w:lastRow="0" w:firstColumn="1" w:lastColumn="0" w:noHBand="0" w:noVBand="1"/>
      </w:tblPr>
      <w:tblGrid>
        <w:gridCol w:w="9962"/>
      </w:tblGrid>
      <w:tr w:rsidR="00E47E92" w14:paraId="7F7CC450" w14:textId="77777777" w:rsidTr="00FE3288">
        <w:trPr>
          <w:ins w:id="68" w:author="Dylan Townsend" w:date="2018-08-21T12:52:00Z"/>
        </w:trPr>
        <w:tc>
          <w:tcPr>
            <w:tcW w:w="5000" w:type="pct"/>
          </w:tcPr>
          <w:p w14:paraId="0E08B7B8" w14:textId="0C4693A7" w:rsidR="00E47E92" w:rsidRPr="006E63D7" w:rsidRDefault="00E47E92" w:rsidP="00FE3288">
            <w:pPr>
              <w:pStyle w:val="ConsultationParagraph"/>
              <w:numPr>
                <w:ilvl w:val="0"/>
                <w:numId w:val="0"/>
              </w:numPr>
              <w:spacing w:before="120" w:after="0"/>
              <w:ind w:left="1361" w:hanging="1361"/>
              <w:rPr>
                <w:ins w:id="69" w:author="Dylan Townsend" w:date="2018-08-21T12:52:00Z"/>
                <w:rStyle w:val="BookTitle"/>
              </w:rPr>
            </w:pPr>
            <w:ins w:id="70" w:author="Dylan Townsend" w:date="2018-08-21T12:52:00Z">
              <w:r w:rsidRPr="006E63D7">
                <w:rPr>
                  <w:rStyle w:val="BookTitle"/>
                </w:rPr>
                <w:t xml:space="preserve">Question </w:t>
              </w:r>
            </w:ins>
            <w:ins w:id="71" w:author="Dylan Townsend" w:date="2018-09-23T20:43:00Z">
              <w:r w:rsidR="00FE3288">
                <w:rPr>
                  <w:rStyle w:val="BookTitle"/>
                </w:rPr>
                <w:t>2</w:t>
              </w:r>
            </w:ins>
            <w:ins w:id="72" w:author="Dylan Townsend" w:date="2018-08-21T12:52:00Z">
              <w:r w:rsidRPr="006E63D7">
                <w:rPr>
                  <w:rStyle w:val="BookTitle"/>
                </w:rPr>
                <w:t>:</w:t>
              </w:r>
              <w:r w:rsidRPr="006E63D7">
                <w:rPr>
                  <w:rStyle w:val="BookTitle"/>
                </w:rPr>
                <w:tab/>
              </w:r>
              <w:r>
                <w:rPr>
                  <w:rStyle w:val="BookTitle"/>
                </w:rPr>
                <w:t>D</w:t>
              </w:r>
              <w:r w:rsidRPr="0098034C">
                <w:rPr>
                  <w:rStyle w:val="BookTitle"/>
                </w:rPr>
                <w:t xml:space="preserve">o you believe there is a cost saving for network companies </w:t>
              </w:r>
              <w:proofErr w:type="gramStart"/>
              <w:r w:rsidRPr="0098034C">
                <w:rPr>
                  <w:rStyle w:val="BookTitle"/>
                </w:rPr>
                <w:t>as a result of</w:t>
              </w:r>
              <w:proofErr w:type="gramEnd"/>
              <w:r w:rsidRPr="0098034C">
                <w:rPr>
                  <w:rStyle w:val="BookTitle"/>
                </w:rPr>
                <w:t xml:space="preserve"> embedded generators</w:t>
              </w:r>
              <w:r>
                <w:rPr>
                  <w:rStyle w:val="BookTitle"/>
                </w:rPr>
                <w:t>, when connected to a demand dominated network and</w:t>
              </w:r>
              <w:r w:rsidRPr="0098034C">
                <w:rPr>
                  <w:rStyle w:val="BookTitle"/>
                </w:rPr>
                <w:t xml:space="preserve"> in </w:t>
              </w:r>
              <w:r>
                <w:rPr>
                  <w:rStyle w:val="BookTitle"/>
                </w:rPr>
                <w:t>respect of</w:t>
              </w:r>
              <w:r w:rsidRPr="0098034C">
                <w:rPr>
                  <w:rStyle w:val="BookTitle"/>
                </w:rPr>
                <w:t xml:space="preserve"> transmission exit charges</w:t>
              </w:r>
              <w:r>
                <w:rPr>
                  <w:rStyle w:val="BookTitle"/>
                </w:rPr>
                <w:t xml:space="preserve">, which is </w:t>
              </w:r>
              <w:r w:rsidRPr="00E47E92">
                <w:rPr>
                  <w:rStyle w:val="BookTitle"/>
                </w:rPr>
                <w:t xml:space="preserve">not currently reflective </w:t>
              </w:r>
              <w:r>
                <w:rPr>
                  <w:rStyle w:val="BookTitle"/>
                </w:rPr>
                <w:t>in EDCM embedded generation tariffs?</w:t>
              </w:r>
            </w:ins>
          </w:p>
        </w:tc>
      </w:tr>
    </w:tbl>
    <w:p w14:paraId="17D768B1" w14:textId="77777777" w:rsidR="00E47E92" w:rsidRPr="001F2F04" w:rsidRDefault="00E47E92" w:rsidP="00F148EF">
      <w:pPr>
        <w:pStyle w:val="ConsultationParagraph"/>
        <w:numPr>
          <w:ilvl w:val="0"/>
          <w:numId w:val="0"/>
        </w:numPr>
        <w:ind w:left="576" w:hanging="576"/>
      </w:pPr>
    </w:p>
    <w:tbl>
      <w:tblPr>
        <w:tblStyle w:val="TableGrid"/>
        <w:tblW w:w="5000" w:type="pct"/>
        <w:tblLook w:val="04A0" w:firstRow="1" w:lastRow="0" w:firstColumn="1" w:lastColumn="0" w:noHBand="0" w:noVBand="1"/>
      </w:tblPr>
      <w:tblGrid>
        <w:gridCol w:w="9962"/>
      </w:tblGrid>
      <w:tr w:rsidR="001F2F04" w14:paraId="63D70AE8" w14:textId="77777777" w:rsidTr="004B54CE">
        <w:tc>
          <w:tcPr>
            <w:tcW w:w="5000" w:type="pct"/>
          </w:tcPr>
          <w:p w14:paraId="25FFDD3C" w14:textId="7DFFA6D7"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ins w:id="73" w:author="Dylan Townsend" w:date="2018-09-23T20:44:00Z">
              <w:r w:rsidR="00FE3288">
                <w:rPr>
                  <w:rStyle w:val="BookTitle"/>
                </w:rPr>
                <w:t>3</w:t>
              </w:r>
            </w:ins>
            <w:del w:id="74" w:author="Dylan Townsend" w:date="2018-09-23T20:44:00Z">
              <w:r w:rsidDel="00FE3288">
                <w:rPr>
                  <w:rStyle w:val="BookTitle"/>
                </w:rPr>
                <w:delText>2</w:delText>
              </w:r>
            </w:del>
            <w:r w:rsidRPr="006E63D7">
              <w:rPr>
                <w:rStyle w:val="BookTitle"/>
              </w:rPr>
              <w:t>:</w:t>
            </w:r>
            <w:r w:rsidRPr="006E63D7">
              <w:rPr>
                <w:rStyle w:val="BookTitle"/>
              </w:rPr>
              <w:tab/>
            </w:r>
            <w:r w:rsidRPr="001F2F04">
              <w:rPr>
                <w:rStyle w:val="BookTitle"/>
              </w:rPr>
              <w:t>Do you agree with the Working Group approach for progression of Transmission Exit Charges? Please provide rationale.</w:t>
            </w:r>
          </w:p>
        </w:tc>
      </w:tr>
    </w:tbl>
    <w:p w14:paraId="04180F89" w14:textId="77777777" w:rsidR="00C535F6" w:rsidRDefault="00C535F6" w:rsidP="00EF388E">
      <w:pPr>
        <w:pStyle w:val="Heading5"/>
      </w:pPr>
    </w:p>
    <w:p w14:paraId="0D85D3B8" w14:textId="77777777" w:rsidR="00C535F6" w:rsidRDefault="00C535F6" w:rsidP="00EF388E">
      <w:pPr>
        <w:pStyle w:val="Heading5"/>
      </w:pPr>
    </w:p>
    <w:p w14:paraId="55A13708" w14:textId="73480EDE" w:rsidR="00A3125D" w:rsidRPr="00C572F5" w:rsidRDefault="00F37C75" w:rsidP="00EF388E">
      <w:pPr>
        <w:pStyle w:val="Heading5"/>
      </w:pPr>
      <w:r w:rsidRPr="00C572F5">
        <w:lastRenderedPageBreak/>
        <w:t>Direct costs</w:t>
      </w:r>
    </w:p>
    <w:p w14:paraId="64B32F7A" w14:textId="0103EBA8" w:rsidR="00A3125D" w:rsidRPr="001F2F04" w:rsidRDefault="00F37C75" w:rsidP="00EF388E">
      <w:pPr>
        <w:pStyle w:val="ConsultationParagraph"/>
      </w:pPr>
      <w:r w:rsidRPr="001F2F04">
        <w:t xml:space="preserve">The Working Group reviewed the table below </w:t>
      </w:r>
      <w:r w:rsidR="00CC3A73" w:rsidRPr="001F2F04">
        <w:t>which identifies various categories of</w:t>
      </w:r>
      <w:r w:rsidRPr="001F2F04">
        <w:t xml:space="preserve"> Direct Costs</w:t>
      </w:r>
      <w:r w:rsidR="000F612B" w:rsidRPr="001F2F04">
        <w:t xml:space="preserve"> i.e. the cost of those activities which involve or related to physical contact with system assets.</w:t>
      </w:r>
    </w:p>
    <w:tbl>
      <w:tblPr>
        <w:tblStyle w:val="TableGrid"/>
        <w:tblW w:w="9027" w:type="dxa"/>
        <w:tblInd w:w="720" w:type="dxa"/>
        <w:tblLook w:val="04A0" w:firstRow="1" w:lastRow="0" w:firstColumn="1" w:lastColumn="0" w:noHBand="0" w:noVBand="1"/>
      </w:tblPr>
      <w:tblGrid>
        <w:gridCol w:w="9027"/>
      </w:tblGrid>
      <w:tr w:rsidR="00F37C75" w14:paraId="3C2E2A1D"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6C20AA32" w14:textId="77777777" w:rsidR="00F37C75" w:rsidRPr="00EF388E" w:rsidRDefault="00F37C75" w:rsidP="00C535F6">
            <w:pPr>
              <w:pStyle w:val="ListParagraph"/>
              <w:spacing w:line="240" w:lineRule="auto"/>
              <w:ind w:left="-19"/>
              <w:rPr>
                <w:b/>
              </w:rPr>
            </w:pPr>
            <w:r w:rsidRPr="00EF388E">
              <w:rPr>
                <w:b/>
              </w:rPr>
              <w:t>Direct Costs</w:t>
            </w:r>
          </w:p>
        </w:tc>
      </w:tr>
      <w:tr w:rsidR="00F37C75" w14:paraId="282162E5"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52126E61" w14:textId="77777777" w:rsidR="00F37C75" w:rsidRDefault="00F37C75" w:rsidP="00C535F6">
            <w:pPr>
              <w:pStyle w:val="ListParagraph"/>
              <w:spacing w:line="240" w:lineRule="auto"/>
              <w:ind w:left="-19"/>
            </w:pPr>
            <w:r>
              <w:t>Staff whose work involves physical contact with system assets. This can include the element of labour costs associated with trench excavation staff, craftsmen, technicians, technical engineers, administration and support staff, network planners and designers where a portion of their time involves physical contact with system assets, however only that portion spent on direct activities may be included. It will include idle, sick, non-operational training and other downtime of staff, which cost should follow their normal time allocations.</w:t>
            </w:r>
          </w:p>
        </w:tc>
      </w:tr>
      <w:tr w:rsidR="00F37C75" w14:paraId="3EBB7141"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23DBB4FF" w14:textId="77777777" w:rsidR="00F37C75" w:rsidRDefault="00F37C75" w:rsidP="00C535F6">
            <w:pPr>
              <w:pStyle w:val="ListParagraph"/>
              <w:spacing w:line="240" w:lineRule="auto"/>
              <w:ind w:left="-19"/>
            </w:pPr>
            <w:r>
              <w:t>Operational Engineers working on commissioning of assets, physically changing protection settings, issuing safety documentation or liaising with the control centre are considered direct activities</w:t>
            </w:r>
          </w:p>
        </w:tc>
      </w:tr>
      <w:tr w:rsidR="00F37C75" w14:paraId="3F33495D"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37F4A38E" w14:textId="77777777" w:rsidR="00F37C75" w:rsidRDefault="00F37C75" w:rsidP="00C535F6">
            <w:pPr>
              <w:pStyle w:val="ListParagraph"/>
              <w:spacing w:line="240" w:lineRule="auto"/>
              <w:ind w:left="-19"/>
            </w:pPr>
            <w:r>
              <w:t xml:space="preserve">Contractors - the total charges invoiced by external contractors for the primary purpose of performing direct activities. </w:t>
            </w:r>
          </w:p>
        </w:tc>
      </w:tr>
      <w:tr w:rsidR="00F37C75" w14:paraId="62774F6E"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2D925944" w14:textId="77777777" w:rsidR="00F37C75" w:rsidRDefault="00F37C75" w:rsidP="00C535F6">
            <w:pPr>
              <w:pStyle w:val="ListParagraph"/>
              <w:spacing w:line="240" w:lineRule="auto"/>
              <w:ind w:left="-19"/>
            </w:pPr>
            <w:r>
              <w:t>Materials from stores or purchased and delivered directly to site for use in performing direct activities. In addition, this includes the cost of the materials (stores issues) for refurbishing system assets.</w:t>
            </w:r>
          </w:p>
        </w:tc>
      </w:tr>
      <w:tr w:rsidR="00F37C75" w14:paraId="29AA4185"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162F24FA" w14:textId="77777777" w:rsidR="00F37C75" w:rsidRDefault="00F37C75" w:rsidP="00C535F6">
            <w:pPr>
              <w:pStyle w:val="ListParagraph"/>
              <w:spacing w:line="240" w:lineRule="auto"/>
              <w:ind w:left="-19"/>
            </w:pPr>
            <w:r>
              <w:t>Servitude and easement to enable the direct activity to be performed. This does not include the cost of management or administration of these.</w:t>
            </w:r>
          </w:p>
        </w:tc>
      </w:tr>
      <w:tr w:rsidR="00F37C75" w14:paraId="39055BD8"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03A055B9" w14:textId="77777777" w:rsidR="00F37C75" w:rsidRDefault="00F37C75" w:rsidP="00C535F6">
            <w:pPr>
              <w:pStyle w:val="ListParagraph"/>
              <w:spacing w:line="240" w:lineRule="auto"/>
              <w:ind w:left="-19"/>
            </w:pPr>
            <w:r>
              <w:t xml:space="preserve">Related Party Margins - charged by a Related Party for work performed on direct activities. In addition, includes, for the purposes of flooding, site surveys and </w:t>
            </w:r>
            <w:proofErr w:type="spellStart"/>
            <w:r>
              <w:t xml:space="preserve">non </w:t>
            </w:r>
            <w:proofErr w:type="gramStart"/>
            <w:r>
              <w:t>site</w:t>
            </w:r>
            <w:proofErr w:type="spellEnd"/>
            <w:r>
              <w:t xml:space="preserve"> based</w:t>
            </w:r>
            <w:proofErr w:type="gramEnd"/>
            <w:r>
              <w:t xml:space="preserve"> costs.</w:t>
            </w:r>
          </w:p>
        </w:tc>
      </w:tr>
      <w:tr w:rsidR="00F37C75" w14:paraId="4FE5EB9C"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1DA14BCE" w14:textId="77777777" w:rsidR="00F37C75" w:rsidRDefault="00F37C75" w:rsidP="00C535F6">
            <w:pPr>
              <w:pStyle w:val="ListParagraph"/>
              <w:spacing w:line="240" w:lineRule="auto"/>
              <w:ind w:left="-19"/>
            </w:pPr>
            <w:r>
              <w:t>Low carbon networks - resourcing and project preparation and Second Tier bid preparation</w:t>
            </w:r>
          </w:p>
        </w:tc>
      </w:tr>
    </w:tbl>
    <w:p w14:paraId="7E62B1EF" w14:textId="4F4275B4" w:rsidR="002F12E6" w:rsidRDefault="002F12E6" w:rsidP="001F2F04">
      <w:pPr>
        <w:pStyle w:val="ConsultationParagraph"/>
      </w:pPr>
      <w:r>
        <w:t xml:space="preserve">The </w:t>
      </w:r>
      <w:r w:rsidR="00902510">
        <w:t>W</w:t>
      </w:r>
      <w:r>
        <w:t xml:space="preserve">orking </w:t>
      </w:r>
      <w:r w:rsidR="00902510">
        <w:t>G</w:t>
      </w:r>
      <w:r>
        <w:t>roup discussed how direct costs may be reduced through the presence of embedded generation. The potential areas where direct costs may be reduced are as follows:</w:t>
      </w:r>
    </w:p>
    <w:p w14:paraId="28D564F6" w14:textId="3401DF19" w:rsidR="00F37C75" w:rsidRDefault="002F12E6" w:rsidP="001F2F04">
      <w:pPr>
        <w:pStyle w:val="ConsultationParagraph"/>
        <w:numPr>
          <w:ilvl w:val="0"/>
          <w:numId w:val="45"/>
        </w:numPr>
      </w:pPr>
      <w:r>
        <w:t xml:space="preserve">Reduced energy flows through existing assets – embedded generation will typically reduce the amount of energy flowing upstream of the asset by offsetting demand flows. The </w:t>
      </w:r>
      <w:r w:rsidR="00902510">
        <w:t>W</w:t>
      </w:r>
      <w:r>
        <w:t xml:space="preserve">orking </w:t>
      </w:r>
      <w:r w:rsidR="00902510">
        <w:t>G</w:t>
      </w:r>
      <w:r>
        <w:t xml:space="preserve">roup noted that this may not be the case where a network is generation dominated. The </w:t>
      </w:r>
      <w:r w:rsidR="00902510">
        <w:t>W</w:t>
      </w:r>
      <w:r>
        <w:t xml:space="preserve">orking </w:t>
      </w:r>
      <w:r w:rsidR="00902510">
        <w:t>G</w:t>
      </w:r>
      <w:r>
        <w:t xml:space="preserve">roup did not identify material direct cost savings from reduced </w:t>
      </w:r>
      <w:proofErr w:type="spellStart"/>
      <w:r>
        <w:t>powerflows</w:t>
      </w:r>
      <w:proofErr w:type="spellEnd"/>
      <w:r>
        <w:t xml:space="preserve"> in existing assets</w:t>
      </w:r>
      <w:r w:rsidR="00902510">
        <w:t>; and</w:t>
      </w:r>
    </w:p>
    <w:p w14:paraId="6E157560" w14:textId="3F6A9106" w:rsidR="002F12E6" w:rsidRDefault="002F12E6" w:rsidP="001F2F04">
      <w:pPr>
        <w:pStyle w:val="ConsultationParagraph"/>
        <w:numPr>
          <w:ilvl w:val="0"/>
          <w:numId w:val="45"/>
        </w:numPr>
      </w:pPr>
      <w:r>
        <w:t xml:space="preserve">Reduced direct costs associated with avoided reinforcement – embedded generation can offset the need for reinforcement of existing assets or enable existing assets to be replaced </w:t>
      </w:r>
      <w:r w:rsidR="00C916AC">
        <w:t>with smaller</w:t>
      </w:r>
      <w:r w:rsidR="00A736F9">
        <w:t xml:space="preserve">, lower cost assets. Where this occurs, the direct costs associated with these new assets will be saved by the </w:t>
      </w:r>
      <w:commentRangeStart w:id="75"/>
      <w:commentRangeStart w:id="76"/>
      <w:r w:rsidR="00A736F9">
        <w:t>DNO</w:t>
      </w:r>
      <w:commentRangeEnd w:id="75"/>
      <w:r w:rsidR="001805D4">
        <w:rPr>
          <w:rStyle w:val="CommentReference"/>
          <w:rFonts w:cs="Times New Roman"/>
          <w:bCs w:val="0"/>
          <w:iCs w:val="0"/>
        </w:rPr>
        <w:commentReference w:id="75"/>
      </w:r>
      <w:commentRangeEnd w:id="76"/>
      <w:r w:rsidR="0073754E">
        <w:rPr>
          <w:rStyle w:val="CommentReference"/>
          <w:rFonts w:cs="Times New Roman"/>
          <w:bCs w:val="0"/>
          <w:iCs w:val="0"/>
        </w:rPr>
        <w:commentReference w:id="76"/>
      </w:r>
      <w:r w:rsidR="00902510">
        <w:t>.</w:t>
      </w:r>
      <w:ins w:id="77" w:author="Dylan Townsend" w:date="2018-08-21T11:54:00Z">
        <w:r w:rsidR="0073754E">
          <w:t xml:space="preserve"> </w:t>
        </w:r>
      </w:ins>
    </w:p>
    <w:p w14:paraId="1F6C712F" w14:textId="056AEBA1" w:rsidR="00A736F9" w:rsidRDefault="00A736F9" w:rsidP="001F2F04">
      <w:pPr>
        <w:pStyle w:val="ConsultationParagraph"/>
      </w:pPr>
      <w:r>
        <w:t xml:space="preserve">The </w:t>
      </w:r>
      <w:r w:rsidR="00902510">
        <w:t>W</w:t>
      </w:r>
      <w:r>
        <w:t xml:space="preserve">orking </w:t>
      </w:r>
      <w:r w:rsidR="00902510">
        <w:t>G</w:t>
      </w:r>
      <w:r>
        <w:t xml:space="preserve">roup noted that DNOs may experience reduced level of direct costs under bullet point two above. The EDCM is a forward looking charging methodology and the </w:t>
      </w:r>
      <w:proofErr w:type="spellStart"/>
      <w:r>
        <w:t>powerflow</w:t>
      </w:r>
      <w:proofErr w:type="spellEnd"/>
      <w:r>
        <w:t xml:space="preserve"> approach to determine charge 1 is based on future reinforcement costs. However, this relates to the capital cost saved and does not include the direct costs that would have been incurred if the reinforcement physically took place.</w:t>
      </w:r>
    </w:p>
    <w:p w14:paraId="7C5A8F11" w14:textId="54C5A4B8" w:rsidR="00467C35" w:rsidRDefault="00A736F9" w:rsidP="00467C35">
      <w:pPr>
        <w:pStyle w:val="ConsultationParagraph"/>
        <w:rPr>
          <w:ins w:id="78" w:author="Dylan Townsend" w:date="2018-09-23T20:44:00Z"/>
        </w:rPr>
      </w:pPr>
      <w:r>
        <w:lastRenderedPageBreak/>
        <w:t xml:space="preserve">The </w:t>
      </w:r>
      <w:r w:rsidR="00902510">
        <w:t>W</w:t>
      </w:r>
      <w:r>
        <w:t xml:space="preserve">orking </w:t>
      </w:r>
      <w:r w:rsidR="00902510">
        <w:t>G</w:t>
      </w:r>
      <w:r>
        <w:t xml:space="preserve">roup recognised that any saving in direct costs relating to future reinforcement would be greater where there is a greater likelihood of this reinforcement occurring. The charge 1 element from the </w:t>
      </w:r>
      <w:proofErr w:type="spellStart"/>
      <w:r>
        <w:t>powerflow</w:t>
      </w:r>
      <w:proofErr w:type="spellEnd"/>
      <w:r>
        <w:t xml:space="preserve"> analysis represents this likelihood as it is high when assets are close to reinforcement and low when they are not. Consequently, the </w:t>
      </w:r>
      <w:r w:rsidR="00812C17">
        <w:t>proposed</w:t>
      </w:r>
      <w:r>
        <w:t xml:space="preserve"> solution to apply</w:t>
      </w:r>
      <w:r w:rsidR="00812C17">
        <w:t xml:space="preserve"> the direct charging rate to generation credits would intuitively increase credits more where assets are close to reinforcement and have a small impact where there is lots of spare capacity</w:t>
      </w:r>
      <w:r w:rsidR="007A6C4C">
        <w:t xml:space="preserve"> and potentially zero in generator dominated </w:t>
      </w:r>
      <w:commentRangeStart w:id="79"/>
      <w:r w:rsidR="007A6C4C">
        <w:t>areas</w:t>
      </w:r>
      <w:commentRangeEnd w:id="79"/>
      <w:r w:rsidR="009854D4">
        <w:rPr>
          <w:rStyle w:val="CommentReference"/>
          <w:rFonts w:cs="Times New Roman"/>
          <w:bCs w:val="0"/>
          <w:iCs w:val="0"/>
        </w:rPr>
        <w:commentReference w:id="79"/>
      </w:r>
      <w:r w:rsidR="007A6C4C" w:rsidRPr="00A742DF">
        <w:t>.</w:t>
      </w:r>
    </w:p>
    <w:tbl>
      <w:tblPr>
        <w:tblStyle w:val="TableGrid"/>
        <w:tblW w:w="5000" w:type="pct"/>
        <w:tblLook w:val="04A0" w:firstRow="1" w:lastRow="0" w:firstColumn="1" w:lastColumn="0" w:noHBand="0" w:noVBand="1"/>
      </w:tblPr>
      <w:tblGrid>
        <w:gridCol w:w="9962"/>
      </w:tblGrid>
      <w:tr w:rsidR="00FE3288" w14:paraId="7EB429C5" w14:textId="77777777" w:rsidTr="00FE3288">
        <w:trPr>
          <w:ins w:id="80" w:author="Dylan Townsend" w:date="2018-09-23T20:44:00Z"/>
        </w:trPr>
        <w:tc>
          <w:tcPr>
            <w:tcW w:w="5000" w:type="pct"/>
          </w:tcPr>
          <w:p w14:paraId="51F9FEE3" w14:textId="6BA5D1B0" w:rsidR="00FE3288" w:rsidRPr="006E63D7" w:rsidRDefault="00FE3288" w:rsidP="00FE3288">
            <w:pPr>
              <w:pStyle w:val="ConsultationParagraph"/>
              <w:numPr>
                <w:ilvl w:val="0"/>
                <w:numId w:val="0"/>
              </w:numPr>
              <w:spacing w:before="120" w:after="0"/>
              <w:ind w:left="1361" w:hanging="1361"/>
              <w:rPr>
                <w:ins w:id="81" w:author="Dylan Townsend" w:date="2018-09-23T20:44:00Z"/>
                <w:rStyle w:val="BookTitle"/>
              </w:rPr>
            </w:pPr>
            <w:ins w:id="82" w:author="Dylan Townsend" w:date="2018-09-23T20:44:00Z">
              <w:r w:rsidRPr="006E63D7">
                <w:rPr>
                  <w:rStyle w:val="BookTitle"/>
                </w:rPr>
                <w:t xml:space="preserve">Question </w:t>
              </w:r>
            </w:ins>
            <w:ins w:id="83" w:author="Dylan Townsend" w:date="2018-09-23T21:09:00Z">
              <w:r w:rsidR="005721F8">
                <w:rPr>
                  <w:rStyle w:val="BookTitle"/>
                </w:rPr>
                <w:t>4</w:t>
              </w:r>
            </w:ins>
            <w:ins w:id="84" w:author="Dylan Townsend" w:date="2018-09-23T20:44:00Z">
              <w:r w:rsidRPr="006E63D7">
                <w:rPr>
                  <w:rStyle w:val="BookTitle"/>
                </w:rPr>
                <w:t>:</w:t>
              </w:r>
              <w:r w:rsidRPr="006E63D7">
                <w:rPr>
                  <w:rStyle w:val="BookTitle"/>
                </w:rPr>
                <w:tab/>
              </w:r>
              <w:r>
                <w:rPr>
                  <w:rStyle w:val="BookTitle"/>
                </w:rPr>
                <w:t>D</w:t>
              </w:r>
              <w:r w:rsidRPr="0098034C">
                <w:rPr>
                  <w:rStyle w:val="BookTitle"/>
                </w:rPr>
                <w:t xml:space="preserve">o you believe there is a cost saving for network companies </w:t>
              </w:r>
              <w:proofErr w:type="gramStart"/>
              <w:r w:rsidRPr="0098034C">
                <w:rPr>
                  <w:rStyle w:val="BookTitle"/>
                </w:rPr>
                <w:t>as a result of</w:t>
              </w:r>
              <w:proofErr w:type="gramEnd"/>
              <w:r w:rsidRPr="0098034C">
                <w:rPr>
                  <w:rStyle w:val="BookTitle"/>
                </w:rPr>
                <w:t xml:space="preserve"> embedded generators</w:t>
              </w:r>
              <w:r>
                <w:rPr>
                  <w:rStyle w:val="BookTitle"/>
                </w:rPr>
                <w:t>, when connected to a demand dominated network and</w:t>
              </w:r>
              <w:r w:rsidRPr="0098034C">
                <w:rPr>
                  <w:rStyle w:val="BookTitle"/>
                </w:rPr>
                <w:t xml:space="preserve"> in </w:t>
              </w:r>
              <w:r>
                <w:rPr>
                  <w:rStyle w:val="BookTitle"/>
                </w:rPr>
                <w:t>respect of</w:t>
              </w:r>
              <w:r w:rsidRPr="0098034C">
                <w:rPr>
                  <w:rStyle w:val="BookTitle"/>
                </w:rPr>
                <w:t xml:space="preserve"> </w:t>
              </w:r>
              <w:r>
                <w:rPr>
                  <w:rStyle w:val="BookTitle"/>
                </w:rPr>
                <w:t xml:space="preserve">Direct Costs, which is </w:t>
              </w:r>
              <w:r w:rsidRPr="00E47E92">
                <w:rPr>
                  <w:rStyle w:val="BookTitle"/>
                </w:rPr>
                <w:t xml:space="preserve">not currently reflective </w:t>
              </w:r>
              <w:r>
                <w:rPr>
                  <w:rStyle w:val="BookTitle"/>
                </w:rPr>
                <w:t>in EDCM embedded generation tariffs?</w:t>
              </w:r>
            </w:ins>
          </w:p>
        </w:tc>
      </w:tr>
    </w:tbl>
    <w:p w14:paraId="3D4D1A62" w14:textId="77777777" w:rsidR="00FE3288" w:rsidRDefault="00FE3288" w:rsidP="00CA5809">
      <w:pPr>
        <w:pStyle w:val="ConsultationParagraph"/>
        <w:numPr>
          <w:ilvl w:val="0"/>
          <w:numId w:val="0"/>
        </w:numPr>
        <w:ind w:left="576"/>
      </w:pPr>
    </w:p>
    <w:tbl>
      <w:tblPr>
        <w:tblStyle w:val="TableGrid"/>
        <w:tblW w:w="5000" w:type="pct"/>
        <w:tblLook w:val="04A0" w:firstRow="1" w:lastRow="0" w:firstColumn="1" w:lastColumn="0" w:noHBand="0" w:noVBand="1"/>
      </w:tblPr>
      <w:tblGrid>
        <w:gridCol w:w="9962"/>
      </w:tblGrid>
      <w:tr w:rsidR="001F2F04" w14:paraId="634A1C15" w14:textId="77777777" w:rsidTr="004B54CE">
        <w:tc>
          <w:tcPr>
            <w:tcW w:w="5000" w:type="pct"/>
          </w:tcPr>
          <w:p w14:paraId="1AD472F0" w14:textId="2C5E1B05"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del w:id="85" w:author="Dylan Townsend" w:date="2018-09-23T21:09:00Z">
              <w:r w:rsidDel="005721F8">
                <w:rPr>
                  <w:rStyle w:val="BookTitle"/>
                </w:rPr>
                <w:delText>3</w:delText>
              </w:r>
            </w:del>
            <w:ins w:id="86" w:author="Dylan Townsend" w:date="2018-09-23T21:09:00Z">
              <w:r w:rsidR="005721F8">
                <w:rPr>
                  <w:rStyle w:val="BookTitle"/>
                </w:rPr>
                <w:t>5</w:t>
              </w:r>
            </w:ins>
            <w:r w:rsidRPr="006E63D7">
              <w:rPr>
                <w:rStyle w:val="BookTitle"/>
              </w:rPr>
              <w:t>:</w:t>
            </w:r>
            <w:r w:rsidRPr="006E63D7">
              <w:rPr>
                <w:rStyle w:val="BookTitle"/>
              </w:rPr>
              <w:tab/>
            </w:r>
            <w:r w:rsidRPr="001F2F04">
              <w:rPr>
                <w:rStyle w:val="BookTitle"/>
              </w:rPr>
              <w:t xml:space="preserve">Do you agree with the proposed application to adopt a Charge 1 element to credits associated with Direct Costs? Please provide rationale. </w:t>
            </w:r>
          </w:p>
        </w:tc>
      </w:tr>
    </w:tbl>
    <w:p w14:paraId="1B8BEC0F" w14:textId="2B1800E6" w:rsidR="00F37C75" w:rsidRPr="001F2F04" w:rsidRDefault="00F37C75" w:rsidP="00EF388E">
      <w:pPr>
        <w:pStyle w:val="Heading5"/>
      </w:pPr>
      <w:r w:rsidRPr="001F2F04">
        <w:t>Indirect Costs</w:t>
      </w:r>
    </w:p>
    <w:p w14:paraId="2BF9D0DC" w14:textId="4EF5B1A5" w:rsidR="00F37C75" w:rsidRDefault="000F612B" w:rsidP="001F2F04">
      <w:pPr>
        <w:pStyle w:val="ConsultationParagraph"/>
      </w:pPr>
      <w:r>
        <w:t>Activities listed below, which in most cases support work being physically carried out on network assets, that could not, on their own, be classed as a direct network activity. Indirect Activities generally do not involve physical contact with system assets, whereas direct activities do.</w:t>
      </w:r>
    </w:p>
    <w:tbl>
      <w:tblPr>
        <w:tblStyle w:val="TableGrid"/>
        <w:tblW w:w="9169" w:type="dxa"/>
        <w:tblInd w:w="720" w:type="dxa"/>
        <w:tblLook w:val="04A0" w:firstRow="1" w:lastRow="0" w:firstColumn="1" w:lastColumn="0" w:noHBand="0" w:noVBand="1"/>
      </w:tblPr>
      <w:tblGrid>
        <w:gridCol w:w="1798"/>
        <w:gridCol w:w="7371"/>
      </w:tblGrid>
      <w:tr w:rsidR="00691C4C" w14:paraId="379ACA8B" w14:textId="4C0877B9" w:rsidTr="00CA5809">
        <w:trPr>
          <w:trHeight w:val="454"/>
        </w:trPr>
        <w:tc>
          <w:tcPr>
            <w:tcW w:w="1798" w:type="dxa"/>
            <w:tcBorders>
              <w:top w:val="single" w:sz="4" w:space="0" w:color="auto"/>
              <w:left w:val="single" w:sz="4" w:space="0" w:color="auto"/>
              <w:bottom w:val="single" w:sz="4" w:space="0" w:color="auto"/>
              <w:right w:val="single" w:sz="4" w:space="0" w:color="auto"/>
            </w:tcBorders>
            <w:hideMark/>
          </w:tcPr>
          <w:p w14:paraId="53AD3A1A" w14:textId="77777777" w:rsidR="00691C4C" w:rsidRPr="00EF388E" w:rsidRDefault="00691C4C" w:rsidP="00C535F6">
            <w:pPr>
              <w:pStyle w:val="ListParagraph"/>
              <w:spacing w:line="240" w:lineRule="auto"/>
              <w:ind w:left="-19"/>
              <w:rPr>
                <w:b/>
              </w:rPr>
            </w:pPr>
            <w:r w:rsidRPr="00EF388E">
              <w:rPr>
                <w:b/>
              </w:rPr>
              <w:t>Indirect Costs</w:t>
            </w:r>
          </w:p>
        </w:tc>
        <w:tc>
          <w:tcPr>
            <w:tcW w:w="7371" w:type="dxa"/>
            <w:tcBorders>
              <w:top w:val="single" w:sz="4" w:space="0" w:color="auto"/>
              <w:left w:val="single" w:sz="4" w:space="0" w:color="auto"/>
              <w:bottom w:val="single" w:sz="4" w:space="0" w:color="auto"/>
              <w:right w:val="single" w:sz="4" w:space="0" w:color="auto"/>
            </w:tcBorders>
          </w:tcPr>
          <w:p w14:paraId="7BE5CFC4" w14:textId="42B98A55" w:rsidR="00691C4C" w:rsidRPr="00EF388E" w:rsidRDefault="00691C4C" w:rsidP="00C535F6">
            <w:pPr>
              <w:pStyle w:val="ListParagraph"/>
              <w:spacing w:line="240" w:lineRule="auto"/>
              <w:ind w:left="-19"/>
              <w:rPr>
                <w:b/>
              </w:rPr>
            </w:pPr>
            <w:ins w:id="87" w:author="Dylan Townsend" w:date="2018-09-23T20:33:00Z">
              <w:r>
                <w:rPr>
                  <w:b/>
                </w:rPr>
                <w:t>Description</w:t>
              </w:r>
            </w:ins>
          </w:p>
        </w:tc>
      </w:tr>
      <w:tr w:rsidR="00691C4C" w14:paraId="189B8A09" w14:textId="3A60910F" w:rsidTr="00CA5809">
        <w:trPr>
          <w:trHeight w:val="454"/>
        </w:trPr>
        <w:tc>
          <w:tcPr>
            <w:tcW w:w="1798" w:type="dxa"/>
            <w:tcBorders>
              <w:top w:val="single" w:sz="4" w:space="0" w:color="auto"/>
              <w:left w:val="single" w:sz="4" w:space="0" w:color="auto"/>
              <w:bottom w:val="single" w:sz="4" w:space="0" w:color="auto"/>
              <w:right w:val="single" w:sz="4" w:space="0" w:color="auto"/>
            </w:tcBorders>
            <w:hideMark/>
          </w:tcPr>
          <w:p w14:paraId="4858FAD5" w14:textId="1955071E" w:rsidR="00691C4C" w:rsidRPr="00EF388E" w:rsidRDefault="00691C4C" w:rsidP="00C535F6">
            <w:pPr>
              <w:pStyle w:val="ListParagraph"/>
              <w:spacing w:line="240" w:lineRule="auto"/>
              <w:ind w:left="-19"/>
            </w:pPr>
            <w:r w:rsidRPr="00EF388E">
              <w:t xml:space="preserve">Closely Associated </w:t>
            </w:r>
            <w:proofErr w:type="spellStart"/>
            <w:r w:rsidRPr="00EF388E">
              <w:t>Indirects</w:t>
            </w:r>
            <w:proofErr w:type="spellEnd"/>
            <w:ins w:id="88" w:author="Dylan Townsend" w:date="2018-09-23T20:42:00Z">
              <w:r w:rsidR="00FE3288">
                <w:t xml:space="preserve"> (CAIs)</w:t>
              </w:r>
            </w:ins>
          </w:p>
        </w:tc>
        <w:tc>
          <w:tcPr>
            <w:tcW w:w="7371" w:type="dxa"/>
            <w:tcBorders>
              <w:top w:val="single" w:sz="4" w:space="0" w:color="auto"/>
              <w:left w:val="single" w:sz="4" w:space="0" w:color="auto"/>
              <w:bottom w:val="single" w:sz="4" w:space="0" w:color="auto"/>
              <w:right w:val="single" w:sz="4" w:space="0" w:color="auto"/>
            </w:tcBorders>
          </w:tcPr>
          <w:p w14:paraId="25A9B3DC" w14:textId="5749D2FC" w:rsidR="00691C4C" w:rsidRPr="00691C4C" w:rsidRDefault="00691C4C" w:rsidP="00CA5809">
            <w:pPr>
              <w:pStyle w:val="ListParagraph"/>
              <w:ind w:left="57" w:right="57"/>
              <w:rPr>
                <w:ins w:id="89" w:author="Dylan Townsend" w:date="2018-09-23T20:29:00Z"/>
              </w:rPr>
            </w:pPr>
            <w:ins w:id="90" w:author="Dylan Townsend" w:date="2018-09-23T20:30:00Z">
              <w:r w:rsidRPr="00691C4C">
                <w:t>Collectively includes the activities of: Core CAIs - Network Design and Engineering, Network Policy, Project Management, Engineering Management and Clerical Support, System Mapping, Stores, Call Centre and Control Centre, Wayleaves, Operational Training (CAI</w:t>
              </w:r>
            </w:ins>
            <w:ins w:id="91" w:author="Dylan Townsend" w:date="2018-09-23T20:32:00Z">
              <w:r w:rsidRPr="00691C4C">
                <w:t>), Vehicles</w:t>
              </w:r>
            </w:ins>
            <w:ins w:id="92" w:author="Dylan Townsend" w:date="2018-09-23T20:30:00Z">
              <w:r w:rsidRPr="00691C4C">
                <w:t xml:space="preserve"> and Transport (CAI).</w:t>
              </w:r>
            </w:ins>
          </w:p>
        </w:tc>
      </w:tr>
      <w:tr w:rsidR="00691C4C" w14:paraId="2101D317" w14:textId="7A65B65E" w:rsidTr="00CA5809">
        <w:trPr>
          <w:trHeight w:val="454"/>
        </w:trPr>
        <w:tc>
          <w:tcPr>
            <w:tcW w:w="1798" w:type="dxa"/>
            <w:tcBorders>
              <w:top w:val="single" w:sz="4" w:space="0" w:color="auto"/>
              <w:left w:val="single" w:sz="4" w:space="0" w:color="auto"/>
              <w:bottom w:val="single" w:sz="4" w:space="0" w:color="auto"/>
              <w:right w:val="single" w:sz="4" w:space="0" w:color="auto"/>
            </w:tcBorders>
            <w:hideMark/>
          </w:tcPr>
          <w:p w14:paraId="220B27C7" w14:textId="77777777" w:rsidR="00691C4C" w:rsidRPr="00EF388E" w:rsidRDefault="00691C4C" w:rsidP="00C535F6">
            <w:pPr>
              <w:pStyle w:val="ListParagraph"/>
              <w:spacing w:line="240" w:lineRule="auto"/>
              <w:ind w:left="-19"/>
            </w:pPr>
            <w:r w:rsidRPr="00EF388E">
              <w:t>Business support costs</w:t>
            </w:r>
          </w:p>
        </w:tc>
        <w:tc>
          <w:tcPr>
            <w:tcW w:w="7371" w:type="dxa"/>
            <w:tcBorders>
              <w:top w:val="single" w:sz="4" w:space="0" w:color="auto"/>
              <w:left w:val="single" w:sz="4" w:space="0" w:color="auto"/>
              <w:bottom w:val="single" w:sz="4" w:space="0" w:color="auto"/>
              <w:right w:val="single" w:sz="4" w:space="0" w:color="auto"/>
            </w:tcBorders>
          </w:tcPr>
          <w:p w14:paraId="2B121DE0" w14:textId="053C8A48" w:rsidR="00691C4C" w:rsidRPr="00691C4C" w:rsidRDefault="00691C4C" w:rsidP="00CA5809">
            <w:pPr>
              <w:pStyle w:val="ListParagraph"/>
              <w:ind w:left="57" w:right="57"/>
            </w:pPr>
            <w:ins w:id="93" w:author="Dylan Townsend" w:date="2018-09-23T20:30:00Z">
              <w:r w:rsidRPr="00691C4C">
                <w:t xml:space="preserve">Collectively includes the activities, which are all separately defined in this Glossary, of: Core Business Support which </w:t>
              </w:r>
              <w:proofErr w:type="gramStart"/>
              <w:r w:rsidRPr="00691C4C">
                <w:t>comprises</w:t>
              </w:r>
              <w:proofErr w:type="gramEnd"/>
              <w:r w:rsidRPr="00691C4C">
                <w:t>:  HR, Non-Operational Training, Finance &amp; Regulation, CEO etc, IT &amp; Telecoms (Business Support), Property Management (Business Support).</w:t>
              </w:r>
            </w:ins>
          </w:p>
        </w:tc>
      </w:tr>
      <w:tr w:rsidR="00691C4C" w14:paraId="059E3A7A" w14:textId="7110D93D" w:rsidTr="00CA5809">
        <w:trPr>
          <w:trHeight w:val="454"/>
        </w:trPr>
        <w:tc>
          <w:tcPr>
            <w:tcW w:w="1798" w:type="dxa"/>
            <w:tcBorders>
              <w:top w:val="single" w:sz="4" w:space="0" w:color="auto"/>
              <w:left w:val="single" w:sz="4" w:space="0" w:color="auto"/>
              <w:bottom w:val="single" w:sz="4" w:space="0" w:color="auto"/>
              <w:right w:val="single" w:sz="4" w:space="0" w:color="auto"/>
            </w:tcBorders>
            <w:hideMark/>
          </w:tcPr>
          <w:p w14:paraId="5E0BCC01" w14:textId="77777777" w:rsidR="00691C4C" w:rsidRPr="00EF388E" w:rsidRDefault="00691C4C" w:rsidP="00C535F6">
            <w:pPr>
              <w:pStyle w:val="ListParagraph"/>
              <w:spacing w:line="240" w:lineRule="auto"/>
              <w:ind w:left="-19"/>
            </w:pPr>
            <w:r w:rsidRPr="00EF388E">
              <w:t>Non-Operational Capex</w:t>
            </w:r>
          </w:p>
        </w:tc>
        <w:tc>
          <w:tcPr>
            <w:tcW w:w="7371" w:type="dxa"/>
            <w:tcBorders>
              <w:top w:val="single" w:sz="4" w:space="0" w:color="auto"/>
              <w:left w:val="single" w:sz="4" w:space="0" w:color="auto"/>
              <w:bottom w:val="single" w:sz="4" w:space="0" w:color="auto"/>
              <w:right w:val="single" w:sz="4" w:space="0" w:color="auto"/>
            </w:tcBorders>
          </w:tcPr>
          <w:p w14:paraId="2E6AE236" w14:textId="6A77B7FD" w:rsidR="00691C4C" w:rsidRPr="00691C4C" w:rsidRDefault="00691C4C" w:rsidP="00CA5809">
            <w:pPr>
              <w:pStyle w:val="ListParagraph"/>
              <w:ind w:left="57" w:right="57"/>
            </w:pPr>
            <w:ins w:id="94" w:author="Dylan Townsend" w:date="2018-09-23T20:30:00Z">
              <w:r w:rsidRPr="00691C4C">
                <w:t xml:space="preserve">Expenditure on new and replacement Non-Operational Assets which are not system assets. </w:t>
              </w:r>
            </w:ins>
            <w:ins w:id="95" w:author="Dylan Townsend" w:date="2018-09-23T20:42:00Z">
              <w:r w:rsidR="00FE3288">
                <w:t xml:space="preserve">This </w:t>
              </w:r>
            </w:ins>
            <w:ins w:id="96" w:author="Dylan Townsend" w:date="2018-09-23T20:30:00Z">
              <w:r w:rsidR="00FE3288" w:rsidRPr="00691C4C">
                <w:t>includes</w:t>
              </w:r>
              <w:r w:rsidRPr="00691C4C">
                <w:t>: IT &amp; telecoms (non-operational</w:t>
              </w:r>
            </w:ins>
            <w:ins w:id="97" w:author="Dylan Townsend" w:date="2018-09-23T20:32:00Z">
              <w:r w:rsidRPr="00691C4C">
                <w:t>), Non</w:t>
              </w:r>
            </w:ins>
            <w:ins w:id="98" w:author="Dylan Townsend" w:date="2018-09-23T20:30:00Z">
              <w:r w:rsidRPr="00691C4C">
                <w:t xml:space="preserve">-Operational Property, Non-operational vehicles, Small tools, equipment, </w:t>
              </w:r>
              <w:proofErr w:type="gramStart"/>
              <w:r w:rsidRPr="00691C4C">
                <w:t>plant</w:t>
              </w:r>
              <w:proofErr w:type="gramEnd"/>
              <w:r w:rsidRPr="00691C4C">
                <w:t xml:space="preserve"> and machinery.</w:t>
              </w:r>
            </w:ins>
          </w:p>
        </w:tc>
      </w:tr>
      <w:tr w:rsidR="00691C4C" w14:paraId="0FB63188" w14:textId="5574FE91" w:rsidTr="00CA5809">
        <w:trPr>
          <w:trHeight w:val="454"/>
        </w:trPr>
        <w:tc>
          <w:tcPr>
            <w:tcW w:w="1798" w:type="dxa"/>
            <w:tcBorders>
              <w:top w:val="single" w:sz="4" w:space="0" w:color="auto"/>
              <w:left w:val="single" w:sz="4" w:space="0" w:color="auto"/>
              <w:bottom w:val="single" w:sz="4" w:space="0" w:color="auto"/>
              <w:right w:val="single" w:sz="4" w:space="0" w:color="auto"/>
            </w:tcBorders>
            <w:hideMark/>
          </w:tcPr>
          <w:p w14:paraId="22361451" w14:textId="49BE71DD" w:rsidR="00691C4C" w:rsidRPr="00EF388E" w:rsidRDefault="00691C4C" w:rsidP="00C535F6">
            <w:pPr>
              <w:pStyle w:val="ListParagraph"/>
              <w:spacing w:line="240" w:lineRule="auto"/>
              <w:ind w:left="-19"/>
            </w:pPr>
            <w:r w:rsidRPr="00EF388E">
              <w:t xml:space="preserve">Operational Engineers </w:t>
            </w:r>
            <w:del w:id="99" w:author="Dylan Townsend" w:date="2018-09-23T20:32:00Z">
              <w:r w:rsidRPr="00EF388E" w:rsidDel="00691C4C">
                <w:delText xml:space="preserve">working on planning and project mobilisation, preparing and </w:delText>
              </w:r>
              <w:r w:rsidRPr="00EF388E" w:rsidDel="00691C4C">
                <w:lastRenderedPageBreak/>
                <w:delText>planning associated with protection settings, administration of outages, contract specification and liaising with contractors and customers are considered Indirect Activities</w:delText>
              </w:r>
            </w:del>
          </w:p>
        </w:tc>
        <w:tc>
          <w:tcPr>
            <w:tcW w:w="7371" w:type="dxa"/>
            <w:tcBorders>
              <w:top w:val="single" w:sz="4" w:space="0" w:color="auto"/>
              <w:left w:val="single" w:sz="4" w:space="0" w:color="auto"/>
              <w:bottom w:val="single" w:sz="4" w:space="0" w:color="auto"/>
              <w:right w:val="single" w:sz="4" w:space="0" w:color="auto"/>
            </w:tcBorders>
          </w:tcPr>
          <w:p w14:paraId="0456EF6C" w14:textId="1A9724AC" w:rsidR="00691C4C" w:rsidRPr="00691C4C" w:rsidRDefault="00691C4C" w:rsidP="00CA5809">
            <w:pPr>
              <w:pStyle w:val="ListParagraph"/>
              <w:ind w:left="57" w:right="57"/>
              <w:rPr>
                <w:ins w:id="100" w:author="Dylan Townsend" w:date="2018-09-23T20:29:00Z"/>
              </w:rPr>
            </w:pPr>
            <w:ins w:id="101" w:author="Dylan Townsend" w:date="2018-09-23T20:32:00Z">
              <w:r>
                <w:lastRenderedPageBreak/>
                <w:t>W</w:t>
              </w:r>
            </w:ins>
            <w:ins w:id="102" w:author="Dylan Townsend" w:date="2018-09-23T20:31:00Z">
              <w:r w:rsidRPr="00691C4C">
                <w:t>orking on planning and project mobilisation, preparing and planning associated with protection settings, administration of outages, contract specification and liaising</w:t>
              </w:r>
            </w:ins>
          </w:p>
        </w:tc>
      </w:tr>
    </w:tbl>
    <w:p w14:paraId="6D69C38F" w14:textId="29377828" w:rsidR="007A6C4C" w:rsidRPr="00A80F7C" w:rsidRDefault="007A6C4C" w:rsidP="001F2F04">
      <w:pPr>
        <w:pStyle w:val="ConsultationParagraph"/>
      </w:pPr>
      <w:r>
        <w:t xml:space="preserve">Although there was a majority support in the first consultation for the use of </w:t>
      </w:r>
      <w:r w:rsidRPr="000601CB">
        <w:t>the 60% value (as used in the CDCM) to determine the proportion of indirect costs which EDCM embedded generators have the potential to offset</w:t>
      </w:r>
      <w:r>
        <w:t xml:space="preserve">, the Working Group reserved judgement until further analysis on the costs </w:t>
      </w:r>
      <w:proofErr w:type="gramStart"/>
      <w:r>
        <w:t>was considered</w:t>
      </w:r>
      <w:proofErr w:type="gramEnd"/>
      <w:r>
        <w:t>.</w:t>
      </w:r>
    </w:p>
    <w:p w14:paraId="5EFCF24D" w14:textId="29B33F64" w:rsidR="005B4DD0" w:rsidRDefault="007A6C4C" w:rsidP="001F2F04">
      <w:pPr>
        <w:pStyle w:val="ConsultationParagraph"/>
      </w:pPr>
      <w:r>
        <w:t xml:space="preserve">This </w:t>
      </w:r>
      <w:r w:rsidR="000F612B">
        <w:t>analysis was undertaken on</w:t>
      </w:r>
      <w:r w:rsidR="000F612B" w:rsidRPr="000F612B">
        <w:t xml:space="preserve"> all DNOs ‘closely associated’ indirect costs as a percentage of ‘total’ indirect costs</w:t>
      </w:r>
      <w:r w:rsidR="000F612B">
        <w:t xml:space="preserve"> (Attachment </w:t>
      </w:r>
      <w:r>
        <w:t>4</w:t>
      </w:r>
      <w:r w:rsidR="000F612B">
        <w:t>)</w:t>
      </w:r>
      <w:r w:rsidR="005B4DD0">
        <w:t xml:space="preserve"> since this was believed to be closely linked to any deferred costs that generators may contribute to this part of the DNO indirect costs</w:t>
      </w:r>
      <w:r w:rsidR="000F612B" w:rsidRPr="000F612B">
        <w:t xml:space="preserve">.  </w:t>
      </w:r>
    </w:p>
    <w:p w14:paraId="42ACED72" w14:textId="37233F53" w:rsidR="000F612B" w:rsidRDefault="000F612B" w:rsidP="001F2F04">
      <w:pPr>
        <w:pStyle w:val="ConsultationParagraph"/>
      </w:pPr>
      <w:r w:rsidRPr="000F612B">
        <w:t xml:space="preserve">The average was 59.6% across the DNOs, with a minimum of 53.4% and a maximum of 63.3%. The average closely aligns with that of the 60% value used within the CDCM </w:t>
      </w:r>
      <w:r w:rsidR="005B4DD0">
        <w:t xml:space="preserve">although the method adopted is different </w:t>
      </w:r>
      <w:r w:rsidRPr="000F612B">
        <w:t>and perhaps such a value therefore may also be appropriate for use in the EDCM.</w:t>
      </w:r>
      <w:r w:rsidR="007A6C4C">
        <w:t xml:space="preserve"> </w:t>
      </w:r>
    </w:p>
    <w:p w14:paraId="59682750" w14:textId="1E6E7470" w:rsidR="00CA6337" w:rsidRDefault="00A742DF" w:rsidP="001F2F04">
      <w:pPr>
        <w:pStyle w:val="ConsultationParagraph"/>
        <w:rPr>
          <w:ins w:id="103" w:author="Dylan Townsend" w:date="2018-09-23T20:45:00Z"/>
        </w:rPr>
      </w:pPr>
      <w:r>
        <w:t xml:space="preserve">As with Direct Costs, the Working Group recognised that any savings relating to future reinforcement would be greater where there is a greater likelihood of this reinforcement occurring. </w:t>
      </w:r>
      <w:r w:rsidRPr="00A742DF">
        <w:t xml:space="preserve">Consequently, the proposed solution to apply the </w:t>
      </w:r>
      <w:r>
        <w:t>in</w:t>
      </w:r>
      <w:r w:rsidRPr="00A742DF">
        <w:t>direct charging rate to generation credits would intuitively increase credits more where assets are close to reinforcement and have a small impact where there is lots of spare capacity</w:t>
      </w:r>
      <w:r w:rsidR="007A6C4C">
        <w:t xml:space="preserve"> and potentially zero in generator dominated areas</w:t>
      </w:r>
      <w:r w:rsidRPr="00A742DF">
        <w:t>.</w:t>
      </w:r>
    </w:p>
    <w:tbl>
      <w:tblPr>
        <w:tblStyle w:val="TableGrid"/>
        <w:tblW w:w="5000" w:type="pct"/>
        <w:tblLook w:val="04A0" w:firstRow="1" w:lastRow="0" w:firstColumn="1" w:lastColumn="0" w:noHBand="0" w:noVBand="1"/>
      </w:tblPr>
      <w:tblGrid>
        <w:gridCol w:w="9962"/>
      </w:tblGrid>
      <w:tr w:rsidR="001D39B5" w14:paraId="7101A718" w14:textId="77777777" w:rsidTr="00CC1B2F">
        <w:trPr>
          <w:ins w:id="104" w:author="Dylan Townsend" w:date="2018-09-23T20:45:00Z"/>
        </w:trPr>
        <w:tc>
          <w:tcPr>
            <w:tcW w:w="5000" w:type="pct"/>
          </w:tcPr>
          <w:p w14:paraId="223BF3B8" w14:textId="68E6A378" w:rsidR="001D39B5" w:rsidRPr="006E63D7" w:rsidRDefault="001D39B5" w:rsidP="00CC1B2F">
            <w:pPr>
              <w:pStyle w:val="ConsultationParagraph"/>
              <w:numPr>
                <w:ilvl w:val="0"/>
                <w:numId w:val="0"/>
              </w:numPr>
              <w:spacing w:before="120" w:after="0"/>
              <w:ind w:left="1361" w:hanging="1361"/>
              <w:rPr>
                <w:ins w:id="105" w:author="Dylan Townsend" w:date="2018-09-23T20:45:00Z"/>
                <w:rStyle w:val="BookTitle"/>
              </w:rPr>
            </w:pPr>
            <w:ins w:id="106" w:author="Dylan Townsend" w:date="2018-09-23T20:45:00Z">
              <w:r w:rsidRPr="006E63D7">
                <w:rPr>
                  <w:rStyle w:val="BookTitle"/>
                </w:rPr>
                <w:t xml:space="preserve">Question </w:t>
              </w:r>
            </w:ins>
            <w:ins w:id="107" w:author="Dylan Townsend" w:date="2018-09-23T21:09:00Z">
              <w:r w:rsidR="005721F8">
                <w:rPr>
                  <w:rStyle w:val="BookTitle"/>
                </w:rPr>
                <w:t>6</w:t>
              </w:r>
            </w:ins>
            <w:ins w:id="108" w:author="Dylan Townsend" w:date="2018-09-23T20:45:00Z">
              <w:r w:rsidRPr="006E63D7">
                <w:rPr>
                  <w:rStyle w:val="BookTitle"/>
                </w:rPr>
                <w:t>:</w:t>
              </w:r>
              <w:r w:rsidRPr="006E63D7">
                <w:rPr>
                  <w:rStyle w:val="BookTitle"/>
                </w:rPr>
                <w:tab/>
              </w:r>
              <w:r>
                <w:rPr>
                  <w:rStyle w:val="BookTitle"/>
                </w:rPr>
                <w:t>D</w:t>
              </w:r>
              <w:r w:rsidRPr="0098034C">
                <w:rPr>
                  <w:rStyle w:val="BookTitle"/>
                </w:rPr>
                <w:t xml:space="preserve">o you believe there is a cost saving for network companies </w:t>
              </w:r>
              <w:proofErr w:type="gramStart"/>
              <w:r w:rsidRPr="0098034C">
                <w:rPr>
                  <w:rStyle w:val="BookTitle"/>
                </w:rPr>
                <w:t>as a result of</w:t>
              </w:r>
              <w:proofErr w:type="gramEnd"/>
              <w:r w:rsidRPr="0098034C">
                <w:rPr>
                  <w:rStyle w:val="BookTitle"/>
                </w:rPr>
                <w:t xml:space="preserve"> embedded generators</w:t>
              </w:r>
              <w:r>
                <w:rPr>
                  <w:rStyle w:val="BookTitle"/>
                </w:rPr>
                <w:t>, when connected to a demand dominated network and</w:t>
              </w:r>
              <w:r w:rsidRPr="0098034C">
                <w:rPr>
                  <w:rStyle w:val="BookTitle"/>
                </w:rPr>
                <w:t xml:space="preserve"> in </w:t>
              </w:r>
              <w:r>
                <w:rPr>
                  <w:rStyle w:val="BookTitle"/>
                </w:rPr>
                <w:t>respect of</w:t>
              </w:r>
              <w:r w:rsidRPr="0098034C">
                <w:rPr>
                  <w:rStyle w:val="BookTitle"/>
                </w:rPr>
                <w:t xml:space="preserve"> </w:t>
              </w:r>
              <w:r w:rsidRPr="00C535F6">
                <w:rPr>
                  <w:rStyle w:val="BookTitle"/>
                </w:rPr>
                <w:t>Indirect Costs</w:t>
              </w:r>
              <w:r>
                <w:rPr>
                  <w:rStyle w:val="BookTitle"/>
                </w:rPr>
                <w:t xml:space="preserve">, which is </w:t>
              </w:r>
              <w:r w:rsidRPr="00E47E92">
                <w:rPr>
                  <w:rStyle w:val="BookTitle"/>
                </w:rPr>
                <w:t xml:space="preserve">not currently reflective </w:t>
              </w:r>
              <w:r>
                <w:rPr>
                  <w:rStyle w:val="BookTitle"/>
                </w:rPr>
                <w:t>in EDCM embedded generation tariffs?</w:t>
              </w:r>
            </w:ins>
          </w:p>
        </w:tc>
      </w:tr>
    </w:tbl>
    <w:p w14:paraId="0E75B90B" w14:textId="77777777" w:rsidR="001D39B5" w:rsidRDefault="001D39B5" w:rsidP="00CA5809">
      <w:pPr>
        <w:pStyle w:val="ConsultationParagraph"/>
        <w:numPr>
          <w:ilvl w:val="0"/>
          <w:numId w:val="0"/>
        </w:numPr>
        <w:ind w:left="576"/>
      </w:pPr>
    </w:p>
    <w:tbl>
      <w:tblPr>
        <w:tblStyle w:val="TableGrid"/>
        <w:tblW w:w="5000" w:type="pct"/>
        <w:tblLook w:val="04A0" w:firstRow="1" w:lastRow="0" w:firstColumn="1" w:lastColumn="0" w:noHBand="0" w:noVBand="1"/>
      </w:tblPr>
      <w:tblGrid>
        <w:gridCol w:w="9962"/>
      </w:tblGrid>
      <w:tr w:rsidR="001F2F04" w14:paraId="4A29AF71" w14:textId="77777777" w:rsidTr="00C535F6">
        <w:trPr>
          <w:trHeight w:val="850"/>
        </w:trPr>
        <w:tc>
          <w:tcPr>
            <w:tcW w:w="5000" w:type="pct"/>
          </w:tcPr>
          <w:p w14:paraId="3CEF7A0A" w14:textId="731A180B" w:rsidR="001F2F04" w:rsidRPr="00C535F6" w:rsidRDefault="001F2F04" w:rsidP="00C535F6">
            <w:pPr>
              <w:pStyle w:val="ConsultationParagraph"/>
              <w:numPr>
                <w:ilvl w:val="0"/>
                <w:numId w:val="0"/>
              </w:numPr>
              <w:spacing w:before="120" w:after="0"/>
              <w:ind w:left="1361" w:hanging="1361"/>
              <w:rPr>
                <w:rStyle w:val="BookTitle"/>
              </w:rPr>
            </w:pPr>
            <w:r w:rsidRPr="00C535F6">
              <w:rPr>
                <w:rStyle w:val="BookTitle"/>
              </w:rPr>
              <w:t xml:space="preserve">Question </w:t>
            </w:r>
            <w:ins w:id="109" w:author="Dylan Townsend" w:date="2018-09-23T21:09:00Z">
              <w:r w:rsidR="005721F8">
                <w:rPr>
                  <w:rStyle w:val="BookTitle"/>
                </w:rPr>
                <w:t>7</w:t>
              </w:r>
            </w:ins>
            <w:del w:id="110" w:author="Dylan Townsend" w:date="2018-09-23T21:09:00Z">
              <w:r w:rsidRPr="00C535F6" w:rsidDel="005721F8">
                <w:rPr>
                  <w:rStyle w:val="BookTitle"/>
                </w:rPr>
                <w:delText>4</w:delText>
              </w:r>
            </w:del>
            <w:r w:rsidRPr="00C535F6">
              <w:rPr>
                <w:rStyle w:val="BookTitle"/>
              </w:rPr>
              <w:t>:</w:t>
            </w:r>
            <w:r w:rsidRPr="00C535F6">
              <w:rPr>
                <w:rStyle w:val="BookTitle"/>
              </w:rPr>
              <w:tab/>
              <w:t>Do you agree with the proposed application to adopt a Charge 1 element to credits associated with Indirect Costs? Please provide rationale.</w:t>
            </w:r>
          </w:p>
        </w:tc>
      </w:tr>
    </w:tbl>
    <w:p w14:paraId="7C1854FA" w14:textId="2F4A68EE" w:rsidR="005B4DD0" w:rsidRPr="00C572F5" w:rsidRDefault="00770614" w:rsidP="00EF388E">
      <w:pPr>
        <w:pStyle w:val="Heading5"/>
      </w:pPr>
      <w:r w:rsidRPr="00C572F5">
        <w:t>Network Rates</w:t>
      </w:r>
    </w:p>
    <w:p w14:paraId="5C65623C" w14:textId="2D835EE2" w:rsidR="007A6C4C" w:rsidRPr="007A6C4C" w:rsidRDefault="007A6C4C" w:rsidP="001F2F04">
      <w:pPr>
        <w:pStyle w:val="ConsultationParagraph"/>
        <w:rPr>
          <w:rFonts w:ascii="Calibri" w:eastAsiaTheme="minorHAnsi" w:hAnsi="Calibri" w:cs="Calibri"/>
          <w:sz w:val="22"/>
          <w:szCs w:val="22"/>
          <w:lang w:val="en" w:eastAsia="en-US"/>
        </w:rPr>
      </w:pPr>
      <w:r>
        <w:t xml:space="preserve">A significant number of </w:t>
      </w:r>
      <w:proofErr w:type="spellStart"/>
      <w:r>
        <w:t>respondees</w:t>
      </w:r>
      <w:proofErr w:type="spellEnd"/>
      <w:r>
        <w:t xml:space="preserve"> to the first consultation supported Option 1</w:t>
      </w:r>
      <w:r w:rsidRPr="007C10CC">
        <w:t xml:space="preserve"> – amending the calculation for Charge 1 </w:t>
      </w:r>
      <w:r>
        <w:t xml:space="preserve">in preference to </w:t>
      </w:r>
      <w:r w:rsidRPr="007C10CC">
        <w:t>Option 2 – NUF</w:t>
      </w:r>
      <w:r>
        <w:t xml:space="preserve">. The Working Group agreed to progress </w:t>
      </w:r>
      <w:r>
        <w:lastRenderedPageBreak/>
        <w:t>Option 1 which</w:t>
      </w:r>
      <w:r w:rsidRPr="00507CC2">
        <w:t xml:space="preserve"> ensures an element of protection in terms of applying generation credits to e</w:t>
      </w:r>
      <w:r>
        <w:t>x</w:t>
      </w:r>
      <w:r w:rsidRPr="00507CC2">
        <w:t>porting GSPs, whereas the NUF approach does not</w:t>
      </w:r>
      <w:r>
        <w:t>.</w:t>
      </w:r>
    </w:p>
    <w:p w14:paraId="0DA3E287" w14:textId="73CEB792" w:rsidR="00770614" w:rsidRPr="00EF388E" w:rsidRDefault="00770614" w:rsidP="001F2F04">
      <w:pPr>
        <w:pStyle w:val="ConsultationParagraph"/>
        <w:rPr>
          <w:rFonts w:eastAsiaTheme="minorHAnsi"/>
        </w:rPr>
      </w:pPr>
      <w:r w:rsidRPr="00EF388E">
        <w:t xml:space="preserve">For Network Rates, the information gathered is from the Government Valuation Office website, for which a link is below. Exactly what is included within the calculation of the Network Rates is listed in section 5 ‘Electricity Distribution Hereditaments’. This site, however is out of date, and still refers to DCPR5 and not ED1, however the arrangements for Network Rates has not changed in recent times. </w:t>
      </w:r>
    </w:p>
    <w:p w14:paraId="633613FB" w14:textId="050FBDD4" w:rsidR="00770614" w:rsidRDefault="00B211C5" w:rsidP="007A6C4C">
      <w:pPr>
        <w:pStyle w:val="Default"/>
        <w:ind w:left="567"/>
        <w:jc w:val="both"/>
        <w:rPr>
          <w:rFonts w:ascii="Calibri" w:hAnsi="Calibri" w:cs="Calibri"/>
          <w:sz w:val="22"/>
          <w:szCs w:val="22"/>
        </w:rPr>
      </w:pPr>
      <w:hyperlink r:id="rId21" w:history="1">
        <w:r w:rsidR="00770614">
          <w:rPr>
            <w:rStyle w:val="Hyperlink"/>
            <w:rFonts w:ascii="Calibri" w:hAnsi="Calibri" w:cs="Calibri"/>
            <w:sz w:val="22"/>
            <w:szCs w:val="22"/>
          </w:rPr>
          <w:t>https://www.gov.uk/guidance/rating-manual-section-6-part-3-valuation-of-all-property-classes/section-371-electricity-distribution-networks</w:t>
        </w:r>
      </w:hyperlink>
      <w:r w:rsidR="00770614">
        <w:rPr>
          <w:rFonts w:ascii="Calibri" w:hAnsi="Calibri" w:cs="Calibri"/>
          <w:sz w:val="22"/>
          <w:szCs w:val="22"/>
        </w:rPr>
        <w:t xml:space="preserve"> </w:t>
      </w:r>
    </w:p>
    <w:p w14:paraId="47F21B7F" w14:textId="77777777" w:rsidR="00CA6337" w:rsidRDefault="00CA6337" w:rsidP="007A6C4C">
      <w:pPr>
        <w:pStyle w:val="Default"/>
        <w:ind w:left="567"/>
        <w:jc w:val="both"/>
        <w:rPr>
          <w:rFonts w:ascii="Calibri" w:hAnsi="Calibri" w:cs="Calibri"/>
          <w:sz w:val="22"/>
          <w:szCs w:val="22"/>
        </w:rPr>
      </w:pPr>
    </w:p>
    <w:tbl>
      <w:tblPr>
        <w:tblStyle w:val="TableGrid"/>
        <w:tblW w:w="8789" w:type="dxa"/>
        <w:tblInd w:w="562" w:type="dxa"/>
        <w:tblLook w:val="04A0" w:firstRow="1" w:lastRow="0" w:firstColumn="1" w:lastColumn="0" w:noHBand="0" w:noVBand="1"/>
      </w:tblPr>
      <w:tblGrid>
        <w:gridCol w:w="8789"/>
      </w:tblGrid>
      <w:tr w:rsidR="00CA6337" w14:paraId="246840AE"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106C438D" w14:textId="77777777" w:rsidR="00CA6337" w:rsidRPr="00EF388E" w:rsidRDefault="00CA6337" w:rsidP="00C535F6">
            <w:pPr>
              <w:pStyle w:val="ListParagraph"/>
              <w:spacing w:before="0" w:after="0" w:line="240" w:lineRule="auto"/>
              <w:ind w:left="-19"/>
              <w:rPr>
                <w:b/>
              </w:rPr>
            </w:pPr>
            <w:r w:rsidRPr="00EF388E">
              <w:rPr>
                <w:b/>
              </w:rPr>
              <w:t>Network Rates</w:t>
            </w:r>
          </w:p>
        </w:tc>
      </w:tr>
      <w:tr w:rsidR="00CA6337" w14:paraId="0A72D4CE"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4E861F7D" w14:textId="77777777" w:rsidR="00CA6337" w:rsidRPr="00EF388E" w:rsidRDefault="00CA6337" w:rsidP="00C535F6">
            <w:pPr>
              <w:pStyle w:val="ListParagraph"/>
              <w:spacing w:before="0" w:after="0" w:line="240" w:lineRule="auto"/>
              <w:ind w:left="-19"/>
            </w:pPr>
            <w:r w:rsidRPr="00EF388E">
              <w:t>Type</w:t>
            </w:r>
          </w:p>
        </w:tc>
      </w:tr>
      <w:tr w:rsidR="00CA6337" w14:paraId="1AC0902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725AA6DE" w14:textId="77777777" w:rsidR="00CA6337" w:rsidRPr="00EF388E" w:rsidRDefault="00CA6337" w:rsidP="00C535F6">
            <w:pPr>
              <w:pStyle w:val="ListParagraph"/>
              <w:spacing w:before="0" w:after="0" w:line="240" w:lineRule="auto"/>
              <w:ind w:left="-19"/>
            </w:pPr>
            <w:r w:rsidRPr="00EF388E">
              <w:t>Buildings and structures at sub stations and depots,</w:t>
            </w:r>
          </w:p>
        </w:tc>
      </w:tr>
      <w:tr w:rsidR="00CA6337" w14:paraId="5434C7D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68670B98" w14:textId="77777777" w:rsidR="00CA6337" w:rsidRPr="00EF388E" w:rsidRDefault="00CA6337" w:rsidP="00C535F6">
            <w:pPr>
              <w:pStyle w:val="ListParagraph"/>
              <w:spacing w:before="0" w:after="0" w:line="240" w:lineRule="auto"/>
              <w:ind w:left="-19"/>
            </w:pPr>
            <w:r w:rsidRPr="00EF388E">
              <w:t>Underground cables and ducts</w:t>
            </w:r>
          </w:p>
        </w:tc>
      </w:tr>
      <w:tr w:rsidR="00CA6337" w14:paraId="3F8FEF9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07E38C74" w14:textId="77777777" w:rsidR="00CA6337" w:rsidRPr="00EF388E" w:rsidRDefault="00CA6337" w:rsidP="00C535F6">
            <w:pPr>
              <w:pStyle w:val="ListParagraph"/>
              <w:spacing w:before="0" w:after="0" w:line="240" w:lineRule="auto"/>
              <w:ind w:left="-19"/>
            </w:pPr>
            <w:r w:rsidRPr="00EF388E">
              <w:t>Overhead lines, towers and poles (which are rateable plant and machinery)</w:t>
            </w:r>
          </w:p>
        </w:tc>
      </w:tr>
      <w:tr w:rsidR="00CA6337" w14:paraId="3CAFBCE2"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0FE76F91" w14:textId="77777777" w:rsidR="00CA6337" w:rsidRPr="00EF388E" w:rsidRDefault="00CA6337" w:rsidP="00C535F6">
            <w:pPr>
              <w:pStyle w:val="ListParagraph"/>
              <w:spacing w:before="0" w:after="0" w:line="240" w:lineRule="auto"/>
              <w:ind w:left="-19"/>
            </w:pPr>
            <w:r w:rsidRPr="00EF388E">
              <w:t>The “land” within which the wires sit</w:t>
            </w:r>
          </w:p>
        </w:tc>
      </w:tr>
      <w:tr w:rsidR="00CA6337" w14:paraId="0ED86BBB"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3CEDEE36" w14:textId="77777777" w:rsidR="00CA6337" w:rsidRPr="00EF388E" w:rsidRDefault="00CA6337" w:rsidP="00C535F6">
            <w:pPr>
              <w:pStyle w:val="ListParagraph"/>
              <w:spacing w:before="0" w:after="0" w:line="240" w:lineRule="auto"/>
              <w:ind w:left="-19"/>
            </w:pPr>
            <w:r w:rsidRPr="00EF388E">
              <w:t>The meters</w:t>
            </w:r>
          </w:p>
        </w:tc>
      </w:tr>
    </w:tbl>
    <w:p w14:paraId="4DD08152" w14:textId="141EF2C5" w:rsidR="00CA6337" w:rsidRPr="001F2F04" w:rsidRDefault="009D774E" w:rsidP="001F2F04">
      <w:pPr>
        <w:pStyle w:val="ConsultationParagraph"/>
      </w:pPr>
      <w:r w:rsidRPr="001F2F04">
        <w:t xml:space="preserve">The methodology used to determine the networks rates bill is </w:t>
      </w:r>
      <w:r w:rsidR="001E37F5" w:rsidRPr="001F2F04">
        <w:t xml:space="preserve">the </w:t>
      </w:r>
      <w:r w:rsidRPr="001F2F04">
        <w:t>receipts and expenditure method. This method determines a DNO</w:t>
      </w:r>
      <w:r w:rsidR="00E915DB" w:rsidRPr="001F2F04">
        <w:t>’</w:t>
      </w:r>
      <w:r w:rsidRPr="001F2F04">
        <w:t>s network</w:t>
      </w:r>
      <w:r w:rsidR="007A6C4C" w:rsidRPr="001F2F04">
        <w:t xml:space="preserve"> rate</w:t>
      </w:r>
      <w:r w:rsidRPr="001F2F04">
        <w:t xml:space="preserve">s bill based on the underlying profitability of the network business to the tenants (deemed to be the shareholders). The underlying methodology is to determine the income (receipts) which are well known ahead of time based on the regulatory price control. The operating cost elements are forecast based on historical costs, Ofgem’s forecast of operating costs and the DNO business plans. Depreciation is also </w:t>
      </w:r>
      <w:proofErr w:type="gramStart"/>
      <w:r w:rsidRPr="001F2F04">
        <w:t>taken into account</w:t>
      </w:r>
      <w:proofErr w:type="gramEnd"/>
      <w:r w:rsidRPr="001F2F04">
        <w:t xml:space="preserve"> which is set at 20% of operating costs.</w:t>
      </w:r>
    </w:p>
    <w:p w14:paraId="32B22DD5" w14:textId="22277A53" w:rsidR="009D774E" w:rsidRDefault="009D774E" w:rsidP="001F2F04">
      <w:pPr>
        <w:pStyle w:val="ConsultationParagraph"/>
      </w:pPr>
      <w:r>
        <w:t>Th</w:t>
      </w:r>
      <w:r w:rsidR="001E37F5">
        <w:t xml:space="preserve">e </w:t>
      </w:r>
      <w:r w:rsidR="007A6C4C">
        <w:t>W</w:t>
      </w:r>
      <w:r w:rsidR="001E37F5">
        <w:t xml:space="preserve">orking </w:t>
      </w:r>
      <w:r w:rsidR="007A6C4C">
        <w:t>G</w:t>
      </w:r>
      <w:r w:rsidR="001E37F5">
        <w:t>roup discussed whether a DNO</w:t>
      </w:r>
      <w:r w:rsidR="00E915DB">
        <w:t>’</w:t>
      </w:r>
      <w:r w:rsidR="001E37F5">
        <w:t xml:space="preserve">s network rates bill will change if the assets in situ change. Some </w:t>
      </w:r>
      <w:r w:rsidR="007A6C4C">
        <w:t>W</w:t>
      </w:r>
      <w:r w:rsidR="001E37F5">
        <w:t xml:space="preserve">orking </w:t>
      </w:r>
      <w:r w:rsidR="007A6C4C">
        <w:t>G</w:t>
      </w:r>
      <w:r w:rsidR="001E37F5">
        <w:t xml:space="preserve">roup members were concerned that the </w:t>
      </w:r>
      <w:r w:rsidR="00D505F8">
        <w:t>receipts</w:t>
      </w:r>
      <w:r w:rsidR="001E37F5">
        <w:t xml:space="preserve"> and expenditure method would mean that where a DNO used an existing asset more efficiently by contracting with a</w:t>
      </w:r>
      <w:r w:rsidR="00D505F8">
        <w:t>n embedded generator</w:t>
      </w:r>
      <w:r w:rsidR="001E37F5">
        <w:t>, then the profitability of the business would increase and therefore the network rates bill would increase rather than decrease.</w:t>
      </w:r>
    </w:p>
    <w:p w14:paraId="4661076C" w14:textId="6FB62EA1" w:rsidR="001E37F5" w:rsidRDefault="001E37F5" w:rsidP="001F2F04">
      <w:pPr>
        <w:pStyle w:val="ConsultationParagraph"/>
      </w:pPr>
      <w:r>
        <w:t xml:space="preserve">Another </w:t>
      </w:r>
      <w:r w:rsidR="007A6C4C">
        <w:t>W</w:t>
      </w:r>
      <w:r>
        <w:t xml:space="preserve">orking </w:t>
      </w:r>
      <w:r w:rsidR="007A6C4C">
        <w:t>G</w:t>
      </w:r>
      <w:r>
        <w:t xml:space="preserve">roup member put forward the view that the underlying driver of the profit for a networks company is based on the assets in situ as the network company </w:t>
      </w:r>
      <w:proofErr w:type="gramStart"/>
      <w:r>
        <w:t>is able to</w:t>
      </w:r>
      <w:proofErr w:type="gramEnd"/>
      <w:r>
        <w:t xml:space="preserve"> earn a rate of return for all the assets they own. Consequently, a</w:t>
      </w:r>
      <w:r w:rsidR="00D505F8">
        <w:t>n embedded generator</w:t>
      </w:r>
      <w:r>
        <w:t xml:space="preserve"> that reduces the number of assets the DNO owns will reduce the profitability of the network company and thereby reduce their network rates bill.</w:t>
      </w:r>
    </w:p>
    <w:p w14:paraId="5F05D2DF" w14:textId="20E9366B" w:rsidR="001E37F5" w:rsidRDefault="00440DD6" w:rsidP="001F2F04">
      <w:pPr>
        <w:pStyle w:val="ConsultationParagraph"/>
      </w:pPr>
      <w:r>
        <w:t xml:space="preserve">The </w:t>
      </w:r>
      <w:r w:rsidR="007A6C4C">
        <w:t>W</w:t>
      </w:r>
      <w:r>
        <w:t xml:space="preserve">orking </w:t>
      </w:r>
      <w:r w:rsidR="007A6C4C">
        <w:t>G</w:t>
      </w:r>
      <w:r>
        <w:t xml:space="preserve">roup member has provided a simple example to illustrate this point. In this example a DNO has a primary substation which needs reinforcement by installation of an additional </w:t>
      </w:r>
      <w:r>
        <w:lastRenderedPageBreak/>
        <w:t>transformer at an additional cost of £1m. An embedded generator connects and avoids the need for this additional asset by providing the required network security to meet the network planning requirements (P2/6). Assuming the DNO earns a rate of return of 5% on the MEAV of the asset value, the profitability of the DNO based purely on the assets in place is as follows:</w:t>
      </w:r>
    </w:p>
    <w:tbl>
      <w:tblPr>
        <w:tblW w:w="9169" w:type="dxa"/>
        <w:tblInd w:w="720" w:type="dxa"/>
        <w:tblLook w:val="04A0" w:firstRow="1" w:lastRow="0" w:firstColumn="1" w:lastColumn="0" w:noHBand="0" w:noVBand="1"/>
      </w:tblPr>
      <w:tblGrid>
        <w:gridCol w:w="2268"/>
        <w:gridCol w:w="2507"/>
        <w:gridCol w:w="4394"/>
      </w:tblGrid>
      <w:tr w:rsidR="00440DD6" w:rsidRPr="00440DD6" w14:paraId="0877CDAA" w14:textId="77777777" w:rsidTr="00C535F6">
        <w:trPr>
          <w:trHeight w:val="397"/>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16A09" w14:textId="7884B514"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Scenario</w:t>
            </w:r>
          </w:p>
        </w:tc>
        <w:tc>
          <w:tcPr>
            <w:tcW w:w="2507" w:type="dxa"/>
            <w:tcBorders>
              <w:top w:val="single" w:sz="4" w:space="0" w:color="auto"/>
              <w:left w:val="nil"/>
              <w:bottom w:val="single" w:sz="4" w:space="0" w:color="auto"/>
              <w:right w:val="single" w:sz="4" w:space="0" w:color="auto"/>
            </w:tcBorders>
            <w:shd w:val="clear" w:color="auto" w:fill="auto"/>
            <w:vAlign w:val="center"/>
            <w:hideMark/>
          </w:tcPr>
          <w:p w14:paraId="2CBDA36D" w14:textId="33EAC317"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With generation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0233635E" w14:textId="093E9633"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With</w:t>
            </w:r>
            <w:r w:rsidR="00CB273A" w:rsidRPr="00EF388E">
              <w:rPr>
                <w:rFonts w:ascii="Arial" w:eastAsia="Times New Roman" w:hAnsi="Arial" w:cs="Arial"/>
                <w:b/>
                <w:color w:val="000000"/>
                <w:sz w:val="20"/>
                <w:lang w:eastAsia="en-GB"/>
              </w:rPr>
              <w:t>out</w:t>
            </w:r>
            <w:r w:rsidRPr="00EF388E">
              <w:rPr>
                <w:rFonts w:ascii="Arial" w:eastAsia="Times New Roman" w:hAnsi="Arial" w:cs="Arial"/>
                <w:b/>
                <w:color w:val="000000"/>
                <w:sz w:val="20"/>
                <w:lang w:eastAsia="en-GB"/>
              </w:rPr>
              <w:t xml:space="preserve"> Generation</w:t>
            </w:r>
          </w:p>
        </w:tc>
      </w:tr>
      <w:tr w:rsidR="00440DD6" w:rsidRPr="00440DD6" w14:paraId="4E982E84"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719B54B"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Assets in place</w:t>
            </w:r>
          </w:p>
        </w:tc>
        <w:tc>
          <w:tcPr>
            <w:tcW w:w="2507" w:type="dxa"/>
            <w:tcBorders>
              <w:top w:val="nil"/>
              <w:left w:val="nil"/>
              <w:bottom w:val="single" w:sz="4" w:space="0" w:color="auto"/>
              <w:right w:val="single" w:sz="4" w:space="0" w:color="auto"/>
            </w:tcBorders>
            <w:shd w:val="clear" w:color="auto" w:fill="auto"/>
            <w:vAlign w:val="center"/>
            <w:hideMark/>
          </w:tcPr>
          <w:p w14:paraId="304CFA78"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Primary Substation</w:t>
            </w:r>
          </w:p>
        </w:tc>
        <w:tc>
          <w:tcPr>
            <w:tcW w:w="4394" w:type="dxa"/>
            <w:tcBorders>
              <w:top w:val="nil"/>
              <w:left w:val="nil"/>
              <w:bottom w:val="single" w:sz="4" w:space="0" w:color="auto"/>
              <w:right w:val="single" w:sz="4" w:space="0" w:color="auto"/>
            </w:tcBorders>
            <w:shd w:val="clear" w:color="auto" w:fill="auto"/>
            <w:vAlign w:val="center"/>
            <w:hideMark/>
          </w:tcPr>
          <w:p w14:paraId="14319E72"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Primary Substation + additional transformer</w:t>
            </w:r>
          </w:p>
        </w:tc>
      </w:tr>
      <w:tr w:rsidR="00440DD6" w:rsidRPr="00440DD6" w14:paraId="12CC1DFF"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3D5326"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Cost</w:t>
            </w:r>
          </w:p>
        </w:tc>
        <w:tc>
          <w:tcPr>
            <w:tcW w:w="2507" w:type="dxa"/>
            <w:tcBorders>
              <w:top w:val="nil"/>
              <w:left w:val="nil"/>
              <w:bottom w:val="single" w:sz="4" w:space="0" w:color="auto"/>
              <w:right w:val="single" w:sz="4" w:space="0" w:color="auto"/>
            </w:tcBorders>
            <w:shd w:val="clear" w:color="auto" w:fill="auto"/>
            <w:noWrap/>
            <w:vAlign w:val="center"/>
            <w:hideMark/>
          </w:tcPr>
          <w:p w14:paraId="2EABA070"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£3,000,000</w:t>
            </w:r>
          </w:p>
        </w:tc>
        <w:tc>
          <w:tcPr>
            <w:tcW w:w="4394" w:type="dxa"/>
            <w:tcBorders>
              <w:top w:val="nil"/>
              <w:left w:val="nil"/>
              <w:bottom w:val="single" w:sz="4" w:space="0" w:color="auto"/>
              <w:right w:val="single" w:sz="4" w:space="0" w:color="auto"/>
            </w:tcBorders>
            <w:shd w:val="clear" w:color="auto" w:fill="auto"/>
            <w:noWrap/>
            <w:vAlign w:val="center"/>
            <w:hideMark/>
          </w:tcPr>
          <w:p w14:paraId="0936B50B"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£4,000,000</w:t>
            </w:r>
          </w:p>
        </w:tc>
      </w:tr>
      <w:tr w:rsidR="00440DD6" w:rsidRPr="00440DD6" w14:paraId="32C424D4"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BA77F8D"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Rate of return (p.a.)</w:t>
            </w:r>
          </w:p>
        </w:tc>
        <w:tc>
          <w:tcPr>
            <w:tcW w:w="2507" w:type="dxa"/>
            <w:tcBorders>
              <w:top w:val="nil"/>
              <w:left w:val="nil"/>
              <w:bottom w:val="single" w:sz="4" w:space="0" w:color="auto"/>
              <w:right w:val="single" w:sz="4" w:space="0" w:color="auto"/>
            </w:tcBorders>
            <w:shd w:val="clear" w:color="auto" w:fill="auto"/>
            <w:noWrap/>
            <w:vAlign w:val="center"/>
            <w:hideMark/>
          </w:tcPr>
          <w:p w14:paraId="23D51BBE"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5%</w:t>
            </w:r>
          </w:p>
        </w:tc>
        <w:tc>
          <w:tcPr>
            <w:tcW w:w="4394" w:type="dxa"/>
            <w:tcBorders>
              <w:top w:val="nil"/>
              <w:left w:val="nil"/>
              <w:bottom w:val="single" w:sz="4" w:space="0" w:color="auto"/>
              <w:right w:val="single" w:sz="4" w:space="0" w:color="auto"/>
            </w:tcBorders>
            <w:shd w:val="clear" w:color="auto" w:fill="auto"/>
            <w:noWrap/>
            <w:vAlign w:val="center"/>
            <w:hideMark/>
          </w:tcPr>
          <w:p w14:paraId="4196017E"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5%</w:t>
            </w:r>
          </w:p>
        </w:tc>
      </w:tr>
      <w:tr w:rsidR="00440DD6" w:rsidRPr="00440DD6" w14:paraId="4ADCB305"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9C59BA1"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Profit</w:t>
            </w:r>
          </w:p>
        </w:tc>
        <w:tc>
          <w:tcPr>
            <w:tcW w:w="2507" w:type="dxa"/>
            <w:tcBorders>
              <w:top w:val="nil"/>
              <w:left w:val="nil"/>
              <w:bottom w:val="single" w:sz="4" w:space="0" w:color="auto"/>
              <w:right w:val="single" w:sz="4" w:space="0" w:color="auto"/>
            </w:tcBorders>
            <w:shd w:val="clear" w:color="auto" w:fill="auto"/>
            <w:noWrap/>
            <w:vAlign w:val="center"/>
            <w:hideMark/>
          </w:tcPr>
          <w:p w14:paraId="1CF03553"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£150,000</w:t>
            </w:r>
          </w:p>
        </w:tc>
        <w:tc>
          <w:tcPr>
            <w:tcW w:w="4394" w:type="dxa"/>
            <w:tcBorders>
              <w:top w:val="nil"/>
              <w:left w:val="nil"/>
              <w:bottom w:val="single" w:sz="4" w:space="0" w:color="auto"/>
              <w:right w:val="single" w:sz="4" w:space="0" w:color="auto"/>
            </w:tcBorders>
            <w:shd w:val="clear" w:color="auto" w:fill="auto"/>
            <w:noWrap/>
            <w:vAlign w:val="center"/>
            <w:hideMark/>
          </w:tcPr>
          <w:p w14:paraId="463A6FB8"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£200,000</w:t>
            </w:r>
          </w:p>
        </w:tc>
      </w:tr>
    </w:tbl>
    <w:p w14:paraId="45B5F168" w14:textId="0133C4D0" w:rsidR="00440DD6" w:rsidRDefault="00440DD6" w:rsidP="001F2F04">
      <w:pPr>
        <w:pStyle w:val="ConsultationParagraph"/>
      </w:pPr>
      <w:r>
        <w:t xml:space="preserve">The table above shows that </w:t>
      </w:r>
      <w:r w:rsidR="00CB273A">
        <w:t>when the generator is not present, the DNO makes a higher profit based on the additional assets. This means that under the receipts and expenditure method, the network rates bill for the DNO will be higher where the generator is not present.</w:t>
      </w:r>
    </w:p>
    <w:p w14:paraId="1A2A7FB4" w14:textId="7F0640D4" w:rsidR="00F148EF" w:rsidRPr="00F148EF" w:rsidRDefault="00CB273A" w:rsidP="00F148EF">
      <w:pPr>
        <w:pStyle w:val="ConsultationParagraph"/>
      </w:pPr>
      <w:r w:rsidRPr="00F148EF">
        <w:t xml:space="preserve">The example above is </w:t>
      </w:r>
      <w:proofErr w:type="gramStart"/>
      <w:r w:rsidRPr="00F148EF">
        <w:t>simplistic</w:t>
      </w:r>
      <w:proofErr w:type="gramEnd"/>
      <w:r w:rsidRPr="00F148EF">
        <w:t xml:space="preserve"> and some </w:t>
      </w:r>
      <w:r w:rsidR="006F4D65" w:rsidRPr="00F148EF">
        <w:t>W</w:t>
      </w:r>
      <w:r w:rsidRPr="00F148EF">
        <w:t xml:space="preserve">orking </w:t>
      </w:r>
      <w:r w:rsidR="006F4D65" w:rsidRPr="00F148EF">
        <w:t>G</w:t>
      </w:r>
      <w:r w:rsidRPr="00F148EF">
        <w:t>roup</w:t>
      </w:r>
      <w:r w:rsidR="006F4D65" w:rsidRPr="00F148EF">
        <w:t xml:space="preserve"> member</w:t>
      </w:r>
      <w:r w:rsidRPr="00F148EF">
        <w:t xml:space="preserve">s highlighted that there are additional complexities to how revenues and costs are determined such as </w:t>
      </w:r>
      <w:ins w:id="111" w:author="Dylan Townsend" w:date="2018-09-23T20:36:00Z">
        <w:r w:rsidR="00FE3288">
          <w:t>sharing</w:t>
        </w:r>
      </w:ins>
      <w:del w:id="112" w:author="Dylan Townsend" w:date="2018-09-23T20:36:00Z">
        <w:r w:rsidR="006A3E36" w:rsidRPr="00F148EF" w:rsidDel="00FE3288">
          <w:delText>dird</w:delText>
        </w:r>
      </w:del>
      <w:r w:rsidRPr="00F148EF">
        <w:t xml:space="preserve"> factors for TOTEX expenditure and other incentive schemes. The </w:t>
      </w:r>
      <w:r w:rsidR="006F4D65" w:rsidRPr="00F148EF">
        <w:t>W</w:t>
      </w:r>
      <w:r w:rsidRPr="00F148EF">
        <w:t xml:space="preserve">orking </w:t>
      </w:r>
      <w:r w:rsidR="006F4D65" w:rsidRPr="00F148EF">
        <w:t>G</w:t>
      </w:r>
      <w:r w:rsidRPr="00F148EF">
        <w:t>roup member who provided the example, highlighted that regardless of these additional factors the underlying driver of the profitability of a network company is the assets in place.</w:t>
      </w:r>
      <w:ins w:id="113" w:author="Dylan Townsend" w:date="2018-08-21T12:22:00Z">
        <w:r w:rsidR="004B54CE" w:rsidRPr="00F148EF">
          <w:t xml:space="preserve"> </w:t>
        </w:r>
      </w:ins>
    </w:p>
    <w:p w14:paraId="4BF92533" w14:textId="1DF5FC75" w:rsidR="007A6C4C" w:rsidRDefault="00E753C3" w:rsidP="001F2F04">
      <w:pPr>
        <w:pStyle w:val="ConsultationParagraph"/>
      </w:pPr>
      <w:r>
        <w:t>The</w:t>
      </w:r>
      <w:r w:rsidR="006F4D65" w:rsidRPr="006F4D65">
        <w:t xml:space="preserve"> Working Group recognised that </w:t>
      </w:r>
      <w:commentRangeStart w:id="114"/>
      <w:r w:rsidR="006F4D65" w:rsidRPr="006F4D65">
        <w:t xml:space="preserve">any savings relating to </w:t>
      </w:r>
      <w:r w:rsidR="006F4D65">
        <w:t>network rates</w:t>
      </w:r>
      <w:r w:rsidR="006F4D65" w:rsidRPr="006F4D65">
        <w:t xml:space="preserve"> would be greater where there is a greater likelihood of this reinforcement occurring. </w:t>
      </w:r>
      <w:commentRangeEnd w:id="114"/>
      <w:r w:rsidR="00C01C88">
        <w:rPr>
          <w:rStyle w:val="CommentReference"/>
          <w:rFonts w:cs="Times New Roman"/>
          <w:bCs w:val="0"/>
          <w:iCs w:val="0"/>
        </w:rPr>
        <w:commentReference w:id="114"/>
      </w:r>
      <w:r w:rsidR="006F4D65" w:rsidRPr="006F4D65">
        <w:t>Consequently, the proposed solution to apply the indirect charging rate to generation credits would intuitively increase credits more where assets are close to reinforcement and have a small impact where there is lots of spare capacity</w:t>
      </w:r>
      <w:r w:rsidR="007A6C4C">
        <w:t xml:space="preserve"> and potentially zero in generator dominated </w:t>
      </w:r>
      <w:commentRangeStart w:id="115"/>
      <w:r w:rsidR="007A6C4C">
        <w:t>areas</w:t>
      </w:r>
      <w:commentRangeEnd w:id="115"/>
      <w:r w:rsidR="00A96187">
        <w:rPr>
          <w:rStyle w:val="CommentReference"/>
          <w:rFonts w:cs="Times New Roman"/>
          <w:bCs w:val="0"/>
          <w:iCs w:val="0"/>
        </w:rPr>
        <w:commentReference w:id="115"/>
      </w:r>
      <w:r w:rsidR="007A6C4C" w:rsidRPr="00A742DF">
        <w:t>.</w:t>
      </w:r>
      <w:r w:rsidR="007A6C4C">
        <w:t xml:space="preserve"> </w:t>
      </w:r>
      <w:ins w:id="116" w:author="Dylan Townsend" w:date="2018-08-21T12:25:00Z">
        <w:r w:rsidR="004B54CE">
          <w:t>Compared to t</w:t>
        </w:r>
      </w:ins>
      <w:ins w:id="117" w:author="Dylan Townsend" w:date="2018-08-21T12:26:00Z">
        <w:r w:rsidR="004B54CE">
          <w:t>he counterfactual</w:t>
        </w:r>
      </w:ins>
      <w:ins w:id="118" w:author="Dylan Townsend" w:date="2018-08-21T12:28:00Z">
        <w:r w:rsidR="004B54CE">
          <w:t>,</w:t>
        </w:r>
      </w:ins>
      <w:ins w:id="119" w:author="Dylan Townsend" w:date="2018-08-21T12:26:00Z">
        <w:r w:rsidR="004B54CE">
          <w:t xml:space="preserve"> an increase</w:t>
        </w:r>
      </w:ins>
      <w:ins w:id="120" w:author="Dylan Townsend" w:date="2018-08-21T12:28:00Z">
        <w:r w:rsidR="004B54CE">
          <w:t xml:space="preserve"> in</w:t>
        </w:r>
      </w:ins>
      <w:ins w:id="121" w:author="Dylan Townsend" w:date="2018-08-21T12:26:00Z">
        <w:r w:rsidR="004B54CE">
          <w:t xml:space="preserve"> demand in an area </w:t>
        </w:r>
      </w:ins>
      <w:ins w:id="122" w:author="Dylan Townsend" w:date="2018-08-21T12:27:00Z">
        <w:r w:rsidR="004B54CE">
          <w:t>leading to an investment in the network and therefore higher network rates</w:t>
        </w:r>
      </w:ins>
      <w:ins w:id="123" w:author="Dylan Townsend" w:date="2018-08-21T12:28:00Z">
        <w:r w:rsidR="004B54CE">
          <w:t>,</w:t>
        </w:r>
      </w:ins>
      <w:ins w:id="124" w:author="Dylan Townsend" w:date="2018-08-21T12:27:00Z">
        <w:r w:rsidR="004B54CE">
          <w:t xml:space="preserve"> </w:t>
        </w:r>
      </w:ins>
      <w:ins w:id="125" w:author="Dylan Townsend" w:date="2018-08-21T12:28:00Z">
        <w:r w:rsidR="004B54CE">
          <w:t>embedded generators</w:t>
        </w:r>
      </w:ins>
      <w:ins w:id="126" w:author="Dylan Townsend" w:date="2018-08-21T12:27:00Z">
        <w:r w:rsidR="004B54CE">
          <w:t xml:space="preserve"> could result in less investment and thus</w:t>
        </w:r>
      </w:ins>
      <w:ins w:id="127" w:author="Dylan Townsend" w:date="2018-08-21T12:26:00Z">
        <w:r w:rsidR="004B54CE">
          <w:t xml:space="preserve"> lower network rates than would otherwise have been seen.</w:t>
        </w:r>
      </w:ins>
    </w:p>
    <w:p w14:paraId="4F82BB46" w14:textId="77777777" w:rsidR="001D39B5" w:rsidRDefault="007A6C4C" w:rsidP="001F2F04">
      <w:pPr>
        <w:pStyle w:val="ConsultationParagraph"/>
        <w:rPr>
          <w:ins w:id="128" w:author="Dylan Townsend" w:date="2018-09-23T20:45:00Z"/>
        </w:rPr>
      </w:pPr>
      <w:r>
        <w:t>This approach is also supported by a significant number of responde</w:t>
      </w:r>
      <w:r w:rsidR="002E2C7F">
        <w:t>nts</w:t>
      </w:r>
      <w:r>
        <w:t xml:space="preserve"> to the first consultation who supported Option 1</w:t>
      </w:r>
      <w:r w:rsidRPr="007C10CC">
        <w:t xml:space="preserve"> – amending the calculation for Charge 1 </w:t>
      </w:r>
      <w:r>
        <w:t xml:space="preserve">in preference to </w:t>
      </w:r>
      <w:r w:rsidRPr="007C10CC">
        <w:t>Option 2 – NUF</w:t>
      </w:r>
      <w:r>
        <w:t>. The Working Group agreed to progress Option 1 which</w:t>
      </w:r>
      <w:r w:rsidRPr="00507CC2">
        <w:t xml:space="preserve"> ensures an element of protection in terms of applying generation credits to e</w:t>
      </w:r>
      <w:r>
        <w:t>x</w:t>
      </w:r>
      <w:r w:rsidRPr="00507CC2">
        <w:t xml:space="preserve">porting GSPs, </w:t>
      </w:r>
      <w:proofErr w:type="gramStart"/>
      <w:r w:rsidRPr="00507CC2">
        <w:t>whereas</w:t>
      </w:r>
      <w:proofErr w:type="gramEnd"/>
      <w:r w:rsidRPr="00507CC2">
        <w:t xml:space="preserve"> the NUF approach does not</w:t>
      </w:r>
      <w:ins w:id="129" w:author="Dylan Townsend" w:date="2018-09-23T20:40:00Z">
        <w:r w:rsidR="00FE3288">
          <w:t>.</w:t>
        </w:r>
      </w:ins>
      <w:ins w:id="130" w:author="Dylan Townsend" w:date="2018-09-23T20:45:00Z">
        <w:r w:rsidR="001D39B5">
          <w:br/>
        </w:r>
      </w:ins>
    </w:p>
    <w:tbl>
      <w:tblPr>
        <w:tblStyle w:val="TableGrid"/>
        <w:tblW w:w="5000" w:type="pct"/>
        <w:tblLook w:val="04A0" w:firstRow="1" w:lastRow="0" w:firstColumn="1" w:lastColumn="0" w:noHBand="0" w:noVBand="1"/>
      </w:tblPr>
      <w:tblGrid>
        <w:gridCol w:w="9962"/>
      </w:tblGrid>
      <w:tr w:rsidR="001D39B5" w14:paraId="607A5360" w14:textId="77777777" w:rsidTr="00CC1B2F">
        <w:trPr>
          <w:ins w:id="131" w:author="Dylan Townsend" w:date="2018-09-23T20:45:00Z"/>
        </w:trPr>
        <w:tc>
          <w:tcPr>
            <w:tcW w:w="5000" w:type="pct"/>
          </w:tcPr>
          <w:p w14:paraId="65574837" w14:textId="26E96028" w:rsidR="001D39B5" w:rsidRPr="006E63D7" w:rsidRDefault="001D39B5" w:rsidP="00CC1B2F">
            <w:pPr>
              <w:pStyle w:val="ConsultationParagraph"/>
              <w:numPr>
                <w:ilvl w:val="0"/>
                <w:numId w:val="0"/>
              </w:numPr>
              <w:spacing w:before="120" w:after="0"/>
              <w:ind w:left="1361" w:hanging="1361"/>
              <w:rPr>
                <w:ins w:id="132" w:author="Dylan Townsend" w:date="2018-09-23T20:45:00Z"/>
                <w:rStyle w:val="BookTitle"/>
              </w:rPr>
            </w:pPr>
            <w:ins w:id="133" w:author="Dylan Townsend" w:date="2018-09-23T20:45:00Z">
              <w:r w:rsidRPr="006E63D7">
                <w:rPr>
                  <w:rStyle w:val="BookTitle"/>
                </w:rPr>
                <w:t xml:space="preserve">Question </w:t>
              </w:r>
            </w:ins>
            <w:ins w:id="134" w:author="Dylan Townsend" w:date="2018-09-23T21:10:00Z">
              <w:r w:rsidR="005721F8">
                <w:rPr>
                  <w:rStyle w:val="BookTitle"/>
                </w:rPr>
                <w:t>8</w:t>
              </w:r>
            </w:ins>
            <w:ins w:id="135" w:author="Dylan Townsend" w:date="2018-09-23T20:45:00Z">
              <w:r w:rsidRPr="006E63D7">
                <w:rPr>
                  <w:rStyle w:val="BookTitle"/>
                </w:rPr>
                <w:t>:</w:t>
              </w:r>
              <w:r w:rsidRPr="006E63D7">
                <w:rPr>
                  <w:rStyle w:val="BookTitle"/>
                </w:rPr>
                <w:tab/>
              </w:r>
              <w:r>
                <w:rPr>
                  <w:rStyle w:val="BookTitle"/>
                </w:rPr>
                <w:t>D</w:t>
              </w:r>
              <w:r w:rsidRPr="0098034C">
                <w:rPr>
                  <w:rStyle w:val="BookTitle"/>
                </w:rPr>
                <w:t xml:space="preserve">o you believe there is a cost saving for network companies </w:t>
              </w:r>
              <w:proofErr w:type="gramStart"/>
              <w:r w:rsidRPr="0098034C">
                <w:rPr>
                  <w:rStyle w:val="BookTitle"/>
                </w:rPr>
                <w:t>as a result of</w:t>
              </w:r>
              <w:proofErr w:type="gramEnd"/>
              <w:r w:rsidRPr="0098034C">
                <w:rPr>
                  <w:rStyle w:val="BookTitle"/>
                </w:rPr>
                <w:t xml:space="preserve"> embedded generators</w:t>
              </w:r>
              <w:r>
                <w:rPr>
                  <w:rStyle w:val="BookTitle"/>
                </w:rPr>
                <w:t>, when connected to a demand dominated network and</w:t>
              </w:r>
              <w:r w:rsidRPr="0098034C">
                <w:rPr>
                  <w:rStyle w:val="BookTitle"/>
                </w:rPr>
                <w:t xml:space="preserve"> in </w:t>
              </w:r>
              <w:r>
                <w:rPr>
                  <w:rStyle w:val="BookTitle"/>
                </w:rPr>
                <w:t>respect of</w:t>
              </w:r>
              <w:r w:rsidRPr="0098034C">
                <w:rPr>
                  <w:rStyle w:val="BookTitle"/>
                </w:rPr>
                <w:t xml:space="preserve"> </w:t>
              </w:r>
            </w:ins>
            <w:ins w:id="136" w:author="Dylan Townsend" w:date="2018-09-23T20:46:00Z">
              <w:r>
                <w:rPr>
                  <w:rStyle w:val="BookTitle"/>
                </w:rPr>
                <w:t>Network Rates</w:t>
              </w:r>
            </w:ins>
            <w:ins w:id="137" w:author="Dylan Townsend" w:date="2018-09-23T20:45:00Z">
              <w:r>
                <w:rPr>
                  <w:rStyle w:val="BookTitle"/>
                </w:rPr>
                <w:t xml:space="preserve">, which is </w:t>
              </w:r>
              <w:r w:rsidRPr="00E47E92">
                <w:rPr>
                  <w:rStyle w:val="BookTitle"/>
                </w:rPr>
                <w:t xml:space="preserve">not currently reflective </w:t>
              </w:r>
              <w:r>
                <w:rPr>
                  <w:rStyle w:val="BookTitle"/>
                </w:rPr>
                <w:t>in EDCM embedded generation tariffs?</w:t>
              </w:r>
            </w:ins>
          </w:p>
        </w:tc>
      </w:tr>
    </w:tbl>
    <w:p w14:paraId="66A2E877" w14:textId="77777777" w:rsidR="001D39B5" w:rsidRDefault="001D39B5" w:rsidP="00CA5809">
      <w:pPr>
        <w:pStyle w:val="ConsultationParagraph"/>
        <w:numPr>
          <w:ilvl w:val="0"/>
          <w:numId w:val="0"/>
        </w:numPr>
        <w:ind w:left="576"/>
      </w:pPr>
    </w:p>
    <w:tbl>
      <w:tblPr>
        <w:tblStyle w:val="TableGrid"/>
        <w:tblW w:w="5000" w:type="pct"/>
        <w:tblLook w:val="04A0" w:firstRow="1" w:lastRow="0" w:firstColumn="1" w:lastColumn="0" w:noHBand="0" w:noVBand="1"/>
      </w:tblPr>
      <w:tblGrid>
        <w:gridCol w:w="9962"/>
      </w:tblGrid>
      <w:tr w:rsidR="001F2F04" w14:paraId="37F75700" w14:textId="77777777" w:rsidTr="004B54CE">
        <w:tc>
          <w:tcPr>
            <w:tcW w:w="5000" w:type="pct"/>
          </w:tcPr>
          <w:p w14:paraId="41CB8698" w14:textId="32A1EE68"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lastRenderedPageBreak/>
              <w:t xml:space="preserve">Question </w:t>
            </w:r>
            <w:del w:id="138" w:author="Dylan Townsend" w:date="2018-09-23T21:10:00Z">
              <w:r w:rsidDel="005721F8">
                <w:rPr>
                  <w:rStyle w:val="BookTitle"/>
                </w:rPr>
                <w:delText>5</w:delText>
              </w:r>
            </w:del>
            <w:ins w:id="139" w:author="Dylan Townsend" w:date="2018-09-23T21:10:00Z">
              <w:r w:rsidR="005721F8">
                <w:rPr>
                  <w:rStyle w:val="BookTitle"/>
                </w:rPr>
                <w:t>9</w:t>
              </w:r>
            </w:ins>
            <w:r w:rsidRPr="006E63D7">
              <w:rPr>
                <w:rStyle w:val="BookTitle"/>
              </w:rPr>
              <w:t>:</w:t>
            </w:r>
            <w:r w:rsidRPr="006E63D7">
              <w:rPr>
                <w:rStyle w:val="BookTitle"/>
              </w:rPr>
              <w:tab/>
            </w:r>
            <w:r w:rsidRPr="001F2F04">
              <w:rPr>
                <w:rStyle w:val="BookTitle"/>
              </w:rPr>
              <w:t>Do you agree with the proposed application to adopt a Charge 1 element to credits associated with Network Rates? Please provide rationale.</w:t>
            </w:r>
          </w:p>
        </w:tc>
      </w:tr>
    </w:tbl>
    <w:p w14:paraId="431940D1" w14:textId="7836F793" w:rsidR="00467C35" w:rsidRPr="00C572F5" w:rsidRDefault="00467C35" w:rsidP="00467C35">
      <w:pPr>
        <w:pStyle w:val="Heading5"/>
        <w:rPr>
          <w:ins w:id="140" w:author="Dylan Townsend" w:date="2018-08-21T12:02:00Z"/>
        </w:rPr>
      </w:pPr>
      <w:ins w:id="141" w:author="Dylan Townsend" w:date="2018-08-21T12:02:00Z">
        <w:r>
          <w:t>Generation Dominated Areas</w:t>
        </w:r>
      </w:ins>
    </w:p>
    <w:p w14:paraId="1F0E104D" w14:textId="399B8665" w:rsidR="00467C35" w:rsidRDefault="00467C35" w:rsidP="00467C35">
      <w:pPr>
        <w:pStyle w:val="ConsultationParagraph"/>
        <w:rPr>
          <w:ins w:id="142" w:author="Dylan Townsend" w:date="2018-08-21T12:02:00Z"/>
        </w:rPr>
      </w:pPr>
      <w:ins w:id="143" w:author="Dylan Townsend" w:date="2018-08-21T12:02:00Z">
        <w:r w:rsidRPr="00467C35">
          <w:t xml:space="preserve">The </w:t>
        </w:r>
        <w:r>
          <w:t>W</w:t>
        </w:r>
        <w:r w:rsidRPr="00467C35">
          <w:t xml:space="preserve">orking </w:t>
        </w:r>
        <w:r>
          <w:t>G</w:t>
        </w:r>
        <w:r w:rsidRPr="00467C35">
          <w:t xml:space="preserve">roup acknowledge that in certain circumstances an embedded generator will drive </w:t>
        </w:r>
      </w:ins>
      <w:ins w:id="144" w:author="Dylan Townsend" w:date="2018-08-21T12:04:00Z">
        <w:r>
          <w:t xml:space="preserve">DNO </w:t>
        </w:r>
      </w:ins>
      <w:ins w:id="145" w:author="Dylan Townsend" w:date="2018-08-21T12:02:00Z">
        <w:r w:rsidRPr="00467C35">
          <w:t>costs</w:t>
        </w:r>
      </w:ins>
      <w:ins w:id="146" w:author="Dylan Townsend" w:date="2018-08-21T12:06:00Z">
        <w:r>
          <w:t>, h</w:t>
        </w:r>
      </w:ins>
      <w:ins w:id="147" w:author="Dylan Townsend" w:date="2018-08-21T12:07:00Z">
        <w:r>
          <w:t>owever,</w:t>
        </w:r>
      </w:ins>
      <w:ins w:id="148" w:author="Dylan Townsend" w:date="2018-08-21T12:03:00Z">
        <w:r>
          <w:t xml:space="preserve"> </w:t>
        </w:r>
      </w:ins>
      <w:ins w:id="149" w:author="Dylan Townsend" w:date="2018-08-21T12:05:00Z">
        <w:r>
          <w:t xml:space="preserve">generation dominated areas is outside of the scope of this CP. </w:t>
        </w:r>
      </w:ins>
    </w:p>
    <w:p w14:paraId="28D19E5D" w14:textId="5A99C0FB" w:rsidR="00C777D5" w:rsidRPr="00C572F5" w:rsidDel="00E47E92" w:rsidRDefault="00C777D5" w:rsidP="00BA3060">
      <w:pPr>
        <w:pStyle w:val="Heading5"/>
        <w:rPr>
          <w:del w:id="150" w:author="Dylan Townsend" w:date="2018-08-21T12:56:00Z"/>
        </w:rPr>
      </w:pPr>
      <w:del w:id="151" w:author="Dylan Townsend" w:date="2018-08-21T12:56:00Z">
        <w:r w:rsidDel="00E47E92">
          <w:delText>Price Control</w:delText>
        </w:r>
      </w:del>
    </w:p>
    <w:p w14:paraId="0CDA95B5" w14:textId="70FAA203" w:rsidR="00C777D5" w:rsidDel="00E47E92" w:rsidRDefault="00C777D5" w:rsidP="001F2F04">
      <w:pPr>
        <w:pStyle w:val="ConsultationParagraph"/>
        <w:rPr>
          <w:del w:id="152" w:author="Dylan Townsend" w:date="2018-08-21T12:56:00Z"/>
        </w:rPr>
      </w:pPr>
      <w:del w:id="153" w:author="Dylan Townsend" w:date="2018-08-21T12:56:00Z">
        <w:r w:rsidDel="00E47E92">
          <w:delText>The Working Group is seeking views as to the impact on the DNO Price Control that such credits would have and whether eligible embedded generators provide a genuine reduction of costs which would result in a reduction in demand revenue.</w:delText>
        </w:r>
      </w:del>
    </w:p>
    <w:tbl>
      <w:tblPr>
        <w:tblStyle w:val="TableGrid"/>
        <w:tblW w:w="5000" w:type="pct"/>
        <w:tblLook w:val="04A0" w:firstRow="1" w:lastRow="0" w:firstColumn="1" w:lastColumn="0" w:noHBand="0" w:noVBand="1"/>
      </w:tblPr>
      <w:tblGrid>
        <w:gridCol w:w="9962"/>
      </w:tblGrid>
      <w:tr w:rsidR="001F2F04" w:rsidDel="00E47E92" w14:paraId="2CCB5380" w14:textId="4A0E3181" w:rsidTr="004B54CE">
        <w:trPr>
          <w:del w:id="154" w:author="Dylan Townsend" w:date="2018-08-21T12:56:00Z"/>
        </w:trPr>
        <w:tc>
          <w:tcPr>
            <w:tcW w:w="5000" w:type="pct"/>
          </w:tcPr>
          <w:p w14:paraId="350570F6" w14:textId="442B3E9F" w:rsidR="001F2F04" w:rsidRPr="006E63D7" w:rsidDel="00E47E92" w:rsidRDefault="001F2F04" w:rsidP="00C535F6">
            <w:pPr>
              <w:pStyle w:val="ConsultationParagraph"/>
              <w:numPr>
                <w:ilvl w:val="0"/>
                <w:numId w:val="0"/>
              </w:numPr>
              <w:spacing w:before="120" w:after="0"/>
              <w:ind w:left="1361" w:hanging="1361"/>
              <w:rPr>
                <w:del w:id="155" w:author="Dylan Townsend" w:date="2018-08-21T12:56:00Z"/>
                <w:rStyle w:val="BookTitle"/>
              </w:rPr>
            </w:pPr>
            <w:del w:id="156" w:author="Dylan Townsend" w:date="2018-08-21T12:56:00Z">
              <w:r w:rsidRPr="006E63D7" w:rsidDel="00E47E92">
                <w:rPr>
                  <w:rStyle w:val="BookTitle"/>
                </w:rPr>
                <w:delText xml:space="preserve">Question </w:delText>
              </w:r>
              <w:r w:rsidDel="00E47E92">
                <w:rPr>
                  <w:rStyle w:val="BookTitle"/>
                </w:rPr>
                <w:delText>6</w:delText>
              </w:r>
              <w:r w:rsidRPr="006E63D7" w:rsidDel="00E47E92">
                <w:rPr>
                  <w:rStyle w:val="BookTitle"/>
                </w:rPr>
                <w:delText>:</w:delText>
              </w:r>
              <w:r w:rsidRPr="006E63D7" w:rsidDel="00E47E92">
                <w:rPr>
                  <w:rStyle w:val="BookTitle"/>
                </w:rPr>
                <w:tab/>
              </w:r>
              <w:r w:rsidRPr="001F2F04" w:rsidDel="00E47E92">
                <w:rPr>
                  <w:rStyle w:val="BookTitle"/>
                </w:rPr>
                <w:delText>What impact will this change have on the DNO price control? Please provide your rationale</w:delText>
              </w:r>
              <w:r w:rsidR="00EF388E" w:rsidDel="00E47E92">
                <w:rPr>
                  <w:rStyle w:val="BookTitle"/>
                </w:rPr>
                <w:delText>.</w:delText>
              </w:r>
            </w:del>
          </w:p>
        </w:tc>
      </w:tr>
    </w:tbl>
    <w:p w14:paraId="219D70FD" w14:textId="77777777" w:rsidR="008B014C" w:rsidRPr="008B014C" w:rsidRDefault="00F811FC" w:rsidP="00EF388E">
      <w:pPr>
        <w:pStyle w:val="Heading02"/>
      </w:pPr>
      <w:bookmarkStart w:id="157" w:name="_Toc520222718"/>
      <w:r>
        <w:t xml:space="preserve">Solution and </w:t>
      </w:r>
      <w:r w:rsidR="00F97791" w:rsidRPr="00EB32BB">
        <w:t>Legal Text</w:t>
      </w:r>
      <w:bookmarkEnd w:id="157"/>
    </w:p>
    <w:p w14:paraId="47EFCFB3" w14:textId="77777777" w:rsidR="005700D9" w:rsidRDefault="00DB5750" w:rsidP="00EF388E">
      <w:pPr>
        <w:pStyle w:val="ConsultationParagraph"/>
      </w:pPr>
      <w:r>
        <w:t>A new sub section in both Schedule 17 and 18 is created entitled “6b – Generation Credits”</w:t>
      </w:r>
      <w:r w:rsidR="005700D9">
        <w:t>.</w:t>
      </w:r>
    </w:p>
    <w:p w14:paraId="13155C08" w14:textId="7E6D5599" w:rsidR="002A7ED6" w:rsidRDefault="005700D9" w:rsidP="00EF388E">
      <w:pPr>
        <w:pStyle w:val="ConsultationParagraph"/>
      </w:pPr>
      <w:r>
        <w:t>A new paragraph is introduced that contains the formula for the super red export rate (Charge 1)</w:t>
      </w:r>
      <w:r w:rsidR="002A7ED6">
        <w:t xml:space="preserve">. This being the </w:t>
      </w:r>
      <w:r>
        <w:t>sum of the credit covering</w:t>
      </w:r>
      <w:r w:rsidR="002A7ED6">
        <w:t>:</w:t>
      </w:r>
    </w:p>
    <w:p w14:paraId="6BE6777D" w14:textId="0366002F" w:rsidR="002A7ED6" w:rsidRDefault="005700D9" w:rsidP="000E2BB1">
      <w:pPr>
        <w:pStyle w:val="BULLET"/>
      </w:pPr>
      <w:r>
        <w:t xml:space="preserve">the current </w:t>
      </w:r>
      <w:r w:rsidR="002A7ED6">
        <w:t>credit</w:t>
      </w:r>
      <w:r>
        <w:t xml:space="preserve"> on transmission exit charges, </w:t>
      </w:r>
    </w:p>
    <w:p w14:paraId="578C9654" w14:textId="77777777" w:rsidR="002A7ED6" w:rsidRDefault="005700D9" w:rsidP="000E2BB1">
      <w:pPr>
        <w:pStyle w:val="BULLET"/>
      </w:pPr>
      <w:r>
        <w:t>the cre</w:t>
      </w:r>
      <w:r w:rsidR="002A7ED6">
        <w:t>d</w:t>
      </w:r>
      <w:r>
        <w:t xml:space="preserve">it being driven from direct costs, indirect costs and network rates and </w:t>
      </w:r>
    </w:p>
    <w:p w14:paraId="317D9999" w14:textId="299A938A" w:rsidR="002A7ED6" w:rsidRDefault="005700D9" w:rsidP="000E2BB1">
      <w:pPr>
        <w:pStyle w:val="BULLET"/>
      </w:pPr>
      <w:r>
        <w:t xml:space="preserve">the new credit being applied to transmission exit charges. </w:t>
      </w:r>
    </w:p>
    <w:p w14:paraId="1009E924" w14:textId="68AADD8B" w:rsidR="002A7ED6" w:rsidRDefault="002A7ED6" w:rsidP="00EF388E">
      <w:pPr>
        <w:pStyle w:val="ConsultationParagraph"/>
      </w:pPr>
      <w:r>
        <w:t>Separate paragraphs are created for the three elements that make up the Charge 1 credit and these also contain a formula to calculate that element of the credit.</w:t>
      </w:r>
    </w:p>
    <w:p w14:paraId="7E020AF6" w14:textId="66B0EA54" w:rsidR="002A7ED6" w:rsidRDefault="002A7ED6" w:rsidP="00EF388E">
      <w:pPr>
        <w:pStyle w:val="ConsultationParagraph"/>
      </w:pPr>
      <w:r>
        <w:t>In all instances the credit is only available for eligible embedded generators.</w:t>
      </w:r>
    </w:p>
    <w:p w14:paraId="0B440E0B" w14:textId="073530F5" w:rsidR="00BF5B0A" w:rsidRDefault="00355D02" w:rsidP="00EF388E">
      <w:pPr>
        <w:pStyle w:val="ConsultationParagraph"/>
      </w:pPr>
      <w:r>
        <w:t xml:space="preserve">The legal text </w:t>
      </w:r>
      <w:r w:rsidR="00054988">
        <w:t>can be found as Attachment X</w:t>
      </w:r>
      <w:r w:rsidR="002A7ED6">
        <w:t>.</w:t>
      </w:r>
    </w:p>
    <w:tbl>
      <w:tblPr>
        <w:tblStyle w:val="TableGrid"/>
        <w:tblW w:w="5000" w:type="pct"/>
        <w:tblLook w:val="04A0" w:firstRow="1" w:lastRow="0" w:firstColumn="1" w:lastColumn="0" w:noHBand="0" w:noVBand="1"/>
      </w:tblPr>
      <w:tblGrid>
        <w:gridCol w:w="9962"/>
      </w:tblGrid>
      <w:tr w:rsidR="00EF388E" w14:paraId="3478BB16" w14:textId="77777777" w:rsidTr="00C535F6">
        <w:tc>
          <w:tcPr>
            <w:tcW w:w="5000" w:type="pct"/>
          </w:tcPr>
          <w:p w14:paraId="05309960" w14:textId="0E4D6981" w:rsidR="00EF388E" w:rsidRPr="006E63D7" w:rsidRDefault="00EF388E" w:rsidP="00C535F6">
            <w:pPr>
              <w:pStyle w:val="ConsultationParagraph"/>
              <w:numPr>
                <w:ilvl w:val="0"/>
                <w:numId w:val="0"/>
              </w:numPr>
              <w:spacing w:before="120" w:after="0"/>
              <w:ind w:left="1361" w:hanging="1361"/>
              <w:rPr>
                <w:rStyle w:val="BookTitle"/>
              </w:rPr>
            </w:pPr>
            <w:r w:rsidRPr="006E63D7">
              <w:rPr>
                <w:rStyle w:val="BookTitle"/>
              </w:rPr>
              <w:t xml:space="preserve">Question </w:t>
            </w:r>
            <w:ins w:id="158" w:author="Dylan Townsend" w:date="2018-09-23T21:10:00Z">
              <w:r w:rsidR="005721F8">
                <w:rPr>
                  <w:rStyle w:val="BookTitle"/>
                </w:rPr>
                <w:t>10</w:t>
              </w:r>
            </w:ins>
            <w:del w:id="159" w:author="Dylan Townsend" w:date="2018-09-23T21:10:00Z">
              <w:r w:rsidR="000E2BB1" w:rsidDel="005721F8">
                <w:rPr>
                  <w:rStyle w:val="BookTitle"/>
                </w:rPr>
                <w:delText>7</w:delText>
              </w:r>
            </w:del>
            <w:r w:rsidRPr="006E63D7">
              <w:rPr>
                <w:rStyle w:val="BookTitle"/>
              </w:rPr>
              <w:t>:</w:t>
            </w:r>
            <w:r w:rsidRPr="006E63D7">
              <w:rPr>
                <w:rStyle w:val="BookTitle"/>
              </w:rPr>
              <w:tab/>
            </w:r>
            <w:r>
              <w:rPr>
                <w:rStyle w:val="BookTitle"/>
              </w:rPr>
              <w:t>D</w:t>
            </w:r>
            <w:r w:rsidRPr="00EF388E">
              <w:rPr>
                <w:rStyle w:val="BookTitle"/>
              </w:rPr>
              <w:t>o you have any comments on the legal text?</w:t>
            </w:r>
          </w:p>
        </w:tc>
      </w:tr>
    </w:tbl>
    <w:p w14:paraId="1BFABFFD" w14:textId="7DA40088" w:rsidR="00CA5809" w:rsidRDefault="00CA5809"/>
    <w:p w14:paraId="17B56761" w14:textId="254BC563" w:rsidR="00CA5809" w:rsidRDefault="00CA5809"/>
    <w:p w14:paraId="66E035F0" w14:textId="42822343" w:rsidR="00CA5809" w:rsidRDefault="00CA5809"/>
    <w:p w14:paraId="158F8A79" w14:textId="3EC00239" w:rsidR="00CA5809" w:rsidRDefault="00CA5809"/>
    <w:p w14:paraId="67221C5F" w14:textId="22A75649" w:rsidR="00CA5809" w:rsidRDefault="00CA5809"/>
    <w:p w14:paraId="08A5E5F8" w14:textId="5F741E74" w:rsidR="00CA5809" w:rsidRDefault="00CA5809"/>
    <w:p w14:paraId="04C12D4C" w14:textId="01F37855" w:rsidR="00CA5809" w:rsidRDefault="00CA5809"/>
    <w:p w14:paraId="745BFF6F" w14:textId="77777777" w:rsidR="00CA5809" w:rsidRDefault="00CA5809"/>
    <w:p w14:paraId="5EEF735B" w14:textId="77777777" w:rsidR="00B52063" w:rsidRPr="00EB32BB" w:rsidRDefault="00B52063" w:rsidP="00F3440E">
      <w:pPr>
        <w:pStyle w:val="Heading02"/>
      </w:pPr>
      <w:bookmarkStart w:id="160" w:name="_Toc453107801"/>
      <w:bookmarkStart w:id="161" w:name="_Toc520222719"/>
      <w:r w:rsidRPr="00EB32BB">
        <w:lastRenderedPageBreak/>
        <w:t>Relevant Objectives</w:t>
      </w:r>
      <w:bookmarkEnd w:id="27"/>
      <w:bookmarkEnd w:id="160"/>
      <w:bookmarkEnd w:id="161"/>
    </w:p>
    <w:p w14:paraId="2329641E" w14:textId="77777777" w:rsidR="002733C1" w:rsidRPr="000E2BB1" w:rsidRDefault="002733C1" w:rsidP="002733C1">
      <w:pPr>
        <w:pStyle w:val="Heading2"/>
        <w:spacing w:before="240" w:after="60" w:line="360" w:lineRule="auto"/>
        <w:rPr>
          <w:b/>
          <w:iCs w:val="0"/>
          <w:sz w:val="24"/>
        </w:rPr>
      </w:pPr>
      <w:r w:rsidRPr="000E2BB1">
        <w:rPr>
          <w:b/>
          <w:iCs w:val="0"/>
          <w:sz w:val="24"/>
        </w:rPr>
        <w:t xml:space="preserve">Assessment Against the DCUSA Objectives </w:t>
      </w:r>
    </w:p>
    <w:p w14:paraId="05F2A89F" w14:textId="1996DD27" w:rsidR="00F811FC" w:rsidRDefault="00F811FC" w:rsidP="001F2F04">
      <w:pPr>
        <w:pStyle w:val="ConsultationParagraph"/>
      </w:pPr>
      <w:r w:rsidRPr="002733C1">
        <w:t xml:space="preserve">The </w:t>
      </w:r>
      <w:r>
        <w:t>Proposer</w:t>
      </w:r>
      <w:r w:rsidRPr="002733C1">
        <w:t xml:space="preserve"> considers tha</w:t>
      </w:r>
      <w:r>
        <w:t>t the following DCUSA Objective</w:t>
      </w:r>
      <w:r w:rsidR="007C00F3">
        <w:t>s</w:t>
      </w:r>
      <w:r>
        <w:t xml:space="preserve"> </w:t>
      </w:r>
      <w:r w:rsidR="00BF5B0A">
        <w:t xml:space="preserve">are </w:t>
      </w:r>
      <w:r>
        <w:t>better facilitated by DCP 287.</w:t>
      </w:r>
    </w:p>
    <w:tbl>
      <w:tblPr>
        <w:tblStyle w:val="TableGrid8"/>
        <w:tblW w:w="5000" w:type="pct"/>
        <w:jc w:val="center"/>
        <w:tblLook w:val="01E0" w:firstRow="1" w:lastRow="1" w:firstColumn="1" w:lastColumn="1" w:noHBand="0" w:noVBand="0"/>
      </w:tblPr>
      <w:tblGrid>
        <w:gridCol w:w="8472"/>
        <w:gridCol w:w="1490"/>
      </w:tblGrid>
      <w:tr w:rsidR="008A4F04" w:rsidRPr="00027B6F" w14:paraId="0BC7F649" w14:textId="77777777" w:rsidTr="00C535F6">
        <w:trPr>
          <w:cnfStyle w:val="100000000000" w:firstRow="1" w:lastRow="0" w:firstColumn="0" w:lastColumn="0" w:oddVBand="0" w:evenVBand="0" w:oddHBand="0" w:evenHBand="0" w:firstRowFirstColumn="0" w:firstRowLastColumn="0" w:lastRowFirstColumn="0" w:lastRowLastColumn="0"/>
          <w:trHeight w:hRule="exact" w:val="567"/>
          <w:jc w:val="center"/>
        </w:trPr>
        <w:tc>
          <w:tcPr>
            <w:cnfStyle w:val="000100000000" w:firstRow="0" w:lastRow="0" w:firstColumn="0" w:lastColumn="1" w:oddVBand="0" w:evenVBand="0" w:oddHBand="0" w:evenHBand="0" w:firstRowFirstColumn="0" w:firstRowLastColumn="0" w:lastRowFirstColumn="0" w:lastRowLastColumn="0"/>
            <w:tcW w:w="5000" w:type="pct"/>
            <w:gridSpan w:val="2"/>
            <w:shd w:val="clear" w:color="auto" w:fill="008576"/>
            <w:vAlign w:val="center"/>
          </w:tcPr>
          <w:p w14:paraId="493B8772" w14:textId="77777777" w:rsidR="008A4F04" w:rsidRPr="000E2BB1" w:rsidRDefault="008A4F04" w:rsidP="000E2BB1">
            <w:pPr>
              <w:ind w:left="113"/>
              <w:rPr>
                <w:rFonts w:ascii="Arial" w:hAnsi="Arial" w:cs="Arial"/>
              </w:rPr>
            </w:pPr>
            <w:bookmarkStart w:id="162" w:name="_Hlk503271929"/>
            <w:r w:rsidRPr="000E2BB1">
              <w:rPr>
                <w:rFonts w:ascii="Arial" w:hAnsi="Arial" w:cs="Arial"/>
              </w:rPr>
              <w:t>Impact of the Change Proposal on the Relevant Objectives:</w:t>
            </w:r>
          </w:p>
        </w:tc>
      </w:tr>
      <w:tr w:rsidR="008A4F04" w:rsidRPr="00027B6F" w14:paraId="6D5E4C1F" w14:textId="77777777" w:rsidTr="00C535F6">
        <w:trPr>
          <w:trHeight w:val="397"/>
          <w:jc w:val="center"/>
        </w:trPr>
        <w:tc>
          <w:tcPr>
            <w:tcW w:w="4252" w:type="pct"/>
            <w:vAlign w:val="center"/>
          </w:tcPr>
          <w:p w14:paraId="11400824" w14:textId="77777777" w:rsidR="008A4F04" w:rsidRPr="000E2BB1" w:rsidRDefault="008A4F04" w:rsidP="000E2BB1">
            <w:pPr>
              <w:ind w:left="113" w:right="113"/>
              <w:rPr>
                <w:rFonts w:ascii="Arial" w:hAnsi="Arial" w:cs="Arial"/>
                <w:b/>
              </w:rPr>
            </w:pPr>
            <w:r w:rsidRPr="000E2BB1">
              <w:rPr>
                <w:rFonts w:ascii="Arial" w:hAnsi="Arial" w:cs="Arial"/>
                <w:b/>
              </w:rPr>
              <w:t>Relevant Objective</w:t>
            </w:r>
          </w:p>
        </w:tc>
        <w:tc>
          <w:tcPr>
            <w:cnfStyle w:val="000100000000" w:firstRow="0" w:lastRow="0" w:firstColumn="0" w:lastColumn="1" w:oddVBand="0" w:evenVBand="0" w:oddHBand="0" w:evenHBand="0" w:firstRowFirstColumn="0" w:firstRowLastColumn="0" w:lastRowFirstColumn="0" w:lastRowLastColumn="0"/>
            <w:tcW w:w="748" w:type="pct"/>
            <w:vAlign w:val="center"/>
          </w:tcPr>
          <w:p w14:paraId="60851AB4" w14:textId="27D025DB" w:rsidR="008A4F04" w:rsidRPr="000E2BB1" w:rsidRDefault="008A4F04" w:rsidP="000E2BB1">
            <w:pPr>
              <w:ind w:left="113" w:right="113"/>
              <w:rPr>
                <w:rFonts w:ascii="Arial" w:hAnsi="Arial" w:cs="Arial"/>
              </w:rPr>
            </w:pPr>
            <w:r w:rsidRPr="000E2BB1">
              <w:rPr>
                <w:rFonts w:ascii="Arial" w:hAnsi="Arial" w:cs="Arial"/>
              </w:rPr>
              <w:t xml:space="preserve">Identified </w:t>
            </w:r>
            <w:r w:rsidR="000E2BB1">
              <w:rPr>
                <w:rFonts w:ascii="Arial" w:hAnsi="Arial" w:cs="Arial"/>
              </w:rPr>
              <w:t>I</w:t>
            </w:r>
            <w:r w:rsidRPr="000E2BB1">
              <w:rPr>
                <w:rFonts w:ascii="Arial" w:hAnsi="Arial" w:cs="Arial"/>
              </w:rPr>
              <w:t>mpact</w:t>
            </w:r>
          </w:p>
        </w:tc>
      </w:tr>
      <w:tr w:rsidR="00E7018D" w:rsidRPr="00027B6F" w14:paraId="5F6C7D1A" w14:textId="77777777" w:rsidTr="00C535F6">
        <w:trPr>
          <w:trHeight w:val="397"/>
          <w:jc w:val="center"/>
        </w:trPr>
        <w:tc>
          <w:tcPr>
            <w:tcW w:w="4252" w:type="pct"/>
          </w:tcPr>
          <w:p w14:paraId="0DE1701D" w14:textId="46166862" w:rsidR="00E7018D" w:rsidRPr="00BA3060" w:rsidRDefault="002A7ED6" w:rsidP="00BA3060">
            <w:pPr>
              <w:spacing w:before="120" w:after="120" w:line="360" w:lineRule="auto"/>
              <w:rPr>
                <w:rFonts w:ascii="Arial" w:hAnsi="Arial" w:cs="Arial"/>
                <w:sz w:val="20"/>
              </w:rPr>
            </w:pPr>
            <w:r w:rsidRPr="00BA3060">
              <w:rPr>
                <w:rFonts w:ascii="Arial" w:hAnsi="Arial" w:cs="Arial"/>
                <w:sz w:val="20"/>
              </w:rPr>
              <w:t xml:space="preserve">Charging Objective One - </w:t>
            </w:r>
            <w:r w:rsidRPr="00BA3060">
              <w:rPr>
                <w:rFonts w:ascii="Arial" w:hAnsi="Arial" w:cs="Arial"/>
                <w:noProof/>
                <w:sz w:val="20"/>
              </w:rPr>
              <w:t>that compliance by each DNO Party with the Charging Methodologies facilitates the discharge by the DNO Party of the obligations imposed on it under the Act and by its Distribution Licence</w:t>
            </w:r>
          </w:p>
        </w:tc>
        <w:tc>
          <w:tcPr>
            <w:cnfStyle w:val="000100000000" w:firstRow="0" w:lastRow="0" w:firstColumn="0" w:lastColumn="1" w:oddVBand="0" w:evenVBand="0" w:oddHBand="0" w:evenHBand="0" w:firstRowFirstColumn="0" w:firstRowLastColumn="0" w:lastRowFirstColumn="0" w:lastRowLastColumn="0"/>
            <w:tcW w:w="748" w:type="pct"/>
          </w:tcPr>
          <w:p w14:paraId="1C96C767" w14:textId="6CAF8978" w:rsidR="00E7018D" w:rsidRPr="00BA3060" w:rsidRDefault="002A7ED6" w:rsidP="00BA3060">
            <w:pPr>
              <w:spacing w:before="120" w:after="120" w:line="360" w:lineRule="auto"/>
              <w:rPr>
                <w:rFonts w:ascii="Arial" w:hAnsi="Arial" w:cs="Arial"/>
                <w:b w:val="0"/>
                <w:sz w:val="20"/>
              </w:rPr>
            </w:pPr>
            <w:r w:rsidRPr="00BA3060">
              <w:rPr>
                <w:rFonts w:ascii="Arial" w:hAnsi="Arial" w:cs="Arial"/>
                <w:b w:val="0"/>
                <w:sz w:val="20"/>
              </w:rPr>
              <w:t>Neutral</w:t>
            </w:r>
          </w:p>
        </w:tc>
      </w:tr>
      <w:tr w:rsidR="00BF5B0A" w:rsidRPr="00027B6F" w14:paraId="0B939FF2" w14:textId="77777777" w:rsidTr="00C535F6">
        <w:trPr>
          <w:trHeight w:val="397"/>
          <w:jc w:val="center"/>
        </w:trPr>
        <w:tc>
          <w:tcPr>
            <w:tcW w:w="4252" w:type="pct"/>
          </w:tcPr>
          <w:p w14:paraId="481CDAE5" w14:textId="1AC6C230" w:rsidR="00BF5B0A" w:rsidRPr="00BA3060" w:rsidRDefault="00BF5B0A" w:rsidP="00BA3060">
            <w:pPr>
              <w:spacing w:before="120" w:after="120" w:line="360" w:lineRule="auto"/>
              <w:rPr>
                <w:rFonts w:ascii="Arial" w:hAnsi="Arial" w:cs="Arial"/>
                <w:noProof/>
                <w:sz w:val="20"/>
              </w:rPr>
            </w:pPr>
            <w:r w:rsidRPr="00BA3060">
              <w:rPr>
                <w:rFonts w:ascii="Arial" w:hAnsi="Arial" w:cs="Arial"/>
                <w:noProof/>
                <w:sz w:val="20"/>
              </w:rPr>
              <w:t>Charging Objective Two -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cnfStyle w:val="000100000000" w:firstRow="0" w:lastRow="0" w:firstColumn="0" w:lastColumn="1" w:oddVBand="0" w:evenVBand="0" w:oddHBand="0" w:evenHBand="0" w:firstRowFirstColumn="0" w:firstRowLastColumn="0" w:lastRowFirstColumn="0" w:lastRowLastColumn="0"/>
            <w:tcW w:w="748" w:type="pct"/>
          </w:tcPr>
          <w:p w14:paraId="16065265" w14:textId="77777777" w:rsidR="00BF5B0A" w:rsidRPr="00BA3060" w:rsidRDefault="00BF5B0A" w:rsidP="00BA3060">
            <w:pPr>
              <w:spacing w:before="120" w:after="120" w:line="360" w:lineRule="auto"/>
              <w:rPr>
                <w:rFonts w:ascii="Arial" w:hAnsi="Arial" w:cs="Arial"/>
                <w:b w:val="0"/>
                <w:sz w:val="20"/>
              </w:rPr>
            </w:pPr>
            <w:r w:rsidRPr="00BA3060">
              <w:rPr>
                <w:rFonts w:ascii="Arial" w:hAnsi="Arial" w:cs="Arial"/>
                <w:b w:val="0"/>
                <w:sz w:val="20"/>
              </w:rPr>
              <w:t>Positive</w:t>
            </w:r>
          </w:p>
        </w:tc>
      </w:tr>
      <w:bookmarkEnd w:id="162"/>
      <w:tr w:rsidR="008A4F04" w:rsidRPr="00027B6F" w14:paraId="635FCA98" w14:textId="77777777" w:rsidTr="00C535F6">
        <w:trPr>
          <w:trHeight w:val="397"/>
          <w:jc w:val="center"/>
        </w:trPr>
        <w:tc>
          <w:tcPr>
            <w:tcW w:w="4252" w:type="pct"/>
          </w:tcPr>
          <w:p w14:paraId="3D48854A" w14:textId="77777777" w:rsidR="008A4F04" w:rsidRPr="00BA3060" w:rsidRDefault="008A4F04" w:rsidP="00BA3060">
            <w:pPr>
              <w:spacing w:before="120" w:after="120" w:line="360" w:lineRule="auto"/>
              <w:rPr>
                <w:rFonts w:ascii="Arial" w:hAnsi="Arial" w:cs="Arial"/>
                <w:noProof/>
                <w:sz w:val="20"/>
              </w:rPr>
            </w:pPr>
            <w:r w:rsidRPr="00BA3060">
              <w:rPr>
                <w:rFonts w:ascii="Arial" w:hAnsi="Arial" w:cs="Arial"/>
                <w:noProof/>
                <w:sz w:val="20"/>
              </w:rPr>
              <w:t>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cnfStyle w:val="000100000000" w:firstRow="0" w:lastRow="0" w:firstColumn="0" w:lastColumn="1" w:oddVBand="0" w:evenVBand="0" w:oddHBand="0" w:evenHBand="0" w:firstRowFirstColumn="0" w:firstRowLastColumn="0" w:lastRowFirstColumn="0" w:lastRowLastColumn="0"/>
            <w:tcW w:w="748" w:type="pct"/>
          </w:tcPr>
          <w:p w14:paraId="222E4027" w14:textId="77777777" w:rsidR="008A4F04" w:rsidRPr="00BA3060" w:rsidRDefault="008A4F04" w:rsidP="00BA3060">
            <w:pPr>
              <w:spacing w:before="120" w:after="120" w:line="360" w:lineRule="auto"/>
              <w:rPr>
                <w:rFonts w:ascii="Arial" w:hAnsi="Arial" w:cs="Arial"/>
                <w:b w:val="0"/>
                <w:sz w:val="20"/>
              </w:rPr>
            </w:pPr>
            <w:r w:rsidRPr="00BA3060">
              <w:rPr>
                <w:rFonts w:ascii="Arial" w:hAnsi="Arial" w:cs="Arial"/>
                <w:b w:val="0"/>
                <w:sz w:val="20"/>
              </w:rPr>
              <w:t>Positive</w:t>
            </w:r>
          </w:p>
        </w:tc>
      </w:tr>
      <w:tr w:rsidR="00E7018D" w:rsidRPr="00027B6F" w14:paraId="38E93C4A" w14:textId="77777777" w:rsidTr="00C535F6">
        <w:trPr>
          <w:trHeight w:val="397"/>
          <w:jc w:val="center"/>
        </w:trPr>
        <w:tc>
          <w:tcPr>
            <w:tcW w:w="4252" w:type="pct"/>
          </w:tcPr>
          <w:p w14:paraId="717A27C8" w14:textId="5147BC9D" w:rsidR="00E7018D" w:rsidRPr="00BA3060" w:rsidRDefault="002A7ED6" w:rsidP="00BA3060">
            <w:pPr>
              <w:spacing w:before="120" w:after="120" w:line="360" w:lineRule="auto"/>
              <w:rPr>
                <w:rFonts w:ascii="Arial" w:hAnsi="Arial" w:cs="Arial"/>
                <w:noProof/>
                <w:sz w:val="20"/>
              </w:rPr>
            </w:pPr>
            <w:r w:rsidRPr="00BA3060">
              <w:rPr>
                <w:rFonts w:ascii="Arial" w:hAnsi="Arial" w:cs="Arial"/>
                <w:noProof/>
                <w:sz w:val="20"/>
              </w:rPr>
              <w:t xml:space="preserve">Charging Objective Four - </w:t>
            </w:r>
            <w:r w:rsidR="00A7587A" w:rsidRPr="00BA3060">
              <w:rPr>
                <w:rFonts w:ascii="Arial" w:hAnsi="Arial" w:cs="Arial"/>
                <w:noProof/>
                <w:sz w:val="20"/>
              </w:rPr>
              <w:t>that, so far as is consistent with Clauses 3.2.1 to 3.2.3, the Charging Methodologies, so far as is reasonably practicable, properly take account of developments in each DNO Party’s Distribution Business</w:t>
            </w:r>
          </w:p>
        </w:tc>
        <w:tc>
          <w:tcPr>
            <w:cnfStyle w:val="000100000000" w:firstRow="0" w:lastRow="0" w:firstColumn="0" w:lastColumn="1" w:oddVBand="0" w:evenVBand="0" w:oddHBand="0" w:evenHBand="0" w:firstRowFirstColumn="0" w:firstRowLastColumn="0" w:lastRowFirstColumn="0" w:lastRowLastColumn="0"/>
            <w:tcW w:w="748" w:type="pct"/>
          </w:tcPr>
          <w:p w14:paraId="765513E5" w14:textId="0C69C2E8" w:rsidR="00E7018D"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r w:rsidR="00E7018D" w:rsidRPr="00027B6F" w14:paraId="3905595A" w14:textId="77777777" w:rsidTr="00C535F6">
        <w:trPr>
          <w:trHeight w:val="397"/>
          <w:jc w:val="center"/>
        </w:trPr>
        <w:tc>
          <w:tcPr>
            <w:tcW w:w="4252" w:type="pct"/>
          </w:tcPr>
          <w:p w14:paraId="7BA1497B" w14:textId="36F7AA3B" w:rsidR="00E7018D" w:rsidRPr="00BA3060" w:rsidRDefault="002A7ED6" w:rsidP="00BA3060">
            <w:pPr>
              <w:spacing w:before="120" w:after="120" w:line="360" w:lineRule="auto"/>
              <w:rPr>
                <w:rFonts w:ascii="Arial" w:hAnsi="Arial" w:cs="Arial"/>
                <w:noProof/>
                <w:sz w:val="20"/>
              </w:rPr>
            </w:pPr>
            <w:r w:rsidRPr="00BA3060">
              <w:rPr>
                <w:rFonts w:ascii="Arial" w:hAnsi="Arial" w:cs="Arial"/>
                <w:noProof/>
                <w:sz w:val="20"/>
              </w:rPr>
              <w:t xml:space="preserve">Charging Objective Five - </w:t>
            </w:r>
            <w:r w:rsidR="00A7587A" w:rsidRPr="00BA3060">
              <w:rPr>
                <w:rFonts w:ascii="Arial" w:hAnsi="Arial" w:cs="Arial"/>
                <w:noProof/>
                <w:sz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cnfStyle w:val="000100000000" w:firstRow="0" w:lastRow="0" w:firstColumn="0" w:lastColumn="1" w:oddVBand="0" w:evenVBand="0" w:oddHBand="0" w:evenHBand="0" w:firstRowFirstColumn="0" w:firstRowLastColumn="0" w:lastRowFirstColumn="0" w:lastRowLastColumn="0"/>
            <w:tcW w:w="748" w:type="pct"/>
          </w:tcPr>
          <w:p w14:paraId="758CE3A0" w14:textId="01AB1DDA" w:rsidR="00E7018D"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r w:rsidR="002A7ED6" w:rsidRPr="00027B6F" w14:paraId="209EB6D3" w14:textId="77777777" w:rsidTr="00C535F6">
        <w:trPr>
          <w:cnfStyle w:val="010000000000" w:firstRow="0" w:lastRow="1" w:firstColumn="0" w:lastColumn="0" w:oddVBand="0" w:evenVBand="0" w:oddHBand="0" w:evenHBand="0" w:firstRowFirstColumn="0" w:firstRowLastColumn="0" w:lastRowFirstColumn="0" w:lastRowLastColumn="0"/>
          <w:trHeight w:val="397"/>
          <w:jc w:val="center"/>
        </w:trPr>
        <w:tc>
          <w:tcPr>
            <w:tcW w:w="4252" w:type="pct"/>
          </w:tcPr>
          <w:p w14:paraId="1D75D6F5" w14:textId="49706584" w:rsidR="002A7ED6" w:rsidRPr="00BA3060" w:rsidRDefault="002A7ED6" w:rsidP="00BA3060">
            <w:pPr>
              <w:spacing w:before="120" w:after="120" w:line="360" w:lineRule="auto"/>
              <w:rPr>
                <w:rFonts w:ascii="Arial" w:hAnsi="Arial" w:cs="Arial"/>
                <w:b w:val="0"/>
                <w:noProof/>
                <w:sz w:val="20"/>
              </w:rPr>
            </w:pPr>
            <w:r w:rsidRPr="00BA3060">
              <w:rPr>
                <w:rFonts w:ascii="Arial" w:hAnsi="Arial" w:cs="Arial"/>
                <w:b w:val="0"/>
                <w:noProof/>
                <w:sz w:val="20"/>
              </w:rPr>
              <w:t xml:space="preserve">Charging Objective Six - </w:t>
            </w:r>
            <w:r w:rsidR="00A7587A" w:rsidRPr="00BA3060">
              <w:rPr>
                <w:rFonts w:ascii="Arial" w:hAnsi="Arial" w:cs="Arial"/>
                <w:b w:val="0"/>
                <w:noProof/>
                <w:sz w:val="20"/>
              </w:rPr>
              <w:t>that compliance with the Charging Methodologies promotes efficiency in its own implementation and administration.</w:t>
            </w:r>
          </w:p>
        </w:tc>
        <w:tc>
          <w:tcPr>
            <w:cnfStyle w:val="000100000000" w:firstRow="0" w:lastRow="0" w:firstColumn="0" w:lastColumn="1" w:oddVBand="0" w:evenVBand="0" w:oddHBand="0" w:evenHBand="0" w:firstRowFirstColumn="0" w:firstRowLastColumn="0" w:lastRowFirstColumn="0" w:lastRowLastColumn="0"/>
            <w:tcW w:w="748" w:type="pct"/>
          </w:tcPr>
          <w:p w14:paraId="4CC4452D" w14:textId="0DFD20BA" w:rsidR="002A7ED6"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bl>
    <w:p w14:paraId="6CEC0C6C" w14:textId="3AEADC20" w:rsidR="008A4F04" w:rsidRPr="00EF388E" w:rsidRDefault="00BF5B0A" w:rsidP="00EF388E">
      <w:pPr>
        <w:pStyle w:val="ConsultationParagraph"/>
      </w:pPr>
      <w:r w:rsidRPr="00EF388E">
        <w:t>The proposer believes that this CP</w:t>
      </w:r>
      <w:r w:rsidR="008A4F04" w:rsidRPr="00EF388E">
        <w:t xml:space="preserve"> better meets charging objective two as the tariffs</w:t>
      </w:r>
      <w:r w:rsidR="00AE74EB" w:rsidRPr="00EF388E">
        <w:t xml:space="preserve"> for EDCM embedded generators</w:t>
      </w:r>
      <w:r w:rsidR="008A4F04" w:rsidRPr="00EF388E">
        <w:t xml:space="preserve"> will be more cost reflective and therefore result in a more efficient dispatch of plant and the siting of plant within the distribution network. </w:t>
      </w:r>
      <w:proofErr w:type="gramStart"/>
      <w:r w:rsidR="008A4F04" w:rsidRPr="00EF388E">
        <w:t>Both of these</w:t>
      </w:r>
      <w:proofErr w:type="gramEnd"/>
      <w:r w:rsidR="008A4F04" w:rsidRPr="00EF388E">
        <w:t xml:space="preserve"> will result in the promotion of effective competition in generation.</w:t>
      </w:r>
    </w:p>
    <w:p w14:paraId="36A577F5" w14:textId="0FE53B9A" w:rsidR="008A4F04" w:rsidRPr="00C535F6" w:rsidRDefault="00BF5B0A" w:rsidP="00C535F6">
      <w:pPr>
        <w:pStyle w:val="ConsultationParagraph"/>
      </w:pPr>
      <w:r w:rsidRPr="00C535F6">
        <w:lastRenderedPageBreak/>
        <w:t>The proposer believes that this CP</w:t>
      </w:r>
      <w:r w:rsidR="008A4F04" w:rsidRPr="00C535F6">
        <w:t xml:space="preserve"> better meets charging objective three as it increases the cost reflectivity of tariffs within the EDCM by awarding credits to </w:t>
      </w:r>
      <w:r w:rsidR="00AE74EB" w:rsidRPr="00C535F6">
        <w:t xml:space="preserve">eligible </w:t>
      </w:r>
      <w:r w:rsidR="008A4F04" w:rsidRPr="00C535F6">
        <w:t>embedded generators that more closely reflect the benefits they bring to DNOs and thereby encourages the development of efficient, co-ordinated and economical distribution networks.</w:t>
      </w:r>
    </w:p>
    <w:tbl>
      <w:tblPr>
        <w:tblStyle w:val="TableGrid"/>
        <w:tblW w:w="5000" w:type="pct"/>
        <w:tblLook w:val="04A0" w:firstRow="1" w:lastRow="0" w:firstColumn="1" w:lastColumn="0" w:noHBand="0" w:noVBand="1"/>
      </w:tblPr>
      <w:tblGrid>
        <w:gridCol w:w="9962"/>
      </w:tblGrid>
      <w:tr w:rsidR="00BA3060" w14:paraId="320352BE" w14:textId="77777777" w:rsidTr="00C535F6">
        <w:tc>
          <w:tcPr>
            <w:tcW w:w="5000" w:type="pct"/>
          </w:tcPr>
          <w:p w14:paraId="05C0016C" w14:textId="5B7B8B1D" w:rsidR="00BA3060" w:rsidRPr="00C535F6" w:rsidRDefault="00BA3060" w:rsidP="00C535F6">
            <w:pPr>
              <w:pStyle w:val="ConsultationParagraph"/>
              <w:numPr>
                <w:ilvl w:val="0"/>
                <w:numId w:val="0"/>
              </w:numPr>
              <w:spacing w:before="120" w:after="0"/>
              <w:ind w:left="1361" w:hanging="1361"/>
              <w:rPr>
                <w:rStyle w:val="BookTitle"/>
              </w:rPr>
            </w:pPr>
            <w:r w:rsidRPr="00C535F6">
              <w:rPr>
                <w:rStyle w:val="BookTitle"/>
              </w:rPr>
              <w:t xml:space="preserve">Question </w:t>
            </w:r>
            <w:del w:id="163" w:author="Dylan Townsend" w:date="2018-09-23T21:10:00Z">
              <w:r w:rsidRPr="00C535F6" w:rsidDel="005721F8">
                <w:rPr>
                  <w:rStyle w:val="BookTitle"/>
                </w:rPr>
                <w:delText>8</w:delText>
              </w:r>
            </w:del>
            <w:ins w:id="164" w:author="Dylan Townsend" w:date="2018-09-23T21:10:00Z">
              <w:r w:rsidR="005721F8">
                <w:rPr>
                  <w:rStyle w:val="BookTitle"/>
                </w:rPr>
                <w:t>11</w:t>
              </w:r>
            </w:ins>
            <w:r w:rsidRPr="00C535F6">
              <w:rPr>
                <w:rStyle w:val="BookTitle"/>
              </w:rPr>
              <w:t>:</w:t>
            </w:r>
            <w:r w:rsidRPr="00C535F6">
              <w:rPr>
                <w:rStyle w:val="BookTitle"/>
              </w:rPr>
              <w:tab/>
              <w:t xml:space="preserve">Do you believe that this change proposal better </w:t>
            </w:r>
            <w:proofErr w:type="gramStart"/>
            <w:r w:rsidRPr="00C535F6">
              <w:rPr>
                <w:rStyle w:val="BookTitle"/>
              </w:rPr>
              <w:t>facilitates</w:t>
            </w:r>
            <w:proofErr w:type="gramEnd"/>
            <w:r w:rsidRPr="00C535F6">
              <w:rPr>
                <w:rStyle w:val="BookTitle"/>
              </w:rPr>
              <w:t xml:space="preserve"> the DCUSA Charging Objectives? Please provide your rationale against each objective</w:t>
            </w:r>
          </w:p>
        </w:tc>
      </w:tr>
    </w:tbl>
    <w:p w14:paraId="04F7BB10" w14:textId="77777777" w:rsidR="006D75CD" w:rsidRPr="00EB32BB" w:rsidRDefault="006D75CD" w:rsidP="00F3440E">
      <w:pPr>
        <w:pStyle w:val="Heading02"/>
        <w:rPr>
          <w:noProof/>
        </w:rPr>
      </w:pPr>
      <w:bookmarkStart w:id="165" w:name="_Toc318962138"/>
      <w:bookmarkStart w:id="166" w:name="_Toc453107802"/>
      <w:bookmarkStart w:id="167" w:name="_Toc520222720"/>
      <w:r w:rsidRPr="00EB32BB">
        <w:rPr>
          <w:noProof/>
        </w:rPr>
        <w:t xml:space="preserve">Impacts </w:t>
      </w:r>
      <w:r w:rsidR="00784486">
        <w:rPr>
          <w:noProof/>
        </w:rPr>
        <w:t>&amp; Other Considerations</w:t>
      </w:r>
      <w:bookmarkEnd w:id="165"/>
      <w:bookmarkEnd w:id="166"/>
      <w:bookmarkEnd w:id="167"/>
    </w:p>
    <w:p w14:paraId="2ED00C1C" w14:textId="77777777" w:rsidR="00F811FC" w:rsidRPr="00BA3060" w:rsidRDefault="00F811FC" w:rsidP="00BA3060">
      <w:pPr>
        <w:pStyle w:val="Heading4"/>
        <w:ind w:left="0" w:firstLine="0"/>
      </w:pPr>
      <w:r w:rsidRPr="00BA3060">
        <w:t>Does this Change Proposal impact a Significant Code Review (SCR) or other significant industry change projects, if so, how?</w:t>
      </w:r>
    </w:p>
    <w:p w14:paraId="7E6D69F5" w14:textId="19FEB782" w:rsidR="003C3301" w:rsidRPr="00C535F6" w:rsidRDefault="0092692C" w:rsidP="00C535F6">
      <w:pPr>
        <w:pStyle w:val="ConsultationParagraph"/>
      </w:pPr>
      <w:r w:rsidRPr="00C535F6">
        <w:t xml:space="preserve">Ofgem launched a </w:t>
      </w:r>
      <w:r w:rsidR="00BF5B0A" w:rsidRPr="00C535F6">
        <w:t>SCR</w:t>
      </w:r>
      <w:r w:rsidRPr="00C535F6">
        <w:t xml:space="preserve"> on the 4th August 2017 on the </w:t>
      </w:r>
      <w:r w:rsidR="00BF5B0A" w:rsidRPr="00C535F6">
        <w:t>T</w:t>
      </w:r>
      <w:r w:rsidR="00CA6337" w:rsidRPr="00C535F6">
        <w:t xml:space="preserve">argeted </w:t>
      </w:r>
      <w:r w:rsidR="00BF5B0A" w:rsidRPr="00C535F6">
        <w:t>C</w:t>
      </w:r>
      <w:r w:rsidR="00CA6337" w:rsidRPr="00C535F6">
        <w:t xml:space="preserve">harging </w:t>
      </w:r>
      <w:r w:rsidR="00BF5B0A" w:rsidRPr="00C535F6">
        <w:t>R</w:t>
      </w:r>
      <w:r w:rsidR="00CA6337" w:rsidRPr="00C535F6">
        <w:t>eview</w:t>
      </w:r>
      <w:r w:rsidRPr="00C535F6">
        <w:t>. One aspect of this is looking into residual charges</w:t>
      </w:r>
      <w:r w:rsidR="00A559A5" w:rsidRPr="00C535F6">
        <w:t xml:space="preserve"> via a Significant Code Review</w:t>
      </w:r>
      <w:r w:rsidR="00BF5B0A" w:rsidRPr="00C535F6">
        <w:t>,</w:t>
      </w:r>
      <w:r w:rsidR="002608FC" w:rsidRPr="00C535F6">
        <w:t xml:space="preserve"> which </w:t>
      </w:r>
      <w:r w:rsidR="00BF5B0A" w:rsidRPr="00C535F6">
        <w:t xml:space="preserve">the Working Group believes </w:t>
      </w:r>
      <w:r w:rsidR="002608FC" w:rsidRPr="00C535F6">
        <w:t xml:space="preserve">does not impact this </w:t>
      </w:r>
      <w:r w:rsidR="00BF5B0A" w:rsidRPr="00C535F6">
        <w:t>CP</w:t>
      </w:r>
      <w:r w:rsidR="00A559A5" w:rsidRPr="00C535F6">
        <w:t>.</w:t>
      </w:r>
      <w:r w:rsidR="002608FC" w:rsidRPr="00C535F6">
        <w:t xml:space="preserve">  It is therefore suggested that unless directed otherwise by the Authority that this </w:t>
      </w:r>
      <w:r w:rsidR="00BF5B0A" w:rsidRPr="00C535F6">
        <w:t>CP</w:t>
      </w:r>
      <w:r w:rsidR="002608FC" w:rsidRPr="00C535F6">
        <w:t xml:space="preserve"> should continue to be developed.</w:t>
      </w:r>
    </w:p>
    <w:p w14:paraId="55E435D3" w14:textId="1D8DF03E" w:rsidR="00A7587A" w:rsidRDefault="00A7587A" w:rsidP="00EF388E">
      <w:pPr>
        <w:pStyle w:val="ConsultationParagraph"/>
        <w:rPr>
          <w:ins w:id="168" w:author="Dylan Townsend" w:date="2018-08-21T12:57:00Z"/>
        </w:rPr>
      </w:pPr>
      <w:r w:rsidRPr="00EF388E">
        <w:t>The Working Group is also aware of a further initiative called the Active Network Scheme however this is currently subject to further development work.</w:t>
      </w:r>
    </w:p>
    <w:p w14:paraId="69462DD9" w14:textId="2153DD10" w:rsidR="00E47E92" w:rsidRDefault="00B72A02" w:rsidP="00EF388E">
      <w:pPr>
        <w:pStyle w:val="ConsultationParagraph"/>
        <w:rPr>
          <w:ins w:id="169" w:author="Dylan Townsend" w:date="2018-08-29T17:45:00Z"/>
        </w:rPr>
      </w:pPr>
      <w:ins w:id="170" w:author="Dylan Townsend" w:date="2018-08-29T17:44:00Z">
        <w:r>
          <w:t>&lt;Placeholder for the a</w:t>
        </w:r>
      </w:ins>
      <w:ins w:id="171" w:author="Dylan Townsend" w:date="2018-08-21T12:57:00Z">
        <w:r w:rsidR="00E47E92">
          <w:t>dd</w:t>
        </w:r>
      </w:ins>
      <w:ins w:id="172" w:author="Dylan Townsend" w:date="2018-08-29T17:45:00Z">
        <w:r>
          <w:t xml:space="preserve">ition of text related to the access and </w:t>
        </w:r>
        <w:proofErr w:type="gramStart"/>
        <w:r>
          <w:t>forward looking</w:t>
        </w:r>
        <w:proofErr w:type="gramEnd"/>
        <w:r>
          <w:t xml:space="preserve"> charges consultation issued by</w:t>
        </w:r>
      </w:ins>
      <w:ins w:id="173" w:author="Dylan Townsend" w:date="2018-08-21T12:57:00Z">
        <w:r w:rsidR="00E47E92">
          <w:t xml:space="preserve"> Ofgem</w:t>
        </w:r>
      </w:ins>
      <w:ins w:id="174" w:author="Dylan Townsend" w:date="2018-08-29T17:45:00Z">
        <w:r>
          <w:t>&gt;</w:t>
        </w:r>
      </w:ins>
    </w:p>
    <w:p w14:paraId="29547D7D" w14:textId="336D7E20" w:rsidR="00B72A02" w:rsidRDefault="00B72A02" w:rsidP="00EF388E">
      <w:pPr>
        <w:pStyle w:val="ConsultationParagraph"/>
        <w:rPr>
          <w:ins w:id="175" w:author="Dylan Townsend" w:date="2018-08-21T12:57:00Z"/>
        </w:rPr>
      </w:pPr>
      <w:ins w:id="176" w:author="Dylan Townsend" w:date="2018-08-29T17:45:00Z">
        <w:r>
          <w:t>&lt;</w:t>
        </w:r>
      </w:ins>
      <w:ins w:id="177" w:author="Dylan Townsend" w:date="2018-08-29T17:46:00Z">
        <w:r>
          <w:t xml:space="preserve">Placeholder for addition of text related to the Open Networks Project </w:t>
        </w:r>
        <w:r w:rsidR="00F148EF">
          <w:t>and Future Worlds consultation, specifically Transmission Exit as a service</w:t>
        </w:r>
      </w:ins>
      <w:ins w:id="178" w:author="Dylan Townsend" w:date="2018-08-29T17:47:00Z">
        <w:r w:rsidR="00F148EF">
          <w:t>.</w:t>
        </w:r>
      </w:ins>
      <w:r w:rsidR="00CA5809">
        <w:t>&gt;</w:t>
      </w:r>
    </w:p>
    <w:p w14:paraId="4686C966" w14:textId="77777777" w:rsidR="00BF4EEF" w:rsidRPr="00A7587A" w:rsidRDefault="00BF4EEF" w:rsidP="00F3440E">
      <w:pPr>
        <w:pStyle w:val="Heading4"/>
      </w:pPr>
      <w:r w:rsidRPr="00A7587A">
        <w:t>Consumer Impacts</w:t>
      </w:r>
    </w:p>
    <w:p w14:paraId="3BE92F63" w14:textId="0036DA4D" w:rsidR="00832598" w:rsidRPr="00067E74" w:rsidRDefault="00A559A5" w:rsidP="00EF388E">
      <w:pPr>
        <w:pStyle w:val="ConsultationParagraph"/>
      </w:pPr>
      <w:commentRangeStart w:id="179"/>
      <w:r>
        <w:t>. &lt;put here the impact assessment based on the new legal text and model&gt;</w:t>
      </w:r>
      <w:r w:rsidR="00BC3A5E">
        <w:t xml:space="preserve">. </w:t>
      </w:r>
      <w:commentRangeEnd w:id="179"/>
      <w:r>
        <w:rPr>
          <w:rStyle w:val="CommentReference"/>
          <w:rFonts w:cs="Times New Roman"/>
          <w:bCs w:val="0"/>
          <w:iCs w:val="0"/>
        </w:rPr>
        <w:commentReference w:id="179"/>
      </w:r>
    </w:p>
    <w:p w14:paraId="7BCBC0ED" w14:textId="77777777" w:rsidR="00B52063" w:rsidRPr="00EB32BB" w:rsidRDefault="00B52063" w:rsidP="00EF388E">
      <w:pPr>
        <w:pStyle w:val="Heading4"/>
      </w:pPr>
      <w:r>
        <w:t>Environmental Impacts</w:t>
      </w:r>
    </w:p>
    <w:p w14:paraId="52B54DBD" w14:textId="77777777" w:rsidR="00B52063" w:rsidRPr="002733C1" w:rsidRDefault="00B52063" w:rsidP="00EF388E">
      <w:pPr>
        <w:pStyle w:val="ConsultationParagraph"/>
      </w:pPr>
      <w:r w:rsidRPr="002733C1">
        <w:t>In accordance with DCUSA Clause 11.14.6, the Working Group assessed whether there would be a material impact on greenhouse gas emissions if</w:t>
      </w:r>
      <w:r w:rsidR="00291586">
        <w:t xml:space="preserve"> DCP 28</w:t>
      </w:r>
      <w:r w:rsidR="00282FE6">
        <w:t>7</w:t>
      </w:r>
      <w:r w:rsidRPr="002733C1">
        <w:t xml:space="preserve"> were implemented. The Working Group </w:t>
      </w:r>
      <w:r w:rsidR="00291586">
        <w:t>did</w:t>
      </w:r>
      <w:r w:rsidRPr="002733C1">
        <w:t xml:space="preserve"> not identify any material impact on greenhouse gas emissions from the implementation of this CP.</w:t>
      </w:r>
    </w:p>
    <w:p w14:paraId="10743F6D" w14:textId="77777777" w:rsidR="00B52063" w:rsidRPr="00B52063" w:rsidRDefault="00B52063" w:rsidP="00EF388E">
      <w:pPr>
        <w:pStyle w:val="Heading4"/>
      </w:pPr>
      <w:r w:rsidRPr="00B52063">
        <w:t>Engagement with the Authority</w:t>
      </w:r>
    </w:p>
    <w:p w14:paraId="56B2046D" w14:textId="77777777" w:rsidR="002733C1" w:rsidRPr="002733C1" w:rsidRDefault="002733C1" w:rsidP="00EF388E">
      <w:pPr>
        <w:pStyle w:val="ConsultationParagraph"/>
      </w:pPr>
      <w:r w:rsidRPr="002733C1">
        <w:t>Ofgem has been fully engaged thro</w:t>
      </w:r>
      <w:r w:rsidR="00291586">
        <w:t>u</w:t>
      </w:r>
      <w:r w:rsidR="00282FE6">
        <w:t>ghout the development of DCP 287</w:t>
      </w:r>
      <w:r w:rsidRPr="002733C1">
        <w:t xml:space="preserve"> as a</w:t>
      </w:r>
      <w:r w:rsidR="00F811FC">
        <w:t>n Observing</w:t>
      </w:r>
      <w:r w:rsidRPr="002733C1">
        <w:t xml:space="preserve"> member of the Working Group.</w:t>
      </w:r>
    </w:p>
    <w:p w14:paraId="06609C8C" w14:textId="46FDD922" w:rsidR="00450385" w:rsidRPr="00EB32BB" w:rsidRDefault="00C31A20" w:rsidP="00EF388E">
      <w:pPr>
        <w:pStyle w:val="Heading02"/>
        <w:rPr>
          <w:noProof/>
        </w:rPr>
      </w:pPr>
      <w:bookmarkStart w:id="180" w:name="_Toc318962140"/>
      <w:bookmarkStart w:id="181" w:name="_Toc453107803"/>
      <w:bookmarkStart w:id="182" w:name="_Toc520222721"/>
      <w:r w:rsidRPr="00EB32BB">
        <w:rPr>
          <w:noProof/>
        </w:rPr>
        <w:lastRenderedPageBreak/>
        <w:t>Imple</w:t>
      </w:r>
      <w:r w:rsidR="00461C2F" w:rsidRPr="00EB32BB">
        <w:rPr>
          <w:noProof/>
        </w:rPr>
        <w:t>me</w:t>
      </w:r>
      <w:r w:rsidRPr="00EB32BB">
        <w:rPr>
          <w:noProof/>
        </w:rPr>
        <w:t>ntation</w:t>
      </w:r>
      <w:bookmarkEnd w:id="180"/>
      <w:bookmarkEnd w:id="181"/>
      <w:bookmarkEnd w:id="182"/>
    </w:p>
    <w:p w14:paraId="43625D42" w14:textId="448A19F1" w:rsidR="00B708FB" w:rsidRDefault="00A7587A" w:rsidP="00EF388E">
      <w:pPr>
        <w:pStyle w:val="ConsultationParagraph"/>
      </w:pPr>
      <w:r>
        <w:t>Since this change will affect tariffs t</w:t>
      </w:r>
      <w:r w:rsidR="00B708FB" w:rsidRPr="002733C1">
        <w:t xml:space="preserve">he proposed implementation date for DCP </w:t>
      </w:r>
      <w:r w:rsidR="003C3301" w:rsidRPr="003C3301">
        <w:t>28</w:t>
      </w:r>
      <w:r w:rsidR="00282FE6">
        <w:t>7</w:t>
      </w:r>
      <w:r w:rsidR="003C3301" w:rsidRPr="003C3301">
        <w:t xml:space="preserve"> is </w:t>
      </w:r>
      <w:r w:rsidR="008A4F04">
        <w:t>01 April 2020</w:t>
      </w:r>
      <w:r w:rsidR="003C3301">
        <w:t>.</w:t>
      </w:r>
    </w:p>
    <w:tbl>
      <w:tblPr>
        <w:tblStyle w:val="TableGrid"/>
        <w:tblW w:w="5000" w:type="pct"/>
        <w:tblLook w:val="04A0" w:firstRow="1" w:lastRow="0" w:firstColumn="1" w:lastColumn="0" w:noHBand="0" w:noVBand="1"/>
      </w:tblPr>
      <w:tblGrid>
        <w:gridCol w:w="9962"/>
      </w:tblGrid>
      <w:tr w:rsidR="00BA3060" w14:paraId="38F33C03" w14:textId="77777777" w:rsidTr="00C535F6">
        <w:tc>
          <w:tcPr>
            <w:tcW w:w="5000" w:type="pct"/>
          </w:tcPr>
          <w:p w14:paraId="2ABD3DA9" w14:textId="26E85FC9" w:rsidR="00BA3060" w:rsidRPr="006E63D7" w:rsidRDefault="00BA3060" w:rsidP="00C535F6">
            <w:pPr>
              <w:pStyle w:val="ConsultationParagraph"/>
              <w:numPr>
                <w:ilvl w:val="0"/>
                <w:numId w:val="0"/>
              </w:numPr>
              <w:spacing w:before="120" w:after="0"/>
              <w:ind w:left="1361" w:hanging="1361"/>
              <w:rPr>
                <w:rStyle w:val="BookTitle"/>
              </w:rPr>
            </w:pPr>
            <w:r w:rsidRPr="006E63D7">
              <w:rPr>
                <w:rStyle w:val="BookTitle"/>
              </w:rPr>
              <w:t xml:space="preserve">Question </w:t>
            </w:r>
            <w:ins w:id="183" w:author="Dylan Townsend" w:date="2018-09-23T21:10:00Z">
              <w:r w:rsidR="005721F8">
                <w:rPr>
                  <w:rStyle w:val="BookTitle"/>
                </w:rPr>
                <w:t>12</w:t>
              </w:r>
            </w:ins>
            <w:del w:id="184" w:author="Dylan Townsend" w:date="2018-09-23T21:10:00Z">
              <w:r w:rsidDel="005721F8">
                <w:rPr>
                  <w:rStyle w:val="BookTitle"/>
                </w:rPr>
                <w:delText>9</w:delText>
              </w:r>
            </w:del>
            <w:r w:rsidRPr="006E63D7">
              <w:rPr>
                <w:rStyle w:val="BookTitle"/>
              </w:rPr>
              <w:t>:</w:t>
            </w:r>
            <w:r w:rsidRPr="006E63D7">
              <w:rPr>
                <w:rStyle w:val="BookTitle"/>
              </w:rPr>
              <w:tab/>
            </w:r>
            <w:r w:rsidRPr="00BA3060">
              <w:rPr>
                <w:rStyle w:val="BookTitle"/>
              </w:rPr>
              <w:t>Do you agree with the proposed implementation date? Please provide your rationale.</w:t>
            </w:r>
          </w:p>
        </w:tc>
      </w:tr>
    </w:tbl>
    <w:p w14:paraId="745F7C16" w14:textId="03B4C9E3" w:rsidR="000271E1" w:rsidRDefault="000271E1" w:rsidP="00EF388E">
      <w:pPr>
        <w:pStyle w:val="ConsultationParagraph"/>
      </w:pPr>
      <w:r>
        <w:t xml:space="preserve">The Working Group are of the view that there are no costs associated with implementing this change by </w:t>
      </w:r>
      <w:r w:rsidR="00BA3060">
        <w:t>P</w:t>
      </w:r>
      <w:r>
        <w:t>arties.</w:t>
      </w:r>
    </w:p>
    <w:tbl>
      <w:tblPr>
        <w:tblStyle w:val="TableGrid"/>
        <w:tblW w:w="5000" w:type="pct"/>
        <w:tblLook w:val="04A0" w:firstRow="1" w:lastRow="0" w:firstColumn="1" w:lastColumn="0" w:noHBand="0" w:noVBand="1"/>
      </w:tblPr>
      <w:tblGrid>
        <w:gridCol w:w="9962"/>
      </w:tblGrid>
      <w:tr w:rsidR="00BA3060" w14:paraId="75DFF61B" w14:textId="77777777" w:rsidTr="00C535F6">
        <w:tc>
          <w:tcPr>
            <w:tcW w:w="5000" w:type="pct"/>
          </w:tcPr>
          <w:p w14:paraId="61EA5587" w14:textId="5180CE86" w:rsidR="00BA3060" w:rsidRPr="006E63D7" w:rsidRDefault="00BA3060"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1</w:t>
            </w:r>
            <w:ins w:id="185" w:author="Dylan Townsend" w:date="2018-09-23T21:10:00Z">
              <w:r w:rsidR="005721F8">
                <w:rPr>
                  <w:rStyle w:val="BookTitle"/>
                </w:rPr>
                <w:t>3</w:t>
              </w:r>
            </w:ins>
            <w:del w:id="186" w:author="Dylan Townsend" w:date="2018-09-23T21:10:00Z">
              <w:r w:rsidDel="005721F8">
                <w:rPr>
                  <w:rStyle w:val="BookTitle"/>
                </w:rPr>
                <w:delText>0</w:delText>
              </w:r>
            </w:del>
            <w:r w:rsidRPr="006E63D7">
              <w:rPr>
                <w:rStyle w:val="BookTitle"/>
              </w:rPr>
              <w:t>:</w:t>
            </w:r>
            <w:r w:rsidRPr="006E63D7">
              <w:rPr>
                <w:rStyle w:val="BookTitle"/>
              </w:rPr>
              <w:tab/>
            </w:r>
            <w:r w:rsidRPr="00BA3060">
              <w:rPr>
                <w:rStyle w:val="BookTitle"/>
              </w:rPr>
              <w:t>Do you agree that there are no costs associated with the implementation of this change. If not please provide an estimate of the costs and what they cover.</w:t>
            </w:r>
          </w:p>
        </w:tc>
      </w:tr>
    </w:tbl>
    <w:p w14:paraId="049CA0B1" w14:textId="01E32E45" w:rsidR="00BA3060" w:rsidRDefault="00BA3060" w:rsidP="000E243E">
      <w:pPr>
        <w:rPr>
          <w:lang w:eastAsia="en-GB"/>
        </w:rPr>
      </w:pPr>
    </w:p>
    <w:p w14:paraId="0372BE86" w14:textId="77777777" w:rsidR="00BA3060" w:rsidRDefault="00BA3060">
      <w:pPr>
        <w:rPr>
          <w:lang w:eastAsia="en-GB"/>
        </w:rPr>
      </w:pPr>
      <w:r>
        <w:rPr>
          <w:lang w:eastAsia="en-GB"/>
        </w:rPr>
        <w:br w:type="page"/>
      </w:r>
    </w:p>
    <w:p w14:paraId="2FA081DF" w14:textId="77777777" w:rsidR="00CC0C7A" w:rsidRPr="00EB32BB" w:rsidRDefault="00CC0C7A" w:rsidP="00F3440E">
      <w:pPr>
        <w:pStyle w:val="Heading02"/>
      </w:pPr>
      <w:bookmarkStart w:id="187" w:name="_Toc520222722"/>
      <w:r>
        <w:lastRenderedPageBreak/>
        <w:t>Consultation Questions</w:t>
      </w:r>
      <w:bookmarkEnd w:id="187"/>
    </w:p>
    <w:p w14:paraId="3BA31A22" w14:textId="53068CDF" w:rsidR="002733C1" w:rsidRDefault="00CC0C7A" w:rsidP="00EF388E">
      <w:pPr>
        <w:pStyle w:val="ConsultationParagraph"/>
      </w:pPr>
      <w:r w:rsidRPr="00CC0C7A">
        <w:t>The Working Group is seeking ind</w:t>
      </w:r>
      <w:r w:rsidR="000271E1">
        <w:t>u</w:t>
      </w:r>
      <w:r w:rsidRPr="00CC0C7A">
        <w:t>stry views on the following consultation questions:</w:t>
      </w:r>
    </w:p>
    <w:tbl>
      <w:tblPr>
        <w:tblStyle w:val="TableGrid8"/>
        <w:tblW w:w="5000" w:type="pct"/>
        <w:shd w:val="clear" w:color="auto" w:fill="000066"/>
        <w:tblLook w:val="01E0" w:firstRow="1" w:lastRow="1" w:firstColumn="1" w:lastColumn="1" w:noHBand="0" w:noVBand="0"/>
      </w:tblPr>
      <w:tblGrid>
        <w:gridCol w:w="1187"/>
        <w:gridCol w:w="8775"/>
      </w:tblGrid>
      <w:tr w:rsidR="00BA3060" w:rsidRPr="00027B6F" w14:paraId="5449F3F1" w14:textId="77777777" w:rsidTr="00217EBE">
        <w:trPr>
          <w:cnfStyle w:val="100000000000" w:firstRow="1" w:lastRow="0" w:firstColumn="0" w:lastColumn="0" w:oddVBand="0" w:evenVBand="0" w:oddHBand="0" w:evenHBand="0" w:firstRowFirstColumn="0" w:firstRowLastColumn="0" w:lastRowFirstColumn="0" w:lastRowLastColumn="0"/>
          <w:trHeight w:hRule="exact" w:val="567"/>
        </w:trPr>
        <w:tc>
          <w:tcPr>
            <w:tcW w:w="596" w:type="pct"/>
            <w:tcBorders>
              <w:bottom w:val="single" w:sz="6" w:space="0" w:color="000066"/>
              <w:right w:val="nil"/>
            </w:tcBorders>
            <w:shd w:val="clear" w:color="auto" w:fill="008576"/>
            <w:vAlign w:val="center"/>
          </w:tcPr>
          <w:p w14:paraId="248D0A76" w14:textId="0D51DFEB" w:rsidR="00BA3060" w:rsidRPr="00217EBE" w:rsidRDefault="00BA3060" w:rsidP="00217EBE">
            <w:pPr>
              <w:ind w:left="113"/>
              <w:rPr>
                <w:rFonts w:ascii="Arial" w:hAnsi="Arial" w:cs="Arial"/>
                <w:bCs w:val="0"/>
                <w:sz w:val="24"/>
              </w:rPr>
            </w:pPr>
            <w:commentRangeStart w:id="188"/>
            <w:r w:rsidRPr="00217EBE">
              <w:rPr>
                <w:rFonts w:ascii="Arial" w:hAnsi="Arial" w:cs="Arial"/>
                <w:bCs w:val="0"/>
                <w:sz w:val="24"/>
              </w:rPr>
              <w:t>No.</w:t>
            </w:r>
          </w:p>
        </w:tc>
        <w:tc>
          <w:tcPr>
            <w:cnfStyle w:val="000100000000" w:firstRow="0" w:lastRow="0" w:firstColumn="0" w:lastColumn="1" w:oddVBand="0" w:evenVBand="0" w:oddHBand="0" w:evenHBand="0" w:firstRowFirstColumn="0" w:firstRowLastColumn="0" w:lastRowFirstColumn="0" w:lastRowLastColumn="0"/>
            <w:tcW w:w="4404" w:type="pct"/>
            <w:tcBorders>
              <w:left w:val="nil"/>
              <w:bottom w:val="single" w:sz="6" w:space="0" w:color="000066"/>
            </w:tcBorders>
            <w:shd w:val="clear" w:color="auto" w:fill="008576"/>
            <w:vAlign w:val="center"/>
          </w:tcPr>
          <w:p w14:paraId="51F8E3DA" w14:textId="61CC1485" w:rsidR="00BA3060" w:rsidRPr="00217EBE" w:rsidRDefault="00BA3060" w:rsidP="00217EBE">
            <w:pPr>
              <w:ind w:left="113"/>
              <w:rPr>
                <w:rFonts w:ascii="Arial" w:hAnsi="Arial" w:cs="Arial"/>
                <w:sz w:val="24"/>
              </w:rPr>
            </w:pPr>
            <w:r w:rsidRPr="00217EBE">
              <w:rPr>
                <w:rFonts w:ascii="Arial" w:hAnsi="Arial" w:cs="Arial"/>
                <w:sz w:val="24"/>
              </w:rPr>
              <w:t>Questions</w:t>
            </w:r>
          </w:p>
        </w:tc>
      </w:tr>
      <w:tr w:rsidR="00217EBE" w:rsidRPr="00027B6F" w14:paraId="0BBF59E1"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42044E9" w14:textId="005C44F6" w:rsidR="00217EBE" w:rsidRPr="00217EBE" w:rsidRDefault="00217EBE" w:rsidP="00217EBE">
            <w:pPr>
              <w:pStyle w:val="ListParagraph"/>
              <w:numPr>
                <w:ilvl w:val="0"/>
                <w:numId w:val="60"/>
              </w:numPr>
              <w:spacing w:line="360" w:lineRule="auto"/>
              <w:rPr>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550068BF" w14:textId="6F03AAE7"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bCs w:val="0"/>
                <w:iCs/>
                <w:sz w:val="20"/>
                <w:szCs w:val="20"/>
              </w:rPr>
              <w:t>Do you favour the bi-lateral contractual approach or an amendment to the EDCM or is there a more effective way for embedded generators to become eligible for transmission exit charge credits? Please provide rationale.</w:t>
            </w:r>
          </w:p>
        </w:tc>
      </w:tr>
      <w:tr w:rsidR="005721F8" w:rsidRPr="00027B6F" w14:paraId="4117E052" w14:textId="77777777" w:rsidTr="004B54CE">
        <w:trPr>
          <w:trHeight w:val="510"/>
          <w:ins w:id="189" w:author="Dylan Townsend" w:date="2018-09-23T21:10:00Z"/>
        </w:trPr>
        <w:tc>
          <w:tcPr>
            <w:tcW w:w="596" w:type="pct"/>
            <w:tcBorders>
              <w:top w:val="single" w:sz="6" w:space="0" w:color="000066"/>
              <w:left w:val="single" w:sz="6" w:space="0" w:color="000066"/>
              <w:bottom w:val="single" w:sz="6" w:space="0" w:color="000066"/>
              <w:right w:val="single" w:sz="6" w:space="0" w:color="000066"/>
            </w:tcBorders>
            <w:vAlign w:val="center"/>
          </w:tcPr>
          <w:p w14:paraId="32EF2070" w14:textId="77777777" w:rsidR="005721F8" w:rsidRPr="00217EBE" w:rsidRDefault="005721F8" w:rsidP="00217EBE">
            <w:pPr>
              <w:pStyle w:val="ListParagraph"/>
              <w:numPr>
                <w:ilvl w:val="0"/>
                <w:numId w:val="60"/>
              </w:numPr>
              <w:spacing w:line="360" w:lineRule="auto"/>
              <w:rPr>
                <w:ins w:id="190" w:author="Dylan Townsend" w:date="2018-09-23T21:10:00Z"/>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1ABC33B1" w14:textId="6E476D85" w:rsidR="005721F8" w:rsidRPr="00217EBE" w:rsidRDefault="005721F8" w:rsidP="00217EBE">
            <w:pPr>
              <w:spacing w:before="120" w:after="120" w:line="360" w:lineRule="auto"/>
              <w:rPr>
                <w:ins w:id="191" w:author="Dylan Townsend" w:date="2018-09-23T21:10:00Z"/>
                <w:rFonts w:ascii="Arial" w:hAnsi="Arial" w:cs="Arial"/>
                <w:b w:val="0"/>
                <w:bCs w:val="0"/>
                <w:iCs/>
                <w:sz w:val="20"/>
                <w:szCs w:val="20"/>
              </w:rPr>
            </w:pPr>
            <w:ins w:id="192" w:author="Dylan Townsend" w:date="2018-09-23T21:11:00Z">
              <w:r w:rsidRPr="005721F8">
                <w:rPr>
                  <w:rFonts w:ascii="Arial" w:hAnsi="Arial" w:cs="Arial"/>
                  <w:b w:val="0"/>
                  <w:bCs w:val="0"/>
                  <w:iCs/>
                  <w:sz w:val="20"/>
                  <w:szCs w:val="20"/>
                </w:rPr>
                <w:t xml:space="preserve">Do you believe there is a cost saving for network companies </w:t>
              </w:r>
              <w:proofErr w:type="gramStart"/>
              <w:r w:rsidRPr="005721F8">
                <w:rPr>
                  <w:rFonts w:ascii="Arial" w:hAnsi="Arial" w:cs="Arial"/>
                  <w:b w:val="0"/>
                  <w:bCs w:val="0"/>
                  <w:iCs/>
                  <w:sz w:val="20"/>
                  <w:szCs w:val="20"/>
                </w:rPr>
                <w:t>as a result of</w:t>
              </w:r>
              <w:proofErr w:type="gramEnd"/>
              <w:r w:rsidRPr="005721F8">
                <w:rPr>
                  <w:rFonts w:ascii="Arial" w:hAnsi="Arial" w:cs="Arial"/>
                  <w:b w:val="0"/>
                  <w:bCs w:val="0"/>
                  <w:iCs/>
                  <w:sz w:val="20"/>
                  <w:szCs w:val="20"/>
                </w:rPr>
                <w:t xml:space="preserve"> embedded generators, when connected to a demand dominated network and in respect of </w:t>
              </w:r>
            </w:ins>
            <w:ins w:id="193" w:author="Dylan Townsend" w:date="2018-09-23T21:12:00Z">
              <w:r w:rsidRPr="00217EBE">
                <w:rPr>
                  <w:rFonts w:ascii="Arial" w:hAnsi="Arial" w:cs="Arial"/>
                  <w:b w:val="0"/>
                  <w:sz w:val="20"/>
                  <w:szCs w:val="20"/>
                </w:rPr>
                <w:t>Transmission Exit Charges</w:t>
              </w:r>
            </w:ins>
            <w:ins w:id="194" w:author="Dylan Townsend" w:date="2018-09-23T21:11:00Z">
              <w:r w:rsidRPr="005721F8">
                <w:rPr>
                  <w:rFonts w:ascii="Arial" w:hAnsi="Arial" w:cs="Arial"/>
                  <w:b w:val="0"/>
                  <w:bCs w:val="0"/>
                  <w:iCs/>
                  <w:sz w:val="20"/>
                  <w:szCs w:val="20"/>
                </w:rPr>
                <w:t>, which is not currently reflective in EDCM embedded generation tariffs?</w:t>
              </w:r>
            </w:ins>
          </w:p>
        </w:tc>
      </w:tr>
      <w:tr w:rsidR="00217EBE" w:rsidRPr="00027B6F" w14:paraId="33BFE472"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46E7D532" w14:textId="790BD176" w:rsidR="00217EBE" w:rsidRPr="00217EBE" w:rsidRDefault="00217EBE" w:rsidP="00217EBE">
            <w:pPr>
              <w:pStyle w:val="ListParagraph"/>
              <w:numPr>
                <w:ilvl w:val="0"/>
                <w:numId w:val="60"/>
              </w:numPr>
              <w:spacing w:line="360" w:lineRule="auto"/>
              <w:rPr>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6EAAB71" w14:textId="7AC0546E"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Working Group approach for progression of Transmission Exit Charges? Please provide rationale.</w:t>
            </w:r>
          </w:p>
        </w:tc>
      </w:tr>
      <w:tr w:rsidR="005721F8" w:rsidRPr="00027B6F" w14:paraId="305998D9" w14:textId="77777777" w:rsidTr="004B54CE">
        <w:trPr>
          <w:trHeight w:val="510"/>
          <w:ins w:id="195" w:author="Dylan Townsend" w:date="2018-09-23T21:10:00Z"/>
        </w:trPr>
        <w:tc>
          <w:tcPr>
            <w:tcW w:w="596" w:type="pct"/>
            <w:tcBorders>
              <w:top w:val="single" w:sz="6" w:space="0" w:color="000066"/>
              <w:left w:val="single" w:sz="6" w:space="0" w:color="000066"/>
              <w:bottom w:val="single" w:sz="6" w:space="0" w:color="000066"/>
              <w:right w:val="single" w:sz="6" w:space="0" w:color="000066"/>
            </w:tcBorders>
            <w:vAlign w:val="center"/>
          </w:tcPr>
          <w:p w14:paraId="4EC45CDA" w14:textId="77777777" w:rsidR="005721F8" w:rsidRPr="00217EBE" w:rsidRDefault="005721F8" w:rsidP="00217EBE">
            <w:pPr>
              <w:pStyle w:val="ListParagraph"/>
              <w:numPr>
                <w:ilvl w:val="0"/>
                <w:numId w:val="60"/>
              </w:numPr>
              <w:spacing w:line="360" w:lineRule="auto"/>
              <w:rPr>
                <w:ins w:id="196" w:author="Dylan Townsend" w:date="2018-09-23T21:10:00Z"/>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5E2AF082" w14:textId="0C2A42C2" w:rsidR="005721F8" w:rsidRPr="00217EBE" w:rsidRDefault="005721F8" w:rsidP="00217EBE">
            <w:pPr>
              <w:spacing w:before="120" w:after="120" w:line="360" w:lineRule="auto"/>
              <w:rPr>
                <w:ins w:id="197" w:author="Dylan Townsend" w:date="2018-09-23T21:10:00Z"/>
                <w:rFonts w:ascii="Arial" w:hAnsi="Arial" w:cs="Arial"/>
                <w:b w:val="0"/>
                <w:sz w:val="20"/>
                <w:szCs w:val="20"/>
              </w:rPr>
            </w:pPr>
            <w:ins w:id="198" w:author="Dylan Townsend" w:date="2018-09-23T21:11:00Z">
              <w:r w:rsidRPr="005721F8">
                <w:rPr>
                  <w:rFonts w:ascii="Arial" w:hAnsi="Arial" w:cs="Arial"/>
                  <w:b w:val="0"/>
                  <w:sz w:val="20"/>
                  <w:szCs w:val="20"/>
                </w:rPr>
                <w:t xml:space="preserve">Do you believe there is a cost saving for network companies </w:t>
              </w:r>
              <w:proofErr w:type="gramStart"/>
              <w:r w:rsidRPr="005721F8">
                <w:rPr>
                  <w:rFonts w:ascii="Arial" w:hAnsi="Arial" w:cs="Arial"/>
                  <w:b w:val="0"/>
                  <w:sz w:val="20"/>
                  <w:szCs w:val="20"/>
                </w:rPr>
                <w:t>as a result of</w:t>
              </w:r>
              <w:proofErr w:type="gramEnd"/>
              <w:r w:rsidRPr="005721F8">
                <w:rPr>
                  <w:rFonts w:ascii="Arial" w:hAnsi="Arial" w:cs="Arial"/>
                  <w:b w:val="0"/>
                  <w:sz w:val="20"/>
                  <w:szCs w:val="20"/>
                </w:rPr>
                <w:t xml:space="preserve"> embedded generators, when connected to a demand dominated network and in respect of</w:t>
              </w:r>
            </w:ins>
            <w:ins w:id="199" w:author="Dylan Townsend" w:date="2018-09-23T21:12:00Z">
              <w:r>
                <w:rPr>
                  <w:rFonts w:ascii="Arial" w:hAnsi="Arial" w:cs="Arial"/>
                  <w:b w:val="0"/>
                  <w:sz w:val="20"/>
                  <w:szCs w:val="20"/>
                </w:rPr>
                <w:t xml:space="preserve"> D</w:t>
              </w:r>
              <w:r w:rsidRPr="00217EBE">
                <w:rPr>
                  <w:rFonts w:ascii="Arial" w:hAnsi="Arial" w:cs="Arial"/>
                  <w:b w:val="0"/>
                  <w:sz w:val="20"/>
                  <w:szCs w:val="20"/>
                </w:rPr>
                <w:t>irect Costs</w:t>
              </w:r>
            </w:ins>
            <w:ins w:id="200" w:author="Dylan Townsend" w:date="2018-09-23T21:11:00Z">
              <w:r w:rsidRPr="005721F8">
                <w:rPr>
                  <w:rFonts w:ascii="Arial" w:hAnsi="Arial" w:cs="Arial"/>
                  <w:b w:val="0"/>
                  <w:sz w:val="20"/>
                  <w:szCs w:val="20"/>
                </w:rPr>
                <w:t>, which is not currently reflective in EDCM embedded generation tariffs?</w:t>
              </w:r>
            </w:ins>
          </w:p>
        </w:tc>
      </w:tr>
      <w:tr w:rsidR="00217EBE" w:rsidRPr="00027B6F" w14:paraId="7F4C79B9"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63ABAD72" w14:textId="327BD60D"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C29EBEB" w14:textId="3F73EB2F"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Direct Costs? Please provide rationale.</w:t>
            </w:r>
          </w:p>
        </w:tc>
      </w:tr>
      <w:tr w:rsidR="005721F8" w:rsidRPr="00027B6F" w14:paraId="383E0AEF" w14:textId="77777777" w:rsidTr="004B54CE">
        <w:trPr>
          <w:trHeight w:val="510"/>
          <w:ins w:id="201" w:author="Dylan Townsend" w:date="2018-09-23T21:10:00Z"/>
        </w:trPr>
        <w:tc>
          <w:tcPr>
            <w:tcW w:w="596" w:type="pct"/>
            <w:tcBorders>
              <w:top w:val="single" w:sz="6" w:space="0" w:color="000066"/>
              <w:left w:val="single" w:sz="6" w:space="0" w:color="000066"/>
              <w:bottom w:val="single" w:sz="6" w:space="0" w:color="000066"/>
              <w:right w:val="single" w:sz="6" w:space="0" w:color="000066"/>
            </w:tcBorders>
            <w:vAlign w:val="center"/>
          </w:tcPr>
          <w:p w14:paraId="1797D28A" w14:textId="77777777" w:rsidR="005721F8" w:rsidRPr="00217EBE" w:rsidRDefault="005721F8" w:rsidP="00217EBE">
            <w:pPr>
              <w:pStyle w:val="ListParagraph"/>
              <w:numPr>
                <w:ilvl w:val="0"/>
                <w:numId w:val="60"/>
              </w:numPr>
              <w:spacing w:line="360" w:lineRule="auto"/>
              <w:rPr>
                <w:ins w:id="202" w:author="Dylan Townsend" w:date="2018-09-23T21:10:00Z"/>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674C1DD" w14:textId="1BFC0186" w:rsidR="005721F8" w:rsidRPr="00217EBE" w:rsidRDefault="005721F8" w:rsidP="00217EBE">
            <w:pPr>
              <w:spacing w:before="120" w:after="120" w:line="360" w:lineRule="auto"/>
              <w:rPr>
                <w:ins w:id="203" w:author="Dylan Townsend" w:date="2018-09-23T21:10:00Z"/>
                <w:rFonts w:ascii="Arial" w:hAnsi="Arial" w:cs="Arial"/>
                <w:b w:val="0"/>
                <w:sz w:val="20"/>
                <w:szCs w:val="20"/>
              </w:rPr>
            </w:pPr>
            <w:ins w:id="204" w:author="Dylan Townsend" w:date="2018-09-23T21:11:00Z">
              <w:r w:rsidRPr="005721F8">
                <w:rPr>
                  <w:rFonts w:ascii="Arial" w:hAnsi="Arial" w:cs="Arial"/>
                  <w:b w:val="0"/>
                  <w:sz w:val="20"/>
                  <w:szCs w:val="20"/>
                </w:rPr>
                <w:t xml:space="preserve">Do you believe there is a cost saving for network companies </w:t>
              </w:r>
              <w:proofErr w:type="gramStart"/>
              <w:r w:rsidRPr="005721F8">
                <w:rPr>
                  <w:rFonts w:ascii="Arial" w:hAnsi="Arial" w:cs="Arial"/>
                  <w:b w:val="0"/>
                  <w:sz w:val="20"/>
                  <w:szCs w:val="20"/>
                </w:rPr>
                <w:t>as a result of</w:t>
              </w:r>
              <w:proofErr w:type="gramEnd"/>
              <w:r w:rsidRPr="005721F8">
                <w:rPr>
                  <w:rFonts w:ascii="Arial" w:hAnsi="Arial" w:cs="Arial"/>
                  <w:b w:val="0"/>
                  <w:sz w:val="20"/>
                  <w:szCs w:val="20"/>
                </w:rPr>
                <w:t xml:space="preserve"> embedded generators, when connected to a demand dominated network and in respect of </w:t>
              </w:r>
            </w:ins>
            <w:ins w:id="205" w:author="Dylan Townsend" w:date="2018-09-23T21:12:00Z">
              <w:r w:rsidRPr="00217EBE">
                <w:rPr>
                  <w:rFonts w:ascii="Arial" w:hAnsi="Arial" w:cs="Arial"/>
                  <w:b w:val="0"/>
                  <w:sz w:val="20"/>
                  <w:szCs w:val="20"/>
                </w:rPr>
                <w:t>Indirect Costs</w:t>
              </w:r>
            </w:ins>
            <w:ins w:id="206" w:author="Dylan Townsend" w:date="2018-09-23T21:11:00Z">
              <w:r w:rsidRPr="005721F8">
                <w:rPr>
                  <w:rFonts w:ascii="Arial" w:hAnsi="Arial" w:cs="Arial"/>
                  <w:b w:val="0"/>
                  <w:sz w:val="20"/>
                  <w:szCs w:val="20"/>
                </w:rPr>
                <w:t>, which is not currently reflective in EDCM embedded generation tariffs?</w:t>
              </w:r>
            </w:ins>
          </w:p>
        </w:tc>
      </w:tr>
      <w:tr w:rsidR="00217EBE" w:rsidRPr="00027B6F" w14:paraId="31B64647"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3E6A8DE" w14:textId="595A46A2"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2E90D76" w14:textId="5D124137"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Indirect Costs? Please provide rationale.</w:t>
            </w:r>
          </w:p>
        </w:tc>
      </w:tr>
      <w:tr w:rsidR="005721F8" w:rsidRPr="00027B6F" w14:paraId="0BC5785B" w14:textId="77777777" w:rsidTr="004B54CE">
        <w:trPr>
          <w:trHeight w:val="510"/>
          <w:ins w:id="207" w:author="Dylan Townsend" w:date="2018-09-23T21:10:00Z"/>
        </w:trPr>
        <w:tc>
          <w:tcPr>
            <w:tcW w:w="596" w:type="pct"/>
            <w:tcBorders>
              <w:top w:val="single" w:sz="6" w:space="0" w:color="000066"/>
              <w:left w:val="single" w:sz="6" w:space="0" w:color="000066"/>
              <w:bottom w:val="single" w:sz="6" w:space="0" w:color="000066"/>
              <w:right w:val="single" w:sz="6" w:space="0" w:color="000066"/>
            </w:tcBorders>
            <w:vAlign w:val="center"/>
          </w:tcPr>
          <w:p w14:paraId="18BA09A7" w14:textId="77777777" w:rsidR="005721F8" w:rsidRPr="00217EBE" w:rsidRDefault="005721F8" w:rsidP="00217EBE">
            <w:pPr>
              <w:pStyle w:val="ListParagraph"/>
              <w:numPr>
                <w:ilvl w:val="0"/>
                <w:numId w:val="60"/>
              </w:numPr>
              <w:spacing w:line="360" w:lineRule="auto"/>
              <w:rPr>
                <w:ins w:id="208" w:author="Dylan Townsend" w:date="2018-09-23T21:10:00Z"/>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41103A4" w14:textId="23F83DFC" w:rsidR="005721F8" w:rsidRPr="00217EBE" w:rsidRDefault="005721F8" w:rsidP="00217EBE">
            <w:pPr>
              <w:spacing w:before="120" w:after="120" w:line="360" w:lineRule="auto"/>
              <w:rPr>
                <w:ins w:id="209" w:author="Dylan Townsend" w:date="2018-09-23T21:10:00Z"/>
                <w:rFonts w:ascii="Arial" w:hAnsi="Arial" w:cs="Arial"/>
                <w:b w:val="0"/>
                <w:sz w:val="20"/>
                <w:szCs w:val="20"/>
              </w:rPr>
            </w:pPr>
            <w:ins w:id="210" w:author="Dylan Townsend" w:date="2018-09-23T21:11:00Z">
              <w:r w:rsidRPr="005721F8">
                <w:rPr>
                  <w:rFonts w:ascii="Arial" w:hAnsi="Arial" w:cs="Arial"/>
                  <w:b w:val="0"/>
                  <w:sz w:val="20"/>
                  <w:szCs w:val="20"/>
                </w:rPr>
                <w:t xml:space="preserve">Do you believe there is a cost saving for network companies </w:t>
              </w:r>
              <w:proofErr w:type="gramStart"/>
              <w:r w:rsidRPr="005721F8">
                <w:rPr>
                  <w:rFonts w:ascii="Arial" w:hAnsi="Arial" w:cs="Arial"/>
                  <w:b w:val="0"/>
                  <w:sz w:val="20"/>
                  <w:szCs w:val="20"/>
                </w:rPr>
                <w:t>as a result of</w:t>
              </w:r>
              <w:proofErr w:type="gramEnd"/>
              <w:r w:rsidRPr="005721F8">
                <w:rPr>
                  <w:rFonts w:ascii="Arial" w:hAnsi="Arial" w:cs="Arial"/>
                  <w:b w:val="0"/>
                  <w:sz w:val="20"/>
                  <w:szCs w:val="20"/>
                </w:rPr>
                <w:t xml:space="preserve"> embedded generators, when connected to a demand dominated network and in respect of Network Rates, which is not currently reflective in EDCM embedded generation tariffs?</w:t>
              </w:r>
            </w:ins>
          </w:p>
        </w:tc>
      </w:tr>
      <w:tr w:rsidR="00217EBE" w:rsidRPr="00027B6F" w14:paraId="1F700882"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8B2E68A" w14:textId="0485305C"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2430051" w14:textId="205CBE56"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Network Rates? Please provide rationale.</w:t>
            </w:r>
          </w:p>
        </w:tc>
      </w:tr>
      <w:tr w:rsidR="00217EBE" w:rsidRPr="00027B6F" w:rsidDel="005721F8" w14:paraId="4EFD4C58" w14:textId="2DE17342" w:rsidTr="004B54CE">
        <w:trPr>
          <w:trHeight w:val="510"/>
          <w:del w:id="211" w:author="Dylan Townsend" w:date="2018-09-23T21:11:00Z"/>
        </w:trPr>
        <w:tc>
          <w:tcPr>
            <w:tcW w:w="596" w:type="pct"/>
            <w:tcBorders>
              <w:top w:val="single" w:sz="6" w:space="0" w:color="000066"/>
              <w:left w:val="single" w:sz="6" w:space="0" w:color="000066"/>
              <w:bottom w:val="single" w:sz="6" w:space="0" w:color="000066"/>
              <w:right w:val="single" w:sz="6" w:space="0" w:color="000066"/>
            </w:tcBorders>
            <w:vAlign w:val="center"/>
          </w:tcPr>
          <w:p w14:paraId="280317FA" w14:textId="056EC125" w:rsidR="00217EBE" w:rsidRPr="00217EBE" w:rsidDel="005721F8" w:rsidRDefault="00217EBE" w:rsidP="00217EBE">
            <w:pPr>
              <w:pStyle w:val="ListParagraph"/>
              <w:numPr>
                <w:ilvl w:val="0"/>
                <w:numId w:val="60"/>
              </w:numPr>
              <w:spacing w:line="360" w:lineRule="auto"/>
              <w:rPr>
                <w:del w:id="212" w:author="Dylan Townsend" w:date="2018-09-23T21:11:00Z"/>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19BBA6DE" w14:textId="04F45EB2" w:rsidR="00217EBE" w:rsidRPr="00217EBE" w:rsidDel="005721F8" w:rsidRDefault="00217EBE" w:rsidP="00217EBE">
            <w:pPr>
              <w:spacing w:before="120" w:after="120" w:line="360" w:lineRule="auto"/>
              <w:rPr>
                <w:del w:id="213" w:author="Dylan Townsend" w:date="2018-09-23T21:11:00Z"/>
                <w:rFonts w:ascii="Arial" w:hAnsi="Arial" w:cs="Arial"/>
                <w:b w:val="0"/>
                <w:sz w:val="20"/>
                <w:szCs w:val="20"/>
              </w:rPr>
            </w:pPr>
            <w:del w:id="214" w:author="Dylan Townsend" w:date="2018-09-23T21:11:00Z">
              <w:r w:rsidRPr="00217EBE" w:rsidDel="005721F8">
                <w:rPr>
                  <w:rFonts w:ascii="Arial" w:hAnsi="Arial" w:cs="Arial"/>
                  <w:b w:val="0"/>
                  <w:sz w:val="20"/>
                  <w:szCs w:val="20"/>
                </w:rPr>
                <w:delText>What impact will this change have on the DNO price control? Please provide your rationale</w:delText>
              </w:r>
            </w:del>
          </w:p>
        </w:tc>
      </w:tr>
      <w:tr w:rsidR="00217EBE" w:rsidRPr="00027B6F" w14:paraId="1E069B0F"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6666A090" w14:textId="238234A6"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0A2A90ED" w14:textId="67BA17DE"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have any comments on the legal text?</w:t>
            </w:r>
          </w:p>
        </w:tc>
      </w:tr>
      <w:tr w:rsidR="00217EBE" w:rsidRPr="00027B6F" w14:paraId="672E6C5E"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1141423" w14:textId="77777777"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6A55586E" w14:textId="69329D73"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 xml:space="preserve">Do you believe that this change proposal better facilitates the DCUSA Charging Objectives? </w:t>
            </w:r>
            <w:r w:rsidRPr="00217EBE">
              <w:rPr>
                <w:rFonts w:ascii="Arial" w:hAnsi="Arial" w:cs="Arial"/>
                <w:b w:val="0"/>
                <w:sz w:val="20"/>
                <w:szCs w:val="20"/>
              </w:rPr>
              <w:lastRenderedPageBreak/>
              <w:t>Please provide your rationale against each objective</w:t>
            </w:r>
          </w:p>
        </w:tc>
      </w:tr>
      <w:tr w:rsidR="00217EBE" w:rsidRPr="00027B6F" w14:paraId="2C245F54"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19931CA8" w14:textId="77777777"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BBF120D" w14:textId="55CF4401"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lang w:eastAsia="en-GB"/>
              </w:rPr>
              <w:t>Do you agree with the proposed implementation date? Please provide your rationale.</w:t>
            </w:r>
          </w:p>
        </w:tc>
      </w:tr>
      <w:tr w:rsidR="00217EBE" w:rsidRPr="00027B6F" w14:paraId="2AE5D31E" w14:textId="77777777" w:rsidTr="004B54CE">
        <w:trPr>
          <w:cnfStyle w:val="010000000000" w:firstRow="0" w:lastRow="1" w:firstColumn="0" w:lastColumn="0" w:oddVBand="0" w:evenVBand="0" w:oddHBand="0" w:evenHBand="0" w:firstRowFirstColumn="0" w:firstRowLastColumn="0" w:lastRowFirstColumn="0" w:lastRowLastColumn="0"/>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717F3485" w14:textId="77777777" w:rsidR="00217EBE" w:rsidRPr="00217EBE" w:rsidRDefault="00217EBE" w:rsidP="00217EBE">
            <w:pPr>
              <w:pStyle w:val="ListParagraph"/>
              <w:numPr>
                <w:ilvl w:val="0"/>
                <w:numId w:val="60"/>
              </w:numPr>
              <w:spacing w:line="360" w:lineRule="auto"/>
              <w:rPr>
                <w:rFonts w:cs="Arial"/>
                <w:bCs w:val="0"/>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80ECD46" w14:textId="574B8FAB"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that there are no costs associated with the implementation of this change? If not please provide an estimate of the costs and what they cover.</w:t>
            </w:r>
            <w:commentRangeEnd w:id="188"/>
            <w:r w:rsidR="00E47E92">
              <w:rPr>
                <w:rStyle w:val="CommentReference"/>
                <w:rFonts w:ascii="Arial" w:eastAsia="Times New Roman" w:hAnsi="Arial" w:cs="Times New Roman"/>
                <w:b w:val="0"/>
                <w:bCs w:val="0"/>
                <w:lang w:eastAsia="en-GB"/>
              </w:rPr>
              <w:commentReference w:id="188"/>
            </w:r>
          </w:p>
        </w:tc>
      </w:tr>
    </w:tbl>
    <w:p w14:paraId="7B2E672F" w14:textId="77777777" w:rsidR="00F811FC" w:rsidRPr="00F811FC" w:rsidRDefault="00F811FC" w:rsidP="00217EBE"/>
    <w:p w14:paraId="5296C95F" w14:textId="08A6977D" w:rsidR="00CC0C7A" w:rsidRPr="00CC0C7A" w:rsidRDefault="00CC0C7A" w:rsidP="00217EBE">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commentRangeStart w:id="215"/>
      <w:r w:rsidR="00867105">
        <w:rPr>
          <w:rFonts w:cs="Times New Roman"/>
          <w:b/>
          <w:bCs w:val="0"/>
          <w:iCs w:val="0"/>
          <w:color w:val="auto"/>
          <w:sz w:val="20"/>
          <w:szCs w:val="24"/>
        </w:rPr>
        <w:t xml:space="preserve">xx </w:t>
      </w:r>
      <w:proofErr w:type="spellStart"/>
      <w:r w:rsidR="00867105">
        <w:rPr>
          <w:rFonts w:cs="Times New Roman"/>
          <w:b/>
          <w:bCs w:val="0"/>
          <w:iCs w:val="0"/>
          <w:color w:val="auto"/>
          <w:sz w:val="20"/>
          <w:szCs w:val="24"/>
        </w:rPr>
        <w:t>xxxx</w:t>
      </w:r>
      <w:proofErr w:type="spellEnd"/>
      <w:r w:rsidR="00867105">
        <w:rPr>
          <w:rFonts w:cs="Times New Roman"/>
          <w:b/>
          <w:bCs w:val="0"/>
          <w:iCs w:val="0"/>
          <w:color w:val="auto"/>
          <w:sz w:val="20"/>
          <w:szCs w:val="24"/>
        </w:rPr>
        <w:t xml:space="preserve"> 2018</w:t>
      </w:r>
      <w:commentRangeEnd w:id="215"/>
      <w:r w:rsidR="000E243E">
        <w:rPr>
          <w:rStyle w:val="CommentReference"/>
          <w:rFonts w:cs="Times New Roman"/>
          <w:bCs w:val="0"/>
          <w:iCs w:val="0"/>
          <w:color w:val="auto"/>
        </w:rPr>
        <w:commentReference w:id="215"/>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7DB82A09" w14:textId="163DE313" w:rsidR="00CC0C7A" w:rsidRDefault="00CC0C7A" w:rsidP="00217EBE">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5F3D01E1" w14:textId="427DF47F" w:rsidR="00217EBE" w:rsidRDefault="00217EBE" w:rsidP="00217EBE">
      <w:pPr>
        <w:rPr>
          <w:lang w:eastAsia="en-GB"/>
        </w:rPr>
      </w:pPr>
    </w:p>
    <w:p w14:paraId="75198B38" w14:textId="77777777" w:rsidR="00217EBE" w:rsidRPr="00217EBE" w:rsidRDefault="00217EBE" w:rsidP="00217EBE">
      <w:pPr>
        <w:rPr>
          <w:lang w:eastAsia="en-GB"/>
        </w:rPr>
      </w:pPr>
    </w:p>
    <w:p w14:paraId="0EF61DBB" w14:textId="39D765A9" w:rsidR="00217EBE" w:rsidRDefault="00217EBE" w:rsidP="00217EBE">
      <w:pPr>
        <w:pStyle w:val="Heading02"/>
      </w:pPr>
      <w:bookmarkStart w:id="216" w:name="_Toc520222723"/>
      <w:r>
        <w:t>Attachments</w:t>
      </w:r>
      <w:bookmarkEnd w:id="216"/>
      <w:r>
        <w:t xml:space="preserve"> </w:t>
      </w:r>
    </w:p>
    <w:p w14:paraId="27CDC2E0" w14:textId="2F741BD4" w:rsidR="00217EBE" w:rsidRPr="00217EBE" w:rsidRDefault="00217EBE" w:rsidP="00217EBE">
      <w:pPr>
        <w:pStyle w:val="Heading4"/>
        <w:spacing w:after="240"/>
      </w:pPr>
      <w:r>
        <w:t>The following documents are attached</w:t>
      </w:r>
    </w:p>
    <w:p w14:paraId="2FCD4BCC" w14:textId="77777777" w:rsidR="00A019AC" w:rsidRDefault="00A019AC" w:rsidP="00217EBE">
      <w:pPr>
        <w:pStyle w:val="BULLET"/>
        <w:ind w:left="709" w:hanging="425"/>
      </w:pPr>
      <w:r>
        <w:t>Attachment 1 – DCP 287 Consultation Response Form</w:t>
      </w:r>
    </w:p>
    <w:p w14:paraId="71E190F2" w14:textId="77777777" w:rsidR="00A019AC" w:rsidRDefault="00A019AC" w:rsidP="00217EBE">
      <w:pPr>
        <w:pStyle w:val="BULLET"/>
        <w:ind w:left="709" w:hanging="425"/>
      </w:pPr>
      <w:r>
        <w:t xml:space="preserve">Attachment 2 – DCP 287 Change Proposal </w:t>
      </w:r>
    </w:p>
    <w:p w14:paraId="75828AD3" w14:textId="3ABC0D3B" w:rsidR="00A019AC" w:rsidRDefault="00A019AC" w:rsidP="00217EBE">
      <w:pPr>
        <w:pStyle w:val="BULLET"/>
        <w:ind w:left="709" w:hanging="425"/>
      </w:pPr>
      <w:r>
        <w:t>Attachment 3 – First consultation – consolidated responses with Working Group comments</w:t>
      </w:r>
    </w:p>
    <w:p w14:paraId="5B546C38" w14:textId="6372CCF5" w:rsidR="007A6C4C" w:rsidRDefault="007A6C4C" w:rsidP="00217EBE">
      <w:pPr>
        <w:pStyle w:val="BULLET"/>
        <w:ind w:left="709" w:hanging="425"/>
      </w:pPr>
      <w:r>
        <w:t>Attachment 4 – Indirect cost analysis</w:t>
      </w:r>
    </w:p>
    <w:p w14:paraId="2C14A4AF" w14:textId="40DE690E" w:rsidR="00A019AC" w:rsidRDefault="00A019AC" w:rsidP="00217EBE">
      <w:pPr>
        <w:pStyle w:val="BULLET"/>
        <w:ind w:left="709" w:hanging="425"/>
      </w:pPr>
      <w:r>
        <w:t xml:space="preserve">Attachment </w:t>
      </w:r>
      <w:r w:rsidR="007A6C4C">
        <w:t>5</w:t>
      </w:r>
      <w:r>
        <w:t xml:space="preserve"> – DCP 287 Proposed Legal Text</w:t>
      </w:r>
    </w:p>
    <w:p w14:paraId="1CB05954" w14:textId="665D833D" w:rsidR="00C772ED" w:rsidRPr="007A6C4C" w:rsidRDefault="00A019AC" w:rsidP="00217EBE">
      <w:pPr>
        <w:pStyle w:val="BULLET"/>
        <w:ind w:left="709" w:hanging="425"/>
        <w:rPr>
          <w:b/>
        </w:rPr>
      </w:pPr>
      <w:r>
        <w:t xml:space="preserve">Attachment </w:t>
      </w:r>
      <w:r w:rsidR="007A6C4C">
        <w:t>6</w:t>
      </w:r>
      <w:r>
        <w:t xml:space="preserve"> – Impact Assessment</w:t>
      </w:r>
    </w:p>
    <w:sectPr w:rsidR="00C772ED" w:rsidRPr="007A6C4C" w:rsidSect="00217EBE">
      <w:headerReference w:type="even" r:id="rId22"/>
      <w:headerReference w:type="default" r:id="rId23"/>
      <w:footerReference w:type="even" r:id="rId24"/>
      <w:footerReference w:type="default" r:id="rId25"/>
      <w:type w:val="continuous"/>
      <w:pgSz w:w="11906" w:h="16838"/>
      <w:pgMar w:top="1440" w:right="1080" w:bottom="1440" w:left="1080"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hn Lawton" w:date="2018-03-01T09:04:00Z" w:initials="JL">
    <w:p w14:paraId="7B92AD7F" w14:textId="6D7A31B2" w:rsidR="00FE3288" w:rsidRDefault="00FE3288">
      <w:pPr>
        <w:pStyle w:val="CommentText"/>
      </w:pPr>
      <w:r>
        <w:rPr>
          <w:rStyle w:val="CommentReference"/>
        </w:rPr>
        <w:annotationRef/>
      </w:r>
      <w:r>
        <w:t>To be updated once known</w:t>
      </w:r>
    </w:p>
  </w:comment>
  <w:comment w:id="19" w:author="Edda Dirks" w:date="2018-03-02T12:31:00Z" w:initials="ED">
    <w:p w14:paraId="3DE698B0" w14:textId="02457CD5" w:rsidR="00FE3288" w:rsidRDefault="00FE3288">
      <w:pPr>
        <w:pStyle w:val="CommentText"/>
      </w:pPr>
      <w:r>
        <w:rPr>
          <w:rStyle w:val="CommentReference"/>
        </w:rPr>
        <w:annotationRef/>
      </w:r>
      <w:r>
        <w:t>Further down, I’d like to see descriptions of how savings manifest themselves for each of the cost categories, i.e. in the relation to the price control. When/how do DNOs make these savings, and when/how do these filter through to consumers (e.g. via the gain share mechanism)? Suggest adding a consultation question on the descriptions.</w:t>
      </w:r>
    </w:p>
  </w:comment>
  <w:comment w:id="30" w:author="Edda Dirks" w:date="2018-03-02T12:37:00Z" w:initials="ED">
    <w:p w14:paraId="7F54C93C" w14:textId="1B0DE5F1" w:rsidR="00FE3288" w:rsidRDefault="00FE3288">
      <w:pPr>
        <w:pStyle w:val="CommentText"/>
      </w:pPr>
      <w:r>
        <w:rPr>
          <w:rStyle w:val="CommentReference"/>
        </w:rPr>
        <w:annotationRef/>
      </w:r>
      <w:r>
        <w:t>I don’t feel that this element of the WG’s to-do list has been sufficiently addressed in the document. Could be covered by a consultation question as well.</w:t>
      </w:r>
    </w:p>
  </w:comment>
  <w:comment w:id="67" w:author="Edda Dirks" w:date="2018-03-02T12:01:00Z" w:initials="ED">
    <w:p w14:paraId="0629EBB1" w14:textId="152763C1" w:rsidR="00FE3288" w:rsidRDefault="00FE3288">
      <w:pPr>
        <w:pStyle w:val="CommentText"/>
      </w:pPr>
      <w:r>
        <w:rPr>
          <w:rStyle w:val="CommentReference"/>
        </w:rPr>
        <w:annotationRef/>
      </w:r>
      <w:r>
        <w:t>I’m keen to see the impact assessment findings on this.</w:t>
      </w:r>
    </w:p>
  </w:comment>
  <w:comment w:id="75" w:author="Edda Dirks" w:date="2018-03-02T11:55:00Z" w:initials="ED">
    <w:p w14:paraId="17BBD45B" w14:textId="0133B80E" w:rsidR="00FE3288" w:rsidRDefault="00FE3288">
      <w:pPr>
        <w:pStyle w:val="CommentText"/>
      </w:pPr>
      <w:r>
        <w:rPr>
          <w:rStyle w:val="CommentReference"/>
        </w:rPr>
        <w:annotationRef/>
      </w:r>
      <w:r>
        <w:t>What about EG-dominated areas? In these cases, wouldn’t direct costs increase due to EGs, yet they’d still receive credits, and these would in fact rise, the more costs EG drive?</w:t>
      </w:r>
    </w:p>
  </w:comment>
  <w:comment w:id="76" w:author="Dylan Townsend" w:date="2018-08-21T11:52:00Z" w:initials="DT">
    <w:p w14:paraId="711415B3" w14:textId="3AE62F09" w:rsidR="00FE3288" w:rsidRDefault="00FE3288">
      <w:pPr>
        <w:pStyle w:val="CommentText"/>
      </w:pPr>
      <w:r>
        <w:rPr>
          <w:rStyle w:val="CommentReference"/>
        </w:rPr>
        <w:annotationRef/>
      </w:r>
      <w:r>
        <w:t xml:space="preserve">The Working Group noted that further information is highlighted within the access and </w:t>
      </w:r>
      <w:proofErr w:type="gramStart"/>
      <w:r>
        <w:t>forward looking</w:t>
      </w:r>
      <w:proofErr w:type="gramEnd"/>
      <w:r>
        <w:t xml:space="preserve"> charges consultation.</w:t>
      </w:r>
    </w:p>
  </w:comment>
  <w:comment w:id="79" w:author="Edda Dirks" w:date="2018-03-02T12:03:00Z" w:initials="ED">
    <w:p w14:paraId="03799264" w14:textId="0D3150B2" w:rsidR="00FE3288" w:rsidRDefault="00FE3288">
      <w:pPr>
        <w:pStyle w:val="CommentText"/>
      </w:pPr>
      <w:r>
        <w:rPr>
          <w:rStyle w:val="CommentReference"/>
        </w:rPr>
        <w:annotationRef/>
      </w:r>
      <w:r>
        <w:t xml:space="preserve"> As per my comment above, wouldn’t EGs that drive direct costs receive credit when they shouldn’t?</w:t>
      </w:r>
    </w:p>
  </w:comment>
  <w:comment w:id="114" w:author="Edda Dirks" w:date="2018-03-02T12:21:00Z" w:initials="ED">
    <w:p w14:paraId="02E3B10E" w14:textId="4879AC68" w:rsidR="00FE3288" w:rsidRDefault="00FE3288">
      <w:pPr>
        <w:pStyle w:val="CommentText"/>
      </w:pPr>
      <w:r>
        <w:rPr>
          <w:rStyle w:val="CommentReference"/>
        </w:rPr>
        <w:annotationRef/>
      </w:r>
      <w:r>
        <w:t>Is that true? From my understanding, rates are calculated by a different method, and by a different organisation, to that for direct and indirect costs. Hence it doesn’t seem to follow that rates reflect EG savings in the same way as for the other cost categories.</w:t>
      </w:r>
    </w:p>
  </w:comment>
  <w:comment w:id="115" w:author="Edda Dirks" w:date="2018-03-02T12:17:00Z" w:initials="ED">
    <w:p w14:paraId="2B7706BD" w14:textId="706D2B2B" w:rsidR="00FE3288" w:rsidRDefault="00FE3288">
      <w:pPr>
        <w:pStyle w:val="CommentText"/>
      </w:pPr>
      <w:r>
        <w:rPr>
          <w:rStyle w:val="CommentReference"/>
        </w:rPr>
        <w:annotationRef/>
      </w:r>
      <w:r>
        <w:t>Same comments as for direct and indirect costs. What if rates increase due to EG-driven reinforcement?</w:t>
      </w:r>
    </w:p>
  </w:comment>
  <w:comment w:id="179" w:author="John Lawton" w:date="2018-01-10T15:01:00Z" w:initials="JL">
    <w:p w14:paraId="75CC5FE4" w14:textId="7AF2C175" w:rsidR="00FE3288" w:rsidRDefault="00FE3288">
      <w:pPr>
        <w:pStyle w:val="CommentText"/>
      </w:pPr>
      <w:r>
        <w:rPr>
          <w:rStyle w:val="CommentReference"/>
        </w:rPr>
        <w:annotationRef/>
      </w:r>
      <w:r>
        <w:t>We need to replace this with the outcome of the legal text and model change impact assessment</w:t>
      </w:r>
    </w:p>
  </w:comment>
  <w:comment w:id="188" w:author="Dylan Townsend" w:date="2018-08-21T12:58:00Z" w:initials="DT">
    <w:p w14:paraId="0C281C66" w14:textId="240999FE" w:rsidR="00FE3288" w:rsidRDefault="00FE3288">
      <w:pPr>
        <w:pStyle w:val="CommentText"/>
      </w:pPr>
      <w:r>
        <w:rPr>
          <w:rStyle w:val="CommentReference"/>
        </w:rPr>
        <w:annotationRef/>
      </w:r>
      <w:r>
        <w:t>Section 10 ‘Questions’ is to be update in line with the amendments made throughout the body of the document.</w:t>
      </w:r>
    </w:p>
  </w:comment>
  <w:comment w:id="215" w:author="John Lawton" w:date="2018-03-01T14:20:00Z" w:initials="JL">
    <w:p w14:paraId="0B44799E" w14:textId="5EC68E22" w:rsidR="00FE3288" w:rsidRDefault="00FE3288">
      <w:pPr>
        <w:pStyle w:val="CommentText"/>
      </w:pPr>
      <w:r>
        <w:rPr>
          <w:rStyle w:val="CommentReference"/>
        </w:rPr>
        <w:annotationRef/>
      </w:r>
      <w:r>
        <w:t>Add in date once known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2AD7F" w15:done="0"/>
  <w15:commentEx w15:paraId="3DE698B0" w15:done="0"/>
  <w15:commentEx w15:paraId="7F54C93C" w15:done="0"/>
  <w15:commentEx w15:paraId="0629EBB1" w15:done="0"/>
  <w15:commentEx w15:paraId="17BBD45B" w15:done="0"/>
  <w15:commentEx w15:paraId="711415B3" w15:paraIdParent="17BBD45B" w15:done="0"/>
  <w15:commentEx w15:paraId="03799264" w15:done="0"/>
  <w15:commentEx w15:paraId="02E3B10E" w15:done="0"/>
  <w15:commentEx w15:paraId="2B7706BD" w15:done="0"/>
  <w15:commentEx w15:paraId="75CC5FE4" w15:done="0"/>
  <w15:commentEx w15:paraId="0C281C66" w15:done="0"/>
  <w15:commentEx w15:paraId="0B4479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AD7F" w16cid:durableId="1E4240B4"/>
  <w16cid:commentId w16cid:paraId="3DE698B0" w16cid:durableId="1E5380C8"/>
  <w16cid:commentId w16cid:paraId="7F54C93C" w16cid:durableId="1E5380CA"/>
  <w16cid:commentId w16cid:paraId="0629EBB1" w16cid:durableId="1E5380CF"/>
  <w16cid:commentId w16cid:paraId="17BBD45B" w16cid:durableId="1E5380D0"/>
  <w16cid:commentId w16cid:paraId="711415B3" w16cid:durableId="1F267B8C"/>
  <w16cid:commentId w16cid:paraId="03799264" w16cid:durableId="1E5380D1"/>
  <w16cid:commentId w16cid:paraId="02E3B10E" w16cid:durableId="1E5380D3"/>
  <w16cid:commentId w16cid:paraId="2B7706BD" w16cid:durableId="1E5380D4"/>
  <w16cid:commentId w16cid:paraId="75CC5FE4" w16cid:durableId="1E00A951"/>
  <w16cid:commentId w16cid:paraId="0C281C66" w16cid:durableId="1F268AFB"/>
  <w16cid:commentId w16cid:paraId="0B44799E" w16cid:durableId="1E428A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76200" w14:textId="77777777" w:rsidR="00B211C5" w:rsidRDefault="00B211C5">
      <w:r>
        <w:separator/>
      </w:r>
    </w:p>
    <w:p w14:paraId="0377750B" w14:textId="77777777" w:rsidR="00B211C5" w:rsidRDefault="00B211C5"/>
    <w:p w14:paraId="18D1CEB6" w14:textId="77777777" w:rsidR="00B211C5" w:rsidRDefault="00B211C5"/>
  </w:endnote>
  <w:endnote w:type="continuationSeparator" w:id="0">
    <w:p w14:paraId="7CFC7A0A" w14:textId="77777777" w:rsidR="00B211C5" w:rsidRDefault="00B211C5">
      <w:r>
        <w:continuationSeparator/>
      </w:r>
    </w:p>
    <w:p w14:paraId="7CE2D820" w14:textId="77777777" w:rsidR="00B211C5" w:rsidRDefault="00B211C5"/>
    <w:p w14:paraId="258A45A1" w14:textId="77777777" w:rsidR="00B211C5" w:rsidRDefault="00B21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3B87" w14:textId="77777777" w:rsidR="00FE3288" w:rsidRDefault="00FE3288">
    <w:pPr>
      <w:pStyle w:val="Footer"/>
    </w:pPr>
  </w:p>
  <w:p w14:paraId="589E7E24" w14:textId="77777777" w:rsidR="00FE3288" w:rsidRDefault="00FE32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BA09" w14:textId="7E80D27B" w:rsidR="00FE3288" w:rsidRDefault="00FE3288"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19</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19</w:t>
    </w:r>
    <w:r w:rsidRPr="000660DF">
      <w:rPr>
        <w:rFonts w:cs="Arial"/>
        <w:sz w:val="16"/>
        <w:szCs w:val="16"/>
        <w:lang w:val="en-US"/>
      </w:rPr>
      <w:fldChar w:fldCharType="end"/>
    </w:r>
    <w:r>
      <w:rPr>
        <w:rFonts w:cs="Arial"/>
        <w:sz w:val="16"/>
        <w:szCs w:val="16"/>
        <w:lang w:val="en-US"/>
      </w:rPr>
      <w:tab/>
      <w:t>Version 1.0</w:t>
    </w:r>
  </w:p>
  <w:p w14:paraId="6092C9E7" w14:textId="546BA128" w:rsidR="00FE3288" w:rsidRPr="000660DF" w:rsidRDefault="00FE3288" w:rsidP="008857AC">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 xml:space="preserve">xx </w:t>
    </w:r>
    <w:proofErr w:type="spellStart"/>
    <w:r>
      <w:rPr>
        <w:rFonts w:cs="Arial"/>
        <w:sz w:val="16"/>
        <w:szCs w:val="16"/>
        <w:lang w:val="en-US"/>
      </w:rPr>
      <w:t>xxxx</w:t>
    </w:r>
    <w:proofErr w:type="spellEnd"/>
    <w:r>
      <w:rPr>
        <w:rFonts w:cs="Arial"/>
        <w:sz w:val="16"/>
        <w:szCs w:val="16"/>
        <w:lang w:val="en-US"/>
      </w:rPr>
      <w:t xml:space="preserve"> 2018</w:t>
    </w:r>
  </w:p>
  <w:p w14:paraId="4786F29D" w14:textId="77777777" w:rsidR="00FE3288" w:rsidRDefault="00FE3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2C165" w14:textId="77777777" w:rsidR="00B211C5" w:rsidRDefault="00B211C5">
      <w:r>
        <w:separator/>
      </w:r>
    </w:p>
    <w:p w14:paraId="66722631" w14:textId="77777777" w:rsidR="00B211C5" w:rsidRDefault="00B211C5"/>
    <w:p w14:paraId="44301239" w14:textId="77777777" w:rsidR="00B211C5" w:rsidRDefault="00B211C5"/>
  </w:footnote>
  <w:footnote w:type="continuationSeparator" w:id="0">
    <w:p w14:paraId="12D2ED87" w14:textId="77777777" w:rsidR="00B211C5" w:rsidRDefault="00B211C5">
      <w:r>
        <w:continuationSeparator/>
      </w:r>
    </w:p>
    <w:p w14:paraId="40EF0C18" w14:textId="77777777" w:rsidR="00B211C5" w:rsidRDefault="00B211C5"/>
    <w:p w14:paraId="2DAFBA1B" w14:textId="77777777" w:rsidR="00B211C5" w:rsidRDefault="00B211C5"/>
  </w:footnote>
  <w:footnote w:id="1">
    <w:p w14:paraId="47A2EF1F" w14:textId="469A3647" w:rsidR="00FE3288" w:rsidRPr="007B5343" w:rsidRDefault="00FE3288" w:rsidP="007B5343">
      <w:pPr>
        <w:pStyle w:val="FootnoteText"/>
        <w:rPr>
          <w:sz w:val="18"/>
        </w:rPr>
      </w:pPr>
      <w:r w:rsidRPr="007B5343">
        <w:rPr>
          <w:rStyle w:val="FootnoteReference"/>
          <w:sz w:val="18"/>
          <w:vertAlign w:val="baseline"/>
        </w:rPr>
        <w:footnoteRef/>
      </w:r>
      <w:r w:rsidRPr="007B5343">
        <w:rPr>
          <w:sz w:val="18"/>
        </w:rPr>
        <w:t>Eligible generators are those which have ‘proportion eligible for Charge 1 credits’ set to 1. The proportion eligible for Charge 1 credits is zero if the F factor that is assigned to the generator is zero and 1 otherwise.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890DD" w14:textId="77777777" w:rsidR="00FE3288" w:rsidRDefault="00FE3288">
    <w:pPr>
      <w:pStyle w:val="Header"/>
    </w:pPr>
  </w:p>
  <w:p w14:paraId="544254C3" w14:textId="77777777" w:rsidR="00FE3288" w:rsidRDefault="00FE32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82887" w14:textId="77777777" w:rsidR="00FE3288" w:rsidRDefault="00FE3288">
    <w:pPr>
      <w:pStyle w:val="Header"/>
    </w:pPr>
    <w:r>
      <w:rPr>
        <w:noProof/>
      </w:rPr>
      <w:drawing>
        <wp:anchor distT="0" distB="0" distL="114300" distR="114300" simplePos="0" relativeHeight="251658752" behindDoc="0" locked="0" layoutInCell="1" allowOverlap="1" wp14:anchorId="7C310232" wp14:editId="39D58094">
          <wp:simplePos x="0" y="0"/>
          <wp:positionH relativeFrom="column">
            <wp:posOffset>4198620</wp:posOffset>
          </wp:positionH>
          <wp:positionV relativeFrom="paragraph">
            <wp:posOffset>26600</wp:posOffset>
          </wp:positionV>
          <wp:extent cx="2015490" cy="68262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8BF92B" w14:textId="77777777" w:rsidR="00FE3288" w:rsidRDefault="00FE32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67101"/>
    <w:multiLevelType w:val="multilevel"/>
    <w:tmpl w:val="13085A7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314909"/>
    <w:multiLevelType w:val="multilevel"/>
    <w:tmpl w:val="E2D0FFA2"/>
    <w:lvl w:ilvl="0">
      <w:start w:val="1"/>
      <w:numFmt w:val="decimal"/>
      <w:pStyle w:val="Heading02"/>
      <w:lvlText w:val="%1"/>
      <w:lvlJc w:val="left"/>
      <w:pPr>
        <w:ind w:left="432" w:hanging="432"/>
      </w:pPr>
      <w:rPr>
        <w:rFonts w:hint="default"/>
      </w:rPr>
    </w:lvl>
    <w:lvl w:ilvl="1">
      <w:start w:val="1"/>
      <w:numFmt w:val="decimal"/>
      <w:pStyle w:val="ConsultationParagraph"/>
      <w:lvlText w:val="%1.%2"/>
      <w:lvlJc w:val="left"/>
      <w:pPr>
        <w:ind w:left="576" w:hanging="576"/>
      </w:pPr>
      <w:rPr>
        <w:rFonts w:ascii="Arial" w:hAnsi="Arial" w:cs="Arial" w:hint="default"/>
        <w:b w:val="0"/>
        <w:i w:val="0"/>
        <w:color w:val="000000"/>
        <w:sz w:val="20"/>
        <w:szCs w:val="20"/>
        <w:u w:val="none"/>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2532FD4"/>
    <w:multiLevelType w:val="hybridMultilevel"/>
    <w:tmpl w:val="3E8869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6701FB"/>
    <w:multiLevelType w:val="hybridMultilevel"/>
    <w:tmpl w:val="9D648462"/>
    <w:lvl w:ilvl="0" w:tplc="14C4F48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F016CC"/>
    <w:multiLevelType w:val="hybridMultilevel"/>
    <w:tmpl w:val="3D44E29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997F74"/>
    <w:multiLevelType w:val="multilevel"/>
    <w:tmpl w:val="CDF49DF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52CC7"/>
    <w:multiLevelType w:val="hybridMultilevel"/>
    <w:tmpl w:val="52D4F8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83D76"/>
    <w:multiLevelType w:val="hybridMultilevel"/>
    <w:tmpl w:val="6FC4240C"/>
    <w:lvl w:ilvl="0" w:tplc="6426965A">
      <w:start w:val="1"/>
      <w:numFmt w:val="bullet"/>
      <w:pStyle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16" w15:restartNumberingAfterBreak="0">
    <w:nsid w:val="545F13B1"/>
    <w:multiLevelType w:val="hybridMultilevel"/>
    <w:tmpl w:val="A3EACCD0"/>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8D3E04"/>
    <w:multiLevelType w:val="hybridMultilevel"/>
    <w:tmpl w:val="B6D48E20"/>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3"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4" w15:restartNumberingAfterBreak="0">
    <w:nsid w:val="78A10E42"/>
    <w:multiLevelType w:val="hybridMultilevel"/>
    <w:tmpl w:val="66541B7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5" w15:restartNumberingAfterBreak="0">
    <w:nsid w:val="7EE97788"/>
    <w:multiLevelType w:val="hybridMultilevel"/>
    <w:tmpl w:val="F0FCB26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num w:numId="1">
    <w:abstractNumId w:val="23"/>
  </w:num>
  <w:num w:numId="2">
    <w:abstractNumId w:val="20"/>
  </w:num>
  <w:num w:numId="3">
    <w:abstractNumId w:val="9"/>
  </w:num>
  <w:num w:numId="4">
    <w:abstractNumId w:val="10"/>
  </w:num>
  <w:num w:numId="5">
    <w:abstractNumId w:val="5"/>
  </w:num>
  <w:num w:numId="6">
    <w:abstractNumId w:val="21"/>
  </w:num>
  <w:num w:numId="7">
    <w:abstractNumId w:val="11"/>
  </w:num>
  <w:num w:numId="8">
    <w:abstractNumId w:val="7"/>
  </w:num>
  <w:num w:numId="9">
    <w:abstractNumId w:val="19"/>
  </w:num>
  <w:num w:numId="10">
    <w:abstractNumId w:val="17"/>
  </w:num>
  <w:num w:numId="11">
    <w:abstractNumId w:val="3"/>
  </w:num>
  <w:num w:numId="12">
    <w:abstractNumId w:val="2"/>
  </w:num>
  <w:num w:numId="13">
    <w:abstractNumId w:val="18"/>
  </w:num>
  <w:num w:numId="14">
    <w:abstractNumId w:val="1"/>
  </w:num>
  <w:num w:numId="15">
    <w:abstractNumId w:val="14"/>
  </w:num>
  <w:num w:numId="16">
    <w:abstractNumId w:val="13"/>
  </w:num>
  <w:num w:numId="17">
    <w:abstractNumId w:val="15"/>
  </w:num>
  <w:num w:numId="18">
    <w:abstractNumId w:val="12"/>
  </w:num>
  <w:num w:numId="19">
    <w:abstractNumId w:val="22"/>
  </w:num>
  <w:num w:numId="20">
    <w:abstractNumId w:val="1"/>
  </w:num>
  <w:num w:numId="21">
    <w:abstractNumId w:val="6"/>
  </w:num>
  <w:num w:numId="22">
    <w:abstractNumId w:val="0"/>
  </w:num>
  <w:num w:numId="23">
    <w:abstractNumId w:val="23"/>
  </w:num>
  <w:num w:numId="24">
    <w:abstractNumId w:val="1"/>
  </w:num>
  <w:num w:numId="25">
    <w:abstractNumId w:val="1"/>
  </w:num>
  <w:num w:numId="26">
    <w:abstractNumId w:val="8"/>
  </w:num>
  <w:num w:numId="27">
    <w:abstractNumId w:val="1"/>
  </w:num>
  <w:num w:numId="28">
    <w:abstractNumId w:val="25"/>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24"/>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4"/>
  </w:num>
  <w:num w:numId="56">
    <w:abstractNumId w:val="1"/>
  </w:num>
  <w:num w:numId="57">
    <w:abstractNumId w:val="1"/>
  </w:num>
  <w:num w:numId="58">
    <w:abstractNumId w:val="1"/>
  </w:num>
  <w:num w:numId="59">
    <w:abstractNumId w:val="1"/>
  </w:num>
  <w:num w:numId="60">
    <w:abstractNumId w:val="16"/>
  </w:num>
  <w:num w:numId="61">
    <w:abstractNumId w:val="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Dylan Townsend">
    <w15:presenceInfo w15:providerId="AD" w15:userId="S-1-5-21-1220945662-1229272821-1417001333-10616"/>
  </w15:person>
  <w15:person w15:author="Edda Dirks">
    <w15:presenceInfo w15:providerId="AD" w15:userId="S-1-5-21-725345543-854245398-2146348053-19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1B99"/>
    <w:rsid w:val="00000007"/>
    <w:rsid w:val="0000105C"/>
    <w:rsid w:val="00001CD8"/>
    <w:rsid w:val="00003462"/>
    <w:rsid w:val="00004426"/>
    <w:rsid w:val="00004A78"/>
    <w:rsid w:val="000053A2"/>
    <w:rsid w:val="00005C2A"/>
    <w:rsid w:val="0001063A"/>
    <w:rsid w:val="0001312A"/>
    <w:rsid w:val="000131C0"/>
    <w:rsid w:val="000140D5"/>
    <w:rsid w:val="00014A06"/>
    <w:rsid w:val="00014B4B"/>
    <w:rsid w:val="00015169"/>
    <w:rsid w:val="00021E27"/>
    <w:rsid w:val="0002309B"/>
    <w:rsid w:val="00026A6A"/>
    <w:rsid w:val="000271E1"/>
    <w:rsid w:val="00027B6F"/>
    <w:rsid w:val="000363FA"/>
    <w:rsid w:val="00037E69"/>
    <w:rsid w:val="00040622"/>
    <w:rsid w:val="00041A17"/>
    <w:rsid w:val="000427B0"/>
    <w:rsid w:val="00043976"/>
    <w:rsid w:val="00046CCC"/>
    <w:rsid w:val="000546C7"/>
    <w:rsid w:val="00054988"/>
    <w:rsid w:val="00054DA5"/>
    <w:rsid w:val="00055793"/>
    <w:rsid w:val="0005617C"/>
    <w:rsid w:val="000561DC"/>
    <w:rsid w:val="00057C9D"/>
    <w:rsid w:val="00057D57"/>
    <w:rsid w:val="000601CB"/>
    <w:rsid w:val="00062E0D"/>
    <w:rsid w:val="00067E74"/>
    <w:rsid w:val="0007249A"/>
    <w:rsid w:val="00072E56"/>
    <w:rsid w:val="000730B7"/>
    <w:rsid w:val="000751C7"/>
    <w:rsid w:val="0007537E"/>
    <w:rsid w:val="00082674"/>
    <w:rsid w:val="00082F1D"/>
    <w:rsid w:val="000836FD"/>
    <w:rsid w:val="00096C4E"/>
    <w:rsid w:val="000A3531"/>
    <w:rsid w:val="000A36A8"/>
    <w:rsid w:val="000A404C"/>
    <w:rsid w:val="000B007D"/>
    <w:rsid w:val="000B2C70"/>
    <w:rsid w:val="000B2E3D"/>
    <w:rsid w:val="000B2EE8"/>
    <w:rsid w:val="000B52B2"/>
    <w:rsid w:val="000B5D6C"/>
    <w:rsid w:val="000B7E15"/>
    <w:rsid w:val="000C27AE"/>
    <w:rsid w:val="000C6FC7"/>
    <w:rsid w:val="000D1ECA"/>
    <w:rsid w:val="000D5720"/>
    <w:rsid w:val="000D66EC"/>
    <w:rsid w:val="000E0100"/>
    <w:rsid w:val="000E034A"/>
    <w:rsid w:val="000E19B4"/>
    <w:rsid w:val="000E243E"/>
    <w:rsid w:val="000E2BB1"/>
    <w:rsid w:val="000E2E48"/>
    <w:rsid w:val="000E3EA6"/>
    <w:rsid w:val="000E3F5B"/>
    <w:rsid w:val="000E76BF"/>
    <w:rsid w:val="000F059B"/>
    <w:rsid w:val="000F4106"/>
    <w:rsid w:val="000F612B"/>
    <w:rsid w:val="0010060E"/>
    <w:rsid w:val="00101817"/>
    <w:rsid w:val="001060C1"/>
    <w:rsid w:val="00106A37"/>
    <w:rsid w:val="0011083D"/>
    <w:rsid w:val="001116D0"/>
    <w:rsid w:val="00111F27"/>
    <w:rsid w:val="00112F45"/>
    <w:rsid w:val="00116E9B"/>
    <w:rsid w:val="001216C5"/>
    <w:rsid w:val="0012496E"/>
    <w:rsid w:val="00124E8E"/>
    <w:rsid w:val="0012717A"/>
    <w:rsid w:val="001378FB"/>
    <w:rsid w:val="00143041"/>
    <w:rsid w:val="0014327C"/>
    <w:rsid w:val="001445A0"/>
    <w:rsid w:val="001451F4"/>
    <w:rsid w:val="00146470"/>
    <w:rsid w:val="0015121F"/>
    <w:rsid w:val="00151CCE"/>
    <w:rsid w:val="00153B91"/>
    <w:rsid w:val="00160B8D"/>
    <w:rsid w:val="0016191F"/>
    <w:rsid w:val="00164E30"/>
    <w:rsid w:val="001657CF"/>
    <w:rsid w:val="00174D21"/>
    <w:rsid w:val="001762D1"/>
    <w:rsid w:val="001805D4"/>
    <w:rsid w:val="00181C7D"/>
    <w:rsid w:val="00182A0C"/>
    <w:rsid w:val="001834A2"/>
    <w:rsid w:val="0018581B"/>
    <w:rsid w:val="0018792D"/>
    <w:rsid w:val="00187969"/>
    <w:rsid w:val="00187E2F"/>
    <w:rsid w:val="001937A0"/>
    <w:rsid w:val="00193921"/>
    <w:rsid w:val="00193F47"/>
    <w:rsid w:val="00194EB7"/>
    <w:rsid w:val="00197A37"/>
    <w:rsid w:val="001A0966"/>
    <w:rsid w:val="001A5839"/>
    <w:rsid w:val="001A6F74"/>
    <w:rsid w:val="001B12AD"/>
    <w:rsid w:val="001B2D7A"/>
    <w:rsid w:val="001B6DE4"/>
    <w:rsid w:val="001C01D5"/>
    <w:rsid w:val="001C0AAE"/>
    <w:rsid w:val="001C0C6E"/>
    <w:rsid w:val="001C207A"/>
    <w:rsid w:val="001C665E"/>
    <w:rsid w:val="001C74DD"/>
    <w:rsid w:val="001D0B92"/>
    <w:rsid w:val="001D12EB"/>
    <w:rsid w:val="001D2ED8"/>
    <w:rsid w:val="001D39B5"/>
    <w:rsid w:val="001D3EFD"/>
    <w:rsid w:val="001D7EC5"/>
    <w:rsid w:val="001E2563"/>
    <w:rsid w:val="001E32D7"/>
    <w:rsid w:val="001E37F5"/>
    <w:rsid w:val="001E5ABB"/>
    <w:rsid w:val="001E5D9F"/>
    <w:rsid w:val="001E6DCF"/>
    <w:rsid w:val="001F0E93"/>
    <w:rsid w:val="001F2E56"/>
    <w:rsid w:val="001F2F04"/>
    <w:rsid w:val="001F36FC"/>
    <w:rsid w:val="001F3812"/>
    <w:rsid w:val="001F4DA0"/>
    <w:rsid w:val="001F645B"/>
    <w:rsid w:val="001F6DA9"/>
    <w:rsid w:val="001F7908"/>
    <w:rsid w:val="001F7D0E"/>
    <w:rsid w:val="002036BB"/>
    <w:rsid w:val="002047E2"/>
    <w:rsid w:val="00205E60"/>
    <w:rsid w:val="00207680"/>
    <w:rsid w:val="00207A76"/>
    <w:rsid w:val="00210485"/>
    <w:rsid w:val="002126D4"/>
    <w:rsid w:val="00212BF5"/>
    <w:rsid w:val="002135C0"/>
    <w:rsid w:val="0021418F"/>
    <w:rsid w:val="00214427"/>
    <w:rsid w:val="002148B6"/>
    <w:rsid w:val="00215877"/>
    <w:rsid w:val="00215C1A"/>
    <w:rsid w:val="002161A4"/>
    <w:rsid w:val="00216443"/>
    <w:rsid w:val="0021671E"/>
    <w:rsid w:val="00217EBE"/>
    <w:rsid w:val="00222723"/>
    <w:rsid w:val="0022557E"/>
    <w:rsid w:val="00225F2B"/>
    <w:rsid w:val="002272EF"/>
    <w:rsid w:val="00231812"/>
    <w:rsid w:val="0023192B"/>
    <w:rsid w:val="00235D2A"/>
    <w:rsid w:val="00236CC6"/>
    <w:rsid w:val="00236DCB"/>
    <w:rsid w:val="0024000A"/>
    <w:rsid w:val="002426A7"/>
    <w:rsid w:val="00251F86"/>
    <w:rsid w:val="00256075"/>
    <w:rsid w:val="00256566"/>
    <w:rsid w:val="002608FC"/>
    <w:rsid w:val="00260BAE"/>
    <w:rsid w:val="00260C2C"/>
    <w:rsid w:val="002612FD"/>
    <w:rsid w:val="00263600"/>
    <w:rsid w:val="00265497"/>
    <w:rsid w:val="002660EC"/>
    <w:rsid w:val="00266BC0"/>
    <w:rsid w:val="00270472"/>
    <w:rsid w:val="00272979"/>
    <w:rsid w:val="002733C1"/>
    <w:rsid w:val="002744D3"/>
    <w:rsid w:val="00275260"/>
    <w:rsid w:val="002758A6"/>
    <w:rsid w:val="00276720"/>
    <w:rsid w:val="00276D11"/>
    <w:rsid w:val="00281CF1"/>
    <w:rsid w:val="00281F45"/>
    <w:rsid w:val="00282FE6"/>
    <w:rsid w:val="00286CBD"/>
    <w:rsid w:val="00290F86"/>
    <w:rsid w:val="00291083"/>
    <w:rsid w:val="00291586"/>
    <w:rsid w:val="00292D91"/>
    <w:rsid w:val="002A0D66"/>
    <w:rsid w:val="002A369F"/>
    <w:rsid w:val="002A3CB3"/>
    <w:rsid w:val="002A7ED6"/>
    <w:rsid w:val="002B385B"/>
    <w:rsid w:val="002B4393"/>
    <w:rsid w:val="002B51B2"/>
    <w:rsid w:val="002B6671"/>
    <w:rsid w:val="002B68DB"/>
    <w:rsid w:val="002C07B9"/>
    <w:rsid w:val="002C0F95"/>
    <w:rsid w:val="002C1553"/>
    <w:rsid w:val="002C68A8"/>
    <w:rsid w:val="002D25F9"/>
    <w:rsid w:val="002D5DFC"/>
    <w:rsid w:val="002D6272"/>
    <w:rsid w:val="002D65AF"/>
    <w:rsid w:val="002D7C43"/>
    <w:rsid w:val="002E1CB6"/>
    <w:rsid w:val="002E2C7F"/>
    <w:rsid w:val="002E2ECA"/>
    <w:rsid w:val="002E4B28"/>
    <w:rsid w:val="002F0224"/>
    <w:rsid w:val="002F0E78"/>
    <w:rsid w:val="002F12E6"/>
    <w:rsid w:val="002F13B8"/>
    <w:rsid w:val="002F2081"/>
    <w:rsid w:val="002F357D"/>
    <w:rsid w:val="002F40F9"/>
    <w:rsid w:val="002F47BB"/>
    <w:rsid w:val="002F4BC0"/>
    <w:rsid w:val="002F6CD0"/>
    <w:rsid w:val="00301DAF"/>
    <w:rsid w:val="0030272D"/>
    <w:rsid w:val="00302F67"/>
    <w:rsid w:val="0030347F"/>
    <w:rsid w:val="00305819"/>
    <w:rsid w:val="00305AC5"/>
    <w:rsid w:val="00306BF5"/>
    <w:rsid w:val="00310134"/>
    <w:rsid w:val="00310346"/>
    <w:rsid w:val="00313E66"/>
    <w:rsid w:val="00313E9E"/>
    <w:rsid w:val="00313FE4"/>
    <w:rsid w:val="00316676"/>
    <w:rsid w:val="00320457"/>
    <w:rsid w:val="003221E9"/>
    <w:rsid w:val="00324AF7"/>
    <w:rsid w:val="0033097B"/>
    <w:rsid w:val="00331AA6"/>
    <w:rsid w:val="003328B8"/>
    <w:rsid w:val="00332FE3"/>
    <w:rsid w:val="00336821"/>
    <w:rsid w:val="00336A3A"/>
    <w:rsid w:val="00341CAD"/>
    <w:rsid w:val="00343822"/>
    <w:rsid w:val="00344177"/>
    <w:rsid w:val="00344308"/>
    <w:rsid w:val="00344FDC"/>
    <w:rsid w:val="00345171"/>
    <w:rsid w:val="003456CF"/>
    <w:rsid w:val="00351453"/>
    <w:rsid w:val="00351769"/>
    <w:rsid w:val="00351960"/>
    <w:rsid w:val="00351B9D"/>
    <w:rsid w:val="00352292"/>
    <w:rsid w:val="00352A27"/>
    <w:rsid w:val="0035487C"/>
    <w:rsid w:val="003557B1"/>
    <w:rsid w:val="00355D02"/>
    <w:rsid w:val="0035638E"/>
    <w:rsid w:val="00357570"/>
    <w:rsid w:val="00360C37"/>
    <w:rsid w:val="00362030"/>
    <w:rsid w:val="00362187"/>
    <w:rsid w:val="00363FE9"/>
    <w:rsid w:val="00364454"/>
    <w:rsid w:val="00367F60"/>
    <w:rsid w:val="0037034E"/>
    <w:rsid w:val="00370895"/>
    <w:rsid w:val="003711F3"/>
    <w:rsid w:val="00372C0A"/>
    <w:rsid w:val="003731A6"/>
    <w:rsid w:val="00373B64"/>
    <w:rsid w:val="003775D5"/>
    <w:rsid w:val="00377752"/>
    <w:rsid w:val="00377ED5"/>
    <w:rsid w:val="00380C64"/>
    <w:rsid w:val="00381EB7"/>
    <w:rsid w:val="00382814"/>
    <w:rsid w:val="00384B86"/>
    <w:rsid w:val="00386096"/>
    <w:rsid w:val="00390D19"/>
    <w:rsid w:val="003920ED"/>
    <w:rsid w:val="003971AB"/>
    <w:rsid w:val="003A016A"/>
    <w:rsid w:val="003A0852"/>
    <w:rsid w:val="003A2AA8"/>
    <w:rsid w:val="003A2BCC"/>
    <w:rsid w:val="003A2BFE"/>
    <w:rsid w:val="003A3439"/>
    <w:rsid w:val="003A40AA"/>
    <w:rsid w:val="003A4ED7"/>
    <w:rsid w:val="003A4FC7"/>
    <w:rsid w:val="003A6CCA"/>
    <w:rsid w:val="003B0780"/>
    <w:rsid w:val="003B105C"/>
    <w:rsid w:val="003B1A71"/>
    <w:rsid w:val="003B4359"/>
    <w:rsid w:val="003B44D0"/>
    <w:rsid w:val="003B5816"/>
    <w:rsid w:val="003B5A65"/>
    <w:rsid w:val="003B727A"/>
    <w:rsid w:val="003C1BBC"/>
    <w:rsid w:val="003C1E4D"/>
    <w:rsid w:val="003C22DF"/>
    <w:rsid w:val="003C3301"/>
    <w:rsid w:val="003C3AB5"/>
    <w:rsid w:val="003C3B5C"/>
    <w:rsid w:val="003C457B"/>
    <w:rsid w:val="003C6AB2"/>
    <w:rsid w:val="003C7AAC"/>
    <w:rsid w:val="003D0281"/>
    <w:rsid w:val="003D41D8"/>
    <w:rsid w:val="003D4439"/>
    <w:rsid w:val="003D5877"/>
    <w:rsid w:val="003D6504"/>
    <w:rsid w:val="003D6A5C"/>
    <w:rsid w:val="003E0757"/>
    <w:rsid w:val="003E0B53"/>
    <w:rsid w:val="003E16D8"/>
    <w:rsid w:val="003E1B16"/>
    <w:rsid w:val="003E3CED"/>
    <w:rsid w:val="003E63E9"/>
    <w:rsid w:val="003F030F"/>
    <w:rsid w:val="003F0B70"/>
    <w:rsid w:val="003F2A86"/>
    <w:rsid w:val="003F38C3"/>
    <w:rsid w:val="003F6FAF"/>
    <w:rsid w:val="003F7DEE"/>
    <w:rsid w:val="00400306"/>
    <w:rsid w:val="004017B8"/>
    <w:rsid w:val="004028D5"/>
    <w:rsid w:val="004045E4"/>
    <w:rsid w:val="00407BD8"/>
    <w:rsid w:val="00410A86"/>
    <w:rsid w:val="00412750"/>
    <w:rsid w:val="00413790"/>
    <w:rsid w:val="00416FC8"/>
    <w:rsid w:val="00420FB8"/>
    <w:rsid w:val="00421B40"/>
    <w:rsid w:val="00422258"/>
    <w:rsid w:val="0042584E"/>
    <w:rsid w:val="00426FD6"/>
    <w:rsid w:val="00427291"/>
    <w:rsid w:val="00427C35"/>
    <w:rsid w:val="00430788"/>
    <w:rsid w:val="00430E90"/>
    <w:rsid w:val="00432081"/>
    <w:rsid w:val="004329F9"/>
    <w:rsid w:val="00433909"/>
    <w:rsid w:val="00433CFE"/>
    <w:rsid w:val="00435C42"/>
    <w:rsid w:val="00435CF2"/>
    <w:rsid w:val="00436AEA"/>
    <w:rsid w:val="00440DD6"/>
    <w:rsid w:val="00440FAE"/>
    <w:rsid w:val="0044228E"/>
    <w:rsid w:val="004428DE"/>
    <w:rsid w:val="00445BF6"/>
    <w:rsid w:val="00445D85"/>
    <w:rsid w:val="00446636"/>
    <w:rsid w:val="00447064"/>
    <w:rsid w:val="00450385"/>
    <w:rsid w:val="004504EA"/>
    <w:rsid w:val="00454781"/>
    <w:rsid w:val="00455037"/>
    <w:rsid w:val="00455E09"/>
    <w:rsid w:val="004570AC"/>
    <w:rsid w:val="0045753B"/>
    <w:rsid w:val="004579CF"/>
    <w:rsid w:val="0046001A"/>
    <w:rsid w:val="00461C2F"/>
    <w:rsid w:val="00463EF6"/>
    <w:rsid w:val="00467C35"/>
    <w:rsid w:val="00467CA8"/>
    <w:rsid w:val="00473B9D"/>
    <w:rsid w:val="00480CA8"/>
    <w:rsid w:val="00484EFE"/>
    <w:rsid w:val="004857CC"/>
    <w:rsid w:val="0048657A"/>
    <w:rsid w:val="00487F20"/>
    <w:rsid w:val="00493688"/>
    <w:rsid w:val="004958FC"/>
    <w:rsid w:val="004A105A"/>
    <w:rsid w:val="004A22E8"/>
    <w:rsid w:val="004A3386"/>
    <w:rsid w:val="004A5970"/>
    <w:rsid w:val="004A631D"/>
    <w:rsid w:val="004B0EA7"/>
    <w:rsid w:val="004B1725"/>
    <w:rsid w:val="004B2428"/>
    <w:rsid w:val="004B27FB"/>
    <w:rsid w:val="004B376C"/>
    <w:rsid w:val="004B53C8"/>
    <w:rsid w:val="004B54CE"/>
    <w:rsid w:val="004B5B19"/>
    <w:rsid w:val="004B7ABF"/>
    <w:rsid w:val="004C2609"/>
    <w:rsid w:val="004C4371"/>
    <w:rsid w:val="004C6117"/>
    <w:rsid w:val="004C66D0"/>
    <w:rsid w:val="004C6C14"/>
    <w:rsid w:val="004D09F0"/>
    <w:rsid w:val="004D0D74"/>
    <w:rsid w:val="004D149E"/>
    <w:rsid w:val="004D1CB3"/>
    <w:rsid w:val="004D2A98"/>
    <w:rsid w:val="004D38F0"/>
    <w:rsid w:val="004D430C"/>
    <w:rsid w:val="004D5091"/>
    <w:rsid w:val="004D638C"/>
    <w:rsid w:val="004E2468"/>
    <w:rsid w:val="004E30AD"/>
    <w:rsid w:val="004E5E00"/>
    <w:rsid w:val="004F4A12"/>
    <w:rsid w:val="004F4A28"/>
    <w:rsid w:val="004F6E59"/>
    <w:rsid w:val="004F77F8"/>
    <w:rsid w:val="00500707"/>
    <w:rsid w:val="00501073"/>
    <w:rsid w:val="005023B5"/>
    <w:rsid w:val="00504E6C"/>
    <w:rsid w:val="00505792"/>
    <w:rsid w:val="0050758C"/>
    <w:rsid w:val="005079E0"/>
    <w:rsid w:val="00507CC2"/>
    <w:rsid w:val="005101F4"/>
    <w:rsid w:val="00511D3F"/>
    <w:rsid w:val="00513062"/>
    <w:rsid w:val="00513631"/>
    <w:rsid w:val="0051566C"/>
    <w:rsid w:val="0051641E"/>
    <w:rsid w:val="005177DA"/>
    <w:rsid w:val="00520724"/>
    <w:rsid w:val="005251AD"/>
    <w:rsid w:val="00526ADA"/>
    <w:rsid w:val="00526D50"/>
    <w:rsid w:val="005310CC"/>
    <w:rsid w:val="00531B35"/>
    <w:rsid w:val="005352A6"/>
    <w:rsid w:val="005357A0"/>
    <w:rsid w:val="00536276"/>
    <w:rsid w:val="00540357"/>
    <w:rsid w:val="00540493"/>
    <w:rsid w:val="0054092D"/>
    <w:rsid w:val="00544030"/>
    <w:rsid w:val="005459C3"/>
    <w:rsid w:val="00545D78"/>
    <w:rsid w:val="005469C0"/>
    <w:rsid w:val="005475A3"/>
    <w:rsid w:val="005479D6"/>
    <w:rsid w:val="0055068A"/>
    <w:rsid w:val="00553EA1"/>
    <w:rsid w:val="0055672D"/>
    <w:rsid w:val="005575FB"/>
    <w:rsid w:val="0055772C"/>
    <w:rsid w:val="00560EF2"/>
    <w:rsid w:val="00561CEC"/>
    <w:rsid w:val="005649CA"/>
    <w:rsid w:val="00564AD1"/>
    <w:rsid w:val="0056790E"/>
    <w:rsid w:val="005700D9"/>
    <w:rsid w:val="005703B3"/>
    <w:rsid w:val="005720CF"/>
    <w:rsid w:val="005721F8"/>
    <w:rsid w:val="00572D1C"/>
    <w:rsid w:val="00576ECB"/>
    <w:rsid w:val="00577646"/>
    <w:rsid w:val="00580576"/>
    <w:rsid w:val="00582E0D"/>
    <w:rsid w:val="005860FD"/>
    <w:rsid w:val="00587E1E"/>
    <w:rsid w:val="005908D1"/>
    <w:rsid w:val="0059338E"/>
    <w:rsid w:val="00597D29"/>
    <w:rsid w:val="005A0143"/>
    <w:rsid w:val="005A1222"/>
    <w:rsid w:val="005A1DE6"/>
    <w:rsid w:val="005A1E00"/>
    <w:rsid w:val="005A2A2B"/>
    <w:rsid w:val="005A4046"/>
    <w:rsid w:val="005A4F5D"/>
    <w:rsid w:val="005A6174"/>
    <w:rsid w:val="005A7145"/>
    <w:rsid w:val="005B0B30"/>
    <w:rsid w:val="005B105E"/>
    <w:rsid w:val="005B378E"/>
    <w:rsid w:val="005B4B36"/>
    <w:rsid w:val="005B4DD0"/>
    <w:rsid w:val="005B5371"/>
    <w:rsid w:val="005B5B35"/>
    <w:rsid w:val="005B5F0D"/>
    <w:rsid w:val="005C1952"/>
    <w:rsid w:val="005C2175"/>
    <w:rsid w:val="005C22EF"/>
    <w:rsid w:val="005C4990"/>
    <w:rsid w:val="005C5548"/>
    <w:rsid w:val="005C600D"/>
    <w:rsid w:val="005D1C6B"/>
    <w:rsid w:val="005D4238"/>
    <w:rsid w:val="005D4418"/>
    <w:rsid w:val="005D453A"/>
    <w:rsid w:val="005D4631"/>
    <w:rsid w:val="005D4958"/>
    <w:rsid w:val="005D4A2B"/>
    <w:rsid w:val="005D5753"/>
    <w:rsid w:val="005D6B92"/>
    <w:rsid w:val="005D72CA"/>
    <w:rsid w:val="005E103C"/>
    <w:rsid w:val="005E1829"/>
    <w:rsid w:val="005E342D"/>
    <w:rsid w:val="005E3915"/>
    <w:rsid w:val="005E661A"/>
    <w:rsid w:val="005E75C9"/>
    <w:rsid w:val="005F3932"/>
    <w:rsid w:val="005F4AE3"/>
    <w:rsid w:val="005F6CFF"/>
    <w:rsid w:val="005F75C4"/>
    <w:rsid w:val="00600B78"/>
    <w:rsid w:val="00602C94"/>
    <w:rsid w:val="00604433"/>
    <w:rsid w:val="00610152"/>
    <w:rsid w:val="00610C8D"/>
    <w:rsid w:val="00612C0F"/>
    <w:rsid w:val="00613074"/>
    <w:rsid w:val="0062062A"/>
    <w:rsid w:val="00620A04"/>
    <w:rsid w:val="00622259"/>
    <w:rsid w:val="00622DC8"/>
    <w:rsid w:val="00623022"/>
    <w:rsid w:val="006248E3"/>
    <w:rsid w:val="00624FA6"/>
    <w:rsid w:val="00627983"/>
    <w:rsid w:val="00627BB7"/>
    <w:rsid w:val="00630F15"/>
    <w:rsid w:val="00630FFE"/>
    <w:rsid w:val="0063134F"/>
    <w:rsid w:val="00631710"/>
    <w:rsid w:val="0063186C"/>
    <w:rsid w:val="00631EBB"/>
    <w:rsid w:val="00632719"/>
    <w:rsid w:val="00634998"/>
    <w:rsid w:val="006361BA"/>
    <w:rsid w:val="00636F5C"/>
    <w:rsid w:val="0063761E"/>
    <w:rsid w:val="00637680"/>
    <w:rsid w:val="006377B6"/>
    <w:rsid w:val="00637CD6"/>
    <w:rsid w:val="006412EA"/>
    <w:rsid w:val="006440DE"/>
    <w:rsid w:val="006446DD"/>
    <w:rsid w:val="00647335"/>
    <w:rsid w:val="00650186"/>
    <w:rsid w:val="00652D78"/>
    <w:rsid w:val="006533C3"/>
    <w:rsid w:val="006551B8"/>
    <w:rsid w:val="00661EB9"/>
    <w:rsid w:val="00665358"/>
    <w:rsid w:val="006653B5"/>
    <w:rsid w:val="00670EE8"/>
    <w:rsid w:val="0067184E"/>
    <w:rsid w:val="00673F4F"/>
    <w:rsid w:val="0067455A"/>
    <w:rsid w:val="00674659"/>
    <w:rsid w:val="0067689A"/>
    <w:rsid w:val="00683A6C"/>
    <w:rsid w:val="00685740"/>
    <w:rsid w:val="006876B6"/>
    <w:rsid w:val="00690D81"/>
    <w:rsid w:val="00691A06"/>
    <w:rsid w:val="00691C4C"/>
    <w:rsid w:val="00694865"/>
    <w:rsid w:val="00697683"/>
    <w:rsid w:val="006A0767"/>
    <w:rsid w:val="006A21EB"/>
    <w:rsid w:val="006A3E36"/>
    <w:rsid w:val="006A5279"/>
    <w:rsid w:val="006B201E"/>
    <w:rsid w:val="006B68D8"/>
    <w:rsid w:val="006B6D83"/>
    <w:rsid w:val="006C00CD"/>
    <w:rsid w:val="006C1856"/>
    <w:rsid w:val="006C1C50"/>
    <w:rsid w:val="006C5683"/>
    <w:rsid w:val="006D0CC1"/>
    <w:rsid w:val="006D0E98"/>
    <w:rsid w:val="006D0FB6"/>
    <w:rsid w:val="006D1F16"/>
    <w:rsid w:val="006D73EA"/>
    <w:rsid w:val="006D75CD"/>
    <w:rsid w:val="006E7327"/>
    <w:rsid w:val="006E7560"/>
    <w:rsid w:val="006E7A7E"/>
    <w:rsid w:val="006E7D38"/>
    <w:rsid w:val="006F19E3"/>
    <w:rsid w:val="006F243E"/>
    <w:rsid w:val="006F4689"/>
    <w:rsid w:val="006F4798"/>
    <w:rsid w:val="006F4D65"/>
    <w:rsid w:val="006F71EC"/>
    <w:rsid w:val="006F7CF9"/>
    <w:rsid w:val="007015FF"/>
    <w:rsid w:val="00701A3B"/>
    <w:rsid w:val="00701D85"/>
    <w:rsid w:val="00701E18"/>
    <w:rsid w:val="00706916"/>
    <w:rsid w:val="00710C7E"/>
    <w:rsid w:val="00710E92"/>
    <w:rsid w:val="007110E5"/>
    <w:rsid w:val="0071547D"/>
    <w:rsid w:val="00722FCE"/>
    <w:rsid w:val="0072385C"/>
    <w:rsid w:val="00726171"/>
    <w:rsid w:val="0072625D"/>
    <w:rsid w:val="00726547"/>
    <w:rsid w:val="007314B2"/>
    <w:rsid w:val="00731B99"/>
    <w:rsid w:val="007326AC"/>
    <w:rsid w:val="00733D46"/>
    <w:rsid w:val="00733F4B"/>
    <w:rsid w:val="00734630"/>
    <w:rsid w:val="00736081"/>
    <w:rsid w:val="007374B9"/>
    <w:rsid w:val="0073754E"/>
    <w:rsid w:val="00740A8F"/>
    <w:rsid w:val="00741757"/>
    <w:rsid w:val="00742876"/>
    <w:rsid w:val="00743009"/>
    <w:rsid w:val="0074415E"/>
    <w:rsid w:val="00747437"/>
    <w:rsid w:val="00747A24"/>
    <w:rsid w:val="007554E3"/>
    <w:rsid w:val="007607E8"/>
    <w:rsid w:val="007608FF"/>
    <w:rsid w:val="00760BD6"/>
    <w:rsid w:val="007626D9"/>
    <w:rsid w:val="00766874"/>
    <w:rsid w:val="00770614"/>
    <w:rsid w:val="00771ACE"/>
    <w:rsid w:val="00772942"/>
    <w:rsid w:val="00774F15"/>
    <w:rsid w:val="00775EF4"/>
    <w:rsid w:val="00777967"/>
    <w:rsid w:val="00780130"/>
    <w:rsid w:val="007807FD"/>
    <w:rsid w:val="00784486"/>
    <w:rsid w:val="00785899"/>
    <w:rsid w:val="00786D4E"/>
    <w:rsid w:val="00787EDB"/>
    <w:rsid w:val="0079113B"/>
    <w:rsid w:val="007917E9"/>
    <w:rsid w:val="00793428"/>
    <w:rsid w:val="00794845"/>
    <w:rsid w:val="00797AA8"/>
    <w:rsid w:val="007A0FB2"/>
    <w:rsid w:val="007A23D9"/>
    <w:rsid w:val="007A4F58"/>
    <w:rsid w:val="007A5571"/>
    <w:rsid w:val="007A6725"/>
    <w:rsid w:val="007A6C4C"/>
    <w:rsid w:val="007A7ADD"/>
    <w:rsid w:val="007B002D"/>
    <w:rsid w:val="007B2962"/>
    <w:rsid w:val="007B42B2"/>
    <w:rsid w:val="007B4476"/>
    <w:rsid w:val="007B5343"/>
    <w:rsid w:val="007B5D89"/>
    <w:rsid w:val="007C00DA"/>
    <w:rsid w:val="007C00F3"/>
    <w:rsid w:val="007C0E16"/>
    <w:rsid w:val="007C10CC"/>
    <w:rsid w:val="007C39B0"/>
    <w:rsid w:val="007C4E55"/>
    <w:rsid w:val="007C6A67"/>
    <w:rsid w:val="007C7FB5"/>
    <w:rsid w:val="007D7C47"/>
    <w:rsid w:val="007E1A43"/>
    <w:rsid w:val="007E3C0E"/>
    <w:rsid w:val="007E572E"/>
    <w:rsid w:val="007E718E"/>
    <w:rsid w:val="007F4129"/>
    <w:rsid w:val="00802479"/>
    <w:rsid w:val="008026C7"/>
    <w:rsid w:val="008115C5"/>
    <w:rsid w:val="00812C17"/>
    <w:rsid w:val="00812C70"/>
    <w:rsid w:val="0081327E"/>
    <w:rsid w:val="0081418A"/>
    <w:rsid w:val="008149B0"/>
    <w:rsid w:val="0081711B"/>
    <w:rsid w:val="008177D7"/>
    <w:rsid w:val="00821A10"/>
    <w:rsid w:val="00822D9F"/>
    <w:rsid w:val="008230F8"/>
    <w:rsid w:val="00826203"/>
    <w:rsid w:val="008272A5"/>
    <w:rsid w:val="008277A6"/>
    <w:rsid w:val="00832598"/>
    <w:rsid w:val="00833183"/>
    <w:rsid w:val="0084076A"/>
    <w:rsid w:val="00841E76"/>
    <w:rsid w:val="008423A3"/>
    <w:rsid w:val="00846D9D"/>
    <w:rsid w:val="00850F86"/>
    <w:rsid w:val="0085211A"/>
    <w:rsid w:val="008539AB"/>
    <w:rsid w:val="00856C0B"/>
    <w:rsid w:val="00857BF6"/>
    <w:rsid w:val="0086142A"/>
    <w:rsid w:val="00861D88"/>
    <w:rsid w:val="00862D16"/>
    <w:rsid w:val="00864823"/>
    <w:rsid w:val="00867105"/>
    <w:rsid w:val="00867743"/>
    <w:rsid w:val="0087362B"/>
    <w:rsid w:val="00876FA4"/>
    <w:rsid w:val="00880168"/>
    <w:rsid w:val="0088065A"/>
    <w:rsid w:val="00882D3C"/>
    <w:rsid w:val="00882F87"/>
    <w:rsid w:val="008847ED"/>
    <w:rsid w:val="00884F54"/>
    <w:rsid w:val="008857AC"/>
    <w:rsid w:val="00887D24"/>
    <w:rsid w:val="00892D3B"/>
    <w:rsid w:val="00895154"/>
    <w:rsid w:val="00897EDC"/>
    <w:rsid w:val="008A17EB"/>
    <w:rsid w:val="008A2D4D"/>
    <w:rsid w:val="008A2F12"/>
    <w:rsid w:val="008A4F04"/>
    <w:rsid w:val="008A5134"/>
    <w:rsid w:val="008A5F56"/>
    <w:rsid w:val="008B014C"/>
    <w:rsid w:val="008B354F"/>
    <w:rsid w:val="008B6CCD"/>
    <w:rsid w:val="008C1351"/>
    <w:rsid w:val="008C5774"/>
    <w:rsid w:val="008C579E"/>
    <w:rsid w:val="008D0FCF"/>
    <w:rsid w:val="008D1BA5"/>
    <w:rsid w:val="008D37F6"/>
    <w:rsid w:val="008D473E"/>
    <w:rsid w:val="008D529D"/>
    <w:rsid w:val="008D5B54"/>
    <w:rsid w:val="008D6266"/>
    <w:rsid w:val="008D7983"/>
    <w:rsid w:val="008E7693"/>
    <w:rsid w:val="008F09A9"/>
    <w:rsid w:val="00900963"/>
    <w:rsid w:val="00902510"/>
    <w:rsid w:val="00904440"/>
    <w:rsid w:val="0090492C"/>
    <w:rsid w:val="009121FF"/>
    <w:rsid w:val="009129DC"/>
    <w:rsid w:val="00913148"/>
    <w:rsid w:val="009208D8"/>
    <w:rsid w:val="00922DBD"/>
    <w:rsid w:val="0092387F"/>
    <w:rsid w:val="0092536F"/>
    <w:rsid w:val="00925F3A"/>
    <w:rsid w:val="00926505"/>
    <w:rsid w:val="009265C0"/>
    <w:rsid w:val="0092692C"/>
    <w:rsid w:val="00926C69"/>
    <w:rsid w:val="00926F0E"/>
    <w:rsid w:val="00930EF2"/>
    <w:rsid w:val="00931EF0"/>
    <w:rsid w:val="00934940"/>
    <w:rsid w:val="00935573"/>
    <w:rsid w:val="009356A2"/>
    <w:rsid w:val="00944047"/>
    <w:rsid w:val="009469BE"/>
    <w:rsid w:val="0094797C"/>
    <w:rsid w:val="00947DC2"/>
    <w:rsid w:val="00951392"/>
    <w:rsid w:val="00951FDE"/>
    <w:rsid w:val="00952B13"/>
    <w:rsid w:val="009537B6"/>
    <w:rsid w:val="00954773"/>
    <w:rsid w:val="00954DCB"/>
    <w:rsid w:val="00954FC6"/>
    <w:rsid w:val="00957FBC"/>
    <w:rsid w:val="00960420"/>
    <w:rsid w:val="00960714"/>
    <w:rsid w:val="0096255F"/>
    <w:rsid w:val="00967C6A"/>
    <w:rsid w:val="009704FB"/>
    <w:rsid w:val="009709FF"/>
    <w:rsid w:val="00974E86"/>
    <w:rsid w:val="00974F0D"/>
    <w:rsid w:val="0097527E"/>
    <w:rsid w:val="0098034C"/>
    <w:rsid w:val="009832ED"/>
    <w:rsid w:val="009854D4"/>
    <w:rsid w:val="00985FC1"/>
    <w:rsid w:val="00991785"/>
    <w:rsid w:val="00992F3F"/>
    <w:rsid w:val="00993E9F"/>
    <w:rsid w:val="00994B34"/>
    <w:rsid w:val="00994EF3"/>
    <w:rsid w:val="00996B6E"/>
    <w:rsid w:val="00997577"/>
    <w:rsid w:val="00997C8B"/>
    <w:rsid w:val="00997E96"/>
    <w:rsid w:val="009A03A4"/>
    <w:rsid w:val="009A1773"/>
    <w:rsid w:val="009A200B"/>
    <w:rsid w:val="009B035B"/>
    <w:rsid w:val="009B206F"/>
    <w:rsid w:val="009B356B"/>
    <w:rsid w:val="009C1C52"/>
    <w:rsid w:val="009C1CF9"/>
    <w:rsid w:val="009C22BB"/>
    <w:rsid w:val="009C2EA4"/>
    <w:rsid w:val="009C7CDB"/>
    <w:rsid w:val="009D1A9A"/>
    <w:rsid w:val="009D1D24"/>
    <w:rsid w:val="009D774E"/>
    <w:rsid w:val="009D7913"/>
    <w:rsid w:val="009D7B56"/>
    <w:rsid w:val="009E1A09"/>
    <w:rsid w:val="009E318C"/>
    <w:rsid w:val="009E4D2D"/>
    <w:rsid w:val="009E63A4"/>
    <w:rsid w:val="009E6BC8"/>
    <w:rsid w:val="009E7589"/>
    <w:rsid w:val="009F3981"/>
    <w:rsid w:val="009F4D87"/>
    <w:rsid w:val="009F70E9"/>
    <w:rsid w:val="00A00B4A"/>
    <w:rsid w:val="00A019AC"/>
    <w:rsid w:val="00A06CB2"/>
    <w:rsid w:val="00A0777B"/>
    <w:rsid w:val="00A10251"/>
    <w:rsid w:val="00A115C6"/>
    <w:rsid w:val="00A11622"/>
    <w:rsid w:val="00A12642"/>
    <w:rsid w:val="00A13230"/>
    <w:rsid w:val="00A13762"/>
    <w:rsid w:val="00A1395B"/>
    <w:rsid w:val="00A14027"/>
    <w:rsid w:val="00A16360"/>
    <w:rsid w:val="00A17015"/>
    <w:rsid w:val="00A23C16"/>
    <w:rsid w:val="00A2563F"/>
    <w:rsid w:val="00A25B70"/>
    <w:rsid w:val="00A25D84"/>
    <w:rsid w:val="00A26182"/>
    <w:rsid w:val="00A3125D"/>
    <w:rsid w:val="00A31D12"/>
    <w:rsid w:val="00A36232"/>
    <w:rsid w:val="00A4337D"/>
    <w:rsid w:val="00A45D4A"/>
    <w:rsid w:val="00A5068F"/>
    <w:rsid w:val="00A50878"/>
    <w:rsid w:val="00A51787"/>
    <w:rsid w:val="00A55777"/>
    <w:rsid w:val="00A559A5"/>
    <w:rsid w:val="00A56ED0"/>
    <w:rsid w:val="00A579D3"/>
    <w:rsid w:val="00A628F0"/>
    <w:rsid w:val="00A64A9C"/>
    <w:rsid w:val="00A66894"/>
    <w:rsid w:val="00A712A6"/>
    <w:rsid w:val="00A736F9"/>
    <w:rsid w:val="00A742DF"/>
    <w:rsid w:val="00A7587A"/>
    <w:rsid w:val="00A76E89"/>
    <w:rsid w:val="00A77BB0"/>
    <w:rsid w:val="00A809BC"/>
    <w:rsid w:val="00A80EE0"/>
    <w:rsid w:val="00A80F7C"/>
    <w:rsid w:val="00A816FA"/>
    <w:rsid w:val="00A81AA5"/>
    <w:rsid w:val="00A84AF7"/>
    <w:rsid w:val="00A85694"/>
    <w:rsid w:val="00A860EB"/>
    <w:rsid w:val="00A92D47"/>
    <w:rsid w:val="00A93BF0"/>
    <w:rsid w:val="00A94C94"/>
    <w:rsid w:val="00A96187"/>
    <w:rsid w:val="00A96192"/>
    <w:rsid w:val="00A96295"/>
    <w:rsid w:val="00A967DA"/>
    <w:rsid w:val="00A968AB"/>
    <w:rsid w:val="00A97DD5"/>
    <w:rsid w:val="00AA004B"/>
    <w:rsid w:val="00AA463E"/>
    <w:rsid w:val="00AA69EF"/>
    <w:rsid w:val="00AB2DA2"/>
    <w:rsid w:val="00AB3915"/>
    <w:rsid w:val="00AB42B4"/>
    <w:rsid w:val="00AC0309"/>
    <w:rsid w:val="00AC0716"/>
    <w:rsid w:val="00AC446D"/>
    <w:rsid w:val="00AC5BEF"/>
    <w:rsid w:val="00AC68BE"/>
    <w:rsid w:val="00AD0028"/>
    <w:rsid w:val="00AD0DC0"/>
    <w:rsid w:val="00AD18F3"/>
    <w:rsid w:val="00AD59E1"/>
    <w:rsid w:val="00AD606D"/>
    <w:rsid w:val="00AD7442"/>
    <w:rsid w:val="00AE1D9B"/>
    <w:rsid w:val="00AE4FA9"/>
    <w:rsid w:val="00AE5F4A"/>
    <w:rsid w:val="00AE74EB"/>
    <w:rsid w:val="00AE7923"/>
    <w:rsid w:val="00AE7C82"/>
    <w:rsid w:val="00AF30A5"/>
    <w:rsid w:val="00AF3186"/>
    <w:rsid w:val="00AF5B6E"/>
    <w:rsid w:val="00AF7744"/>
    <w:rsid w:val="00AF7D05"/>
    <w:rsid w:val="00B02858"/>
    <w:rsid w:val="00B057CB"/>
    <w:rsid w:val="00B05E6D"/>
    <w:rsid w:val="00B06D1F"/>
    <w:rsid w:val="00B10136"/>
    <w:rsid w:val="00B12CBD"/>
    <w:rsid w:val="00B1424F"/>
    <w:rsid w:val="00B211C5"/>
    <w:rsid w:val="00B24377"/>
    <w:rsid w:val="00B3005B"/>
    <w:rsid w:val="00B320DC"/>
    <w:rsid w:val="00B35A8E"/>
    <w:rsid w:val="00B4014F"/>
    <w:rsid w:val="00B43F98"/>
    <w:rsid w:val="00B45635"/>
    <w:rsid w:val="00B45A79"/>
    <w:rsid w:val="00B52044"/>
    <w:rsid w:val="00B52063"/>
    <w:rsid w:val="00B528CB"/>
    <w:rsid w:val="00B53898"/>
    <w:rsid w:val="00B539A1"/>
    <w:rsid w:val="00B53A32"/>
    <w:rsid w:val="00B53C15"/>
    <w:rsid w:val="00B562DD"/>
    <w:rsid w:val="00B5701B"/>
    <w:rsid w:val="00B615CC"/>
    <w:rsid w:val="00B6291B"/>
    <w:rsid w:val="00B673DC"/>
    <w:rsid w:val="00B7023F"/>
    <w:rsid w:val="00B708FB"/>
    <w:rsid w:val="00B72A02"/>
    <w:rsid w:val="00B7491A"/>
    <w:rsid w:val="00B7630C"/>
    <w:rsid w:val="00B81C73"/>
    <w:rsid w:val="00B81C7C"/>
    <w:rsid w:val="00B81F70"/>
    <w:rsid w:val="00B85C37"/>
    <w:rsid w:val="00B85DF4"/>
    <w:rsid w:val="00B8772A"/>
    <w:rsid w:val="00B878F0"/>
    <w:rsid w:val="00B9451F"/>
    <w:rsid w:val="00BA0828"/>
    <w:rsid w:val="00BA24E8"/>
    <w:rsid w:val="00BA3060"/>
    <w:rsid w:val="00BA63D0"/>
    <w:rsid w:val="00BA67D0"/>
    <w:rsid w:val="00BA7DEA"/>
    <w:rsid w:val="00BB32F0"/>
    <w:rsid w:val="00BB3DE9"/>
    <w:rsid w:val="00BB473F"/>
    <w:rsid w:val="00BB49A0"/>
    <w:rsid w:val="00BB7887"/>
    <w:rsid w:val="00BC05A6"/>
    <w:rsid w:val="00BC10C2"/>
    <w:rsid w:val="00BC1B9D"/>
    <w:rsid w:val="00BC1CFB"/>
    <w:rsid w:val="00BC3A5E"/>
    <w:rsid w:val="00BC69A1"/>
    <w:rsid w:val="00BC79B0"/>
    <w:rsid w:val="00BD10A6"/>
    <w:rsid w:val="00BD22CE"/>
    <w:rsid w:val="00BD2399"/>
    <w:rsid w:val="00BD2C86"/>
    <w:rsid w:val="00BD37B8"/>
    <w:rsid w:val="00BD3E31"/>
    <w:rsid w:val="00BD78DB"/>
    <w:rsid w:val="00BE4349"/>
    <w:rsid w:val="00BE50AA"/>
    <w:rsid w:val="00BE63E3"/>
    <w:rsid w:val="00BE69CD"/>
    <w:rsid w:val="00BE7316"/>
    <w:rsid w:val="00BE7C55"/>
    <w:rsid w:val="00BF00E3"/>
    <w:rsid w:val="00BF0C5F"/>
    <w:rsid w:val="00BF4022"/>
    <w:rsid w:val="00BF4EEF"/>
    <w:rsid w:val="00BF5B0A"/>
    <w:rsid w:val="00BF6E9E"/>
    <w:rsid w:val="00C01C88"/>
    <w:rsid w:val="00C10827"/>
    <w:rsid w:val="00C11964"/>
    <w:rsid w:val="00C121C5"/>
    <w:rsid w:val="00C13AFC"/>
    <w:rsid w:val="00C14277"/>
    <w:rsid w:val="00C236F4"/>
    <w:rsid w:val="00C3182A"/>
    <w:rsid w:val="00C31A20"/>
    <w:rsid w:val="00C3321C"/>
    <w:rsid w:val="00C33F33"/>
    <w:rsid w:val="00C356E8"/>
    <w:rsid w:val="00C35A97"/>
    <w:rsid w:val="00C4569B"/>
    <w:rsid w:val="00C471ED"/>
    <w:rsid w:val="00C5056D"/>
    <w:rsid w:val="00C50F95"/>
    <w:rsid w:val="00C535F6"/>
    <w:rsid w:val="00C538FA"/>
    <w:rsid w:val="00C572F5"/>
    <w:rsid w:val="00C607C9"/>
    <w:rsid w:val="00C62886"/>
    <w:rsid w:val="00C64B15"/>
    <w:rsid w:val="00C65823"/>
    <w:rsid w:val="00C67F24"/>
    <w:rsid w:val="00C72782"/>
    <w:rsid w:val="00C730A2"/>
    <w:rsid w:val="00C73E6F"/>
    <w:rsid w:val="00C75154"/>
    <w:rsid w:val="00C7579E"/>
    <w:rsid w:val="00C76D9F"/>
    <w:rsid w:val="00C772ED"/>
    <w:rsid w:val="00C777D5"/>
    <w:rsid w:val="00C8353B"/>
    <w:rsid w:val="00C83898"/>
    <w:rsid w:val="00C867BC"/>
    <w:rsid w:val="00C916AC"/>
    <w:rsid w:val="00C924ED"/>
    <w:rsid w:val="00C94E7B"/>
    <w:rsid w:val="00C954D7"/>
    <w:rsid w:val="00C97BCD"/>
    <w:rsid w:val="00CA02C6"/>
    <w:rsid w:val="00CA0EB9"/>
    <w:rsid w:val="00CA136E"/>
    <w:rsid w:val="00CA2BEE"/>
    <w:rsid w:val="00CA3E8B"/>
    <w:rsid w:val="00CA4EA1"/>
    <w:rsid w:val="00CA5809"/>
    <w:rsid w:val="00CA587F"/>
    <w:rsid w:val="00CA6337"/>
    <w:rsid w:val="00CA6F12"/>
    <w:rsid w:val="00CA75DC"/>
    <w:rsid w:val="00CA7800"/>
    <w:rsid w:val="00CA7D25"/>
    <w:rsid w:val="00CB273A"/>
    <w:rsid w:val="00CB2A38"/>
    <w:rsid w:val="00CB5D46"/>
    <w:rsid w:val="00CB5E98"/>
    <w:rsid w:val="00CB6330"/>
    <w:rsid w:val="00CC0C7A"/>
    <w:rsid w:val="00CC39D2"/>
    <w:rsid w:val="00CC3A73"/>
    <w:rsid w:val="00CC5D89"/>
    <w:rsid w:val="00CD0007"/>
    <w:rsid w:val="00CD4346"/>
    <w:rsid w:val="00CD70EB"/>
    <w:rsid w:val="00CD719F"/>
    <w:rsid w:val="00CE19AC"/>
    <w:rsid w:val="00CE30C5"/>
    <w:rsid w:val="00CE3F76"/>
    <w:rsid w:val="00CE4F09"/>
    <w:rsid w:val="00CE5938"/>
    <w:rsid w:val="00CE6A89"/>
    <w:rsid w:val="00CE7F33"/>
    <w:rsid w:val="00CF549A"/>
    <w:rsid w:val="00D03C41"/>
    <w:rsid w:val="00D057A6"/>
    <w:rsid w:val="00D06875"/>
    <w:rsid w:val="00D07265"/>
    <w:rsid w:val="00D07A3F"/>
    <w:rsid w:val="00D122BE"/>
    <w:rsid w:val="00D1342E"/>
    <w:rsid w:val="00D1530C"/>
    <w:rsid w:val="00D1613E"/>
    <w:rsid w:val="00D20C24"/>
    <w:rsid w:val="00D22CEB"/>
    <w:rsid w:val="00D253BF"/>
    <w:rsid w:val="00D3174A"/>
    <w:rsid w:val="00D3397C"/>
    <w:rsid w:val="00D349D1"/>
    <w:rsid w:val="00D34E70"/>
    <w:rsid w:val="00D35A55"/>
    <w:rsid w:val="00D35D07"/>
    <w:rsid w:val="00D362AE"/>
    <w:rsid w:val="00D363E8"/>
    <w:rsid w:val="00D36FC3"/>
    <w:rsid w:val="00D4084D"/>
    <w:rsid w:val="00D41486"/>
    <w:rsid w:val="00D4173D"/>
    <w:rsid w:val="00D42336"/>
    <w:rsid w:val="00D42CA7"/>
    <w:rsid w:val="00D50089"/>
    <w:rsid w:val="00D505F8"/>
    <w:rsid w:val="00D514FA"/>
    <w:rsid w:val="00D519F7"/>
    <w:rsid w:val="00D54568"/>
    <w:rsid w:val="00D620D5"/>
    <w:rsid w:val="00D635CE"/>
    <w:rsid w:val="00D6728C"/>
    <w:rsid w:val="00D7092D"/>
    <w:rsid w:val="00D726B0"/>
    <w:rsid w:val="00D75E86"/>
    <w:rsid w:val="00D80A98"/>
    <w:rsid w:val="00D850CE"/>
    <w:rsid w:val="00D8769C"/>
    <w:rsid w:val="00D90F5D"/>
    <w:rsid w:val="00D92592"/>
    <w:rsid w:val="00D93A95"/>
    <w:rsid w:val="00D96904"/>
    <w:rsid w:val="00DA0B1F"/>
    <w:rsid w:val="00DA462D"/>
    <w:rsid w:val="00DA4B02"/>
    <w:rsid w:val="00DA5F89"/>
    <w:rsid w:val="00DA6586"/>
    <w:rsid w:val="00DA6C89"/>
    <w:rsid w:val="00DB05AE"/>
    <w:rsid w:val="00DB1A60"/>
    <w:rsid w:val="00DB42DC"/>
    <w:rsid w:val="00DB5096"/>
    <w:rsid w:val="00DB5750"/>
    <w:rsid w:val="00DC1456"/>
    <w:rsid w:val="00DC25CD"/>
    <w:rsid w:val="00DC3562"/>
    <w:rsid w:val="00DC418C"/>
    <w:rsid w:val="00DC7641"/>
    <w:rsid w:val="00DD269D"/>
    <w:rsid w:val="00DD36D8"/>
    <w:rsid w:val="00DD7C82"/>
    <w:rsid w:val="00DE1518"/>
    <w:rsid w:val="00DE2088"/>
    <w:rsid w:val="00DE3506"/>
    <w:rsid w:val="00DE6A97"/>
    <w:rsid w:val="00DF161A"/>
    <w:rsid w:val="00DF184E"/>
    <w:rsid w:val="00DF2E1D"/>
    <w:rsid w:val="00DF53BE"/>
    <w:rsid w:val="00DF6863"/>
    <w:rsid w:val="00E019C8"/>
    <w:rsid w:val="00E02F60"/>
    <w:rsid w:val="00E068E3"/>
    <w:rsid w:val="00E070F1"/>
    <w:rsid w:val="00E07BA5"/>
    <w:rsid w:val="00E10A8C"/>
    <w:rsid w:val="00E13D18"/>
    <w:rsid w:val="00E16DC3"/>
    <w:rsid w:val="00E1701D"/>
    <w:rsid w:val="00E174D2"/>
    <w:rsid w:val="00E20E29"/>
    <w:rsid w:val="00E22FC3"/>
    <w:rsid w:val="00E24BDF"/>
    <w:rsid w:val="00E25EDC"/>
    <w:rsid w:val="00E26B1D"/>
    <w:rsid w:val="00E2789D"/>
    <w:rsid w:val="00E37A5B"/>
    <w:rsid w:val="00E40304"/>
    <w:rsid w:val="00E4135E"/>
    <w:rsid w:val="00E41BB9"/>
    <w:rsid w:val="00E4348E"/>
    <w:rsid w:val="00E47E92"/>
    <w:rsid w:val="00E50A06"/>
    <w:rsid w:val="00E510C9"/>
    <w:rsid w:val="00E52449"/>
    <w:rsid w:val="00E54104"/>
    <w:rsid w:val="00E55C4A"/>
    <w:rsid w:val="00E6212D"/>
    <w:rsid w:val="00E652B1"/>
    <w:rsid w:val="00E65C52"/>
    <w:rsid w:val="00E666BF"/>
    <w:rsid w:val="00E70072"/>
    <w:rsid w:val="00E7018D"/>
    <w:rsid w:val="00E70BE7"/>
    <w:rsid w:val="00E74111"/>
    <w:rsid w:val="00E753C3"/>
    <w:rsid w:val="00E7706C"/>
    <w:rsid w:val="00E7723A"/>
    <w:rsid w:val="00E81739"/>
    <w:rsid w:val="00E82BDD"/>
    <w:rsid w:val="00E844CC"/>
    <w:rsid w:val="00E84E5F"/>
    <w:rsid w:val="00E855A5"/>
    <w:rsid w:val="00E859C5"/>
    <w:rsid w:val="00E85A46"/>
    <w:rsid w:val="00E91400"/>
    <w:rsid w:val="00E915DB"/>
    <w:rsid w:val="00E91A91"/>
    <w:rsid w:val="00E921F9"/>
    <w:rsid w:val="00E93F78"/>
    <w:rsid w:val="00E958B6"/>
    <w:rsid w:val="00E9652A"/>
    <w:rsid w:val="00E97BD6"/>
    <w:rsid w:val="00E97DB3"/>
    <w:rsid w:val="00EA1A76"/>
    <w:rsid w:val="00EA1C2B"/>
    <w:rsid w:val="00EA2475"/>
    <w:rsid w:val="00EA3F0B"/>
    <w:rsid w:val="00EA4674"/>
    <w:rsid w:val="00EA632D"/>
    <w:rsid w:val="00EB1FF2"/>
    <w:rsid w:val="00EB32BB"/>
    <w:rsid w:val="00EB362B"/>
    <w:rsid w:val="00EB408E"/>
    <w:rsid w:val="00EC1CA6"/>
    <w:rsid w:val="00EC647D"/>
    <w:rsid w:val="00EC6F63"/>
    <w:rsid w:val="00EC702F"/>
    <w:rsid w:val="00ED0E84"/>
    <w:rsid w:val="00ED6771"/>
    <w:rsid w:val="00ED6C9B"/>
    <w:rsid w:val="00EE1190"/>
    <w:rsid w:val="00EE2334"/>
    <w:rsid w:val="00EE2569"/>
    <w:rsid w:val="00EE4519"/>
    <w:rsid w:val="00EE5CD9"/>
    <w:rsid w:val="00EE7B3A"/>
    <w:rsid w:val="00EF0079"/>
    <w:rsid w:val="00EF0CE5"/>
    <w:rsid w:val="00EF388E"/>
    <w:rsid w:val="00EF6CC8"/>
    <w:rsid w:val="00EF70D9"/>
    <w:rsid w:val="00EF789C"/>
    <w:rsid w:val="00F007A0"/>
    <w:rsid w:val="00F1043A"/>
    <w:rsid w:val="00F10D27"/>
    <w:rsid w:val="00F10E14"/>
    <w:rsid w:val="00F1132A"/>
    <w:rsid w:val="00F1175C"/>
    <w:rsid w:val="00F11F92"/>
    <w:rsid w:val="00F14070"/>
    <w:rsid w:val="00F148EF"/>
    <w:rsid w:val="00F14A61"/>
    <w:rsid w:val="00F14CC0"/>
    <w:rsid w:val="00F14EC4"/>
    <w:rsid w:val="00F17AE5"/>
    <w:rsid w:val="00F17B9C"/>
    <w:rsid w:val="00F20A95"/>
    <w:rsid w:val="00F20FAB"/>
    <w:rsid w:val="00F212C1"/>
    <w:rsid w:val="00F30115"/>
    <w:rsid w:val="00F306DA"/>
    <w:rsid w:val="00F31A05"/>
    <w:rsid w:val="00F32413"/>
    <w:rsid w:val="00F3440E"/>
    <w:rsid w:val="00F35FA1"/>
    <w:rsid w:val="00F37C75"/>
    <w:rsid w:val="00F42F29"/>
    <w:rsid w:val="00F4356A"/>
    <w:rsid w:val="00F450E7"/>
    <w:rsid w:val="00F451B1"/>
    <w:rsid w:val="00F46D22"/>
    <w:rsid w:val="00F47F8E"/>
    <w:rsid w:val="00F504AF"/>
    <w:rsid w:val="00F50C02"/>
    <w:rsid w:val="00F511D1"/>
    <w:rsid w:val="00F51FCB"/>
    <w:rsid w:val="00F535CA"/>
    <w:rsid w:val="00F57A16"/>
    <w:rsid w:val="00F61549"/>
    <w:rsid w:val="00F62E4B"/>
    <w:rsid w:val="00F647E6"/>
    <w:rsid w:val="00F64A4E"/>
    <w:rsid w:val="00F679C5"/>
    <w:rsid w:val="00F726D8"/>
    <w:rsid w:val="00F73345"/>
    <w:rsid w:val="00F7372C"/>
    <w:rsid w:val="00F73FD6"/>
    <w:rsid w:val="00F751E8"/>
    <w:rsid w:val="00F770DC"/>
    <w:rsid w:val="00F80207"/>
    <w:rsid w:val="00F80510"/>
    <w:rsid w:val="00F811FC"/>
    <w:rsid w:val="00F81314"/>
    <w:rsid w:val="00F847DE"/>
    <w:rsid w:val="00F84E5C"/>
    <w:rsid w:val="00F87683"/>
    <w:rsid w:val="00F93B70"/>
    <w:rsid w:val="00F940B1"/>
    <w:rsid w:val="00F94961"/>
    <w:rsid w:val="00F94F85"/>
    <w:rsid w:val="00F962B5"/>
    <w:rsid w:val="00F97791"/>
    <w:rsid w:val="00FA22E9"/>
    <w:rsid w:val="00FA25D7"/>
    <w:rsid w:val="00FA26B7"/>
    <w:rsid w:val="00FA4B61"/>
    <w:rsid w:val="00FA5738"/>
    <w:rsid w:val="00FB0ED1"/>
    <w:rsid w:val="00FB3016"/>
    <w:rsid w:val="00FB3A3F"/>
    <w:rsid w:val="00FB44B2"/>
    <w:rsid w:val="00FB71C1"/>
    <w:rsid w:val="00FC1065"/>
    <w:rsid w:val="00FC4AC7"/>
    <w:rsid w:val="00FC6520"/>
    <w:rsid w:val="00FC7E97"/>
    <w:rsid w:val="00FD0418"/>
    <w:rsid w:val="00FD29A2"/>
    <w:rsid w:val="00FD2BFB"/>
    <w:rsid w:val="00FD32A2"/>
    <w:rsid w:val="00FD60CA"/>
    <w:rsid w:val="00FE004A"/>
    <w:rsid w:val="00FE3169"/>
    <w:rsid w:val="00FE3288"/>
    <w:rsid w:val="00FE4A41"/>
    <w:rsid w:val="00FF252A"/>
    <w:rsid w:val="00FF617A"/>
    <w:rsid w:val="00FF67BD"/>
    <w:rsid w:val="00FF71F5"/>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B5A723"/>
  <w15:docId w15:val="{74FDAB31-855A-4FA5-A7CB-2DBA0D5A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F612B"/>
    <w:rPr>
      <w:rFonts w:ascii="Calibri" w:eastAsiaTheme="minorHAnsi" w:hAnsi="Calibri" w:cs="Calibri"/>
      <w:sz w:val="22"/>
      <w:szCs w:val="22"/>
      <w:lang w:eastAsia="en-US"/>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cs="Arial"/>
      <w:b/>
      <w:bCs/>
      <w:iCs/>
      <w:color w:val="FFFFFF"/>
      <w:kern w:val="32"/>
      <w:sz w:val="28"/>
      <w:szCs w:val="32"/>
      <w:lang w:eastAsia="en-GB"/>
    </w:rPr>
  </w:style>
  <w:style w:type="paragraph" w:styleId="Heading2">
    <w:name w:val="heading 2"/>
    <w:aliases w:val="level 2,level2"/>
    <w:basedOn w:val="Normal"/>
    <w:next w:val="Normal"/>
    <w:link w:val="Heading2Char"/>
    <w:qFormat/>
    <w:rsid w:val="00731B99"/>
    <w:pPr>
      <w:keepNext/>
      <w:spacing w:before="120" w:after="120" w:line="840" w:lineRule="atLeast"/>
      <w:outlineLvl w:val="1"/>
    </w:pPr>
    <w:rPr>
      <w:rFonts w:ascii="Arial" w:eastAsia="Times New Roman" w:hAnsi="Arial" w:cs="Arial"/>
      <w:bCs/>
      <w:iCs/>
      <w:color w:val="008576"/>
      <w:sz w:val="80"/>
      <w:szCs w:val="28"/>
      <w:lang w:eastAsia="en-GB"/>
    </w:rPr>
  </w:style>
  <w:style w:type="paragraph" w:styleId="Heading3">
    <w:name w:val="heading 3"/>
    <w:basedOn w:val="Normal"/>
    <w:next w:val="Normal"/>
    <w:link w:val="Heading3Char"/>
    <w:qFormat/>
    <w:rsid w:val="00313E9E"/>
    <w:pPr>
      <w:keepNext/>
      <w:keepLines/>
      <w:spacing w:before="200" w:after="120" w:line="300" w:lineRule="atLeast"/>
      <w:outlineLvl w:val="2"/>
    </w:pPr>
    <w:rPr>
      <w:rFonts w:eastAsia="MS Gothic" w:cs="Times New Roman"/>
      <w:b/>
      <w:bCs/>
      <w:color w:val="4F81BD"/>
      <w:sz w:val="20"/>
      <w:szCs w:val="24"/>
      <w:lang w:eastAsia="en-GB"/>
    </w:rPr>
  </w:style>
  <w:style w:type="paragraph" w:styleId="Heading4">
    <w:name w:val="heading 4"/>
    <w:basedOn w:val="Normal"/>
    <w:next w:val="Normal"/>
    <w:link w:val="Heading4Char"/>
    <w:qFormat/>
    <w:rsid w:val="00F3440E"/>
    <w:pPr>
      <w:keepNext/>
      <w:spacing w:before="240" w:after="120" w:line="300" w:lineRule="atLeast"/>
      <w:ind w:left="864" w:hanging="864"/>
      <w:outlineLvl w:val="3"/>
    </w:pPr>
    <w:rPr>
      <w:rFonts w:ascii="Arial" w:eastAsia="Times New Roman" w:hAnsi="Arial" w:cs="Arial"/>
      <w:b/>
      <w:bCs/>
      <w:color w:val="008576"/>
      <w:sz w:val="24"/>
      <w:szCs w:val="28"/>
      <w:lang w:eastAsia="en-GB"/>
    </w:rPr>
  </w:style>
  <w:style w:type="paragraph" w:styleId="Heading5">
    <w:name w:val="heading 5"/>
    <w:basedOn w:val="Normal"/>
    <w:next w:val="Normal"/>
    <w:link w:val="Heading5Char"/>
    <w:qFormat/>
    <w:rsid w:val="001F2F04"/>
    <w:pPr>
      <w:spacing w:before="240" w:after="120"/>
      <w:outlineLvl w:val="4"/>
    </w:pPr>
    <w:rPr>
      <w:rFonts w:ascii="Arial" w:hAnsi="Arial" w:cs="Arial"/>
      <w:b/>
      <w:sz w:val="20"/>
      <w:u w:val="single"/>
    </w:rPr>
  </w:style>
  <w:style w:type="paragraph" w:styleId="Heading6">
    <w:name w:val="heading 6"/>
    <w:basedOn w:val="Normal"/>
    <w:next w:val="Normal"/>
    <w:link w:val="Heading6Char"/>
    <w:qFormat/>
    <w:rsid w:val="00313E9E"/>
    <w:pPr>
      <w:keepNext/>
      <w:keepLines/>
      <w:spacing w:before="200" w:after="120" w:line="300" w:lineRule="atLeast"/>
      <w:outlineLvl w:val="5"/>
    </w:pPr>
    <w:rPr>
      <w:rFonts w:eastAsia="MS Gothic" w:cs="Times New Roman"/>
      <w:i/>
      <w:iCs/>
      <w:color w:val="244061"/>
      <w:sz w:val="20"/>
      <w:szCs w:val="24"/>
      <w:lang w:eastAsia="en-GB"/>
    </w:rPr>
  </w:style>
  <w:style w:type="paragraph" w:styleId="Heading7">
    <w:name w:val="heading 7"/>
    <w:basedOn w:val="Normal"/>
    <w:next w:val="Normal"/>
    <w:link w:val="Heading7Char"/>
    <w:qFormat/>
    <w:rsid w:val="00313E9E"/>
    <w:pPr>
      <w:keepNext/>
      <w:keepLines/>
      <w:spacing w:before="200" w:after="120" w:line="300" w:lineRule="atLeast"/>
      <w:outlineLvl w:val="6"/>
    </w:pPr>
    <w:rPr>
      <w:rFonts w:eastAsia="MS Gothic" w:cs="Times New Roman"/>
      <w:i/>
      <w:iCs/>
      <w:color w:val="404040"/>
      <w:sz w:val="20"/>
      <w:szCs w:val="24"/>
      <w:lang w:eastAsia="en-GB"/>
    </w:rPr>
  </w:style>
  <w:style w:type="paragraph" w:styleId="Heading8">
    <w:name w:val="heading 8"/>
    <w:basedOn w:val="Normal"/>
    <w:next w:val="Normal"/>
    <w:link w:val="Heading8Char"/>
    <w:qFormat/>
    <w:rsid w:val="00313E9E"/>
    <w:pPr>
      <w:keepNext/>
      <w:keepLines/>
      <w:spacing w:before="200" w:after="120" w:line="300" w:lineRule="atLeast"/>
      <w:outlineLvl w:val="7"/>
    </w:pPr>
    <w:rPr>
      <w:rFonts w:eastAsia="MS Gothic" w:cs="Times New Roman"/>
      <w:color w:val="363636"/>
      <w:sz w:val="20"/>
      <w:szCs w:val="20"/>
      <w:lang w:eastAsia="en-GB"/>
    </w:rPr>
  </w:style>
  <w:style w:type="paragraph" w:styleId="Heading9">
    <w:name w:val="heading 9"/>
    <w:basedOn w:val="Normal"/>
    <w:next w:val="Normal"/>
    <w:link w:val="Heading9Char"/>
    <w:qFormat/>
    <w:rsid w:val="00313E9E"/>
    <w:pPr>
      <w:keepNext/>
      <w:keepLines/>
      <w:spacing w:before="200" w:after="120" w:line="300" w:lineRule="atLeast"/>
      <w:outlineLvl w:val="8"/>
    </w:pPr>
    <w:rPr>
      <w:rFonts w:eastAsia="MS Gothic"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before="120" w:after="120"/>
      <w:ind w:left="1440" w:hanging="540"/>
    </w:pPr>
    <w:rPr>
      <w:rFonts w:ascii="Times New Roman" w:eastAsia="Times New Roman" w:hAnsi="Times New Roman" w:cs="Times New Roman"/>
      <w:noProof/>
      <w:szCs w:val="20"/>
      <w:u w:val="single"/>
    </w:rPr>
  </w:style>
  <w:style w:type="paragraph" w:styleId="Footer">
    <w:name w:val="footer"/>
    <w:basedOn w:val="Normal"/>
    <w:link w:val="FooterChar"/>
    <w:unhideWhenUsed/>
    <w:rsid w:val="00731B99"/>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before="120" w:after="120" w:line="280" w:lineRule="atLeast"/>
    </w:pPr>
    <w:rPr>
      <w:rFonts w:ascii="Arial" w:eastAsia="Times New Roman" w:hAnsi="Arial" w:cs="Times New Roman"/>
      <w:sz w:val="24"/>
      <w:szCs w:val="16"/>
      <w:lang w:eastAsia="en-GB"/>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F3440E"/>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spacing w:before="120" w:after="120" w:line="300" w:lineRule="atLeast"/>
    </w:pPr>
    <w:rPr>
      <w:rFonts w:ascii="Arial" w:eastAsia="Times New Roman" w:hAnsi="Arial" w:cs="Times New Roman"/>
      <w:sz w:val="20"/>
      <w:szCs w:val="24"/>
      <w:lang w:eastAsia="en-GB"/>
    </w:rPr>
  </w:style>
  <w:style w:type="paragraph" w:styleId="BodyText">
    <w:name w:val="Body Text"/>
    <w:basedOn w:val="Normal"/>
    <w:link w:val="BodyTextChar"/>
    <w:rsid w:val="00313E9E"/>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spacing w:before="120" w:after="120" w:line="300" w:lineRule="atLeast"/>
    </w:pPr>
    <w:rPr>
      <w:rFonts w:ascii="Arial" w:eastAsia="Times New Roman" w:hAnsi="Arial" w:cs="Times New Roman"/>
      <w:sz w:val="20"/>
      <w:szCs w:val="24"/>
      <w:lang w:eastAsia="en-GB"/>
    </w:rPr>
  </w:style>
  <w:style w:type="paragraph" w:customStyle="1" w:styleId="TableHeading">
    <w:name w:val="Table Heading"/>
    <w:basedOn w:val="Normal"/>
    <w:rsid w:val="00313E9E"/>
    <w:pPr>
      <w:spacing w:before="120" w:after="120"/>
      <w:ind w:left="113"/>
    </w:pPr>
    <w:rPr>
      <w:rFonts w:ascii="Arial" w:eastAsia="Times New Roman" w:hAnsi="Arial" w:cs="Times New Roman"/>
      <w:color w:val="008576"/>
      <w:sz w:val="20"/>
      <w:szCs w:val="24"/>
      <w:lang w:eastAsia="en-GB"/>
    </w:rPr>
  </w:style>
  <w:style w:type="paragraph" w:customStyle="1" w:styleId="Tablesubheading">
    <w:name w:val="Table subheading"/>
    <w:basedOn w:val="Normal"/>
    <w:rsid w:val="00313E9E"/>
    <w:pPr>
      <w:spacing w:before="40" w:after="120"/>
      <w:ind w:left="113"/>
    </w:pPr>
    <w:rPr>
      <w:rFonts w:ascii="Arial" w:eastAsia="Times New Roman" w:hAnsi="Arial" w:cs="Times New Roman"/>
      <w:sz w:val="20"/>
      <w:szCs w:val="24"/>
      <w:lang w:eastAsia="en-GB"/>
    </w:rPr>
  </w:style>
  <w:style w:type="paragraph" w:customStyle="1" w:styleId="Tablebodycopy">
    <w:name w:val="Table body copy"/>
    <w:basedOn w:val="Normal"/>
    <w:rsid w:val="00313E9E"/>
    <w:pPr>
      <w:spacing w:before="40" w:after="120" w:line="300" w:lineRule="atLeast"/>
      <w:ind w:left="113"/>
    </w:pPr>
    <w:rPr>
      <w:rFonts w:ascii="Arial" w:eastAsia="Times New Roman" w:hAnsi="Arial" w:cs="Times New Roman"/>
      <w:color w:val="008576"/>
      <w:sz w:val="20"/>
      <w:szCs w:val="24"/>
      <w:lang w:eastAsia="en-GB"/>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1F2F04"/>
    <w:rPr>
      <w:rFonts w:ascii="Arial" w:eastAsiaTheme="minorHAnsi" w:hAnsi="Arial" w:cs="Arial"/>
      <w:b/>
      <w:szCs w:val="22"/>
      <w:u w:val="single"/>
      <w:lang w:eastAsia="en-US"/>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217EBE"/>
    <w:pPr>
      <w:framePr w:wrap="around"/>
      <w:tabs>
        <w:tab w:val="clear" w:pos="7655"/>
        <w:tab w:val="right" w:pos="6660"/>
      </w:tabs>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spacing w:before="120" w:after="120" w:line="300" w:lineRule="atLeast"/>
      <w:ind w:left="283"/>
    </w:pPr>
    <w:rPr>
      <w:rFonts w:ascii="Arial" w:eastAsia="Times New Roman" w:hAnsi="Arial" w:cs="Times New Roman"/>
      <w:sz w:val="20"/>
      <w:szCs w:val="24"/>
      <w:lang w:eastAsia="en-GB"/>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before="120" w:after="120" w:line="480" w:lineRule="auto"/>
      <w:ind w:left="283"/>
    </w:pPr>
    <w:rPr>
      <w:rFonts w:ascii="Arial" w:eastAsia="Times New Roman" w:hAnsi="Arial" w:cs="Times New Roman"/>
      <w:sz w:val="20"/>
      <w:szCs w:val="24"/>
      <w:lang w:eastAsia="en-GB"/>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spacing w:before="120" w:after="120" w:line="300" w:lineRule="atLeast"/>
      <w:ind w:left="283"/>
    </w:pPr>
    <w:rPr>
      <w:rFonts w:ascii="Arial" w:eastAsia="Times New Roman" w:hAnsi="Arial" w:cs="Times New Roman"/>
      <w:sz w:val="16"/>
      <w:szCs w:val="16"/>
      <w:lang w:eastAsia="en-GB"/>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spacing w:before="120" w:after="120" w:line="300" w:lineRule="atLeast"/>
      <w:ind w:left="4252"/>
    </w:pPr>
    <w:rPr>
      <w:rFonts w:ascii="Arial" w:eastAsia="Times New Roman" w:hAnsi="Arial" w:cs="Times New Roman"/>
      <w:sz w:val="20"/>
      <w:szCs w:val="24"/>
      <w:lang w:eastAsia="en-GB"/>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pPr>
      <w:spacing w:before="120" w:after="120" w:line="300" w:lineRule="atLeast"/>
    </w:pPr>
    <w:rPr>
      <w:rFonts w:ascii="Arial" w:eastAsia="Times New Roman" w:hAnsi="Arial" w:cs="Times New Roman"/>
      <w:sz w:val="20"/>
      <w:szCs w:val="24"/>
      <w:lang w:eastAsia="en-GB"/>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pPr>
      <w:spacing w:before="120" w:after="120" w:line="300" w:lineRule="atLeast"/>
    </w:pPr>
    <w:rPr>
      <w:rFonts w:ascii="Arial" w:eastAsia="Times New Roman" w:hAnsi="Arial" w:cs="Times New Roman"/>
      <w:sz w:val="20"/>
      <w:szCs w:val="24"/>
      <w:lang w:eastAsia="en-GB"/>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spacing w:before="120" w:after="120" w:line="300" w:lineRule="atLeast"/>
      <w:ind w:left="2880"/>
    </w:pPr>
    <w:rPr>
      <w:rFonts w:ascii="Arial" w:eastAsia="Times New Roman" w:hAnsi="Arial" w:cs="Arial"/>
      <w:sz w:val="24"/>
      <w:szCs w:val="24"/>
      <w:lang w:eastAsia="en-GB"/>
    </w:rPr>
  </w:style>
  <w:style w:type="paragraph" w:styleId="EnvelopeReturn">
    <w:name w:val="envelope return"/>
    <w:basedOn w:val="Normal"/>
    <w:rsid w:val="005B378E"/>
    <w:pPr>
      <w:spacing w:before="120" w:after="120" w:line="300" w:lineRule="atLeast"/>
    </w:pPr>
    <w:rPr>
      <w:rFonts w:ascii="Arial" w:eastAsia="Times New Roman" w:hAnsi="Arial" w:cs="Arial"/>
      <w:sz w:val="20"/>
      <w:szCs w:val="20"/>
      <w:lang w:eastAsia="en-GB"/>
    </w:rPr>
  </w:style>
  <w:style w:type="character" w:styleId="HTMLAcronym">
    <w:name w:val="HTML Acronym"/>
    <w:basedOn w:val="DefaultParagraphFont"/>
    <w:rsid w:val="005B378E"/>
  </w:style>
  <w:style w:type="paragraph" w:styleId="HTMLAddress">
    <w:name w:val="HTML Address"/>
    <w:basedOn w:val="Normal"/>
    <w:link w:val="HTMLAddressChar"/>
    <w:rsid w:val="005B378E"/>
    <w:pPr>
      <w:spacing w:before="120" w:after="120" w:line="300" w:lineRule="atLeast"/>
    </w:pPr>
    <w:rPr>
      <w:rFonts w:ascii="Arial" w:eastAsia="Times New Roman" w:hAnsi="Arial" w:cs="Times New Roman"/>
      <w:i/>
      <w:iCs/>
      <w:sz w:val="20"/>
      <w:szCs w:val="24"/>
      <w:lang w:eastAsia="en-GB"/>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pPr>
      <w:spacing w:before="120" w:after="120" w:line="300" w:lineRule="atLeast"/>
    </w:pPr>
    <w:rPr>
      <w:rFonts w:ascii="Courier New" w:eastAsia="Times New Roman" w:hAnsi="Courier New" w:cs="Courier New"/>
      <w:sz w:val="20"/>
      <w:szCs w:val="20"/>
      <w:lang w:eastAsia="en-GB"/>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spacing w:before="120" w:after="120" w:line="300" w:lineRule="atLeast"/>
      <w:ind w:left="1134" w:hanging="1134"/>
    </w:pPr>
    <w:rPr>
      <w:rFonts w:ascii="Arial" w:eastAsia="Times New Roman" w:hAnsi="Arial" w:cs="Arial"/>
      <w:sz w:val="24"/>
      <w:szCs w:val="24"/>
      <w:lang w:eastAsia="en-GB"/>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pPr>
      <w:spacing w:before="120" w:after="120" w:line="300" w:lineRule="atLeast"/>
    </w:pPr>
    <w:rPr>
      <w:rFonts w:ascii="Times New Roman" w:eastAsia="Times New Roman" w:hAnsi="Times New Roman" w:cs="Times New Roman"/>
      <w:sz w:val="24"/>
      <w:szCs w:val="24"/>
      <w:lang w:eastAsia="en-GB"/>
    </w:rPr>
  </w:style>
  <w:style w:type="paragraph" w:styleId="NoteHeading">
    <w:name w:val="Note Heading"/>
    <w:basedOn w:val="Normal"/>
    <w:next w:val="Normal"/>
    <w:link w:val="NoteHeadingChar"/>
    <w:rsid w:val="005B378E"/>
    <w:pPr>
      <w:spacing w:before="120" w:after="120" w:line="300" w:lineRule="atLeast"/>
    </w:pPr>
    <w:rPr>
      <w:rFonts w:ascii="Arial" w:eastAsia="Times New Roman" w:hAnsi="Arial" w:cs="Times New Roman"/>
      <w:sz w:val="20"/>
      <w:szCs w:val="24"/>
      <w:lang w:eastAsia="en-GB"/>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pPr>
      <w:spacing w:before="120" w:after="120" w:line="300" w:lineRule="atLeast"/>
    </w:pPr>
    <w:rPr>
      <w:rFonts w:ascii="Courier New" w:eastAsia="Times New Roman" w:hAnsi="Courier New" w:cs="Courier New"/>
      <w:sz w:val="20"/>
      <w:szCs w:val="20"/>
      <w:lang w:eastAsia="en-GB"/>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pPr>
      <w:spacing w:before="120" w:after="120" w:line="300" w:lineRule="atLeast"/>
    </w:pPr>
    <w:rPr>
      <w:rFonts w:ascii="Arial" w:eastAsia="Times New Roman" w:hAnsi="Arial" w:cs="Times New Roman"/>
      <w:sz w:val="20"/>
      <w:szCs w:val="24"/>
      <w:lang w:eastAsia="en-GB"/>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spacing w:before="120" w:after="120" w:line="300" w:lineRule="atLeast"/>
      <w:ind w:left="4252"/>
    </w:pPr>
    <w:rPr>
      <w:rFonts w:ascii="Arial" w:eastAsia="Times New Roman" w:hAnsi="Arial" w:cs="Times New Roman"/>
      <w:sz w:val="20"/>
      <w:szCs w:val="24"/>
      <w:lang w:eastAsia="en-GB"/>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spacing w:before="120" w:after="120" w:line="300" w:lineRule="atLeast"/>
    </w:pPr>
    <w:rPr>
      <w:rFonts w:ascii="Arial" w:eastAsia="Times New Roman" w:hAnsi="Arial" w:cs="Times New Roman"/>
      <w:sz w:val="24"/>
      <w:szCs w:val="24"/>
      <w:lang w:eastAsia="en-GB"/>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spacing w:before="120" w:after="120" w:line="300" w:lineRule="atLeast"/>
    </w:pPr>
    <w:rPr>
      <w:rFonts w:ascii="Arial" w:eastAsia="Times New Roman" w:hAnsi="Arial" w:cs="Times New Roman"/>
      <w:color w:val="00B274"/>
      <w:sz w:val="20"/>
      <w:szCs w:val="24"/>
      <w:lang w:eastAsia="en-GB"/>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spacing w:before="120" w:after="120" w:line="300" w:lineRule="atLeast"/>
    </w:pPr>
    <w:rPr>
      <w:rFonts w:ascii="Arial" w:eastAsia="Times New Roman" w:hAnsi="Arial" w:cs="Times New Roman"/>
      <w:b/>
      <w:sz w:val="20"/>
      <w:szCs w:val="24"/>
      <w:lang w:eastAsia="en-G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spacing w:before="120" w:after="120" w:line="300" w:lineRule="atLeast"/>
      <w:ind w:left="413" w:hanging="280"/>
    </w:pPr>
    <w:rPr>
      <w:rFonts w:ascii="Arial" w:eastAsia="Times New Roman" w:hAnsi="Arial" w:cs="Times New Roman"/>
      <w:color w:val="008576"/>
      <w:sz w:val="20"/>
      <w:szCs w:val="24"/>
      <w:lang w:eastAsia="en-GB"/>
    </w:rPr>
  </w:style>
  <w:style w:type="paragraph" w:styleId="ListContinue5">
    <w:name w:val="List Continue 5"/>
    <w:basedOn w:val="Normal"/>
    <w:next w:val="ListContinue4"/>
    <w:rsid w:val="005B378E"/>
    <w:pPr>
      <w:numPr>
        <w:numId w:val="12"/>
      </w:numPr>
      <w:tabs>
        <w:tab w:val="clear" w:pos="2835"/>
      </w:tabs>
      <w:spacing w:before="120" w:after="120" w:line="300" w:lineRule="atLeast"/>
      <w:ind w:left="427" w:hanging="294"/>
    </w:pPr>
    <w:rPr>
      <w:rFonts w:ascii="Arial" w:eastAsia="Times New Roman" w:hAnsi="Arial" w:cs="Times New Roman"/>
      <w:color w:val="008576"/>
      <w:sz w:val="20"/>
      <w:szCs w:val="24"/>
      <w:lang w:eastAsia="en-GB"/>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spacing w:before="120" w:after="120" w:line="300" w:lineRule="atLeast"/>
      <w:ind w:left="1000"/>
    </w:pPr>
    <w:rPr>
      <w:rFonts w:ascii="Cambria" w:eastAsia="Times New Roman" w:hAnsi="Cambria" w:cs="Times New Roman"/>
      <w:sz w:val="20"/>
      <w:szCs w:val="20"/>
      <w:lang w:eastAsia="en-GB"/>
    </w:rPr>
  </w:style>
  <w:style w:type="paragraph" w:styleId="TOC7">
    <w:name w:val="toc 7"/>
    <w:basedOn w:val="Normal"/>
    <w:next w:val="Normal"/>
    <w:autoRedefine/>
    <w:rsid w:val="005B378E"/>
    <w:pPr>
      <w:spacing w:before="120" w:after="120" w:line="300" w:lineRule="atLeast"/>
      <w:ind w:left="1200"/>
    </w:pPr>
    <w:rPr>
      <w:rFonts w:ascii="Cambria" w:eastAsia="Times New Roman" w:hAnsi="Cambria" w:cs="Times New Roman"/>
      <w:sz w:val="20"/>
      <w:szCs w:val="20"/>
      <w:lang w:eastAsia="en-GB"/>
    </w:rPr>
  </w:style>
  <w:style w:type="paragraph" w:styleId="TOC8">
    <w:name w:val="toc 8"/>
    <w:basedOn w:val="Normal"/>
    <w:next w:val="Normal"/>
    <w:autoRedefine/>
    <w:rsid w:val="005B378E"/>
    <w:pPr>
      <w:spacing w:before="120" w:after="120" w:line="300" w:lineRule="atLeast"/>
      <w:ind w:left="1400"/>
    </w:pPr>
    <w:rPr>
      <w:rFonts w:ascii="Cambria" w:eastAsia="Times New Roman" w:hAnsi="Cambria" w:cs="Times New Roman"/>
      <w:sz w:val="20"/>
      <w:szCs w:val="20"/>
      <w:lang w:eastAsia="en-GB"/>
    </w:rPr>
  </w:style>
  <w:style w:type="paragraph" w:styleId="TOC9">
    <w:name w:val="toc 9"/>
    <w:basedOn w:val="Normal"/>
    <w:next w:val="Normal"/>
    <w:autoRedefine/>
    <w:rsid w:val="005B378E"/>
    <w:pPr>
      <w:spacing w:before="120" w:after="120" w:line="300" w:lineRule="atLeast"/>
      <w:ind w:left="1600"/>
    </w:pPr>
    <w:rPr>
      <w:rFonts w:ascii="Cambria" w:eastAsia="Times New Roman" w:hAnsi="Cambria" w:cs="Times New Roman"/>
      <w:sz w:val="20"/>
      <w:szCs w:val="20"/>
      <w:lang w:eastAsia="en-GB"/>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pPr>
      <w:spacing w:before="120" w:after="120" w:line="300" w:lineRule="atLeast"/>
    </w:pPr>
    <w:rPr>
      <w:rFonts w:ascii="Arial" w:eastAsia="Times New Roman" w:hAnsi="Arial" w:cs="Tahoma"/>
      <w:sz w:val="16"/>
      <w:szCs w:val="16"/>
      <w:lang w:eastAsia="en-GB"/>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spacing w:before="120" w:after="120" w:line="300" w:lineRule="atLeast"/>
      <w:ind w:left="720"/>
      <w:contextualSpacing/>
    </w:pPr>
    <w:rPr>
      <w:rFonts w:ascii="Arial" w:eastAsia="Times New Roman" w:hAnsi="Arial" w:cs="Times New Roman"/>
      <w:sz w:val="20"/>
      <w:szCs w:val="24"/>
      <w:lang w:eastAsia="en-GB"/>
    </w:rPr>
  </w:style>
  <w:style w:type="paragraph" w:styleId="Caption">
    <w:name w:val="caption"/>
    <w:basedOn w:val="Normal"/>
    <w:next w:val="Normal"/>
    <w:qFormat/>
    <w:rsid w:val="00513631"/>
    <w:pPr>
      <w:spacing w:before="120" w:after="200"/>
    </w:pPr>
    <w:rPr>
      <w:rFonts w:ascii="Arial" w:eastAsia="Times New Roman" w:hAnsi="Arial" w:cs="Times New Roman"/>
      <w:b/>
      <w:bCs/>
      <w:color w:val="4F81BD"/>
      <w:sz w:val="18"/>
      <w:szCs w:val="18"/>
      <w:lang w:eastAsia="en-GB"/>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F3440E"/>
    <w:pPr>
      <w:numPr>
        <w:numId w:val="14"/>
      </w:num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spacing w:before="120" w:after="120" w:line="300" w:lineRule="atLeast"/>
      <w:ind w:right="318"/>
    </w:pPr>
    <w:rPr>
      <w:rFonts w:ascii="Arial" w:eastAsia="Times New Roman" w:hAnsi="Arial" w:cs="Times New Roman"/>
      <w:b/>
      <w:bCs/>
      <w:noProof/>
      <w:color w:val="0096D7"/>
      <w:sz w:val="24"/>
      <w:szCs w:val="24"/>
      <w:lang w:eastAsia="en-GB"/>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link w:val="ListParagraphChar"/>
    <w:uiPriority w:val="34"/>
    <w:qFormat/>
    <w:rsid w:val="006D73EA"/>
    <w:pPr>
      <w:spacing w:before="120" w:after="120" w:line="300" w:lineRule="atLeast"/>
      <w:ind w:left="720"/>
    </w:pPr>
    <w:rPr>
      <w:rFonts w:ascii="Arial" w:eastAsia="Times New Roman" w:hAnsi="Arial" w:cs="Times New Roman"/>
      <w:sz w:val="20"/>
      <w:szCs w:val="24"/>
      <w:lang w:eastAsia="en-GB"/>
    </w:rPr>
  </w:style>
  <w:style w:type="paragraph" w:styleId="Revision">
    <w:name w:val="Revision"/>
    <w:hidden/>
    <w:rsid w:val="00670EE8"/>
    <w:rPr>
      <w:rFonts w:ascii="Arial" w:eastAsia="Times New Roman" w:hAnsi="Arial"/>
      <w:szCs w:val="24"/>
    </w:rPr>
  </w:style>
  <w:style w:type="paragraph" w:customStyle="1" w:styleId="ConsultationParagraph">
    <w:name w:val="Consultation Paragraph"/>
    <w:basedOn w:val="Heading2"/>
    <w:link w:val="ConsultationParagraphChar"/>
    <w:qFormat/>
    <w:rsid w:val="001F2F04"/>
    <w:pPr>
      <w:keepNext w:val="0"/>
      <w:numPr>
        <w:ilvl w:val="1"/>
        <w:numId w:val="14"/>
      </w:numPr>
      <w:spacing w:before="240" w:after="60" w:line="360" w:lineRule="auto"/>
      <w:jc w:val="both"/>
    </w:pPr>
    <w:rPr>
      <w:color w:val="auto"/>
      <w:sz w:val="20"/>
      <w:szCs w:val="20"/>
    </w:rPr>
  </w:style>
  <w:style w:type="paragraph" w:customStyle="1" w:styleId="BULLET">
    <w:name w:val="BULLET"/>
    <w:basedOn w:val="ListParagraph"/>
    <w:link w:val="BULLETChar"/>
    <w:qFormat/>
    <w:rsid w:val="000E2BB1"/>
    <w:pPr>
      <w:numPr>
        <w:numId w:val="17"/>
      </w:numPr>
      <w:spacing w:line="360" w:lineRule="auto"/>
      <w:ind w:left="993" w:hanging="284"/>
      <w:jc w:val="both"/>
    </w:pPr>
  </w:style>
  <w:style w:type="character" w:customStyle="1" w:styleId="ConsultationParagraphChar">
    <w:name w:val="Consultation Paragraph Char"/>
    <w:basedOn w:val="Heading2Char"/>
    <w:link w:val="ConsultationParagraph"/>
    <w:rsid w:val="001F2F04"/>
    <w:rPr>
      <w:rFonts w:ascii="Arial" w:eastAsia="Times New Roman" w:hAnsi="Arial" w:cs="Arial"/>
      <w:bCs/>
      <w:iCs/>
      <w:color w:val="008576"/>
      <w:sz w:val="80"/>
      <w:szCs w:val="28"/>
    </w:rPr>
  </w:style>
  <w:style w:type="paragraph" w:styleId="FootnoteText">
    <w:name w:val="footnote text"/>
    <w:basedOn w:val="Normal"/>
    <w:link w:val="FootnoteTextChar"/>
    <w:rsid w:val="000F4106"/>
    <w:pPr>
      <w:spacing w:before="120" w:after="120" w:line="300" w:lineRule="atLeast"/>
    </w:pPr>
    <w:rPr>
      <w:rFonts w:ascii="Arial" w:eastAsia="Times New Roman" w:hAnsi="Arial" w:cs="Times New Roman"/>
      <w:sz w:val="20"/>
      <w:szCs w:val="20"/>
      <w:lang w:eastAsia="en-GB"/>
    </w:rPr>
  </w:style>
  <w:style w:type="character" w:customStyle="1" w:styleId="ListParagraphChar">
    <w:name w:val="List Paragraph Char"/>
    <w:link w:val="ListParagraph"/>
    <w:uiPriority w:val="34"/>
    <w:rsid w:val="00612C0F"/>
    <w:rPr>
      <w:rFonts w:ascii="Arial" w:eastAsia="Times New Roman" w:hAnsi="Arial"/>
      <w:szCs w:val="24"/>
    </w:rPr>
  </w:style>
  <w:style w:type="character" w:customStyle="1" w:styleId="BULLETChar">
    <w:name w:val="BULLET Char"/>
    <w:basedOn w:val="ListParagraphChar"/>
    <w:link w:val="BULLET"/>
    <w:rsid w:val="000E2BB1"/>
    <w:rPr>
      <w:rFonts w:ascii="Arial" w:eastAsia="Times New Roman" w:hAnsi="Arial"/>
      <w:szCs w:val="24"/>
    </w:rPr>
  </w:style>
  <w:style w:type="character" w:customStyle="1" w:styleId="FootnoteTextChar">
    <w:name w:val="Footnote Text Char"/>
    <w:link w:val="FootnoteText"/>
    <w:rsid w:val="000F4106"/>
    <w:rPr>
      <w:rFonts w:ascii="Arial" w:eastAsia="Times New Roman" w:hAnsi="Arial"/>
    </w:rPr>
  </w:style>
  <w:style w:type="character" w:styleId="FootnoteReference">
    <w:name w:val="footnote reference"/>
    <w:rsid w:val="000F4106"/>
    <w:rPr>
      <w:vertAlign w:val="superscript"/>
    </w:rPr>
  </w:style>
  <w:style w:type="character" w:styleId="PlaceholderText">
    <w:name w:val="Placeholder Text"/>
    <w:basedOn w:val="DefaultParagraphFont"/>
    <w:rsid w:val="006A21EB"/>
    <w:rPr>
      <w:color w:val="808080"/>
    </w:rPr>
  </w:style>
  <w:style w:type="character" w:customStyle="1" w:styleId="UnresolvedMention1">
    <w:name w:val="Unresolved Mention1"/>
    <w:basedOn w:val="DefaultParagraphFont"/>
    <w:uiPriority w:val="99"/>
    <w:semiHidden/>
    <w:unhideWhenUsed/>
    <w:rsid w:val="00355D02"/>
    <w:rPr>
      <w:color w:val="808080"/>
      <w:shd w:val="clear" w:color="auto" w:fill="E6E6E6"/>
    </w:rPr>
  </w:style>
  <w:style w:type="character" w:customStyle="1" w:styleId="UnresolvedMention2">
    <w:name w:val="Unresolved Mention2"/>
    <w:basedOn w:val="DefaultParagraphFont"/>
    <w:uiPriority w:val="99"/>
    <w:semiHidden/>
    <w:unhideWhenUsed/>
    <w:rsid w:val="005B5F0D"/>
    <w:rPr>
      <w:color w:val="808080"/>
      <w:shd w:val="clear" w:color="auto" w:fill="E6E6E6"/>
    </w:rPr>
  </w:style>
  <w:style w:type="paragraph" w:customStyle="1" w:styleId="Default">
    <w:name w:val="Default"/>
    <w:basedOn w:val="Normal"/>
    <w:uiPriority w:val="99"/>
    <w:semiHidden/>
    <w:rsid w:val="00F37C75"/>
    <w:pPr>
      <w:autoSpaceDE w:val="0"/>
      <w:autoSpaceDN w:val="0"/>
    </w:pPr>
    <w:rPr>
      <w:rFonts w:ascii="Verdana" w:hAnsi="Verdana" w:cs="Times New Roman"/>
      <w:color w:val="000000"/>
      <w:sz w:val="24"/>
      <w:szCs w:val="24"/>
    </w:rPr>
  </w:style>
  <w:style w:type="paragraph" w:styleId="Title">
    <w:name w:val="Title"/>
    <w:basedOn w:val="Normal"/>
    <w:next w:val="Normal"/>
    <w:link w:val="TitleChar"/>
    <w:qFormat/>
    <w:rsid w:val="00974E8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74E86"/>
    <w:rPr>
      <w:rFonts w:asciiTheme="majorHAnsi" w:eastAsiaTheme="majorEastAsia" w:hAnsiTheme="majorHAnsi" w:cstheme="majorBidi"/>
      <w:spacing w:val="-10"/>
      <w:kern w:val="28"/>
      <w:sz w:val="56"/>
      <w:szCs w:val="56"/>
      <w:lang w:eastAsia="en-US"/>
    </w:rPr>
  </w:style>
  <w:style w:type="character" w:styleId="UnresolvedMention">
    <w:name w:val="Unresolved Mention"/>
    <w:basedOn w:val="DefaultParagraphFont"/>
    <w:uiPriority w:val="99"/>
    <w:semiHidden/>
    <w:unhideWhenUsed/>
    <w:rsid w:val="005C5548"/>
    <w:rPr>
      <w:color w:val="605E5C"/>
      <w:shd w:val="clear" w:color="auto" w:fill="E1DFDD"/>
    </w:rPr>
  </w:style>
  <w:style w:type="character" w:styleId="BookTitle">
    <w:name w:val="Book Title"/>
    <w:basedOn w:val="DefaultParagraphFont"/>
    <w:qFormat/>
    <w:rsid w:val="00C535F6"/>
    <w:rPr>
      <w:b/>
      <w:i/>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25224741">
      <w:bodyDiv w:val="1"/>
      <w:marLeft w:val="0"/>
      <w:marRight w:val="0"/>
      <w:marTop w:val="0"/>
      <w:marBottom w:val="0"/>
      <w:divBdr>
        <w:top w:val="none" w:sz="0" w:space="0" w:color="auto"/>
        <w:left w:val="none" w:sz="0" w:space="0" w:color="auto"/>
        <w:bottom w:val="none" w:sz="0" w:space="0" w:color="auto"/>
        <w:right w:val="none" w:sz="0" w:space="0" w:color="auto"/>
      </w:divBdr>
    </w:div>
    <w:div w:id="60866174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0781728">
      <w:bodyDiv w:val="1"/>
      <w:marLeft w:val="0"/>
      <w:marRight w:val="0"/>
      <w:marTop w:val="0"/>
      <w:marBottom w:val="0"/>
      <w:divBdr>
        <w:top w:val="none" w:sz="0" w:space="0" w:color="auto"/>
        <w:left w:val="none" w:sz="0" w:space="0" w:color="auto"/>
        <w:bottom w:val="none" w:sz="0" w:space="0" w:color="auto"/>
        <w:right w:val="none" w:sz="0" w:space="0" w:color="auto"/>
      </w:divBdr>
    </w:div>
    <w:div w:id="1043870026">
      <w:bodyDiv w:val="1"/>
      <w:marLeft w:val="0"/>
      <w:marRight w:val="0"/>
      <w:marTop w:val="0"/>
      <w:marBottom w:val="0"/>
      <w:divBdr>
        <w:top w:val="none" w:sz="0" w:space="0" w:color="auto"/>
        <w:left w:val="none" w:sz="0" w:space="0" w:color="auto"/>
        <w:bottom w:val="none" w:sz="0" w:space="0" w:color="auto"/>
        <w:right w:val="none" w:sz="0" w:space="0" w:color="auto"/>
      </w:divBdr>
    </w:div>
    <w:div w:id="1082602959">
      <w:bodyDiv w:val="1"/>
      <w:marLeft w:val="0"/>
      <w:marRight w:val="0"/>
      <w:marTop w:val="0"/>
      <w:marBottom w:val="0"/>
      <w:divBdr>
        <w:top w:val="none" w:sz="0" w:space="0" w:color="auto"/>
        <w:left w:val="none" w:sz="0" w:space="0" w:color="auto"/>
        <w:bottom w:val="none" w:sz="0" w:space="0" w:color="auto"/>
        <w:right w:val="none" w:sz="0" w:space="0" w:color="auto"/>
      </w:divBdr>
    </w:div>
    <w:div w:id="1251549256">
      <w:bodyDiv w:val="1"/>
      <w:marLeft w:val="0"/>
      <w:marRight w:val="0"/>
      <w:marTop w:val="0"/>
      <w:marBottom w:val="0"/>
      <w:divBdr>
        <w:top w:val="none" w:sz="0" w:space="0" w:color="auto"/>
        <w:left w:val="none" w:sz="0" w:space="0" w:color="auto"/>
        <w:bottom w:val="none" w:sz="0" w:space="0" w:color="auto"/>
        <w:right w:val="none" w:sz="0" w:space="0" w:color="auto"/>
      </w:divBdr>
    </w:div>
    <w:div w:id="1315908961">
      <w:bodyDiv w:val="1"/>
      <w:marLeft w:val="0"/>
      <w:marRight w:val="0"/>
      <w:marTop w:val="0"/>
      <w:marBottom w:val="0"/>
      <w:divBdr>
        <w:top w:val="none" w:sz="0" w:space="0" w:color="auto"/>
        <w:left w:val="none" w:sz="0" w:space="0" w:color="auto"/>
        <w:bottom w:val="none" w:sz="0" w:space="0" w:color="auto"/>
        <w:right w:val="none" w:sz="0" w:space="0" w:color="auto"/>
      </w:divBdr>
    </w:div>
    <w:div w:id="1757556226">
      <w:bodyDiv w:val="1"/>
      <w:marLeft w:val="0"/>
      <w:marRight w:val="0"/>
      <w:marTop w:val="0"/>
      <w:marBottom w:val="0"/>
      <w:divBdr>
        <w:top w:val="none" w:sz="0" w:space="0" w:color="auto"/>
        <w:left w:val="none" w:sz="0" w:space="0" w:color="auto"/>
        <w:bottom w:val="none" w:sz="0" w:space="0" w:color="auto"/>
        <w:right w:val="none" w:sz="0" w:space="0" w:color="auto"/>
      </w:divBdr>
    </w:div>
    <w:div w:id="1896117485">
      <w:bodyDiv w:val="1"/>
      <w:marLeft w:val="0"/>
      <w:marRight w:val="0"/>
      <w:marTop w:val="0"/>
      <w:marBottom w:val="0"/>
      <w:divBdr>
        <w:top w:val="none" w:sz="0" w:space="0" w:color="auto"/>
        <w:left w:val="none" w:sz="0" w:space="0" w:color="auto"/>
        <w:bottom w:val="none" w:sz="0" w:space="0" w:color="auto"/>
        <w:right w:val="none" w:sz="0" w:space="0" w:color="auto"/>
      </w:divBdr>
    </w:div>
    <w:div w:id="2049600194">
      <w:bodyDiv w:val="1"/>
      <w:marLeft w:val="0"/>
      <w:marRight w:val="0"/>
      <w:marTop w:val="0"/>
      <w:marBottom w:val="0"/>
      <w:divBdr>
        <w:top w:val="none" w:sz="0" w:space="0" w:color="auto"/>
        <w:left w:val="none" w:sz="0" w:space="0" w:color="auto"/>
        <w:bottom w:val="none" w:sz="0" w:space="0" w:color="auto"/>
        <w:right w:val="none" w:sz="0" w:space="0" w:color="auto"/>
      </w:divBdr>
    </w:div>
    <w:div w:id="2121021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hyperlink" Target="https://www.dcusa.co.uk/Lists/Change%20Proposal%20Register/DispForm.aspx?ID=341&amp;Source=https%3A%2F%2Fwww%2Edcusa%2Eco%2Euk%2FSitePages%2FActivities%2FChange%2DProposal%2DRegister%2Easpx&amp;ContentTypeId=0x0100684A1DE09E1F9740A444434CF581D435"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gov.uk/guidance/rating-manual-section-6-part-3-valuation-of-all-property-classes/section-371-electricity-distribution-networks" TargetMode="Externa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dcusa.co.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dcusa@electralink.co.uk" TargetMode="External"/><Relationship Id="rId19" Type="http://schemas.openxmlformats.org/officeDocument/2006/relationships/hyperlink" Target="https://www.dcusa.co.uk/Lists/Change%20Proposal%20Register/DispForm.aspx?ID=320&amp;ContentTypeId=0x0100684A1DE09E1F9740A444434CF581D435&amp;Source=https%3A%2F%2Fwww%2Edcusa%2Eco%2Euk%2FSitePages%2FActivities%2FChange%2DProposal%2DRegister%5FUSL2%2Easpx%23InplviewHasheedde852%2D0231%2D4b85%2D87ff%2D0f14d79826f5%3DPaged%253DTRUE%2Dp%5FDCP%253D288%2Dp%5FID%253D314%2DPageFirstRow%253D2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header" Target="head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56DC0-8158-40D1-AFA8-4B8E4C232AF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724E9EF-D7B4-4A4C-9BAC-531BFEA5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6340</Words>
  <Characters>36144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42400</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5505046</vt:i4>
      </vt:variant>
      <vt:variant>
        <vt:i4>36</vt:i4>
      </vt:variant>
      <vt:variant>
        <vt:i4>0</vt:i4>
      </vt:variant>
      <vt:variant>
        <vt:i4>5</vt:i4>
      </vt:variant>
      <vt:variant>
        <vt:lpwstr>http://www2.nationalgrid.com/WorkArea/DownloadAsset.aspx?id=29996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Dylan Townsend</cp:lastModifiedBy>
  <cp:revision>5</cp:revision>
  <cp:lastPrinted>2017-10-06T10:59:00Z</cp:lastPrinted>
  <dcterms:created xsi:type="dcterms:W3CDTF">2018-09-23T20:16:00Z</dcterms:created>
  <dcterms:modified xsi:type="dcterms:W3CDTF">2018-09-24T07:08:00Z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56e974a3-102d-4152-a1ec-2a94a2c98083</vt:lpwstr>
  </property>
  <property fmtid="{D5CDD505-2E9C-101B-9397-08002B2CF9AE}" pid="3" name="bjSaver">
    <vt:lpwstr>hFd4L9vN8kHGtQYr6aJiEFo+/8eFknKR</vt:lpwstr>
  </property>
  <property fmtid="{D5CDD505-2E9C-101B-9397-08002B2CF9AE}" pid="4" name="bjDocumentSecurityLabel">
    <vt:lpwstr>This item has no classification</vt:lpwstr>
  </property>
</Properties>
</file>