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STable2"/>
        <w:tblpPr w:leftFromText="180" w:rightFromText="180" w:vertAnchor="page" w:horzAnchor="margin" w:tblpY="3196"/>
        <w:tblW w:w="0" w:type="auto"/>
        <w:tblInd w:w="0" w:type="dxa"/>
        <w:tblLayout w:type="fixed"/>
        <w:tblLook w:val="04A0" w:firstRow="1" w:lastRow="0" w:firstColumn="1" w:lastColumn="0" w:noHBand="0" w:noVBand="1"/>
      </w:tblPr>
      <w:tblGrid>
        <w:gridCol w:w="1980"/>
        <w:gridCol w:w="7036"/>
      </w:tblGrid>
      <w:tr w:rsidR="005360B4" w:rsidRPr="00E11BFD" w14:paraId="557C7102" w14:textId="77777777" w:rsidTr="00D175B5">
        <w:trPr>
          <w:cnfStyle w:val="100000000000" w:firstRow="1" w:lastRow="0" w:firstColumn="0" w:lastColumn="0" w:oddVBand="0" w:evenVBand="0" w:oddHBand="0" w:evenHBand="0" w:firstRowFirstColumn="0" w:firstRowLastColumn="0" w:lastRowFirstColumn="0" w:lastRowLastColumn="0"/>
          <w:cantSplit/>
          <w:trHeight w:val="1414"/>
          <w:tblHeader/>
        </w:trPr>
        <w:tc>
          <w:tcPr>
            <w:cnfStyle w:val="001000000000" w:firstRow="0" w:lastRow="0" w:firstColumn="1" w:lastColumn="0" w:oddVBand="0" w:evenVBand="0" w:oddHBand="0" w:evenHBand="0" w:firstRowFirstColumn="0" w:firstRowLastColumn="0" w:lastRowFirstColumn="0" w:lastRowLastColumn="0"/>
            <w:tcW w:w="9016" w:type="dxa"/>
            <w:gridSpan w:val="2"/>
            <w:tcBorders>
              <w:top w:val="single" w:sz="4" w:space="0" w:color="3A9262"/>
              <w:left w:val="single" w:sz="4" w:space="0" w:color="3A9262"/>
              <w:bottom w:val="single" w:sz="4" w:space="0" w:color="3A9262"/>
              <w:right w:val="single" w:sz="4" w:space="0" w:color="3A9262"/>
            </w:tcBorders>
            <w:noWrap/>
            <w:hideMark/>
          </w:tcPr>
          <w:p w14:paraId="7902022C" w14:textId="77777777" w:rsidR="005360B4" w:rsidRPr="005360B4" w:rsidRDefault="005360B4" w:rsidP="005360B4">
            <w:pPr>
              <w:spacing w:before="40" w:after="60" w:line="360" w:lineRule="auto"/>
              <w:jc w:val="center"/>
              <w:rPr>
                <w:color w:val="FFFFFF" w:themeColor="background1"/>
                <w:sz w:val="32"/>
                <w:szCs w:val="32"/>
              </w:rPr>
            </w:pPr>
            <w:bookmarkStart w:id="0" w:name="_GoBack"/>
            <w:bookmarkEnd w:id="0"/>
            <w:r w:rsidRPr="005360B4">
              <w:rPr>
                <w:color w:val="FFFFFF" w:themeColor="background1"/>
                <w:sz w:val="32"/>
                <w:szCs w:val="32"/>
              </w:rPr>
              <w:t>DCUSA Model Specification Pack Cover Sheet</w:t>
            </w:r>
          </w:p>
          <w:p w14:paraId="7F0B5844" w14:textId="08E41168" w:rsidR="005360B4" w:rsidRPr="00531B03" w:rsidRDefault="005360B4" w:rsidP="005360B4">
            <w:pPr>
              <w:spacing w:before="40" w:after="60" w:line="360" w:lineRule="auto"/>
              <w:jc w:val="center"/>
              <w:rPr>
                <w:color w:val="FFFFFF" w:themeColor="background1"/>
                <w:sz w:val="32"/>
                <w:szCs w:val="32"/>
              </w:rPr>
            </w:pPr>
            <w:r w:rsidRPr="005360B4">
              <w:rPr>
                <w:color w:val="FFFFFF" w:themeColor="background1"/>
                <w:sz w:val="32"/>
                <w:szCs w:val="32"/>
              </w:rPr>
              <w:t>DCP</w:t>
            </w:r>
            <w:r w:rsidR="00531B03">
              <w:rPr>
                <w:color w:val="FFFFFF" w:themeColor="background1"/>
                <w:sz w:val="32"/>
                <w:szCs w:val="32"/>
              </w:rPr>
              <w:t xml:space="preserve"> </w:t>
            </w:r>
            <w:sdt>
              <w:sdtPr>
                <w:rPr>
                  <w:color w:val="FFFFFF" w:themeColor="background1"/>
                  <w:sz w:val="32"/>
                  <w:szCs w:val="32"/>
                </w:rPr>
                <w:alias w:val="DCP_Number"/>
                <w:tag w:val="DCP_Number"/>
                <w:id w:val="-1275941002"/>
                <w:placeholder>
                  <w:docPart w:val="E925E511FF944605B58E9A876BA0EB6E"/>
                </w:placeholder>
                <w:dataBinding w:prefixMappings="xmlns:ns0='http://purl.org/dc/elements/1.1/' xmlns:ns1='http://schemas.openxmlformats.org/package/2006/metadata/core-properties' " w:xpath="/ns1:coreProperties[1]/ns1:keywords[1]" w:storeItemID="{6C3C8BC8-F283-45AE-878A-BAB7291924A1}"/>
                <w:text/>
              </w:sdtPr>
              <w:sdtEndPr/>
              <w:sdtContent>
                <w:r w:rsidR="009B4BA5">
                  <w:rPr>
                    <w:color w:val="FFFFFF" w:themeColor="background1"/>
                    <w:sz w:val="32"/>
                    <w:szCs w:val="32"/>
                  </w:rPr>
                  <w:t>287</w:t>
                </w:r>
              </w:sdtContent>
            </w:sdt>
            <w:r w:rsidRPr="005360B4">
              <w:rPr>
                <w:color w:val="FFFFFF" w:themeColor="background1"/>
                <w:sz w:val="32"/>
                <w:szCs w:val="32"/>
              </w:rPr>
              <w:t xml:space="preserve"> </w:t>
            </w:r>
            <w:r>
              <w:rPr>
                <w:color w:val="FFFFFF" w:themeColor="background1"/>
                <w:sz w:val="32"/>
                <w:szCs w:val="32"/>
              </w:rPr>
              <w:t>‘</w:t>
            </w:r>
            <w:sdt>
              <w:sdtPr>
                <w:rPr>
                  <w:color w:val="FFFFFF" w:themeColor="background1"/>
                  <w:sz w:val="32"/>
                  <w:szCs w:val="32"/>
                </w:rPr>
                <w:alias w:val="DCP_Title"/>
                <w:tag w:val=""/>
                <w:id w:val="937093594"/>
                <w:placeholder>
                  <w:docPart w:val="2BFF925C1C2C4D1980DAD9F96986FE0F"/>
                </w:placeholder>
                <w:dataBinding w:prefixMappings="xmlns:ns0='http://purl.org/dc/elements/1.1/' xmlns:ns1='http://schemas.openxmlformats.org/package/2006/metadata/core-properties' " w:xpath="/ns1:coreProperties[1]/ns0:title[1]" w:storeItemID="{6C3C8BC8-F283-45AE-878A-BAB7291924A1}"/>
                <w:text/>
              </w:sdtPr>
              <w:sdtEndPr/>
              <w:sdtContent>
                <w:r w:rsidR="009B4BA5">
                  <w:rPr>
                    <w:color w:val="FFFFFF" w:themeColor="background1"/>
                    <w:sz w:val="32"/>
                    <w:szCs w:val="32"/>
                  </w:rPr>
                  <w:t>Generation credits in the EDCM</w:t>
                </w:r>
              </w:sdtContent>
            </w:sdt>
            <w:r>
              <w:rPr>
                <w:color w:val="FFFFFF" w:themeColor="background1"/>
                <w:sz w:val="32"/>
                <w:szCs w:val="32"/>
              </w:rPr>
              <w:t>’</w:t>
            </w:r>
          </w:p>
          <w:p w14:paraId="5D1A5003" w14:textId="31BB6DE0" w:rsidR="00531B03" w:rsidRPr="002C76C8" w:rsidRDefault="00531B03" w:rsidP="005360B4">
            <w:pPr>
              <w:spacing w:before="40" w:after="60" w:line="360" w:lineRule="auto"/>
              <w:jc w:val="center"/>
              <w:rPr>
                <w:b w:val="0"/>
                <w:color w:val="FFFFFF" w:themeColor="background1"/>
                <w:szCs w:val="24"/>
              </w:rPr>
            </w:pPr>
            <w:r w:rsidRPr="002C76C8">
              <w:rPr>
                <w:color w:val="FFFFFF" w:themeColor="background1"/>
                <w:szCs w:val="24"/>
              </w:rPr>
              <w:t xml:space="preserve">Model(s): </w:t>
            </w:r>
            <w:sdt>
              <w:sdtPr>
                <w:rPr>
                  <w:color w:val="FFFFFF" w:themeColor="background1"/>
                  <w:szCs w:val="24"/>
                </w:rPr>
                <w:alias w:val="DCP_Models"/>
                <w:tag w:val=""/>
                <w:id w:val="1766196616"/>
                <w:placeholder>
                  <w:docPart w:val="EA1D9402C8194798AD5EEBBB9AEA2C2D"/>
                </w:placeholder>
                <w:dataBinding w:prefixMappings="xmlns:ns0='http://purl.org/dc/elements/1.1/' xmlns:ns1='http://schemas.openxmlformats.org/package/2006/metadata/core-properties' " w:xpath="/ns1:coreProperties[1]/ns0:subject[1]" w:storeItemID="{6C3C8BC8-F283-45AE-878A-BAB7291924A1}"/>
                <w:text/>
              </w:sdtPr>
              <w:sdtEndPr/>
              <w:sdtContent>
                <w:r w:rsidR="009B4BA5">
                  <w:rPr>
                    <w:color w:val="FFFFFF" w:themeColor="background1"/>
                    <w:szCs w:val="24"/>
                  </w:rPr>
                  <w:t>EDCMs</w:t>
                </w:r>
              </w:sdtContent>
            </w:sdt>
          </w:p>
        </w:tc>
      </w:tr>
      <w:tr w:rsidR="007D01F6" w:rsidRPr="00E11BFD" w14:paraId="4155CD86"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45A8272C" w14:textId="474A08CB" w:rsidR="007D01F6" w:rsidRPr="00FF71CC" w:rsidRDefault="007D01F6" w:rsidP="007D01F6">
            <w:pPr>
              <w:spacing w:after="60"/>
            </w:pPr>
            <w:r w:rsidRPr="006A5C9B">
              <w:rPr>
                <w:sz w:val="22"/>
              </w:rPr>
              <w:t>Service Type</w:t>
            </w:r>
            <w:r>
              <w:rPr>
                <w:sz w:val="22"/>
              </w:rPr>
              <w:t>:</w:t>
            </w:r>
          </w:p>
        </w:tc>
        <w:sdt>
          <w:sdtPr>
            <w:rPr>
              <w:color w:val="000000" w:themeColor="text1"/>
            </w:rPr>
            <w:id w:val="-1625458695"/>
            <w:placeholder>
              <w:docPart w:val="DefaultPlaceholder_-1854013439"/>
            </w:placeholder>
            <w:dropDownList>
              <w:listItem w:displayText="Choose an item." w:value=""/>
              <w:listItem w:displayText="Service 1" w:value="Service 1"/>
              <w:listItem w:displayText="Service 2" w:value="Service 2"/>
              <w:listItem w:displayText="Service 3" w:value="Service 3"/>
              <w:listItem w:displayText="Service 4" w:value="Service 4"/>
              <w:listItem w:displayText="Service 5" w:value="Service 5"/>
              <w:listItem w:displayText="Service 6" w:value="Service 6"/>
              <w:listItem w:displayText="Service 7" w:value="Service 7"/>
            </w:dropDownList>
          </w:sdtPr>
          <w:sdtEndPr/>
          <w:sdtContent>
            <w:tc>
              <w:tcPr>
                <w:tcW w:w="7036" w:type="dxa"/>
                <w:tcBorders>
                  <w:top w:val="single" w:sz="4" w:space="0" w:color="3A9262"/>
                  <w:left w:val="single" w:sz="4" w:space="0" w:color="3A9262"/>
                  <w:bottom w:val="single" w:sz="4" w:space="0" w:color="3A9262"/>
                  <w:right w:val="single" w:sz="4" w:space="0" w:color="3A9262"/>
                </w:tcBorders>
              </w:tcPr>
              <w:p w14:paraId="5EF392DB" w14:textId="6A401EF0" w:rsidR="007D01F6" w:rsidRPr="007D01F6" w:rsidRDefault="009B4BA5"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Pr>
                    <w:color w:val="000000" w:themeColor="text1"/>
                  </w:rPr>
                  <w:t>Service 1</w:t>
                </w:r>
              </w:p>
            </w:tc>
          </w:sdtContent>
        </w:sdt>
      </w:tr>
      <w:tr w:rsidR="007D01F6" w:rsidRPr="00E11BFD" w14:paraId="073E61A2"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04241255" w14:textId="7E4039A5" w:rsidR="007D01F6" w:rsidRPr="00FF71CC" w:rsidRDefault="007D01F6" w:rsidP="007D01F6">
            <w:pPr>
              <w:spacing w:after="60"/>
            </w:pPr>
            <w:r w:rsidRPr="006A5C9B">
              <w:rPr>
                <w:sz w:val="22"/>
              </w:rPr>
              <w:t>Date</w:t>
            </w:r>
            <w:r>
              <w:rPr>
                <w:sz w:val="22"/>
              </w:rPr>
              <w:t>:</w:t>
            </w:r>
          </w:p>
        </w:tc>
        <w:sdt>
          <w:sdtPr>
            <w:rPr>
              <w:color w:val="000000" w:themeColor="text1"/>
            </w:rPr>
            <w:id w:val="1309057229"/>
            <w:placeholder>
              <w:docPart w:val="DefaultPlaceholder_-1854013438"/>
            </w:placeholder>
            <w:showingPlcHdr/>
            <w:date>
              <w:dateFormat w:val="dd MMMM yyyy"/>
              <w:lid w:val="en-GB"/>
              <w:storeMappedDataAs w:val="dateTime"/>
              <w:calendar w:val="gregorian"/>
            </w:date>
          </w:sdtPr>
          <w:sdtEndPr/>
          <w:sdtContent>
            <w:tc>
              <w:tcPr>
                <w:tcW w:w="7036" w:type="dxa"/>
                <w:tcBorders>
                  <w:top w:val="single" w:sz="4" w:space="0" w:color="3A9262"/>
                  <w:left w:val="single" w:sz="4" w:space="0" w:color="3A9262"/>
                  <w:bottom w:val="single" w:sz="4" w:space="0" w:color="3A9262"/>
                  <w:right w:val="single" w:sz="4" w:space="0" w:color="3A9262"/>
                </w:tcBorders>
              </w:tcPr>
              <w:p w14:paraId="76DFEAC4" w14:textId="24D3F841" w:rsidR="007D01F6" w:rsidRPr="007D01F6" w:rsidRDefault="007D01F6"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7D01F6">
                  <w:rPr>
                    <w:rStyle w:val="PlaceholderText"/>
                    <w:sz w:val="22"/>
                  </w:rPr>
                  <w:t>Click or tap to enter a date.</w:t>
                </w:r>
              </w:p>
            </w:tc>
          </w:sdtContent>
        </w:sdt>
      </w:tr>
      <w:tr w:rsidR="007D01F6" w:rsidRPr="00E11BFD" w14:paraId="5E42F297"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2208457A" w14:textId="77777777" w:rsidR="007D01F6" w:rsidRPr="00FF71CC" w:rsidRDefault="007D01F6" w:rsidP="007D01F6">
            <w:pPr>
              <w:spacing w:after="60"/>
              <w:rPr>
                <w:b w:val="0"/>
                <w:color w:val="404040" w:themeColor="text1" w:themeTint="BF"/>
                <w:sz w:val="22"/>
              </w:rPr>
            </w:pPr>
            <w:r w:rsidRPr="00FF71CC">
              <w:rPr>
                <w:sz w:val="22"/>
              </w:rPr>
              <w:t>Purpose of Document:</w:t>
            </w:r>
          </w:p>
        </w:tc>
        <w:tc>
          <w:tcPr>
            <w:tcW w:w="7036" w:type="dxa"/>
            <w:tcBorders>
              <w:top w:val="single" w:sz="4" w:space="0" w:color="3A9262"/>
              <w:left w:val="single" w:sz="4" w:space="0" w:color="3A9262"/>
              <w:bottom w:val="single" w:sz="4" w:space="0" w:color="3A9262"/>
              <w:right w:val="single" w:sz="4" w:space="0" w:color="3A9262"/>
            </w:tcBorders>
          </w:tcPr>
          <w:p w14:paraId="325E1471" w14:textId="79DC5B32" w:rsidR="007D01F6" w:rsidRPr="007D01F6" w:rsidRDefault="007D01F6"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7D01F6">
              <w:rPr>
                <w:color w:val="000000" w:themeColor="text1"/>
                <w:sz w:val="22"/>
              </w:rPr>
              <w:t xml:space="preserve">This cover sheet presents documents for use by the appointed DCUSA consultant in updating the </w:t>
            </w:r>
            <w:sdt>
              <w:sdtPr>
                <w:rPr>
                  <w:color w:val="000000" w:themeColor="text1"/>
                  <w:sz w:val="22"/>
                </w:rPr>
                <w:alias w:val="DCP_Models"/>
                <w:tag w:val=""/>
                <w:id w:val="-1901816357"/>
                <w:placeholder>
                  <w:docPart w:val="FA07428FB1534800AAC24577648292BA"/>
                </w:placeholder>
                <w:dataBinding w:prefixMappings="xmlns:ns0='http://purl.org/dc/elements/1.1/' xmlns:ns1='http://schemas.openxmlformats.org/package/2006/metadata/core-properties' " w:xpath="/ns1:coreProperties[1]/ns0:subject[1]" w:storeItemID="{6C3C8BC8-F283-45AE-878A-BAB7291924A1}"/>
                <w:text/>
              </w:sdtPr>
              <w:sdtEndPr/>
              <w:sdtContent>
                <w:r w:rsidR="009B4BA5" w:rsidRPr="009B4BA5">
                  <w:rPr>
                    <w:color w:val="000000" w:themeColor="text1"/>
                    <w:sz w:val="22"/>
                  </w:rPr>
                  <w:t>EDCMs</w:t>
                </w:r>
              </w:sdtContent>
            </w:sdt>
            <w:r w:rsidRPr="007D01F6">
              <w:rPr>
                <w:color w:val="000000" w:themeColor="text1"/>
                <w:sz w:val="22"/>
              </w:rPr>
              <w:t xml:space="preserve"> to implement DCP </w:t>
            </w:r>
            <w:sdt>
              <w:sdtPr>
                <w:rPr>
                  <w:color w:val="000000" w:themeColor="text1"/>
                  <w:sz w:val="22"/>
                </w:rPr>
                <w:alias w:val="DCP_Number"/>
                <w:tag w:val="DCP_Number"/>
                <w:id w:val="-1417389888"/>
                <w:placeholder>
                  <w:docPart w:val="D05341E1763641BD80FF4FA8650BE517"/>
                </w:placeholder>
                <w:dataBinding w:prefixMappings="xmlns:ns0='http://purl.org/dc/elements/1.1/' xmlns:ns1='http://schemas.openxmlformats.org/package/2006/metadata/core-properties' " w:xpath="/ns1:coreProperties[1]/ns1:keywords[1]" w:storeItemID="{6C3C8BC8-F283-45AE-878A-BAB7291924A1}"/>
                <w:text/>
              </w:sdtPr>
              <w:sdtEndPr/>
              <w:sdtContent>
                <w:r w:rsidR="009B4BA5" w:rsidRPr="009B4BA5">
                  <w:rPr>
                    <w:color w:val="000000" w:themeColor="text1"/>
                    <w:sz w:val="22"/>
                  </w:rPr>
                  <w:t>287</w:t>
                </w:r>
              </w:sdtContent>
            </w:sdt>
            <w:r w:rsidRPr="007D01F6">
              <w:rPr>
                <w:color w:val="000000" w:themeColor="text1"/>
                <w:sz w:val="22"/>
              </w:rPr>
              <w:t xml:space="preserve"> ‘</w:t>
            </w:r>
            <w:sdt>
              <w:sdtPr>
                <w:rPr>
                  <w:color w:val="000000" w:themeColor="text1"/>
                  <w:sz w:val="22"/>
                </w:rPr>
                <w:alias w:val="DCP_Title"/>
                <w:tag w:val=""/>
                <w:id w:val="1277912705"/>
                <w:placeholder>
                  <w:docPart w:val="D9854853C4634743885AA1E245AABC5C"/>
                </w:placeholder>
                <w:dataBinding w:prefixMappings="xmlns:ns0='http://purl.org/dc/elements/1.1/' xmlns:ns1='http://schemas.openxmlformats.org/package/2006/metadata/core-properties' " w:xpath="/ns1:coreProperties[1]/ns0:title[1]" w:storeItemID="{6C3C8BC8-F283-45AE-878A-BAB7291924A1}"/>
                <w:text/>
              </w:sdtPr>
              <w:sdtEndPr/>
              <w:sdtContent>
                <w:r w:rsidR="009B4BA5" w:rsidRPr="009B4BA5">
                  <w:rPr>
                    <w:color w:val="000000" w:themeColor="text1"/>
                    <w:sz w:val="22"/>
                  </w:rPr>
                  <w:t>Generation credits in the EDCM</w:t>
                </w:r>
              </w:sdtContent>
            </w:sdt>
            <w:r w:rsidRPr="007D01F6">
              <w:rPr>
                <w:color w:val="000000" w:themeColor="text1"/>
                <w:sz w:val="22"/>
              </w:rPr>
              <w:t>’.</w:t>
            </w:r>
          </w:p>
        </w:tc>
      </w:tr>
      <w:tr w:rsidR="007D01F6" w:rsidRPr="00E11BFD" w14:paraId="70EF2D19"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7104ABED" w14:textId="0432559B" w:rsidR="007D01F6" w:rsidRPr="00977D24" w:rsidRDefault="007D01F6" w:rsidP="007D01F6">
            <w:pPr>
              <w:spacing w:after="60"/>
              <w:rPr>
                <w:sz w:val="22"/>
              </w:rPr>
            </w:pPr>
            <w:r w:rsidRPr="00977D24">
              <w:rPr>
                <w:sz w:val="22"/>
              </w:rPr>
              <w:t>Model Specification</w:t>
            </w:r>
          </w:p>
        </w:tc>
        <w:tc>
          <w:tcPr>
            <w:tcW w:w="7036" w:type="dxa"/>
            <w:tcBorders>
              <w:top w:val="single" w:sz="4" w:space="0" w:color="3A9262"/>
              <w:left w:val="single" w:sz="4" w:space="0" w:color="3A9262"/>
              <w:bottom w:val="single" w:sz="4" w:space="0" w:color="3A9262"/>
              <w:right w:val="single" w:sz="4" w:space="0" w:color="3A9262"/>
            </w:tcBorders>
          </w:tcPr>
          <w:p w14:paraId="5B449403" w14:textId="798B1102" w:rsidR="007D01F6" w:rsidRPr="002C76C8" w:rsidRDefault="0091068C"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91068C">
              <w:rPr>
                <w:color w:val="000000" w:themeColor="text1"/>
                <w:sz w:val="22"/>
              </w:rPr>
              <w:t xml:space="preserve">DCP 287 was proposed by MVV Environment Services Limited to amend the calculation of credits for embedded generation in the EDCM to take account of potential cost savings for DNOs that can be attributed to embedded generation in the areas of transmission exit charges, direct costs, indirect costs and network rates. The proposed solution is that the credits awarded to embedded generators should be increased to take into account cost savings in direct costs, indirect costs and network rates attributable to deferred reinforcement for embedded generation by using the contribution rates applicable to demand customers; and credits awarded to embedded generators for transmission exit charges calculated in the same way as the equivalent demand costs are derived, but applied as a an addition to the super-red credit to eligible embedded generators. The Working Group would like to consider the impacts to EDCM customers due to the proposed changes in the application of Generation Credits in the EDCM, and </w:t>
            </w:r>
            <w:proofErr w:type="gramStart"/>
            <w:r w:rsidRPr="0091068C">
              <w:rPr>
                <w:color w:val="000000" w:themeColor="text1"/>
                <w:sz w:val="22"/>
              </w:rPr>
              <w:t>in order to</w:t>
            </w:r>
            <w:proofErr w:type="gramEnd"/>
            <w:r w:rsidRPr="0091068C">
              <w:rPr>
                <w:color w:val="000000" w:themeColor="text1"/>
                <w:sz w:val="22"/>
              </w:rPr>
              <w:t xml:space="preserve"> do so require an updated EDCM model which reflects the proposed changes under DCP 287.</w:t>
            </w:r>
          </w:p>
        </w:tc>
      </w:tr>
      <w:tr w:rsidR="007D01F6" w:rsidRPr="00E11BFD" w14:paraId="02FA63AD"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51EC8019" w14:textId="77777777" w:rsidR="007D01F6" w:rsidRPr="00977D24" w:rsidRDefault="007D01F6" w:rsidP="007D01F6">
            <w:pPr>
              <w:spacing w:after="60"/>
              <w:rPr>
                <w:sz w:val="22"/>
              </w:rPr>
            </w:pPr>
            <w:r w:rsidRPr="00FF71CC">
              <w:rPr>
                <w:sz w:val="22"/>
              </w:rPr>
              <w:t>List of Attachments:</w:t>
            </w:r>
          </w:p>
        </w:tc>
        <w:tc>
          <w:tcPr>
            <w:tcW w:w="7036" w:type="dxa"/>
            <w:tcBorders>
              <w:top w:val="single" w:sz="4" w:space="0" w:color="3A9262"/>
              <w:left w:val="single" w:sz="4" w:space="0" w:color="3A9262"/>
              <w:bottom w:val="single" w:sz="4" w:space="0" w:color="3A9262"/>
              <w:right w:val="single" w:sz="4" w:space="0" w:color="3A9262"/>
            </w:tcBorders>
          </w:tcPr>
          <w:p w14:paraId="78FB2CD9" w14:textId="72E0F021" w:rsidR="007D01F6" w:rsidRPr="002C76C8" w:rsidRDefault="007D01F6" w:rsidP="007D01F6">
            <w:pPr>
              <w:spacing w:after="6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2C76C8">
              <w:rPr>
                <w:color w:val="000000" w:themeColor="text1"/>
                <w:sz w:val="22"/>
              </w:rPr>
              <w:t>Attachment A – DCP</w:t>
            </w:r>
            <w:r>
              <w:rPr>
                <w:color w:val="000000" w:themeColor="text1"/>
                <w:sz w:val="22"/>
              </w:rPr>
              <w:t xml:space="preserve"> </w:t>
            </w:r>
            <w:sdt>
              <w:sdtPr>
                <w:rPr>
                  <w:color w:val="000000" w:themeColor="text1"/>
                  <w:sz w:val="22"/>
                </w:rPr>
                <w:alias w:val="DCP_Number"/>
                <w:tag w:val="DCP_Number"/>
                <w:id w:val="2109544453"/>
                <w:placeholder>
                  <w:docPart w:val="6118CC17EA8F486F9575D96200E05FE4"/>
                </w:placeholder>
                <w:dataBinding w:prefixMappings="xmlns:ns0='http://purl.org/dc/elements/1.1/' xmlns:ns1='http://schemas.openxmlformats.org/package/2006/metadata/core-properties' " w:xpath="/ns1:coreProperties[1]/ns1:keywords[1]" w:storeItemID="{6C3C8BC8-F283-45AE-878A-BAB7291924A1}"/>
                <w:text/>
              </w:sdtPr>
              <w:sdtEndPr/>
              <w:sdtContent>
                <w:r w:rsidR="009B4BA5" w:rsidRPr="009B4BA5">
                  <w:rPr>
                    <w:color w:val="000000" w:themeColor="text1"/>
                    <w:sz w:val="22"/>
                  </w:rPr>
                  <w:t>287</w:t>
                </w:r>
              </w:sdtContent>
            </w:sdt>
            <w:r w:rsidRPr="002C76C8">
              <w:rPr>
                <w:color w:val="000000" w:themeColor="text1"/>
                <w:sz w:val="22"/>
              </w:rPr>
              <w:t xml:space="preserve"> CP Form</w:t>
            </w:r>
          </w:p>
          <w:p w14:paraId="27FF6D11" w14:textId="77777777" w:rsidR="007D01F6" w:rsidRDefault="007D01F6" w:rsidP="007D01F6">
            <w:pPr>
              <w:spacing w:after="6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2C76C8">
              <w:rPr>
                <w:color w:val="000000" w:themeColor="text1"/>
                <w:sz w:val="22"/>
              </w:rPr>
              <w:t>Attachment B – DCP</w:t>
            </w:r>
            <w:r>
              <w:rPr>
                <w:color w:val="000000" w:themeColor="text1"/>
                <w:sz w:val="22"/>
              </w:rPr>
              <w:t xml:space="preserve"> </w:t>
            </w:r>
            <w:sdt>
              <w:sdtPr>
                <w:rPr>
                  <w:color w:val="000000" w:themeColor="text1"/>
                  <w:sz w:val="22"/>
                </w:rPr>
                <w:alias w:val="DCP_Number"/>
                <w:tag w:val="DCP_Number"/>
                <w:id w:val="-1280718712"/>
                <w:placeholder>
                  <w:docPart w:val="4879F498AD014CF19316230559FB8B68"/>
                </w:placeholder>
                <w:dataBinding w:prefixMappings="xmlns:ns0='http://purl.org/dc/elements/1.1/' xmlns:ns1='http://schemas.openxmlformats.org/package/2006/metadata/core-properties' " w:xpath="/ns1:coreProperties[1]/ns1:keywords[1]" w:storeItemID="{6C3C8BC8-F283-45AE-878A-BAB7291924A1}"/>
                <w:text/>
              </w:sdtPr>
              <w:sdtEndPr/>
              <w:sdtContent>
                <w:r w:rsidR="009B4BA5" w:rsidRPr="009B4BA5">
                  <w:rPr>
                    <w:color w:val="000000" w:themeColor="text1"/>
                    <w:sz w:val="22"/>
                  </w:rPr>
                  <w:t>287</w:t>
                </w:r>
              </w:sdtContent>
            </w:sdt>
            <w:r w:rsidRPr="002C76C8">
              <w:rPr>
                <w:color w:val="000000" w:themeColor="text1"/>
                <w:sz w:val="22"/>
              </w:rPr>
              <w:t xml:space="preserve"> Draft Legal Text</w:t>
            </w:r>
          </w:p>
          <w:p w14:paraId="665C6E25" w14:textId="135639A0" w:rsidR="00046787" w:rsidRPr="002C76C8" w:rsidRDefault="00046787" w:rsidP="007D01F6">
            <w:pPr>
              <w:spacing w:after="60"/>
              <w:cnfStyle w:val="000000000000" w:firstRow="0" w:lastRow="0" w:firstColumn="0" w:lastColumn="0" w:oddVBand="0" w:evenVBand="0" w:oddHBand="0" w:evenHBand="0" w:firstRowFirstColumn="0" w:firstRowLastColumn="0" w:lastRowFirstColumn="0" w:lastRowLastColumn="0"/>
              <w:rPr>
                <w:color w:val="000000" w:themeColor="text1"/>
                <w:sz w:val="22"/>
              </w:rPr>
            </w:pPr>
            <w:r>
              <w:rPr>
                <w:color w:val="000000" w:themeColor="text1"/>
                <w:sz w:val="22"/>
              </w:rPr>
              <w:t>Attachment C – DCP 287 Minutes of Working Group Meeting 14</w:t>
            </w:r>
          </w:p>
        </w:tc>
      </w:tr>
      <w:tr w:rsidR="007D01F6" w:rsidRPr="00E11BFD" w14:paraId="5062DE5E"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5ACE9C58" w14:textId="324C0DF2" w:rsidR="007D01F6" w:rsidRPr="00977D24" w:rsidRDefault="007D01F6" w:rsidP="007D01F6">
            <w:pPr>
              <w:spacing w:after="60"/>
              <w:rPr>
                <w:sz w:val="22"/>
              </w:rPr>
            </w:pPr>
            <w:r>
              <w:rPr>
                <w:sz w:val="22"/>
              </w:rPr>
              <w:t>Deliverables</w:t>
            </w:r>
            <w:r w:rsidRPr="00FF71CC">
              <w:rPr>
                <w:sz w:val="22"/>
              </w:rPr>
              <w:t>:</w:t>
            </w:r>
          </w:p>
        </w:tc>
        <w:tc>
          <w:tcPr>
            <w:tcW w:w="7036" w:type="dxa"/>
            <w:tcBorders>
              <w:top w:val="single" w:sz="4" w:space="0" w:color="3A9262"/>
              <w:left w:val="single" w:sz="4" w:space="0" w:color="3A9262"/>
              <w:bottom w:val="single" w:sz="4" w:space="0" w:color="3A9262"/>
              <w:right w:val="single" w:sz="4" w:space="0" w:color="3A9262"/>
            </w:tcBorders>
          </w:tcPr>
          <w:p w14:paraId="0A1C71B9" w14:textId="14FFDFE1" w:rsidR="007D01F6" w:rsidRPr="002C76C8" w:rsidRDefault="00837833" w:rsidP="007D01F6">
            <w:pPr>
              <w:numPr>
                <w:ilvl w:val="0"/>
                <w:numId w:val="3"/>
              </w:numPr>
              <w:contextualSpacing/>
              <w:cnfStyle w:val="000000000000" w:firstRow="0" w:lastRow="0" w:firstColumn="0" w:lastColumn="0" w:oddVBand="0" w:evenVBand="0" w:oddHBand="0" w:evenHBand="0" w:firstRowFirstColumn="0" w:firstRowLastColumn="0" w:lastRowFirstColumn="0" w:lastRowLastColumn="0"/>
              <w:rPr>
                <w:rFonts w:eastAsia="Calibri" w:cs="Times New Roman"/>
                <w:color w:val="000000" w:themeColor="text1"/>
                <w:sz w:val="22"/>
              </w:rPr>
            </w:pPr>
            <w:r>
              <w:rPr>
                <w:rFonts w:eastAsia="Calibri" w:cs="Times New Roman"/>
                <w:color w:val="000000" w:themeColor="text1"/>
                <w:sz w:val="22"/>
              </w:rPr>
              <w:t>M</w:t>
            </w:r>
            <w:r w:rsidR="007D01F6" w:rsidRPr="002C76C8">
              <w:rPr>
                <w:rFonts w:eastAsia="Calibri" w:cs="Times New Roman"/>
                <w:color w:val="000000" w:themeColor="text1"/>
                <w:sz w:val="22"/>
              </w:rPr>
              <w:t>odified</w:t>
            </w:r>
            <w:r w:rsidR="007D01F6">
              <w:rPr>
                <w:rFonts w:eastAsia="Calibri" w:cs="Times New Roman"/>
                <w:color w:val="000000" w:themeColor="text1"/>
                <w:sz w:val="22"/>
              </w:rPr>
              <w:t xml:space="preserve"> </w:t>
            </w:r>
            <w:sdt>
              <w:sdtPr>
                <w:rPr>
                  <w:color w:val="000000" w:themeColor="text1"/>
                  <w:sz w:val="22"/>
                </w:rPr>
                <w:alias w:val="DCP_Models"/>
                <w:tag w:val=""/>
                <w:id w:val="-659700783"/>
                <w:placeholder>
                  <w:docPart w:val="FDB3ADEA35FD4A9396903ECBAC6BADAE"/>
                </w:placeholder>
                <w:dataBinding w:prefixMappings="xmlns:ns0='http://purl.org/dc/elements/1.1/' xmlns:ns1='http://schemas.openxmlformats.org/package/2006/metadata/core-properties' " w:xpath="/ns1:coreProperties[1]/ns0:subject[1]" w:storeItemID="{6C3C8BC8-F283-45AE-878A-BAB7291924A1}"/>
                <w:text/>
              </w:sdtPr>
              <w:sdtEndPr/>
              <w:sdtContent>
                <w:r w:rsidR="009B4BA5" w:rsidRPr="009B4BA5">
                  <w:rPr>
                    <w:color w:val="000000" w:themeColor="text1"/>
                    <w:sz w:val="22"/>
                  </w:rPr>
                  <w:t>EDCMs</w:t>
                </w:r>
              </w:sdtContent>
            </w:sdt>
            <w:r w:rsidR="007D01F6">
              <w:rPr>
                <w:rFonts w:eastAsia="Calibri" w:cs="Times New Roman"/>
                <w:color w:val="000000" w:themeColor="text1"/>
                <w:sz w:val="22"/>
              </w:rPr>
              <w:t xml:space="preserve"> </w:t>
            </w:r>
            <w:r>
              <w:rPr>
                <w:rFonts w:eastAsia="Calibri" w:cs="Times New Roman"/>
                <w:color w:val="000000" w:themeColor="text1"/>
                <w:sz w:val="22"/>
              </w:rPr>
              <w:t xml:space="preserve">(LRIC and FCP) </w:t>
            </w:r>
            <w:r w:rsidR="007D01F6" w:rsidRPr="002C76C8">
              <w:rPr>
                <w:rFonts w:eastAsia="Calibri" w:cs="Times New Roman"/>
                <w:color w:val="000000" w:themeColor="text1"/>
                <w:sz w:val="22"/>
              </w:rPr>
              <w:t>model</w:t>
            </w:r>
            <w:r>
              <w:rPr>
                <w:rFonts w:eastAsia="Calibri" w:cs="Times New Roman"/>
                <w:color w:val="000000" w:themeColor="text1"/>
                <w:sz w:val="22"/>
              </w:rPr>
              <w:t>s</w:t>
            </w:r>
            <w:r w:rsidR="007D01F6" w:rsidRPr="002C76C8">
              <w:rPr>
                <w:rFonts w:eastAsia="Calibri" w:cs="Times New Roman"/>
                <w:color w:val="000000" w:themeColor="text1"/>
                <w:sz w:val="22"/>
              </w:rPr>
              <w:t xml:space="preserve"> which implements the DCP</w:t>
            </w:r>
            <w:r w:rsidR="007D01F6">
              <w:rPr>
                <w:rFonts w:eastAsia="Calibri" w:cs="Times New Roman"/>
                <w:color w:val="000000" w:themeColor="text1"/>
                <w:sz w:val="22"/>
              </w:rPr>
              <w:t xml:space="preserve"> </w:t>
            </w:r>
            <w:sdt>
              <w:sdtPr>
                <w:rPr>
                  <w:color w:val="000000" w:themeColor="text1"/>
                  <w:sz w:val="22"/>
                </w:rPr>
                <w:alias w:val="DCP_Number"/>
                <w:tag w:val="DCP_Number"/>
                <w:id w:val="252409738"/>
                <w:placeholder>
                  <w:docPart w:val="67EE23DF6E4C483CA8E5563068864681"/>
                </w:placeholder>
                <w:dataBinding w:prefixMappings="xmlns:ns0='http://purl.org/dc/elements/1.1/' xmlns:ns1='http://schemas.openxmlformats.org/package/2006/metadata/core-properties' " w:xpath="/ns1:coreProperties[1]/ns1:keywords[1]" w:storeItemID="{6C3C8BC8-F283-45AE-878A-BAB7291924A1}"/>
                <w:text/>
              </w:sdtPr>
              <w:sdtEndPr/>
              <w:sdtContent>
                <w:r w:rsidR="009B4BA5" w:rsidRPr="009B4BA5">
                  <w:rPr>
                    <w:color w:val="000000" w:themeColor="text1"/>
                    <w:sz w:val="22"/>
                  </w:rPr>
                  <w:t>287</w:t>
                </w:r>
              </w:sdtContent>
            </w:sdt>
            <w:r w:rsidR="007D01F6">
              <w:rPr>
                <w:rFonts w:eastAsia="Calibri" w:cs="Times New Roman"/>
                <w:color w:val="000000" w:themeColor="text1"/>
                <w:sz w:val="22"/>
              </w:rPr>
              <w:t xml:space="preserve"> </w:t>
            </w:r>
            <w:r w:rsidR="007D01F6" w:rsidRPr="002C76C8">
              <w:rPr>
                <w:rFonts w:eastAsia="Calibri" w:cs="Times New Roman"/>
                <w:color w:val="000000" w:themeColor="text1"/>
                <w:sz w:val="22"/>
              </w:rPr>
              <w:t>solution</w:t>
            </w:r>
          </w:p>
          <w:p w14:paraId="00437E1C" w14:textId="0ECC831B" w:rsidR="007D01F6" w:rsidRDefault="007D01F6" w:rsidP="007D01F6">
            <w:pPr>
              <w:numPr>
                <w:ilvl w:val="0"/>
                <w:numId w:val="3"/>
              </w:numPr>
              <w:contextualSpacing/>
              <w:cnfStyle w:val="000000000000" w:firstRow="0" w:lastRow="0" w:firstColumn="0" w:lastColumn="0" w:oddVBand="0" w:evenVBand="0" w:oddHBand="0" w:evenHBand="0" w:firstRowFirstColumn="0" w:firstRowLastColumn="0" w:lastRowFirstColumn="0" w:lastRowLastColumn="0"/>
              <w:rPr>
                <w:rFonts w:eastAsia="Calibri" w:cs="Times New Roman"/>
                <w:color w:val="000000" w:themeColor="text1"/>
                <w:sz w:val="22"/>
              </w:rPr>
            </w:pPr>
            <w:r w:rsidRPr="002C76C8">
              <w:rPr>
                <w:rFonts w:eastAsia="Calibri" w:cs="Times New Roman"/>
                <w:color w:val="000000" w:themeColor="text1"/>
                <w:sz w:val="22"/>
              </w:rPr>
              <w:t>Amendments to the model if required following one round of feedback from the Working Group</w:t>
            </w:r>
          </w:p>
          <w:p w14:paraId="56CE493F" w14:textId="131022D6" w:rsidR="0013197C" w:rsidRPr="0013197C" w:rsidRDefault="0013197C" w:rsidP="0013197C">
            <w:pPr>
              <w:numPr>
                <w:ilvl w:val="0"/>
                <w:numId w:val="3"/>
              </w:numPr>
              <w:contextualSpacing/>
              <w:cnfStyle w:val="000000000000" w:firstRow="0" w:lastRow="0" w:firstColumn="0" w:lastColumn="0" w:oddVBand="0" w:evenVBand="0" w:oddHBand="0" w:evenHBand="0" w:firstRowFirstColumn="0" w:firstRowLastColumn="0" w:lastRowFirstColumn="0" w:lastRowLastColumn="0"/>
              <w:rPr>
                <w:del w:id="1" w:author="Dylan Townsend" w:date="2018-08-29T16:41:00Z"/>
                <w:rFonts w:eastAsia="Calibri" w:cs="Times New Roman"/>
                <w:sz w:val="22"/>
              </w:rPr>
            </w:pPr>
            <w:del w:id="2" w:author="Dylan Townsend" w:date="2018-08-29T16:41:00Z">
              <w:r w:rsidRPr="0013197C">
                <w:rPr>
                  <w:rFonts w:eastAsia="Calibri" w:cs="Times New Roman"/>
                  <w:sz w:val="22"/>
                </w:rPr>
                <w:delText xml:space="preserve">A full impact assessment documents based upon the final </w:delText>
              </w:r>
            </w:del>
            <w:customXmlDelRangeStart w:id="3" w:author="Dylan Townsend" w:date="2018-08-29T16:41:00Z"/>
            <w:sdt>
              <w:sdtPr>
                <w:id w:val="-140501446"/>
                <w:placeholder>
                  <w:docPart w:val="658191D241884FAA8078BD33A1D3CA15"/>
                </w:placeholder>
                <w:date w:fullDate="2018-04-01T00:00:00Z">
                  <w:dateFormat w:val="dd/MM/yyyy"/>
                  <w:lid w:val="en-GB"/>
                  <w:storeMappedDataAs w:val="dateTime"/>
                  <w:calendar w:val="gregorian"/>
                </w:date>
              </w:sdtPr>
              <w:sdtEndPr/>
              <w:sdtContent>
                <w:customXmlDelRangeEnd w:id="3"/>
                <w:del w:id="4" w:author="Dylan Townsend" w:date="2018-08-29T16:41:00Z">
                  <w:r w:rsidRPr="0013197C">
                    <w:rPr>
                      <w:sz w:val="22"/>
                    </w:rPr>
                    <w:delText>01/04/2018</w:delText>
                  </w:r>
                </w:del>
                <w:customXmlDelRangeStart w:id="5" w:author="Dylan Townsend" w:date="2018-08-29T16:41:00Z"/>
              </w:sdtContent>
            </w:sdt>
            <w:customXmlDelRangeEnd w:id="5"/>
            <w:del w:id="6" w:author="Dylan Townsend" w:date="2018-08-29T16:41:00Z">
              <w:r w:rsidRPr="0013197C">
                <w:rPr>
                  <w:rFonts w:eastAsia="Calibri" w:cs="Times New Roman"/>
                  <w:sz w:val="22"/>
                </w:rPr>
                <w:delText xml:space="preserve"> – </w:delText>
              </w:r>
            </w:del>
            <w:customXmlDelRangeStart w:id="7" w:author="Dylan Townsend" w:date="2018-08-29T16:41:00Z"/>
            <w:sdt>
              <w:sdtPr>
                <w:id w:val="879207218"/>
                <w:placeholder>
                  <w:docPart w:val="658191D241884FAA8078BD33A1D3CA15"/>
                </w:placeholder>
                <w:date w:fullDate="2019-03-31T00:00:00Z">
                  <w:dateFormat w:val="dd/MM/yyyy"/>
                  <w:lid w:val="en-GB"/>
                  <w:storeMappedDataAs w:val="dateTime"/>
                  <w:calendar w:val="gregorian"/>
                </w:date>
              </w:sdtPr>
              <w:sdtEndPr/>
              <w:sdtContent>
                <w:customXmlDelRangeEnd w:id="7"/>
                <w:del w:id="8" w:author="Dylan Townsend" w:date="2018-08-29T16:41:00Z">
                  <w:r w:rsidRPr="0013197C">
                    <w:rPr>
                      <w:sz w:val="22"/>
                    </w:rPr>
                    <w:delText>31/03/2019</w:delText>
                  </w:r>
                </w:del>
                <w:customXmlDelRangeStart w:id="9" w:author="Dylan Townsend" w:date="2018-08-29T16:41:00Z"/>
              </w:sdtContent>
            </w:sdt>
            <w:customXmlDelRangeEnd w:id="9"/>
            <w:del w:id="10" w:author="Dylan Townsend" w:date="2018-08-29T16:41:00Z">
              <w:r w:rsidRPr="0013197C">
                <w:rPr>
                  <w:rFonts w:eastAsia="Calibri" w:cs="Times New Roman"/>
                  <w:sz w:val="22"/>
                </w:rPr>
                <w:delText xml:space="preserve"> charges</w:delText>
              </w:r>
            </w:del>
          </w:p>
          <w:p w14:paraId="3BBE2516" w14:textId="1A4AE820" w:rsidR="007D01F6" w:rsidRPr="006E7A97" w:rsidRDefault="007D01F6" w:rsidP="007D01F6">
            <w:pPr>
              <w:numPr>
                <w:ilvl w:val="0"/>
                <w:numId w:val="3"/>
              </w:numPr>
              <w:contextualSpacing/>
              <w:cnfStyle w:val="000000000000" w:firstRow="0" w:lastRow="0" w:firstColumn="0" w:lastColumn="0" w:oddVBand="0" w:evenVBand="0" w:oddHBand="0" w:evenHBand="0" w:firstRowFirstColumn="0" w:firstRowLastColumn="0" w:lastRowFirstColumn="0" w:lastRowLastColumn="0"/>
              <w:rPr>
                <w:del w:id="11" w:author="Dylan Townsend" w:date="2018-08-29T16:41:00Z"/>
                <w:color w:val="000000" w:themeColor="text1"/>
                <w:sz w:val="22"/>
              </w:rPr>
            </w:pPr>
            <w:r w:rsidRPr="002C76C8">
              <w:rPr>
                <w:rFonts w:eastAsia="Calibri" w:cs="Times New Roman"/>
                <w:color w:val="000000" w:themeColor="text1"/>
                <w:sz w:val="22"/>
              </w:rPr>
              <w:t>A document of the changes that have been made to the</w:t>
            </w:r>
            <w:r>
              <w:rPr>
                <w:color w:val="000000" w:themeColor="text1"/>
                <w:sz w:val="22"/>
              </w:rPr>
              <w:t xml:space="preserve"> </w:t>
            </w:r>
            <w:sdt>
              <w:sdtPr>
                <w:rPr>
                  <w:color w:val="000000" w:themeColor="text1"/>
                  <w:sz w:val="22"/>
                </w:rPr>
                <w:alias w:val="DCP_Models"/>
                <w:tag w:val=""/>
                <w:id w:val="-191850843"/>
                <w:placeholder>
                  <w:docPart w:val="AD6A4506F0F2433AAF390E290793CB49"/>
                </w:placeholder>
                <w:dataBinding w:prefixMappings="xmlns:ns0='http://purl.org/dc/elements/1.1/' xmlns:ns1='http://schemas.openxmlformats.org/package/2006/metadata/core-properties' " w:xpath="/ns1:coreProperties[1]/ns0:subject[1]" w:storeItemID="{6C3C8BC8-F283-45AE-878A-BAB7291924A1}"/>
                <w:text/>
              </w:sdtPr>
              <w:sdtEndPr/>
              <w:sdtContent>
                <w:r w:rsidR="009B4BA5" w:rsidRPr="009B4BA5">
                  <w:rPr>
                    <w:color w:val="000000" w:themeColor="text1"/>
                    <w:sz w:val="22"/>
                  </w:rPr>
                  <w:t>EDCMs</w:t>
                </w:r>
              </w:sdtContent>
            </w:sdt>
            <w:r>
              <w:rPr>
                <w:rFonts w:eastAsia="Calibri" w:cs="Times New Roman"/>
                <w:color w:val="000000" w:themeColor="text1"/>
                <w:sz w:val="22"/>
              </w:rPr>
              <w:t xml:space="preserve"> </w:t>
            </w:r>
            <w:r w:rsidRPr="002C76C8">
              <w:rPr>
                <w:rFonts w:eastAsia="Calibri" w:cs="Times New Roman"/>
                <w:color w:val="000000" w:themeColor="text1"/>
                <w:sz w:val="22"/>
              </w:rPr>
              <w:t>in a format that can be added to the model user guide along with a description of the changes made to the model</w:t>
            </w:r>
          </w:p>
          <w:p w14:paraId="7A70B1D3" w14:textId="42C614AE" w:rsidR="007D01F6" w:rsidRPr="002C76C8" w:rsidRDefault="007D01F6" w:rsidP="007D01F6">
            <w:pPr>
              <w:numPr>
                <w:ilvl w:val="0"/>
                <w:numId w:val="3"/>
              </w:numPr>
              <w:contextualSpacing/>
              <w:cnfStyle w:val="000000000000" w:firstRow="0" w:lastRow="0" w:firstColumn="0" w:lastColumn="0" w:oddVBand="0" w:evenVBand="0" w:oddHBand="0" w:evenHBand="0" w:firstRowFirstColumn="0" w:firstRowLastColumn="0" w:lastRowFirstColumn="0" w:lastRowLastColumn="0"/>
              <w:rPr>
                <w:color w:val="000000" w:themeColor="text1"/>
                <w:sz w:val="22"/>
              </w:rPr>
            </w:pPr>
            <w:del w:id="12" w:author="Dylan Townsend" w:date="2018-08-29T16:41:00Z">
              <w:r>
                <w:rPr>
                  <w:color w:val="000000" w:themeColor="text1"/>
                  <w:sz w:val="22"/>
                </w:rPr>
                <w:lastRenderedPageBreak/>
                <w:delText>[Any further deliverables]</w:delText>
              </w:r>
            </w:del>
          </w:p>
        </w:tc>
      </w:tr>
      <w:tr w:rsidR="007D01F6" w:rsidRPr="00E11BFD" w14:paraId="6510C891"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644DA88B" w14:textId="6912B721" w:rsidR="007D01F6" w:rsidRPr="00977D24" w:rsidRDefault="007D01F6" w:rsidP="007D01F6">
            <w:pPr>
              <w:spacing w:after="60"/>
              <w:rPr>
                <w:sz w:val="22"/>
              </w:rPr>
            </w:pPr>
            <w:r>
              <w:rPr>
                <w:sz w:val="22"/>
              </w:rPr>
              <w:lastRenderedPageBreak/>
              <w:t>Notes</w:t>
            </w:r>
          </w:p>
        </w:tc>
        <w:tc>
          <w:tcPr>
            <w:tcW w:w="7036" w:type="dxa"/>
            <w:tcBorders>
              <w:top w:val="single" w:sz="4" w:space="0" w:color="3A9262"/>
              <w:left w:val="single" w:sz="4" w:space="0" w:color="3A9262"/>
              <w:bottom w:val="single" w:sz="4" w:space="0" w:color="3A9262"/>
              <w:right w:val="single" w:sz="4" w:space="0" w:color="3A9262"/>
            </w:tcBorders>
          </w:tcPr>
          <w:p w14:paraId="1247BC55" w14:textId="0581FFF8" w:rsidR="007D01F6" w:rsidRPr="002C76C8" w:rsidRDefault="005C3EE9"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ins w:id="13" w:author="Dylan Townsend" w:date="2018-08-29T16:41:00Z">
              <w:r>
                <w:rPr>
                  <w:color w:val="000000" w:themeColor="text1"/>
                  <w:sz w:val="22"/>
                </w:rPr>
                <w:t>None</w:t>
              </w:r>
            </w:ins>
            <w:del w:id="14" w:author="Dylan Townsend" w:date="2018-08-29T16:41:00Z">
              <w:r w:rsidR="007D01F6">
                <w:rPr>
                  <w:color w:val="000000" w:themeColor="text1"/>
                  <w:sz w:val="22"/>
                </w:rPr>
                <w:delText>[Any further notes or comments]</w:delText>
              </w:r>
            </w:del>
          </w:p>
        </w:tc>
      </w:tr>
      <w:tr w:rsidR="007D01F6" w:rsidRPr="00E11BFD" w14:paraId="7223C326" w14:textId="77777777" w:rsidTr="00D175B5">
        <w:trPr>
          <w:cantSplit/>
          <w:trHeight w:val="462"/>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3A9262"/>
              <w:left w:val="single" w:sz="4" w:space="0" w:color="3A9262"/>
              <w:bottom w:val="single" w:sz="4" w:space="0" w:color="3A9262"/>
              <w:right w:val="single" w:sz="4" w:space="0" w:color="3A9262"/>
            </w:tcBorders>
            <w:noWrap/>
          </w:tcPr>
          <w:p w14:paraId="7F40126D" w14:textId="71F2624A" w:rsidR="007D01F6" w:rsidRPr="00977D24" w:rsidRDefault="007D01F6" w:rsidP="007D01F6">
            <w:pPr>
              <w:spacing w:after="60"/>
              <w:rPr>
                <w:sz w:val="22"/>
              </w:rPr>
            </w:pPr>
            <w:r w:rsidRPr="00977D24">
              <w:rPr>
                <w:sz w:val="22"/>
              </w:rPr>
              <w:t>Assumptions</w:t>
            </w:r>
          </w:p>
        </w:tc>
        <w:tc>
          <w:tcPr>
            <w:tcW w:w="7036" w:type="dxa"/>
            <w:tcBorders>
              <w:top w:val="single" w:sz="4" w:space="0" w:color="3A9262"/>
              <w:left w:val="single" w:sz="4" w:space="0" w:color="3A9262"/>
              <w:bottom w:val="single" w:sz="4" w:space="0" w:color="3A9262"/>
              <w:right w:val="single" w:sz="4" w:space="0" w:color="3A9262"/>
            </w:tcBorders>
          </w:tcPr>
          <w:p w14:paraId="580FD323" w14:textId="7B795B70" w:rsidR="007D01F6" w:rsidRPr="002C76C8" w:rsidRDefault="002967FE" w:rsidP="007D01F6">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ins w:id="15" w:author="Dylan Townsend" w:date="2018-08-29T16:41:00Z">
              <w:r>
                <w:rPr>
                  <w:color w:val="000000" w:themeColor="text1"/>
                  <w:sz w:val="22"/>
                </w:rPr>
                <w:t>None</w:t>
              </w:r>
            </w:ins>
            <w:del w:id="16" w:author="Dylan Townsend" w:date="2018-08-29T16:41:00Z">
              <w:r w:rsidR="007D01F6" w:rsidRPr="002C76C8">
                <w:rPr>
                  <w:color w:val="000000" w:themeColor="text1"/>
                  <w:sz w:val="22"/>
                </w:rPr>
                <w:delText>[Any assumptions that should be made]</w:delText>
              </w:r>
            </w:del>
          </w:p>
        </w:tc>
      </w:tr>
    </w:tbl>
    <w:p w14:paraId="7BF99995" w14:textId="351F459F" w:rsidR="00D14A18" w:rsidRDefault="00D14A18" w:rsidP="00313F32">
      <w:pPr>
        <w:tabs>
          <w:tab w:val="left" w:pos="1605"/>
        </w:tabs>
      </w:pPr>
    </w:p>
    <w:p w14:paraId="51D8BC46" w14:textId="60FE8357" w:rsidR="00D14A18" w:rsidRDefault="00D14A18" w:rsidP="00D14A18">
      <w:pPr>
        <w:tabs>
          <w:tab w:val="left" w:pos="2115"/>
        </w:tabs>
      </w:pPr>
    </w:p>
    <w:p w14:paraId="1F0189CF" w14:textId="19107E94" w:rsidR="00D14A18" w:rsidRDefault="00D14A18">
      <w:r>
        <w:br w:type="page"/>
      </w:r>
    </w:p>
    <w:tbl>
      <w:tblPr>
        <w:tblStyle w:val="GSTable"/>
        <w:tblpPr w:leftFromText="180" w:rightFromText="180" w:horzAnchor="margin" w:tblpY="426"/>
        <w:tblW w:w="5001" w:type="pct"/>
        <w:tblInd w:w="0" w:type="dxa"/>
        <w:tblLook w:val="04A0" w:firstRow="1" w:lastRow="0" w:firstColumn="1" w:lastColumn="0" w:noHBand="0" w:noVBand="1"/>
      </w:tblPr>
      <w:tblGrid>
        <w:gridCol w:w="945"/>
        <w:gridCol w:w="5999"/>
        <w:gridCol w:w="2074"/>
      </w:tblGrid>
      <w:tr w:rsidR="00D14A18" w:rsidRPr="00310F70" w14:paraId="6B4C888B" w14:textId="77777777" w:rsidTr="006A4E83">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524" w:type="pct"/>
            <w:noWrap/>
            <w:hideMark/>
          </w:tcPr>
          <w:p w14:paraId="00EFE966" w14:textId="77777777" w:rsidR="00D14A18" w:rsidRPr="004B7952" w:rsidRDefault="00D14A18" w:rsidP="006A4E83">
            <w:pPr>
              <w:pStyle w:val="TableHeaderWhite"/>
              <w:rPr>
                <w:b/>
                <w:sz w:val="22"/>
              </w:rPr>
            </w:pPr>
            <w:r w:rsidRPr="004B7952">
              <w:rPr>
                <w:b/>
                <w:sz w:val="22"/>
              </w:rPr>
              <w:lastRenderedPageBreak/>
              <w:t>Service</w:t>
            </w:r>
          </w:p>
        </w:tc>
        <w:tc>
          <w:tcPr>
            <w:tcW w:w="3326" w:type="pct"/>
          </w:tcPr>
          <w:p w14:paraId="0ED99A6A" w14:textId="77777777" w:rsidR="00D14A18" w:rsidRPr="004B7952" w:rsidRDefault="00D14A18" w:rsidP="006A4E83">
            <w:pPr>
              <w:pStyle w:val="TableHeaderWhite"/>
              <w:cnfStyle w:val="100000000000" w:firstRow="1" w:lastRow="0" w:firstColumn="0" w:lastColumn="0" w:oddVBand="0" w:evenVBand="0" w:oddHBand="0" w:evenHBand="0" w:firstRowFirstColumn="0" w:firstRowLastColumn="0" w:lastRowFirstColumn="0" w:lastRowLastColumn="0"/>
              <w:rPr>
                <w:sz w:val="22"/>
              </w:rPr>
            </w:pPr>
            <w:r w:rsidRPr="004B7952">
              <w:rPr>
                <w:sz w:val="22"/>
              </w:rPr>
              <w:t>Service Level</w:t>
            </w:r>
          </w:p>
        </w:tc>
        <w:tc>
          <w:tcPr>
            <w:tcW w:w="1150" w:type="pct"/>
          </w:tcPr>
          <w:p w14:paraId="4D059C5D" w14:textId="77777777" w:rsidR="00D14A18" w:rsidRPr="00B4180E" w:rsidRDefault="00D14A18" w:rsidP="006A4E83">
            <w:pPr>
              <w:pStyle w:val="TableHeaderWhite"/>
              <w:cnfStyle w:val="100000000000" w:firstRow="1" w:lastRow="0" w:firstColumn="0" w:lastColumn="0" w:oddVBand="0" w:evenVBand="0" w:oddHBand="0" w:evenHBand="0" w:firstRowFirstColumn="0" w:firstRowLastColumn="0" w:lastRowFirstColumn="0" w:lastRowLastColumn="0"/>
              <w:rPr>
                <w:sz w:val="22"/>
              </w:rPr>
            </w:pPr>
            <w:r w:rsidRPr="00744D7D">
              <w:rPr>
                <w:sz w:val="22"/>
              </w:rPr>
              <w:t>Weighted Units</w:t>
            </w:r>
            <w:r w:rsidRPr="00744D7D">
              <w:rPr>
                <w:rFonts w:eastAsia="Calibri" w:cs="Calibri"/>
                <w:color w:val="auto"/>
                <w:sz w:val="22"/>
              </w:rPr>
              <w:t xml:space="preserve"> </w:t>
            </w:r>
          </w:p>
        </w:tc>
      </w:tr>
      <w:tr w:rsidR="00D14A18" w:rsidRPr="00310F70" w14:paraId="4914DAC3"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21F1C1A" w14:textId="77777777" w:rsidR="00D14A18" w:rsidRPr="004B7952" w:rsidRDefault="00D14A18" w:rsidP="006A4E83">
            <w:pPr>
              <w:pStyle w:val="TableText"/>
              <w:jc w:val="center"/>
              <w:rPr>
                <w:rFonts w:asciiTheme="minorHAnsi" w:hAnsiTheme="minorHAnsi"/>
                <w:b/>
                <w:sz w:val="22"/>
              </w:rPr>
            </w:pPr>
            <w:r w:rsidRPr="00744D7D">
              <w:rPr>
                <w:rFonts w:eastAsia="Calibri" w:cs="Calibri"/>
                <w:color w:val="auto"/>
                <w:sz w:val="22"/>
                <w:lang w:val="en-US"/>
              </w:rPr>
              <w:t>1</w:t>
            </w:r>
          </w:p>
        </w:tc>
        <w:tc>
          <w:tcPr>
            <w:tcW w:w="3326" w:type="pct"/>
            <w:tcBorders>
              <w:top w:val="single" w:sz="4" w:space="0" w:color="86AD82"/>
              <w:left w:val="single" w:sz="4" w:space="0" w:color="86AD82"/>
              <w:bottom w:val="single" w:sz="4" w:space="0" w:color="86AD82"/>
              <w:right w:val="single" w:sz="4" w:space="0" w:color="86AD82"/>
            </w:tcBorders>
            <w:vAlign w:val="center"/>
          </w:tcPr>
          <w:p w14:paraId="2E8608F5"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Within 20 Business Days after the Supplier receives a request from the Customer for an updated Model, impact assessment and/or Model documentation the Supplier will Deliver these items. For an item to be considered to have been Delivered, it must have been received by the Customer.</w:t>
            </w:r>
          </w:p>
        </w:tc>
        <w:tc>
          <w:tcPr>
            <w:tcW w:w="1150" w:type="pct"/>
            <w:tcBorders>
              <w:top w:val="single" w:sz="4" w:space="0" w:color="86AD82"/>
              <w:left w:val="single" w:sz="4" w:space="0" w:color="86AD82"/>
              <w:bottom w:val="single" w:sz="4" w:space="0" w:color="86AD82"/>
              <w:right w:val="single" w:sz="4" w:space="0" w:color="86AD82"/>
            </w:tcBorders>
            <w:vAlign w:val="center"/>
          </w:tcPr>
          <w:p w14:paraId="67126E0D"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3 Units</w:t>
            </w:r>
          </w:p>
        </w:tc>
      </w:tr>
      <w:tr w:rsidR="00D14A18" w:rsidRPr="00310F70" w14:paraId="1B7ED273"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40195636" w14:textId="77777777" w:rsidR="00D14A18" w:rsidRPr="004B7952" w:rsidRDefault="00D14A18" w:rsidP="006A4E83">
            <w:pPr>
              <w:pStyle w:val="TableText"/>
              <w:jc w:val="center"/>
              <w:rPr>
                <w:rFonts w:asciiTheme="minorHAnsi" w:hAnsiTheme="minorHAnsi"/>
                <w:b/>
                <w:sz w:val="22"/>
              </w:rPr>
            </w:pPr>
            <w:r w:rsidRPr="00744D7D">
              <w:rPr>
                <w:rFonts w:eastAsia="Calibri" w:cs="Calibri"/>
                <w:color w:val="auto"/>
                <w:sz w:val="22"/>
                <w:lang w:val="en-US"/>
              </w:rPr>
              <w:t>2</w:t>
            </w:r>
          </w:p>
        </w:tc>
        <w:tc>
          <w:tcPr>
            <w:tcW w:w="3326" w:type="pct"/>
            <w:tcBorders>
              <w:top w:val="single" w:sz="4" w:space="0" w:color="86AD82"/>
              <w:left w:val="single" w:sz="4" w:space="0" w:color="86AD82"/>
              <w:bottom w:val="single" w:sz="4" w:space="0" w:color="86AD82"/>
              <w:right w:val="single" w:sz="4" w:space="0" w:color="86AD82"/>
            </w:tcBorders>
            <w:vAlign w:val="center"/>
          </w:tcPr>
          <w:p w14:paraId="270D3A9F"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Within 20 Business Days of Ofgem providing approval of a Change Proposal that impacts on the Models provide a baseline model(s) that incorporates all approved Change Proposals.</w:t>
            </w:r>
          </w:p>
        </w:tc>
        <w:tc>
          <w:tcPr>
            <w:tcW w:w="1150" w:type="pct"/>
            <w:tcBorders>
              <w:top w:val="single" w:sz="4" w:space="0" w:color="86AD82"/>
              <w:left w:val="single" w:sz="4" w:space="0" w:color="86AD82"/>
              <w:bottom w:val="single" w:sz="4" w:space="0" w:color="86AD82"/>
              <w:right w:val="single" w:sz="4" w:space="0" w:color="86AD82"/>
            </w:tcBorders>
            <w:vAlign w:val="center"/>
          </w:tcPr>
          <w:p w14:paraId="418EB9E8"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B4180E">
              <w:rPr>
                <w:rFonts w:eastAsia="Calibri" w:cs="Calibri"/>
                <w:sz w:val="22"/>
              </w:rPr>
              <w:t>1</w:t>
            </w:r>
            <w:r w:rsidRPr="00744D7D">
              <w:rPr>
                <w:rFonts w:eastAsia="Calibri" w:cs="Calibri"/>
                <w:sz w:val="22"/>
              </w:rPr>
              <w:t xml:space="preserve"> Unit</w:t>
            </w:r>
          </w:p>
        </w:tc>
      </w:tr>
      <w:tr w:rsidR="00D14A18" w:rsidRPr="00310F70" w14:paraId="398891B0"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6B5C3F18" w14:textId="77777777" w:rsidR="00D14A18" w:rsidRPr="004B7952" w:rsidRDefault="00D14A18" w:rsidP="006A4E83">
            <w:pPr>
              <w:pStyle w:val="TableText"/>
              <w:jc w:val="center"/>
              <w:rPr>
                <w:rFonts w:asciiTheme="minorHAnsi" w:hAnsiTheme="minorHAnsi"/>
                <w:b/>
                <w:sz w:val="22"/>
              </w:rPr>
            </w:pPr>
            <w:r w:rsidRPr="00744D7D">
              <w:rPr>
                <w:rFonts w:eastAsia="Calibri" w:cs="Calibri"/>
                <w:color w:val="auto"/>
                <w:sz w:val="22"/>
              </w:rPr>
              <w:t>3</w:t>
            </w:r>
          </w:p>
        </w:tc>
        <w:tc>
          <w:tcPr>
            <w:tcW w:w="3326" w:type="pct"/>
            <w:tcBorders>
              <w:top w:val="single" w:sz="4" w:space="0" w:color="86AD82"/>
              <w:left w:val="single" w:sz="4" w:space="0" w:color="86AD82"/>
              <w:bottom w:val="single" w:sz="4" w:space="0" w:color="86AD82"/>
              <w:right w:val="single" w:sz="4" w:space="0" w:color="86AD82"/>
            </w:tcBorders>
            <w:vAlign w:val="center"/>
          </w:tcPr>
          <w:p w14:paraId="4CED7A32"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Within 15 Business Days after the Supplier receives a request from the Customer for additional impact assessment data it shall provide such data.</w:t>
            </w:r>
          </w:p>
        </w:tc>
        <w:tc>
          <w:tcPr>
            <w:tcW w:w="1150" w:type="pct"/>
            <w:tcBorders>
              <w:top w:val="single" w:sz="4" w:space="0" w:color="86AD82"/>
              <w:left w:val="single" w:sz="4" w:space="0" w:color="86AD82"/>
              <w:bottom w:val="single" w:sz="4" w:space="0" w:color="86AD82"/>
              <w:right w:val="single" w:sz="4" w:space="0" w:color="86AD82"/>
            </w:tcBorders>
            <w:vAlign w:val="center"/>
          </w:tcPr>
          <w:p w14:paraId="4D75C161"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2 Units</w:t>
            </w:r>
          </w:p>
        </w:tc>
      </w:tr>
      <w:tr w:rsidR="00D14A18" w:rsidRPr="00310F70" w14:paraId="06729ED2"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4749D28C" w14:textId="77777777" w:rsidR="00D14A18" w:rsidRPr="004B7952" w:rsidRDefault="00D14A18" w:rsidP="006A4E83">
            <w:pPr>
              <w:pStyle w:val="TableText"/>
              <w:jc w:val="center"/>
              <w:rPr>
                <w:rFonts w:asciiTheme="minorHAnsi" w:hAnsiTheme="minorHAnsi"/>
                <w:b/>
                <w:sz w:val="22"/>
              </w:rPr>
            </w:pPr>
            <w:r w:rsidRPr="00744D7D">
              <w:rPr>
                <w:rFonts w:eastAsia="Calibri" w:cs="Calibri"/>
                <w:color w:val="auto"/>
                <w:sz w:val="22"/>
              </w:rPr>
              <w:t>4</w:t>
            </w:r>
          </w:p>
        </w:tc>
        <w:tc>
          <w:tcPr>
            <w:tcW w:w="3326" w:type="pct"/>
            <w:tcBorders>
              <w:top w:val="single" w:sz="4" w:space="0" w:color="86AD82"/>
              <w:left w:val="single" w:sz="4" w:space="0" w:color="86AD82"/>
              <w:bottom w:val="single" w:sz="4" w:space="0" w:color="86AD82"/>
              <w:right w:val="single" w:sz="4" w:space="0" w:color="86AD82"/>
            </w:tcBorders>
            <w:vAlign w:val="center"/>
          </w:tcPr>
          <w:p w14:paraId="761F14E1"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Within 5 Business Days of receiving a request for technical advice, the Supplier shall provide such advice.</w:t>
            </w:r>
          </w:p>
        </w:tc>
        <w:tc>
          <w:tcPr>
            <w:tcW w:w="1150" w:type="pct"/>
            <w:tcBorders>
              <w:top w:val="single" w:sz="4" w:space="0" w:color="86AD82"/>
              <w:left w:val="single" w:sz="4" w:space="0" w:color="86AD82"/>
              <w:bottom w:val="single" w:sz="4" w:space="0" w:color="86AD82"/>
              <w:right w:val="single" w:sz="4" w:space="0" w:color="86AD82"/>
            </w:tcBorders>
            <w:vAlign w:val="center"/>
          </w:tcPr>
          <w:p w14:paraId="2170FBA5"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B4180E">
              <w:rPr>
                <w:rFonts w:eastAsia="Calibri" w:cs="Calibri"/>
                <w:sz w:val="22"/>
              </w:rPr>
              <w:t>1</w:t>
            </w:r>
            <w:r w:rsidRPr="00744D7D">
              <w:rPr>
                <w:rFonts w:eastAsia="Calibri" w:cs="Calibri"/>
                <w:sz w:val="22"/>
              </w:rPr>
              <w:t xml:space="preserve"> Unit</w:t>
            </w:r>
          </w:p>
        </w:tc>
      </w:tr>
      <w:tr w:rsidR="00D14A18" w:rsidRPr="00310F70" w14:paraId="1FD2DABC"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6438267" w14:textId="77777777" w:rsidR="00D14A18" w:rsidRPr="004B7952" w:rsidRDefault="00D14A18" w:rsidP="006A4E83">
            <w:pPr>
              <w:pStyle w:val="TableText"/>
              <w:jc w:val="center"/>
              <w:rPr>
                <w:rFonts w:eastAsia="Calibri" w:cs="Calibri"/>
                <w:color w:val="auto"/>
                <w:sz w:val="22"/>
              </w:rPr>
            </w:pPr>
            <w:r w:rsidRPr="00744D7D">
              <w:rPr>
                <w:rFonts w:eastAsia="Calibri" w:cs="Calibri"/>
                <w:color w:val="auto"/>
                <w:sz w:val="22"/>
              </w:rPr>
              <w:t>5</w:t>
            </w:r>
          </w:p>
        </w:tc>
        <w:tc>
          <w:tcPr>
            <w:tcW w:w="3326" w:type="pct"/>
            <w:tcBorders>
              <w:top w:val="single" w:sz="4" w:space="0" w:color="86AD82"/>
              <w:left w:val="single" w:sz="4" w:space="0" w:color="86AD82"/>
              <w:bottom w:val="single" w:sz="4" w:space="0" w:color="86AD82"/>
              <w:right w:val="single" w:sz="4" w:space="0" w:color="86AD82"/>
            </w:tcBorders>
            <w:vAlign w:val="center"/>
          </w:tcPr>
          <w:p w14:paraId="16EE9864"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The Supplier will provide a suitable attendee for any Working Group meeting for which notice of the meeting was provided at least 10 Business Days before the meeting date</w:t>
            </w:r>
            <w:r>
              <w:rPr>
                <w:rFonts w:eastAsia="Calibri" w:cs="Calibri"/>
                <w:sz w:val="22"/>
                <w:lang w:val="en-US"/>
              </w:rPr>
              <w:t>.</w:t>
            </w:r>
          </w:p>
        </w:tc>
        <w:tc>
          <w:tcPr>
            <w:tcW w:w="1150" w:type="pct"/>
            <w:tcBorders>
              <w:top w:val="single" w:sz="4" w:space="0" w:color="86AD82"/>
              <w:left w:val="single" w:sz="4" w:space="0" w:color="86AD82"/>
              <w:bottom w:val="single" w:sz="4" w:space="0" w:color="86AD82"/>
              <w:right w:val="single" w:sz="4" w:space="0" w:color="86AD82"/>
            </w:tcBorders>
            <w:vAlign w:val="center"/>
          </w:tcPr>
          <w:p w14:paraId="5A58E841"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1 Unit</w:t>
            </w:r>
          </w:p>
        </w:tc>
      </w:tr>
      <w:tr w:rsidR="00D14A18" w:rsidRPr="00310F70" w14:paraId="5A5527E5"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71E1EF5" w14:textId="77777777" w:rsidR="00D14A18" w:rsidRPr="004B7952" w:rsidRDefault="00D14A18" w:rsidP="006A4E83">
            <w:pPr>
              <w:pStyle w:val="TableText"/>
              <w:jc w:val="center"/>
              <w:rPr>
                <w:rFonts w:eastAsia="Calibri" w:cs="Calibri"/>
                <w:color w:val="auto"/>
                <w:sz w:val="22"/>
              </w:rPr>
            </w:pPr>
            <w:r w:rsidRPr="00744D7D">
              <w:rPr>
                <w:rFonts w:eastAsia="Calibri" w:cs="Calibri"/>
                <w:color w:val="auto"/>
                <w:sz w:val="22"/>
              </w:rPr>
              <w:t>6</w:t>
            </w:r>
          </w:p>
        </w:tc>
        <w:tc>
          <w:tcPr>
            <w:tcW w:w="3326" w:type="pct"/>
            <w:tcBorders>
              <w:top w:val="single" w:sz="4" w:space="0" w:color="86AD82"/>
              <w:left w:val="single" w:sz="4" w:space="0" w:color="86AD82"/>
              <w:bottom w:val="single" w:sz="4" w:space="0" w:color="86AD82"/>
              <w:right w:val="single" w:sz="4" w:space="0" w:color="86AD82"/>
            </w:tcBorders>
            <w:vAlign w:val="center"/>
          </w:tcPr>
          <w:p w14:paraId="599693D7"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Where training is requested, the Supplier shall liaise with the Customer to agree a suitable date and deliver such training.</w:t>
            </w:r>
          </w:p>
        </w:tc>
        <w:tc>
          <w:tcPr>
            <w:tcW w:w="1150" w:type="pct"/>
            <w:tcBorders>
              <w:top w:val="single" w:sz="4" w:space="0" w:color="86AD82"/>
              <w:left w:val="single" w:sz="4" w:space="0" w:color="86AD82"/>
              <w:bottom w:val="single" w:sz="4" w:space="0" w:color="86AD82"/>
              <w:right w:val="single" w:sz="4" w:space="0" w:color="86AD82"/>
            </w:tcBorders>
            <w:vAlign w:val="center"/>
          </w:tcPr>
          <w:p w14:paraId="00B27C3F"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1 Unit</w:t>
            </w:r>
          </w:p>
        </w:tc>
      </w:tr>
      <w:tr w:rsidR="00D14A18" w:rsidRPr="00310F70" w14:paraId="138C6E34" w14:textId="77777777" w:rsidTr="006A4E83">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0FE86013" w14:textId="77777777" w:rsidR="00D14A18" w:rsidRPr="004B7952" w:rsidRDefault="00D14A18" w:rsidP="006A4E83">
            <w:pPr>
              <w:pStyle w:val="TableText"/>
              <w:jc w:val="center"/>
              <w:rPr>
                <w:rFonts w:eastAsia="Calibri" w:cs="Calibri"/>
                <w:color w:val="auto"/>
                <w:sz w:val="22"/>
              </w:rPr>
            </w:pPr>
            <w:r w:rsidRPr="00744D7D">
              <w:rPr>
                <w:rFonts w:eastAsia="Calibri" w:cs="Calibri"/>
                <w:color w:val="auto"/>
                <w:sz w:val="22"/>
              </w:rPr>
              <w:t>7</w:t>
            </w:r>
          </w:p>
        </w:tc>
        <w:tc>
          <w:tcPr>
            <w:tcW w:w="3326" w:type="pct"/>
            <w:tcBorders>
              <w:top w:val="single" w:sz="4" w:space="0" w:color="86AD82"/>
              <w:left w:val="single" w:sz="4" w:space="0" w:color="86AD82"/>
              <w:bottom w:val="single" w:sz="4" w:space="0" w:color="86AD82"/>
              <w:right w:val="single" w:sz="4" w:space="0" w:color="86AD82"/>
            </w:tcBorders>
            <w:vAlign w:val="center"/>
          </w:tcPr>
          <w:p w14:paraId="60BA7CB6" w14:textId="77777777" w:rsidR="00D14A18" w:rsidRPr="004B7952" w:rsidRDefault="00D14A18" w:rsidP="006A4E83">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Where requested to provide a new Model the Supplier shall provide a timetable for delivery of such Model for agreement by the Customer within 10 Business Days.</w:t>
            </w:r>
          </w:p>
        </w:tc>
        <w:tc>
          <w:tcPr>
            <w:tcW w:w="1150" w:type="pct"/>
            <w:tcBorders>
              <w:top w:val="single" w:sz="4" w:space="0" w:color="86AD82"/>
              <w:left w:val="single" w:sz="4" w:space="0" w:color="86AD82"/>
              <w:bottom w:val="single" w:sz="4" w:space="0" w:color="86AD82"/>
              <w:right w:val="single" w:sz="4" w:space="0" w:color="86AD82"/>
            </w:tcBorders>
            <w:vAlign w:val="center"/>
          </w:tcPr>
          <w:p w14:paraId="6D4F3AB7" w14:textId="77777777" w:rsidR="00D14A18" w:rsidRPr="00B4180E" w:rsidRDefault="00D14A18" w:rsidP="006A4E83">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4 Units</w:t>
            </w:r>
          </w:p>
        </w:tc>
      </w:tr>
    </w:tbl>
    <w:p w14:paraId="0D6C6DC7" w14:textId="77777777" w:rsidR="00D14A18" w:rsidRDefault="00D14A18" w:rsidP="00D14A18">
      <w:pPr>
        <w:spacing w:after="0" w:line="240" w:lineRule="auto"/>
        <w:rPr>
          <w:rFonts w:ascii="Calibri" w:eastAsia="Calibri" w:hAnsi="Calibri" w:cs="Calibri"/>
          <w:b/>
          <w:bCs/>
          <w:color w:val="000000"/>
        </w:rPr>
      </w:pPr>
    </w:p>
    <w:p w14:paraId="13BC1734" w14:textId="77777777" w:rsidR="00D14A18" w:rsidRDefault="00D14A18" w:rsidP="00D14A18">
      <w:pPr>
        <w:spacing w:after="160" w:line="256" w:lineRule="auto"/>
        <w:rPr>
          <w:rFonts w:ascii="Calibri" w:eastAsia="Calibri" w:hAnsi="Calibri" w:cs="Calibri"/>
        </w:rPr>
      </w:pPr>
    </w:p>
    <w:p w14:paraId="31D2EA4D" w14:textId="77777777" w:rsidR="00D14A18" w:rsidRPr="00744D7D" w:rsidRDefault="00D14A18" w:rsidP="00D14A18">
      <w:pPr>
        <w:spacing w:after="160" w:line="240" w:lineRule="auto"/>
        <w:jc w:val="both"/>
        <w:rPr>
          <w:rFonts w:eastAsia="Calibri" w:cstheme="minorHAnsi"/>
        </w:rPr>
      </w:pPr>
      <w:r w:rsidRPr="00744D7D">
        <w:rPr>
          <w:rFonts w:eastAsia="Calibri" w:cstheme="minorHAnsi"/>
        </w:rPr>
        <w:t xml:space="preserve">Each Model update will count as a single service request. For example, if an updated CDCM and ARP are requested, with impact assessment and Model documentation, this will count as 6 weighted units. </w:t>
      </w:r>
    </w:p>
    <w:p w14:paraId="03735F99" w14:textId="77777777" w:rsidR="00D14A18" w:rsidRPr="00744D7D" w:rsidRDefault="00D14A18" w:rsidP="00D14A18">
      <w:pPr>
        <w:spacing w:after="160" w:line="240" w:lineRule="auto"/>
        <w:jc w:val="both"/>
        <w:rPr>
          <w:rFonts w:eastAsia="Calibri" w:cstheme="minorHAnsi"/>
        </w:rPr>
      </w:pPr>
      <w:r w:rsidRPr="003875BE">
        <w:rPr>
          <w:rFonts w:eastAsia="Calibri" w:cstheme="minorHAnsi"/>
        </w:rPr>
        <w:t>For the purposes of the above table, the EDCM FCP and LRIC shall count as a single Model.</w:t>
      </w:r>
    </w:p>
    <w:p w14:paraId="28D4A5F8" w14:textId="77777777" w:rsidR="00D14A18" w:rsidRPr="00D14A18" w:rsidRDefault="00D14A18" w:rsidP="00D14A18">
      <w:pPr>
        <w:tabs>
          <w:tab w:val="left" w:pos="2115"/>
        </w:tabs>
      </w:pPr>
    </w:p>
    <w:p w14:paraId="7713D5F7" w14:textId="77777777" w:rsidR="00D14A18" w:rsidRPr="00D14A18" w:rsidRDefault="00D14A18" w:rsidP="00D14A18"/>
    <w:p w14:paraId="728D9C84" w14:textId="77777777" w:rsidR="00D14A18" w:rsidRPr="00D14A18" w:rsidRDefault="00D14A18" w:rsidP="00D14A18"/>
    <w:p w14:paraId="349C9924" w14:textId="77777777" w:rsidR="00D14A18" w:rsidRPr="00D14A18" w:rsidRDefault="00D14A18" w:rsidP="00D14A18"/>
    <w:p w14:paraId="350DFCA9" w14:textId="77777777" w:rsidR="00D14A18" w:rsidRPr="00D14A18" w:rsidRDefault="00D14A18" w:rsidP="00D14A18"/>
    <w:p w14:paraId="21F3C11C" w14:textId="77777777" w:rsidR="00D14A18" w:rsidRPr="00D14A18" w:rsidRDefault="00D14A18" w:rsidP="00D14A18"/>
    <w:p w14:paraId="1045DF0C" w14:textId="77777777" w:rsidR="00D14A18" w:rsidRPr="00D14A18" w:rsidRDefault="00D14A18" w:rsidP="00D14A18"/>
    <w:p w14:paraId="55344D1E" w14:textId="77777777" w:rsidR="00D14A18" w:rsidRPr="00D14A18" w:rsidRDefault="00D14A18" w:rsidP="00D14A18"/>
    <w:p w14:paraId="7C0A7353" w14:textId="77777777" w:rsidR="00D14A18" w:rsidRPr="00D14A18" w:rsidRDefault="00D14A18" w:rsidP="00D14A18"/>
    <w:p w14:paraId="22752B69" w14:textId="77777777" w:rsidR="00D14A18" w:rsidRPr="00D14A18" w:rsidRDefault="00D14A18" w:rsidP="00D14A18"/>
    <w:p w14:paraId="53AA7929" w14:textId="77777777" w:rsidR="00D14A18" w:rsidRPr="00D14A18" w:rsidRDefault="00D14A18" w:rsidP="00D14A18"/>
    <w:p w14:paraId="18F0C271" w14:textId="77777777" w:rsidR="00D14A18" w:rsidRPr="00D14A18" w:rsidRDefault="00D14A18" w:rsidP="00D14A18"/>
    <w:p w14:paraId="6EF68468" w14:textId="77777777" w:rsidR="00D14A18" w:rsidRPr="00D14A18" w:rsidRDefault="00D14A18" w:rsidP="00D14A18"/>
    <w:p w14:paraId="4E697238" w14:textId="77777777" w:rsidR="00D14A18" w:rsidRPr="00D14A18" w:rsidRDefault="00D14A18" w:rsidP="00D14A18"/>
    <w:p w14:paraId="144F7515" w14:textId="77777777" w:rsidR="00D14A18" w:rsidRPr="00D14A18" w:rsidRDefault="00D14A18" w:rsidP="00D14A18"/>
    <w:p w14:paraId="346FE594" w14:textId="77777777" w:rsidR="00D14A18" w:rsidRPr="00D14A18" w:rsidRDefault="00D14A18" w:rsidP="00D14A18"/>
    <w:p w14:paraId="4DE197D3" w14:textId="77777777" w:rsidR="00D14A18" w:rsidRPr="00D14A18" w:rsidRDefault="00D14A18" w:rsidP="00D14A18"/>
    <w:p w14:paraId="6F10E1AF" w14:textId="77777777" w:rsidR="00D14A18" w:rsidRPr="00D14A18" w:rsidRDefault="00D14A18" w:rsidP="00D14A18"/>
    <w:p w14:paraId="0BBEC6B2" w14:textId="628A4F4B" w:rsidR="004264B6" w:rsidRPr="00D14A18" w:rsidRDefault="004264B6" w:rsidP="00D14A18"/>
    <w:sectPr w:rsidR="004264B6" w:rsidRPr="00D14A18" w:rsidSect="00977D24">
      <w:headerReference w:type="default" r:id="rId8"/>
      <w:footerReference w:type="default" r:id="rId9"/>
      <w:pgSz w:w="11906" w:h="16838"/>
      <w:pgMar w:top="2737" w:right="1440" w:bottom="1440" w:left="1440"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15F3AD" w14:textId="77777777" w:rsidR="00B57CAD" w:rsidRDefault="00B57CAD" w:rsidP="004264B6">
      <w:pPr>
        <w:spacing w:after="0" w:line="240" w:lineRule="auto"/>
      </w:pPr>
      <w:r>
        <w:separator/>
      </w:r>
    </w:p>
  </w:endnote>
  <w:endnote w:type="continuationSeparator" w:id="0">
    <w:p w14:paraId="514FC11C" w14:textId="77777777" w:rsidR="00B57CAD" w:rsidRDefault="00B57CAD" w:rsidP="004264B6">
      <w:pPr>
        <w:spacing w:after="0" w:line="240" w:lineRule="auto"/>
      </w:pPr>
      <w:r>
        <w:continuationSeparator/>
      </w:r>
    </w:p>
  </w:endnote>
  <w:endnote w:type="continuationNotice" w:id="1">
    <w:p w14:paraId="340A7CC2" w14:textId="77777777" w:rsidR="00B57CAD" w:rsidRDefault="00B57C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B509F" w14:textId="77777777" w:rsidR="00CC468D" w:rsidRDefault="00CC468D" w:rsidP="00E71C5E">
    <w:pPr>
      <w:pStyle w:val="Footer"/>
      <w:jc w:val="center"/>
      <w:rPr>
        <w:sz w:val="20"/>
      </w:rPr>
    </w:pPr>
  </w:p>
  <w:p w14:paraId="3AE953BB" w14:textId="68CC9490" w:rsidR="00F6791F" w:rsidRPr="00DE2FF1" w:rsidRDefault="00CC468D" w:rsidP="00E71C5E">
    <w:pPr>
      <w:pStyle w:val="Footer"/>
      <w:jc w:val="center"/>
      <w:rPr>
        <w:sz w:val="20"/>
      </w:rPr>
    </w:pPr>
    <w:r>
      <w:rPr>
        <w:sz w:val="20"/>
      </w:rPr>
      <w:t xml:space="preserve"> </w:t>
    </w:r>
    <w:r w:rsidR="00D63DF3">
      <w:rPr>
        <w:sz w:val="20"/>
      </w:rPr>
      <w:t>3</w:t>
    </w:r>
    <w:r w:rsidR="00307E2A">
      <w:rPr>
        <w:sz w:val="20"/>
      </w:rPr>
      <w:t>0 October</w:t>
    </w:r>
    <w:r w:rsidR="00FF71CC">
      <w:rPr>
        <w:sz w:val="20"/>
      </w:rPr>
      <w:t xml:space="preserve"> </w:t>
    </w:r>
    <w:r w:rsidR="00616C17">
      <w:rPr>
        <w:sz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FF226B" w14:textId="77777777" w:rsidR="00B57CAD" w:rsidRDefault="00B57CAD" w:rsidP="004264B6">
      <w:pPr>
        <w:spacing w:after="0" w:line="240" w:lineRule="auto"/>
      </w:pPr>
      <w:r>
        <w:separator/>
      </w:r>
    </w:p>
  </w:footnote>
  <w:footnote w:type="continuationSeparator" w:id="0">
    <w:p w14:paraId="4AB74018" w14:textId="77777777" w:rsidR="00B57CAD" w:rsidRDefault="00B57CAD" w:rsidP="004264B6">
      <w:pPr>
        <w:spacing w:after="0" w:line="240" w:lineRule="auto"/>
      </w:pPr>
      <w:r>
        <w:continuationSeparator/>
      </w:r>
    </w:p>
  </w:footnote>
  <w:footnote w:type="continuationNotice" w:id="1">
    <w:p w14:paraId="171D131F" w14:textId="77777777" w:rsidR="00B57CAD" w:rsidRDefault="00B57C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21F1A" w14:textId="77777777" w:rsidR="004264B6" w:rsidRDefault="005360B4">
    <w:pPr>
      <w:pStyle w:val="Header"/>
    </w:pPr>
    <w:r w:rsidRPr="00604522">
      <w:rPr>
        <w:noProof/>
        <w:lang w:eastAsia="en-GB"/>
      </w:rPr>
      <w:drawing>
        <wp:anchor distT="0" distB="0" distL="114300" distR="114300" simplePos="0" relativeHeight="251659264" behindDoc="0" locked="0" layoutInCell="1" allowOverlap="1" wp14:anchorId="58586E23" wp14:editId="53861DB0">
          <wp:simplePos x="0" y="0"/>
          <wp:positionH relativeFrom="margin">
            <wp:align>center</wp:align>
          </wp:positionH>
          <wp:positionV relativeFrom="paragraph">
            <wp:posOffset>-125730</wp:posOffset>
          </wp:positionV>
          <wp:extent cx="6842760" cy="1529715"/>
          <wp:effectExtent l="0" t="0" r="0"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4264B6">
      <w:rPr>
        <w:noProof/>
        <w:sz w:val="20"/>
        <w:szCs w:val="20"/>
        <w:lang w:eastAsia="en-GB"/>
      </w:rPr>
      <w:drawing>
        <wp:inline distT="0" distB="0" distL="0" distR="0" wp14:anchorId="5B2DD522" wp14:editId="08565E49">
          <wp:extent cx="1979630" cy="628650"/>
          <wp:effectExtent l="0" t="0" r="1905" b="0"/>
          <wp:docPr id="146"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srcRect/>
                  <a:stretch>
                    <a:fillRect/>
                  </a:stretch>
                </pic:blipFill>
                <pic:spPr bwMode="auto">
                  <a:xfrm>
                    <a:off x="0" y="0"/>
                    <a:ext cx="1982629" cy="629603"/>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632FC"/>
    <w:multiLevelType w:val="hybridMultilevel"/>
    <w:tmpl w:val="5C441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586963"/>
    <w:multiLevelType w:val="hybridMultilevel"/>
    <w:tmpl w:val="74D478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4D79ED"/>
    <w:multiLevelType w:val="hybridMultilevel"/>
    <w:tmpl w:val="BAC6B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210585"/>
    <w:multiLevelType w:val="multilevel"/>
    <w:tmpl w:val="5EB249C0"/>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ylan Townsend">
    <w15:presenceInfo w15:providerId="AD" w15:userId="S-1-5-21-1220945662-1229272821-1417001333-10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AC7"/>
    <w:rsid w:val="00024471"/>
    <w:rsid w:val="000264A8"/>
    <w:rsid w:val="00046787"/>
    <w:rsid w:val="00087AB5"/>
    <w:rsid w:val="000B3732"/>
    <w:rsid w:val="000C657B"/>
    <w:rsid w:val="000D419A"/>
    <w:rsid w:val="000F6BC0"/>
    <w:rsid w:val="000F76E8"/>
    <w:rsid w:val="0013197C"/>
    <w:rsid w:val="00132DDE"/>
    <w:rsid w:val="00153364"/>
    <w:rsid w:val="00171BB1"/>
    <w:rsid w:val="001A1910"/>
    <w:rsid w:val="001B5EFC"/>
    <w:rsid w:val="001F7101"/>
    <w:rsid w:val="00204F49"/>
    <w:rsid w:val="0021208A"/>
    <w:rsid w:val="0024374D"/>
    <w:rsid w:val="002501A2"/>
    <w:rsid w:val="00254F13"/>
    <w:rsid w:val="002708C5"/>
    <w:rsid w:val="002753D4"/>
    <w:rsid w:val="002967FE"/>
    <w:rsid w:val="002A0AC7"/>
    <w:rsid w:val="002C76C8"/>
    <w:rsid w:val="00307E2A"/>
    <w:rsid w:val="0031202E"/>
    <w:rsid w:val="00313F32"/>
    <w:rsid w:val="00340C15"/>
    <w:rsid w:val="00377978"/>
    <w:rsid w:val="00381E9B"/>
    <w:rsid w:val="003A2D63"/>
    <w:rsid w:val="003B6E76"/>
    <w:rsid w:val="003E59D8"/>
    <w:rsid w:val="00421EB4"/>
    <w:rsid w:val="00426371"/>
    <w:rsid w:val="004264B6"/>
    <w:rsid w:val="00436D19"/>
    <w:rsid w:val="00460FAF"/>
    <w:rsid w:val="00483A43"/>
    <w:rsid w:val="004855FC"/>
    <w:rsid w:val="004871FE"/>
    <w:rsid w:val="004978AB"/>
    <w:rsid w:val="004C4498"/>
    <w:rsid w:val="00516400"/>
    <w:rsid w:val="00523D91"/>
    <w:rsid w:val="00531B03"/>
    <w:rsid w:val="005360B4"/>
    <w:rsid w:val="00536AE6"/>
    <w:rsid w:val="00541B5B"/>
    <w:rsid w:val="00546933"/>
    <w:rsid w:val="0055755C"/>
    <w:rsid w:val="00566A1D"/>
    <w:rsid w:val="00576121"/>
    <w:rsid w:val="00584209"/>
    <w:rsid w:val="005A567F"/>
    <w:rsid w:val="005C0E45"/>
    <w:rsid w:val="005C3357"/>
    <w:rsid w:val="005C3EE9"/>
    <w:rsid w:val="005F2D34"/>
    <w:rsid w:val="00616C17"/>
    <w:rsid w:val="00650465"/>
    <w:rsid w:val="0065325A"/>
    <w:rsid w:val="00657A03"/>
    <w:rsid w:val="00671FEC"/>
    <w:rsid w:val="006B0E28"/>
    <w:rsid w:val="006E5A81"/>
    <w:rsid w:val="006E7A97"/>
    <w:rsid w:val="006F15FF"/>
    <w:rsid w:val="006F4C13"/>
    <w:rsid w:val="00703597"/>
    <w:rsid w:val="00713195"/>
    <w:rsid w:val="00734FBD"/>
    <w:rsid w:val="0075118D"/>
    <w:rsid w:val="00751AFE"/>
    <w:rsid w:val="00764612"/>
    <w:rsid w:val="00785899"/>
    <w:rsid w:val="007B3602"/>
    <w:rsid w:val="007D01F6"/>
    <w:rsid w:val="007D433E"/>
    <w:rsid w:val="007D6043"/>
    <w:rsid w:val="007E3072"/>
    <w:rsid w:val="007F0A49"/>
    <w:rsid w:val="007F261A"/>
    <w:rsid w:val="0081044C"/>
    <w:rsid w:val="0081509F"/>
    <w:rsid w:val="00837833"/>
    <w:rsid w:val="008467E8"/>
    <w:rsid w:val="008655D5"/>
    <w:rsid w:val="008F0F01"/>
    <w:rsid w:val="009012D5"/>
    <w:rsid w:val="0091068C"/>
    <w:rsid w:val="00940CB1"/>
    <w:rsid w:val="00977D24"/>
    <w:rsid w:val="009B4BA5"/>
    <w:rsid w:val="009C5241"/>
    <w:rsid w:val="009D2375"/>
    <w:rsid w:val="009E222A"/>
    <w:rsid w:val="009E575A"/>
    <w:rsid w:val="00A0386A"/>
    <w:rsid w:val="00A26601"/>
    <w:rsid w:val="00A301B1"/>
    <w:rsid w:val="00A5060F"/>
    <w:rsid w:val="00A5475F"/>
    <w:rsid w:val="00A80D79"/>
    <w:rsid w:val="00AC256C"/>
    <w:rsid w:val="00AC7F97"/>
    <w:rsid w:val="00B15431"/>
    <w:rsid w:val="00B46E6C"/>
    <w:rsid w:val="00B57CAD"/>
    <w:rsid w:val="00BB35AF"/>
    <w:rsid w:val="00BC5DCB"/>
    <w:rsid w:val="00C1643C"/>
    <w:rsid w:val="00C538DC"/>
    <w:rsid w:val="00CB0AEF"/>
    <w:rsid w:val="00CB4CB0"/>
    <w:rsid w:val="00CB6F13"/>
    <w:rsid w:val="00CC468D"/>
    <w:rsid w:val="00CE5692"/>
    <w:rsid w:val="00D101F4"/>
    <w:rsid w:val="00D14A18"/>
    <w:rsid w:val="00D16D56"/>
    <w:rsid w:val="00D175B5"/>
    <w:rsid w:val="00D21F0E"/>
    <w:rsid w:val="00D23B5E"/>
    <w:rsid w:val="00D63DF3"/>
    <w:rsid w:val="00D67EC0"/>
    <w:rsid w:val="00D9212F"/>
    <w:rsid w:val="00D96015"/>
    <w:rsid w:val="00D97990"/>
    <w:rsid w:val="00DC5244"/>
    <w:rsid w:val="00DC6856"/>
    <w:rsid w:val="00DE0713"/>
    <w:rsid w:val="00DE2FF1"/>
    <w:rsid w:val="00DE574A"/>
    <w:rsid w:val="00DF0DEE"/>
    <w:rsid w:val="00E05181"/>
    <w:rsid w:val="00E22BB9"/>
    <w:rsid w:val="00E277CA"/>
    <w:rsid w:val="00E31479"/>
    <w:rsid w:val="00E35C85"/>
    <w:rsid w:val="00E50E8A"/>
    <w:rsid w:val="00E70440"/>
    <w:rsid w:val="00E71C5E"/>
    <w:rsid w:val="00EA6311"/>
    <w:rsid w:val="00F429E2"/>
    <w:rsid w:val="00F47DA1"/>
    <w:rsid w:val="00F541FB"/>
    <w:rsid w:val="00F6791F"/>
    <w:rsid w:val="00FE4D6C"/>
    <w:rsid w:val="00FF4DF3"/>
    <w:rsid w:val="00FF71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65330"/>
  <w15:docId w15:val="{583E745F-AB2F-4BE2-A456-C21F874A0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64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64B6"/>
  </w:style>
  <w:style w:type="paragraph" w:styleId="Footer">
    <w:name w:val="footer"/>
    <w:basedOn w:val="Normal"/>
    <w:link w:val="FooterChar"/>
    <w:uiPriority w:val="99"/>
    <w:unhideWhenUsed/>
    <w:rsid w:val="004264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64B6"/>
  </w:style>
  <w:style w:type="paragraph" w:styleId="BalloonText">
    <w:name w:val="Balloon Text"/>
    <w:basedOn w:val="Normal"/>
    <w:link w:val="BalloonTextChar"/>
    <w:uiPriority w:val="99"/>
    <w:semiHidden/>
    <w:unhideWhenUsed/>
    <w:rsid w:val="00426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4B6"/>
    <w:rPr>
      <w:rFonts w:ascii="Tahoma" w:hAnsi="Tahoma" w:cs="Tahoma"/>
      <w:sz w:val="16"/>
      <w:szCs w:val="16"/>
    </w:rPr>
  </w:style>
  <w:style w:type="table" w:styleId="TableGrid">
    <w:name w:val="Table Grid"/>
    <w:basedOn w:val="TableNormal"/>
    <w:uiPriority w:val="59"/>
    <w:rsid w:val="00426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TblText1">
    <w:name w:val="GS Tbl Text 1"/>
    <w:basedOn w:val="Normal"/>
    <w:qFormat/>
    <w:rsid w:val="00DF0DEE"/>
    <w:pPr>
      <w:spacing w:before="60" w:after="120" w:line="240" w:lineRule="auto"/>
    </w:pPr>
    <w:rPr>
      <w:rFonts w:ascii="Calibri" w:hAnsi="Calibri"/>
      <w:sz w:val="24"/>
    </w:rPr>
  </w:style>
  <w:style w:type="table" w:customStyle="1" w:styleId="GSAgenda">
    <w:name w:val="GS Agenda"/>
    <w:basedOn w:val="TableNormal"/>
    <w:uiPriority w:val="99"/>
    <w:rsid w:val="00DF0DEE"/>
    <w:pPr>
      <w:spacing w:before="60" w:after="120" w:line="240" w:lineRule="auto"/>
    </w:pPr>
    <w:rPr>
      <w:rFonts w:ascii="Calibri" w:hAnsi="Calibri"/>
      <w:sz w:val="24"/>
    </w:rPr>
    <w:tblPr/>
    <w:tblStylePr w:type="firstRow">
      <w:pPr>
        <w:wordWrap/>
        <w:spacing w:beforeLines="0" w:before="60" w:beforeAutospacing="0" w:afterLines="0" w:after="240" w:afterAutospacing="0" w:line="240" w:lineRule="auto"/>
        <w:ind w:leftChars="0" w:left="0" w:rightChars="0" w:right="0"/>
        <w:contextualSpacing w:val="0"/>
        <w:mirrorIndents w:val="0"/>
        <w:jc w:val="left"/>
        <w:outlineLvl w:val="9"/>
      </w:pPr>
      <w:rPr>
        <w:b/>
      </w:rPr>
    </w:tblStylePr>
  </w:style>
  <w:style w:type="paragraph" w:styleId="ListParagraph">
    <w:name w:val="List Paragraph"/>
    <w:basedOn w:val="Normal"/>
    <w:uiPriority w:val="34"/>
    <w:qFormat/>
    <w:rsid w:val="00426371"/>
    <w:pPr>
      <w:ind w:left="720"/>
      <w:contextualSpacing/>
    </w:pPr>
  </w:style>
  <w:style w:type="character" w:styleId="CommentReference">
    <w:name w:val="annotation reference"/>
    <w:basedOn w:val="DefaultParagraphFont"/>
    <w:uiPriority w:val="99"/>
    <w:semiHidden/>
    <w:unhideWhenUsed/>
    <w:rsid w:val="003B6E76"/>
    <w:rPr>
      <w:sz w:val="16"/>
      <w:szCs w:val="16"/>
    </w:rPr>
  </w:style>
  <w:style w:type="paragraph" w:styleId="CommentText">
    <w:name w:val="annotation text"/>
    <w:basedOn w:val="Normal"/>
    <w:link w:val="CommentTextChar"/>
    <w:uiPriority w:val="99"/>
    <w:semiHidden/>
    <w:unhideWhenUsed/>
    <w:rsid w:val="003B6E76"/>
    <w:pPr>
      <w:spacing w:line="240" w:lineRule="auto"/>
    </w:pPr>
    <w:rPr>
      <w:sz w:val="20"/>
      <w:szCs w:val="20"/>
    </w:rPr>
  </w:style>
  <w:style w:type="character" w:customStyle="1" w:styleId="CommentTextChar">
    <w:name w:val="Comment Text Char"/>
    <w:basedOn w:val="DefaultParagraphFont"/>
    <w:link w:val="CommentText"/>
    <w:uiPriority w:val="99"/>
    <w:semiHidden/>
    <w:rsid w:val="003B6E76"/>
    <w:rPr>
      <w:sz w:val="20"/>
      <w:szCs w:val="20"/>
    </w:rPr>
  </w:style>
  <w:style w:type="paragraph" w:styleId="CommentSubject">
    <w:name w:val="annotation subject"/>
    <w:basedOn w:val="CommentText"/>
    <w:next w:val="CommentText"/>
    <w:link w:val="CommentSubjectChar"/>
    <w:uiPriority w:val="99"/>
    <w:semiHidden/>
    <w:unhideWhenUsed/>
    <w:rsid w:val="003B6E76"/>
    <w:rPr>
      <w:b/>
      <w:bCs/>
    </w:rPr>
  </w:style>
  <w:style w:type="character" w:customStyle="1" w:styleId="CommentSubjectChar">
    <w:name w:val="Comment Subject Char"/>
    <w:basedOn w:val="CommentTextChar"/>
    <w:link w:val="CommentSubject"/>
    <w:uiPriority w:val="99"/>
    <w:semiHidden/>
    <w:rsid w:val="003B6E76"/>
    <w:rPr>
      <w:b/>
      <w:bCs/>
      <w:sz w:val="20"/>
      <w:szCs w:val="20"/>
    </w:rPr>
  </w:style>
  <w:style w:type="table" w:customStyle="1" w:styleId="GSTable2">
    <w:name w:val="GS Table2"/>
    <w:basedOn w:val="TableNormal"/>
    <w:uiPriority w:val="99"/>
    <w:rsid w:val="005360B4"/>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BodyParawithnumb">
    <w:name w:val="GS Body Para with numb"/>
    <w:basedOn w:val="Normal"/>
    <w:link w:val="GSBodyParawithnumbChar"/>
    <w:qFormat/>
    <w:rsid w:val="006E5A81"/>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6E5A81"/>
    <w:rPr>
      <w:rFonts w:cs="Arial"/>
      <w:color w:val="4D4D4D"/>
    </w:rPr>
  </w:style>
  <w:style w:type="paragraph" w:customStyle="1" w:styleId="GSHeading1withnumb">
    <w:name w:val="GS Heading 1 with numb"/>
    <w:basedOn w:val="Subtitle"/>
    <w:qFormat/>
    <w:rsid w:val="006E5A81"/>
    <w:pPr>
      <w:numPr>
        <w:ilvl w:val="0"/>
        <w:numId w:val="4"/>
      </w:numPr>
      <w:pBdr>
        <w:bottom w:val="single" w:sz="2" w:space="5" w:color="CEE0CC"/>
      </w:pBdr>
      <w:tabs>
        <w:tab w:val="clear" w:pos="567"/>
      </w:tabs>
      <w:spacing w:before="40" w:after="80" w:line="300" w:lineRule="exact"/>
      <w:ind w:left="720" w:hanging="360"/>
      <w:outlineLvl w:val="1"/>
    </w:pPr>
    <w:rPr>
      <w:rFonts w:cs="Arial"/>
      <w:color w:val="3B9164"/>
      <w:sz w:val="28"/>
      <w:szCs w:val="40"/>
      <w:lang w:eastAsia="en-GB"/>
    </w:rPr>
  </w:style>
  <w:style w:type="paragraph" w:styleId="Subtitle">
    <w:name w:val="Subtitle"/>
    <w:basedOn w:val="Normal"/>
    <w:next w:val="Normal"/>
    <w:link w:val="SubtitleChar"/>
    <w:uiPriority w:val="11"/>
    <w:qFormat/>
    <w:rsid w:val="006E5A81"/>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E5A81"/>
    <w:rPr>
      <w:rFonts w:eastAsiaTheme="minorEastAsia"/>
      <w:color w:val="5A5A5A" w:themeColor="text1" w:themeTint="A5"/>
      <w:spacing w:val="15"/>
    </w:rPr>
  </w:style>
  <w:style w:type="paragraph" w:styleId="NoSpacing">
    <w:name w:val="No Spacing"/>
    <w:uiPriority w:val="1"/>
    <w:qFormat/>
    <w:rsid w:val="00977D24"/>
    <w:pPr>
      <w:spacing w:after="0" w:line="240" w:lineRule="auto"/>
    </w:pPr>
  </w:style>
  <w:style w:type="character" w:styleId="PlaceholderText">
    <w:name w:val="Placeholder Text"/>
    <w:basedOn w:val="DefaultParagraphFont"/>
    <w:uiPriority w:val="99"/>
    <w:semiHidden/>
    <w:rsid w:val="00531B03"/>
    <w:rPr>
      <w:color w:val="808080"/>
    </w:rPr>
  </w:style>
  <w:style w:type="table" w:customStyle="1" w:styleId="GSTable">
    <w:name w:val="GS Table"/>
    <w:basedOn w:val="TableNormal"/>
    <w:uiPriority w:val="99"/>
    <w:rsid w:val="00D14A18"/>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TableHeaderWhite">
    <w:name w:val="Table Header White"/>
    <w:basedOn w:val="Normal"/>
    <w:qFormat/>
    <w:rsid w:val="00D14A18"/>
    <w:pPr>
      <w:spacing w:before="40" w:after="60" w:line="280" w:lineRule="exact"/>
      <w:outlineLvl w:val="1"/>
    </w:pPr>
    <w:rPr>
      <w:rFonts w:ascii="Calibri" w:hAnsi="Calibri" w:cs="Arial"/>
      <w:b/>
      <w:color w:val="FFFFFF" w:themeColor="background1"/>
      <w:sz w:val="24"/>
    </w:rPr>
  </w:style>
  <w:style w:type="paragraph" w:customStyle="1" w:styleId="TableText">
    <w:name w:val="Table Text"/>
    <w:next w:val="Normal"/>
    <w:qFormat/>
    <w:rsid w:val="00D14A18"/>
    <w:pPr>
      <w:spacing w:before="60" w:after="60"/>
    </w:pPr>
    <w:rPr>
      <w:rFonts w:ascii="Calibri" w:hAnsi="Calibri" w:cs="Arial"/>
      <w:b/>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260453">
      <w:bodyDiv w:val="1"/>
      <w:marLeft w:val="0"/>
      <w:marRight w:val="0"/>
      <w:marTop w:val="0"/>
      <w:marBottom w:val="0"/>
      <w:divBdr>
        <w:top w:val="none" w:sz="0" w:space="0" w:color="auto"/>
        <w:left w:val="none" w:sz="0" w:space="0" w:color="auto"/>
        <w:bottom w:val="none" w:sz="0" w:space="0" w:color="auto"/>
        <w:right w:val="none" w:sz="0" w:space="0" w:color="auto"/>
      </w:divBdr>
    </w:div>
    <w:div w:id="571812080">
      <w:bodyDiv w:val="1"/>
      <w:marLeft w:val="0"/>
      <w:marRight w:val="0"/>
      <w:marTop w:val="0"/>
      <w:marBottom w:val="0"/>
      <w:divBdr>
        <w:top w:val="none" w:sz="0" w:space="0" w:color="auto"/>
        <w:left w:val="none" w:sz="0" w:space="0" w:color="auto"/>
        <w:bottom w:val="none" w:sz="0" w:space="0" w:color="auto"/>
        <w:right w:val="none" w:sz="0" w:space="0" w:color="auto"/>
      </w:divBdr>
    </w:div>
    <w:div w:id="189649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BFF925C1C2C4D1980DAD9F96986FE0F"/>
        <w:category>
          <w:name w:val="General"/>
          <w:gallery w:val="placeholder"/>
        </w:category>
        <w:types>
          <w:type w:val="bbPlcHdr"/>
        </w:types>
        <w:behaviors>
          <w:behavior w:val="content"/>
        </w:behaviors>
        <w:guid w:val="{243FF9D6-63D7-400B-974A-A278BDC1F1B8}"/>
      </w:docPartPr>
      <w:docPartBody>
        <w:p w:rsidR="003B6316" w:rsidRDefault="002C0056" w:rsidP="002C0056">
          <w:pPr>
            <w:pStyle w:val="2BFF925C1C2C4D1980DAD9F96986FE0F9"/>
          </w:pPr>
          <w:r w:rsidRPr="00531B03">
            <w:rPr>
              <w:color w:val="FFFFFF" w:themeColor="background1"/>
              <w:sz w:val="32"/>
              <w:szCs w:val="32"/>
            </w:rPr>
            <w:t>[</w:t>
          </w:r>
          <w:r>
            <w:rPr>
              <w:color w:val="FFFFFF" w:themeColor="background1"/>
              <w:sz w:val="32"/>
              <w:szCs w:val="32"/>
            </w:rPr>
            <w:t>DCP_</w:t>
          </w:r>
          <w:r w:rsidRPr="00531B03">
            <w:rPr>
              <w:color w:val="FFFFFF" w:themeColor="background1"/>
              <w:sz w:val="32"/>
              <w:szCs w:val="32"/>
            </w:rPr>
            <w:t>Title]</w:t>
          </w:r>
        </w:p>
      </w:docPartBody>
    </w:docPart>
    <w:docPart>
      <w:docPartPr>
        <w:name w:val="E925E511FF944605B58E9A876BA0EB6E"/>
        <w:category>
          <w:name w:val="General"/>
          <w:gallery w:val="placeholder"/>
        </w:category>
        <w:types>
          <w:type w:val="bbPlcHdr"/>
        </w:types>
        <w:behaviors>
          <w:behavior w:val="content"/>
        </w:behaviors>
        <w:guid w:val="{A9E48B18-F9F9-4E93-B257-2A113B5CA492}"/>
      </w:docPartPr>
      <w:docPartBody>
        <w:p w:rsidR="003B6316" w:rsidRDefault="002C0056" w:rsidP="002C0056">
          <w:pPr>
            <w:pStyle w:val="E925E511FF944605B58E9A876BA0EB6E8"/>
          </w:pPr>
          <w:r>
            <w:rPr>
              <w:color w:val="FFFFFF" w:themeColor="background1"/>
              <w:sz w:val="32"/>
              <w:szCs w:val="32"/>
            </w:rPr>
            <w:t>[DCP_Number]</w:t>
          </w:r>
        </w:p>
      </w:docPartBody>
    </w:docPart>
    <w:docPart>
      <w:docPartPr>
        <w:name w:val="EA1D9402C8194798AD5EEBBB9AEA2C2D"/>
        <w:category>
          <w:name w:val="General"/>
          <w:gallery w:val="placeholder"/>
        </w:category>
        <w:types>
          <w:type w:val="bbPlcHdr"/>
        </w:types>
        <w:behaviors>
          <w:behavior w:val="content"/>
        </w:behaviors>
        <w:guid w:val="{F41FF13A-513D-4E72-8EA1-7806F01E41D1}"/>
      </w:docPartPr>
      <w:docPartBody>
        <w:p w:rsidR="003B6316" w:rsidRDefault="002C0056" w:rsidP="002C0056">
          <w:pPr>
            <w:pStyle w:val="EA1D9402C8194798AD5EEBBB9AEA2C2D8"/>
          </w:pPr>
          <w:r w:rsidRPr="002C76C8">
            <w:rPr>
              <w:color w:val="FFFFFF" w:themeColor="background1"/>
              <w:sz w:val="24"/>
              <w:szCs w:val="24"/>
            </w:rPr>
            <w:t>[DCP_Models]</w:t>
          </w:r>
        </w:p>
      </w:docPartBody>
    </w:docPart>
    <w:docPart>
      <w:docPartPr>
        <w:name w:val="DefaultPlaceholder_-1854013438"/>
        <w:category>
          <w:name w:val="General"/>
          <w:gallery w:val="placeholder"/>
        </w:category>
        <w:types>
          <w:type w:val="bbPlcHdr"/>
        </w:types>
        <w:behaviors>
          <w:behavior w:val="content"/>
        </w:behaviors>
        <w:guid w:val="{48666190-AE80-4522-BD7E-FE89E590D7F9}"/>
      </w:docPartPr>
      <w:docPartBody>
        <w:p w:rsidR="003B6316" w:rsidRDefault="00404F68">
          <w:r w:rsidRPr="00222A89">
            <w:rPr>
              <w:rStyle w:val="PlaceholderText"/>
            </w:rPr>
            <w:t>Click or tap to enter a date.</w:t>
          </w:r>
        </w:p>
      </w:docPartBody>
    </w:docPart>
    <w:docPart>
      <w:docPartPr>
        <w:name w:val="FA07428FB1534800AAC24577648292BA"/>
        <w:category>
          <w:name w:val="General"/>
          <w:gallery w:val="placeholder"/>
        </w:category>
        <w:types>
          <w:type w:val="bbPlcHdr"/>
        </w:types>
        <w:behaviors>
          <w:behavior w:val="content"/>
        </w:behaviors>
        <w:guid w:val="{3A4BD5DC-8214-44A7-AAEB-419F75DD251F}"/>
      </w:docPartPr>
      <w:docPartBody>
        <w:p w:rsidR="00DF75BA" w:rsidRDefault="00F81DBC" w:rsidP="00F81DBC">
          <w:pPr>
            <w:pStyle w:val="FA07428FB1534800AAC24577648292BA"/>
          </w:pPr>
          <w:r w:rsidRPr="002C76C8">
            <w:rPr>
              <w:color w:val="000000" w:themeColor="text1"/>
            </w:rPr>
            <w:t>[DCP_Models]</w:t>
          </w:r>
        </w:p>
      </w:docPartBody>
    </w:docPart>
    <w:docPart>
      <w:docPartPr>
        <w:name w:val="D05341E1763641BD80FF4FA8650BE517"/>
        <w:category>
          <w:name w:val="General"/>
          <w:gallery w:val="placeholder"/>
        </w:category>
        <w:types>
          <w:type w:val="bbPlcHdr"/>
        </w:types>
        <w:behaviors>
          <w:behavior w:val="content"/>
        </w:behaviors>
        <w:guid w:val="{F82E1735-45F3-4FFA-AEB1-3EF5D439C8E4}"/>
      </w:docPartPr>
      <w:docPartBody>
        <w:p w:rsidR="00DF75BA" w:rsidRDefault="00F81DBC" w:rsidP="00F81DBC">
          <w:pPr>
            <w:pStyle w:val="D05341E1763641BD80FF4FA8650BE517"/>
          </w:pPr>
          <w:r w:rsidRPr="002C76C8">
            <w:rPr>
              <w:color w:val="000000" w:themeColor="text1"/>
            </w:rPr>
            <w:t>[DCP_Number]</w:t>
          </w:r>
        </w:p>
      </w:docPartBody>
    </w:docPart>
    <w:docPart>
      <w:docPartPr>
        <w:name w:val="D9854853C4634743885AA1E245AABC5C"/>
        <w:category>
          <w:name w:val="General"/>
          <w:gallery w:val="placeholder"/>
        </w:category>
        <w:types>
          <w:type w:val="bbPlcHdr"/>
        </w:types>
        <w:behaviors>
          <w:behavior w:val="content"/>
        </w:behaviors>
        <w:guid w:val="{A68A6F03-4A0E-4468-98AE-7FE6DFB7F8DB}"/>
      </w:docPartPr>
      <w:docPartBody>
        <w:p w:rsidR="00DF75BA" w:rsidRDefault="00F81DBC" w:rsidP="00F81DBC">
          <w:pPr>
            <w:pStyle w:val="D9854853C4634743885AA1E245AABC5C"/>
          </w:pPr>
          <w:r w:rsidRPr="002C76C8">
            <w:rPr>
              <w:color w:val="000000" w:themeColor="text1"/>
            </w:rPr>
            <w:t>[DCP_Title]</w:t>
          </w:r>
        </w:p>
      </w:docPartBody>
    </w:docPart>
    <w:docPart>
      <w:docPartPr>
        <w:name w:val="6118CC17EA8F486F9575D96200E05FE4"/>
        <w:category>
          <w:name w:val="General"/>
          <w:gallery w:val="placeholder"/>
        </w:category>
        <w:types>
          <w:type w:val="bbPlcHdr"/>
        </w:types>
        <w:behaviors>
          <w:behavior w:val="content"/>
        </w:behaviors>
        <w:guid w:val="{EDF11842-2FAC-4C6A-8323-28B2799BA14E}"/>
      </w:docPartPr>
      <w:docPartBody>
        <w:p w:rsidR="00DF75BA" w:rsidRDefault="00F81DBC" w:rsidP="00F81DBC">
          <w:pPr>
            <w:pStyle w:val="6118CC17EA8F486F9575D96200E05FE4"/>
          </w:pPr>
          <w:r w:rsidRPr="002C76C8">
            <w:rPr>
              <w:color w:val="000000" w:themeColor="text1"/>
            </w:rPr>
            <w:t>[DCP_Number]</w:t>
          </w:r>
        </w:p>
      </w:docPartBody>
    </w:docPart>
    <w:docPart>
      <w:docPartPr>
        <w:name w:val="4879F498AD014CF19316230559FB8B68"/>
        <w:category>
          <w:name w:val="General"/>
          <w:gallery w:val="placeholder"/>
        </w:category>
        <w:types>
          <w:type w:val="bbPlcHdr"/>
        </w:types>
        <w:behaviors>
          <w:behavior w:val="content"/>
        </w:behaviors>
        <w:guid w:val="{96F2E930-649D-4B62-BC35-7E75DCEE321B}"/>
      </w:docPartPr>
      <w:docPartBody>
        <w:p w:rsidR="00DF75BA" w:rsidRDefault="00F81DBC" w:rsidP="00F81DBC">
          <w:pPr>
            <w:pStyle w:val="4879F498AD014CF19316230559FB8B68"/>
          </w:pPr>
          <w:r w:rsidRPr="002C76C8">
            <w:rPr>
              <w:color w:val="000000" w:themeColor="text1"/>
            </w:rPr>
            <w:t>[DCP_Number]</w:t>
          </w:r>
        </w:p>
      </w:docPartBody>
    </w:docPart>
    <w:docPart>
      <w:docPartPr>
        <w:name w:val="FDB3ADEA35FD4A9396903ECBAC6BADAE"/>
        <w:category>
          <w:name w:val="General"/>
          <w:gallery w:val="placeholder"/>
        </w:category>
        <w:types>
          <w:type w:val="bbPlcHdr"/>
        </w:types>
        <w:behaviors>
          <w:behavior w:val="content"/>
        </w:behaviors>
        <w:guid w:val="{79A8BCA8-0B60-4333-A360-A1D5ACF9EEE5}"/>
      </w:docPartPr>
      <w:docPartBody>
        <w:p w:rsidR="00DF75BA" w:rsidRDefault="00F81DBC" w:rsidP="00F81DBC">
          <w:pPr>
            <w:pStyle w:val="FDB3ADEA35FD4A9396903ECBAC6BADAE"/>
          </w:pPr>
          <w:r w:rsidRPr="002C76C8">
            <w:rPr>
              <w:color w:val="000000" w:themeColor="text1"/>
            </w:rPr>
            <w:t>[DCP_Models]</w:t>
          </w:r>
        </w:p>
      </w:docPartBody>
    </w:docPart>
    <w:docPart>
      <w:docPartPr>
        <w:name w:val="67EE23DF6E4C483CA8E5563068864681"/>
        <w:category>
          <w:name w:val="General"/>
          <w:gallery w:val="placeholder"/>
        </w:category>
        <w:types>
          <w:type w:val="bbPlcHdr"/>
        </w:types>
        <w:behaviors>
          <w:behavior w:val="content"/>
        </w:behaviors>
        <w:guid w:val="{101D35BC-F6AA-4469-9DA5-62B9440DC4B6}"/>
      </w:docPartPr>
      <w:docPartBody>
        <w:p w:rsidR="00DF75BA" w:rsidRDefault="00F81DBC" w:rsidP="00F81DBC">
          <w:pPr>
            <w:pStyle w:val="67EE23DF6E4C483CA8E5563068864681"/>
          </w:pPr>
          <w:r w:rsidRPr="002C76C8">
            <w:rPr>
              <w:color w:val="000000" w:themeColor="text1"/>
            </w:rPr>
            <w:t>[DCP_Number]</w:t>
          </w:r>
        </w:p>
      </w:docPartBody>
    </w:docPart>
    <w:docPart>
      <w:docPartPr>
        <w:name w:val="AD6A4506F0F2433AAF390E290793CB49"/>
        <w:category>
          <w:name w:val="General"/>
          <w:gallery w:val="placeholder"/>
        </w:category>
        <w:types>
          <w:type w:val="bbPlcHdr"/>
        </w:types>
        <w:behaviors>
          <w:behavior w:val="content"/>
        </w:behaviors>
        <w:guid w:val="{92855643-101C-4DC2-9891-1CBEB79288D6}"/>
      </w:docPartPr>
      <w:docPartBody>
        <w:p w:rsidR="00DF75BA" w:rsidRDefault="00F81DBC" w:rsidP="00F81DBC">
          <w:pPr>
            <w:pStyle w:val="AD6A4506F0F2433AAF390E290793CB49"/>
          </w:pPr>
          <w:r w:rsidRPr="002C76C8">
            <w:rPr>
              <w:color w:val="000000" w:themeColor="text1"/>
            </w:rPr>
            <w:t>[DCP_Models]</w:t>
          </w:r>
        </w:p>
      </w:docPartBody>
    </w:docPart>
    <w:docPart>
      <w:docPartPr>
        <w:name w:val="DefaultPlaceholder_-1854013439"/>
        <w:category>
          <w:name w:val="General"/>
          <w:gallery w:val="placeholder"/>
        </w:category>
        <w:types>
          <w:type w:val="bbPlcHdr"/>
        </w:types>
        <w:behaviors>
          <w:behavior w:val="content"/>
        </w:behaviors>
        <w:guid w:val="{3B3FEF90-8827-40C8-A685-1BA7ECCF1979}"/>
      </w:docPartPr>
      <w:docPartBody>
        <w:p w:rsidR="00DF75BA" w:rsidRDefault="00F81DBC">
          <w:r w:rsidRPr="003B1220">
            <w:rPr>
              <w:rStyle w:val="PlaceholderText"/>
            </w:rPr>
            <w:t>Choose an item.</w:t>
          </w:r>
        </w:p>
      </w:docPartBody>
    </w:docPart>
    <w:docPart>
      <w:docPartPr>
        <w:name w:val="658191D241884FAA8078BD33A1D3CA15"/>
        <w:category>
          <w:name w:val="General"/>
          <w:gallery w:val="placeholder"/>
        </w:category>
        <w:types>
          <w:type w:val="bbPlcHdr"/>
        </w:types>
        <w:behaviors>
          <w:behavior w:val="content"/>
        </w:behaviors>
        <w:guid w:val="{F44DB278-EB2F-4EE7-A2D8-775A10D11615}"/>
      </w:docPartPr>
      <w:docPartBody>
        <w:p w:rsidR="0015439B" w:rsidRDefault="005565D8" w:rsidP="005565D8">
          <w:pPr>
            <w:pStyle w:val="658191D241884FAA8078BD33A1D3CA15"/>
          </w:pPr>
          <w:r w:rsidRPr="00222A89">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4F68"/>
    <w:rsid w:val="000E7906"/>
    <w:rsid w:val="0015439B"/>
    <w:rsid w:val="002C0056"/>
    <w:rsid w:val="003B6316"/>
    <w:rsid w:val="00404F68"/>
    <w:rsid w:val="005565D8"/>
    <w:rsid w:val="005D7D80"/>
    <w:rsid w:val="00987131"/>
    <w:rsid w:val="00D45F4B"/>
    <w:rsid w:val="00DF75BA"/>
    <w:rsid w:val="00E248D2"/>
    <w:rsid w:val="00F81D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565D8"/>
    <w:rPr>
      <w:color w:val="808080"/>
    </w:rPr>
  </w:style>
  <w:style w:type="paragraph" w:customStyle="1" w:styleId="4D8C96E7BF754465824FD06D43DDD0F6">
    <w:name w:val="4D8C96E7BF754465824FD06D43DDD0F6"/>
    <w:rsid w:val="00404F68"/>
  </w:style>
  <w:style w:type="paragraph" w:customStyle="1" w:styleId="2BFF925C1C2C4D1980DAD9F96986FE0F">
    <w:name w:val="2BFF925C1C2C4D1980DAD9F96986FE0F"/>
    <w:rsid w:val="00404F68"/>
  </w:style>
  <w:style w:type="paragraph" w:customStyle="1" w:styleId="D56DD5738215412384680C4E33F98A80">
    <w:name w:val="D56DD5738215412384680C4E33F98A80"/>
    <w:rsid w:val="00404F68"/>
  </w:style>
  <w:style w:type="paragraph" w:customStyle="1" w:styleId="6360B5FCE4FE4559B698B2F2A6DC170D">
    <w:name w:val="6360B5FCE4FE4559B698B2F2A6DC170D"/>
    <w:rsid w:val="00404F68"/>
  </w:style>
  <w:style w:type="paragraph" w:customStyle="1" w:styleId="25201B9B18664CB5B7C1E24C70BCE6EF">
    <w:name w:val="25201B9B18664CB5B7C1E24C70BCE6EF"/>
    <w:rsid w:val="00404F68"/>
  </w:style>
  <w:style w:type="paragraph" w:customStyle="1" w:styleId="11C02660C8AF459C8D6EEC69491E34FA">
    <w:name w:val="11C02660C8AF459C8D6EEC69491E34FA"/>
    <w:rsid w:val="00404F68"/>
  </w:style>
  <w:style w:type="paragraph" w:customStyle="1" w:styleId="105E1ADDB9894F2A95E4CEFCE4AFDC73">
    <w:name w:val="105E1ADDB9894F2A95E4CEFCE4AFDC73"/>
    <w:rsid w:val="00404F68"/>
  </w:style>
  <w:style w:type="paragraph" w:customStyle="1" w:styleId="E925E511FF944605B58E9A876BA0EB6E">
    <w:name w:val="E925E511FF944605B58E9A876BA0EB6E"/>
    <w:rsid w:val="00404F68"/>
    <w:pPr>
      <w:spacing w:after="200" w:line="276" w:lineRule="auto"/>
    </w:pPr>
    <w:rPr>
      <w:rFonts w:eastAsiaTheme="minorHAnsi"/>
      <w:lang w:eastAsia="en-US"/>
    </w:rPr>
  </w:style>
  <w:style w:type="paragraph" w:customStyle="1" w:styleId="2BFF925C1C2C4D1980DAD9F96986FE0F1">
    <w:name w:val="2BFF925C1C2C4D1980DAD9F96986FE0F1"/>
    <w:rsid w:val="00404F68"/>
    <w:pPr>
      <w:spacing w:after="200" w:line="276" w:lineRule="auto"/>
    </w:pPr>
    <w:rPr>
      <w:rFonts w:eastAsiaTheme="minorHAnsi"/>
      <w:lang w:eastAsia="en-US"/>
    </w:rPr>
  </w:style>
  <w:style w:type="paragraph" w:customStyle="1" w:styleId="EA1D9402C8194798AD5EEBBB9AEA2C2D">
    <w:name w:val="EA1D9402C8194798AD5EEBBB9AEA2C2D"/>
    <w:rsid w:val="00404F68"/>
    <w:pPr>
      <w:spacing w:after="200" w:line="276" w:lineRule="auto"/>
    </w:pPr>
    <w:rPr>
      <w:rFonts w:eastAsiaTheme="minorHAnsi"/>
      <w:lang w:eastAsia="en-US"/>
    </w:rPr>
  </w:style>
  <w:style w:type="paragraph" w:customStyle="1" w:styleId="105E1ADDB9894F2A95E4CEFCE4AFDC731">
    <w:name w:val="105E1ADDB9894F2A95E4CEFCE4AFDC731"/>
    <w:rsid w:val="00404F68"/>
    <w:pPr>
      <w:spacing w:after="200" w:line="276" w:lineRule="auto"/>
    </w:pPr>
    <w:rPr>
      <w:rFonts w:eastAsiaTheme="minorHAnsi"/>
      <w:lang w:eastAsia="en-US"/>
    </w:rPr>
  </w:style>
  <w:style w:type="paragraph" w:customStyle="1" w:styleId="6360B5FCE4FE4559B698B2F2A6DC170D1">
    <w:name w:val="6360B5FCE4FE4559B698B2F2A6DC170D1"/>
    <w:rsid w:val="00404F68"/>
    <w:pPr>
      <w:spacing w:after="200" w:line="276" w:lineRule="auto"/>
    </w:pPr>
    <w:rPr>
      <w:rFonts w:eastAsiaTheme="minorHAnsi"/>
      <w:lang w:eastAsia="en-US"/>
    </w:rPr>
  </w:style>
  <w:style w:type="paragraph" w:customStyle="1" w:styleId="E925E511FF944605B58E9A876BA0EB6E1">
    <w:name w:val="E925E511FF944605B58E9A876BA0EB6E1"/>
    <w:rsid w:val="00404F68"/>
    <w:pPr>
      <w:spacing w:after="200" w:line="276" w:lineRule="auto"/>
    </w:pPr>
    <w:rPr>
      <w:rFonts w:eastAsiaTheme="minorHAnsi"/>
      <w:lang w:eastAsia="en-US"/>
    </w:rPr>
  </w:style>
  <w:style w:type="paragraph" w:customStyle="1" w:styleId="2BFF925C1C2C4D1980DAD9F96986FE0F2">
    <w:name w:val="2BFF925C1C2C4D1980DAD9F96986FE0F2"/>
    <w:rsid w:val="00404F68"/>
    <w:pPr>
      <w:spacing w:after="200" w:line="276" w:lineRule="auto"/>
    </w:pPr>
    <w:rPr>
      <w:rFonts w:eastAsiaTheme="minorHAnsi"/>
      <w:lang w:eastAsia="en-US"/>
    </w:rPr>
  </w:style>
  <w:style w:type="paragraph" w:customStyle="1" w:styleId="EA1D9402C8194798AD5EEBBB9AEA2C2D1">
    <w:name w:val="EA1D9402C8194798AD5EEBBB9AEA2C2D1"/>
    <w:rsid w:val="00404F68"/>
    <w:pPr>
      <w:spacing w:after="200" w:line="276" w:lineRule="auto"/>
    </w:pPr>
    <w:rPr>
      <w:rFonts w:eastAsiaTheme="minorHAnsi"/>
      <w:lang w:eastAsia="en-US"/>
    </w:rPr>
  </w:style>
  <w:style w:type="paragraph" w:customStyle="1" w:styleId="105E1ADDB9894F2A95E4CEFCE4AFDC732">
    <w:name w:val="105E1ADDB9894F2A95E4CEFCE4AFDC732"/>
    <w:rsid w:val="00404F68"/>
    <w:pPr>
      <w:spacing w:after="200" w:line="276" w:lineRule="auto"/>
    </w:pPr>
    <w:rPr>
      <w:rFonts w:eastAsiaTheme="minorHAnsi"/>
      <w:lang w:eastAsia="en-US"/>
    </w:rPr>
  </w:style>
  <w:style w:type="paragraph" w:customStyle="1" w:styleId="6360B5FCE4FE4559B698B2F2A6DC170D2">
    <w:name w:val="6360B5FCE4FE4559B698B2F2A6DC170D2"/>
    <w:rsid w:val="00404F68"/>
    <w:pPr>
      <w:spacing w:after="200" w:line="276" w:lineRule="auto"/>
    </w:pPr>
    <w:rPr>
      <w:rFonts w:eastAsiaTheme="minorHAnsi"/>
      <w:lang w:eastAsia="en-US"/>
    </w:rPr>
  </w:style>
  <w:style w:type="paragraph" w:customStyle="1" w:styleId="E925E511FF944605B58E9A876BA0EB6E2">
    <w:name w:val="E925E511FF944605B58E9A876BA0EB6E2"/>
    <w:rsid w:val="00404F68"/>
    <w:pPr>
      <w:spacing w:after="200" w:line="276" w:lineRule="auto"/>
    </w:pPr>
    <w:rPr>
      <w:rFonts w:eastAsiaTheme="minorHAnsi"/>
      <w:lang w:eastAsia="en-US"/>
    </w:rPr>
  </w:style>
  <w:style w:type="paragraph" w:customStyle="1" w:styleId="2BFF925C1C2C4D1980DAD9F96986FE0F3">
    <w:name w:val="2BFF925C1C2C4D1980DAD9F96986FE0F3"/>
    <w:rsid w:val="00404F68"/>
    <w:pPr>
      <w:spacing w:after="200" w:line="276" w:lineRule="auto"/>
    </w:pPr>
    <w:rPr>
      <w:rFonts w:eastAsiaTheme="minorHAnsi"/>
      <w:lang w:eastAsia="en-US"/>
    </w:rPr>
  </w:style>
  <w:style w:type="paragraph" w:customStyle="1" w:styleId="EA1D9402C8194798AD5EEBBB9AEA2C2D2">
    <w:name w:val="EA1D9402C8194798AD5EEBBB9AEA2C2D2"/>
    <w:rsid w:val="00404F68"/>
    <w:pPr>
      <w:spacing w:after="200" w:line="276" w:lineRule="auto"/>
    </w:pPr>
    <w:rPr>
      <w:rFonts w:eastAsiaTheme="minorHAnsi"/>
      <w:lang w:eastAsia="en-US"/>
    </w:rPr>
  </w:style>
  <w:style w:type="paragraph" w:customStyle="1" w:styleId="105E1ADDB9894F2A95E4CEFCE4AFDC733">
    <w:name w:val="105E1ADDB9894F2A95E4CEFCE4AFDC733"/>
    <w:rsid w:val="00404F68"/>
    <w:pPr>
      <w:spacing w:after="200" w:line="276" w:lineRule="auto"/>
    </w:pPr>
    <w:rPr>
      <w:rFonts w:eastAsiaTheme="minorHAnsi"/>
      <w:lang w:eastAsia="en-US"/>
    </w:rPr>
  </w:style>
  <w:style w:type="paragraph" w:customStyle="1" w:styleId="6360B5FCE4FE4559B698B2F2A6DC170D3">
    <w:name w:val="6360B5FCE4FE4559B698B2F2A6DC170D3"/>
    <w:rsid w:val="00404F68"/>
    <w:pPr>
      <w:spacing w:after="200" w:line="276" w:lineRule="auto"/>
    </w:pPr>
    <w:rPr>
      <w:rFonts w:eastAsiaTheme="minorHAnsi"/>
      <w:lang w:eastAsia="en-US"/>
    </w:rPr>
  </w:style>
  <w:style w:type="paragraph" w:customStyle="1" w:styleId="2953867D317C4B018FDF4C3A30F3C8E5">
    <w:name w:val="2953867D317C4B018FDF4C3A30F3C8E5"/>
    <w:rsid w:val="00404F68"/>
  </w:style>
  <w:style w:type="paragraph" w:customStyle="1" w:styleId="23D2537223F94D8D985EC53F757D487D">
    <w:name w:val="23D2537223F94D8D985EC53F757D487D"/>
    <w:rsid w:val="00404F68"/>
  </w:style>
  <w:style w:type="paragraph" w:customStyle="1" w:styleId="13FB9E02FD1043408C1920A9CF99848E">
    <w:name w:val="13FB9E02FD1043408C1920A9CF99848E"/>
    <w:rsid w:val="00404F68"/>
  </w:style>
  <w:style w:type="paragraph" w:customStyle="1" w:styleId="A9238B22898244F9BFED971DA83FC494">
    <w:name w:val="A9238B22898244F9BFED971DA83FC494"/>
    <w:rsid w:val="00404F68"/>
  </w:style>
  <w:style w:type="paragraph" w:customStyle="1" w:styleId="2FB7BAFB61F14F84A97D0C6B643BF55F">
    <w:name w:val="2FB7BAFB61F14F84A97D0C6B643BF55F"/>
    <w:rsid w:val="00404F68"/>
  </w:style>
  <w:style w:type="paragraph" w:customStyle="1" w:styleId="E925E511FF944605B58E9A876BA0EB6E3">
    <w:name w:val="E925E511FF944605B58E9A876BA0EB6E3"/>
    <w:rsid w:val="002C0056"/>
    <w:pPr>
      <w:spacing w:after="200" w:line="276" w:lineRule="auto"/>
    </w:pPr>
    <w:rPr>
      <w:rFonts w:eastAsiaTheme="minorHAnsi"/>
      <w:lang w:eastAsia="en-US"/>
    </w:rPr>
  </w:style>
  <w:style w:type="paragraph" w:customStyle="1" w:styleId="2BFF925C1C2C4D1980DAD9F96986FE0F4">
    <w:name w:val="2BFF925C1C2C4D1980DAD9F96986FE0F4"/>
    <w:rsid w:val="002C0056"/>
    <w:pPr>
      <w:spacing w:after="200" w:line="276" w:lineRule="auto"/>
    </w:pPr>
    <w:rPr>
      <w:rFonts w:eastAsiaTheme="minorHAnsi"/>
      <w:lang w:eastAsia="en-US"/>
    </w:rPr>
  </w:style>
  <w:style w:type="paragraph" w:customStyle="1" w:styleId="EA1D9402C8194798AD5EEBBB9AEA2C2D3">
    <w:name w:val="EA1D9402C8194798AD5EEBBB9AEA2C2D3"/>
    <w:rsid w:val="002C0056"/>
    <w:pPr>
      <w:spacing w:after="200" w:line="276" w:lineRule="auto"/>
    </w:pPr>
    <w:rPr>
      <w:rFonts w:eastAsiaTheme="minorHAnsi"/>
      <w:lang w:eastAsia="en-US"/>
    </w:rPr>
  </w:style>
  <w:style w:type="paragraph" w:customStyle="1" w:styleId="23D2537223F94D8D985EC53F757D487D1">
    <w:name w:val="23D2537223F94D8D985EC53F757D487D1"/>
    <w:rsid w:val="002C0056"/>
    <w:pPr>
      <w:spacing w:after="200" w:line="276" w:lineRule="auto"/>
    </w:pPr>
    <w:rPr>
      <w:rFonts w:eastAsiaTheme="minorHAnsi"/>
      <w:lang w:eastAsia="en-US"/>
    </w:rPr>
  </w:style>
  <w:style w:type="paragraph" w:customStyle="1" w:styleId="105E1ADDB9894F2A95E4CEFCE4AFDC734">
    <w:name w:val="105E1ADDB9894F2A95E4CEFCE4AFDC734"/>
    <w:rsid w:val="002C0056"/>
    <w:pPr>
      <w:spacing w:after="200" w:line="276" w:lineRule="auto"/>
    </w:pPr>
    <w:rPr>
      <w:rFonts w:eastAsiaTheme="minorHAnsi"/>
      <w:lang w:eastAsia="en-US"/>
    </w:rPr>
  </w:style>
  <w:style w:type="paragraph" w:customStyle="1" w:styleId="6360B5FCE4FE4559B698B2F2A6DC170D4">
    <w:name w:val="6360B5FCE4FE4559B698B2F2A6DC170D4"/>
    <w:rsid w:val="002C0056"/>
    <w:pPr>
      <w:spacing w:after="200" w:line="276" w:lineRule="auto"/>
    </w:pPr>
    <w:rPr>
      <w:rFonts w:eastAsiaTheme="minorHAnsi"/>
      <w:lang w:eastAsia="en-US"/>
    </w:rPr>
  </w:style>
  <w:style w:type="paragraph" w:customStyle="1" w:styleId="13FB9E02FD1043408C1920A9CF99848E1">
    <w:name w:val="13FB9E02FD1043408C1920A9CF99848E1"/>
    <w:rsid w:val="002C0056"/>
    <w:pPr>
      <w:spacing w:after="200" w:line="276" w:lineRule="auto"/>
    </w:pPr>
    <w:rPr>
      <w:rFonts w:eastAsiaTheme="minorHAnsi"/>
      <w:lang w:eastAsia="en-US"/>
    </w:rPr>
  </w:style>
  <w:style w:type="paragraph" w:customStyle="1" w:styleId="A9238B22898244F9BFED971DA83FC4941">
    <w:name w:val="A9238B22898244F9BFED971DA83FC4941"/>
    <w:rsid w:val="002C0056"/>
    <w:pPr>
      <w:spacing w:after="200" w:line="276" w:lineRule="auto"/>
    </w:pPr>
    <w:rPr>
      <w:rFonts w:eastAsiaTheme="minorHAnsi"/>
      <w:lang w:eastAsia="en-US"/>
    </w:rPr>
  </w:style>
  <w:style w:type="paragraph" w:customStyle="1" w:styleId="2FB7BAFB61F14F84A97D0C6B643BF55F1">
    <w:name w:val="2FB7BAFB61F14F84A97D0C6B643BF55F1"/>
    <w:rsid w:val="002C0056"/>
    <w:pPr>
      <w:spacing w:after="200" w:line="276" w:lineRule="auto"/>
    </w:pPr>
    <w:rPr>
      <w:rFonts w:eastAsiaTheme="minorHAnsi"/>
      <w:lang w:eastAsia="en-US"/>
    </w:rPr>
  </w:style>
  <w:style w:type="paragraph" w:customStyle="1" w:styleId="E925E511FF944605B58E9A876BA0EB6E4">
    <w:name w:val="E925E511FF944605B58E9A876BA0EB6E4"/>
    <w:rsid w:val="002C0056"/>
    <w:pPr>
      <w:spacing w:after="200" w:line="276" w:lineRule="auto"/>
    </w:pPr>
    <w:rPr>
      <w:rFonts w:eastAsiaTheme="minorHAnsi"/>
      <w:lang w:eastAsia="en-US"/>
    </w:rPr>
  </w:style>
  <w:style w:type="paragraph" w:customStyle="1" w:styleId="2BFF925C1C2C4D1980DAD9F96986FE0F5">
    <w:name w:val="2BFF925C1C2C4D1980DAD9F96986FE0F5"/>
    <w:rsid w:val="002C0056"/>
    <w:pPr>
      <w:spacing w:after="200" w:line="276" w:lineRule="auto"/>
    </w:pPr>
    <w:rPr>
      <w:rFonts w:eastAsiaTheme="minorHAnsi"/>
      <w:lang w:eastAsia="en-US"/>
    </w:rPr>
  </w:style>
  <w:style w:type="paragraph" w:customStyle="1" w:styleId="EA1D9402C8194798AD5EEBBB9AEA2C2D4">
    <w:name w:val="EA1D9402C8194798AD5EEBBB9AEA2C2D4"/>
    <w:rsid w:val="002C0056"/>
    <w:pPr>
      <w:spacing w:after="200" w:line="276" w:lineRule="auto"/>
    </w:pPr>
    <w:rPr>
      <w:rFonts w:eastAsiaTheme="minorHAnsi"/>
      <w:lang w:eastAsia="en-US"/>
    </w:rPr>
  </w:style>
  <w:style w:type="paragraph" w:customStyle="1" w:styleId="23D2537223F94D8D985EC53F757D487D2">
    <w:name w:val="23D2537223F94D8D985EC53F757D487D2"/>
    <w:rsid w:val="002C0056"/>
    <w:pPr>
      <w:spacing w:after="200" w:line="276" w:lineRule="auto"/>
    </w:pPr>
    <w:rPr>
      <w:rFonts w:eastAsiaTheme="minorHAnsi"/>
      <w:lang w:eastAsia="en-US"/>
    </w:rPr>
  </w:style>
  <w:style w:type="paragraph" w:customStyle="1" w:styleId="105E1ADDB9894F2A95E4CEFCE4AFDC735">
    <w:name w:val="105E1ADDB9894F2A95E4CEFCE4AFDC735"/>
    <w:rsid w:val="002C0056"/>
    <w:pPr>
      <w:spacing w:after="200" w:line="276" w:lineRule="auto"/>
    </w:pPr>
    <w:rPr>
      <w:rFonts w:eastAsiaTheme="minorHAnsi"/>
      <w:lang w:eastAsia="en-US"/>
    </w:rPr>
  </w:style>
  <w:style w:type="paragraph" w:customStyle="1" w:styleId="6360B5FCE4FE4559B698B2F2A6DC170D5">
    <w:name w:val="6360B5FCE4FE4559B698B2F2A6DC170D5"/>
    <w:rsid w:val="002C0056"/>
    <w:pPr>
      <w:spacing w:after="200" w:line="276" w:lineRule="auto"/>
    </w:pPr>
    <w:rPr>
      <w:rFonts w:eastAsiaTheme="minorHAnsi"/>
      <w:lang w:eastAsia="en-US"/>
    </w:rPr>
  </w:style>
  <w:style w:type="paragraph" w:customStyle="1" w:styleId="13FB9E02FD1043408C1920A9CF99848E2">
    <w:name w:val="13FB9E02FD1043408C1920A9CF99848E2"/>
    <w:rsid w:val="002C0056"/>
    <w:pPr>
      <w:spacing w:after="200" w:line="276" w:lineRule="auto"/>
    </w:pPr>
    <w:rPr>
      <w:rFonts w:eastAsiaTheme="minorHAnsi"/>
      <w:lang w:eastAsia="en-US"/>
    </w:rPr>
  </w:style>
  <w:style w:type="paragraph" w:customStyle="1" w:styleId="A9238B22898244F9BFED971DA83FC4942">
    <w:name w:val="A9238B22898244F9BFED971DA83FC4942"/>
    <w:rsid w:val="002C0056"/>
    <w:pPr>
      <w:spacing w:after="200" w:line="276" w:lineRule="auto"/>
    </w:pPr>
    <w:rPr>
      <w:rFonts w:eastAsiaTheme="minorHAnsi"/>
      <w:lang w:eastAsia="en-US"/>
    </w:rPr>
  </w:style>
  <w:style w:type="paragraph" w:customStyle="1" w:styleId="2FB7BAFB61F14F84A97D0C6B643BF55F2">
    <w:name w:val="2FB7BAFB61F14F84A97D0C6B643BF55F2"/>
    <w:rsid w:val="002C0056"/>
    <w:pPr>
      <w:spacing w:after="200" w:line="276" w:lineRule="auto"/>
    </w:pPr>
    <w:rPr>
      <w:rFonts w:eastAsiaTheme="minorHAnsi"/>
      <w:lang w:eastAsia="en-US"/>
    </w:rPr>
  </w:style>
  <w:style w:type="paragraph" w:customStyle="1" w:styleId="E925E511FF944605B58E9A876BA0EB6E5">
    <w:name w:val="E925E511FF944605B58E9A876BA0EB6E5"/>
    <w:rsid w:val="002C0056"/>
    <w:pPr>
      <w:spacing w:after="200" w:line="276" w:lineRule="auto"/>
    </w:pPr>
    <w:rPr>
      <w:rFonts w:eastAsiaTheme="minorHAnsi"/>
      <w:lang w:eastAsia="en-US"/>
    </w:rPr>
  </w:style>
  <w:style w:type="paragraph" w:customStyle="1" w:styleId="2BFF925C1C2C4D1980DAD9F96986FE0F6">
    <w:name w:val="2BFF925C1C2C4D1980DAD9F96986FE0F6"/>
    <w:rsid w:val="002C0056"/>
    <w:pPr>
      <w:spacing w:after="200" w:line="276" w:lineRule="auto"/>
    </w:pPr>
    <w:rPr>
      <w:rFonts w:eastAsiaTheme="minorHAnsi"/>
      <w:lang w:eastAsia="en-US"/>
    </w:rPr>
  </w:style>
  <w:style w:type="paragraph" w:customStyle="1" w:styleId="EA1D9402C8194798AD5EEBBB9AEA2C2D5">
    <w:name w:val="EA1D9402C8194798AD5EEBBB9AEA2C2D5"/>
    <w:rsid w:val="002C0056"/>
    <w:pPr>
      <w:spacing w:after="200" w:line="276" w:lineRule="auto"/>
    </w:pPr>
    <w:rPr>
      <w:rFonts w:eastAsiaTheme="minorHAnsi"/>
      <w:lang w:eastAsia="en-US"/>
    </w:rPr>
  </w:style>
  <w:style w:type="paragraph" w:customStyle="1" w:styleId="23D2537223F94D8D985EC53F757D487D3">
    <w:name w:val="23D2537223F94D8D985EC53F757D487D3"/>
    <w:rsid w:val="002C0056"/>
    <w:pPr>
      <w:spacing w:after="200" w:line="276" w:lineRule="auto"/>
    </w:pPr>
    <w:rPr>
      <w:rFonts w:eastAsiaTheme="minorHAnsi"/>
      <w:lang w:eastAsia="en-US"/>
    </w:rPr>
  </w:style>
  <w:style w:type="paragraph" w:customStyle="1" w:styleId="105E1ADDB9894F2A95E4CEFCE4AFDC736">
    <w:name w:val="105E1ADDB9894F2A95E4CEFCE4AFDC736"/>
    <w:rsid w:val="002C0056"/>
    <w:pPr>
      <w:spacing w:after="200" w:line="276" w:lineRule="auto"/>
    </w:pPr>
    <w:rPr>
      <w:rFonts w:eastAsiaTheme="minorHAnsi"/>
      <w:lang w:eastAsia="en-US"/>
    </w:rPr>
  </w:style>
  <w:style w:type="paragraph" w:customStyle="1" w:styleId="6360B5FCE4FE4559B698B2F2A6DC170D6">
    <w:name w:val="6360B5FCE4FE4559B698B2F2A6DC170D6"/>
    <w:rsid w:val="002C0056"/>
    <w:pPr>
      <w:spacing w:after="200" w:line="276" w:lineRule="auto"/>
    </w:pPr>
    <w:rPr>
      <w:rFonts w:eastAsiaTheme="minorHAnsi"/>
      <w:lang w:eastAsia="en-US"/>
    </w:rPr>
  </w:style>
  <w:style w:type="paragraph" w:customStyle="1" w:styleId="13FB9E02FD1043408C1920A9CF99848E3">
    <w:name w:val="13FB9E02FD1043408C1920A9CF99848E3"/>
    <w:rsid w:val="002C0056"/>
    <w:pPr>
      <w:spacing w:after="200" w:line="276" w:lineRule="auto"/>
    </w:pPr>
    <w:rPr>
      <w:rFonts w:eastAsiaTheme="minorHAnsi"/>
      <w:lang w:eastAsia="en-US"/>
    </w:rPr>
  </w:style>
  <w:style w:type="paragraph" w:customStyle="1" w:styleId="A9238B22898244F9BFED971DA83FC4943">
    <w:name w:val="A9238B22898244F9BFED971DA83FC4943"/>
    <w:rsid w:val="002C0056"/>
    <w:pPr>
      <w:spacing w:after="200" w:line="276" w:lineRule="auto"/>
    </w:pPr>
    <w:rPr>
      <w:rFonts w:eastAsiaTheme="minorHAnsi"/>
      <w:lang w:eastAsia="en-US"/>
    </w:rPr>
  </w:style>
  <w:style w:type="paragraph" w:customStyle="1" w:styleId="2FB7BAFB61F14F84A97D0C6B643BF55F3">
    <w:name w:val="2FB7BAFB61F14F84A97D0C6B643BF55F3"/>
    <w:rsid w:val="002C0056"/>
    <w:pPr>
      <w:spacing w:after="200" w:line="276" w:lineRule="auto"/>
    </w:pPr>
    <w:rPr>
      <w:rFonts w:eastAsiaTheme="minorHAnsi"/>
      <w:lang w:eastAsia="en-US"/>
    </w:rPr>
  </w:style>
  <w:style w:type="paragraph" w:customStyle="1" w:styleId="E925E511FF944605B58E9A876BA0EB6E6">
    <w:name w:val="E925E511FF944605B58E9A876BA0EB6E6"/>
    <w:rsid w:val="002C0056"/>
    <w:pPr>
      <w:spacing w:after="200" w:line="276" w:lineRule="auto"/>
    </w:pPr>
    <w:rPr>
      <w:rFonts w:eastAsiaTheme="minorHAnsi"/>
      <w:lang w:eastAsia="en-US"/>
    </w:rPr>
  </w:style>
  <w:style w:type="paragraph" w:customStyle="1" w:styleId="2BFF925C1C2C4D1980DAD9F96986FE0F7">
    <w:name w:val="2BFF925C1C2C4D1980DAD9F96986FE0F7"/>
    <w:rsid w:val="002C0056"/>
    <w:pPr>
      <w:spacing w:after="200" w:line="276" w:lineRule="auto"/>
    </w:pPr>
    <w:rPr>
      <w:rFonts w:eastAsiaTheme="minorHAnsi"/>
      <w:lang w:eastAsia="en-US"/>
    </w:rPr>
  </w:style>
  <w:style w:type="paragraph" w:customStyle="1" w:styleId="EA1D9402C8194798AD5EEBBB9AEA2C2D6">
    <w:name w:val="EA1D9402C8194798AD5EEBBB9AEA2C2D6"/>
    <w:rsid w:val="002C0056"/>
    <w:pPr>
      <w:spacing w:after="200" w:line="276" w:lineRule="auto"/>
    </w:pPr>
    <w:rPr>
      <w:rFonts w:eastAsiaTheme="minorHAnsi"/>
      <w:lang w:eastAsia="en-US"/>
    </w:rPr>
  </w:style>
  <w:style w:type="paragraph" w:customStyle="1" w:styleId="23D2537223F94D8D985EC53F757D487D4">
    <w:name w:val="23D2537223F94D8D985EC53F757D487D4"/>
    <w:rsid w:val="002C0056"/>
    <w:pPr>
      <w:spacing w:after="200" w:line="276" w:lineRule="auto"/>
    </w:pPr>
    <w:rPr>
      <w:rFonts w:eastAsiaTheme="minorHAnsi"/>
      <w:lang w:eastAsia="en-US"/>
    </w:rPr>
  </w:style>
  <w:style w:type="paragraph" w:customStyle="1" w:styleId="13FB9E02FD1043408C1920A9CF99848E4">
    <w:name w:val="13FB9E02FD1043408C1920A9CF99848E4"/>
    <w:rsid w:val="002C0056"/>
    <w:pPr>
      <w:spacing w:after="200" w:line="276" w:lineRule="auto"/>
    </w:pPr>
    <w:rPr>
      <w:rFonts w:eastAsiaTheme="minorHAnsi"/>
      <w:lang w:eastAsia="en-US"/>
    </w:rPr>
  </w:style>
  <w:style w:type="paragraph" w:customStyle="1" w:styleId="A9238B22898244F9BFED971DA83FC4944">
    <w:name w:val="A9238B22898244F9BFED971DA83FC4944"/>
    <w:rsid w:val="002C0056"/>
    <w:pPr>
      <w:spacing w:after="200" w:line="276" w:lineRule="auto"/>
    </w:pPr>
    <w:rPr>
      <w:rFonts w:eastAsiaTheme="minorHAnsi"/>
      <w:lang w:eastAsia="en-US"/>
    </w:rPr>
  </w:style>
  <w:style w:type="paragraph" w:customStyle="1" w:styleId="2FB7BAFB61F14F84A97D0C6B643BF55F4">
    <w:name w:val="2FB7BAFB61F14F84A97D0C6B643BF55F4"/>
    <w:rsid w:val="002C0056"/>
    <w:pPr>
      <w:spacing w:after="200" w:line="276" w:lineRule="auto"/>
    </w:pPr>
    <w:rPr>
      <w:rFonts w:eastAsiaTheme="minorHAnsi"/>
      <w:lang w:eastAsia="en-US"/>
    </w:rPr>
  </w:style>
  <w:style w:type="paragraph" w:customStyle="1" w:styleId="B0D37F9D04E142398B3601CB1BB5F316">
    <w:name w:val="B0D37F9D04E142398B3601CB1BB5F316"/>
    <w:rsid w:val="002C0056"/>
  </w:style>
  <w:style w:type="paragraph" w:customStyle="1" w:styleId="3B9191A62863402A978649B7F23810C1">
    <w:name w:val="3B9191A62863402A978649B7F23810C1"/>
    <w:rsid w:val="002C0056"/>
  </w:style>
  <w:style w:type="paragraph" w:customStyle="1" w:styleId="6072249291AC4F94A3F5A6BB3305C24D">
    <w:name w:val="6072249291AC4F94A3F5A6BB3305C24D"/>
    <w:rsid w:val="002C0056"/>
  </w:style>
  <w:style w:type="paragraph" w:customStyle="1" w:styleId="0832C06CB3E645818991535CCF4A39C0">
    <w:name w:val="0832C06CB3E645818991535CCF4A39C0"/>
    <w:rsid w:val="002C0056"/>
  </w:style>
  <w:style w:type="paragraph" w:customStyle="1" w:styleId="064EDDB9E8FF4CB691E8F7D49E23FA9C">
    <w:name w:val="064EDDB9E8FF4CB691E8F7D49E23FA9C"/>
    <w:rsid w:val="002C0056"/>
  </w:style>
  <w:style w:type="paragraph" w:customStyle="1" w:styleId="E925E511FF944605B58E9A876BA0EB6E7">
    <w:name w:val="E925E511FF944605B58E9A876BA0EB6E7"/>
    <w:rsid w:val="002C0056"/>
    <w:pPr>
      <w:spacing w:after="200" w:line="276" w:lineRule="auto"/>
    </w:pPr>
    <w:rPr>
      <w:rFonts w:eastAsiaTheme="minorHAnsi"/>
      <w:lang w:eastAsia="en-US"/>
    </w:rPr>
  </w:style>
  <w:style w:type="paragraph" w:customStyle="1" w:styleId="2BFF925C1C2C4D1980DAD9F96986FE0F8">
    <w:name w:val="2BFF925C1C2C4D1980DAD9F96986FE0F8"/>
    <w:rsid w:val="002C0056"/>
    <w:pPr>
      <w:spacing w:after="200" w:line="276" w:lineRule="auto"/>
    </w:pPr>
    <w:rPr>
      <w:rFonts w:eastAsiaTheme="minorHAnsi"/>
      <w:lang w:eastAsia="en-US"/>
    </w:rPr>
  </w:style>
  <w:style w:type="paragraph" w:customStyle="1" w:styleId="EA1D9402C8194798AD5EEBBB9AEA2C2D7">
    <w:name w:val="EA1D9402C8194798AD5EEBBB9AEA2C2D7"/>
    <w:rsid w:val="002C0056"/>
    <w:pPr>
      <w:spacing w:after="200" w:line="276" w:lineRule="auto"/>
    </w:pPr>
    <w:rPr>
      <w:rFonts w:eastAsiaTheme="minorHAnsi"/>
      <w:lang w:eastAsia="en-US"/>
    </w:rPr>
  </w:style>
  <w:style w:type="paragraph" w:customStyle="1" w:styleId="064EDDB9E8FF4CB691E8F7D49E23FA9C1">
    <w:name w:val="064EDDB9E8FF4CB691E8F7D49E23FA9C1"/>
    <w:rsid w:val="002C0056"/>
    <w:pPr>
      <w:spacing w:after="200" w:line="276" w:lineRule="auto"/>
    </w:pPr>
    <w:rPr>
      <w:rFonts w:eastAsiaTheme="minorHAnsi"/>
      <w:lang w:eastAsia="en-US"/>
    </w:rPr>
  </w:style>
  <w:style w:type="paragraph" w:customStyle="1" w:styleId="6072249291AC4F94A3F5A6BB3305C24D1">
    <w:name w:val="6072249291AC4F94A3F5A6BB3305C24D1"/>
    <w:rsid w:val="002C0056"/>
    <w:pPr>
      <w:spacing w:after="200" w:line="276" w:lineRule="auto"/>
    </w:pPr>
    <w:rPr>
      <w:rFonts w:eastAsiaTheme="minorHAnsi"/>
      <w:lang w:eastAsia="en-US"/>
    </w:rPr>
  </w:style>
  <w:style w:type="paragraph" w:customStyle="1" w:styleId="0832C06CB3E645818991535CCF4A39C01">
    <w:name w:val="0832C06CB3E645818991535CCF4A39C01"/>
    <w:rsid w:val="002C0056"/>
    <w:pPr>
      <w:spacing w:after="200" w:line="276" w:lineRule="auto"/>
    </w:pPr>
    <w:rPr>
      <w:rFonts w:eastAsiaTheme="minorHAnsi"/>
      <w:lang w:eastAsia="en-US"/>
    </w:rPr>
  </w:style>
  <w:style w:type="paragraph" w:customStyle="1" w:styleId="13FB9E02FD1043408C1920A9CF99848E5">
    <w:name w:val="13FB9E02FD1043408C1920A9CF99848E5"/>
    <w:rsid w:val="002C0056"/>
    <w:pPr>
      <w:spacing w:after="200" w:line="276" w:lineRule="auto"/>
    </w:pPr>
    <w:rPr>
      <w:rFonts w:eastAsiaTheme="minorHAnsi"/>
      <w:lang w:eastAsia="en-US"/>
    </w:rPr>
  </w:style>
  <w:style w:type="paragraph" w:customStyle="1" w:styleId="A9238B22898244F9BFED971DA83FC4945">
    <w:name w:val="A9238B22898244F9BFED971DA83FC4945"/>
    <w:rsid w:val="002C0056"/>
    <w:pPr>
      <w:spacing w:after="200" w:line="276" w:lineRule="auto"/>
    </w:pPr>
    <w:rPr>
      <w:rFonts w:eastAsiaTheme="minorHAnsi"/>
      <w:lang w:eastAsia="en-US"/>
    </w:rPr>
  </w:style>
  <w:style w:type="paragraph" w:customStyle="1" w:styleId="2FB7BAFB61F14F84A97D0C6B643BF55F5">
    <w:name w:val="2FB7BAFB61F14F84A97D0C6B643BF55F5"/>
    <w:rsid w:val="002C0056"/>
    <w:pPr>
      <w:spacing w:after="200" w:line="276" w:lineRule="auto"/>
    </w:pPr>
    <w:rPr>
      <w:rFonts w:eastAsiaTheme="minorHAnsi"/>
      <w:lang w:eastAsia="en-US"/>
    </w:rPr>
  </w:style>
  <w:style w:type="paragraph" w:customStyle="1" w:styleId="2ED806F2EE6E475F929379C9CD677265">
    <w:name w:val="2ED806F2EE6E475F929379C9CD677265"/>
    <w:rsid w:val="002C0056"/>
  </w:style>
  <w:style w:type="paragraph" w:customStyle="1" w:styleId="ECD6731C9EA74836954E423048FF6145">
    <w:name w:val="ECD6731C9EA74836954E423048FF6145"/>
    <w:rsid w:val="002C0056"/>
  </w:style>
  <w:style w:type="paragraph" w:customStyle="1" w:styleId="425761AE37A54AC88FF0E1612E3EFEBC">
    <w:name w:val="425761AE37A54AC88FF0E1612E3EFEBC"/>
    <w:rsid w:val="002C0056"/>
  </w:style>
  <w:style w:type="paragraph" w:customStyle="1" w:styleId="E4147FCA4E914028B1A0040C19958B0C">
    <w:name w:val="E4147FCA4E914028B1A0040C19958B0C"/>
    <w:rsid w:val="002C0056"/>
  </w:style>
  <w:style w:type="paragraph" w:customStyle="1" w:styleId="01CF35C78C334A06A490D20176787F4E">
    <w:name w:val="01CF35C78C334A06A490D20176787F4E"/>
    <w:rsid w:val="002C0056"/>
  </w:style>
  <w:style w:type="paragraph" w:customStyle="1" w:styleId="372EF6E62CE4400DB47A119921223C0A">
    <w:name w:val="372EF6E62CE4400DB47A119921223C0A"/>
    <w:rsid w:val="002C0056"/>
  </w:style>
  <w:style w:type="paragraph" w:customStyle="1" w:styleId="72D365E15083498CB92085539DF2F642">
    <w:name w:val="72D365E15083498CB92085539DF2F642"/>
    <w:rsid w:val="002C0056"/>
  </w:style>
  <w:style w:type="paragraph" w:customStyle="1" w:styleId="E925E511FF944605B58E9A876BA0EB6E8">
    <w:name w:val="E925E511FF944605B58E9A876BA0EB6E8"/>
    <w:rsid w:val="002C0056"/>
    <w:pPr>
      <w:spacing w:after="200" w:line="276" w:lineRule="auto"/>
    </w:pPr>
    <w:rPr>
      <w:rFonts w:eastAsiaTheme="minorHAnsi"/>
      <w:lang w:eastAsia="en-US"/>
    </w:rPr>
  </w:style>
  <w:style w:type="paragraph" w:customStyle="1" w:styleId="2BFF925C1C2C4D1980DAD9F96986FE0F9">
    <w:name w:val="2BFF925C1C2C4D1980DAD9F96986FE0F9"/>
    <w:rsid w:val="002C0056"/>
    <w:pPr>
      <w:spacing w:after="200" w:line="276" w:lineRule="auto"/>
    </w:pPr>
    <w:rPr>
      <w:rFonts w:eastAsiaTheme="minorHAnsi"/>
      <w:lang w:eastAsia="en-US"/>
    </w:rPr>
  </w:style>
  <w:style w:type="paragraph" w:customStyle="1" w:styleId="EA1D9402C8194798AD5EEBBB9AEA2C2D8">
    <w:name w:val="EA1D9402C8194798AD5EEBBB9AEA2C2D8"/>
    <w:rsid w:val="002C0056"/>
    <w:pPr>
      <w:spacing w:after="200" w:line="276" w:lineRule="auto"/>
    </w:pPr>
    <w:rPr>
      <w:rFonts w:eastAsiaTheme="minorHAnsi"/>
      <w:lang w:eastAsia="en-US"/>
    </w:rPr>
  </w:style>
  <w:style w:type="paragraph" w:customStyle="1" w:styleId="064EDDB9E8FF4CB691E8F7D49E23FA9C2">
    <w:name w:val="064EDDB9E8FF4CB691E8F7D49E23FA9C2"/>
    <w:rsid w:val="002C0056"/>
    <w:pPr>
      <w:spacing w:after="200" w:line="276" w:lineRule="auto"/>
    </w:pPr>
    <w:rPr>
      <w:rFonts w:eastAsiaTheme="minorHAnsi"/>
      <w:lang w:eastAsia="en-US"/>
    </w:rPr>
  </w:style>
  <w:style w:type="paragraph" w:customStyle="1" w:styleId="6072249291AC4F94A3F5A6BB3305C24D2">
    <w:name w:val="6072249291AC4F94A3F5A6BB3305C24D2"/>
    <w:rsid w:val="002C0056"/>
    <w:pPr>
      <w:spacing w:after="200" w:line="276" w:lineRule="auto"/>
    </w:pPr>
    <w:rPr>
      <w:rFonts w:eastAsiaTheme="minorHAnsi"/>
      <w:lang w:eastAsia="en-US"/>
    </w:rPr>
  </w:style>
  <w:style w:type="paragraph" w:customStyle="1" w:styleId="0832C06CB3E645818991535CCF4A39C02">
    <w:name w:val="0832C06CB3E645818991535CCF4A39C02"/>
    <w:rsid w:val="002C0056"/>
    <w:pPr>
      <w:spacing w:after="200" w:line="276" w:lineRule="auto"/>
    </w:pPr>
    <w:rPr>
      <w:rFonts w:eastAsiaTheme="minorHAnsi"/>
      <w:lang w:eastAsia="en-US"/>
    </w:rPr>
  </w:style>
  <w:style w:type="paragraph" w:customStyle="1" w:styleId="ECD6731C9EA74836954E423048FF61451">
    <w:name w:val="ECD6731C9EA74836954E423048FF61451"/>
    <w:rsid w:val="002C0056"/>
    <w:pPr>
      <w:spacing w:after="200" w:line="276" w:lineRule="auto"/>
    </w:pPr>
    <w:rPr>
      <w:rFonts w:eastAsiaTheme="minorHAnsi"/>
      <w:lang w:eastAsia="en-US"/>
    </w:rPr>
  </w:style>
  <w:style w:type="paragraph" w:customStyle="1" w:styleId="425761AE37A54AC88FF0E1612E3EFEBC1">
    <w:name w:val="425761AE37A54AC88FF0E1612E3EFEBC1"/>
    <w:rsid w:val="002C0056"/>
    <w:pPr>
      <w:spacing w:after="200" w:line="276" w:lineRule="auto"/>
    </w:pPr>
    <w:rPr>
      <w:rFonts w:eastAsiaTheme="minorHAnsi"/>
      <w:lang w:eastAsia="en-US"/>
    </w:rPr>
  </w:style>
  <w:style w:type="paragraph" w:customStyle="1" w:styleId="72D365E15083498CB92085539DF2F6421">
    <w:name w:val="72D365E15083498CB92085539DF2F6421"/>
    <w:rsid w:val="002C0056"/>
    <w:pPr>
      <w:spacing w:after="200" w:line="276" w:lineRule="auto"/>
    </w:pPr>
    <w:rPr>
      <w:rFonts w:eastAsiaTheme="minorHAnsi"/>
      <w:lang w:eastAsia="en-US"/>
    </w:rPr>
  </w:style>
  <w:style w:type="paragraph" w:customStyle="1" w:styleId="01CF35C78C334A06A490D20176787F4E1">
    <w:name w:val="01CF35C78C334A06A490D20176787F4E1"/>
    <w:rsid w:val="002C0056"/>
    <w:pPr>
      <w:spacing w:after="200" w:line="276" w:lineRule="auto"/>
    </w:pPr>
    <w:rPr>
      <w:rFonts w:eastAsiaTheme="minorHAnsi"/>
      <w:lang w:eastAsia="en-US"/>
    </w:rPr>
  </w:style>
  <w:style w:type="paragraph" w:customStyle="1" w:styleId="372EF6E62CE4400DB47A119921223C0A1">
    <w:name w:val="372EF6E62CE4400DB47A119921223C0A1"/>
    <w:rsid w:val="002C0056"/>
    <w:pPr>
      <w:spacing w:after="200" w:line="276" w:lineRule="auto"/>
    </w:pPr>
    <w:rPr>
      <w:rFonts w:eastAsiaTheme="minorHAnsi"/>
      <w:lang w:eastAsia="en-US"/>
    </w:rPr>
  </w:style>
  <w:style w:type="paragraph" w:customStyle="1" w:styleId="B35A0528C5954F16B16F98C16F1533F8">
    <w:name w:val="B35A0528C5954F16B16F98C16F1533F8"/>
    <w:rsid w:val="00F81DBC"/>
  </w:style>
  <w:style w:type="paragraph" w:customStyle="1" w:styleId="1B9EE98B6A974775825358826CA9EFD3">
    <w:name w:val="1B9EE98B6A974775825358826CA9EFD3"/>
    <w:rsid w:val="00F81DBC"/>
  </w:style>
  <w:style w:type="paragraph" w:customStyle="1" w:styleId="944A06FDF0DD4D459DBA36CF2A593FBA">
    <w:name w:val="944A06FDF0DD4D459DBA36CF2A593FBA"/>
    <w:rsid w:val="00F81DBC"/>
  </w:style>
  <w:style w:type="paragraph" w:customStyle="1" w:styleId="8D474EB3AC1047878440A4FCB5A76FC3">
    <w:name w:val="8D474EB3AC1047878440A4FCB5A76FC3"/>
    <w:rsid w:val="00F81DBC"/>
  </w:style>
  <w:style w:type="paragraph" w:customStyle="1" w:styleId="2A49D961A3204EF4BF596CC461E6F5EB">
    <w:name w:val="2A49D961A3204EF4BF596CC461E6F5EB"/>
    <w:rsid w:val="00F81DBC"/>
  </w:style>
  <w:style w:type="paragraph" w:customStyle="1" w:styleId="4993954C7686435299F4AE52F0E57857">
    <w:name w:val="4993954C7686435299F4AE52F0E57857"/>
    <w:rsid w:val="00F81DBC"/>
  </w:style>
  <w:style w:type="paragraph" w:customStyle="1" w:styleId="A1EDB0641D8B48ACBB542205B4FACA76">
    <w:name w:val="A1EDB0641D8B48ACBB542205B4FACA76"/>
    <w:rsid w:val="00F81DBC"/>
  </w:style>
  <w:style w:type="paragraph" w:customStyle="1" w:styleId="2D42922410D6464D826B764D491CC36C">
    <w:name w:val="2D42922410D6464D826B764D491CC36C"/>
    <w:rsid w:val="00F81DBC"/>
  </w:style>
  <w:style w:type="paragraph" w:customStyle="1" w:styleId="07BA4BF537AB4EA6AB11CB8052897189">
    <w:name w:val="07BA4BF537AB4EA6AB11CB8052897189"/>
    <w:rsid w:val="00F81DBC"/>
  </w:style>
  <w:style w:type="paragraph" w:customStyle="1" w:styleId="FA07428FB1534800AAC24577648292BA">
    <w:name w:val="FA07428FB1534800AAC24577648292BA"/>
    <w:rsid w:val="00F81DBC"/>
  </w:style>
  <w:style w:type="paragraph" w:customStyle="1" w:styleId="D05341E1763641BD80FF4FA8650BE517">
    <w:name w:val="D05341E1763641BD80FF4FA8650BE517"/>
    <w:rsid w:val="00F81DBC"/>
  </w:style>
  <w:style w:type="paragraph" w:customStyle="1" w:styleId="D9854853C4634743885AA1E245AABC5C">
    <w:name w:val="D9854853C4634743885AA1E245AABC5C"/>
    <w:rsid w:val="00F81DBC"/>
  </w:style>
  <w:style w:type="paragraph" w:customStyle="1" w:styleId="6118CC17EA8F486F9575D96200E05FE4">
    <w:name w:val="6118CC17EA8F486F9575D96200E05FE4"/>
    <w:rsid w:val="00F81DBC"/>
  </w:style>
  <w:style w:type="paragraph" w:customStyle="1" w:styleId="4879F498AD014CF19316230559FB8B68">
    <w:name w:val="4879F498AD014CF19316230559FB8B68"/>
    <w:rsid w:val="00F81DBC"/>
  </w:style>
  <w:style w:type="paragraph" w:customStyle="1" w:styleId="FDB3ADEA35FD4A9396903ECBAC6BADAE">
    <w:name w:val="FDB3ADEA35FD4A9396903ECBAC6BADAE"/>
    <w:rsid w:val="00F81DBC"/>
  </w:style>
  <w:style w:type="paragraph" w:customStyle="1" w:styleId="67EE23DF6E4C483CA8E5563068864681">
    <w:name w:val="67EE23DF6E4C483CA8E5563068864681"/>
    <w:rsid w:val="00F81DBC"/>
  </w:style>
  <w:style w:type="paragraph" w:customStyle="1" w:styleId="5EFDA7502AD9471688F5EDF8D8A5C22E">
    <w:name w:val="5EFDA7502AD9471688F5EDF8D8A5C22E"/>
    <w:rsid w:val="00F81DBC"/>
  </w:style>
  <w:style w:type="paragraph" w:customStyle="1" w:styleId="AD6A4506F0F2433AAF390E290793CB49">
    <w:name w:val="AD6A4506F0F2433AAF390E290793CB49"/>
    <w:rsid w:val="00F81DBC"/>
  </w:style>
  <w:style w:type="paragraph" w:customStyle="1" w:styleId="494EAF98EB1341DDACC70F18452E0157">
    <w:name w:val="494EAF98EB1341DDACC70F18452E0157"/>
    <w:rsid w:val="00F81DBC"/>
  </w:style>
  <w:style w:type="paragraph" w:customStyle="1" w:styleId="C8E627883A1E4CAFAACD081DC19F5CBE">
    <w:name w:val="C8E627883A1E4CAFAACD081DC19F5CBE"/>
    <w:rsid w:val="00F81DBC"/>
  </w:style>
  <w:style w:type="paragraph" w:customStyle="1" w:styleId="13BFE7A405134772B0EAE08CBFEB7B6D">
    <w:name w:val="13BFE7A405134772B0EAE08CBFEB7B6D"/>
    <w:rsid w:val="00F81DBC"/>
  </w:style>
  <w:style w:type="paragraph" w:customStyle="1" w:styleId="40E492CB80DC4848848DB362FE6B5510">
    <w:name w:val="40E492CB80DC4848848DB362FE6B5510"/>
    <w:rsid w:val="00F81DBC"/>
  </w:style>
  <w:style w:type="paragraph" w:customStyle="1" w:styleId="6F6AC0612A984C428337224E4C601E66">
    <w:name w:val="6F6AC0612A984C428337224E4C601E66"/>
    <w:rsid w:val="00F81DBC"/>
  </w:style>
  <w:style w:type="paragraph" w:customStyle="1" w:styleId="BC0FE2005B8C4A70BF174BC849FF7F00">
    <w:name w:val="BC0FE2005B8C4A70BF174BC849FF7F00"/>
    <w:rsid w:val="00F81DBC"/>
  </w:style>
  <w:style w:type="paragraph" w:customStyle="1" w:styleId="658191D241884FAA8078BD33A1D3CA15">
    <w:name w:val="658191D241884FAA8078BD33A1D3CA15"/>
    <w:rsid w:val="005565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9C9BEE-2672-4C93-AD48-A5F19AE9D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568</Words>
  <Characters>3244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Generation credits in the EDCM</vt:lpstr>
    </vt:vector>
  </TitlesOfParts>
  <Company>IBERDROLA S.A.</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Generation credits in the EDCM</dc:title>
  <dc:subject>EDCMs</dc:subject>
  <dc:creator>Working Group Comment</dc:creator>
  <cp:keywords>287</cp:keywords>
  <cp:lastModifiedBy>Dylan Townsend</cp:lastModifiedBy>
  <cp:revision>1</cp:revision>
  <cp:lastPrinted>2015-12-17T15:36:00Z</cp:lastPrinted>
  <dcterms:created xsi:type="dcterms:W3CDTF">2018-08-29T15:39:00Z</dcterms:created>
  <dcterms:modified xsi:type="dcterms:W3CDTF">2018-08-29T15:41:00Z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