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E5A" w14:textId="77777777" w:rsidR="002356F2" w:rsidRDefault="00080330" w:rsidP="00EF4E45">
      <w:pPr>
        <w:pStyle w:val="DCHeading1"/>
        <w:spacing w:after="0"/>
      </w:pPr>
      <w:bookmarkStart w:id="0" w:name="_Toc360027685"/>
      <w:bookmarkStart w:id="1" w:name="_Toc360028039"/>
      <w:bookmarkStart w:id="2" w:name="_Toc391559897"/>
      <w:bookmarkStart w:id="3" w:name="_Toc510303017"/>
      <w:bookmarkStart w:id="4" w:name="_Toc513018429"/>
      <w:r>
        <w:t xml:space="preserve">dcp 287 draft legal text </w:t>
      </w:r>
    </w:p>
    <w:p w14:paraId="58B50298" w14:textId="5200ECE2" w:rsidR="00080330" w:rsidRDefault="00080330" w:rsidP="00080330">
      <w:pPr>
        <w:pStyle w:val="DCHeading1"/>
      </w:pPr>
      <w:r>
        <w:t>(baseline</w:t>
      </w:r>
      <w:r w:rsidR="002356F2">
        <w:t>d against</w:t>
      </w:r>
      <w:r>
        <w:t xml:space="preserve"> dcusa </w:t>
      </w:r>
      <w:r w:rsidR="002356F2">
        <w:t xml:space="preserve">version </w:t>
      </w:r>
      <w:r>
        <w:t>10.3</w:t>
      </w:r>
      <w:r w:rsidR="002356F2">
        <w:t>)</w:t>
      </w:r>
      <w:r w:rsidR="00EF4E45">
        <w:t xml:space="preserve"> + (DCP 311) </w:t>
      </w:r>
    </w:p>
    <w:p w14:paraId="5CD73848" w14:textId="4251747D" w:rsidR="003701BD" w:rsidRPr="003701BD" w:rsidRDefault="003701BD" w:rsidP="003701BD">
      <w:pPr>
        <w:pStyle w:val="DCSubHeading1Level2"/>
        <w:rPr>
          <w:u w:val="none"/>
        </w:rPr>
      </w:pPr>
      <w:r w:rsidRPr="003701BD">
        <w:rPr>
          <w:u w:val="none"/>
        </w:rPr>
        <w:t>SCHEDULE 17</w:t>
      </w:r>
    </w:p>
    <w:p w14:paraId="524CEF58" w14:textId="758A60EB" w:rsidR="00887685" w:rsidRPr="00426623" w:rsidRDefault="00887685" w:rsidP="00887685">
      <w:pPr>
        <w:pStyle w:val="Heading1"/>
      </w:pPr>
      <w:r w:rsidRPr="00426623">
        <w:t>Application of FCP charge 1</w:t>
      </w:r>
      <w:bookmarkEnd w:id="0"/>
      <w:bookmarkEnd w:id="1"/>
      <w:bookmarkEnd w:id="2"/>
      <w:bookmarkEnd w:id="3"/>
      <w:bookmarkEnd w:id="4"/>
    </w:p>
    <w:p w14:paraId="6C86E606" w14:textId="77777777" w:rsidR="00887685" w:rsidRDefault="00887685" w:rsidP="00EF4E45">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14:paraId="0E3352F8" w14:textId="77777777" w:rsidR="00887685" w:rsidRDefault="00887685" w:rsidP="00EF4E45">
      <w:pPr>
        <w:pStyle w:val="Heading2"/>
      </w:pPr>
      <w:r>
        <w:t xml:space="preserve">The import charges for the application of charge 1 is given by the formulas: </w:t>
      </w:r>
    </w:p>
    <w:p w14:paraId="62029F07" w14:textId="77777777" w:rsidR="00887685" w:rsidRPr="00887685" w:rsidRDefault="00887685" w:rsidP="00EF4E45">
      <w:pPr>
        <w:ind w:left="720"/>
        <w:jc w:val="both"/>
        <w:rPr>
          <w:rStyle w:val="Strong"/>
          <w:b w:val="0"/>
        </w:rPr>
      </w:pPr>
      <w:r w:rsidRPr="00887685">
        <w:rPr>
          <w:rStyle w:val="Strong"/>
          <w:b w:val="0"/>
        </w:rPr>
        <w:t>For Connectees with zero average kW/kVA:</w:t>
      </w:r>
    </w:p>
    <w:p w14:paraId="199BAC75"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 (abs[A1] / (</w:t>
      </w:r>
      <w:proofErr w:type="gramStart"/>
      <w:r w:rsidRPr="00887685">
        <w:rPr>
          <w:rStyle w:val="Strong"/>
          <w:b w:val="0"/>
        </w:rPr>
        <w:t>SQRT(</w:t>
      </w:r>
      <w:proofErr w:type="gramEnd"/>
      <w:r w:rsidRPr="00887685">
        <w:rPr>
          <w:rStyle w:val="Strong"/>
          <w:b w:val="0"/>
        </w:rPr>
        <w:t>A1^2 + R1^2)) / [Super-red hours] *100) + ([grandparent charge 1 £/kVA/</w:t>
      </w:r>
      <w:proofErr w:type="spellStart"/>
      <w:r w:rsidRPr="00887685">
        <w:rPr>
          <w:rStyle w:val="Strong"/>
          <w:b w:val="0"/>
        </w:rPr>
        <w:t>yr</w:t>
      </w:r>
      <w:proofErr w:type="spellEnd"/>
      <w:r w:rsidRPr="00887685">
        <w:rPr>
          <w:rStyle w:val="Strong"/>
          <w:b w:val="0"/>
        </w:rPr>
        <w:t>] * (abs[A2] / (SQRT(A2^2 + R2^2)) / [Super-red hours] *100)</w:t>
      </w:r>
    </w:p>
    <w:p w14:paraId="0433C0FA" w14:textId="77777777" w:rsidR="00887685" w:rsidRPr="00887685" w:rsidRDefault="00887685" w:rsidP="00EF4E45">
      <w:pPr>
        <w:ind w:left="720"/>
        <w:jc w:val="both"/>
        <w:rPr>
          <w:rStyle w:val="Strong"/>
          <w:b w:val="0"/>
        </w:rPr>
      </w:pPr>
      <w:r w:rsidRPr="00887685">
        <w:rPr>
          <w:rStyle w:val="Strong"/>
          <w:b w:val="0"/>
        </w:rPr>
        <w:t xml:space="preserve">[p/kVA/day capacity charge] = ([network charge 1 £/kVA/year] </w:t>
      </w:r>
      <w:proofErr w:type="gramStart"/>
      <w:r w:rsidRPr="00887685">
        <w:rPr>
          <w:rStyle w:val="Strong"/>
          <w:b w:val="0"/>
        </w:rPr>
        <w:t>/[</w:t>
      </w:r>
      <w:proofErr w:type="gramEnd"/>
      <w:r w:rsidRPr="00887685">
        <w:rPr>
          <w:rStyle w:val="Strong"/>
          <w:b w:val="0"/>
        </w:rPr>
        <w:t>days in Charging Year]*100) + ([parent charge 1 £/kVA/</w:t>
      </w:r>
      <w:proofErr w:type="spellStart"/>
      <w:r w:rsidRPr="00887685">
        <w:rPr>
          <w:rStyle w:val="Strong"/>
          <w:b w:val="0"/>
        </w:rPr>
        <w:t>yr</w:t>
      </w:r>
      <w:proofErr w:type="spellEnd"/>
      <w:r w:rsidRPr="00887685">
        <w:rPr>
          <w:rStyle w:val="Strong"/>
          <w:b w:val="0"/>
        </w:rPr>
        <w:t xml:space="preserve">]  * (–R1 * Average </w:t>
      </w:r>
      <w:proofErr w:type="spellStart"/>
      <w:r w:rsidRPr="00887685">
        <w:rPr>
          <w:rStyle w:val="Strong"/>
          <w:b w:val="0"/>
        </w:rPr>
        <w:t>kVAr</w:t>
      </w:r>
      <w:proofErr w:type="spellEnd"/>
      <w:r w:rsidRPr="00887685">
        <w:rPr>
          <w:rStyle w:val="Strong"/>
          <w:b w:val="0"/>
        </w:rPr>
        <w:t>/kVA]) / (SQRT(A1^2 + R1^2)) / [days in Charging Year] *100) + ([grandparent charge 1 £/kVA/</w:t>
      </w:r>
      <w:proofErr w:type="spellStart"/>
      <w:r w:rsidRPr="00887685">
        <w:rPr>
          <w:rStyle w:val="Strong"/>
          <w:b w:val="0"/>
        </w:rPr>
        <w:t>yr</w:t>
      </w:r>
      <w:proofErr w:type="spellEnd"/>
      <w:r w:rsidRPr="00887685">
        <w:rPr>
          <w:rStyle w:val="Strong"/>
          <w:b w:val="0"/>
        </w:rPr>
        <w:t xml:space="preserve">]  * (–R2 * [Average </w:t>
      </w:r>
      <w:proofErr w:type="spellStart"/>
      <w:r w:rsidRPr="00887685">
        <w:rPr>
          <w:rStyle w:val="Strong"/>
          <w:b w:val="0"/>
        </w:rPr>
        <w:t>kVAr</w:t>
      </w:r>
      <w:proofErr w:type="spellEnd"/>
      <w:r w:rsidRPr="00887685">
        <w:rPr>
          <w:rStyle w:val="Strong"/>
          <w:b w:val="0"/>
        </w:rPr>
        <w:t>/kVA]) / (SQRT(A2^2 + R2^2)) / [days in Charging Year] *100)</w:t>
      </w:r>
    </w:p>
    <w:p w14:paraId="507EDA56" w14:textId="77777777" w:rsidR="00887685" w:rsidRPr="00887685" w:rsidRDefault="00887685" w:rsidP="00EF4E45">
      <w:pPr>
        <w:ind w:left="720"/>
        <w:jc w:val="both"/>
        <w:rPr>
          <w:rStyle w:val="Strong"/>
          <w:b w:val="0"/>
        </w:rPr>
      </w:pPr>
      <w:r w:rsidRPr="00887685">
        <w:rPr>
          <w:rStyle w:val="Strong"/>
          <w:b w:val="0"/>
        </w:rPr>
        <w:t xml:space="preserve">For all other Connectees: </w:t>
      </w:r>
    </w:p>
    <w:p w14:paraId="2D8AF2D4"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xml:space="preserve">] * (abs[A1] – (R1 * ([Average </w:t>
      </w:r>
      <w:proofErr w:type="spellStart"/>
      <w:r w:rsidRPr="00887685">
        <w:rPr>
          <w:rStyle w:val="Strong"/>
          <w:b w:val="0"/>
        </w:rPr>
        <w:t>kVAr</w:t>
      </w:r>
      <w:proofErr w:type="spellEnd"/>
      <w:r w:rsidRPr="00887685">
        <w:rPr>
          <w:rStyle w:val="Strong"/>
          <w:b w:val="0"/>
        </w:rPr>
        <w:t>/kVA] / [Average kW/kVA])) / (SQRT(A1^2 + R1^2)) / [Super-red hours] *100 + ([grandparent charge 1 £/kVA/</w:t>
      </w:r>
      <w:proofErr w:type="spellStart"/>
      <w:r w:rsidRPr="00887685">
        <w:rPr>
          <w:rStyle w:val="Strong"/>
          <w:b w:val="0"/>
        </w:rPr>
        <w:t>yr</w:t>
      </w:r>
      <w:proofErr w:type="spellEnd"/>
      <w:r w:rsidRPr="00887685">
        <w:rPr>
          <w:rStyle w:val="Strong"/>
          <w:b w:val="0"/>
        </w:rPr>
        <w:t xml:space="preserve">] * (abs[A2] – (R2 * ([Average </w:t>
      </w:r>
      <w:proofErr w:type="spellStart"/>
      <w:r w:rsidRPr="00887685">
        <w:rPr>
          <w:rStyle w:val="Strong"/>
          <w:b w:val="0"/>
        </w:rPr>
        <w:t>kVAr</w:t>
      </w:r>
      <w:proofErr w:type="spellEnd"/>
      <w:r w:rsidRPr="00887685">
        <w:rPr>
          <w:rStyle w:val="Strong"/>
          <w:b w:val="0"/>
        </w:rPr>
        <w:t>/kVA] / [Average kW/kVA])) / (SQRT(A2^2 + R2^2)) / [Super-red hours] *100)</w:t>
      </w:r>
    </w:p>
    <w:p w14:paraId="469283D6" w14:textId="77777777" w:rsidR="00887685" w:rsidRPr="00887685" w:rsidRDefault="00887685" w:rsidP="00EF4E45">
      <w:pPr>
        <w:ind w:left="720"/>
        <w:jc w:val="both"/>
        <w:rPr>
          <w:rStyle w:val="Strong"/>
          <w:b w:val="0"/>
        </w:rPr>
      </w:pPr>
      <w:r w:rsidRPr="00887685">
        <w:rPr>
          <w:rStyle w:val="Strong"/>
          <w:b w:val="0"/>
        </w:rPr>
        <w:t xml:space="preserve">[p/kVA/day capacity charge] = [network group charge 1 £/kVA/year] / [days in Charging </w:t>
      </w:r>
      <w:proofErr w:type="gramStart"/>
      <w:r w:rsidRPr="00887685">
        <w:rPr>
          <w:rStyle w:val="Strong"/>
          <w:b w:val="0"/>
        </w:rPr>
        <w:t>Year]*</w:t>
      </w:r>
      <w:proofErr w:type="gramEnd"/>
      <w:r w:rsidRPr="00887685">
        <w:rPr>
          <w:rStyle w:val="Strong"/>
          <w:b w:val="0"/>
        </w:rPr>
        <w:t>100</w:t>
      </w:r>
    </w:p>
    <w:p w14:paraId="7DD873E4" w14:textId="77777777" w:rsidR="00887685" w:rsidRDefault="00887685" w:rsidP="00EF4E45">
      <w:pPr>
        <w:ind w:left="720"/>
        <w:jc w:val="both"/>
      </w:pPr>
      <w:r>
        <w:t>Where:</w:t>
      </w:r>
    </w:p>
    <w:p w14:paraId="73E2F925" w14:textId="77777777" w:rsidR="00887685" w:rsidRDefault="00887685" w:rsidP="00EF4E45">
      <w:pPr>
        <w:ind w:left="720"/>
        <w:jc w:val="both"/>
      </w:pPr>
      <w:r>
        <w:lastRenderedPageBreak/>
        <w:t>A1 and R1 are the values of the active power flow and reactive power flow modelled through the parent network group in the maximum demand scenario.</w:t>
      </w:r>
    </w:p>
    <w:p w14:paraId="657D0271" w14:textId="77777777" w:rsidR="00887685" w:rsidRDefault="00887685" w:rsidP="00EF4E45">
      <w:pPr>
        <w:ind w:left="720"/>
        <w:jc w:val="both"/>
      </w:pPr>
      <w:r>
        <w:t>A2 and R2 are the values of the active power flow and reactive power flow modelled through the grandparent network group in the maximum demand scenario.</w:t>
      </w:r>
    </w:p>
    <w:p w14:paraId="07D38897" w14:textId="77777777" w:rsidR="00887685" w:rsidRDefault="00887685" w:rsidP="00EF4E45">
      <w:pPr>
        <w:ind w:left="720"/>
        <w:jc w:val="both"/>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14:paraId="592BACAC" w14:textId="77777777" w:rsidR="00887685" w:rsidRDefault="00887685" w:rsidP="00EF4E45">
      <w:pPr>
        <w:ind w:left="720"/>
        <w:jc w:val="both"/>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14:paraId="7B8C1594" w14:textId="77777777" w:rsidR="00887685" w:rsidRDefault="00887685" w:rsidP="00EF4E45">
      <w:pPr>
        <w:ind w:left="720"/>
        <w:jc w:val="both"/>
      </w:pPr>
      <w:r>
        <w:t>Any negative contributions to the [p/kVA/day capacity charge] or the [p/kWh super-red rate] from the parent or the grandparent network groups are set to zero.</w:t>
      </w:r>
    </w:p>
    <w:p w14:paraId="4824B977" w14:textId="77777777" w:rsidR="00887685" w:rsidRDefault="00887685" w:rsidP="00EF4E45">
      <w:pPr>
        <w:ind w:left="720"/>
        <w:jc w:val="both"/>
      </w:pPr>
      <w:r>
        <w:t>Super red hours are the number of hours in the DNO Party’s super-red time band.</w:t>
      </w:r>
    </w:p>
    <w:p w14:paraId="43EBD6E2" w14:textId="2D685E44" w:rsidR="00887685" w:rsidRDefault="00887685" w:rsidP="00EF4E45">
      <w:pPr>
        <w:ind w:left="720"/>
        <w:jc w:val="both"/>
        <w:rPr>
          <w:ins w:id="5" w:author="Dylan Townsend" w:date="2018-06-11T21:24:00Z"/>
        </w:rPr>
      </w:pPr>
      <w:r>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14:paraId="34991311" w14:textId="77777777" w:rsidR="00887685" w:rsidRPr="00426623" w:rsidRDefault="00887685" w:rsidP="00887685">
      <w:pPr>
        <w:pStyle w:val="Heading1"/>
        <w:numPr>
          <w:ilvl w:val="0"/>
          <w:numId w:val="0"/>
        </w:numPr>
        <w:rPr>
          <w:ins w:id="6" w:author="Dylan Townsend" w:date="2018-06-11T21:24:00Z"/>
        </w:rPr>
      </w:pPr>
      <w:ins w:id="7" w:author="Dylan Townsend" w:date="2018-06-11T21:24:00Z">
        <w:r w:rsidRPr="00887685">
          <w:rPr>
            <w:u w:val="none"/>
          </w:rPr>
          <w:lastRenderedPageBreak/>
          <w:t>6B</w:t>
        </w:r>
        <w:r>
          <w:rPr>
            <w:u w:val="none"/>
          </w:rPr>
          <w:t>.</w:t>
        </w:r>
        <w:r w:rsidRPr="00887685">
          <w:rPr>
            <w:u w:val="none"/>
          </w:rPr>
          <w:tab/>
        </w:r>
        <w:r>
          <w:t>Generation credits</w:t>
        </w:r>
      </w:ins>
    </w:p>
    <w:p w14:paraId="6F7D3662" w14:textId="77777777" w:rsidR="00887685" w:rsidRDefault="00887685" w:rsidP="00EF4E45">
      <w:pPr>
        <w:pStyle w:val="Heading2"/>
        <w:rPr>
          <w:ins w:id="8" w:author="Dylan Townsend" w:date="2018-06-11T21:24:00Z"/>
        </w:rPr>
      </w:pPr>
      <w:ins w:id="9" w:author="Dylan Townsend" w:date="2018-06-11T21:24:00Z">
        <w:r>
          <w:t>Generation credits are determined as the sum of the individual credits calculated in paragraphs 6.4, 6.5 and 6.6 as follows:</w:t>
        </w:r>
      </w:ins>
    </w:p>
    <w:p w14:paraId="319C4B2F" w14:textId="77777777" w:rsidR="00887685" w:rsidRDefault="00887685" w:rsidP="00EF4E45">
      <w:pPr>
        <w:ind w:left="720"/>
        <w:jc w:val="both"/>
        <w:rPr>
          <w:ins w:id="10" w:author="Dylan Townsend" w:date="2018-06-11T21:24:00Z"/>
        </w:rPr>
      </w:pPr>
      <w:ins w:id="11" w:author="Dylan Townsend" w:date="2018-06-11T21:24:00Z">
        <w:r>
          <w:t>[p/kWh super-red export rate] = ARCC + OEACC + ATECC</w:t>
        </w:r>
      </w:ins>
    </w:p>
    <w:p w14:paraId="53FD0E09" w14:textId="77777777" w:rsidR="00887685" w:rsidRDefault="00887685" w:rsidP="00EF4E45">
      <w:pPr>
        <w:ind w:left="720"/>
        <w:jc w:val="both"/>
        <w:rPr>
          <w:ins w:id="12" w:author="Dylan Townsend" w:date="2018-06-11T21:24:00Z"/>
        </w:rPr>
      </w:pPr>
      <w:ins w:id="13" w:author="Dylan Townsend" w:date="2018-06-11T21:24:00Z">
        <w:r>
          <w:t>Where:</w:t>
        </w:r>
      </w:ins>
    </w:p>
    <w:p w14:paraId="2E103F72" w14:textId="77777777" w:rsidR="00887685" w:rsidRDefault="00887685" w:rsidP="00EF4E45">
      <w:pPr>
        <w:ind w:left="720"/>
        <w:jc w:val="both"/>
        <w:rPr>
          <w:ins w:id="14" w:author="Dylan Townsend" w:date="2018-06-11T21:24:00Z"/>
        </w:rPr>
      </w:pPr>
      <w:ins w:id="15" w:author="Dylan Townsend" w:date="2018-06-11T21:24:00Z">
        <w:r>
          <w:t>ARCC = Avoided Reinforcement Cost Credit as determined in 6.4</w:t>
        </w:r>
      </w:ins>
    </w:p>
    <w:p w14:paraId="405EB987" w14:textId="77777777" w:rsidR="00887685" w:rsidRDefault="00887685" w:rsidP="00EF4E45">
      <w:pPr>
        <w:ind w:left="720"/>
        <w:jc w:val="both"/>
        <w:rPr>
          <w:ins w:id="16" w:author="Dylan Townsend" w:date="2018-06-11T21:24:00Z"/>
        </w:rPr>
      </w:pPr>
      <w:ins w:id="17" w:author="Dylan Townsend" w:date="2018-06-11T21:24:00Z">
        <w:r>
          <w:t>OEACC = Other Expenditure Avoided Cost Credit as determined in 6.5</w:t>
        </w:r>
      </w:ins>
    </w:p>
    <w:p w14:paraId="0D0043F7" w14:textId="77777777" w:rsidR="00887685" w:rsidRDefault="00887685" w:rsidP="00EF4E45">
      <w:pPr>
        <w:ind w:left="720"/>
        <w:jc w:val="both"/>
        <w:rPr>
          <w:ins w:id="18" w:author="Dylan Townsend" w:date="2018-06-11T21:24:00Z"/>
        </w:rPr>
      </w:pPr>
      <w:ins w:id="19" w:author="Dylan Townsend" w:date="2018-06-11T21:24:00Z">
        <w:r>
          <w:t>ATECC = Avoided Transmission Exit Charge Credit as determined in 6.6</w:t>
        </w:r>
      </w:ins>
    </w:p>
    <w:p w14:paraId="499F6EF9" w14:textId="77777777" w:rsidR="00887685" w:rsidRPr="00426623" w:rsidRDefault="00887685" w:rsidP="00EF4E45">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04711C41" w14:textId="38DE0C49" w:rsidR="00887685" w:rsidRPr="00426623" w:rsidRDefault="00887685" w:rsidP="00EF4E45">
      <w:pPr>
        <w:pStyle w:val="DCNormParaL3"/>
        <w:ind w:left="720"/>
        <w:jc w:val="both"/>
      </w:pPr>
      <w:del w:id="20" w:author="Dylan Townsend" w:date="2018-06-11T21:24:00Z">
        <w:r w:rsidRPr="00426623" w:rsidDel="00887685">
          <w:delText>[p/kWh super-red export rate]</w:delText>
        </w:r>
      </w:del>
      <w:ins w:id="21" w:author="Dylan Townsend" w:date="2018-06-11T21:24:00Z">
        <w:r>
          <w:t>ARCC</w:t>
        </w:r>
      </w:ins>
      <w:r w:rsidRPr="00426623">
        <w:t xml:space="preserve"> = -100*[Proportion eligible for charge 1 credits] *</w:t>
      </w:r>
      <w:ins w:id="22" w:author="Dylan Townsend [2]" w:date="2018-07-21T10:40:00Z">
        <w:r w:rsidR="0002122D">
          <w:t xml:space="preserve"> </w:t>
        </w:r>
      </w:ins>
      <w:r w:rsidRPr="00426623">
        <w:t>([network charge 1 £/kVA/year] + [parent charge 1 £/kVA/year] + [grandparent charge 1 £/kVA/year]) * ([Chargeable export capacity]</w:t>
      </w:r>
      <w:ins w:id="23" w:author="Dylan Townsend [2]" w:date="2018-07-21T10:40:00Z">
        <w:r w:rsidR="0002122D">
          <w:t xml:space="preserve"> </w:t>
        </w:r>
      </w:ins>
      <w:r w:rsidRPr="00426623">
        <w:t>/</w:t>
      </w:r>
      <w:ins w:id="24" w:author="Dylan Townsend [2]" w:date="2018-07-21T10:40:00Z">
        <w:r w:rsidR="0002122D">
          <w:t xml:space="preserve"> </w:t>
        </w:r>
      </w:ins>
      <w:r w:rsidRPr="00426623">
        <w:t>[Maximum export capacity]) /</w:t>
      </w:r>
      <w:ins w:id="25" w:author="Dylan Townsend [2]" w:date="2018-07-21T10:41:00Z">
        <w:r w:rsidR="0046507B">
          <w:t xml:space="preserve"> </w:t>
        </w:r>
      </w:ins>
      <w:r w:rsidRPr="00426623">
        <w:t>[number of hours in the super-red time band]</w:t>
      </w:r>
    </w:p>
    <w:p w14:paraId="02559C45" w14:textId="77777777" w:rsidR="00887685" w:rsidRPr="00426623" w:rsidRDefault="00887685" w:rsidP="00EF4E45">
      <w:pPr>
        <w:pStyle w:val="DCNormParaL3"/>
        <w:ind w:left="720"/>
        <w:jc w:val="both"/>
      </w:pPr>
      <w:r w:rsidRPr="00426623">
        <w:t>Where:</w:t>
      </w:r>
    </w:p>
    <w:p w14:paraId="2958AE74" w14:textId="77777777" w:rsidR="00887685" w:rsidRPr="00426623" w:rsidRDefault="00887685" w:rsidP="00EF4E45">
      <w:pPr>
        <w:pStyle w:val="DCNormParaL3"/>
        <w:ind w:left="720"/>
        <w:jc w:val="both"/>
      </w:pPr>
      <w:r w:rsidRPr="00426623">
        <w:t>The proportion eligible for charge 1 credits is zero if the F factor that is assigned to the Connectee as described in the FCP methodology is equal to zero, and 1 otherwise.</w:t>
      </w:r>
    </w:p>
    <w:p w14:paraId="4A295223" w14:textId="16B18502" w:rsidR="00887685" w:rsidRDefault="00887685" w:rsidP="00EF4E45">
      <w:pPr>
        <w:pStyle w:val="DCNormParaL3"/>
        <w:ind w:left="720"/>
        <w:jc w:val="both"/>
        <w:rPr>
          <w:ins w:id="26" w:author="Dylan Townsend" w:date="2018-06-11T21:25:00Z"/>
        </w:rPr>
      </w:pPr>
      <w:r w:rsidRPr="00426623">
        <w:t xml:space="preserve">The super-red generation rate is not applied to Connectees with zero Chargeable Export Capacity.  </w:t>
      </w:r>
    </w:p>
    <w:p w14:paraId="33485F24" w14:textId="0D336B44" w:rsidR="00887685" w:rsidRDefault="00887685" w:rsidP="00EF4E45">
      <w:pPr>
        <w:pStyle w:val="Heading2"/>
        <w:rPr>
          <w:ins w:id="27" w:author="Dylan Townsend [2]" w:date="2018-07-21T07:52:00Z"/>
        </w:rPr>
      </w:pPr>
      <w:ins w:id="28" w:author="Dylan Townsend" w:date="2018-06-11T21:26:00Z">
        <w:r>
          <w:t>An additional credit is applied to embedded generation reflecting Avoided Other Expenditure for the DNO, which is calculated as follows:</w:t>
        </w:r>
      </w:ins>
    </w:p>
    <w:p w14:paraId="1F7099BA" w14:textId="39CA07A2" w:rsidR="00917BE6" w:rsidRDefault="00917BE6" w:rsidP="00EF4E45">
      <w:pPr>
        <w:pStyle w:val="Heading2"/>
        <w:numPr>
          <w:ilvl w:val="0"/>
          <w:numId w:val="0"/>
        </w:numPr>
        <w:ind w:left="720"/>
        <w:rPr>
          <w:ins w:id="29" w:author="Dylan Townsend [2]" w:date="2018-07-21T07:53:00Z"/>
        </w:rPr>
      </w:pPr>
      <w:commentRangeStart w:id="30"/>
      <w:ins w:id="31" w:author="Dylan Townsend [2]" w:date="2018-07-21T07:53:00Z">
        <w:r>
          <w:t xml:space="preserve">Calculating the lifetime net present value of charge 1, i.e. convert £/kVA/year to £/kVA using the DNOs cost of capital and the asset life.  </w:t>
        </w:r>
      </w:ins>
      <w:commentRangeEnd w:id="30"/>
      <w:r w:rsidR="00DB19BF">
        <w:rPr>
          <w:rStyle w:val="CommentReference"/>
          <w:bCs w:val="0"/>
        </w:rPr>
        <w:commentReference w:id="30"/>
      </w:r>
      <w:ins w:id="32" w:author="Dylan Townsend [2]" w:date="2018-07-21T07:53:00Z">
        <w:r>
          <w:t xml:space="preserve">Apply contribution rates as for </w:t>
        </w:r>
        <w:r>
          <w:lastRenderedPageBreak/>
          <w:t xml:space="preserve">demand in respect of direct costs, indirect costs and network rates and then convert to p/kwh. </w:t>
        </w:r>
      </w:ins>
    </w:p>
    <w:p w14:paraId="3DC64113" w14:textId="76363F04" w:rsidR="00917BE6" w:rsidRDefault="00917BE6" w:rsidP="00EF4E45">
      <w:pPr>
        <w:pStyle w:val="Heading2"/>
        <w:numPr>
          <w:ilvl w:val="0"/>
          <w:numId w:val="0"/>
        </w:numPr>
        <w:ind w:left="720"/>
        <w:rPr>
          <w:ins w:id="33" w:author="Dylan Townsend [2]" w:date="2018-07-21T07:53:00Z"/>
        </w:rPr>
      </w:pPr>
      <w:ins w:id="34" w:author="Dylan Townsend [2]" w:date="2018-07-21T07:53:00Z">
        <w:r>
          <w:t>OEACC = -100*[Proportion eligible for charge 1 credits] *</w:t>
        </w:r>
      </w:ins>
      <w:ins w:id="35" w:author="Dylan Townsend [2]" w:date="2018-07-21T10:41:00Z">
        <w:r w:rsidR="0046507B">
          <w:t xml:space="preserve"> </w:t>
        </w:r>
      </w:ins>
      <w:ins w:id="36" w:author="Dylan Townsend [2]" w:date="2018-07-21T07:53:00Z">
        <w:r>
          <w:t>([network charge 1 £/kVA/year] + [parent charge 1 £/kVA/year] + [grandparent charge 1 £/kVA/year]) * ([Chargeable export capacity]</w:t>
        </w:r>
      </w:ins>
      <w:ins w:id="37" w:author="Dylan Townsend [2]" w:date="2018-07-21T10:41:00Z">
        <w:r w:rsidR="0046507B">
          <w:t xml:space="preserve"> </w:t>
        </w:r>
      </w:ins>
      <w:ins w:id="38" w:author="Dylan Townsend [2]" w:date="2018-07-21T07:53:00Z">
        <w:r>
          <w:t>/</w:t>
        </w:r>
      </w:ins>
      <w:ins w:id="39" w:author="Dylan Townsend [2]" w:date="2018-07-21T10:41:00Z">
        <w:r w:rsidR="0046507B">
          <w:t xml:space="preserve"> </w:t>
        </w:r>
      </w:ins>
      <w:ins w:id="40" w:author="Dylan Townsend [2]" w:date="2018-07-21T07:53:00Z">
        <w:r>
          <w:t>[Maximum export capacity]) * (DOCR + 0.6 * INCR + NRCR) /</w:t>
        </w:r>
      </w:ins>
      <w:ins w:id="41" w:author="Dylan Townsend [2]" w:date="2018-07-21T10:41:00Z">
        <w:r w:rsidR="0046507B">
          <w:t xml:space="preserve"> </w:t>
        </w:r>
      </w:ins>
      <w:ins w:id="42" w:author="Dylan Townsend [2]" w:date="2018-07-21T07:53:00Z">
        <w:r>
          <w:t>[Annuity Rate]</w:t>
        </w:r>
      </w:ins>
      <w:ins w:id="43" w:author="Dylan Townsend [2]" w:date="2018-07-21T10:41:00Z">
        <w:r w:rsidR="0046507B">
          <w:t xml:space="preserve"> </w:t>
        </w:r>
      </w:ins>
      <w:ins w:id="44" w:author="Dylan Townsend [2]" w:date="2018-07-21T07:53:00Z">
        <w:r>
          <w:t>/</w:t>
        </w:r>
      </w:ins>
      <w:ins w:id="45" w:author="Dylan Townsend [2]" w:date="2018-07-21T10:41:00Z">
        <w:r w:rsidR="0046507B">
          <w:t xml:space="preserve"> </w:t>
        </w:r>
      </w:ins>
      <w:ins w:id="46" w:author="Dylan Townsend [2]" w:date="2018-07-21T07:53:00Z">
        <w:r>
          <w:t>[number of hours in the super-red time band]</w:t>
        </w:r>
      </w:ins>
    </w:p>
    <w:p w14:paraId="79BB3AD5" w14:textId="77777777" w:rsidR="00917BE6" w:rsidRDefault="00917BE6" w:rsidP="00EF4E45">
      <w:pPr>
        <w:pStyle w:val="Heading2"/>
        <w:numPr>
          <w:ilvl w:val="0"/>
          <w:numId w:val="0"/>
        </w:numPr>
        <w:ind w:left="720"/>
        <w:rPr>
          <w:ins w:id="47" w:author="Dylan Townsend [2]" w:date="2018-07-21T07:53:00Z"/>
        </w:rPr>
      </w:pPr>
      <w:ins w:id="48" w:author="Dylan Townsend [2]" w:date="2018-07-21T07:53:00Z">
        <w:r>
          <w:t>Where:</w:t>
        </w:r>
      </w:ins>
    </w:p>
    <w:p w14:paraId="47B129EA" w14:textId="3E70DDE5" w:rsidR="00917BE6" w:rsidRDefault="00917BE6" w:rsidP="00EF4E45">
      <w:pPr>
        <w:ind w:left="720"/>
        <w:jc w:val="both"/>
        <w:rPr>
          <w:ins w:id="49" w:author="Dylan Townsend [2]" w:date="2018-07-21T07:55:00Z"/>
        </w:rPr>
      </w:pPr>
      <w:commentRangeStart w:id="50"/>
      <w:ins w:id="51" w:author="Dylan Townsend [2]" w:date="2018-07-21T07:53:00Z">
        <w:r>
          <w:t>Annuity</w:t>
        </w:r>
      </w:ins>
      <w:r w:rsidR="00C87F18">
        <w:t xml:space="preserve"> </w:t>
      </w:r>
      <w:ins w:id="52" w:author="Dylan Townsend [2]" w:date="2018-07-21T07:53:00Z">
        <w:r>
          <w:t>Rate</w:t>
        </w:r>
      </w:ins>
      <w:ins w:id="53" w:author="Dylan Townsend [2]" w:date="2018-07-21T12:17:00Z">
        <w:r w:rsidR="00C87F18">
          <w:t xml:space="preserve"> is the</w:t>
        </w:r>
      </w:ins>
      <w:ins w:id="54" w:author="Dylan Townsend [2]" w:date="2018-07-21T07:53:00Z">
        <w:r>
          <w:t xml:space="preserve"> </w:t>
        </w:r>
      </w:ins>
      <w:commentRangeEnd w:id="50"/>
      <w:r w:rsidR="00DB19BF">
        <w:rPr>
          <w:rStyle w:val="CommentReference"/>
        </w:rPr>
        <w:commentReference w:id="50"/>
      </w:r>
      <w:commentRangeStart w:id="55"/>
      <w:ins w:id="56" w:author="Dylan Townsend [2]" w:date="2018-07-21T12:17:00Z">
        <w:r w:rsidR="00C87F18">
          <w:t>c</w:t>
        </w:r>
      </w:ins>
      <w:ins w:id="57" w:author="Dylan Townsend [2]" w:date="2018-07-21T07:53:00Z">
        <w:r>
          <w:t xml:space="preserve">apital costs that are not covered by customer contributions </w:t>
        </w:r>
      </w:ins>
      <w:ins w:id="58" w:author="Dylan Townsend [2]" w:date="2018-07-21T12:17:00Z">
        <w:r w:rsidR="00C87F18">
          <w:t xml:space="preserve">which </w:t>
        </w:r>
      </w:ins>
      <w:ins w:id="59" w:author="Dylan Townsend [2]" w:date="2018-07-21T07:53:00Z">
        <w:r>
          <w:t>are converted to annual costs using a level annuity with the annuity period and rate of return set out in table 3 of Schedule 16.</w:t>
        </w:r>
      </w:ins>
      <w:commentRangeEnd w:id="55"/>
      <w:ins w:id="60" w:author="Dylan Townsend [2]" w:date="2018-07-21T12:18:00Z">
        <w:r w:rsidR="00C87F18">
          <w:rPr>
            <w:rStyle w:val="CommentReference"/>
          </w:rPr>
          <w:commentReference w:id="55"/>
        </w:r>
      </w:ins>
    </w:p>
    <w:p w14:paraId="3759D9C0" w14:textId="21C618C6" w:rsidR="00887685" w:rsidRDefault="00887685" w:rsidP="00EF4E45">
      <w:pPr>
        <w:ind w:left="720"/>
        <w:jc w:val="both"/>
        <w:rPr>
          <w:ins w:id="61" w:author="Dylan Townsend" w:date="2018-06-11T21:26:00Z"/>
        </w:rPr>
      </w:pPr>
      <w:ins w:id="62" w:author="Dylan Townsend" w:date="2018-06-11T21:26:00Z">
        <w:r>
          <w:t xml:space="preserve">DOCR = </w:t>
        </w:r>
        <w:r w:rsidRPr="00590E01">
          <w:t>Direct operating costs contribution rate (per cent)</w:t>
        </w:r>
        <w:r>
          <w:t xml:space="preserve"> as calculated in 16.4</w:t>
        </w:r>
      </w:ins>
    </w:p>
    <w:p w14:paraId="0D037EC8" w14:textId="77777777" w:rsidR="00887685" w:rsidRDefault="00887685" w:rsidP="00EF4E45">
      <w:pPr>
        <w:ind w:left="720"/>
        <w:jc w:val="both"/>
        <w:rPr>
          <w:ins w:id="63" w:author="Dylan Townsend" w:date="2018-06-11T21:26:00Z"/>
        </w:rPr>
      </w:pPr>
      <w:ins w:id="64" w:author="Dylan Townsend" w:date="2018-06-11T21:26:00Z">
        <w:r>
          <w:t xml:space="preserve">INCR = </w:t>
        </w:r>
        <w:r w:rsidRPr="00590E01">
          <w:t>Indirect costs contribution rate (per cent)</w:t>
        </w:r>
        <w:r>
          <w:t xml:space="preserve"> as calculated in 16.5</w:t>
        </w:r>
      </w:ins>
    </w:p>
    <w:p w14:paraId="5A2384F0" w14:textId="77777777" w:rsidR="00887685" w:rsidRDefault="00887685" w:rsidP="00EF4E45">
      <w:pPr>
        <w:ind w:left="720"/>
        <w:jc w:val="both"/>
        <w:rPr>
          <w:ins w:id="65" w:author="Dylan Townsend" w:date="2018-06-11T21:26:00Z"/>
        </w:rPr>
      </w:pPr>
      <w:ins w:id="66" w:author="Dylan Townsend" w:date="2018-06-11T21:26:00Z">
        <w:r>
          <w:t xml:space="preserve">NRCR = </w:t>
        </w:r>
        <w:r w:rsidRPr="006F7572">
          <w:t xml:space="preserve">Network rates contribution rate (per cent) </w:t>
        </w:r>
        <w:r>
          <w:t>as calculated in 16.3</w:t>
        </w:r>
      </w:ins>
    </w:p>
    <w:p w14:paraId="1FAFD391" w14:textId="085E07F2" w:rsidR="00887685" w:rsidRDefault="00887685" w:rsidP="00EF4E45">
      <w:pPr>
        <w:pStyle w:val="Heading2"/>
        <w:rPr>
          <w:ins w:id="67" w:author="Dylan Townsend" w:date="2018-06-11T21:26:00Z"/>
        </w:rPr>
      </w:pPr>
      <w:ins w:id="68" w:author="Dylan Townsend" w:date="2018-06-11T21:26:00Z">
        <w:r>
          <w:t>Transmission exit charges are applied to export as a credit. The credit is expressed as a negative charge rate in p/kWh and is calculated as follows:</w:t>
        </w:r>
      </w:ins>
    </w:p>
    <w:p w14:paraId="37541620" w14:textId="28D9E78D" w:rsidR="00887685" w:rsidRDefault="00887685" w:rsidP="00EF4E45">
      <w:pPr>
        <w:ind w:left="720"/>
        <w:jc w:val="both"/>
        <w:rPr>
          <w:ins w:id="69" w:author="Dylan Townsend [2]" w:date="2018-07-21T07:56:00Z"/>
        </w:rPr>
      </w:pPr>
      <w:ins w:id="70" w:author="Dylan Townsend" w:date="2018-06-11T21:26:00Z">
        <w:r>
          <w:t xml:space="preserve">ATECC = -100 </w:t>
        </w:r>
      </w:ins>
      <w:ins w:id="71" w:author="Dylan Townsend [2]" w:date="2018-07-21T07:55:00Z">
        <w:r w:rsidR="00917BE6" w:rsidRPr="00917BE6">
          <w:t>* [</w:t>
        </w:r>
        <w:bookmarkStart w:id="72" w:name="_Hlk520187659"/>
        <w:r w:rsidR="00917BE6" w:rsidRPr="00917BE6">
          <w:t>Generation Losses Factor</w:t>
        </w:r>
        <w:bookmarkEnd w:id="72"/>
        <w:r w:rsidR="00917BE6" w:rsidRPr="00917BE6">
          <w:t xml:space="preserve">] </w:t>
        </w:r>
      </w:ins>
      <w:ins w:id="73" w:author="Dylan Townsend" w:date="2018-06-11T21:26:00Z">
        <w:r>
          <w:t>* [Proportion eligible for charge 1 credits] * NGET charge / (CDCM system maximum load + total EDCM peak time consumption)</w:t>
        </w:r>
        <w:r w:rsidRPr="00F85C57">
          <w:t xml:space="preserve"> * ([Chargeable export capacity]</w:t>
        </w:r>
        <w:r>
          <w:t xml:space="preserve"> </w:t>
        </w:r>
        <w:r w:rsidRPr="00F85C57">
          <w:t>/</w:t>
        </w:r>
        <w:r>
          <w:t xml:space="preserve"> </w:t>
        </w:r>
        <w:r w:rsidRPr="00F85C57">
          <w:t>[Maximum export capacity]) /</w:t>
        </w:r>
        <w:r>
          <w:t xml:space="preserve"> </w:t>
        </w:r>
        <w:r w:rsidRPr="00F85C57">
          <w:t>[number of hours in the super-red time band]</w:t>
        </w:r>
      </w:ins>
    </w:p>
    <w:p w14:paraId="4A94E264" w14:textId="75204545" w:rsidR="00917BE6" w:rsidRDefault="00917BE6" w:rsidP="00EF4E45">
      <w:pPr>
        <w:ind w:left="720"/>
        <w:jc w:val="both"/>
        <w:rPr>
          <w:ins w:id="74" w:author="Dylan Townsend" w:date="2018-06-11T21:26:00Z"/>
        </w:rPr>
      </w:pPr>
      <w:ins w:id="75" w:author="Dylan Townsend [2]" w:date="2018-07-21T07:56:00Z">
        <w:r w:rsidRPr="00917BE6">
          <w:t>Generation Losses Factor is an uplift factor to reflect avoided losses between the GSP and the Connectee.</w:t>
        </w:r>
      </w:ins>
    </w:p>
    <w:p w14:paraId="2FE1A929" w14:textId="51D15FC2" w:rsidR="00887685" w:rsidRDefault="00887685" w:rsidP="00EF4E45">
      <w:pPr>
        <w:ind w:left="720"/>
        <w:jc w:val="both"/>
        <w:rPr>
          <w:ins w:id="76" w:author="Dylan Townsend" w:date="2018-06-11T21:26:00Z"/>
        </w:rPr>
      </w:pPr>
      <w:ins w:id="77" w:author="Dylan Townsend" w:date="2018-06-11T21:26:00Z">
        <w:r>
          <w:t>NGET charge is the DNO Party’s forecast annual expenditure on transmission connection point charges in £.</w:t>
        </w:r>
      </w:ins>
    </w:p>
    <w:p w14:paraId="7F235412" w14:textId="208B8858" w:rsidR="00887685" w:rsidRDefault="00887685" w:rsidP="00EF4E45">
      <w:pPr>
        <w:ind w:left="720"/>
        <w:jc w:val="both"/>
        <w:rPr>
          <w:ins w:id="78" w:author="Dylan Townsend" w:date="2018-06-11T21:26:00Z"/>
        </w:rPr>
      </w:pPr>
      <w:ins w:id="79" w:author="Dylan Townsend" w:date="2018-06-11T21:26:00Z">
        <w:r>
          <w:t xml:space="preserve">CDCM system maximum load is the forecast system simultaneous maximum load from CDCM Connectees (in kW) from </w:t>
        </w:r>
        <w:commentRangeStart w:id="80"/>
        <w:r>
          <w:t>CDCM table 2506.</w:t>
        </w:r>
      </w:ins>
      <w:commentRangeEnd w:id="80"/>
      <w:r w:rsidR="00DB19BF">
        <w:rPr>
          <w:rStyle w:val="CommentReference"/>
        </w:rPr>
        <w:commentReference w:id="80"/>
      </w:r>
    </w:p>
    <w:p w14:paraId="095D3000" w14:textId="23FA6B97" w:rsidR="00887685" w:rsidRDefault="00887685" w:rsidP="00EF4E45">
      <w:pPr>
        <w:ind w:left="720"/>
        <w:jc w:val="both"/>
        <w:rPr>
          <w:ins w:id="81" w:author="Dylan Townsend" w:date="2018-06-11T21:26:00Z"/>
        </w:rPr>
      </w:pPr>
      <w:ins w:id="82" w:author="Dylan Townsend" w:date="2018-06-11T21:26:00Z">
        <w:r>
          <w:t xml:space="preserve">Total EDCM peak time consumption (in kW) calculated by multiplying the Maximum Import Capacity of each Connectee by the forecast peak-time kW divided by forecast </w:t>
        </w:r>
        <w:r>
          <w:lastRenderedPageBreak/>
          <w:t>maximum kVA of that Connectee (adjusted for losses to transmission and, if necessary, for Connectees connected for part of the Charging Year) and aggregating across all EDCM Customer demand.</w:t>
        </w:r>
      </w:ins>
    </w:p>
    <w:p w14:paraId="57073469" w14:textId="77777777" w:rsidR="00887685" w:rsidRDefault="00887685" w:rsidP="00EF4E45">
      <w:pPr>
        <w:ind w:left="720"/>
        <w:jc w:val="both"/>
        <w:rPr>
          <w:ins w:id="83" w:author="Dylan Townsend" w:date="2018-06-11T21:26:00Z"/>
        </w:rPr>
      </w:pPr>
      <w:ins w:id="84" w:author="Dylan Townsend" w:date="2018-06-11T21:26:00Z">
        <w:r>
          <w:t xml:space="preserve">The proportion eligible for charge 1 credits is zero if the F factor that is assigned to the Connectee as described in the FCP methodology is equal to zero, and 1 otherwise. </w:t>
        </w:r>
      </w:ins>
    </w:p>
    <w:p w14:paraId="211D1A99" w14:textId="77777777" w:rsidR="00887685" w:rsidRDefault="00887685" w:rsidP="00D054FC">
      <w:pPr>
        <w:pStyle w:val="Heading1"/>
        <w:numPr>
          <w:ilvl w:val="0"/>
          <w:numId w:val="38"/>
        </w:numPr>
      </w:pPr>
      <w:bookmarkStart w:id="85" w:name="_Toc360027688"/>
      <w:bookmarkStart w:id="86" w:name="_Toc360028042"/>
      <w:bookmarkStart w:id="87" w:name="_Toc391559900"/>
      <w:bookmarkStart w:id="88" w:name="_Toc510303020"/>
      <w:bookmarkStart w:id="89" w:name="_Toc513018432"/>
      <w:r>
        <w:t>Transmission connection (exit) charges for demand</w:t>
      </w:r>
      <w:bookmarkEnd w:id="85"/>
      <w:bookmarkEnd w:id="86"/>
      <w:bookmarkEnd w:id="87"/>
      <w:bookmarkEnd w:id="88"/>
      <w:bookmarkEnd w:id="89"/>
      <w:r>
        <w:t xml:space="preserve"> </w:t>
      </w:r>
    </w:p>
    <w:p w14:paraId="7492221E" w14:textId="17A1E8AF" w:rsidR="00887685" w:rsidRDefault="00887685" w:rsidP="00EF4E45">
      <w:pPr>
        <w:pStyle w:val="Heading2"/>
      </w:pPr>
      <w:r>
        <w:t>A separate transmission exit charge is applied to demand tariffs.</w:t>
      </w:r>
      <w:r w:rsidR="00D054FC">
        <w:t xml:space="preserve"> </w:t>
      </w:r>
    </w:p>
    <w:p w14:paraId="2533BE21" w14:textId="77777777" w:rsidR="00887685" w:rsidRDefault="00887685" w:rsidP="00EF4E45">
      <w:pPr>
        <w:pStyle w:val="Heading2"/>
      </w:pPr>
      <w:r>
        <w:t>A single charging rate, in p/kW/day is calculated as follows:</w:t>
      </w:r>
    </w:p>
    <w:p w14:paraId="4D11BAC0" w14:textId="77777777" w:rsidR="00887685" w:rsidRDefault="00887685" w:rsidP="00EF4E45">
      <w:pPr>
        <w:pStyle w:val="DCNormParaL3"/>
        <w:ind w:left="720"/>
        <w:jc w:val="both"/>
      </w:pPr>
      <w:r>
        <w:t xml:space="preserve">Transmission exit charging rate p/kW/day = 100 / DC * NGET charge / (CDCM system maximum load + total EDCM peak time consumption)  </w:t>
      </w:r>
    </w:p>
    <w:p w14:paraId="3C362B85" w14:textId="77777777" w:rsidR="00887685" w:rsidRDefault="00887685" w:rsidP="00EF4E45">
      <w:pPr>
        <w:pStyle w:val="DCNormParaL3"/>
        <w:ind w:left="720"/>
        <w:jc w:val="both"/>
      </w:pPr>
      <w:r>
        <w:t>Where:</w:t>
      </w:r>
    </w:p>
    <w:p w14:paraId="05306A02" w14:textId="77777777" w:rsidR="00887685" w:rsidRDefault="00887685" w:rsidP="00EF4E45">
      <w:pPr>
        <w:pStyle w:val="DCNormParaL3"/>
        <w:ind w:left="720"/>
        <w:jc w:val="both"/>
      </w:pPr>
      <w:r>
        <w:t>DC is the number of days in the Charging Year.</w:t>
      </w:r>
    </w:p>
    <w:p w14:paraId="2D5F764A" w14:textId="77777777" w:rsidR="00887685" w:rsidRDefault="00887685" w:rsidP="00EF4E45">
      <w:pPr>
        <w:pStyle w:val="DCNormParaL3"/>
        <w:ind w:left="720"/>
        <w:jc w:val="both"/>
      </w:pPr>
      <w:r>
        <w:t>NGET charge is the DNO Party’s forecast annual expenditure on transmission connection point charges in £.</w:t>
      </w:r>
    </w:p>
    <w:p w14:paraId="4249CB20" w14:textId="77777777" w:rsidR="00887685" w:rsidRDefault="00887685" w:rsidP="00EF4E45">
      <w:pPr>
        <w:pStyle w:val="DCNormParaL3"/>
        <w:ind w:left="720"/>
        <w:jc w:val="both"/>
      </w:pPr>
      <w:r>
        <w:t xml:space="preserve">CDCM system maximum load is the forecast system simultaneous maximum load from CDCM Connectees (in kW) from </w:t>
      </w:r>
      <w:commentRangeStart w:id="90"/>
      <w:r>
        <w:t>CDCM table 2506.</w:t>
      </w:r>
      <w:commentRangeEnd w:id="90"/>
      <w:r w:rsidR="00DB19BF">
        <w:rPr>
          <w:rStyle w:val="CommentReference"/>
        </w:rPr>
        <w:commentReference w:id="90"/>
      </w:r>
    </w:p>
    <w:p w14:paraId="24026717" w14:textId="77777777" w:rsidR="00887685" w:rsidRDefault="00887685" w:rsidP="00EF4E45">
      <w:pPr>
        <w:pStyle w:val="DCNormParaL3"/>
        <w:ind w:left="720"/>
        <w:jc w:val="both"/>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0B399661" w14:textId="77777777" w:rsidR="00887685" w:rsidRDefault="00887685" w:rsidP="00EF4E45">
      <w:pPr>
        <w:pStyle w:val="Heading2"/>
      </w:pPr>
      <w:r>
        <w:t xml:space="preserve">The single p/kW/day charging rate is converted into a p/kVA/day import </w:t>
      </w:r>
      <w:proofErr w:type="gramStart"/>
      <w:r>
        <w:t>capacity based</w:t>
      </w:r>
      <w:proofErr w:type="gramEnd"/>
      <w:r>
        <w:t xml:space="preserve"> charge for each EDCM Connectee as follows:</w:t>
      </w:r>
    </w:p>
    <w:p w14:paraId="3B4AC37B" w14:textId="77777777" w:rsidR="00887685" w:rsidRDefault="00887685" w:rsidP="00EF4E45">
      <w:pPr>
        <w:pStyle w:val="DCNormParaL3"/>
        <w:ind w:left="720"/>
        <w:jc w:val="both"/>
      </w:pPr>
      <w:r>
        <w:t>Transmission exit charge p/kVA/day = [Transmission exit charging rate in p/kW/day] * [Forecast peak-time kW divided by kVA of that Connectee, adjusted for transmission losses and, if necessary for Connectees connected part of the year]</w:t>
      </w:r>
    </w:p>
    <w:p w14:paraId="3E3A2106" w14:textId="77777777" w:rsidR="00887685" w:rsidRPr="00426623" w:rsidRDefault="00887685" w:rsidP="00887685">
      <w:pPr>
        <w:pStyle w:val="Heading1"/>
      </w:pPr>
      <w:bookmarkStart w:id="91" w:name="_Toc289364351"/>
      <w:bookmarkStart w:id="92" w:name="_Toc360027689"/>
      <w:bookmarkStart w:id="93" w:name="_Toc360028043"/>
      <w:bookmarkStart w:id="94" w:name="_Toc391559901"/>
      <w:bookmarkStart w:id="95" w:name="_Toc510303021"/>
      <w:bookmarkStart w:id="96" w:name="_Toc513018433"/>
      <w:bookmarkStart w:id="97" w:name="_Hlk520196324"/>
      <w:bookmarkStart w:id="98" w:name="_GoBack"/>
      <w:r w:rsidRPr="00426623">
        <w:lastRenderedPageBreak/>
        <w:t>Transmission connection (exit) credits for generators</w:t>
      </w:r>
      <w:bookmarkEnd w:id="91"/>
      <w:bookmarkEnd w:id="92"/>
      <w:bookmarkEnd w:id="93"/>
      <w:bookmarkEnd w:id="94"/>
      <w:bookmarkEnd w:id="95"/>
      <w:bookmarkEnd w:id="96"/>
    </w:p>
    <w:bookmarkEnd w:id="97"/>
    <w:bookmarkEnd w:id="98"/>
    <w:p w14:paraId="5711A6C4" w14:textId="51834113" w:rsidR="00887685" w:rsidRPr="00426623" w:rsidRDefault="00887685" w:rsidP="00EF4E45">
      <w:pPr>
        <w:pStyle w:val="Heading2"/>
      </w:pPr>
      <w:ins w:id="99" w:author="Dylan Townsend" w:date="2018-06-11T21:29:00Z">
        <w:r>
          <w:t>In addition to</w:t>
        </w:r>
      </w:ins>
      <w:ins w:id="100" w:author="Dylan Townsend" w:date="2018-06-11T21:30:00Z">
        <w:r>
          <w:t xml:space="preserve"> paragraph 6.6, </w:t>
        </w:r>
      </w:ins>
      <w:del w:id="101" w:author="Dylan Townsend" w:date="2018-06-11T21:30:00Z">
        <w:r w:rsidRPr="00426623" w:rsidDel="00887685">
          <w:delText>A</w:delText>
        </w:r>
      </w:del>
      <w:ins w:id="102" w:author="Dylan Townsend" w:date="2018-06-11T21:30:00Z">
        <w:r>
          <w:t>a</w:t>
        </w:r>
      </w:ins>
      <w:r w:rsidRPr="00426623">
        <w:t xml:space="preserve"> capacity-based credit related to transmission exit is applied to generation tariffs. </w:t>
      </w:r>
    </w:p>
    <w:p w14:paraId="5B3780E6" w14:textId="4AB8BB65" w:rsidR="00887685" w:rsidRPr="00426623" w:rsidRDefault="00887685" w:rsidP="00EF4E45">
      <w:pPr>
        <w:pStyle w:val="Heading2"/>
      </w:pPr>
      <w:bookmarkStart w:id="103" w:name="_Hlk520196262"/>
      <w:r w:rsidRPr="00426623">
        <w:t xml:space="preserve">Transmission exit credits are </w:t>
      </w:r>
      <w:ins w:id="104" w:author="Dylan Townsend" w:date="2018-06-11T21:30:00Z">
        <w:r>
          <w:t xml:space="preserve">also </w:t>
        </w:r>
      </w:ins>
      <w:r w:rsidRPr="00426623">
        <w:t xml:space="preserve">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bookmarkEnd w:id="103"/>
    <w:p w14:paraId="7B58CD45" w14:textId="77777777" w:rsidR="00887685" w:rsidRPr="00426623" w:rsidRDefault="00887685" w:rsidP="00EF4E45">
      <w:pPr>
        <w:pStyle w:val="Heading2"/>
      </w:pPr>
      <w:r w:rsidRPr="00426623">
        <w:t>The rate in p/kVA/day for each generation customer would be calculated as follows:</w:t>
      </w:r>
    </w:p>
    <w:p w14:paraId="18C7C87B" w14:textId="77777777" w:rsidR="00887685" w:rsidRPr="00426623" w:rsidRDefault="00887685" w:rsidP="00EF4E45">
      <w:pPr>
        <w:pStyle w:val="DCNormParaL3"/>
        <w:ind w:left="720"/>
        <w:jc w:val="both"/>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14:paraId="4362C643" w14:textId="77777777" w:rsidR="00887685" w:rsidRPr="00426623" w:rsidRDefault="00887685" w:rsidP="00EF4E45">
      <w:pPr>
        <w:pStyle w:val="DCNormParaL3"/>
        <w:ind w:left="720"/>
        <w:jc w:val="both"/>
      </w:pPr>
      <w:r w:rsidRPr="00426623">
        <w:t>Where:</w:t>
      </w:r>
    </w:p>
    <w:p w14:paraId="3F5CDF4B" w14:textId="77777777" w:rsidR="00887685" w:rsidRPr="00426623" w:rsidRDefault="00887685" w:rsidP="00EF4E45">
      <w:pPr>
        <w:pStyle w:val="DCNormParaL3"/>
        <w:ind w:left="720"/>
        <w:jc w:val="both"/>
      </w:pPr>
      <w:r w:rsidRPr="00426623">
        <w:t>Transmission exit charging rate in p/kW/day is calculated as described for demand tariffs.</w:t>
      </w:r>
    </w:p>
    <w:p w14:paraId="68EF09C0" w14:textId="77777777" w:rsidR="00887685" w:rsidRPr="00426623" w:rsidRDefault="00887685" w:rsidP="00EF4E45">
      <w:pPr>
        <w:pStyle w:val="DCNormParaL3"/>
        <w:ind w:left="720"/>
        <w:jc w:val="both"/>
      </w:pPr>
      <w:r w:rsidRPr="00426623">
        <w:t>Capacity eligible for credits (in kW) is the capacity that is made available by the generator under the agreement with the DNO.</w:t>
      </w:r>
    </w:p>
    <w:p w14:paraId="3555EBDC" w14:textId="77777777" w:rsidR="00887685" w:rsidRPr="00426623" w:rsidRDefault="00887685" w:rsidP="00EF4E45">
      <w:pPr>
        <w:pStyle w:val="DCNormParaL3"/>
        <w:ind w:left="720"/>
        <w:jc w:val="both"/>
      </w:pPr>
      <w:r w:rsidRPr="00426623">
        <w:t>Chargeable Export Capacity (in kVA) is the forecast average value of the maximum export capacity of the generator over the charging year, less any capacity that is exempt from use of system charges in the charging year.</w:t>
      </w:r>
    </w:p>
    <w:p w14:paraId="3C4619FC" w14:textId="77777777" w:rsidR="00887685" w:rsidRPr="00426623" w:rsidRDefault="00887685" w:rsidP="00EF4E45">
      <w:pPr>
        <w:pStyle w:val="DCNormParaL3"/>
        <w:ind w:left="720"/>
        <w:jc w:val="both"/>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14:paraId="671E58E3" w14:textId="58D0C3C5" w:rsidR="00446229" w:rsidRDefault="00887685" w:rsidP="00EF4E45">
      <w:pPr>
        <w:pStyle w:val="Heading2"/>
      </w:pPr>
      <w:r w:rsidRPr="00426623">
        <w:t>Transmission connection (exit) credits are applied to the Chargeable Export Capacity (in kVA)</w:t>
      </w:r>
    </w:p>
    <w:p w14:paraId="461C5B26"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23E5A62"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7D8FDE5"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6EEB44B"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26455465" w14:textId="526DA30E" w:rsidR="00DB19BF" w:rsidRDefault="00DB19BF" w:rsidP="00DB19BF">
      <w:pPr>
        <w:ind w:left="720"/>
      </w:pPr>
    </w:p>
    <w:p w14:paraId="531531F1" w14:textId="6F29CCEE" w:rsidR="006C3897" w:rsidRDefault="006C3897" w:rsidP="00DB19BF">
      <w:pPr>
        <w:ind w:left="720"/>
      </w:pPr>
    </w:p>
    <w:p w14:paraId="31A7B342" w14:textId="77777777" w:rsidR="006C3897" w:rsidRDefault="006C3897" w:rsidP="00DB19BF">
      <w:pPr>
        <w:ind w:left="720"/>
      </w:pPr>
    </w:p>
    <w:p w14:paraId="286FDFB5" w14:textId="5C967C50" w:rsidR="003701BD" w:rsidRPr="003701BD" w:rsidRDefault="003701BD" w:rsidP="003701BD">
      <w:pPr>
        <w:pStyle w:val="DCSubHeading1Level2"/>
        <w:rPr>
          <w:u w:val="none"/>
        </w:rPr>
      </w:pPr>
      <w:r w:rsidRPr="003701BD">
        <w:rPr>
          <w:u w:val="none"/>
        </w:rPr>
        <w:lastRenderedPageBreak/>
        <w:t>SCHEDULE 1</w:t>
      </w:r>
      <w:r>
        <w:rPr>
          <w:u w:val="none"/>
        </w:rPr>
        <w:t>8</w:t>
      </w:r>
    </w:p>
    <w:p w14:paraId="0F204D73" w14:textId="77777777" w:rsidR="00446229" w:rsidRPr="00446229" w:rsidRDefault="00446229" w:rsidP="00EF4E45">
      <w:pPr>
        <w:pStyle w:val="Heading1"/>
        <w:numPr>
          <w:ilvl w:val="0"/>
          <w:numId w:val="21"/>
        </w:numPr>
        <w:spacing w:before="0"/>
      </w:pPr>
      <w:bookmarkStart w:id="105" w:name="_Toc360027724"/>
      <w:bookmarkStart w:id="106" w:name="_Toc360028078"/>
      <w:bookmarkStart w:id="107" w:name="_Toc391559937"/>
      <w:bookmarkStart w:id="108" w:name="_Toc510303057"/>
      <w:bookmarkStart w:id="109" w:name="_Toc513018471"/>
      <w:bookmarkStart w:id="110" w:name="_Toc289363387"/>
      <w:bookmarkStart w:id="111" w:name="_Toc320876070"/>
      <w:bookmarkStart w:id="112" w:name="_Toc320876693"/>
      <w:bookmarkStart w:id="113" w:name="_Toc325449907"/>
      <w:bookmarkStart w:id="114" w:name="_Toc339284551"/>
      <w:r w:rsidRPr="00446229">
        <w:t>Application of LRIC charge 1</w:t>
      </w:r>
      <w:bookmarkEnd w:id="105"/>
      <w:bookmarkEnd w:id="106"/>
      <w:bookmarkEnd w:id="107"/>
      <w:bookmarkEnd w:id="108"/>
      <w:bookmarkEnd w:id="109"/>
      <w:r w:rsidRPr="00446229">
        <w:t xml:space="preserve"> </w:t>
      </w:r>
      <w:bookmarkEnd w:id="110"/>
      <w:bookmarkEnd w:id="111"/>
      <w:bookmarkEnd w:id="112"/>
      <w:bookmarkEnd w:id="113"/>
      <w:bookmarkEnd w:id="114"/>
    </w:p>
    <w:p w14:paraId="6547E3FB" w14:textId="6113D2AD" w:rsidR="00446229" w:rsidRPr="00061F2E" w:rsidRDefault="00446229" w:rsidP="00061F2E">
      <w:pPr>
        <w:pStyle w:val="Heading2"/>
      </w:pPr>
      <w:r w:rsidRPr="00061F2E">
        <w:t>Each tariff in the model is linked to one LRIC location or point.  Each LRIC point may have a local and remote charge 1 in £/kVA/year associated with it.</w:t>
      </w:r>
    </w:p>
    <w:p w14:paraId="1201FEA9" w14:textId="62EC214D" w:rsidR="00446229" w:rsidRDefault="00446229" w:rsidP="00061F2E">
      <w:pPr>
        <w:pStyle w:val="Heading2"/>
      </w:pPr>
      <w:r w:rsidRPr="00E803FD">
        <w:t xml:space="preserve">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w:t>
      </w:r>
      <w:proofErr w:type="gramStart"/>
      <w:r w:rsidRPr="00E803FD">
        <w:t>calculations</w:t>
      </w:r>
      <w:proofErr w:type="gramEnd"/>
      <w:r w:rsidRPr="00E803FD">
        <w:t xml:space="preserve"> then an unweighted average is used instead of the weighted average.</w:t>
      </w:r>
    </w:p>
    <w:p w14:paraId="71935123" w14:textId="77777777" w:rsidR="00446229" w:rsidRPr="00055462" w:rsidRDefault="00446229" w:rsidP="00EF4E45">
      <w:pPr>
        <w:pStyle w:val="Heading2"/>
      </w:pPr>
      <w:r w:rsidRPr="00055462">
        <w:t>The import charges for the application of charge 1, is given by the formulas:</w:t>
      </w:r>
    </w:p>
    <w:p w14:paraId="3B9CB150" w14:textId="77777777" w:rsidR="00446229" w:rsidRDefault="00446229" w:rsidP="00EF4E45">
      <w:pPr>
        <w:ind w:left="720"/>
        <w:jc w:val="both"/>
      </w:pPr>
      <w:r>
        <w:t xml:space="preserve"> [p/kWh super-red rate] = (([remote charge 1 £/kVA/year] / PF) / [number of hours in the super-red time band in a year]) * 100 </w:t>
      </w:r>
    </w:p>
    <w:p w14:paraId="054B1ECF" w14:textId="68C700E5" w:rsidR="00446229" w:rsidRDefault="00446229" w:rsidP="00EF4E45">
      <w:pPr>
        <w:ind w:left="720"/>
        <w:jc w:val="both"/>
      </w:pPr>
      <w:r>
        <w:t>[p/kVA/day capacity charge] = ([local charge 1 £/kVA/year] /</w:t>
      </w:r>
      <w:ins w:id="115" w:author="Dylan Townsend [2]" w:date="2018-07-21T10:43:00Z">
        <w:r w:rsidR="0046507B">
          <w:t xml:space="preserve"> </w:t>
        </w:r>
      </w:ins>
      <w:r>
        <w:t>[days in Charging Year])</w:t>
      </w:r>
      <w:ins w:id="116" w:author="Dylan Townsend [2]" w:date="2018-07-21T10:43:00Z">
        <w:r w:rsidR="0046507B">
          <w:t xml:space="preserve"> </w:t>
        </w:r>
      </w:ins>
      <w:r>
        <w:t>*</w:t>
      </w:r>
      <w:ins w:id="117" w:author="Dylan Townsend [2]" w:date="2018-07-21T10:43:00Z">
        <w:r w:rsidR="0046507B">
          <w:t xml:space="preserve"> </w:t>
        </w:r>
      </w:ins>
      <w:r>
        <w:t xml:space="preserve">100 </w:t>
      </w:r>
    </w:p>
    <w:p w14:paraId="2DE9AF63" w14:textId="77777777" w:rsidR="00446229" w:rsidRDefault="00446229" w:rsidP="00EF4E45">
      <w:pPr>
        <w:ind w:left="720"/>
        <w:jc w:val="both"/>
      </w:pPr>
      <w:r>
        <w:t>Where:</w:t>
      </w:r>
    </w:p>
    <w:p w14:paraId="022E1468" w14:textId="77777777" w:rsidR="00446229" w:rsidRDefault="00446229" w:rsidP="00EF4E45">
      <w:pPr>
        <w:ind w:left="720"/>
        <w:jc w:val="both"/>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 then PF is replaced with 1.</w:t>
      </w:r>
    </w:p>
    <w:p w14:paraId="2FD11953" w14:textId="15AE8278" w:rsidR="00446229" w:rsidRDefault="00446229">
      <w:pPr>
        <w:pStyle w:val="Heading2"/>
        <w:rPr>
          <w:ins w:id="118" w:author="Dylan Townsend" w:date="2018-06-11T21:45:00Z"/>
        </w:rPr>
        <w:pPrChange w:id="119" w:author="Dylan Townsend [2]" w:date="2018-07-21T08:43:00Z">
          <w:pPr>
            <w:ind w:left="720"/>
          </w:pPr>
        </w:pPrChange>
      </w:pPr>
      <w:r>
        <w:t>If the Connectee is attached to a cluster of linked locations, the sums of active power flows and reactive power flows at each location are used to calculate PF.</w:t>
      </w:r>
    </w:p>
    <w:p w14:paraId="5DBA02DF" w14:textId="77777777" w:rsidR="00446229" w:rsidRPr="00426623" w:rsidRDefault="00446229" w:rsidP="00446229">
      <w:pPr>
        <w:pStyle w:val="Heading1"/>
        <w:numPr>
          <w:ilvl w:val="0"/>
          <w:numId w:val="0"/>
        </w:numPr>
        <w:rPr>
          <w:ins w:id="120" w:author="Dylan Townsend" w:date="2018-06-11T21:45:00Z"/>
        </w:rPr>
      </w:pPr>
      <w:ins w:id="121" w:author="Dylan Townsend" w:date="2018-06-11T21:45:00Z">
        <w:r w:rsidRPr="00887685">
          <w:rPr>
            <w:u w:val="none"/>
          </w:rPr>
          <w:lastRenderedPageBreak/>
          <w:t>6B</w:t>
        </w:r>
        <w:r>
          <w:rPr>
            <w:u w:val="none"/>
          </w:rPr>
          <w:t>.</w:t>
        </w:r>
        <w:r w:rsidRPr="00887685">
          <w:rPr>
            <w:u w:val="none"/>
          </w:rPr>
          <w:tab/>
        </w:r>
        <w:r>
          <w:t>Generation credits</w:t>
        </w:r>
      </w:ins>
    </w:p>
    <w:p w14:paraId="440D1AA6" w14:textId="215D7528" w:rsidR="00446229" w:rsidRDefault="00446229" w:rsidP="00EF4E45">
      <w:pPr>
        <w:pStyle w:val="Heading2"/>
        <w:rPr>
          <w:ins w:id="122" w:author="Dylan Townsend" w:date="2018-06-11T21:45:00Z"/>
        </w:rPr>
      </w:pPr>
      <w:ins w:id="123" w:author="Dylan Townsend" w:date="2018-06-11T21:45:00Z">
        <w:r>
          <w:t>Generation credits are determined as the sum of the individual credits calculated in paragraphs 6.</w:t>
        </w:r>
      </w:ins>
      <w:ins w:id="124" w:author="Dylan Townsend" w:date="2018-06-15T12:10:00Z">
        <w:r w:rsidR="00626B68">
          <w:t>6</w:t>
        </w:r>
      </w:ins>
      <w:ins w:id="125" w:author="Dylan Townsend" w:date="2018-06-11T21:45:00Z">
        <w:r>
          <w:t>, 6.</w:t>
        </w:r>
      </w:ins>
      <w:ins w:id="126" w:author="Dylan Townsend" w:date="2018-06-15T12:10:00Z">
        <w:r w:rsidR="00626B68">
          <w:t>7</w:t>
        </w:r>
      </w:ins>
      <w:ins w:id="127" w:author="Dylan Townsend" w:date="2018-06-11T21:45:00Z">
        <w:r>
          <w:t xml:space="preserve"> and 6.</w:t>
        </w:r>
      </w:ins>
      <w:ins w:id="128" w:author="Dylan Townsend" w:date="2018-06-15T12:10:00Z">
        <w:r w:rsidR="00626B68">
          <w:t>8</w:t>
        </w:r>
      </w:ins>
      <w:ins w:id="129" w:author="Dylan Townsend" w:date="2018-06-11T21:45:00Z">
        <w:r>
          <w:t xml:space="preserve"> as follows:</w:t>
        </w:r>
      </w:ins>
    </w:p>
    <w:p w14:paraId="45C432E3" w14:textId="77777777" w:rsidR="00446229" w:rsidRDefault="00446229" w:rsidP="00A103E7">
      <w:pPr>
        <w:ind w:left="720"/>
        <w:jc w:val="both"/>
        <w:rPr>
          <w:ins w:id="130" w:author="Dylan Townsend" w:date="2018-06-11T21:45:00Z"/>
        </w:rPr>
      </w:pPr>
      <w:ins w:id="131" w:author="Dylan Townsend" w:date="2018-06-11T21:45:00Z">
        <w:r>
          <w:t>[p/kWh super-red export rate] = ARCC + OEACC + ATECC</w:t>
        </w:r>
      </w:ins>
    </w:p>
    <w:p w14:paraId="12E10D7A" w14:textId="77777777" w:rsidR="00446229" w:rsidRDefault="00446229" w:rsidP="00A103E7">
      <w:pPr>
        <w:ind w:left="720"/>
        <w:jc w:val="both"/>
        <w:rPr>
          <w:ins w:id="132" w:author="Dylan Townsend" w:date="2018-06-11T21:45:00Z"/>
        </w:rPr>
      </w:pPr>
      <w:ins w:id="133" w:author="Dylan Townsend" w:date="2018-06-11T21:45:00Z">
        <w:r>
          <w:t>Where:</w:t>
        </w:r>
      </w:ins>
    </w:p>
    <w:p w14:paraId="5ECEC115" w14:textId="77777777" w:rsidR="00446229" w:rsidRDefault="00446229" w:rsidP="00D6688E">
      <w:pPr>
        <w:ind w:left="720"/>
        <w:jc w:val="both"/>
        <w:rPr>
          <w:ins w:id="134" w:author="Dylan Townsend" w:date="2018-06-11T21:45:00Z"/>
        </w:rPr>
      </w:pPr>
      <w:ins w:id="135" w:author="Dylan Townsend" w:date="2018-06-11T21:45:00Z">
        <w:r>
          <w:t>ARCC = Avoided Reinforcement Cost Credit as determined in 6.6</w:t>
        </w:r>
      </w:ins>
    </w:p>
    <w:p w14:paraId="3CD23293" w14:textId="77777777" w:rsidR="00446229" w:rsidRDefault="00446229" w:rsidP="00D6688E">
      <w:pPr>
        <w:ind w:left="720"/>
        <w:jc w:val="both"/>
        <w:rPr>
          <w:ins w:id="136" w:author="Dylan Townsend" w:date="2018-06-11T21:45:00Z"/>
        </w:rPr>
      </w:pPr>
      <w:ins w:id="137" w:author="Dylan Townsend" w:date="2018-06-11T21:45:00Z">
        <w:r>
          <w:t>OEACC = Other Expenditure Avoided Cost Credit as determined in 6.7</w:t>
        </w:r>
      </w:ins>
    </w:p>
    <w:p w14:paraId="66EAF31D" w14:textId="77777777" w:rsidR="00446229" w:rsidRDefault="00446229" w:rsidP="00D6688E">
      <w:pPr>
        <w:ind w:left="720"/>
        <w:jc w:val="both"/>
        <w:rPr>
          <w:ins w:id="138" w:author="Dylan Townsend" w:date="2018-06-11T21:45:00Z"/>
        </w:rPr>
      </w:pPr>
      <w:ins w:id="139" w:author="Dylan Townsend" w:date="2018-06-11T21:45:00Z">
        <w:r>
          <w:t>ATECC = Avoided Transmission Exit Charge Credit as determined in 6.8</w:t>
        </w:r>
      </w:ins>
    </w:p>
    <w:p w14:paraId="03C55A33" w14:textId="77777777" w:rsidR="00446229" w:rsidRPr="005469F9" w:rsidRDefault="00446229" w:rsidP="00A1005B">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45221039" w14:textId="28F757F5" w:rsidR="00446229" w:rsidRDefault="00446229" w:rsidP="00EF4E45">
      <w:pPr>
        <w:ind w:left="720"/>
        <w:jc w:val="both"/>
      </w:pPr>
      <w:del w:id="140" w:author="Dylan Townsend" w:date="2018-06-11T21:45:00Z">
        <w:r w:rsidDel="00446229">
          <w:delText>[p/kWh super-red export rate]</w:delText>
        </w:r>
      </w:del>
      <w:ins w:id="141" w:author="Dylan Townsend" w:date="2018-06-11T21:45:00Z">
        <w:r>
          <w:t>ARCC</w:t>
        </w:r>
      </w:ins>
      <w:r>
        <w:t xml:space="preserve"> = -100*[Proportion eligible for charge 1 credits]</w:t>
      </w:r>
      <w:ins w:id="142" w:author="Dylan Townsend [2]" w:date="2018-07-21T10:43:00Z">
        <w:r w:rsidR="0046507B">
          <w:t xml:space="preserve"> </w:t>
        </w:r>
      </w:ins>
      <w:r>
        <w:t>*</w:t>
      </w:r>
      <w:ins w:id="143" w:author="Dylan Townsend [2]" w:date="2018-07-21T10:43:00Z">
        <w:r w:rsidR="0046507B">
          <w:t xml:space="preserve"> </w:t>
        </w:r>
      </w:ins>
      <w:r>
        <w:t>([local charge 1 £/kVA/year] + [remote charge 1 £/kVA/year]) * ([Chargeable export capacity]</w:t>
      </w:r>
      <w:ins w:id="144" w:author="Dylan Townsend [2]" w:date="2018-07-21T10:43:00Z">
        <w:r w:rsidR="0046507B">
          <w:t xml:space="preserve"> </w:t>
        </w:r>
      </w:ins>
      <w:r>
        <w:t>/</w:t>
      </w:r>
      <w:ins w:id="145" w:author="Dylan Townsend [2]" w:date="2018-07-21T10:43:00Z">
        <w:r w:rsidR="0046507B">
          <w:t xml:space="preserve"> </w:t>
        </w:r>
      </w:ins>
      <w:r>
        <w:t>[Maximum export capacity]) /</w:t>
      </w:r>
      <w:ins w:id="146" w:author="Dylan Townsend [2]" w:date="2018-07-21T10:43:00Z">
        <w:r w:rsidR="0046507B">
          <w:t xml:space="preserve"> </w:t>
        </w:r>
      </w:ins>
      <w:r>
        <w:t>[number of hours in the super-red time band]</w:t>
      </w:r>
    </w:p>
    <w:p w14:paraId="46D52F4D" w14:textId="77777777" w:rsidR="00446229" w:rsidRDefault="00446229" w:rsidP="00EF4E45">
      <w:pPr>
        <w:ind w:left="720"/>
        <w:jc w:val="both"/>
      </w:pPr>
      <w:r>
        <w:t>Where:</w:t>
      </w:r>
    </w:p>
    <w:p w14:paraId="7B847995" w14:textId="77777777" w:rsidR="00446229" w:rsidRDefault="00446229" w:rsidP="00EF4E45">
      <w:pPr>
        <w:ind w:left="720"/>
        <w:jc w:val="both"/>
      </w:pPr>
      <w:r>
        <w:t>The proportion eligible for charge 1 credits is zero if the F factor that is assigned to the Connectee as described in the LRIC methodology is equal to zero, and 1 otherwise.</w:t>
      </w:r>
    </w:p>
    <w:p w14:paraId="24393674" w14:textId="006DF999" w:rsidR="00446229" w:rsidRDefault="00446229" w:rsidP="00EF4E45">
      <w:pPr>
        <w:ind w:left="720"/>
        <w:jc w:val="both"/>
        <w:rPr>
          <w:ins w:id="147" w:author="Dylan Townsend" w:date="2018-06-11T21:40:00Z"/>
        </w:rPr>
      </w:pPr>
      <w:r>
        <w:t>The super-red export rate is not applied to Connectees with zero Chargeable Export Capacity.</w:t>
      </w:r>
    </w:p>
    <w:p w14:paraId="2E17AF87" w14:textId="77777777" w:rsidR="00A65234" w:rsidRPr="0047727D" w:rsidRDefault="00A65234" w:rsidP="00EF4E45">
      <w:pPr>
        <w:pStyle w:val="Heading2"/>
        <w:rPr>
          <w:ins w:id="148" w:author="Dylan Townsend" w:date="2018-06-11T21:46:00Z"/>
        </w:rPr>
      </w:pPr>
      <w:ins w:id="149" w:author="Dylan Townsend" w:date="2018-06-11T21:46:00Z">
        <w:r w:rsidRPr="00A65234">
          <w:t>An additional credit is applied to embedded generation reflecting Avoided Other Expenditure for the DNO, which is calculated as follows:</w:t>
        </w:r>
      </w:ins>
    </w:p>
    <w:p w14:paraId="1A84A6E0" w14:textId="7F4F3DA7" w:rsidR="00917BE6" w:rsidRDefault="00917BE6" w:rsidP="00EF4E45">
      <w:pPr>
        <w:ind w:left="720"/>
        <w:jc w:val="both"/>
        <w:rPr>
          <w:ins w:id="150" w:author="Dylan Townsend [2]" w:date="2018-07-21T08:01:00Z"/>
        </w:rPr>
      </w:pPr>
      <w:ins w:id="151" w:author="Dylan Townsend [2]" w:date="2018-07-21T08:01:00Z">
        <w:r>
          <w:t xml:space="preserve">Calculating the lifetime net present value of charge 1, i.e. convert £/kVA/year to £/kVA using the DNOs cost of capital and the asset life.  Apply contribution rates as for demand in respect of direct costs, indirect costs and network rates and then convert to p/kwh. </w:t>
        </w:r>
      </w:ins>
    </w:p>
    <w:p w14:paraId="6E029446" w14:textId="2A3B39B3" w:rsidR="00917BE6" w:rsidRDefault="00917BE6" w:rsidP="00EF4E45">
      <w:pPr>
        <w:ind w:left="720"/>
        <w:jc w:val="both"/>
        <w:rPr>
          <w:ins w:id="152" w:author="Dylan Townsend [2]" w:date="2018-07-21T08:01:00Z"/>
        </w:rPr>
      </w:pPr>
      <w:ins w:id="153" w:author="Dylan Townsend [2]" w:date="2018-07-21T08:01:00Z">
        <w:r>
          <w:lastRenderedPageBreak/>
          <w:t>OEACC = - 100*[Proportion eligible for charge 1 credits] *</w:t>
        </w:r>
      </w:ins>
      <w:ins w:id="154" w:author="Dylan Townsend [2]" w:date="2018-07-21T10:44:00Z">
        <w:r w:rsidR="0046507B">
          <w:t xml:space="preserve"> </w:t>
        </w:r>
      </w:ins>
      <w:ins w:id="155" w:author="Dylan Townsend [2]" w:date="2018-07-21T08:01:00Z">
        <w:r>
          <w:t>([network charge 1 £/kVA/year] + [parent charge 1 £/kVA/year] + [grandparent charge 1 £/kVA/year]) * ([Chargeable export capacity]</w:t>
        </w:r>
      </w:ins>
      <w:ins w:id="156" w:author="Dylan Townsend [2]" w:date="2018-07-21T10:44:00Z">
        <w:r w:rsidR="0046507B">
          <w:t xml:space="preserve"> </w:t>
        </w:r>
      </w:ins>
      <w:ins w:id="157" w:author="Dylan Townsend [2]" w:date="2018-07-21T08:01:00Z">
        <w:r>
          <w:t>/</w:t>
        </w:r>
      </w:ins>
      <w:ins w:id="158" w:author="Dylan Townsend [2]" w:date="2018-07-21T10:44:00Z">
        <w:r w:rsidR="0046507B">
          <w:t xml:space="preserve"> </w:t>
        </w:r>
      </w:ins>
      <w:ins w:id="159" w:author="Dylan Townsend [2]" w:date="2018-07-21T08:01:00Z">
        <w:r>
          <w:t>[Maximum export capacity]) * (DOCR + 0.6 * INCR + NRCR) /</w:t>
        </w:r>
      </w:ins>
      <w:ins w:id="160" w:author="Dylan Townsend [2]" w:date="2018-07-21T10:44:00Z">
        <w:r w:rsidR="0046507B">
          <w:t xml:space="preserve"> </w:t>
        </w:r>
      </w:ins>
      <w:ins w:id="161" w:author="Dylan Townsend [2]" w:date="2018-07-21T08:01:00Z">
        <w:r>
          <w:t>[Annuity Rate]</w:t>
        </w:r>
      </w:ins>
      <w:ins w:id="162" w:author="Dylan Townsend [2]" w:date="2018-07-21T10:48:00Z">
        <w:r w:rsidR="0046507B">
          <w:t xml:space="preserve"> </w:t>
        </w:r>
      </w:ins>
      <w:ins w:id="163" w:author="Dylan Townsend [2]" w:date="2018-07-21T08:01:00Z">
        <w:r>
          <w:t>/</w:t>
        </w:r>
      </w:ins>
      <w:ins w:id="164" w:author="Dylan Townsend [2]" w:date="2018-07-21T10:48:00Z">
        <w:r w:rsidR="0046507B">
          <w:t xml:space="preserve"> </w:t>
        </w:r>
      </w:ins>
      <w:ins w:id="165" w:author="Dylan Townsend [2]" w:date="2018-07-21T08:01:00Z">
        <w:r>
          <w:t>[number of hours in the super-red time band]</w:t>
        </w:r>
      </w:ins>
    </w:p>
    <w:p w14:paraId="73FF2468" w14:textId="77777777" w:rsidR="00917BE6" w:rsidRDefault="00917BE6" w:rsidP="00EF4E45">
      <w:pPr>
        <w:ind w:left="720"/>
        <w:jc w:val="both"/>
        <w:rPr>
          <w:ins w:id="166" w:author="Dylan Townsend [2]" w:date="2018-07-21T08:01:00Z"/>
        </w:rPr>
      </w:pPr>
      <w:ins w:id="167" w:author="Dylan Townsend [2]" w:date="2018-07-21T08:01:00Z">
        <w:r>
          <w:t>Where:</w:t>
        </w:r>
      </w:ins>
    </w:p>
    <w:p w14:paraId="40D80D73" w14:textId="269A67BF" w:rsidR="00917BE6" w:rsidRDefault="00917BE6" w:rsidP="00EF4E45">
      <w:pPr>
        <w:ind w:left="720"/>
        <w:jc w:val="both"/>
        <w:rPr>
          <w:ins w:id="168" w:author="Dylan Townsend [2]" w:date="2018-07-21T08:01:00Z"/>
        </w:rPr>
      </w:pPr>
      <w:commentRangeStart w:id="169"/>
      <w:ins w:id="170" w:author="Dylan Townsend [2]" w:date="2018-07-21T08:01:00Z">
        <w:r>
          <w:t>Annuity Rate</w:t>
        </w:r>
      </w:ins>
      <w:ins w:id="171" w:author="Dylan Townsend [2]" w:date="2018-07-21T10:46:00Z">
        <w:r w:rsidR="0046507B">
          <w:t xml:space="preserve"> is the</w:t>
        </w:r>
      </w:ins>
      <w:ins w:id="172" w:author="Dylan Townsend [2]" w:date="2018-07-21T08:01:00Z">
        <w:r>
          <w:t xml:space="preserve"> </w:t>
        </w:r>
      </w:ins>
      <w:ins w:id="173" w:author="Dylan Townsend [2]" w:date="2018-07-21T10:52:00Z">
        <w:r w:rsidR="003D3577">
          <w:t>c</w:t>
        </w:r>
      </w:ins>
      <w:ins w:id="174" w:author="Dylan Townsend [2]" w:date="2018-07-21T08:01:00Z">
        <w:r>
          <w:t>apital costs that are not covered by customer contributions</w:t>
        </w:r>
      </w:ins>
      <w:ins w:id="175" w:author="Dylan Townsend [2]" w:date="2018-07-21T11:27:00Z">
        <w:r w:rsidR="00F47B13">
          <w:t xml:space="preserve"> which</w:t>
        </w:r>
      </w:ins>
      <w:ins w:id="176" w:author="Dylan Townsend [2]" w:date="2018-07-21T08:01:00Z">
        <w:r>
          <w:t xml:space="preserve"> are converted to annual costs using a level annuity with the annuity period and rate of return set out in table 3 of Schedule 16.</w:t>
        </w:r>
      </w:ins>
      <w:commentRangeEnd w:id="169"/>
      <w:ins w:id="177" w:author="Dylan Townsend [2]" w:date="2018-07-21T11:36:00Z">
        <w:r w:rsidR="00F47B13">
          <w:rPr>
            <w:rStyle w:val="CommentReference"/>
          </w:rPr>
          <w:commentReference w:id="169"/>
        </w:r>
      </w:ins>
    </w:p>
    <w:p w14:paraId="49D0D0F1" w14:textId="77777777" w:rsidR="00A65234" w:rsidRDefault="00A65234" w:rsidP="00EF4E45">
      <w:pPr>
        <w:ind w:left="720"/>
        <w:jc w:val="both"/>
        <w:rPr>
          <w:ins w:id="178" w:author="Dylan Townsend" w:date="2018-06-11T21:46:00Z"/>
        </w:rPr>
      </w:pPr>
      <w:ins w:id="179" w:author="Dylan Townsend" w:date="2018-06-11T21:46:00Z">
        <w:r>
          <w:t xml:space="preserve">DOCR = </w:t>
        </w:r>
        <w:r w:rsidRPr="00590E01">
          <w:t>Direct operating costs contribution rate (per cent)</w:t>
        </w:r>
        <w:r>
          <w:t xml:space="preserve"> as calculated in 16.4</w:t>
        </w:r>
      </w:ins>
    </w:p>
    <w:p w14:paraId="6AEC812B" w14:textId="77777777" w:rsidR="00A65234" w:rsidRDefault="00A65234" w:rsidP="00EF4E45">
      <w:pPr>
        <w:ind w:left="720"/>
        <w:jc w:val="both"/>
        <w:rPr>
          <w:ins w:id="180" w:author="Dylan Townsend" w:date="2018-06-11T21:46:00Z"/>
        </w:rPr>
      </w:pPr>
      <w:ins w:id="181" w:author="Dylan Townsend" w:date="2018-06-11T21:46:00Z">
        <w:r>
          <w:t xml:space="preserve">INCR = </w:t>
        </w:r>
        <w:r w:rsidRPr="00590E01">
          <w:t>Indirect costs contribution rate (per cent)</w:t>
        </w:r>
        <w:r>
          <w:t xml:space="preserve"> as calculated in 16.5</w:t>
        </w:r>
      </w:ins>
    </w:p>
    <w:p w14:paraId="0E2443BD" w14:textId="38E6C856" w:rsidR="00A65234" w:rsidRDefault="00A65234" w:rsidP="00EF4E45">
      <w:pPr>
        <w:ind w:left="720"/>
        <w:jc w:val="both"/>
        <w:rPr>
          <w:ins w:id="182" w:author="Dylan Townsend" w:date="2018-06-11T21:47:00Z"/>
        </w:rPr>
      </w:pPr>
      <w:ins w:id="183" w:author="Dylan Townsend" w:date="2018-06-11T21:46:00Z">
        <w:r>
          <w:t xml:space="preserve">NRCR = </w:t>
        </w:r>
        <w:r w:rsidRPr="006F7572">
          <w:t xml:space="preserve">Network rates contribution rate (per cent) </w:t>
        </w:r>
        <w:r>
          <w:t>as calculated in 16.3</w:t>
        </w:r>
      </w:ins>
    </w:p>
    <w:p w14:paraId="0E04B4C7" w14:textId="77C415C6" w:rsidR="00A65234" w:rsidRPr="00A65234" w:rsidRDefault="00A65234" w:rsidP="00EF4E45">
      <w:pPr>
        <w:pStyle w:val="Heading2"/>
        <w:rPr>
          <w:ins w:id="184" w:author="Dylan Townsend" w:date="2018-06-11T21:48:00Z"/>
          <w:rFonts w:eastAsiaTheme="majorEastAsia" w:cstheme="majorBidi"/>
        </w:rPr>
      </w:pPr>
      <w:ins w:id="185" w:author="Dylan Townsend" w:date="2018-06-11T21:48:00Z">
        <w:r w:rsidRPr="00493730">
          <w:t>Transmission exit charges are applied to export as a credit. The credit is expressed as    a negative charge rate in p/kWh and is calculated as follows:</w:t>
        </w:r>
      </w:ins>
    </w:p>
    <w:p w14:paraId="4772F8F5" w14:textId="02DC9972" w:rsidR="00A65234" w:rsidRDefault="00A65234" w:rsidP="00EF4E45">
      <w:pPr>
        <w:ind w:left="720"/>
        <w:jc w:val="both"/>
        <w:rPr>
          <w:ins w:id="186" w:author="Dylan Townsend [2]" w:date="2018-07-21T08:02:00Z"/>
          <w:rFonts w:eastAsiaTheme="majorEastAsia" w:cstheme="majorBidi"/>
          <w:szCs w:val="26"/>
        </w:rPr>
      </w:pPr>
      <w:ins w:id="187" w:author="Dylan Townsend" w:date="2018-06-11T21:48:00Z">
        <w:r w:rsidRPr="0047727D">
          <w:rPr>
            <w:rFonts w:eastAsiaTheme="majorEastAsia" w:cstheme="majorBidi"/>
            <w:szCs w:val="26"/>
          </w:rPr>
          <w:t>ATEC</w:t>
        </w:r>
        <w:r>
          <w:rPr>
            <w:rFonts w:eastAsiaTheme="majorEastAsia" w:cstheme="majorBidi"/>
            <w:szCs w:val="26"/>
          </w:rPr>
          <w:t>C</w:t>
        </w:r>
        <w:r w:rsidRPr="0047727D">
          <w:rPr>
            <w:rFonts w:eastAsiaTheme="majorEastAsia" w:cstheme="majorBidi"/>
            <w:szCs w:val="26"/>
          </w:rPr>
          <w:t xml:space="preserve"> = -100 </w:t>
        </w:r>
      </w:ins>
      <w:ins w:id="188" w:author="Dylan Townsend [2]" w:date="2018-07-21T08:02:00Z">
        <w:r w:rsidR="00917BE6" w:rsidRPr="00917BE6">
          <w:rPr>
            <w:rFonts w:eastAsiaTheme="majorEastAsia" w:cstheme="majorBidi"/>
            <w:szCs w:val="26"/>
          </w:rPr>
          <w:t xml:space="preserve">* [Generation Losses Factor] </w:t>
        </w:r>
      </w:ins>
      <w:ins w:id="189" w:author="Dylan Townsend" w:date="2018-06-11T21:48:00Z">
        <w:r w:rsidRPr="0047727D">
          <w:rPr>
            <w:rFonts w:eastAsiaTheme="majorEastAsia" w:cstheme="majorBidi"/>
            <w:szCs w:val="26"/>
          </w:rPr>
          <w:t>*</w:t>
        </w:r>
        <w:r>
          <w:rPr>
            <w:rFonts w:eastAsiaTheme="majorEastAsia" w:cstheme="majorBidi"/>
            <w:szCs w:val="26"/>
          </w:rPr>
          <w:t xml:space="preserve"> </w:t>
        </w:r>
        <w:r w:rsidRPr="0047727D">
          <w:rPr>
            <w:rFonts w:eastAsiaTheme="majorEastAsia" w:cstheme="majorBidi"/>
            <w:szCs w:val="26"/>
          </w:rPr>
          <w:t>[Proportion eligible for charge 1 credits]</w:t>
        </w:r>
        <w:r>
          <w:rPr>
            <w:rFonts w:eastAsiaTheme="majorEastAsia" w:cstheme="majorBidi"/>
            <w:szCs w:val="26"/>
          </w:rPr>
          <w:t xml:space="preserve"> </w:t>
        </w:r>
        <w:r w:rsidRPr="0047727D">
          <w:rPr>
            <w:rFonts w:eastAsiaTheme="majorEastAsia" w:cstheme="majorBidi"/>
            <w:szCs w:val="26"/>
          </w:rPr>
          <w:t>* NGET charge / (CDCM system maximum load + total EDCM peak time consumption) * ([Chargeable export capacity] / [Maximum export capacity]) / [number of hours in the super-red time band]</w:t>
        </w:r>
      </w:ins>
    </w:p>
    <w:p w14:paraId="63F754BF" w14:textId="02590067" w:rsidR="00917BE6" w:rsidRPr="0047727D" w:rsidRDefault="00917BE6" w:rsidP="00EF4E45">
      <w:pPr>
        <w:ind w:left="720"/>
        <w:jc w:val="both"/>
        <w:rPr>
          <w:ins w:id="190" w:author="Dylan Townsend" w:date="2018-06-11T21:48:00Z"/>
          <w:rFonts w:eastAsiaTheme="majorEastAsia" w:cstheme="majorBidi"/>
          <w:szCs w:val="26"/>
        </w:rPr>
      </w:pPr>
      <w:ins w:id="191" w:author="Dylan Townsend [2]" w:date="2018-07-21T08:02:00Z">
        <w:r w:rsidRPr="00917BE6">
          <w:rPr>
            <w:rFonts w:eastAsiaTheme="majorEastAsia" w:cstheme="majorBidi"/>
            <w:szCs w:val="26"/>
          </w:rPr>
          <w:t>Generation Losses Factor is an uplift factor to reflect avoided losses between the GSP and the Connectee.</w:t>
        </w:r>
      </w:ins>
    </w:p>
    <w:p w14:paraId="20C5A3AD" w14:textId="12989624" w:rsidR="00A65234" w:rsidRPr="0047727D" w:rsidRDefault="00A65234" w:rsidP="00EF4E45">
      <w:pPr>
        <w:ind w:left="720"/>
        <w:jc w:val="both"/>
        <w:rPr>
          <w:ins w:id="192" w:author="Dylan Townsend" w:date="2018-06-11T21:48:00Z"/>
          <w:rFonts w:eastAsiaTheme="majorEastAsia" w:cstheme="majorBidi"/>
          <w:szCs w:val="26"/>
        </w:rPr>
      </w:pPr>
      <w:ins w:id="193" w:author="Dylan Townsend" w:date="2018-06-11T21:48:00Z">
        <w:r w:rsidRPr="0047727D">
          <w:rPr>
            <w:rFonts w:eastAsiaTheme="majorEastAsia" w:cstheme="majorBidi"/>
            <w:szCs w:val="26"/>
          </w:rPr>
          <w:t>NGET charge is the DNO Party’s forecast annual expenditure on transmission connection point charges in £.</w:t>
        </w:r>
      </w:ins>
    </w:p>
    <w:p w14:paraId="5924E110" w14:textId="02C4A65E" w:rsidR="00A65234" w:rsidRPr="0047727D" w:rsidRDefault="00A65234" w:rsidP="00EF4E45">
      <w:pPr>
        <w:ind w:left="720"/>
        <w:jc w:val="both"/>
        <w:rPr>
          <w:ins w:id="194" w:author="Dylan Townsend" w:date="2018-06-11T21:48:00Z"/>
          <w:rFonts w:eastAsiaTheme="majorEastAsia" w:cstheme="majorBidi"/>
          <w:szCs w:val="26"/>
        </w:rPr>
      </w:pPr>
      <w:ins w:id="195" w:author="Dylan Townsend" w:date="2018-06-11T21:48:00Z">
        <w:r w:rsidRPr="0047727D">
          <w:rPr>
            <w:rFonts w:eastAsiaTheme="majorEastAsia" w:cstheme="majorBidi"/>
            <w:szCs w:val="26"/>
          </w:rPr>
          <w:t xml:space="preserve">CDCM system maximum load is the forecast system simultaneous maximum load from CDCM Connectees (in kW) from </w:t>
        </w:r>
        <w:commentRangeStart w:id="196"/>
        <w:r w:rsidRPr="0047727D">
          <w:rPr>
            <w:rFonts w:eastAsiaTheme="majorEastAsia" w:cstheme="majorBidi"/>
            <w:szCs w:val="26"/>
          </w:rPr>
          <w:t>CDCM table 2506.</w:t>
        </w:r>
      </w:ins>
      <w:commentRangeEnd w:id="196"/>
      <w:r w:rsidR="00BC3813">
        <w:rPr>
          <w:rStyle w:val="CommentReference"/>
        </w:rPr>
        <w:commentReference w:id="196"/>
      </w:r>
    </w:p>
    <w:p w14:paraId="76DB0C02" w14:textId="4D2F1BF8" w:rsidR="00A65234" w:rsidRPr="0047727D" w:rsidRDefault="00A65234" w:rsidP="00EF4E45">
      <w:pPr>
        <w:ind w:left="720"/>
        <w:jc w:val="both"/>
        <w:rPr>
          <w:ins w:id="197" w:author="Dylan Townsend" w:date="2018-06-11T21:48:00Z"/>
          <w:rFonts w:eastAsiaTheme="majorEastAsia" w:cstheme="majorBidi"/>
          <w:szCs w:val="26"/>
        </w:rPr>
      </w:pPr>
      <w:ins w:id="198" w:author="Dylan Townsend" w:date="2018-06-11T21:48:00Z">
        <w:r w:rsidRPr="0047727D">
          <w:rPr>
            <w:rFonts w:eastAsiaTheme="majorEastAsia" w:cstheme="majorBidi"/>
            <w:szCs w:val="26"/>
          </w:rPr>
          <w:t xml:space="preserve">Total EDCM peak time consumption (in kW) calculated by multiplying the Maximum Import Capacity of each Connectee by the forecast peak-time kW divided by forecast maximum kVA of that Connectee (adjusted for losses to transmission and, if necessary, </w:t>
        </w:r>
        <w:r w:rsidRPr="0047727D">
          <w:rPr>
            <w:rFonts w:eastAsiaTheme="majorEastAsia" w:cstheme="majorBidi"/>
            <w:szCs w:val="26"/>
          </w:rPr>
          <w:lastRenderedPageBreak/>
          <w:t>for Connectees connected for part of the Charging Year) and aggregating across all EDCM Customer demand.</w:t>
        </w:r>
      </w:ins>
    </w:p>
    <w:p w14:paraId="4C68A9D4" w14:textId="77777777" w:rsidR="00A65234" w:rsidRDefault="00A65234" w:rsidP="00EF4E45">
      <w:pPr>
        <w:ind w:left="720"/>
        <w:jc w:val="both"/>
        <w:rPr>
          <w:ins w:id="199" w:author="Dylan Townsend" w:date="2018-06-11T21:48:00Z"/>
        </w:rPr>
      </w:pPr>
      <w:ins w:id="200" w:author="Dylan Townsend" w:date="2018-06-11T21:48:00Z">
        <w:r>
          <w:t xml:space="preserve">The proportion eligible for charge 1 credits is zero if the F factor that is assigned to the Connectee as described in the FCP methodology is equal to zero, and 1 otherwise. </w:t>
        </w:r>
      </w:ins>
    </w:p>
    <w:p w14:paraId="251C12C1" w14:textId="77777777" w:rsidR="00446229" w:rsidRPr="005469F9" w:rsidRDefault="00446229" w:rsidP="00FB218B">
      <w:pPr>
        <w:pStyle w:val="Heading1"/>
        <w:numPr>
          <w:ilvl w:val="0"/>
          <w:numId w:val="37"/>
        </w:numPr>
      </w:pPr>
      <w:bookmarkStart w:id="201" w:name="_Toc360027727"/>
      <w:bookmarkStart w:id="202" w:name="_Toc360028081"/>
      <w:bookmarkStart w:id="203" w:name="_Toc391559940"/>
      <w:bookmarkStart w:id="204" w:name="_Toc510303060"/>
      <w:bookmarkStart w:id="205" w:name="_Toc513018474"/>
      <w:bookmarkStart w:id="206" w:name="_Toc289363393"/>
      <w:bookmarkStart w:id="207" w:name="_Toc320876074"/>
      <w:bookmarkStart w:id="208" w:name="_Toc320876697"/>
      <w:bookmarkStart w:id="209" w:name="_Toc325449911"/>
      <w:bookmarkStart w:id="210" w:name="_Toc339284555"/>
      <w:r w:rsidRPr="005469F9">
        <w:t>Transmission connection (exit) charges for demand</w:t>
      </w:r>
      <w:bookmarkEnd w:id="201"/>
      <w:bookmarkEnd w:id="202"/>
      <w:bookmarkEnd w:id="203"/>
      <w:bookmarkEnd w:id="204"/>
      <w:bookmarkEnd w:id="205"/>
      <w:r w:rsidRPr="005469F9">
        <w:t xml:space="preserve"> </w:t>
      </w:r>
      <w:bookmarkEnd w:id="206"/>
      <w:bookmarkEnd w:id="207"/>
      <w:bookmarkEnd w:id="208"/>
      <w:bookmarkEnd w:id="209"/>
      <w:bookmarkEnd w:id="210"/>
    </w:p>
    <w:p w14:paraId="4108392D" w14:textId="77777777" w:rsidR="00446229" w:rsidRPr="00EF4E45" w:rsidRDefault="00446229" w:rsidP="00EF4E45">
      <w:pPr>
        <w:pStyle w:val="Heading2"/>
        <w:rPr>
          <w:szCs w:val="24"/>
        </w:rPr>
      </w:pPr>
      <w:r w:rsidRPr="00EF4E45">
        <w:rPr>
          <w:szCs w:val="24"/>
        </w:rPr>
        <w:t xml:space="preserve">A separate transmission exit charge is applied to demand tariffs.  </w:t>
      </w:r>
    </w:p>
    <w:p w14:paraId="73863CA0" w14:textId="77777777" w:rsidR="00446229" w:rsidRPr="00EF4E45" w:rsidRDefault="00446229" w:rsidP="00EF4E45">
      <w:pPr>
        <w:pStyle w:val="Heading2"/>
        <w:rPr>
          <w:szCs w:val="24"/>
        </w:rPr>
      </w:pPr>
      <w:r w:rsidRPr="00EF4E45">
        <w:rPr>
          <w:szCs w:val="24"/>
        </w:rPr>
        <w:t>A single charging rate, in p/kW/day is calculated as follows:</w:t>
      </w:r>
    </w:p>
    <w:p w14:paraId="7FD0B8B0" w14:textId="77777777" w:rsidR="00446229" w:rsidRPr="00EF4E45" w:rsidRDefault="00446229" w:rsidP="00EF4E45">
      <w:pPr>
        <w:ind w:left="720"/>
        <w:jc w:val="both"/>
        <w:rPr>
          <w:szCs w:val="24"/>
        </w:rPr>
      </w:pPr>
      <w:r w:rsidRPr="00EF4E45">
        <w:rPr>
          <w:szCs w:val="24"/>
        </w:rPr>
        <w:t xml:space="preserve">Transmission exit charging rate p/kW/day = 100 / DC * NGET charge / (CDCM system maximum load + total EDCM peak time consumption)  </w:t>
      </w:r>
    </w:p>
    <w:p w14:paraId="054A2DCE" w14:textId="77777777" w:rsidR="00446229" w:rsidRPr="00EF4E45" w:rsidRDefault="00446229" w:rsidP="00EF4E45">
      <w:pPr>
        <w:ind w:left="720"/>
        <w:jc w:val="both"/>
        <w:rPr>
          <w:szCs w:val="24"/>
        </w:rPr>
      </w:pPr>
      <w:r w:rsidRPr="00EF4E45">
        <w:rPr>
          <w:szCs w:val="24"/>
        </w:rPr>
        <w:t>Where:</w:t>
      </w:r>
    </w:p>
    <w:p w14:paraId="09CBE0AD" w14:textId="77777777" w:rsidR="00446229" w:rsidRPr="00EF4E45" w:rsidRDefault="00446229" w:rsidP="00EF4E45">
      <w:pPr>
        <w:ind w:left="720"/>
        <w:jc w:val="both"/>
        <w:rPr>
          <w:szCs w:val="24"/>
        </w:rPr>
      </w:pPr>
      <w:r w:rsidRPr="00EF4E45">
        <w:rPr>
          <w:szCs w:val="24"/>
        </w:rPr>
        <w:t>DC is the number of days in the Charging Year.</w:t>
      </w:r>
    </w:p>
    <w:p w14:paraId="6D770019" w14:textId="77777777" w:rsidR="00446229" w:rsidRPr="00EF4E45" w:rsidRDefault="00446229" w:rsidP="00EF4E45">
      <w:pPr>
        <w:ind w:left="720"/>
        <w:jc w:val="both"/>
        <w:rPr>
          <w:szCs w:val="24"/>
        </w:rPr>
      </w:pPr>
      <w:r w:rsidRPr="00EF4E45">
        <w:rPr>
          <w:szCs w:val="24"/>
        </w:rPr>
        <w:t>NGET charge is the DNO Party’s forecast annual expenditure on transmission connection point charges in £.</w:t>
      </w:r>
    </w:p>
    <w:p w14:paraId="094BA237" w14:textId="77777777" w:rsidR="00446229" w:rsidRPr="00EF4E45" w:rsidRDefault="00446229" w:rsidP="00EF4E45">
      <w:pPr>
        <w:ind w:left="720"/>
        <w:jc w:val="both"/>
        <w:rPr>
          <w:szCs w:val="24"/>
        </w:rPr>
      </w:pPr>
      <w:r w:rsidRPr="00EF4E45">
        <w:rPr>
          <w:szCs w:val="24"/>
        </w:rPr>
        <w:t xml:space="preserve">CDCM system maximum load is the forecast system simultaneous maximum load from CDCM Connectees (in kW) from </w:t>
      </w:r>
      <w:commentRangeStart w:id="211"/>
      <w:r w:rsidRPr="00EF4E45">
        <w:rPr>
          <w:szCs w:val="24"/>
        </w:rPr>
        <w:t>CDCM table 2506</w:t>
      </w:r>
      <w:commentRangeEnd w:id="211"/>
      <w:r w:rsidR="00BC3813" w:rsidRPr="00EF4E45">
        <w:rPr>
          <w:rStyle w:val="CommentReference"/>
          <w:sz w:val="24"/>
          <w:szCs w:val="24"/>
        </w:rPr>
        <w:commentReference w:id="211"/>
      </w:r>
      <w:r w:rsidRPr="00EF4E45">
        <w:rPr>
          <w:szCs w:val="24"/>
        </w:rPr>
        <w:t>.</w:t>
      </w:r>
    </w:p>
    <w:p w14:paraId="359AD772" w14:textId="77777777" w:rsidR="00446229" w:rsidRPr="00EF4E45" w:rsidRDefault="00446229" w:rsidP="00EF4E45">
      <w:pPr>
        <w:ind w:left="720"/>
        <w:jc w:val="both"/>
        <w:rPr>
          <w:szCs w:val="24"/>
        </w:rPr>
      </w:pPr>
      <w:r w:rsidRPr="00EF4E45">
        <w:rPr>
          <w:szCs w:val="24"/>
        </w:rP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1048047D" w14:textId="77777777" w:rsidR="00446229" w:rsidRPr="00EF4E45" w:rsidRDefault="00446229" w:rsidP="00EF4E45">
      <w:pPr>
        <w:pStyle w:val="Heading2"/>
        <w:numPr>
          <w:ilvl w:val="0"/>
          <w:numId w:val="0"/>
        </w:numPr>
        <w:ind w:left="720"/>
        <w:rPr>
          <w:szCs w:val="24"/>
        </w:rPr>
      </w:pPr>
      <w:r w:rsidRPr="00EF4E45">
        <w:rPr>
          <w:szCs w:val="24"/>
        </w:rPr>
        <w:t xml:space="preserve">The single p/kW/day charging rate is converted into a p/kVA/day import </w:t>
      </w:r>
      <w:proofErr w:type="gramStart"/>
      <w:r w:rsidRPr="00EF4E45">
        <w:rPr>
          <w:szCs w:val="24"/>
        </w:rPr>
        <w:t>capacity based</w:t>
      </w:r>
      <w:proofErr w:type="gramEnd"/>
      <w:r w:rsidRPr="00EF4E45">
        <w:rPr>
          <w:szCs w:val="24"/>
        </w:rPr>
        <w:t xml:space="preserve"> charge for each EDCM Connectees as follows:</w:t>
      </w:r>
    </w:p>
    <w:p w14:paraId="35E0DB3F" w14:textId="77777777" w:rsidR="00446229" w:rsidRPr="00EF4E45" w:rsidRDefault="00446229" w:rsidP="00EF4E45">
      <w:pPr>
        <w:ind w:left="720"/>
        <w:jc w:val="both"/>
        <w:rPr>
          <w:szCs w:val="24"/>
        </w:rPr>
      </w:pPr>
      <w:r w:rsidRPr="00EF4E45">
        <w:rPr>
          <w:szCs w:val="24"/>
        </w:rPr>
        <w:t>Transmission exit charge p/kVA/day = [Transmission exit charging rate in p/kW/</w:t>
      </w:r>
      <w:proofErr w:type="gramStart"/>
      <w:r w:rsidRPr="00EF4E45">
        <w:rPr>
          <w:szCs w:val="24"/>
        </w:rPr>
        <w:t>day ]</w:t>
      </w:r>
      <w:proofErr w:type="gramEnd"/>
      <w:r w:rsidRPr="00EF4E45">
        <w:rPr>
          <w:szCs w:val="24"/>
        </w:rPr>
        <w:t xml:space="preserve"> * [Forecast peak-time kW divided by kVA of that Connectee, adjusted for transmission losses and, if necessary for Connectees connected part of the year]  </w:t>
      </w:r>
    </w:p>
    <w:p w14:paraId="0E47BD55" w14:textId="77777777" w:rsidR="00446229" w:rsidRPr="0031140C" w:rsidRDefault="00446229" w:rsidP="00446229">
      <w:pPr>
        <w:pStyle w:val="Heading1"/>
      </w:pPr>
      <w:bookmarkStart w:id="212" w:name="_Toc360027728"/>
      <w:bookmarkStart w:id="213" w:name="_Toc360028082"/>
      <w:bookmarkStart w:id="214" w:name="_Toc391559941"/>
      <w:bookmarkStart w:id="215" w:name="_Toc510303061"/>
      <w:bookmarkStart w:id="216" w:name="_Toc513018475"/>
      <w:r w:rsidRPr="0031140C">
        <w:lastRenderedPageBreak/>
        <w:t>Transmission connection (exit) credits for generators</w:t>
      </w:r>
      <w:bookmarkEnd w:id="212"/>
      <w:bookmarkEnd w:id="213"/>
      <w:bookmarkEnd w:id="214"/>
      <w:bookmarkEnd w:id="215"/>
      <w:bookmarkEnd w:id="216"/>
    </w:p>
    <w:p w14:paraId="71371741" w14:textId="0DD24A07" w:rsidR="00446229" w:rsidRPr="0031140C" w:rsidRDefault="00A65234" w:rsidP="00EF4E45">
      <w:pPr>
        <w:pStyle w:val="Heading2"/>
      </w:pPr>
      <w:ins w:id="217" w:author="Dylan Townsend" w:date="2018-06-11T21:52:00Z">
        <w:r>
          <w:t>In addition to paragraph 6.</w:t>
        </w:r>
      </w:ins>
      <w:ins w:id="218" w:author="Dylan Townsend" w:date="2018-06-15T12:12:00Z">
        <w:r w:rsidR="00626B68">
          <w:t>8</w:t>
        </w:r>
      </w:ins>
      <w:ins w:id="219" w:author="Dylan Townsend" w:date="2018-06-11T21:52:00Z">
        <w:r>
          <w:t xml:space="preserve">, </w:t>
        </w:r>
      </w:ins>
      <w:del w:id="220" w:author="Dylan Townsend" w:date="2018-06-11T21:52:00Z">
        <w:r w:rsidR="00446229" w:rsidRPr="0031140C" w:rsidDel="00A65234">
          <w:delText>A</w:delText>
        </w:r>
      </w:del>
      <w:ins w:id="221" w:author="Dylan Townsend" w:date="2018-06-11T21:52:00Z">
        <w:r>
          <w:t>a</w:t>
        </w:r>
      </w:ins>
      <w:r w:rsidR="00446229" w:rsidRPr="0031140C">
        <w:t xml:space="preserve"> capacity-based credit related to transmission exit is applied to generation tariffs. </w:t>
      </w:r>
    </w:p>
    <w:p w14:paraId="69840D59" w14:textId="2A24F4BA" w:rsidR="00446229" w:rsidRPr="0031140C" w:rsidRDefault="00446229" w:rsidP="00EF4E45">
      <w:pPr>
        <w:pStyle w:val="Heading2"/>
      </w:pPr>
      <w:r w:rsidRPr="0031140C">
        <w:t>Transmission exit credits are</w:t>
      </w:r>
      <w:ins w:id="222" w:author="Dylan Townsend" w:date="2018-06-11T21:53:00Z">
        <w:r w:rsidR="00A65234">
          <w:t xml:space="preserve"> also</w:t>
        </w:r>
      </w:ins>
      <w:r w:rsidRPr="0031140C">
        <w:t xml:space="preserv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14:paraId="0A010F8A" w14:textId="77777777" w:rsidR="00446229" w:rsidRDefault="00446229" w:rsidP="00F47B13">
      <w:pPr>
        <w:pStyle w:val="Heading2"/>
      </w:pPr>
      <w:r w:rsidRPr="00346DAB">
        <w:t>The rate in p/kVA/day for each generation customer would be calculated as follows:</w:t>
      </w:r>
    </w:p>
    <w:p w14:paraId="65BDCC70" w14:textId="77777777" w:rsidR="00446229" w:rsidRDefault="00446229" w:rsidP="00EF4E45">
      <w:pPr>
        <w:ind w:left="720"/>
        <w:jc w:val="both"/>
      </w:pPr>
      <w:r>
        <w:t xml:space="preserve">Transmission exit credit p/kVA/day = </w:t>
      </w:r>
      <w:proofErr w:type="gramStart"/>
      <w:r>
        <w:t>-[</w:t>
      </w:r>
      <w:proofErr w:type="gramEnd"/>
      <w:r>
        <w:t xml:space="preserve">Transmission exit charging rate in p/kW/day] * [Capacity eligible for credits in kW] / [Chargeable Export Capacity in kVA of that Connectee]  </w:t>
      </w:r>
    </w:p>
    <w:p w14:paraId="3D58E471" w14:textId="77777777" w:rsidR="00446229" w:rsidRDefault="00446229" w:rsidP="00EF4E45">
      <w:pPr>
        <w:ind w:left="720"/>
        <w:jc w:val="both"/>
      </w:pPr>
      <w:r>
        <w:t>Where:</w:t>
      </w:r>
    </w:p>
    <w:p w14:paraId="16409147" w14:textId="77777777" w:rsidR="00446229" w:rsidRDefault="00446229" w:rsidP="00EF4E45">
      <w:pPr>
        <w:ind w:left="720"/>
        <w:jc w:val="both"/>
      </w:pPr>
      <w:r>
        <w:t>Transmission exit charging rate in p/kW/day is calculated as described for demand tariffs.</w:t>
      </w:r>
    </w:p>
    <w:p w14:paraId="46121C8C" w14:textId="77777777" w:rsidR="00446229" w:rsidRDefault="00446229" w:rsidP="00EF4E45">
      <w:pPr>
        <w:ind w:left="720"/>
        <w:jc w:val="both"/>
      </w:pPr>
      <w:r>
        <w:t>Capacity eligible for credits (in kW) is the capacity that is made available by the generator under the agreement with the DNO.</w:t>
      </w:r>
    </w:p>
    <w:p w14:paraId="3FDDF2D6" w14:textId="77777777" w:rsidR="00446229" w:rsidRDefault="00446229" w:rsidP="00EF4E45">
      <w:pPr>
        <w:ind w:left="720"/>
        <w:jc w:val="both"/>
      </w:pPr>
      <w:r>
        <w:t>Chargeable Export Capacity (in kVA) is the forecast average value of the maximum export capacity of the generator over the charging year, less any capacity that is exempt from use of system charges in the charging year.</w:t>
      </w:r>
    </w:p>
    <w:p w14:paraId="40B9DCA0" w14:textId="77777777" w:rsidR="00446229" w:rsidRDefault="00446229" w:rsidP="00EF4E45">
      <w:pPr>
        <w:pStyle w:val="Heading2"/>
        <w:numPr>
          <w:ilvl w:val="0"/>
          <w:numId w:val="0"/>
        </w:numPr>
        <w:ind w:left="720"/>
      </w:pPr>
      <w:r>
        <w:t>The generation transmission connection (exit) rate is not calculated for Connectees with zero Chargeable Export Capacity.</w:t>
      </w:r>
    </w:p>
    <w:p w14:paraId="51F8757F" w14:textId="2E82FB07" w:rsidR="00BC3813" w:rsidRDefault="00446229" w:rsidP="00EF4E45">
      <w:pPr>
        <w:pStyle w:val="Heading2"/>
      </w:pPr>
      <w:r w:rsidRPr="0031140C">
        <w:t>Transmission connection (exit) credits are applied to the Chargeable Export Capacity (in kVA)</w:t>
      </w:r>
      <w:r w:rsidR="00A65234">
        <w:t>.</w:t>
      </w:r>
    </w:p>
    <w:p w14:paraId="1305AD54"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bookmarkStart w:id="223" w:name="_Toc518333665"/>
      <w:bookmarkStart w:id="224" w:name="_Toc513018480"/>
      <w:bookmarkStart w:id="225" w:name="_Toc510303066"/>
      <w:bookmarkStart w:id="226" w:name="_Toc391559946"/>
      <w:bookmarkStart w:id="227" w:name="_Toc360028087"/>
      <w:bookmarkStart w:id="228" w:name="_Toc360027733"/>
    </w:p>
    <w:p w14:paraId="675ABC76"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66E019BF"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644D688"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bookmarkEnd w:id="223"/>
    <w:bookmarkEnd w:id="224"/>
    <w:bookmarkEnd w:id="225"/>
    <w:bookmarkEnd w:id="226"/>
    <w:bookmarkEnd w:id="227"/>
    <w:bookmarkEnd w:id="228"/>
    <w:p w14:paraId="77EBA06B" w14:textId="4CB26813" w:rsidR="00A103E7" w:rsidRDefault="00A103E7" w:rsidP="00A103E7"/>
    <w:p w14:paraId="734F84C7" w14:textId="77777777" w:rsidR="006C3897" w:rsidRDefault="006C3897" w:rsidP="00A103E7"/>
    <w:p w14:paraId="3E552F34" w14:textId="6A04184E" w:rsidR="00A103E7" w:rsidRDefault="00A103E7" w:rsidP="00A103E7">
      <w:pPr>
        <w:pStyle w:val="Heading1"/>
        <w:numPr>
          <w:ilvl w:val="0"/>
          <w:numId w:val="0"/>
        </w:numPr>
      </w:pPr>
      <w:bookmarkStart w:id="229" w:name="_POTENTIALLY_RELEVANT_TEXT"/>
      <w:bookmarkEnd w:id="229"/>
      <w:commentRangeStart w:id="230"/>
      <w:r>
        <w:lastRenderedPageBreak/>
        <w:t>POTENTIALLY RELEVANT TEXT FOR ANNUITY RATES/FACTORS</w:t>
      </w:r>
      <w:commentRangeEnd w:id="230"/>
      <w:r w:rsidR="00CC5D4A">
        <w:rPr>
          <w:rStyle w:val="CommentReference"/>
          <w:rFonts w:ascii="Times New Roman" w:eastAsiaTheme="minorHAnsi" w:hAnsi="Times New Roman" w:cstheme="minorBidi"/>
          <w:b w:val="0"/>
          <w:bCs w:val="0"/>
          <w:caps w:val="0"/>
          <w:u w:val="none"/>
        </w:rPr>
        <w:commentReference w:id="230"/>
      </w:r>
    </w:p>
    <w:p w14:paraId="7DD5DF08" w14:textId="4A167F24" w:rsidR="004F6EEF" w:rsidRDefault="00A103E7" w:rsidP="00A103E7">
      <w:pPr>
        <w:pStyle w:val="DCSubHeading1Level2"/>
      </w:pPr>
      <w:r>
        <w:t>SCHEDULE 16</w:t>
      </w:r>
    </w:p>
    <w:p w14:paraId="2C4ABC49" w14:textId="77777777" w:rsidR="00A103E7" w:rsidRDefault="00A103E7" w:rsidP="00A103E7">
      <w:pPr>
        <w:pStyle w:val="DCSubHeading1Level2"/>
        <w:keepNext/>
        <w:keepLines/>
        <w:spacing w:before="240"/>
      </w:pPr>
      <w:bookmarkStart w:id="231" w:name="_Toc112382747"/>
      <w:r>
        <w:t>Annuitisation of network model asset values</w:t>
      </w:r>
      <w:bookmarkEnd w:id="231"/>
    </w:p>
    <w:p w14:paraId="7ACEE038"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64AA1655"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46C31A08"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433B9A6"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F9DA947"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BBC55B4"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9F0019D"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3888A66E"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6EBFC75A"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60CF4CB0"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CC7A495"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70CFD118"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528DCB1A"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65B9DA26"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70AC4335"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EF2855B"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45EF2EA"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6E486F0"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7225C400"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97EE832"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408D64A7"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45420DAA"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194A736"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FB39205"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56DF495C"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6EFD0F0F"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5A6C1DD5"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2920FA4"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ADEC885"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BDBABB0"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68AA893A"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73E7C884"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9F68FCC"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75B7DF1"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63B98480"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79F1BA45"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625427EF"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7ECD2E2"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439FA227"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6F4E8C2"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9ACC123"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3BA2E81D"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BFC9D4F"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48E43B88"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23960C1"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41E7AA2"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3498DBBA"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0C6A5457"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32EBBDCD"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762E6C4A"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28751B3E"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895D183"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D45B63A"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5C2F42A6"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89E8E6C"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12D377CF" w14:textId="77777777" w:rsidR="00D6688E" w:rsidRPr="00D6688E" w:rsidRDefault="00D6688E" w:rsidP="00D6688E">
      <w:pPr>
        <w:pStyle w:val="ListParagraph"/>
        <w:keepNext/>
        <w:keepLines/>
        <w:numPr>
          <w:ilvl w:val="0"/>
          <w:numId w:val="40"/>
        </w:numPr>
        <w:spacing w:after="200" w:line="276" w:lineRule="auto"/>
        <w:ind w:hanging="720"/>
        <w:outlineLvl w:val="6"/>
        <w:rPr>
          <w:rFonts w:eastAsiaTheme="majorEastAsia" w:cstheme="majorBidi"/>
          <w:iCs/>
          <w:vanish/>
        </w:rPr>
      </w:pPr>
    </w:p>
    <w:p w14:paraId="4A260128" w14:textId="15CA7411" w:rsidR="00A103E7" w:rsidRDefault="00A103E7" w:rsidP="00D6688E">
      <w:pPr>
        <w:pStyle w:val="Heading7"/>
        <w:numPr>
          <w:ilvl w:val="0"/>
          <w:numId w:val="40"/>
        </w:numPr>
        <w:ind w:hanging="720"/>
      </w:pPr>
      <w:r>
        <w:t xml:space="preserve">Capital costs that are not covered by customer contributions are converted to annual costs using a level annuity with the annuity period and rate of return set out in table </w:t>
      </w:r>
      <w:r>
        <w:fldChar w:fldCharType="begin"/>
      </w:r>
      <w:r>
        <w:instrText xml:space="preserve"> =1+</w:instrText>
      </w:r>
      <w:r>
        <w:rPr>
          <w:noProof/>
        </w:rPr>
        <w:fldChar w:fldCharType="begin"/>
      </w:r>
      <w:r>
        <w:rPr>
          <w:noProof/>
        </w:rPr>
        <w:instrText xml:space="preserve"> SEQ \c Table \* ARABIC </w:instrText>
      </w:r>
      <w:r>
        <w:rPr>
          <w:noProof/>
        </w:rPr>
        <w:fldChar w:fldCharType="separate"/>
      </w:r>
      <w:r>
        <w:rPr>
          <w:noProof/>
        </w:rPr>
        <w:instrText>2</w:instrText>
      </w:r>
      <w:r>
        <w:rPr>
          <w:noProof/>
        </w:rPr>
        <w:fldChar w:fldCharType="end"/>
      </w:r>
      <w:r>
        <w:fldChar w:fldCharType="separate"/>
      </w:r>
      <w:r>
        <w:rPr>
          <w:noProof/>
        </w:rPr>
        <w:t>3</w:t>
      </w:r>
      <w:r>
        <w:fldChar w:fldCharType="end"/>
      </w:r>
      <w:r>
        <w:t>.</w:t>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797"/>
      </w:tblGrid>
      <w:tr w:rsidR="00A103E7" w14:paraId="427D7059" w14:textId="77777777" w:rsidTr="00D6688E">
        <w:trPr>
          <w:tblHeader/>
        </w:trPr>
        <w:tc>
          <w:tcPr>
            <w:tcW w:w="9498" w:type="dxa"/>
            <w:gridSpan w:val="2"/>
            <w:tcBorders>
              <w:top w:val="nil"/>
              <w:left w:val="nil"/>
              <w:bottom w:val="single" w:sz="4" w:space="0" w:color="auto"/>
              <w:right w:val="nil"/>
            </w:tcBorders>
            <w:hideMark/>
          </w:tcPr>
          <w:p w14:paraId="2F0734B3" w14:textId="77777777" w:rsidR="00A103E7" w:rsidRPr="00D6688E" w:rsidRDefault="00A103E7">
            <w:pPr>
              <w:pStyle w:val="DCSubHeading1Level2"/>
              <w:rPr>
                <w:szCs w:val="24"/>
                <w:u w:val="none"/>
                <w:lang w:val="en-US"/>
              </w:rPr>
            </w:pPr>
            <w:bookmarkStart w:id="232" w:name="_Toc112382764"/>
            <w:r w:rsidRPr="00D6688E">
              <w:rPr>
                <w:u w:val="none"/>
                <w:lang w:val="en-US"/>
              </w:rPr>
              <w:t xml:space="preserve">Table </w:t>
            </w:r>
            <w:r w:rsidRPr="00D6688E">
              <w:rPr>
                <w:u w:val="none"/>
              </w:rPr>
              <w:fldChar w:fldCharType="begin"/>
            </w:r>
            <w:r w:rsidRPr="00D6688E">
              <w:rPr>
                <w:u w:val="none"/>
                <w:lang w:val="en-US"/>
              </w:rPr>
              <w:instrText xml:space="preserve"> SEQ Table \* ARABIC </w:instrText>
            </w:r>
            <w:r w:rsidRPr="00D6688E">
              <w:rPr>
                <w:u w:val="none"/>
              </w:rPr>
              <w:fldChar w:fldCharType="separate"/>
            </w:r>
            <w:r w:rsidRPr="00D6688E">
              <w:rPr>
                <w:noProof/>
                <w:u w:val="none"/>
                <w:lang w:val="en-US"/>
              </w:rPr>
              <w:t>3</w:t>
            </w:r>
            <w:r w:rsidRPr="00D6688E">
              <w:rPr>
                <w:u w:val="none"/>
              </w:rPr>
              <w:fldChar w:fldCharType="end"/>
            </w:r>
            <w:r w:rsidRPr="00D6688E">
              <w:rPr>
                <w:u w:val="none"/>
                <w:lang w:val="en-US"/>
              </w:rPr>
              <w:tab/>
              <w:t>Annuity rate of return and annuity period</w:t>
            </w:r>
            <w:bookmarkEnd w:id="232"/>
          </w:p>
        </w:tc>
      </w:tr>
      <w:tr w:rsidR="00A103E7" w14:paraId="736887EF" w14:textId="77777777" w:rsidTr="00D6688E">
        <w:trPr>
          <w:tblHeader/>
        </w:trPr>
        <w:tc>
          <w:tcPr>
            <w:tcW w:w="1701" w:type="dxa"/>
            <w:tcBorders>
              <w:top w:val="single" w:sz="4" w:space="0" w:color="auto"/>
              <w:left w:val="nil"/>
              <w:bottom w:val="single" w:sz="4" w:space="0" w:color="auto"/>
              <w:right w:val="nil"/>
            </w:tcBorders>
            <w:hideMark/>
          </w:tcPr>
          <w:p w14:paraId="614BDE72" w14:textId="77777777" w:rsidR="00A103E7" w:rsidRDefault="00A103E7">
            <w:pPr>
              <w:jc w:val="both"/>
              <w:rPr>
                <w:szCs w:val="24"/>
                <w:lang w:val="en-US"/>
              </w:rPr>
            </w:pPr>
            <w:r>
              <w:rPr>
                <w:lang w:val="en-US"/>
              </w:rPr>
              <w:t>Parameter</w:t>
            </w:r>
          </w:p>
        </w:tc>
        <w:tc>
          <w:tcPr>
            <w:tcW w:w="7797" w:type="dxa"/>
            <w:tcBorders>
              <w:top w:val="single" w:sz="4" w:space="0" w:color="auto"/>
              <w:left w:val="nil"/>
              <w:bottom w:val="single" w:sz="4" w:space="0" w:color="auto"/>
              <w:right w:val="nil"/>
            </w:tcBorders>
            <w:hideMark/>
          </w:tcPr>
          <w:p w14:paraId="36A1ACA2" w14:textId="77777777" w:rsidR="00A103E7" w:rsidRDefault="00A103E7">
            <w:pPr>
              <w:jc w:val="both"/>
              <w:rPr>
                <w:szCs w:val="24"/>
                <w:lang w:val="en-US"/>
              </w:rPr>
            </w:pPr>
            <w:r>
              <w:rPr>
                <w:lang w:val="en-US"/>
              </w:rPr>
              <w:t>Value</w:t>
            </w:r>
          </w:p>
        </w:tc>
      </w:tr>
      <w:tr w:rsidR="00A103E7" w14:paraId="31F5AAC3" w14:textId="77777777" w:rsidTr="00D6688E">
        <w:trPr>
          <w:trHeight w:val="78"/>
        </w:trPr>
        <w:tc>
          <w:tcPr>
            <w:tcW w:w="1701" w:type="dxa"/>
            <w:tcBorders>
              <w:top w:val="single" w:sz="4" w:space="0" w:color="auto"/>
              <w:left w:val="nil"/>
              <w:bottom w:val="nil"/>
              <w:right w:val="nil"/>
            </w:tcBorders>
            <w:hideMark/>
          </w:tcPr>
          <w:p w14:paraId="0C33C7CD" w14:textId="77777777" w:rsidR="00A103E7" w:rsidRDefault="00A103E7">
            <w:pPr>
              <w:jc w:val="both"/>
              <w:rPr>
                <w:szCs w:val="24"/>
                <w:lang w:val="en-US"/>
              </w:rPr>
            </w:pPr>
            <w:r>
              <w:rPr>
                <w:lang w:val="en-US"/>
              </w:rPr>
              <w:t>Annuity period</w:t>
            </w:r>
          </w:p>
        </w:tc>
        <w:tc>
          <w:tcPr>
            <w:tcW w:w="7797" w:type="dxa"/>
            <w:tcBorders>
              <w:top w:val="single" w:sz="4" w:space="0" w:color="auto"/>
              <w:left w:val="nil"/>
              <w:bottom w:val="nil"/>
              <w:right w:val="nil"/>
            </w:tcBorders>
            <w:hideMark/>
          </w:tcPr>
          <w:p w14:paraId="3984AD35" w14:textId="77777777" w:rsidR="00A103E7" w:rsidRDefault="00A103E7">
            <w:pPr>
              <w:jc w:val="both"/>
              <w:rPr>
                <w:szCs w:val="24"/>
                <w:lang w:val="en-US"/>
              </w:rPr>
            </w:pPr>
            <w:r>
              <w:rPr>
                <w:lang w:val="en-US"/>
              </w:rPr>
              <w:t>40</w:t>
            </w:r>
          </w:p>
        </w:tc>
      </w:tr>
      <w:tr w:rsidR="00A103E7" w14:paraId="3C40523A" w14:textId="77777777" w:rsidTr="00D6688E">
        <w:tc>
          <w:tcPr>
            <w:tcW w:w="1701" w:type="dxa"/>
            <w:tcBorders>
              <w:top w:val="nil"/>
              <w:left w:val="nil"/>
              <w:bottom w:val="single" w:sz="4" w:space="0" w:color="auto"/>
              <w:right w:val="nil"/>
            </w:tcBorders>
            <w:hideMark/>
          </w:tcPr>
          <w:p w14:paraId="38A4D2E2" w14:textId="77777777" w:rsidR="00A103E7" w:rsidRDefault="00A103E7">
            <w:pPr>
              <w:jc w:val="both"/>
              <w:rPr>
                <w:szCs w:val="24"/>
                <w:lang w:val="en-US"/>
              </w:rPr>
            </w:pPr>
            <w:r>
              <w:rPr>
                <w:lang w:val="en-US"/>
              </w:rPr>
              <w:t>Annuity rate of return</w:t>
            </w:r>
          </w:p>
        </w:tc>
        <w:tc>
          <w:tcPr>
            <w:tcW w:w="7797" w:type="dxa"/>
            <w:tcBorders>
              <w:top w:val="nil"/>
              <w:left w:val="nil"/>
              <w:bottom w:val="single" w:sz="4" w:space="0" w:color="auto"/>
              <w:right w:val="nil"/>
            </w:tcBorders>
            <w:hideMark/>
          </w:tcPr>
          <w:p w14:paraId="263AEBFD" w14:textId="77777777" w:rsidR="00A103E7" w:rsidRDefault="00A103E7">
            <w:pPr>
              <w:jc w:val="both"/>
              <w:rPr>
                <w:lang w:val="en-US"/>
              </w:rPr>
            </w:pPr>
            <w:r>
              <w:rPr>
                <w:lang w:val="en-US"/>
              </w:rPr>
              <w:t xml:space="preserve"> Set to equal the latest pre-tax real weighted average cost of capital (CC below) for each DNO Party calculated using the following formula:</w:t>
            </w:r>
          </w:p>
          <w:p w14:paraId="3D7C121E" w14:textId="147D18C8" w:rsidR="00A103E7" w:rsidRDefault="00A103E7">
            <w:pPr>
              <w:jc w:val="both"/>
              <w:rPr>
                <w:lang w:val="en-US"/>
              </w:rPr>
            </w:pPr>
            <w:r>
              <w:rPr>
                <w:lang w:val="en-US"/>
              </w:rPr>
              <w:t>CC = (Gearing Assumption x Pre-Tax Cost of Debt) + (1- Gearing Assumption)</w:t>
            </w:r>
            <w:r w:rsidR="00D6688E">
              <w:rPr>
                <w:lang w:val="en-US"/>
              </w:rPr>
              <w:t xml:space="preserve"> </w:t>
            </w:r>
            <w:r>
              <w:rPr>
                <w:lang w:val="en-US"/>
              </w:rPr>
              <w:t>*</w:t>
            </w:r>
            <w:r w:rsidR="00D6688E">
              <w:rPr>
                <w:lang w:val="en-US"/>
              </w:rPr>
              <w:t xml:space="preserve"> </w:t>
            </w:r>
            <w:r>
              <w:rPr>
                <w:lang w:val="en-US"/>
              </w:rPr>
              <w:t>(Post Tax Cost of Equity</w:t>
            </w:r>
            <w:r w:rsidR="00D6688E">
              <w:rPr>
                <w:lang w:val="en-US"/>
              </w:rPr>
              <w:t xml:space="preserve"> </w:t>
            </w:r>
            <w:r>
              <w:rPr>
                <w:lang w:val="en-US"/>
              </w:rPr>
              <w:t>/</w:t>
            </w:r>
            <w:r w:rsidR="00D6688E">
              <w:rPr>
                <w:lang w:val="en-US"/>
              </w:rPr>
              <w:t xml:space="preserve"> </w:t>
            </w:r>
            <w:r>
              <w:rPr>
                <w:lang w:val="en-US"/>
              </w:rPr>
              <w:t>(1-Corporation Tax Rate))</w:t>
            </w:r>
          </w:p>
          <w:p w14:paraId="5BCFCE21" w14:textId="77777777" w:rsidR="00A103E7" w:rsidRDefault="00A103E7">
            <w:pPr>
              <w:jc w:val="both"/>
              <w:rPr>
                <w:lang w:val="en-US"/>
              </w:rPr>
            </w:pPr>
            <w:r>
              <w:rPr>
                <w:lang w:val="en-US"/>
              </w:rPr>
              <w:t>where:</w:t>
            </w:r>
          </w:p>
          <w:p w14:paraId="4E23C1E5" w14:textId="77777777" w:rsidR="00A103E7" w:rsidRDefault="00A103E7">
            <w:pPr>
              <w:jc w:val="both"/>
              <w:rPr>
                <w:lang w:val="en-US"/>
              </w:rPr>
            </w:pPr>
            <w:r>
              <w:rPr>
                <w:lang w:val="en-US"/>
              </w:rPr>
              <w:t>Gearing Assumption is set to the ‘notional Gearing’ value referred to in the ED1 Price Control Financial Handbook;</w:t>
            </w:r>
          </w:p>
          <w:p w14:paraId="4CD25C56" w14:textId="77777777" w:rsidR="00A103E7" w:rsidRDefault="00A103E7">
            <w:pPr>
              <w:jc w:val="both"/>
              <w:rPr>
                <w:lang w:val="en-US"/>
              </w:rPr>
            </w:pPr>
            <w:r>
              <w:rPr>
                <w:lang w:val="en-US"/>
              </w:rPr>
              <w:t>Pre-Tax Cost of Debt is set to the ‘cost of corporate debt’ value specified in or calculated in accordance with the most recent Annual Iteration Process applicable when setting distribution Use of System Charges;</w:t>
            </w:r>
          </w:p>
          <w:p w14:paraId="3D2D2988" w14:textId="77777777" w:rsidR="00A103E7" w:rsidRDefault="00A103E7">
            <w:pPr>
              <w:jc w:val="both"/>
              <w:rPr>
                <w:lang w:val="en-US"/>
              </w:rPr>
            </w:pPr>
            <w:r>
              <w:rPr>
                <w:lang w:val="en-US"/>
              </w:rPr>
              <w:t>Post Tax Cost of Equity is set to the ‘cost of equity’ value referred to in the ED1 Price Control Financial Handbook; and</w:t>
            </w:r>
          </w:p>
          <w:p w14:paraId="089F1B87" w14:textId="77777777" w:rsidR="00A103E7" w:rsidRDefault="00A103E7">
            <w:pPr>
              <w:jc w:val="both"/>
              <w:rPr>
                <w:lang w:val="en-US"/>
              </w:rPr>
            </w:pPr>
            <w:r>
              <w:rPr>
                <w:lang w:val="en-US"/>
              </w:rPr>
              <w:t xml:space="preserve">Corporation Tax Rate is the rate of corporation tax which is, when setting distribution Use of System Charges, expected to be applicable in respect of the regulatory year (as defined in the Distribution </w:t>
            </w:r>
            <w:proofErr w:type="spellStart"/>
            <w:r>
              <w:rPr>
                <w:lang w:val="en-US"/>
              </w:rPr>
              <w:t>Licence</w:t>
            </w:r>
            <w:proofErr w:type="spellEnd"/>
            <w:r>
              <w:rPr>
                <w:lang w:val="en-US"/>
              </w:rPr>
              <w:t xml:space="preserve">) in which those Charges will take effect. </w:t>
            </w:r>
          </w:p>
          <w:p w14:paraId="5AEFCAB4" w14:textId="77777777" w:rsidR="00A103E7" w:rsidRDefault="00A103E7">
            <w:pPr>
              <w:jc w:val="both"/>
              <w:rPr>
                <w:szCs w:val="24"/>
                <w:lang w:val="en-US"/>
              </w:rPr>
            </w:pPr>
            <w:r>
              <w:rPr>
                <w:lang w:val="en-US"/>
              </w:rPr>
              <w:t xml:space="preserve">The CC value is calculated as a </w:t>
            </w:r>
            <w:proofErr w:type="gramStart"/>
            <w:r>
              <w:rPr>
                <w:lang w:val="en-US"/>
              </w:rPr>
              <w:t>percentage, and</w:t>
            </w:r>
            <w:proofErr w:type="gramEnd"/>
            <w:r>
              <w:rPr>
                <w:lang w:val="en-US"/>
              </w:rPr>
              <w:t xml:space="preserve"> rounded to two decimal places.</w:t>
            </w:r>
          </w:p>
        </w:tc>
      </w:tr>
    </w:tbl>
    <w:p w14:paraId="0E5B2C1A" w14:textId="2DA3C28E" w:rsidR="00D6688E" w:rsidRDefault="00D6688E" w:rsidP="00D6688E">
      <w:pPr>
        <w:pStyle w:val="DCSubHeading1Level2"/>
      </w:pPr>
      <w:r>
        <w:lastRenderedPageBreak/>
        <w:t>SCHEDULE 17</w:t>
      </w:r>
      <w:r w:rsidR="00A1005B">
        <w:t xml:space="preserve"> - </w:t>
      </w:r>
      <w:r w:rsidR="00A1005B" w:rsidRPr="00A1005B">
        <w:t>Annex 2 - Derivation of FCP charging formulae</w:t>
      </w:r>
    </w:p>
    <w:p w14:paraId="509460E8" w14:textId="77777777" w:rsidR="00D6688E" w:rsidRPr="00D6688E" w:rsidRDefault="00D6688E" w:rsidP="00A1005B">
      <w:pPr>
        <w:jc w:val="both"/>
      </w:pPr>
      <w:r w:rsidRPr="00D6688E">
        <w:t xml:space="preserve">To obtain an annual rate (£/kVA/annum) the marginal charge in £/kVA needs to be </w:t>
      </w:r>
      <w:proofErr w:type="spellStart"/>
      <w:r w:rsidRPr="00D6688E">
        <w:t>annuitised</w:t>
      </w:r>
      <w:proofErr w:type="spellEnd"/>
      <w:r w:rsidRPr="00D6688E">
        <w:t>.  There is no unique way of calculating the annuity factor as new payments are calculated each year.  One solution is to assume NPV approach, that is, apply continuous discounting factor, and spread the incremental charge over the total time T between reinforcements (during which reinforcement incremental charges may be levied).  The “annuity factor” α is then calculated as:</w:t>
      </w:r>
    </w:p>
    <w:p w14:paraId="675694D2" w14:textId="77777777" w:rsidR="00D6688E" w:rsidRPr="00D6688E" w:rsidRDefault="00D6688E" w:rsidP="00D6688E">
      <w:r w:rsidRPr="00D6688E">
        <w:tab/>
      </w:r>
      <w:r w:rsidRPr="00D6688E">
        <w:object w:dxaOrig="1890" w:dyaOrig="300" w14:anchorId="3F0DAD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45pt;height:15pt" o:ole="">
            <v:imagedata r:id="rId10" o:title=""/>
          </v:shape>
          <o:OLEObject Type="Embed" ProgID="Equation.3" ShapeID="_x0000_i1025" DrawAspect="Content" ObjectID="_1593939601" r:id="rId11"/>
        </w:object>
      </w:r>
      <w:r w:rsidRPr="00D6688E">
        <w:tab/>
      </w:r>
      <w:r w:rsidRPr="00D6688E">
        <w:tab/>
      </w:r>
      <w:r w:rsidRPr="00D6688E">
        <w:tab/>
      </w:r>
      <w:r w:rsidRPr="00D6688E">
        <w:tab/>
      </w:r>
      <w:r w:rsidRPr="00D6688E">
        <w:tab/>
      </w:r>
      <w:r w:rsidRPr="00D6688E">
        <w:tab/>
      </w:r>
      <w:r w:rsidRPr="00D6688E">
        <w:tab/>
      </w:r>
      <w:r w:rsidRPr="00D6688E">
        <w:tab/>
      </w:r>
      <w:r w:rsidRPr="00D6688E">
        <w:tab/>
        <w:t>(5)</w:t>
      </w:r>
    </w:p>
    <w:p w14:paraId="7F9835BF" w14:textId="77777777" w:rsidR="00D6688E" w:rsidRPr="00D6688E" w:rsidRDefault="00D6688E" w:rsidP="00A1005B">
      <w:pPr>
        <w:jc w:val="both"/>
      </w:pPr>
      <w:r w:rsidRPr="00D6688E">
        <w:t xml:space="preserve">and the </w:t>
      </w:r>
      <w:proofErr w:type="spellStart"/>
      <w:r w:rsidRPr="00D6688E">
        <w:t>annuitised</w:t>
      </w:r>
      <w:proofErr w:type="spellEnd"/>
      <w:r w:rsidRPr="00D6688E">
        <w:t xml:space="preserve"> marginal charge is obtained by multiplying (4) and (5):</w:t>
      </w:r>
    </w:p>
    <w:p w14:paraId="0A9F580F" w14:textId="69C4F7E0" w:rsidR="00A103E7" w:rsidRDefault="00D6688E" w:rsidP="00D6688E">
      <w:r w:rsidRPr="00D6688E">
        <w:tab/>
      </w:r>
      <w:r w:rsidRPr="00D6688E">
        <w:object w:dxaOrig="5190" w:dyaOrig="300" w14:anchorId="0ABEB0E1">
          <v:shape id="_x0000_i1026" type="#_x0000_t75" style="width:259.8pt;height:15pt" o:ole="">
            <v:imagedata r:id="rId12" o:title=""/>
          </v:shape>
          <o:OLEObject Type="Embed" ProgID="Equation.3" ShapeID="_x0000_i1026" DrawAspect="Content" ObjectID="_1593939602" r:id="rId13"/>
        </w:object>
      </w:r>
      <w:r w:rsidRPr="00D6688E">
        <w:tab/>
      </w:r>
      <w:r w:rsidRPr="00D6688E">
        <w:tab/>
      </w:r>
      <w:r w:rsidR="00A1005B">
        <w:tab/>
      </w:r>
      <w:r w:rsidR="00A1005B">
        <w:tab/>
      </w:r>
      <w:r w:rsidR="00A1005B" w:rsidRPr="00A1005B">
        <w:t>(6)</w:t>
      </w:r>
    </w:p>
    <w:p w14:paraId="30FE48F7" w14:textId="54ADA405" w:rsidR="00D6688E" w:rsidRPr="00D6688E" w:rsidRDefault="00A1005B" w:rsidP="00A1005B">
      <w:pPr>
        <w:spacing w:before="120" w:after="120"/>
        <w:rPr>
          <w:rFonts w:eastAsia="Calibri" w:cs="Times New Roman"/>
        </w:rPr>
      </w:pPr>
      <w:r w:rsidRPr="00A1005B">
        <w:rPr>
          <w:rFonts w:eastAsia="Calibri" w:cs="Times New Roman"/>
        </w:rPr>
        <w:t>where:</w:t>
      </w:r>
    </w:p>
    <w:tbl>
      <w:tblPr>
        <w:tblW w:w="9498" w:type="dxa"/>
        <w:tblLook w:val="00A0" w:firstRow="1" w:lastRow="0" w:firstColumn="1" w:lastColumn="0" w:noHBand="0" w:noVBand="0"/>
      </w:tblPr>
      <w:tblGrid>
        <w:gridCol w:w="567"/>
        <w:gridCol w:w="8931"/>
      </w:tblGrid>
      <w:tr w:rsidR="00D6688E" w14:paraId="470BD7E2" w14:textId="77777777" w:rsidTr="00A1005B">
        <w:trPr>
          <w:trHeight w:val="78"/>
        </w:trPr>
        <w:tc>
          <w:tcPr>
            <w:tcW w:w="567" w:type="dxa"/>
          </w:tcPr>
          <w:p w14:paraId="3D261281" w14:textId="1B2E1D50" w:rsidR="00D6688E" w:rsidRDefault="00D6688E" w:rsidP="007A6DCD">
            <w:pPr>
              <w:jc w:val="both"/>
              <w:rPr>
                <w:szCs w:val="24"/>
                <w:lang w:val="en-US"/>
              </w:rPr>
            </w:pPr>
            <w:r w:rsidRPr="00D6688E">
              <w:rPr>
                <w:rFonts w:eastAsia="Calibri" w:cs="Times New Roman"/>
                <w:i/>
                <w:noProof/>
              </w:rPr>
              <w:t>i</w:t>
            </w:r>
          </w:p>
        </w:tc>
        <w:tc>
          <w:tcPr>
            <w:tcW w:w="8931" w:type="dxa"/>
          </w:tcPr>
          <w:p w14:paraId="53A4C007" w14:textId="77777777" w:rsidR="00A1005B" w:rsidRPr="00D6688E" w:rsidRDefault="00A1005B" w:rsidP="00A1005B">
            <w:pPr>
              <w:ind w:left="784" w:hanging="784"/>
              <w:rPr>
                <w:rFonts w:eastAsia="Calibri" w:cs="Times New Roman"/>
                <w:noProof/>
              </w:rPr>
            </w:pPr>
            <w:r w:rsidRPr="00D6688E">
              <w:rPr>
                <w:rFonts w:eastAsia="Calibri" w:cs="Times New Roman"/>
                <w:noProof/>
              </w:rPr>
              <w:t>is the discount rate, which is ;</w:t>
            </w:r>
          </w:p>
          <w:p w14:paraId="7267A1BC" w14:textId="77777777" w:rsidR="00A1005B" w:rsidRPr="00D6688E" w:rsidRDefault="00A1005B" w:rsidP="00A1005B">
            <w:pPr>
              <w:ind w:left="10" w:hanging="10"/>
              <w:jc w:val="both"/>
              <w:rPr>
                <w:rFonts w:eastAsia="Calibri" w:cs="Times New Roman"/>
                <w:noProof/>
              </w:rPr>
            </w:pPr>
            <w:r w:rsidRPr="00D6688E">
              <w:rPr>
                <w:rFonts w:eastAsia="Calibri" w:cs="Times New Roman"/>
                <w:noProof/>
              </w:rPr>
              <w:t>set to equal the latest pre-tax real weighted average cost of capital (CC below) for each DNO Party calculated using the following formula:</w:t>
            </w:r>
          </w:p>
          <w:p w14:paraId="0CB4974C" w14:textId="77777777" w:rsidR="00A1005B" w:rsidRPr="00D6688E" w:rsidRDefault="00A1005B" w:rsidP="00A1005B">
            <w:pPr>
              <w:ind w:left="10" w:hanging="10"/>
              <w:jc w:val="both"/>
              <w:rPr>
                <w:rFonts w:eastAsia="Calibri" w:cs="Times New Roman"/>
                <w:noProof/>
              </w:rPr>
            </w:pPr>
            <w:r w:rsidRPr="00D6688E">
              <w:rPr>
                <w:rFonts w:eastAsia="Calibri" w:cs="Times New Roman"/>
                <w:noProof/>
              </w:rPr>
              <w:t>CC = (Gearing Assumption x Pre-Tax Cost of Debt) + (1- Gearing Assumption)*(Post Tax Cost of Equity/(1-Corporation Tax Rate))</w:t>
            </w:r>
          </w:p>
          <w:p w14:paraId="071CE49A" w14:textId="77777777" w:rsidR="00A1005B" w:rsidRPr="00D6688E" w:rsidRDefault="00A1005B" w:rsidP="00A1005B">
            <w:pPr>
              <w:ind w:left="10" w:hanging="10"/>
              <w:jc w:val="both"/>
              <w:rPr>
                <w:rFonts w:eastAsia="Calibri" w:cs="Times New Roman"/>
                <w:noProof/>
              </w:rPr>
            </w:pPr>
            <w:r w:rsidRPr="00D6688E">
              <w:rPr>
                <w:rFonts w:eastAsia="Calibri" w:cs="Times New Roman"/>
                <w:noProof/>
              </w:rPr>
              <w:t>where:</w:t>
            </w:r>
          </w:p>
          <w:p w14:paraId="7A7A9EF0" w14:textId="77777777" w:rsidR="00A1005B" w:rsidRPr="00D6688E" w:rsidRDefault="00A1005B" w:rsidP="00A1005B">
            <w:pPr>
              <w:ind w:left="10" w:hanging="10"/>
              <w:jc w:val="both"/>
              <w:rPr>
                <w:rFonts w:eastAsia="Calibri" w:cs="Times New Roman"/>
                <w:noProof/>
              </w:rPr>
            </w:pPr>
            <w:r w:rsidRPr="00D6688E">
              <w:rPr>
                <w:rFonts w:eastAsia="Calibri" w:cs="Times New Roman"/>
                <w:noProof/>
              </w:rPr>
              <w:t>Gearing Assumption is set to the ‘notional Gearing’ value referred to in the ED1 Price Control Financial Handbook;</w:t>
            </w:r>
          </w:p>
          <w:p w14:paraId="4D3069D4" w14:textId="77777777" w:rsidR="00A1005B" w:rsidRPr="00D6688E" w:rsidRDefault="00A1005B" w:rsidP="00A1005B">
            <w:pPr>
              <w:ind w:left="10" w:hanging="10"/>
              <w:jc w:val="both"/>
              <w:rPr>
                <w:rFonts w:eastAsia="Calibri" w:cs="Times New Roman"/>
                <w:noProof/>
              </w:rPr>
            </w:pPr>
            <w:r w:rsidRPr="00D6688E">
              <w:rPr>
                <w:rFonts w:eastAsia="Calibri" w:cs="Times New Roman"/>
                <w:noProof/>
              </w:rPr>
              <w:t>Pre-Tax Cost of Debt is set to the ‘cost of corporate debt’ value specified in or calculated in accordance with the most recent Annual Iteration Process applicable when setting distribution Use of System Charges;</w:t>
            </w:r>
          </w:p>
          <w:p w14:paraId="5558C19B" w14:textId="77777777" w:rsidR="00A1005B" w:rsidRPr="00D6688E" w:rsidRDefault="00A1005B" w:rsidP="00A1005B">
            <w:pPr>
              <w:ind w:left="10" w:hanging="10"/>
              <w:jc w:val="both"/>
              <w:rPr>
                <w:rFonts w:eastAsia="Calibri" w:cs="Times New Roman"/>
                <w:noProof/>
              </w:rPr>
            </w:pPr>
            <w:r w:rsidRPr="00D6688E">
              <w:rPr>
                <w:rFonts w:eastAsia="Calibri" w:cs="Times New Roman"/>
                <w:noProof/>
              </w:rPr>
              <w:t>Post Tax Cost of Equity is set to the ‘cost of equity’ value referred to in the ED1 Price Control Financial Handbook; and</w:t>
            </w:r>
          </w:p>
          <w:p w14:paraId="49083E1C" w14:textId="77777777" w:rsidR="00A1005B" w:rsidRPr="00D6688E" w:rsidRDefault="00A1005B" w:rsidP="00A1005B">
            <w:pPr>
              <w:ind w:left="10" w:hanging="10"/>
              <w:jc w:val="both"/>
              <w:rPr>
                <w:rFonts w:eastAsia="Calibri" w:cs="Times New Roman"/>
                <w:noProof/>
              </w:rPr>
            </w:pPr>
            <w:r w:rsidRPr="00D6688E">
              <w:rPr>
                <w:rFonts w:eastAsia="Calibri" w:cs="Times New Roman"/>
                <w:noProof/>
              </w:rPr>
              <w:lastRenderedPageBreak/>
              <w:t>Corporation Tax Rate is the rate of corporation tax which is, when setting distribution Use of System Charges, expected to be applicable in respect of the Regulatory Year in which those Charges will take effect.</w:t>
            </w:r>
          </w:p>
          <w:p w14:paraId="78A0ACA3" w14:textId="4E3C438F" w:rsidR="00D6688E" w:rsidRDefault="00A1005B" w:rsidP="00A1005B">
            <w:pPr>
              <w:ind w:left="10" w:hanging="10"/>
              <w:jc w:val="both"/>
              <w:rPr>
                <w:szCs w:val="24"/>
                <w:lang w:val="en-US"/>
              </w:rPr>
            </w:pPr>
            <w:r w:rsidRPr="00D6688E">
              <w:rPr>
                <w:rFonts w:eastAsia="Calibri" w:cs="Times New Roman"/>
                <w:noProof/>
              </w:rPr>
              <w:t>The CC value is calculated as a percentage, and rounded to two decimal places</w:t>
            </w:r>
            <w:r>
              <w:rPr>
                <w:rFonts w:eastAsia="Calibri" w:cs="Times New Roman"/>
                <w:noProof/>
              </w:rPr>
              <w:t>.</w:t>
            </w:r>
          </w:p>
        </w:tc>
      </w:tr>
      <w:tr w:rsidR="00D6688E" w14:paraId="597A7D22" w14:textId="77777777" w:rsidTr="00A1005B">
        <w:trPr>
          <w:trHeight w:val="78"/>
        </w:trPr>
        <w:tc>
          <w:tcPr>
            <w:tcW w:w="567" w:type="dxa"/>
          </w:tcPr>
          <w:p w14:paraId="2C65DDE2" w14:textId="49FD68ED" w:rsidR="00D6688E" w:rsidRDefault="00D6688E" w:rsidP="007A6DCD">
            <w:pPr>
              <w:jc w:val="both"/>
              <w:rPr>
                <w:szCs w:val="24"/>
                <w:lang w:val="en-US"/>
              </w:rPr>
            </w:pPr>
            <w:proofErr w:type="spellStart"/>
            <w:r w:rsidRPr="00D6688E">
              <w:rPr>
                <w:rFonts w:eastAsia="Calibri" w:cs="Times New Roman"/>
                <w:i/>
              </w:rPr>
              <w:lastRenderedPageBreak/>
              <w:t>A</w:t>
            </w:r>
            <w:r w:rsidRPr="00D6688E">
              <w:rPr>
                <w:rFonts w:eastAsia="Calibri" w:cs="Times New Roman"/>
                <w:i/>
                <w:vertAlign w:val="subscript"/>
              </w:rPr>
              <w:t>j</w:t>
            </w:r>
            <w:proofErr w:type="spellEnd"/>
          </w:p>
        </w:tc>
        <w:tc>
          <w:tcPr>
            <w:tcW w:w="8931" w:type="dxa"/>
          </w:tcPr>
          <w:p w14:paraId="5AFDE657" w14:textId="36ED6E57" w:rsidR="00D6688E" w:rsidRDefault="00A1005B" w:rsidP="007A6DCD">
            <w:pPr>
              <w:jc w:val="both"/>
              <w:rPr>
                <w:szCs w:val="24"/>
                <w:lang w:val="en-US"/>
              </w:rPr>
            </w:pPr>
            <w:r w:rsidRPr="00D6688E">
              <w:rPr>
                <w:rFonts w:eastAsia="Calibri" w:cs="Times New Roman"/>
              </w:rPr>
              <w:t xml:space="preserve">is the total cost (£) of asset </w:t>
            </w:r>
            <w:r w:rsidRPr="00D6688E">
              <w:rPr>
                <w:rFonts w:eastAsia="Calibri" w:cs="Times New Roman"/>
                <w:i/>
              </w:rPr>
              <w:t>j</w:t>
            </w:r>
            <w:r w:rsidRPr="00D6688E">
              <w:rPr>
                <w:rFonts w:eastAsia="Calibri" w:cs="Times New Roman"/>
              </w:rPr>
              <w:t xml:space="preserve"> reinforcement in the considered Network Group;</w:t>
            </w:r>
          </w:p>
        </w:tc>
      </w:tr>
      <w:tr w:rsidR="00D6688E" w14:paraId="4AD378F3" w14:textId="77777777" w:rsidTr="00A1005B">
        <w:trPr>
          <w:trHeight w:val="78"/>
        </w:trPr>
        <w:tc>
          <w:tcPr>
            <w:tcW w:w="567" w:type="dxa"/>
          </w:tcPr>
          <w:p w14:paraId="19A96276" w14:textId="4AE910B6" w:rsidR="00D6688E" w:rsidRDefault="00D6688E" w:rsidP="007A6DCD">
            <w:pPr>
              <w:jc w:val="both"/>
              <w:rPr>
                <w:szCs w:val="24"/>
                <w:lang w:val="en-US"/>
              </w:rPr>
            </w:pPr>
            <w:r w:rsidRPr="00D6688E">
              <w:rPr>
                <w:rFonts w:eastAsia="Calibri" w:cs="Times New Roman"/>
                <w:i/>
              </w:rPr>
              <w:t>l</w:t>
            </w:r>
          </w:p>
        </w:tc>
        <w:tc>
          <w:tcPr>
            <w:tcW w:w="8931" w:type="dxa"/>
          </w:tcPr>
          <w:p w14:paraId="12330856" w14:textId="10A4319E" w:rsidR="00D6688E" w:rsidRPr="00A1005B" w:rsidRDefault="00A1005B" w:rsidP="00A1005B">
            <w:pPr>
              <w:spacing w:before="120" w:after="120"/>
              <w:rPr>
                <w:rFonts w:eastAsia="Calibri" w:cs="Times New Roman"/>
              </w:rPr>
            </w:pPr>
            <w:r w:rsidRPr="00D6688E">
              <w:rPr>
                <w:rFonts w:eastAsia="Calibri" w:cs="Times New Roman"/>
              </w:rPr>
              <w:t xml:space="preserve">is index of the total load level at which reinforcement of </w:t>
            </w:r>
            <w:proofErr w:type="gramStart"/>
            <w:r w:rsidRPr="00D6688E">
              <w:rPr>
                <w:rFonts w:eastAsia="Calibri" w:cs="Times New Roman"/>
              </w:rPr>
              <w:t xml:space="preserve">asset  </w:t>
            </w:r>
            <w:r w:rsidRPr="00D6688E">
              <w:rPr>
                <w:rFonts w:eastAsia="Calibri" w:cs="Times New Roman"/>
                <w:i/>
              </w:rPr>
              <w:t>j</w:t>
            </w:r>
            <w:proofErr w:type="gramEnd"/>
            <w:r w:rsidRPr="00D6688E">
              <w:rPr>
                <w:rFonts w:eastAsia="Calibri" w:cs="Times New Roman"/>
              </w:rPr>
              <w:t xml:space="preserve"> is required;</w:t>
            </w:r>
          </w:p>
        </w:tc>
      </w:tr>
      <w:tr w:rsidR="00D6688E" w14:paraId="1B025595" w14:textId="77777777" w:rsidTr="00A1005B">
        <w:trPr>
          <w:trHeight w:val="78"/>
        </w:trPr>
        <w:tc>
          <w:tcPr>
            <w:tcW w:w="567" w:type="dxa"/>
          </w:tcPr>
          <w:p w14:paraId="2DD3D47A" w14:textId="157CAFF0" w:rsidR="00D6688E" w:rsidRDefault="00D6688E" w:rsidP="007A6DCD">
            <w:pPr>
              <w:jc w:val="both"/>
              <w:rPr>
                <w:szCs w:val="24"/>
                <w:lang w:val="en-US"/>
              </w:rPr>
            </w:pPr>
            <w:r w:rsidRPr="00D6688E">
              <w:rPr>
                <w:rFonts w:eastAsia="Calibri" w:cs="Times New Roman"/>
                <w:i/>
              </w:rPr>
              <w:t>C</w:t>
            </w:r>
            <w:r w:rsidRPr="00D6688E">
              <w:rPr>
                <w:rFonts w:eastAsia="Calibri" w:cs="Times New Roman"/>
                <w:i/>
                <w:vertAlign w:val="subscript"/>
              </w:rPr>
              <w:t>l</w:t>
            </w:r>
          </w:p>
        </w:tc>
        <w:tc>
          <w:tcPr>
            <w:tcW w:w="8931" w:type="dxa"/>
          </w:tcPr>
          <w:p w14:paraId="328B09C3" w14:textId="16844DFA" w:rsidR="00D6688E" w:rsidRDefault="00A1005B" w:rsidP="007A6DCD">
            <w:pPr>
              <w:jc w:val="both"/>
              <w:rPr>
                <w:szCs w:val="24"/>
                <w:lang w:val="en-US"/>
              </w:rPr>
            </w:pPr>
            <w:r w:rsidRPr="00D6688E">
              <w:rPr>
                <w:rFonts w:eastAsia="Calibri" w:cs="Times New Roman"/>
              </w:rPr>
              <w:t xml:space="preserve">is total demand (kVA) of the Network Group in the year </w:t>
            </w:r>
            <w:proofErr w:type="spellStart"/>
            <w:r w:rsidRPr="00D6688E">
              <w:rPr>
                <w:rFonts w:eastAsia="Calibri" w:cs="Times New Roman"/>
                <w:i/>
              </w:rPr>
              <w:t>Y</w:t>
            </w:r>
            <w:r w:rsidRPr="00D6688E">
              <w:rPr>
                <w:rFonts w:eastAsia="Calibri" w:cs="Times New Roman"/>
                <w:i/>
                <w:vertAlign w:val="subscript"/>
              </w:rPr>
              <w:t>l</w:t>
            </w:r>
            <w:proofErr w:type="spellEnd"/>
            <w:r w:rsidRPr="00D6688E">
              <w:rPr>
                <w:rFonts w:eastAsia="Calibri" w:cs="Times New Roman"/>
              </w:rPr>
              <w:t xml:space="preserve"> in which reinforcement of asset </w:t>
            </w:r>
            <w:r w:rsidRPr="00D6688E">
              <w:rPr>
                <w:rFonts w:eastAsia="Calibri" w:cs="Times New Roman"/>
                <w:i/>
              </w:rPr>
              <w:t>j</w:t>
            </w:r>
            <w:r w:rsidRPr="00D6688E">
              <w:rPr>
                <w:rFonts w:eastAsia="Calibri" w:cs="Times New Roman"/>
              </w:rPr>
              <w:t xml:space="preserve"> is required;</w:t>
            </w:r>
          </w:p>
        </w:tc>
      </w:tr>
      <w:tr w:rsidR="00D6688E" w14:paraId="71FF97B5" w14:textId="77777777" w:rsidTr="00A1005B">
        <w:trPr>
          <w:trHeight w:val="78"/>
        </w:trPr>
        <w:tc>
          <w:tcPr>
            <w:tcW w:w="567" w:type="dxa"/>
          </w:tcPr>
          <w:p w14:paraId="41CA1C52" w14:textId="2F5011D3" w:rsidR="00D6688E" w:rsidRDefault="00D6688E" w:rsidP="007A6DCD">
            <w:pPr>
              <w:jc w:val="both"/>
              <w:rPr>
                <w:szCs w:val="24"/>
                <w:lang w:val="en-US"/>
              </w:rPr>
            </w:pPr>
            <w:r w:rsidRPr="00D6688E">
              <w:rPr>
                <w:rFonts w:eastAsia="Calibri" w:cs="Times New Roman"/>
                <w:i/>
              </w:rPr>
              <w:t>D</w:t>
            </w:r>
          </w:p>
        </w:tc>
        <w:tc>
          <w:tcPr>
            <w:tcW w:w="8931" w:type="dxa"/>
          </w:tcPr>
          <w:p w14:paraId="01AD576D" w14:textId="62590B3B" w:rsidR="00D6688E" w:rsidRDefault="00A1005B" w:rsidP="007A6DCD">
            <w:pPr>
              <w:jc w:val="both"/>
              <w:rPr>
                <w:szCs w:val="24"/>
                <w:lang w:val="en-US"/>
              </w:rPr>
            </w:pPr>
            <w:r w:rsidRPr="00D6688E">
              <w:rPr>
                <w:rFonts w:eastAsia="Calibri" w:cs="Times New Roman"/>
              </w:rPr>
              <w:t>is initial total demand (kVA) in the Network Group;</w:t>
            </w:r>
          </w:p>
        </w:tc>
      </w:tr>
      <w:tr w:rsidR="00D6688E" w14:paraId="4B460EE3" w14:textId="77777777" w:rsidTr="00A1005B">
        <w:trPr>
          <w:trHeight w:val="78"/>
        </w:trPr>
        <w:tc>
          <w:tcPr>
            <w:tcW w:w="567" w:type="dxa"/>
          </w:tcPr>
          <w:p w14:paraId="756BF3EA" w14:textId="4E444787" w:rsidR="00D6688E" w:rsidRDefault="00D6688E" w:rsidP="007A6DCD">
            <w:pPr>
              <w:jc w:val="both"/>
              <w:rPr>
                <w:szCs w:val="24"/>
                <w:lang w:val="en-US"/>
              </w:rPr>
            </w:pPr>
            <w:proofErr w:type="spellStart"/>
            <w:r w:rsidRPr="00D6688E">
              <w:rPr>
                <w:rFonts w:eastAsia="Calibri" w:cs="Times New Roman"/>
                <w:i/>
                <w:color w:val="000000"/>
              </w:rPr>
              <w:t>g</w:t>
            </w:r>
            <w:r w:rsidRPr="00D6688E">
              <w:rPr>
                <w:rFonts w:eastAsia="Calibri" w:cs="Times New Roman"/>
                <w:i/>
                <w:color w:val="000000"/>
                <w:vertAlign w:val="subscript"/>
              </w:rPr>
              <w:t>l</w:t>
            </w:r>
            <w:proofErr w:type="spellEnd"/>
          </w:p>
        </w:tc>
        <w:tc>
          <w:tcPr>
            <w:tcW w:w="8931" w:type="dxa"/>
          </w:tcPr>
          <w:p w14:paraId="49793DD6" w14:textId="31E7D044" w:rsidR="00D6688E" w:rsidRDefault="00A1005B" w:rsidP="007A6DCD">
            <w:pPr>
              <w:jc w:val="both"/>
              <w:rPr>
                <w:szCs w:val="24"/>
                <w:lang w:val="en-US"/>
              </w:rPr>
            </w:pPr>
            <w:r w:rsidRPr="00D6688E">
              <w:rPr>
                <w:rFonts w:eastAsia="Calibri" w:cs="Times New Roman"/>
                <w:color w:val="000000"/>
              </w:rPr>
              <w:t xml:space="preserve">is demand growth rate calculated from </w:t>
            </w:r>
            <w:r w:rsidRPr="00D6688E">
              <w:rPr>
                <w:rFonts w:eastAsia="Calibri" w:cs="Times New Roman"/>
                <w:color w:val="000000"/>
                <w:position w:val="-30"/>
              </w:rPr>
              <w:object w:dxaOrig="1140" w:dyaOrig="720" w14:anchorId="4DAAF0E1">
                <v:shape id="_x0000_i1027" type="#_x0000_t75" style="width:57pt;height:36.3pt" o:ole="">
                  <v:imagedata r:id="rId14" o:title=""/>
                </v:shape>
                <o:OLEObject Type="Embed" ProgID="Equation.3" ShapeID="_x0000_i1027" DrawAspect="Content" ObjectID="_1593939603" r:id="rId15"/>
              </w:object>
            </w:r>
            <w:r w:rsidRPr="00D6688E">
              <w:rPr>
                <w:rFonts w:eastAsia="Calibri" w:cs="Times New Roman"/>
                <w:color w:val="000000"/>
              </w:rPr>
              <w:t xml:space="preserve"> where </w:t>
            </w:r>
            <w:proofErr w:type="spellStart"/>
            <w:r w:rsidRPr="00D6688E">
              <w:rPr>
                <w:rFonts w:eastAsia="Calibri" w:cs="Times New Roman"/>
                <w:i/>
                <w:color w:val="000000"/>
              </w:rPr>
              <w:t>Y</w:t>
            </w:r>
            <w:r w:rsidRPr="00D6688E">
              <w:rPr>
                <w:rFonts w:eastAsia="Calibri" w:cs="Times New Roman"/>
                <w:i/>
                <w:color w:val="000000"/>
                <w:vertAlign w:val="subscript"/>
              </w:rPr>
              <w:t>l</w:t>
            </w:r>
            <w:proofErr w:type="spellEnd"/>
            <w:r w:rsidRPr="00D6688E">
              <w:rPr>
                <w:rFonts w:eastAsia="Calibri" w:cs="Times New Roman"/>
                <w:color w:val="000000"/>
              </w:rPr>
              <w:t xml:space="preserve"> is the number of years into the future when reinforcement of asset </w:t>
            </w:r>
            <w:r w:rsidRPr="00D6688E">
              <w:rPr>
                <w:rFonts w:eastAsia="Calibri" w:cs="Times New Roman"/>
                <w:i/>
                <w:color w:val="000000"/>
              </w:rPr>
              <w:t>j</w:t>
            </w:r>
            <w:r w:rsidRPr="00D6688E">
              <w:rPr>
                <w:rFonts w:eastAsia="Calibri" w:cs="Times New Roman"/>
                <w:color w:val="000000"/>
              </w:rPr>
              <w:t xml:space="preserve"> is required;</w:t>
            </w:r>
          </w:p>
        </w:tc>
      </w:tr>
      <w:tr w:rsidR="00D6688E" w14:paraId="5844920E" w14:textId="77777777" w:rsidTr="00A1005B">
        <w:trPr>
          <w:trHeight w:val="78"/>
        </w:trPr>
        <w:tc>
          <w:tcPr>
            <w:tcW w:w="567" w:type="dxa"/>
          </w:tcPr>
          <w:p w14:paraId="06C73B1B" w14:textId="1E7CBA3E" w:rsidR="00D6688E" w:rsidRDefault="00D6688E" w:rsidP="007A6DCD">
            <w:pPr>
              <w:jc w:val="both"/>
              <w:rPr>
                <w:szCs w:val="24"/>
                <w:lang w:val="en-US"/>
              </w:rPr>
            </w:pPr>
            <w:r w:rsidRPr="00D6688E">
              <w:rPr>
                <w:rFonts w:eastAsia="Calibri" w:cs="Times New Roman"/>
                <w:i/>
              </w:rPr>
              <w:t>T</w:t>
            </w:r>
          </w:p>
        </w:tc>
        <w:tc>
          <w:tcPr>
            <w:tcW w:w="8931" w:type="dxa"/>
          </w:tcPr>
          <w:p w14:paraId="24331F4D" w14:textId="03414EBC" w:rsidR="00A1005B" w:rsidRPr="00A1005B" w:rsidRDefault="00A1005B" w:rsidP="007A6DCD">
            <w:pPr>
              <w:jc w:val="both"/>
              <w:rPr>
                <w:rFonts w:eastAsia="Calibri" w:cs="Times New Roman"/>
              </w:rPr>
            </w:pPr>
            <w:r w:rsidRPr="00D6688E">
              <w:rPr>
                <w:rFonts w:eastAsia="Calibri" w:cs="Times New Roman"/>
              </w:rPr>
              <w:t xml:space="preserve">is the </w:t>
            </w:r>
            <w:proofErr w:type="gramStart"/>
            <w:r w:rsidRPr="00D6688E">
              <w:rPr>
                <w:rFonts w:eastAsia="Calibri" w:cs="Times New Roman"/>
              </w:rPr>
              <w:t>10 year</w:t>
            </w:r>
            <w:proofErr w:type="gramEnd"/>
            <w:r w:rsidRPr="00D6688E">
              <w:rPr>
                <w:rFonts w:eastAsia="Calibri" w:cs="Times New Roman"/>
              </w:rPr>
              <w:t xml:space="preserve"> period over which the reinforcement cost is recovered.</w:t>
            </w:r>
          </w:p>
        </w:tc>
      </w:tr>
    </w:tbl>
    <w:p w14:paraId="5C187745" w14:textId="7B762822" w:rsidR="00A103E7" w:rsidRDefault="00A103E7" w:rsidP="00A103E7">
      <w:pPr>
        <w:pStyle w:val="DCSubHeading1Level2"/>
      </w:pPr>
    </w:p>
    <w:p w14:paraId="32B552D4" w14:textId="274BCB04" w:rsidR="00A1005B" w:rsidRDefault="00A1005B" w:rsidP="00A1005B">
      <w:pPr>
        <w:pStyle w:val="DCSubHeading1Level2"/>
      </w:pPr>
      <w:bookmarkStart w:id="233" w:name="_Hlk519938524"/>
      <w:r>
        <w:t>SCHEDULE 18 -</w:t>
      </w:r>
      <w:bookmarkEnd w:id="233"/>
      <w:r>
        <w:t xml:space="preserve"> </w:t>
      </w:r>
      <w:r w:rsidRPr="00A1005B">
        <w:t>Annex 1 – Implementation Guide</w:t>
      </w:r>
    </w:p>
    <w:p w14:paraId="75502D99" w14:textId="77777777" w:rsidR="00A1005B" w:rsidRPr="00A1005B" w:rsidRDefault="00A1005B" w:rsidP="00A1005B">
      <w:pPr>
        <w:ind w:left="2977" w:hanging="2268"/>
        <w:jc w:val="both"/>
        <w:rPr>
          <w:rFonts w:eastAsia="Times New Roman" w:cs="Times New Roman"/>
          <w:bCs/>
          <w:szCs w:val="24"/>
          <w:lang w:val="en-US"/>
        </w:rPr>
      </w:pPr>
      <w:proofErr w:type="spellStart"/>
      <w:r w:rsidRPr="00A1005B">
        <w:rPr>
          <w:rFonts w:eastAsia="Times New Roman" w:cs="Times New Roman"/>
          <w:bCs/>
          <w:i/>
          <w:szCs w:val="24"/>
          <w:lang w:val="en-US"/>
        </w:rPr>
        <w:t>AnnuityRate</w:t>
      </w:r>
      <w:proofErr w:type="spellEnd"/>
      <w:r w:rsidRPr="00A1005B">
        <w:rPr>
          <w:rFonts w:eastAsia="Times New Roman" w:cs="Times New Roman"/>
          <w:bCs/>
          <w:szCs w:val="24"/>
          <w:lang w:val="en-US"/>
        </w:rPr>
        <w:tab/>
        <w:t>is the annuity rate used in the calculation of Branch incremental costs, as described in Attachment 1 below; and</w:t>
      </w:r>
    </w:p>
    <w:p w14:paraId="05DCF3CC" w14:textId="3E742919" w:rsidR="00C87F18" w:rsidRPr="00C87F18" w:rsidRDefault="00C87F18" w:rsidP="00C87F18">
      <w:pPr>
        <w:rPr>
          <w:rFonts w:ascii="Times New Roman Bold" w:eastAsia="Calibri" w:hAnsi="Times New Roman Bold" w:cs="Times New Roman"/>
          <w:b/>
          <w:u w:val="single"/>
        </w:rPr>
      </w:pPr>
      <w:bookmarkStart w:id="234" w:name="Attachment1"/>
      <w:bookmarkStart w:id="235" w:name="_Toc269721233"/>
      <w:bookmarkStart w:id="236" w:name="_Toc269720537"/>
      <w:bookmarkStart w:id="237" w:name="_Toc269379888"/>
      <w:bookmarkStart w:id="238" w:name="_Toc268553700"/>
      <w:bookmarkStart w:id="239" w:name="_Toc246843718"/>
      <w:bookmarkStart w:id="240" w:name="_Ref246842348"/>
      <w:r w:rsidRPr="00C87F18">
        <w:rPr>
          <w:rFonts w:ascii="Times New Roman Bold" w:eastAsia="Calibri" w:hAnsi="Times New Roman Bold" w:cs="Times New Roman"/>
          <w:b/>
          <w:u w:val="single"/>
        </w:rPr>
        <w:t>SCHEDULE 18 -</w:t>
      </w:r>
      <w:r>
        <w:rPr>
          <w:rFonts w:ascii="Times New Roman Bold" w:eastAsia="Calibri" w:hAnsi="Times New Roman Bold" w:cs="Times New Roman"/>
          <w:b/>
          <w:u w:val="single"/>
        </w:rPr>
        <w:t xml:space="preserve"> </w:t>
      </w:r>
      <w:r w:rsidRPr="00C87F18">
        <w:rPr>
          <w:rFonts w:ascii="Times New Roman Bold" w:eastAsia="Calibri" w:hAnsi="Times New Roman Bold" w:cs="Times New Roman"/>
          <w:b/>
          <w:u w:val="single"/>
        </w:rPr>
        <w:t>Attachment 1</w:t>
      </w:r>
      <w:bookmarkEnd w:id="234"/>
      <w:r w:rsidRPr="00C87F18">
        <w:rPr>
          <w:rFonts w:ascii="Times New Roman Bold" w:eastAsia="Calibri" w:hAnsi="Times New Roman Bold" w:cs="Times New Roman"/>
          <w:b/>
          <w:u w:val="single"/>
        </w:rPr>
        <w:t xml:space="preserve"> - Calculation of Branch Incremental Cost</w:t>
      </w:r>
      <w:bookmarkEnd w:id="235"/>
      <w:bookmarkEnd w:id="236"/>
      <w:bookmarkEnd w:id="237"/>
      <w:bookmarkEnd w:id="238"/>
      <w:bookmarkEnd w:id="239"/>
      <w:bookmarkEnd w:id="240"/>
    </w:p>
    <w:p w14:paraId="08818198" w14:textId="4830C0C4" w:rsidR="00C87F18" w:rsidRPr="00C87F18" w:rsidRDefault="00C87F18" w:rsidP="00C87F18">
      <w:pPr>
        <w:numPr>
          <w:ilvl w:val="6"/>
          <w:numId w:val="0"/>
        </w:numPr>
        <w:ind w:left="720" w:hanging="720"/>
        <w:jc w:val="both"/>
        <w:outlineLvl w:val="6"/>
        <w:rPr>
          <w:rFonts w:eastAsia="Times New Roman" w:cs="Times New Roman"/>
          <w:iCs/>
        </w:rPr>
      </w:pPr>
      <w:r>
        <w:rPr>
          <w:rFonts w:eastAsia="Times New Roman" w:cs="Times New Roman"/>
          <w:iCs/>
        </w:rPr>
        <w:t>1.</w:t>
      </w:r>
      <w:r>
        <w:rPr>
          <w:rFonts w:eastAsia="Times New Roman" w:cs="Times New Roman"/>
          <w:iCs/>
        </w:rPr>
        <w:tab/>
      </w:r>
      <w:r w:rsidRPr="00C87F18">
        <w:rPr>
          <w:rFonts w:eastAsia="Times New Roman" w:cs="Times New Roman"/>
          <w:iCs/>
        </w:rPr>
        <w:t xml:space="preserve">Branch incremental cost </w:t>
      </w:r>
      <m:oMath>
        <m:r>
          <m:rPr>
            <m:sty m:val="bi"/>
          </m:rPr>
          <w:rPr>
            <w:rFonts w:ascii="Cambria Math" w:eastAsia="Times New Roman" w:hAnsi="Cambria Math" w:cs="Times New Roman"/>
          </w:rPr>
          <m:t>∆</m:t>
        </m:r>
        <m:sSub>
          <m:sSubPr>
            <m:ctrlPr>
              <w:rPr>
                <w:rFonts w:ascii="Cambria Math" w:eastAsia="Times New Roman" w:hAnsi="Cambria Math" w:cs="Times New Roman"/>
                <w:b/>
                <w:bCs/>
                <w:i/>
                <w:iCs/>
              </w:rPr>
            </m:ctrlPr>
          </m:sSubPr>
          <m:e>
            <m:r>
              <m:rPr>
                <m:sty m:val="bi"/>
              </m:rPr>
              <w:rPr>
                <w:rFonts w:ascii="Cambria Math" w:eastAsia="Times New Roman" w:hAnsi="Cambria Math" w:cs="Times New Roman"/>
              </w:rPr>
              <m:t>C</m:t>
            </m:r>
          </m:e>
          <m:sub>
            <m:r>
              <m:rPr>
                <m:sty m:val="bi"/>
              </m:rPr>
              <w:rPr>
                <w:rFonts w:ascii="Cambria Math" w:eastAsia="Times New Roman" w:hAnsi="Cambria Math" w:cs="Times New Roman"/>
              </w:rPr>
              <m:t>i</m:t>
            </m:r>
          </m:sub>
        </m:sSub>
      </m:oMath>
      <w:r w:rsidRPr="00C87F18">
        <w:rPr>
          <w:rFonts w:eastAsia="Times New Roman" w:cs="Times New Roman"/>
          <w:iCs/>
        </w:rPr>
        <w:t xml:space="preserve"> is calculated using the outputs of power flow analysis discussed in the </w:t>
      </w:r>
      <w:r w:rsidRPr="00C87F18">
        <w:rPr>
          <w:rFonts w:eastAsia="Times New Roman" w:cs="Times New Roman"/>
          <w:iCs/>
        </w:rPr>
        <w:fldChar w:fldCharType="begin"/>
      </w:r>
      <w:r w:rsidRPr="00C87F18">
        <w:rPr>
          <w:rFonts w:eastAsia="Times New Roman" w:cs="Times New Roman"/>
          <w:iCs/>
        </w:rPr>
        <w:instrText xml:space="preserve"> REF _Ref244599324 \h  \* MERGEFORMAT </w:instrText>
      </w:r>
      <w:r w:rsidRPr="00C87F18">
        <w:rPr>
          <w:rFonts w:eastAsia="Times New Roman" w:cs="Times New Roman"/>
          <w:iCs/>
        </w:rPr>
      </w:r>
      <w:r w:rsidRPr="00C87F18">
        <w:rPr>
          <w:rFonts w:eastAsia="Times New Roman" w:cs="Times New Roman"/>
          <w:iCs/>
        </w:rPr>
        <w:fldChar w:fldCharType="separate"/>
      </w:r>
      <w:r w:rsidRPr="00C87F18">
        <w:rPr>
          <w:rFonts w:eastAsia="Times New Roman" w:cs="Times New Roman"/>
          <w:iCs/>
        </w:rPr>
        <w:t>Outputs from Power Flow Analysis</w:t>
      </w:r>
      <w:r w:rsidRPr="00C87F18">
        <w:rPr>
          <w:rFonts w:eastAsia="Times New Roman" w:cs="Times New Roman"/>
          <w:iCs/>
        </w:rPr>
        <w:fldChar w:fldCharType="end"/>
      </w:r>
      <w:r w:rsidRPr="00C87F18">
        <w:rPr>
          <w:rFonts w:eastAsia="Times New Roman" w:cs="Times New Roman"/>
          <w:iCs/>
        </w:rPr>
        <w:t xml:space="preserve"> section and the following formulae for both Maximum and Minimum Demand Scenario:</w:t>
      </w:r>
    </w:p>
    <w:p w14:paraId="6B555324" w14:textId="77777777" w:rsidR="00C87F18" w:rsidRPr="00C87F18" w:rsidRDefault="00C87F18" w:rsidP="00C87F18">
      <w:pPr>
        <w:spacing w:after="0" w:line="240" w:lineRule="auto"/>
        <w:ind w:left="2160"/>
        <w:jc w:val="both"/>
        <w:rPr>
          <w:rFonts w:eastAsia="Times New Roman" w:cs="Times New Roman"/>
          <w:szCs w:val="24"/>
        </w:rPr>
      </w:pPr>
      <m:oMathPara>
        <m:oMath>
          <m:r>
            <w:rPr>
              <w:rFonts w:ascii="Cambria Math" w:eastAsia="Times New Roman" w:hAnsi="Cambria Math" w:cs="Times New Roman"/>
              <w:szCs w:val="24"/>
            </w:rPr>
            <m:t>∆</m:t>
          </m:r>
          <m:sSub>
            <m:sSubPr>
              <m:ctrlPr>
                <w:rPr>
                  <w:rFonts w:ascii="Cambria Math" w:eastAsia="Times New Roman" w:hAnsi="Cambria Math" w:cs="Times New Roman"/>
                  <w:i/>
                  <w:szCs w:val="24"/>
                </w:rPr>
              </m:ctrlPr>
            </m:sSubPr>
            <m:e>
              <m:r>
                <w:rPr>
                  <w:rFonts w:ascii="Cambria Math" w:eastAsia="Times New Roman" w:hAnsi="Cambria Math" w:cs="Times New Roman"/>
                  <w:szCs w:val="24"/>
                </w:rPr>
                <m:t>C</m:t>
              </m:r>
            </m:e>
            <m:sub>
              <m:r>
                <w:rPr>
                  <w:rFonts w:ascii="Cambria Math" w:eastAsia="Times New Roman" w:hAnsi="Cambria Math" w:cs="Times New Roman"/>
                  <w:szCs w:val="24"/>
                </w:rPr>
                <m:t>i</m:t>
              </m:r>
            </m:sub>
          </m:sSub>
          <m:r>
            <w:rPr>
              <w:rFonts w:ascii="Cambria Math" w:eastAsia="Times New Roman" w:hAnsi="Cambria Math" w:cs="Times New Roman"/>
              <w:szCs w:val="24"/>
            </w:rPr>
            <m:t>=</m:t>
          </m:r>
          <m:d>
            <m:dPr>
              <m:begChr m:val="["/>
              <m:endChr m:val="]"/>
              <m:ctrlPr>
                <w:rPr>
                  <w:rFonts w:ascii="Cambria Math" w:eastAsia="Times New Roman" w:hAnsi="Cambria Math" w:cs="Times New Roman"/>
                  <w:i/>
                  <w:szCs w:val="24"/>
                </w:rPr>
              </m:ctrlPr>
            </m:dPr>
            <m:e>
              <m:r>
                <w:rPr>
                  <w:rFonts w:ascii="Cambria Math" w:eastAsia="Times New Roman" w:hAnsi="Cambria Math" w:cs="Times New Roman"/>
                  <w:szCs w:val="24"/>
                </w:rPr>
                <m:t>NetPresentValue</m:t>
              </m:r>
              <m:d>
                <m:dPr>
                  <m:ctrlPr>
                    <w:rPr>
                      <w:rFonts w:ascii="Cambria Math" w:eastAsia="Times New Roman" w:hAnsi="Cambria Math" w:cs="Times New Roman"/>
                      <w:i/>
                      <w:szCs w:val="24"/>
                    </w:rPr>
                  </m:ctrlPr>
                </m:dPr>
                <m:e>
                  <m:r>
                    <w:rPr>
                      <w:rFonts w:ascii="Cambria Math" w:eastAsia="Times New Roman" w:hAnsi="Cambria Math" w:cs="Times New Roman"/>
                      <w:szCs w:val="24"/>
                    </w:rPr>
                    <m:t>inc</m:t>
                  </m:r>
                </m:e>
              </m:d>
              <m:r>
                <w:rPr>
                  <w:rFonts w:ascii="Cambria Math" w:eastAsia="Times New Roman" w:hAnsi="Cambria Math" w:cs="Times New Roman"/>
                  <w:szCs w:val="24"/>
                </w:rPr>
                <m:t>-NetPresentValue(base)</m:t>
              </m:r>
            </m:e>
          </m:d>
          <m:r>
            <w:rPr>
              <w:rFonts w:ascii="Cambria Math" w:eastAsia="Times New Roman" w:hAnsi="Cambria Math" w:cs="Times New Roman"/>
              <w:szCs w:val="24"/>
            </w:rPr>
            <m:t>AnnuityRate</m:t>
          </m:r>
        </m:oMath>
      </m:oMathPara>
    </w:p>
    <w:p w14:paraId="43637931" w14:textId="77777777" w:rsidR="00C87F18" w:rsidRPr="00C87F18" w:rsidRDefault="00C87F18" w:rsidP="00C87F18">
      <w:pPr>
        <w:spacing w:after="0" w:line="240" w:lineRule="auto"/>
        <w:ind w:left="2160"/>
        <w:jc w:val="both"/>
        <w:rPr>
          <w:rFonts w:eastAsia="Times New Roman" w:cs="Times New Roman"/>
          <w:szCs w:val="24"/>
        </w:rPr>
      </w:pPr>
    </w:p>
    <w:p w14:paraId="5A2D30D4" w14:textId="77777777" w:rsidR="00C87F18" w:rsidRPr="00C87F18" w:rsidRDefault="00C87F18" w:rsidP="00C87F18">
      <w:pPr>
        <w:spacing w:before="120" w:after="120" w:line="240" w:lineRule="auto"/>
        <w:ind w:left="1440"/>
        <w:jc w:val="both"/>
        <w:rPr>
          <w:rFonts w:eastAsia="Times New Roman" w:cs="Times New Roman"/>
          <w:b/>
          <w:bCs/>
          <w:noProof/>
          <w:color w:val="000000"/>
          <w:szCs w:val="24"/>
        </w:rPr>
      </w:pPr>
      <m:oMathPara>
        <m:oMath>
          <m:r>
            <m:rPr>
              <m:sty m:val="bi"/>
            </m:rPr>
            <w:rPr>
              <w:rFonts w:ascii="Cambria Math" w:eastAsia="Times New Roman" w:hAnsi="Cambria Math" w:cs="Times New Roman"/>
              <w:color w:val="000000"/>
              <w:szCs w:val="24"/>
            </w:rPr>
            <m:t>NetPresentValue</m:t>
          </m:r>
          <m:d>
            <m:dPr>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inc</m:t>
              </m:r>
            </m:e>
          </m:d>
          <m:r>
            <m:rPr>
              <m:sty m:val="bi"/>
            </m:rPr>
            <w:rPr>
              <w:rFonts w:ascii="Cambria Math" w:eastAsia="Times New Roman" w:hAnsi="Cambria Math" w:cs="Times New Roman"/>
              <w:color w:val="000000"/>
              <w:szCs w:val="24"/>
            </w:rPr>
            <m:t>=</m:t>
          </m:r>
          <m:f>
            <m:fPr>
              <m:ctrlPr>
                <w:rPr>
                  <w:rFonts w:ascii="Cambria Math" w:eastAsia="Times New Roman" w:hAnsi="Cambria Math" w:cs="Times New Roman"/>
                  <w:b/>
                  <w:bCs/>
                  <w:i/>
                  <w:color w:val="000000"/>
                  <w:szCs w:val="24"/>
                </w:rPr>
              </m:ctrlPr>
            </m:fPr>
            <m:num>
              <m:r>
                <m:rPr>
                  <m:sty m:val="bi"/>
                </m:rPr>
                <w:rPr>
                  <w:rFonts w:ascii="Cambria Math" w:eastAsia="Times New Roman" w:hAnsi="Cambria Math" w:cs="Times New Roman"/>
                  <w:color w:val="000000"/>
                  <w:szCs w:val="24"/>
                </w:rPr>
                <m:t>CostOfReinforcementSolution</m:t>
              </m:r>
            </m:num>
            <m:den>
              <m:sSup>
                <m:sSupPr>
                  <m:ctrlPr>
                    <w:rPr>
                      <w:rFonts w:ascii="Cambria Math" w:eastAsia="Times New Roman" w:hAnsi="Cambria Math" w:cs="Times New Roman"/>
                      <w:b/>
                      <w:bCs/>
                      <w:i/>
                      <w:color w:val="000000"/>
                      <w:szCs w:val="24"/>
                    </w:rPr>
                  </m:ctrlPr>
                </m:sSupPr>
                <m:e>
                  <m:d>
                    <m:dPr>
                      <m:begChr m:val="["/>
                      <m:endChr m:val="]"/>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1+DiscountRate</m:t>
                      </m:r>
                    </m:e>
                  </m:d>
                </m:e>
                <m:sup>
                  <m:r>
                    <m:rPr>
                      <m:sty m:val="bi"/>
                    </m:rPr>
                    <w:rPr>
                      <w:rFonts w:ascii="Cambria Math" w:eastAsia="Times New Roman" w:hAnsi="Cambria Math" w:cs="Times New Roman"/>
                      <w:color w:val="000000"/>
                      <w:szCs w:val="24"/>
                    </w:rPr>
                    <m:t>YearsToReinforcement(inc)</m:t>
                  </m:r>
                </m:sup>
              </m:sSup>
            </m:den>
          </m:f>
        </m:oMath>
      </m:oMathPara>
    </w:p>
    <w:p w14:paraId="12B721AA" w14:textId="77777777" w:rsidR="00C87F18" w:rsidRPr="00C87F18" w:rsidRDefault="00C87F18" w:rsidP="00C87F18">
      <w:pPr>
        <w:rPr>
          <w:rFonts w:ascii="Times New Roman Bold" w:eastAsia="Times New Roman" w:hAnsi="Times New Roman Bold" w:cs="Times New Roman"/>
          <w:b/>
          <w:bCs/>
          <w:color w:val="000000"/>
          <w:szCs w:val="24"/>
        </w:rPr>
      </w:pPr>
      <m:oMathPara>
        <m:oMath>
          <m:r>
            <m:rPr>
              <m:sty m:val="bi"/>
            </m:rPr>
            <w:rPr>
              <w:rFonts w:ascii="Cambria Math" w:eastAsia="Times New Roman" w:hAnsi="Cambria Math" w:cs="Times New Roman"/>
              <w:color w:val="000000"/>
              <w:szCs w:val="24"/>
            </w:rPr>
            <w:lastRenderedPageBreak/>
            <m:t>NetPresentValue(base)=</m:t>
          </m:r>
          <m:f>
            <m:fPr>
              <m:ctrlPr>
                <w:rPr>
                  <w:rFonts w:ascii="Cambria Math" w:eastAsia="Times New Roman" w:hAnsi="Cambria Math" w:cs="Times New Roman"/>
                  <w:b/>
                  <w:bCs/>
                  <w:i/>
                  <w:color w:val="000000"/>
                  <w:szCs w:val="24"/>
                </w:rPr>
              </m:ctrlPr>
            </m:fPr>
            <m:num>
              <m:r>
                <m:rPr>
                  <m:sty m:val="bi"/>
                </m:rPr>
                <w:rPr>
                  <w:rFonts w:ascii="Cambria Math" w:eastAsia="Times New Roman" w:hAnsi="Cambria Math" w:cs="Times New Roman"/>
                  <w:color w:val="000000"/>
                  <w:szCs w:val="24"/>
                </w:rPr>
                <m:t>CostOfReinforcementSolution</m:t>
              </m:r>
            </m:num>
            <m:den>
              <m:sSup>
                <m:sSupPr>
                  <m:ctrlPr>
                    <w:rPr>
                      <w:rFonts w:ascii="Cambria Math" w:eastAsia="Times New Roman" w:hAnsi="Cambria Math" w:cs="Times New Roman"/>
                      <w:b/>
                      <w:bCs/>
                      <w:i/>
                      <w:color w:val="000000"/>
                      <w:szCs w:val="24"/>
                    </w:rPr>
                  </m:ctrlPr>
                </m:sSupPr>
                <m:e>
                  <m:d>
                    <m:dPr>
                      <m:begChr m:val="["/>
                      <m:endChr m:val="]"/>
                      <m:ctrlPr>
                        <w:rPr>
                          <w:rFonts w:ascii="Cambria Math" w:eastAsia="Times New Roman" w:hAnsi="Cambria Math" w:cs="Times New Roman"/>
                          <w:b/>
                          <w:bCs/>
                          <w:i/>
                          <w:color w:val="000000"/>
                          <w:szCs w:val="24"/>
                        </w:rPr>
                      </m:ctrlPr>
                    </m:dPr>
                    <m:e>
                      <m:r>
                        <m:rPr>
                          <m:sty m:val="bi"/>
                        </m:rPr>
                        <w:rPr>
                          <w:rFonts w:ascii="Cambria Math" w:eastAsia="Times New Roman" w:hAnsi="Cambria Math" w:cs="Times New Roman"/>
                          <w:color w:val="000000"/>
                          <w:szCs w:val="24"/>
                        </w:rPr>
                        <m:t>1+DiscountRate</m:t>
                      </m:r>
                    </m:e>
                  </m:d>
                </m:e>
                <m:sup>
                  <m:r>
                    <m:rPr>
                      <m:sty m:val="bi"/>
                    </m:rPr>
                    <w:rPr>
                      <w:rFonts w:ascii="Cambria Math" w:eastAsia="Times New Roman" w:hAnsi="Cambria Math" w:cs="Times New Roman"/>
                      <w:color w:val="000000"/>
                      <w:szCs w:val="24"/>
                    </w:rPr>
                    <m:t>YearsToReinforcement(base)</m:t>
                  </m:r>
                </m:sup>
              </m:sSup>
            </m:den>
          </m:f>
        </m:oMath>
      </m:oMathPara>
    </w:p>
    <w:p w14:paraId="169338C6" w14:textId="77777777" w:rsidR="00C87F18" w:rsidRPr="00C87F18" w:rsidRDefault="00C87F18" w:rsidP="00C87F18">
      <w:pPr>
        <w:ind w:left="720"/>
        <w:rPr>
          <w:rFonts w:eastAsia="Calibri" w:cs="Times New Roman"/>
        </w:rPr>
      </w:pPr>
      <m:oMath>
        <m:r>
          <m:rPr>
            <m:sty m:val="bi"/>
          </m:rPr>
          <w:rPr>
            <w:rFonts w:ascii="Cambria Math" w:eastAsia="Calibri" w:hAnsi="Cambria Math" w:cs="Times New Roman"/>
          </w:rPr>
          <m:t>CostofReinforcementSolution</m:t>
        </m:r>
      </m:oMath>
      <w:r w:rsidRPr="00C87F18">
        <w:rPr>
          <w:rFonts w:eastAsia="Calibri" w:cs="Times New Roman"/>
        </w:rPr>
        <w:t xml:space="preserve"> is the modern equivalent asset value (MEAV) of reinforcing the </w:t>
      </w:r>
      <w:proofErr w:type="gramStart"/>
      <w:r w:rsidRPr="00C87F18">
        <w:rPr>
          <w:rFonts w:eastAsia="Calibri" w:cs="Times New Roman"/>
        </w:rPr>
        <w:t>particular asset</w:t>
      </w:r>
      <w:proofErr w:type="gramEnd"/>
      <w:r w:rsidRPr="00C87F18">
        <w:rPr>
          <w:rFonts w:eastAsia="Calibri" w:cs="Times New Roman"/>
        </w:rPr>
        <w:t>, bearing in mind the requirements of similar historic projects</w:t>
      </w:r>
      <w:r w:rsidRPr="00C87F18">
        <w:rPr>
          <w:rFonts w:eastAsia="Calibri" w:cs="Times New Roman"/>
          <w:vertAlign w:val="superscript"/>
        </w:rPr>
        <w:footnoteReference w:id="1"/>
      </w:r>
      <w:r w:rsidRPr="00C87F18">
        <w:rPr>
          <w:rFonts w:eastAsia="Calibri" w:cs="Times New Roman"/>
        </w:rPr>
        <w:t>. This cost is the same under both base and incremental conditions and it should be annualised using the following annuity rate:</w:t>
      </w:r>
    </w:p>
    <w:p w14:paraId="28F5B862" w14:textId="77777777" w:rsidR="00C87F18" w:rsidRPr="00C87F18" w:rsidRDefault="00C87F18" w:rsidP="00C87F18">
      <w:pPr>
        <w:autoSpaceDE w:val="0"/>
        <w:autoSpaceDN w:val="0"/>
        <w:adjustRightInd w:val="0"/>
        <w:spacing w:before="120" w:after="120"/>
        <w:ind w:left="1440"/>
        <w:jc w:val="center"/>
        <w:rPr>
          <w:rFonts w:eastAsia="Calibri" w:cs="Times New Roman"/>
        </w:rPr>
      </w:pPr>
      <m:oMathPara>
        <m:oMath>
          <m:r>
            <m:rPr>
              <m:sty m:val="bi"/>
            </m:rPr>
            <w:rPr>
              <w:rFonts w:ascii="Cambria Math" w:eastAsia="Calibri" w:hAnsi="Cambria Math" w:cs="Times New Roman"/>
              <w:color w:val="000000"/>
            </w:rPr>
            <m:t>AnnuityRate=</m:t>
          </m:r>
          <m:f>
            <m:fPr>
              <m:ctrlPr>
                <w:rPr>
                  <w:rFonts w:ascii="Cambria Math" w:eastAsia="Calibri" w:hAnsi="Cambria Math" w:cs="Times New Roman"/>
                  <w:b/>
                  <w:bCs/>
                  <w:i/>
                  <w:color w:val="000000"/>
                </w:rPr>
              </m:ctrlPr>
            </m:fPr>
            <m:num>
              <m:r>
                <m:rPr>
                  <m:sty m:val="bi"/>
                </m:rPr>
                <w:rPr>
                  <w:rFonts w:ascii="Cambria Math" w:eastAsia="Calibri" w:hAnsi="Cambria Math" w:cs="Times New Roman"/>
                  <w:color w:val="000000"/>
                </w:rPr>
                <m:t>DiscountRate</m:t>
              </m:r>
            </m:num>
            <m:den>
              <m:r>
                <m:rPr>
                  <m:sty m:val="bi"/>
                </m:rPr>
                <w:rPr>
                  <w:rFonts w:ascii="Cambria Math" w:eastAsia="Calibri" w:hAnsi="Cambria Math" w:cs="Times New Roman"/>
                  <w:color w:val="000000"/>
                </w:rPr>
                <m:t>1-</m:t>
              </m:r>
              <m:d>
                <m:dPr>
                  <m:begChr m:val="["/>
                  <m:endChr m:val="]"/>
                  <m:ctrlPr>
                    <w:rPr>
                      <w:rFonts w:ascii="Cambria Math" w:eastAsia="Calibri" w:hAnsi="Cambria Math" w:cs="Times New Roman"/>
                      <w:b/>
                      <w:bCs/>
                      <w:i/>
                      <w:color w:val="000000"/>
                    </w:rPr>
                  </m:ctrlPr>
                </m:dPr>
                <m:e>
                  <m:f>
                    <m:fPr>
                      <m:ctrlPr>
                        <w:rPr>
                          <w:rFonts w:ascii="Cambria Math" w:eastAsia="Calibri" w:hAnsi="Cambria Math" w:cs="Times New Roman"/>
                          <w:b/>
                          <w:bCs/>
                          <w:i/>
                          <w:color w:val="000000"/>
                        </w:rPr>
                      </m:ctrlPr>
                    </m:fPr>
                    <m:num>
                      <m:r>
                        <m:rPr>
                          <m:sty m:val="bi"/>
                        </m:rPr>
                        <w:rPr>
                          <w:rFonts w:ascii="Cambria Math" w:eastAsia="Calibri" w:hAnsi="Cambria Math" w:cs="Times New Roman"/>
                          <w:color w:val="000000"/>
                        </w:rPr>
                        <m:t>1</m:t>
                      </m:r>
                    </m:num>
                    <m:den>
                      <m:sSup>
                        <m:sSupPr>
                          <m:ctrlPr>
                            <w:rPr>
                              <w:rFonts w:ascii="Cambria Math" w:eastAsia="Calibri" w:hAnsi="Cambria Math" w:cs="Times New Roman"/>
                              <w:b/>
                              <w:bCs/>
                              <w:i/>
                              <w:color w:val="000000"/>
                            </w:rPr>
                          </m:ctrlPr>
                        </m:sSupPr>
                        <m:e>
                          <m:d>
                            <m:dPr>
                              <m:begChr m:val="["/>
                              <m:endChr m:val="]"/>
                              <m:ctrlPr>
                                <w:rPr>
                                  <w:rFonts w:ascii="Cambria Math" w:eastAsia="Calibri" w:hAnsi="Cambria Math" w:cs="Times New Roman"/>
                                  <w:b/>
                                  <w:bCs/>
                                  <w:i/>
                                  <w:color w:val="000000"/>
                                </w:rPr>
                              </m:ctrlPr>
                            </m:dPr>
                            <m:e>
                              <m:r>
                                <m:rPr>
                                  <m:sty m:val="bi"/>
                                </m:rPr>
                                <w:rPr>
                                  <w:rFonts w:ascii="Cambria Math" w:eastAsia="Calibri" w:hAnsi="Cambria Math" w:cs="Times New Roman"/>
                                  <w:color w:val="000000"/>
                                </w:rPr>
                                <m:t>1+DiscountRate</m:t>
                              </m:r>
                            </m:e>
                          </m:d>
                        </m:e>
                        <m:sup>
                          <m:r>
                            <m:rPr>
                              <m:sty m:val="bi"/>
                            </m:rPr>
                            <w:rPr>
                              <w:rFonts w:ascii="Cambria Math" w:eastAsia="Calibri" w:hAnsi="Cambria Math" w:cs="Times New Roman"/>
                              <w:color w:val="000000"/>
                            </w:rPr>
                            <m:t>AnnuityPeriod</m:t>
                          </m:r>
                        </m:sup>
                      </m:sSup>
                    </m:den>
                  </m:f>
                </m:e>
              </m:d>
            </m:den>
          </m:f>
        </m:oMath>
      </m:oMathPara>
    </w:p>
    <w:p w14:paraId="75AF40C5" w14:textId="77777777" w:rsidR="00C87F18" w:rsidRPr="00C87F18" w:rsidRDefault="00C87F18" w:rsidP="00C87F18">
      <w:pPr>
        <w:ind w:left="720"/>
        <w:rPr>
          <w:rFonts w:eastAsia="Calibri" w:cs="Times New Roman"/>
        </w:rPr>
      </w:pPr>
      <m:oMath>
        <m:r>
          <m:rPr>
            <m:sty m:val="bi"/>
          </m:rPr>
          <w:rPr>
            <w:rFonts w:ascii="Cambria Math" w:eastAsia="Calibri" w:hAnsi="Cambria Math" w:cs="Times New Roman"/>
          </w:rPr>
          <m:t>DiscountRate</m:t>
        </m:r>
      </m:oMath>
      <w:r w:rsidRPr="00C87F18">
        <w:rPr>
          <w:rFonts w:eastAsia="Calibri" w:cs="Times New Roman"/>
        </w:rPr>
        <w:t xml:space="preserve"> is</w:t>
      </w:r>
    </w:p>
    <w:p w14:paraId="5F54B61B" w14:textId="77777777" w:rsidR="00C87F18" w:rsidRPr="00C87F18" w:rsidRDefault="00C87F18" w:rsidP="00C87F18">
      <w:pPr>
        <w:ind w:left="720"/>
        <w:rPr>
          <w:rFonts w:eastAsia="Calibri" w:cs="Times New Roman"/>
        </w:rPr>
      </w:pPr>
      <w:r w:rsidRPr="00C87F18">
        <w:rPr>
          <w:rFonts w:eastAsia="Calibri" w:cs="Times New Roman"/>
        </w:rPr>
        <w:t>set to equal the latest pre-tax real weighted average cost of capital (CC below) for each DNO Party calculated using the following formula:</w:t>
      </w:r>
    </w:p>
    <w:p w14:paraId="4FDB236B" w14:textId="77777777" w:rsidR="00C87F18" w:rsidRPr="00C87F18" w:rsidRDefault="00C87F18" w:rsidP="00C87F18">
      <w:pPr>
        <w:ind w:left="720"/>
        <w:rPr>
          <w:rFonts w:eastAsia="Calibri" w:cs="Times New Roman"/>
        </w:rPr>
      </w:pPr>
      <w:r w:rsidRPr="00C87F18">
        <w:rPr>
          <w:rFonts w:eastAsia="Calibri" w:cs="Times New Roman"/>
        </w:rPr>
        <w:t xml:space="preserve">CC = (Gearing Assumption x Pre-Tax Cost of Debt) + (1- Gearing </w:t>
      </w:r>
      <w:proofErr w:type="gramStart"/>
      <w:r w:rsidRPr="00C87F18">
        <w:rPr>
          <w:rFonts w:eastAsia="Calibri" w:cs="Times New Roman"/>
        </w:rPr>
        <w:t>Assumption)*</w:t>
      </w:r>
      <w:proofErr w:type="gramEnd"/>
      <w:r w:rsidRPr="00C87F18">
        <w:rPr>
          <w:rFonts w:eastAsia="Calibri" w:cs="Times New Roman"/>
        </w:rPr>
        <w:t>(Post Tax Cost of Equity/(1-Corporation Tax Rate))</w:t>
      </w:r>
    </w:p>
    <w:p w14:paraId="24EA9225" w14:textId="77777777" w:rsidR="00C87F18" w:rsidRPr="00C87F18" w:rsidRDefault="00C87F18" w:rsidP="00C87F18">
      <w:pPr>
        <w:ind w:left="720"/>
        <w:rPr>
          <w:rFonts w:eastAsia="Calibri" w:cs="Times New Roman"/>
        </w:rPr>
      </w:pPr>
      <w:r w:rsidRPr="00C87F18">
        <w:rPr>
          <w:rFonts w:eastAsia="Calibri" w:cs="Times New Roman"/>
        </w:rPr>
        <w:t>where:</w:t>
      </w:r>
    </w:p>
    <w:p w14:paraId="55F559DA" w14:textId="77777777" w:rsidR="00C87F18" w:rsidRPr="00C87F18" w:rsidRDefault="00C87F18" w:rsidP="00C87F18">
      <w:pPr>
        <w:ind w:left="720"/>
        <w:rPr>
          <w:rFonts w:eastAsia="Calibri" w:cs="Times New Roman"/>
        </w:rPr>
      </w:pPr>
      <w:r w:rsidRPr="00C87F18">
        <w:rPr>
          <w:rFonts w:eastAsia="Calibri" w:cs="Times New Roman"/>
        </w:rPr>
        <w:t>Gearing Assumption is set to the ‘notional Gearing’ value referred to in the ED1 Price Control Financial Handbook;</w:t>
      </w:r>
    </w:p>
    <w:p w14:paraId="4084D3D1" w14:textId="77777777" w:rsidR="00C87F18" w:rsidRPr="00C87F18" w:rsidRDefault="00C87F18" w:rsidP="00C87F18">
      <w:pPr>
        <w:ind w:left="720"/>
        <w:rPr>
          <w:rFonts w:eastAsia="Calibri" w:cs="Times New Roman"/>
        </w:rPr>
      </w:pPr>
      <w:r w:rsidRPr="00C87F18">
        <w:rPr>
          <w:rFonts w:eastAsia="Calibri" w:cs="Times New Roman"/>
        </w:rPr>
        <w:t>Pre-Tax Cost of Debt is set to the ‘cost of corporate debt’ value specified in or calculated in accordance with the most recent Annual Iteration Process applicable when setting distribution Use of System Charges;</w:t>
      </w:r>
    </w:p>
    <w:p w14:paraId="42BEC7AD" w14:textId="77777777" w:rsidR="00C87F18" w:rsidRPr="00C87F18" w:rsidRDefault="00C87F18" w:rsidP="00C87F18">
      <w:pPr>
        <w:ind w:left="720"/>
        <w:rPr>
          <w:rFonts w:eastAsia="Calibri" w:cs="Times New Roman"/>
        </w:rPr>
      </w:pPr>
      <w:r w:rsidRPr="00C87F18">
        <w:rPr>
          <w:rFonts w:eastAsia="Calibri" w:cs="Times New Roman"/>
        </w:rPr>
        <w:t>Post Tax Cost of Equity is set to the ‘cost of equity’ value referred to in the ED1 Price Control Financial Handbook; and</w:t>
      </w:r>
    </w:p>
    <w:p w14:paraId="2BFF0E04" w14:textId="77777777" w:rsidR="00C87F18" w:rsidRPr="00C87F18" w:rsidRDefault="00C87F18" w:rsidP="00C87F18">
      <w:pPr>
        <w:ind w:left="720"/>
        <w:rPr>
          <w:rFonts w:eastAsia="Calibri" w:cs="Times New Roman"/>
        </w:rPr>
      </w:pPr>
      <w:r w:rsidRPr="00C87F18">
        <w:rPr>
          <w:rFonts w:eastAsia="Calibri" w:cs="Times New Roman"/>
        </w:rPr>
        <w:t>Corporation Tax Rate is the rate of corporation tax which is, when setting distribution Use of System Charges, expected to be applicable in respect of the Regulatory Year in which those Charges will take effect.</w:t>
      </w:r>
    </w:p>
    <w:p w14:paraId="72C984F2" w14:textId="77777777" w:rsidR="00C87F18" w:rsidRPr="00C87F18" w:rsidRDefault="00C87F18" w:rsidP="00C87F18">
      <w:pPr>
        <w:ind w:left="720"/>
        <w:rPr>
          <w:rFonts w:eastAsia="Calibri" w:cs="Times New Roman"/>
        </w:rPr>
      </w:pPr>
      <w:r w:rsidRPr="00C87F18">
        <w:rPr>
          <w:rFonts w:eastAsia="Calibri" w:cs="Times New Roman"/>
        </w:rPr>
        <w:t xml:space="preserve">The CC value is calculated as a </w:t>
      </w:r>
      <w:proofErr w:type="gramStart"/>
      <w:r w:rsidRPr="00C87F18">
        <w:rPr>
          <w:rFonts w:eastAsia="Calibri" w:cs="Times New Roman"/>
        </w:rPr>
        <w:t>percentage, and</w:t>
      </w:r>
      <w:proofErr w:type="gramEnd"/>
      <w:r w:rsidRPr="00C87F18">
        <w:rPr>
          <w:rFonts w:eastAsia="Calibri" w:cs="Times New Roman"/>
        </w:rPr>
        <w:t xml:space="preserve"> rounded to two decimal places.</w:t>
      </w:r>
    </w:p>
    <w:p w14:paraId="37FE1B6B" w14:textId="77777777" w:rsidR="00C87F18" w:rsidRPr="00C87F18" w:rsidRDefault="00C87F18" w:rsidP="00C87F18">
      <w:pPr>
        <w:ind w:left="720"/>
        <w:rPr>
          <w:rFonts w:eastAsia="Calibri" w:cs="Times New Roman"/>
        </w:rPr>
      </w:pPr>
      <m:oMath>
        <m:r>
          <m:rPr>
            <m:sty m:val="bi"/>
          </m:rPr>
          <w:rPr>
            <w:rFonts w:ascii="Cambria Math" w:eastAsia="Calibri" w:hAnsi="Cambria Math" w:cs="Times New Roman"/>
          </w:rPr>
          <w:lastRenderedPageBreak/>
          <m:t>AnnuityPeriod</m:t>
        </m:r>
      </m:oMath>
      <w:r w:rsidRPr="00C87F18">
        <w:rPr>
          <w:rFonts w:eastAsia="Calibri" w:cs="Times New Roman"/>
        </w:rPr>
        <w:t xml:space="preserve"> is the period over which costs are </w:t>
      </w:r>
      <w:proofErr w:type="gramStart"/>
      <w:r w:rsidRPr="00C87F18">
        <w:rPr>
          <w:rFonts w:eastAsia="Calibri" w:cs="Times New Roman"/>
        </w:rPr>
        <w:t>annualised.</w:t>
      </w:r>
      <w:proofErr w:type="gramEnd"/>
      <w:r w:rsidRPr="00C87F18">
        <w:rPr>
          <w:rFonts w:eastAsia="Calibri" w:cs="Times New Roman"/>
        </w:rPr>
        <w:t xml:space="preserve"> This period is set to 40 years and represents the typical life of an asset.</w:t>
      </w:r>
    </w:p>
    <w:p w14:paraId="7EEE9623" w14:textId="77777777" w:rsidR="00A1005B" w:rsidRDefault="00A1005B" w:rsidP="00A103E7">
      <w:pPr>
        <w:pStyle w:val="DCSubHeading1Level2"/>
      </w:pPr>
    </w:p>
    <w:sectPr w:rsidR="00A1005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0" w:author="Dylan Townsend [2]" w:date="2018-07-21T08:32:00Z" w:initials="DT">
    <w:p w14:paraId="6D03A3A2" w14:textId="52133C42" w:rsidR="00DB19BF" w:rsidRDefault="00DB19BF">
      <w:pPr>
        <w:pStyle w:val="CommentText"/>
      </w:pPr>
      <w:r>
        <w:rPr>
          <w:rStyle w:val="CommentReference"/>
        </w:rPr>
        <w:annotationRef/>
      </w:r>
      <w:r w:rsidRPr="00DB19BF">
        <w:t>Confirm if applicable for FCP</w:t>
      </w:r>
    </w:p>
  </w:comment>
  <w:comment w:id="50" w:author="Dylan Townsend [2]" w:date="2018-07-21T08:33:00Z" w:initials="DT">
    <w:p w14:paraId="2A6E8A57" w14:textId="77777777" w:rsidR="00DB19BF" w:rsidRDefault="00DB19BF">
      <w:pPr>
        <w:pStyle w:val="CommentText"/>
      </w:pPr>
      <w:r>
        <w:rPr>
          <w:rStyle w:val="CommentReference"/>
        </w:rPr>
        <w:annotationRef/>
      </w:r>
      <w:r>
        <w:t>Placeholder for definition to be added / confirmation that definition currently used is accurate for this</w:t>
      </w:r>
      <w:r w:rsidR="00EF4E45">
        <w:t xml:space="preserve"> calculation.</w:t>
      </w:r>
    </w:p>
    <w:p w14:paraId="2CA78650" w14:textId="77777777" w:rsidR="00EF4E45" w:rsidRDefault="00EF4E45">
      <w:pPr>
        <w:pStyle w:val="CommentText"/>
      </w:pPr>
    </w:p>
    <w:p w14:paraId="46FB9C9F" w14:textId="23EE3ECF" w:rsidR="00EF4E45" w:rsidRDefault="00EF4E45">
      <w:pPr>
        <w:pStyle w:val="CommentText"/>
      </w:pPr>
      <w:r>
        <w:t>Confirmation needed of whether this is applicable for FCP EDCM.</w:t>
      </w:r>
    </w:p>
  </w:comment>
  <w:comment w:id="55" w:author="Dylan Townsend [2]" w:date="2018-07-21T12:18:00Z" w:initials="DT">
    <w:p w14:paraId="0AFD82B8" w14:textId="3D5FA1BA" w:rsidR="00C87F18" w:rsidRDefault="00C87F18">
      <w:pPr>
        <w:pStyle w:val="CommentText"/>
      </w:pPr>
      <w:r>
        <w:rPr>
          <w:rStyle w:val="CommentReference"/>
        </w:rPr>
        <w:annotationRef/>
      </w:r>
      <w:r>
        <w:t xml:space="preserve">FOR INFORMATION: </w:t>
      </w:r>
      <w:hyperlink w:anchor="_POTENTIALLY_RELEVANT_TEXT" w:history="1">
        <w:r>
          <w:rPr>
            <w:rStyle w:val="Hyperlink"/>
          </w:rPr>
          <w:t>LINK TO TEXT BELOW RELATED TO ANNUITY RATE/FACTOR FROM SCHEDULES 16, 17 and 18</w:t>
        </w:r>
      </w:hyperlink>
    </w:p>
  </w:comment>
  <w:comment w:id="80" w:author="Dylan Townsend [2]" w:date="2018-07-21T08:30:00Z" w:initials="DT">
    <w:p w14:paraId="3ABEE535" w14:textId="77777777" w:rsidR="00DB19BF" w:rsidRDefault="00DB19BF">
      <w:pPr>
        <w:pStyle w:val="CommentText"/>
      </w:pPr>
      <w:r>
        <w:rPr>
          <w:rStyle w:val="CommentReference"/>
        </w:rPr>
        <w:annotationRef/>
      </w:r>
      <w:r>
        <w:t>Consideration to be given to the use of this CDCM table number as this will be different in the new models.</w:t>
      </w:r>
    </w:p>
    <w:p w14:paraId="6FF56A6F" w14:textId="77777777" w:rsidR="006C3897" w:rsidRDefault="006C3897">
      <w:pPr>
        <w:pStyle w:val="CommentText"/>
      </w:pPr>
    </w:p>
    <w:p w14:paraId="350116AA" w14:textId="77777777" w:rsidR="006C3897" w:rsidRDefault="006C3897" w:rsidP="006C3897">
      <w:pPr>
        <w:pStyle w:val="CommentText"/>
      </w:pPr>
      <w:r>
        <w:t xml:space="preserve">CDCM table reference also contained in paragraph 15.11, Working group to consider if DCP 287 can pick up the amendment of this reference. </w:t>
      </w:r>
    </w:p>
    <w:p w14:paraId="05CF58CB" w14:textId="77777777" w:rsidR="006C3897" w:rsidRDefault="006C3897" w:rsidP="006C3897">
      <w:pPr>
        <w:pStyle w:val="CommentText"/>
      </w:pPr>
    </w:p>
    <w:p w14:paraId="0A7EFB3A" w14:textId="7E8E1FD6" w:rsidR="006C3897" w:rsidRDefault="006C3897" w:rsidP="006C3897">
      <w:pPr>
        <w:pStyle w:val="CommentText"/>
      </w:pPr>
      <w:r w:rsidRPr="006C3897">
        <w:rPr>
          <w:i/>
        </w:rPr>
        <w:t>“DL is the Diversity Allowance from the level exit to the GSP group (from CDCM table 2611).”</w:t>
      </w:r>
    </w:p>
  </w:comment>
  <w:comment w:id="90" w:author="Dylan Townsend [2]" w:date="2018-07-21T08:26:00Z" w:initials="DT">
    <w:p w14:paraId="2AB1512C" w14:textId="3D8AB143" w:rsidR="006C3897" w:rsidRDefault="00DB19BF" w:rsidP="006C3897">
      <w:pPr>
        <w:pStyle w:val="CommentText"/>
      </w:pPr>
      <w:r>
        <w:rPr>
          <w:rStyle w:val="CommentReference"/>
        </w:rPr>
        <w:annotationRef/>
      </w:r>
      <w:r>
        <w:t>Consideration to be given to the use of this CDCM table number as this will be different in the new models.</w:t>
      </w:r>
    </w:p>
  </w:comment>
  <w:comment w:id="169" w:author="Dylan Townsend [2]" w:date="2018-07-21T11:36:00Z" w:initials="DT">
    <w:p w14:paraId="6E33E79B" w14:textId="106556CB" w:rsidR="00F47B13" w:rsidRDefault="00F47B13">
      <w:pPr>
        <w:pStyle w:val="CommentText"/>
      </w:pPr>
      <w:r>
        <w:rPr>
          <w:rStyle w:val="CommentReference"/>
        </w:rPr>
        <w:annotationRef/>
      </w:r>
      <w:r w:rsidR="00A103E7">
        <w:t xml:space="preserve">FOR INFORMATION: </w:t>
      </w:r>
      <w:hyperlink w:anchor="_POTENTIALLY_RELEVANT_TEXT" w:history="1">
        <w:r w:rsidR="00C87F18">
          <w:rPr>
            <w:rStyle w:val="Hyperlink"/>
          </w:rPr>
          <w:t>LINK TO TEXT BELOW RELATED TO ANNUITY RATE/FACTOR FROM SCHEDULES 16, 17 and 18</w:t>
        </w:r>
      </w:hyperlink>
    </w:p>
  </w:comment>
  <w:comment w:id="196" w:author="Dylan Townsend [2]" w:date="2018-07-21T08:04:00Z" w:initials="DT">
    <w:p w14:paraId="29D3E8AC" w14:textId="77777777" w:rsidR="00BC3813" w:rsidRDefault="00BC3813">
      <w:pPr>
        <w:pStyle w:val="CommentText"/>
      </w:pPr>
      <w:r>
        <w:rPr>
          <w:rStyle w:val="CommentReference"/>
        </w:rPr>
        <w:annotationRef/>
      </w:r>
      <w:r>
        <w:t>Consideration to be given to the use of this CDCM table number as this will be different in the new models.</w:t>
      </w:r>
    </w:p>
    <w:p w14:paraId="10C200EC" w14:textId="77777777" w:rsidR="006C3897" w:rsidRDefault="006C3897">
      <w:pPr>
        <w:pStyle w:val="CommentText"/>
      </w:pPr>
    </w:p>
    <w:p w14:paraId="7DAA079E" w14:textId="77777777" w:rsidR="006C3897" w:rsidRDefault="006C3897" w:rsidP="006C3897">
      <w:pPr>
        <w:pStyle w:val="CommentText"/>
      </w:pPr>
      <w:r>
        <w:t xml:space="preserve">CDCM table reference also contained in paragraph 15.11, Working group to consider if DCP 287 can pick up the amendment of this reference. </w:t>
      </w:r>
    </w:p>
    <w:p w14:paraId="7EF326D7" w14:textId="77777777" w:rsidR="006C3897" w:rsidRDefault="006C3897" w:rsidP="006C3897">
      <w:pPr>
        <w:pStyle w:val="CommentText"/>
      </w:pPr>
    </w:p>
    <w:p w14:paraId="6E8DD1FB" w14:textId="5125FC6B" w:rsidR="006C3897" w:rsidRDefault="006C3897" w:rsidP="006C3897">
      <w:pPr>
        <w:pStyle w:val="CommentText"/>
      </w:pPr>
      <w:r w:rsidRPr="006C3897">
        <w:rPr>
          <w:i/>
        </w:rPr>
        <w:t>“DL is the Diversity Allowance from the level exit to the GSP group (from CDCM table 2611).”</w:t>
      </w:r>
    </w:p>
  </w:comment>
  <w:comment w:id="211" w:author="Dylan Townsend [2]" w:date="2018-07-21T08:09:00Z" w:initials="DT">
    <w:p w14:paraId="7CCA8E57" w14:textId="457840BE" w:rsidR="00BC3813" w:rsidRDefault="00BC3813">
      <w:pPr>
        <w:pStyle w:val="CommentText"/>
      </w:pPr>
      <w:r>
        <w:rPr>
          <w:rStyle w:val="CommentReference"/>
        </w:rPr>
        <w:annotationRef/>
      </w:r>
      <w:r>
        <w:t>Consideration to be given to the use of this CDCM table number as this will be different in the new models.</w:t>
      </w:r>
    </w:p>
  </w:comment>
  <w:comment w:id="230" w:author="Dylan Townsend [2]" w:date="2018-07-23T10:22:00Z" w:initials="DT">
    <w:p w14:paraId="3B8D85E1" w14:textId="21BB4CD4" w:rsidR="00CC5D4A" w:rsidRDefault="00CC5D4A">
      <w:pPr>
        <w:pStyle w:val="CommentText"/>
      </w:pPr>
      <w:r>
        <w:rPr>
          <w:rStyle w:val="CommentReference"/>
        </w:rPr>
        <w:annotationRef/>
      </w:r>
      <w:r>
        <w:t>This section will be deleted prior to issuing to modelling consultant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03A3A2" w15:done="0"/>
  <w15:commentEx w15:paraId="46FB9C9F" w15:done="0"/>
  <w15:commentEx w15:paraId="0AFD82B8" w15:done="0"/>
  <w15:commentEx w15:paraId="0A7EFB3A" w15:done="0"/>
  <w15:commentEx w15:paraId="2AB1512C" w15:done="0"/>
  <w15:commentEx w15:paraId="6E33E79B" w15:done="0"/>
  <w15:commentEx w15:paraId="6E8DD1FB" w15:done="0"/>
  <w15:commentEx w15:paraId="7CCA8E57" w15:done="0"/>
  <w15:commentEx w15:paraId="3B8D85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03A3A2" w16cid:durableId="1EFD6E38"/>
  <w16cid:commentId w16cid:paraId="46FB9C9F" w16cid:durableId="1EFD6E5C"/>
  <w16cid:commentId w16cid:paraId="0AFD82B8" w16cid:durableId="1EFDA2FE"/>
  <w16cid:commentId w16cid:paraId="0A7EFB3A" w16cid:durableId="1EFD6DC0"/>
  <w16cid:commentId w16cid:paraId="2AB1512C" w16cid:durableId="1EFD6CCF"/>
  <w16cid:commentId w16cid:paraId="6E33E79B" w16cid:durableId="1EFD992A"/>
  <w16cid:commentId w16cid:paraId="6E8DD1FB" w16cid:durableId="1EFD6777"/>
  <w16cid:commentId w16cid:paraId="7CCA8E57" w16cid:durableId="1EFD68C1"/>
  <w16cid:commentId w16cid:paraId="3B8D85E1" w16cid:durableId="1F002A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2A506" w14:textId="77777777" w:rsidR="00234020" w:rsidRDefault="00234020" w:rsidP="00C87F18">
      <w:pPr>
        <w:spacing w:after="0" w:line="240" w:lineRule="auto"/>
      </w:pPr>
      <w:r>
        <w:separator/>
      </w:r>
    </w:p>
  </w:endnote>
  <w:endnote w:type="continuationSeparator" w:id="0">
    <w:p w14:paraId="3B8DE7FD" w14:textId="77777777" w:rsidR="00234020" w:rsidRDefault="00234020" w:rsidP="00C87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B5FC" w14:textId="77777777" w:rsidR="00234020" w:rsidRDefault="00234020" w:rsidP="00C87F18">
      <w:pPr>
        <w:spacing w:after="0" w:line="240" w:lineRule="auto"/>
      </w:pPr>
      <w:r>
        <w:separator/>
      </w:r>
    </w:p>
  </w:footnote>
  <w:footnote w:type="continuationSeparator" w:id="0">
    <w:p w14:paraId="2A46BBFE" w14:textId="77777777" w:rsidR="00234020" w:rsidRDefault="00234020" w:rsidP="00C87F18">
      <w:pPr>
        <w:spacing w:after="0" w:line="240" w:lineRule="auto"/>
      </w:pPr>
      <w:r>
        <w:continuationSeparator/>
      </w:r>
    </w:p>
  </w:footnote>
  <w:footnote w:id="1">
    <w:p w14:paraId="2A6EBA1B" w14:textId="77777777" w:rsidR="00C87F18" w:rsidRDefault="00C87F18" w:rsidP="00C87F18">
      <w:pPr>
        <w:pStyle w:val="FootnoteText"/>
        <w:ind w:left="284"/>
      </w:pPr>
      <w:r>
        <w:rPr>
          <w:rStyle w:val="FootnoteReference"/>
        </w:rPr>
        <w:footnoteRef/>
      </w:r>
      <w:r>
        <w:t xml:space="preserve"> </w:t>
      </w:r>
      <w:r>
        <w:rPr>
          <w:rFonts w:ascii="Times New Roman" w:hAnsi="Times New Roman"/>
          <w:color w:val="000000"/>
          <w:spacing w:val="-1"/>
          <w:sz w:val="18"/>
          <w:szCs w:val="22"/>
        </w:rPr>
        <w:t>Distributors should use the specifications and costs of similar, past reinforcement projects as a means for determining the requirements and costs of a particular future reinforcement project.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08A731F4"/>
    <w:multiLevelType w:val="multilevel"/>
    <w:tmpl w:val="D0CA6A28"/>
    <w:lvl w:ilvl="0">
      <w:start w:val="6"/>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4320" w:firstLine="0"/>
      </w:pPr>
      <w:rPr>
        <w:rFonts w:hint="default"/>
        <w:b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720" w:hanging="72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4"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5"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15:restartNumberingAfterBreak="0">
    <w:nsid w:val="2B9E04A0"/>
    <w:multiLevelType w:val="hybridMultilevel"/>
    <w:tmpl w:val="E0C0AE26"/>
    <w:lvl w:ilvl="0" w:tplc="2B5479AC">
      <w:start w:val="1"/>
      <w:numFmt w:val="decimal"/>
      <w:lvlText w:val="%1.1"/>
      <w:lvlJc w:val="left"/>
      <w:pPr>
        <w:ind w:left="3839" w:hanging="360"/>
      </w:pPr>
      <w:rPr>
        <w:rFonts w:ascii="Calibri" w:hAnsi="Calibri" w:hint="default"/>
        <w:b w:val="0"/>
        <w:i w:val="0"/>
        <w:caps w:val="0"/>
        <w:strike w:val="0"/>
        <w:dstrike w:val="0"/>
        <w:vanish w:val="0"/>
        <w:sz w:val="22"/>
        <w:vertAlign w:val="baseline"/>
      </w:rPr>
    </w:lvl>
    <w:lvl w:ilvl="1" w:tplc="08090019" w:tentative="1">
      <w:start w:val="1"/>
      <w:numFmt w:val="lowerLetter"/>
      <w:lvlText w:val="%2."/>
      <w:lvlJc w:val="left"/>
      <w:pPr>
        <w:ind w:left="4559" w:hanging="360"/>
      </w:pPr>
    </w:lvl>
    <w:lvl w:ilvl="2" w:tplc="0809001B" w:tentative="1">
      <w:start w:val="1"/>
      <w:numFmt w:val="lowerRoman"/>
      <w:lvlText w:val="%3."/>
      <w:lvlJc w:val="right"/>
      <w:pPr>
        <w:ind w:left="5279" w:hanging="180"/>
      </w:pPr>
    </w:lvl>
    <w:lvl w:ilvl="3" w:tplc="0809000F">
      <w:start w:val="1"/>
      <w:numFmt w:val="decimal"/>
      <w:pStyle w:val="Heading4"/>
      <w:lvlText w:val="%4."/>
      <w:lvlJc w:val="left"/>
      <w:pPr>
        <w:ind w:left="5999" w:hanging="360"/>
      </w:pPr>
    </w:lvl>
    <w:lvl w:ilvl="4" w:tplc="08090019" w:tentative="1">
      <w:start w:val="1"/>
      <w:numFmt w:val="lowerLetter"/>
      <w:lvlText w:val="%5."/>
      <w:lvlJc w:val="left"/>
      <w:pPr>
        <w:ind w:left="6719" w:hanging="360"/>
      </w:pPr>
    </w:lvl>
    <w:lvl w:ilvl="5" w:tplc="0809001B" w:tentative="1">
      <w:start w:val="1"/>
      <w:numFmt w:val="lowerRoman"/>
      <w:lvlText w:val="%6."/>
      <w:lvlJc w:val="right"/>
      <w:pPr>
        <w:ind w:left="7439" w:hanging="180"/>
      </w:pPr>
    </w:lvl>
    <w:lvl w:ilvl="6" w:tplc="0809000F" w:tentative="1">
      <w:start w:val="1"/>
      <w:numFmt w:val="decimal"/>
      <w:lvlText w:val="%7."/>
      <w:lvlJc w:val="left"/>
      <w:pPr>
        <w:ind w:left="8159" w:hanging="360"/>
      </w:pPr>
    </w:lvl>
    <w:lvl w:ilvl="7" w:tplc="08090019" w:tentative="1">
      <w:start w:val="1"/>
      <w:numFmt w:val="lowerLetter"/>
      <w:lvlText w:val="%8."/>
      <w:lvlJc w:val="left"/>
      <w:pPr>
        <w:ind w:left="8879" w:hanging="360"/>
      </w:pPr>
    </w:lvl>
    <w:lvl w:ilvl="8" w:tplc="0809001B" w:tentative="1">
      <w:start w:val="1"/>
      <w:numFmt w:val="lowerRoman"/>
      <w:lvlText w:val="%9."/>
      <w:lvlJc w:val="right"/>
      <w:pPr>
        <w:ind w:left="9599" w:hanging="180"/>
      </w:pPr>
    </w:lvl>
  </w:abstractNum>
  <w:abstractNum w:abstractNumId="8"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9"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pStyle w:val="GSBodyParawithnumb"/>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12" w15:restartNumberingAfterBreak="0">
    <w:nsid w:val="4BE9644E"/>
    <w:multiLevelType w:val="hybridMultilevel"/>
    <w:tmpl w:val="B2D651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15:restartNumberingAfterBreak="0">
    <w:nsid w:val="7A210585"/>
    <w:multiLevelType w:val="multilevel"/>
    <w:tmpl w:val="FBA8102A"/>
    <w:lvl w:ilvl="0">
      <w:start w:val="1"/>
      <w:numFmt w:val="decimal"/>
      <w:pStyle w:val="GSHeading1withnumb"/>
      <w:lvlText w:val="%1."/>
      <w:lvlJc w:val="left"/>
      <w:pPr>
        <w:tabs>
          <w:tab w:val="num" w:pos="567"/>
        </w:tabs>
        <w:ind w:left="567" w:hanging="567"/>
      </w:pPr>
      <w:rPr>
        <w:rFonts w:hint="default"/>
        <w:sz w:val="24"/>
      </w:rPr>
    </w:lvl>
    <w:lvl w:ilvl="1">
      <w:start w:val="1"/>
      <w:numFmt w:val="decimal"/>
      <w:lvlText w:val="%1.%2"/>
      <w:lvlJc w:val="left"/>
      <w:pPr>
        <w:tabs>
          <w:tab w:val="num" w:pos="567"/>
        </w:tabs>
        <w:ind w:left="567" w:hanging="567"/>
      </w:pPr>
      <w:rPr>
        <w:rFonts w:asciiTheme="minorHAnsi" w:hAnsiTheme="minorHAnsi" w:cstheme="minorHAnsi" w:hint="default"/>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6" w15:restartNumberingAfterBreak="0">
    <w:nsid w:val="7F1C301B"/>
    <w:multiLevelType w:val="multilevel"/>
    <w:tmpl w:val="AB706296"/>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3"/>
  </w:num>
  <w:num w:numId="2">
    <w:abstractNumId w:val="4"/>
  </w:num>
  <w:num w:numId="3">
    <w:abstractNumId w:val="7"/>
  </w:num>
  <w:num w:numId="4">
    <w:abstractNumId w:val="11"/>
  </w:num>
  <w:num w:numId="5">
    <w:abstractNumId w:val="2"/>
  </w:num>
  <w:num w:numId="6">
    <w:abstractNumId w:val="9"/>
  </w:num>
  <w:num w:numId="7">
    <w:abstractNumId w:val="9"/>
  </w:num>
  <w:num w:numId="8">
    <w:abstractNumId w:val="5"/>
  </w:num>
  <w:num w:numId="9">
    <w:abstractNumId w:val="6"/>
  </w:num>
  <w:num w:numId="10">
    <w:abstractNumId w:val="14"/>
  </w:num>
  <w:num w:numId="11">
    <w:abstractNumId w:val="10"/>
  </w:num>
  <w:num w:numId="12">
    <w:abstractNumId w:val="10"/>
  </w:num>
  <w:num w:numId="13">
    <w:abstractNumId w:val="8"/>
  </w:num>
  <w:num w:numId="14">
    <w:abstractNumId w:val="15"/>
  </w:num>
  <w:num w:numId="15">
    <w:abstractNumId w:val="3"/>
  </w:num>
  <w:num w:numId="16">
    <w:abstractNumId w:val="16"/>
  </w:num>
  <w:num w:numId="17">
    <w:abstractNumId w:val="1"/>
  </w:num>
  <w:num w:numId="18">
    <w:abstractNumId w:val="0"/>
  </w:num>
  <w:num w:numId="19">
    <w:abstractNumId w:val="16"/>
  </w:num>
  <w:num w:numId="20">
    <w:abstractNumId w:val="16"/>
  </w:num>
  <w:num w:numId="2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1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None" w15:userId="Dylan Townsend"/>
  </w15:person>
  <w15:person w15:author="Dylan Townsend [2]">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685"/>
    <w:rsid w:val="0000010F"/>
    <w:rsid w:val="00012537"/>
    <w:rsid w:val="0002122D"/>
    <w:rsid w:val="00061F2E"/>
    <w:rsid w:val="00080330"/>
    <w:rsid w:val="00085396"/>
    <w:rsid w:val="00086E69"/>
    <w:rsid w:val="000F5C1F"/>
    <w:rsid w:val="00234020"/>
    <w:rsid w:val="002356F2"/>
    <w:rsid w:val="00283873"/>
    <w:rsid w:val="002C0F0A"/>
    <w:rsid w:val="002F7180"/>
    <w:rsid w:val="003701BD"/>
    <w:rsid w:val="003D3577"/>
    <w:rsid w:val="003E1D51"/>
    <w:rsid w:val="004443DC"/>
    <w:rsid w:val="00446229"/>
    <w:rsid w:val="0046507B"/>
    <w:rsid w:val="004F6EEF"/>
    <w:rsid w:val="00606CC1"/>
    <w:rsid w:val="00626B68"/>
    <w:rsid w:val="00697AD5"/>
    <w:rsid w:val="006C3897"/>
    <w:rsid w:val="00746077"/>
    <w:rsid w:val="007607B7"/>
    <w:rsid w:val="007721B2"/>
    <w:rsid w:val="007D7420"/>
    <w:rsid w:val="00866340"/>
    <w:rsid w:val="00887685"/>
    <w:rsid w:val="008C46C8"/>
    <w:rsid w:val="008C775C"/>
    <w:rsid w:val="008D2DF9"/>
    <w:rsid w:val="008D54BD"/>
    <w:rsid w:val="008F6B8D"/>
    <w:rsid w:val="00917BE6"/>
    <w:rsid w:val="0092064E"/>
    <w:rsid w:val="00A1005B"/>
    <w:rsid w:val="00A103E7"/>
    <w:rsid w:val="00A32A07"/>
    <w:rsid w:val="00A344E7"/>
    <w:rsid w:val="00A65234"/>
    <w:rsid w:val="00B77F85"/>
    <w:rsid w:val="00BC3813"/>
    <w:rsid w:val="00C455F6"/>
    <w:rsid w:val="00C62B60"/>
    <w:rsid w:val="00C87F18"/>
    <w:rsid w:val="00CB41DB"/>
    <w:rsid w:val="00CC5D4A"/>
    <w:rsid w:val="00D054FC"/>
    <w:rsid w:val="00D16838"/>
    <w:rsid w:val="00D35074"/>
    <w:rsid w:val="00D6688E"/>
    <w:rsid w:val="00DB19BF"/>
    <w:rsid w:val="00E43205"/>
    <w:rsid w:val="00E712A7"/>
    <w:rsid w:val="00EA6A88"/>
    <w:rsid w:val="00EF4E45"/>
    <w:rsid w:val="00F47B13"/>
    <w:rsid w:val="00FB2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32BB"/>
  <w15:chartTrackingRefBased/>
  <w15:docId w15:val="{69A61A39-0CFE-4E01-BAFB-852782EC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68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721B2"/>
    <w:pPr>
      <w:keepNext/>
      <w:keepLines/>
      <w:numPr>
        <w:numId w:val="15"/>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DCNormaParaL1"/>
    <w:link w:val="Heading2Char"/>
    <w:uiPriority w:val="99"/>
    <w:unhideWhenUsed/>
    <w:qFormat/>
    <w:rsid w:val="00061F2E"/>
    <w:pPr>
      <w:numPr>
        <w:ilvl w:val="1"/>
        <w:numId w:val="15"/>
      </w:numPr>
      <w:ind w:left="720" w:hanging="720"/>
      <w:jc w:val="both"/>
      <w:outlineLvl w:val="1"/>
    </w:pPr>
    <w:rPr>
      <w:bCs/>
      <w:szCs w:val="26"/>
    </w:rPr>
  </w:style>
  <w:style w:type="paragraph" w:styleId="Heading3">
    <w:name w:val="heading 3"/>
    <w:aliases w:val="DCUSA H3,level 3,level3,Nadpis 3,3,Section,Annotationen,(Alt+3),(Alt+3)1,(Alt+3)2,(Alt+3)3,(Alt+3)4,(Alt+3)5,(Alt+3)6,(Alt+3)11,(Alt+3)21,(Alt+3)31,(Alt+3)41,(Alt+3)7,(Alt+3)12,(Alt+3)22,(Alt+3)32,(Alt+3)42,(Alt+3)8,(Alt+3)9,(Alt+3)10"/>
    <w:basedOn w:val="DCNormParaL3"/>
    <w:link w:val="Heading3Char"/>
    <w:uiPriority w:val="99"/>
    <w:unhideWhenUsed/>
    <w:qFormat/>
    <w:rsid w:val="007721B2"/>
    <w:pPr>
      <w:ind w:left="1080" w:hanging="360"/>
      <w:outlineLvl w:val="2"/>
    </w:pPr>
    <w:rPr>
      <w:rFonts w:cs="Times New Roman"/>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721B2"/>
    <w:pPr>
      <w:keepNext/>
      <w:keepLines/>
      <w:numPr>
        <w:ilvl w:val="3"/>
        <w:numId w:val="3"/>
      </w:numPr>
      <w:ind w:left="2291" w:hanging="851"/>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DCNormaParaL1"/>
    <w:next w:val="DCNormaParaL1"/>
    <w:link w:val="Heading5Char"/>
    <w:uiPriority w:val="99"/>
    <w:unhideWhenUsed/>
    <w:qFormat/>
    <w:rsid w:val="007721B2"/>
    <w:pPr>
      <w:ind w:left="567" w:hanging="567"/>
      <w:outlineLvl w:val="4"/>
    </w:pPr>
  </w:style>
  <w:style w:type="paragraph" w:styleId="Heading6">
    <w:name w:val="heading 6"/>
    <w:aliases w:val="Heading 6 DCUSA (i),DCSA i),h6,H6,H61,H62,H63,H64,H65,H66,H67,H68,H69,H610,H611,H612,H613,H614,H615,H616,H617,H618,H619,H621,H631,H641,H651,H661,H671,H681,H691,H6101,H6111,H6121,H6131,H6141,H6151,H6161,H6171,H6181,H620,H622,H623,H624,H625,H626"/>
    <w:basedOn w:val="DCNormParaL3"/>
    <w:next w:val="DCNormParaL3"/>
    <w:link w:val="Heading6Char"/>
    <w:uiPriority w:val="99"/>
    <w:unhideWhenUsed/>
    <w:qFormat/>
    <w:rsid w:val="007721B2"/>
    <w:pPr>
      <w:keepNext/>
      <w:keepLines/>
      <w:numPr>
        <w:numId w:val="9"/>
      </w:numPr>
      <w:ind w:left="1287" w:hanging="567"/>
      <w:outlineLvl w:val="5"/>
    </w:pPr>
    <w:rPr>
      <w:rFonts w:eastAsiaTheme="majorEastAsia" w:cstheme="majorBidi"/>
      <w:iCs/>
      <w:color w:val="000000" w:themeColor="text1"/>
    </w:rPr>
  </w:style>
  <w:style w:type="paragraph" w:styleId="Heading7">
    <w:name w:val="heading 7"/>
    <w:aliases w:val="DCUSA numbered,ITT t7,PA Appendix Major,Appendix Major,Lev 7,Heading 7(unused),Legal Level 1.1.,L2 PIP,L7,Numbered - 7,7,subTITLEPAGE,letter list,L1 Heading 7,req3,cnc,Caption number (column-wide),Bulleted list,H7DO NOT USE,level1-noHeading"/>
    <w:next w:val="BodyText"/>
    <w:link w:val="Heading7Char"/>
    <w:uiPriority w:val="99"/>
    <w:unhideWhenUsed/>
    <w:qFormat/>
    <w:rsid w:val="007721B2"/>
    <w:pPr>
      <w:keepNext/>
      <w:keepLines/>
      <w:ind w:left="720" w:hanging="720"/>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721B2"/>
    <w:pPr>
      <w:keepNext/>
      <w:keepLines/>
      <w:numPr>
        <w:ilvl w:val="7"/>
        <w:numId w:val="15"/>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721B2"/>
    <w:pPr>
      <w:keepNext/>
      <w:keepLines/>
      <w:numPr>
        <w:ilvl w:val="8"/>
        <w:numId w:val="15"/>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BodyParawithnumb">
    <w:name w:val="GS Body Para with numb"/>
    <w:basedOn w:val="Normal"/>
    <w:link w:val="GSBodyParawithnumbChar"/>
    <w:autoRedefine/>
    <w:qFormat/>
    <w:rsid w:val="00A32A07"/>
    <w:pPr>
      <w:numPr>
        <w:ilvl w:val="1"/>
        <w:numId w:val="6"/>
      </w:numPr>
      <w:tabs>
        <w:tab w:val="num" w:pos="567"/>
      </w:tabs>
      <w:spacing w:before="60" w:after="180" w:line="260" w:lineRule="exact"/>
      <w:ind w:left="567" w:hanging="567"/>
    </w:pPr>
  </w:style>
  <w:style w:type="character" w:customStyle="1" w:styleId="GSBodyParawithnumbChar">
    <w:name w:val="GS Body Para with numb Char"/>
    <w:basedOn w:val="DefaultParagraphFont"/>
    <w:link w:val="GSBodyParawithnumb"/>
    <w:rsid w:val="00A32A07"/>
    <w:rPr>
      <w:rFonts w:cs="Arial"/>
      <w:color w:val="4D4D4D"/>
    </w:rPr>
  </w:style>
  <w:style w:type="paragraph" w:customStyle="1" w:styleId="GSTitle">
    <w:name w:val="GS Title"/>
    <w:basedOn w:val="Title"/>
    <w:link w:val="GSTitleChar"/>
    <w:autoRedefine/>
    <w:qFormat/>
    <w:rsid w:val="00A32A07"/>
  </w:style>
  <w:style w:type="character" w:customStyle="1" w:styleId="GSTitleChar">
    <w:name w:val="GS Title Char"/>
    <w:basedOn w:val="DefaultParagraphFont"/>
    <w:link w:val="GSTitle"/>
    <w:rsid w:val="00A32A07"/>
    <w:rPr>
      <w:rFonts w:eastAsiaTheme="majorEastAsia" w:cstheme="majorBidi"/>
      <w:b/>
      <w:color w:val="398E63"/>
      <w:spacing w:val="-10"/>
      <w:kern w:val="28"/>
      <w:sz w:val="56"/>
      <w:szCs w:val="110"/>
      <w:lang w:eastAsia="en-GB"/>
    </w:rPr>
  </w:style>
  <w:style w:type="paragraph" w:styleId="Title">
    <w:name w:val="Title"/>
    <w:basedOn w:val="Normal"/>
    <w:next w:val="Normal"/>
    <w:link w:val="TitleChar"/>
    <w:qFormat/>
    <w:rsid w:val="00B77F85"/>
    <w:pPr>
      <w:pBdr>
        <w:bottom w:val="single" w:sz="2" w:space="3" w:color="CEE0CC"/>
      </w:pBdr>
      <w:spacing w:before="40" w:after="80" w:line="600" w:lineRule="exact"/>
    </w:pPr>
    <w:rPr>
      <w:rFonts w:eastAsiaTheme="majorEastAsia" w:cstheme="majorBidi"/>
      <w:b/>
      <w:color w:val="398E63"/>
      <w:spacing w:val="-10"/>
      <w:kern w:val="28"/>
      <w:sz w:val="56"/>
      <w:szCs w:val="110"/>
      <w:lang w:eastAsia="en-GB"/>
    </w:rPr>
  </w:style>
  <w:style w:type="character" w:customStyle="1" w:styleId="TitleChar">
    <w:name w:val="Title Char"/>
    <w:basedOn w:val="DefaultParagraphFont"/>
    <w:link w:val="Title"/>
    <w:rsid w:val="00B77F85"/>
    <w:rPr>
      <w:rFonts w:eastAsiaTheme="majorEastAsia" w:cstheme="majorBidi"/>
      <w:b/>
      <w:color w:val="398E63"/>
      <w:spacing w:val="-10"/>
      <w:kern w:val="28"/>
      <w:sz w:val="56"/>
      <w:szCs w:val="110"/>
      <w:lang w:eastAsia="en-GB"/>
    </w:rPr>
  </w:style>
  <w:style w:type="paragraph" w:customStyle="1" w:styleId="GSHeading1">
    <w:name w:val="GS Heading 1"/>
    <w:basedOn w:val="GSHeading1withnumb"/>
    <w:link w:val="GSHeading1Char"/>
    <w:qFormat/>
    <w:rsid w:val="00B77F85"/>
  </w:style>
  <w:style w:type="character" w:customStyle="1" w:styleId="GSHeading1Char">
    <w:name w:val="GS Heading 1 Char"/>
    <w:basedOn w:val="DefaultParagraphFont"/>
    <w:link w:val="GSHeading1"/>
    <w:rsid w:val="00B77F85"/>
    <w:rPr>
      <w:rFonts w:eastAsiaTheme="minorEastAsia" w:cs="Arial"/>
      <w:color w:val="3C9164"/>
      <w:spacing w:val="15"/>
      <w:sz w:val="24"/>
      <w:szCs w:val="40"/>
      <w:lang w:eastAsia="en-GB"/>
    </w:rPr>
  </w:style>
  <w:style w:type="paragraph" w:customStyle="1" w:styleId="GSBodyPara">
    <w:name w:val="GS Body Para"/>
    <w:basedOn w:val="Normal"/>
    <w:link w:val="GSBodyParaChar"/>
    <w:qFormat/>
    <w:rsid w:val="00B77F85"/>
  </w:style>
  <w:style w:type="character" w:customStyle="1" w:styleId="GSBodyParaChar">
    <w:name w:val="GS Body Para Char"/>
    <w:basedOn w:val="DefaultParagraphFont"/>
    <w:link w:val="GSBodyPara"/>
    <w:rsid w:val="00B77F85"/>
    <w:rPr>
      <w:rFonts w:cs="Arial"/>
      <w:color w:val="4D4D4D"/>
    </w:rPr>
  </w:style>
  <w:style w:type="numbering" w:customStyle="1" w:styleId="GSNumList">
    <w:name w:val="GS NumList"/>
    <w:uiPriority w:val="99"/>
    <w:rsid w:val="00B77F85"/>
    <w:pPr>
      <w:numPr>
        <w:numId w:val="2"/>
      </w:numPr>
    </w:pPr>
  </w:style>
  <w:style w:type="paragraph" w:customStyle="1" w:styleId="GSHeading2">
    <w:name w:val="GS Heading 2"/>
    <w:basedOn w:val="GSHeading1"/>
    <w:next w:val="GSBodyPara"/>
    <w:link w:val="GSHeading2Char"/>
    <w:qFormat/>
    <w:rsid w:val="00B77F85"/>
    <w:rPr>
      <w:sz w:val="32"/>
      <w:szCs w:val="32"/>
    </w:rPr>
  </w:style>
  <w:style w:type="character" w:customStyle="1" w:styleId="GSHeading2Char">
    <w:name w:val="GS Heading 2 Char"/>
    <w:basedOn w:val="GSHeading1Char"/>
    <w:link w:val="GSHeading2"/>
    <w:rsid w:val="00B77F85"/>
    <w:rPr>
      <w:rFonts w:eastAsiaTheme="minorEastAsia" w:cs="Arial"/>
      <w:color w:val="3C9164"/>
      <w:spacing w:val="15"/>
      <w:sz w:val="32"/>
      <w:szCs w:val="32"/>
      <w:lang w:eastAsia="en-GB"/>
    </w:rPr>
  </w:style>
  <w:style w:type="table" w:customStyle="1" w:styleId="GSTable">
    <w:name w:val="GS Table"/>
    <w:basedOn w:val="TableNormal"/>
    <w:uiPriority w:val="99"/>
    <w:rsid w:val="00B77F85"/>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HeaderFooter">
    <w:name w:val="GS Header/Footer"/>
    <w:basedOn w:val="Normal"/>
    <w:link w:val="GSHeaderFooterChar"/>
    <w:qFormat/>
    <w:rsid w:val="00B77F8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B77F85"/>
    <w:rPr>
      <w:rFonts w:cs="Arial"/>
      <w:color w:val="4D4D4D"/>
      <w:sz w:val="16"/>
    </w:rPr>
  </w:style>
  <w:style w:type="paragraph" w:customStyle="1" w:styleId="GSTblText1">
    <w:name w:val="GS Tbl Text 1"/>
    <w:basedOn w:val="Normal"/>
    <w:qFormat/>
    <w:rsid w:val="00B77F85"/>
    <w:pPr>
      <w:spacing w:before="60" w:after="120" w:line="240" w:lineRule="auto"/>
    </w:pPr>
  </w:style>
  <w:style w:type="paragraph" w:customStyle="1" w:styleId="GSCommittee">
    <w:name w:val="GS Committee"/>
    <w:basedOn w:val="GSTblText1"/>
    <w:link w:val="GSCommitteeChar"/>
    <w:qFormat/>
    <w:rsid w:val="00B77F85"/>
  </w:style>
  <w:style w:type="character" w:customStyle="1" w:styleId="GSCommitteeChar">
    <w:name w:val="GS Committee Char"/>
    <w:basedOn w:val="DefaultParagraphFont"/>
    <w:link w:val="GSCommittee"/>
    <w:rsid w:val="00B77F85"/>
    <w:rPr>
      <w:rFonts w:cs="Arial"/>
      <w:color w:val="4D4D4D"/>
    </w:rPr>
  </w:style>
  <w:style w:type="paragraph" w:customStyle="1" w:styleId="GSBodyParaBullet">
    <w:name w:val="GS Body Para Bullet"/>
    <w:basedOn w:val="Normal"/>
    <w:link w:val="GSBodyParaBulletChar"/>
    <w:autoRedefine/>
    <w:qFormat/>
    <w:rsid w:val="00B77F85"/>
    <w:pPr>
      <w:numPr>
        <w:ilvl w:val="3"/>
        <w:numId w:val="1"/>
      </w:numPr>
      <w:tabs>
        <w:tab w:val="clear" w:pos="2880"/>
        <w:tab w:val="num" w:pos="851"/>
      </w:tabs>
      <w:spacing w:before="60" w:after="120"/>
      <w:ind w:left="851" w:hanging="284"/>
    </w:pPr>
  </w:style>
  <w:style w:type="character" w:customStyle="1" w:styleId="GSBodyParaBulletChar">
    <w:name w:val="GS Body Para Bullet Char"/>
    <w:basedOn w:val="DefaultParagraphFont"/>
    <w:link w:val="GSBodyParaBullet"/>
    <w:rsid w:val="00B77F85"/>
    <w:rPr>
      <w:rFonts w:cs="Arial"/>
      <w:color w:val="4D4D4D"/>
    </w:rPr>
  </w:style>
  <w:style w:type="paragraph" w:customStyle="1" w:styleId="GSHeaderFooterlandscape">
    <w:name w:val="GS Header/Footer landscape"/>
    <w:basedOn w:val="Normal"/>
    <w:link w:val="GSHeaderFooterlandscapeChar"/>
    <w:qFormat/>
    <w:rsid w:val="00B77F8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B77F85"/>
    <w:rPr>
      <w:rFonts w:cs="Arial"/>
      <w:color w:val="4D4D4D"/>
      <w:sz w:val="16"/>
    </w:rPr>
  </w:style>
  <w:style w:type="paragraph" w:customStyle="1" w:styleId="GSHeading1withnumb">
    <w:name w:val="GS Heading 1 with numb"/>
    <w:basedOn w:val="Subtitle"/>
    <w:link w:val="GSHeading1withnumbChar"/>
    <w:autoRedefine/>
    <w:qFormat/>
    <w:rsid w:val="00A32A07"/>
    <w:pPr>
      <w:numPr>
        <w:ilvl w:val="0"/>
        <w:numId w:val="14"/>
      </w:numPr>
      <w:spacing w:after="80" w:line="280" w:lineRule="exact"/>
    </w:pPr>
    <w:rPr>
      <w:sz w:val="24"/>
    </w:rPr>
  </w:style>
  <w:style w:type="character" w:customStyle="1" w:styleId="GSHeading1withnumbChar">
    <w:name w:val="GS Heading 1 with numb Char"/>
    <w:basedOn w:val="DefaultParagraphFont"/>
    <w:link w:val="GSHeading1withnumb"/>
    <w:rsid w:val="00A32A07"/>
    <w:rPr>
      <w:rFonts w:eastAsiaTheme="minorEastAsia" w:cs="Arial"/>
      <w:color w:val="3C9164"/>
      <w:spacing w:val="15"/>
      <w:sz w:val="24"/>
      <w:szCs w:val="40"/>
      <w:lang w:eastAsia="en-GB"/>
    </w:rPr>
  </w:style>
  <w:style w:type="paragraph" w:styleId="Subtitle">
    <w:name w:val="Subtitle"/>
    <w:basedOn w:val="Normal"/>
    <w:next w:val="Normal"/>
    <w:link w:val="SubtitleChar"/>
    <w:qFormat/>
    <w:rsid w:val="00B77F85"/>
    <w:pPr>
      <w:numPr>
        <w:ilvl w:val="1"/>
      </w:numPr>
      <w:pBdr>
        <w:bottom w:val="single" w:sz="2" w:space="5" w:color="CEE0CC"/>
      </w:pBdr>
      <w:spacing w:before="40" w:after="100" w:line="300" w:lineRule="exact"/>
    </w:pPr>
    <w:rPr>
      <w:rFonts w:eastAsiaTheme="minorEastAsia"/>
      <w:color w:val="3C9164"/>
      <w:spacing w:val="15"/>
      <w:sz w:val="28"/>
      <w:szCs w:val="40"/>
      <w:lang w:eastAsia="en-GB"/>
    </w:rPr>
  </w:style>
  <w:style w:type="character" w:customStyle="1" w:styleId="SubtitleChar">
    <w:name w:val="Subtitle Char"/>
    <w:basedOn w:val="DefaultParagraphFont"/>
    <w:link w:val="Subtitle"/>
    <w:rsid w:val="00B77F85"/>
    <w:rPr>
      <w:rFonts w:eastAsiaTheme="minorEastAsia" w:cs="Arial"/>
      <w:color w:val="3C9164"/>
      <w:spacing w:val="15"/>
      <w:sz w:val="28"/>
      <w:szCs w:val="40"/>
      <w:lang w:eastAsia="en-GB"/>
    </w:rPr>
  </w:style>
  <w:style w:type="paragraph" w:customStyle="1" w:styleId="PageNo">
    <w:name w:val="Page No"/>
    <w:basedOn w:val="Normal"/>
    <w:link w:val="PageNoChar"/>
    <w:qFormat/>
    <w:rsid w:val="00B77F85"/>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B77F85"/>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table" w:customStyle="1" w:styleId="TableGrid1">
    <w:name w:val="Table Grid1"/>
    <w:basedOn w:val="TableNormal"/>
    <w:next w:val="TableGrid"/>
    <w:rsid w:val="00B77F85"/>
    <w:pPr>
      <w:spacing w:after="0" w:line="240" w:lineRule="auto"/>
    </w:pPr>
    <w:rPr>
      <w:rFonts w:eastAsia="Times New Roman" w:cs="Times New Roman"/>
      <w:sz w:val="20"/>
      <w:szCs w:val="20"/>
      <w:lang w:val="en-US"/>
    </w:rPr>
    <w:tblPr>
      <w:tblInd w:w="113" w:type="dxa"/>
      <w:tblBorders>
        <w:top w:val="single" w:sz="2" w:space="0" w:color="398F63"/>
        <w:left w:val="single" w:sz="2" w:space="0" w:color="398F63"/>
        <w:bottom w:val="single" w:sz="2" w:space="0" w:color="398F63"/>
        <w:right w:val="single" w:sz="2" w:space="0" w:color="398F63"/>
        <w:insideH w:val="single" w:sz="2" w:space="0" w:color="398F63"/>
        <w:insideV w:val="single" w:sz="2" w:space="0" w:color="398F63"/>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98E63"/>
      </w:tcPr>
    </w:tblStylePr>
  </w:style>
  <w:style w:type="table" w:styleId="TableGrid">
    <w:name w:val="Table Grid"/>
    <w:basedOn w:val="TableNormal"/>
    <w:uiPriority w:val="59"/>
    <w:rsid w:val="00B77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White">
    <w:name w:val="Table Header White"/>
    <w:basedOn w:val="GSTblText1"/>
    <w:qFormat/>
    <w:rsid w:val="00B77F85"/>
    <w:pPr>
      <w:spacing w:before="20" w:after="40"/>
    </w:pPr>
    <w:rPr>
      <w:rFonts w:eastAsia="Times New Roman"/>
      <w:b/>
      <w:color w:val="FFFFFF" w:themeColor="background1"/>
      <w:sz w:val="20"/>
      <w:szCs w:val="20"/>
      <w:lang w:val="en-US"/>
    </w:rPr>
  </w:style>
  <w:style w:type="paragraph" w:customStyle="1" w:styleId="TableText">
    <w:name w:val="Table Text"/>
    <w:basedOn w:val="GSTblText1"/>
    <w:qFormat/>
    <w:rsid w:val="00B77F85"/>
    <w:pPr>
      <w:spacing w:before="20" w:after="40"/>
    </w:pPr>
    <w:rPr>
      <w:rFonts w:eastAsia="Times New Roman"/>
      <w:sz w:val="20"/>
      <w:szCs w:val="20"/>
      <w:lang w:val="en-US"/>
    </w:rPr>
  </w:style>
  <w:style w:type="paragraph" w:customStyle="1" w:styleId="Default">
    <w:name w:val="Default"/>
    <w:rsid w:val="00B77F85"/>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Grid10"/>
    <w:uiPriority w:val="99"/>
    <w:rsid w:val="00B77F85"/>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B77F85"/>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unhideWhenUsed/>
    <w:rsid w:val="00B77F85"/>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B77F85"/>
    <w:rPr>
      <w:rFonts w:ascii="Calibri" w:hAnsi="Calibri"/>
      <w:sz w:val="20"/>
      <w:szCs w:val="20"/>
    </w:rPr>
  </w:style>
  <w:style w:type="paragraph" w:styleId="CommentText">
    <w:name w:val="annotation text"/>
    <w:basedOn w:val="Normal"/>
    <w:link w:val="CommentTextChar"/>
    <w:uiPriority w:val="99"/>
    <w:semiHidden/>
    <w:unhideWhenUsed/>
    <w:rsid w:val="00B77F85"/>
    <w:pPr>
      <w:spacing w:line="240" w:lineRule="auto"/>
    </w:pPr>
    <w:rPr>
      <w:sz w:val="20"/>
      <w:szCs w:val="20"/>
    </w:rPr>
  </w:style>
  <w:style w:type="character" w:customStyle="1" w:styleId="CommentTextChar">
    <w:name w:val="Comment Text Char"/>
    <w:basedOn w:val="DefaultParagraphFont"/>
    <w:link w:val="CommentText"/>
    <w:uiPriority w:val="99"/>
    <w:semiHidden/>
    <w:rsid w:val="00B77F85"/>
    <w:rPr>
      <w:rFonts w:cs="Arial"/>
      <w:color w:val="4D4D4D"/>
      <w:sz w:val="20"/>
      <w:szCs w:val="20"/>
    </w:rPr>
  </w:style>
  <w:style w:type="paragraph" w:styleId="Header">
    <w:name w:val="header"/>
    <w:basedOn w:val="Normal"/>
    <w:link w:val="HeaderChar"/>
    <w:uiPriority w:val="99"/>
    <w:unhideWhenUsed/>
    <w:rsid w:val="00B77F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F85"/>
    <w:rPr>
      <w:rFonts w:cs="Arial"/>
      <w:color w:val="4D4D4D"/>
    </w:rPr>
  </w:style>
  <w:style w:type="paragraph" w:styleId="Footer">
    <w:name w:val="footer"/>
    <w:basedOn w:val="Normal"/>
    <w:link w:val="FooterChar"/>
    <w:uiPriority w:val="99"/>
    <w:unhideWhenUsed/>
    <w:rsid w:val="00B77F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F85"/>
    <w:rPr>
      <w:rFonts w:cs="Arial"/>
      <w:color w:val="4D4D4D"/>
    </w:rPr>
  </w:style>
  <w:style w:type="character" w:styleId="FootnoteReference">
    <w:name w:val="footnote reference"/>
    <w:basedOn w:val="DefaultParagraphFont"/>
    <w:uiPriority w:val="99"/>
    <w:unhideWhenUsed/>
    <w:rsid w:val="00B77F85"/>
    <w:rPr>
      <w:vertAlign w:val="superscript"/>
    </w:rPr>
  </w:style>
  <w:style w:type="character" w:styleId="CommentReference">
    <w:name w:val="annotation reference"/>
    <w:basedOn w:val="DefaultParagraphFont"/>
    <w:uiPriority w:val="99"/>
    <w:semiHidden/>
    <w:unhideWhenUsed/>
    <w:rsid w:val="00B77F85"/>
    <w:rPr>
      <w:sz w:val="16"/>
      <w:szCs w:val="16"/>
    </w:rPr>
  </w:style>
  <w:style w:type="character" w:styleId="Hyperlink">
    <w:name w:val="Hyperlink"/>
    <w:basedOn w:val="DefaultParagraphFont"/>
    <w:uiPriority w:val="99"/>
    <w:rsid w:val="00B77F85"/>
    <w:rPr>
      <w:color w:val="0000FF"/>
      <w:u w:val="single"/>
    </w:rPr>
  </w:style>
  <w:style w:type="paragraph" w:styleId="CommentSubject">
    <w:name w:val="annotation subject"/>
    <w:basedOn w:val="CommentText"/>
    <w:next w:val="CommentText"/>
    <w:link w:val="CommentSubjectChar"/>
    <w:uiPriority w:val="99"/>
    <w:semiHidden/>
    <w:unhideWhenUsed/>
    <w:rsid w:val="00B77F85"/>
    <w:rPr>
      <w:b/>
      <w:bCs/>
    </w:rPr>
  </w:style>
  <w:style w:type="character" w:customStyle="1" w:styleId="CommentSubjectChar">
    <w:name w:val="Comment Subject Char"/>
    <w:basedOn w:val="CommentTextChar"/>
    <w:link w:val="CommentSubject"/>
    <w:uiPriority w:val="99"/>
    <w:semiHidden/>
    <w:rsid w:val="00B77F85"/>
    <w:rPr>
      <w:rFonts w:cs="Arial"/>
      <w:b/>
      <w:bCs/>
      <w:color w:val="4D4D4D"/>
      <w:sz w:val="20"/>
      <w:szCs w:val="20"/>
    </w:rPr>
  </w:style>
  <w:style w:type="paragraph" w:styleId="BalloonText">
    <w:name w:val="Balloon Text"/>
    <w:basedOn w:val="Normal"/>
    <w:link w:val="BalloonTextChar"/>
    <w:uiPriority w:val="99"/>
    <w:semiHidden/>
    <w:unhideWhenUsed/>
    <w:rsid w:val="00B7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F85"/>
    <w:rPr>
      <w:rFonts w:ascii="Tahoma" w:hAnsi="Tahoma" w:cs="Tahoma"/>
      <w:color w:val="4D4D4D"/>
      <w:sz w:val="16"/>
      <w:szCs w:val="16"/>
    </w:rPr>
  </w:style>
  <w:style w:type="paragraph" w:styleId="NoSpacing">
    <w:name w:val="No Spacing"/>
    <w:uiPriority w:val="1"/>
    <w:qFormat/>
    <w:rsid w:val="00B77F85"/>
    <w:pPr>
      <w:spacing w:after="0" w:line="240" w:lineRule="auto"/>
    </w:pPr>
    <w:rPr>
      <w:rFonts w:ascii="Arial" w:hAnsi="Arial"/>
      <w:sz w:val="20"/>
    </w:rPr>
  </w:style>
  <w:style w:type="paragraph" w:styleId="ListParagraph">
    <w:name w:val="List Paragraph"/>
    <w:basedOn w:val="Normal"/>
    <w:uiPriority w:val="34"/>
    <w:qFormat/>
    <w:rsid w:val="00B77F85"/>
    <w:pPr>
      <w:ind w:left="720"/>
    </w:pPr>
  </w:style>
  <w:style w:type="paragraph" w:customStyle="1" w:styleId="DCAlphaCaps">
    <w:name w:val="DC Alpha Caps"/>
    <w:basedOn w:val="Normal"/>
    <w:link w:val="DCAlphaCapsChar"/>
    <w:qFormat/>
    <w:rsid w:val="00012537"/>
    <w:pPr>
      <w:numPr>
        <w:numId w:val="4"/>
      </w:numPr>
    </w:pPr>
  </w:style>
  <w:style w:type="character" w:customStyle="1" w:styleId="DCAlphaCapsChar">
    <w:name w:val="DC Alpha Caps Char"/>
    <w:basedOn w:val="DefaultParagraphFont"/>
    <w:link w:val="DCAlphaCaps"/>
    <w:rsid w:val="00012537"/>
    <w:rPr>
      <w:rFonts w:ascii="Times New Roman" w:hAnsi="Times New Roman"/>
      <w:sz w:val="24"/>
    </w:rPr>
  </w:style>
  <w:style w:type="paragraph" w:customStyle="1" w:styleId="DCAlphaCaplevel4">
    <w:name w:val="DC Alpha Cap level 4"/>
    <w:basedOn w:val="DCAlphaCaps"/>
    <w:link w:val="DCAlphaCaplevel4Char"/>
    <w:qFormat/>
    <w:rsid w:val="00012537"/>
    <w:pPr>
      <w:ind w:left="2160" w:hanging="720"/>
    </w:pPr>
  </w:style>
  <w:style w:type="character" w:customStyle="1" w:styleId="DCAlphaCaplevel4Char">
    <w:name w:val="DC Alpha Cap level 4 Char"/>
    <w:basedOn w:val="DCAlphaCapsChar"/>
    <w:link w:val="DCAlphaCaplevel4"/>
    <w:rsid w:val="00012537"/>
    <w:rPr>
      <w:rFonts w:ascii="Times New Roman" w:hAnsi="Times New Roman"/>
      <w:sz w:val="24"/>
    </w:rPr>
  </w:style>
  <w:style w:type="numbering" w:customStyle="1" w:styleId="DCAphaCaps1">
    <w:name w:val="DC Apha Caps 1"/>
    <w:uiPriority w:val="99"/>
    <w:rsid w:val="00012537"/>
    <w:pPr>
      <w:numPr>
        <w:numId w:val="5"/>
      </w:numPr>
    </w:pPr>
  </w:style>
  <w:style w:type="paragraph" w:customStyle="1" w:styleId="DCHeading1">
    <w:name w:val="DC Heading 1"/>
    <w:basedOn w:val="Normal"/>
    <w:link w:val="DCHeading1Char"/>
    <w:qFormat/>
    <w:rsid w:val="00012537"/>
    <w:pPr>
      <w:jc w:val="center"/>
    </w:pPr>
    <w:rPr>
      <w:b/>
      <w:caps/>
      <w:sz w:val="28"/>
    </w:rPr>
  </w:style>
  <w:style w:type="character" w:customStyle="1" w:styleId="DCHeading1Char">
    <w:name w:val="DC Heading 1 Char"/>
    <w:basedOn w:val="DefaultParagraphFont"/>
    <w:link w:val="DCHeading1"/>
    <w:rsid w:val="00012537"/>
    <w:rPr>
      <w:rFonts w:ascii="Times New Roman" w:hAnsi="Times New Roman"/>
      <w:b/>
      <w:caps/>
      <w:sz w:val="28"/>
    </w:rPr>
  </w:style>
  <w:style w:type="paragraph" w:customStyle="1" w:styleId="DCHeading2">
    <w:name w:val="DC Heading 2"/>
    <w:basedOn w:val="DCHeading1"/>
    <w:link w:val="DCHeading2Char"/>
    <w:qFormat/>
    <w:rsid w:val="00012537"/>
    <w:pPr>
      <w:jc w:val="left"/>
    </w:pPr>
    <w:rPr>
      <w:b w:val="0"/>
      <w:sz w:val="24"/>
    </w:rPr>
  </w:style>
  <w:style w:type="character" w:customStyle="1" w:styleId="DCHeading2Char">
    <w:name w:val="DC Heading 2 Char"/>
    <w:basedOn w:val="DCHeading1Char"/>
    <w:link w:val="DCHeading2"/>
    <w:rsid w:val="00012537"/>
    <w:rPr>
      <w:rFonts w:ascii="Times New Roman" w:hAnsi="Times New Roman"/>
      <w:b w:val="0"/>
      <w:caps/>
      <w:sz w:val="24"/>
    </w:rPr>
  </w:style>
  <w:style w:type="paragraph" w:customStyle="1" w:styleId="DCHeading3">
    <w:name w:val="DC Heading 3"/>
    <w:basedOn w:val="DCHeading2"/>
    <w:qFormat/>
    <w:rsid w:val="00012537"/>
    <w:pPr>
      <w:jc w:val="center"/>
    </w:pPr>
    <w:rPr>
      <w:rFonts w:ascii="Times New Roman Bold" w:hAnsi="Times New Roman Bold"/>
      <w:b/>
    </w:rPr>
  </w:style>
  <w:style w:type="paragraph" w:customStyle="1" w:styleId="DCHeading4">
    <w:name w:val="DC Heading 4"/>
    <w:basedOn w:val="DCHeading3"/>
    <w:qFormat/>
    <w:rsid w:val="00012537"/>
    <w:pPr>
      <w:numPr>
        <w:numId w:val="9"/>
      </w:numPr>
    </w:pPr>
    <w:rPr>
      <w:b w:val="0"/>
      <w:caps w:val="0"/>
      <w:u w:val="single"/>
    </w:rPr>
  </w:style>
  <w:style w:type="paragraph" w:customStyle="1" w:styleId="DCNormParabulletptL2">
    <w:name w:val="DC Norm Para bullet pt L2"/>
    <w:basedOn w:val="DCHeading4"/>
    <w:link w:val="DCNormParabulletptL2Char"/>
    <w:rsid w:val="00012537"/>
    <w:pPr>
      <w:numPr>
        <w:numId w:val="7"/>
      </w:numPr>
      <w:jc w:val="left"/>
      <w:outlineLvl w:val="1"/>
    </w:pPr>
    <w:rPr>
      <w:rFonts w:ascii="Times New Roman" w:hAnsi="Times New Roman"/>
      <w:u w:val="none"/>
    </w:rPr>
  </w:style>
  <w:style w:type="character" w:customStyle="1" w:styleId="DCNormParabulletptL2Char">
    <w:name w:val="DC Norm Para bullet pt L2 Char"/>
    <w:basedOn w:val="DefaultParagraphFont"/>
    <w:link w:val="DCNormParabulletptL2"/>
    <w:rsid w:val="00012537"/>
    <w:rPr>
      <w:rFonts w:ascii="Times New Roman" w:hAnsi="Times New Roman"/>
      <w:sz w:val="24"/>
    </w:rPr>
  </w:style>
  <w:style w:type="paragraph" w:customStyle="1" w:styleId="DCNormParabulletptL3">
    <w:name w:val="DC Norm Para bullet pt L3"/>
    <w:basedOn w:val="DCNormParabulletptL2"/>
    <w:link w:val="DCNormParabulletptL3Char"/>
    <w:autoRedefine/>
    <w:qFormat/>
    <w:rsid w:val="00012537"/>
    <w:pPr>
      <w:numPr>
        <w:ilvl w:val="2"/>
      </w:numPr>
      <w:outlineLvl w:val="2"/>
    </w:pPr>
  </w:style>
  <w:style w:type="character" w:customStyle="1" w:styleId="DCNormParabulletptL3Char">
    <w:name w:val="DC Norm Para bullet pt L3 Char"/>
    <w:basedOn w:val="DCNormParabulletptL2Char"/>
    <w:link w:val="DCNormParabulletptL3"/>
    <w:rsid w:val="00012537"/>
    <w:rPr>
      <w:rFonts w:ascii="Times New Roman" w:hAnsi="Times New Roman"/>
      <w:sz w:val="24"/>
    </w:rPr>
  </w:style>
  <w:style w:type="character" w:customStyle="1" w:styleId="DCNormParaL2Char">
    <w:name w:val="DC Norm Para L2 Char"/>
    <w:basedOn w:val="DefaultParagraphFont"/>
    <w:uiPriority w:val="99"/>
    <w:rsid w:val="00012537"/>
    <w:rPr>
      <w:rFonts w:ascii="Times New Roman" w:hAnsi="Times New Roman"/>
      <w:b w:val="0"/>
      <w:caps w:val="0"/>
      <w:color w:val="auto"/>
      <w:sz w:val="24"/>
      <w:u w:val="none"/>
    </w:rPr>
  </w:style>
  <w:style w:type="paragraph" w:customStyle="1" w:styleId="DCNormaParaL1">
    <w:name w:val="DC Norma Para L1"/>
    <w:basedOn w:val="DCHeading4"/>
    <w:qFormat/>
    <w:rsid w:val="00012537"/>
    <w:pPr>
      <w:numPr>
        <w:numId w:val="0"/>
      </w:numPr>
      <w:jc w:val="left"/>
    </w:pPr>
    <w:rPr>
      <w:rFonts w:ascii="Times New Roman" w:hAnsi="Times New Roman"/>
      <w:u w:val="none"/>
    </w:rPr>
  </w:style>
  <w:style w:type="paragraph" w:customStyle="1" w:styleId="DCNormParaL3">
    <w:name w:val="DC Norm Para L3"/>
    <w:basedOn w:val="DCNormaParaL1"/>
    <w:link w:val="DCNormParaL3Char"/>
    <w:qFormat/>
    <w:rsid w:val="00012537"/>
    <w:pPr>
      <w:ind w:left="737"/>
    </w:pPr>
  </w:style>
  <w:style w:type="character" w:customStyle="1" w:styleId="DCNormParaL3Char">
    <w:name w:val="DC Norm Para L3 Char"/>
    <w:basedOn w:val="DCNormParaL2Char"/>
    <w:link w:val="DCNormParaL3"/>
    <w:rsid w:val="00012537"/>
    <w:rPr>
      <w:rFonts w:ascii="Times New Roman" w:hAnsi="Times New Roman"/>
      <w:b w:val="0"/>
      <w:caps w:val="0"/>
      <w:color w:val="auto"/>
      <w:sz w:val="24"/>
      <w:u w:val="none"/>
    </w:rPr>
  </w:style>
  <w:style w:type="numbering" w:customStyle="1" w:styleId="DCNormparalink2">
    <w:name w:val="DC Norm para link 2"/>
    <w:uiPriority w:val="99"/>
    <w:rsid w:val="00012537"/>
    <w:pPr>
      <w:numPr>
        <w:numId w:val="8"/>
      </w:numPr>
    </w:pPr>
  </w:style>
  <w:style w:type="numbering" w:customStyle="1" w:styleId="DCParalinknumbers">
    <w:name w:val="DC Para link numbers"/>
    <w:uiPriority w:val="99"/>
    <w:rsid w:val="00012537"/>
    <w:pPr>
      <w:numPr>
        <w:numId w:val="9"/>
      </w:numPr>
    </w:pPr>
  </w:style>
  <w:style w:type="paragraph" w:customStyle="1" w:styleId="DCSideHeadingnumbered">
    <w:name w:val="DC Side Heading numbered"/>
    <w:basedOn w:val="Normal"/>
    <w:qFormat/>
    <w:rsid w:val="00012537"/>
    <w:pPr>
      <w:numPr>
        <w:numId w:val="10"/>
      </w:numPr>
    </w:pPr>
    <w:rPr>
      <w:b/>
    </w:rPr>
  </w:style>
  <w:style w:type="paragraph" w:customStyle="1" w:styleId="DCTOCHeading4">
    <w:name w:val="DC TOC Heading 4"/>
    <w:basedOn w:val="DCHeading1"/>
    <w:link w:val="DCTOCHeading4Char"/>
    <w:qFormat/>
    <w:rsid w:val="00012537"/>
    <w:rPr>
      <w:rFonts w:ascii="Times New Roman Bold" w:hAnsi="Times New Roman Bold"/>
      <w:sz w:val="24"/>
      <w:u w:val="single"/>
    </w:rPr>
  </w:style>
  <w:style w:type="character" w:customStyle="1" w:styleId="DCTOCHeading4Char">
    <w:name w:val="DC TOC Heading 4 Char"/>
    <w:basedOn w:val="DCHeading1Char"/>
    <w:link w:val="DCTOCHeading4"/>
    <w:rsid w:val="00012537"/>
    <w:rPr>
      <w:rFonts w:ascii="Times New Roman Bold" w:hAnsi="Times New Roman Bold"/>
      <w:b/>
      <w:caps/>
      <w:sz w:val="24"/>
      <w:u w:val="single"/>
    </w:rPr>
  </w:style>
  <w:style w:type="paragraph" w:customStyle="1" w:styleId="DCSubHeading1Level2">
    <w:name w:val="DC Sub Heading 1 Level 2"/>
    <w:basedOn w:val="DCTOCHeading4"/>
    <w:link w:val="DCSubHeading1Level2Char"/>
    <w:qFormat/>
    <w:rsid w:val="00012537"/>
    <w:pPr>
      <w:jc w:val="left"/>
    </w:pPr>
    <w:rPr>
      <w:caps w:val="0"/>
    </w:rPr>
  </w:style>
  <w:style w:type="character" w:customStyle="1" w:styleId="DCSubHeading1Level2Char">
    <w:name w:val="DC Sub Heading 1 Level 2 Char"/>
    <w:basedOn w:val="DCTOCHeading4Char"/>
    <w:link w:val="DCSubHeading1Level2"/>
    <w:rsid w:val="00012537"/>
    <w:rPr>
      <w:rFonts w:ascii="Times New Roman Bold" w:hAnsi="Times New Roman Bold"/>
      <w:b/>
      <w:caps w:val="0"/>
      <w:sz w:val="24"/>
      <w:u w:val="single"/>
    </w:rPr>
  </w:style>
  <w:style w:type="paragraph" w:customStyle="1" w:styleId="DCSubHeading2Level2">
    <w:name w:val="DC Sub Heading 2 Level 2"/>
    <w:basedOn w:val="DCSubHeading1Level2"/>
    <w:link w:val="DCSubHeading2Level2Char"/>
    <w:autoRedefine/>
    <w:qFormat/>
    <w:rsid w:val="004443DC"/>
    <w:pPr>
      <w:ind w:left="720"/>
    </w:pPr>
  </w:style>
  <w:style w:type="character" w:customStyle="1" w:styleId="DCSubHeading2Level2Char">
    <w:name w:val="DC Sub Heading 2 Level 2 Char"/>
    <w:basedOn w:val="DCSubHeading1Level2Char"/>
    <w:link w:val="DCSubHeading2Level2"/>
    <w:rsid w:val="004443DC"/>
    <w:rPr>
      <w:rFonts w:ascii="Times New Roman Bold" w:hAnsi="Times New Roman Bold"/>
      <w:b/>
      <w:caps w:val="0"/>
      <w:sz w:val="24"/>
      <w:u w:val="single"/>
    </w:rPr>
  </w:style>
  <w:style w:type="paragraph" w:customStyle="1" w:styleId="DCTOCHeading1">
    <w:name w:val="DC TOC Heading 1"/>
    <w:basedOn w:val="DCHeading2"/>
    <w:link w:val="DCTOCHeading1Char"/>
    <w:qFormat/>
    <w:rsid w:val="00012537"/>
    <w:pPr>
      <w:spacing w:after="0"/>
      <w:jc w:val="center"/>
    </w:pPr>
    <w:rPr>
      <w:rFonts w:ascii="Times New Roman Bold" w:hAnsi="Times New Roman Bold"/>
      <w:u w:val="single"/>
    </w:rPr>
  </w:style>
  <w:style w:type="character" w:customStyle="1" w:styleId="DCTOCHeading1Char">
    <w:name w:val="DC TOC Heading 1 Char"/>
    <w:basedOn w:val="DCHeading2Char"/>
    <w:link w:val="DCTOCHeading1"/>
    <w:rsid w:val="00012537"/>
    <w:rPr>
      <w:rFonts w:ascii="Times New Roman Bold" w:hAnsi="Times New Roman Bold"/>
      <w:b w:val="0"/>
      <w:caps/>
      <w:sz w:val="24"/>
      <w:u w:val="single"/>
    </w:rPr>
  </w:style>
  <w:style w:type="paragraph" w:customStyle="1" w:styleId="DCTOCHeading2">
    <w:name w:val="DC TOC Heading 2"/>
    <w:basedOn w:val="DCTOCHeading1"/>
    <w:qFormat/>
    <w:rsid w:val="00012537"/>
    <w:pPr>
      <w:numPr>
        <w:numId w:val="12"/>
      </w:numPr>
    </w:pPr>
    <w:rPr>
      <w:rFonts w:ascii="Times New Roman" w:hAnsi="Times New Roman"/>
    </w:rPr>
  </w:style>
  <w:style w:type="paragraph" w:customStyle="1" w:styleId="DCTOCSchedule">
    <w:name w:val="DC TOC Schedule"/>
    <w:basedOn w:val="Normal"/>
    <w:qFormat/>
    <w:rsid w:val="00012537"/>
    <w:pPr>
      <w:spacing w:after="0"/>
    </w:pPr>
    <w:rPr>
      <w:caps/>
    </w:rPr>
  </w:style>
  <w:style w:type="numbering" w:customStyle="1" w:styleId="DCTOCWholeNumbers">
    <w:name w:val="DC TOC Whole Numbers"/>
    <w:uiPriority w:val="99"/>
    <w:rsid w:val="00012537"/>
    <w:pPr>
      <w:numPr>
        <w:numId w:val="11"/>
      </w:numPr>
    </w:pPr>
  </w:style>
  <w:style w:type="paragraph" w:customStyle="1" w:styleId="DCUSATableText">
    <w:name w:val="DCUSA Table Text"/>
    <w:basedOn w:val="DCSubHeading1Level2"/>
    <w:link w:val="DCUSATableTextChar"/>
    <w:qFormat/>
    <w:rsid w:val="00012537"/>
    <w:pPr>
      <w:spacing w:before="120" w:after="120" w:line="264" w:lineRule="auto"/>
    </w:pPr>
    <w:rPr>
      <w:rFonts w:ascii="Times New Roman" w:hAnsi="Times New Roman"/>
      <w:b w:val="0"/>
    </w:rPr>
  </w:style>
  <w:style w:type="character" w:customStyle="1" w:styleId="DCUSATableTextChar">
    <w:name w:val="DCUSA Table Text Char"/>
    <w:basedOn w:val="DCSubHeading1Level2Char"/>
    <w:link w:val="DCUSATableText"/>
    <w:rsid w:val="00012537"/>
    <w:rPr>
      <w:rFonts w:ascii="Times New Roman" w:hAnsi="Times New Roman"/>
      <w:b w:val="0"/>
      <w:caps w:val="0"/>
      <w:sz w:val="24"/>
      <w:u w:val="single"/>
    </w:rPr>
  </w:style>
  <w:style w:type="paragraph" w:customStyle="1" w:styleId="DCUSATableTexta">
    <w:name w:val="DCUSA Table Text a)"/>
    <w:basedOn w:val="Normal"/>
    <w:qFormat/>
    <w:rsid w:val="00012537"/>
    <w:pPr>
      <w:numPr>
        <w:numId w:val="13"/>
      </w:numPr>
      <w:spacing w:after="120" w:line="240" w:lineRule="auto"/>
    </w:pPr>
  </w:style>
  <w:style w:type="paragraph" w:customStyle="1" w:styleId="DCUSATableTextbulletpt">
    <w:name w:val="DCUSA Table Text bullet pt"/>
    <w:basedOn w:val="DCUSATableText"/>
    <w:link w:val="DCUSATableTextbulletptChar"/>
    <w:qFormat/>
    <w:rsid w:val="00012537"/>
    <w:pPr>
      <w:numPr>
        <w:ilvl w:val="1"/>
        <w:numId w:val="13"/>
      </w:numPr>
      <w:spacing w:line="360" w:lineRule="auto"/>
    </w:pPr>
  </w:style>
  <w:style w:type="character" w:customStyle="1" w:styleId="DCUSATableTextbulletptChar">
    <w:name w:val="DCUSA Table Text bullet pt Char"/>
    <w:basedOn w:val="DCUSATableTextChar"/>
    <w:link w:val="DCUSATableTextbulletpt"/>
    <w:rsid w:val="00012537"/>
    <w:rPr>
      <w:rFonts w:ascii="Times New Roman" w:hAnsi="Times New Roman"/>
      <w:b w:val="0"/>
      <w:caps w:val="0"/>
      <w:sz w:val="24"/>
      <w:u w:val="single"/>
    </w:rPr>
  </w:style>
  <w:style w:type="paragraph" w:customStyle="1" w:styleId="DCUSATabletextnumbers">
    <w:name w:val="DCUSA Table text numbers"/>
    <w:basedOn w:val="DCUSATableText"/>
    <w:link w:val="DCUSATabletextnumbersChar"/>
    <w:qFormat/>
    <w:rsid w:val="00012537"/>
    <w:pPr>
      <w:spacing w:line="240" w:lineRule="auto"/>
    </w:pPr>
    <w:rPr>
      <w:b/>
    </w:rPr>
  </w:style>
  <w:style w:type="character" w:customStyle="1" w:styleId="DCUSATabletextnumbersChar">
    <w:name w:val="DCUSA Table text numbers Char"/>
    <w:basedOn w:val="DCUSATableTextChar"/>
    <w:link w:val="DCUSATabletextnumbers"/>
    <w:rsid w:val="00012537"/>
    <w:rPr>
      <w:rFonts w:ascii="Times New Roman" w:hAnsi="Times New Roman"/>
      <w:b/>
      <w:caps w:val="0"/>
      <w:sz w:val="24"/>
      <w:u w:val="single"/>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012537"/>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061F2E"/>
    <w:rPr>
      <w:rFonts w:ascii="Times New Roman" w:hAnsi="Times New Roman"/>
      <w:bCs/>
      <w:sz w:val="24"/>
      <w:szCs w:val="26"/>
    </w:rPr>
  </w:style>
  <w:style w:type="paragraph" w:customStyle="1" w:styleId="Heading2Title">
    <w:name w:val="Heading 2 Title"/>
    <w:basedOn w:val="Normal"/>
    <w:uiPriority w:val="99"/>
    <w:rsid w:val="00012537"/>
    <w:pPr>
      <w:tabs>
        <w:tab w:val="num" w:pos="709"/>
      </w:tabs>
      <w:ind w:left="709" w:hanging="709"/>
      <w:jc w:val="both"/>
    </w:pPr>
    <w:rPr>
      <w:rFonts w:eastAsia="Times New Roman" w:cs="Times New Roman"/>
      <w:szCs w:val="24"/>
      <w:lang w:eastAsia="en-GB"/>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7721B2"/>
    <w:rPr>
      <w:rFonts w:ascii="Times New Roman" w:hAnsi="Times New Roman" w:cs="Times New Roman"/>
      <w:sz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7721B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7721B2"/>
    <w:rPr>
      <w:rFonts w:ascii="Times New Roman" w:hAnsi="Times New Roman"/>
      <w:sz w:val="24"/>
    </w:rPr>
  </w:style>
  <w:style w:type="character" w:customStyle="1" w:styleId="Heading6Char">
    <w:name w:val="Heading 6 Char"/>
    <w:aliases w:val="Heading 6 DCUSA (i) Char,DCSA i) Char,h6 Char,H6 Char,H61 Char,H62 Char,H63 Char,H64 Char,H65 Char,H66 Char,H67 Char,H68 Char,H69 Char,H610 Char,H611 Char,H612 Char,H613 Char,H614 Char,H615 Char,H616 Char,H617 Char,H618 Char,H619 Char"/>
    <w:basedOn w:val="DefaultParagraphFont"/>
    <w:link w:val="Heading6"/>
    <w:uiPriority w:val="1"/>
    <w:rsid w:val="007721B2"/>
    <w:rPr>
      <w:rFonts w:ascii="Times New Roman" w:eastAsiaTheme="majorEastAsia" w:hAnsi="Times New Roman" w:cstheme="majorBidi"/>
      <w:iCs/>
      <w:color w:val="000000" w:themeColor="text1"/>
      <w:sz w:val="24"/>
    </w:rPr>
  </w:style>
  <w:style w:type="character" w:customStyle="1" w:styleId="Heading7Char">
    <w:name w:val="Heading 7 Char"/>
    <w:aliases w:val="DCUSA numbered Char,ITT t7 Char,PA Appendix Major Char,Appendix Major Char,Lev 7 Char,Heading 7(unused) Char,Legal Level 1.1. Char,L2 PIP Char,L7 Char,Numbered - 7 Char,7 Char,subTITLEPAGE Char,letter list Char,L1 Heading 7 Char,req3 Char"/>
    <w:basedOn w:val="DefaultParagraphFont"/>
    <w:link w:val="Heading7"/>
    <w:uiPriority w:val="10"/>
    <w:rsid w:val="007721B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12537"/>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12537"/>
    <w:rPr>
      <w:rFonts w:asciiTheme="majorHAnsi" w:eastAsiaTheme="majorEastAsia" w:hAnsiTheme="majorHAnsi" w:cstheme="majorBidi"/>
      <w:i/>
      <w:iCs/>
      <w:color w:val="404040" w:themeColor="text1" w:themeTint="BF"/>
      <w:sz w:val="20"/>
      <w:szCs w:val="20"/>
    </w:rPr>
  </w:style>
  <w:style w:type="table" w:customStyle="1" w:styleId="Style11">
    <w:name w:val="Style11"/>
    <w:basedOn w:val="TableGrid10"/>
    <w:uiPriority w:val="99"/>
    <w:rsid w:val="008D54BD"/>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semiHidden/>
    <w:unhideWhenUsed/>
    <w:rsid w:val="008C775C"/>
    <w:rPr>
      <w:rFonts w:cs="Times New Roman"/>
      <w:szCs w:val="24"/>
    </w:rPr>
  </w:style>
  <w:style w:type="paragraph" w:styleId="BodyText">
    <w:name w:val="Body Text"/>
    <w:basedOn w:val="Normal"/>
    <w:link w:val="BodyTextChar"/>
    <w:uiPriority w:val="99"/>
    <w:semiHidden/>
    <w:unhideWhenUsed/>
    <w:rsid w:val="007721B2"/>
    <w:pPr>
      <w:spacing w:after="120"/>
    </w:pPr>
  </w:style>
  <w:style w:type="character" w:customStyle="1" w:styleId="BodyTextChar">
    <w:name w:val="Body Text Char"/>
    <w:basedOn w:val="DefaultParagraphFont"/>
    <w:link w:val="BodyText"/>
    <w:uiPriority w:val="99"/>
    <w:semiHidden/>
    <w:rsid w:val="007721B2"/>
    <w:rPr>
      <w:rFonts w:cs="Arial"/>
      <w:color w:val="4D4D4D"/>
    </w:rPr>
  </w:style>
  <w:style w:type="character" w:styleId="Strong">
    <w:name w:val="Strong"/>
    <w:basedOn w:val="DefaultParagraphFont"/>
    <w:uiPriority w:val="22"/>
    <w:qFormat/>
    <w:rsid w:val="00887685"/>
    <w:rPr>
      <w:b/>
      <w:bCs/>
    </w:rPr>
  </w:style>
  <w:style w:type="paragraph" w:styleId="ListNumber3">
    <w:name w:val="List Number 3"/>
    <w:basedOn w:val="Normal"/>
    <w:uiPriority w:val="99"/>
    <w:unhideWhenUsed/>
    <w:rsid w:val="00887685"/>
    <w:pPr>
      <w:numPr>
        <w:numId w:val="17"/>
      </w:numPr>
      <w:contextualSpacing/>
    </w:pPr>
  </w:style>
  <w:style w:type="paragraph" w:styleId="ListNumber4">
    <w:name w:val="List Number 4"/>
    <w:basedOn w:val="Normal"/>
    <w:uiPriority w:val="99"/>
    <w:unhideWhenUsed/>
    <w:rsid w:val="00887685"/>
    <w:pPr>
      <w:numPr>
        <w:numId w:val="18"/>
      </w:numPr>
      <w:contextualSpacing/>
    </w:pPr>
  </w:style>
  <w:style w:type="paragraph" w:styleId="Revision">
    <w:name w:val="Revision"/>
    <w:hidden/>
    <w:uiPriority w:val="99"/>
    <w:semiHidden/>
    <w:rsid w:val="00283873"/>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A103E7"/>
    <w:rPr>
      <w:color w:val="605E5C"/>
      <w:shd w:val="clear" w:color="auto" w:fill="E1DFDD"/>
    </w:rPr>
  </w:style>
  <w:style w:type="character" w:styleId="FollowedHyperlink">
    <w:name w:val="FollowedHyperlink"/>
    <w:basedOn w:val="DefaultParagraphFont"/>
    <w:uiPriority w:val="99"/>
    <w:semiHidden/>
    <w:unhideWhenUsed/>
    <w:rsid w:val="00A103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62152">
      <w:bodyDiv w:val="1"/>
      <w:marLeft w:val="0"/>
      <w:marRight w:val="0"/>
      <w:marTop w:val="0"/>
      <w:marBottom w:val="0"/>
      <w:divBdr>
        <w:top w:val="none" w:sz="0" w:space="0" w:color="auto"/>
        <w:left w:val="none" w:sz="0" w:space="0" w:color="auto"/>
        <w:bottom w:val="none" w:sz="0" w:space="0" w:color="auto"/>
        <w:right w:val="none" w:sz="0" w:space="0" w:color="auto"/>
      </w:divBdr>
    </w:div>
    <w:div w:id="94837384">
      <w:bodyDiv w:val="1"/>
      <w:marLeft w:val="0"/>
      <w:marRight w:val="0"/>
      <w:marTop w:val="0"/>
      <w:marBottom w:val="0"/>
      <w:divBdr>
        <w:top w:val="none" w:sz="0" w:space="0" w:color="auto"/>
        <w:left w:val="none" w:sz="0" w:space="0" w:color="auto"/>
        <w:bottom w:val="none" w:sz="0" w:space="0" w:color="auto"/>
        <w:right w:val="none" w:sz="0" w:space="0" w:color="auto"/>
      </w:divBdr>
    </w:div>
    <w:div w:id="238057803">
      <w:bodyDiv w:val="1"/>
      <w:marLeft w:val="0"/>
      <w:marRight w:val="0"/>
      <w:marTop w:val="0"/>
      <w:marBottom w:val="0"/>
      <w:divBdr>
        <w:top w:val="none" w:sz="0" w:space="0" w:color="auto"/>
        <w:left w:val="none" w:sz="0" w:space="0" w:color="auto"/>
        <w:bottom w:val="none" w:sz="0" w:space="0" w:color="auto"/>
        <w:right w:val="none" w:sz="0" w:space="0" w:color="auto"/>
      </w:divBdr>
    </w:div>
    <w:div w:id="257714265">
      <w:bodyDiv w:val="1"/>
      <w:marLeft w:val="0"/>
      <w:marRight w:val="0"/>
      <w:marTop w:val="0"/>
      <w:marBottom w:val="0"/>
      <w:divBdr>
        <w:top w:val="none" w:sz="0" w:space="0" w:color="auto"/>
        <w:left w:val="none" w:sz="0" w:space="0" w:color="auto"/>
        <w:bottom w:val="none" w:sz="0" w:space="0" w:color="auto"/>
        <w:right w:val="none" w:sz="0" w:space="0" w:color="auto"/>
      </w:divBdr>
    </w:div>
    <w:div w:id="292686018">
      <w:bodyDiv w:val="1"/>
      <w:marLeft w:val="0"/>
      <w:marRight w:val="0"/>
      <w:marTop w:val="0"/>
      <w:marBottom w:val="0"/>
      <w:divBdr>
        <w:top w:val="none" w:sz="0" w:space="0" w:color="auto"/>
        <w:left w:val="none" w:sz="0" w:space="0" w:color="auto"/>
        <w:bottom w:val="none" w:sz="0" w:space="0" w:color="auto"/>
        <w:right w:val="none" w:sz="0" w:space="0" w:color="auto"/>
      </w:divBdr>
    </w:div>
    <w:div w:id="384792913">
      <w:bodyDiv w:val="1"/>
      <w:marLeft w:val="0"/>
      <w:marRight w:val="0"/>
      <w:marTop w:val="0"/>
      <w:marBottom w:val="0"/>
      <w:divBdr>
        <w:top w:val="none" w:sz="0" w:space="0" w:color="auto"/>
        <w:left w:val="none" w:sz="0" w:space="0" w:color="auto"/>
        <w:bottom w:val="none" w:sz="0" w:space="0" w:color="auto"/>
        <w:right w:val="none" w:sz="0" w:space="0" w:color="auto"/>
      </w:divBdr>
    </w:div>
    <w:div w:id="462771001">
      <w:bodyDiv w:val="1"/>
      <w:marLeft w:val="0"/>
      <w:marRight w:val="0"/>
      <w:marTop w:val="0"/>
      <w:marBottom w:val="0"/>
      <w:divBdr>
        <w:top w:val="none" w:sz="0" w:space="0" w:color="auto"/>
        <w:left w:val="none" w:sz="0" w:space="0" w:color="auto"/>
        <w:bottom w:val="none" w:sz="0" w:space="0" w:color="auto"/>
        <w:right w:val="none" w:sz="0" w:space="0" w:color="auto"/>
      </w:divBdr>
    </w:div>
    <w:div w:id="627975160">
      <w:bodyDiv w:val="1"/>
      <w:marLeft w:val="0"/>
      <w:marRight w:val="0"/>
      <w:marTop w:val="0"/>
      <w:marBottom w:val="0"/>
      <w:divBdr>
        <w:top w:val="none" w:sz="0" w:space="0" w:color="auto"/>
        <w:left w:val="none" w:sz="0" w:space="0" w:color="auto"/>
        <w:bottom w:val="none" w:sz="0" w:space="0" w:color="auto"/>
        <w:right w:val="none" w:sz="0" w:space="0" w:color="auto"/>
      </w:divBdr>
    </w:div>
    <w:div w:id="785004036">
      <w:bodyDiv w:val="1"/>
      <w:marLeft w:val="0"/>
      <w:marRight w:val="0"/>
      <w:marTop w:val="0"/>
      <w:marBottom w:val="0"/>
      <w:divBdr>
        <w:top w:val="none" w:sz="0" w:space="0" w:color="auto"/>
        <w:left w:val="none" w:sz="0" w:space="0" w:color="auto"/>
        <w:bottom w:val="none" w:sz="0" w:space="0" w:color="auto"/>
        <w:right w:val="none" w:sz="0" w:space="0" w:color="auto"/>
      </w:divBdr>
    </w:div>
    <w:div w:id="824980280">
      <w:bodyDiv w:val="1"/>
      <w:marLeft w:val="0"/>
      <w:marRight w:val="0"/>
      <w:marTop w:val="0"/>
      <w:marBottom w:val="0"/>
      <w:divBdr>
        <w:top w:val="none" w:sz="0" w:space="0" w:color="auto"/>
        <w:left w:val="none" w:sz="0" w:space="0" w:color="auto"/>
        <w:bottom w:val="none" w:sz="0" w:space="0" w:color="auto"/>
        <w:right w:val="none" w:sz="0" w:space="0" w:color="auto"/>
      </w:divBdr>
    </w:div>
    <w:div w:id="1015886367">
      <w:bodyDiv w:val="1"/>
      <w:marLeft w:val="0"/>
      <w:marRight w:val="0"/>
      <w:marTop w:val="0"/>
      <w:marBottom w:val="0"/>
      <w:divBdr>
        <w:top w:val="none" w:sz="0" w:space="0" w:color="auto"/>
        <w:left w:val="none" w:sz="0" w:space="0" w:color="auto"/>
        <w:bottom w:val="none" w:sz="0" w:space="0" w:color="auto"/>
        <w:right w:val="none" w:sz="0" w:space="0" w:color="auto"/>
      </w:divBdr>
    </w:div>
    <w:div w:id="1095441072">
      <w:bodyDiv w:val="1"/>
      <w:marLeft w:val="0"/>
      <w:marRight w:val="0"/>
      <w:marTop w:val="0"/>
      <w:marBottom w:val="0"/>
      <w:divBdr>
        <w:top w:val="none" w:sz="0" w:space="0" w:color="auto"/>
        <w:left w:val="none" w:sz="0" w:space="0" w:color="auto"/>
        <w:bottom w:val="none" w:sz="0" w:space="0" w:color="auto"/>
        <w:right w:val="none" w:sz="0" w:space="0" w:color="auto"/>
      </w:divBdr>
    </w:div>
    <w:div w:id="1384476211">
      <w:bodyDiv w:val="1"/>
      <w:marLeft w:val="0"/>
      <w:marRight w:val="0"/>
      <w:marTop w:val="0"/>
      <w:marBottom w:val="0"/>
      <w:divBdr>
        <w:top w:val="none" w:sz="0" w:space="0" w:color="auto"/>
        <w:left w:val="none" w:sz="0" w:space="0" w:color="auto"/>
        <w:bottom w:val="none" w:sz="0" w:space="0" w:color="auto"/>
        <w:right w:val="none" w:sz="0" w:space="0" w:color="auto"/>
      </w:divBdr>
    </w:div>
    <w:div w:id="1498423430">
      <w:bodyDiv w:val="1"/>
      <w:marLeft w:val="0"/>
      <w:marRight w:val="0"/>
      <w:marTop w:val="0"/>
      <w:marBottom w:val="0"/>
      <w:divBdr>
        <w:top w:val="none" w:sz="0" w:space="0" w:color="auto"/>
        <w:left w:val="none" w:sz="0" w:space="0" w:color="auto"/>
        <w:bottom w:val="none" w:sz="0" w:space="0" w:color="auto"/>
        <w:right w:val="none" w:sz="0" w:space="0" w:color="auto"/>
      </w:divBdr>
    </w:div>
    <w:div w:id="1550217643">
      <w:bodyDiv w:val="1"/>
      <w:marLeft w:val="0"/>
      <w:marRight w:val="0"/>
      <w:marTop w:val="0"/>
      <w:marBottom w:val="0"/>
      <w:divBdr>
        <w:top w:val="none" w:sz="0" w:space="0" w:color="auto"/>
        <w:left w:val="none" w:sz="0" w:space="0" w:color="auto"/>
        <w:bottom w:val="none" w:sz="0" w:space="0" w:color="auto"/>
        <w:right w:val="none" w:sz="0" w:space="0" w:color="auto"/>
      </w:divBdr>
    </w:div>
    <w:div w:id="1786806179">
      <w:bodyDiv w:val="1"/>
      <w:marLeft w:val="0"/>
      <w:marRight w:val="0"/>
      <w:marTop w:val="0"/>
      <w:marBottom w:val="0"/>
      <w:divBdr>
        <w:top w:val="none" w:sz="0" w:space="0" w:color="auto"/>
        <w:left w:val="none" w:sz="0" w:space="0" w:color="auto"/>
        <w:bottom w:val="none" w:sz="0" w:space="0" w:color="auto"/>
        <w:right w:val="none" w:sz="0" w:space="0" w:color="auto"/>
      </w:divBdr>
    </w:div>
    <w:div w:id="1883516547">
      <w:bodyDiv w:val="1"/>
      <w:marLeft w:val="0"/>
      <w:marRight w:val="0"/>
      <w:marTop w:val="0"/>
      <w:marBottom w:val="0"/>
      <w:divBdr>
        <w:top w:val="none" w:sz="0" w:space="0" w:color="auto"/>
        <w:left w:val="none" w:sz="0" w:space="0" w:color="auto"/>
        <w:bottom w:val="none" w:sz="0" w:space="0" w:color="auto"/>
        <w:right w:val="none" w:sz="0" w:space="0" w:color="auto"/>
      </w:divBdr>
    </w:div>
    <w:div w:id="1973704995">
      <w:bodyDiv w:val="1"/>
      <w:marLeft w:val="0"/>
      <w:marRight w:val="0"/>
      <w:marTop w:val="0"/>
      <w:marBottom w:val="0"/>
      <w:divBdr>
        <w:top w:val="none" w:sz="0" w:space="0" w:color="auto"/>
        <w:left w:val="none" w:sz="0" w:space="0" w:color="auto"/>
        <w:bottom w:val="none" w:sz="0" w:space="0" w:color="auto"/>
        <w:right w:val="none" w:sz="0" w:space="0" w:color="auto"/>
      </w:divBdr>
    </w:div>
    <w:div w:id="2011440555">
      <w:bodyDiv w:val="1"/>
      <w:marLeft w:val="0"/>
      <w:marRight w:val="0"/>
      <w:marTop w:val="0"/>
      <w:marBottom w:val="0"/>
      <w:divBdr>
        <w:top w:val="none" w:sz="0" w:space="0" w:color="auto"/>
        <w:left w:val="none" w:sz="0" w:space="0" w:color="auto"/>
        <w:bottom w:val="none" w:sz="0" w:space="0" w:color="auto"/>
        <w:right w:val="none" w:sz="0" w:space="0" w:color="auto"/>
      </w:divBdr>
    </w:div>
    <w:div w:id="2023778051">
      <w:bodyDiv w:val="1"/>
      <w:marLeft w:val="0"/>
      <w:marRight w:val="0"/>
      <w:marTop w:val="0"/>
      <w:marBottom w:val="0"/>
      <w:divBdr>
        <w:top w:val="none" w:sz="0" w:space="0" w:color="auto"/>
        <w:left w:val="none" w:sz="0" w:space="0" w:color="auto"/>
        <w:bottom w:val="none" w:sz="0" w:space="0" w:color="auto"/>
        <w:right w:val="none" w:sz="0" w:space="0" w:color="auto"/>
      </w:divBdr>
    </w:div>
    <w:div w:id="2051756345">
      <w:bodyDiv w:val="1"/>
      <w:marLeft w:val="0"/>
      <w:marRight w:val="0"/>
      <w:marTop w:val="0"/>
      <w:marBottom w:val="0"/>
      <w:divBdr>
        <w:top w:val="none" w:sz="0" w:space="0" w:color="auto"/>
        <w:left w:val="none" w:sz="0" w:space="0" w:color="auto"/>
        <w:bottom w:val="none" w:sz="0" w:space="0" w:color="auto"/>
        <w:right w:val="none" w:sz="0" w:space="0" w:color="auto"/>
      </w:divBdr>
    </w:div>
    <w:div w:id="2121220390">
      <w:bodyDiv w:val="1"/>
      <w:marLeft w:val="0"/>
      <w:marRight w:val="0"/>
      <w:marTop w:val="0"/>
      <w:marBottom w:val="0"/>
      <w:divBdr>
        <w:top w:val="none" w:sz="0" w:space="0" w:color="auto"/>
        <w:left w:val="none" w:sz="0" w:space="0" w:color="auto"/>
        <w:bottom w:val="none" w:sz="0" w:space="0" w:color="auto"/>
        <w:right w:val="none" w:sz="0" w:space="0" w:color="auto"/>
      </w:divBdr>
    </w:div>
    <w:div w:id="214403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2.wmf"/><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1.wmf"/><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16</Pages>
  <Words>3667</Words>
  <Characters>20902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4</cp:revision>
  <dcterms:created xsi:type="dcterms:W3CDTF">2018-07-23T09:15:00Z</dcterms:created>
  <dcterms:modified xsi:type="dcterms:W3CDTF">2018-07-24T11:14:00Z</dcterms:modified>
</cp:coreProperties>
</file>