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D65" w:rsidRPr="00097D65" w:rsidRDefault="00097D65" w:rsidP="00097D65">
      <w:pPr>
        <w:pStyle w:val="Heading2"/>
        <w:jc w:val="center"/>
        <w:rPr>
          <w:rFonts w:ascii="Times New Roman" w:hAnsi="Times New Roman"/>
          <w:b/>
          <w:color w:val="000000" w:themeColor="text1"/>
          <w:sz w:val="24"/>
          <w:szCs w:val="24"/>
        </w:rPr>
      </w:pPr>
      <w:r w:rsidRPr="00097D65">
        <w:rPr>
          <w:rFonts w:ascii="Times New Roman" w:hAnsi="Times New Roman"/>
          <w:b/>
          <w:color w:val="000000" w:themeColor="text1"/>
          <w:sz w:val="24"/>
          <w:szCs w:val="24"/>
        </w:rPr>
        <w:t xml:space="preserve">DCP </w:t>
      </w:r>
      <w:r w:rsidR="007B4CD9">
        <w:rPr>
          <w:rFonts w:ascii="Times New Roman" w:hAnsi="Times New Roman"/>
          <w:b/>
          <w:color w:val="000000" w:themeColor="text1"/>
          <w:sz w:val="24"/>
          <w:szCs w:val="24"/>
        </w:rPr>
        <w:t>284</w:t>
      </w:r>
      <w:r w:rsidRPr="00097D65">
        <w:rPr>
          <w:rFonts w:ascii="Times New Roman" w:hAnsi="Times New Roman"/>
          <w:b/>
          <w:color w:val="000000" w:themeColor="text1"/>
          <w:sz w:val="24"/>
          <w:szCs w:val="24"/>
        </w:rPr>
        <w:t xml:space="preserve"> Draft Legal Text</w:t>
      </w:r>
    </w:p>
    <w:p w:rsidR="00097D65" w:rsidRPr="00097D65" w:rsidRDefault="00097D65" w:rsidP="00097D65">
      <w:pPr>
        <w:tabs>
          <w:tab w:val="center" w:pos="4513"/>
          <w:tab w:val="left" w:pos="6960"/>
        </w:tabs>
        <w:rPr>
          <w:rFonts w:ascii="Times New Roman" w:hAnsi="Times New Roman" w:cs="Times New Roman"/>
          <w:sz w:val="24"/>
          <w:szCs w:val="24"/>
          <w:lang w:bidi="en-US"/>
        </w:rPr>
      </w:pPr>
      <w:r w:rsidRPr="00097D65">
        <w:rPr>
          <w:rFonts w:ascii="Times New Roman" w:hAnsi="Times New Roman" w:cs="Times New Roman"/>
          <w:b/>
          <w:sz w:val="24"/>
          <w:szCs w:val="24"/>
        </w:rPr>
        <w:tab/>
      </w:r>
      <w:r w:rsidR="007B4CD9" w:rsidRPr="007B4CD9">
        <w:rPr>
          <w:rFonts w:ascii="Times New Roman" w:hAnsi="Times New Roman" w:cs="Times New Roman"/>
          <w:b/>
          <w:sz w:val="24"/>
          <w:szCs w:val="24"/>
        </w:rPr>
        <w:t>The application of scaling to generation credits in the CDCM</w:t>
      </w:r>
      <w:r w:rsidR="007B4CD9" w:rsidRPr="007B4CD9" w:rsidDel="007B4CD9">
        <w:rPr>
          <w:rFonts w:ascii="Times New Roman" w:hAnsi="Times New Roman" w:cs="Times New Roman"/>
          <w:b/>
          <w:sz w:val="24"/>
          <w:szCs w:val="24"/>
        </w:rPr>
        <w:t xml:space="preserve"> </w:t>
      </w:r>
      <w:r w:rsidRPr="00097D65">
        <w:rPr>
          <w:rFonts w:ascii="Times New Roman" w:hAnsi="Times New Roman" w:cs="Times New Roman"/>
          <w:b/>
          <w:sz w:val="24"/>
          <w:szCs w:val="24"/>
        </w:rPr>
        <w:tab/>
      </w:r>
      <w:bookmarkStart w:id="0" w:name="_GoBack"/>
      <w:bookmarkEnd w:id="0"/>
    </w:p>
    <w:p w:rsidR="00097D65" w:rsidRPr="00097D65" w:rsidRDefault="00097D65" w:rsidP="00097D65">
      <w:pPr>
        <w:pStyle w:val="Heading2"/>
        <w:jc w:val="center"/>
        <w:rPr>
          <w:rFonts w:ascii="Times New Roman" w:hAnsi="Times New Roman"/>
          <w:b/>
          <w:color w:val="000000" w:themeColor="text1"/>
          <w:sz w:val="24"/>
          <w:szCs w:val="24"/>
        </w:rPr>
      </w:pPr>
      <w:r w:rsidRPr="00097D65">
        <w:rPr>
          <w:rFonts w:ascii="Times New Roman" w:hAnsi="Times New Roman"/>
          <w:b/>
          <w:color w:val="000000" w:themeColor="text1"/>
          <w:sz w:val="24"/>
          <w:szCs w:val="24"/>
        </w:rPr>
        <w:t xml:space="preserve">  </w:t>
      </w:r>
    </w:p>
    <w:p w:rsidR="001D2450" w:rsidRPr="00097D65" w:rsidRDefault="001D2450" w:rsidP="00097D65">
      <w:pPr>
        <w:pStyle w:val="Heading3"/>
        <w:spacing w:line="360" w:lineRule="auto"/>
        <w:rPr>
          <w:rFonts w:cs="Times New Roman"/>
          <w:b w:val="0"/>
          <w:sz w:val="24"/>
          <w:szCs w:val="24"/>
          <w:u w:val="single"/>
        </w:rPr>
      </w:pPr>
      <w:r w:rsidRPr="00097D65">
        <w:rPr>
          <w:rFonts w:cs="Times New Roman"/>
          <w:sz w:val="24"/>
          <w:szCs w:val="24"/>
          <w:u w:val="single"/>
        </w:rPr>
        <w:t>Amend Schedule 16</w:t>
      </w:r>
      <w:r w:rsidR="00097D65">
        <w:rPr>
          <w:rFonts w:cs="Times New Roman"/>
          <w:sz w:val="24"/>
          <w:szCs w:val="24"/>
          <w:u w:val="single"/>
        </w:rPr>
        <w:t>, Paragraphs</w:t>
      </w:r>
      <w:r w:rsidRPr="00097D65">
        <w:rPr>
          <w:rFonts w:cs="Times New Roman"/>
          <w:sz w:val="24"/>
          <w:szCs w:val="24"/>
          <w:u w:val="single"/>
        </w:rPr>
        <w:t xml:space="preserve"> </w:t>
      </w:r>
      <w:r w:rsidR="00097D65">
        <w:rPr>
          <w:rFonts w:cs="Times New Roman"/>
          <w:sz w:val="24"/>
          <w:szCs w:val="24"/>
          <w:u w:val="single"/>
        </w:rPr>
        <w:t xml:space="preserve">92 to 95 </w:t>
      </w:r>
      <w:r w:rsidRPr="00097D65">
        <w:rPr>
          <w:rFonts w:cs="Times New Roman"/>
          <w:sz w:val="24"/>
          <w:szCs w:val="24"/>
          <w:u w:val="single"/>
        </w:rPr>
        <w:t>as follows:</w:t>
      </w:r>
    </w:p>
    <w:p w:rsidR="00097D65" w:rsidRPr="00097D65" w:rsidRDefault="00097D65" w:rsidP="00097D65">
      <w:pPr>
        <w:pStyle w:val="Default"/>
        <w:spacing w:after="240" w:line="360" w:lineRule="auto"/>
        <w:jc w:val="both"/>
        <w:rPr>
          <w:b/>
        </w:rPr>
      </w:pPr>
      <w:r w:rsidRPr="00097D65">
        <w:rPr>
          <w:b/>
        </w:rPr>
        <w:t>Step 3: Match revenues</w:t>
      </w:r>
    </w:p>
    <w:p w:rsidR="00097D65" w:rsidRDefault="00097D65" w:rsidP="00097D65">
      <w:pPr>
        <w:pStyle w:val="Default"/>
        <w:spacing w:after="240" w:line="360" w:lineRule="auto"/>
        <w:ind w:left="709" w:hanging="709"/>
        <w:jc w:val="both"/>
      </w:pPr>
      <w:r>
        <w:t xml:space="preserve">89. </w:t>
      </w:r>
      <w:r>
        <w:tab/>
        <w:t>The DNO Party uses its volume forecasts to estimate the revenues that would be raised by applying the tariff components derived from step 2, excluding any revenues treated as excluded revenue under the price control conditions.</w:t>
      </w:r>
    </w:p>
    <w:p w:rsidR="00097D65" w:rsidRDefault="00097D65" w:rsidP="00097D65">
      <w:pPr>
        <w:pStyle w:val="Default"/>
        <w:spacing w:after="240" w:line="360" w:lineRule="auto"/>
        <w:ind w:left="709" w:hanging="709"/>
        <w:jc w:val="both"/>
      </w:pPr>
      <w:r>
        <w:t xml:space="preserve">90. </w:t>
      </w:r>
      <w:r>
        <w:tab/>
        <w:t xml:space="preserve">If any separate charging methodology is used alongside the CDCM, e.g. for EHV users, then the forecast revenues from these charges, excluding any revenues treated as excluded revenue under the price control conditions, are added to the total. </w:t>
      </w:r>
    </w:p>
    <w:p w:rsidR="00097D65" w:rsidRPr="00097D65" w:rsidRDefault="00097D65" w:rsidP="00097D65">
      <w:pPr>
        <w:pStyle w:val="Default"/>
        <w:spacing w:after="240" w:line="360" w:lineRule="auto"/>
        <w:ind w:left="709" w:hanging="709"/>
        <w:jc w:val="both"/>
        <w:rPr>
          <w:color w:val="000000" w:themeColor="text1"/>
        </w:rPr>
      </w:pPr>
      <w:r>
        <w:t xml:space="preserve">91. </w:t>
      </w:r>
      <w:r>
        <w:tab/>
        <w:t xml:space="preserve">If the </w:t>
      </w:r>
      <w:r w:rsidRPr="00097D65">
        <w:rPr>
          <w:color w:val="000000" w:themeColor="text1"/>
        </w:rPr>
        <w:t>forecast of allowed revenue exceeds the estimate of relevant revenues, then the difference is a shortfall. If the estimate of relevant revenues exceeds the forecast of allowed revenue, then the difference is a surplus.</w:t>
      </w:r>
    </w:p>
    <w:p w:rsidR="00097D65" w:rsidRPr="00097D65" w:rsidRDefault="00097D65" w:rsidP="00097D65">
      <w:pPr>
        <w:pStyle w:val="Default"/>
        <w:spacing w:after="240" w:line="360" w:lineRule="auto"/>
        <w:ind w:left="709" w:hanging="709"/>
        <w:jc w:val="both"/>
        <w:rPr>
          <w:color w:val="000000" w:themeColor="text1"/>
        </w:rPr>
      </w:pPr>
      <w:r w:rsidRPr="00097D65">
        <w:rPr>
          <w:color w:val="000000" w:themeColor="text1"/>
        </w:rPr>
        <w:t xml:space="preserve">92. </w:t>
      </w:r>
      <w:r w:rsidRPr="00097D65">
        <w:rPr>
          <w:color w:val="000000" w:themeColor="text1"/>
        </w:rPr>
        <w:tab/>
      </w:r>
      <w:r w:rsidRPr="00097D65">
        <w:rPr>
          <w:color w:val="000000" w:themeColor="text1"/>
          <w:lang w:eastAsia="en-US"/>
        </w:rPr>
        <w:t>Revenue matching is achieved by applying a unit charge adder (p/kWh) calculated as follows:</w:t>
      </w:r>
      <w:r>
        <w:rPr>
          <w:color w:val="000000" w:themeColor="text1"/>
          <w:lang w:eastAsia="en-US"/>
        </w:rPr>
        <w:t xml:space="preserve"> </w:t>
      </w:r>
      <w:r w:rsidRPr="00097D65">
        <w:rPr>
          <w:color w:val="000000" w:themeColor="text1"/>
          <w:lang w:eastAsia="en-US"/>
        </w:rPr>
        <w:t>the revenue surplus or shortfall (in pence) to be recovered</w:t>
      </w:r>
      <w:r>
        <w:rPr>
          <w:color w:val="000000" w:themeColor="text1"/>
          <w:lang w:eastAsia="en-US"/>
        </w:rPr>
        <w:t>;</w:t>
      </w:r>
      <w:r w:rsidRPr="00097D65">
        <w:rPr>
          <w:color w:val="000000" w:themeColor="text1"/>
          <w:lang w:eastAsia="en-US"/>
        </w:rPr>
        <w:t xml:space="preserve"> divided by the total volume of all demand customers (in kWh)</w:t>
      </w:r>
      <w:ins w:id="1" w:author="Dylan Townsend" w:date="2016-12-02T10:58:00Z">
        <w:r w:rsidR="00D5618E">
          <w:rPr>
            <w:color w:val="000000" w:themeColor="text1"/>
            <w:lang w:eastAsia="en-US"/>
          </w:rPr>
          <w:t xml:space="preserve"> minus [x%] of the</w:t>
        </w:r>
      </w:ins>
      <w:ins w:id="2" w:author="Dylan Townsend" w:date="2016-12-02T10:59:00Z">
        <w:r w:rsidR="00D5618E">
          <w:rPr>
            <w:color w:val="000000" w:themeColor="text1"/>
            <w:lang w:eastAsia="en-US"/>
          </w:rPr>
          <w:t xml:space="preserve"> total volume of all generation customers (in kWh)</w:t>
        </w:r>
      </w:ins>
      <w:r w:rsidRPr="00097D65">
        <w:rPr>
          <w:color w:val="000000" w:themeColor="text1"/>
          <w:lang w:eastAsia="en-US"/>
        </w:rPr>
        <w:t>.</w:t>
      </w:r>
      <w:r w:rsidR="007267ED" w:rsidRPr="007267ED">
        <w:rPr>
          <w:color w:val="000000" w:themeColor="text1"/>
          <w:lang w:eastAsia="en-US"/>
        </w:rPr>
        <w:t xml:space="preserve"> </w:t>
      </w:r>
      <w:ins w:id="3" w:author="Dylan Townsend" w:date="2016-12-02T10:59:00Z">
        <w:r w:rsidR="00D5618E">
          <w:rPr>
            <w:color w:val="000000" w:themeColor="text1"/>
            <w:lang w:eastAsia="en-US"/>
          </w:rPr>
          <w:t xml:space="preserve">100% of </w:t>
        </w:r>
      </w:ins>
      <w:del w:id="4" w:author="Dylan Townsend" w:date="2016-12-02T10:59:00Z">
        <w:r w:rsidR="007267ED" w:rsidDel="00D5618E">
          <w:rPr>
            <w:color w:val="000000" w:themeColor="text1"/>
            <w:lang w:eastAsia="en-US"/>
          </w:rPr>
          <w:delText>T</w:delText>
        </w:r>
      </w:del>
      <w:ins w:id="5" w:author="Dylan Townsend" w:date="2016-12-02T10:59:00Z">
        <w:r w:rsidR="00D5618E">
          <w:rPr>
            <w:color w:val="000000" w:themeColor="text1"/>
            <w:lang w:eastAsia="en-US"/>
          </w:rPr>
          <w:t>t</w:t>
        </w:r>
      </w:ins>
      <w:r w:rsidR="007267ED" w:rsidRPr="00097D65">
        <w:rPr>
          <w:color w:val="000000" w:themeColor="text1"/>
          <w:lang w:eastAsia="en-US"/>
        </w:rPr>
        <w:t>he unit charge adder is applied to demand tariffs</w:t>
      </w:r>
      <w:ins w:id="6" w:author="Dylan Townsend" w:date="2016-12-02T11:00:00Z">
        <w:r w:rsidR="00D5618E">
          <w:rPr>
            <w:color w:val="000000" w:themeColor="text1"/>
            <w:lang w:eastAsia="en-US"/>
          </w:rPr>
          <w:t>, whilst –[x%] of the unit charge</w:t>
        </w:r>
      </w:ins>
      <w:ins w:id="7" w:author="Dylan Townsend" w:date="2016-12-02T11:01:00Z">
        <w:r w:rsidR="00D5618E">
          <w:rPr>
            <w:color w:val="000000" w:themeColor="text1"/>
            <w:lang w:eastAsia="en-US"/>
          </w:rPr>
          <w:t xml:space="preserve"> adder is applied to generation tariffs</w:t>
        </w:r>
      </w:ins>
      <w:ins w:id="8" w:author="Dylan Townsend" w:date="2016-12-02T11:02:00Z">
        <w:r w:rsidR="00D5618E">
          <w:rPr>
            <w:color w:val="000000" w:themeColor="text1"/>
            <w:lang w:eastAsia="en-US"/>
          </w:rPr>
          <w:t>.</w:t>
        </w:r>
      </w:ins>
      <w:del w:id="9" w:author="Dylan Townsend" w:date="2016-12-02T11:02:00Z">
        <w:r w:rsidR="007267ED" w:rsidRPr="00097D65" w:rsidDel="00D5618E">
          <w:rPr>
            <w:color w:val="000000" w:themeColor="text1"/>
            <w:lang w:eastAsia="en-US"/>
          </w:rPr>
          <w:delText xml:space="preserve"> only.</w:delText>
        </w:r>
      </w:del>
      <w:r>
        <w:rPr>
          <w:color w:val="000000" w:themeColor="text1"/>
          <w:lang w:eastAsia="en-US"/>
        </w:rPr>
        <w:t xml:space="preserve"> </w:t>
      </w:r>
    </w:p>
    <w:p w:rsidR="00097D65" w:rsidRPr="00097D65" w:rsidRDefault="00097D65" w:rsidP="00097D65">
      <w:pPr>
        <w:pStyle w:val="Default"/>
        <w:spacing w:after="240" w:line="360" w:lineRule="auto"/>
        <w:ind w:left="709" w:hanging="709"/>
        <w:jc w:val="both"/>
        <w:rPr>
          <w:color w:val="000000" w:themeColor="text1"/>
        </w:rPr>
      </w:pPr>
      <w:r w:rsidRPr="00097D65">
        <w:rPr>
          <w:color w:val="000000" w:themeColor="text1"/>
        </w:rPr>
        <w:t xml:space="preserve">93. </w:t>
      </w:r>
      <w:r w:rsidRPr="00097D65">
        <w:rPr>
          <w:color w:val="000000" w:themeColor="text1"/>
        </w:rPr>
        <w:tab/>
      </w:r>
      <w:del w:id="10" w:author="Dylan Townsend" w:date="2016-12-02T11:03:00Z">
        <w:r w:rsidRPr="00097D65" w:rsidDel="00D5618E">
          <w:rPr>
            <w:color w:val="000000" w:themeColor="text1"/>
          </w:rPr>
          <w:delText xml:space="preserve">The </w:delText>
        </w:r>
        <w:r w:rsidR="007267ED" w:rsidDel="00D5618E">
          <w:rPr>
            <w:color w:val="000000" w:themeColor="text1"/>
          </w:rPr>
          <w:delText>unit charge</w:delText>
        </w:r>
        <w:r w:rsidRPr="00097D65" w:rsidDel="00D5618E">
          <w:rPr>
            <w:color w:val="000000" w:themeColor="text1"/>
          </w:rPr>
          <w:delText>single adder is positive if there is a shortfall and negative if there is a surplus.</w:delText>
        </w:r>
      </w:del>
    </w:p>
    <w:p w:rsidR="00097D65" w:rsidRDefault="00097D65" w:rsidP="00097D65">
      <w:pPr>
        <w:pStyle w:val="Default"/>
        <w:spacing w:after="240" w:line="360" w:lineRule="auto"/>
        <w:ind w:left="709" w:hanging="709"/>
        <w:jc w:val="both"/>
      </w:pPr>
      <w:r w:rsidRPr="00097D65">
        <w:rPr>
          <w:color w:val="000000" w:themeColor="text1"/>
        </w:rPr>
        <w:t xml:space="preserve">94. </w:t>
      </w:r>
      <w:r w:rsidRPr="00097D65">
        <w:rPr>
          <w:color w:val="000000" w:themeColor="text1"/>
        </w:rPr>
        <w:tab/>
        <w:t>If this procedure would result in</w:t>
      </w:r>
      <w:ins w:id="11" w:author="Dylan Townsend" w:date="2016-12-02T11:04:00Z">
        <w:r w:rsidR="00D5618E">
          <w:rPr>
            <w:color w:val="000000" w:themeColor="text1"/>
          </w:rPr>
          <w:t xml:space="preserve"> a</w:t>
        </w:r>
      </w:ins>
      <w:r w:rsidRPr="00097D65">
        <w:rPr>
          <w:color w:val="000000" w:themeColor="text1"/>
        </w:rPr>
        <w:t xml:space="preserve"> negative </w:t>
      </w:r>
      <w:r>
        <w:t>value for any</w:t>
      </w:r>
      <w:ins w:id="12" w:author="Dylan Townsend" w:date="2016-12-02T11:04:00Z">
        <w:r w:rsidR="00D5618E">
          <w:t xml:space="preserve"> demand</w:t>
        </w:r>
      </w:ins>
      <w:r>
        <w:t xml:space="preserve"> tariff component</w:t>
      </w:r>
      <w:ins w:id="13" w:author="Dylan Townsend" w:date="2016-12-02T11:05:00Z">
        <w:r w:rsidR="007B4CD9">
          <w:t xml:space="preserve"> or a </w:t>
        </w:r>
      </w:ins>
      <w:ins w:id="14" w:author="Dylan Townsend" w:date="2016-12-02T11:06:00Z">
        <w:r w:rsidR="007B4CD9">
          <w:t>positive value for any generation</w:t>
        </w:r>
      </w:ins>
      <w:del w:id="15" w:author="Dylan Townsend" w:date="2016-12-02T11:07:00Z">
        <w:r w:rsidDel="007B4CD9">
          <w:delText>, then th</w:delText>
        </w:r>
        <w:r w:rsidR="007267ED" w:rsidDel="007B4CD9">
          <w:delText>at</w:delText>
        </w:r>
        <w:r w:rsidDel="007B4CD9">
          <w:delText>e</w:delText>
        </w:r>
      </w:del>
      <w:r>
        <w:t xml:space="preserve"> tariff component</w:t>
      </w:r>
      <w:ins w:id="16" w:author="Dylan Townsend" w:date="2016-12-02T11:08:00Z">
        <w:r w:rsidR="007B4CD9">
          <w:t xml:space="preserve"> then that tariff component</w:t>
        </w:r>
      </w:ins>
      <w:r>
        <w:t xml:space="preserve"> is set to zero</w:t>
      </w:r>
      <w:r w:rsidR="007267ED">
        <w:t>,</w:t>
      </w:r>
      <w:r>
        <w:t xml:space="preserve"> and the </w:t>
      </w:r>
      <w:r w:rsidR="007267ED">
        <w:t>unit charge</w:t>
      </w:r>
      <w:r>
        <w:t xml:space="preserve"> adder figure is modified to the extent necessary to match forecast and target revenue. </w:t>
      </w:r>
    </w:p>
    <w:p w:rsidR="001D2450" w:rsidDel="00393914" w:rsidRDefault="00097D65" w:rsidP="00097D65">
      <w:pPr>
        <w:pStyle w:val="Default"/>
        <w:spacing w:after="240" w:line="360" w:lineRule="auto"/>
        <w:ind w:left="709" w:hanging="709"/>
        <w:jc w:val="both"/>
        <w:rPr>
          <w:del w:id="17" w:author="Dylan Townsend" w:date="2016-12-05T14:18:00Z"/>
        </w:rPr>
      </w:pPr>
      <w:r>
        <w:t xml:space="preserve">95. </w:t>
      </w:r>
      <w:r>
        <w:tab/>
      </w:r>
      <w:ins w:id="18" w:author="Dylan Townsend" w:date="2016-12-02T11:09:00Z">
        <w:r w:rsidR="007B4CD9">
          <w:t>Not used.</w:t>
        </w:r>
      </w:ins>
      <w:del w:id="19" w:author="Dylan Townsend" w:date="2016-12-05T14:01:00Z">
        <w:r w:rsidDel="009C6BB0">
          <w:delText>The final tariffs for demand (before rounding and application of LDNO discounts) are determined on the basis of an allocation with the single adder included in costs.</w:delText>
        </w:r>
      </w:del>
      <w:del w:id="20" w:author="Dylan Townsend" w:date="2016-12-02T11:09:00Z">
        <w:r w:rsidDel="007B4CD9">
          <w:delText>Tariffs for generation do not have any revenue matching element.</w:delText>
        </w:r>
      </w:del>
    </w:p>
    <w:p w:rsidR="007267ED" w:rsidRPr="00097D65" w:rsidRDefault="007267ED">
      <w:pPr>
        <w:pStyle w:val="Default"/>
        <w:spacing w:after="240" w:line="360" w:lineRule="auto"/>
        <w:jc w:val="both"/>
        <w:pPrChange w:id="21" w:author="Dylan Townsend" w:date="2016-12-05T14:18:00Z">
          <w:pPr>
            <w:pStyle w:val="Default"/>
            <w:spacing w:after="240" w:line="360" w:lineRule="auto"/>
            <w:ind w:left="709" w:hanging="709"/>
            <w:jc w:val="both"/>
          </w:pPr>
        </w:pPrChange>
      </w:pPr>
    </w:p>
    <w:sectPr w:rsidR="007267ED" w:rsidRPr="00097D65">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A88" w:rsidRDefault="00F56A88" w:rsidP="00097D65">
      <w:pPr>
        <w:spacing w:after="0" w:line="240" w:lineRule="auto"/>
      </w:pPr>
      <w:r>
        <w:separator/>
      </w:r>
    </w:p>
  </w:endnote>
  <w:endnote w:type="continuationSeparator" w:id="0">
    <w:p w:rsidR="00F56A88" w:rsidRDefault="00F56A88" w:rsidP="00097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A88" w:rsidRDefault="00F56A88" w:rsidP="00097D65">
      <w:pPr>
        <w:spacing w:after="0" w:line="240" w:lineRule="auto"/>
      </w:pPr>
      <w:r>
        <w:separator/>
      </w:r>
    </w:p>
  </w:footnote>
  <w:footnote w:type="continuationSeparator" w:id="0">
    <w:p w:rsidR="00F56A88" w:rsidRDefault="00F56A88" w:rsidP="00097D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D65" w:rsidRDefault="00097D65" w:rsidP="00097D65">
    <w:pPr>
      <w:pStyle w:val="Header"/>
      <w:jc w:val="right"/>
      <w:rPr>
        <w:rFonts w:ascii="Times New Roman" w:hAnsi="Times New Roman" w:cs="Times New Roman"/>
      </w:rPr>
    </w:pPr>
  </w:p>
  <w:p w:rsidR="00097D65" w:rsidRDefault="00097D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8C6205"/>
    <w:multiLevelType w:val="hybridMultilevel"/>
    <w:tmpl w:val="21C845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ylan Townsend">
    <w15:presenceInfo w15:providerId="AD" w15:userId="S-1-5-21-1220945662-1229272821-1417001333-10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888"/>
    <w:rsid w:val="000223EC"/>
    <w:rsid w:val="00097D65"/>
    <w:rsid w:val="00134582"/>
    <w:rsid w:val="001D2450"/>
    <w:rsid w:val="001F717D"/>
    <w:rsid w:val="002116CF"/>
    <w:rsid w:val="002A425D"/>
    <w:rsid w:val="00385C0B"/>
    <w:rsid w:val="00393914"/>
    <w:rsid w:val="003E4CBF"/>
    <w:rsid w:val="00632CE8"/>
    <w:rsid w:val="006B1733"/>
    <w:rsid w:val="007267ED"/>
    <w:rsid w:val="007B0BBB"/>
    <w:rsid w:val="007B4CD9"/>
    <w:rsid w:val="007D1336"/>
    <w:rsid w:val="009C6BB0"/>
    <w:rsid w:val="00BC2888"/>
    <w:rsid w:val="00C6624B"/>
    <w:rsid w:val="00C96618"/>
    <w:rsid w:val="00D5618E"/>
    <w:rsid w:val="00DC4968"/>
    <w:rsid w:val="00F56A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DFF6E9-AE09-4821-8CA2-F5E55890E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Normal"/>
    <w:next w:val="Normal"/>
    <w:link w:val="Heading2Char"/>
    <w:qFormat/>
    <w:rsid w:val="00097D65"/>
    <w:pPr>
      <w:keepNext/>
      <w:spacing w:after="240" w:line="240" w:lineRule="auto"/>
      <w:outlineLvl w:val="1"/>
    </w:pPr>
    <w:rPr>
      <w:rFonts w:ascii="Arial Black" w:eastAsia="Times New Roman" w:hAnsi="Arial Black" w:cs="Times New Roman"/>
      <w:color w:val="333333"/>
      <w:szCs w:val="20"/>
      <w:lang w:bidi="en-US"/>
    </w:rPr>
  </w:style>
  <w:style w:type="paragraph" w:styleId="Heading3">
    <w:name w:val="heading 3"/>
    <w:basedOn w:val="Normal"/>
    <w:next w:val="Normal"/>
    <w:link w:val="Heading3Char"/>
    <w:qFormat/>
    <w:rsid w:val="00097D65"/>
    <w:pPr>
      <w:keepNext/>
      <w:spacing w:after="240" w:line="240" w:lineRule="auto"/>
      <w:outlineLvl w:val="2"/>
    </w:pPr>
    <w:rPr>
      <w:rFonts w:ascii="Times New Roman" w:eastAsia="Times New Roman" w:hAnsi="Times New Roman" w:cs="Arial"/>
      <w:b/>
      <w:color w:val="333333"/>
      <w:szCs w:val="1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D2450"/>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character" w:styleId="CommentReference">
    <w:name w:val="annotation reference"/>
    <w:basedOn w:val="DefaultParagraphFont"/>
    <w:uiPriority w:val="99"/>
    <w:semiHidden/>
    <w:unhideWhenUsed/>
    <w:rsid w:val="003E4CBF"/>
    <w:rPr>
      <w:sz w:val="16"/>
      <w:szCs w:val="16"/>
    </w:rPr>
  </w:style>
  <w:style w:type="paragraph" w:styleId="CommentText">
    <w:name w:val="annotation text"/>
    <w:basedOn w:val="Normal"/>
    <w:link w:val="CommentTextChar"/>
    <w:uiPriority w:val="99"/>
    <w:semiHidden/>
    <w:unhideWhenUsed/>
    <w:rsid w:val="003E4CBF"/>
    <w:pPr>
      <w:spacing w:line="240" w:lineRule="auto"/>
    </w:pPr>
    <w:rPr>
      <w:sz w:val="20"/>
      <w:szCs w:val="20"/>
    </w:rPr>
  </w:style>
  <w:style w:type="character" w:customStyle="1" w:styleId="CommentTextChar">
    <w:name w:val="Comment Text Char"/>
    <w:basedOn w:val="DefaultParagraphFont"/>
    <w:link w:val="CommentText"/>
    <w:uiPriority w:val="99"/>
    <w:semiHidden/>
    <w:rsid w:val="003E4CBF"/>
    <w:rPr>
      <w:sz w:val="20"/>
      <w:szCs w:val="20"/>
    </w:rPr>
  </w:style>
  <w:style w:type="paragraph" w:styleId="CommentSubject">
    <w:name w:val="annotation subject"/>
    <w:basedOn w:val="CommentText"/>
    <w:next w:val="CommentText"/>
    <w:link w:val="CommentSubjectChar"/>
    <w:uiPriority w:val="99"/>
    <w:semiHidden/>
    <w:unhideWhenUsed/>
    <w:rsid w:val="003E4CBF"/>
    <w:rPr>
      <w:b/>
      <w:bCs/>
    </w:rPr>
  </w:style>
  <w:style w:type="character" w:customStyle="1" w:styleId="CommentSubjectChar">
    <w:name w:val="Comment Subject Char"/>
    <w:basedOn w:val="CommentTextChar"/>
    <w:link w:val="CommentSubject"/>
    <w:uiPriority w:val="99"/>
    <w:semiHidden/>
    <w:rsid w:val="003E4CBF"/>
    <w:rPr>
      <w:b/>
      <w:bCs/>
      <w:sz w:val="20"/>
      <w:szCs w:val="20"/>
    </w:rPr>
  </w:style>
  <w:style w:type="paragraph" w:styleId="BalloonText">
    <w:name w:val="Balloon Text"/>
    <w:basedOn w:val="Normal"/>
    <w:link w:val="BalloonTextChar"/>
    <w:uiPriority w:val="99"/>
    <w:semiHidden/>
    <w:unhideWhenUsed/>
    <w:rsid w:val="003E4C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4CBF"/>
    <w:rPr>
      <w:rFonts w:ascii="Tahoma" w:hAnsi="Tahoma" w:cs="Tahoma"/>
      <w:sz w:val="16"/>
      <w:szCs w:val="16"/>
    </w:rPr>
  </w:style>
  <w:style w:type="paragraph" w:styleId="Header">
    <w:name w:val="header"/>
    <w:basedOn w:val="Normal"/>
    <w:link w:val="HeaderChar"/>
    <w:uiPriority w:val="99"/>
    <w:unhideWhenUsed/>
    <w:rsid w:val="00097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7D65"/>
  </w:style>
  <w:style w:type="paragraph" w:styleId="Footer">
    <w:name w:val="footer"/>
    <w:basedOn w:val="Normal"/>
    <w:link w:val="FooterChar"/>
    <w:uiPriority w:val="99"/>
    <w:unhideWhenUsed/>
    <w:rsid w:val="00097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7D65"/>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rsid w:val="00097D65"/>
    <w:rPr>
      <w:rFonts w:ascii="Arial Black" w:eastAsia="Times New Roman" w:hAnsi="Arial Black" w:cs="Times New Roman"/>
      <w:color w:val="333333"/>
      <w:szCs w:val="20"/>
      <w:lang w:bidi="en-US"/>
    </w:rPr>
  </w:style>
  <w:style w:type="character" w:customStyle="1" w:styleId="Heading3Char">
    <w:name w:val="Heading 3 Char"/>
    <w:basedOn w:val="DefaultParagraphFont"/>
    <w:link w:val="Heading3"/>
    <w:rsid w:val="00097D65"/>
    <w:rPr>
      <w:rFonts w:ascii="Times New Roman" w:eastAsia="Times New Roman" w:hAnsi="Times New Roman" w:cs="Arial"/>
      <w:b/>
      <w:color w:val="333333"/>
      <w:szCs w:val="18"/>
      <w:lang w:bidi="en-US"/>
    </w:rPr>
  </w:style>
  <w:style w:type="paragraph" w:styleId="Revision">
    <w:name w:val="Revision"/>
    <w:hidden/>
    <w:uiPriority w:val="99"/>
    <w:semiHidden/>
    <w:rsid w:val="0013458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F4078-3C4C-419A-B070-317983A92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293</Words>
  <Characters>1672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dc:creator>
  <cp:lastModifiedBy>Dylan Townsend</cp:lastModifiedBy>
  <cp:revision>10</cp:revision>
  <cp:lastPrinted>2015-06-24T08:51:00Z</cp:lastPrinted>
  <dcterms:created xsi:type="dcterms:W3CDTF">2015-06-04T07:22:00Z</dcterms:created>
  <dcterms:modified xsi:type="dcterms:W3CDTF">2016-12-05T14:42:00Z</dcterms:modified>
</cp:coreProperties>
</file>