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80F0B26"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334D3827" w14:textId="77777777" w:rsidR="005079E0" w:rsidRPr="00EB32BB" w:rsidRDefault="00CA136E" w:rsidP="00784486">
            <w:pPr>
              <w:pStyle w:val="Header"/>
              <w:spacing w:before="0" w:after="0"/>
              <w:ind w:left="-284"/>
              <w:rPr>
                <w:rFonts w:cs="Arial"/>
              </w:rPr>
            </w:pPr>
            <w:r>
              <w:rPr>
                <w:rFonts w:cs="Arial"/>
              </w:rPr>
              <w:tab/>
            </w:r>
          </w:p>
          <w:p w14:paraId="34701060"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311568"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278ED1A8"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542B9EE0" w14:textId="77777777" w:rsidR="006F19E3" w:rsidRPr="00EB32BB" w:rsidRDefault="008D7183" w:rsidP="006F19E3">
            <w:pPr>
              <w:ind w:left="113" w:right="113"/>
              <w:rPr>
                <w:rFonts w:cs="Arial"/>
                <w:i/>
                <w:color w:val="00B274"/>
                <w:sz w:val="24"/>
              </w:rPr>
            </w:pPr>
            <w:r>
              <w:rPr>
                <w:rFonts w:cs="Arial"/>
                <w:color w:val="008576"/>
                <w:sz w:val="80"/>
                <w:szCs w:val="80"/>
              </w:rPr>
              <w:t>DCP 284</w:t>
            </w:r>
          </w:p>
          <w:p w14:paraId="287ACAB2" w14:textId="77777777" w:rsidR="00D93A95" w:rsidRDefault="008D7183" w:rsidP="00D36FC3">
            <w:pPr>
              <w:ind w:left="113" w:right="113"/>
              <w:rPr>
                <w:rFonts w:cs="Arial"/>
                <w:color w:val="008000"/>
                <w:sz w:val="24"/>
              </w:rPr>
            </w:pPr>
            <w:r w:rsidRPr="008D7183">
              <w:rPr>
                <w:rFonts w:cs="Arial"/>
                <w:color w:val="008000"/>
                <w:sz w:val="48"/>
                <w:szCs w:val="48"/>
              </w:rPr>
              <w:t>The application of scaling to generation credits in the CDCM</w:t>
            </w:r>
          </w:p>
          <w:p w14:paraId="09BEE7E8" w14:textId="77777777" w:rsidR="00370895" w:rsidRDefault="008D7183" w:rsidP="00370895">
            <w:pPr>
              <w:ind w:left="113" w:right="113"/>
              <w:rPr>
                <w:rFonts w:cs="Arial"/>
                <w:i/>
                <w:color w:val="00B274"/>
                <w:sz w:val="24"/>
              </w:rPr>
            </w:pPr>
            <w:r>
              <w:rPr>
                <w:rFonts w:cs="Arial"/>
                <w:i/>
                <w:color w:val="00B274"/>
                <w:sz w:val="24"/>
              </w:rPr>
              <w:t>12 October 2016</w:t>
            </w:r>
          </w:p>
          <w:p w14:paraId="7BD36F91" w14:textId="77777777" w:rsidR="00370895" w:rsidRDefault="00370895" w:rsidP="00370895">
            <w:pPr>
              <w:ind w:left="113" w:right="113"/>
              <w:rPr>
                <w:rFonts w:cs="Arial"/>
                <w:i/>
                <w:color w:val="00B274"/>
                <w:sz w:val="24"/>
              </w:rPr>
            </w:pPr>
            <w:r>
              <w:rPr>
                <w:rFonts w:cs="Arial"/>
                <w:i/>
                <w:color w:val="00B274"/>
                <w:sz w:val="24"/>
              </w:rPr>
              <w:t>Standard</w:t>
            </w:r>
            <w:r w:rsidR="001C4FBB">
              <w:rPr>
                <w:rFonts w:cs="Arial"/>
                <w:i/>
                <w:color w:val="00B274"/>
                <w:sz w:val="24"/>
              </w:rPr>
              <w:t xml:space="preserve"> Change</w:t>
            </w:r>
          </w:p>
          <w:p w14:paraId="796C0808" w14:textId="77777777" w:rsidR="00D93A95" w:rsidRPr="00EB32BB" w:rsidRDefault="00D93A95" w:rsidP="00D36FC3">
            <w:pPr>
              <w:ind w:left="113" w:right="113"/>
              <w:rPr>
                <w:rFonts w:cs="Arial"/>
                <w:i/>
                <w:color w:val="00B274"/>
                <w:sz w:val="24"/>
              </w:rPr>
            </w:pP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18582C03" w14:textId="77777777" w:rsidTr="00C4569B">
              <w:trPr>
                <w:trHeight w:val="820"/>
              </w:trPr>
              <w:tc>
                <w:tcPr>
                  <w:tcW w:w="2075" w:type="dxa"/>
                  <w:shd w:val="clear" w:color="auto" w:fill="auto"/>
                  <w:vAlign w:val="center"/>
                </w:tcPr>
                <w:p w14:paraId="407D0C93" w14:textId="77777777" w:rsidR="00F770DC" w:rsidRPr="000E1892" w:rsidRDefault="00F770DC" w:rsidP="00696367">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6C5245B3" w14:textId="77777777" w:rsidTr="00F770DC">
              <w:trPr>
                <w:trHeight w:val="802"/>
              </w:trPr>
              <w:tc>
                <w:tcPr>
                  <w:tcW w:w="2075" w:type="dxa"/>
                  <w:shd w:val="clear" w:color="auto" w:fill="0096D7"/>
                  <w:vAlign w:val="center"/>
                </w:tcPr>
                <w:p w14:paraId="099D22F2" w14:textId="77777777" w:rsidR="00F770DC" w:rsidRPr="00C4569B" w:rsidRDefault="00F770DC" w:rsidP="00696367">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2340C199" w14:textId="77777777" w:rsidTr="00F770DC">
              <w:trPr>
                <w:trHeight w:val="800"/>
              </w:trPr>
              <w:tc>
                <w:tcPr>
                  <w:tcW w:w="2075" w:type="dxa"/>
                  <w:shd w:val="clear" w:color="auto" w:fill="auto"/>
                  <w:vAlign w:val="center"/>
                </w:tcPr>
                <w:p w14:paraId="2B48CF2D" w14:textId="77777777" w:rsidR="00F770DC" w:rsidRPr="00F770DC" w:rsidRDefault="0007537E" w:rsidP="00696367">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3F51938F" w14:textId="77777777" w:rsidTr="00C4569B">
              <w:trPr>
                <w:trHeight w:val="795"/>
              </w:trPr>
              <w:tc>
                <w:tcPr>
                  <w:tcW w:w="2075" w:type="dxa"/>
                  <w:shd w:val="clear" w:color="auto" w:fill="FFFFFF"/>
                  <w:vAlign w:val="center"/>
                </w:tcPr>
                <w:p w14:paraId="064FD2AB" w14:textId="77777777" w:rsidR="00F770DC" w:rsidRPr="00881D23" w:rsidRDefault="00F770DC" w:rsidP="00696367">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7969996" w14:textId="77777777" w:rsidR="006F19E3" w:rsidRPr="00EB32BB" w:rsidRDefault="006F19E3" w:rsidP="00FE4A41">
            <w:pPr>
              <w:spacing w:line="240" w:lineRule="auto"/>
              <w:ind w:left="28" w:right="28"/>
              <w:rPr>
                <w:rFonts w:cs="Arial"/>
                <w:color w:val="008576"/>
                <w:szCs w:val="20"/>
              </w:rPr>
            </w:pPr>
          </w:p>
        </w:tc>
      </w:tr>
      <w:tr w:rsidR="006F19E3" w:rsidRPr="00EB32BB" w14:paraId="0A78277E"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D0DDC6B" w14:textId="77777777" w:rsidR="006F19E3" w:rsidRPr="00351B9D" w:rsidRDefault="006F19E3" w:rsidP="006F19E3">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07CDCC2B" w14:textId="77777777" w:rsidR="00187969" w:rsidRDefault="00187969" w:rsidP="00187969">
            <w:pPr>
              <w:ind w:left="113" w:right="113"/>
              <w:rPr>
                <w:sz w:val="24"/>
              </w:rPr>
            </w:pPr>
            <w:r>
              <w:rPr>
                <w:sz w:val="24"/>
              </w:rPr>
              <w:t>DCP</w:t>
            </w:r>
            <w:r w:rsidR="008D7183">
              <w:rPr>
                <w:sz w:val="24"/>
              </w:rPr>
              <w:t xml:space="preserve"> 284</w:t>
            </w:r>
            <w:r>
              <w:rPr>
                <w:sz w:val="24"/>
              </w:rPr>
              <w:t xml:space="preserve"> </w:t>
            </w:r>
            <w:r w:rsidR="00E20E29">
              <w:rPr>
                <w:sz w:val="24"/>
              </w:rPr>
              <w:t>seeks to</w:t>
            </w:r>
            <w:r w:rsidR="008D7183">
              <w:rPr>
                <w:sz w:val="24"/>
              </w:rPr>
              <w:t xml:space="preserve"> </w:t>
            </w:r>
            <w:r w:rsidR="008D7183" w:rsidRPr="008D7183">
              <w:rPr>
                <w:sz w:val="24"/>
              </w:rPr>
              <w:t>amend the calculation of credits for embedded generation to more closely reflect the benefits they bring to Distribution Network Operators by including an element of scaling</w:t>
            </w:r>
            <w:r w:rsidR="008D7183">
              <w:rPr>
                <w:sz w:val="24"/>
              </w:rPr>
              <w:t>.</w:t>
            </w:r>
          </w:p>
          <w:p w14:paraId="7D1E322F" w14:textId="77777777" w:rsidR="006F19E3" w:rsidRPr="00EB32BB" w:rsidRDefault="003328B8" w:rsidP="008D7183">
            <w:pPr>
              <w:ind w:left="113" w:right="113"/>
              <w:rPr>
                <w:rFonts w:cs="Arial"/>
              </w:rPr>
            </w:pPr>
            <w:r w:rsidRPr="003328B8">
              <w:rPr>
                <w:sz w:val="24"/>
                <w:szCs w:val="16"/>
              </w:rPr>
              <w:t xml:space="preserve">This document is a Consultation issued to </w:t>
            </w:r>
            <w:r>
              <w:rPr>
                <w:sz w:val="24"/>
                <w:szCs w:val="16"/>
              </w:rPr>
              <w:t xml:space="preserve">DCUSA Parties and any other interested Parties </w:t>
            </w:r>
            <w:r w:rsidRPr="003328B8">
              <w:rPr>
                <w:sz w:val="24"/>
                <w:szCs w:val="16"/>
              </w:rPr>
              <w:t>in accordance with Clause 11.14 of the DCUSA seeking industry views on</w:t>
            </w:r>
            <w:r>
              <w:rPr>
                <w:sz w:val="24"/>
                <w:szCs w:val="16"/>
              </w:rPr>
              <w:t xml:space="preserve"> DCP </w:t>
            </w:r>
            <w:r w:rsidR="008D7183">
              <w:rPr>
                <w:sz w:val="24"/>
                <w:szCs w:val="16"/>
              </w:rPr>
              <w:t>284.</w:t>
            </w:r>
          </w:p>
        </w:tc>
      </w:tr>
      <w:tr w:rsidR="006F19E3" w:rsidRPr="00EB32BB" w14:paraId="10282C52"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3E8FCE56" w14:textId="0B0DF883" w:rsidR="006F19E3" w:rsidRPr="00EB32BB" w:rsidRDefault="00014E7B" w:rsidP="006F19E3">
            <w:pPr>
              <w:ind w:firstLine="9"/>
              <w:jc w:val="center"/>
              <w:rPr>
                <w:rFonts w:cs="Arial"/>
              </w:rPr>
            </w:pPr>
            <w:r>
              <w:rPr>
                <w:rFonts w:cs="Arial"/>
                <w:noProof/>
              </w:rPr>
              <w:drawing>
                <wp:inline distT="0" distB="0" distL="0" distR="0" wp14:anchorId="339F8066" wp14:editId="1753F5EB">
                  <wp:extent cx="466725" cy="466725"/>
                  <wp:effectExtent l="0" t="0" r="0" b="0"/>
                  <wp:docPr id="12"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DEB909C" w14:textId="77777777" w:rsidR="00F770DC" w:rsidRDefault="00F770DC" w:rsidP="00C150D4">
            <w:pPr>
              <w:pStyle w:val="BodyText3"/>
              <w:ind w:left="113" w:right="113"/>
              <w:rPr>
                <w:rFonts w:cs="Arial"/>
              </w:rPr>
            </w:pPr>
            <w:r w:rsidRPr="00EB32BB">
              <w:t xml:space="preserve">The </w:t>
            </w:r>
            <w:r>
              <w:t>Workgroup</w:t>
            </w:r>
            <w:r w:rsidRPr="00EB32BB">
              <w:t xml:space="preserve"> recommends that this </w:t>
            </w:r>
            <w:r w:rsidR="00944047">
              <w:t xml:space="preserve">Change Proposal </w:t>
            </w:r>
            <w:r w:rsidR="005B4611">
              <w:t xml:space="preserve">should </w:t>
            </w:r>
            <w:r w:rsidRPr="00EB32BB">
              <w:rPr>
                <w:rFonts w:cs="Arial"/>
              </w:rPr>
              <w:t>proceed to Consultation</w:t>
            </w:r>
            <w:r w:rsidR="00C150D4">
              <w:rPr>
                <w:rFonts w:cs="Arial"/>
              </w:rPr>
              <w:t>.</w:t>
            </w:r>
          </w:p>
          <w:p w14:paraId="41178292" w14:textId="1AF89D7F" w:rsidR="00231812" w:rsidRPr="00F770DC" w:rsidRDefault="003328B8" w:rsidP="00F770DC">
            <w:pPr>
              <w:pStyle w:val="Heading2"/>
              <w:spacing w:before="240" w:after="60" w:line="360" w:lineRule="auto"/>
              <w:jc w:val="both"/>
              <w:rPr>
                <w:rFonts w:ascii="Calibri" w:hAnsi="Calibri" w:cs="Verdana"/>
                <w:color w:val="000000"/>
                <w:sz w:val="22"/>
                <w:szCs w:val="22"/>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w:t>
            </w:r>
            <w:r w:rsidR="002C42B3">
              <w:rPr>
                <w:rFonts w:cs="Times New Roman"/>
                <w:bCs w:val="0"/>
                <w:iCs w:val="0"/>
                <w:color w:val="auto"/>
                <w:sz w:val="24"/>
                <w:szCs w:val="16"/>
              </w:rPr>
              <w:t>he form attached as Attachment 2</w:t>
            </w:r>
            <w:r w:rsidRPr="003328B8">
              <w:rPr>
                <w:rFonts w:cs="Times New Roman"/>
                <w:bCs w:val="0"/>
                <w:iCs w:val="0"/>
                <w:color w:val="auto"/>
                <w:sz w:val="24"/>
                <w:szCs w:val="16"/>
              </w:rPr>
              <w:t xml:space="preserve"> to</w:t>
            </w:r>
            <w:r w:rsidRPr="003328B8">
              <w:rPr>
                <w:rFonts w:ascii="Calibri" w:hAnsi="Calibri" w:cs="Verdana"/>
                <w:color w:val="000000"/>
                <w:sz w:val="22"/>
                <w:szCs w:val="22"/>
              </w:rPr>
              <w:t xml:space="preserve"> </w:t>
            </w:r>
            <w:r w:rsidRPr="003328B8">
              <w:rPr>
                <w:rFonts w:ascii="Calibri" w:hAnsi="Calibri" w:cs="Verdana"/>
                <w:color w:val="0000FF"/>
                <w:sz w:val="22"/>
                <w:szCs w:val="22"/>
                <w:u w:val="single"/>
              </w:rPr>
              <w:t>dcusa@electralink.co.uk</w:t>
            </w:r>
            <w:r w:rsidRPr="003328B8">
              <w:rPr>
                <w:rFonts w:ascii="Calibri" w:hAnsi="Calibri" w:cs="Verdana"/>
                <w:color w:val="000000"/>
                <w:sz w:val="22"/>
                <w:szCs w:val="22"/>
              </w:rPr>
              <w:t xml:space="preserve"> </w:t>
            </w:r>
            <w:r w:rsidRPr="00F770DC">
              <w:rPr>
                <w:rFonts w:cs="Times New Roman"/>
                <w:bCs w:val="0"/>
                <w:iCs w:val="0"/>
                <w:color w:val="auto"/>
                <w:sz w:val="24"/>
                <w:szCs w:val="16"/>
              </w:rPr>
              <w:t>by</w:t>
            </w:r>
            <w:r w:rsidRPr="003328B8">
              <w:rPr>
                <w:rFonts w:ascii="Calibri" w:hAnsi="Calibri" w:cs="Verdana"/>
                <w:color w:val="000000"/>
                <w:sz w:val="22"/>
                <w:szCs w:val="22"/>
              </w:rPr>
              <w:t xml:space="preserve"> </w:t>
            </w:r>
            <w:r w:rsidR="005F639E">
              <w:rPr>
                <w:rFonts w:cs="Times New Roman"/>
                <w:b/>
                <w:bCs w:val="0"/>
                <w:iCs w:val="0"/>
                <w:color w:val="auto"/>
                <w:sz w:val="24"/>
                <w:szCs w:val="16"/>
              </w:rPr>
              <w:t>27 February</w:t>
            </w:r>
            <w:commentRangeStart w:id="0"/>
            <w:r w:rsidR="002C42B3">
              <w:rPr>
                <w:rFonts w:cs="Times New Roman"/>
                <w:b/>
                <w:bCs w:val="0"/>
                <w:iCs w:val="0"/>
                <w:color w:val="auto"/>
                <w:sz w:val="24"/>
                <w:szCs w:val="16"/>
              </w:rPr>
              <w:t xml:space="preserve"> 2017</w:t>
            </w:r>
            <w:commentRangeEnd w:id="0"/>
            <w:r w:rsidR="00BA02AB">
              <w:rPr>
                <w:rStyle w:val="CommentReference"/>
                <w:rFonts w:cs="Times New Roman"/>
                <w:bCs w:val="0"/>
                <w:iCs w:val="0"/>
                <w:color w:val="auto"/>
              </w:rPr>
              <w:commentReference w:id="0"/>
            </w:r>
          </w:p>
          <w:p w14:paraId="3DF8E2F8" w14:textId="77777777" w:rsidR="006F19E3" w:rsidRPr="00EB32BB" w:rsidRDefault="00BB3DE9" w:rsidP="00F770DC">
            <w:pPr>
              <w:pStyle w:val="BodyText3"/>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5791B04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03912AA" w14:textId="07F29549" w:rsidR="006F19E3" w:rsidRPr="00EB32BB" w:rsidRDefault="00014E7B" w:rsidP="006F19E3">
            <w:pPr>
              <w:spacing w:before="60" w:after="60"/>
              <w:ind w:firstLine="9"/>
              <w:jc w:val="center"/>
              <w:rPr>
                <w:rFonts w:cs="Arial"/>
              </w:rPr>
            </w:pPr>
            <w:r>
              <w:rPr>
                <w:rFonts w:cs="Arial"/>
                <w:noProof/>
              </w:rPr>
              <w:drawing>
                <wp:inline distT="0" distB="0" distL="0" distR="0" wp14:anchorId="1A50B5E8" wp14:editId="0268C24C">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DEB88" w14:textId="0A7BF223" w:rsidR="006F19E3" w:rsidRPr="00EB32BB" w:rsidRDefault="00370895" w:rsidP="005D1C6B">
            <w:pPr>
              <w:ind w:left="113" w:right="113"/>
              <w:rPr>
                <w:rFonts w:cs="Arial"/>
              </w:rPr>
            </w:pPr>
            <w:r>
              <w:rPr>
                <w:sz w:val="24"/>
              </w:rPr>
              <w:t>Impacted Parties</w:t>
            </w:r>
            <w:r w:rsidR="00231812">
              <w:rPr>
                <w:sz w:val="24"/>
              </w:rPr>
              <w:t xml:space="preserve">: </w:t>
            </w:r>
            <w:r w:rsidR="008D7183">
              <w:t xml:space="preserve"> </w:t>
            </w:r>
            <w:r w:rsidR="008D7183">
              <w:rPr>
                <w:sz w:val="24"/>
              </w:rPr>
              <w:t>D</w:t>
            </w:r>
            <w:r w:rsidR="008B77BF">
              <w:rPr>
                <w:sz w:val="24"/>
              </w:rPr>
              <w:t xml:space="preserve">istribution </w:t>
            </w:r>
            <w:r w:rsidR="008D7183">
              <w:rPr>
                <w:sz w:val="24"/>
              </w:rPr>
              <w:t>N</w:t>
            </w:r>
            <w:r w:rsidR="008B77BF">
              <w:rPr>
                <w:sz w:val="24"/>
              </w:rPr>
              <w:t xml:space="preserve">etwork </w:t>
            </w:r>
            <w:r w:rsidR="008D7183">
              <w:rPr>
                <w:sz w:val="24"/>
              </w:rPr>
              <w:t>O</w:t>
            </w:r>
            <w:r w:rsidR="008B77BF">
              <w:rPr>
                <w:sz w:val="24"/>
              </w:rPr>
              <w:t>perator</w:t>
            </w:r>
            <w:r w:rsidR="008D7183">
              <w:rPr>
                <w:sz w:val="24"/>
              </w:rPr>
              <w:t>s</w:t>
            </w:r>
            <w:r w:rsidR="008B77BF">
              <w:rPr>
                <w:sz w:val="24"/>
              </w:rPr>
              <w:t xml:space="preserve"> (DNOs)</w:t>
            </w:r>
            <w:r w:rsidR="008D7183">
              <w:rPr>
                <w:sz w:val="24"/>
              </w:rPr>
              <w:t>, Distributed Generation,</w:t>
            </w:r>
            <w:r w:rsidR="008D7183" w:rsidRPr="008D7183">
              <w:rPr>
                <w:sz w:val="24"/>
              </w:rPr>
              <w:t xml:space="preserve"> Suppliers</w:t>
            </w:r>
          </w:p>
        </w:tc>
      </w:tr>
      <w:tr w:rsidR="005D1C6B" w:rsidRPr="00EB32BB" w14:paraId="2C179272"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B244E8A" w14:textId="563F47CF" w:rsidR="005D1C6B" w:rsidRPr="00EB32BB" w:rsidRDefault="00014E7B" w:rsidP="005D1C6B">
            <w:pPr>
              <w:spacing w:before="60" w:after="60"/>
              <w:ind w:firstLine="9"/>
              <w:jc w:val="center"/>
              <w:rPr>
                <w:rFonts w:cs="Arial"/>
              </w:rPr>
            </w:pPr>
            <w:r>
              <w:rPr>
                <w:rFonts w:cs="Arial"/>
                <w:noProof/>
              </w:rPr>
              <w:drawing>
                <wp:inline distT="0" distB="0" distL="0" distR="0" wp14:anchorId="2CA51D66" wp14:editId="71835420">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AE5C732" w14:textId="79BA4E1D" w:rsidR="005D1C6B" w:rsidRPr="00EB32BB" w:rsidRDefault="005D1C6B" w:rsidP="005D1C6B">
            <w:pPr>
              <w:ind w:left="113" w:right="113"/>
              <w:rPr>
                <w:rFonts w:cs="Arial"/>
              </w:rPr>
            </w:pPr>
            <w:r>
              <w:rPr>
                <w:sz w:val="24"/>
              </w:rPr>
              <w:t>Impacted Clauses:</w:t>
            </w:r>
            <w:r w:rsidR="008D7183">
              <w:rPr>
                <w:sz w:val="24"/>
              </w:rPr>
              <w:t xml:space="preserve"> </w:t>
            </w:r>
            <w:r w:rsidR="008D7183">
              <w:t xml:space="preserve"> </w:t>
            </w:r>
            <w:r w:rsidR="008D7183" w:rsidRPr="008D7183">
              <w:rPr>
                <w:sz w:val="24"/>
              </w:rPr>
              <w:t>Schedule 16 (CDCM)</w:t>
            </w:r>
            <w:ins w:id="1" w:author="John Lawton" w:date="2017-01-13T13:13:00Z">
              <w:r w:rsidR="00B1775E">
                <w:rPr>
                  <w:sz w:val="24"/>
                </w:rPr>
                <w:t>, Schedule 20 (</w:t>
              </w:r>
            </w:ins>
            <w:ins w:id="2" w:author="John Lawton" w:date="2017-01-13T13:14:00Z">
              <w:r w:rsidR="00B1775E">
                <w:rPr>
                  <w:sz w:val="24"/>
                </w:rPr>
                <w:t>Production of the Annual Review Pack</w:t>
              </w:r>
            </w:ins>
            <w:ins w:id="3" w:author="John Lawton" w:date="2017-01-13T13:13:00Z">
              <w:r w:rsidR="00B1775E">
                <w:rPr>
                  <w:sz w:val="24"/>
                </w:rPr>
                <w:t>)</w:t>
              </w:r>
            </w:ins>
          </w:p>
        </w:tc>
      </w:tr>
    </w:tbl>
    <w:p w14:paraId="1F59EB9E" w14:textId="77777777" w:rsidR="00231812" w:rsidRDefault="00231812" w:rsidP="005B378E">
      <w:pPr>
        <w:rPr>
          <w:rFonts w:cs="Arial"/>
        </w:rPr>
      </w:pPr>
    </w:p>
    <w:p w14:paraId="57B0DBD2" w14:textId="77777777" w:rsidR="00231812" w:rsidRDefault="00231812" w:rsidP="005B378E">
      <w:pPr>
        <w:rPr>
          <w:rFonts w:cs="Arial"/>
        </w:rPr>
      </w:pPr>
    </w:p>
    <w:p w14:paraId="36EDF5CF" w14:textId="77777777" w:rsidR="00231812" w:rsidRDefault="00231812" w:rsidP="005B378E">
      <w:pPr>
        <w:rPr>
          <w:rFonts w:cs="Arial"/>
        </w:rPr>
      </w:pPr>
    </w:p>
    <w:p w14:paraId="61FBDCF7" w14:textId="0472D417" w:rsidR="005079E0" w:rsidRPr="00EB32BB" w:rsidRDefault="00014E7B" w:rsidP="005B378E">
      <w:pPr>
        <w:rPr>
          <w:rFonts w:cs="Arial"/>
        </w:rPr>
      </w:pPr>
      <w:r>
        <w:rPr>
          <w:noProof/>
        </w:rPr>
        <mc:AlternateContent>
          <mc:Choice Requires="wps">
            <w:drawing>
              <wp:anchor distT="0" distB="0" distL="114300" distR="114300" simplePos="0" relativeHeight="251657728" behindDoc="0" locked="0" layoutInCell="1" allowOverlap="1" wp14:anchorId="1EB6A7F2" wp14:editId="60645737">
                <wp:simplePos x="0" y="0"/>
                <wp:positionH relativeFrom="column">
                  <wp:posOffset>-325755</wp:posOffset>
                </wp:positionH>
                <wp:positionV relativeFrom="paragraph">
                  <wp:posOffset>7402195</wp:posOffset>
                </wp:positionV>
                <wp:extent cx="6629400" cy="1120775"/>
                <wp:effectExtent l="0" t="0" r="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cx3="http://schemas.microsoft.com/office/drawing/2016/5/9/chartex" xmlns:cx4="http://schemas.microsoft.com/office/drawing/2016/5/10/chartex" xmlns:cx5="http://schemas.microsoft.com/office/drawing/2016/5/11/chartex"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02128A13" w14:textId="77777777" w:rsidR="00696367" w:rsidRPr="009A03A4" w:rsidRDefault="0069636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1C47A3E4" w14:textId="77777777" w:rsidR="00696367" w:rsidRDefault="0069636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03672306" w14:textId="77777777" w:rsidR="00696367" w:rsidRDefault="00696367" w:rsidP="006F19E3">
                            <w:pPr>
                              <w:pStyle w:val="BodyText"/>
                              <w:tabs>
                                <w:tab w:val="left" w:pos="9639"/>
                              </w:tabs>
                              <w:spacing w:after="60" w:line="240" w:lineRule="auto"/>
                              <w:ind w:left="-57" w:right="-54"/>
                              <w:rPr>
                                <w:rFonts w:cs="Arial"/>
                                <w:i/>
                                <w:color w:val="00B274"/>
                              </w:rPr>
                            </w:pPr>
                          </w:p>
                          <w:p w14:paraId="26B74259" w14:textId="77777777" w:rsidR="00696367" w:rsidRPr="009A03A4" w:rsidRDefault="0069636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5F790767" w14:textId="77777777" w:rsidR="00696367" w:rsidRPr="00623022" w:rsidRDefault="00696367"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EB6A7F2"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" filled="f" stroked="f">
                <v:path arrowok="t"/>
                <v:textbox>
                  <w:txbxContent>
                    <w:p w14:paraId="02128A13" w14:textId="77777777" w:rsidR="00696367" w:rsidRPr="009A03A4" w:rsidRDefault="00696367"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1C47A3E4" w14:textId="77777777" w:rsidR="00696367" w:rsidRDefault="00696367"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03672306" w14:textId="77777777" w:rsidR="00696367" w:rsidRDefault="00696367" w:rsidP="006F19E3">
                      <w:pPr>
                        <w:pStyle w:val="BodyText"/>
                        <w:tabs>
                          <w:tab w:val="left" w:pos="9639"/>
                        </w:tabs>
                        <w:spacing w:after="60" w:line="240" w:lineRule="auto"/>
                        <w:ind w:left="-57" w:right="-54"/>
                        <w:rPr>
                          <w:rFonts w:cs="Arial"/>
                          <w:i/>
                          <w:color w:val="00B274"/>
                        </w:rPr>
                      </w:pPr>
                    </w:p>
                    <w:p w14:paraId="26B74259" w14:textId="77777777" w:rsidR="00696367" w:rsidRPr="009A03A4" w:rsidRDefault="00696367"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5F790767" w14:textId="77777777" w:rsidR="00696367" w:rsidRPr="00623022" w:rsidRDefault="00696367"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57C662D0"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658D69C" w14:textId="77777777" w:rsidR="00F10E14" w:rsidRPr="00EB32BB" w:rsidRDefault="00F10E14" w:rsidP="00AF7744">
            <w:pPr>
              <w:pStyle w:val="Contents02"/>
              <w:rPr>
                <w:noProof/>
              </w:rPr>
            </w:pPr>
            <w:r w:rsidRPr="00EB32BB">
              <w:rPr>
                <w:noProof/>
              </w:rPr>
              <w:lastRenderedPageBreak/>
              <w:t>Contents</w:t>
            </w:r>
          </w:p>
          <w:p w14:paraId="692DE135" w14:textId="77777777" w:rsidR="00440FAE" w:rsidRPr="007B42B2" w:rsidRDefault="00F10E14" w:rsidP="00440FAE">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440FAE">
              <w:t>1.</w:t>
            </w:r>
            <w:r w:rsidR="00440FAE" w:rsidRPr="007B42B2">
              <w:rPr>
                <w:rFonts w:ascii="Calibri" w:hAnsi="Calibri"/>
                <w:b w:val="0"/>
                <w:bCs w:val="0"/>
                <w:color w:val="auto"/>
                <w:sz w:val="22"/>
                <w:szCs w:val="22"/>
              </w:rPr>
              <w:tab/>
            </w:r>
            <w:r w:rsidR="00440FAE">
              <w:t>Summary</w:t>
            </w:r>
            <w:r w:rsidR="00440FAE">
              <w:tab/>
            </w:r>
            <w:r w:rsidR="00440FAE">
              <w:fldChar w:fldCharType="begin"/>
            </w:r>
            <w:r w:rsidR="00440FAE">
              <w:instrText xml:space="preserve"> PAGEREF _Toc457551689 \h </w:instrText>
            </w:r>
            <w:r w:rsidR="00440FAE">
              <w:fldChar w:fldCharType="separate"/>
            </w:r>
            <w:r w:rsidR="00440FAE">
              <w:t>3</w:t>
            </w:r>
            <w:r w:rsidR="00440FAE">
              <w:fldChar w:fldCharType="end"/>
            </w:r>
          </w:p>
          <w:p w14:paraId="2025937C" w14:textId="77777777" w:rsidR="00440FAE" w:rsidRPr="007B42B2" w:rsidRDefault="00440FAE" w:rsidP="00440FAE">
            <w:pPr>
              <w:pStyle w:val="TOC1"/>
              <w:framePr w:wrap="around"/>
              <w:rPr>
                <w:rFonts w:ascii="Calibri" w:hAnsi="Calibri"/>
                <w:b w:val="0"/>
                <w:bCs w:val="0"/>
                <w:color w:val="auto"/>
                <w:sz w:val="22"/>
                <w:szCs w:val="22"/>
              </w:rPr>
            </w:pPr>
            <w:r>
              <w:t>2</w:t>
            </w:r>
            <w:r w:rsidRPr="007B42B2">
              <w:rPr>
                <w:rFonts w:ascii="Calibri" w:hAnsi="Calibri"/>
                <w:b w:val="0"/>
                <w:bCs w:val="0"/>
                <w:color w:val="auto"/>
                <w:sz w:val="22"/>
                <w:szCs w:val="22"/>
              </w:rPr>
              <w:tab/>
            </w:r>
            <w:r>
              <w:t>Governance</w:t>
            </w:r>
            <w:r>
              <w:tab/>
            </w:r>
            <w:r>
              <w:fldChar w:fldCharType="begin"/>
            </w:r>
            <w:r>
              <w:instrText xml:space="preserve"> PAGEREF _Toc457551690 \h </w:instrText>
            </w:r>
            <w:r>
              <w:fldChar w:fldCharType="separate"/>
            </w:r>
            <w:r>
              <w:t>3</w:t>
            </w:r>
            <w:r>
              <w:fldChar w:fldCharType="end"/>
            </w:r>
          </w:p>
          <w:p w14:paraId="5C97BEBB" w14:textId="77777777" w:rsidR="00440FAE" w:rsidRPr="007B42B2" w:rsidRDefault="00440FAE" w:rsidP="00440FAE">
            <w:pPr>
              <w:pStyle w:val="TOC1"/>
              <w:framePr w:wrap="around"/>
              <w:rPr>
                <w:rFonts w:ascii="Calibri" w:hAnsi="Calibri"/>
                <w:b w:val="0"/>
                <w:bCs w:val="0"/>
                <w:color w:val="auto"/>
                <w:sz w:val="22"/>
                <w:szCs w:val="22"/>
              </w:rPr>
            </w:pPr>
            <w:r>
              <w:t>3</w:t>
            </w:r>
            <w:r w:rsidRPr="007B42B2">
              <w:rPr>
                <w:rFonts w:ascii="Calibri" w:hAnsi="Calibri"/>
                <w:b w:val="0"/>
                <w:bCs w:val="0"/>
                <w:color w:val="auto"/>
                <w:sz w:val="22"/>
                <w:szCs w:val="22"/>
              </w:rPr>
              <w:tab/>
            </w:r>
            <w:r>
              <w:t>Why Change?</w:t>
            </w:r>
            <w:r>
              <w:tab/>
            </w:r>
            <w:r>
              <w:fldChar w:fldCharType="begin"/>
            </w:r>
            <w:r>
              <w:instrText xml:space="preserve"> PAGEREF _Toc457551691 \h </w:instrText>
            </w:r>
            <w:r>
              <w:fldChar w:fldCharType="separate"/>
            </w:r>
            <w:r>
              <w:t>3</w:t>
            </w:r>
            <w:r>
              <w:fldChar w:fldCharType="end"/>
            </w:r>
          </w:p>
          <w:p w14:paraId="447CFF19" w14:textId="77777777" w:rsidR="00440FAE" w:rsidRPr="007B42B2" w:rsidRDefault="00440FAE" w:rsidP="00440FAE">
            <w:pPr>
              <w:pStyle w:val="TOC1"/>
              <w:framePr w:wrap="around"/>
              <w:rPr>
                <w:rFonts w:ascii="Calibri" w:hAnsi="Calibri"/>
                <w:b w:val="0"/>
                <w:bCs w:val="0"/>
                <w:color w:val="auto"/>
                <w:sz w:val="22"/>
                <w:szCs w:val="22"/>
              </w:rPr>
            </w:pPr>
            <w:r>
              <w:t>4</w:t>
            </w:r>
            <w:r w:rsidRPr="007B42B2">
              <w:rPr>
                <w:rFonts w:ascii="Calibri" w:hAnsi="Calibri"/>
                <w:b w:val="0"/>
                <w:bCs w:val="0"/>
                <w:color w:val="auto"/>
                <w:sz w:val="22"/>
                <w:szCs w:val="22"/>
              </w:rPr>
              <w:tab/>
            </w:r>
            <w:r>
              <w:t>Code Specific Matters</w:t>
            </w:r>
            <w:r>
              <w:tab/>
            </w:r>
            <w:r>
              <w:fldChar w:fldCharType="begin"/>
            </w:r>
            <w:r>
              <w:instrText xml:space="preserve"> PAGEREF _Toc457551692 \h </w:instrText>
            </w:r>
            <w:r>
              <w:fldChar w:fldCharType="separate"/>
            </w:r>
            <w:r>
              <w:t>4</w:t>
            </w:r>
            <w:r>
              <w:fldChar w:fldCharType="end"/>
            </w:r>
          </w:p>
          <w:p w14:paraId="0A5342E5" w14:textId="77777777" w:rsidR="00440FAE" w:rsidRPr="007B42B2" w:rsidRDefault="00440FAE" w:rsidP="00440FAE">
            <w:pPr>
              <w:pStyle w:val="TOC1"/>
              <w:framePr w:wrap="around"/>
              <w:rPr>
                <w:rFonts w:ascii="Calibri" w:hAnsi="Calibri"/>
                <w:b w:val="0"/>
                <w:bCs w:val="0"/>
                <w:color w:val="auto"/>
                <w:sz w:val="22"/>
                <w:szCs w:val="22"/>
              </w:rPr>
            </w:pPr>
            <w:r>
              <w:t>5</w:t>
            </w:r>
            <w:r w:rsidRPr="007B42B2">
              <w:rPr>
                <w:rFonts w:ascii="Calibri" w:hAnsi="Calibri"/>
                <w:b w:val="0"/>
                <w:bCs w:val="0"/>
                <w:color w:val="auto"/>
                <w:sz w:val="22"/>
                <w:szCs w:val="22"/>
              </w:rPr>
              <w:tab/>
            </w:r>
            <w:r>
              <w:t>Working Group Assessment</w:t>
            </w:r>
            <w:r>
              <w:tab/>
            </w:r>
            <w:r>
              <w:fldChar w:fldCharType="begin"/>
            </w:r>
            <w:r>
              <w:instrText xml:space="preserve"> PAGEREF _Toc457551693 \h </w:instrText>
            </w:r>
            <w:r>
              <w:fldChar w:fldCharType="separate"/>
            </w:r>
            <w:r>
              <w:t>4</w:t>
            </w:r>
            <w:r>
              <w:fldChar w:fldCharType="end"/>
            </w:r>
          </w:p>
          <w:p w14:paraId="3739F261" w14:textId="77777777" w:rsidR="00440FAE" w:rsidRPr="007B42B2" w:rsidRDefault="00440FAE" w:rsidP="00440FAE">
            <w:pPr>
              <w:pStyle w:val="TOC1"/>
              <w:framePr w:wrap="around"/>
              <w:rPr>
                <w:rFonts w:ascii="Calibri" w:hAnsi="Calibri"/>
                <w:b w:val="0"/>
                <w:bCs w:val="0"/>
                <w:color w:val="auto"/>
                <w:sz w:val="22"/>
                <w:szCs w:val="22"/>
              </w:rPr>
            </w:pPr>
            <w:r>
              <w:t>6</w:t>
            </w:r>
            <w:r w:rsidRPr="007B42B2">
              <w:rPr>
                <w:rFonts w:ascii="Calibri" w:hAnsi="Calibri"/>
                <w:b w:val="0"/>
                <w:bCs w:val="0"/>
                <w:color w:val="auto"/>
                <w:sz w:val="22"/>
                <w:szCs w:val="22"/>
              </w:rPr>
              <w:tab/>
            </w:r>
            <w:r>
              <w:t>Relevant Objectives</w:t>
            </w:r>
            <w:r>
              <w:tab/>
            </w:r>
            <w:r>
              <w:fldChar w:fldCharType="begin"/>
            </w:r>
            <w:r>
              <w:instrText xml:space="preserve"> PAGEREF _Toc457551694 \h </w:instrText>
            </w:r>
            <w:r>
              <w:fldChar w:fldCharType="separate"/>
            </w:r>
            <w:r>
              <w:t>4</w:t>
            </w:r>
            <w:r>
              <w:fldChar w:fldCharType="end"/>
            </w:r>
          </w:p>
          <w:p w14:paraId="45144D01" w14:textId="77777777" w:rsidR="00440FAE" w:rsidRPr="007B42B2" w:rsidRDefault="00440FAE" w:rsidP="00440FAE">
            <w:pPr>
              <w:pStyle w:val="TOC1"/>
              <w:framePr w:wrap="around"/>
              <w:rPr>
                <w:rFonts w:ascii="Calibri" w:hAnsi="Calibri"/>
                <w:b w:val="0"/>
                <w:bCs w:val="0"/>
                <w:color w:val="auto"/>
                <w:sz w:val="22"/>
                <w:szCs w:val="22"/>
              </w:rPr>
            </w:pPr>
            <w:r>
              <w:t>7</w:t>
            </w:r>
            <w:r w:rsidRPr="007B42B2">
              <w:rPr>
                <w:rFonts w:ascii="Calibri" w:hAnsi="Calibri"/>
                <w:b w:val="0"/>
                <w:bCs w:val="0"/>
                <w:color w:val="auto"/>
                <w:sz w:val="22"/>
                <w:szCs w:val="22"/>
              </w:rPr>
              <w:tab/>
            </w:r>
            <w:r>
              <w:t>Impacts &amp; Other Considerations</w:t>
            </w:r>
            <w:r>
              <w:tab/>
            </w:r>
            <w:r>
              <w:fldChar w:fldCharType="begin"/>
            </w:r>
            <w:r>
              <w:instrText xml:space="preserve"> PAGEREF _Toc457551695 \h </w:instrText>
            </w:r>
            <w:r>
              <w:fldChar w:fldCharType="separate"/>
            </w:r>
            <w:r>
              <w:t>5</w:t>
            </w:r>
            <w:r>
              <w:fldChar w:fldCharType="end"/>
            </w:r>
          </w:p>
          <w:p w14:paraId="36DAEA11" w14:textId="77777777" w:rsidR="00440FAE" w:rsidRPr="007B42B2" w:rsidRDefault="00440FAE" w:rsidP="00440FAE">
            <w:pPr>
              <w:pStyle w:val="TOC1"/>
              <w:framePr w:wrap="around"/>
              <w:rPr>
                <w:rFonts w:ascii="Calibri" w:hAnsi="Calibri"/>
                <w:b w:val="0"/>
                <w:bCs w:val="0"/>
                <w:color w:val="auto"/>
                <w:sz w:val="22"/>
                <w:szCs w:val="22"/>
              </w:rPr>
            </w:pPr>
            <w:r>
              <w:t>8</w:t>
            </w:r>
            <w:r w:rsidRPr="007B42B2">
              <w:rPr>
                <w:rFonts w:ascii="Calibri" w:hAnsi="Calibri"/>
                <w:b w:val="0"/>
                <w:bCs w:val="0"/>
                <w:color w:val="auto"/>
                <w:sz w:val="22"/>
                <w:szCs w:val="22"/>
              </w:rPr>
              <w:tab/>
            </w:r>
            <w:r>
              <w:t>Implementation</w:t>
            </w:r>
            <w:r>
              <w:tab/>
            </w:r>
            <w:r>
              <w:fldChar w:fldCharType="begin"/>
            </w:r>
            <w:r>
              <w:instrText xml:space="preserve"> PAGEREF _Toc457551696 \h </w:instrText>
            </w:r>
            <w:r>
              <w:fldChar w:fldCharType="separate"/>
            </w:r>
            <w:r>
              <w:t>6</w:t>
            </w:r>
            <w:r>
              <w:fldChar w:fldCharType="end"/>
            </w:r>
          </w:p>
          <w:p w14:paraId="07526BB1" w14:textId="77777777" w:rsidR="00440FAE" w:rsidRPr="007B42B2" w:rsidRDefault="00440FAE" w:rsidP="00440FAE">
            <w:pPr>
              <w:pStyle w:val="TOC1"/>
              <w:framePr w:wrap="around"/>
              <w:rPr>
                <w:rFonts w:ascii="Calibri" w:hAnsi="Calibri"/>
                <w:b w:val="0"/>
                <w:bCs w:val="0"/>
                <w:color w:val="auto"/>
                <w:sz w:val="22"/>
                <w:szCs w:val="22"/>
              </w:rPr>
            </w:pPr>
            <w:r>
              <w:t>9</w:t>
            </w:r>
            <w:r w:rsidRPr="007B42B2">
              <w:rPr>
                <w:rFonts w:ascii="Calibri" w:hAnsi="Calibri"/>
                <w:b w:val="0"/>
                <w:bCs w:val="0"/>
                <w:color w:val="auto"/>
                <w:sz w:val="22"/>
                <w:szCs w:val="22"/>
              </w:rPr>
              <w:tab/>
            </w:r>
            <w:r>
              <w:t>Legal Text</w:t>
            </w:r>
            <w:r>
              <w:tab/>
            </w:r>
            <w:r>
              <w:fldChar w:fldCharType="begin"/>
            </w:r>
            <w:r>
              <w:instrText xml:space="preserve"> PAGEREF _Toc457551697 \h </w:instrText>
            </w:r>
            <w:r>
              <w:fldChar w:fldCharType="separate"/>
            </w:r>
            <w:r>
              <w:t>6</w:t>
            </w:r>
            <w:r>
              <w:fldChar w:fldCharType="end"/>
            </w:r>
          </w:p>
          <w:p w14:paraId="7FFA0CC9" w14:textId="77777777" w:rsidR="00440FAE" w:rsidRPr="007B42B2" w:rsidRDefault="00440FAE" w:rsidP="00440FAE">
            <w:pPr>
              <w:pStyle w:val="TOC1"/>
              <w:framePr w:wrap="around"/>
              <w:rPr>
                <w:rFonts w:ascii="Calibri" w:hAnsi="Calibri"/>
                <w:b w:val="0"/>
                <w:bCs w:val="0"/>
                <w:color w:val="auto"/>
                <w:sz w:val="22"/>
                <w:szCs w:val="22"/>
              </w:rPr>
            </w:pPr>
            <w:r>
              <w:t>10</w:t>
            </w:r>
            <w:r w:rsidRPr="007B42B2">
              <w:rPr>
                <w:rFonts w:ascii="Calibri" w:hAnsi="Calibri"/>
                <w:b w:val="0"/>
                <w:bCs w:val="0"/>
                <w:color w:val="auto"/>
                <w:sz w:val="22"/>
                <w:szCs w:val="22"/>
              </w:rPr>
              <w:tab/>
            </w:r>
            <w:r>
              <w:t>Consultation Questions</w:t>
            </w:r>
            <w:r>
              <w:tab/>
            </w:r>
            <w:r>
              <w:fldChar w:fldCharType="begin"/>
            </w:r>
            <w:r>
              <w:instrText xml:space="preserve"> PAGEREF _Toc457551698 \h </w:instrText>
            </w:r>
            <w:r>
              <w:fldChar w:fldCharType="separate"/>
            </w:r>
            <w:r>
              <w:t>6</w:t>
            </w:r>
            <w:r>
              <w:fldChar w:fldCharType="end"/>
            </w:r>
          </w:p>
          <w:p w14:paraId="36C970A8" w14:textId="77777777"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r w:rsidR="00440FAE">
              <w:rPr>
                <w:rFonts w:cs="Arial"/>
              </w:rPr>
              <w:tab/>
            </w:r>
          </w:p>
          <w:p w14:paraId="68F3BDC3" w14:textId="77777777" w:rsidR="00F10E14" w:rsidRPr="00EB32BB" w:rsidRDefault="00AD606D" w:rsidP="00AF7744">
            <w:pPr>
              <w:pStyle w:val="Contents02"/>
            </w:pPr>
            <w:r>
              <w:t>Timetable</w:t>
            </w:r>
          </w:p>
          <w:p w14:paraId="69C3CEC9" w14:textId="77777777" w:rsidR="005D1C6B" w:rsidRPr="00FF0C32" w:rsidRDefault="005D1C6B" w:rsidP="005D1C6B">
            <w:pPr>
              <w:rPr>
                <w:szCs w:val="20"/>
                <w:lang w:val="en-US"/>
              </w:rPr>
            </w:pPr>
            <w:r w:rsidRPr="00FF0C32">
              <w:rPr>
                <w:szCs w:val="20"/>
                <w:lang w:val="en-US"/>
              </w:rPr>
              <w:t>The timetable for the progression of the CP is as follows:</w:t>
            </w:r>
          </w:p>
          <w:p w14:paraId="17E0D2E8" w14:textId="77777777" w:rsidR="007E718E" w:rsidRPr="005D1C6B" w:rsidRDefault="005D1C6B" w:rsidP="005D1C6B">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730DB9B4" w14:textId="77777777" w:rsidTr="00E81739">
              <w:tc>
                <w:tcPr>
                  <w:tcW w:w="7933" w:type="dxa"/>
                  <w:gridSpan w:val="2"/>
                  <w:shd w:val="clear" w:color="auto" w:fill="auto"/>
                </w:tcPr>
                <w:p w14:paraId="2707D89D" w14:textId="77777777" w:rsidR="00AA69EF" w:rsidRPr="00EB32BB" w:rsidRDefault="00231812" w:rsidP="005D1C6B">
                  <w:pPr>
                    <w:spacing w:before="40" w:after="40"/>
                    <w:rPr>
                      <w:rFonts w:cs="Arial"/>
                      <w:szCs w:val="20"/>
                    </w:rPr>
                  </w:pPr>
                  <w:r>
                    <w:rPr>
                      <w:rFonts w:cs="Arial"/>
                      <w:b/>
                      <w:szCs w:val="20"/>
                    </w:rPr>
                    <w:t>Change Proposal</w:t>
                  </w:r>
                  <w:r w:rsidR="00AA69EF" w:rsidRPr="00D36FC3">
                    <w:rPr>
                      <w:rFonts w:cs="Arial"/>
                      <w:b/>
                      <w:szCs w:val="20"/>
                    </w:rPr>
                    <w:t xml:space="preserve"> timetable</w:t>
                  </w:r>
                  <w:r w:rsidR="00AD606D" w:rsidRPr="00D36FC3">
                    <w:rPr>
                      <w:rFonts w:cs="Arial"/>
                      <w:b/>
                      <w:szCs w:val="20"/>
                    </w:rPr>
                    <w:t>:</w:t>
                  </w:r>
                  <w:r w:rsidR="00AA69EF" w:rsidRPr="00EB32BB">
                    <w:rPr>
                      <w:rFonts w:cs="Arial"/>
                      <w:i/>
                      <w:szCs w:val="20"/>
                    </w:rPr>
                    <w:t xml:space="preserve"> </w:t>
                  </w:r>
                </w:p>
              </w:tc>
            </w:tr>
            <w:tr w:rsidR="005D1C6B" w:rsidRPr="00EB32BB" w14:paraId="4B84E371" w14:textId="77777777" w:rsidTr="00F535CA">
              <w:tc>
                <w:tcPr>
                  <w:tcW w:w="5665" w:type="dxa"/>
                  <w:shd w:val="clear" w:color="auto" w:fill="BDD6EE"/>
                </w:tcPr>
                <w:p w14:paraId="709A10D8"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61852262"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6398F4CE" w14:textId="77777777" w:rsidTr="005D1C6B">
              <w:tc>
                <w:tcPr>
                  <w:tcW w:w="5665" w:type="dxa"/>
                  <w:shd w:val="clear" w:color="auto" w:fill="auto"/>
                </w:tcPr>
                <w:p w14:paraId="441637B9" w14:textId="77777777" w:rsidR="005D1C6B" w:rsidRPr="00EB32BB" w:rsidRDefault="005D1C6B" w:rsidP="005D1C6B">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23648D99" w14:textId="77777777" w:rsidR="005D1C6B" w:rsidRPr="00EB32BB" w:rsidRDefault="0098007C" w:rsidP="0098007C">
                  <w:pPr>
                    <w:spacing w:before="40" w:after="40"/>
                    <w:rPr>
                      <w:rFonts w:cs="Arial"/>
                      <w:szCs w:val="20"/>
                    </w:rPr>
                  </w:pPr>
                  <w:r>
                    <w:rPr>
                      <w:rFonts w:cs="Arial"/>
                      <w:szCs w:val="20"/>
                    </w:rPr>
                    <w:t>19</w:t>
                  </w:r>
                  <w:r w:rsidR="005D1C6B" w:rsidRPr="00EB32BB">
                    <w:rPr>
                      <w:rFonts w:cs="Arial"/>
                      <w:szCs w:val="20"/>
                    </w:rPr>
                    <w:t xml:space="preserve"> </w:t>
                  </w:r>
                  <w:r>
                    <w:rPr>
                      <w:rFonts w:cs="Arial"/>
                      <w:szCs w:val="20"/>
                    </w:rPr>
                    <w:t>October 2016</w:t>
                  </w:r>
                </w:p>
              </w:tc>
            </w:tr>
            <w:tr w:rsidR="005D1C6B" w:rsidRPr="00EB32BB" w14:paraId="3A4E0E6E" w14:textId="77777777" w:rsidTr="005D1C6B">
              <w:tc>
                <w:tcPr>
                  <w:tcW w:w="5665" w:type="dxa"/>
                  <w:shd w:val="clear" w:color="auto" w:fill="auto"/>
                </w:tcPr>
                <w:p w14:paraId="7DF474F3" w14:textId="77777777" w:rsidR="005D1C6B" w:rsidRPr="00EB32BB" w:rsidRDefault="00CA136E" w:rsidP="00CA136E">
                  <w:pPr>
                    <w:tabs>
                      <w:tab w:val="left" w:pos="171"/>
                    </w:tabs>
                    <w:spacing w:before="40" w:after="40"/>
                    <w:rPr>
                      <w:rFonts w:cs="Arial"/>
                      <w:szCs w:val="20"/>
                    </w:rPr>
                  </w:pPr>
                  <w:r>
                    <w:rPr>
                      <w:rFonts w:cs="Arial"/>
                      <w:szCs w:val="20"/>
                    </w:rPr>
                    <w:t>Consultation issued</w:t>
                  </w:r>
                  <w:r w:rsidR="005D1C6B" w:rsidRPr="00EB32BB">
                    <w:rPr>
                      <w:rFonts w:cs="Arial"/>
                      <w:szCs w:val="20"/>
                    </w:rPr>
                    <w:t xml:space="preserve"> to P</w:t>
                  </w:r>
                  <w:r>
                    <w:rPr>
                      <w:rFonts w:cs="Arial"/>
                      <w:szCs w:val="20"/>
                    </w:rPr>
                    <w:t>arties</w:t>
                  </w:r>
                </w:p>
              </w:tc>
              <w:tc>
                <w:tcPr>
                  <w:tcW w:w="2268" w:type="dxa"/>
                  <w:shd w:val="clear" w:color="auto" w:fill="auto"/>
                  <w:vAlign w:val="center"/>
                </w:tcPr>
                <w:p w14:paraId="2637809F" w14:textId="193C9AAB" w:rsidR="005D1C6B" w:rsidRPr="00EB32BB" w:rsidRDefault="00434523" w:rsidP="00434523">
                  <w:pPr>
                    <w:spacing w:before="40" w:after="40"/>
                    <w:rPr>
                      <w:rFonts w:cs="Arial"/>
                      <w:szCs w:val="20"/>
                    </w:rPr>
                  </w:pPr>
                  <w:r>
                    <w:rPr>
                      <w:rFonts w:cs="Arial"/>
                      <w:szCs w:val="20"/>
                    </w:rPr>
                    <w:t>6 February</w:t>
                  </w:r>
                  <w:r w:rsidR="00C150D4">
                    <w:rPr>
                      <w:rFonts w:cs="Arial"/>
                      <w:szCs w:val="20"/>
                    </w:rPr>
                    <w:t xml:space="preserve"> </w:t>
                  </w:r>
                  <w:commentRangeStart w:id="4"/>
                  <w:r w:rsidR="00C150D4">
                    <w:rPr>
                      <w:rFonts w:cs="Arial"/>
                      <w:szCs w:val="20"/>
                    </w:rPr>
                    <w:t>201</w:t>
                  </w:r>
                  <w:r>
                    <w:rPr>
                      <w:rFonts w:cs="Arial"/>
                      <w:szCs w:val="20"/>
                    </w:rPr>
                    <w:t>7</w:t>
                  </w:r>
                  <w:commentRangeEnd w:id="4"/>
                  <w:r w:rsidR="00655729">
                    <w:rPr>
                      <w:rStyle w:val="CommentReference"/>
                    </w:rPr>
                    <w:commentReference w:id="4"/>
                  </w:r>
                </w:p>
              </w:tc>
            </w:tr>
            <w:tr w:rsidR="005D1C6B" w:rsidRPr="00EB32BB" w14:paraId="7F401B41" w14:textId="77777777" w:rsidTr="005D1C6B">
              <w:tc>
                <w:tcPr>
                  <w:tcW w:w="5665" w:type="dxa"/>
                  <w:shd w:val="clear" w:color="auto" w:fill="auto"/>
                </w:tcPr>
                <w:p w14:paraId="5F8C746A" w14:textId="77777777" w:rsidR="005D1C6B" w:rsidRPr="00EB32BB" w:rsidRDefault="005D1C6B"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sidR="00CA136E">
                    <w:rPr>
                      <w:rFonts w:cs="Arial"/>
                      <w:szCs w:val="20"/>
                    </w:rPr>
                    <w:t>to Panel</w:t>
                  </w:r>
                </w:p>
              </w:tc>
              <w:tc>
                <w:tcPr>
                  <w:tcW w:w="2268" w:type="dxa"/>
                  <w:shd w:val="clear" w:color="auto" w:fill="auto"/>
                  <w:vAlign w:val="center"/>
                </w:tcPr>
                <w:p w14:paraId="2A5AFA46" w14:textId="77777777" w:rsidR="005D1C6B" w:rsidRPr="00EB32BB" w:rsidRDefault="00AB06E5" w:rsidP="00AB06E5">
                  <w:pPr>
                    <w:spacing w:before="40" w:after="40"/>
                    <w:rPr>
                      <w:rFonts w:cs="Arial"/>
                      <w:szCs w:val="20"/>
                    </w:rPr>
                  </w:pPr>
                  <w:r>
                    <w:rPr>
                      <w:rFonts w:cs="Arial"/>
                      <w:szCs w:val="20"/>
                    </w:rPr>
                    <w:t>17 May 2017</w:t>
                  </w:r>
                </w:p>
              </w:tc>
            </w:tr>
            <w:tr w:rsidR="00CA136E" w:rsidRPr="00EB32BB" w14:paraId="49CF3BE7" w14:textId="77777777" w:rsidTr="005D1C6B">
              <w:tc>
                <w:tcPr>
                  <w:tcW w:w="5665" w:type="dxa"/>
                  <w:shd w:val="clear" w:color="auto" w:fill="auto"/>
                </w:tcPr>
                <w:p w14:paraId="596285EC" w14:textId="77777777" w:rsidR="00CA136E" w:rsidRPr="00EB32BB" w:rsidRDefault="00CA136E" w:rsidP="00CA136E">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3B88B92" w14:textId="77777777" w:rsidR="00CA136E" w:rsidRPr="00EB32BB" w:rsidRDefault="00AB06E5" w:rsidP="00AB06E5">
                  <w:pPr>
                    <w:spacing w:before="40" w:after="40"/>
                    <w:rPr>
                      <w:rFonts w:cs="Arial"/>
                      <w:szCs w:val="20"/>
                    </w:rPr>
                  </w:pPr>
                  <w:r>
                    <w:rPr>
                      <w:rFonts w:cs="Arial"/>
                      <w:szCs w:val="20"/>
                    </w:rPr>
                    <w:t>19 May 2017</w:t>
                  </w:r>
                </w:p>
              </w:tc>
            </w:tr>
            <w:tr w:rsidR="005D1C6B" w:rsidRPr="00EB32BB" w14:paraId="45F09A78" w14:textId="77777777" w:rsidTr="005D1C6B">
              <w:tc>
                <w:tcPr>
                  <w:tcW w:w="5665" w:type="dxa"/>
                  <w:shd w:val="clear" w:color="auto" w:fill="auto"/>
                </w:tcPr>
                <w:p w14:paraId="2E39DAEB" w14:textId="77777777" w:rsidR="005D1C6B" w:rsidRPr="00EB32BB" w:rsidRDefault="005D1C6B" w:rsidP="005D1C6B">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7C904694" w14:textId="77777777" w:rsidR="005D1C6B" w:rsidRPr="00EB32BB" w:rsidRDefault="00AB06E5" w:rsidP="005D1C6B">
                  <w:pPr>
                    <w:spacing w:before="40" w:after="40"/>
                    <w:rPr>
                      <w:rFonts w:cs="Arial"/>
                      <w:szCs w:val="20"/>
                    </w:rPr>
                  </w:pPr>
                  <w:r>
                    <w:rPr>
                      <w:rFonts w:cs="Arial"/>
                      <w:szCs w:val="20"/>
                    </w:rPr>
                    <w:t>9 June 2017</w:t>
                  </w:r>
                </w:p>
              </w:tc>
            </w:tr>
            <w:tr w:rsidR="00AB06E5" w:rsidRPr="00EB32BB" w14:paraId="07722D48" w14:textId="77777777" w:rsidTr="005D1C6B">
              <w:tc>
                <w:tcPr>
                  <w:tcW w:w="5665" w:type="dxa"/>
                  <w:shd w:val="clear" w:color="auto" w:fill="auto"/>
                </w:tcPr>
                <w:p w14:paraId="3A62CD6D" w14:textId="77777777" w:rsidR="00AB06E5" w:rsidRPr="00B81F70" w:rsidRDefault="00AB06E5" w:rsidP="00AB06E5">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7B6FB4A6" w14:textId="77777777" w:rsidR="00AB06E5" w:rsidRPr="00EB32BB" w:rsidRDefault="00AB06E5" w:rsidP="00AB06E5">
                  <w:pPr>
                    <w:spacing w:before="40" w:after="40"/>
                    <w:rPr>
                      <w:rFonts w:cs="Arial"/>
                      <w:szCs w:val="20"/>
                    </w:rPr>
                  </w:pPr>
                  <w:r>
                    <w:rPr>
                      <w:rFonts w:cs="Arial"/>
                      <w:szCs w:val="20"/>
                    </w:rPr>
                    <w:t>13 June 2017</w:t>
                  </w:r>
                </w:p>
              </w:tc>
            </w:tr>
            <w:tr w:rsidR="00AB06E5" w:rsidRPr="00EB32BB" w14:paraId="3FF16D2C" w14:textId="77777777" w:rsidTr="005D1C6B">
              <w:tc>
                <w:tcPr>
                  <w:tcW w:w="5665" w:type="dxa"/>
                  <w:shd w:val="clear" w:color="auto" w:fill="auto"/>
                </w:tcPr>
                <w:p w14:paraId="423FE911" w14:textId="77777777" w:rsidR="00AB06E5" w:rsidRPr="00EB32BB" w:rsidRDefault="00AB06E5" w:rsidP="00AB06E5">
                  <w:pPr>
                    <w:tabs>
                      <w:tab w:val="left" w:pos="171"/>
                    </w:tabs>
                    <w:spacing w:before="40" w:after="40"/>
                    <w:rPr>
                      <w:rFonts w:cs="Arial"/>
                      <w:szCs w:val="20"/>
                    </w:rPr>
                  </w:pPr>
                  <w:r>
                    <w:rPr>
                      <w:rFonts w:cs="Arial"/>
                      <w:szCs w:val="20"/>
                    </w:rPr>
                    <w:t>Change Declaration</w:t>
                  </w:r>
                  <w:r w:rsidRPr="00EB32BB">
                    <w:rPr>
                      <w:rFonts w:cs="Arial"/>
                      <w:szCs w:val="20"/>
                    </w:rPr>
                    <w:t xml:space="preserve"> </w:t>
                  </w:r>
                  <w:r>
                    <w:rPr>
                      <w:rFonts w:cs="Arial"/>
                      <w:szCs w:val="20"/>
                    </w:rPr>
                    <w:t>issued to Authority</w:t>
                  </w:r>
                </w:p>
              </w:tc>
              <w:tc>
                <w:tcPr>
                  <w:tcW w:w="2268" w:type="dxa"/>
                  <w:shd w:val="clear" w:color="auto" w:fill="auto"/>
                  <w:vAlign w:val="center"/>
                </w:tcPr>
                <w:p w14:paraId="28DCF6B6" w14:textId="77777777" w:rsidR="00AB06E5" w:rsidRPr="00EB32BB" w:rsidRDefault="00AB06E5" w:rsidP="00AB06E5">
                  <w:pPr>
                    <w:spacing w:before="40" w:after="40"/>
                    <w:rPr>
                      <w:rFonts w:cs="Arial"/>
                      <w:szCs w:val="20"/>
                    </w:rPr>
                  </w:pPr>
                  <w:r>
                    <w:rPr>
                      <w:rFonts w:cs="Arial"/>
                      <w:szCs w:val="20"/>
                    </w:rPr>
                    <w:t>13</w:t>
                  </w:r>
                  <w:r w:rsidRPr="00EB32BB">
                    <w:rPr>
                      <w:rFonts w:cs="Arial"/>
                      <w:szCs w:val="20"/>
                    </w:rPr>
                    <w:t xml:space="preserve"> </w:t>
                  </w:r>
                  <w:r>
                    <w:rPr>
                      <w:rFonts w:cs="Arial"/>
                      <w:szCs w:val="20"/>
                    </w:rPr>
                    <w:t>June 2017</w:t>
                  </w:r>
                </w:p>
              </w:tc>
            </w:tr>
            <w:tr w:rsidR="00AB06E5" w:rsidRPr="00EB32BB" w14:paraId="2A74EBF8" w14:textId="77777777" w:rsidTr="005D1C6B">
              <w:trPr>
                <w:trHeight w:val="93"/>
              </w:trPr>
              <w:tc>
                <w:tcPr>
                  <w:tcW w:w="5665" w:type="dxa"/>
                  <w:shd w:val="clear" w:color="auto" w:fill="auto"/>
                </w:tcPr>
                <w:p w14:paraId="2BF60EA5" w14:textId="77777777" w:rsidR="00AB06E5" w:rsidRPr="00EB32BB" w:rsidRDefault="00AB06E5" w:rsidP="00AB06E5">
                  <w:pPr>
                    <w:tabs>
                      <w:tab w:val="left" w:pos="171"/>
                    </w:tabs>
                    <w:spacing w:before="40" w:after="40"/>
                    <w:rPr>
                      <w:rFonts w:cs="Arial"/>
                      <w:szCs w:val="20"/>
                    </w:rPr>
                  </w:pPr>
                  <w:r>
                    <w:rPr>
                      <w:rFonts w:cs="Arial"/>
                      <w:szCs w:val="20"/>
                    </w:rPr>
                    <w:t>Authority D</w:t>
                  </w:r>
                  <w:r w:rsidRPr="00EB32BB">
                    <w:rPr>
                      <w:rFonts w:cs="Arial"/>
                      <w:szCs w:val="20"/>
                    </w:rPr>
                    <w:t>ecision</w:t>
                  </w:r>
                </w:p>
              </w:tc>
              <w:tc>
                <w:tcPr>
                  <w:tcW w:w="2268" w:type="dxa"/>
                  <w:shd w:val="clear" w:color="auto" w:fill="auto"/>
                  <w:vAlign w:val="center"/>
                </w:tcPr>
                <w:p w14:paraId="199CABBB" w14:textId="77777777" w:rsidR="00AB06E5" w:rsidRPr="00EB32BB" w:rsidRDefault="00AB06E5" w:rsidP="00AB06E5">
                  <w:pPr>
                    <w:spacing w:before="40" w:after="40"/>
                    <w:rPr>
                      <w:rFonts w:cs="Arial"/>
                      <w:szCs w:val="20"/>
                    </w:rPr>
                  </w:pPr>
                  <w:r>
                    <w:rPr>
                      <w:rFonts w:cs="Arial"/>
                      <w:szCs w:val="20"/>
                    </w:rPr>
                    <w:t>18 July 2017</w:t>
                  </w:r>
                </w:p>
              </w:tc>
            </w:tr>
            <w:tr w:rsidR="005B4611" w:rsidRPr="00EB32BB" w14:paraId="1AE04293" w14:textId="77777777" w:rsidTr="005D1C6B">
              <w:trPr>
                <w:trHeight w:val="93"/>
              </w:trPr>
              <w:tc>
                <w:tcPr>
                  <w:tcW w:w="5665" w:type="dxa"/>
                  <w:shd w:val="clear" w:color="auto" w:fill="auto"/>
                </w:tcPr>
                <w:p w14:paraId="628D440F" w14:textId="77777777" w:rsidR="005B4611" w:rsidRDefault="005B4611" w:rsidP="00AB06E5">
                  <w:pPr>
                    <w:tabs>
                      <w:tab w:val="left" w:pos="171"/>
                    </w:tabs>
                    <w:spacing w:before="40" w:after="40"/>
                    <w:rPr>
                      <w:rFonts w:cs="Arial"/>
                      <w:szCs w:val="20"/>
                    </w:rPr>
                  </w:pPr>
                  <w:r>
                    <w:rPr>
                      <w:rFonts w:cs="Arial"/>
                      <w:szCs w:val="20"/>
                    </w:rPr>
                    <w:t>Proposed Implementation Date</w:t>
                  </w:r>
                </w:p>
              </w:tc>
              <w:tc>
                <w:tcPr>
                  <w:tcW w:w="2268" w:type="dxa"/>
                  <w:shd w:val="clear" w:color="auto" w:fill="auto"/>
                  <w:vAlign w:val="center"/>
                </w:tcPr>
                <w:p w14:paraId="6078F1C7" w14:textId="77777777" w:rsidR="005B4611" w:rsidRDefault="005B4611" w:rsidP="00AB06E5">
                  <w:pPr>
                    <w:spacing w:before="40" w:after="40"/>
                    <w:rPr>
                      <w:rFonts w:cs="Arial"/>
                      <w:szCs w:val="20"/>
                    </w:rPr>
                  </w:pPr>
                  <w:r>
                    <w:rPr>
                      <w:rFonts w:cs="Arial"/>
                      <w:szCs w:val="20"/>
                    </w:rPr>
                    <w:t>01 April 2019</w:t>
                  </w:r>
                </w:p>
              </w:tc>
            </w:tr>
          </w:tbl>
          <w:p w14:paraId="2866CEBB"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B15A0CC" w14:textId="7829596B" w:rsidR="00F10E14" w:rsidRPr="00EB32BB" w:rsidRDefault="00014E7B" w:rsidP="00291083">
            <w:pPr>
              <w:pStyle w:val="BodyText"/>
              <w:spacing w:before="60" w:after="60" w:line="240" w:lineRule="auto"/>
              <w:rPr>
                <w:rFonts w:cs="Arial"/>
                <w:szCs w:val="20"/>
              </w:rPr>
            </w:pPr>
            <w:r>
              <w:rPr>
                <w:rFonts w:cs="Arial"/>
                <w:noProof/>
                <w:szCs w:val="20"/>
              </w:rPr>
              <w:drawing>
                <wp:inline distT="0" distB="0" distL="0" distR="0" wp14:anchorId="45B2A1CF" wp14:editId="585CB8C6">
                  <wp:extent cx="281940" cy="29210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 cy="29210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34AD7782"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0C9A1F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256BFB2" w14:textId="77777777" w:rsidR="002968FF" w:rsidRDefault="00F10E14" w:rsidP="002968FF">
            <w:pPr>
              <w:spacing w:before="60" w:after="60" w:line="240" w:lineRule="auto"/>
              <w:rPr>
                <w:rFonts w:cs="Arial"/>
                <w:color w:val="008576"/>
                <w:szCs w:val="20"/>
              </w:rPr>
            </w:pPr>
            <w:r w:rsidRPr="00EB32BB">
              <w:rPr>
                <w:rFonts w:cs="Arial"/>
                <w:color w:val="008576"/>
                <w:szCs w:val="20"/>
              </w:rPr>
              <w:t>Contact:</w:t>
            </w:r>
            <w:r w:rsidR="008D7183">
              <w:rPr>
                <w:rFonts w:cs="Arial"/>
                <w:color w:val="008576"/>
                <w:szCs w:val="20"/>
              </w:rPr>
              <w:t xml:space="preserve"> </w:t>
            </w:r>
          </w:p>
          <w:p w14:paraId="5504D007" w14:textId="77777777" w:rsidR="00F10E14" w:rsidRPr="00EB32BB" w:rsidRDefault="002968FF" w:rsidP="002968FF">
            <w:pPr>
              <w:spacing w:before="60" w:after="60" w:line="240" w:lineRule="auto"/>
              <w:rPr>
                <w:rFonts w:cs="Arial"/>
                <w:color w:val="008576"/>
                <w:szCs w:val="20"/>
              </w:rPr>
            </w:pPr>
            <w:r w:rsidRPr="002968FF">
              <w:rPr>
                <w:rFonts w:cs="Arial"/>
                <w:b/>
                <w:color w:val="008576"/>
                <w:szCs w:val="20"/>
              </w:rPr>
              <w:t>Dylan Townsend</w:t>
            </w:r>
          </w:p>
        </w:tc>
      </w:tr>
      <w:tr w:rsidR="00F10E14" w:rsidRPr="00EB32BB" w14:paraId="7CA8017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DCE945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91D8679" w14:textId="70593307" w:rsidR="00F10E14" w:rsidRDefault="00014E7B" w:rsidP="005B0B30">
            <w:pPr>
              <w:pStyle w:val="BodyText"/>
              <w:spacing w:before="60" w:after="60" w:line="240" w:lineRule="auto"/>
              <w:rPr>
                <w:rFonts w:cs="Arial"/>
                <w:b/>
                <w:color w:val="008576"/>
                <w:szCs w:val="20"/>
                <w:lang w:val="en-US"/>
              </w:rPr>
            </w:pPr>
            <w:r>
              <w:rPr>
                <w:rFonts w:cs="Arial"/>
                <w:b/>
                <w:noProof/>
                <w:color w:val="008576"/>
                <w:szCs w:val="20"/>
              </w:rPr>
              <w:drawing>
                <wp:inline distT="0" distB="0" distL="0" distR="0" wp14:anchorId="2BF8842B" wp14:editId="022213AB">
                  <wp:extent cx="281940" cy="28194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005B0B30">
              <w:rPr>
                <w:rFonts w:cs="Arial"/>
                <w:b/>
                <w:color w:val="008576"/>
                <w:szCs w:val="20"/>
                <w:lang w:val="en-US"/>
              </w:rPr>
              <w:t>email address</w:t>
            </w:r>
          </w:p>
          <w:p w14:paraId="7CBCCB10" w14:textId="77777777" w:rsidR="008D7183" w:rsidRDefault="00696367" w:rsidP="008D7183">
            <w:pPr>
              <w:pStyle w:val="Default"/>
              <w:rPr>
                <w:sz w:val="20"/>
                <w:szCs w:val="20"/>
              </w:rPr>
            </w:pPr>
            <w:hyperlink r:id="rId14" w:history="1">
              <w:r w:rsidR="008D7183" w:rsidRPr="008D7183">
                <w:rPr>
                  <w:rStyle w:val="Hyperlink"/>
                  <w:b/>
                  <w:bCs/>
                  <w:sz w:val="20"/>
                  <w:szCs w:val="20"/>
                </w:rPr>
                <w:t>DCUSA@electralink.co.uk</w:t>
              </w:r>
            </w:hyperlink>
          </w:p>
          <w:p w14:paraId="71C70F6F" w14:textId="77777777" w:rsidR="008D7183" w:rsidRPr="00EB32BB" w:rsidRDefault="008D7183" w:rsidP="008D7183">
            <w:pPr>
              <w:pStyle w:val="BodyText"/>
              <w:spacing w:before="60" w:after="60" w:line="240" w:lineRule="auto"/>
              <w:rPr>
                <w:rFonts w:cs="Arial"/>
                <w:color w:val="008576"/>
                <w:szCs w:val="20"/>
              </w:rPr>
            </w:pPr>
          </w:p>
        </w:tc>
      </w:tr>
      <w:tr w:rsidR="00F10E14" w:rsidRPr="00EB32BB" w14:paraId="23C8761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44C5073"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B7241F" w14:textId="719441F5" w:rsidR="00F10E14" w:rsidRDefault="00014E7B" w:rsidP="005B0B30">
            <w:pPr>
              <w:pStyle w:val="BodyText"/>
              <w:spacing w:before="60" w:after="60" w:line="240" w:lineRule="auto"/>
              <w:rPr>
                <w:rFonts w:cs="Arial"/>
                <w:b/>
                <w:color w:val="008576"/>
                <w:szCs w:val="20"/>
              </w:rPr>
            </w:pPr>
            <w:r>
              <w:rPr>
                <w:rFonts w:cs="Arial"/>
                <w:b/>
                <w:noProof/>
                <w:color w:val="008576"/>
                <w:szCs w:val="20"/>
              </w:rPr>
              <w:drawing>
                <wp:inline distT="0" distB="0" distL="0" distR="0" wp14:anchorId="2FE166FC" wp14:editId="0C4FEF19">
                  <wp:extent cx="281940" cy="28194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005B0B30">
              <w:rPr>
                <w:rFonts w:cs="Arial"/>
                <w:b/>
                <w:color w:val="008576"/>
                <w:szCs w:val="20"/>
              </w:rPr>
              <w:t>telephone</w:t>
            </w:r>
          </w:p>
          <w:p w14:paraId="22F172A9" w14:textId="77777777" w:rsidR="008D7183" w:rsidRPr="008D7183" w:rsidRDefault="002968FF" w:rsidP="005B0B30">
            <w:pPr>
              <w:pStyle w:val="BodyText"/>
              <w:spacing w:before="60" w:after="60" w:line="240" w:lineRule="auto"/>
              <w:rPr>
                <w:rFonts w:cs="Arial"/>
                <w:b/>
                <w:color w:val="008576"/>
                <w:szCs w:val="20"/>
              </w:rPr>
            </w:pPr>
            <w:r w:rsidRPr="002968FF">
              <w:rPr>
                <w:rFonts w:cs="Arial"/>
                <w:b/>
                <w:color w:val="008576"/>
                <w:szCs w:val="20"/>
              </w:rPr>
              <w:t>020 7432 2859</w:t>
            </w:r>
          </w:p>
        </w:tc>
      </w:tr>
      <w:tr w:rsidR="00F10E14" w:rsidRPr="00EB32BB" w14:paraId="3FBD119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C6823A1"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22BC350"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03F09627" w14:textId="77777777" w:rsidR="00F10E14" w:rsidRPr="00EB32BB" w:rsidRDefault="008D7183" w:rsidP="00A81AA5">
            <w:pPr>
              <w:spacing w:before="60" w:after="60" w:line="240" w:lineRule="auto"/>
              <w:rPr>
                <w:rFonts w:cs="Arial"/>
                <w:b/>
                <w:color w:val="008576"/>
                <w:szCs w:val="20"/>
              </w:rPr>
            </w:pPr>
            <w:r w:rsidRPr="008D7183">
              <w:rPr>
                <w:rFonts w:cs="Arial"/>
                <w:b/>
                <w:color w:val="008576"/>
                <w:szCs w:val="20"/>
              </w:rPr>
              <w:t>Johannes Nowak</w:t>
            </w:r>
          </w:p>
        </w:tc>
      </w:tr>
      <w:tr w:rsidR="00F10E14" w:rsidRPr="00EB32BB" w14:paraId="1FF0C2D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35882E7"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5A2C8D7" w14:textId="1FDE0B8F" w:rsidR="00F10E14" w:rsidRDefault="00014E7B" w:rsidP="00A81AA5">
            <w:pPr>
              <w:pStyle w:val="BodyText"/>
              <w:spacing w:before="60" w:after="60" w:line="240" w:lineRule="auto"/>
              <w:rPr>
                <w:rFonts w:cs="Arial"/>
                <w:b/>
                <w:color w:val="008576"/>
                <w:szCs w:val="20"/>
              </w:rPr>
            </w:pPr>
            <w:r>
              <w:rPr>
                <w:rFonts w:cs="Arial"/>
                <w:b/>
                <w:noProof/>
                <w:color w:val="008576"/>
                <w:szCs w:val="20"/>
              </w:rPr>
              <w:drawing>
                <wp:inline distT="0" distB="0" distL="0" distR="0" wp14:anchorId="6C682E7F" wp14:editId="72EA4175">
                  <wp:extent cx="281940" cy="28194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00F10E14" w:rsidRPr="00EB32BB">
              <w:rPr>
                <w:rFonts w:cs="Arial"/>
                <w:b/>
                <w:color w:val="008576"/>
                <w:szCs w:val="20"/>
              </w:rPr>
              <w:t xml:space="preserve"> email address</w:t>
            </w:r>
          </w:p>
          <w:p w14:paraId="50FF8951" w14:textId="77777777" w:rsidR="008D7183" w:rsidRPr="008D7183" w:rsidRDefault="008D7183" w:rsidP="008D7183">
            <w:pPr>
              <w:pStyle w:val="BodyText"/>
              <w:spacing w:before="60" w:after="60" w:line="240" w:lineRule="auto"/>
              <w:rPr>
                <w:rStyle w:val="Hyperlink"/>
                <w:rFonts w:cs="Arial"/>
                <w:b/>
                <w:szCs w:val="20"/>
              </w:rPr>
            </w:pPr>
            <w:r>
              <w:rPr>
                <w:rFonts w:cs="Arial"/>
                <w:b/>
                <w:color w:val="008576"/>
                <w:szCs w:val="20"/>
              </w:rPr>
              <w:fldChar w:fldCharType="begin"/>
            </w:r>
            <w:r>
              <w:rPr>
                <w:rFonts w:cs="Arial"/>
                <w:b/>
                <w:color w:val="008576"/>
                <w:szCs w:val="20"/>
              </w:rPr>
              <w:instrText xml:space="preserve"> HYPERLINK "mailto:johannes.nowak@mvv.de" </w:instrText>
            </w:r>
            <w:r>
              <w:rPr>
                <w:rFonts w:cs="Arial"/>
                <w:b/>
                <w:color w:val="008576"/>
                <w:szCs w:val="20"/>
              </w:rPr>
              <w:fldChar w:fldCharType="separate"/>
            </w:r>
            <w:r w:rsidRPr="008D7183">
              <w:rPr>
                <w:rStyle w:val="Hyperlink"/>
                <w:rFonts w:cs="Arial"/>
                <w:b/>
                <w:szCs w:val="20"/>
              </w:rPr>
              <w:t>johannes.nowak@</w:t>
            </w:r>
          </w:p>
          <w:p w14:paraId="7643BE84" w14:textId="77777777" w:rsidR="008D7183" w:rsidRPr="00EB32BB" w:rsidRDefault="008D7183" w:rsidP="008D7183">
            <w:pPr>
              <w:pStyle w:val="BodyText"/>
              <w:spacing w:before="60" w:after="60" w:line="240" w:lineRule="auto"/>
              <w:rPr>
                <w:rFonts w:cs="Arial"/>
                <w:b/>
                <w:color w:val="008576"/>
                <w:szCs w:val="20"/>
              </w:rPr>
            </w:pPr>
            <w:r w:rsidRPr="008D7183">
              <w:rPr>
                <w:rStyle w:val="Hyperlink"/>
                <w:rFonts w:cs="Arial"/>
                <w:b/>
                <w:szCs w:val="20"/>
              </w:rPr>
              <w:t>mvv.de</w:t>
            </w:r>
            <w:r>
              <w:rPr>
                <w:rFonts w:cs="Arial"/>
                <w:b/>
                <w:color w:val="008576"/>
                <w:szCs w:val="20"/>
              </w:rPr>
              <w:fldChar w:fldCharType="end"/>
            </w:r>
          </w:p>
        </w:tc>
      </w:tr>
      <w:tr w:rsidR="00F10E14" w:rsidRPr="00EB32BB" w14:paraId="6FE533E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6F99BB"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E697CCA" w14:textId="59791A51" w:rsidR="008202FD" w:rsidRPr="008202FD" w:rsidRDefault="00014E7B" w:rsidP="00A81AA5">
            <w:pPr>
              <w:pStyle w:val="BodyText"/>
              <w:spacing w:before="60" w:after="60" w:line="240" w:lineRule="auto"/>
              <w:rPr>
                <w:rFonts w:cs="Arial"/>
                <w:b/>
                <w:color w:val="008576"/>
                <w:szCs w:val="20"/>
              </w:rPr>
            </w:pPr>
            <w:r>
              <w:rPr>
                <w:rFonts w:cs="Arial"/>
                <w:b/>
                <w:noProof/>
                <w:color w:val="008576"/>
                <w:szCs w:val="20"/>
              </w:rPr>
              <w:drawing>
                <wp:inline distT="0" distB="0" distL="0" distR="0" wp14:anchorId="52C1D164" wp14:editId="580BD862">
                  <wp:extent cx="281940" cy="28194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00F10E14" w:rsidRPr="00EB32BB">
              <w:rPr>
                <w:rFonts w:cs="Arial"/>
                <w:b/>
                <w:color w:val="008576"/>
                <w:szCs w:val="20"/>
              </w:rPr>
              <w:t xml:space="preserve"> telephone</w:t>
            </w:r>
          </w:p>
        </w:tc>
      </w:tr>
    </w:tbl>
    <w:p w14:paraId="47056C61" w14:textId="77777777" w:rsidR="00435CF2" w:rsidRPr="00EB32BB" w:rsidRDefault="00435CF2">
      <w:pPr>
        <w:rPr>
          <w:rFonts w:cs="Arial"/>
        </w:rPr>
      </w:pPr>
    </w:p>
    <w:p w14:paraId="361B8D18" w14:textId="77777777" w:rsidR="00FA4B61" w:rsidRPr="00EB32BB" w:rsidRDefault="00FA4B61">
      <w:pPr>
        <w:rPr>
          <w:rFonts w:cs="Arial"/>
        </w:rPr>
      </w:pPr>
    </w:p>
    <w:p w14:paraId="5A00B2F9" w14:textId="77777777" w:rsidR="00FA4B61" w:rsidRPr="00EB32BB" w:rsidRDefault="00FA4B61">
      <w:pPr>
        <w:rPr>
          <w:rFonts w:cs="Arial"/>
        </w:rPr>
      </w:pPr>
    </w:p>
    <w:p w14:paraId="67DEF1D1" w14:textId="77777777" w:rsidR="00FA4B61" w:rsidRPr="00EB32BB" w:rsidRDefault="00FA4B61">
      <w:pPr>
        <w:rPr>
          <w:rFonts w:cs="Arial"/>
        </w:rPr>
      </w:pPr>
    </w:p>
    <w:p w14:paraId="6EEFC653" w14:textId="77777777" w:rsidR="00FD0418" w:rsidRDefault="00FD0418">
      <w:pPr>
        <w:rPr>
          <w:rFonts w:cs="Arial"/>
        </w:rPr>
      </w:pPr>
    </w:p>
    <w:p w14:paraId="7F985177" w14:textId="77777777" w:rsidR="00A968AB" w:rsidRDefault="00A968AB">
      <w:pPr>
        <w:rPr>
          <w:rFonts w:cs="Arial"/>
        </w:rPr>
      </w:pPr>
    </w:p>
    <w:p w14:paraId="117A310D" w14:textId="77777777" w:rsidR="000363FA" w:rsidRPr="00EB32BB" w:rsidRDefault="000363FA">
      <w:pPr>
        <w:rPr>
          <w:rFonts w:cs="Arial"/>
        </w:rPr>
      </w:pPr>
    </w:p>
    <w:p w14:paraId="17B88C14" w14:textId="77777777" w:rsidR="00143041" w:rsidRPr="00EB32BB" w:rsidRDefault="004C6117">
      <w:pPr>
        <w:pStyle w:val="Heading02"/>
        <w:numPr>
          <w:ilvl w:val="0"/>
          <w:numId w:val="15"/>
        </w:numPr>
        <w:ind w:hanging="578"/>
        <w:pPrChange w:id="5" w:author="Dylan Townsend" w:date="2017-01-16T14:44:00Z">
          <w:pPr>
            <w:pStyle w:val="Heading02"/>
            <w:numPr>
              <w:numId w:val="19"/>
            </w:numPr>
            <w:tabs>
              <w:tab w:val="num" w:pos="360"/>
              <w:tab w:val="num" w:pos="720"/>
            </w:tabs>
            <w:ind w:left="720" w:hanging="578"/>
          </w:pPr>
        </w:pPrChange>
      </w:pPr>
      <w:bookmarkStart w:id="6" w:name="_Toc188527263"/>
      <w:bookmarkStart w:id="7" w:name="_Toc318962133"/>
      <w:bookmarkStart w:id="8" w:name="_Toc453107796"/>
      <w:bookmarkStart w:id="9" w:name="_Toc457551689"/>
      <w:r>
        <w:t>Summary</w:t>
      </w:r>
      <w:bookmarkEnd w:id="6"/>
      <w:bookmarkEnd w:id="7"/>
      <w:bookmarkEnd w:id="8"/>
      <w:bookmarkEnd w:id="9"/>
    </w:p>
    <w:p w14:paraId="1DE29244"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10" w:name="_Toc318962134"/>
      <w:r w:rsidRPr="004C6117">
        <w:rPr>
          <w:rFonts w:ascii="Arial" w:eastAsia="Times New Roman" w:hAnsi="Arial" w:cs="Arial"/>
          <w:i w:val="0"/>
          <w:iCs w:val="0"/>
          <w:color w:val="008576"/>
          <w:sz w:val="24"/>
          <w:szCs w:val="28"/>
        </w:rPr>
        <w:t>What</w:t>
      </w:r>
    </w:p>
    <w:p w14:paraId="1811FA9F" w14:textId="77777777" w:rsidR="003328B8" w:rsidRPr="003328B8" w:rsidRDefault="003328B8" w:rsidP="00CC0C7A">
      <w:pPr>
        <w:pStyle w:val="Heading2"/>
        <w:numPr>
          <w:ilvl w:val="1"/>
          <w:numId w:val="14"/>
        </w:numPr>
        <w:spacing w:before="240" w:after="60" w:line="360" w:lineRule="auto"/>
        <w:rPr>
          <w:color w:val="auto"/>
          <w:sz w:val="20"/>
          <w:szCs w:val="20"/>
        </w:rPr>
      </w:pPr>
      <w:r w:rsidRPr="003328B8">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p>
    <w:p w14:paraId="04C856EB" w14:textId="77777777" w:rsidR="0012717A" w:rsidRDefault="0012717A" w:rsidP="003328B8">
      <w:pPr>
        <w:pStyle w:val="Heading4"/>
        <w:keepLines w:val="0"/>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Why</w:t>
      </w:r>
      <w:r w:rsidR="00CA136E">
        <w:rPr>
          <w:rFonts w:ascii="Arial" w:eastAsia="Times New Roman" w:hAnsi="Arial" w:cs="Arial"/>
          <w:i w:val="0"/>
          <w:iCs w:val="0"/>
          <w:color w:val="008576"/>
          <w:sz w:val="24"/>
          <w:szCs w:val="28"/>
        </w:rPr>
        <w:t xml:space="preserve"> </w:t>
      </w:r>
    </w:p>
    <w:p w14:paraId="14BB2ED8" w14:textId="62B11D83" w:rsidR="00CC0C7A" w:rsidRPr="00067E74" w:rsidRDefault="00CC0C7A" w:rsidP="00AF786D">
      <w:pPr>
        <w:pStyle w:val="Heading2"/>
        <w:numPr>
          <w:ilvl w:val="1"/>
          <w:numId w:val="14"/>
        </w:numPr>
        <w:spacing w:before="240" w:after="60" w:line="360" w:lineRule="auto"/>
        <w:rPr>
          <w:color w:val="auto"/>
          <w:sz w:val="20"/>
          <w:szCs w:val="20"/>
        </w:rPr>
      </w:pPr>
      <w:r w:rsidRPr="00CA136E">
        <w:rPr>
          <w:color w:val="auto"/>
          <w:sz w:val="20"/>
          <w:szCs w:val="20"/>
        </w:rPr>
        <w:t xml:space="preserve">DCP </w:t>
      </w:r>
      <w:r w:rsidR="00E87C98">
        <w:rPr>
          <w:color w:val="auto"/>
          <w:sz w:val="20"/>
          <w:szCs w:val="20"/>
        </w:rPr>
        <w:t xml:space="preserve">284 has been raised by </w:t>
      </w:r>
      <w:r w:rsidR="00772F80">
        <w:rPr>
          <w:color w:val="auto"/>
          <w:sz w:val="20"/>
          <w:szCs w:val="20"/>
        </w:rPr>
        <w:t>MVV Environment Service Ltd.</w:t>
      </w:r>
      <w:r w:rsidRPr="00CA136E">
        <w:rPr>
          <w:color w:val="auto"/>
          <w:sz w:val="20"/>
          <w:szCs w:val="20"/>
        </w:rPr>
        <w:t xml:space="preserve"> and </w:t>
      </w:r>
      <w:r w:rsidR="00E87C98">
        <w:rPr>
          <w:color w:val="auto"/>
          <w:sz w:val="20"/>
          <w:szCs w:val="20"/>
        </w:rPr>
        <w:t xml:space="preserve">is </w:t>
      </w:r>
      <w:r w:rsidRPr="00CA136E">
        <w:rPr>
          <w:color w:val="auto"/>
          <w:sz w:val="20"/>
          <w:szCs w:val="20"/>
        </w:rPr>
        <w:t>seek</w:t>
      </w:r>
      <w:r w:rsidR="00E87C98">
        <w:rPr>
          <w:color w:val="auto"/>
          <w:sz w:val="20"/>
          <w:szCs w:val="20"/>
        </w:rPr>
        <w:t>ing to</w:t>
      </w:r>
      <w:r w:rsidRPr="00CA136E">
        <w:rPr>
          <w:color w:val="auto"/>
          <w:sz w:val="20"/>
          <w:szCs w:val="20"/>
        </w:rPr>
        <w:t xml:space="preserve"> </w:t>
      </w:r>
      <w:r w:rsidR="00AF786D">
        <w:rPr>
          <w:color w:val="auto"/>
          <w:sz w:val="20"/>
          <w:szCs w:val="20"/>
        </w:rPr>
        <w:t>address</w:t>
      </w:r>
      <w:r w:rsidR="00AF786D" w:rsidRPr="00AF786D">
        <w:rPr>
          <w:color w:val="auto"/>
          <w:sz w:val="20"/>
          <w:szCs w:val="20"/>
        </w:rPr>
        <w:t xml:space="preserve"> the issue of whether scaling or some element of scaling should be applied to credits for embedded generation within the CDCM</w:t>
      </w:r>
      <w:r w:rsidR="00AF786D">
        <w:rPr>
          <w:color w:val="auto"/>
          <w:sz w:val="20"/>
          <w:szCs w:val="20"/>
        </w:rPr>
        <w:t xml:space="preserve">. </w:t>
      </w:r>
      <w:r w:rsidR="00C745A2">
        <w:rPr>
          <w:color w:val="auto"/>
          <w:sz w:val="20"/>
          <w:szCs w:val="20"/>
        </w:rPr>
        <w:t xml:space="preserve">Scaling is an alternative word used to mean revenue matching, Revenue matching takes </w:t>
      </w:r>
      <w:r w:rsidR="00EF4FF3">
        <w:rPr>
          <w:color w:val="auto"/>
          <w:sz w:val="20"/>
          <w:szCs w:val="20"/>
        </w:rPr>
        <w:t xml:space="preserve">the pre-scaled tariffs and amends them </w:t>
      </w:r>
      <w:r w:rsidR="00C745A2">
        <w:rPr>
          <w:color w:val="auto"/>
          <w:sz w:val="20"/>
          <w:szCs w:val="20"/>
        </w:rPr>
        <w:t xml:space="preserve">to match </w:t>
      </w:r>
      <w:r w:rsidR="00EF4FF3">
        <w:rPr>
          <w:color w:val="auto"/>
          <w:sz w:val="20"/>
          <w:szCs w:val="20"/>
        </w:rPr>
        <w:t>each</w:t>
      </w:r>
      <w:r w:rsidR="00C745A2">
        <w:rPr>
          <w:color w:val="auto"/>
          <w:sz w:val="20"/>
          <w:szCs w:val="20"/>
        </w:rPr>
        <w:t xml:space="preserve"> DNO</w:t>
      </w:r>
      <w:r w:rsidR="00EF4FF3">
        <w:rPr>
          <w:color w:val="auto"/>
          <w:sz w:val="20"/>
          <w:szCs w:val="20"/>
        </w:rPr>
        <w:t>’s</w:t>
      </w:r>
      <w:r w:rsidR="00C745A2">
        <w:rPr>
          <w:color w:val="auto"/>
          <w:sz w:val="20"/>
          <w:szCs w:val="20"/>
        </w:rPr>
        <w:t xml:space="preserve"> allowed revenue. </w:t>
      </w:r>
      <w:r w:rsidR="00AF786D">
        <w:rPr>
          <w:color w:val="auto"/>
          <w:sz w:val="20"/>
          <w:szCs w:val="20"/>
        </w:rPr>
        <w:t xml:space="preserve">The proposer </w:t>
      </w:r>
      <w:r w:rsidR="00E87C98" w:rsidRPr="00E87C98">
        <w:rPr>
          <w:color w:val="auto"/>
          <w:sz w:val="20"/>
          <w:szCs w:val="20"/>
        </w:rPr>
        <w:t>suggest</w:t>
      </w:r>
      <w:r w:rsidR="00AF786D">
        <w:rPr>
          <w:color w:val="auto"/>
          <w:sz w:val="20"/>
          <w:szCs w:val="20"/>
        </w:rPr>
        <w:t>s</w:t>
      </w:r>
      <w:r w:rsidR="00E87C98" w:rsidRPr="00E87C98">
        <w:rPr>
          <w:color w:val="auto"/>
          <w:sz w:val="20"/>
          <w:szCs w:val="20"/>
        </w:rPr>
        <w:t xml:space="preserve"> that the application of scaling when determining credits under the CDCM could improve the cost reflectivity of generation credits for embedded generators.</w:t>
      </w:r>
      <w:r w:rsidR="00AF786D">
        <w:rPr>
          <w:color w:val="auto"/>
          <w:sz w:val="20"/>
          <w:szCs w:val="20"/>
        </w:rPr>
        <w:t xml:space="preserve"> The proposer believes</w:t>
      </w:r>
      <w:r w:rsidR="00BA02AB">
        <w:rPr>
          <w:color w:val="auto"/>
          <w:sz w:val="20"/>
          <w:szCs w:val="20"/>
        </w:rPr>
        <w:t xml:space="preserve"> that some costs are omitted from the yard stick tariffs that are used to derive generation credits and these costs could be reduced through the presence of embedded generation. The proposer therefore believes these costs are captured through scaling and the scaling elements should therefore be included in generation credits. </w:t>
      </w:r>
      <w:r w:rsidR="00AF786D">
        <w:rPr>
          <w:color w:val="auto"/>
          <w:sz w:val="20"/>
          <w:szCs w:val="20"/>
        </w:rPr>
        <w:t xml:space="preserve"> </w:t>
      </w:r>
      <w:r w:rsidR="00BA02AB">
        <w:rPr>
          <w:color w:val="auto"/>
          <w:sz w:val="20"/>
          <w:szCs w:val="20"/>
        </w:rPr>
        <w:t>Mor</w:t>
      </w:r>
      <w:r w:rsidR="00E87C98" w:rsidRPr="00E87C98">
        <w:rPr>
          <w:color w:val="auto"/>
          <w:sz w:val="20"/>
          <w:szCs w:val="20"/>
        </w:rPr>
        <w:t>e cost reflective credits for generators will place incentives on embedded generation that reflect the benefits they bring to network operators.</w:t>
      </w:r>
    </w:p>
    <w:p w14:paraId="6C00D428" w14:textId="77777777" w:rsidR="0012717A" w:rsidRDefault="0012717A" w:rsidP="00CA136E">
      <w:pPr>
        <w:pStyle w:val="Heading4"/>
        <w:keepLines w:val="0"/>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p>
    <w:p w14:paraId="76D7EB81" w14:textId="00FE145E" w:rsidR="0012717A" w:rsidRPr="00E87C98" w:rsidRDefault="00E87C98" w:rsidP="006030FE">
      <w:pPr>
        <w:pStyle w:val="Heading2"/>
        <w:numPr>
          <w:ilvl w:val="1"/>
          <w:numId w:val="14"/>
        </w:numPr>
        <w:spacing w:before="240" w:after="60" w:line="360" w:lineRule="auto"/>
        <w:rPr>
          <w:color w:val="auto"/>
          <w:sz w:val="20"/>
          <w:szCs w:val="20"/>
        </w:rPr>
      </w:pPr>
      <w:r>
        <w:rPr>
          <w:color w:val="auto"/>
          <w:sz w:val="20"/>
          <w:szCs w:val="20"/>
        </w:rPr>
        <w:t>The proposed solution is</w:t>
      </w:r>
      <w:r w:rsidR="00AF786D">
        <w:rPr>
          <w:color w:val="auto"/>
          <w:sz w:val="20"/>
          <w:szCs w:val="20"/>
        </w:rPr>
        <w:t xml:space="preserve"> to apply </w:t>
      </w:r>
      <w:r w:rsidR="007F7220">
        <w:rPr>
          <w:color w:val="auto"/>
          <w:sz w:val="20"/>
          <w:szCs w:val="20"/>
        </w:rPr>
        <w:t>a percentage</w:t>
      </w:r>
      <w:r w:rsidRPr="00E87C98">
        <w:rPr>
          <w:color w:val="auto"/>
          <w:sz w:val="20"/>
          <w:szCs w:val="20"/>
        </w:rPr>
        <w:t xml:space="preserve"> of scaling when calculating credits for embedded generators in the CDCM</w:t>
      </w:r>
      <w:r>
        <w:rPr>
          <w:color w:val="auto"/>
          <w:sz w:val="20"/>
          <w:szCs w:val="20"/>
        </w:rPr>
        <w:t>.</w:t>
      </w:r>
    </w:p>
    <w:p w14:paraId="5472A022" w14:textId="77777777" w:rsidR="00E6212D" w:rsidRPr="00EB32BB" w:rsidRDefault="00E6212D" w:rsidP="00CB2A38">
      <w:pPr>
        <w:pStyle w:val="Heading02"/>
        <w:numPr>
          <w:ilvl w:val="0"/>
          <w:numId w:val="14"/>
        </w:numPr>
      </w:pPr>
      <w:bookmarkStart w:id="11" w:name="_Toc453107797"/>
      <w:bookmarkStart w:id="12" w:name="_Toc457551690"/>
      <w:r>
        <w:t>Governance</w:t>
      </w:r>
      <w:bookmarkEnd w:id="10"/>
      <w:bookmarkEnd w:id="11"/>
      <w:bookmarkEnd w:id="12"/>
    </w:p>
    <w:p w14:paraId="4C762453" w14:textId="77777777" w:rsidR="00C8353B" w:rsidRPr="00AF786D" w:rsidRDefault="007C7FB5" w:rsidP="00AF786D">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Justification for </w:t>
      </w:r>
      <w:r w:rsidR="00582E0D">
        <w:rPr>
          <w:rFonts w:ascii="Arial" w:eastAsia="Times New Roman" w:hAnsi="Arial" w:cs="Arial"/>
          <w:i w:val="0"/>
          <w:iCs w:val="0"/>
          <w:color w:val="008576"/>
          <w:sz w:val="24"/>
          <w:szCs w:val="28"/>
        </w:rPr>
        <w:t xml:space="preserve">Part 1 </w:t>
      </w:r>
      <w:r w:rsidR="00E87C98">
        <w:rPr>
          <w:rFonts w:ascii="Arial" w:eastAsia="Times New Roman" w:hAnsi="Arial" w:cs="Arial"/>
          <w:i w:val="0"/>
          <w:iCs w:val="0"/>
          <w:color w:val="008576"/>
          <w:sz w:val="24"/>
          <w:szCs w:val="28"/>
        </w:rPr>
        <w:t>Ma</w:t>
      </w:r>
      <w:r w:rsidR="00582E0D">
        <w:rPr>
          <w:rFonts w:ascii="Arial" w:eastAsia="Times New Roman" w:hAnsi="Arial" w:cs="Arial"/>
          <w:i w:val="0"/>
          <w:iCs w:val="0"/>
          <w:color w:val="008576"/>
          <w:sz w:val="24"/>
          <w:szCs w:val="28"/>
        </w:rPr>
        <w:t>tter</w:t>
      </w:r>
    </w:p>
    <w:p w14:paraId="6B5C542C" w14:textId="77777777" w:rsidR="00E50A06" w:rsidRDefault="00E50A06" w:rsidP="00926C69">
      <w:pPr>
        <w:pStyle w:val="Heading2"/>
        <w:keepNext w:val="0"/>
        <w:numPr>
          <w:ilvl w:val="1"/>
          <w:numId w:val="14"/>
        </w:numPr>
        <w:spacing w:before="240" w:after="60" w:line="360" w:lineRule="auto"/>
        <w:ind w:left="578" w:hanging="578"/>
        <w:rPr>
          <w:color w:val="auto"/>
          <w:sz w:val="20"/>
          <w:szCs w:val="20"/>
        </w:rPr>
      </w:pPr>
      <w:r w:rsidRPr="006D3676">
        <w:rPr>
          <w:color w:val="auto"/>
          <w:sz w:val="20"/>
          <w:szCs w:val="20"/>
        </w:rPr>
        <w:t xml:space="preserve">DCP </w:t>
      </w:r>
      <w:r w:rsidR="00E87C98">
        <w:rPr>
          <w:color w:val="auto"/>
          <w:sz w:val="20"/>
          <w:szCs w:val="20"/>
        </w:rPr>
        <w:t xml:space="preserve">284 </w:t>
      </w:r>
      <w:r w:rsidRPr="006D3676">
        <w:rPr>
          <w:color w:val="auto"/>
          <w:sz w:val="20"/>
          <w:szCs w:val="20"/>
        </w:rPr>
        <w:t>is classified as a Part 1 matter and therefore will go to the Authority for determination after the voting process has completed.</w:t>
      </w:r>
    </w:p>
    <w:p w14:paraId="50161BE3" w14:textId="77777777" w:rsidR="00926C69" w:rsidRPr="00E87C98" w:rsidRDefault="00E87C98" w:rsidP="00E87C98">
      <w:pPr>
        <w:pStyle w:val="Heading2"/>
        <w:keepNext w:val="0"/>
        <w:numPr>
          <w:ilvl w:val="1"/>
          <w:numId w:val="14"/>
        </w:numPr>
        <w:spacing w:before="240" w:after="60" w:line="360" w:lineRule="auto"/>
        <w:rPr>
          <w:color w:val="auto"/>
          <w:sz w:val="20"/>
          <w:szCs w:val="20"/>
        </w:rPr>
      </w:pPr>
      <w:r w:rsidRPr="00E87C98">
        <w:rPr>
          <w:bCs w:val="0"/>
          <w:iCs w:val="0"/>
          <w:color w:val="auto"/>
          <w:sz w:val="20"/>
          <w:szCs w:val="24"/>
        </w:rPr>
        <w:t xml:space="preserve">This issue is considered a Part 1 Matter as it affects the level of charges for embedded generation and therefore impacts on competition for embedded generation as specified under </w:t>
      </w:r>
      <w:r w:rsidR="007F7220">
        <w:rPr>
          <w:bCs w:val="0"/>
          <w:iCs w:val="0"/>
          <w:color w:val="auto"/>
          <w:sz w:val="20"/>
          <w:szCs w:val="24"/>
        </w:rPr>
        <w:t xml:space="preserve">DCUSA clause </w:t>
      </w:r>
      <w:r w:rsidRPr="00E87C98">
        <w:rPr>
          <w:bCs w:val="0"/>
          <w:iCs w:val="0"/>
          <w:color w:val="auto"/>
          <w:sz w:val="20"/>
          <w:szCs w:val="24"/>
        </w:rPr>
        <w:t xml:space="preserve">9.4.2 (A). </w:t>
      </w:r>
    </w:p>
    <w:p w14:paraId="7B38AFB3" w14:textId="77777777" w:rsidR="00E50A06" w:rsidRDefault="00E50A06" w:rsidP="00E50A06">
      <w:pPr>
        <w:pStyle w:val="Heading4"/>
        <w:keepLines w:val="0"/>
        <w:spacing w:before="240"/>
        <w:rPr>
          <w:rFonts w:ascii="Arial" w:eastAsia="Times New Roman" w:hAnsi="Arial" w:cs="Arial"/>
          <w:b w:val="0"/>
          <w:iCs w:val="0"/>
          <w:color w:val="FF0000"/>
          <w:szCs w:val="20"/>
        </w:rPr>
      </w:pPr>
      <w:r>
        <w:rPr>
          <w:rFonts w:ascii="Arial" w:eastAsia="Times New Roman" w:hAnsi="Arial" w:cs="Arial"/>
          <w:i w:val="0"/>
          <w:iCs w:val="0"/>
          <w:color w:val="008576"/>
          <w:sz w:val="24"/>
        </w:rPr>
        <w:lastRenderedPageBreak/>
        <w:t>Requested Next Steps</w:t>
      </w:r>
    </w:p>
    <w:p w14:paraId="48B956DF" w14:textId="77777777" w:rsidR="00E87C98" w:rsidRDefault="00CA136E" w:rsidP="00AF786D">
      <w:pPr>
        <w:pStyle w:val="Heading2"/>
        <w:spacing w:before="240" w:after="60" w:line="360" w:lineRule="auto"/>
        <w:jc w:val="both"/>
        <w:rPr>
          <w:color w:val="auto"/>
          <w:sz w:val="20"/>
          <w:szCs w:val="20"/>
        </w:rPr>
      </w:pPr>
      <w:bookmarkStart w:id="13" w:name="_Toc318962135"/>
      <w:bookmarkStart w:id="14" w:name="_Toc453107798"/>
      <w:r w:rsidRPr="00E87C98">
        <w:rPr>
          <w:color w:val="auto"/>
          <w:sz w:val="20"/>
          <w:szCs w:val="20"/>
        </w:rPr>
        <w:t>Following a review of the Consultation responses, the Working Group will work to agree the detail of the solution for DCP</w:t>
      </w:r>
      <w:r w:rsidR="00E87C98" w:rsidRPr="00E87C98">
        <w:rPr>
          <w:color w:val="auto"/>
          <w:sz w:val="20"/>
          <w:szCs w:val="20"/>
        </w:rPr>
        <w:t xml:space="preserve"> 284</w:t>
      </w:r>
      <w:r w:rsidR="00236CC6" w:rsidRPr="00E87C98">
        <w:rPr>
          <w:color w:val="auto"/>
          <w:sz w:val="20"/>
          <w:szCs w:val="20"/>
        </w:rPr>
        <w:t>.</w:t>
      </w:r>
      <w:r w:rsidRPr="00E87C98">
        <w:rPr>
          <w:color w:val="auto"/>
          <w:sz w:val="20"/>
          <w:szCs w:val="20"/>
        </w:rPr>
        <w:t xml:space="preserve"> </w:t>
      </w:r>
    </w:p>
    <w:p w14:paraId="094671C5" w14:textId="77777777" w:rsidR="004C6117" w:rsidRPr="00EB32BB" w:rsidRDefault="00CA136E" w:rsidP="00CA136E">
      <w:pPr>
        <w:pStyle w:val="Heading02"/>
        <w:keepNext w:val="0"/>
        <w:numPr>
          <w:ilvl w:val="0"/>
          <w:numId w:val="14"/>
        </w:numPr>
      </w:pPr>
      <w:r w:rsidRPr="00EB32BB">
        <w:t xml:space="preserve"> </w:t>
      </w:r>
      <w:bookmarkStart w:id="15" w:name="_Toc457551691"/>
      <w:r w:rsidR="004C6117" w:rsidRPr="00EB32BB">
        <w:t>Why Change?</w:t>
      </w:r>
      <w:bookmarkEnd w:id="13"/>
      <w:bookmarkEnd w:id="14"/>
      <w:bookmarkEnd w:id="15"/>
    </w:p>
    <w:p w14:paraId="6E87545A" w14:textId="5E0AA593" w:rsidR="00A13762" w:rsidRDefault="00A13762" w:rsidP="0012717A">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Background of DCP </w:t>
      </w:r>
      <w:r w:rsidR="00E87C98">
        <w:rPr>
          <w:rFonts w:ascii="Arial" w:eastAsia="Times New Roman" w:hAnsi="Arial" w:cs="Arial"/>
          <w:i w:val="0"/>
          <w:iCs w:val="0"/>
          <w:color w:val="008576"/>
          <w:sz w:val="24"/>
          <w:szCs w:val="28"/>
        </w:rPr>
        <w:t>284</w:t>
      </w:r>
      <w:r w:rsidR="00EB780C">
        <w:rPr>
          <w:rFonts w:ascii="Arial" w:eastAsia="Times New Roman" w:hAnsi="Arial" w:cs="Arial"/>
          <w:i w:val="0"/>
          <w:iCs w:val="0"/>
          <w:color w:val="008576"/>
          <w:sz w:val="24"/>
          <w:szCs w:val="28"/>
        </w:rPr>
        <w:t xml:space="preserve"> </w:t>
      </w:r>
    </w:p>
    <w:p w14:paraId="58BBECF7" w14:textId="77777777" w:rsidR="002D2C16" w:rsidRPr="002D2C16" w:rsidRDefault="002D2C16" w:rsidP="002D2C16">
      <w:pPr>
        <w:pStyle w:val="Heading2"/>
        <w:keepNext w:val="0"/>
        <w:numPr>
          <w:ilvl w:val="1"/>
          <w:numId w:val="14"/>
        </w:numPr>
        <w:spacing w:before="240" w:after="60" w:line="360" w:lineRule="auto"/>
        <w:ind w:left="578" w:hanging="578"/>
        <w:rPr>
          <w:color w:val="auto"/>
          <w:sz w:val="20"/>
          <w:szCs w:val="20"/>
        </w:rPr>
      </w:pPr>
      <w:bookmarkStart w:id="16" w:name="_Toc453107799"/>
      <w:bookmarkStart w:id="17" w:name="_Toc457551692"/>
      <w:r w:rsidRPr="002D2C16">
        <w:rPr>
          <w:color w:val="auto"/>
          <w:sz w:val="20"/>
          <w:szCs w:val="20"/>
        </w:rPr>
        <w:t>Under the CDCM, generation credits reflect demand charges at voltage levels above the voltage of connection, except for the application of scaling. During the development of the CDCM, scaling was excluded from the derivation of credits as the costs included within scaling were not seen to be avoided through the presence of embedded generation.</w:t>
      </w:r>
    </w:p>
    <w:p w14:paraId="3C7EABB4" w14:textId="5F65957E" w:rsidR="002D2C16" w:rsidRPr="002D2C16" w:rsidRDefault="002D2C16" w:rsidP="002D2C16">
      <w:pPr>
        <w:pStyle w:val="Heading2"/>
        <w:keepNext w:val="0"/>
        <w:numPr>
          <w:ilvl w:val="1"/>
          <w:numId w:val="14"/>
        </w:numPr>
        <w:spacing w:before="240" w:after="60" w:line="360" w:lineRule="auto"/>
        <w:ind w:left="578" w:hanging="578"/>
        <w:rPr>
          <w:color w:val="auto"/>
          <w:sz w:val="20"/>
          <w:szCs w:val="20"/>
        </w:rPr>
      </w:pPr>
      <w:r w:rsidRPr="002D2C16">
        <w:rPr>
          <w:color w:val="auto"/>
          <w:sz w:val="20"/>
          <w:szCs w:val="20"/>
        </w:rPr>
        <w:t xml:space="preserve">The recent DCUSA </w:t>
      </w:r>
      <w:r w:rsidR="005B4611">
        <w:rPr>
          <w:color w:val="auto"/>
          <w:sz w:val="20"/>
          <w:szCs w:val="20"/>
        </w:rPr>
        <w:t>CP</w:t>
      </w:r>
      <w:r w:rsidRPr="002D2C16">
        <w:rPr>
          <w:color w:val="auto"/>
          <w:sz w:val="20"/>
          <w:szCs w:val="20"/>
        </w:rPr>
        <w:t xml:space="preserve"> (DCP228</w:t>
      </w:r>
      <w:r w:rsidR="00EF4FF3">
        <w:rPr>
          <w:rStyle w:val="FootnoteReference"/>
          <w:color w:val="auto"/>
          <w:sz w:val="20"/>
          <w:szCs w:val="20"/>
        </w:rPr>
        <w:footnoteReference w:id="2"/>
      </w:r>
      <w:r w:rsidRPr="002D2C16">
        <w:rPr>
          <w:color w:val="auto"/>
          <w:sz w:val="20"/>
          <w:szCs w:val="20"/>
        </w:rPr>
        <w:t xml:space="preserve">) that has been approved by the Authority amends the way in which scaling is applied to demand charges. </w:t>
      </w:r>
    </w:p>
    <w:p w14:paraId="628DE86A" w14:textId="431377F7" w:rsidR="002D2C16" w:rsidRPr="002D2C16" w:rsidRDefault="002D2C16" w:rsidP="002D2C16">
      <w:pPr>
        <w:pStyle w:val="Heading2"/>
        <w:keepNext w:val="0"/>
        <w:numPr>
          <w:ilvl w:val="1"/>
          <w:numId w:val="14"/>
        </w:numPr>
        <w:spacing w:before="240" w:after="60" w:line="360" w:lineRule="auto"/>
        <w:ind w:left="578" w:hanging="578"/>
        <w:rPr>
          <w:color w:val="auto"/>
          <w:sz w:val="20"/>
          <w:szCs w:val="20"/>
        </w:rPr>
      </w:pPr>
      <w:r w:rsidRPr="002D2C16">
        <w:rPr>
          <w:color w:val="auto"/>
          <w:sz w:val="20"/>
          <w:szCs w:val="20"/>
        </w:rPr>
        <w:t>The DCP 228 change report</w:t>
      </w:r>
      <w:r w:rsidR="00BA02AB">
        <w:rPr>
          <w:color w:val="auto"/>
          <w:sz w:val="20"/>
          <w:szCs w:val="20"/>
        </w:rPr>
        <w:t xml:space="preserve"> provides the following comment on scaling: </w:t>
      </w:r>
      <w:r w:rsidRPr="002D2C16">
        <w:rPr>
          <w:color w:val="auto"/>
          <w:sz w:val="20"/>
          <w:szCs w:val="20"/>
        </w:rPr>
        <w:t xml:space="preserve"> </w:t>
      </w:r>
    </w:p>
    <w:p w14:paraId="29BCFAEB" w14:textId="5E5620F9" w:rsidR="00EB780C" w:rsidRDefault="002D2C16" w:rsidP="002F5571">
      <w:pPr>
        <w:pStyle w:val="CommentText"/>
        <w:ind w:left="567"/>
      </w:pPr>
      <w:r w:rsidRPr="00811E0F">
        <w:rPr>
          <w:i/>
          <w:sz w:val="18"/>
          <w:szCs w:val="18"/>
        </w:rPr>
        <w:t>“DCP 228 is intended to be clearer in explaining that the shortfall or excess of revenue recovered from pre-scaled yardstick tariffs is a natural consequence of the incremental design of the CDCM. As the accompanying spreadsheet (Attachment 5) demonstrates, the CDCM recovers significantly more in peak charges than DNOs expect to spend on network reinforcement for the foreseeable future. This is because the CDCM provides incremental cost signals rather than total cost signals. Similarly, there are DNO costs which are not included in the CDCM (such as replacement costs and a portion of indirect costs), however these are not ‘unidentified’ as the DCP 123 form suggested, but rather they are intentionally excluded from the CDCM for the purpose of deriving the desired incremental cost signals. This CP is therefore clear in its intent that scaling should not be used to allocate any cos</w:t>
      </w:r>
      <w:r w:rsidR="00811E0F">
        <w:rPr>
          <w:i/>
          <w:sz w:val="18"/>
          <w:szCs w:val="18"/>
        </w:rPr>
        <w:t xml:space="preserve">t not included within the CDCM, </w:t>
      </w:r>
      <w:r w:rsidRPr="00811E0F">
        <w:rPr>
          <w:i/>
          <w:sz w:val="18"/>
          <w:szCs w:val="18"/>
        </w:rPr>
        <w:t>but should rather be applied in a way which maintains the incremental cost signals produced by the pre-scaled tariffs.”</w:t>
      </w:r>
    </w:p>
    <w:p w14:paraId="62C50457" w14:textId="3CB1CD32" w:rsidR="002D2C16" w:rsidRPr="002D2C16" w:rsidRDefault="00EB780C" w:rsidP="002D2C16">
      <w:pPr>
        <w:pStyle w:val="Heading2"/>
        <w:keepNext w:val="0"/>
        <w:numPr>
          <w:ilvl w:val="1"/>
          <w:numId w:val="14"/>
        </w:numPr>
        <w:spacing w:before="240" w:after="60" w:line="360" w:lineRule="auto"/>
        <w:ind w:left="578" w:hanging="578"/>
        <w:rPr>
          <w:color w:val="auto"/>
          <w:sz w:val="20"/>
          <w:szCs w:val="20"/>
        </w:rPr>
      </w:pPr>
      <w:r>
        <w:rPr>
          <w:color w:val="auto"/>
          <w:sz w:val="20"/>
          <w:szCs w:val="20"/>
        </w:rPr>
        <w:t>It is the proposers view that t</w:t>
      </w:r>
      <w:r w:rsidR="002D2C16" w:rsidRPr="002D2C16">
        <w:rPr>
          <w:color w:val="auto"/>
          <w:sz w:val="20"/>
          <w:szCs w:val="20"/>
        </w:rPr>
        <w:t xml:space="preserve">his </w:t>
      </w:r>
      <w:r w:rsidR="00772F80">
        <w:rPr>
          <w:color w:val="auto"/>
          <w:sz w:val="20"/>
          <w:szCs w:val="20"/>
        </w:rPr>
        <w:t>CP</w:t>
      </w:r>
      <w:r w:rsidR="002D2C16" w:rsidRPr="002D2C16">
        <w:rPr>
          <w:color w:val="auto"/>
          <w:sz w:val="20"/>
          <w:szCs w:val="20"/>
        </w:rPr>
        <w:t xml:space="preserve"> considers the </w:t>
      </w:r>
      <w:commentRangeStart w:id="18"/>
      <w:commentRangeStart w:id="19"/>
      <w:r w:rsidR="002D2C16" w:rsidRPr="002D2C16">
        <w:rPr>
          <w:color w:val="auto"/>
          <w:sz w:val="20"/>
          <w:szCs w:val="20"/>
        </w:rPr>
        <w:t>costs associated with the replacement of assets within scaling</w:t>
      </w:r>
      <w:commentRangeEnd w:id="18"/>
      <w:r w:rsidR="007176ED">
        <w:rPr>
          <w:rStyle w:val="CommentReference"/>
          <w:rFonts w:cs="Times New Roman"/>
          <w:bCs w:val="0"/>
          <w:iCs w:val="0"/>
          <w:color w:val="auto"/>
        </w:rPr>
        <w:commentReference w:id="18"/>
      </w:r>
      <w:commentRangeEnd w:id="19"/>
      <w:r w:rsidR="00DC1EC8">
        <w:rPr>
          <w:rStyle w:val="CommentReference"/>
          <w:rFonts w:cs="Times New Roman"/>
          <w:bCs w:val="0"/>
          <w:iCs w:val="0"/>
          <w:color w:val="auto"/>
        </w:rPr>
        <w:commentReference w:id="19"/>
      </w:r>
      <w:r w:rsidR="002D2C16" w:rsidRPr="002D2C16">
        <w:rPr>
          <w:color w:val="auto"/>
          <w:sz w:val="20"/>
          <w:szCs w:val="20"/>
        </w:rPr>
        <w:t xml:space="preserve"> which, although it may not be an incremental cost for demand customers, is potentially an area of saving for DNOs through the connection of embedded generation. </w:t>
      </w:r>
    </w:p>
    <w:p w14:paraId="3B445858" w14:textId="3F9396CA" w:rsidR="002D2C16" w:rsidRDefault="00EB780C" w:rsidP="002D2C16">
      <w:pPr>
        <w:pStyle w:val="Heading2"/>
        <w:keepNext w:val="0"/>
        <w:numPr>
          <w:ilvl w:val="1"/>
          <w:numId w:val="14"/>
        </w:numPr>
        <w:spacing w:before="240" w:after="60" w:line="360" w:lineRule="auto"/>
        <w:ind w:left="578" w:hanging="578"/>
        <w:rPr>
          <w:color w:val="auto"/>
          <w:sz w:val="20"/>
          <w:szCs w:val="20"/>
        </w:rPr>
      </w:pPr>
      <w:r>
        <w:rPr>
          <w:color w:val="auto"/>
          <w:sz w:val="20"/>
          <w:szCs w:val="20"/>
        </w:rPr>
        <w:t xml:space="preserve">It is also the proposers view that </w:t>
      </w:r>
      <w:r w:rsidR="002D2C16" w:rsidRPr="002D2C16">
        <w:rPr>
          <w:color w:val="auto"/>
          <w:sz w:val="20"/>
          <w:szCs w:val="20"/>
        </w:rPr>
        <w:t xml:space="preserve">DNOs replace assets as they reach the end of their useful life. If embedded generation is </w:t>
      </w:r>
      <w:r w:rsidR="00811E0F" w:rsidRPr="002D2C16">
        <w:rPr>
          <w:color w:val="auto"/>
          <w:sz w:val="20"/>
          <w:szCs w:val="20"/>
        </w:rPr>
        <w:t>installed,</w:t>
      </w:r>
      <w:r w:rsidR="002D2C16" w:rsidRPr="002D2C16">
        <w:rPr>
          <w:color w:val="auto"/>
          <w:sz w:val="20"/>
          <w:szCs w:val="20"/>
        </w:rPr>
        <w:t xml:space="preserve"> then the potential benefit to the DNO is that the asset may not need to be replaced as it is no longer required or the asset can be replaced with a smaller capacity asset which is therefore cheaper. The degree to which this occurs will vary depending on the type of generation, the degree to which it can be relied upon by the DNO and the arrangement of the network to which the generator is connected.</w:t>
      </w:r>
    </w:p>
    <w:p w14:paraId="47FE0089" w14:textId="11EF34B3" w:rsidR="00593C2C" w:rsidRPr="00B00865" w:rsidRDefault="00593C2C" w:rsidP="00B00865">
      <w:pPr>
        <w:pStyle w:val="Heading2"/>
        <w:keepNext w:val="0"/>
        <w:numPr>
          <w:ilvl w:val="1"/>
          <w:numId w:val="14"/>
        </w:numPr>
        <w:spacing w:before="240" w:after="60" w:line="360" w:lineRule="auto"/>
        <w:ind w:left="578" w:hanging="578"/>
        <w:rPr>
          <w:color w:val="auto"/>
          <w:sz w:val="20"/>
          <w:szCs w:val="20"/>
        </w:rPr>
      </w:pPr>
      <w:r w:rsidRPr="00B00865">
        <w:rPr>
          <w:color w:val="auto"/>
          <w:sz w:val="20"/>
          <w:szCs w:val="20"/>
        </w:rPr>
        <w:t xml:space="preserve">DCP 284 was raised by MVV Environment Services Ltd and seeks to amend the calculation of credits for embedded generation to more closely reflect the benefits they bring to </w:t>
      </w:r>
      <w:r w:rsidR="008B77BF">
        <w:rPr>
          <w:color w:val="auto"/>
          <w:sz w:val="20"/>
          <w:szCs w:val="20"/>
        </w:rPr>
        <w:t>DNOs</w:t>
      </w:r>
      <w:r w:rsidRPr="00B00865">
        <w:rPr>
          <w:color w:val="auto"/>
          <w:sz w:val="20"/>
          <w:szCs w:val="20"/>
        </w:rPr>
        <w:t xml:space="preserve"> by </w:t>
      </w:r>
      <w:r w:rsidRPr="00B00865">
        <w:rPr>
          <w:color w:val="auto"/>
          <w:sz w:val="20"/>
          <w:szCs w:val="20"/>
        </w:rPr>
        <w:lastRenderedPageBreak/>
        <w:t>including an element of scaling.</w:t>
      </w:r>
      <w:r w:rsidR="008B77BF">
        <w:rPr>
          <w:color w:val="auto"/>
          <w:sz w:val="20"/>
          <w:szCs w:val="20"/>
        </w:rPr>
        <w:t xml:space="preserve"> </w:t>
      </w:r>
      <w:r w:rsidRPr="00B00865">
        <w:rPr>
          <w:color w:val="auto"/>
          <w:sz w:val="20"/>
          <w:szCs w:val="20"/>
        </w:rPr>
        <w:t xml:space="preserve">It proposes to allocate an element of the scaling to generation by applying 50% of scaling as generation credits. </w:t>
      </w:r>
      <w:r w:rsidR="00E9794B">
        <w:rPr>
          <w:color w:val="auto"/>
          <w:sz w:val="20"/>
          <w:szCs w:val="20"/>
        </w:rPr>
        <w:t>The proposer however considers that this value should be determined by the working group after undertaking analysis in this area.</w:t>
      </w:r>
    </w:p>
    <w:p w14:paraId="76675611" w14:textId="77777777" w:rsidR="00593C2C" w:rsidRPr="00B00865" w:rsidRDefault="00593C2C" w:rsidP="00B00865"/>
    <w:p w14:paraId="755DC342" w14:textId="77777777" w:rsidR="00CB2A38" w:rsidRPr="00EB32BB" w:rsidRDefault="00CB2A38" w:rsidP="00CB2A38">
      <w:pPr>
        <w:pStyle w:val="Heading02"/>
        <w:keepNext w:val="0"/>
        <w:numPr>
          <w:ilvl w:val="0"/>
          <w:numId w:val="14"/>
        </w:numPr>
      </w:pPr>
      <w:r>
        <w:t>Code Specific Matters</w:t>
      </w:r>
      <w:bookmarkEnd w:id="16"/>
      <w:bookmarkEnd w:id="17"/>
    </w:p>
    <w:p w14:paraId="2918A933" w14:textId="77777777" w:rsidR="00CB2A38" w:rsidRDefault="00CB2A38" w:rsidP="00CB2A38">
      <w:pPr>
        <w:pStyle w:val="Heading4"/>
        <w:keepLines w:val="0"/>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Reference Documents</w:t>
      </w:r>
    </w:p>
    <w:p w14:paraId="321FC47F" w14:textId="77777777" w:rsidR="00D478B4" w:rsidRPr="00D478B4" w:rsidRDefault="00772F80" w:rsidP="00D478B4">
      <w:r>
        <w:t>n/a.</w:t>
      </w:r>
    </w:p>
    <w:p w14:paraId="07C2141B" w14:textId="77777777" w:rsidR="00B52063" w:rsidRPr="00B52063" w:rsidRDefault="0007537E" w:rsidP="00CB2A38">
      <w:pPr>
        <w:pStyle w:val="Heading02"/>
        <w:numPr>
          <w:ilvl w:val="0"/>
          <w:numId w:val="14"/>
        </w:numPr>
      </w:pPr>
      <w:bookmarkStart w:id="20" w:name="_Toc457551693"/>
      <w:r>
        <w:t>Working Group Assessment</w:t>
      </w:r>
      <w:bookmarkEnd w:id="20"/>
      <w:r>
        <w:t xml:space="preserve"> </w:t>
      </w:r>
    </w:p>
    <w:p w14:paraId="3B8A0CBA" w14:textId="77777777" w:rsidR="0012717A" w:rsidRDefault="0012717A" w:rsidP="0012717A">
      <w:pPr>
        <w:pStyle w:val="Heading4"/>
        <w:keepNext w:val="0"/>
        <w:keepLines w:val="0"/>
        <w:spacing w:before="240"/>
        <w:rPr>
          <w:rFonts w:ascii="Arial" w:eastAsia="Times New Roman" w:hAnsi="Arial" w:cs="Arial"/>
          <w:i w:val="0"/>
          <w:iCs w:val="0"/>
          <w:color w:val="008576"/>
          <w:sz w:val="24"/>
          <w:szCs w:val="28"/>
        </w:rPr>
      </w:pPr>
      <w:bookmarkStart w:id="21" w:name="_Toc318962139"/>
      <w:r>
        <w:rPr>
          <w:rFonts w:ascii="Arial" w:eastAsia="Times New Roman" w:hAnsi="Arial" w:cs="Arial"/>
          <w:i w:val="0"/>
          <w:iCs w:val="0"/>
          <w:color w:val="008576"/>
          <w:sz w:val="24"/>
          <w:szCs w:val="28"/>
        </w:rPr>
        <w:t xml:space="preserve">DCP </w:t>
      </w:r>
      <w:r w:rsidR="001C4FBB">
        <w:rPr>
          <w:rFonts w:ascii="Arial" w:eastAsia="Times New Roman" w:hAnsi="Arial" w:cs="Arial"/>
          <w:i w:val="0"/>
          <w:iCs w:val="0"/>
          <w:color w:val="008576"/>
          <w:sz w:val="24"/>
          <w:szCs w:val="28"/>
        </w:rPr>
        <w:t xml:space="preserve">284 </w:t>
      </w:r>
      <w:r>
        <w:rPr>
          <w:rFonts w:ascii="Arial" w:eastAsia="Times New Roman" w:hAnsi="Arial" w:cs="Arial"/>
          <w:i w:val="0"/>
          <w:iCs w:val="0"/>
          <w:color w:val="008576"/>
          <w:sz w:val="24"/>
          <w:szCs w:val="28"/>
        </w:rPr>
        <w:t>Working Group Assessment</w:t>
      </w:r>
    </w:p>
    <w:p w14:paraId="3A1708E6" w14:textId="77777777" w:rsidR="0012717A" w:rsidRDefault="0012717A" w:rsidP="0012717A">
      <w:pPr>
        <w:pStyle w:val="Heading2"/>
        <w:keepNext w:val="0"/>
        <w:numPr>
          <w:ilvl w:val="1"/>
          <w:numId w:val="14"/>
        </w:numPr>
        <w:spacing w:before="240" w:after="60" w:line="360" w:lineRule="auto"/>
        <w:rPr>
          <w:color w:val="auto"/>
          <w:sz w:val="20"/>
          <w:szCs w:val="20"/>
        </w:rPr>
      </w:pPr>
      <w:r w:rsidRPr="00832598">
        <w:rPr>
          <w:color w:val="auto"/>
          <w:sz w:val="20"/>
          <w:szCs w:val="20"/>
        </w:rPr>
        <w:t xml:space="preserve">The DCUSA Panel established </w:t>
      </w:r>
      <w:r w:rsidR="001C4FBB">
        <w:rPr>
          <w:color w:val="auto"/>
          <w:sz w:val="20"/>
          <w:szCs w:val="20"/>
        </w:rPr>
        <w:t>a Working Group to assess DCP 284</w:t>
      </w:r>
      <w:r w:rsidRPr="00832598">
        <w:rPr>
          <w:color w:val="auto"/>
          <w:sz w:val="20"/>
          <w:szCs w:val="20"/>
        </w:rPr>
        <w:t xml:space="preserve">. This Working Group consists of </w:t>
      </w:r>
      <w:r w:rsidRPr="00BD06C5">
        <w:rPr>
          <w:color w:val="auto"/>
          <w:sz w:val="20"/>
          <w:szCs w:val="20"/>
        </w:rPr>
        <w:t>DNO, Supplier,</w:t>
      </w:r>
      <w:r w:rsidR="00772F80" w:rsidRPr="00BD06C5">
        <w:rPr>
          <w:color w:val="auto"/>
          <w:sz w:val="20"/>
          <w:szCs w:val="20"/>
        </w:rPr>
        <w:t xml:space="preserve"> National Grid</w:t>
      </w:r>
      <w:r w:rsidR="00BD06C5" w:rsidRPr="00BD06C5">
        <w:rPr>
          <w:color w:val="auto"/>
          <w:sz w:val="20"/>
          <w:szCs w:val="20"/>
        </w:rPr>
        <w:t xml:space="preserve"> </w:t>
      </w:r>
      <w:r w:rsidRPr="00BD06C5">
        <w:rPr>
          <w:color w:val="auto"/>
          <w:sz w:val="20"/>
          <w:szCs w:val="20"/>
        </w:rPr>
        <w:t>and Ofgem</w:t>
      </w:r>
      <w:r w:rsidRPr="00832598">
        <w:rPr>
          <w:color w:val="auto"/>
          <w:sz w:val="20"/>
          <w:szCs w:val="20"/>
        </w:rPr>
        <w:t xml:space="preserve"> representatives</w:t>
      </w:r>
      <w:r w:rsidR="002C42B3">
        <w:rPr>
          <w:color w:val="auto"/>
          <w:sz w:val="20"/>
          <w:szCs w:val="20"/>
        </w:rPr>
        <w:t xml:space="preserve">. </w:t>
      </w:r>
      <w:r w:rsidRPr="00832598">
        <w:rPr>
          <w:color w:val="auto"/>
          <w:sz w:val="20"/>
          <w:szCs w:val="20"/>
        </w:rPr>
        <w:t xml:space="preserve">Meetings were held in open session and the minutes and papers of each meeting are available on the DCUSA website – </w:t>
      </w:r>
      <w:hyperlink r:id="rId16" w:history="1">
        <w:r w:rsidRPr="00832598">
          <w:rPr>
            <w:color w:val="auto"/>
            <w:sz w:val="20"/>
            <w:szCs w:val="20"/>
          </w:rPr>
          <w:t>www.dcusa.co.uk</w:t>
        </w:r>
      </w:hyperlink>
      <w:r w:rsidRPr="00832598">
        <w:rPr>
          <w:color w:val="auto"/>
          <w:sz w:val="20"/>
          <w:szCs w:val="20"/>
        </w:rPr>
        <w:t>.</w:t>
      </w:r>
    </w:p>
    <w:p w14:paraId="20BD246B" w14:textId="765AAD1A" w:rsidR="00BD06C5" w:rsidRDefault="00B03DDD" w:rsidP="00BD06C5">
      <w:pPr>
        <w:pStyle w:val="Heading2"/>
        <w:keepNext w:val="0"/>
        <w:numPr>
          <w:ilvl w:val="1"/>
          <w:numId w:val="14"/>
        </w:numPr>
        <w:spacing w:before="240" w:after="60" w:line="360" w:lineRule="auto"/>
        <w:rPr>
          <w:color w:val="auto"/>
          <w:sz w:val="20"/>
          <w:szCs w:val="20"/>
        </w:rPr>
      </w:pPr>
      <w:r w:rsidRPr="00BD06C5">
        <w:rPr>
          <w:color w:val="auto"/>
          <w:sz w:val="20"/>
          <w:szCs w:val="20"/>
        </w:rPr>
        <w:t xml:space="preserve">The Working Group discussed whether scaling or some element of scaling should be applied to credits for embedded generation within the CDCM taking in to consideration the approaches taken in two previous CPs, DCP </w:t>
      </w:r>
      <w:r w:rsidR="00E9794B" w:rsidRPr="00282259">
        <w:rPr>
          <w:color w:val="auto"/>
          <w:sz w:val="20"/>
          <w:szCs w:val="20"/>
        </w:rPr>
        <w:t>123</w:t>
      </w:r>
      <w:r w:rsidR="00DC1EC8">
        <w:rPr>
          <w:rStyle w:val="FootnoteReference"/>
          <w:color w:val="auto"/>
          <w:sz w:val="20"/>
          <w:szCs w:val="20"/>
        </w:rPr>
        <w:footnoteReference w:id="3"/>
      </w:r>
      <w:r w:rsidR="00E9794B" w:rsidRPr="00282259">
        <w:rPr>
          <w:color w:val="auto"/>
          <w:sz w:val="20"/>
          <w:szCs w:val="20"/>
        </w:rPr>
        <w:t xml:space="preserve"> </w:t>
      </w:r>
      <w:r w:rsidRPr="00BD06C5">
        <w:rPr>
          <w:color w:val="auto"/>
          <w:sz w:val="20"/>
          <w:szCs w:val="20"/>
        </w:rPr>
        <w:t>and DCP</w:t>
      </w:r>
      <w:r w:rsidR="00E9794B">
        <w:rPr>
          <w:color w:val="auto"/>
          <w:sz w:val="20"/>
          <w:szCs w:val="20"/>
        </w:rPr>
        <w:t xml:space="preserve"> 228</w:t>
      </w:r>
      <w:r w:rsidR="00C37A2D">
        <w:rPr>
          <w:i/>
          <w:color w:val="auto"/>
          <w:sz w:val="20"/>
          <w:szCs w:val="20"/>
        </w:rPr>
        <w:t>.</w:t>
      </w:r>
      <w:r w:rsidR="00BD06C5">
        <w:rPr>
          <w:color w:val="auto"/>
          <w:sz w:val="20"/>
          <w:szCs w:val="20"/>
        </w:rPr>
        <w:t xml:space="preserve"> </w:t>
      </w:r>
    </w:p>
    <w:p w14:paraId="132ACD94" w14:textId="77777777" w:rsidR="00282259" w:rsidRPr="00282259" w:rsidRDefault="00282259" w:rsidP="00282259">
      <w:pPr>
        <w:pStyle w:val="Heading2"/>
        <w:keepNext w:val="0"/>
        <w:numPr>
          <w:ilvl w:val="1"/>
          <w:numId w:val="14"/>
        </w:numPr>
        <w:spacing w:before="240" w:after="60" w:line="360" w:lineRule="auto"/>
        <w:rPr>
          <w:color w:val="auto"/>
          <w:sz w:val="20"/>
          <w:szCs w:val="20"/>
        </w:rPr>
      </w:pPr>
      <w:r w:rsidRPr="00282259">
        <w:rPr>
          <w:color w:val="auto"/>
          <w:sz w:val="20"/>
          <w:szCs w:val="20"/>
        </w:rPr>
        <w:t xml:space="preserve">The </w:t>
      </w:r>
      <w:r w:rsidR="005B4611">
        <w:rPr>
          <w:color w:val="auto"/>
          <w:sz w:val="20"/>
          <w:szCs w:val="20"/>
        </w:rPr>
        <w:t>W</w:t>
      </w:r>
      <w:r w:rsidRPr="00282259">
        <w:rPr>
          <w:color w:val="auto"/>
          <w:sz w:val="20"/>
          <w:szCs w:val="20"/>
        </w:rPr>
        <w:t>orking Group questioned the reasoning provided by the proposer within the CP form which is quoted below.</w:t>
      </w:r>
    </w:p>
    <w:p w14:paraId="6C1D5CC9" w14:textId="77777777" w:rsidR="00282259" w:rsidRPr="00282259" w:rsidRDefault="00282259">
      <w:pPr>
        <w:pStyle w:val="GSBodyParawithnumb"/>
        <w:numPr>
          <w:ilvl w:val="3"/>
          <w:numId w:val="16"/>
        </w:numPr>
        <w:rPr>
          <w:rFonts w:ascii="Arial" w:hAnsi="Arial"/>
          <w:i/>
          <w:sz w:val="20"/>
          <w:szCs w:val="20"/>
        </w:rPr>
        <w:pPrChange w:id="22" w:author="Dylan Townsend" w:date="2017-01-16T14:44:00Z">
          <w:pPr>
            <w:pStyle w:val="GSBodyParawithnumb"/>
            <w:numPr>
              <w:ilvl w:val="3"/>
              <w:numId w:val="20"/>
            </w:numPr>
            <w:tabs>
              <w:tab w:val="clear" w:pos="567"/>
              <w:tab w:val="num" w:pos="360"/>
              <w:tab w:val="num" w:pos="2880"/>
            </w:tabs>
            <w:ind w:left="1134" w:hanging="283"/>
          </w:pPr>
        </w:pPrChange>
      </w:pPr>
      <w:r w:rsidRPr="00282259">
        <w:rPr>
          <w:rFonts w:ascii="Arial" w:hAnsi="Arial"/>
          <w:i/>
          <w:sz w:val="20"/>
          <w:szCs w:val="20"/>
        </w:rPr>
        <w:t>“The recent DCUSA change proposal (DCP228) that has been approved by the Authority amends the way in which scaling is applied to demand charges. This change proposal provided more detail on what costs are recovered via scaling.”</w:t>
      </w:r>
    </w:p>
    <w:p w14:paraId="3D7D89CC" w14:textId="77777777" w:rsidR="00282259" w:rsidRPr="00282259" w:rsidRDefault="00282259">
      <w:pPr>
        <w:pStyle w:val="GSBodyParawithnumb"/>
        <w:numPr>
          <w:ilvl w:val="3"/>
          <w:numId w:val="16"/>
        </w:numPr>
        <w:rPr>
          <w:rFonts w:ascii="Arial" w:hAnsi="Arial"/>
          <w:i/>
          <w:sz w:val="20"/>
          <w:szCs w:val="20"/>
        </w:rPr>
        <w:pPrChange w:id="23" w:author="Dylan Townsend" w:date="2017-01-16T14:44:00Z">
          <w:pPr>
            <w:pStyle w:val="GSBodyParawithnumb"/>
            <w:numPr>
              <w:ilvl w:val="3"/>
              <w:numId w:val="20"/>
            </w:numPr>
            <w:tabs>
              <w:tab w:val="clear" w:pos="567"/>
              <w:tab w:val="num" w:pos="360"/>
              <w:tab w:val="num" w:pos="2880"/>
            </w:tabs>
            <w:ind w:left="1134" w:hanging="283"/>
          </w:pPr>
        </w:pPrChange>
      </w:pPr>
      <w:r w:rsidRPr="00282259">
        <w:rPr>
          <w:rFonts w:ascii="Arial" w:hAnsi="Arial"/>
          <w:i/>
          <w:sz w:val="20"/>
          <w:szCs w:val="20"/>
        </w:rPr>
        <w:t>“The DCP 228 change report identified the costs that are recovered via scaling mainly comprise of asset replacement and a portion of indirect costs.”</w:t>
      </w:r>
    </w:p>
    <w:p w14:paraId="141C3DD7" w14:textId="11CA0356" w:rsidR="00282259" w:rsidRPr="00282259" w:rsidRDefault="00282259" w:rsidP="00282259">
      <w:pPr>
        <w:pStyle w:val="Heading2"/>
        <w:keepNext w:val="0"/>
        <w:numPr>
          <w:ilvl w:val="1"/>
          <w:numId w:val="14"/>
        </w:numPr>
        <w:spacing w:before="240" w:after="60" w:line="360" w:lineRule="auto"/>
        <w:rPr>
          <w:color w:val="auto"/>
          <w:sz w:val="20"/>
          <w:szCs w:val="20"/>
        </w:rPr>
      </w:pPr>
      <w:r w:rsidRPr="00282259">
        <w:rPr>
          <w:color w:val="auto"/>
          <w:sz w:val="20"/>
          <w:szCs w:val="20"/>
        </w:rPr>
        <w:t xml:space="preserve">The </w:t>
      </w:r>
      <w:r w:rsidR="005B4611">
        <w:rPr>
          <w:color w:val="auto"/>
          <w:sz w:val="20"/>
          <w:szCs w:val="20"/>
        </w:rPr>
        <w:t>W</w:t>
      </w:r>
      <w:r w:rsidRPr="00282259">
        <w:rPr>
          <w:color w:val="auto"/>
          <w:sz w:val="20"/>
          <w:szCs w:val="20"/>
        </w:rPr>
        <w:t xml:space="preserve">orking </w:t>
      </w:r>
      <w:r w:rsidR="005B4611">
        <w:rPr>
          <w:color w:val="auto"/>
          <w:sz w:val="20"/>
          <w:szCs w:val="20"/>
        </w:rPr>
        <w:t>G</w:t>
      </w:r>
      <w:r w:rsidRPr="00282259">
        <w:rPr>
          <w:color w:val="auto"/>
          <w:sz w:val="20"/>
          <w:szCs w:val="20"/>
        </w:rPr>
        <w:t xml:space="preserve">roup discussed that the approach to DCP 228 </w:t>
      </w:r>
      <w:r w:rsidRPr="00B00865">
        <w:rPr>
          <w:i/>
          <w:color w:val="auto"/>
          <w:sz w:val="20"/>
          <w:szCs w:val="20"/>
        </w:rPr>
        <w:t>‘</w:t>
      </w:r>
      <w:r w:rsidRPr="00282259">
        <w:rPr>
          <w:color w:val="auto"/>
          <w:sz w:val="20"/>
          <w:szCs w:val="20"/>
        </w:rPr>
        <w:t>was to use the scaled tariffs as a tool to get the CDCM to match the DNOs allowed revenue and that the CDCM model was not a total cost model so the approach set out in DCP 228 would not necessarily be applicable for this CP. It was also noted that DCP 123</w:t>
      </w:r>
      <w:r w:rsidR="00AC1D73">
        <w:rPr>
          <w:color w:val="auto"/>
          <w:sz w:val="20"/>
          <w:szCs w:val="20"/>
        </w:rPr>
        <w:t xml:space="preserve"> </w:t>
      </w:r>
      <w:r w:rsidRPr="00282259">
        <w:rPr>
          <w:color w:val="auto"/>
          <w:sz w:val="20"/>
          <w:szCs w:val="20"/>
        </w:rPr>
        <w:t>had been rejected by Ofgem as it was attempting to allocate costs that were previously being allocated elsewhere.</w:t>
      </w:r>
      <w:r w:rsidR="00F33AA3">
        <w:rPr>
          <w:color w:val="auto"/>
          <w:sz w:val="20"/>
          <w:szCs w:val="20"/>
        </w:rPr>
        <w:t xml:space="preserve"> </w:t>
      </w:r>
    </w:p>
    <w:p w14:paraId="1A7D15B5" w14:textId="77777777" w:rsidR="00B03DDD" w:rsidRDefault="00B03DDD" w:rsidP="00B03DDD">
      <w:pPr>
        <w:pStyle w:val="Heading2"/>
        <w:keepNext w:val="0"/>
        <w:numPr>
          <w:ilvl w:val="1"/>
          <w:numId w:val="14"/>
        </w:numPr>
        <w:spacing w:before="240" w:after="60" w:line="360" w:lineRule="auto"/>
        <w:rPr>
          <w:color w:val="auto"/>
          <w:sz w:val="20"/>
          <w:szCs w:val="20"/>
        </w:rPr>
      </w:pPr>
      <w:r w:rsidRPr="00B03DDD">
        <w:rPr>
          <w:color w:val="auto"/>
          <w:sz w:val="20"/>
          <w:szCs w:val="20"/>
        </w:rPr>
        <w:t xml:space="preserve">The Working Group considered any reasons behind why generation is excluded and demand included for scaling purposes. Members suggested that the yardstick costs are underlying cost </w:t>
      </w:r>
      <w:r w:rsidRPr="00B03DDD">
        <w:rPr>
          <w:color w:val="auto"/>
          <w:sz w:val="20"/>
          <w:szCs w:val="20"/>
        </w:rPr>
        <w:lastRenderedPageBreak/>
        <w:t>signals and scaling was preserving those cost signals and as such there would be no impact on the network if generators were responding to those scaling elements.</w:t>
      </w:r>
      <w:r w:rsidR="00F33AA3">
        <w:rPr>
          <w:color w:val="auto"/>
          <w:sz w:val="20"/>
          <w:szCs w:val="20"/>
        </w:rPr>
        <w:t xml:space="preserve"> </w:t>
      </w:r>
    </w:p>
    <w:p w14:paraId="4BB687DC" w14:textId="6754DCCE" w:rsidR="00A04AF8" w:rsidRDefault="00A04AF8" w:rsidP="00A04AF8">
      <w:pPr>
        <w:pStyle w:val="Heading2"/>
        <w:keepNext w:val="0"/>
        <w:numPr>
          <w:ilvl w:val="1"/>
          <w:numId w:val="14"/>
        </w:numPr>
        <w:spacing w:before="240" w:after="60" w:line="360" w:lineRule="auto"/>
        <w:rPr>
          <w:color w:val="auto"/>
          <w:sz w:val="20"/>
          <w:szCs w:val="20"/>
        </w:rPr>
      </w:pPr>
      <w:r>
        <w:rPr>
          <w:color w:val="auto"/>
          <w:sz w:val="20"/>
          <w:szCs w:val="20"/>
        </w:rPr>
        <w:t xml:space="preserve">The approach to scaling within the CDCM was agreed with Ofgem prior to </w:t>
      </w:r>
      <w:r w:rsidR="002B6337">
        <w:rPr>
          <w:color w:val="auto"/>
          <w:sz w:val="20"/>
          <w:szCs w:val="20"/>
        </w:rPr>
        <w:t xml:space="preserve">the </w:t>
      </w:r>
      <w:r>
        <w:rPr>
          <w:color w:val="auto"/>
          <w:sz w:val="20"/>
          <w:szCs w:val="20"/>
        </w:rPr>
        <w:t>implementation of DCP 059</w:t>
      </w:r>
      <w:r w:rsidR="00DC1EC8">
        <w:rPr>
          <w:rStyle w:val="FootnoteReference"/>
          <w:color w:val="auto"/>
          <w:sz w:val="20"/>
          <w:szCs w:val="20"/>
        </w:rPr>
        <w:footnoteReference w:id="4"/>
      </w:r>
      <w:r>
        <w:rPr>
          <w:color w:val="auto"/>
          <w:sz w:val="20"/>
          <w:szCs w:val="20"/>
        </w:rPr>
        <w:t xml:space="preserve"> in</w:t>
      </w:r>
      <w:r w:rsidRPr="00F33AA3">
        <w:rPr>
          <w:color w:val="auto"/>
          <w:sz w:val="20"/>
          <w:szCs w:val="20"/>
        </w:rPr>
        <w:t xml:space="preserve"> DCUSA</w:t>
      </w:r>
      <w:r>
        <w:rPr>
          <w:color w:val="auto"/>
          <w:sz w:val="20"/>
          <w:szCs w:val="20"/>
        </w:rPr>
        <w:t xml:space="preserve"> on the 01 April 2010.  The Ofgem p</w:t>
      </w:r>
      <w:r w:rsidRPr="00A04AF8">
        <w:rPr>
          <w:color w:val="auto"/>
          <w:sz w:val="20"/>
          <w:szCs w:val="20"/>
        </w:rPr>
        <w:t>aper on the CDCM condition placed on DNOs on whether scaling should apply to generation</w:t>
      </w:r>
      <w:r w:rsidR="00B13927">
        <w:rPr>
          <w:color w:val="auto"/>
          <w:sz w:val="20"/>
          <w:szCs w:val="20"/>
        </w:rPr>
        <w:t xml:space="preserve"> was considered by the Working Group</w:t>
      </w:r>
      <w:r w:rsidR="00BA4D6E">
        <w:rPr>
          <w:color w:val="auto"/>
          <w:sz w:val="20"/>
          <w:szCs w:val="20"/>
        </w:rPr>
        <w:t xml:space="preserve">. </w:t>
      </w:r>
      <w:r w:rsidR="00B13927">
        <w:rPr>
          <w:color w:val="auto"/>
          <w:sz w:val="20"/>
          <w:szCs w:val="20"/>
        </w:rPr>
        <w:t>The Working Group considered that the</w:t>
      </w:r>
      <w:r w:rsidR="00BA4D6E">
        <w:rPr>
          <w:color w:val="auto"/>
          <w:sz w:val="20"/>
          <w:szCs w:val="20"/>
        </w:rPr>
        <w:t xml:space="preserve"> extracts shown below</w:t>
      </w:r>
      <w:r w:rsidR="00B13927">
        <w:rPr>
          <w:color w:val="auto"/>
          <w:sz w:val="20"/>
          <w:szCs w:val="20"/>
        </w:rPr>
        <w:t xml:space="preserve"> are relevant to this CP</w:t>
      </w:r>
      <w:r w:rsidR="00AC1D73">
        <w:rPr>
          <w:color w:val="auto"/>
          <w:sz w:val="20"/>
          <w:szCs w:val="20"/>
        </w:rPr>
        <w:t>:</w:t>
      </w:r>
    </w:p>
    <w:p w14:paraId="37D7B8B8" w14:textId="42FD525C" w:rsidR="00BA4D6E" w:rsidRDefault="00DC1EC8" w:rsidP="00BA4D6E">
      <w:r w:rsidRPr="00434523">
        <w:rPr>
          <w:b/>
        </w:rPr>
        <w:t>Ofgem’s consultation document on Electricity distribution structure of charges project: DNOs' proposals for a common methodology at lower voltages</w:t>
      </w:r>
      <w:r>
        <w:rPr>
          <w:rStyle w:val="FootnoteReference"/>
        </w:rPr>
        <w:footnoteReference w:id="5"/>
      </w:r>
    </w:p>
    <w:p w14:paraId="1C78479D" w14:textId="0E7798DF" w:rsidR="00BA4D6E" w:rsidRPr="00CE4579" w:rsidRDefault="00B13927" w:rsidP="00CE4579">
      <w:pPr>
        <w:pStyle w:val="CommentText"/>
        <w:ind w:left="567"/>
        <w:rPr>
          <w:i/>
          <w:sz w:val="18"/>
          <w:szCs w:val="18"/>
        </w:rPr>
      </w:pPr>
      <w:r w:rsidRPr="00CE4579">
        <w:rPr>
          <w:i/>
          <w:sz w:val="18"/>
          <w:szCs w:val="18"/>
        </w:rPr>
        <w:t>‘</w:t>
      </w:r>
      <w:r w:rsidR="00BA4D6E" w:rsidRPr="00CE4579">
        <w:rPr>
          <w:i/>
          <w:sz w:val="18"/>
          <w:szCs w:val="18"/>
        </w:rPr>
        <w:t>2.60. We note that the revenue matching mechanism in the CDCM does not apply to generators. This means that charges/credits to generators remain at their pre-scaling level. Although it is difficult to identify precisely what the discrepancy represents, a shortfall to some extent covers non-incremental overhead costs. We see no obvious reason why DGs should be excluded from such cost.</w:t>
      </w:r>
      <w:r w:rsidRPr="00CE4579">
        <w:rPr>
          <w:i/>
          <w:sz w:val="18"/>
          <w:szCs w:val="18"/>
        </w:rPr>
        <w:t>’</w:t>
      </w:r>
    </w:p>
    <w:p w14:paraId="492733DA" w14:textId="7C9C6E2C" w:rsidR="00BA4D6E" w:rsidRDefault="00BA4D6E" w:rsidP="00515C7E">
      <w:pPr>
        <w:pStyle w:val="NoSpacing"/>
      </w:pPr>
    </w:p>
    <w:p w14:paraId="511C416D" w14:textId="2518C416" w:rsidR="00BA4D6E" w:rsidRPr="00C37A2D" w:rsidRDefault="009017EC" w:rsidP="007C5D28">
      <w:pPr>
        <w:pStyle w:val="NoSpacing"/>
        <w:spacing w:after="240"/>
        <w:rPr>
          <w:rFonts w:ascii="Arial" w:hAnsi="Arial" w:cs="Arial"/>
          <w:sz w:val="20"/>
          <w:szCs w:val="20"/>
          <w:u w:val="single"/>
        </w:rPr>
      </w:pPr>
      <w:r w:rsidRPr="00434523">
        <w:rPr>
          <w:b/>
        </w:rPr>
        <w:t>Ofgem decision document on</w:t>
      </w:r>
      <w:hyperlink r:id="rId17" w:history="1">
        <w:r w:rsidRPr="00434523">
          <w:rPr>
            <w:b/>
          </w:rPr>
          <w:t xml:space="preserve"> Electricity distribution structure of charges project: the common distribution charging methodology at lower voltages</w:t>
        </w:r>
        <w:r w:rsidRPr="00434523">
          <w:rPr>
            <w:rStyle w:val="FootnoteReference"/>
            <w:b/>
          </w:rPr>
          <w:footnoteReference w:id="6"/>
        </w:r>
        <w:r w:rsidRPr="00434523" w:rsidDel="009017EC">
          <w:rPr>
            <w:rStyle w:val="Hyperlink"/>
            <w:rFonts w:ascii="Arial" w:hAnsi="Arial" w:cs="Arial"/>
            <w:b/>
            <w:sz w:val="20"/>
            <w:szCs w:val="20"/>
          </w:rPr>
          <w:t xml:space="preserve"> </w:t>
        </w:r>
        <w:r w:rsidRPr="00434523">
          <w:rPr>
            <w:rStyle w:val="Hyperlink"/>
            <w:rFonts w:ascii="Arial" w:hAnsi="Arial" w:cs="Arial"/>
            <w:b/>
            <w:sz w:val="20"/>
            <w:szCs w:val="20"/>
          </w:rPr>
          <w:t xml:space="preserve"> </w:t>
        </w:r>
      </w:hyperlink>
    </w:p>
    <w:p w14:paraId="4406DF78" w14:textId="2756C5E1" w:rsidR="00BA4D6E" w:rsidRPr="00CE4579" w:rsidRDefault="00B13927" w:rsidP="00CE4579">
      <w:pPr>
        <w:pStyle w:val="CommentText"/>
        <w:ind w:left="567"/>
        <w:rPr>
          <w:i/>
          <w:sz w:val="18"/>
          <w:szCs w:val="18"/>
        </w:rPr>
      </w:pPr>
      <w:r w:rsidRPr="00CE4579">
        <w:rPr>
          <w:i/>
          <w:sz w:val="18"/>
          <w:szCs w:val="18"/>
        </w:rPr>
        <w:t>‘</w:t>
      </w:r>
      <w:r w:rsidR="00BA4D6E" w:rsidRPr="00CE4579">
        <w:rPr>
          <w:i/>
          <w:sz w:val="18"/>
          <w:szCs w:val="18"/>
        </w:rPr>
        <w:t>2.37. A bottom-up charging methodology requires a mechanism to scale charges to match the recovered revenue from the model with the permitted price control revenue. The DNOs decided to exclude generators from the revenue matching process, meaning charges/credits to generators remain at their pre-scaling level.</w:t>
      </w:r>
      <w:r w:rsidRPr="00CE4579">
        <w:rPr>
          <w:i/>
          <w:sz w:val="18"/>
          <w:szCs w:val="18"/>
        </w:rPr>
        <w:t>’</w:t>
      </w:r>
    </w:p>
    <w:p w14:paraId="56B7D582" w14:textId="4CF71A1E" w:rsidR="00BA4D6E" w:rsidRPr="00CE4579" w:rsidRDefault="00B13927" w:rsidP="00CE4579">
      <w:pPr>
        <w:pStyle w:val="CommentText"/>
        <w:ind w:left="567"/>
        <w:rPr>
          <w:i/>
          <w:sz w:val="18"/>
          <w:szCs w:val="18"/>
        </w:rPr>
      </w:pPr>
      <w:r w:rsidRPr="00CE4579">
        <w:rPr>
          <w:i/>
          <w:sz w:val="18"/>
          <w:szCs w:val="18"/>
        </w:rPr>
        <w:t>‘</w:t>
      </w:r>
      <w:r w:rsidR="00BA4D6E" w:rsidRPr="00CE4579">
        <w:rPr>
          <w:i/>
          <w:sz w:val="18"/>
          <w:szCs w:val="18"/>
        </w:rPr>
        <w:t>2.38. The proposal does not provide any justification for the decision to exclude generators from scaling and we would expect this matter to be addressed through open governance arrangements. We see no obvious reason why DGs should be excluded from this mechanism.</w:t>
      </w:r>
      <w:r w:rsidRPr="00CE4579">
        <w:rPr>
          <w:i/>
          <w:sz w:val="18"/>
          <w:szCs w:val="18"/>
        </w:rPr>
        <w:t>’</w:t>
      </w:r>
    </w:p>
    <w:p w14:paraId="03509961" w14:textId="7AE9140E" w:rsidR="001C2FE3" w:rsidDel="00186BCE" w:rsidRDefault="001C2FE3" w:rsidP="002B6337">
      <w:pPr>
        <w:pStyle w:val="Heading2"/>
        <w:keepNext w:val="0"/>
        <w:numPr>
          <w:ilvl w:val="1"/>
          <w:numId w:val="14"/>
        </w:numPr>
        <w:spacing w:before="240" w:after="60" w:line="360" w:lineRule="auto"/>
        <w:rPr>
          <w:del w:id="24" w:author="Enzor, Andrew" w:date="2017-01-10T14:12:00Z"/>
          <w:color w:val="auto"/>
          <w:sz w:val="20"/>
          <w:szCs w:val="20"/>
        </w:rPr>
      </w:pPr>
      <w:del w:id="25" w:author="Enzor, Andrew" w:date="2017-01-10T14:12:00Z">
        <w:r w:rsidDel="00186BCE">
          <w:rPr>
            <w:color w:val="auto"/>
            <w:sz w:val="20"/>
            <w:szCs w:val="20"/>
          </w:rPr>
          <w:delText>The working group decided to look at the components of scaling and if each component should be a charge, credit or not included.</w:delText>
        </w:r>
      </w:del>
    </w:p>
    <w:p w14:paraId="4D87D5F7" w14:textId="399FE659" w:rsidR="00B73846" w:rsidRPr="00434523" w:rsidRDefault="00B73846" w:rsidP="00B73846">
      <w:pPr>
        <w:pStyle w:val="Heading2"/>
        <w:keepNext w:val="0"/>
        <w:numPr>
          <w:ilvl w:val="1"/>
          <w:numId w:val="14"/>
        </w:numPr>
        <w:spacing w:before="240" w:after="60" w:line="360" w:lineRule="auto"/>
        <w:rPr>
          <w:ins w:id="26" w:author="Enzor, Andrew" w:date="2017-01-10T13:43:00Z"/>
          <w:color w:val="auto"/>
          <w:sz w:val="20"/>
          <w:szCs w:val="20"/>
        </w:rPr>
      </w:pPr>
      <w:ins w:id="27" w:author="Enzor, Andrew" w:date="2017-01-10T13:43:00Z">
        <w:r>
          <w:rPr>
            <w:color w:val="auto"/>
            <w:sz w:val="20"/>
            <w:szCs w:val="20"/>
          </w:rPr>
          <w:t xml:space="preserve">There were two differing views within the Working Group regarding the purpose of scaling, with some members </w:t>
        </w:r>
      </w:ins>
      <w:ins w:id="28" w:author="Enzor, Andrew" w:date="2017-01-10T14:18:00Z">
        <w:r w:rsidR="00186BCE">
          <w:rPr>
            <w:color w:val="auto"/>
            <w:sz w:val="20"/>
            <w:szCs w:val="20"/>
          </w:rPr>
          <w:t xml:space="preserve">believing </w:t>
        </w:r>
      </w:ins>
      <w:ins w:id="29" w:author="Enzor, Andrew" w:date="2017-01-10T13:43:00Z">
        <w:r>
          <w:rPr>
            <w:color w:val="auto"/>
            <w:sz w:val="20"/>
            <w:szCs w:val="20"/>
          </w:rPr>
          <w:t xml:space="preserve">that scaling is a </w:t>
        </w:r>
      </w:ins>
      <w:ins w:id="30" w:author="Enzor, Andrew" w:date="2017-01-10T13:44:00Z">
        <w:r>
          <w:rPr>
            <w:color w:val="auto"/>
            <w:sz w:val="20"/>
            <w:szCs w:val="20"/>
          </w:rPr>
          <w:t xml:space="preserve">means of taking the cost signals derived from the pre-scaled tariffs and maintaining them whilst ensuring the DNO targets allowed revenue, and others </w:t>
        </w:r>
      </w:ins>
      <w:ins w:id="31" w:author="Enzor, Andrew" w:date="2017-01-10T14:19:00Z">
        <w:r w:rsidR="00186BCE">
          <w:rPr>
            <w:color w:val="auto"/>
            <w:sz w:val="20"/>
            <w:szCs w:val="20"/>
          </w:rPr>
          <w:t xml:space="preserve">believing </w:t>
        </w:r>
      </w:ins>
      <w:ins w:id="32" w:author="Enzor, Andrew" w:date="2017-01-10T13:44:00Z">
        <w:r>
          <w:rPr>
            <w:color w:val="auto"/>
            <w:sz w:val="20"/>
            <w:szCs w:val="20"/>
          </w:rPr>
          <w:t>that scaling was the means by which certain costs which are not included in the underlying inputs to the CDCM are recovered.</w:t>
        </w:r>
      </w:ins>
    </w:p>
    <w:p w14:paraId="7096DFB6" w14:textId="0568A9AA" w:rsidR="00B73846" w:rsidRDefault="00FA0515" w:rsidP="002B6337">
      <w:pPr>
        <w:pStyle w:val="Heading2"/>
        <w:keepNext w:val="0"/>
        <w:numPr>
          <w:ilvl w:val="1"/>
          <w:numId w:val="14"/>
        </w:numPr>
        <w:spacing w:before="240" w:after="60" w:line="360" w:lineRule="auto"/>
        <w:rPr>
          <w:ins w:id="33" w:author="Enzor, Andrew" w:date="2017-01-10T13:45:00Z"/>
          <w:color w:val="auto"/>
          <w:sz w:val="20"/>
          <w:szCs w:val="20"/>
        </w:rPr>
      </w:pPr>
      <w:ins w:id="34" w:author="John Lawton" w:date="2017-01-13T13:03:00Z">
        <w:r>
          <w:rPr>
            <w:color w:val="auto"/>
            <w:sz w:val="20"/>
            <w:szCs w:val="20"/>
          </w:rPr>
          <w:t xml:space="preserve">To support the former </w:t>
        </w:r>
      </w:ins>
      <w:ins w:id="35" w:author="Dylan Townsend" w:date="2017-01-13T11:19:00Z">
        <w:r w:rsidR="00C65131">
          <w:rPr>
            <w:color w:val="auto"/>
            <w:sz w:val="20"/>
            <w:szCs w:val="20"/>
          </w:rPr>
          <w:t xml:space="preserve">view </w:t>
        </w:r>
      </w:ins>
      <w:ins w:id="36" w:author="John Lawton" w:date="2017-01-13T13:04:00Z">
        <w:r>
          <w:rPr>
            <w:color w:val="auto"/>
            <w:sz w:val="20"/>
            <w:szCs w:val="20"/>
          </w:rPr>
          <w:t xml:space="preserve">there is a belief </w:t>
        </w:r>
      </w:ins>
      <w:ins w:id="37" w:author="Dylan Townsend" w:date="2017-01-13T11:19:00Z">
        <w:r w:rsidR="00C65131">
          <w:rPr>
            <w:color w:val="auto"/>
            <w:sz w:val="20"/>
            <w:szCs w:val="20"/>
          </w:rPr>
          <w:t xml:space="preserve">that </w:t>
        </w:r>
      </w:ins>
      <w:ins w:id="38" w:author="Enzor, Andrew" w:date="2017-01-10T13:45:00Z">
        <w:r w:rsidR="00B73846">
          <w:rPr>
            <w:color w:val="auto"/>
            <w:sz w:val="20"/>
            <w:szCs w:val="20"/>
          </w:rPr>
          <w:t xml:space="preserve">DCP 228 was clear in its approach that scaling was not used to allocate costs, but was rather a means of </w:t>
        </w:r>
      </w:ins>
      <w:ins w:id="39" w:author="Enzor, Andrew" w:date="2017-01-10T13:46:00Z">
        <w:r w:rsidR="00B73846">
          <w:rPr>
            <w:color w:val="auto"/>
            <w:sz w:val="20"/>
            <w:szCs w:val="20"/>
          </w:rPr>
          <w:t>maintaining the cost signals generated by pre-scaled tariffs whilst ensuring the DNO targets their allowed revenue.</w:t>
        </w:r>
      </w:ins>
      <w:ins w:id="40" w:author="Enzor, Andrew" w:date="2017-01-10T13:47:00Z">
        <w:r w:rsidR="00B73846">
          <w:rPr>
            <w:color w:val="auto"/>
            <w:sz w:val="20"/>
            <w:szCs w:val="20"/>
          </w:rPr>
          <w:t xml:space="preserve"> That is, the costs included in the DNOs 500MW model, service models and direct/</w:t>
        </w:r>
      </w:ins>
      <w:ins w:id="41" w:author="Enzor, Andrew" w:date="2017-01-10T14:01:00Z">
        <w:r w:rsidR="00180837">
          <w:rPr>
            <w:color w:val="auto"/>
            <w:sz w:val="20"/>
            <w:szCs w:val="20"/>
          </w:rPr>
          <w:t xml:space="preserve">indirect costs are used to generate a set of pre-scaled tariffs with the desired differentials between </w:t>
        </w:r>
      </w:ins>
      <w:ins w:id="42" w:author="Enzor, Andrew" w:date="2017-01-10T14:19:00Z">
        <w:r w:rsidR="00186BCE">
          <w:rPr>
            <w:color w:val="auto"/>
            <w:sz w:val="20"/>
            <w:szCs w:val="20"/>
          </w:rPr>
          <w:t>tariff elements</w:t>
        </w:r>
      </w:ins>
      <w:ins w:id="43" w:author="Enzor, Andrew" w:date="2017-01-10T14:02:00Z">
        <w:r w:rsidR="00180837">
          <w:rPr>
            <w:color w:val="auto"/>
            <w:sz w:val="20"/>
            <w:szCs w:val="20"/>
          </w:rPr>
          <w:t xml:space="preserve">. Scaling is then a means of maintaining this differential between </w:t>
        </w:r>
      </w:ins>
      <w:ins w:id="44" w:author="Enzor, Andrew" w:date="2017-01-10T14:19:00Z">
        <w:r w:rsidR="00186BCE">
          <w:rPr>
            <w:color w:val="auto"/>
            <w:sz w:val="20"/>
            <w:szCs w:val="20"/>
          </w:rPr>
          <w:t xml:space="preserve">tariff elements </w:t>
        </w:r>
      </w:ins>
      <w:ins w:id="45" w:author="Enzor, Andrew" w:date="2017-01-10T14:02:00Z">
        <w:r w:rsidR="00180837">
          <w:rPr>
            <w:color w:val="auto"/>
            <w:sz w:val="20"/>
            <w:szCs w:val="20"/>
          </w:rPr>
          <w:t xml:space="preserve">whilst enabling the DNO to target allowed revenue. </w:t>
        </w:r>
      </w:ins>
      <w:commentRangeStart w:id="46"/>
      <w:ins w:id="47" w:author="Enzor, Andrew" w:date="2017-01-10T14:03:00Z">
        <w:r w:rsidR="00180837">
          <w:rPr>
            <w:color w:val="auto"/>
            <w:sz w:val="20"/>
            <w:szCs w:val="20"/>
          </w:rPr>
          <w:t xml:space="preserve">As such, scaling is not a means of allocating costs, and it </w:t>
        </w:r>
      </w:ins>
      <w:ins w:id="48" w:author="Enzor, Andrew" w:date="2017-01-10T14:08:00Z">
        <w:r w:rsidR="00180837">
          <w:rPr>
            <w:color w:val="auto"/>
            <w:sz w:val="20"/>
            <w:szCs w:val="20"/>
          </w:rPr>
          <w:t xml:space="preserve">is not a true representation of scaling to analyse which costs are included in the underlying inputs and conclude </w:t>
        </w:r>
        <w:r w:rsidR="00180837">
          <w:rPr>
            <w:color w:val="auto"/>
            <w:sz w:val="20"/>
            <w:szCs w:val="20"/>
          </w:rPr>
          <w:lastRenderedPageBreak/>
          <w:t xml:space="preserve">that the remainder of costs are allocated by scaling; rather the underlying inputs are </w:t>
        </w:r>
      </w:ins>
      <w:ins w:id="49" w:author="Enzor, Andrew" w:date="2017-01-10T14:11:00Z">
        <w:r w:rsidR="00180837">
          <w:rPr>
            <w:color w:val="auto"/>
            <w:sz w:val="20"/>
            <w:szCs w:val="20"/>
          </w:rPr>
          <w:t>intentionally used (and certain elements intentionally excluded) to provide the appropriate cost signal, which scaling then seeks to maintain</w:t>
        </w:r>
      </w:ins>
      <w:commentRangeEnd w:id="46"/>
      <w:r>
        <w:rPr>
          <w:rStyle w:val="CommentReference"/>
          <w:rFonts w:cs="Times New Roman"/>
          <w:bCs w:val="0"/>
          <w:iCs w:val="0"/>
          <w:color w:val="auto"/>
        </w:rPr>
        <w:commentReference w:id="46"/>
      </w:r>
      <w:ins w:id="50" w:author="Enzor, Andrew" w:date="2017-01-10T14:11:00Z">
        <w:r w:rsidR="00180837">
          <w:rPr>
            <w:color w:val="auto"/>
            <w:sz w:val="20"/>
            <w:szCs w:val="20"/>
          </w:rPr>
          <w:t>.</w:t>
        </w:r>
      </w:ins>
    </w:p>
    <w:p w14:paraId="6C3CDD03" w14:textId="04B88F4E" w:rsidR="005F639E" w:rsidRPr="009B0F5D" w:rsidRDefault="00180837" w:rsidP="005F639E">
      <w:pPr>
        <w:pStyle w:val="Heading2"/>
        <w:keepNext w:val="0"/>
        <w:numPr>
          <w:ilvl w:val="1"/>
          <w:numId w:val="14"/>
        </w:numPr>
        <w:spacing w:before="240" w:after="60" w:line="360" w:lineRule="auto"/>
        <w:rPr>
          <w:ins w:id="51" w:author="Dylan Townsend" w:date="2017-01-13T11:01:00Z"/>
          <w:color w:val="auto"/>
          <w:sz w:val="20"/>
          <w:szCs w:val="20"/>
        </w:rPr>
      </w:pPr>
      <w:ins w:id="52" w:author="Enzor, Andrew" w:date="2017-01-10T14:11:00Z">
        <w:r>
          <w:rPr>
            <w:color w:val="auto"/>
            <w:sz w:val="20"/>
            <w:szCs w:val="20"/>
          </w:rPr>
          <w:t xml:space="preserve">The </w:t>
        </w:r>
      </w:ins>
      <w:ins w:id="53" w:author="John Lawton" w:date="2017-01-13T13:08:00Z">
        <w:r w:rsidR="00FA0515">
          <w:rPr>
            <w:color w:val="auto"/>
            <w:sz w:val="20"/>
            <w:szCs w:val="20"/>
          </w:rPr>
          <w:t>proposer’s</w:t>
        </w:r>
      </w:ins>
      <w:ins w:id="54" w:author="Enzor, Andrew" w:date="2017-01-10T14:11:00Z">
        <w:r>
          <w:rPr>
            <w:color w:val="auto"/>
            <w:sz w:val="20"/>
            <w:szCs w:val="20"/>
          </w:rPr>
          <w:t xml:space="preserve"> view is that</w:t>
        </w:r>
      </w:ins>
      <w:ins w:id="55" w:author="Dylan Townsend" w:date="2017-01-13T11:01:00Z">
        <w:r w:rsidR="005F639E">
          <w:rPr>
            <w:color w:val="auto"/>
            <w:sz w:val="20"/>
            <w:szCs w:val="20"/>
          </w:rPr>
          <w:t xml:space="preserve"> </w:t>
        </w:r>
        <w:commentRangeStart w:id="56"/>
        <w:r w:rsidR="005F639E">
          <w:rPr>
            <w:color w:val="auto"/>
            <w:sz w:val="20"/>
            <w:szCs w:val="20"/>
          </w:rPr>
          <w:t>t</w:t>
        </w:r>
        <w:r w:rsidR="005F639E" w:rsidRPr="009B0F5D">
          <w:rPr>
            <w:color w:val="auto"/>
            <w:sz w:val="20"/>
            <w:szCs w:val="20"/>
          </w:rPr>
          <w:t xml:space="preserve">he CDCM model uses scaling to </w:t>
        </w:r>
        <w:r w:rsidR="005F639E">
          <w:rPr>
            <w:color w:val="auto"/>
            <w:sz w:val="20"/>
            <w:szCs w:val="20"/>
          </w:rPr>
          <w:t>correct</w:t>
        </w:r>
        <w:r w:rsidR="005F639E" w:rsidRPr="009B0F5D">
          <w:rPr>
            <w:color w:val="auto"/>
            <w:sz w:val="20"/>
            <w:szCs w:val="20"/>
          </w:rPr>
          <w:t xml:space="preserve"> the shortfall</w:t>
        </w:r>
        <w:r w:rsidR="005F639E">
          <w:rPr>
            <w:color w:val="auto"/>
            <w:sz w:val="20"/>
            <w:szCs w:val="20"/>
          </w:rPr>
          <w:t>/surplus</w:t>
        </w:r>
        <w:r w:rsidR="005F639E" w:rsidRPr="009B0F5D">
          <w:rPr>
            <w:color w:val="auto"/>
            <w:sz w:val="20"/>
            <w:szCs w:val="20"/>
          </w:rPr>
          <w:t xml:space="preserve"> in revenue that results from the yardstick charges that are calculated within the model and form the basis of the final charges. In some case the scaling may be negative which results in a reduction in the yardstick tariffs to ensure that the DNO does not recover too much revenue.</w:t>
        </w:r>
        <w:commentRangeEnd w:id="56"/>
        <w:r w:rsidR="005F639E">
          <w:rPr>
            <w:rStyle w:val="CommentReference"/>
            <w:rFonts w:cs="Times New Roman"/>
            <w:bCs w:val="0"/>
            <w:iCs w:val="0"/>
            <w:color w:val="auto"/>
          </w:rPr>
          <w:commentReference w:id="56"/>
        </w:r>
      </w:ins>
    </w:p>
    <w:p w14:paraId="6DEC3A4E" w14:textId="35DBC098" w:rsidR="00180837" w:rsidDel="00C65131" w:rsidRDefault="00180837">
      <w:pPr>
        <w:pStyle w:val="Heading2"/>
        <w:keepNext w:val="0"/>
        <w:numPr>
          <w:ilvl w:val="1"/>
          <w:numId w:val="14"/>
        </w:numPr>
        <w:spacing w:before="240" w:after="60" w:line="360" w:lineRule="auto"/>
        <w:rPr>
          <w:ins w:id="57" w:author="Enzor, Andrew" w:date="2017-01-10T14:11:00Z"/>
          <w:del w:id="58" w:author="Dylan Townsend" w:date="2017-01-13T11:21:00Z"/>
          <w:color w:val="auto"/>
          <w:sz w:val="20"/>
          <w:szCs w:val="20"/>
        </w:rPr>
      </w:pPr>
      <w:ins w:id="59" w:author="Enzor, Andrew" w:date="2017-01-10T14:11:00Z">
        <w:del w:id="60" w:author="Dylan Townsend" w:date="2017-01-13T11:01:00Z">
          <w:r w:rsidDel="005F639E">
            <w:rPr>
              <w:color w:val="auto"/>
              <w:sz w:val="20"/>
              <w:szCs w:val="20"/>
            </w:rPr>
            <w:delText>…</w:delText>
          </w:r>
        </w:del>
      </w:ins>
    </w:p>
    <w:p w14:paraId="3486EB39" w14:textId="6D8161E4" w:rsidR="002B6337" w:rsidRDefault="002B6337" w:rsidP="00C65131">
      <w:pPr>
        <w:pStyle w:val="Heading2"/>
        <w:keepNext w:val="0"/>
        <w:numPr>
          <w:ilvl w:val="1"/>
          <w:numId w:val="14"/>
        </w:numPr>
        <w:spacing w:before="240" w:after="60" w:line="360" w:lineRule="auto"/>
        <w:rPr>
          <w:color w:val="auto"/>
          <w:sz w:val="20"/>
          <w:szCs w:val="20"/>
        </w:rPr>
      </w:pPr>
      <w:del w:id="61" w:author="Dylan Townsend" w:date="2017-01-13T11:21:00Z">
        <w:r w:rsidRPr="00B03DDD" w:rsidDel="00C65131">
          <w:rPr>
            <w:color w:val="auto"/>
            <w:sz w:val="20"/>
            <w:szCs w:val="20"/>
          </w:rPr>
          <w:delText xml:space="preserve">The Working Group sought to clarify how scaling and the CDCM interact and defined the relationship as the CDCM being a cost model that is designed to </w:delText>
        </w:r>
        <w:commentRangeStart w:id="62"/>
        <w:commentRangeStart w:id="63"/>
        <w:r w:rsidRPr="00B03DDD" w:rsidDel="00C65131">
          <w:rPr>
            <w:color w:val="auto"/>
            <w:sz w:val="20"/>
            <w:szCs w:val="20"/>
          </w:rPr>
          <w:delText>recover revenue and scaling tops up or reduces that revenue depending upon and aligning to the DNOs allowed revenue target</w:delText>
        </w:r>
        <w:commentRangeEnd w:id="62"/>
        <w:r w:rsidR="007176ED" w:rsidRPr="00655729" w:rsidDel="00C65131">
          <w:rPr>
            <w:sz w:val="20"/>
            <w:szCs w:val="20"/>
          </w:rPr>
          <w:commentReference w:id="62"/>
        </w:r>
      </w:del>
      <w:commentRangeEnd w:id="63"/>
      <w:r w:rsidR="00FD6F28">
        <w:rPr>
          <w:rStyle w:val="CommentReference"/>
          <w:rFonts w:cs="Times New Roman"/>
          <w:bCs w:val="0"/>
          <w:iCs w:val="0"/>
          <w:color w:val="auto"/>
        </w:rPr>
        <w:commentReference w:id="63"/>
      </w:r>
      <w:ins w:id="64" w:author="John Lawton" w:date="2017-01-13T13:08:00Z">
        <w:r w:rsidR="00FA0515">
          <w:rPr>
            <w:color w:val="auto"/>
            <w:sz w:val="20"/>
            <w:szCs w:val="20"/>
          </w:rPr>
          <w:t>In order to develop the proposer’s view</w:t>
        </w:r>
      </w:ins>
      <w:ins w:id="65" w:author="John Lawton" w:date="2017-01-13T13:15:00Z">
        <w:r w:rsidR="00B1775E">
          <w:rPr>
            <w:color w:val="auto"/>
            <w:sz w:val="20"/>
            <w:szCs w:val="20"/>
          </w:rPr>
          <w:t xml:space="preserve"> and this CP,</w:t>
        </w:r>
      </w:ins>
      <w:ins w:id="66" w:author="John Lawton" w:date="2017-01-13T13:08:00Z">
        <w:r w:rsidR="00FA0515">
          <w:rPr>
            <w:color w:val="auto"/>
            <w:sz w:val="20"/>
            <w:szCs w:val="20"/>
          </w:rPr>
          <w:t xml:space="preserve"> it</w:t>
        </w:r>
      </w:ins>
      <w:r w:rsidRPr="00B03DDD">
        <w:rPr>
          <w:color w:val="auto"/>
          <w:sz w:val="20"/>
          <w:szCs w:val="20"/>
        </w:rPr>
        <w:t xml:space="preserve"> is necessary to gain visibility into what is recovered in each of the cost categories. It was suggested by the Working Group that it would be necessary to locate the direct and </w:t>
      </w:r>
      <w:r w:rsidR="007176ED">
        <w:rPr>
          <w:color w:val="auto"/>
          <w:sz w:val="20"/>
          <w:szCs w:val="20"/>
        </w:rPr>
        <w:t>in</w:t>
      </w:r>
      <w:r w:rsidRPr="00B03DDD">
        <w:rPr>
          <w:color w:val="auto"/>
          <w:sz w:val="20"/>
          <w:szCs w:val="20"/>
        </w:rPr>
        <w:t>direct cost inputs in the CDCM and compare these values against the allowed revenue targets. It was noted that this information can be found within the MREV work sheet.</w:t>
      </w:r>
      <w:r w:rsidR="006B5F39">
        <w:rPr>
          <w:color w:val="auto"/>
          <w:sz w:val="20"/>
          <w:szCs w:val="20"/>
        </w:rPr>
        <w:t xml:space="preserve"> Please see the results of this analysis below.</w:t>
      </w:r>
    </w:p>
    <w:p w14:paraId="36FABD8D" w14:textId="77777777" w:rsidR="007C3346" w:rsidRDefault="007C3346" w:rsidP="007C3346">
      <w:pPr>
        <w:pStyle w:val="Heading02"/>
      </w:pPr>
      <w:r>
        <w:t>Sc</w:t>
      </w:r>
      <w:r w:rsidR="006B5F39">
        <w:t>aling O</w:t>
      </w:r>
      <w:r>
        <w:t>verview</w:t>
      </w:r>
    </w:p>
    <w:p w14:paraId="4E895A8B" w14:textId="642CAE1C" w:rsidR="007C3346" w:rsidRPr="009B0F5D" w:rsidRDefault="007C3346" w:rsidP="009B0F5D">
      <w:pPr>
        <w:pStyle w:val="Heading2"/>
        <w:keepNext w:val="0"/>
        <w:numPr>
          <w:ilvl w:val="1"/>
          <w:numId w:val="14"/>
        </w:numPr>
        <w:spacing w:before="240" w:after="60" w:line="360" w:lineRule="auto"/>
        <w:rPr>
          <w:color w:val="auto"/>
          <w:sz w:val="20"/>
          <w:szCs w:val="20"/>
        </w:rPr>
      </w:pPr>
      <w:commentRangeStart w:id="67"/>
      <w:commentRangeStart w:id="68"/>
      <w:del w:id="69" w:author="Dylan Townsend" w:date="2017-01-13T11:03:00Z">
        <w:r w:rsidRPr="009B0F5D" w:rsidDel="005F639E">
          <w:rPr>
            <w:color w:val="auto"/>
            <w:sz w:val="20"/>
            <w:szCs w:val="20"/>
          </w:rPr>
          <w:delText xml:space="preserve">The CDCM model uses scaling to </w:delText>
        </w:r>
        <w:r w:rsidR="007176ED" w:rsidDel="005F639E">
          <w:rPr>
            <w:color w:val="auto"/>
            <w:sz w:val="20"/>
            <w:szCs w:val="20"/>
          </w:rPr>
          <w:delText>correct</w:delText>
        </w:r>
        <w:r w:rsidR="007176ED" w:rsidRPr="009B0F5D" w:rsidDel="005F639E">
          <w:rPr>
            <w:color w:val="auto"/>
            <w:sz w:val="20"/>
            <w:szCs w:val="20"/>
          </w:rPr>
          <w:delText xml:space="preserve"> </w:delText>
        </w:r>
        <w:r w:rsidRPr="009B0F5D" w:rsidDel="005F639E">
          <w:rPr>
            <w:color w:val="auto"/>
            <w:sz w:val="20"/>
            <w:szCs w:val="20"/>
          </w:rPr>
          <w:delText>the shortfall</w:delText>
        </w:r>
        <w:r w:rsidR="007176ED" w:rsidDel="005F639E">
          <w:rPr>
            <w:color w:val="auto"/>
            <w:sz w:val="20"/>
            <w:szCs w:val="20"/>
          </w:rPr>
          <w:delText>/surplus</w:delText>
        </w:r>
        <w:r w:rsidRPr="009B0F5D" w:rsidDel="005F639E">
          <w:rPr>
            <w:color w:val="auto"/>
            <w:sz w:val="20"/>
            <w:szCs w:val="20"/>
          </w:rPr>
          <w:delText xml:space="preserve"> in revenue that results from the yardstick charges that are calculated within the model and form the basis of the final charges. In some case the scaling may be negative which results in a reduction in the yardstick tariffs to ensure that the DNO does not recover too much revenue</w:delText>
        </w:r>
      </w:del>
      <w:commentRangeEnd w:id="67"/>
      <w:r w:rsidR="00C65131">
        <w:rPr>
          <w:rStyle w:val="CommentReference"/>
          <w:rFonts w:cs="Times New Roman"/>
          <w:bCs w:val="0"/>
          <w:iCs w:val="0"/>
          <w:color w:val="auto"/>
        </w:rPr>
        <w:commentReference w:id="67"/>
      </w:r>
      <w:commentRangeEnd w:id="68"/>
      <w:r w:rsidR="005F639E">
        <w:rPr>
          <w:rStyle w:val="CommentReference"/>
          <w:rFonts w:cs="Times New Roman"/>
          <w:bCs w:val="0"/>
          <w:iCs w:val="0"/>
          <w:color w:val="auto"/>
        </w:rPr>
        <w:commentReference w:id="68"/>
      </w:r>
      <w:r w:rsidRPr="009B0F5D">
        <w:rPr>
          <w:color w:val="auto"/>
          <w:sz w:val="20"/>
          <w:szCs w:val="20"/>
        </w:rPr>
        <w:t>The tables below show how much revenue is recovered through scaling and how much is recovered through the different cost components of the final tariff. It should be noted that the operating cost component consists of network costs, direct costs and 60% of the indirect costs.</w:t>
      </w:r>
    </w:p>
    <w:p w14:paraId="06635D1E" w14:textId="07A07E46" w:rsidR="007C3346" w:rsidRPr="00EA5929" w:rsidRDefault="00B1775E" w:rsidP="007C3346">
      <w:pPr>
        <w:rPr>
          <w:b/>
        </w:rPr>
      </w:pPr>
      <w:ins w:id="70" w:author="John Lawton" w:date="2017-01-13T13:11:00Z">
        <w:r>
          <w:rPr>
            <w:b/>
          </w:rPr>
          <w:t>Table 1 -</w:t>
        </w:r>
      </w:ins>
      <w:commentRangeStart w:id="71"/>
      <w:r w:rsidR="007C3346" w:rsidRPr="00EA5929">
        <w:rPr>
          <w:b/>
        </w:rPr>
        <w:t>Breakdown of costs for 2016</w:t>
      </w:r>
      <w:commentRangeEnd w:id="71"/>
      <w:r w:rsidR="00D31225">
        <w:rPr>
          <w:rStyle w:val="CommentReference"/>
        </w:rPr>
        <w:commentReference w:id="71"/>
      </w:r>
      <w:r w:rsidR="000819F2">
        <w:rPr>
          <w:b/>
        </w:rPr>
        <w:t>/17</w:t>
      </w:r>
    </w:p>
    <w:tbl>
      <w:tblPr>
        <w:tblW w:w="7879" w:type="dxa"/>
        <w:tblBorders>
          <w:top w:val="single" w:sz="4" w:space="0" w:color="889DB0"/>
          <w:left w:val="single" w:sz="4" w:space="0" w:color="889DB0"/>
          <w:bottom w:val="single" w:sz="4" w:space="0" w:color="889DB0"/>
          <w:right w:val="single" w:sz="4" w:space="0" w:color="889DB0"/>
          <w:insideH w:val="single" w:sz="4" w:space="0" w:color="889DB0"/>
          <w:insideV w:val="single" w:sz="4" w:space="0" w:color="889DB0"/>
        </w:tblBorders>
        <w:tblLook w:val="04A0" w:firstRow="1" w:lastRow="0" w:firstColumn="1" w:lastColumn="0" w:noHBand="0" w:noVBand="1"/>
      </w:tblPr>
      <w:tblGrid>
        <w:gridCol w:w="2552"/>
        <w:gridCol w:w="960"/>
        <w:gridCol w:w="1166"/>
        <w:gridCol w:w="1308"/>
        <w:gridCol w:w="960"/>
        <w:gridCol w:w="1230"/>
      </w:tblGrid>
      <w:tr w:rsidR="007C3346" w:rsidRPr="008F75C1" w14:paraId="7BF4620A" w14:textId="77777777" w:rsidTr="0012215B">
        <w:trPr>
          <w:trHeight w:val="255"/>
        </w:trPr>
        <w:tc>
          <w:tcPr>
            <w:tcW w:w="2552" w:type="dxa"/>
            <w:tcBorders>
              <w:top w:val="nil"/>
              <w:left w:val="nil"/>
              <w:bottom w:val="single" w:sz="4" w:space="0" w:color="485C6D"/>
              <w:right w:val="nil"/>
            </w:tcBorders>
            <w:shd w:val="clear" w:color="auto" w:fill="485C6D"/>
            <w:noWrap/>
            <w:hideMark/>
          </w:tcPr>
          <w:p w14:paraId="2CF7FA7A" w14:textId="77777777" w:rsidR="007C3346" w:rsidRPr="0012215B" w:rsidRDefault="007C3346" w:rsidP="0012215B">
            <w:pPr>
              <w:spacing w:after="0"/>
              <w:rPr>
                <w:rFonts w:ascii="Calibri" w:hAnsi="Calibri"/>
                <w:b/>
                <w:bCs/>
                <w:szCs w:val="20"/>
              </w:rPr>
            </w:pPr>
          </w:p>
        </w:tc>
        <w:tc>
          <w:tcPr>
            <w:tcW w:w="960" w:type="dxa"/>
            <w:tcBorders>
              <w:top w:val="nil"/>
              <w:left w:val="nil"/>
              <w:bottom w:val="single" w:sz="4" w:space="0" w:color="485C6D"/>
              <w:right w:val="single" w:sz="4" w:space="0" w:color="000000"/>
            </w:tcBorders>
            <w:shd w:val="clear" w:color="auto" w:fill="485C6D"/>
            <w:noWrap/>
            <w:hideMark/>
          </w:tcPr>
          <w:p w14:paraId="4050E519" w14:textId="77777777" w:rsidR="007C3346" w:rsidRPr="0012215B" w:rsidRDefault="007C3346" w:rsidP="0012215B">
            <w:pPr>
              <w:spacing w:after="0"/>
              <w:rPr>
                <w:rFonts w:ascii="Calibri" w:hAnsi="Calibri"/>
                <w:b/>
                <w:bCs/>
                <w:szCs w:val="20"/>
              </w:rPr>
            </w:pPr>
          </w:p>
        </w:tc>
        <w:tc>
          <w:tcPr>
            <w:tcW w:w="4367" w:type="dxa"/>
            <w:gridSpan w:val="4"/>
            <w:tcBorders>
              <w:top w:val="single" w:sz="4" w:space="0" w:color="485C6D"/>
              <w:left w:val="single" w:sz="4" w:space="0" w:color="000000"/>
              <w:bottom w:val="single" w:sz="4" w:space="0" w:color="485C6D"/>
              <w:right w:val="single" w:sz="4" w:space="0" w:color="485C6D"/>
            </w:tcBorders>
            <w:shd w:val="clear" w:color="auto" w:fill="485C6D"/>
            <w:noWrap/>
            <w:hideMark/>
          </w:tcPr>
          <w:p w14:paraId="7A71D48F" w14:textId="77777777" w:rsidR="007C3346" w:rsidRPr="0012215B" w:rsidRDefault="007C3346" w:rsidP="0012215B">
            <w:pPr>
              <w:spacing w:after="0"/>
              <w:jc w:val="center"/>
              <w:rPr>
                <w:rFonts w:ascii="Calibri" w:hAnsi="Calibri"/>
                <w:b/>
                <w:bCs/>
                <w:color w:val="000000"/>
                <w:szCs w:val="20"/>
              </w:rPr>
            </w:pPr>
            <w:r w:rsidRPr="0012215B">
              <w:rPr>
                <w:rFonts w:ascii="Calibri" w:hAnsi="Calibri"/>
                <w:b/>
                <w:bCs/>
                <w:color w:val="000000"/>
                <w:szCs w:val="20"/>
              </w:rPr>
              <w:t>Costs recovered through charges (£m)</w:t>
            </w:r>
          </w:p>
        </w:tc>
      </w:tr>
      <w:tr w:rsidR="007C3346" w:rsidRPr="008F75C1" w14:paraId="0B8C3C74" w14:textId="77777777" w:rsidTr="0012215B">
        <w:trPr>
          <w:trHeight w:val="765"/>
        </w:trPr>
        <w:tc>
          <w:tcPr>
            <w:tcW w:w="2552" w:type="dxa"/>
            <w:tcBorders>
              <w:left w:val="single" w:sz="4" w:space="0" w:color="000000"/>
            </w:tcBorders>
            <w:shd w:val="clear" w:color="auto" w:fill="000000"/>
            <w:noWrap/>
            <w:hideMark/>
          </w:tcPr>
          <w:p w14:paraId="69620FA5" w14:textId="77777777" w:rsidR="007C3346" w:rsidRPr="0012215B" w:rsidRDefault="007C3346" w:rsidP="0012215B">
            <w:pPr>
              <w:spacing w:after="0"/>
              <w:jc w:val="center"/>
              <w:rPr>
                <w:rFonts w:ascii="Calibri" w:hAnsi="Calibri"/>
                <w:b/>
                <w:bCs/>
                <w:color w:val="70AD47"/>
                <w:szCs w:val="20"/>
              </w:rPr>
            </w:pPr>
            <w:commentRangeStart w:id="72"/>
            <w:r w:rsidRPr="0012215B">
              <w:rPr>
                <w:rFonts w:ascii="Calibri" w:hAnsi="Calibri"/>
                <w:b/>
                <w:bCs/>
                <w:color w:val="70AD47"/>
                <w:szCs w:val="20"/>
              </w:rPr>
              <w:t>DNO</w:t>
            </w:r>
          </w:p>
        </w:tc>
        <w:tc>
          <w:tcPr>
            <w:tcW w:w="960" w:type="dxa"/>
            <w:shd w:val="clear" w:color="auto" w:fill="000000"/>
            <w:hideMark/>
          </w:tcPr>
          <w:p w14:paraId="71FF0A13"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Allowed Revenue (£m)</w:t>
            </w:r>
          </w:p>
        </w:tc>
        <w:tc>
          <w:tcPr>
            <w:tcW w:w="1166" w:type="dxa"/>
            <w:shd w:val="clear" w:color="auto" w:fill="000000"/>
            <w:hideMark/>
          </w:tcPr>
          <w:p w14:paraId="603272A3"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Operating costs*</w:t>
            </w:r>
          </w:p>
        </w:tc>
        <w:tc>
          <w:tcPr>
            <w:tcW w:w="1281" w:type="dxa"/>
            <w:shd w:val="clear" w:color="auto" w:fill="000000"/>
            <w:hideMark/>
          </w:tcPr>
          <w:p w14:paraId="0A64BB3F"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Transmission Exit charge</w:t>
            </w:r>
          </w:p>
        </w:tc>
        <w:tc>
          <w:tcPr>
            <w:tcW w:w="960" w:type="dxa"/>
            <w:shd w:val="clear" w:color="auto" w:fill="000000"/>
            <w:hideMark/>
          </w:tcPr>
          <w:p w14:paraId="5570262B"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Asset Costs</w:t>
            </w:r>
          </w:p>
        </w:tc>
        <w:tc>
          <w:tcPr>
            <w:tcW w:w="960" w:type="dxa"/>
            <w:shd w:val="clear" w:color="auto" w:fill="000000"/>
            <w:hideMark/>
          </w:tcPr>
          <w:p w14:paraId="4A7527FF"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Scaling</w:t>
            </w:r>
            <w:commentRangeEnd w:id="72"/>
            <w:r w:rsidR="002C500D">
              <w:rPr>
                <w:rStyle w:val="CommentReference"/>
              </w:rPr>
              <w:commentReference w:id="72"/>
            </w:r>
          </w:p>
        </w:tc>
      </w:tr>
      <w:tr w:rsidR="007C3346" w:rsidRPr="008F75C1" w14:paraId="299A5C49" w14:textId="77777777" w:rsidTr="0012215B">
        <w:trPr>
          <w:trHeight w:val="255"/>
        </w:trPr>
        <w:tc>
          <w:tcPr>
            <w:tcW w:w="2552" w:type="dxa"/>
            <w:tcBorders>
              <w:left w:val="single" w:sz="4" w:space="0" w:color="000000"/>
            </w:tcBorders>
            <w:shd w:val="clear" w:color="auto" w:fill="auto"/>
            <w:noWrap/>
            <w:hideMark/>
          </w:tcPr>
          <w:p w14:paraId="1DF7E750"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ENWL</w:t>
            </w:r>
          </w:p>
        </w:tc>
        <w:tc>
          <w:tcPr>
            <w:tcW w:w="960" w:type="dxa"/>
            <w:shd w:val="clear" w:color="auto" w:fill="auto"/>
            <w:noWrap/>
            <w:hideMark/>
          </w:tcPr>
          <w:p w14:paraId="4A71B23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£430.0</w:t>
            </w:r>
          </w:p>
        </w:tc>
        <w:tc>
          <w:tcPr>
            <w:tcW w:w="1166" w:type="dxa"/>
            <w:shd w:val="clear" w:color="auto" w:fill="auto"/>
            <w:noWrap/>
            <w:hideMark/>
          </w:tcPr>
          <w:p w14:paraId="06CFC79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£112.7</w:t>
            </w:r>
          </w:p>
        </w:tc>
        <w:tc>
          <w:tcPr>
            <w:tcW w:w="1281" w:type="dxa"/>
            <w:shd w:val="clear" w:color="auto" w:fill="auto"/>
            <w:noWrap/>
            <w:hideMark/>
          </w:tcPr>
          <w:p w14:paraId="6C29E31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£18.3</w:t>
            </w:r>
          </w:p>
        </w:tc>
        <w:tc>
          <w:tcPr>
            <w:tcW w:w="960" w:type="dxa"/>
            <w:shd w:val="clear" w:color="auto" w:fill="auto"/>
            <w:noWrap/>
            <w:hideMark/>
          </w:tcPr>
          <w:p w14:paraId="1DFA02B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£166.4</w:t>
            </w:r>
          </w:p>
        </w:tc>
        <w:tc>
          <w:tcPr>
            <w:tcW w:w="960" w:type="dxa"/>
            <w:shd w:val="clear" w:color="auto" w:fill="auto"/>
            <w:noWrap/>
            <w:hideMark/>
          </w:tcPr>
          <w:p w14:paraId="1B47B93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£132.6</w:t>
            </w:r>
          </w:p>
        </w:tc>
      </w:tr>
      <w:tr w:rsidR="007C3346" w:rsidRPr="008F75C1" w14:paraId="68108D09" w14:textId="77777777" w:rsidTr="0012215B">
        <w:trPr>
          <w:trHeight w:val="255"/>
        </w:trPr>
        <w:tc>
          <w:tcPr>
            <w:tcW w:w="2552" w:type="dxa"/>
            <w:tcBorders>
              <w:left w:val="single" w:sz="4" w:space="0" w:color="000000"/>
            </w:tcBorders>
            <w:shd w:val="clear" w:color="auto" w:fill="D7DEE4"/>
            <w:noWrap/>
            <w:hideMark/>
          </w:tcPr>
          <w:p w14:paraId="21D3316A"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Northeast</w:t>
            </w:r>
          </w:p>
        </w:tc>
        <w:tc>
          <w:tcPr>
            <w:tcW w:w="960" w:type="dxa"/>
            <w:shd w:val="clear" w:color="auto" w:fill="D7DEE4"/>
            <w:noWrap/>
            <w:hideMark/>
          </w:tcPr>
          <w:p w14:paraId="3E1B81A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£283.9</w:t>
            </w:r>
          </w:p>
        </w:tc>
        <w:tc>
          <w:tcPr>
            <w:tcW w:w="1166" w:type="dxa"/>
            <w:shd w:val="clear" w:color="auto" w:fill="D7DEE4"/>
            <w:noWrap/>
            <w:hideMark/>
          </w:tcPr>
          <w:p w14:paraId="4048DA5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£76.6</w:t>
            </w:r>
          </w:p>
        </w:tc>
        <w:tc>
          <w:tcPr>
            <w:tcW w:w="1281" w:type="dxa"/>
            <w:shd w:val="clear" w:color="auto" w:fill="D7DEE4"/>
            <w:noWrap/>
            <w:hideMark/>
          </w:tcPr>
          <w:p w14:paraId="45EC7E0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£10.8</w:t>
            </w:r>
          </w:p>
        </w:tc>
        <w:tc>
          <w:tcPr>
            <w:tcW w:w="960" w:type="dxa"/>
            <w:shd w:val="clear" w:color="auto" w:fill="D7DEE4"/>
            <w:noWrap/>
            <w:hideMark/>
          </w:tcPr>
          <w:p w14:paraId="1CAB2D7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£69.4</w:t>
            </w:r>
          </w:p>
        </w:tc>
        <w:tc>
          <w:tcPr>
            <w:tcW w:w="960" w:type="dxa"/>
            <w:shd w:val="clear" w:color="auto" w:fill="D7DEE4"/>
            <w:noWrap/>
            <w:hideMark/>
          </w:tcPr>
          <w:p w14:paraId="6DFB985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£127.1</w:t>
            </w:r>
          </w:p>
        </w:tc>
      </w:tr>
      <w:tr w:rsidR="007C3346" w:rsidRPr="008F75C1" w14:paraId="52A36356" w14:textId="77777777" w:rsidTr="0012215B">
        <w:trPr>
          <w:trHeight w:val="255"/>
        </w:trPr>
        <w:tc>
          <w:tcPr>
            <w:tcW w:w="2552" w:type="dxa"/>
            <w:tcBorders>
              <w:left w:val="single" w:sz="4" w:space="0" w:color="000000"/>
            </w:tcBorders>
            <w:shd w:val="clear" w:color="auto" w:fill="auto"/>
            <w:noWrap/>
            <w:hideMark/>
          </w:tcPr>
          <w:p w14:paraId="5DFF721A"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Yorkshire</w:t>
            </w:r>
          </w:p>
        </w:tc>
        <w:tc>
          <w:tcPr>
            <w:tcW w:w="960" w:type="dxa"/>
            <w:shd w:val="clear" w:color="auto" w:fill="auto"/>
            <w:noWrap/>
            <w:hideMark/>
          </w:tcPr>
          <w:p w14:paraId="2BC9358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£357.7</w:t>
            </w:r>
          </w:p>
        </w:tc>
        <w:tc>
          <w:tcPr>
            <w:tcW w:w="1166" w:type="dxa"/>
            <w:shd w:val="clear" w:color="auto" w:fill="auto"/>
            <w:noWrap/>
            <w:hideMark/>
          </w:tcPr>
          <w:p w14:paraId="6116321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£103.7</w:t>
            </w:r>
          </w:p>
        </w:tc>
        <w:tc>
          <w:tcPr>
            <w:tcW w:w="1281" w:type="dxa"/>
            <w:shd w:val="clear" w:color="auto" w:fill="auto"/>
            <w:noWrap/>
            <w:hideMark/>
          </w:tcPr>
          <w:p w14:paraId="2B8D485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£13.6</w:t>
            </w:r>
          </w:p>
        </w:tc>
        <w:tc>
          <w:tcPr>
            <w:tcW w:w="960" w:type="dxa"/>
            <w:shd w:val="clear" w:color="auto" w:fill="auto"/>
            <w:noWrap/>
            <w:hideMark/>
          </w:tcPr>
          <w:p w14:paraId="661E231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£97.4</w:t>
            </w:r>
          </w:p>
        </w:tc>
        <w:tc>
          <w:tcPr>
            <w:tcW w:w="960" w:type="dxa"/>
            <w:shd w:val="clear" w:color="auto" w:fill="auto"/>
            <w:noWrap/>
            <w:hideMark/>
          </w:tcPr>
          <w:p w14:paraId="2D34837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£143.0</w:t>
            </w:r>
          </w:p>
        </w:tc>
      </w:tr>
      <w:tr w:rsidR="007C3346" w:rsidRPr="008F75C1" w14:paraId="7EBF79A5" w14:textId="77777777" w:rsidTr="0012215B">
        <w:trPr>
          <w:trHeight w:val="255"/>
        </w:trPr>
        <w:tc>
          <w:tcPr>
            <w:tcW w:w="2552" w:type="dxa"/>
            <w:tcBorders>
              <w:left w:val="single" w:sz="4" w:space="0" w:color="000000"/>
            </w:tcBorders>
            <w:shd w:val="clear" w:color="auto" w:fill="D7DEE4"/>
            <w:noWrap/>
            <w:hideMark/>
          </w:tcPr>
          <w:p w14:paraId="6126B98D"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SPD</w:t>
            </w:r>
          </w:p>
        </w:tc>
        <w:tc>
          <w:tcPr>
            <w:tcW w:w="960" w:type="dxa"/>
            <w:shd w:val="clear" w:color="auto" w:fill="D7DEE4"/>
            <w:noWrap/>
            <w:hideMark/>
          </w:tcPr>
          <w:p w14:paraId="25A931D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£385.4</w:t>
            </w:r>
          </w:p>
        </w:tc>
        <w:tc>
          <w:tcPr>
            <w:tcW w:w="1166" w:type="dxa"/>
            <w:shd w:val="clear" w:color="auto" w:fill="D7DEE4"/>
            <w:noWrap/>
            <w:hideMark/>
          </w:tcPr>
          <w:p w14:paraId="66EAA46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£120.9</w:t>
            </w:r>
          </w:p>
        </w:tc>
        <w:tc>
          <w:tcPr>
            <w:tcW w:w="1281" w:type="dxa"/>
            <w:shd w:val="clear" w:color="auto" w:fill="D7DEE4"/>
            <w:noWrap/>
            <w:hideMark/>
          </w:tcPr>
          <w:p w14:paraId="52B106D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£24.1</w:t>
            </w:r>
          </w:p>
        </w:tc>
        <w:tc>
          <w:tcPr>
            <w:tcW w:w="960" w:type="dxa"/>
            <w:shd w:val="clear" w:color="auto" w:fill="D7DEE4"/>
            <w:noWrap/>
            <w:hideMark/>
          </w:tcPr>
          <w:p w14:paraId="6C5F30C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£90.6</w:t>
            </w:r>
          </w:p>
        </w:tc>
        <w:tc>
          <w:tcPr>
            <w:tcW w:w="960" w:type="dxa"/>
            <w:shd w:val="clear" w:color="auto" w:fill="D7DEE4"/>
            <w:noWrap/>
            <w:hideMark/>
          </w:tcPr>
          <w:p w14:paraId="1ADF2C9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£149.8</w:t>
            </w:r>
          </w:p>
        </w:tc>
      </w:tr>
      <w:tr w:rsidR="007C3346" w:rsidRPr="008F75C1" w14:paraId="459BD411" w14:textId="77777777" w:rsidTr="0012215B">
        <w:trPr>
          <w:trHeight w:val="255"/>
        </w:trPr>
        <w:tc>
          <w:tcPr>
            <w:tcW w:w="2552" w:type="dxa"/>
            <w:tcBorders>
              <w:left w:val="single" w:sz="4" w:space="0" w:color="000000"/>
            </w:tcBorders>
            <w:shd w:val="clear" w:color="auto" w:fill="auto"/>
            <w:noWrap/>
            <w:hideMark/>
          </w:tcPr>
          <w:p w14:paraId="12AA9D64"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SPM</w:t>
            </w:r>
          </w:p>
        </w:tc>
        <w:tc>
          <w:tcPr>
            <w:tcW w:w="960" w:type="dxa"/>
            <w:shd w:val="clear" w:color="auto" w:fill="auto"/>
            <w:noWrap/>
            <w:hideMark/>
          </w:tcPr>
          <w:p w14:paraId="3664AEE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£314.9</w:t>
            </w:r>
          </w:p>
        </w:tc>
        <w:tc>
          <w:tcPr>
            <w:tcW w:w="1166" w:type="dxa"/>
            <w:shd w:val="clear" w:color="auto" w:fill="auto"/>
            <w:noWrap/>
            <w:hideMark/>
          </w:tcPr>
          <w:p w14:paraId="4F97199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£109.0</w:t>
            </w:r>
          </w:p>
        </w:tc>
        <w:tc>
          <w:tcPr>
            <w:tcW w:w="1281" w:type="dxa"/>
            <w:shd w:val="clear" w:color="auto" w:fill="auto"/>
            <w:noWrap/>
            <w:hideMark/>
          </w:tcPr>
          <w:p w14:paraId="72BD230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£19.1</w:t>
            </w:r>
          </w:p>
        </w:tc>
        <w:tc>
          <w:tcPr>
            <w:tcW w:w="960" w:type="dxa"/>
            <w:shd w:val="clear" w:color="auto" w:fill="auto"/>
            <w:noWrap/>
            <w:hideMark/>
          </w:tcPr>
          <w:p w14:paraId="5CF66CD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£106.9</w:t>
            </w:r>
          </w:p>
        </w:tc>
        <w:tc>
          <w:tcPr>
            <w:tcW w:w="960" w:type="dxa"/>
            <w:shd w:val="clear" w:color="auto" w:fill="auto"/>
            <w:noWrap/>
            <w:hideMark/>
          </w:tcPr>
          <w:p w14:paraId="74BB042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£79.9</w:t>
            </w:r>
          </w:p>
        </w:tc>
      </w:tr>
      <w:tr w:rsidR="007C3346" w:rsidRPr="008F75C1" w14:paraId="58CF6E1E" w14:textId="77777777" w:rsidTr="0012215B">
        <w:trPr>
          <w:trHeight w:val="255"/>
        </w:trPr>
        <w:tc>
          <w:tcPr>
            <w:tcW w:w="2552" w:type="dxa"/>
            <w:tcBorders>
              <w:left w:val="single" w:sz="4" w:space="0" w:color="000000"/>
            </w:tcBorders>
            <w:shd w:val="clear" w:color="auto" w:fill="D7DEE4"/>
            <w:noWrap/>
            <w:hideMark/>
          </w:tcPr>
          <w:p w14:paraId="06236021"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SEPD</w:t>
            </w:r>
          </w:p>
        </w:tc>
        <w:tc>
          <w:tcPr>
            <w:tcW w:w="960" w:type="dxa"/>
            <w:shd w:val="clear" w:color="auto" w:fill="D7DEE4"/>
            <w:noWrap/>
            <w:hideMark/>
          </w:tcPr>
          <w:p w14:paraId="162B7E3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£548.8</w:t>
            </w:r>
          </w:p>
        </w:tc>
        <w:tc>
          <w:tcPr>
            <w:tcW w:w="1166" w:type="dxa"/>
            <w:shd w:val="clear" w:color="auto" w:fill="D7DEE4"/>
            <w:noWrap/>
            <w:hideMark/>
          </w:tcPr>
          <w:p w14:paraId="1D95247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£153.5</w:t>
            </w:r>
          </w:p>
        </w:tc>
        <w:tc>
          <w:tcPr>
            <w:tcW w:w="1281" w:type="dxa"/>
            <w:shd w:val="clear" w:color="auto" w:fill="D7DEE4"/>
            <w:noWrap/>
            <w:hideMark/>
          </w:tcPr>
          <w:p w14:paraId="7DA412E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£15.9</w:t>
            </w:r>
          </w:p>
        </w:tc>
        <w:tc>
          <w:tcPr>
            <w:tcW w:w="960" w:type="dxa"/>
            <w:shd w:val="clear" w:color="auto" w:fill="D7DEE4"/>
            <w:noWrap/>
            <w:hideMark/>
          </w:tcPr>
          <w:p w14:paraId="1A766B4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£211.9</w:t>
            </w:r>
          </w:p>
        </w:tc>
        <w:tc>
          <w:tcPr>
            <w:tcW w:w="960" w:type="dxa"/>
            <w:shd w:val="clear" w:color="auto" w:fill="D7DEE4"/>
            <w:noWrap/>
            <w:hideMark/>
          </w:tcPr>
          <w:p w14:paraId="4BFD8B2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£167.5</w:t>
            </w:r>
          </w:p>
        </w:tc>
      </w:tr>
      <w:tr w:rsidR="007C3346" w:rsidRPr="008F75C1" w14:paraId="162C33C9" w14:textId="77777777" w:rsidTr="0012215B">
        <w:trPr>
          <w:trHeight w:val="255"/>
        </w:trPr>
        <w:tc>
          <w:tcPr>
            <w:tcW w:w="2552" w:type="dxa"/>
            <w:tcBorders>
              <w:left w:val="single" w:sz="4" w:space="0" w:color="000000"/>
            </w:tcBorders>
            <w:shd w:val="clear" w:color="auto" w:fill="auto"/>
            <w:noWrap/>
            <w:hideMark/>
          </w:tcPr>
          <w:p w14:paraId="28C05BC7"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SHEPD</w:t>
            </w:r>
          </w:p>
        </w:tc>
        <w:tc>
          <w:tcPr>
            <w:tcW w:w="960" w:type="dxa"/>
            <w:shd w:val="clear" w:color="auto" w:fill="auto"/>
            <w:noWrap/>
            <w:hideMark/>
          </w:tcPr>
          <w:p w14:paraId="768DA3D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£236.8</w:t>
            </w:r>
          </w:p>
        </w:tc>
        <w:tc>
          <w:tcPr>
            <w:tcW w:w="1166" w:type="dxa"/>
            <w:shd w:val="clear" w:color="auto" w:fill="auto"/>
            <w:noWrap/>
            <w:hideMark/>
          </w:tcPr>
          <w:p w14:paraId="32D2E13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£93.8</w:t>
            </w:r>
          </w:p>
        </w:tc>
        <w:tc>
          <w:tcPr>
            <w:tcW w:w="1281" w:type="dxa"/>
            <w:shd w:val="clear" w:color="auto" w:fill="auto"/>
            <w:noWrap/>
            <w:hideMark/>
          </w:tcPr>
          <w:p w14:paraId="5F17F0A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£14.1</w:t>
            </w:r>
          </w:p>
        </w:tc>
        <w:tc>
          <w:tcPr>
            <w:tcW w:w="960" w:type="dxa"/>
            <w:shd w:val="clear" w:color="auto" w:fill="auto"/>
            <w:noWrap/>
            <w:hideMark/>
          </w:tcPr>
          <w:p w14:paraId="3477E41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£40.3</w:t>
            </w:r>
          </w:p>
        </w:tc>
        <w:tc>
          <w:tcPr>
            <w:tcW w:w="960" w:type="dxa"/>
            <w:shd w:val="clear" w:color="auto" w:fill="auto"/>
            <w:noWrap/>
            <w:hideMark/>
          </w:tcPr>
          <w:p w14:paraId="7675899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£88.8</w:t>
            </w:r>
          </w:p>
        </w:tc>
      </w:tr>
      <w:tr w:rsidR="007C3346" w:rsidRPr="008F75C1" w14:paraId="12C93E71" w14:textId="77777777" w:rsidTr="0012215B">
        <w:trPr>
          <w:trHeight w:val="255"/>
        </w:trPr>
        <w:tc>
          <w:tcPr>
            <w:tcW w:w="2552" w:type="dxa"/>
            <w:tcBorders>
              <w:left w:val="single" w:sz="4" w:space="0" w:color="000000"/>
            </w:tcBorders>
            <w:shd w:val="clear" w:color="auto" w:fill="D7DEE4"/>
            <w:noWrap/>
            <w:hideMark/>
          </w:tcPr>
          <w:p w14:paraId="38CB55E6"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EPN</w:t>
            </w:r>
          </w:p>
        </w:tc>
        <w:tc>
          <w:tcPr>
            <w:tcW w:w="960" w:type="dxa"/>
            <w:shd w:val="clear" w:color="auto" w:fill="D7DEE4"/>
            <w:noWrap/>
            <w:hideMark/>
          </w:tcPr>
          <w:p w14:paraId="6BAB350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£545.8</w:t>
            </w:r>
          </w:p>
        </w:tc>
        <w:tc>
          <w:tcPr>
            <w:tcW w:w="1166" w:type="dxa"/>
            <w:shd w:val="clear" w:color="auto" w:fill="D7DEE4"/>
            <w:noWrap/>
            <w:hideMark/>
          </w:tcPr>
          <w:p w14:paraId="221DB9D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£190.9</w:t>
            </w:r>
          </w:p>
        </w:tc>
        <w:tc>
          <w:tcPr>
            <w:tcW w:w="1281" w:type="dxa"/>
            <w:shd w:val="clear" w:color="auto" w:fill="D7DEE4"/>
            <w:noWrap/>
            <w:hideMark/>
          </w:tcPr>
          <w:p w14:paraId="696F296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£37.4</w:t>
            </w:r>
          </w:p>
        </w:tc>
        <w:tc>
          <w:tcPr>
            <w:tcW w:w="960" w:type="dxa"/>
            <w:shd w:val="clear" w:color="auto" w:fill="D7DEE4"/>
            <w:noWrap/>
            <w:hideMark/>
          </w:tcPr>
          <w:p w14:paraId="6894F68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£278.0</w:t>
            </w:r>
          </w:p>
        </w:tc>
        <w:tc>
          <w:tcPr>
            <w:tcW w:w="960" w:type="dxa"/>
            <w:shd w:val="clear" w:color="auto" w:fill="D7DEE4"/>
            <w:noWrap/>
            <w:hideMark/>
          </w:tcPr>
          <w:p w14:paraId="35C2F1F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£39.4</w:t>
            </w:r>
          </w:p>
        </w:tc>
      </w:tr>
      <w:tr w:rsidR="007C3346" w:rsidRPr="008F75C1" w14:paraId="07946DE2" w14:textId="77777777" w:rsidTr="0012215B">
        <w:trPr>
          <w:trHeight w:val="255"/>
        </w:trPr>
        <w:tc>
          <w:tcPr>
            <w:tcW w:w="2552" w:type="dxa"/>
            <w:tcBorders>
              <w:left w:val="single" w:sz="4" w:space="0" w:color="000000"/>
            </w:tcBorders>
            <w:shd w:val="clear" w:color="auto" w:fill="auto"/>
            <w:noWrap/>
            <w:hideMark/>
          </w:tcPr>
          <w:p w14:paraId="4D6D20E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LPN</w:t>
            </w:r>
          </w:p>
        </w:tc>
        <w:tc>
          <w:tcPr>
            <w:tcW w:w="960" w:type="dxa"/>
            <w:shd w:val="clear" w:color="auto" w:fill="auto"/>
            <w:noWrap/>
            <w:hideMark/>
          </w:tcPr>
          <w:p w14:paraId="6E9361E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£412.3</w:t>
            </w:r>
          </w:p>
        </w:tc>
        <w:tc>
          <w:tcPr>
            <w:tcW w:w="1166" w:type="dxa"/>
            <w:shd w:val="clear" w:color="auto" w:fill="auto"/>
            <w:noWrap/>
            <w:hideMark/>
          </w:tcPr>
          <w:p w14:paraId="271FD90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£128.1</w:t>
            </w:r>
          </w:p>
        </w:tc>
        <w:tc>
          <w:tcPr>
            <w:tcW w:w="1281" w:type="dxa"/>
            <w:shd w:val="clear" w:color="auto" w:fill="auto"/>
            <w:noWrap/>
            <w:hideMark/>
          </w:tcPr>
          <w:p w14:paraId="0BD589A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£35.8</w:t>
            </w:r>
          </w:p>
        </w:tc>
        <w:tc>
          <w:tcPr>
            <w:tcW w:w="960" w:type="dxa"/>
            <w:shd w:val="clear" w:color="auto" w:fill="auto"/>
            <w:noWrap/>
            <w:hideMark/>
          </w:tcPr>
          <w:p w14:paraId="1A0DC62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£306.2</w:t>
            </w:r>
          </w:p>
        </w:tc>
        <w:tc>
          <w:tcPr>
            <w:tcW w:w="960" w:type="dxa"/>
            <w:shd w:val="clear" w:color="auto" w:fill="auto"/>
            <w:noWrap/>
            <w:hideMark/>
          </w:tcPr>
          <w:p w14:paraId="1D775F6C"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-£57.9</w:t>
            </w:r>
          </w:p>
        </w:tc>
      </w:tr>
      <w:tr w:rsidR="007C3346" w:rsidRPr="008F75C1" w14:paraId="3B2F2FD3" w14:textId="77777777" w:rsidTr="0012215B">
        <w:trPr>
          <w:trHeight w:val="255"/>
        </w:trPr>
        <w:tc>
          <w:tcPr>
            <w:tcW w:w="2552" w:type="dxa"/>
            <w:tcBorders>
              <w:left w:val="single" w:sz="4" w:space="0" w:color="000000"/>
            </w:tcBorders>
            <w:shd w:val="clear" w:color="auto" w:fill="D7DEE4"/>
            <w:noWrap/>
            <w:hideMark/>
          </w:tcPr>
          <w:p w14:paraId="64481AB1"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SPN</w:t>
            </w:r>
          </w:p>
        </w:tc>
        <w:tc>
          <w:tcPr>
            <w:tcW w:w="960" w:type="dxa"/>
            <w:shd w:val="clear" w:color="auto" w:fill="D7DEE4"/>
            <w:noWrap/>
            <w:hideMark/>
          </w:tcPr>
          <w:p w14:paraId="3D34DCD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£378.7</w:t>
            </w:r>
          </w:p>
        </w:tc>
        <w:tc>
          <w:tcPr>
            <w:tcW w:w="1166" w:type="dxa"/>
            <w:shd w:val="clear" w:color="auto" w:fill="D7DEE4"/>
            <w:noWrap/>
            <w:hideMark/>
          </w:tcPr>
          <w:p w14:paraId="30098E4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£114.4</w:t>
            </w:r>
          </w:p>
        </w:tc>
        <w:tc>
          <w:tcPr>
            <w:tcW w:w="1281" w:type="dxa"/>
            <w:shd w:val="clear" w:color="auto" w:fill="D7DEE4"/>
            <w:noWrap/>
            <w:hideMark/>
          </w:tcPr>
          <w:p w14:paraId="79A3458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£17.6</w:t>
            </w:r>
          </w:p>
        </w:tc>
        <w:tc>
          <w:tcPr>
            <w:tcW w:w="960" w:type="dxa"/>
            <w:shd w:val="clear" w:color="auto" w:fill="D7DEE4"/>
            <w:noWrap/>
            <w:hideMark/>
          </w:tcPr>
          <w:p w14:paraId="07AE434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£155.8</w:t>
            </w:r>
          </w:p>
        </w:tc>
        <w:tc>
          <w:tcPr>
            <w:tcW w:w="960" w:type="dxa"/>
            <w:shd w:val="clear" w:color="auto" w:fill="D7DEE4"/>
            <w:noWrap/>
            <w:hideMark/>
          </w:tcPr>
          <w:p w14:paraId="4358A7E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£90.8</w:t>
            </w:r>
          </w:p>
        </w:tc>
      </w:tr>
      <w:tr w:rsidR="007C3346" w:rsidRPr="008F75C1" w14:paraId="50A1DC76" w14:textId="77777777" w:rsidTr="0012215B">
        <w:trPr>
          <w:trHeight w:val="255"/>
        </w:trPr>
        <w:tc>
          <w:tcPr>
            <w:tcW w:w="2552" w:type="dxa"/>
            <w:tcBorders>
              <w:left w:val="single" w:sz="4" w:space="0" w:color="000000"/>
            </w:tcBorders>
            <w:shd w:val="clear" w:color="auto" w:fill="auto"/>
            <w:noWrap/>
            <w:hideMark/>
          </w:tcPr>
          <w:p w14:paraId="1C4A8DB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EastM</w:t>
            </w:r>
          </w:p>
        </w:tc>
        <w:tc>
          <w:tcPr>
            <w:tcW w:w="960" w:type="dxa"/>
            <w:shd w:val="clear" w:color="auto" w:fill="auto"/>
            <w:noWrap/>
            <w:hideMark/>
          </w:tcPr>
          <w:p w14:paraId="732C6E9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£453.5</w:t>
            </w:r>
          </w:p>
        </w:tc>
        <w:tc>
          <w:tcPr>
            <w:tcW w:w="1166" w:type="dxa"/>
            <w:shd w:val="clear" w:color="auto" w:fill="auto"/>
            <w:noWrap/>
            <w:hideMark/>
          </w:tcPr>
          <w:p w14:paraId="0A9A818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£127.6</w:t>
            </w:r>
          </w:p>
        </w:tc>
        <w:tc>
          <w:tcPr>
            <w:tcW w:w="1281" w:type="dxa"/>
            <w:shd w:val="clear" w:color="auto" w:fill="auto"/>
            <w:noWrap/>
            <w:hideMark/>
          </w:tcPr>
          <w:p w14:paraId="6467CB3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£11.1</w:t>
            </w:r>
          </w:p>
        </w:tc>
        <w:tc>
          <w:tcPr>
            <w:tcW w:w="960" w:type="dxa"/>
            <w:shd w:val="clear" w:color="auto" w:fill="auto"/>
            <w:noWrap/>
            <w:hideMark/>
          </w:tcPr>
          <w:p w14:paraId="7CEBFF8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£140.1</w:t>
            </w:r>
          </w:p>
        </w:tc>
        <w:tc>
          <w:tcPr>
            <w:tcW w:w="960" w:type="dxa"/>
            <w:shd w:val="clear" w:color="auto" w:fill="auto"/>
            <w:noWrap/>
            <w:hideMark/>
          </w:tcPr>
          <w:p w14:paraId="04B5E1B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£174.8</w:t>
            </w:r>
          </w:p>
        </w:tc>
      </w:tr>
      <w:tr w:rsidR="007C3346" w:rsidRPr="008F75C1" w14:paraId="338C73DC" w14:textId="77777777" w:rsidTr="0012215B">
        <w:trPr>
          <w:trHeight w:val="255"/>
        </w:trPr>
        <w:tc>
          <w:tcPr>
            <w:tcW w:w="2552" w:type="dxa"/>
            <w:tcBorders>
              <w:left w:val="single" w:sz="4" w:space="0" w:color="000000"/>
            </w:tcBorders>
            <w:shd w:val="clear" w:color="auto" w:fill="D7DEE4"/>
            <w:noWrap/>
            <w:hideMark/>
          </w:tcPr>
          <w:p w14:paraId="6C937BAC"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SWales</w:t>
            </w:r>
          </w:p>
        </w:tc>
        <w:tc>
          <w:tcPr>
            <w:tcW w:w="960" w:type="dxa"/>
            <w:shd w:val="clear" w:color="auto" w:fill="D7DEE4"/>
            <w:noWrap/>
            <w:hideMark/>
          </w:tcPr>
          <w:p w14:paraId="70FC696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£220.4</w:t>
            </w:r>
          </w:p>
        </w:tc>
        <w:tc>
          <w:tcPr>
            <w:tcW w:w="1166" w:type="dxa"/>
            <w:shd w:val="clear" w:color="auto" w:fill="D7DEE4"/>
            <w:noWrap/>
            <w:hideMark/>
          </w:tcPr>
          <w:p w14:paraId="1E6447E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£71.3</w:t>
            </w:r>
          </w:p>
        </w:tc>
        <w:tc>
          <w:tcPr>
            <w:tcW w:w="1281" w:type="dxa"/>
            <w:shd w:val="clear" w:color="auto" w:fill="D7DEE4"/>
            <w:noWrap/>
            <w:hideMark/>
          </w:tcPr>
          <w:p w14:paraId="0826EDF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£11.2</w:t>
            </w:r>
          </w:p>
        </w:tc>
        <w:tc>
          <w:tcPr>
            <w:tcW w:w="960" w:type="dxa"/>
            <w:shd w:val="clear" w:color="auto" w:fill="D7DEE4"/>
            <w:noWrap/>
            <w:hideMark/>
          </w:tcPr>
          <w:p w14:paraId="5882F08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£41.0</w:t>
            </w:r>
          </w:p>
        </w:tc>
        <w:tc>
          <w:tcPr>
            <w:tcW w:w="960" w:type="dxa"/>
            <w:shd w:val="clear" w:color="auto" w:fill="D7DEE4"/>
            <w:noWrap/>
            <w:hideMark/>
          </w:tcPr>
          <w:p w14:paraId="3252F4F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£96.9</w:t>
            </w:r>
          </w:p>
        </w:tc>
      </w:tr>
      <w:tr w:rsidR="007C3346" w:rsidRPr="008F75C1" w14:paraId="733E3F74" w14:textId="77777777" w:rsidTr="0012215B">
        <w:trPr>
          <w:trHeight w:val="255"/>
        </w:trPr>
        <w:tc>
          <w:tcPr>
            <w:tcW w:w="2552" w:type="dxa"/>
            <w:tcBorders>
              <w:left w:val="single" w:sz="4" w:space="0" w:color="000000"/>
            </w:tcBorders>
            <w:shd w:val="clear" w:color="auto" w:fill="auto"/>
            <w:noWrap/>
            <w:hideMark/>
          </w:tcPr>
          <w:p w14:paraId="2E458761"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SWest</w:t>
            </w:r>
          </w:p>
        </w:tc>
        <w:tc>
          <w:tcPr>
            <w:tcW w:w="960" w:type="dxa"/>
            <w:shd w:val="clear" w:color="auto" w:fill="auto"/>
            <w:noWrap/>
            <w:hideMark/>
          </w:tcPr>
          <w:p w14:paraId="3C67608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£331.0</w:t>
            </w:r>
          </w:p>
        </w:tc>
        <w:tc>
          <w:tcPr>
            <w:tcW w:w="1166" w:type="dxa"/>
            <w:shd w:val="clear" w:color="auto" w:fill="auto"/>
            <w:noWrap/>
            <w:hideMark/>
          </w:tcPr>
          <w:p w14:paraId="64EE7E5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£101.0</w:t>
            </w:r>
          </w:p>
        </w:tc>
        <w:tc>
          <w:tcPr>
            <w:tcW w:w="1281" w:type="dxa"/>
            <w:shd w:val="clear" w:color="auto" w:fill="auto"/>
            <w:noWrap/>
            <w:hideMark/>
          </w:tcPr>
          <w:p w14:paraId="2C71E05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£8.7</w:t>
            </w:r>
          </w:p>
        </w:tc>
        <w:tc>
          <w:tcPr>
            <w:tcW w:w="960" w:type="dxa"/>
            <w:shd w:val="clear" w:color="auto" w:fill="auto"/>
            <w:noWrap/>
            <w:hideMark/>
          </w:tcPr>
          <w:p w14:paraId="27B94D4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£53.1</w:t>
            </w:r>
          </w:p>
        </w:tc>
        <w:tc>
          <w:tcPr>
            <w:tcW w:w="960" w:type="dxa"/>
            <w:shd w:val="clear" w:color="auto" w:fill="auto"/>
            <w:noWrap/>
            <w:hideMark/>
          </w:tcPr>
          <w:p w14:paraId="0AD6F33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£168.2</w:t>
            </w:r>
          </w:p>
        </w:tc>
      </w:tr>
      <w:tr w:rsidR="007C3346" w:rsidRPr="008F75C1" w14:paraId="52CEDA18" w14:textId="77777777" w:rsidTr="0012215B">
        <w:trPr>
          <w:trHeight w:val="255"/>
        </w:trPr>
        <w:tc>
          <w:tcPr>
            <w:tcW w:w="2552" w:type="dxa"/>
            <w:tcBorders>
              <w:left w:val="single" w:sz="4" w:space="0" w:color="000000"/>
            </w:tcBorders>
            <w:shd w:val="clear" w:color="auto" w:fill="D7DEE4"/>
            <w:noWrap/>
            <w:hideMark/>
          </w:tcPr>
          <w:p w14:paraId="36152C3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lastRenderedPageBreak/>
              <w:t>WPD WestM</w:t>
            </w:r>
          </w:p>
        </w:tc>
        <w:tc>
          <w:tcPr>
            <w:tcW w:w="960" w:type="dxa"/>
            <w:shd w:val="clear" w:color="auto" w:fill="D7DEE4"/>
            <w:noWrap/>
            <w:hideMark/>
          </w:tcPr>
          <w:p w14:paraId="654F1DF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£479.3</w:t>
            </w:r>
          </w:p>
        </w:tc>
        <w:tc>
          <w:tcPr>
            <w:tcW w:w="1166" w:type="dxa"/>
            <w:shd w:val="clear" w:color="auto" w:fill="D7DEE4"/>
            <w:noWrap/>
            <w:hideMark/>
          </w:tcPr>
          <w:p w14:paraId="273D659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£121.6</w:t>
            </w:r>
          </w:p>
        </w:tc>
        <w:tc>
          <w:tcPr>
            <w:tcW w:w="1281" w:type="dxa"/>
            <w:shd w:val="clear" w:color="auto" w:fill="D7DEE4"/>
            <w:noWrap/>
            <w:hideMark/>
          </w:tcPr>
          <w:p w14:paraId="796F626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£11.6</w:t>
            </w:r>
          </w:p>
        </w:tc>
        <w:tc>
          <w:tcPr>
            <w:tcW w:w="960" w:type="dxa"/>
            <w:shd w:val="clear" w:color="auto" w:fill="D7DEE4"/>
            <w:noWrap/>
            <w:hideMark/>
          </w:tcPr>
          <w:p w14:paraId="411E7EE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£128.8</w:t>
            </w:r>
          </w:p>
        </w:tc>
        <w:tc>
          <w:tcPr>
            <w:tcW w:w="960" w:type="dxa"/>
            <w:shd w:val="clear" w:color="auto" w:fill="D7DEE4"/>
            <w:noWrap/>
            <w:hideMark/>
          </w:tcPr>
          <w:p w14:paraId="49F839D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£217.3</w:t>
            </w:r>
          </w:p>
        </w:tc>
      </w:tr>
    </w:tbl>
    <w:p w14:paraId="6491BC62" w14:textId="77777777" w:rsidR="007C3346" w:rsidRDefault="007C3346" w:rsidP="007C3346"/>
    <w:p w14:paraId="45F4EA7F" w14:textId="2A095E5B" w:rsidR="007C3346" w:rsidRPr="00EA5929" w:rsidRDefault="00B1775E" w:rsidP="007C3346">
      <w:pPr>
        <w:rPr>
          <w:b/>
        </w:rPr>
      </w:pPr>
      <w:ins w:id="73" w:author="John Lawton" w:date="2017-01-13T13:11:00Z">
        <w:r>
          <w:rPr>
            <w:b/>
          </w:rPr>
          <w:t xml:space="preserve">Table 2 - </w:t>
        </w:r>
      </w:ins>
      <w:r w:rsidR="007C3346">
        <w:rPr>
          <w:b/>
        </w:rPr>
        <w:t>Breakdown of costs for 2017</w:t>
      </w:r>
      <w:r w:rsidR="000819F2">
        <w:rPr>
          <w:b/>
        </w:rPr>
        <w:t>/18</w:t>
      </w:r>
    </w:p>
    <w:tbl>
      <w:tblPr>
        <w:tblW w:w="7930" w:type="dxa"/>
        <w:tblBorders>
          <w:top w:val="single" w:sz="4" w:space="0" w:color="889DB0"/>
          <w:left w:val="single" w:sz="4" w:space="0" w:color="889DB0"/>
          <w:bottom w:val="single" w:sz="4" w:space="0" w:color="889DB0"/>
          <w:right w:val="single" w:sz="4" w:space="0" w:color="889DB0"/>
          <w:insideH w:val="single" w:sz="4" w:space="0" w:color="889DB0"/>
          <w:insideV w:val="single" w:sz="4" w:space="0" w:color="889DB0"/>
        </w:tblBorders>
        <w:tblLook w:val="04A0" w:firstRow="1" w:lastRow="0" w:firstColumn="1" w:lastColumn="0" w:noHBand="0" w:noVBand="1"/>
      </w:tblPr>
      <w:tblGrid>
        <w:gridCol w:w="2552"/>
        <w:gridCol w:w="994"/>
        <w:gridCol w:w="1097"/>
        <w:gridCol w:w="1367"/>
        <w:gridCol w:w="960"/>
        <w:gridCol w:w="1230"/>
      </w:tblGrid>
      <w:tr w:rsidR="007C3346" w:rsidRPr="00404EC4" w14:paraId="04436DA5" w14:textId="77777777" w:rsidTr="0012215B">
        <w:trPr>
          <w:trHeight w:val="255"/>
        </w:trPr>
        <w:tc>
          <w:tcPr>
            <w:tcW w:w="2552" w:type="dxa"/>
            <w:tcBorders>
              <w:top w:val="nil"/>
              <w:left w:val="nil"/>
              <w:bottom w:val="single" w:sz="4" w:space="0" w:color="485C6D"/>
              <w:right w:val="nil"/>
            </w:tcBorders>
            <w:shd w:val="clear" w:color="auto" w:fill="485C6D"/>
            <w:noWrap/>
            <w:hideMark/>
          </w:tcPr>
          <w:p w14:paraId="5FD4DD61" w14:textId="77777777" w:rsidR="007C3346" w:rsidRPr="0012215B" w:rsidRDefault="007C3346" w:rsidP="0012215B">
            <w:pPr>
              <w:spacing w:after="0"/>
              <w:rPr>
                <w:rFonts w:ascii="Calibri" w:hAnsi="Calibri"/>
                <w:b/>
                <w:bCs/>
                <w:szCs w:val="20"/>
              </w:rPr>
            </w:pPr>
          </w:p>
        </w:tc>
        <w:tc>
          <w:tcPr>
            <w:tcW w:w="994" w:type="dxa"/>
            <w:tcBorders>
              <w:top w:val="nil"/>
              <w:left w:val="nil"/>
              <w:bottom w:val="single" w:sz="4" w:space="0" w:color="485C6D"/>
              <w:right w:val="single" w:sz="4" w:space="0" w:color="000000"/>
            </w:tcBorders>
            <w:shd w:val="clear" w:color="auto" w:fill="485C6D"/>
            <w:noWrap/>
            <w:hideMark/>
          </w:tcPr>
          <w:p w14:paraId="043DCAE0" w14:textId="77777777" w:rsidR="007C3346" w:rsidRPr="0012215B" w:rsidRDefault="007C3346" w:rsidP="0012215B">
            <w:pPr>
              <w:spacing w:after="0"/>
              <w:rPr>
                <w:rFonts w:ascii="Calibri" w:hAnsi="Calibri"/>
                <w:b/>
                <w:bCs/>
                <w:szCs w:val="20"/>
              </w:rPr>
            </w:pPr>
          </w:p>
        </w:tc>
        <w:tc>
          <w:tcPr>
            <w:tcW w:w="4384" w:type="dxa"/>
            <w:gridSpan w:val="4"/>
            <w:tcBorders>
              <w:top w:val="single" w:sz="4" w:space="0" w:color="485C6D"/>
              <w:left w:val="single" w:sz="4" w:space="0" w:color="000000"/>
              <w:bottom w:val="single" w:sz="4" w:space="0" w:color="485C6D"/>
              <w:right w:val="single" w:sz="4" w:space="0" w:color="485C6D"/>
            </w:tcBorders>
            <w:shd w:val="clear" w:color="auto" w:fill="485C6D"/>
            <w:noWrap/>
            <w:hideMark/>
          </w:tcPr>
          <w:p w14:paraId="519CB7C9" w14:textId="77777777" w:rsidR="007C3346" w:rsidRPr="0012215B" w:rsidRDefault="007C3346" w:rsidP="0012215B">
            <w:pPr>
              <w:spacing w:after="0"/>
              <w:jc w:val="center"/>
              <w:rPr>
                <w:rFonts w:ascii="Calibri" w:hAnsi="Calibri"/>
                <w:b/>
                <w:bCs/>
                <w:color w:val="000000"/>
                <w:szCs w:val="20"/>
              </w:rPr>
            </w:pPr>
            <w:r w:rsidRPr="0012215B">
              <w:rPr>
                <w:rFonts w:ascii="Calibri" w:hAnsi="Calibri"/>
                <w:b/>
                <w:bCs/>
                <w:color w:val="000000"/>
                <w:szCs w:val="20"/>
              </w:rPr>
              <w:t>Costs recovered through charges (£m)</w:t>
            </w:r>
          </w:p>
        </w:tc>
      </w:tr>
      <w:tr w:rsidR="007C3346" w:rsidRPr="006F35F0" w14:paraId="5B70D21D" w14:textId="77777777" w:rsidTr="0012215B">
        <w:trPr>
          <w:trHeight w:val="765"/>
        </w:trPr>
        <w:tc>
          <w:tcPr>
            <w:tcW w:w="2552" w:type="dxa"/>
            <w:shd w:val="clear" w:color="auto" w:fill="000000"/>
            <w:noWrap/>
            <w:hideMark/>
          </w:tcPr>
          <w:p w14:paraId="29D1FB54" w14:textId="77777777" w:rsidR="007C3346" w:rsidRPr="0012215B" w:rsidRDefault="007C3346" w:rsidP="0012215B">
            <w:pPr>
              <w:spacing w:after="0"/>
              <w:jc w:val="center"/>
              <w:rPr>
                <w:rFonts w:ascii="Calibri" w:hAnsi="Calibri"/>
                <w:b/>
                <w:bCs/>
                <w:color w:val="70AD47"/>
                <w:szCs w:val="20"/>
              </w:rPr>
            </w:pPr>
            <w:commentRangeStart w:id="74"/>
            <w:r w:rsidRPr="0012215B">
              <w:rPr>
                <w:rFonts w:ascii="Calibri" w:hAnsi="Calibri"/>
                <w:b/>
                <w:bCs/>
                <w:color w:val="70AD47"/>
                <w:szCs w:val="20"/>
              </w:rPr>
              <w:t>DNO</w:t>
            </w:r>
          </w:p>
        </w:tc>
        <w:tc>
          <w:tcPr>
            <w:tcW w:w="994" w:type="dxa"/>
            <w:shd w:val="clear" w:color="auto" w:fill="000000"/>
            <w:hideMark/>
          </w:tcPr>
          <w:p w14:paraId="77A39BAE"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Allowed Revenue (£m)</w:t>
            </w:r>
          </w:p>
        </w:tc>
        <w:tc>
          <w:tcPr>
            <w:tcW w:w="1097" w:type="dxa"/>
            <w:shd w:val="clear" w:color="auto" w:fill="000000"/>
            <w:hideMark/>
          </w:tcPr>
          <w:p w14:paraId="5A985E11"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Operating costs*</w:t>
            </w:r>
          </w:p>
        </w:tc>
        <w:tc>
          <w:tcPr>
            <w:tcW w:w="1367" w:type="dxa"/>
            <w:shd w:val="clear" w:color="auto" w:fill="000000"/>
            <w:hideMark/>
          </w:tcPr>
          <w:p w14:paraId="225D95C2"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Transmission Exit charge</w:t>
            </w:r>
          </w:p>
        </w:tc>
        <w:tc>
          <w:tcPr>
            <w:tcW w:w="960" w:type="dxa"/>
            <w:shd w:val="clear" w:color="auto" w:fill="000000"/>
            <w:hideMark/>
          </w:tcPr>
          <w:p w14:paraId="7B46F64F"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Asset Costs</w:t>
            </w:r>
          </w:p>
        </w:tc>
        <w:tc>
          <w:tcPr>
            <w:tcW w:w="960" w:type="dxa"/>
            <w:shd w:val="clear" w:color="auto" w:fill="000000"/>
            <w:hideMark/>
          </w:tcPr>
          <w:p w14:paraId="6C6435CC" w14:textId="77777777" w:rsidR="007C3346" w:rsidRPr="0012215B" w:rsidRDefault="007C3346" w:rsidP="0012215B">
            <w:pPr>
              <w:spacing w:after="0"/>
              <w:jc w:val="center"/>
              <w:rPr>
                <w:rFonts w:ascii="Calibri" w:hAnsi="Calibri"/>
                <w:b/>
                <w:color w:val="70AD47"/>
                <w:szCs w:val="20"/>
              </w:rPr>
            </w:pPr>
            <w:r w:rsidRPr="0012215B">
              <w:rPr>
                <w:rFonts w:ascii="Calibri" w:hAnsi="Calibri"/>
                <w:b/>
                <w:color w:val="70AD47"/>
                <w:szCs w:val="20"/>
              </w:rPr>
              <w:t>Scaling</w:t>
            </w:r>
            <w:commentRangeEnd w:id="74"/>
            <w:r w:rsidR="002C500D">
              <w:rPr>
                <w:rStyle w:val="CommentReference"/>
              </w:rPr>
              <w:commentReference w:id="74"/>
            </w:r>
          </w:p>
        </w:tc>
      </w:tr>
      <w:tr w:rsidR="007C3346" w:rsidRPr="00404EC4" w14:paraId="6D81245A" w14:textId="77777777" w:rsidTr="0012215B">
        <w:trPr>
          <w:trHeight w:val="255"/>
        </w:trPr>
        <w:tc>
          <w:tcPr>
            <w:tcW w:w="2552" w:type="dxa"/>
            <w:shd w:val="clear" w:color="auto" w:fill="auto"/>
            <w:noWrap/>
            <w:hideMark/>
          </w:tcPr>
          <w:p w14:paraId="123977E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ENWL</w:t>
            </w:r>
          </w:p>
        </w:tc>
        <w:tc>
          <w:tcPr>
            <w:tcW w:w="994" w:type="dxa"/>
            <w:shd w:val="clear" w:color="auto" w:fill="auto"/>
            <w:noWrap/>
            <w:hideMark/>
          </w:tcPr>
          <w:p w14:paraId="41B8C84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£383.0</w:t>
            </w:r>
          </w:p>
        </w:tc>
        <w:tc>
          <w:tcPr>
            <w:tcW w:w="1097" w:type="dxa"/>
            <w:shd w:val="clear" w:color="auto" w:fill="auto"/>
            <w:noWrap/>
            <w:hideMark/>
          </w:tcPr>
          <w:p w14:paraId="68E942C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£113.9</w:t>
            </w:r>
          </w:p>
        </w:tc>
        <w:tc>
          <w:tcPr>
            <w:tcW w:w="1367" w:type="dxa"/>
            <w:shd w:val="clear" w:color="auto" w:fill="auto"/>
            <w:noWrap/>
            <w:hideMark/>
          </w:tcPr>
          <w:p w14:paraId="57B4DD4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£18.6</w:t>
            </w:r>
          </w:p>
        </w:tc>
        <w:tc>
          <w:tcPr>
            <w:tcW w:w="960" w:type="dxa"/>
            <w:shd w:val="clear" w:color="auto" w:fill="auto"/>
            <w:noWrap/>
            <w:hideMark/>
          </w:tcPr>
          <w:p w14:paraId="509AFEE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£170.8</w:t>
            </w:r>
          </w:p>
        </w:tc>
        <w:tc>
          <w:tcPr>
            <w:tcW w:w="960" w:type="dxa"/>
            <w:shd w:val="clear" w:color="auto" w:fill="auto"/>
            <w:noWrap/>
            <w:hideMark/>
          </w:tcPr>
          <w:p w14:paraId="6532EB7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£79.6</w:t>
            </w:r>
          </w:p>
        </w:tc>
      </w:tr>
      <w:tr w:rsidR="007C3346" w:rsidRPr="00404EC4" w14:paraId="3E339F4A" w14:textId="77777777" w:rsidTr="0012215B">
        <w:trPr>
          <w:trHeight w:val="255"/>
        </w:trPr>
        <w:tc>
          <w:tcPr>
            <w:tcW w:w="2552" w:type="dxa"/>
            <w:shd w:val="clear" w:color="auto" w:fill="D7DEE4"/>
            <w:noWrap/>
            <w:hideMark/>
          </w:tcPr>
          <w:p w14:paraId="0E5C79E6"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Northeast</w:t>
            </w:r>
          </w:p>
        </w:tc>
        <w:tc>
          <w:tcPr>
            <w:tcW w:w="994" w:type="dxa"/>
            <w:shd w:val="clear" w:color="auto" w:fill="D7DEE4"/>
            <w:noWrap/>
            <w:hideMark/>
          </w:tcPr>
          <w:p w14:paraId="0CBD20E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£272.8</w:t>
            </w:r>
          </w:p>
        </w:tc>
        <w:tc>
          <w:tcPr>
            <w:tcW w:w="1097" w:type="dxa"/>
            <w:shd w:val="clear" w:color="auto" w:fill="D7DEE4"/>
            <w:noWrap/>
            <w:hideMark/>
          </w:tcPr>
          <w:p w14:paraId="4EA5230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£79.0</w:t>
            </w:r>
          </w:p>
        </w:tc>
        <w:tc>
          <w:tcPr>
            <w:tcW w:w="1367" w:type="dxa"/>
            <w:shd w:val="clear" w:color="auto" w:fill="D7DEE4"/>
            <w:noWrap/>
            <w:hideMark/>
          </w:tcPr>
          <w:p w14:paraId="303D91D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£11.6</w:t>
            </w:r>
          </w:p>
        </w:tc>
        <w:tc>
          <w:tcPr>
            <w:tcW w:w="960" w:type="dxa"/>
            <w:shd w:val="clear" w:color="auto" w:fill="D7DEE4"/>
            <w:noWrap/>
            <w:hideMark/>
          </w:tcPr>
          <w:p w14:paraId="4510DE3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£63.0</w:t>
            </w:r>
          </w:p>
        </w:tc>
        <w:tc>
          <w:tcPr>
            <w:tcW w:w="960" w:type="dxa"/>
            <w:shd w:val="clear" w:color="auto" w:fill="D7DEE4"/>
            <w:noWrap/>
            <w:hideMark/>
          </w:tcPr>
          <w:p w14:paraId="3328C5A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£119.2</w:t>
            </w:r>
          </w:p>
        </w:tc>
      </w:tr>
      <w:tr w:rsidR="007C3346" w:rsidRPr="00404EC4" w14:paraId="0D995317" w14:textId="77777777" w:rsidTr="0012215B">
        <w:trPr>
          <w:trHeight w:val="255"/>
        </w:trPr>
        <w:tc>
          <w:tcPr>
            <w:tcW w:w="2552" w:type="dxa"/>
            <w:shd w:val="clear" w:color="auto" w:fill="auto"/>
            <w:noWrap/>
            <w:hideMark/>
          </w:tcPr>
          <w:p w14:paraId="5D72AAE1"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Yorkshire</w:t>
            </w:r>
          </w:p>
        </w:tc>
        <w:tc>
          <w:tcPr>
            <w:tcW w:w="994" w:type="dxa"/>
            <w:shd w:val="clear" w:color="auto" w:fill="auto"/>
            <w:noWrap/>
            <w:hideMark/>
          </w:tcPr>
          <w:p w14:paraId="1312612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£351.2</w:t>
            </w:r>
          </w:p>
        </w:tc>
        <w:tc>
          <w:tcPr>
            <w:tcW w:w="1097" w:type="dxa"/>
            <w:shd w:val="clear" w:color="auto" w:fill="auto"/>
            <w:noWrap/>
            <w:hideMark/>
          </w:tcPr>
          <w:p w14:paraId="43256F0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£106.9</w:t>
            </w:r>
          </w:p>
        </w:tc>
        <w:tc>
          <w:tcPr>
            <w:tcW w:w="1367" w:type="dxa"/>
            <w:shd w:val="clear" w:color="auto" w:fill="auto"/>
            <w:noWrap/>
            <w:hideMark/>
          </w:tcPr>
          <w:p w14:paraId="0E214E4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£14.3</w:t>
            </w:r>
          </w:p>
        </w:tc>
        <w:tc>
          <w:tcPr>
            <w:tcW w:w="960" w:type="dxa"/>
            <w:shd w:val="clear" w:color="auto" w:fill="auto"/>
            <w:noWrap/>
            <w:hideMark/>
          </w:tcPr>
          <w:p w14:paraId="2EC5323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£84.0</w:t>
            </w:r>
          </w:p>
        </w:tc>
        <w:tc>
          <w:tcPr>
            <w:tcW w:w="960" w:type="dxa"/>
            <w:shd w:val="clear" w:color="auto" w:fill="auto"/>
            <w:noWrap/>
            <w:hideMark/>
          </w:tcPr>
          <w:p w14:paraId="5E235C5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£146.0</w:t>
            </w:r>
          </w:p>
        </w:tc>
      </w:tr>
      <w:tr w:rsidR="007C3346" w:rsidRPr="00404EC4" w14:paraId="0AE79A7E" w14:textId="77777777" w:rsidTr="0012215B">
        <w:trPr>
          <w:trHeight w:val="255"/>
        </w:trPr>
        <w:tc>
          <w:tcPr>
            <w:tcW w:w="2552" w:type="dxa"/>
            <w:shd w:val="clear" w:color="auto" w:fill="D7DEE4"/>
            <w:noWrap/>
            <w:hideMark/>
          </w:tcPr>
          <w:p w14:paraId="4E154DA8"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SPD</w:t>
            </w:r>
          </w:p>
        </w:tc>
        <w:tc>
          <w:tcPr>
            <w:tcW w:w="994" w:type="dxa"/>
            <w:shd w:val="clear" w:color="auto" w:fill="D7DEE4"/>
            <w:noWrap/>
            <w:hideMark/>
          </w:tcPr>
          <w:p w14:paraId="2250F7A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£373.9</w:t>
            </w:r>
          </w:p>
        </w:tc>
        <w:tc>
          <w:tcPr>
            <w:tcW w:w="1097" w:type="dxa"/>
            <w:shd w:val="clear" w:color="auto" w:fill="D7DEE4"/>
            <w:noWrap/>
            <w:hideMark/>
          </w:tcPr>
          <w:p w14:paraId="1738ADE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£125.2</w:t>
            </w:r>
          </w:p>
        </w:tc>
        <w:tc>
          <w:tcPr>
            <w:tcW w:w="1367" w:type="dxa"/>
            <w:shd w:val="clear" w:color="auto" w:fill="D7DEE4"/>
            <w:noWrap/>
            <w:hideMark/>
          </w:tcPr>
          <w:p w14:paraId="747495F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£26.4</w:t>
            </w:r>
          </w:p>
        </w:tc>
        <w:tc>
          <w:tcPr>
            <w:tcW w:w="960" w:type="dxa"/>
            <w:shd w:val="clear" w:color="auto" w:fill="D7DEE4"/>
            <w:noWrap/>
            <w:hideMark/>
          </w:tcPr>
          <w:p w14:paraId="37AAFCA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£88.6</w:t>
            </w:r>
          </w:p>
        </w:tc>
        <w:tc>
          <w:tcPr>
            <w:tcW w:w="960" w:type="dxa"/>
            <w:shd w:val="clear" w:color="auto" w:fill="D7DEE4"/>
            <w:noWrap/>
            <w:hideMark/>
          </w:tcPr>
          <w:p w14:paraId="35AB625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£133.8</w:t>
            </w:r>
          </w:p>
        </w:tc>
      </w:tr>
      <w:tr w:rsidR="007C3346" w:rsidRPr="00404EC4" w14:paraId="583F9DAD" w14:textId="77777777" w:rsidTr="0012215B">
        <w:trPr>
          <w:trHeight w:val="255"/>
        </w:trPr>
        <w:tc>
          <w:tcPr>
            <w:tcW w:w="2552" w:type="dxa"/>
            <w:shd w:val="clear" w:color="auto" w:fill="auto"/>
            <w:noWrap/>
            <w:hideMark/>
          </w:tcPr>
          <w:p w14:paraId="721E77D0"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SPM</w:t>
            </w:r>
          </w:p>
        </w:tc>
        <w:tc>
          <w:tcPr>
            <w:tcW w:w="994" w:type="dxa"/>
            <w:shd w:val="clear" w:color="auto" w:fill="auto"/>
            <w:noWrap/>
            <w:hideMark/>
          </w:tcPr>
          <w:p w14:paraId="15E74E9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£308.3</w:t>
            </w:r>
          </w:p>
        </w:tc>
        <w:tc>
          <w:tcPr>
            <w:tcW w:w="1097" w:type="dxa"/>
            <w:shd w:val="clear" w:color="auto" w:fill="auto"/>
            <w:noWrap/>
            <w:hideMark/>
          </w:tcPr>
          <w:p w14:paraId="65BDC8A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£111.5</w:t>
            </w:r>
          </w:p>
        </w:tc>
        <w:tc>
          <w:tcPr>
            <w:tcW w:w="1367" w:type="dxa"/>
            <w:shd w:val="clear" w:color="auto" w:fill="auto"/>
            <w:noWrap/>
            <w:hideMark/>
          </w:tcPr>
          <w:p w14:paraId="3CC7561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£18.8</w:t>
            </w:r>
          </w:p>
        </w:tc>
        <w:tc>
          <w:tcPr>
            <w:tcW w:w="960" w:type="dxa"/>
            <w:shd w:val="clear" w:color="auto" w:fill="auto"/>
            <w:noWrap/>
            <w:hideMark/>
          </w:tcPr>
          <w:p w14:paraId="463E2BE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£104.1</w:t>
            </w:r>
          </w:p>
        </w:tc>
        <w:tc>
          <w:tcPr>
            <w:tcW w:w="960" w:type="dxa"/>
            <w:shd w:val="clear" w:color="auto" w:fill="auto"/>
            <w:noWrap/>
            <w:hideMark/>
          </w:tcPr>
          <w:p w14:paraId="5A28548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£74.0</w:t>
            </w:r>
          </w:p>
        </w:tc>
      </w:tr>
      <w:tr w:rsidR="007C3346" w:rsidRPr="00404EC4" w14:paraId="1E40B107" w14:textId="77777777" w:rsidTr="0012215B">
        <w:trPr>
          <w:trHeight w:val="255"/>
        </w:trPr>
        <w:tc>
          <w:tcPr>
            <w:tcW w:w="2552" w:type="dxa"/>
            <w:shd w:val="clear" w:color="auto" w:fill="D7DEE4"/>
            <w:noWrap/>
            <w:hideMark/>
          </w:tcPr>
          <w:p w14:paraId="1B90DF80"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SEPD</w:t>
            </w:r>
          </w:p>
        </w:tc>
        <w:tc>
          <w:tcPr>
            <w:tcW w:w="994" w:type="dxa"/>
            <w:shd w:val="clear" w:color="auto" w:fill="D7DEE4"/>
            <w:noWrap/>
            <w:hideMark/>
          </w:tcPr>
          <w:p w14:paraId="1FDAE95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£527.5</w:t>
            </w:r>
          </w:p>
        </w:tc>
        <w:tc>
          <w:tcPr>
            <w:tcW w:w="1097" w:type="dxa"/>
            <w:shd w:val="clear" w:color="auto" w:fill="D7DEE4"/>
            <w:noWrap/>
            <w:hideMark/>
          </w:tcPr>
          <w:p w14:paraId="2C35D4F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£161.4</w:t>
            </w:r>
          </w:p>
        </w:tc>
        <w:tc>
          <w:tcPr>
            <w:tcW w:w="1367" w:type="dxa"/>
            <w:shd w:val="clear" w:color="auto" w:fill="D7DEE4"/>
            <w:noWrap/>
            <w:hideMark/>
          </w:tcPr>
          <w:p w14:paraId="2838E4D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£16.3</w:t>
            </w:r>
          </w:p>
        </w:tc>
        <w:tc>
          <w:tcPr>
            <w:tcW w:w="960" w:type="dxa"/>
            <w:shd w:val="clear" w:color="auto" w:fill="D7DEE4"/>
            <w:noWrap/>
            <w:hideMark/>
          </w:tcPr>
          <w:p w14:paraId="29AF303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£210.8</w:t>
            </w:r>
          </w:p>
        </w:tc>
        <w:tc>
          <w:tcPr>
            <w:tcW w:w="960" w:type="dxa"/>
            <w:shd w:val="clear" w:color="auto" w:fill="D7DEE4"/>
            <w:noWrap/>
            <w:hideMark/>
          </w:tcPr>
          <w:p w14:paraId="40DAA03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£139.0</w:t>
            </w:r>
          </w:p>
        </w:tc>
      </w:tr>
      <w:tr w:rsidR="007C3346" w:rsidRPr="00404EC4" w14:paraId="055B5EF9" w14:textId="77777777" w:rsidTr="0012215B">
        <w:trPr>
          <w:trHeight w:val="255"/>
        </w:trPr>
        <w:tc>
          <w:tcPr>
            <w:tcW w:w="2552" w:type="dxa"/>
            <w:shd w:val="clear" w:color="auto" w:fill="auto"/>
            <w:noWrap/>
            <w:hideMark/>
          </w:tcPr>
          <w:p w14:paraId="32D40D9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SHEPD</w:t>
            </w:r>
          </w:p>
        </w:tc>
        <w:tc>
          <w:tcPr>
            <w:tcW w:w="994" w:type="dxa"/>
            <w:shd w:val="clear" w:color="auto" w:fill="auto"/>
            <w:noWrap/>
            <w:hideMark/>
          </w:tcPr>
          <w:p w14:paraId="0C1B497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£226.5</w:t>
            </w:r>
          </w:p>
        </w:tc>
        <w:tc>
          <w:tcPr>
            <w:tcW w:w="1097" w:type="dxa"/>
            <w:shd w:val="clear" w:color="auto" w:fill="auto"/>
            <w:noWrap/>
            <w:hideMark/>
          </w:tcPr>
          <w:p w14:paraId="0DDDC5E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£97.9</w:t>
            </w:r>
          </w:p>
        </w:tc>
        <w:tc>
          <w:tcPr>
            <w:tcW w:w="1367" w:type="dxa"/>
            <w:shd w:val="clear" w:color="auto" w:fill="auto"/>
            <w:noWrap/>
            <w:hideMark/>
          </w:tcPr>
          <w:p w14:paraId="0FFEE65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£14.5</w:t>
            </w:r>
          </w:p>
        </w:tc>
        <w:tc>
          <w:tcPr>
            <w:tcW w:w="960" w:type="dxa"/>
            <w:shd w:val="clear" w:color="auto" w:fill="auto"/>
            <w:noWrap/>
            <w:hideMark/>
          </w:tcPr>
          <w:p w14:paraId="40D6ADB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£39.2</w:t>
            </w:r>
          </w:p>
        </w:tc>
        <w:tc>
          <w:tcPr>
            <w:tcW w:w="960" w:type="dxa"/>
            <w:shd w:val="clear" w:color="auto" w:fill="auto"/>
            <w:noWrap/>
            <w:hideMark/>
          </w:tcPr>
          <w:p w14:paraId="06D3C5E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£74.9</w:t>
            </w:r>
          </w:p>
        </w:tc>
      </w:tr>
      <w:tr w:rsidR="007C3346" w:rsidRPr="00404EC4" w14:paraId="29B68976" w14:textId="77777777" w:rsidTr="0012215B">
        <w:trPr>
          <w:trHeight w:val="255"/>
        </w:trPr>
        <w:tc>
          <w:tcPr>
            <w:tcW w:w="2552" w:type="dxa"/>
            <w:shd w:val="clear" w:color="auto" w:fill="D7DEE4"/>
            <w:noWrap/>
            <w:hideMark/>
          </w:tcPr>
          <w:p w14:paraId="1D573134"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EPN</w:t>
            </w:r>
          </w:p>
        </w:tc>
        <w:tc>
          <w:tcPr>
            <w:tcW w:w="994" w:type="dxa"/>
            <w:shd w:val="clear" w:color="auto" w:fill="D7DEE4"/>
            <w:noWrap/>
            <w:hideMark/>
          </w:tcPr>
          <w:p w14:paraId="35075AF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£544.6</w:t>
            </w:r>
          </w:p>
        </w:tc>
        <w:tc>
          <w:tcPr>
            <w:tcW w:w="1097" w:type="dxa"/>
            <w:shd w:val="clear" w:color="auto" w:fill="D7DEE4"/>
            <w:noWrap/>
            <w:hideMark/>
          </w:tcPr>
          <w:p w14:paraId="76390BE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£196.9</w:t>
            </w:r>
          </w:p>
        </w:tc>
        <w:tc>
          <w:tcPr>
            <w:tcW w:w="1367" w:type="dxa"/>
            <w:shd w:val="clear" w:color="auto" w:fill="D7DEE4"/>
            <w:noWrap/>
            <w:hideMark/>
          </w:tcPr>
          <w:p w14:paraId="058B28F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£41.6</w:t>
            </w:r>
          </w:p>
        </w:tc>
        <w:tc>
          <w:tcPr>
            <w:tcW w:w="960" w:type="dxa"/>
            <w:shd w:val="clear" w:color="auto" w:fill="D7DEE4"/>
            <w:noWrap/>
            <w:hideMark/>
          </w:tcPr>
          <w:p w14:paraId="46AE4EB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£273.5</w:t>
            </w:r>
          </w:p>
        </w:tc>
        <w:tc>
          <w:tcPr>
            <w:tcW w:w="960" w:type="dxa"/>
            <w:shd w:val="clear" w:color="auto" w:fill="D7DEE4"/>
            <w:noWrap/>
            <w:hideMark/>
          </w:tcPr>
          <w:p w14:paraId="280D851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£32.7</w:t>
            </w:r>
          </w:p>
        </w:tc>
      </w:tr>
      <w:tr w:rsidR="007C3346" w:rsidRPr="00404EC4" w14:paraId="092CBB7E" w14:textId="77777777" w:rsidTr="0012215B">
        <w:trPr>
          <w:trHeight w:val="255"/>
        </w:trPr>
        <w:tc>
          <w:tcPr>
            <w:tcW w:w="2552" w:type="dxa"/>
            <w:shd w:val="clear" w:color="auto" w:fill="auto"/>
            <w:noWrap/>
            <w:hideMark/>
          </w:tcPr>
          <w:p w14:paraId="5AC434C1"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LPN</w:t>
            </w:r>
          </w:p>
        </w:tc>
        <w:tc>
          <w:tcPr>
            <w:tcW w:w="994" w:type="dxa"/>
            <w:shd w:val="clear" w:color="auto" w:fill="auto"/>
            <w:noWrap/>
            <w:hideMark/>
          </w:tcPr>
          <w:p w14:paraId="3428B57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£415.9</w:t>
            </w:r>
          </w:p>
        </w:tc>
        <w:tc>
          <w:tcPr>
            <w:tcW w:w="1097" w:type="dxa"/>
            <w:shd w:val="clear" w:color="auto" w:fill="auto"/>
            <w:noWrap/>
            <w:hideMark/>
          </w:tcPr>
          <w:p w14:paraId="18C7736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£132.2</w:t>
            </w:r>
          </w:p>
        </w:tc>
        <w:tc>
          <w:tcPr>
            <w:tcW w:w="1367" w:type="dxa"/>
            <w:shd w:val="clear" w:color="auto" w:fill="auto"/>
            <w:noWrap/>
            <w:hideMark/>
          </w:tcPr>
          <w:p w14:paraId="36A2D49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£40.3</w:t>
            </w:r>
          </w:p>
        </w:tc>
        <w:tc>
          <w:tcPr>
            <w:tcW w:w="960" w:type="dxa"/>
            <w:shd w:val="clear" w:color="auto" w:fill="auto"/>
            <w:noWrap/>
            <w:hideMark/>
          </w:tcPr>
          <w:p w14:paraId="1FC36C9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£305.1</w:t>
            </w:r>
          </w:p>
        </w:tc>
        <w:tc>
          <w:tcPr>
            <w:tcW w:w="960" w:type="dxa"/>
            <w:shd w:val="clear" w:color="auto" w:fill="auto"/>
            <w:noWrap/>
            <w:hideMark/>
          </w:tcPr>
          <w:p w14:paraId="2729C9BA"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-£61.7</w:t>
            </w:r>
          </w:p>
        </w:tc>
      </w:tr>
      <w:tr w:rsidR="007C3346" w:rsidRPr="00404EC4" w14:paraId="7F7DBAE3" w14:textId="77777777" w:rsidTr="0012215B">
        <w:trPr>
          <w:trHeight w:val="255"/>
        </w:trPr>
        <w:tc>
          <w:tcPr>
            <w:tcW w:w="2552" w:type="dxa"/>
            <w:shd w:val="clear" w:color="auto" w:fill="D7DEE4"/>
            <w:noWrap/>
            <w:hideMark/>
          </w:tcPr>
          <w:p w14:paraId="142178DD"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SPN</w:t>
            </w:r>
          </w:p>
        </w:tc>
        <w:tc>
          <w:tcPr>
            <w:tcW w:w="994" w:type="dxa"/>
            <w:shd w:val="clear" w:color="auto" w:fill="D7DEE4"/>
            <w:noWrap/>
            <w:hideMark/>
          </w:tcPr>
          <w:p w14:paraId="6326709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£365.9</w:t>
            </w:r>
          </w:p>
        </w:tc>
        <w:tc>
          <w:tcPr>
            <w:tcW w:w="1097" w:type="dxa"/>
            <w:shd w:val="clear" w:color="auto" w:fill="D7DEE4"/>
            <w:noWrap/>
            <w:hideMark/>
          </w:tcPr>
          <w:p w14:paraId="54B9C3B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£118.0</w:t>
            </w:r>
          </w:p>
        </w:tc>
        <w:tc>
          <w:tcPr>
            <w:tcW w:w="1367" w:type="dxa"/>
            <w:shd w:val="clear" w:color="auto" w:fill="D7DEE4"/>
            <w:noWrap/>
            <w:hideMark/>
          </w:tcPr>
          <w:p w14:paraId="7597320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£19.8</w:t>
            </w:r>
          </w:p>
        </w:tc>
        <w:tc>
          <w:tcPr>
            <w:tcW w:w="960" w:type="dxa"/>
            <w:shd w:val="clear" w:color="auto" w:fill="D7DEE4"/>
            <w:noWrap/>
            <w:hideMark/>
          </w:tcPr>
          <w:p w14:paraId="446726D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£153.1</w:t>
            </w:r>
          </w:p>
        </w:tc>
        <w:tc>
          <w:tcPr>
            <w:tcW w:w="960" w:type="dxa"/>
            <w:shd w:val="clear" w:color="auto" w:fill="D7DEE4"/>
            <w:noWrap/>
            <w:hideMark/>
          </w:tcPr>
          <w:p w14:paraId="444AAA8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£75.0</w:t>
            </w:r>
          </w:p>
        </w:tc>
      </w:tr>
      <w:tr w:rsidR="007C3346" w:rsidRPr="00404EC4" w14:paraId="7C384BDA" w14:textId="77777777" w:rsidTr="0012215B">
        <w:trPr>
          <w:trHeight w:val="255"/>
        </w:trPr>
        <w:tc>
          <w:tcPr>
            <w:tcW w:w="2552" w:type="dxa"/>
            <w:shd w:val="clear" w:color="auto" w:fill="auto"/>
            <w:noWrap/>
            <w:hideMark/>
          </w:tcPr>
          <w:p w14:paraId="1577843D"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EastM</w:t>
            </w:r>
          </w:p>
        </w:tc>
        <w:tc>
          <w:tcPr>
            <w:tcW w:w="994" w:type="dxa"/>
            <w:shd w:val="clear" w:color="auto" w:fill="auto"/>
            <w:noWrap/>
            <w:hideMark/>
          </w:tcPr>
          <w:p w14:paraId="2518CFA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£450.4</w:t>
            </w:r>
          </w:p>
        </w:tc>
        <w:tc>
          <w:tcPr>
            <w:tcW w:w="1097" w:type="dxa"/>
            <w:shd w:val="clear" w:color="auto" w:fill="auto"/>
            <w:noWrap/>
            <w:hideMark/>
          </w:tcPr>
          <w:p w14:paraId="43E436E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£133.4</w:t>
            </w:r>
          </w:p>
        </w:tc>
        <w:tc>
          <w:tcPr>
            <w:tcW w:w="1367" w:type="dxa"/>
            <w:shd w:val="clear" w:color="auto" w:fill="auto"/>
            <w:noWrap/>
            <w:hideMark/>
          </w:tcPr>
          <w:p w14:paraId="251B1CF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£11.9</w:t>
            </w:r>
          </w:p>
        </w:tc>
        <w:tc>
          <w:tcPr>
            <w:tcW w:w="960" w:type="dxa"/>
            <w:shd w:val="clear" w:color="auto" w:fill="auto"/>
            <w:noWrap/>
            <w:hideMark/>
          </w:tcPr>
          <w:p w14:paraId="1C3278B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£139.9</w:t>
            </w:r>
          </w:p>
        </w:tc>
        <w:tc>
          <w:tcPr>
            <w:tcW w:w="960" w:type="dxa"/>
            <w:shd w:val="clear" w:color="auto" w:fill="auto"/>
            <w:noWrap/>
            <w:hideMark/>
          </w:tcPr>
          <w:p w14:paraId="574E91B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£165.2</w:t>
            </w:r>
          </w:p>
        </w:tc>
      </w:tr>
      <w:tr w:rsidR="007C3346" w:rsidRPr="00404EC4" w14:paraId="5F3E00E7" w14:textId="77777777" w:rsidTr="0012215B">
        <w:trPr>
          <w:trHeight w:val="255"/>
        </w:trPr>
        <w:tc>
          <w:tcPr>
            <w:tcW w:w="2552" w:type="dxa"/>
            <w:shd w:val="clear" w:color="auto" w:fill="D7DEE4"/>
            <w:noWrap/>
            <w:hideMark/>
          </w:tcPr>
          <w:p w14:paraId="16C2E38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SWales</w:t>
            </w:r>
          </w:p>
        </w:tc>
        <w:tc>
          <w:tcPr>
            <w:tcW w:w="994" w:type="dxa"/>
            <w:shd w:val="clear" w:color="auto" w:fill="D7DEE4"/>
            <w:noWrap/>
            <w:hideMark/>
          </w:tcPr>
          <w:p w14:paraId="4D9EA8B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£222.2</w:t>
            </w:r>
          </w:p>
        </w:tc>
        <w:tc>
          <w:tcPr>
            <w:tcW w:w="1097" w:type="dxa"/>
            <w:shd w:val="clear" w:color="auto" w:fill="D7DEE4"/>
            <w:noWrap/>
            <w:hideMark/>
          </w:tcPr>
          <w:p w14:paraId="5ABAB6E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£76.5</w:t>
            </w:r>
          </w:p>
        </w:tc>
        <w:tc>
          <w:tcPr>
            <w:tcW w:w="1367" w:type="dxa"/>
            <w:shd w:val="clear" w:color="auto" w:fill="D7DEE4"/>
            <w:noWrap/>
            <w:hideMark/>
          </w:tcPr>
          <w:p w14:paraId="480716D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£11.5</w:t>
            </w:r>
          </w:p>
        </w:tc>
        <w:tc>
          <w:tcPr>
            <w:tcW w:w="960" w:type="dxa"/>
            <w:shd w:val="clear" w:color="auto" w:fill="D7DEE4"/>
            <w:noWrap/>
            <w:hideMark/>
          </w:tcPr>
          <w:p w14:paraId="5303A03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£39.7</w:t>
            </w:r>
          </w:p>
        </w:tc>
        <w:tc>
          <w:tcPr>
            <w:tcW w:w="960" w:type="dxa"/>
            <w:shd w:val="clear" w:color="auto" w:fill="D7DEE4"/>
            <w:noWrap/>
            <w:hideMark/>
          </w:tcPr>
          <w:p w14:paraId="4D26A96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£94.6</w:t>
            </w:r>
          </w:p>
        </w:tc>
      </w:tr>
      <w:tr w:rsidR="007C3346" w:rsidRPr="00404EC4" w14:paraId="4E4FE501" w14:textId="77777777" w:rsidTr="0012215B">
        <w:trPr>
          <w:trHeight w:val="255"/>
        </w:trPr>
        <w:tc>
          <w:tcPr>
            <w:tcW w:w="2552" w:type="dxa"/>
            <w:shd w:val="clear" w:color="auto" w:fill="auto"/>
            <w:noWrap/>
            <w:hideMark/>
          </w:tcPr>
          <w:p w14:paraId="68B57D00"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SWest</w:t>
            </w:r>
          </w:p>
        </w:tc>
        <w:tc>
          <w:tcPr>
            <w:tcW w:w="994" w:type="dxa"/>
            <w:shd w:val="clear" w:color="auto" w:fill="auto"/>
            <w:noWrap/>
            <w:hideMark/>
          </w:tcPr>
          <w:p w14:paraId="1589561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£324.2</w:t>
            </w:r>
          </w:p>
        </w:tc>
        <w:tc>
          <w:tcPr>
            <w:tcW w:w="1097" w:type="dxa"/>
            <w:shd w:val="clear" w:color="auto" w:fill="auto"/>
            <w:noWrap/>
            <w:hideMark/>
          </w:tcPr>
          <w:p w14:paraId="50B8C28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£102.6</w:t>
            </w:r>
          </w:p>
        </w:tc>
        <w:tc>
          <w:tcPr>
            <w:tcW w:w="1367" w:type="dxa"/>
            <w:shd w:val="clear" w:color="auto" w:fill="auto"/>
            <w:noWrap/>
            <w:hideMark/>
          </w:tcPr>
          <w:p w14:paraId="5B0C109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£9.0</w:t>
            </w:r>
          </w:p>
        </w:tc>
        <w:tc>
          <w:tcPr>
            <w:tcW w:w="960" w:type="dxa"/>
            <w:shd w:val="clear" w:color="auto" w:fill="auto"/>
            <w:noWrap/>
            <w:hideMark/>
          </w:tcPr>
          <w:p w14:paraId="78E505E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£51.7</w:t>
            </w:r>
          </w:p>
        </w:tc>
        <w:tc>
          <w:tcPr>
            <w:tcW w:w="960" w:type="dxa"/>
            <w:shd w:val="clear" w:color="auto" w:fill="auto"/>
            <w:noWrap/>
            <w:hideMark/>
          </w:tcPr>
          <w:p w14:paraId="0520971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£161.0</w:t>
            </w:r>
          </w:p>
        </w:tc>
      </w:tr>
      <w:tr w:rsidR="007C3346" w:rsidRPr="00404EC4" w14:paraId="2164412A" w14:textId="77777777" w:rsidTr="0012215B">
        <w:trPr>
          <w:trHeight w:val="255"/>
        </w:trPr>
        <w:tc>
          <w:tcPr>
            <w:tcW w:w="2552" w:type="dxa"/>
            <w:shd w:val="clear" w:color="auto" w:fill="D7DEE4"/>
            <w:noWrap/>
            <w:hideMark/>
          </w:tcPr>
          <w:p w14:paraId="6A1126E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WestM</w:t>
            </w:r>
          </w:p>
        </w:tc>
        <w:tc>
          <w:tcPr>
            <w:tcW w:w="994" w:type="dxa"/>
            <w:shd w:val="clear" w:color="auto" w:fill="D7DEE4"/>
            <w:noWrap/>
            <w:hideMark/>
          </w:tcPr>
          <w:p w14:paraId="2F0F9B4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£468.1</w:t>
            </w:r>
          </w:p>
        </w:tc>
        <w:tc>
          <w:tcPr>
            <w:tcW w:w="1097" w:type="dxa"/>
            <w:shd w:val="clear" w:color="auto" w:fill="D7DEE4"/>
            <w:noWrap/>
            <w:hideMark/>
          </w:tcPr>
          <w:p w14:paraId="04C4E7A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£124.2</w:t>
            </w:r>
          </w:p>
        </w:tc>
        <w:tc>
          <w:tcPr>
            <w:tcW w:w="1367" w:type="dxa"/>
            <w:shd w:val="clear" w:color="auto" w:fill="D7DEE4"/>
            <w:noWrap/>
            <w:hideMark/>
          </w:tcPr>
          <w:p w14:paraId="10F8E5D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£12.1</w:t>
            </w:r>
          </w:p>
        </w:tc>
        <w:tc>
          <w:tcPr>
            <w:tcW w:w="960" w:type="dxa"/>
            <w:shd w:val="clear" w:color="auto" w:fill="D7DEE4"/>
            <w:noWrap/>
            <w:hideMark/>
          </w:tcPr>
          <w:p w14:paraId="3796249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£128.5</w:t>
            </w:r>
          </w:p>
        </w:tc>
        <w:tc>
          <w:tcPr>
            <w:tcW w:w="960" w:type="dxa"/>
            <w:shd w:val="clear" w:color="auto" w:fill="D7DEE4"/>
            <w:noWrap/>
            <w:hideMark/>
          </w:tcPr>
          <w:p w14:paraId="1606E3F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£203.4</w:t>
            </w:r>
          </w:p>
        </w:tc>
      </w:tr>
    </w:tbl>
    <w:p w14:paraId="1E24B835" w14:textId="77777777" w:rsidR="007C3346" w:rsidRPr="00E741D8" w:rsidRDefault="007C3346" w:rsidP="006B5F39">
      <w:pPr>
        <w:pStyle w:val="Heading4"/>
        <w:keepNext w:val="0"/>
        <w:keepLines w:val="0"/>
        <w:spacing w:before="240" w:after="0"/>
        <w:rPr>
          <w:rFonts w:ascii="Arial" w:eastAsia="Times New Roman" w:hAnsi="Arial" w:cs="Arial"/>
          <w:i w:val="0"/>
          <w:iCs w:val="0"/>
          <w:color w:val="008576"/>
          <w:sz w:val="24"/>
          <w:szCs w:val="28"/>
        </w:rPr>
      </w:pPr>
      <w:r w:rsidRPr="00E741D8">
        <w:rPr>
          <w:rFonts w:ascii="Arial" w:eastAsia="Times New Roman" w:hAnsi="Arial" w:cs="Arial"/>
          <w:i w:val="0"/>
          <w:iCs w:val="0"/>
          <w:color w:val="008576"/>
          <w:sz w:val="24"/>
          <w:szCs w:val="28"/>
        </w:rPr>
        <w:t>Scaling components</w:t>
      </w:r>
    </w:p>
    <w:p w14:paraId="01BB9BD4" w14:textId="233F2A9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 xml:space="preserve">There have been a number of DCUSA change proposals that looked at how scaling is applied and what </w:t>
      </w:r>
      <w:commentRangeStart w:id="75"/>
      <w:commentRangeStart w:id="76"/>
      <w:r w:rsidRPr="009B0F5D">
        <w:rPr>
          <w:color w:val="auto"/>
          <w:sz w:val="20"/>
          <w:szCs w:val="20"/>
        </w:rPr>
        <w:t>cost elements</w:t>
      </w:r>
      <w:commentRangeEnd w:id="75"/>
      <w:r w:rsidR="00D31225">
        <w:rPr>
          <w:rStyle w:val="CommentReference"/>
          <w:rFonts w:cs="Times New Roman"/>
          <w:bCs w:val="0"/>
          <w:iCs w:val="0"/>
          <w:color w:val="auto"/>
        </w:rPr>
        <w:commentReference w:id="75"/>
      </w:r>
      <w:commentRangeEnd w:id="76"/>
      <w:r w:rsidR="00FD6F28">
        <w:rPr>
          <w:rStyle w:val="CommentReference"/>
          <w:rFonts w:cs="Times New Roman"/>
          <w:bCs w:val="0"/>
          <w:iCs w:val="0"/>
          <w:color w:val="auto"/>
        </w:rPr>
        <w:commentReference w:id="76"/>
      </w:r>
      <w:r w:rsidRPr="009B0F5D">
        <w:rPr>
          <w:color w:val="auto"/>
          <w:sz w:val="20"/>
          <w:szCs w:val="20"/>
        </w:rPr>
        <w:t xml:space="preserve"> are recovered within scaling. The two components that have been mentioned as possible components are 40% of indirect costs and replacement of assets. Both of these cost components are specifically excluded from the CDCM model, so the presumption is that the scaling element must recover these elements. A further complication is that for the UKPN London network area, the scaling is negative, which suggests that there are no cost components missing from the yardstick tariffs for that DNO.</w:t>
      </w:r>
    </w:p>
    <w:p w14:paraId="1555CDF0" w14:textId="77777777" w:rsidR="007C3346" w:rsidRPr="00E741D8" w:rsidRDefault="007C3346" w:rsidP="006B5F39">
      <w:pPr>
        <w:pStyle w:val="Heading4"/>
        <w:keepNext w:val="0"/>
        <w:keepLines w:val="0"/>
        <w:spacing w:before="240" w:after="0"/>
        <w:rPr>
          <w:rFonts w:ascii="Arial" w:eastAsia="Times New Roman" w:hAnsi="Arial" w:cs="Arial"/>
          <w:i w:val="0"/>
          <w:iCs w:val="0"/>
          <w:color w:val="008576"/>
          <w:sz w:val="24"/>
          <w:szCs w:val="28"/>
        </w:rPr>
      </w:pPr>
      <w:r w:rsidRPr="00E741D8">
        <w:rPr>
          <w:rFonts w:ascii="Arial" w:eastAsia="Times New Roman" w:hAnsi="Arial" w:cs="Arial"/>
          <w:i w:val="0"/>
          <w:iCs w:val="0"/>
          <w:color w:val="008576"/>
          <w:sz w:val="24"/>
          <w:szCs w:val="28"/>
        </w:rPr>
        <w:t>Indirect Costs</w:t>
      </w:r>
    </w:p>
    <w:p w14:paraId="17CA3354"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 xml:space="preserve">Indirect costs are split using an indirect cost proportion of 60%. This means that 60% of the total indirect costs within the CDCM are allocated and form part of the operating costs component of the tariff. Consequently, the 40% of indirects is not recovered elsewhere, so it can be assumed to be within the scaling element. The tables below show the residual element of scaling that is left, once </w:t>
      </w:r>
      <w:r w:rsidRPr="009B0F5D">
        <w:rPr>
          <w:color w:val="auto"/>
          <w:sz w:val="20"/>
          <w:szCs w:val="20"/>
        </w:rPr>
        <w:lastRenderedPageBreak/>
        <w:t>40% of the indirect costs are removed. The table also shows the ratio of the residual scaling to the original scaling.</w:t>
      </w:r>
    </w:p>
    <w:p w14:paraId="431FDE67" w14:textId="63FDA185" w:rsidR="007C3346" w:rsidRPr="006F35F0" w:rsidRDefault="00B1775E" w:rsidP="007C3346">
      <w:pPr>
        <w:rPr>
          <w:b/>
        </w:rPr>
      </w:pPr>
      <w:ins w:id="77" w:author="John Lawton" w:date="2017-01-13T13:11:00Z">
        <w:r>
          <w:rPr>
            <w:b/>
          </w:rPr>
          <w:t xml:space="preserve">Table 3 - </w:t>
        </w:r>
      </w:ins>
      <w:r w:rsidR="007C3346" w:rsidRPr="006F35F0">
        <w:rPr>
          <w:b/>
        </w:rPr>
        <w:t>Residual Scaling for 2016</w:t>
      </w:r>
      <w:r w:rsidR="00EF5A42">
        <w:rPr>
          <w:b/>
        </w:rPr>
        <w:t>/17</w:t>
      </w:r>
      <w:r w:rsidR="007C3346">
        <w:rPr>
          <w:b/>
        </w:rPr>
        <w:t xml:space="preserve"> (£m)</w:t>
      </w:r>
    </w:p>
    <w:tbl>
      <w:tblPr>
        <w:tblW w:w="7650" w:type="dxa"/>
        <w:tblBorders>
          <w:top w:val="single" w:sz="4" w:space="0" w:color="889DB0"/>
          <w:left w:val="single" w:sz="4" w:space="0" w:color="889DB0"/>
          <w:bottom w:val="single" w:sz="4" w:space="0" w:color="889DB0"/>
          <w:right w:val="single" w:sz="4" w:space="0" w:color="889DB0"/>
          <w:insideH w:val="single" w:sz="4" w:space="0" w:color="889DB0"/>
          <w:insideV w:val="single" w:sz="4" w:space="0" w:color="889DB0"/>
        </w:tblBorders>
        <w:tblLook w:val="04A0" w:firstRow="1" w:lastRow="0" w:firstColumn="1" w:lastColumn="0" w:noHBand="0" w:noVBand="1"/>
      </w:tblPr>
      <w:tblGrid>
        <w:gridCol w:w="2547"/>
        <w:gridCol w:w="1134"/>
        <w:gridCol w:w="1276"/>
        <w:gridCol w:w="1275"/>
        <w:gridCol w:w="1418"/>
      </w:tblGrid>
      <w:tr w:rsidR="007C3346" w:rsidRPr="008F75C1" w14:paraId="1F3AEC71" w14:textId="77777777" w:rsidTr="0012215B">
        <w:trPr>
          <w:trHeight w:val="765"/>
        </w:trPr>
        <w:tc>
          <w:tcPr>
            <w:tcW w:w="2547" w:type="dxa"/>
            <w:tcBorders>
              <w:top w:val="single" w:sz="4" w:space="0" w:color="485C6D"/>
              <w:left w:val="single" w:sz="4" w:space="0" w:color="485C6D"/>
              <w:bottom w:val="single" w:sz="4" w:space="0" w:color="485C6D"/>
              <w:right w:val="nil"/>
            </w:tcBorders>
            <w:shd w:val="clear" w:color="auto" w:fill="485C6D"/>
            <w:hideMark/>
          </w:tcPr>
          <w:p w14:paraId="38A3FACC"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DNO</w:t>
            </w:r>
          </w:p>
        </w:tc>
        <w:tc>
          <w:tcPr>
            <w:tcW w:w="1134" w:type="dxa"/>
            <w:tcBorders>
              <w:top w:val="single" w:sz="4" w:space="0" w:color="485C6D"/>
              <w:left w:val="nil"/>
              <w:bottom w:val="single" w:sz="4" w:space="0" w:color="485C6D"/>
              <w:right w:val="nil"/>
            </w:tcBorders>
            <w:shd w:val="clear" w:color="auto" w:fill="485C6D"/>
            <w:hideMark/>
          </w:tcPr>
          <w:p w14:paraId="05D934BC"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Scaling</w:t>
            </w:r>
          </w:p>
        </w:tc>
        <w:tc>
          <w:tcPr>
            <w:tcW w:w="1276" w:type="dxa"/>
            <w:tcBorders>
              <w:top w:val="single" w:sz="4" w:space="0" w:color="485C6D"/>
              <w:left w:val="nil"/>
              <w:bottom w:val="single" w:sz="4" w:space="0" w:color="485C6D"/>
              <w:right w:val="nil"/>
            </w:tcBorders>
            <w:shd w:val="clear" w:color="auto" w:fill="485C6D"/>
            <w:hideMark/>
          </w:tcPr>
          <w:p w14:paraId="78C8D4DA"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40% of Indirects</w:t>
            </w:r>
          </w:p>
        </w:tc>
        <w:tc>
          <w:tcPr>
            <w:tcW w:w="1275" w:type="dxa"/>
            <w:tcBorders>
              <w:top w:val="single" w:sz="4" w:space="0" w:color="485C6D"/>
              <w:left w:val="nil"/>
              <w:bottom w:val="single" w:sz="4" w:space="0" w:color="485C6D"/>
              <w:right w:val="nil"/>
            </w:tcBorders>
            <w:shd w:val="clear" w:color="auto" w:fill="485C6D"/>
            <w:hideMark/>
          </w:tcPr>
          <w:p w14:paraId="4B9AB71D"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Residual Scaling</w:t>
            </w:r>
          </w:p>
        </w:tc>
        <w:tc>
          <w:tcPr>
            <w:tcW w:w="1418" w:type="dxa"/>
            <w:tcBorders>
              <w:top w:val="single" w:sz="4" w:space="0" w:color="485C6D"/>
              <w:left w:val="nil"/>
              <w:bottom w:val="single" w:sz="4" w:space="0" w:color="485C6D"/>
              <w:right w:val="single" w:sz="4" w:space="0" w:color="485C6D"/>
            </w:tcBorders>
            <w:shd w:val="clear" w:color="auto" w:fill="485C6D"/>
            <w:hideMark/>
          </w:tcPr>
          <w:p w14:paraId="096FC08F"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Percentage</w:t>
            </w:r>
          </w:p>
        </w:tc>
      </w:tr>
      <w:tr w:rsidR="007C3346" w:rsidRPr="008F75C1" w14:paraId="248D5C7D" w14:textId="77777777" w:rsidTr="0012215B">
        <w:trPr>
          <w:trHeight w:val="255"/>
        </w:trPr>
        <w:tc>
          <w:tcPr>
            <w:tcW w:w="2547" w:type="dxa"/>
            <w:shd w:val="clear" w:color="auto" w:fill="D7DEE4"/>
            <w:noWrap/>
            <w:hideMark/>
          </w:tcPr>
          <w:p w14:paraId="328D714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ENWL</w:t>
            </w:r>
          </w:p>
        </w:tc>
        <w:tc>
          <w:tcPr>
            <w:tcW w:w="1134" w:type="dxa"/>
            <w:shd w:val="clear" w:color="auto" w:fill="D7DEE4"/>
            <w:noWrap/>
            <w:hideMark/>
          </w:tcPr>
          <w:p w14:paraId="773ED26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£132.6</w:t>
            </w:r>
          </w:p>
        </w:tc>
        <w:tc>
          <w:tcPr>
            <w:tcW w:w="1276" w:type="dxa"/>
            <w:shd w:val="clear" w:color="auto" w:fill="D7DEE4"/>
            <w:noWrap/>
            <w:hideMark/>
          </w:tcPr>
          <w:p w14:paraId="4019D88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£39.0</w:t>
            </w:r>
          </w:p>
        </w:tc>
        <w:tc>
          <w:tcPr>
            <w:tcW w:w="1275" w:type="dxa"/>
            <w:shd w:val="clear" w:color="auto" w:fill="D7DEE4"/>
            <w:noWrap/>
            <w:hideMark/>
          </w:tcPr>
          <w:p w14:paraId="3A94DF0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£93.6</w:t>
            </w:r>
          </w:p>
        </w:tc>
        <w:tc>
          <w:tcPr>
            <w:tcW w:w="1418" w:type="dxa"/>
            <w:shd w:val="clear" w:color="auto" w:fill="D7DEE4"/>
            <w:noWrap/>
            <w:hideMark/>
          </w:tcPr>
          <w:p w14:paraId="7C3BFE0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71%</w:t>
            </w:r>
          </w:p>
        </w:tc>
      </w:tr>
      <w:tr w:rsidR="007C3346" w:rsidRPr="008F75C1" w14:paraId="0B0623E3" w14:textId="77777777" w:rsidTr="0012215B">
        <w:trPr>
          <w:trHeight w:val="255"/>
        </w:trPr>
        <w:tc>
          <w:tcPr>
            <w:tcW w:w="2547" w:type="dxa"/>
            <w:shd w:val="clear" w:color="auto" w:fill="auto"/>
            <w:noWrap/>
            <w:hideMark/>
          </w:tcPr>
          <w:p w14:paraId="5E21EA5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Northeast</w:t>
            </w:r>
          </w:p>
        </w:tc>
        <w:tc>
          <w:tcPr>
            <w:tcW w:w="1134" w:type="dxa"/>
            <w:shd w:val="clear" w:color="auto" w:fill="auto"/>
            <w:noWrap/>
            <w:hideMark/>
          </w:tcPr>
          <w:p w14:paraId="56272D7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£127.1</w:t>
            </w:r>
          </w:p>
        </w:tc>
        <w:tc>
          <w:tcPr>
            <w:tcW w:w="1276" w:type="dxa"/>
            <w:shd w:val="clear" w:color="auto" w:fill="auto"/>
            <w:noWrap/>
            <w:hideMark/>
          </w:tcPr>
          <w:p w14:paraId="3809359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£30.5</w:t>
            </w:r>
          </w:p>
        </w:tc>
        <w:tc>
          <w:tcPr>
            <w:tcW w:w="1275" w:type="dxa"/>
            <w:shd w:val="clear" w:color="auto" w:fill="auto"/>
            <w:noWrap/>
            <w:hideMark/>
          </w:tcPr>
          <w:p w14:paraId="545963C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£96.6</w:t>
            </w:r>
          </w:p>
        </w:tc>
        <w:tc>
          <w:tcPr>
            <w:tcW w:w="1418" w:type="dxa"/>
            <w:shd w:val="clear" w:color="auto" w:fill="auto"/>
            <w:noWrap/>
            <w:hideMark/>
          </w:tcPr>
          <w:p w14:paraId="0456A50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76%</w:t>
            </w:r>
          </w:p>
        </w:tc>
      </w:tr>
      <w:tr w:rsidR="007C3346" w:rsidRPr="008F75C1" w14:paraId="5E110E84" w14:textId="77777777" w:rsidTr="0012215B">
        <w:trPr>
          <w:trHeight w:val="255"/>
        </w:trPr>
        <w:tc>
          <w:tcPr>
            <w:tcW w:w="2547" w:type="dxa"/>
            <w:shd w:val="clear" w:color="auto" w:fill="D7DEE4"/>
            <w:noWrap/>
            <w:hideMark/>
          </w:tcPr>
          <w:p w14:paraId="059B783C"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Yorkshire</w:t>
            </w:r>
          </w:p>
        </w:tc>
        <w:tc>
          <w:tcPr>
            <w:tcW w:w="1134" w:type="dxa"/>
            <w:shd w:val="clear" w:color="auto" w:fill="D7DEE4"/>
            <w:noWrap/>
            <w:hideMark/>
          </w:tcPr>
          <w:p w14:paraId="3860553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£143.0</w:t>
            </w:r>
          </w:p>
        </w:tc>
        <w:tc>
          <w:tcPr>
            <w:tcW w:w="1276" w:type="dxa"/>
            <w:shd w:val="clear" w:color="auto" w:fill="D7DEE4"/>
            <w:noWrap/>
            <w:hideMark/>
          </w:tcPr>
          <w:p w14:paraId="62B0DF8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£35.3</w:t>
            </w:r>
          </w:p>
        </w:tc>
        <w:tc>
          <w:tcPr>
            <w:tcW w:w="1275" w:type="dxa"/>
            <w:shd w:val="clear" w:color="auto" w:fill="D7DEE4"/>
            <w:noWrap/>
            <w:hideMark/>
          </w:tcPr>
          <w:p w14:paraId="367C877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£107.8</w:t>
            </w:r>
          </w:p>
        </w:tc>
        <w:tc>
          <w:tcPr>
            <w:tcW w:w="1418" w:type="dxa"/>
            <w:shd w:val="clear" w:color="auto" w:fill="D7DEE4"/>
            <w:noWrap/>
            <w:hideMark/>
          </w:tcPr>
          <w:p w14:paraId="62652A3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w:t>
            </w:r>
          </w:p>
        </w:tc>
      </w:tr>
      <w:tr w:rsidR="007C3346" w:rsidRPr="008F75C1" w14:paraId="46231286" w14:textId="77777777" w:rsidTr="0012215B">
        <w:trPr>
          <w:trHeight w:val="255"/>
        </w:trPr>
        <w:tc>
          <w:tcPr>
            <w:tcW w:w="2547" w:type="dxa"/>
            <w:shd w:val="clear" w:color="auto" w:fill="auto"/>
            <w:noWrap/>
            <w:hideMark/>
          </w:tcPr>
          <w:p w14:paraId="4F66C0E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SPD</w:t>
            </w:r>
          </w:p>
        </w:tc>
        <w:tc>
          <w:tcPr>
            <w:tcW w:w="1134" w:type="dxa"/>
            <w:shd w:val="clear" w:color="auto" w:fill="auto"/>
            <w:noWrap/>
            <w:hideMark/>
          </w:tcPr>
          <w:p w14:paraId="340468A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£149.8</w:t>
            </w:r>
          </w:p>
        </w:tc>
        <w:tc>
          <w:tcPr>
            <w:tcW w:w="1276" w:type="dxa"/>
            <w:shd w:val="clear" w:color="auto" w:fill="auto"/>
            <w:noWrap/>
            <w:hideMark/>
          </w:tcPr>
          <w:p w14:paraId="282F30E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£42.8</w:t>
            </w:r>
          </w:p>
        </w:tc>
        <w:tc>
          <w:tcPr>
            <w:tcW w:w="1275" w:type="dxa"/>
            <w:shd w:val="clear" w:color="auto" w:fill="auto"/>
            <w:noWrap/>
            <w:hideMark/>
          </w:tcPr>
          <w:p w14:paraId="3574A34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£107.0</w:t>
            </w:r>
          </w:p>
        </w:tc>
        <w:tc>
          <w:tcPr>
            <w:tcW w:w="1418" w:type="dxa"/>
            <w:shd w:val="clear" w:color="auto" w:fill="auto"/>
            <w:noWrap/>
            <w:hideMark/>
          </w:tcPr>
          <w:p w14:paraId="56A9AB7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71%</w:t>
            </w:r>
          </w:p>
        </w:tc>
      </w:tr>
      <w:tr w:rsidR="007C3346" w:rsidRPr="008F75C1" w14:paraId="1C38057A" w14:textId="77777777" w:rsidTr="0012215B">
        <w:trPr>
          <w:trHeight w:val="255"/>
        </w:trPr>
        <w:tc>
          <w:tcPr>
            <w:tcW w:w="2547" w:type="dxa"/>
            <w:shd w:val="clear" w:color="auto" w:fill="D7DEE4"/>
            <w:noWrap/>
            <w:hideMark/>
          </w:tcPr>
          <w:p w14:paraId="4A8A7DEA"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SPM</w:t>
            </w:r>
          </w:p>
        </w:tc>
        <w:tc>
          <w:tcPr>
            <w:tcW w:w="1134" w:type="dxa"/>
            <w:shd w:val="clear" w:color="auto" w:fill="D7DEE4"/>
            <w:noWrap/>
            <w:hideMark/>
          </w:tcPr>
          <w:p w14:paraId="3E0D4EA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£79.9</w:t>
            </w:r>
          </w:p>
        </w:tc>
        <w:tc>
          <w:tcPr>
            <w:tcW w:w="1276" w:type="dxa"/>
            <w:shd w:val="clear" w:color="auto" w:fill="D7DEE4"/>
            <w:noWrap/>
            <w:hideMark/>
          </w:tcPr>
          <w:p w14:paraId="1F90266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£43.8</w:t>
            </w:r>
          </w:p>
        </w:tc>
        <w:tc>
          <w:tcPr>
            <w:tcW w:w="1275" w:type="dxa"/>
            <w:shd w:val="clear" w:color="auto" w:fill="D7DEE4"/>
            <w:noWrap/>
            <w:hideMark/>
          </w:tcPr>
          <w:p w14:paraId="781F0CC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£36.1</w:t>
            </w:r>
          </w:p>
        </w:tc>
        <w:tc>
          <w:tcPr>
            <w:tcW w:w="1418" w:type="dxa"/>
            <w:shd w:val="clear" w:color="auto" w:fill="D7DEE4"/>
            <w:noWrap/>
            <w:hideMark/>
          </w:tcPr>
          <w:p w14:paraId="5A3AC8D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w:t>
            </w:r>
          </w:p>
        </w:tc>
      </w:tr>
      <w:tr w:rsidR="007C3346" w:rsidRPr="008F75C1" w14:paraId="48C76C92" w14:textId="77777777" w:rsidTr="0012215B">
        <w:trPr>
          <w:trHeight w:val="255"/>
        </w:trPr>
        <w:tc>
          <w:tcPr>
            <w:tcW w:w="2547" w:type="dxa"/>
            <w:shd w:val="clear" w:color="auto" w:fill="auto"/>
            <w:noWrap/>
            <w:hideMark/>
          </w:tcPr>
          <w:p w14:paraId="2C36C83A"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SEPD</w:t>
            </w:r>
          </w:p>
        </w:tc>
        <w:tc>
          <w:tcPr>
            <w:tcW w:w="1134" w:type="dxa"/>
            <w:shd w:val="clear" w:color="auto" w:fill="auto"/>
            <w:noWrap/>
            <w:hideMark/>
          </w:tcPr>
          <w:p w14:paraId="4CAC27A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£167.5</w:t>
            </w:r>
          </w:p>
        </w:tc>
        <w:tc>
          <w:tcPr>
            <w:tcW w:w="1276" w:type="dxa"/>
            <w:shd w:val="clear" w:color="auto" w:fill="auto"/>
            <w:noWrap/>
            <w:hideMark/>
          </w:tcPr>
          <w:p w14:paraId="037AB9B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£42.7</w:t>
            </w:r>
          </w:p>
        </w:tc>
        <w:tc>
          <w:tcPr>
            <w:tcW w:w="1275" w:type="dxa"/>
            <w:shd w:val="clear" w:color="auto" w:fill="auto"/>
            <w:noWrap/>
            <w:hideMark/>
          </w:tcPr>
          <w:p w14:paraId="16337F3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£124.8</w:t>
            </w:r>
          </w:p>
        </w:tc>
        <w:tc>
          <w:tcPr>
            <w:tcW w:w="1418" w:type="dxa"/>
            <w:shd w:val="clear" w:color="auto" w:fill="auto"/>
            <w:noWrap/>
            <w:hideMark/>
          </w:tcPr>
          <w:p w14:paraId="50A443B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w:t>
            </w:r>
          </w:p>
        </w:tc>
      </w:tr>
      <w:tr w:rsidR="007C3346" w:rsidRPr="008F75C1" w14:paraId="14D9307C" w14:textId="77777777" w:rsidTr="0012215B">
        <w:trPr>
          <w:trHeight w:val="255"/>
        </w:trPr>
        <w:tc>
          <w:tcPr>
            <w:tcW w:w="2547" w:type="dxa"/>
            <w:shd w:val="clear" w:color="auto" w:fill="D7DEE4"/>
            <w:noWrap/>
            <w:hideMark/>
          </w:tcPr>
          <w:p w14:paraId="259CFEB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SHEPD</w:t>
            </w:r>
          </w:p>
        </w:tc>
        <w:tc>
          <w:tcPr>
            <w:tcW w:w="1134" w:type="dxa"/>
            <w:shd w:val="clear" w:color="auto" w:fill="D7DEE4"/>
            <w:noWrap/>
            <w:hideMark/>
          </w:tcPr>
          <w:p w14:paraId="12E5B9D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£88.8</w:t>
            </w:r>
          </w:p>
        </w:tc>
        <w:tc>
          <w:tcPr>
            <w:tcW w:w="1276" w:type="dxa"/>
            <w:shd w:val="clear" w:color="auto" w:fill="D7DEE4"/>
            <w:noWrap/>
            <w:hideMark/>
          </w:tcPr>
          <w:p w14:paraId="1216EF0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£23.3</w:t>
            </w:r>
          </w:p>
        </w:tc>
        <w:tc>
          <w:tcPr>
            <w:tcW w:w="1275" w:type="dxa"/>
            <w:shd w:val="clear" w:color="auto" w:fill="D7DEE4"/>
            <w:noWrap/>
            <w:hideMark/>
          </w:tcPr>
          <w:p w14:paraId="14DDBB4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£65.5</w:t>
            </w:r>
          </w:p>
        </w:tc>
        <w:tc>
          <w:tcPr>
            <w:tcW w:w="1418" w:type="dxa"/>
            <w:shd w:val="clear" w:color="auto" w:fill="D7DEE4"/>
            <w:noWrap/>
            <w:hideMark/>
          </w:tcPr>
          <w:p w14:paraId="1966B92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w:t>
            </w:r>
          </w:p>
        </w:tc>
      </w:tr>
      <w:tr w:rsidR="007C3346" w:rsidRPr="008F75C1" w14:paraId="2EAE0F63" w14:textId="77777777" w:rsidTr="0012215B">
        <w:trPr>
          <w:trHeight w:val="255"/>
        </w:trPr>
        <w:tc>
          <w:tcPr>
            <w:tcW w:w="2547" w:type="dxa"/>
            <w:shd w:val="clear" w:color="auto" w:fill="auto"/>
            <w:noWrap/>
            <w:hideMark/>
          </w:tcPr>
          <w:p w14:paraId="6B25C46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EPN</w:t>
            </w:r>
          </w:p>
        </w:tc>
        <w:tc>
          <w:tcPr>
            <w:tcW w:w="1134" w:type="dxa"/>
            <w:shd w:val="clear" w:color="auto" w:fill="auto"/>
            <w:noWrap/>
            <w:hideMark/>
          </w:tcPr>
          <w:p w14:paraId="22EDC9C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£39.4</w:t>
            </w:r>
          </w:p>
        </w:tc>
        <w:tc>
          <w:tcPr>
            <w:tcW w:w="1276" w:type="dxa"/>
            <w:shd w:val="clear" w:color="auto" w:fill="auto"/>
            <w:noWrap/>
            <w:hideMark/>
          </w:tcPr>
          <w:p w14:paraId="176320C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£67.5</w:t>
            </w:r>
          </w:p>
        </w:tc>
        <w:tc>
          <w:tcPr>
            <w:tcW w:w="1275" w:type="dxa"/>
            <w:shd w:val="clear" w:color="auto" w:fill="auto"/>
            <w:noWrap/>
            <w:hideMark/>
          </w:tcPr>
          <w:p w14:paraId="50ED3654"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-£28.1</w:t>
            </w:r>
          </w:p>
        </w:tc>
        <w:tc>
          <w:tcPr>
            <w:tcW w:w="1418" w:type="dxa"/>
            <w:shd w:val="clear" w:color="auto" w:fill="auto"/>
            <w:noWrap/>
            <w:hideMark/>
          </w:tcPr>
          <w:p w14:paraId="374A0BA8" w14:textId="77777777" w:rsidR="007C3346" w:rsidRPr="0012215B" w:rsidRDefault="007C3346" w:rsidP="0012215B">
            <w:pPr>
              <w:spacing w:after="0"/>
              <w:jc w:val="right"/>
              <w:rPr>
                <w:rFonts w:ascii="Calibri" w:hAnsi="Calibri"/>
                <w:color w:val="FF0000"/>
                <w:szCs w:val="20"/>
              </w:rPr>
            </w:pPr>
            <w:r w:rsidRPr="0012215B">
              <w:rPr>
                <w:rFonts w:ascii="Calibri" w:hAnsi="Calibri"/>
                <w:color w:val="FF0000"/>
                <w:szCs w:val="20"/>
              </w:rPr>
              <w:t>-71%</w:t>
            </w:r>
          </w:p>
        </w:tc>
      </w:tr>
      <w:tr w:rsidR="007C3346" w:rsidRPr="008F75C1" w14:paraId="6FBD1EA3" w14:textId="77777777" w:rsidTr="0012215B">
        <w:trPr>
          <w:trHeight w:val="255"/>
        </w:trPr>
        <w:tc>
          <w:tcPr>
            <w:tcW w:w="2547" w:type="dxa"/>
            <w:shd w:val="clear" w:color="auto" w:fill="D7DEE4"/>
            <w:noWrap/>
            <w:hideMark/>
          </w:tcPr>
          <w:p w14:paraId="66911D4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LPN</w:t>
            </w:r>
          </w:p>
        </w:tc>
        <w:tc>
          <w:tcPr>
            <w:tcW w:w="1134" w:type="dxa"/>
            <w:shd w:val="clear" w:color="auto" w:fill="D7DEE4"/>
            <w:noWrap/>
            <w:hideMark/>
          </w:tcPr>
          <w:p w14:paraId="681C5413"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-£57.9</w:t>
            </w:r>
          </w:p>
        </w:tc>
        <w:tc>
          <w:tcPr>
            <w:tcW w:w="1276" w:type="dxa"/>
            <w:shd w:val="clear" w:color="auto" w:fill="D7DEE4"/>
            <w:noWrap/>
            <w:hideMark/>
          </w:tcPr>
          <w:p w14:paraId="21D25AB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£49.3</w:t>
            </w:r>
          </w:p>
        </w:tc>
        <w:tc>
          <w:tcPr>
            <w:tcW w:w="1275" w:type="dxa"/>
            <w:shd w:val="clear" w:color="auto" w:fill="D7DEE4"/>
            <w:noWrap/>
            <w:hideMark/>
          </w:tcPr>
          <w:p w14:paraId="1DEEAA9F"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-£107.2</w:t>
            </w:r>
          </w:p>
        </w:tc>
        <w:tc>
          <w:tcPr>
            <w:tcW w:w="1418" w:type="dxa"/>
            <w:shd w:val="clear" w:color="auto" w:fill="D7DEE4"/>
            <w:noWrap/>
            <w:hideMark/>
          </w:tcPr>
          <w:p w14:paraId="68145992" w14:textId="77777777" w:rsidR="007C3346" w:rsidRPr="0012215B" w:rsidRDefault="007C3346" w:rsidP="0012215B">
            <w:pPr>
              <w:spacing w:after="0"/>
              <w:jc w:val="right"/>
              <w:rPr>
                <w:rFonts w:ascii="Calibri" w:hAnsi="Calibri"/>
                <w:color w:val="FF0000"/>
                <w:szCs w:val="20"/>
              </w:rPr>
            </w:pPr>
            <w:r w:rsidRPr="0012215B">
              <w:rPr>
                <w:rFonts w:ascii="Calibri" w:hAnsi="Calibri"/>
                <w:color w:val="FF0000"/>
                <w:szCs w:val="20"/>
              </w:rPr>
              <w:t>-185%</w:t>
            </w:r>
          </w:p>
        </w:tc>
      </w:tr>
      <w:tr w:rsidR="007C3346" w:rsidRPr="008F75C1" w14:paraId="7BAE1B03" w14:textId="77777777" w:rsidTr="0012215B">
        <w:trPr>
          <w:trHeight w:val="255"/>
        </w:trPr>
        <w:tc>
          <w:tcPr>
            <w:tcW w:w="2547" w:type="dxa"/>
            <w:shd w:val="clear" w:color="auto" w:fill="auto"/>
            <w:noWrap/>
            <w:hideMark/>
          </w:tcPr>
          <w:p w14:paraId="454D42E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SPN</w:t>
            </w:r>
          </w:p>
        </w:tc>
        <w:tc>
          <w:tcPr>
            <w:tcW w:w="1134" w:type="dxa"/>
            <w:shd w:val="clear" w:color="auto" w:fill="auto"/>
            <w:noWrap/>
            <w:hideMark/>
          </w:tcPr>
          <w:p w14:paraId="400D9E1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£90.8</w:t>
            </w:r>
          </w:p>
        </w:tc>
        <w:tc>
          <w:tcPr>
            <w:tcW w:w="1276" w:type="dxa"/>
            <w:shd w:val="clear" w:color="auto" w:fill="auto"/>
            <w:noWrap/>
            <w:hideMark/>
          </w:tcPr>
          <w:p w14:paraId="6575EAC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£43.7</w:t>
            </w:r>
          </w:p>
        </w:tc>
        <w:tc>
          <w:tcPr>
            <w:tcW w:w="1275" w:type="dxa"/>
            <w:shd w:val="clear" w:color="auto" w:fill="auto"/>
            <w:noWrap/>
            <w:hideMark/>
          </w:tcPr>
          <w:p w14:paraId="77BDF1F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£47.2</w:t>
            </w:r>
          </w:p>
        </w:tc>
        <w:tc>
          <w:tcPr>
            <w:tcW w:w="1418" w:type="dxa"/>
            <w:shd w:val="clear" w:color="auto" w:fill="auto"/>
            <w:noWrap/>
            <w:hideMark/>
          </w:tcPr>
          <w:p w14:paraId="4CF8B11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52%</w:t>
            </w:r>
          </w:p>
        </w:tc>
      </w:tr>
      <w:tr w:rsidR="007C3346" w:rsidRPr="008F75C1" w14:paraId="741448C2" w14:textId="77777777" w:rsidTr="0012215B">
        <w:trPr>
          <w:trHeight w:val="255"/>
        </w:trPr>
        <w:tc>
          <w:tcPr>
            <w:tcW w:w="2547" w:type="dxa"/>
            <w:shd w:val="clear" w:color="auto" w:fill="D7DEE4"/>
            <w:noWrap/>
            <w:hideMark/>
          </w:tcPr>
          <w:p w14:paraId="614F3E9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EastM</w:t>
            </w:r>
          </w:p>
        </w:tc>
        <w:tc>
          <w:tcPr>
            <w:tcW w:w="1134" w:type="dxa"/>
            <w:shd w:val="clear" w:color="auto" w:fill="D7DEE4"/>
            <w:noWrap/>
            <w:hideMark/>
          </w:tcPr>
          <w:p w14:paraId="38222F6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£174.8</w:t>
            </w:r>
          </w:p>
        </w:tc>
        <w:tc>
          <w:tcPr>
            <w:tcW w:w="1276" w:type="dxa"/>
            <w:shd w:val="clear" w:color="auto" w:fill="D7DEE4"/>
            <w:noWrap/>
            <w:hideMark/>
          </w:tcPr>
          <w:p w14:paraId="128173DD"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£44.2</w:t>
            </w:r>
          </w:p>
        </w:tc>
        <w:tc>
          <w:tcPr>
            <w:tcW w:w="1275" w:type="dxa"/>
            <w:shd w:val="clear" w:color="auto" w:fill="D7DEE4"/>
            <w:noWrap/>
            <w:hideMark/>
          </w:tcPr>
          <w:p w14:paraId="0B4698E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£130.5</w:t>
            </w:r>
          </w:p>
        </w:tc>
        <w:tc>
          <w:tcPr>
            <w:tcW w:w="1418" w:type="dxa"/>
            <w:shd w:val="clear" w:color="auto" w:fill="D7DEE4"/>
            <w:noWrap/>
            <w:hideMark/>
          </w:tcPr>
          <w:p w14:paraId="2E65024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w:t>
            </w:r>
          </w:p>
        </w:tc>
      </w:tr>
      <w:tr w:rsidR="007C3346" w:rsidRPr="008F75C1" w14:paraId="0D1BD966" w14:textId="77777777" w:rsidTr="0012215B">
        <w:trPr>
          <w:trHeight w:val="255"/>
        </w:trPr>
        <w:tc>
          <w:tcPr>
            <w:tcW w:w="2547" w:type="dxa"/>
            <w:shd w:val="clear" w:color="auto" w:fill="auto"/>
            <w:noWrap/>
            <w:hideMark/>
          </w:tcPr>
          <w:p w14:paraId="49382FD0"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SWales</w:t>
            </w:r>
          </w:p>
        </w:tc>
        <w:tc>
          <w:tcPr>
            <w:tcW w:w="1134" w:type="dxa"/>
            <w:shd w:val="clear" w:color="auto" w:fill="auto"/>
            <w:noWrap/>
            <w:hideMark/>
          </w:tcPr>
          <w:p w14:paraId="0B8F29C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£96.9</w:t>
            </w:r>
          </w:p>
        </w:tc>
        <w:tc>
          <w:tcPr>
            <w:tcW w:w="1276" w:type="dxa"/>
            <w:shd w:val="clear" w:color="auto" w:fill="auto"/>
            <w:noWrap/>
            <w:hideMark/>
          </w:tcPr>
          <w:p w14:paraId="0E42DB1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£24.6</w:t>
            </w:r>
          </w:p>
        </w:tc>
        <w:tc>
          <w:tcPr>
            <w:tcW w:w="1275" w:type="dxa"/>
            <w:shd w:val="clear" w:color="auto" w:fill="auto"/>
            <w:noWrap/>
            <w:hideMark/>
          </w:tcPr>
          <w:p w14:paraId="35DBB76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£72.3</w:t>
            </w:r>
          </w:p>
        </w:tc>
        <w:tc>
          <w:tcPr>
            <w:tcW w:w="1418" w:type="dxa"/>
            <w:shd w:val="clear" w:color="auto" w:fill="auto"/>
            <w:noWrap/>
            <w:hideMark/>
          </w:tcPr>
          <w:p w14:paraId="4916DCA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w:t>
            </w:r>
          </w:p>
        </w:tc>
      </w:tr>
      <w:tr w:rsidR="007C3346" w:rsidRPr="008F75C1" w14:paraId="7B4404DA" w14:textId="77777777" w:rsidTr="0012215B">
        <w:trPr>
          <w:trHeight w:val="255"/>
        </w:trPr>
        <w:tc>
          <w:tcPr>
            <w:tcW w:w="2547" w:type="dxa"/>
            <w:shd w:val="clear" w:color="auto" w:fill="D7DEE4"/>
            <w:noWrap/>
            <w:hideMark/>
          </w:tcPr>
          <w:p w14:paraId="006FD2A9"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SWest</w:t>
            </w:r>
          </w:p>
        </w:tc>
        <w:tc>
          <w:tcPr>
            <w:tcW w:w="1134" w:type="dxa"/>
            <w:shd w:val="clear" w:color="auto" w:fill="D7DEE4"/>
            <w:noWrap/>
            <w:hideMark/>
          </w:tcPr>
          <w:p w14:paraId="5CF13E2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£168.2</w:t>
            </w:r>
          </w:p>
        </w:tc>
        <w:tc>
          <w:tcPr>
            <w:tcW w:w="1276" w:type="dxa"/>
            <w:shd w:val="clear" w:color="auto" w:fill="D7DEE4"/>
            <w:noWrap/>
            <w:hideMark/>
          </w:tcPr>
          <w:p w14:paraId="2DE9AD0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£39.0</w:t>
            </w:r>
          </w:p>
        </w:tc>
        <w:tc>
          <w:tcPr>
            <w:tcW w:w="1275" w:type="dxa"/>
            <w:shd w:val="clear" w:color="auto" w:fill="D7DEE4"/>
            <w:noWrap/>
            <w:hideMark/>
          </w:tcPr>
          <w:p w14:paraId="789F51C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£129.2</w:t>
            </w:r>
          </w:p>
        </w:tc>
        <w:tc>
          <w:tcPr>
            <w:tcW w:w="1418" w:type="dxa"/>
            <w:shd w:val="clear" w:color="auto" w:fill="D7DEE4"/>
            <w:noWrap/>
            <w:hideMark/>
          </w:tcPr>
          <w:p w14:paraId="1310817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77%</w:t>
            </w:r>
          </w:p>
        </w:tc>
      </w:tr>
      <w:tr w:rsidR="007C3346" w:rsidRPr="008F75C1" w14:paraId="4BCC4DEE" w14:textId="77777777" w:rsidTr="0012215B">
        <w:trPr>
          <w:trHeight w:val="255"/>
        </w:trPr>
        <w:tc>
          <w:tcPr>
            <w:tcW w:w="2547" w:type="dxa"/>
            <w:shd w:val="clear" w:color="auto" w:fill="auto"/>
            <w:noWrap/>
            <w:hideMark/>
          </w:tcPr>
          <w:p w14:paraId="7B7B0FBC"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WestM</w:t>
            </w:r>
          </w:p>
        </w:tc>
        <w:tc>
          <w:tcPr>
            <w:tcW w:w="1134" w:type="dxa"/>
            <w:shd w:val="clear" w:color="auto" w:fill="auto"/>
            <w:noWrap/>
            <w:hideMark/>
          </w:tcPr>
          <w:p w14:paraId="3B1798E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£217.3</w:t>
            </w:r>
          </w:p>
        </w:tc>
        <w:tc>
          <w:tcPr>
            <w:tcW w:w="1276" w:type="dxa"/>
            <w:shd w:val="clear" w:color="auto" w:fill="auto"/>
            <w:noWrap/>
            <w:hideMark/>
          </w:tcPr>
          <w:p w14:paraId="1351CEA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£45.2</w:t>
            </w:r>
          </w:p>
        </w:tc>
        <w:tc>
          <w:tcPr>
            <w:tcW w:w="1275" w:type="dxa"/>
            <w:shd w:val="clear" w:color="auto" w:fill="auto"/>
            <w:noWrap/>
            <w:hideMark/>
          </w:tcPr>
          <w:p w14:paraId="4470C1D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£172.1</w:t>
            </w:r>
          </w:p>
        </w:tc>
        <w:tc>
          <w:tcPr>
            <w:tcW w:w="1418" w:type="dxa"/>
            <w:shd w:val="clear" w:color="auto" w:fill="auto"/>
            <w:noWrap/>
            <w:hideMark/>
          </w:tcPr>
          <w:p w14:paraId="34CA312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w:t>
            </w:r>
          </w:p>
        </w:tc>
      </w:tr>
      <w:tr w:rsidR="007C3346" w:rsidRPr="008F75C1" w14:paraId="58D15470" w14:textId="77777777" w:rsidTr="0012215B">
        <w:trPr>
          <w:trHeight w:val="255"/>
        </w:trPr>
        <w:tc>
          <w:tcPr>
            <w:tcW w:w="2547" w:type="dxa"/>
            <w:shd w:val="clear" w:color="auto" w:fill="D7DEE4"/>
            <w:noWrap/>
            <w:hideMark/>
          </w:tcPr>
          <w:p w14:paraId="77D6761B"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Total</w:t>
            </w:r>
          </w:p>
        </w:tc>
        <w:tc>
          <w:tcPr>
            <w:tcW w:w="1134" w:type="dxa"/>
            <w:shd w:val="clear" w:color="auto" w:fill="D7DEE4"/>
            <w:noWrap/>
            <w:hideMark/>
          </w:tcPr>
          <w:p w14:paraId="797DD10E"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£1,618.3</w:t>
            </w:r>
          </w:p>
        </w:tc>
        <w:tc>
          <w:tcPr>
            <w:tcW w:w="1276" w:type="dxa"/>
            <w:shd w:val="clear" w:color="auto" w:fill="D7DEE4"/>
            <w:noWrap/>
            <w:hideMark/>
          </w:tcPr>
          <w:p w14:paraId="6ACA11FA"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£571.0</w:t>
            </w:r>
          </w:p>
        </w:tc>
        <w:tc>
          <w:tcPr>
            <w:tcW w:w="1275" w:type="dxa"/>
            <w:shd w:val="clear" w:color="auto" w:fill="D7DEE4"/>
            <w:noWrap/>
            <w:hideMark/>
          </w:tcPr>
          <w:p w14:paraId="65208274"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£1,047.3</w:t>
            </w:r>
          </w:p>
        </w:tc>
        <w:tc>
          <w:tcPr>
            <w:tcW w:w="1418" w:type="dxa"/>
            <w:shd w:val="clear" w:color="auto" w:fill="D7DEE4"/>
            <w:noWrap/>
            <w:hideMark/>
          </w:tcPr>
          <w:p w14:paraId="2B3985DE"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65%</w:t>
            </w:r>
          </w:p>
        </w:tc>
      </w:tr>
    </w:tbl>
    <w:p w14:paraId="71A12EC4" w14:textId="5F974745" w:rsidR="007C3346" w:rsidRDefault="00B1775E" w:rsidP="007C3346">
      <w:pPr>
        <w:rPr>
          <w:b/>
        </w:rPr>
      </w:pPr>
      <w:ins w:id="78" w:author="John Lawton" w:date="2017-01-13T13:12:00Z">
        <w:r>
          <w:rPr>
            <w:b/>
          </w:rPr>
          <w:t xml:space="preserve">Table 4 - </w:t>
        </w:r>
      </w:ins>
      <w:r w:rsidR="007C3346" w:rsidRPr="006F35F0">
        <w:rPr>
          <w:b/>
        </w:rPr>
        <w:t>Residual Scaling for 201</w:t>
      </w:r>
      <w:r w:rsidR="007C3346">
        <w:rPr>
          <w:b/>
        </w:rPr>
        <w:t>7</w:t>
      </w:r>
      <w:r w:rsidR="00EF5A42">
        <w:rPr>
          <w:b/>
        </w:rPr>
        <w:t>/18</w:t>
      </w:r>
      <w:r w:rsidR="007C3346">
        <w:rPr>
          <w:b/>
        </w:rPr>
        <w:t xml:space="preserve"> (£m)</w:t>
      </w:r>
    </w:p>
    <w:tbl>
      <w:tblPr>
        <w:tblW w:w="7650" w:type="dxa"/>
        <w:tblBorders>
          <w:top w:val="single" w:sz="4" w:space="0" w:color="889DB0"/>
          <w:left w:val="single" w:sz="4" w:space="0" w:color="889DB0"/>
          <w:bottom w:val="single" w:sz="4" w:space="0" w:color="889DB0"/>
          <w:right w:val="single" w:sz="4" w:space="0" w:color="889DB0"/>
          <w:insideH w:val="single" w:sz="4" w:space="0" w:color="889DB0"/>
          <w:insideV w:val="single" w:sz="4" w:space="0" w:color="889DB0"/>
        </w:tblBorders>
        <w:tblLook w:val="04A0" w:firstRow="1" w:lastRow="0" w:firstColumn="1" w:lastColumn="0" w:noHBand="0" w:noVBand="1"/>
      </w:tblPr>
      <w:tblGrid>
        <w:gridCol w:w="2547"/>
        <w:gridCol w:w="1134"/>
        <w:gridCol w:w="1276"/>
        <w:gridCol w:w="1275"/>
        <w:gridCol w:w="1418"/>
      </w:tblGrid>
      <w:tr w:rsidR="007C3346" w:rsidRPr="008F75C1" w14:paraId="2EEDEC4B" w14:textId="77777777" w:rsidTr="0012215B">
        <w:trPr>
          <w:trHeight w:val="765"/>
        </w:trPr>
        <w:tc>
          <w:tcPr>
            <w:tcW w:w="2547" w:type="dxa"/>
            <w:tcBorders>
              <w:top w:val="single" w:sz="4" w:space="0" w:color="485C6D"/>
              <w:left w:val="single" w:sz="4" w:space="0" w:color="485C6D"/>
              <w:bottom w:val="single" w:sz="4" w:space="0" w:color="485C6D"/>
              <w:right w:val="nil"/>
            </w:tcBorders>
            <w:shd w:val="clear" w:color="auto" w:fill="485C6D"/>
            <w:hideMark/>
          </w:tcPr>
          <w:p w14:paraId="4F8C0C7D"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DNO</w:t>
            </w:r>
          </w:p>
        </w:tc>
        <w:tc>
          <w:tcPr>
            <w:tcW w:w="1134" w:type="dxa"/>
            <w:tcBorders>
              <w:top w:val="single" w:sz="4" w:space="0" w:color="485C6D"/>
              <w:left w:val="nil"/>
              <w:bottom w:val="single" w:sz="4" w:space="0" w:color="485C6D"/>
              <w:right w:val="nil"/>
            </w:tcBorders>
            <w:shd w:val="clear" w:color="auto" w:fill="485C6D"/>
            <w:hideMark/>
          </w:tcPr>
          <w:p w14:paraId="4AC7F7D8"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Scaling</w:t>
            </w:r>
          </w:p>
        </w:tc>
        <w:tc>
          <w:tcPr>
            <w:tcW w:w="1276" w:type="dxa"/>
            <w:tcBorders>
              <w:top w:val="single" w:sz="4" w:space="0" w:color="485C6D"/>
              <w:left w:val="nil"/>
              <w:bottom w:val="single" w:sz="4" w:space="0" w:color="485C6D"/>
              <w:right w:val="nil"/>
            </w:tcBorders>
            <w:shd w:val="clear" w:color="auto" w:fill="485C6D"/>
            <w:hideMark/>
          </w:tcPr>
          <w:p w14:paraId="747BEA8A"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40% of Indirects</w:t>
            </w:r>
          </w:p>
        </w:tc>
        <w:tc>
          <w:tcPr>
            <w:tcW w:w="1275" w:type="dxa"/>
            <w:tcBorders>
              <w:top w:val="single" w:sz="4" w:space="0" w:color="485C6D"/>
              <w:left w:val="nil"/>
              <w:bottom w:val="single" w:sz="4" w:space="0" w:color="485C6D"/>
              <w:right w:val="nil"/>
            </w:tcBorders>
            <w:shd w:val="clear" w:color="auto" w:fill="485C6D"/>
            <w:hideMark/>
          </w:tcPr>
          <w:p w14:paraId="50E19E80"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Residual Scaling</w:t>
            </w:r>
          </w:p>
        </w:tc>
        <w:tc>
          <w:tcPr>
            <w:tcW w:w="1418" w:type="dxa"/>
            <w:tcBorders>
              <w:top w:val="single" w:sz="4" w:space="0" w:color="485C6D"/>
              <w:left w:val="nil"/>
              <w:bottom w:val="single" w:sz="4" w:space="0" w:color="485C6D"/>
              <w:right w:val="single" w:sz="4" w:space="0" w:color="485C6D"/>
            </w:tcBorders>
            <w:shd w:val="clear" w:color="auto" w:fill="485C6D"/>
            <w:hideMark/>
          </w:tcPr>
          <w:p w14:paraId="7A8A83C4" w14:textId="77777777" w:rsidR="007C3346" w:rsidRPr="0012215B" w:rsidRDefault="007C3346" w:rsidP="0012215B">
            <w:pPr>
              <w:spacing w:after="0"/>
              <w:jc w:val="center"/>
              <w:rPr>
                <w:rFonts w:ascii="Calibri" w:hAnsi="Calibri"/>
                <w:b/>
                <w:bCs/>
                <w:color w:val="70AD47"/>
                <w:szCs w:val="20"/>
              </w:rPr>
            </w:pPr>
            <w:r w:rsidRPr="0012215B">
              <w:rPr>
                <w:rFonts w:ascii="Calibri" w:hAnsi="Calibri"/>
                <w:b/>
                <w:bCs/>
                <w:color w:val="70AD47"/>
                <w:szCs w:val="20"/>
              </w:rPr>
              <w:t>Percentage</w:t>
            </w:r>
          </w:p>
        </w:tc>
      </w:tr>
      <w:tr w:rsidR="007C3346" w:rsidRPr="008F75C1" w14:paraId="1BF3E408" w14:textId="77777777" w:rsidTr="0012215B">
        <w:trPr>
          <w:trHeight w:val="255"/>
        </w:trPr>
        <w:tc>
          <w:tcPr>
            <w:tcW w:w="2547" w:type="dxa"/>
            <w:shd w:val="clear" w:color="auto" w:fill="D7DEE4"/>
            <w:noWrap/>
            <w:hideMark/>
          </w:tcPr>
          <w:p w14:paraId="788EB6E9"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ENWL</w:t>
            </w:r>
          </w:p>
        </w:tc>
        <w:tc>
          <w:tcPr>
            <w:tcW w:w="1134" w:type="dxa"/>
            <w:shd w:val="clear" w:color="auto" w:fill="D7DEE4"/>
            <w:noWrap/>
            <w:hideMark/>
          </w:tcPr>
          <w:p w14:paraId="160BF54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£79.6</w:t>
            </w:r>
          </w:p>
        </w:tc>
        <w:tc>
          <w:tcPr>
            <w:tcW w:w="1276" w:type="dxa"/>
            <w:shd w:val="clear" w:color="auto" w:fill="D7DEE4"/>
            <w:noWrap/>
            <w:hideMark/>
          </w:tcPr>
          <w:p w14:paraId="63CE006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£38.9</w:t>
            </w:r>
          </w:p>
        </w:tc>
        <w:tc>
          <w:tcPr>
            <w:tcW w:w="1275" w:type="dxa"/>
            <w:shd w:val="clear" w:color="auto" w:fill="D7DEE4"/>
            <w:noWrap/>
            <w:hideMark/>
          </w:tcPr>
          <w:p w14:paraId="70F27E87"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£40.7</w:t>
            </w:r>
          </w:p>
        </w:tc>
        <w:tc>
          <w:tcPr>
            <w:tcW w:w="1418" w:type="dxa"/>
            <w:shd w:val="clear" w:color="auto" w:fill="D7DEE4"/>
            <w:noWrap/>
            <w:hideMark/>
          </w:tcPr>
          <w:p w14:paraId="21ECFEB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51%</w:t>
            </w:r>
          </w:p>
        </w:tc>
      </w:tr>
      <w:tr w:rsidR="007C3346" w:rsidRPr="008F75C1" w14:paraId="0295914A" w14:textId="77777777" w:rsidTr="0012215B">
        <w:trPr>
          <w:trHeight w:val="255"/>
        </w:trPr>
        <w:tc>
          <w:tcPr>
            <w:tcW w:w="2547" w:type="dxa"/>
            <w:shd w:val="clear" w:color="auto" w:fill="auto"/>
            <w:noWrap/>
            <w:hideMark/>
          </w:tcPr>
          <w:p w14:paraId="767FD9EC"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Northeast</w:t>
            </w:r>
          </w:p>
        </w:tc>
        <w:tc>
          <w:tcPr>
            <w:tcW w:w="1134" w:type="dxa"/>
            <w:shd w:val="clear" w:color="auto" w:fill="auto"/>
            <w:noWrap/>
            <w:hideMark/>
          </w:tcPr>
          <w:p w14:paraId="21D83CD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£119.2</w:t>
            </w:r>
          </w:p>
        </w:tc>
        <w:tc>
          <w:tcPr>
            <w:tcW w:w="1276" w:type="dxa"/>
            <w:shd w:val="clear" w:color="auto" w:fill="auto"/>
            <w:noWrap/>
            <w:hideMark/>
          </w:tcPr>
          <w:p w14:paraId="7FA261D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£31.4</w:t>
            </w:r>
          </w:p>
        </w:tc>
        <w:tc>
          <w:tcPr>
            <w:tcW w:w="1275" w:type="dxa"/>
            <w:shd w:val="clear" w:color="auto" w:fill="auto"/>
            <w:noWrap/>
            <w:hideMark/>
          </w:tcPr>
          <w:p w14:paraId="139134C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£87.8</w:t>
            </w:r>
          </w:p>
        </w:tc>
        <w:tc>
          <w:tcPr>
            <w:tcW w:w="1418" w:type="dxa"/>
            <w:shd w:val="clear" w:color="auto" w:fill="auto"/>
            <w:noWrap/>
            <w:hideMark/>
          </w:tcPr>
          <w:p w14:paraId="44A17F1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w:t>
            </w:r>
          </w:p>
        </w:tc>
      </w:tr>
      <w:tr w:rsidR="007C3346" w:rsidRPr="008F75C1" w14:paraId="2A261887" w14:textId="77777777" w:rsidTr="0012215B">
        <w:trPr>
          <w:trHeight w:val="255"/>
        </w:trPr>
        <w:tc>
          <w:tcPr>
            <w:tcW w:w="2547" w:type="dxa"/>
            <w:shd w:val="clear" w:color="auto" w:fill="D7DEE4"/>
            <w:noWrap/>
            <w:hideMark/>
          </w:tcPr>
          <w:p w14:paraId="3EF387F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NPG Yorkshire</w:t>
            </w:r>
          </w:p>
        </w:tc>
        <w:tc>
          <w:tcPr>
            <w:tcW w:w="1134" w:type="dxa"/>
            <w:shd w:val="clear" w:color="auto" w:fill="D7DEE4"/>
            <w:noWrap/>
            <w:hideMark/>
          </w:tcPr>
          <w:p w14:paraId="1FB4F96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£146.0</w:t>
            </w:r>
          </w:p>
        </w:tc>
        <w:tc>
          <w:tcPr>
            <w:tcW w:w="1276" w:type="dxa"/>
            <w:shd w:val="clear" w:color="auto" w:fill="D7DEE4"/>
            <w:noWrap/>
            <w:hideMark/>
          </w:tcPr>
          <w:p w14:paraId="7CD01AD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£36.4</w:t>
            </w:r>
          </w:p>
        </w:tc>
        <w:tc>
          <w:tcPr>
            <w:tcW w:w="1275" w:type="dxa"/>
            <w:shd w:val="clear" w:color="auto" w:fill="D7DEE4"/>
            <w:noWrap/>
            <w:hideMark/>
          </w:tcPr>
          <w:p w14:paraId="56A275B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£109.7</w:t>
            </w:r>
          </w:p>
        </w:tc>
        <w:tc>
          <w:tcPr>
            <w:tcW w:w="1418" w:type="dxa"/>
            <w:shd w:val="clear" w:color="auto" w:fill="D7DEE4"/>
            <w:noWrap/>
            <w:hideMark/>
          </w:tcPr>
          <w:p w14:paraId="318A853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w:t>
            </w:r>
          </w:p>
        </w:tc>
      </w:tr>
      <w:tr w:rsidR="007C3346" w:rsidRPr="008F75C1" w14:paraId="5B1978D9" w14:textId="77777777" w:rsidTr="0012215B">
        <w:trPr>
          <w:trHeight w:val="255"/>
        </w:trPr>
        <w:tc>
          <w:tcPr>
            <w:tcW w:w="2547" w:type="dxa"/>
            <w:shd w:val="clear" w:color="auto" w:fill="auto"/>
            <w:noWrap/>
            <w:hideMark/>
          </w:tcPr>
          <w:p w14:paraId="1287C2B2"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SPD</w:t>
            </w:r>
          </w:p>
        </w:tc>
        <w:tc>
          <w:tcPr>
            <w:tcW w:w="1134" w:type="dxa"/>
            <w:shd w:val="clear" w:color="auto" w:fill="auto"/>
            <w:noWrap/>
            <w:hideMark/>
          </w:tcPr>
          <w:p w14:paraId="7D44DD5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£133.8</w:t>
            </w:r>
          </w:p>
        </w:tc>
        <w:tc>
          <w:tcPr>
            <w:tcW w:w="1276" w:type="dxa"/>
            <w:shd w:val="clear" w:color="auto" w:fill="auto"/>
            <w:noWrap/>
            <w:hideMark/>
          </w:tcPr>
          <w:p w14:paraId="55ED0330"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£44.1</w:t>
            </w:r>
          </w:p>
        </w:tc>
        <w:tc>
          <w:tcPr>
            <w:tcW w:w="1275" w:type="dxa"/>
            <w:shd w:val="clear" w:color="auto" w:fill="auto"/>
            <w:noWrap/>
            <w:hideMark/>
          </w:tcPr>
          <w:p w14:paraId="00A0308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£89.7</w:t>
            </w:r>
          </w:p>
        </w:tc>
        <w:tc>
          <w:tcPr>
            <w:tcW w:w="1418" w:type="dxa"/>
            <w:shd w:val="clear" w:color="auto" w:fill="auto"/>
            <w:noWrap/>
            <w:hideMark/>
          </w:tcPr>
          <w:p w14:paraId="1C71F6E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67%</w:t>
            </w:r>
          </w:p>
        </w:tc>
      </w:tr>
      <w:tr w:rsidR="007C3346" w:rsidRPr="008F75C1" w14:paraId="6E4E7B1E" w14:textId="77777777" w:rsidTr="0012215B">
        <w:trPr>
          <w:trHeight w:val="255"/>
        </w:trPr>
        <w:tc>
          <w:tcPr>
            <w:tcW w:w="2547" w:type="dxa"/>
            <w:shd w:val="clear" w:color="auto" w:fill="D7DEE4"/>
            <w:noWrap/>
            <w:hideMark/>
          </w:tcPr>
          <w:p w14:paraId="7B3DF103"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SPEN SPM</w:t>
            </w:r>
          </w:p>
        </w:tc>
        <w:tc>
          <w:tcPr>
            <w:tcW w:w="1134" w:type="dxa"/>
            <w:shd w:val="clear" w:color="auto" w:fill="D7DEE4"/>
            <w:noWrap/>
            <w:hideMark/>
          </w:tcPr>
          <w:p w14:paraId="1253EFE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£74.0</w:t>
            </w:r>
          </w:p>
        </w:tc>
        <w:tc>
          <w:tcPr>
            <w:tcW w:w="1276" w:type="dxa"/>
            <w:shd w:val="clear" w:color="auto" w:fill="D7DEE4"/>
            <w:noWrap/>
            <w:hideMark/>
          </w:tcPr>
          <w:p w14:paraId="39268B3E"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£45.2</w:t>
            </w:r>
          </w:p>
        </w:tc>
        <w:tc>
          <w:tcPr>
            <w:tcW w:w="1275" w:type="dxa"/>
            <w:shd w:val="clear" w:color="auto" w:fill="D7DEE4"/>
            <w:noWrap/>
            <w:hideMark/>
          </w:tcPr>
          <w:p w14:paraId="16B890B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£28.8</w:t>
            </w:r>
          </w:p>
        </w:tc>
        <w:tc>
          <w:tcPr>
            <w:tcW w:w="1418" w:type="dxa"/>
            <w:shd w:val="clear" w:color="auto" w:fill="D7DEE4"/>
            <w:noWrap/>
            <w:hideMark/>
          </w:tcPr>
          <w:p w14:paraId="419438A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39%</w:t>
            </w:r>
          </w:p>
        </w:tc>
      </w:tr>
      <w:tr w:rsidR="007C3346" w:rsidRPr="008F75C1" w14:paraId="649A4D9F" w14:textId="77777777" w:rsidTr="0012215B">
        <w:trPr>
          <w:trHeight w:val="255"/>
        </w:trPr>
        <w:tc>
          <w:tcPr>
            <w:tcW w:w="2547" w:type="dxa"/>
            <w:shd w:val="clear" w:color="auto" w:fill="auto"/>
            <w:noWrap/>
            <w:hideMark/>
          </w:tcPr>
          <w:p w14:paraId="53D611ED"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SEPD</w:t>
            </w:r>
          </w:p>
        </w:tc>
        <w:tc>
          <w:tcPr>
            <w:tcW w:w="1134" w:type="dxa"/>
            <w:shd w:val="clear" w:color="auto" w:fill="auto"/>
            <w:noWrap/>
            <w:hideMark/>
          </w:tcPr>
          <w:p w14:paraId="567A9DD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£139.0</w:t>
            </w:r>
          </w:p>
        </w:tc>
        <w:tc>
          <w:tcPr>
            <w:tcW w:w="1276" w:type="dxa"/>
            <w:shd w:val="clear" w:color="auto" w:fill="auto"/>
            <w:noWrap/>
            <w:hideMark/>
          </w:tcPr>
          <w:p w14:paraId="39054A4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£44.3</w:t>
            </w:r>
          </w:p>
        </w:tc>
        <w:tc>
          <w:tcPr>
            <w:tcW w:w="1275" w:type="dxa"/>
            <w:shd w:val="clear" w:color="auto" w:fill="auto"/>
            <w:noWrap/>
            <w:hideMark/>
          </w:tcPr>
          <w:p w14:paraId="1AFF0FC3"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£94.7</w:t>
            </w:r>
          </w:p>
        </w:tc>
        <w:tc>
          <w:tcPr>
            <w:tcW w:w="1418" w:type="dxa"/>
            <w:shd w:val="clear" w:color="auto" w:fill="auto"/>
            <w:noWrap/>
            <w:hideMark/>
          </w:tcPr>
          <w:p w14:paraId="460C656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68%</w:t>
            </w:r>
          </w:p>
        </w:tc>
      </w:tr>
      <w:tr w:rsidR="007C3346" w:rsidRPr="008F75C1" w14:paraId="4BD3B4D2" w14:textId="77777777" w:rsidTr="0012215B">
        <w:trPr>
          <w:trHeight w:val="255"/>
        </w:trPr>
        <w:tc>
          <w:tcPr>
            <w:tcW w:w="2547" w:type="dxa"/>
            <w:shd w:val="clear" w:color="auto" w:fill="D7DEE4"/>
            <w:noWrap/>
            <w:hideMark/>
          </w:tcPr>
          <w:p w14:paraId="0EA0B19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SSEPD SHEPD</w:t>
            </w:r>
          </w:p>
        </w:tc>
        <w:tc>
          <w:tcPr>
            <w:tcW w:w="1134" w:type="dxa"/>
            <w:shd w:val="clear" w:color="auto" w:fill="D7DEE4"/>
            <w:noWrap/>
            <w:hideMark/>
          </w:tcPr>
          <w:p w14:paraId="45CAC09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£74.9</w:t>
            </w:r>
          </w:p>
        </w:tc>
        <w:tc>
          <w:tcPr>
            <w:tcW w:w="1276" w:type="dxa"/>
            <w:shd w:val="clear" w:color="auto" w:fill="D7DEE4"/>
            <w:noWrap/>
            <w:hideMark/>
          </w:tcPr>
          <w:p w14:paraId="0E4BDBB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£24.2</w:t>
            </w:r>
          </w:p>
        </w:tc>
        <w:tc>
          <w:tcPr>
            <w:tcW w:w="1275" w:type="dxa"/>
            <w:shd w:val="clear" w:color="auto" w:fill="D7DEE4"/>
            <w:noWrap/>
            <w:hideMark/>
          </w:tcPr>
          <w:p w14:paraId="0F38DA6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£50.8</w:t>
            </w:r>
          </w:p>
        </w:tc>
        <w:tc>
          <w:tcPr>
            <w:tcW w:w="1418" w:type="dxa"/>
            <w:shd w:val="clear" w:color="auto" w:fill="D7DEE4"/>
            <w:noWrap/>
            <w:hideMark/>
          </w:tcPr>
          <w:p w14:paraId="131FF3A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68%</w:t>
            </w:r>
          </w:p>
        </w:tc>
      </w:tr>
      <w:tr w:rsidR="007C3346" w:rsidRPr="008F75C1" w14:paraId="04F52740" w14:textId="77777777" w:rsidTr="0012215B">
        <w:trPr>
          <w:trHeight w:val="255"/>
        </w:trPr>
        <w:tc>
          <w:tcPr>
            <w:tcW w:w="2547" w:type="dxa"/>
            <w:shd w:val="clear" w:color="auto" w:fill="auto"/>
            <w:noWrap/>
            <w:hideMark/>
          </w:tcPr>
          <w:p w14:paraId="13CCC3F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EPN</w:t>
            </w:r>
          </w:p>
        </w:tc>
        <w:tc>
          <w:tcPr>
            <w:tcW w:w="1134" w:type="dxa"/>
            <w:shd w:val="clear" w:color="auto" w:fill="auto"/>
            <w:noWrap/>
            <w:hideMark/>
          </w:tcPr>
          <w:p w14:paraId="3187A9B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£32.7</w:t>
            </w:r>
          </w:p>
        </w:tc>
        <w:tc>
          <w:tcPr>
            <w:tcW w:w="1276" w:type="dxa"/>
            <w:shd w:val="clear" w:color="auto" w:fill="auto"/>
            <w:noWrap/>
            <w:hideMark/>
          </w:tcPr>
          <w:p w14:paraId="3C876F8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£69.6</w:t>
            </w:r>
          </w:p>
        </w:tc>
        <w:tc>
          <w:tcPr>
            <w:tcW w:w="1275" w:type="dxa"/>
            <w:shd w:val="clear" w:color="auto" w:fill="auto"/>
            <w:noWrap/>
            <w:hideMark/>
          </w:tcPr>
          <w:p w14:paraId="32CF87C2"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-£37.0</w:t>
            </w:r>
          </w:p>
        </w:tc>
        <w:tc>
          <w:tcPr>
            <w:tcW w:w="1418" w:type="dxa"/>
            <w:shd w:val="clear" w:color="auto" w:fill="auto"/>
            <w:noWrap/>
            <w:hideMark/>
          </w:tcPr>
          <w:p w14:paraId="5E97E9E7" w14:textId="77777777" w:rsidR="007C3346" w:rsidRPr="0012215B" w:rsidRDefault="007C3346" w:rsidP="0012215B">
            <w:pPr>
              <w:spacing w:after="0"/>
              <w:jc w:val="right"/>
              <w:rPr>
                <w:rFonts w:ascii="Calibri" w:hAnsi="Calibri"/>
                <w:color w:val="FF0000"/>
                <w:szCs w:val="20"/>
              </w:rPr>
            </w:pPr>
            <w:r w:rsidRPr="0012215B">
              <w:rPr>
                <w:rFonts w:ascii="Calibri" w:hAnsi="Calibri"/>
                <w:color w:val="FF0000"/>
                <w:szCs w:val="20"/>
              </w:rPr>
              <w:t>-113%</w:t>
            </w:r>
          </w:p>
        </w:tc>
      </w:tr>
      <w:tr w:rsidR="007C3346" w:rsidRPr="008F75C1" w14:paraId="27438CD1" w14:textId="77777777" w:rsidTr="0012215B">
        <w:trPr>
          <w:trHeight w:val="255"/>
        </w:trPr>
        <w:tc>
          <w:tcPr>
            <w:tcW w:w="2547" w:type="dxa"/>
            <w:shd w:val="clear" w:color="auto" w:fill="D7DEE4"/>
            <w:noWrap/>
            <w:hideMark/>
          </w:tcPr>
          <w:p w14:paraId="4BEF7E0B"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LPN</w:t>
            </w:r>
          </w:p>
        </w:tc>
        <w:tc>
          <w:tcPr>
            <w:tcW w:w="1134" w:type="dxa"/>
            <w:shd w:val="clear" w:color="auto" w:fill="D7DEE4"/>
            <w:noWrap/>
            <w:hideMark/>
          </w:tcPr>
          <w:p w14:paraId="3DC343E3"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-£61.7</w:t>
            </w:r>
          </w:p>
        </w:tc>
        <w:tc>
          <w:tcPr>
            <w:tcW w:w="1276" w:type="dxa"/>
            <w:shd w:val="clear" w:color="auto" w:fill="D7DEE4"/>
            <w:noWrap/>
            <w:hideMark/>
          </w:tcPr>
          <w:p w14:paraId="071037C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£50.9</w:t>
            </w:r>
          </w:p>
        </w:tc>
        <w:tc>
          <w:tcPr>
            <w:tcW w:w="1275" w:type="dxa"/>
            <w:shd w:val="clear" w:color="auto" w:fill="D7DEE4"/>
            <w:noWrap/>
            <w:hideMark/>
          </w:tcPr>
          <w:p w14:paraId="14389EBE" w14:textId="77777777" w:rsidR="007C3346" w:rsidRPr="0012215B" w:rsidRDefault="007C3346" w:rsidP="0012215B">
            <w:pPr>
              <w:spacing w:after="0"/>
              <w:jc w:val="right"/>
              <w:rPr>
                <w:rFonts w:ascii="Calibri" w:hAnsi="Calibri"/>
                <w:color w:val="000000"/>
                <w:szCs w:val="20"/>
              </w:rPr>
            </w:pPr>
            <w:r w:rsidRPr="0012215B">
              <w:rPr>
                <w:rFonts w:ascii="Calibri" w:hAnsi="Calibri"/>
                <w:color w:val="FF0000"/>
                <w:szCs w:val="20"/>
              </w:rPr>
              <w:t>-£112.6</w:t>
            </w:r>
          </w:p>
        </w:tc>
        <w:tc>
          <w:tcPr>
            <w:tcW w:w="1418" w:type="dxa"/>
            <w:shd w:val="clear" w:color="auto" w:fill="D7DEE4"/>
            <w:noWrap/>
            <w:hideMark/>
          </w:tcPr>
          <w:p w14:paraId="5B2EA382" w14:textId="77777777" w:rsidR="007C3346" w:rsidRPr="0012215B" w:rsidRDefault="007C3346" w:rsidP="0012215B">
            <w:pPr>
              <w:spacing w:after="0"/>
              <w:jc w:val="right"/>
              <w:rPr>
                <w:rFonts w:ascii="Calibri" w:hAnsi="Calibri"/>
                <w:color w:val="FF0000"/>
                <w:szCs w:val="20"/>
              </w:rPr>
            </w:pPr>
            <w:r w:rsidRPr="0012215B">
              <w:rPr>
                <w:rFonts w:ascii="Calibri" w:hAnsi="Calibri"/>
                <w:color w:val="FF0000"/>
                <w:szCs w:val="20"/>
              </w:rPr>
              <w:t>-182%</w:t>
            </w:r>
          </w:p>
        </w:tc>
      </w:tr>
      <w:tr w:rsidR="007C3346" w:rsidRPr="008F75C1" w14:paraId="02DE0774" w14:textId="77777777" w:rsidTr="0012215B">
        <w:trPr>
          <w:trHeight w:val="255"/>
        </w:trPr>
        <w:tc>
          <w:tcPr>
            <w:tcW w:w="2547" w:type="dxa"/>
            <w:shd w:val="clear" w:color="auto" w:fill="auto"/>
            <w:noWrap/>
            <w:hideMark/>
          </w:tcPr>
          <w:p w14:paraId="657DF88D"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UKPN SPN</w:t>
            </w:r>
          </w:p>
        </w:tc>
        <w:tc>
          <w:tcPr>
            <w:tcW w:w="1134" w:type="dxa"/>
            <w:shd w:val="clear" w:color="auto" w:fill="auto"/>
            <w:noWrap/>
            <w:hideMark/>
          </w:tcPr>
          <w:p w14:paraId="2CB53621"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£75.0</w:t>
            </w:r>
          </w:p>
        </w:tc>
        <w:tc>
          <w:tcPr>
            <w:tcW w:w="1276" w:type="dxa"/>
            <w:shd w:val="clear" w:color="auto" w:fill="auto"/>
            <w:noWrap/>
            <w:hideMark/>
          </w:tcPr>
          <w:p w14:paraId="3EEA61F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£45.0</w:t>
            </w:r>
          </w:p>
        </w:tc>
        <w:tc>
          <w:tcPr>
            <w:tcW w:w="1275" w:type="dxa"/>
            <w:shd w:val="clear" w:color="auto" w:fill="auto"/>
            <w:noWrap/>
            <w:hideMark/>
          </w:tcPr>
          <w:p w14:paraId="40BCE94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£30.0</w:t>
            </w:r>
          </w:p>
        </w:tc>
        <w:tc>
          <w:tcPr>
            <w:tcW w:w="1418" w:type="dxa"/>
            <w:shd w:val="clear" w:color="auto" w:fill="auto"/>
            <w:noWrap/>
            <w:hideMark/>
          </w:tcPr>
          <w:p w14:paraId="2A4DB9C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40%</w:t>
            </w:r>
          </w:p>
        </w:tc>
      </w:tr>
      <w:tr w:rsidR="007C3346" w:rsidRPr="008F75C1" w14:paraId="73E33198" w14:textId="77777777" w:rsidTr="0012215B">
        <w:trPr>
          <w:trHeight w:val="255"/>
        </w:trPr>
        <w:tc>
          <w:tcPr>
            <w:tcW w:w="2547" w:type="dxa"/>
            <w:shd w:val="clear" w:color="auto" w:fill="D7DEE4"/>
            <w:noWrap/>
            <w:hideMark/>
          </w:tcPr>
          <w:p w14:paraId="1AD0AB09"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EastM</w:t>
            </w:r>
          </w:p>
        </w:tc>
        <w:tc>
          <w:tcPr>
            <w:tcW w:w="1134" w:type="dxa"/>
            <w:shd w:val="clear" w:color="auto" w:fill="D7DEE4"/>
            <w:noWrap/>
            <w:hideMark/>
          </w:tcPr>
          <w:p w14:paraId="523E2D18"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£165.2</w:t>
            </w:r>
          </w:p>
        </w:tc>
        <w:tc>
          <w:tcPr>
            <w:tcW w:w="1276" w:type="dxa"/>
            <w:shd w:val="clear" w:color="auto" w:fill="D7DEE4"/>
            <w:noWrap/>
            <w:hideMark/>
          </w:tcPr>
          <w:p w14:paraId="3654E4B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£43.9</w:t>
            </w:r>
          </w:p>
        </w:tc>
        <w:tc>
          <w:tcPr>
            <w:tcW w:w="1275" w:type="dxa"/>
            <w:shd w:val="clear" w:color="auto" w:fill="D7DEE4"/>
            <w:noWrap/>
            <w:hideMark/>
          </w:tcPr>
          <w:p w14:paraId="71D7D32A"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£121.4</w:t>
            </w:r>
          </w:p>
        </w:tc>
        <w:tc>
          <w:tcPr>
            <w:tcW w:w="1418" w:type="dxa"/>
            <w:shd w:val="clear" w:color="auto" w:fill="D7DEE4"/>
            <w:noWrap/>
            <w:hideMark/>
          </w:tcPr>
          <w:p w14:paraId="7FCCEE6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73%</w:t>
            </w:r>
          </w:p>
        </w:tc>
      </w:tr>
      <w:tr w:rsidR="007C3346" w:rsidRPr="008F75C1" w14:paraId="2DAC2BDF" w14:textId="77777777" w:rsidTr="0012215B">
        <w:trPr>
          <w:trHeight w:val="255"/>
        </w:trPr>
        <w:tc>
          <w:tcPr>
            <w:tcW w:w="2547" w:type="dxa"/>
            <w:shd w:val="clear" w:color="auto" w:fill="auto"/>
            <w:noWrap/>
            <w:hideMark/>
          </w:tcPr>
          <w:p w14:paraId="6DF2935F"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lastRenderedPageBreak/>
              <w:t>WPD SWales</w:t>
            </w:r>
          </w:p>
        </w:tc>
        <w:tc>
          <w:tcPr>
            <w:tcW w:w="1134" w:type="dxa"/>
            <w:shd w:val="clear" w:color="auto" w:fill="auto"/>
            <w:noWrap/>
            <w:hideMark/>
          </w:tcPr>
          <w:p w14:paraId="0E0C86CC"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£94.6</w:t>
            </w:r>
          </w:p>
        </w:tc>
        <w:tc>
          <w:tcPr>
            <w:tcW w:w="1276" w:type="dxa"/>
            <w:shd w:val="clear" w:color="auto" w:fill="auto"/>
            <w:noWrap/>
            <w:hideMark/>
          </w:tcPr>
          <w:p w14:paraId="119BE72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£24.5</w:t>
            </w:r>
          </w:p>
        </w:tc>
        <w:tc>
          <w:tcPr>
            <w:tcW w:w="1275" w:type="dxa"/>
            <w:shd w:val="clear" w:color="auto" w:fill="auto"/>
            <w:noWrap/>
            <w:hideMark/>
          </w:tcPr>
          <w:p w14:paraId="24FF68A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£70.0</w:t>
            </w:r>
          </w:p>
        </w:tc>
        <w:tc>
          <w:tcPr>
            <w:tcW w:w="1418" w:type="dxa"/>
            <w:shd w:val="clear" w:color="auto" w:fill="auto"/>
            <w:noWrap/>
            <w:hideMark/>
          </w:tcPr>
          <w:p w14:paraId="755DE1CB"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74%</w:t>
            </w:r>
          </w:p>
        </w:tc>
      </w:tr>
      <w:tr w:rsidR="007C3346" w:rsidRPr="008F75C1" w14:paraId="3E1D43D0" w14:textId="77777777" w:rsidTr="0012215B">
        <w:trPr>
          <w:trHeight w:val="255"/>
        </w:trPr>
        <w:tc>
          <w:tcPr>
            <w:tcW w:w="2547" w:type="dxa"/>
            <w:shd w:val="clear" w:color="auto" w:fill="D7DEE4"/>
            <w:noWrap/>
            <w:hideMark/>
          </w:tcPr>
          <w:p w14:paraId="411BDF0E"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SWest</w:t>
            </w:r>
          </w:p>
        </w:tc>
        <w:tc>
          <w:tcPr>
            <w:tcW w:w="1134" w:type="dxa"/>
            <w:shd w:val="clear" w:color="auto" w:fill="D7DEE4"/>
            <w:noWrap/>
            <w:hideMark/>
          </w:tcPr>
          <w:p w14:paraId="6548FC24"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£161.0</w:t>
            </w:r>
          </w:p>
        </w:tc>
        <w:tc>
          <w:tcPr>
            <w:tcW w:w="1276" w:type="dxa"/>
            <w:shd w:val="clear" w:color="auto" w:fill="D7DEE4"/>
            <w:noWrap/>
            <w:hideMark/>
          </w:tcPr>
          <w:p w14:paraId="3BFDEC09"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£38.0</w:t>
            </w:r>
          </w:p>
        </w:tc>
        <w:tc>
          <w:tcPr>
            <w:tcW w:w="1275" w:type="dxa"/>
            <w:shd w:val="clear" w:color="auto" w:fill="D7DEE4"/>
            <w:noWrap/>
            <w:hideMark/>
          </w:tcPr>
          <w:p w14:paraId="1754F1E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£122.9</w:t>
            </w:r>
          </w:p>
        </w:tc>
        <w:tc>
          <w:tcPr>
            <w:tcW w:w="1418" w:type="dxa"/>
            <w:shd w:val="clear" w:color="auto" w:fill="D7DEE4"/>
            <w:noWrap/>
            <w:hideMark/>
          </w:tcPr>
          <w:p w14:paraId="30D0320F"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76%</w:t>
            </w:r>
          </w:p>
        </w:tc>
      </w:tr>
      <w:tr w:rsidR="007C3346" w:rsidRPr="008F75C1" w14:paraId="4E63BB4B" w14:textId="77777777" w:rsidTr="0012215B">
        <w:trPr>
          <w:trHeight w:val="255"/>
        </w:trPr>
        <w:tc>
          <w:tcPr>
            <w:tcW w:w="2547" w:type="dxa"/>
            <w:shd w:val="clear" w:color="auto" w:fill="auto"/>
            <w:noWrap/>
            <w:hideMark/>
          </w:tcPr>
          <w:p w14:paraId="03BF5EA7"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WPD WestM</w:t>
            </w:r>
          </w:p>
        </w:tc>
        <w:tc>
          <w:tcPr>
            <w:tcW w:w="1134" w:type="dxa"/>
            <w:shd w:val="clear" w:color="auto" w:fill="auto"/>
            <w:noWrap/>
            <w:hideMark/>
          </w:tcPr>
          <w:p w14:paraId="5F9EE935"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£203.4</w:t>
            </w:r>
          </w:p>
        </w:tc>
        <w:tc>
          <w:tcPr>
            <w:tcW w:w="1276" w:type="dxa"/>
            <w:shd w:val="clear" w:color="auto" w:fill="auto"/>
            <w:noWrap/>
            <w:hideMark/>
          </w:tcPr>
          <w:p w14:paraId="6E658D76"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£43.5</w:t>
            </w:r>
          </w:p>
        </w:tc>
        <w:tc>
          <w:tcPr>
            <w:tcW w:w="1275" w:type="dxa"/>
            <w:shd w:val="clear" w:color="auto" w:fill="auto"/>
            <w:noWrap/>
            <w:hideMark/>
          </w:tcPr>
          <w:p w14:paraId="48F0E7B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£159.8</w:t>
            </w:r>
          </w:p>
        </w:tc>
        <w:tc>
          <w:tcPr>
            <w:tcW w:w="1418" w:type="dxa"/>
            <w:shd w:val="clear" w:color="auto" w:fill="auto"/>
            <w:noWrap/>
            <w:hideMark/>
          </w:tcPr>
          <w:p w14:paraId="5CF56D02" w14:textId="77777777" w:rsidR="007C3346" w:rsidRPr="0012215B" w:rsidRDefault="007C3346" w:rsidP="0012215B">
            <w:pPr>
              <w:spacing w:after="0"/>
              <w:jc w:val="right"/>
              <w:rPr>
                <w:rFonts w:ascii="Calibri" w:hAnsi="Calibri"/>
                <w:color w:val="000000"/>
                <w:szCs w:val="20"/>
              </w:rPr>
            </w:pPr>
            <w:r w:rsidRPr="0012215B">
              <w:rPr>
                <w:rFonts w:ascii="Calibri" w:hAnsi="Calibri"/>
                <w:color w:val="000000"/>
                <w:szCs w:val="20"/>
              </w:rPr>
              <w:t>79%</w:t>
            </w:r>
          </w:p>
        </w:tc>
      </w:tr>
      <w:tr w:rsidR="007C3346" w:rsidRPr="008F75C1" w14:paraId="09ECC49B" w14:textId="77777777" w:rsidTr="0012215B">
        <w:trPr>
          <w:trHeight w:val="255"/>
        </w:trPr>
        <w:tc>
          <w:tcPr>
            <w:tcW w:w="2547" w:type="dxa"/>
            <w:shd w:val="clear" w:color="auto" w:fill="D7DEE4"/>
            <w:noWrap/>
            <w:vAlign w:val="center"/>
            <w:hideMark/>
          </w:tcPr>
          <w:p w14:paraId="631516B8" w14:textId="77777777" w:rsidR="007C3346" w:rsidRPr="0012215B" w:rsidRDefault="007C3346" w:rsidP="0012215B">
            <w:pPr>
              <w:spacing w:after="0"/>
              <w:rPr>
                <w:rFonts w:ascii="Calibri" w:hAnsi="Calibri"/>
                <w:b/>
                <w:bCs/>
                <w:color w:val="000000"/>
                <w:szCs w:val="20"/>
              </w:rPr>
            </w:pPr>
            <w:r w:rsidRPr="0012215B">
              <w:rPr>
                <w:rFonts w:ascii="Calibri" w:hAnsi="Calibri"/>
                <w:b/>
                <w:bCs/>
                <w:color w:val="000000"/>
                <w:szCs w:val="20"/>
              </w:rPr>
              <w:t>Total</w:t>
            </w:r>
          </w:p>
        </w:tc>
        <w:tc>
          <w:tcPr>
            <w:tcW w:w="1134" w:type="dxa"/>
            <w:shd w:val="clear" w:color="auto" w:fill="D7DEE4"/>
            <w:noWrap/>
            <w:vAlign w:val="center"/>
            <w:hideMark/>
          </w:tcPr>
          <w:p w14:paraId="3B156EF4"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£1,436.6</w:t>
            </w:r>
          </w:p>
        </w:tc>
        <w:tc>
          <w:tcPr>
            <w:tcW w:w="1276" w:type="dxa"/>
            <w:shd w:val="clear" w:color="auto" w:fill="D7DEE4"/>
            <w:noWrap/>
            <w:vAlign w:val="center"/>
            <w:hideMark/>
          </w:tcPr>
          <w:p w14:paraId="404E65E0"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£579.9</w:t>
            </w:r>
          </w:p>
        </w:tc>
        <w:tc>
          <w:tcPr>
            <w:tcW w:w="1275" w:type="dxa"/>
            <w:shd w:val="clear" w:color="auto" w:fill="D7DEE4"/>
            <w:noWrap/>
            <w:vAlign w:val="center"/>
            <w:hideMark/>
          </w:tcPr>
          <w:p w14:paraId="1AA7170C"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£856.7</w:t>
            </w:r>
          </w:p>
        </w:tc>
        <w:tc>
          <w:tcPr>
            <w:tcW w:w="1418" w:type="dxa"/>
            <w:shd w:val="clear" w:color="auto" w:fill="D7DEE4"/>
            <w:noWrap/>
            <w:vAlign w:val="center"/>
            <w:hideMark/>
          </w:tcPr>
          <w:p w14:paraId="172BE494" w14:textId="77777777" w:rsidR="007C3346" w:rsidRPr="0012215B" w:rsidRDefault="007C3346" w:rsidP="0012215B">
            <w:pPr>
              <w:spacing w:after="0"/>
              <w:jc w:val="right"/>
              <w:rPr>
                <w:rFonts w:ascii="Calibri" w:hAnsi="Calibri"/>
                <w:b/>
                <w:color w:val="000000"/>
                <w:szCs w:val="20"/>
              </w:rPr>
            </w:pPr>
            <w:r w:rsidRPr="0012215B">
              <w:rPr>
                <w:rFonts w:ascii="Calibri" w:hAnsi="Calibri"/>
                <w:b/>
                <w:color w:val="000000"/>
                <w:szCs w:val="20"/>
              </w:rPr>
              <w:t>60%</w:t>
            </w:r>
          </w:p>
        </w:tc>
      </w:tr>
    </w:tbl>
    <w:p w14:paraId="5B3F22AF"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It can be observed from the residual scaling in 2016 and 2017 that two of the UKPN areas have negative scaling once 40% of the indirect costs have been removed. The proportion of the residual scaling to the original scaling for most DNOs falls in the range of 67% to 79%.</w:t>
      </w:r>
    </w:p>
    <w:p w14:paraId="20226C24" w14:textId="77777777" w:rsidR="007C3346" w:rsidRPr="00E741D8" w:rsidRDefault="007C3346" w:rsidP="006B5F39">
      <w:pPr>
        <w:pStyle w:val="Heading4"/>
        <w:keepNext w:val="0"/>
        <w:keepLines w:val="0"/>
        <w:spacing w:before="240" w:after="0"/>
        <w:rPr>
          <w:rFonts w:ascii="Arial" w:eastAsia="Times New Roman" w:hAnsi="Arial" w:cs="Arial"/>
          <w:i w:val="0"/>
          <w:iCs w:val="0"/>
          <w:color w:val="008576"/>
          <w:sz w:val="24"/>
          <w:szCs w:val="28"/>
        </w:rPr>
      </w:pPr>
      <w:r w:rsidRPr="00E741D8">
        <w:rPr>
          <w:rFonts w:ascii="Arial" w:eastAsia="Times New Roman" w:hAnsi="Arial" w:cs="Arial"/>
          <w:i w:val="0"/>
          <w:iCs w:val="0"/>
          <w:color w:val="008576"/>
          <w:sz w:val="24"/>
          <w:szCs w:val="28"/>
        </w:rPr>
        <w:t>Residual scaling</w:t>
      </w:r>
    </w:p>
    <w:p w14:paraId="639B6F60" w14:textId="5D9EA2E8"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 xml:space="preserve">The </w:t>
      </w:r>
      <w:commentRangeStart w:id="79"/>
      <w:r w:rsidRPr="009B0F5D">
        <w:rPr>
          <w:color w:val="auto"/>
          <w:sz w:val="20"/>
          <w:szCs w:val="20"/>
        </w:rPr>
        <w:t xml:space="preserve">DCP 284 proposal suggests </w:t>
      </w:r>
      <w:commentRangeEnd w:id="79"/>
      <w:r w:rsidR="00DA24A7">
        <w:rPr>
          <w:rStyle w:val="CommentReference"/>
          <w:rFonts w:cs="Times New Roman"/>
          <w:bCs w:val="0"/>
          <w:iCs w:val="0"/>
          <w:color w:val="auto"/>
        </w:rPr>
        <w:commentReference w:id="79"/>
      </w:r>
      <w:r w:rsidRPr="009B0F5D">
        <w:rPr>
          <w:color w:val="auto"/>
          <w:sz w:val="20"/>
          <w:szCs w:val="20"/>
        </w:rPr>
        <w:t xml:space="preserve">that the residual scaling is </w:t>
      </w:r>
      <w:commentRangeStart w:id="80"/>
      <w:r w:rsidRPr="009B0F5D">
        <w:rPr>
          <w:color w:val="auto"/>
          <w:sz w:val="20"/>
          <w:szCs w:val="20"/>
        </w:rPr>
        <w:t>primarily made up of asset replacement</w:t>
      </w:r>
      <w:commentRangeEnd w:id="80"/>
      <w:r w:rsidR="00D31225">
        <w:rPr>
          <w:rStyle w:val="CommentReference"/>
          <w:rFonts w:cs="Times New Roman"/>
          <w:bCs w:val="0"/>
          <w:iCs w:val="0"/>
          <w:color w:val="auto"/>
        </w:rPr>
        <w:commentReference w:id="80"/>
      </w:r>
      <w:r w:rsidRPr="009B0F5D">
        <w:rPr>
          <w:color w:val="auto"/>
          <w:sz w:val="20"/>
          <w:szCs w:val="20"/>
        </w:rPr>
        <w:t xml:space="preserve"> as this cost is specifically excluded from the CDCM calculations. The reason for this cost being excluded is that the CDCM is a forward looking, incremental model and therefore focuses on future costs such as reinforcement.</w:t>
      </w:r>
    </w:p>
    <w:p w14:paraId="5D0CAEF5"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The working group discussed whether the residual scaling could include replacement. Two comments received suggested that although replacement is excluded from CDCM model, the asset cost is based on the 500MW hypothetical model which looks at the cost to build a 500MW chunk of network. The two comments suggest that as the 500MW model is a complete network, it effectively swaps asset reinforcement for asset replacement. On this basis</w:t>
      </w:r>
      <w:r w:rsidR="008D44CF">
        <w:rPr>
          <w:color w:val="auto"/>
          <w:sz w:val="20"/>
          <w:szCs w:val="20"/>
        </w:rPr>
        <w:t>,</w:t>
      </w:r>
      <w:r w:rsidRPr="009B0F5D">
        <w:rPr>
          <w:color w:val="auto"/>
          <w:sz w:val="20"/>
          <w:szCs w:val="20"/>
        </w:rPr>
        <w:t xml:space="preserve"> there is no need to include asset replacement in the model.</w:t>
      </w:r>
    </w:p>
    <w:p w14:paraId="4AA0DB39" w14:textId="4B72C88E"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 xml:space="preserve">This hypothesis has led to further debate on the components of residual scaling. The proposer, after following the debate, has put forward the suggestion that the residual scaling recovers the difference between the asset costs in the hypothetical model and the actual asset cost of the DNO. This proposal suggests that the concept of asset replacement is </w:t>
      </w:r>
      <w:r w:rsidR="008D44CF" w:rsidRPr="009B0F5D">
        <w:rPr>
          <w:color w:val="auto"/>
          <w:sz w:val="20"/>
          <w:szCs w:val="20"/>
        </w:rPr>
        <w:t>irrelevant</w:t>
      </w:r>
      <w:r w:rsidRPr="009B0F5D">
        <w:rPr>
          <w:color w:val="auto"/>
          <w:sz w:val="20"/>
          <w:szCs w:val="20"/>
        </w:rPr>
        <w:t xml:space="preserve"> when considering the difference in asset costs between the 500MW model and the actual annualised asset costs of DNOs in each year. There are </w:t>
      </w:r>
      <w:r w:rsidR="008D44CF" w:rsidRPr="009B0F5D">
        <w:rPr>
          <w:color w:val="auto"/>
          <w:sz w:val="20"/>
          <w:szCs w:val="20"/>
        </w:rPr>
        <w:t>several</w:t>
      </w:r>
      <w:r w:rsidRPr="009B0F5D">
        <w:rPr>
          <w:color w:val="auto"/>
          <w:sz w:val="20"/>
          <w:szCs w:val="20"/>
        </w:rPr>
        <w:t xml:space="preserve"> reasons why </w:t>
      </w:r>
      <w:r w:rsidR="008D44CF" w:rsidRPr="009B0F5D">
        <w:rPr>
          <w:color w:val="auto"/>
          <w:sz w:val="20"/>
          <w:szCs w:val="20"/>
        </w:rPr>
        <w:t>th</w:t>
      </w:r>
      <w:r w:rsidR="008D44CF">
        <w:rPr>
          <w:color w:val="auto"/>
          <w:sz w:val="20"/>
          <w:szCs w:val="20"/>
        </w:rPr>
        <w:t>is</w:t>
      </w:r>
      <w:r w:rsidR="008D44CF" w:rsidRPr="009B0F5D">
        <w:rPr>
          <w:color w:val="auto"/>
          <w:sz w:val="20"/>
          <w:szCs w:val="20"/>
        </w:rPr>
        <w:t xml:space="preserve"> </w:t>
      </w:r>
      <w:r w:rsidRPr="009B0F5D">
        <w:rPr>
          <w:color w:val="auto"/>
          <w:sz w:val="20"/>
          <w:szCs w:val="20"/>
        </w:rPr>
        <w:t>difference occur</w:t>
      </w:r>
      <w:r w:rsidR="008D44CF">
        <w:rPr>
          <w:color w:val="auto"/>
          <w:sz w:val="20"/>
          <w:szCs w:val="20"/>
        </w:rPr>
        <w:t>s</w:t>
      </w:r>
      <w:r w:rsidRPr="009B0F5D">
        <w:rPr>
          <w:color w:val="auto"/>
          <w:sz w:val="20"/>
          <w:szCs w:val="20"/>
        </w:rPr>
        <w:t xml:space="preserve"> and the proposer believes that the key reasons are as follows:</w:t>
      </w:r>
    </w:p>
    <w:p w14:paraId="1806FAF7" w14:textId="7A9630D0" w:rsidR="007C3346" w:rsidRPr="00E741D8" w:rsidRDefault="007C3346" w:rsidP="00E741D8">
      <w:pPr>
        <w:pStyle w:val="ListBullet2"/>
      </w:pPr>
      <w:r w:rsidRPr="00E741D8">
        <w:t>The 500MW model is a hypothetical model and does not fully reflect the inefficiencies within the actual DNO network. These inefficiencies will arise due to the DNOs</w:t>
      </w:r>
      <w:r w:rsidR="008D44CF">
        <w:t>’</w:t>
      </w:r>
      <w:r w:rsidRPr="00E741D8">
        <w:t xml:space="preserve"> network evolving over a long </w:t>
      </w:r>
      <w:r w:rsidR="008D44CF" w:rsidRPr="00E741D8">
        <w:t>period</w:t>
      </w:r>
      <w:r w:rsidRPr="00E741D8">
        <w:t xml:space="preserve"> with customers changing their consumption patterns and impacting on locational powerflows.</w:t>
      </w:r>
    </w:p>
    <w:p w14:paraId="5ED6A6BA" w14:textId="3BE20ECF" w:rsidR="007C3346" w:rsidRPr="00E741D8" w:rsidRDefault="007C3346" w:rsidP="00E741D8">
      <w:pPr>
        <w:pStyle w:val="ListBullet2"/>
      </w:pPr>
      <w:r w:rsidRPr="00E741D8">
        <w:t xml:space="preserve">The CDCM model assumes a </w:t>
      </w:r>
      <w:r w:rsidR="00E741D8" w:rsidRPr="00E741D8">
        <w:t>40</w:t>
      </w:r>
      <w:r w:rsidR="00E741D8">
        <w:t>-year</w:t>
      </w:r>
      <w:r w:rsidRPr="00E741D8">
        <w:t xml:space="preserve"> depreciation period. In reality there will be a range of depreciation timeframes for existing assets. In particular underground cables can remain in use for over 40 years, and at the other extreme, automation assets that are currently being implemented as part of the move to smart networks are likely to have a much shorter lifespan than 40 years</w:t>
      </w:r>
    </w:p>
    <w:p w14:paraId="6BC714F8" w14:textId="77777777" w:rsidR="007C3346" w:rsidRPr="00E741D8" w:rsidRDefault="007C3346" w:rsidP="00E741D8">
      <w:pPr>
        <w:pStyle w:val="ListBullet2"/>
      </w:pPr>
      <w:r w:rsidRPr="00E741D8">
        <w:t>The existing DNO network is built based on the design standards that were appropriate at the time of construction. This compares with the 500MW model which is constructed based upon the most up to date design practices</w:t>
      </w:r>
    </w:p>
    <w:p w14:paraId="4F7C6168" w14:textId="6BA1E764" w:rsidR="007C3346" w:rsidRPr="00E741D8" w:rsidRDefault="007C3346" w:rsidP="00E741D8">
      <w:pPr>
        <w:pStyle w:val="ListBullet2"/>
      </w:pPr>
      <w:r w:rsidRPr="00E741D8">
        <w:lastRenderedPageBreak/>
        <w:t>Ofgem have identified that there is a lack of commonality within the 500MW model and a DCUSA change proposal</w:t>
      </w:r>
      <w:r w:rsidR="009017EC">
        <w:rPr>
          <w:rStyle w:val="FootnoteReference"/>
        </w:rPr>
        <w:footnoteReference w:id="7"/>
      </w:r>
      <w:r w:rsidRPr="00E741D8">
        <w:t xml:space="preserve"> was brought forward to address this issue. However, the proposed solution was too complex and rejected by Ofgem.</w:t>
      </w:r>
    </w:p>
    <w:p w14:paraId="71B1C199" w14:textId="77777777" w:rsidR="007C3346" w:rsidRPr="00E741D8" w:rsidRDefault="007C3346" w:rsidP="006B5F39">
      <w:pPr>
        <w:pStyle w:val="Heading4"/>
        <w:keepNext w:val="0"/>
        <w:keepLines w:val="0"/>
        <w:spacing w:before="240" w:after="0"/>
        <w:rPr>
          <w:rFonts w:ascii="Arial" w:eastAsia="Times New Roman" w:hAnsi="Arial" w:cs="Arial"/>
          <w:i w:val="0"/>
          <w:iCs w:val="0"/>
          <w:color w:val="008576"/>
          <w:sz w:val="24"/>
          <w:szCs w:val="28"/>
        </w:rPr>
      </w:pPr>
      <w:r w:rsidRPr="00E741D8">
        <w:rPr>
          <w:rFonts w:ascii="Arial" w:eastAsia="Times New Roman" w:hAnsi="Arial" w:cs="Arial"/>
          <w:i w:val="0"/>
          <w:iCs w:val="0"/>
          <w:color w:val="008576"/>
          <w:sz w:val="24"/>
          <w:szCs w:val="28"/>
        </w:rPr>
        <w:t>Residual scaling and embedded generation</w:t>
      </w:r>
    </w:p>
    <w:p w14:paraId="4B5CFD39"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DCP 284 raises the issue of whether scaling should apply to generation credits within the CDCM. The proposer recognises that indirect costs do not vary with demand and are not avoidable by embedded generators. The proposer is therefore questioning whether the residual scaling should form part of the credits for embedded generation.</w:t>
      </w:r>
    </w:p>
    <w:p w14:paraId="496B4A40" w14:textId="2DC6A289"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The CDCM model can be used to derive a comparison of forecast annualised capex based on the historical values (</w:t>
      </w:r>
      <w:r w:rsidR="008D44CF" w:rsidRPr="009B0F5D">
        <w:rPr>
          <w:color w:val="auto"/>
          <w:sz w:val="20"/>
          <w:szCs w:val="20"/>
        </w:rPr>
        <w:t>i.e.</w:t>
      </w:r>
      <w:r w:rsidRPr="009B0F5D">
        <w:rPr>
          <w:color w:val="auto"/>
          <w:sz w:val="20"/>
          <w:szCs w:val="20"/>
        </w:rPr>
        <w:t xml:space="preserve"> derived from the allowed revenue) and the future annualised capex based on the 500MW model. The graphs below </w:t>
      </w:r>
      <w:r w:rsidR="00E741D8" w:rsidRPr="009B0F5D">
        <w:rPr>
          <w:color w:val="auto"/>
          <w:sz w:val="20"/>
          <w:szCs w:val="20"/>
        </w:rPr>
        <w:t>show</w:t>
      </w:r>
      <w:r w:rsidRPr="009B0F5D">
        <w:rPr>
          <w:color w:val="auto"/>
          <w:sz w:val="20"/>
          <w:szCs w:val="20"/>
        </w:rPr>
        <w:t xml:space="preserve"> a comparison of these two data sets for 2016 and 2017.</w:t>
      </w:r>
    </w:p>
    <w:p w14:paraId="340C4B39" w14:textId="284492FB" w:rsidR="007C3346" w:rsidRDefault="00014E7B" w:rsidP="007C3346">
      <w:r w:rsidRPr="00A8689A">
        <w:rPr>
          <w:noProof/>
        </w:rPr>
        <w:drawing>
          <wp:inline distT="0" distB="0" distL="0" distR="0" wp14:anchorId="7A1D1E55" wp14:editId="22FEE930">
            <wp:extent cx="6410325" cy="2752725"/>
            <wp:effectExtent l="0" t="0" r="0" b="0"/>
            <wp:docPr id="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6AE989B" w14:textId="64461AE9" w:rsidR="007C3346" w:rsidRDefault="00014E7B" w:rsidP="007C3346">
      <w:r w:rsidRPr="00A8689A">
        <w:rPr>
          <w:noProof/>
        </w:rPr>
        <w:lastRenderedPageBreak/>
        <w:drawing>
          <wp:inline distT="0" distB="0" distL="0" distR="0" wp14:anchorId="4FAA47A0" wp14:editId="222E4627">
            <wp:extent cx="6410325" cy="2752725"/>
            <wp:effectExtent l="0" t="0" r="0" b="0"/>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321566B"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These graphs show a large difference in the actual capex of DNOs and the forecast capex using the 500MW model. In most cases this is higher, except for the UKPN London and Eastern areas. Based on this data, forecast annual capex from the 500MW model is £1.9bn compared to the actual cost of £2.9bn in 2016, a reduction of 35%. The equivalent values for 2017 is 32%. This implies that future capex is expected to be substantially lower than the current annualised rate of capex based on the DNOs allowed revenue.</w:t>
      </w:r>
    </w:p>
    <w:p w14:paraId="30FCEDC3" w14:textId="77777777" w:rsidR="007C3346" w:rsidRPr="009B0F5D" w:rsidRDefault="007C3346" w:rsidP="009B0F5D">
      <w:pPr>
        <w:pStyle w:val="Heading2"/>
        <w:keepNext w:val="0"/>
        <w:numPr>
          <w:ilvl w:val="1"/>
          <w:numId w:val="14"/>
        </w:numPr>
        <w:spacing w:before="240" w:after="60" w:line="360" w:lineRule="auto"/>
        <w:rPr>
          <w:color w:val="auto"/>
          <w:sz w:val="20"/>
          <w:szCs w:val="20"/>
        </w:rPr>
      </w:pPr>
      <w:r w:rsidRPr="009B0F5D">
        <w:rPr>
          <w:color w:val="auto"/>
          <w:sz w:val="20"/>
          <w:szCs w:val="20"/>
        </w:rPr>
        <w:t>The proposer believes that the 500MW model is not reflective of the costs offset by embedded generation and that using the current level of capex by including scaling within the credits for embedded generation is more representative for the following reasons:</w:t>
      </w:r>
    </w:p>
    <w:p w14:paraId="723A0FBB" w14:textId="77777777" w:rsidR="007C3346" w:rsidRDefault="007C3346" w:rsidP="00E741D8">
      <w:pPr>
        <w:pStyle w:val="ListBullet2"/>
      </w:pPr>
      <w:r>
        <w:t>Using actual annualised capex captures the reality of each DNOs network and any inefficiencies that may exist due to how the network has evolved over a long period of time.</w:t>
      </w:r>
    </w:p>
    <w:p w14:paraId="387A6B20" w14:textId="77777777" w:rsidR="007C3346" w:rsidRDefault="007C3346" w:rsidP="00E741D8">
      <w:pPr>
        <w:pStyle w:val="ListBullet2"/>
      </w:pPr>
      <w:r>
        <w:t>Historical totex used as a proxy for capex across DPCR5 and RIIO-ED1 is fairly constant as shown in the table below and DNOs are not expecting a large reduction in capex across RIIO-ED1 compared to DPCR5.</w:t>
      </w:r>
    </w:p>
    <w:p w14:paraId="4B6C7D92" w14:textId="77777777" w:rsidR="007C3346" w:rsidRDefault="007C3346" w:rsidP="00E741D8">
      <w:pPr>
        <w:pStyle w:val="ListBullet2"/>
      </w:pPr>
      <w:r>
        <w:t>The large variation across the DNOs between forecast and actual capex (particularly with some DNOs forecasting higher future capex within their 500MW model) implies some inconsistency in the 500MW model across the DNOs.</w:t>
      </w:r>
    </w:p>
    <w:p w14:paraId="1C1A26CE" w14:textId="77777777" w:rsidR="007C3346" w:rsidRDefault="007C3346" w:rsidP="00E741D8">
      <w:pPr>
        <w:pStyle w:val="ListBullet2"/>
      </w:pPr>
      <w:r>
        <w:t>Future capex may be lower than the current ongoing capex in part due to the presence of embedded generation. It is therefore appropriate to reward embedded generation based on current capex, to ensure future savings are captured.</w:t>
      </w:r>
    </w:p>
    <w:p w14:paraId="324F5B5E" w14:textId="77777777" w:rsidR="007C3346" w:rsidRDefault="007C3346" w:rsidP="007C3346"/>
    <w:p w14:paraId="2970F746" w14:textId="632CECB2" w:rsidR="007C3346" w:rsidRDefault="00B1775E" w:rsidP="007C3346">
      <w:pPr>
        <w:rPr>
          <w:noProof/>
        </w:rPr>
      </w:pPr>
      <w:ins w:id="81" w:author="John Lawton" w:date="2017-01-13T13:12:00Z">
        <w:r>
          <w:rPr>
            <w:b/>
          </w:rPr>
          <w:t xml:space="preserve">Table5 - </w:t>
        </w:r>
      </w:ins>
      <w:r w:rsidR="007C3346">
        <w:rPr>
          <w:b/>
        </w:rPr>
        <w:t>Ofgem final determination – Average annual DPCR5 and RIIO-ED1 costs by DNO (2012-13 prices)</w:t>
      </w:r>
    </w:p>
    <w:p w14:paraId="6DCAEEE6" w14:textId="431B5342" w:rsidR="007C3346" w:rsidRDefault="00014E7B" w:rsidP="007C3346">
      <w:r>
        <w:rPr>
          <w:noProof/>
        </w:rPr>
        <w:lastRenderedPageBreak/>
        <w:drawing>
          <wp:inline distT="0" distB="0" distL="0" distR="0" wp14:anchorId="6D24D733" wp14:editId="7251B1B5">
            <wp:extent cx="6439535" cy="29864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l="25694" t="28772" r="27351" b="31914"/>
                    <a:stretch>
                      <a:fillRect/>
                    </a:stretch>
                  </pic:blipFill>
                  <pic:spPr bwMode="auto">
                    <a:xfrm>
                      <a:off x="0" y="0"/>
                      <a:ext cx="6439535" cy="2986405"/>
                    </a:xfrm>
                    <a:prstGeom prst="rect">
                      <a:avLst/>
                    </a:prstGeom>
                    <a:noFill/>
                    <a:ln>
                      <a:noFill/>
                    </a:ln>
                  </pic:spPr>
                </pic:pic>
              </a:graphicData>
            </a:graphic>
          </wp:inline>
        </w:drawing>
      </w:r>
    </w:p>
    <w:p w14:paraId="1D3BEFC8" w14:textId="77777777" w:rsidR="007C3346" w:rsidRPr="00E741D8" w:rsidRDefault="007C3346" w:rsidP="006B5F39">
      <w:pPr>
        <w:pStyle w:val="Heading4"/>
        <w:keepNext w:val="0"/>
        <w:keepLines w:val="0"/>
        <w:spacing w:before="240" w:after="0"/>
        <w:rPr>
          <w:rFonts w:ascii="Arial" w:eastAsia="Times New Roman" w:hAnsi="Arial" w:cs="Arial"/>
          <w:i w:val="0"/>
          <w:iCs w:val="0"/>
          <w:color w:val="008576"/>
          <w:sz w:val="24"/>
          <w:szCs w:val="28"/>
        </w:rPr>
      </w:pPr>
      <w:r w:rsidRPr="00E741D8">
        <w:rPr>
          <w:rFonts w:ascii="Arial" w:eastAsia="Times New Roman" w:hAnsi="Arial" w:cs="Arial"/>
          <w:i w:val="0"/>
          <w:iCs w:val="0"/>
          <w:color w:val="008576"/>
          <w:sz w:val="24"/>
          <w:szCs w:val="28"/>
        </w:rPr>
        <w:t>Proposed level of scaling</w:t>
      </w:r>
    </w:p>
    <w:p w14:paraId="1F6A99CF" w14:textId="77777777" w:rsidR="007C3346" w:rsidRDefault="007C3346" w:rsidP="007C3346">
      <w:commentRangeStart w:id="82"/>
      <w:commentRangeStart w:id="83"/>
      <w:r>
        <w:t xml:space="preserve">The proposer is suggesting that the amount of scaling that should be included in the calculation of CDCM credits for eligible embedded generators should be set at </w:t>
      </w:r>
      <w:r w:rsidRPr="00E9292A">
        <w:rPr>
          <w:b/>
        </w:rPr>
        <w:t>62.5%</w:t>
      </w:r>
      <w:r>
        <w:t>.</w:t>
      </w:r>
      <w:commentRangeEnd w:id="82"/>
      <w:r w:rsidR="00701262">
        <w:rPr>
          <w:rStyle w:val="CommentReference"/>
        </w:rPr>
        <w:commentReference w:id="82"/>
      </w:r>
      <w:commentRangeEnd w:id="83"/>
      <w:r w:rsidR="00FD6F28">
        <w:rPr>
          <w:rStyle w:val="CommentReference"/>
        </w:rPr>
        <w:commentReference w:id="83"/>
      </w:r>
    </w:p>
    <w:p w14:paraId="579B5EFB" w14:textId="28961872" w:rsidR="007C3346" w:rsidRPr="007C3346" w:rsidRDefault="007C3346" w:rsidP="007C3346">
      <w:commentRangeStart w:id="84"/>
      <w:r>
        <w:t xml:space="preserve">This value is derived as a simple average of the residual scaling as a proportion of the total scaling using the values shown in the tables </w:t>
      </w:r>
      <w:ins w:id="85" w:author="John Lawton" w:date="2017-01-13T13:17:00Z">
        <w:r w:rsidR="00B1775E">
          <w:t xml:space="preserve">3 and table 4 </w:t>
        </w:r>
      </w:ins>
      <w:r>
        <w:t xml:space="preserve">above for 2016 (65%) and 2017 (60%). </w:t>
      </w:r>
      <w:commentRangeEnd w:id="84"/>
      <w:r w:rsidR="00D31225">
        <w:rPr>
          <w:rStyle w:val="CommentReference"/>
        </w:rPr>
        <w:commentReference w:id="84"/>
      </w:r>
    </w:p>
    <w:p w14:paraId="7E97B9A4" w14:textId="77777777" w:rsidR="002B6337" w:rsidRPr="002B6337" w:rsidRDefault="00920657" w:rsidP="00920657">
      <w:pPr>
        <w:numPr>
          <w:ilvl w:val="1"/>
          <w:numId w:val="14"/>
        </w:numPr>
        <w:spacing w:before="240" w:after="60" w:line="360" w:lineRule="auto"/>
        <w:rPr>
          <w:color w:val="008576"/>
          <w:sz w:val="80"/>
          <w:szCs w:val="28"/>
        </w:rPr>
      </w:pPr>
      <w:r w:rsidRPr="00920657">
        <w:rPr>
          <w:rFonts w:cs="Arial"/>
          <w:bCs/>
          <w:iCs/>
          <w:szCs w:val="20"/>
        </w:rPr>
        <w:t xml:space="preserve">The Working Group developed a consultation document to gather information and feedback from market participants. </w:t>
      </w:r>
      <w:r w:rsidR="00282259" w:rsidRPr="00920657">
        <w:rPr>
          <w:szCs w:val="20"/>
        </w:rPr>
        <w:t xml:space="preserve">The Working Group </w:t>
      </w:r>
      <w:r w:rsidR="002B6337" w:rsidRPr="00920657">
        <w:rPr>
          <w:szCs w:val="20"/>
        </w:rPr>
        <w:t>is</w:t>
      </w:r>
      <w:r w:rsidR="00282259" w:rsidRPr="00920657">
        <w:rPr>
          <w:szCs w:val="20"/>
        </w:rPr>
        <w:t xml:space="preserve"> interested in </w:t>
      </w:r>
      <w:r w:rsidR="00B00865" w:rsidRPr="00920657">
        <w:rPr>
          <w:szCs w:val="20"/>
        </w:rPr>
        <w:t>part</w:t>
      </w:r>
      <w:r w:rsidR="00B00865" w:rsidRPr="002F75B5">
        <w:rPr>
          <w:szCs w:val="20"/>
        </w:rPr>
        <w:t>ies’</w:t>
      </w:r>
      <w:r w:rsidR="00282259" w:rsidRPr="002F75B5">
        <w:rPr>
          <w:szCs w:val="20"/>
        </w:rPr>
        <w:t xml:space="preserve"> views on </w:t>
      </w:r>
      <w:r w:rsidR="002B6337" w:rsidRPr="00A57504">
        <w:rPr>
          <w:szCs w:val="20"/>
        </w:rPr>
        <w:t>the following questions:</w:t>
      </w:r>
    </w:p>
    <w:p w14:paraId="1DB9CF74" w14:textId="77777777" w:rsidR="00593C2C" w:rsidRDefault="00593C2C">
      <w:pPr>
        <w:pStyle w:val="Heading2"/>
        <w:numPr>
          <w:ilvl w:val="0"/>
          <w:numId w:val="18"/>
        </w:numPr>
        <w:spacing w:before="240" w:after="60" w:line="240" w:lineRule="auto"/>
        <w:rPr>
          <w:color w:val="auto"/>
          <w:sz w:val="20"/>
          <w:szCs w:val="20"/>
        </w:rPr>
        <w:pPrChange w:id="86" w:author="Dylan Townsend" w:date="2017-01-16T14:44:00Z">
          <w:pPr>
            <w:pStyle w:val="Heading2"/>
            <w:numPr>
              <w:numId w:val="21"/>
            </w:numPr>
            <w:tabs>
              <w:tab w:val="num" w:pos="360"/>
              <w:tab w:val="num" w:pos="720"/>
            </w:tabs>
            <w:spacing w:before="240" w:after="60" w:line="240" w:lineRule="auto"/>
            <w:ind w:left="720" w:hanging="720"/>
          </w:pPr>
        </w:pPrChange>
      </w:pPr>
      <w:r w:rsidRPr="00593C2C">
        <w:rPr>
          <w:color w:val="auto"/>
          <w:sz w:val="20"/>
          <w:szCs w:val="20"/>
        </w:rPr>
        <w:t>Do you believe scaling should be applied to generation? If it is applied, should it be a positive or negative application?</w:t>
      </w:r>
    </w:p>
    <w:p w14:paraId="7C5846D1" w14:textId="3ABC603E" w:rsidR="006B5F39" w:rsidRPr="009B0F5D" w:rsidRDefault="006B5F39">
      <w:pPr>
        <w:pStyle w:val="Heading2"/>
        <w:numPr>
          <w:ilvl w:val="0"/>
          <w:numId w:val="18"/>
        </w:numPr>
        <w:spacing w:before="240" w:after="60" w:line="240" w:lineRule="auto"/>
        <w:rPr>
          <w:color w:val="auto"/>
          <w:sz w:val="20"/>
          <w:szCs w:val="20"/>
        </w:rPr>
        <w:pPrChange w:id="87" w:author="Dylan Townsend" w:date="2017-01-16T14:44:00Z">
          <w:pPr>
            <w:pStyle w:val="Heading2"/>
            <w:numPr>
              <w:numId w:val="21"/>
            </w:numPr>
            <w:tabs>
              <w:tab w:val="num" w:pos="360"/>
              <w:tab w:val="num" w:pos="720"/>
            </w:tabs>
            <w:spacing w:before="240" w:after="60" w:line="240" w:lineRule="auto"/>
            <w:ind w:left="720" w:hanging="720"/>
          </w:pPr>
        </w:pPrChange>
      </w:pPr>
      <w:r w:rsidRPr="009B0F5D">
        <w:rPr>
          <w:color w:val="auto"/>
          <w:sz w:val="20"/>
          <w:szCs w:val="20"/>
        </w:rPr>
        <w:t xml:space="preserve">Do you agree with </w:t>
      </w:r>
      <w:r w:rsidR="009B0F5D">
        <w:rPr>
          <w:color w:val="auto"/>
          <w:sz w:val="20"/>
          <w:szCs w:val="20"/>
        </w:rPr>
        <w:t>t</w:t>
      </w:r>
      <w:r w:rsidRPr="009B0F5D">
        <w:rPr>
          <w:color w:val="auto"/>
          <w:sz w:val="20"/>
          <w:szCs w:val="20"/>
        </w:rPr>
        <w:t>he definition of residual scaling provided</w:t>
      </w:r>
      <w:r w:rsidR="009B0F5D">
        <w:rPr>
          <w:color w:val="auto"/>
          <w:sz w:val="20"/>
          <w:szCs w:val="20"/>
        </w:rPr>
        <w:t xml:space="preserve"> in paragraphs 5.</w:t>
      </w:r>
      <w:ins w:id="88" w:author="John Lawton" w:date="2017-01-13T13:59:00Z">
        <w:r w:rsidR="00FD6F28">
          <w:rPr>
            <w:color w:val="auto"/>
            <w:sz w:val="20"/>
            <w:szCs w:val="20"/>
          </w:rPr>
          <w:t xml:space="preserve">15 </w:t>
        </w:r>
      </w:ins>
      <w:r w:rsidR="009B0F5D">
        <w:rPr>
          <w:color w:val="auto"/>
          <w:sz w:val="20"/>
          <w:szCs w:val="20"/>
        </w:rPr>
        <w:t>to 5.</w:t>
      </w:r>
      <w:ins w:id="89" w:author="John Lawton" w:date="2017-01-13T14:00:00Z">
        <w:r w:rsidR="00FD6F28">
          <w:rPr>
            <w:color w:val="auto"/>
            <w:sz w:val="20"/>
            <w:szCs w:val="20"/>
          </w:rPr>
          <w:t>17</w:t>
        </w:r>
      </w:ins>
      <w:r w:rsidRPr="009B0F5D">
        <w:rPr>
          <w:color w:val="auto"/>
          <w:sz w:val="20"/>
          <w:szCs w:val="20"/>
        </w:rPr>
        <w:t>?</w:t>
      </w:r>
    </w:p>
    <w:p w14:paraId="61A1AA2C" w14:textId="77777777" w:rsidR="006B5F39" w:rsidRPr="009B0F5D" w:rsidRDefault="006B5F39">
      <w:pPr>
        <w:pStyle w:val="Heading2"/>
        <w:numPr>
          <w:ilvl w:val="0"/>
          <w:numId w:val="18"/>
        </w:numPr>
        <w:spacing w:before="240" w:after="60" w:line="240" w:lineRule="auto"/>
        <w:rPr>
          <w:color w:val="auto"/>
          <w:sz w:val="20"/>
          <w:szCs w:val="20"/>
        </w:rPr>
        <w:pPrChange w:id="90" w:author="Dylan Townsend" w:date="2017-01-16T14:44:00Z">
          <w:pPr>
            <w:pStyle w:val="Heading2"/>
            <w:numPr>
              <w:numId w:val="21"/>
            </w:numPr>
            <w:tabs>
              <w:tab w:val="num" w:pos="360"/>
              <w:tab w:val="num" w:pos="720"/>
            </w:tabs>
            <w:spacing w:before="240" w:after="60" w:line="240" w:lineRule="auto"/>
            <w:ind w:left="720" w:hanging="720"/>
          </w:pPr>
        </w:pPrChange>
      </w:pPr>
      <w:r w:rsidRPr="009B0F5D">
        <w:rPr>
          <w:color w:val="auto"/>
          <w:sz w:val="20"/>
          <w:szCs w:val="20"/>
        </w:rPr>
        <w:t>Is the current level of capex or the 500MW model a better indication of the avoided cost of embedded generation?</w:t>
      </w:r>
    </w:p>
    <w:p w14:paraId="120A49B5" w14:textId="77777777" w:rsidR="00593C2C" w:rsidRPr="00593C2C" w:rsidRDefault="00593C2C">
      <w:pPr>
        <w:pStyle w:val="Heading2"/>
        <w:numPr>
          <w:ilvl w:val="0"/>
          <w:numId w:val="18"/>
        </w:numPr>
        <w:spacing w:before="240" w:after="60" w:line="240" w:lineRule="auto"/>
        <w:rPr>
          <w:color w:val="auto"/>
          <w:sz w:val="20"/>
          <w:szCs w:val="20"/>
        </w:rPr>
        <w:pPrChange w:id="91" w:author="Dylan Townsend" w:date="2017-01-16T14:44:00Z">
          <w:pPr>
            <w:pStyle w:val="Heading2"/>
            <w:numPr>
              <w:numId w:val="21"/>
            </w:numPr>
            <w:tabs>
              <w:tab w:val="num" w:pos="360"/>
              <w:tab w:val="num" w:pos="720"/>
            </w:tabs>
            <w:spacing w:before="240" w:after="60" w:line="240" w:lineRule="auto"/>
            <w:ind w:left="720" w:hanging="720"/>
          </w:pPr>
        </w:pPrChange>
      </w:pPr>
      <w:commentRangeStart w:id="92"/>
      <w:r w:rsidRPr="00593C2C">
        <w:rPr>
          <w:color w:val="auto"/>
          <w:sz w:val="20"/>
          <w:szCs w:val="20"/>
        </w:rPr>
        <w:t>Do you support the view of the proposer on how scaling is applied?</w:t>
      </w:r>
    </w:p>
    <w:p w14:paraId="2FBA5190" w14:textId="70F0DDEC" w:rsidR="00593C2C" w:rsidRPr="00593C2C" w:rsidRDefault="00593C2C">
      <w:pPr>
        <w:pStyle w:val="Heading2"/>
        <w:numPr>
          <w:ilvl w:val="0"/>
          <w:numId w:val="18"/>
        </w:numPr>
        <w:spacing w:before="240" w:after="60" w:line="240" w:lineRule="auto"/>
        <w:rPr>
          <w:color w:val="auto"/>
          <w:sz w:val="20"/>
          <w:szCs w:val="20"/>
        </w:rPr>
        <w:pPrChange w:id="93" w:author="Dylan Townsend" w:date="2017-01-16T14:44:00Z">
          <w:pPr>
            <w:pStyle w:val="Heading2"/>
            <w:numPr>
              <w:numId w:val="21"/>
            </w:numPr>
            <w:tabs>
              <w:tab w:val="num" w:pos="360"/>
              <w:tab w:val="num" w:pos="720"/>
            </w:tabs>
            <w:spacing w:before="240" w:after="60" w:line="240" w:lineRule="auto"/>
            <w:ind w:left="720" w:hanging="720"/>
          </w:pPr>
        </w:pPrChange>
      </w:pPr>
      <w:commentRangeStart w:id="94"/>
      <w:r w:rsidRPr="00593C2C">
        <w:rPr>
          <w:color w:val="auto"/>
          <w:sz w:val="20"/>
          <w:szCs w:val="20"/>
        </w:rPr>
        <w:t>Do you agree with the proposer’s point of view or</w:t>
      </w:r>
      <w:r w:rsidR="005F2D79">
        <w:rPr>
          <w:color w:val="auto"/>
          <w:sz w:val="20"/>
          <w:szCs w:val="20"/>
        </w:rPr>
        <w:t xml:space="preserve"> the alternative point of view?</w:t>
      </w:r>
      <w:commentRangeEnd w:id="94"/>
      <w:r w:rsidR="00701262">
        <w:rPr>
          <w:rStyle w:val="CommentReference"/>
          <w:rFonts w:cs="Times New Roman"/>
          <w:bCs w:val="0"/>
          <w:iCs w:val="0"/>
          <w:color w:val="auto"/>
        </w:rPr>
        <w:commentReference w:id="94"/>
      </w:r>
      <w:r w:rsidR="005F2D79">
        <w:rPr>
          <w:color w:val="auto"/>
          <w:sz w:val="20"/>
          <w:szCs w:val="20"/>
        </w:rPr>
        <w:t>?</w:t>
      </w:r>
      <w:commentRangeEnd w:id="92"/>
      <w:r w:rsidR="00831209">
        <w:rPr>
          <w:rStyle w:val="CommentReference"/>
          <w:rFonts w:cs="Times New Roman"/>
          <w:bCs w:val="0"/>
          <w:iCs w:val="0"/>
          <w:color w:val="auto"/>
        </w:rPr>
        <w:commentReference w:id="92"/>
      </w:r>
    </w:p>
    <w:p w14:paraId="19D7CC9E" w14:textId="3C72D142" w:rsidR="00701262" w:rsidRDefault="00701262">
      <w:pPr>
        <w:pStyle w:val="Heading2"/>
        <w:numPr>
          <w:ilvl w:val="0"/>
          <w:numId w:val="18"/>
        </w:numPr>
        <w:spacing w:before="240" w:after="60" w:line="240" w:lineRule="auto"/>
        <w:rPr>
          <w:color w:val="auto"/>
          <w:sz w:val="20"/>
          <w:szCs w:val="20"/>
        </w:rPr>
        <w:pPrChange w:id="95" w:author="Dylan Townsend" w:date="2017-01-16T14:44:00Z">
          <w:pPr>
            <w:pStyle w:val="Heading2"/>
            <w:numPr>
              <w:numId w:val="21"/>
            </w:numPr>
            <w:tabs>
              <w:tab w:val="num" w:pos="360"/>
              <w:tab w:val="num" w:pos="720"/>
            </w:tabs>
            <w:spacing w:before="240" w:after="60" w:line="240" w:lineRule="auto"/>
            <w:ind w:left="720" w:hanging="720"/>
          </w:pPr>
        </w:pPrChange>
      </w:pPr>
      <w:r>
        <w:rPr>
          <w:color w:val="auto"/>
          <w:sz w:val="20"/>
          <w:szCs w:val="20"/>
        </w:rPr>
        <w:t>What level of scaling as generation credits should be applied</w:t>
      </w:r>
    </w:p>
    <w:p w14:paraId="30D82AB5" w14:textId="7981F187" w:rsidR="00B47096" w:rsidRDefault="00593C2C">
      <w:pPr>
        <w:pStyle w:val="Heading2"/>
        <w:keepNext w:val="0"/>
        <w:numPr>
          <w:ilvl w:val="1"/>
          <w:numId w:val="18"/>
        </w:numPr>
        <w:spacing w:before="240" w:after="60" w:line="240" w:lineRule="auto"/>
        <w:rPr>
          <w:color w:val="auto"/>
          <w:sz w:val="20"/>
          <w:szCs w:val="20"/>
        </w:rPr>
        <w:pPrChange w:id="96" w:author="Dylan Townsend" w:date="2017-01-16T14:44:00Z">
          <w:pPr>
            <w:pStyle w:val="Heading2"/>
            <w:keepNext w:val="0"/>
            <w:numPr>
              <w:ilvl w:val="1"/>
              <w:numId w:val="21"/>
            </w:numPr>
            <w:tabs>
              <w:tab w:val="num" w:pos="360"/>
              <w:tab w:val="num" w:pos="1440"/>
            </w:tabs>
            <w:spacing w:before="240" w:after="60" w:line="240" w:lineRule="auto"/>
            <w:ind w:left="1440" w:hanging="720"/>
          </w:pPr>
        </w:pPrChange>
      </w:pPr>
      <w:r w:rsidRPr="00701262">
        <w:rPr>
          <w:color w:val="auto"/>
          <w:sz w:val="20"/>
          <w:szCs w:val="20"/>
        </w:rPr>
        <w:t xml:space="preserve">50% of scaling </w:t>
      </w:r>
      <w:r w:rsidR="00701262">
        <w:rPr>
          <w:color w:val="auto"/>
          <w:sz w:val="20"/>
          <w:szCs w:val="20"/>
        </w:rPr>
        <w:t>(</w:t>
      </w:r>
      <w:r w:rsidRPr="00701262">
        <w:rPr>
          <w:color w:val="auto"/>
          <w:sz w:val="20"/>
          <w:szCs w:val="20"/>
        </w:rPr>
        <w:t>in line with the initial proposal</w:t>
      </w:r>
      <w:r w:rsidR="00701262">
        <w:rPr>
          <w:color w:val="auto"/>
          <w:sz w:val="20"/>
          <w:szCs w:val="20"/>
        </w:rPr>
        <w:t>)</w:t>
      </w:r>
      <w:r w:rsidR="00B47096">
        <w:rPr>
          <w:color w:val="auto"/>
          <w:sz w:val="20"/>
          <w:szCs w:val="20"/>
        </w:rPr>
        <w:t>;</w:t>
      </w:r>
      <w:r w:rsidR="009B0F5D" w:rsidRPr="00701262">
        <w:rPr>
          <w:color w:val="auto"/>
          <w:sz w:val="20"/>
          <w:szCs w:val="20"/>
        </w:rPr>
        <w:t>62.5%</w:t>
      </w:r>
      <w:r w:rsidRPr="00701262">
        <w:rPr>
          <w:color w:val="auto"/>
          <w:sz w:val="20"/>
          <w:szCs w:val="20"/>
        </w:rPr>
        <w:t xml:space="preserve"> scaling in line with the Working Groups </w:t>
      </w:r>
      <w:r w:rsidR="00B47096">
        <w:rPr>
          <w:color w:val="auto"/>
          <w:sz w:val="20"/>
          <w:szCs w:val="20"/>
        </w:rPr>
        <w:t>assessment</w:t>
      </w:r>
      <w:r w:rsidR="00701262">
        <w:rPr>
          <w:color w:val="auto"/>
          <w:sz w:val="20"/>
          <w:szCs w:val="20"/>
        </w:rPr>
        <w:t>;</w:t>
      </w:r>
    </w:p>
    <w:p w14:paraId="6FEB3406" w14:textId="77777777" w:rsidR="00593C2C" w:rsidRDefault="00B47096">
      <w:pPr>
        <w:pStyle w:val="Heading2"/>
        <w:keepNext w:val="0"/>
        <w:numPr>
          <w:ilvl w:val="1"/>
          <w:numId w:val="18"/>
        </w:numPr>
        <w:spacing w:before="240" w:after="60" w:line="240" w:lineRule="auto"/>
        <w:rPr>
          <w:color w:val="auto"/>
          <w:sz w:val="20"/>
          <w:szCs w:val="20"/>
        </w:rPr>
        <w:pPrChange w:id="97" w:author="Dylan Townsend" w:date="2017-01-16T14:44:00Z">
          <w:pPr>
            <w:pStyle w:val="Heading2"/>
            <w:keepNext w:val="0"/>
            <w:numPr>
              <w:ilvl w:val="1"/>
              <w:numId w:val="21"/>
            </w:numPr>
            <w:tabs>
              <w:tab w:val="num" w:pos="360"/>
              <w:tab w:val="num" w:pos="1440"/>
            </w:tabs>
            <w:spacing w:before="240" w:after="60" w:line="240" w:lineRule="auto"/>
            <w:ind w:left="1440" w:hanging="720"/>
          </w:pPr>
        </w:pPrChange>
      </w:pPr>
      <w:r>
        <w:rPr>
          <w:color w:val="auto"/>
          <w:sz w:val="20"/>
          <w:szCs w:val="20"/>
        </w:rPr>
        <w:t>0% (in line with the current DCUSA);</w:t>
      </w:r>
      <w:r w:rsidR="00701262">
        <w:rPr>
          <w:color w:val="auto"/>
          <w:sz w:val="20"/>
          <w:szCs w:val="20"/>
        </w:rPr>
        <w:t xml:space="preserve"> or</w:t>
      </w:r>
    </w:p>
    <w:p w14:paraId="2D37B4F4" w14:textId="77777777" w:rsidR="00701262" w:rsidRPr="00CE4579" w:rsidRDefault="00701262">
      <w:pPr>
        <w:pStyle w:val="Heading2"/>
        <w:keepNext w:val="0"/>
        <w:numPr>
          <w:ilvl w:val="1"/>
          <w:numId w:val="18"/>
        </w:numPr>
        <w:spacing w:before="240" w:after="60" w:line="240" w:lineRule="auto"/>
        <w:rPr>
          <w:color w:val="auto"/>
          <w:sz w:val="20"/>
          <w:szCs w:val="20"/>
        </w:rPr>
        <w:pPrChange w:id="98" w:author="Dylan Townsend" w:date="2017-01-16T14:44:00Z">
          <w:pPr>
            <w:pStyle w:val="Heading2"/>
            <w:keepNext w:val="0"/>
            <w:numPr>
              <w:ilvl w:val="1"/>
              <w:numId w:val="21"/>
            </w:numPr>
            <w:tabs>
              <w:tab w:val="num" w:pos="360"/>
              <w:tab w:val="num" w:pos="1440"/>
            </w:tabs>
            <w:spacing w:before="240" w:after="60" w:line="240" w:lineRule="auto"/>
            <w:ind w:left="1440" w:hanging="720"/>
          </w:pPr>
        </w:pPrChange>
      </w:pPr>
      <w:r w:rsidRPr="00CE4579">
        <w:rPr>
          <w:color w:val="auto"/>
          <w:sz w:val="20"/>
          <w:szCs w:val="20"/>
        </w:rPr>
        <w:t>another value</w:t>
      </w:r>
      <w:r w:rsidR="00B47096" w:rsidRPr="00CE4579">
        <w:rPr>
          <w:color w:val="auto"/>
          <w:sz w:val="20"/>
          <w:szCs w:val="20"/>
        </w:rPr>
        <w:t xml:space="preserve">. </w:t>
      </w:r>
    </w:p>
    <w:p w14:paraId="4D25C856" w14:textId="091BC28E" w:rsidR="00B47096" w:rsidRPr="00701262" w:rsidRDefault="00CE4579">
      <w:pPr>
        <w:numPr>
          <w:ilvl w:val="1"/>
          <w:numId w:val="18"/>
        </w:numPr>
        <w:pPrChange w:id="99" w:author="Dylan Townsend" w:date="2017-01-16T14:44:00Z">
          <w:pPr>
            <w:numPr>
              <w:ilvl w:val="1"/>
              <w:numId w:val="21"/>
            </w:numPr>
            <w:tabs>
              <w:tab w:val="num" w:pos="360"/>
              <w:tab w:val="num" w:pos="1440"/>
            </w:tabs>
            <w:ind w:left="1440" w:hanging="720"/>
          </w:pPr>
        </w:pPrChange>
      </w:pPr>
      <w:r>
        <w:rPr>
          <w:rFonts w:cs="Arial"/>
          <w:bCs/>
          <w:iCs/>
          <w:szCs w:val="20"/>
        </w:rPr>
        <w:t>I</w:t>
      </w:r>
      <w:r w:rsidR="00B47096">
        <w:rPr>
          <w:rFonts w:cs="Arial"/>
          <w:bCs/>
          <w:iCs/>
          <w:szCs w:val="20"/>
        </w:rPr>
        <w:t>f another value please provide your rationale for this.</w:t>
      </w:r>
    </w:p>
    <w:p w14:paraId="3D8360F6" w14:textId="77777777" w:rsidR="00B52063" w:rsidRPr="00EB32BB" w:rsidRDefault="00B52063" w:rsidP="00CB2A38">
      <w:pPr>
        <w:pStyle w:val="Heading02"/>
        <w:numPr>
          <w:ilvl w:val="0"/>
          <w:numId w:val="14"/>
        </w:numPr>
      </w:pPr>
      <w:bookmarkStart w:id="100" w:name="_Toc453107801"/>
      <w:bookmarkStart w:id="101" w:name="_Toc457551694"/>
      <w:r w:rsidRPr="00EB32BB">
        <w:lastRenderedPageBreak/>
        <w:t>Relevant Objectives</w:t>
      </w:r>
      <w:bookmarkEnd w:id="21"/>
      <w:bookmarkEnd w:id="100"/>
      <w:bookmarkEnd w:id="101"/>
    </w:p>
    <w:p w14:paraId="742B8F69" w14:textId="77777777" w:rsidR="002733C1" w:rsidRPr="002733C1" w:rsidRDefault="002733C1" w:rsidP="002733C1">
      <w:pPr>
        <w:pStyle w:val="Heading2"/>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4629AB60" w14:textId="24C95574" w:rsidR="002733C1" w:rsidRDefault="002733C1" w:rsidP="002733C1">
      <w:pPr>
        <w:pStyle w:val="Heading2"/>
        <w:numPr>
          <w:ilvl w:val="1"/>
          <w:numId w:val="14"/>
        </w:numPr>
        <w:spacing w:before="240" w:after="60" w:line="360" w:lineRule="auto"/>
        <w:rPr>
          <w:color w:val="auto"/>
          <w:sz w:val="20"/>
          <w:szCs w:val="20"/>
        </w:rPr>
      </w:pPr>
      <w:commentRangeStart w:id="102"/>
      <w:r w:rsidRPr="002733C1">
        <w:rPr>
          <w:color w:val="auto"/>
          <w:sz w:val="20"/>
          <w:szCs w:val="20"/>
        </w:rPr>
        <w:t xml:space="preserve">The Working Group considers that the following DCUSA Objectives are better facilitated by DCP </w:t>
      </w:r>
      <w:r w:rsidR="00BA193D">
        <w:rPr>
          <w:color w:val="auto"/>
          <w:sz w:val="20"/>
          <w:szCs w:val="20"/>
        </w:rPr>
        <w:t>284</w:t>
      </w:r>
      <w:r w:rsidRPr="002733C1">
        <w:rPr>
          <w:color w:val="auto"/>
          <w:sz w:val="20"/>
          <w:szCs w:val="20"/>
        </w:rPr>
        <w:t>.</w:t>
      </w:r>
      <w:commentRangeEnd w:id="102"/>
      <w:r w:rsidR="00831209">
        <w:rPr>
          <w:rStyle w:val="CommentReference"/>
          <w:rFonts w:cs="Times New Roman"/>
          <w:bCs w:val="0"/>
          <w:iCs w:val="0"/>
          <w:color w:val="auto"/>
        </w:rPr>
        <w:commentReference w:id="102"/>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EB32BB" w14:paraId="6EDCC249"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47A06202" w14:textId="77777777" w:rsidR="002733C1" w:rsidRPr="007F41DB" w:rsidRDefault="002733C1" w:rsidP="00187969">
            <w:pPr>
              <w:pStyle w:val="TableHeading"/>
              <w:rPr>
                <w:rFonts w:cs="Arial"/>
                <w:b/>
              </w:rPr>
            </w:pPr>
            <w:r w:rsidRPr="007F41DB">
              <w:rPr>
                <w:rFonts w:cs="Arial"/>
                <w:b/>
              </w:rPr>
              <w:t xml:space="preserve">Impact of the </w:t>
            </w:r>
            <w:r w:rsidR="00187969">
              <w:rPr>
                <w:rFonts w:cs="Arial"/>
                <w:b/>
              </w:rPr>
              <w:t>Change Proposal</w:t>
            </w:r>
            <w:r w:rsidRPr="007F41DB">
              <w:rPr>
                <w:rFonts w:cs="Arial"/>
                <w:b/>
              </w:rPr>
              <w:t xml:space="preserve"> on the Relevant Objectives:</w:t>
            </w:r>
          </w:p>
        </w:tc>
      </w:tr>
      <w:tr w:rsidR="002733C1" w:rsidRPr="00EB32BB" w14:paraId="464F5AF7" w14:textId="77777777" w:rsidTr="00187969">
        <w:trPr>
          <w:trHeight w:val="397"/>
        </w:trPr>
        <w:tc>
          <w:tcPr>
            <w:tcW w:w="7240" w:type="dxa"/>
            <w:tcBorders>
              <w:top w:val="single" w:sz="8" w:space="0" w:color="CCE0DA"/>
              <w:left w:val="single" w:sz="8" w:space="0" w:color="CCE0DA"/>
              <w:bottom w:val="single" w:sz="8" w:space="0" w:color="CCE0DA"/>
            </w:tcBorders>
          </w:tcPr>
          <w:p w14:paraId="26166960" w14:textId="77777777" w:rsidR="002733C1" w:rsidRPr="00EB32BB" w:rsidRDefault="002733C1" w:rsidP="008C1351">
            <w:pPr>
              <w:ind w:left="113" w:right="113"/>
              <w:rPr>
                <w:rFonts w:cs="Arial"/>
              </w:rPr>
            </w:pPr>
            <w:r w:rsidRPr="00EB32BB">
              <w:t>Relevant Objective</w:t>
            </w:r>
          </w:p>
        </w:tc>
        <w:tc>
          <w:tcPr>
            <w:tcW w:w="2410" w:type="dxa"/>
            <w:tcBorders>
              <w:top w:val="single" w:sz="8" w:space="0" w:color="CCE0DA"/>
            </w:tcBorders>
          </w:tcPr>
          <w:p w14:paraId="44D54F48" w14:textId="77777777" w:rsidR="002733C1" w:rsidRPr="00EB32BB" w:rsidRDefault="002733C1" w:rsidP="008C1351">
            <w:pPr>
              <w:ind w:left="113" w:right="113"/>
            </w:pPr>
            <w:r w:rsidRPr="00EB32BB">
              <w:t>Identified impact</w:t>
            </w:r>
          </w:p>
        </w:tc>
      </w:tr>
      <w:tr w:rsidR="002733C1" w:rsidRPr="00EB32BB" w14:paraId="08AAC17B" w14:textId="77777777" w:rsidTr="00187969">
        <w:trPr>
          <w:trHeight w:val="397"/>
        </w:trPr>
        <w:tc>
          <w:tcPr>
            <w:tcW w:w="7240" w:type="dxa"/>
            <w:tcBorders>
              <w:left w:val="single" w:sz="8" w:space="0" w:color="CCE0DA"/>
              <w:bottom w:val="single" w:sz="8" w:space="0" w:color="CCE0DA"/>
            </w:tcBorders>
          </w:tcPr>
          <w:p w14:paraId="6D619F74" w14:textId="77777777" w:rsidR="002733C1" w:rsidRPr="00F04DA2" w:rsidRDefault="00BA193D" w:rsidP="00C150D4">
            <w:r>
              <w:t>Charging</w:t>
            </w:r>
            <w:r w:rsidR="002733C1" w:rsidRPr="00F04DA2">
              <w:t xml:space="preserve"> Objective </w:t>
            </w:r>
            <w:r>
              <w:t>Two</w:t>
            </w:r>
            <w:r w:rsidR="002733C1" w:rsidRPr="00F04DA2">
              <w:t xml:space="preserve"> -</w:t>
            </w:r>
            <w:r>
              <w:t xml:space="preserve"> t</w:t>
            </w:r>
            <w:r>
              <w:rPr>
                <w:szCs w:val="20"/>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2410" w:type="dxa"/>
          </w:tcPr>
          <w:p w14:paraId="552F0A4B" w14:textId="77777777" w:rsidR="002733C1" w:rsidRPr="00EB32BB" w:rsidRDefault="002733C1" w:rsidP="008C1351">
            <w:pPr>
              <w:spacing w:before="40"/>
              <w:ind w:left="113"/>
            </w:pPr>
            <w:r w:rsidRPr="00EB32BB">
              <w:t>P</w:t>
            </w:r>
            <w:r w:rsidR="00BA193D">
              <w:t>ositive</w:t>
            </w:r>
          </w:p>
        </w:tc>
      </w:tr>
      <w:tr w:rsidR="002733C1" w:rsidRPr="00EB32BB" w14:paraId="68A11FBD" w14:textId="77777777" w:rsidTr="003A268B">
        <w:trPr>
          <w:trHeight w:val="397"/>
        </w:trPr>
        <w:tc>
          <w:tcPr>
            <w:tcW w:w="7240" w:type="dxa"/>
            <w:tcBorders>
              <w:left w:val="single" w:sz="8" w:space="0" w:color="CCE0DA"/>
            </w:tcBorders>
          </w:tcPr>
          <w:p w14:paraId="19CD442F" w14:textId="77777777" w:rsidR="002733C1" w:rsidRPr="008272A5" w:rsidRDefault="00BA193D" w:rsidP="00C150D4">
            <w:pPr>
              <w:rPr>
                <w:rFonts w:cs="Arial"/>
              </w:rPr>
            </w:pPr>
            <w:r w:rsidRPr="00BA193D">
              <w:t>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rsidR="00C150D4">
              <w:t>.</w:t>
            </w:r>
          </w:p>
        </w:tc>
        <w:tc>
          <w:tcPr>
            <w:tcW w:w="2410" w:type="dxa"/>
          </w:tcPr>
          <w:p w14:paraId="72BD70E6" w14:textId="77777777" w:rsidR="002733C1" w:rsidRPr="00EB32BB" w:rsidRDefault="002733C1" w:rsidP="00BA193D">
            <w:pPr>
              <w:spacing w:before="40"/>
              <w:ind w:left="113" w:right="113"/>
            </w:pPr>
            <w:r w:rsidRPr="00EB32BB">
              <w:t>Positive</w:t>
            </w:r>
          </w:p>
        </w:tc>
      </w:tr>
    </w:tbl>
    <w:p w14:paraId="084B7CFD" w14:textId="77777777" w:rsidR="003A268B" w:rsidRDefault="003A268B" w:rsidP="003A268B">
      <w:pPr>
        <w:pStyle w:val="Heading2"/>
        <w:keepNext w:val="0"/>
        <w:widowControl w:val="0"/>
        <w:spacing w:before="0" w:after="60" w:line="360" w:lineRule="auto"/>
        <w:ind w:left="578"/>
        <w:rPr>
          <w:rFonts w:cs="Times New Roman"/>
          <w:bCs w:val="0"/>
          <w:iCs w:val="0"/>
          <w:color w:val="auto"/>
          <w:sz w:val="20"/>
          <w:szCs w:val="24"/>
        </w:rPr>
      </w:pPr>
    </w:p>
    <w:p w14:paraId="5306BBE4" w14:textId="77777777" w:rsidR="003A268B" w:rsidRPr="003A268B" w:rsidRDefault="00C150D4" w:rsidP="00D368FD">
      <w:pPr>
        <w:pStyle w:val="Heading2"/>
        <w:keepNext w:val="0"/>
        <w:widowControl w:val="0"/>
        <w:numPr>
          <w:ilvl w:val="1"/>
          <w:numId w:val="14"/>
        </w:numPr>
        <w:spacing w:before="240" w:after="60" w:line="360" w:lineRule="auto"/>
      </w:pPr>
      <w:r w:rsidRPr="003A268B">
        <w:rPr>
          <w:rFonts w:cs="Times New Roman"/>
          <w:bCs w:val="0"/>
          <w:iCs w:val="0"/>
          <w:color w:val="auto"/>
          <w:sz w:val="20"/>
          <w:szCs w:val="24"/>
        </w:rPr>
        <w:t>Ch</w:t>
      </w:r>
      <w:r w:rsidR="00BA193D" w:rsidRPr="003A268B">
        <w:rPr>
          <w:rFonts w:cs="Times New Roman"/>
          <w:bCs w:val="0"/>
          <w:iCs w:val="0"/>
          <w:color w:val="auto"/>
          <w:sz w:val="20"/>
          <w:szCs w:val="24"/>
        </w:rPr>
        <w:t>arging</w:t>
      </w:r>
      <w:r w:rsidR="002733C1" w:rsidRPr="003A268B">
        <w:rPr>
          <w:rFonts w:cs="Times New Roman"/>
          <w:bCs w:val="0"/>
          <w:iCs w:val="0"/>
          <w:color w:val="auto"/>
          <w:sz w:val="20"/>
          <w:szCs w:val="24"/>
        </w:rPr>
        <w:t xml:space="preserve"> Objective </w:t>
      </w:r>
      <w:r w:rsidR="00BA193D" w:rsidRPr="003A268B">
        <w:rPr>
          <w:rFonts w:cs="Times New Roman"/>
          <w:bCs w:val="0"/>
          <w:iCs w:val="0"/>
          <w:color w:val="auto"/>
          <w:sz w:val="20"/>
          <w:szCs w:val="24"/>
        </w:rPr>
        <w:t>Two</w:t>
      </w:r>
      <w:r w:rsidR="002733C1" w:rsidRPr="003A268B">
        <w:rPr>
          <w:rFonts w:cs="Times New Roman"/>
          <w:bCs w:val="0"/>
          <w:iCs w:val="0"/>
          <w:color w:val="auto"/>
          <w:sz w:val="20"/>
          <w:szCs w:val="24"/>
        </w:rPr>
        <w:t xml:space="preserve"> is better facilitated by DCP </w:t>
      </w:r>
      <w:r w:rsidR="00BA193D" w:rsidRPr="003A268B">
        <w:rPr>
          <w:rFonts w:cs="Times New Roman"/>
          <w:bCs w:val="0"/>
          <w:iCs w:val="0"/>
          <w:color w:val="auto"/>
          <w:sz w:val="20"/>
          <w:szCs w:val="24"/>
        </w:rPr>
        <w:t>284</w:t>
      </w:r>
      <w:r w:rsidR="002733C1" w:rsidRPr="003A268B">
        <w:rPr>
          <w:rFonts w:cs="Times New Roman"/>
          <w:bCs w:val="0"/>
          <w:iCs w:val="0"/>
          <w:color w:val="auto"/>
          <w:sz w:val="20"/>
          <w:szCs w:val="24"/>
        </w:rPr>
        <w:t xml:space="preserve"> </w:t>
      </w:r>
      <w:r w:rsidR="00187969" w:rsidRPr="003A268B">
        <w:rPr>
          <w:rFonts w:cs="Times New Roman"/>
          <w:bCs w:val="0"/>
          <w:iCs w:val="0"/>
          <w:color w:val="auto"/>
          <w:sz w:val="20"/>
          <w:szCs w:val="24"/>
        </w:rPr>
        <w:t>because</w:t>
      </w:r>
      <w:r w:rsidR="00BA193D" w:rsidRPr="003A268B">
        <w:rPr>
          <w:rFonts w:cs="Times New Roman"/>
          <w:bCs w:val="0"/>
          <w:iCs w:val="0"/>
          <w:color w:val="auto"/>
          <w:sz w:val="20"/>
          <w:szCs w:val="24"/>
        </w:rPr>
        <w:t xml:space="preserve"> more cost reflective tariffs will provide a more accurate price signal which will result in a more efficient dispatch of plant and the siting of plant within the distribution network. Both of these will result in the promotion of effective competition in generation.</w:t>
      </w:r>
    </w:p>
    <w:p w14:paraId="44630CB1" w14:textId="77777777" w:rsidR="00BA193D" w:rsidRDefault="00BA193D" w:rsidP="00D368FD">
      <w:pPr>
        <w:pStyle w:val="Heading2"/>
        <w:keepNext w:val="0"/>
        <w:widowControl w:val="0"/>
        <w:numPr>
          <w:ilvl w:val="1"/>
          <w:numId w:val="14"/>
        </w:numPr>
        <w:spacing w:before="240" w:after="60" w:line="360" w:lineRule="auto"/>
        <w:rPr>
          <w:rFonts w:cs="Times New Roman"/>
          <w:color w:val="auto"/>
          <w:sz w:val="20"/>
          <w:szCs w:val="24"/>
        </w:rPr>
      </w:pPr>
      <w:r w:rsidRPr="003A268B">
        <w:rPr>
          <w:rFonts w:cs="Times New Roman"/>
          <w:color w:val="auto"/>
          <w:sz w:val="20"/>
          <w:szCs w:val="24"/>
        </w:rPr>
        <w:t>Charging Objective Three is better facilitated by DCP 284 because it increases the cost reflectivity of tariffs within the CDCM by awarding credits to embedded generators that more closely reflect the benefits they bring to DNOs and thereby encourages the development of efficient, co-ordinated and economical distribution networks.</w:t>
      </w:r>
    </w:p>
    <w:p w14:paraId="26EACD9A" w14:textId="77777777" w:rsidR="006D75CD" w:rsidRPr="00EB32BB" w:rsidRDefault="006D75CD" w:rsidP="00CB2A38">
      <w:pPr>
        <w:pStyle w:val="Heading02"/>
        <w:numPr>
          <w:ilvl w:val="0"/>
          <w:numId w:val="14"/>
        </w:numPr>
        <w:rPr>
          <w:noProof/>
        </w:rPr>
      </w:pPr>
      <w:bookmarkStart w:id="103" w:name="_Toc318962138"/>
      <w:bookmarkStart w:id="104" w:name="_Toc453107802"/>
      <w:bookmarkStart w:id="105" w:name="_Toc457551695"/>
      <w:r w:rsidRPr="00EB32BB">
        <w:rPr>
          <w:noProof/>
        </w:rPr>
        <w:t xml:space="preserve">Impacts </w:t>
      </w:r>
      <w:r w:rsidR="00784486">
        <w:rPr>
          <w:noProof/>
        </w:rPr>
        <w:t>&amp; Other Considerations</w:t>
      </w:r>
      <w:bookmarkEnd w:id="103"/>
      <w:bookmarkEnd w:id="104"/>
      <w:bookmarkEnd w:id="105"/>
    </w:p>
    <w:p w14:paraId="18DE449F" w14:textId="77777777" w:rsidR="00631EBB" w:rsidRPr="00EB32BB" w:rsidRDefault="00187969" w:rsidP="00631EBB">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Does this Change Proposal</w:t>
      </w:r>
      <w:r w:rsidR="00631EBB"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21FB39AB" w14:textId="77777777" w:rsidR="00043976" w:rsidRPr="00DD1DB0" w:rsidRDefault="00DD1DB0" w:rsidP="00DD1DB0">
      <w:pPr>
        <w:pStyle w:val="Heading2"/>
        <w:keepNext w:val="0"/>
        <w:numPr>
          <w:ilvl w:val="1"/>
          <w:numId w:val="14"/>
        </w:numPr>
        <w:spacing w:before="240" w:after="60" w:line="360" w:lineRule="auto"/>
        <w:rPr>
          <w:color w:val="auto"/>
          <w:sz w:val="20"/>
          <w:szCs w:val="20"/>
        </w:rPr>
      </w:pPr>
      <w:r>
        <w:rPr>
          <w:rFonts w:cs="Times New Roman"/>
          <w:bCs w:val="0"/>
          <w:iCs w:val="0"/>
          <w:color w:val="auto"/>
          <w:sz w:val="20"/>
          <w:szCs w:val="24"/>
        </w:rPr>
        <w:t>The Working Group does not consider there to be any</w:t>
      </w:r>
      <w:r w:rsidRPr="00880785">
        <w:rPr>
          <w:color w:val="auto"/>
          <w:sz w:val="20"/>
          <w:szCs w:val="20"/>
        </w:rPr>
        <w:t xml:space="preserve"> cross-code impact.</w:t>
      </w:r>
    </w:p>
    <w:p w14:paraId="3DE0078C" w14:textId="77777777" w:rsidR="00BF4EEF" w:rsidRPr="00EB32BB" w:rsidRDefault="00BF4EEF" w:rsidP="00BF4EEF">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568E6910" w14:textId="35CC17BD" w:rsidR="00AC67D1" w:rsidRDefault="00793BB8" w:rsidP="00AC67D1">
      <w:pPr>
        <w:pStyle w:val="Heading2"/>
        <w:keepNext w:val="0"/>
        <w:numPr>
          <w:ilvl w:val="1"/>
          <w:numId w:val="14"/>
        </w:numPr>
        <w:spacing w:before="240" w:after="60" w:line="360" w:lineRule="auto"/>
        <w:rPr>
          <w:color w:val="auto"/>
          <w:sz w:val="20"/>
          <w:szCs w:val="20"/>
        </w:rPr>
      </w:pPr>
      <w:r>
        <w:rPr>
          <w:color w:val="auto"/>
          <w:sz w:val="20"/>
          <w:szCs w:val="20"/>
        </w:rPr>
        <w:t xml:space="preserve">Consumer impacts will be assessed following feedback from parties. There may be </w:t>
      </w:r>
      <w:r w:rsidR="00AC1D73">
        <w:rPr>
          <w:color w:val="auto"/>
          <w:sz w:val="20"/>
          <w:szCs w:val="20"/>
        </w:rPr>
        <w:t>multiple</w:t>
      </w:r>
      <w:r>
        <w:rPr>
          <w:color w:val="auto"/>
          <w:sz w:val="20"/>
          <w:szCs w:val="20"/>
        </w:rPr>
        <w:t xml:space="preserve"> solutions which may </w:t>
      </w:r>
      <w:r w:rsidR="00AC67D1" w:rsidRPr="00880785">
        <w:rPr>
          <w:color w:val="auto"/>
          <w:sz w:val="20"/>
          <w:szCs w:val="20"/>
        </w:rPr>
        <w:t>potentially increase</w:t>
      </w:r>
      <w:r>
        <w:rPr>
          <w:color w:val="auto"/>
          <w:sz w:val="20"/>
          <w:szCs w:val="20"/>
        </w:rPr>
        <w:t xml:space="preserve"> or decrease</w:t>
      </w:r>
      <w:r w:rsidR="00AC67D1" w:rsidRPr="00880785">
        <w:rPr>
          <w:color w:val="auto"/>
          <w:sz w:val="20"/>
          <w:szCs w:val="20"/>
        </w:rPr>
        <w:t xml:space="preserve"> the level of credits to embedded generators which </w:t>
      </w:r>
      <w:r w:rsidR="00AC1D73">
        <w:rPr>
          <w:color w:val="auto"/>
          <w:sz w:val="20"/>
          <w:szCs w:val="20"/>
        </w:rPr>
        <w:t>could</w:t>
      </w:r>
      <w:r w:rsidR="00AC1D73" w:rsidRPr="00880785">
        <w:rPr>
          <w:color w:val="auto"/>
          <w:sz w:val="20"/>
          <w:szCs w:val="20"/>
        </w:rPr>
        <w:t xml:space="preserve"> </w:t>
      </w:r>
      <w:r w:rsidR="00AC67D1" w:rsidRPr="00880785">
        <w:rPr>
          <w:color w:val="auto"/>
          <w:sz w:val="20"/>
          <w:szCs w:val="20"/>
        </w:rPr>
        <w:t>result in</w:t>
      </w:r>
      <w:r w:rsidR="00AC1D73">
        <w:rPr>
          <w:color w:val="auto"/>
          <w:sz w:val="20"/>
          <w:szCs w:val="20"/>
        </w:rPr>
        <w:t xml:space="preserve"> a</w:t>
      </w:r>
      <w:r>
        <w:rPr>
          <w:color w:val="auto"/>
          <w:sz w:val="20"/>
          <w:szCs w:val="20"/>
        </w:rPr>
        <w:t xml:space="preserve"> </w:t>
      </w:r>
      <w:r w:rsidR="00AC67D1" w:rsidRPr="00880785">
        <w:rPr>
          <w:color w:val="auto"/>
          <w:sz w:val="20"/>
          <w:szCs w:val="20"/>
        </w:rPr>
        <w:t>small increase</w:t>
      </w:r>
      <w:r w:rsidR="00AC1D73">
        <w:rPr>
          <w:color w:val="auto"/>
          <w:sz w:val="20"/>
          <w:szCs w:val="20"/>
        </w:rPr>
        <w:t>d or</w:t>
      </w:r>
      <w:r>
        <w:rPr>
          <w:color w:val="auto"/>
          <w:sz w:val="20"/>
          <w:szCs w:val="20"/>
        </w:rPr>
        <w:t xml:space="preserve"> decreased</w:t>
      </w:r>
      <w:r w:rsidR="00AC67D1" w:rsidRPr="00880785">
        <w:rPr>
          <w:color w:val="auto"/>
          <w:sz w:val="20"/>
          <w:szCs w:val="20"/>
        </w:rPr>
        <w:t xml:space="preserve"> cost to consumers.</w:t>
      </w:r>
    </w:p>
    <w:p w14:paraId="30617789" w14:textId="77777777" w:rsidR="00B52063" w:rsidRPr="00EB32BB" w:rsidRDefault="00B52063" w:rsidP="0083259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lastRenderedPageBreak/>
        <w:t>Environmental Impacts</w:t>
      </w:r>
    </w:p>
    <w:p w14:paraId="26338BC0" w14:textId="77777777" w:rsidR="00B52063" w:rsidRPr="002733C1" w:rsidRDefault="00B52063" w:rsidP="00832598">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In accordance with DCUSA Clause 11.14.6, the Working Group assessed whether there would be a material impact on greenhouse gas emissions if DCP </w:t>
      </w:r>
      <w:r w:rsidR="00880785">
        <w:rPr>
          <w:rFonts w:cs="Times New Roman"/>
          <w:bCs w:val="0"/>
          <w:iCs w:val="0"/>
          <w:color w:val="auto"/>
          <w:sz w:val="20"/>
          <w:szCs w:val="24"/>
        </w:rPr>
        <w:t xml:space="preserve">284 </w:t>
      </w:r>
      <w:r w:rsidRPr="002733C1">
        <w:rPr>
          <w:rFonts w:cs="Times New Roman"/>
          <w:bCs w:val="0"/>
          <w:iCs w:val="0"/>
          <w:color w:val="auto"/>
          <w:sz w:val="20"/>
          <w:szCs w:val="24"/>
        </w:rPr>
        <w:t xml:space="preserve">were implemented. The Working </w:t>
      </w:r>
      <w:r w:rsidRPr="002C42B3">
        <w:rPr>
          <w:rFonts w:cs="Times New Roman"/>
          <w:bCs w:val="0"/>
          <w:iCs w:val="0"/>
          <w:color w:val="auto"/>
          <w:sz w:val="20"/>
          <w:szCs w:val="24"/>
        </w:rPr>
        <w:t xml:space="preserve">Group </w:t>
      </w:r>
      <w:r w:rsidR="002C42B3" w:rsidRPr="002C42B3">
        <w:rPr>
          <w:rFonts w:cs="Times New Roman"/>
          <w:bCs w:val="0"/>
          <w:iCs w:val="0"/>
          <w:color w:val="auto"/>
          <w:sz w:val="20"/>
          <w:szCs w:val="24"/>
        </w:rPr>
        <w:t>did not</w:t>
      </w:r>
      <w:r w:rsidRPr="002C42B3">
        <w:rPr>
          <w:rFonts w:cs="Times New Roman"/>
          <w:bCs w:val="0"/>
          <w:iCs w:val="0"/>
          <w:color w:val="auto"/>
          <w:sz w:val="20"/>
          <w:szCs w:val="24"/>
        </w:rPr>
        <w:t xml:space="preserve"> identify</w:t>
      </w:r>
      <w:r w:rsidRPr="002733C1">
        <w:rPr>
          <w:rFonts w:cs="Times New Roman"/>
          <w:bCs w:val="0"/>
          <w:iCs w:val="0"/>
          <w:color w:val="auto"/>
          <w:sz w:val="20"/>
          <w:szCs w:val="24"/>
        </w:rPr>
        <w:t xml:space="preserve"> any material impact on greenhouse gas emissions from the implementation of this CP.</w:t>
      </w:r>
    </w:p>
    <w:p w14:paraId="22851B72"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677A9DF5" w14:textId="77777777" w:rsidR="002733C1" w:rsidRPr="002733C1" w:rsidRDefault="002733C1" w:rsidP="00832598">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 xml:space="preserve">Ofgem has been fully engaged throughout the development of DCP </w:t>
      </w:r>
      <w:r w:rsidR="00880785">
        <w:rPr>
          <w:rFonts w:cs="Times New Roman"/>
          <w:bCs w:val="0"/>
          <w:iCs w:val="0"/>
          <w:color w:val="auto"/>
          <w:sz w:val="20"/>
          <w:szCs w:val="24"/>
        </w:rPr>
        <w:t>284</w:t>
      </w:r>
      <w:r w:rsidRPr="002733C1">
        <w:rPr>
          <w:rFonts w:cs="Times New Roman"/>
          <w:bCs w:val="0"/>
          <w:iCs w:val="0"/>
          <w:color w:val="auto"/>
          <w:sz w:val="20"/>
          <w:szCs w:val="24"/>
        </w:rPr>
        <w:t xml:space="preserve"> as a member of the Working Group.</w:t>
      </w:r>
    </w:p>
    <w:p w14:paraId="660AAD06" w14:textId="77777777" w:rsidR="00450385" w:rsidRPr="00EB32BB" w:rsidRDefault="00C31A20" w:rsidP="00CC0C7A">
      <w:pPr>
        <w:pStyle w:val="Heading02"/>
        <w:keepNext w:val="0"/>
        <w:numPr>
          <w:ilvl w:val="0"/>
          <w:numId w:val="14"/>
        </w:numPr>
        <w:rPr>
          <w:noProof/>
        </w:rPr>
      </w:pPr>
      <w:bookmarkStart w:id="106" w:name="_Toc318962140"/>
      <w:bookmarkStart w:id="107" w:name="_Toc453107803"/>
      <w:bookmarkStart w:id="108" w:name="_Toc457551696"/>
      <w:r w:rsidRPr="00EB32BB">
        <w:rPr>
          <w:noProof/>
        </w:rPr>
        <w:t>Imple</w:t>
      </w:r>
      <w:r w:rsidR="00461C2F" w:rsidRPr="00EB32BB">
        <w:rPr>
          <w:noProof/>
        </w:rPr>
        <w:t>me</w:t>
      </w:r>
      <w:r w:rsidRPr="00EB32BB">
        <w:rPr>
          <w:noProof/>
        </w:rPr>
        <w:t>ntation</w:t>
      </w:r>
      <w:bookmarkEnd w:id="106"/>
      <w:bookmarkEnd w:id="107"/>
      <w:bookmarkEnd w:id="108"/>
    </w:p>
    <w:p w14:paraId="429CA409" w14:textId="77777777" w:rsidR="00B708FB" w:rsidRPr="005E670B" w:rsidRDefault="00B708FB" w:rsidP="00D368FD">
      <w:pPr>
        <w:pStyle w:val="Heading2"/>
        <w:keepNext w:val="0"/>
        <w:numPr>
          <w:ilvl w:val="1"/>
          <w:numId w:val="14"/>
        </w:numPr>
        <w:spacing w:before="240" w:after="60" w:line="360" w:lineRule="auto"/>
        <w:rPr>
          <w:rFonts w:cs="Times New Roman"/>
          <w:bCs w:val="0"/>
          <w:iCs w:val="0"/>
          <w:color w:val="auto"/>
          <w:sz w:val="20"/>
          <w:szCs w:val="24"/>
        </w:rPr>
      </w:pPr>
      <w:r w:rsidRPr="005E670B">
        <w:rPr>
          <w:rFonts w:cs="Times New Roman"/>
          <w:bCs w:val="0"/>
          <w:iCs w:val="0"/>
          <w:color w:val="auto"/>
          <w:sz w:val="20"/>
          <w:szCs w:val="24"/>
        </w:rPr>
        <w:t>The proposed implementation date for DCP</w:t>
      </w:r>
      <w:r w:rsidR="00CE7F42" w:rsidRPr="005E670B">
        <w:rPr>
          <w:rFonts w:cs="Times New Roman"/>
          <w:bCs w:val="0"/>
          <w:iCs w:val="0"/>
          <w:color w:val="auto"/>
          <w:sz w:val="20"/>
          <w:szCs w:val="24"/>
        </w:rPr>
        <w:t xml:space="preserve"> 284 is 01/04/2019</w:t>
      </w:r>
      <w:r w:rsidR="00B47096">
        <w:rPr>
          <w:rFonts w:cs="Times New Roman"/>
          <w:bCs w:val="0"/>
          <w:iCs w:val="0"/>
          <w:color w:val="auto"/>
          <w:sz w:val="20"/>
          <w:szCs w:val="24"/>
        </w:rPr>
        <w:t>.</w:t>
      </w:r>
      <w:r w:rsidR="00CE7F42" w:rsidRPr="005E670B">
        <w:rPr>
          <w:rFonts w:cs="Times New Roman"/>
          <w:bCs w:val="0"/>
          <w:iCs w:val="0"/>
          <w:color w:val="auto"/>
          <w:sz w:val="20"/>
          <w:szCs w:val="24"/>
        </w:rPr>
        <w:t xml:space="preserve"> Respondents are invited to consider whether they require any further lead time to comply with this change.</w:t>
      </w:r>
    </w:p>
    <w:p w14:paraId="0E4DB37B" w14:textId="77777777" w:rsidR="00F007A0" w:rsidRPr="00EB32BB" w:rsidRDefault="00F007A0" w:rsidP="00CC0C7A">
      <w:pPr>
        <w:pStyle w:val="Heading02"/>
        <w:keepNext w:val="0"/>
        <w:numPr>
          <w:ilvl w:val="0"/>
          <w:numId w:val="14"/>
        </w:numPr>
      </w:pPr>
      <w:bookmarkStart w:id="109" w:name="_Toc156882583"/>
      <w:bookmarkStart w:id="110" w:name="_Toc163008071"/>
      <w:bookmarkStart w:id="111" w:name="_Toc318962141"/>
      <w:bookmarkStart w:id="112" w:name="_Toc453107804"/>
      <w:bookmarkStart w:id="113" w:name="_Toc457551697"/>
      <w:r w:rsidRPr="00EB32BB">
        <w:t>Legal Text</w:t>
      </w:r>
      <w:bookmarkEnd w:id="109"/>
      <w:bookmarkEnd w:id="110"/>
      <w:bookmarkEnd w:id="111"/>
      <w:bookmarkEnd w:id="112"/>
      <w:bookmarkEnd w:id="113"/>
    </w:p>
    <w:p w14:paraId="55EB30BA" w14:textId="6881A8E0" w:rsidR="007433F7" w:rsidRDefault="007433F7" w:rsidP="009D76EB">
      <w:pPr>
        <w:pStyle w:val="Heading2"/>
        <w:keepNext w:val="0"/>
        <w:numPr>
          <w:ilvl w:val="1"/>
          <w:numId w:val="14"/>
        </w:numPr>
        <w:spacing w:before="240" w:after="60" w:line="360" w:lineRule="auto"/>
        <w:rPr>
          <w:ins w:id="114" w:author="Dylan Townsend" w:date="2017-01-16T14:35:00Z"/>
          <w:rFonts w:cs="Times New Roman"/>
          <w:bCs w:val="0"/>
          <w:iCs w:val="0"/>
          <w:color w:val="auto"/>
          <w:sz w:val="20"/>
          <w:szCs w:val="24"/>
        </w:rPr>
      </w:pPr>
      <w:r>
        <w:rPr>
          <w:rFonts w:cs="Times New Roman"/>
          <w:bCs w:val="0"/>
          <w:iCs w:val="0"/>
          <w:color w:val="auto"/>
          <w:sz w:val="20"/>
          <w:szCs w:val="24"/>
        </w:rPr>
        <w:t xml:space="preserve">It was </w:t>
      </w:r>
      <w:r w:rsidRPr="007433F7">
        <w:rPr>
          <w:rFonts w:cs="Times New Roman"/>
          <w:bCs w:val="0"/>
          <w:iCs w:val="0"/>
          <w:color w:val="auto"/>
          <w:sz w:val="20"/>
          <w:szCs w:val="24"/>
        </w:rPr>
        <w:t>identified</w:t>
      </w:r>
      <w:r>
        <w:rPr>
          <w:rFonts w:cs="Times New Roman"/>
          <w:bCs w:val="0"/>
          <w:iCs w:val="0"/>
          <w:color w:val="auto"/>
          <w:sz w:val="20"/>
          <w:szCs w:val="24"/>
        </w:rPr>
        <w:t xml:space="preserve"> by the proposer</w:t>
      </w:r>
      <w:r w:rsidRPr="007433F7">
        <w:rPr>
          <w:rFonts w:cs="Times New Roman"/>
          <w:bCs w:val="0"/>
          <w:iCs w:val="0"/>
          <w:color w:val="auto"/>
          <w:sz w:val="20"/>
          <w:szCs w:val="24"/>
        </w:rPr>
        <w:t xml:space="preserve"> that paragraphs 89 to 95 of schedule 16 </w:t>
      </w:r>
      <w:r w:rsidR="009D76EB">
        <w:rPr>
          <w:rFonts w:cs="Times New Roman"/>
          <w:bCs w:val="0"/>
          <w:iCs w:val="0"/>
          <w:color w:val="auto"/>
          <w:sz w:val="20"/>
          <w:szCs w:val="24"/>
        </w:rPr>
        <w:t xml:space="preserve">of the DCUSA </w:t>
      </w:r>
      <w:r w:rsidRPr="007433F7">
        <w:rPr>
          <w:rFonts w:cs="Times New Roman"/>
          <w:bCs w:val="0"/>
          <w:iCs w:val="0"/>
          <w:color w:val="auto"/>
          <w:sz w:val="20"/>
          <w:szCs w:val="24"/>
        </w:rPr>
        <w:t>will need to be am</w:t>
      </w:r>
      <w:r w:rsidR="009D76EB">
        <w:rPr>
          <w:rFonts w:cs="Times New Roman"/>
          <w:bCs w:val="0"/>
          <w:iCs w:val="0"/>
          <w:color w:val="auto"/>
          <w:sz w:val="20"/>
          <w:szCs w:val="24"/>
        </w:rPr>
        <w:t>ended to implement this change. No</w:t>
      </w:r>
      <w:r w:rsidRPr="007433F7">
        <w:rPr>
          <w:rFonts w:cs="Times New Roman"/>
          <w:bCs w:val="0"/>
          <w:iCs w:val="0"/>
          <w:color w:val="auto"/>
          <w:sz w:val="20"/>
          <w:szCs w:val="24"/>
        </w:rPr>
        <w:t xml:space="preserve"> proposed legal text</w:t>
      </w:r>
      <w:r w:rsidR="009D76EB">
        <w:rPr>
          <w:rFonts w:cs="Times New Roman"/>
          <w:bCs w:val="0"/>
          <w:iCs w:val="0"/>
          <w:color w:val="auto"/>
          <w:sz w:val="20"/>
          <w:szCs w:val="24"/>
        </w:rPr>
        <w:t xml:space="preserve"> was provided within the initial CP as</w:t>
      </w:r>
      <w:r w:rsidR="00482980">
        <w:rPr>
          <w:rFonts w:cs="Times New Roman"/>
          <w:bCs w:val="0"/>
          <w:iCs w:val="0"/>
          <w:color w:val="auto"/>
          <w:sz w:val="20"/>
          <w:szCs w:val="24"/>
        </w:rPr>
        <w:t xml:space="preserve"> the implementation of</w:t>
      </w:r>
      <w:r w:rsidR="009D76EB">
        <w:rPr>
          <w:rFonts w:cs="Times New Roman"/>
          <w:bCs w:val="0"/>
          <w:iCs w:val="0"/>
          <w:color w:val="auto"/>
          <w:sz w:val="20"/>
          <w:szCs w:val="24"/>
        </w:rPr>
        <w:t xml:space="preserve"> DCP 228 amend</w:t>
      </w:r>
      <w:r w:rsidR="00482980">
        <w:rPr>
          <w:rFonts w:cs="Times New Roman"/>
          <w:bCs w:val="0"/>
          <w:iCs w:val="0"/>
          <w:color w:val="auto"/>
          <w:sz w:val="20"/>
          <w:szCs w:val="24"/>
        </w:rPr>
        <w:t>s</w:t>
      </w:r>
      <w:r w:rsidR="009D76EB">
        <w:rPr>
          <w:rFonts w:cs="Times New Roman"/>
          <w:bCs w:val="0"/>
          <w:iCs w:val="0"/>
          <w:color w:val="auto"/>
          <w:sz w:val="20"/>
          <w:szCs w:val="24"/>
        </w:rPr>
        <w:t xml:space="preserve"> the same paragraphs within the DCUSA. The Working Group noted that the </w:t>
      </w:r>
      <w:r w:rsidR="00482980">
        <w:rPr>
          <w:rFonts w:cs="Times New Roman"/>
          <w:bCs w:val="0"/>
          <w:iCs w:val="0"/>
          <w:color w:val="auto"/>
          <w:sz w:val="20"/>
          <w:szCs w:val="24"/>
        </w:rPr>
        <w:t>amended</w:t>
      </w:r>
      <w:r w:rsidR="009D76EB" w:rsidRPr="009D76EB">
        <w:rPr>
          <w:rFonts w:cs="Times New Roman"/>
          <w:bCs w:val="0"/>
          <w:iCs w:val="0"/>
          <w:color w:val="auto"/>
          <w:sz w:val="20"/>
          <w:szCs w:val="24"/>
        </w:rPr>
        <w:t xml:space="preserve"> legal text</w:t>
      </w:r>
      <w:r w:rsidR="009D76EB">
        <w:rPr>
          <w:rFonts w:cs="Times New Roman"/>
          <w:bCs w:val="0"/>
          <w:iCs w:val="0"/>
          <w:color w:val="auto"/>
          <w:sz w:val="20"/>
          <w:szCs w:val="24"/>
        </w:rPr>
        <w:t xml:space="preserve"> provided</w:t>
      </w:r>
      <w:r w:rsidR="00482980">
        <w:rPr>
          <w:rFonts w:cs="Times New Roman"/>
          <w:bCs w:val="0"/>
          <w:iCs w:val="0"/>
          <w:color w:val="auto"/>
          <w:sz w:val="20"/>
          <w:szCs w:val="24"/>
        </w:rPr>
        <w:t xml:space="preserve"> to parties as part of this consultation is not from the current version of the DCUSA</w:t>
      </w:r>
      <w:r w:rsidR="009D76EB" w:rsidRPr="009D76EB">
        <w:rPr>
          <w:rFonts w:cs="Times New Roman"/>
          <w:bCs w:val="0"/>
          <w:iCs w:val="0"/>
          <w:color w:val="auto"/>
          <w:sz w:val="20"/>
          <w:szCs w:val="24"/>
        </w:rPr>
        <w:t xml:space="preserve"> </w:t>
      </w:r>
      <w:r w:rsidR="00482980">
        <w:rPr>
          <w:rFonts w:cs="Times New Roman"/>
          <w:bCs w:val="0"/>
          <w:iCs w:val="0"/>
          <w:color w:val="auto"/>
          <w:sz w:val="20"/>
          <w:szCs w:val="24"/>
        </w:rPr>
        <w:t>and</w:t>
      </w:r>
      <w:r w:rsidR="009D76EB" w:rsidRPr="009D76EB">
        <w:rPr>
          <w:rFonts w:cs="Times New Roman"/>
          <w:bCs w:val="0"/>
          <w:iCs w:val="0"/>
          <w:color w:val="auto"/>
          <w:sz w:val="20"/>
          <w:szCs w:val="24"/>
        </w:rPr>
        <w:t xml:space="preserve"> is the approved </w:t>
      </w:r>
      <w:r w:rsidR="00482980">
        <w:rPr>
          <w:rFonts w:cs="Times New Roman"/>
          <w:bCs w:val="0"/>
          <w:iCs w:val="0"/>
          <w:color w:val="auto"/>
          <w:sz w:val="20"/>
          <w:szCs w:val="24"/>
        </w:rPr>
        <w:t xml:space="preserve">legal </w:t>
      </w:r>
      <w:r w:rsidR="009D76EB" w:rsidRPr="009D76EB">
        <w:rPr>
          <w:rFonts w:cs="Times New Roman"/>
          <w:bCs w:val="0"/>
          <w:iCs w:val="0"/>
          <w:color w:val="auto"/>
          <w:sz w:val="20"/>
          <w:szCs w:val="24"/>
        </w:rPr>
        <w:t xml:space="preserve">text </w:t>
      </w:r>
      <w:r w:rsidR="00482980">
        <w:rPr>
          <w:rFonts w:cs="Times New Roman"/>
          <w:bCs w:val="0"/>
          <w:iCs w:val="0"/>
          <w:color w:val="auto"/>
          <w:sz w:val="20"/>
          <w:szCs w:val="24"/>
        </w:rPr>
        <w:t>formulated as part of DCP 22</w:t>
      </w:r>
      <w:r w:rsidR="009D76EB" w:rsidRPr="009D76EB">
        <w:rPr>
          <w:rFonts w:cs="Times New Roman"/>
          <w:bCs w:val="0"/>
          <w:iCs w:val="0"/>
          <w:color w:val="auto"/>
          <w:sz w:val="20"/>
          <w:szCs w:val="24"/>
        </w:rPr>
        <w:t>8.</w:t>
      </w:r>
      <w:r w:rsidRPr="007433F7">
        <w:rPr>
          <w:rFonts w:cs="Times New Roman"/>
          <w:bCs w:val="0"/>
          <w:iCs w:val="0"/>
          <w:color w:val="auto"/>
          <w:sz w:val="20"/>
          <w:szCs w:val="24"/>
        </w:rPr>
        <w:t xml:space="preserve"> </w:t>
      </w:r>
    </w:p>
    <w:p w14:paraId="513897A1" w14:textId="022223BC" w:rsidR="000A35FE" w:rsidRPr="000A35FE" w:rsidRDefault="000A35FE" w:rsidP="000A35FE">
      <w:pPr>
        <w:pStyle w:val="Heading2"/>
        <w:keepNext w:val="0"/>
        <w:numPr>
          <w:ilvl w:val="1"/>
          <w:numId w:val="14"/>
        </w:numPr>
        <w:spacing w:line="240" w:lineRule="auto"/>
        <w:ind w:left="578" w:hanging="578"/>
        <w:rPr>
          <w:sz w:val="20"/>
          <w:szCs w:val="20"/>
        </w:rPr>
      </w:pPr>
      <w:commentRangeStart w:id="115"/>
      <w:ins w:id="116" w:author="Dylan Townsend" w:date="2017-01-16T14:37:00Z">
        <w:r>
          <w:rPr>
            <w:sz w:val="20"/>
            <w:szCs w:val="20"/>
          </w:rPr>
          <w:t>The</w:t>
        </w:r>
      </w:ins>
      <w:commentRangeEnd w:id="115"/>
      <w:ins w:id="117" w:author="Dylan Townsend" w:date="2017-01-16T14:40:00Z">
        <w:r>
          <w:rPr>
            <w:rStyle w:val="CommentReference"/>
            <w:rFonts w:cs="Times New Roman"/>
            <w:bCs w:val="0"/>
            <w:iCs w:val="0"/>
            <w:color w:val="auto"/>
          </w:rPr>
          <w:commentReference w:id="115"/>
        </w:r>
      </w:ins>
      <w:ins w:id="118" w:author="Dylan Townsend" w:date="2017-01-16T14:37:00Z">
        <w:r>
          <w:rPr>
            <w:sz w:val="20"/>
            <w:szCs w:val="20"/>
          </w:rPr>
          <w:t xml:space="preserve"> Working Group identified that the CP will also affect the </w:t>
        </w:r>
      </w:ins>
      <w:ins w:id="119" w:author="Dylan Townsend" w:date="2017-01-16T14:38:00Z">
        <w:r>
          <w:rPr>
            <w:sz w:val="20"/>
            <w:szCs w:val="20"/>
          </w:rPr>
          <w:t>Annual Review Pack (</w:t>
        </w:r>
      </w:ins>
      <w:ins w:id="120" w:author="Dylan Townsend" w:date="2017-01-16T14:37:00Z">
        <w:r>
          <w:rPr>
            <w:sz w:val="20"/>
            <w:szCs w:val="20"/>
          </w:rPr>
          <w:t>ARP</w:t>
        </w:r>
      </w:ins>
      <w:ins w:id="121" w:author="Dylan Townsend" w:date="2017-01-16T14:38:00Z">
        <w:r>
          <w:rPr>
            <w:sz w:val="20"/>
            <w:szCs w:val="20"/>
          </w:rPr>
          <w:t>), however will only impact paragraph 1.1 of schedule 20 of the DCUSA.</w:t>
        </w:r>
      </w:ins>
    </w:p>
    <w:p w14:paraId="0A94D544" w14:textId="3AFBB561" w:rsidR="00FD6F28" w:rsidRPr="00FD6F28" w:rsidRDefault="007433F7" w:rsidP="00FD6F28">
      <w:pPr>
        <w:pStyle w:val="Heading2"/>
        <w:keepNext w:val="0"/>
        <w:numPr>
          <w:ilvl w:val="1"/>
          <w:numId w:val="14"/>
        </w:numPr>
        <w:spacing w:before="240" w:after="60" w:line="360" w:lineRule="auto"/>
      </w:pPr>
      <w:r w:rsidRPr="007433F7">
        <w:rPr>
          <w:rFonts w:cs="Times New Roman"/>
          <w:bCs w:val="0"/>
          <w:iCs w:val="0"/>
          <w:color w:val="auto"/>
          <w:sz w:val="20"/>
          <w:szCs w:val="24"/>
        </w:rPr>
        <w:t xml:space="preserve">This change proposes to allocate an element of the scaling to generation by applying </w:t>
      </w:r>
      <w:commentRangeStart w:id="122"/>
      <w:r>
        <w:rPr>
          <w:rFonts w:cs="Times New Roman"/>
          <w:bCs w:val="0"/>
          <w:iCs w:val="0"/>
          <w:color w:val="auto"/>
          <w:sz w:val="20"/>
          <w:szCs w:val="24"/>
        </w:rPr>
        <w:t>[x%]</w:t>
      </w:r>
      <w:r w:rsidRPr="007433F7">
        <w:rPr>
          <w:rFonts w:cs="Times New Roman"/>
          <w:bCs w:val="0"/>
          <w:iCs w:val="0"/>
          <w:color w:val="auto"/>
          <w:sz w:val="20"/>
          <w:szCs w:val="24"/>
        </w:rPr>
        <w:t xml:space="preserve"> of sc</w:t>
      </w:r>
      <w:r>
        <w:rPr>
          <w:rFonts w:cs="Times New Roman"/>
          <w:bCs w:val="0"/>
          <w:iCs w:val="0"/>
          <w:color w:val="auto"/>
          <w:sz w:val="20"/>
          <w:szCs w:val="24"/>
        </w:rPr>
        <w:t xml:space="preserve">aling as generation credits. A </w:t>
      </w:r>
      <w:r w:rsidRPr="007433F7">
        <w:rPr>
          <w:rFonts w:cs="Times New Roman"/>
          <w:bCs w:val="0"/>
          <w:iCs w:val="0"/>
          <w:color w:val="auto"/>
          <w:sz w:val="20"/>
          <w:szCs w:val="24"/>
        </w:rPr>
        <w:t>proposed</w:t>
      </w:r>
      <w:r>
        <w:rPr>
          <w:rFonts w:cs="Times New Roman"/>
          <w:bCs w:val="0"/>
          <w:iCs w:val="0"/>
          <w:color w:val="auto"/>
          <w:sz w:val="20"/>
          <w:szCs w:val="24"/>
        </w:rPr>
        <w:t xml:space="preserve"> initial</w:t>
      </w:r>
      <w:r w:rsidRPr="007433F7">
        <w:rPr>
          <w:rFonts w:cs="Times New Roman"/>
          <w:bCs w:val="0"/>
          <w:iCs w:val="0"/>
          <w:color w:val="auto"/>
          <w:sz w:val="20"/>
          <w:szCs w:val="24"/>
        </w:rPr>
        <w:t xml:space="preserve"> value of 50%</w:t>
      </w:r>
      <w:r>
        <w:rPr>
          <w:rFonts w:cs="Times New Roman"/>
          <w:bCs w:val="0"/>
          <w:iCs w:val="0"/>
          <w:color w:val="auto"/>
          <w:sz w:val="20"/>
          <w:szCs w:val="24"/>
        </w:rPr>
        <w:t xml:space="preserve"> was set out in the CP however the Working Group agreed that [x%]</w:t>
      </w:r>
      <w:r w:rsidRPr="007433F7">
        <w:rPr>
          <w:rFonts w:cs="Times New Roman"/>
          <w:bCs w:val="0"/>
          <w:iCs w:val="0"/>
          <w:color w:val="auto"/>
          <w:sz w:val="20"/>
          <w:szCs w:val="24"/>
        </w:rPr>
        <w:t xml:space="preserve"> </w:t>
      </w:r>
      <w:commentRangeEnd w:id="122"/>
      <w:r w:rsidR="00B47096">
        <w:rPr>
          <w:rStyle w:val="CommentReference"/>
          <w:rFonts w:cs="Times New Roman"/>
          <w:bCs w:val="0"/>
          <w:iCs w:val="0"/>
          <w:color w:val="auto"/>
        </w:rPr>
        <w:commentReference w:id="122"/>
      </w:r>
      <w:r w:rsidRPr="007433F7">
        <w:rPr>
          <w:rFonts w:cs="Times New Roman"/>
          <w:bCs w:val="0"/>
          <w:iCs w:val="0"/>
          <w:color w:val="auto"/>
          <w:sz w:val="20"/>
          <w:szCs w:val="24"/>
        </w:rPr>
        <w:t xml:space="preserve">will better meet the DCUSA objectives than </w:t>
      </w:r>
      <w:r>
        <w:rPr>
          <w:rFonts w:cs="Times New Roman"/>
          <w:bCs w:val="0"/>
          <w:iCs w:val="0"/>
          <w:color w:val="auto"/>
          <w:sz w:val="20"/>
          <w:szCs w:val="24"/>
        </w:rPr>
        <w:t xml:space="preserve">either the status quo or the proposed initial </w:t>
      </w:r>
      <w:r w:rsidR="00482980">
        <w:rPr>
          <w:rFonts w:cs="Times New Roman"/>
          <w:bCs w:val="0"/>
          <w:iCs w:val="0"/>
          <w:color w:val="auto"/>
          <w:sz w:val="20"/>
          <w:szCs w:val="24"/>
        </w:rPr>
        <w:t>figure.</w:t>
      </w:r>
    </w:p>
    <w:p w14:paraId="6D39EA05" w14:textId="77777777" w:rsidR="00E46671" w:rsidRDefault="00B52063" w:rsidP="00D368FD">
      <w:pPr>
        <w:pStyle w:val="Heading2"/>
        <w:keepNext w:val="0"/>
        <w:numPr>
          <w:ilvl w:val="1"/>
          <w:numId w:val="14"/>
        </w:numPr>
        <w:spacing w:before="240" w:after="60" w:line="360" w:lineRule="auto"/>
      </w:pPr>
      <w:r w:rsidRPr="005E670B">
        <w:rPr>
          <w:rFonts w:cs="Times New Roman"/>
          <w:color w:val="auto"/>
          <w:sz w:val="20"/>
          <w:szCs w:val="24"/>
        </w:rPr>
        <w:t>The legal text for DCP</w:t>
      </w:r>
      <w:r w:rsidR="002733C1" w:rsidRPr="005E670B">
        <w:rPr>
          <w:rFonts w:cs="Times New Roman"/>
          <w:color w:val="auto"/>
          <w:sz w:val="20"/>
          <w:szCs w:val="24"/>
        </w:rPr>
        <w:t xml:space="preserve"> </w:t>
      </w:r>
      <w:r w:rsidR="00880785" w:rsidRPr="005E670B">
        <w:rPr>
          <w:rFonts w:cs="Times New Roman"/>
          <w:color w:val="auto"/>
          <w:sz w:val="20"/>
          <w:szCs w:val="24"/>
        </w:rPr>
        <w:t xml:space="preserve">284 </w:t>
      </w:r>
      <w:r w:rsidRPr="005E670B">
        <w:rPr>
          <w:rFonts w:cs="Times New Roman"/>
          <w:color w:val="auto"/>
          <w:sz w:val="20"/>
          <w:szCs w:val="24"/>
        </w:rPr>
        <w:t>is provided as Attachment</w:t>
      </w:r>
      <w:r w:rsidR="00B03DDD">
        <w:rPr>
          <w:rFonts w:cs="Times New Roman"/>
          <w:color w:val="auto"/>
          <w:sz w:val="20"/>
          <w:szCs w:val="24"/>
        </w:rPr>
        <w:t xml:space="preserve"> 1.</w:t>
      </w:r>
    </w:p>
    <w:p w14:paraId="61D3B5E1" w14:textId="77777777" w:rsidR="00E46671" w:rsidRPr="00EB32BB" w:rsidRDefault="00E46671" w:rsidP="00E46671">
      <w:pPr>
        <w:pStyle w:val="Heading02"/>
        <w:numPr>
          <w:ilvl w:val="0"/>
          <w:numId w:val="14"/>
        </w:numPr>
      </w:pPr>
      <w:r>
        <w:t>Consultation Questions</w:t>
      </w:r>
    </w:p>
    <w:p w14:paraId="0D847163" w14:textId="74279CB2" w:rsidR="005E670B" w:rsidRPr="00E46671" w:rsidRDefault="00E46671" w:rsidP="00B60B9E">
      <w:pPr>
        <w:pStyle w:val="Heading2"/>
        <w:keepNext w:val="0"/>
        <w:numPr>
          <w:ilvl w:val="1"/>
          <w:numId w:val="14"/>
        </w:numPr>
        <w:spacing w:before="240" w:after="60" w:line="360" w:lineRule="auto"/>
      </w:pPr>
      <w:r w:rsidRPr="00B60B9E">
        <w:rPr>
          <w:rFonts w:cs="Times New Roman"/>
          <w:color w:val="auto"/>
          <w:sz w:val="20"/>
          <w:szCs w:val="24"/>
        </w:rPr>
        <w:t>The Working Group is seeking industry views on the following consultation questions:</w:t>
      </w:r>
    </w:p>
    <w:tbl>
      <w:tblPr>
        <w:tblpPr w:leftFromText="181" w:rightFromText="181" w:vertAnchor="text" w:horzAnchor="margin"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0"/>
        <w:gridCol w:w="7286"/>
      </w:tblGrid>
      <w:tr w:rsidR="00E46671" w:rsidRPr="00BB1F26" w14:paraId="4B32C029" w14:textId="77777777" w:rsidTr="00E46671">
        <w:trPr>
          <w:trHeight w:val="343"/>
        </w:trPr>
        <w:tc>
          <w:tcPr>
            <w:tcW w:w="1242" w:type="dxa"/>
          </w:tcPr>
          <w:p w14:paraId="2CFE96BE" w14:textId="77777777" w:rsidR="00E46671" w:rsidRPr="00BB1F26" w:rsidRDefault="00E46671" w:rsidP="00E46671">
            <w:pPr>
              <w:keepNext/>
              <w:spacing w:after="60"/>
              <w:rPr>
                <w:rFonts w:ascii="Calibri" w:hAnsi="Calibri"/>
                <w:b/>
              </w:rPr>
            </w:pPr>
            <w:bookmarkStart w:id="123" w:name="_Toc457551698"/>
            <w:r w:rsidRPr="00BB1F26">
              <w:rPr>
                <w:rFonts w:ascii="Calibri" w:hAnsi="Calibri"/>
                <w:b/>
                <w:sz w:val="22"/>
                <w:szCs w:val="22"/>
              </w:rPr>
              <w:t>Question Number</w:t>
            </w:r>
          </w:p>
        </w:tc>
        <w:tc>
          <w:tcPr>
            <w:tcW w:w="7286" w:type="dxa"/>
          </w:tcPr>
          <w:p w14:paraId="3DE9BE35" w14:textId="77777777" w:rsidR="00E46671" w:rsidRPr="00BB1F26" w:rsidRDefault="00E46671" w:rsidP="00E46671">
            <w:pPr>
              <w:keepNext/>
              <w:spacing w:after="60" w:line="360" w:lineRule="auto"/>
              <w:rPr>
                <w:rFonts w:ascii="Calibri" w:hAnsi="Calibri"/>
                <w:b/>
              </w:rPr>
            </w:pPr>
            <w:r w:rsidRPr="00BB1F26">
              <w:rPr>
                <w:rFonts w:ascii="Calibri" w:hAnsi="Calibri"/>
                <w:b/>
                <w:sz w:val="22"/>
                <w:szCs w:val="22"/>
              </w:rPr>
              <w:t>Question</w:t>
            </w:r>
          </w:p>
        </w:tc>
      </w:tr>
      <w:tr w:rsidR="00E46671" w:rsidRPr="00BB1F26" w14:paraId="0EEF4352" w14:textId="77777777" w:rsidTr="00E46671">
        <w:tc>
          <w:tcPr>
            <w:tcW w:w="1242" w:type="dxa"/>
            <w:vAlign w:val="center"/>
          </w:tcPr>
          <w:p w14:paraId="7502B49E" w14:textId="77777777" w:rsidR="00E46671" w:rsidRPr="00BB1F26" w:rsidRDefault="00E46671" w:rsidP="00343D4B">
            <w:pPr>
              <w:pStyle w:val="TableList"/>
            </w:pPr>
          </w:p>
        </w:tc>
        <w:tc>
          <w:tcPr>
            <w:tcW w:w="7286" w:type="dxa"/>
            <w:vAlign w:val="center"/>
          </w:tcPr>
          <w:p w14:paraId="03D7F56F" w14:textId="77777777" w:rsidR="00E46671" w:rsidRPr="00C120F5" w:rsidRDefault="00E46671" w:rsidP="00E46671">
            <w:pPr>
              <w:keepNext/>
              <w:spacing w:before="60" w:after="60"/>
              <w:rPr>
                <w:rFonts w:ascii="Calibri" w:hAnsi="Calibri"/>
                <w:szCs w:val="20"/>
              </w:rPr>
            </w:pPr>
            <w:r w:rsidRPr="00C120F5">
              <w:rPr>
                <w:rFonts w:ascii="Calibri" w:hAnsi="Calibri"/>
                <w:sz w:val="22"/>
                <w:szCs w:val="20"/>
              </w:rPr>
              <w:t>Do you understand the intent of the CP?</w:t>
            </w:r>
          </w:p>
        </w:tc>
      </w:tr>
      <w:tr w:rsidR="00E46671" w:rsidRPr="00BB1F26" w14:paraId="6A1FA0E2" w14:textId="77777777" w:rsidTr="00E46671">
        <w:tc>
          <w:tcPr>
            <w:tcW w:w="1242" w:type="dxa"/>
            <w:vAlign w:val="center"/>
          </w:tcPr>
          <w:p w14:paraId="0BF669C6" w14:textId="77777777" w:rsidR="00E46671" w:rsidRPr="00BB1F26" w:rsidRDefault="00E46671" w:rsidP="00343D4B">
            <w:pPr>
              <w:pStyle w:val="TableList"/>
            </w:pPr>
          </w:p>
        </w:tc>
        <w:tc>
          <w:tcPr>
            <w:tcW w:w="7286" w:type="dxa"/>
            <w:vAlign w:val="center"/>
          </w:tcPr>
          <w:p w14:paraId="07448143" w14:textId="77777777" w:rsidR="00E46671" w:rsidRPr="00C120F5" w:rsidRDefault="00E46671" w:rsidP="00E46671">
            <w:pPr>
              <w:keepNext/>
              <w:spacing w:before="60" w:after="60"/>
              <w:rPr>
                <w:rFonts w:ascii="Calibri" w:hAnsi="Calibri"/>
                <w:szCs w:val="20"/>
              </w:rPr>
            </w:pPr>
            <w:r w:rsidRPr="00C120F5">
              <w:rPr>
                <w:rFonts w:ascii="Calibri" w:hAnsi="Calibri"/>
                <w:sz w:val="22"/>
                <w:szCs w:val="20"/>
              </w:rPr>
              <w:t>Are you supportive of the principles of the CP?</w:t>
            </w:r>
          </w:p>
        </w:tc>
      </w:tr>
      <w:tr w:rsidR="005E670B" w:rsidRPr="00BB1F26" w14:paraId="3125FA38" w14:textId="77777777" w:rsidTr="00E46671">
        <w:trPr>
          <w:trHeight w:val="740"/>
        </w:trPr>
        <w:tc>
          <w:tcPr>
            <w:tcW w:w="1242" w:type="dxa"/>
            <w:vAlign w:val="center"/>
          </w:tcPr>
          <w:p w14:paraId="74106686" w14:textId="77777777" w:rsidR="005E670B" w:rsidRDefault="005E670B" w:rsidP="00343D4B">
            <w:pPr>
              <w:pStyle w:val="TableList"/>
            </w:pPr>
          </w:p>
        </w:tc>
        <w:tc>
          <w:tcPr>
            <w:tcW w:w="7286" w:type="dxa"/>
            <w:vAlign w:val="center"/>
          </w:tcPr>
          <w:p w14:paraId="343A06DC" w14:textId="77777777" w:rsidR="005E670B" w:rsidRPr="00343D4B" w:rsidRDefault="002E44B8" w:rsidP="00343D4B">
            <w:pPr>
              <w:spacing w:before="60" w:after="60" w:line="240" w:lineRule="auto"/>
              <w:outlineLvl w:val="1"/>
              <w:rPr>
                <w:rFonts w:ascii="Calibri" w:eastAsia="Calibri" w:hAnsi="Calibri" w:cs="Arial"/>
                <w:sz w:val="22"/>
                <w:szCs w:val="22"/>
                <w:lang w:eastAsia="en-US"/>
              </w:rPr>
            </w:pPr>
            <w:r w:rsidRPr="002E44B8">
              <w:rPr>
                <w:rFonts w:ascii="Calibri" w:eastAsia="Calibri" w:hAnsi="Calibri" w:cs="Arial"/>
                <w:sz w:val="22"/>
                <w:szCs w:val="22"/>
                <w:lang w:eastAsia="en-US"/>
              </w:rPr>
              <w:t>Do you believe scaling should be applied to generation? If it is applied, should it be a positive or negative application?</w:t>
            </w:r>
          </w:p>
        </w:tc>
      </w:tr>
      <w:tr w:rsidR="005F2D79" w:rsidRPr="00BB1F26" w14:paraId="79656367" w14:textId="77777777" w:rsidTr="00E46671">
        <w:trPr>
          <w:trHeight w:val="740"/>
        </w:trPr>
        <w:tc>
          <w:tcPr>
            <w:tcW w:w="1242" w:type="dxa"/>
            <w:vAlign w:val="center"/>
          </w:tcPr>
          <w:p w14:paraId="18FCF716" w14:textId="77777777" w:rsidR="005F2D79" w:rsidRDefault="005F2D79" w:rsidP="00655729">
            <w:pPr>
              <w:pStyle w:val="TableList"/>
              <w:jc w:val="both"/>
            </w:pPr>
          </w:p>
        </w:tc>
        <w:tc>
          <w:tcPr>
            <w:tcW w:w="7286" w:type="dxa"/>
            <w:vAlign w:val="center"/>
          </w:tcPr>
          <w:p w14:paraId="3B9FB812" w14:textId="1978D6AC" w:rsidR="005F2D79" w:rsidRPr="005F2D79" w:rsidRDefault="005F2D79" w:rsidP="005F2D79">
            <w:pPr>
              <w:keepNext/>
              <w:spacing w:before="60" w:after="60"/>
              <w:rPr>
                <w:rFonts w:ascii="Calibri" w:hAnsi="Calibri"/>
                <w:sz w:val="22"/>
                <w:szCs w:val="20"/>
              </w:rPr>
            </w:pPr>
            <w:r w:rsidRPr="005F2D79">
              <w:rPr>
                <w:rFonts w:ascii="Calibri" w:hAnsi="Calibri"/>
                <w:sz w:val="22"/>
                <w:szCs w:val="20"/>
              </w:rPr>
              <w:t>Do you agree with the definition of residual scaling provided in paragraphs 5.</w:t>
            </w:r>
            <w:ins w:id="124" w:author="John Lawton" w:date="2017-01-13T13:19:00Z">
              <w:r w:rsidR="00DA24A7" w:rsidRPr="005F2D79">
                <w:rPr>
                  <w:rFonts w:ascii="Calibri" w:hAnsi="Calibri"/>
                  <w:sz w:val="22"/>
                  <w:szCs w:val="20"/>
                </w:rPr>
                <w:t>1</w:t>
              </w:r>
              <w:r w:rsidR="00DA24A7">
                <w:rPr>
                  <w:rFonts w:ascii="Calibri" w:hAnsi="Calibri"/>
                  <w:sz w:val="22"/>
                  <w:szCs w:val="20"/>
                </w:rPr>
                <w:t>5</w:t>
              </w:r>
              <w:r w:rsidR="00DA24A7" w:rsidRPr="005F2D79">
                <w:rPr>
                  <w:rFonts w:ascii="Calibri" w:hAnsi="Calibri"/>
                  <w:sz w:val="22"/>
                  <w:szCs w:val="20"/>
                </w:rPr>
                <w:t xml:space="preserve"> </w:t>
              </w:r>
            </w:ins>
            <w:r w:rsidRPr="005F2D79">
              <w:rPr>
                <w:rFonts w:ascii="Calibri" w:hAnsi="Calibri"/>
                <w:sz w:val="22"/>
                <w:szCs w:val="20"/>
              </w:rPr>
              <w:t>to 5.</w:t>
            </w:r>
            <w:ins w:id="125" w:author="John Lawton" w:date="2017-01-13T13:19:00Z">
              <w:r w:rsidR="00DA24A7" w:rsidRPr="005F2D79">
                <w:rPr>
                  <w:rFonts w:ascii="Calibri" w:hAnsi="Calibri"/>
                  <w:sz w:val="22"/>
                  <w:szCs w:val="20"/>
                </w:rPr>
                <w:t>1</w:t>
              </w:r>
              <w:r w:rsidR="00DA24A7">
                <w:rPr>
                  <w:rFonts w:ascii="Calibri" w:hAnsi="Calibri"/>
                  <w:sz w:val="22"/>
                  <w:szCs w:val="20"/>
                </w:rPr>
                <w:t>7</w:t>
              </w:r>
            </w:ins>
            <w:r w:rsidRPr="005F2D79">
              <w:rPr>
                <w:rFonts w:ascii="Calibri" w:hAnsi="Calibri"/>
                <w:sz w:val="22"/>
                <w:szCs w:val="20"/>
              </w:rPr>
              <w:t>?</w:t>
            </w:r>
          </w:p>
        </w:tc>
      </w:tr>
      <w:tr w:rsidR="005F2D79" w:rsidRPr="00BB1F26" w14:paraId="08A9C6BC" w14:textId="77777777" w:rsidTr="00E46671">
        <w:trPr>
          <w:trHeight w:val="740"/>
        </w:trPr>
        <w:tc>
          <w:tcPr>
            <w:tcW w:w="1242" w:type="dxa"/>
            <w:vAlign w:val="center"/>
          </w:tcPr>
          <w:p w14:paraId="41A35097" w14:textId="77777777" w:rsidR="005F2D79" w:rsidRDefault="005F2D79" w:rsidP="00343D4B">
            <w:pPr>
              <w:pStyle w:val="TableList"/>
            </w:pPr>
          </w:p>
        </w:tc>
        <w:tc>
          <w:tcPr>
            <w:tcW w:w="7286" w:type="dxa"/>
            <w:vAlign w:val="center"/>
          </w:tcPr>
          <w:p w14:paraId="31579988" w14:textId="77777777" w:rsidR="005F2D79" w:rsidRPr="005F2D79" w:rsidRDefault="005F2D79" w:rsidP="005F2D79">
            <w:pPr>
              <w:keepNext/>
              <w:spacing w:before="60" w:after="60"/>
              <w:rPr>
                <w:rFonts w:ascii="Calibri" w:hAnsi="Calibri"/>
                <w:sz w:val="22"/>
                <w:szCs w:val="20"/>
              </w:rPr>
            </w:pPr>
            <w:r w:rsidRPr="005F2D79">
              <w:rPr>
                <w:rFonts w:ascii="Calibri" w:hAnsi="Calibri"/>
                <w:sz w:val="22"/>
                <w:szCs w:val="20"/>
              </w:rPr>
              <w:t>Is the current level of capex or the 500MW model a better indication of the avoided cost of embedded generation?</w:t>
            </w:r>
          </w:p>
        </w:tc>
      </w:tr>
      <w:tr w:rsidR="005E670B" w:rsidRPr="00BB1F26" w14:paraId="2140BB3B" w14:textId="77777777" w:rsidTr="00E46671">
        <w:trPr>
          <w:trHeight w:val="740"/>
        </w:trPr>
        <w:tc>
          <w:tcPr>
            <w:tcW w:w="1242" w:type="dxa"/>
            <w:vAlign w:val="center"/>
          </w:tcPr>
          <w:p w14:paraId="7439C2FB" w14:textId="77777777" w:rsidR="005E670B" w:rsidRDefault="005E670B" w:rsidP="00343D4B">
            <w:pPr>
              <w:pStyle w:val="TableList"/>
            </w:pPr>
          </w:p>
        </w:tc>
        <w:tc>
          <w:tcPr>
            <w:tcW w:w="7286" w:type="dxa"/>
            <w:vAlign w:val="center"/>
          </w:tcPr>
          <w:p w14:paraId="66FA0939" w14:textId="77777777" w:rsidR="005E670B" w:rsidRPr="00C120F5" w:rsidRDefault="005E670B" w:rsidP="00E46671">
            <w:pPr>
              <w:keepNext/>
              <w:spacing w:before="60" w:after="60"/>
              <w:rPr>
                <w:rFonts w:ascii="Calibri" w:hAnsi="Calibri"/>
                <w:sz w:val="22"/>
                <w:szCs w:val="20"/>
              </w:rPr>
            </w:pPr>
            <w:r w:rsidRPr="005E670B">
              <w:rPr>
                <w:rFonts w:ascii="Calibri" w:hAnsi="Calibri"/>
                <w:sz w:val="22"/>
                <w:szCs w:val="20"/>
              </w:rPr>
              <w:t>Do you support the view of the proposer on how scaling is applied?</w:t>
            </w:r>
          </w:p>
        </w:tc>
      </w:tr>
      <w:tr w:rsidR="005E670B" w:rsidRPr="00BB1F26" w14:paraId="59A3DB30" w14:textId="77777777" w:rsidTr="00E46671">
        <w:trPr>
          <w:trHeight w:val="740"/>
        </w:trPr>
        <w:tc>
          <w:tcPr>
            <w:tcW w:w="1242" w:type="dxa"/>
            <w:vAlign w:val="center"/>
          </w:tcPr>
          <w:p w14:paraId="4B5B9303" w14:textId="77777777" w:rsidR="005E670B" w:rsidRDefault="005E670B" w:rsidP="00343D4B">
            <w:pPr>
              <w:pStyle w:val="TableList"/>
            </w:pPr>
          </w:p>
        </w:tc>
        <w:tc>
          <w:tcPr>
            <w:tcW w:w="7286" w:type="dxa"/>
            <w:vAlign w:val="center"/>
          </w:tcPr>
          <w:p w14:paraId="1323A5FF" w14:textId="77777777" w:rsidR="005E670B" w:rsidRPr="00C120F5" w:rsidRDefault="005E670B" w:rsidP="00E46671">
            <w:pPr>
              <w:keepNext/>
              <w:spacing w:before="60" w:after="60"/>
              <w:rPr>
                <w:rFonts w:ascii="Calibri" w:hAnsi="Calibri"/>
                <w:sz w:val="22"/>
                <w:szCs w:val="20"/>
              </w:rPr>
            </w:pPr>
            <w:r w:rsidRPr="005E670B">
              <w:rPr>
                <w:rFonts w:ascii="Calibri" w:hAnsi="Calibri"/>
                <w:sz w:val="22"/>
                <w:szCs w:val="20"/>
              </w:rPr>
              <w:t xml:space="preserve">Do you agree with the </w:t>
            </w:r>
            <w:r w:rsidR="00343D4B" w:rsidRPr="005E670B">
              <w:rPr>
                <w:rFonts w:ascii="Calibri" w:hAnsi="Calibri"/>
                <w:sz w:val="22"/>
                <w:szCs w:val="20"/>
              </w:rPr>
              <w:t>proposer</w:t>
            </w:r>
            <w:r w:rsidR="00343D4B">
              <w:rPr>
                <w:rFonts w:ascii="Calibri" w:hAnsi="Calibri"/>
                <w:sz w:val="22"/>
                <w:szCs w:val="20"/>
              </w:rPr>
              <w:t>’s</w:t>
            </w:r>
            <w:r>
              <w:rPr>
                <w:rFonts w:ascii="Calibri" w:hAnsi="Calibri"/>
                <w:sz w:val="22"/>
                <w:szCs w:val="20"/>
              </w:rPr>
              <w:t xml:space="preserve"> point of view</w:t>
            </w:r>
            <w:r w:rsidRPr="005E670B">
              <w:rPr>
                <w:rFonts w:ascii="Calibri" w:hAnsi="Calibri"/>
                <w:sz w:val="22"/>
                <w:szCs w:val="20"/>
              </w:rPr>
              <w:t xml:space="preserve"> </w:t>
            </w:r>
            <w:commentRangeStart w:id="126"/>
            <w:r w:rsidRPr="005E670B">
              <w:rPr>
                <w:rFonts w:ascii="Calibri" w:hAnsi="Calibri"/>
                <w:sz w:val="22"/>
                <w:szCs w:val="20"/>
              </w:rPr>
              <w:t>o</w:t>
            </w:r>
            <w:r w:rsidR="00F32AE7">
              <w:rPr>
                <w:rFonts w:ascii="Calibri" w:hAnsi="Calibri"/>
                <w:sz w:val="22"/>
                <w:szCs w:val="20"/>
              </w:rPr>
              <w:t xml:space="preserve">r the alternative point of view </w:t>
            </w:r>
            <w:commentRangeEnd w:id="126"/>
            <w:r w:rsidR="00FD6F28">
              <w:rPr>
                <w:rStyle w:val="CommentReference"/>
              </w:rPr>
              <w:commentReference w:id="126"/>
            </w:r>
            <w:r w:rsidR="00F32AE7">
              <w:rPr>
                <w:rFonts w:ascii="Calibri" w:hAnsi="Calibri"/>
                <w:sz w:val="22"/>
                <w:szCs w:val="20"/>
              </w:rPr>
              <w:t>set out in section 5?</w:t>
            </w:r>
          </w:p>
        </w:tc>
      </w:tr>
      <w:tr w:rsidR="00B03DDD" w:rsidRPr="00BB1F26" w14:paraId="11C27B86" w14:textId="77777777" w:rsidTr="00E46671">
        <w:trPr>
          <w:trHeight w:val="740"/>
        </w:trPr>
        <w:tc>
          <w:tcPr>
            <w:tcW w:w="1242" w:type="dxa"/>
            <w:vAlign w:val="center"/>
          </w:tcPr>
          <w:p w14:paraId="7E1C9913" w14:textId="77777777" w:rsidR="00B03DDD" w:rsidRDefault="00B03DDD" w:rsidP="00343D4B">
            <w:pPr>
              <w:pStyle w:val="TableList"/>
            </w:pPr>
          </w:p>
        </w:tc>
        <w:tc>
          <w:tcPr>
            <w:tcW w:w="7286" w:type="dxa"/>
            <w:vAlign w:val="center"/>
          </w:tcPr>
          <w:p w14:paraId="1F110AC9" w14:textId="77777777" w:rsidR="00FD6F28" w:rsidRDefault="00FD6F28" w:rsidP="00696367">
            <w:pPr>
              <w:pStyle w:val="Heading2"/>
              <w:numPr>
                <w:ilvl w:val="0"/>
                <w:numId w:val="18"/>
              </w:numPr>
              <w:spacing w:before="240" w:after="60" w:line="240" w:lineRule="auto"/>
              <w:rPr>
                <w:ins w:id="127" w:author="John Lawton" w:date="2017-01-13T14:00:00Z"/>
                <w:color w:val="auto"/>
                <w:sz w:val="20"/>
                <w:szCs w:val="20"/>
              </w:rPr>
            </w:pPr>
            <w:ins w:id="128" w:author="John Lawton" w:date="2017-01-13T14:00:00Z">
              <w:r>
                <w:rPr>
                  <w:color w:val="auto"/>
                  <w:sz w:val="20"/>
                  <w:szCs w:val="20"/>
                </w:rPr>
                <w:t>What level of scaling as generation credits should be applied</w:t>
              </w:r>
            </w:ins>
          </w:p>
          <w:p w14:paraId="3199F4A0" w14:textId="77777777" w:rsidR="00FD6F28" w:rsidRDefault="00FD6F28" w:rsidP="00696367">
            <w:pPr>
              <w:pStyle w:val="Heading2"/>
              <w:keepNext w:val="0"/>
              <w:numPr>
                <w:ilvl w:val="1"/>
                <w:numId w:val="18"/>
              </w:numPr>
              <w:spacing w:before="240" w:after="60" w:line="240" w:lineRule="auto"/>
              <w:rPr>
                <w:ins w:id="129" w:author="John Lawton" w:date="2017-01-13T14:00:00Z"/>
                <w:color w:val="auto"/>
                <w:sz w:val="20"/>
                <w:szCs w:val="20"/>
              </w:rPr>
            </w:pPr>
            <w:ins w:id="130" w:author="John Lawton" w:date="2017-01-13T14:00:00Z">
              <w:r w:rsidRPr="00701262">
                <w:rPr>
                  <w:color w:val="auto"/>
                  <w:sz w:val="20"/>
                  <w:szCs w:val="20"/>
                </w:rPr>
                <w:t xml:space="preserve">50% of scaling </w:t>
              </w:r>
              <w:r>
                <w:rPr>
                  <w:color w:val="auto"/>
                  <w:sz w:val="20"/>
                  <w:szCs w:val="20"/>
                </w:rPr>
                <w:t>(</w:t>
              </w:r>
              <w:r w:rsidRPr="00701262">
                <w:rPr>
                  <w:color w:val="auto"/>
                  <w:sz w:val="20"/>
                  <w:szCs w:val="20"/>
                </w:rPr>
                <w:t>in line with the initial proposal</w:t>
              </w:r>
              <w:r>
                <w:rPr>
                  <w:color w:val="auto"/>
                  <w:sz w:val="20"/>
                  <w:szCs w:val="20"/>
                </w:rPr>
                <w:t>);</w:t>
              </w:r>
            </w:ins>
          </w:p>
          <w:p w14:paraId="6BD79503" w14:textId="0011453D" w:rsidR="00FD6F28" w:rsidRDefault="00FD6F28" w:rsidP="00696367">
            <w:pPr>
              <w:pStyle w:val="Heading2"/>
              <w:keepNext w:val="0"/>
              <w:numPr>
                <w:ilvl w:val="1"/>
                <w:numId w:val="18"/>
              </w:numPr>
              <w:spacing w:before="240" w:after="60" w:line="240" w:lineRule="auto"/>
              <w:rPr>
                <w:ins w:id="131" w:author="John Lawton" w:date="2017-01-13T14:00:00Z"/>
                <w:color w:val="auto"/>
                <w:sz w:val="20"/>
                <w:szCs w:val="20"/>
              </w:rPr>
            </w:pPr>
            <w:ins w:id="132" w:author="John Lawton" w:date="2017-01-13T14:00:00Z">
              <w:r w:rsidRPr="00701262">
                <w:rPr>
                  <w:color w:val="auto"/>
                  <w:sz w:val="20"/>
                  <w:szCs w:val="20"/>
                </w:rPr>
                <w:t xml:space="preserve">62.5% scaling in line with the Working Groups </w:t>
              </w:r>
              <w:r>
                <w:rPr>
                  <w:color w:val="auto"/>
                  <w:sz w:val="20"/>
                  <w:szCs w:val="20"/>
                </w:rPr>
                <w:t>assessment;</w:t>
              </w:r>
            </w:ins>
          </w:p>
          <w:p w14:paraId="487C85AE" w14:textId="77777777" w:rsidR="00FD6F28" w:rsidRDefault="00FD6F28" w:rsidP="00696367">
            <w:pPr>
              <w:pStyle w:val="Heading2"/>
              <w:keepNext w:val="0"/>
              <w:numPr>
                <w:ilvl w:val="1"/>
                <w:numId w:val="18"/>
              </w:numPr>
              <w:spacing w:before="240" w:after="60" w:line="240" w:lineRule="auto"/>
              <w:rPr>
                <w:ins w:id="133" w:author="John Lawton" w:date="2017-01-13T14:00:00Z"/>
                <w:color w:val="auto"/>
                <w:sz w:val="20"/>
                <w:szCs w:val="20"/>
              </w:rPr>
            </w:pPr>
            <w:ins w:id="134" w:author="John Lawton" w:date="2017-01-13T14:00:00Z">
              <w:r>
                <w:rPr>
                  <w:color w:val="auto"/>
                  <w:sz w:val="20"/>
                  <w:szCs w:val="20"/>
                </w:rPr>
                <w:t>0% (in line with the current DCUSA); or</w:t>
              </w:r>
            </w:ins>
          </w:p>
          <w:p w14:paraId="6C214C22" w14:textId="77777777" w:rsidR="00FD6F28" w:rsidRPr="00CE4579" w:rsidRDefault="00FD6F28" w:rsidP="00696367">
            <w:pPr>
              <w:pStyle w:val="Heading2"/>
              <w:keepNext w:val="0"/>
              <w:numPr>
                <w:ilvl w:val="1"/>
                <w:numId w:val="18"/>
              </w:numPr>
              <w:spacing w:before="240" w:after="60" w:line="240" w:lineRule="auto"/>
              <w:rPr>
                <w:ins w:id="135" w:author="John Lawton" w:date="2017-01-13T14:00:00Z"/>
                <w:color w:val="auto"/>
                <w:sz w:val="20"/>
                <w:szCs w:val="20"/>
              </w:rPr>
            </w:pPr>
            <w:ins w:id="136" w:author="John Lawton" w:date="2017-01-13T14:00:00Z">
              <w:r w:rsidRPr="00CE4579">
                <w:rPr>
                  <w:color w:val="auto"/>
                  <w:sz w:val="20"/>
                  <w:szCs w:val="20"/>
                </w:rPr>
                <w:t xml:space="preserve">another value. </w:t>
              </w:r>
            </w:ins>
          </w:p>
          <w:p w14:paraId="2A296989" w14:textId="488AC755" w:rsidR="00B03DDD" w:rsidRPr="005E670B" w:rsidRDefault="00FD6F28" w:rsidP="00FD6F28">
            <w:pPr>
              <w:keepNext/>
              <w:spacing w:before="60" w:after="60"/>
              <w:rPr>
                <w:rFonts w:ascii="Calibri" w:hAnsi="Calibri"/>
                <w:sz w:val="22"/>
                <w:szCs w:val="20"/>
              </w:rPr>
            </w:pPr>
            <w:ins w:id="137" w:author="John Lawton" w:date="2017-01-13T14:00:00Z">
              <w:r>
                <w:rPr>
                  <w:rFonts w:cs="Arial"/>
                  <w:bCs/>
                  <w:iCs/>
                  <w:szCs w:val="20"/>
                </w:rPr>
                <w:t>If another value please provide your rationale for this</w:t>
              </w:r>
            </w:ins>
            <w:ins w:id="138" w:author="John Lawton" w:date="2017-01-13T14:01:00Z">
              <w:r w:rsidR="00327367">
                <w:rPr>
                  <w:rFonts w:cs="Arial"/>
                  <w:bCs/>
                  <w:iCs/>
                  <w:szCs w:val="20"/>
                </w:rPr>
                <w:t xml:space="preserve">. </w:t>
              </w:r>
            </w:ins>
          </w:p>
        </w:tc>
      </w:tr>
      <w:tr w:rsidR="00327367" w:rsidRPr="00BB1F26" w14:paraId="0C5678CE" w14:textId="77777777" w:rsidTr="00E46671">
        <w:trPr>
          <w:trHeight w:val="740"/>
          <w:ins w:id="139" w:author="John Lawton" w:date="2017-01-13T14:03:00Z"/>
        </w:trPr>
        <w:tc>
          <w:tcPr>
            <w:tcW w:w="1242" w:type="dxa"/>
            <w:vAlign w:val="center"/>
          </w:tcPr>
          <w:p w14:paraId="78B27954" w14:textId="2F811B3F" w:rsidR="00327367" w:rsidRDefault="000A35FE" w:rsidP="00696367">
            <w:pPr>
              <w:pStyle w:val="TableList"/>
              <w:rPr>
                <w:ins w:id="140" w:author="John Lawton" w:date="2017-01-13T14:03:00Z"/>
              </w:rPr>
            </w:pPr>
            <w:ins w:id="141" w:author="Dylan Townsend" w:date="2017-01-16T14:34:00Z">
              <w:r>
                <w:t>9</w:t>
              </w:r>
            </w:ins>
          </w:p>
        </w:tc>
        <w:tc>
          <w:tcPr>
            <w:tcW w:w="7286" w:type="dxa"/>
            <w:vAlign w:val="center"/>
          </w:tcPr>
          <w:p w14:paraId="71E57F6D" w14:textId="314041A9" w:rsidR="00327367" w:rsidDel="00327367" w:rsidRDefault="00327367" w:rsidP="00327367">
            <w:pPr>
              <w:keepNext/>
              <w:spacing w:before="60" w:after="60"/>
              <w:rPr>
                <w:ins w:id="142" w:author="John Lawton" w:date="2017-01-13T14:03:00Z"/>
                <w:rFonts w:ascii="Calibri" w:hAnsi="Calibri"/>
                <w:sz w:val="22"/>
                <w:szCs w:val="20"/>
              </w:rPr>
            </w:pPr>
            <w:ins w:id="143" w:author="John Lawton" w:date="2017-01-13T14:03:00Z">
              <w:r w:rsidRPr="00C120F5">
                <w:rPr>
                  <w:rFonts w:ascii="Calibri" w:hAnsi="Calibri"/>
                  <w:sz w:val="22"/>
                  <w:szCs w:val="20"/>
                </w:rPr>
                <w:t>Do you consider that the proposal better facilitates the DCUSA</w:t>
              </w:r>
              <w:r>
                <w:rPr>
                  <w:rFonts w:ascii="Calibri" w:hAnsi="Calibri"/>
                  <w:sz w:val="22"/>
                  <w:szCs w:val="20"/>
                </w:rPr>
                <w:t xml:space="preserve"> Charging</w:t>
              </w:r>
              <w:r w:rsidRPr="00C120F5">
                <w:rPr>
                  <w:rFonts w:ascii="Calibri" w:hAnsi="Calibri"/>
                  <w:sz w:val="22"/>
                  <w:szCs w:val="20"/>
                </w:rPr>
                <w:t xml:space="preserve"> </w:t>
              </w:r>
              <w:r>
                <w:rPr>
                  <w:rFonts w:ascii="Calibri" w:hAnsi="Calibri"/>
                  <w:sz w:val="22"/>
                  <w:szCs w:val="20"/>
                </w:rPr>
                <w:t>O</w:t>
              </w:r>
              <w:r w:rsidRPr="00C120F5">
                <w:rPr>
                  <w:rFonts w:ascii="Calibri" w:hAnsi="Calibri"/>
                  <w:sz w:val="22"/>
                  <w:szCs w:val="20"/>
                </w:rPr>
                <w:t>bjectives? Please give supporting reasons.</w:t>
              </w:r>
            </w:ins>
          </w:p>
        </w:tc>
      </w:tr>
      <w:tr w:rsidR="00E46671" w:rsidRPr="00BB1F26" w14:paraId="0F8A3DD4" w14:textId="77777777" w:rsidTr="00E46671">
        <w:trPr>
          <w:trHeight w:val="740"/>
        </w:trPr>
        <w:tc>
          <w:tcPr>
            <w:tcW w:w="1242" w:type="dxa"/>
            <w:vAlign w:val="center"/>
          </w:tcPr>
          <w:p w14:paraId="50D35551" w14:textId="138ACEF4" w:rsidR="00E46671" w:rsidRPr="00BB1F26" w:rsidRDefault="000A35FE" w:rsidP="00696367">
            <w:pPr>
              <w:pStyle w:val="TableList"/>
            </w:pPr>
            <w:ins w:id="144" w:author="Dylan Townsend" w:date="2017-01-16T14:34:00Z">
              <w:r>
                <w:t>10</w:t>
              </w:r>
            </w:ins>
          </w:p>
        </w:tc>
        <w:tc>
          <w:tcPr>
            <w:tcW w:w="7286" w:type="dxa"/>
            <w:vAlign w:val="center"/>
          </w:tcPr>
          <w:p w14:paraId="567CDF2A" w14:textId="77777777" w:rsidR="00E46671" w:rsidRPr="00BF4F71" w:rsidRDefault="00E46671" w:rsidP="00E46671">
            <w:pPr>
              <w:keepNext/>
              <w:spacing w:before="60" w:after="60"/>
              <w:rPr>
                <w:rFonts w:ascii="Calibri" w:hAnsi="Calibri"/>
                <w:szCs w:val="20"/>
              </w:rPr>
            </w:pPr>
            <w:r w:rsidRPr="00011264">
              <w:rPr>
                <w:rFonts w:ascii="Calibri" w:hAnsi="Calibri"/>
                <w:sz w:val="22"/>
                <w:szCs w:val="20"/>
              </w:rPr>
              <w:t xml:space="preserve">Are you supportive of the proposed implementation date </w:t>
            </w:r>
            <w:r w:rsidR="00CD425C">
              <w:rPr>
                <w:rFonts w:ascii="Calibri" w:hAnsi="Calibri"/>
                <w:sz w:val="22"/>
                <w:szCs w:val="20"/>
              </w:rPr>
              <w:t>of 1 April 2019</w:t>
            </w:r>
            <w:r w:rsidR="002C42B3">
              <w:rPr>
                <w:rFonts w:ascii="Calibri" w:hAnsi="Calibri"/>
                <w:sz w:val="22"/>
                <w:szCs w:val="20"/>
              </w:rPr>
              <w:t>?</w:t>
            </w:r>
          </w:p>
        </w:tc>
      </w:tr>
      <w:tr w:rsidR="00327367" w:rsidRPr="00BB1F26" w14:paraId="60AF43A3" w14:textId="77777777" w:rsidTr="00E46671">
        <w:trPr>
          <w:trHeight w:val="740"/>
          <w:ins w:id="145" w:author="John Lawton" w:date="2017-01-13T14:06:00Z"/>
        </w:trPr>
        <w:tc>
          <w:tcPr>
            <w:tcW w:w="1242" w:type="dxa"/>
            <w:vAlign w:val="center"/>
          </w:tcPr>
          <w:p w14:paraId="774630BD" w14:textId="0162C3F6" w:rsidR="00327367" w:rsidRPr="000A35FE" w:rsidRDefault="000A35FE" w:rsidP="00696367">
            <w:pPr>
              <w:pStyle w:val="TableList"/>
              <w:rPr>
                <w:ins w:id="146" w:author="John Lawton" w:date="2017-01-13T14:06:00Z"/>
              </w:rPr>
            </w:pPr>
            <w:ins w:id="147" w:author="Dylan Townsend" w:date="2017-01-16T14:34:00Z">
              <w:r w:rsidRPr="000A35FE">
                <w:t>11</w:t>
              </w:r>
            </w:ins>
          </w:p>
        </w:tc>
        <w:tc>
          <w:tcPr>
            <w:tcW w:w="7286" w:type="dxa"/>
            <w:vAlign w:val="center"/>
          </w:tcPr>
          <w:p w14:paraId="5AC8B406" w14:textId="03B5B447" w:rsidR="00327367" w:rsidRPr="000A35FE" w:rsidRDefault="00327367" w:rsidP="00E46671">
            <w:pPr>
              <w:keepNext/>
              <w:spacing w:before="60" w:after="60"/>
              <w:rPr>
                <w:ins w:id="148" w:author="John Lawton" w:date="2017-01-13T14:06:00Z"/>
                <w:rFonts w:ascii="Calibri" w:hAnsi="Calibri"/>
                <w:sz w:val="22"/>
                <w:szCs w:val="20"/>
              </w:rPr>
            </w:pPr>
            <w:ins w:id="149" w:author="John Lawton" w:date="2017-01-13T14:06:00Z">
              <w:r w:rsidRPr="000A35FE">
                <w:rPr>
                  <w:rFonts w:ascii="Calibri" w:hAnsi="Calibri"/>
                  <w:sz w:val="22"/>
                  <w:szCs w:val="20"/>
                </w:rPr>
                <w:t>Do you have any comments on the draft legal text?</w:t>
              </w:r>
            </w:ins>
          </w:p>
        </w:tc>
      </w:tr>
      <w:tr w:rsidR="00E46671" w:rsidRPr="00BB1F26" w14:paraId="084166E5" w14:textId="77777777" w:rsidTr="00E46671">
        <w:trPr>
          <w:trHeight w:val="403"/>
        </w:trPr>
        <w:tc>
          <w:tcPr>
            <w:tcW w:w="1242" w:type="dxa"/>
            <w:vAlign w:val="center"/>
          </w:tcPr>
          <w:p w14:paraId="4572B340" w14:textId="011BF8D2" w:rsidR="00E46671" w:rsidRPr="00BB1F26" w:rsidRDefault="000A35FE" w:rsidP="00696367">
            <w:pPr>
              <w:pStyle w:val="TableList"/>
            </w:pPr>
            <w:ins w:id="150" w:author="Dylan Townsend" w:date="2017-01-16T14:34:00Z">
              <w:r>
                <w:t>12</w:t>
              </w:r>
            </w:ins>
          </w:p>
        </w:tc>
        <w:tc>
          <w:tcPr>
            <w:tcW w:w="7286" w:type="dxa"/>
            <w:vAlign w:val="center"/>
          </w:tcPr>
          <w:p w14:paraId="5C5371CB" w14:textId="77777777" w:rsidR="00E46671" w:rsidRPr="00C16C98" w:rsidRDefault="00E46671" w:rsidP="00E46671">
            <w:pPr>
              <w:keepNext/>
              <w:spacing w:before="60" w:after="60"/>
              <w:rPr>
                <w:rFonts w:ascii="Calibri" w:hAnsi="Calibri"/>
              </w:rPr>
            </w:pPr>
            <w:r w:rsidRPr="00C120F5">
              <w:rPr>
                <w:rFonts w:ascii="Calibri" w:hAnsi="Calibri"/>
                <w:sz w:val="22"/>
                <w:szCs w:val="20"/>
              </w:rPr>
              <w:t xml:space="preserve">Do you have any other comments on </w:t>
            </w:r>
            <w:r w:rsidR="005E670B">
              <w:rPr>
                <w:rFonts w:ascii="Calibri" w:hAnsi="Calibri"/>
                <w:sz w:val="22"/>
                <w:szCs w:val="20"/>
              </w:rPr>
              <w:t>DCP 284</w:t>
            </w:r>
            <w:r w:rsidR="002C42B3">
              <w:rPr>
                <w:rFonts w:ascii="Calibri" w:hAnsi="Calibri"/>
                <w:sz w:val="22"/>
                <w:szCs w:val="20"/>
              </w:rPr>
              <w:t>?</w:t>
            </w:r>
          </w:p>
        </w:tc>
      </w:tr>
      <w:tr w:rsidR="00E46671" w:rsidRPr="00BB1F26" w14:paraId="1F63EF7B" w14:textId="77777777" w:rsidTr="00E46671">
        <w:tc>
          <w:tcPr>
            <w:tcW w:w="1242" w:type="dxa"/>
            <w:vAlign w:val="center"/>
          </w:tcPr>
          <w:p w14:paraId="5015131E" w14:textId="011AAC24" w:rsidR="00E46671" w:rsidRPr="00BB1F26" w:rsidRDefault="000A35FE" w:rsidP="00696367">
            <w:pPr>
              <w:pStyle w:val="TableList"/>
            </w:pPr>
            <w:ins w:id="151" w:author="Dylan Townsend" w:date="2017-01-16T14:34:00Z">
              <w:r>
                <w:t>13</w:t>
              </w:r>
            </w:ins>
          </w:p>
        </w:tc>
        <w:tc>
          <w:tcPr>
            <w:tcW w:w="7286" w:type="dxa"/>
            <w:vAlign w:val="center"/>
          </w:tcPr>
          <w:p w14:paraId="538B3B04" w14:textId="77777777" w:rsidR="00E46671" w:rsidRPr="00C120F5" w:rsidRDefault="00E46671" w:rsidP="00E46671">
            <w:pPr>
              <w:keepNext/>
              <w:spacing w:before="60" w:after="60"/>
              <w:rPr>
                <w:rFonts w:ascii="Calibri" w:hAnsi="Calibri"/>
                <w:szCs w:val="20"/>
              </w:rPr>
            </w:pPr>
            <w:r w:rsidRPr="00C120F5">
              <w:rPr>
                <w:rFonts w:ascii="Calibri" w:hAnsi="Calibri"/>
                <w:sz w:val="22"/>
                <w:szCs w:val="20"/>
              </w:rPr>
              <w:t xml:space="preserve">Are you aware of any wider industry developments that may impact upon or be impacted by this CP?  </w:t>
            </w:r>
          </w:p>
        </w:tc>
      </w:tr>
      <w:tr w:rsidR="002F75B5" w:rsidRPr="00BB1F26" w14:paraId="483362C0" w14:textId="77777777" w:rsidTr="00E46671">
        <w:tc>
          <w:tcPr>
            <w:tcW w:w="1242" w:type="dxa"/>
            <w:vAlign w:val="center"/>
          </w:tcPr>
          <w:p w14:paraId="57E71228" w14:textId="0E264932" w:rsidR="002F75B5" w:rsidRPr="00BB1F26" w:rsidRDefault="000A35FE" w:rsidP="00696367">
            <w:pPr>
              <w:pStyle w:val="TableList"/>
            </w:pPr>
            <w:ins w:id="152" w:author="Dylan Townsend" w:date="2017-01-16T14:34:00Z">
              <w:r>
                <w:t>14</w:t>
              </w:r>
            </w:ins>
          </w:p>
        </w:tc>
        <w:tc>
          <w:tcPr>
            <w:tcW w:w="7286" w:type="dxa"/>
            <w:vAlign w:val="center"/>
          </w:tcPr>
          <w:p w14:paraId="56B06584" w14:textId="77777777" w:rsidR="002F75B5" w:rsidRPr="000D4332" w:rsidRDefault="002F75B5" w:rsidP="00E46671">
            <w:pPr>
              <w:keepNext/>
              <w:spacing w:before="60" w:after="60"/>
              <w:rPr>
                <w:rFonts w:ascii="Calibri" w:hAnsi="Calibri" w:cs="Calibri"/>
                <w:sz w:val="22"/>
                <w:szCs w:val="22"/>
              </w:rPr>
            </w:pPr>
            <w:r w:rsidRPr="002F5571">
              <w:rPr>
                <w:rFonts w:ascii="Calibri" w:hAnsi="Calibri"/>
                <w:sz w:val="22"/>
              </w:rPr>
              <w:t>Are there any alternative solutions or unintended consequences that should be considered by the Working Group?</w:t>
            </w:r>
          </w:p>
        </w:tc>
      </w:tr>
    </w:tbl>
    <w:bookmarkEnd w:id="123"/>
    <w:p w14:paraId="76604BDE" w14:textId="60997D3E" w:rsidR="00CC0C7A" w:rsidRPr="00343D4B" w:rsidRDefault="00CC0C7A" w:rsidP="00E46671">
      <w:pPr>
        <w:pStyle w:val="Heading2"/>
        <w:numPr>
          <w:ilvl w:val="1"/>
          <w:numId w:val="14"/>
        </w:numPr>
        <w:spacing w:before="240" w:after="60" w:line="360" w:lineRule="auto"/>
        <w:rPr>
          <w:rFonts w:cs="Times New Roman"/>
          <w:b/>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be submi</w:t>
      </w:r>
      <w:r w:rsidR="00343D4B">
        <w:rPr>
          <w:rFonts w:cs="Times New Roman"/>
          <w:bCs w:val="0"/>
          <w:iCs w:val="0"/>
          <w:color w:val="auto"/>
          <w:sz w:val="20"/>
          <w:szCs w:val="24"/>
        </w:rPr>
        <w:t>tted using Attachment 2</w:t>
      </w:r>
      <w:r w:rsidRPr="00CC0C7A">
        <w:rPr>
          <w:rFonts w:cs="Times New Roman"/>
          <w:bCs w:val="0"/>
          <w:iCs w:val="0"/>
          <w:color w:val="auto"/>
          <w:sz w:val="20"/>
          <w:szCs w:val="24"/>
        </w:rPr>
        <w:t xml:space="preserve"> to dcusa@e</w:t>
      </w:r>
      <w:r w:rsidR="005E670B">
        <w:rPr>
          <w:rFonts w:cs="Times New Roman"/>
          <w:bCs w:val="0"/>
          <w:iCs w:val="0"/>
          <w:color w:val="auto"/>
          <w:sz w:val="20"/>
          <w:szCs w:val="24"/>
        </w:rPr>
        <w:t xml:space="preserve">lectralink.co.uk no later than </w:t>
      </w:r>
      <w:commentRangeStart w:id="153"/>
      <w:ins w:id="154" w:author="John Lawton" w:date="2017-01-13T13:20:00Z">
        <w:r w:rsidR="00DA24A7">
          <w:rPr>
            <w:rFonts w:cs="Times New Roman"/>
            <w:b/>
            <w:bCs w:val="0"/>
            <w:iCs w:val="0"/>
            <w:color w:val="auto"/>
            <w:sz w:val="20"/>
            <w:szCs w:val="24"/>
          </w:rPr>
          <w:t>27</w:t>
        </w:r>
        <w:r w:rsidR="00DA24A7" w:rsidRPr="00343D4B">
          <w:rPr>
            <w:rFonts w:cs="Times New Roman"/>
            <w:b/>
            <w:bCs w:val="0"/>
            <w:iCs w:val="0"/>
            <w:color w:val="auto"/>
            <w:sz w:val="20"/>
            <w:szCs w:val="24"/>
          </w:rPr>
          <w:t xml:space="preserve"> </w:t>
        </w:r>
      </w:ins>
      <w:ins w:id="155" w:author="John Lawton" w:date="2017-01-13T13:21:00Z">
        <w:r w:rsidR="00DA24A7">
          <w:rPr>
            <w:rFonts w:cs="Times New Roman"/>
            <w:b/>
            <w:bCs w:val="0"/>
            <w:iCs w:val="0"/>
            <w:color w:val="auto"/>
            <w:sz w:val="20"/>
            <w:szCs w:val="24"/>
          </w:rPr>
          <w:t>February</w:t>
        </w:r>
        <w:r w:rsidR="00DA24A7" w:rsidRPr="00343D4B">
          <w:rPr>
            <w:rFonts w:cs="Times New Roman"/>
            <w:b/>
            <w:bCs w:val="0"/>
            <w:iCs w:val="0"/>
            <w:color w:val="auto"/>
            <w:sz w:val="20"/>
            <w:szCs w:val="24"/>
          </w:rPr>
          <w:t xml:space="preserve"> </w:t>
        </w:r>
      </w:ins>
      <w:r w:rsidR="005E670B" w:rsidRPr="00343D4B">
        <w:rPr>
          <w:rFonts w:cs="Times New Roman"/>
          <w:b/>
          <w:bCs w:val="0"/>
          <w:iCs w:val="0"/>
          <w:color w:val="auto"/>
          <w:sz w:val="20"/>
          <w:szCs w:val="24"/>
        </w:rPr>
        <w:t>2017.</w:t>
      </w:r>
      <w:commentRangeEnd w:id="153"/>
      <w:r w:rsidR="00C37A2D">
        <w:rPr>
          <w:rStyle w:val="CommentReference"/>
          <w:rFonts w:cs="Times New Roman"/>
          <w:bCs w:val="0"/>
          <w:iCs w:val="0"/>
          <w:color w:val="auto"/>
        </w:rPr>
        <w:commentReference w:id="153"/>
      </w:r>
    </w:p>
    <w:p w14:paraId="674B87F8" w14:textId="77777777" w:rsidR="00CC0C7A" w:rsidRPr="00CC0C7A" w:rsidRDefault="00CC0C7A" w:rsidP="00E46671">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57AC2CE7" w14:textId="77777777" w:rsidR="002733C1" w:rsidRPr="00FD64CC" w:rsidRDefault="002733C1" w:rsidP="002733C1">
      <w:pPr>
        <w:pStyle w:val="Heading4"/>
        <w:keepLines w:val="0"/>
        <w:spacing w:before="240"/>
        <w:rPr>
          <w:rFonts w:ascii="Arial" w:eastAsia="Times New Roman" w:hAnsi="Arial" w:cs="Arial"/>
          <w:i w:val="0"/>
          <w:iCs w:val="0"/>
          <w:color w:val="538135"/>
          <w:sz w:val="24"/>
          <w:szCs w:val="28"/>
        </w:rPr>
      </w:pPr>
      <w:r w:rsidRPr="00FD64CC">
        <w:rPr>
          <w:rFonts w:ascii="Arial" w:eastAsia="Times New Roman" w:hAnsi="Arial" w:cs="Arial"/>
          <w:i w:val="0"/>
          <w:iCs w:val="0"/>
          <w:color w:val="538135"/>
          <w:sz w:val="24"/>
          <w:szCs w:val="28"/>
        </w:rPr>
        <w:t xml:space="preserve">Attachments </w:t>
      </w:r>
    </w:p>
    <w:p w14:paraId="034384C5" w14:textId="77777777" w:rsidR="002733C1" w:rsidRDefault="002733C1" w:rsidP="002733C1">
      <w:pPr>
        <w:pStyle w:val="ListBullet2"/>
      </w:pPr>
      <w:r>
        <w:t>Attach</w:t>
      </w:r>
      <w:r w:rsidR="005E670B">
        <w:t>ment 1 – DCP 284</w:t>
      </w:r>
      <w:r>
        <w:t xml:space="preserve"> Legal Text</w:t>
      </w:r>
    </w:p>
    <w:p w14:paraId="50492DCA" w14:textId="6D30CE52" w:rsidR="002733C1" w:rsidRDefault="002733C1" w:rsidP="002733C1">
      <w:pPr>
        <w:pStyle w:val="ListBullet2"/>
      </w:pPr>
      <w:r>
        <w:t xml:space="preserve">Attachment 2 – </w:t>
      </w:r>
      <w:r w:rsidR="00793BB8">
        <w:t xml:space="preserve">Consultation Response </w:t>
      </w:r>
      <w:r>
        <w:t>Form</w:t>
      </w:r>
      <w:bookmarkStart w:id="156" w:name="_GoBack"/>
      <w:bookmarkEnd w:id="156"/>
    </w:p>
    <w:p w14:paraId="5B4A4F23" w14:textId="13CB53A3" w:rsidR="002733C1" w:rsidRPr="0002309B" w:rsidRDefault="004C68D9" w:rsidP="00B60B9E">
      <w:pPr>
        <w:pStyle w:val="ListBullet2"/>
      </w:pPr>
      <w:r>
        <w:t xml:space="preserve">Attachment </w:t>
      </w:r>
      <w:r w:rsidR="00793BB8">
        <w:t>3</w:t>
      </w:r>
      <w:r w:rsidRPr="004C68D9">
        <w:t xml:space="preserve"> – DCP 284 Change Proposal</w:t>
      </w:r>
    </w:p>
    <w:sectPr w:rsidR="002733C1" w:rsidRPr="0002309B" w:rsidSect="00482980">
      <w:headerReference w:type="default" r:id="rId21"/>
      <w:footerReference w:type="default" r:id="rId22"/>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ylan Townsend" w:date="2017-01-04T10:19:00Z" w:initials="DT">
    <w:p w14:paraId="1D75A9C0" w14:textId="082C2AE6" w:rsidR="00696367" w:rsidRDefault="00696367">
      <w:pPr>
        <w:pStyle w:val="CommentText"/>
      </w:pPr>
      <w:r>
        <w:rPr>
          <w:rStyle w:val="CommentReference"/>
        </w:rPr>
        <w:annotationRef/>
      </w:r>
      <w:r>
        <w:t>Updated to current Work Plan estimation however further update may be required.</w:t>
      </w:r>
    </w:p>
  </w:comment>
  <w:comment w:id="4" w:author="Dylan Townsend" w:date="2017-01-16T14:12:00Z" w:initials="DT">
    <w:p w14:paraId="24A47CDA" w14:textId="4559507C" w:rsidR="00696367" w:rsidRDefault="00696367">
      <w:pPr>
        <w:pStyle w:val="CommentText"/>
      </w:pPr>
      <w:r>
        <w:rPr>
          <w:rStyle w:val="CommentReference"/>
        </w:rPr>
        <w:annotationRef/>
      </w:r>
      <w:r>
        <w:t>Updated to current Work Plan estimation however further update may be required.</w:t>
      </w:r>
    </w:p>
  </w:comment>
  <w:comment w:id="18" w:author="Enzor, Andrew" w:date="2016-12-15T08:43:00Z" w:initials="EA">
    <w:p w14:paraId="3A5ACC4B" w14:textId="77777777" w:rsidR="00696367" w:rsidRDefault="00696367">
      <w:pPr>
        <w:pStyle w:val="CommentText"/>
      </w:pPr>
      <w:r>
        <w:rPr>
          <w:rStyle w:val="CommentReference"/>
        </w:rPr>
        <w:annotationRef/>
      </w:r>
      <w:r>
        <w:t>DCP228 is clear that these costs are not included within scaling.</w:t>
      </w:r>
    </w:p>
  </w:comment>
  <w:comment w:id="19" w:author="John Lawton" w:date="2017-01-08T19:31:00Z" w:initials="JL">
    <w:p w14:paraId="4EA0E495" w14:textId="51233BEC" w:rsidR="00696367" w:rsidRDefault="00696367">
      <w:pPr>
        <w:pStyle w:val="CommentText"/>
      </w:pPr>
      <w:r>
        <w:rPr>
          <w:rStyle w:val="CommentReference"/>
        </w:rPr>
        <w:annotationRef/>
      </w:r>
      <w:r>
        <w:t>With this being amended to the proposer’s view we should seek agreement from the AE that this can be closed</w:t>
      </w:r>
    </w:p>
  </w:comment>
  <w:comment w:id="46" w:author="John Lawton" w:date="2017-01-13T13:06:00Z" w:initials="JL">
    <w:p w14:paraId="3EEF442F" w14:textId="7798FFEC" w:rsidR="00696367" w:rsidRDefault="00696367">
      <w:pPr>
        <w:pStyle w:val="CommentText"/>
      </w:pPr>
      <w:r>
        <w:rPr>
          <w:rStyle w:val="CommentReference"/>
        </w:rPr>
        <w:annotationRef/>
      </w:r>
      <w:r>
        <w:t>Is this therefore supporting the status quo i.e. no change.</w:t>
      </w:r>
    </w:p>
  </w:comment>
  <w:comment w:id="56" w:author="Dylan Townsend" w:date="2017-01-13T11:01:00Z" w:initials="DT">
    <w:p w14:paraId="0D6ADE56" w14:textId="7CE78A73" w:rsidR="00696367" w:rsidRDefault="00696367">
      <w:pPr>
        <w:pStyle w:val="CommentText"/>
      </w:pPr>
      <w:r>
        <w:rPr>
          <w:rStyle w:val="CommentReference"/>
        </w:rPr>
        <w:annotationRef/>
      </w:r>
      <w:r>
        <w:t>Moved the first paragraph from AP’s Scaling Overview to this section of the document as it seems to fit the opposing view</w:t>
      </w:r>
    </w:p>
  </w:comment>
  <w:comment w:id="62" w:author="Enzor, Andrew" w:date="2016-12-15T08:47:00Z" w:initials="EA">
    <w:p w14:paraId="149F1EFA" w14:textId="77777777" w:rsidR="00696367" w:rsidRDefault="00696367">
      <w:pPr>
        <w:pStyle w:val="CommentText"/>
      </w:pPr>
      <w:r>
        <w:rPr>
          <w:rStyle w:val="CommentReference"/>
        </w:rPr>
        <w:annotationRef/>
      </w:r>
      <w:r>
        <w:t>I don’t recall agreeing this statement as a working group, and don’t agree with it now – DCP228 argues that the CDCM is a means of generating cost signals, with scaling a necessary element to ensure the DNO can target allowed revenue.</w:t>
      </w:r>
    </w:p>
  </w:comment>
  <w:comment w:id="63" w:author="John Lawton" w:date="2017-01-13T13:51:00Z" w:initials="JL">
    <w:p w14:paraId="4DC16AEB" w14:textId="31D8CA76" w:rsidR="00696367" w:rsidRDefault="00696367">
      <w:pPr>
        <w:pStyle w:val="CommentText"/>
      </w:pPr>
      <w:r>
        <w:rPr>
          <w:rStyle w:val="CommentReference"/>
        </w:rPr>
        <w:annotationRef/>
      </w:r>
      <w:r>
        <w:t>Lead into this amended to develop the proposer’s view. The second part however needs to be a working group view to develop the change</w:t>
      </w:r>
    </w:p>
  </w:comment>
  <w:comment w:id="67" w:author="Dylan Townsend" w:date="2017-01-13T11:24:00Z" w:initials="DT">
    <w:p w14:paraId="20B04A18" w14:textId="26173158" w:rsidR="00696367" w:rsidRDefault="00696367">
      <w:pPr>
        <w:pStyle w:val="CommentText"/>
      </w:pPr>
      <w:r>
        <w:rPr>
          <w:rStyle w:val="CommentReference"/>
        </w:rPr>
        <w:annotationRef/>
      </w:r>
    </w:p>
  </w:comment>
  <w:comment w:id="68" w:author="Dylan Townsend" w:date="2017-01-13T11:04:00Z" w:initials="DT">
    <w:p w14:paraId="22F78D35" w14:textId="160FB214" w:rsidR="00696367" w:rsidRDefault="00696367">
      <w:pPr>
        <w:pStyle w:val="CommentText"/>
      </w:pPr>
      <w:r>
        <w:rPr>
          <w:rStyle w:val="CommentReference"/>
        </w:rPr>
        <w:annotationRef/>
      </w:r>
      <w:r>
        <w:t>Moved this section to the opposing view above.</w:t>
      </w:r>
    </w:p>
  </w:comment>
  <w:comment w:id="71" w:author="Enzor, Andrew" w:date="2016-12-15T08:50:00Z" w:initials="EA">
    <w:p w14:paraId="6057CC22" w14:textId="77777777" w:rsidR="00696367" w:rsidRDefault="00696367">
      <w:pPr>
        <w:pStyle w:val="CommentText"/>
      </w:pPr>
      <w:r>
        <w:rPr>
          <w:rStyle w:val="CommentReference"/>
        </w:rPr>
        <w:annotationRef/>
      </w:r>
      <w:r>
        <w:t>I don’t find this analysis relevant – as stated above, the CDCM should be viewed as a means of generating cost signals so the ‘scaling costs’ element should be viewed as costs which have been intentionally excluded from the underlying CDCM tariffs in order to generate the appropriate cost signal. Scaling is not recovering costs, but simply ensuring the DNO targets allowed revenue whilst maintaining the underlying cost signal</w:t>
      </w:r>
    </w:p>
  </w:comment>
  <w:comment w:id="72" w:author="John Lawton" w:date="2016-12-12T10:02:00Z" w:initials="JL">
    <w:p w14:paraId="6C4A283D" w14:textId="77777777" w:rsidR="00696367" w:rsidRDefault="00696367">
      <w:pPr>
        <w:pStyle w:val="CommentText"/>
      </w:pPr>
      <w:r>
        <w:rPr>
          <w:rStyle w:val="CommentReference"/>
        </w:rPr>
        <w:annotationRef/>
      </w:r>
      <w:r>
        <w:t>If we have (£m) on one column heading I assume they should be on all of them.</w:t>
      </w:r>
    </w:p>
  </w:comment>
  <w:comment w:id="74" w:author="John Lawton" w:date="2016-12-12T10:03:00Z" w:initials="JL">
    <w:p w14:paraId="73F6A564" w14:textId="77777777" w:rsidR="00696367" w:rsidRDefault="00696367">
      <w:pPr>
        <w:pStyle w:val="CommentText"/>
      </w:pPr>
      <w:r>
        <w:rPr>
          <w:rStyle w:val="CommentReference"/>
        </w:rPr>
        <w:annotationRef/>
      </w:r>
      <w:r>
        <w:t>Same as above re (£m)</w:t>
      </w:r>
    </w:p>
  </w:comment>
  <w:comment w:id="75" w:author="Enzor, Andrew" w:date="2016-12-15T08:52:00Z" w:initials="EA">
    <w:p w14:paraId="4951AE75" w14:textId="77777777" w:rsidR="00696367" w:rsidRDefault="00696367">
      <w:pPr>
        <w:pStyle w:val="CommentText"/>
      </w:pPr>
      <w:r>
        <w:rPr>
          <w:rStyle w:val="CommentReference"/>
        </w:rPr>
        <w:annotationRef/>
      </w:r>
      <w:r>
        <w:t>Cost elements are not recovered through scaling – they are intentionally excluded for the generation of cost signals</w:t>
      </w:r>
    </w:p>
  </w:comment>
  <w:comment w:id="76" w:author="John Lawton" w:date="2017-01-13T13:54:00Z" w:initials="JL">
    <w:p w14:paraId="3AB3A505" w14:textId="30188C35" w:rsidR="00696367" w:rsidRDefault="00696367">
      <w:pPr>
        <w:pStyle w:val="CommentText"/>
      </w:pPr>
      <w:r>
        <w:rPr>
          <w:rStyle w:val="CommentReference"/>
        </w:rPr>
        <w:annotationRef/>
      </w:r>
      <w:r>
        <w:t>We need to amend to what cost elements the proposer believes are recovered within scaling</w:t>
      </w:r>
    </w:p>
  </w:comment>
  <w:comment w:id="79" w:author="John Lawton" w:date="2017-01-13T13:19:00Z" w:initials="JL">
    <w:p w14:paraId="7CD24E2A" w14:textId="59ECCE27" w:rsidR="00696367" w:rsidRDefault="00696367">
      <w:pPr>
        <w:pStyle w:val="CommentText"/>
      </w:pPr>
      <w:r>
        <w:rPr>
          <w:rStyle w:val="CommentReference"/>
        </w:rPr>
        <w:annotationRef/>
      </w:r>
      <w:r>
        <w:t>Is this true or is this the proposer’s view</w:t>
      </w:r>
    </w:p>
  </w:comment>
  <w:comment w:id="80" w:author="Enzor, Andrew" w:date="2016-12-15T09:47:00Z" w:initials="EA">
    <w:p w14:paraId="29DC8768" w14:textId="77777777" w:rsidR="00696367" w:rsidRDefault="00696367">
      <w:pPr>
        <w:pStyle w:val="CommentText"/>
      </w:pPr>
      <w:r>
        <w:rPr>
          <w:rStyle w:val="CommentReference"/>
        </w:rPr>
        <w:annotationRef/>
      </w:r>
      <w:r>
        <w:t>From this and the previous analysis we would conclude that two UKPN areas have negative costs for asset replacement!</w:t>
      </w:r>
    </w:p>
  </w:comment>
  <w:comment w:id="82" w:author="John Lawton" w:date="2016-12-12T10:19:00Z" w:initials="JL">
    <w:p w14:paraId="5A96D2E0" w14:textId="77777777" w:rsidR="00696367" w:rsidRDefault="00696367">
      <w:pPr>
        <w:pStyle w:val="CommentText"/>
      </w:pPr>
      <w:r>
        <w:rPr>
          <w:rStyle w:val="CommentReference"/>
        </w:rPr>
        <w:annotationRef/>
      </w:r>
      <w:r>
        <w:t xml:space="preserve">Add table numbers to all of the ones above and then refer to the two tables in question within this sentence to ease understanding as to where the value has come from. </w:t>
      </w:r>
    </w:p>
    <w:p w14:paraId="6724D236" w14:textId="77777777" w:rsidR="00696367" w:rsidRDefault="00696367">
      <w:pPr>
        <w:pStyle w:val="CommentText"/>
      </w:pPr>
      <w:r>
        <w:t>Also if t</w:t>
      </w:r>
      <w:r w:rsidRPr="009B0F5D">
        <w:t>he proportion of the residual scaling to the original scaling for most DNOs f</w:t>
      </w:r>
      <w:r>
        <w:t>alls in the range of 67% to 79% (picked up from a sentence earlier) should you not consider removing outliers that have a significant effect on the outcome of the value selected.</w:t>
      </w:r>
    </w:p>
  </w:comment>
  <w:comment w:id="83" w:author="John Lawton" w:date="2017-01-13T13:55:00Z" w:initials="JL">
    <w:p w14:paraId="7C2005C1" w14:textId="181AC071" w:rsidR="00696367" w:rsidRDefault="00696367">
      <w:pPr>
        <w:pStyle w:val="CommentText"/>
      </w:pPr>
      <w:r>
        <w:rPr>
          <w:rStyle w:val="CommentReference"/>
        </w:rPr>
        <w:annotationRef/>
      </w:r>
      <w:r>
        <w:t>First part complete, second for discussion by the WG</w:t>
      </w:r>
    </w:p>
  </w:comment>
  <w:comment w:id="84" w:author="Enzor, Andrew" w:date="2016-12-15T08:57:00Z" w:initials="EA">
    <w:p w14:paraId="12DB21E9" w14:textId="77777777" w:rsidR="00696367" w:rsidRDefault="00696367">
      <w:pPr>
        <w:pStyle w:val="CommentText"/>
      </w:pPr>
      <w:r>
        <w:rPr>
          <w:rStyle w:val="CommentReference"/>
        </w:rPr>
        <w:annotationRef/>
      </w:r>
      <w:r>
        <w:t>Why an average – if the premise of the solution is accepted, it would be more cost reflective to apply this on a DNO specific basis</w:t>
      </w:r>
    </w:p>
  </w:comment>
  <w:comment w:id="94" w:author="John Lawton" w:date="2016-12-12T10:24:00Z" w:initials="JL">
    <w:p w14:paraId="7BB0B591" w14:textId="7019CCF7" w:rsidR="00696367" w:rsidRDefault="00696367">
      <w:pPr>
        <w:pStyle w:val="CommentText"/>
      </w:pPr>
      <w:r>
        <w:rPr>
          <w:rStyle w:val="CommentReference"/>
        </w:rPr>
        <w:annotationRef/>
      </w:r>
      <w:r>
        <w:t>On what? I suspect the alternate view is the status quo.</w:t>
      </w:r>
    </w:p>
  </w:comment>
  <w:comment w:id="92" w:author="Dylan Townsend" w:date="2017-01-13T11:44:00Z" w:initials="DT">
    <w:p w14:paraId="3BB5ECE3" w14:textId="663AF809" w:rsidR="00696367" w:rsidRDefault="00696367">
      <w:pPr>
        <w:pStyle w:val="CommentText"/>
      </w:pPr>
      <w:r>
        <w:rPr>
          <w:rStyle w:val="CommentReference"/>
        </w:rPr>
        <w:annotationRef/>
      </w:r>
      <w:r>
        <w:t>Could these two questions be combined into one?</w:t>
      </w:r>
    </w:p>
  </w:comment>
  <w:comment w:id="102" w:author="Dylan Townsend" w:date="2017-01-13T11:47:00Z" w:initials="DT">
    <w:p w14:paraId="54F72D69" w14:textId="12B81919" w:rsidR="00696367" w:rsidRDefault="00696367">
      <w:pPr>
        <w:pStyle w:val="CommentText"/>
      </w:pPr>
      <w:r>
        <w:rPr>
          <w:rStyle w:val="CommentReference"/>
        </w:rPr>
        <w:annotationRef/>
      </w:r>
      <w:r w:rsidRPr="00831209">
        <w:t>Working Group will need to decide if they wish to put forward a view on the DCUSA objectives or if they would prefer to formulate a</w:t>
      </w:r>
      <w:r>
        <w:t xml:space="preserve"> view after reviewing consultation responses</w:t>
      </w:r>
      <w:r w:rsidRPr="00831209">
        <w:t>.</w:t>
      </w:r>
    </w:p>
  </w:comment>
  <w:comment w:id="115" w:author="Dylan Townsend" w:date="2017-01-16T14:40:00Z" w:initials="DT">
    <w:p w14:paraId="6BABC990" w14:textId="2B998E48" w:rsidR="00696367" w:rsidRDefault="00696367">
      <w:pPr>
        <w:pStyle w:val="CommentText"/>
      </w:pPr>
      <w:r>
        <w:rPr>
          <w:rStyle w:val="CommentReference"/>
        </w:rPr>
        <w:annotationRef/>
      </w:r>
      <w:r>
        <w:t>Paragraph added to the fact that the ARP will need to be amended</w:t>
      </w:r>
    </w:p>
  </w:comment>
  <w:comment w:id="122" w:author="John Lawton" w:date="2016-12-12T10:33:00Z" w:initials="JL">
    <w:p w14:paraId="639E40F0" w14:textId="77777777" w:rsidR="00696367" w:rsidRDefault="00696367">
      <w:pPr>
        <w:pStyle w:val="CommentText"/>
      </w:pPr>
      <w:r>
        <w:rPr>
          <w:rStyle w:val="CommentReference"/>
        </w:rPr>
        <w:annotationRef/>
      </w:r>
      <w:r>
        <w:t>We should add the proposed values here and in the legal text</w:t>
      </w:r>
    </w:p>
  </w:comment>
  <w:comment w:id="126" w:author="John Lawton" w:date="2017-01-13T13:58:00Z" w:initials="JL">
    <w:p w14:paraId="0C692D99" w14:textId="77D9167E" w:rsidR="00696367" w:rsidRDefault="00696367">
      <w:pPr>
        <w:pStyle w:val="CommentText"/>
      </w:pPr>
      <w:r>
        <w:rPr>
          <w:rStyle w:val="CommentReference"/>
        </w:rPr>
        <w:annotationRef/>
      </w:r>
      <w:r>
        <w:t>If this is the status quo then we need not have a reference to alternative point of view. This may be amended yet</w:t>
      </w:r>
    </w:p>
  </w:comment>
  <w:comment w:id="153" w:author="Dylan Townsend" w:date="2017-01-06T14:00:00Z" w:initials="DT">
    <w:p w14:paraId="69B8143D" w14:textId="6A8B2E6B" w:rsidR="00696367" w:rsidRDefault="00696367">
      <w:pPr>
        <w:pStyle w:val="CommentText"/>
      </w:pPr>
      <w:r>
        <w:rPr>
          <w:rStyle w:val="CommentReference"/>
        </w:rPr>
        <w:annotationRef/>
      </w:r>
      <w:r>
        <w:t>Updated to current Work Plan estimation however further update may be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75A9C0" w15:done="0"/>
  <w15:commentEx w15:paraId="24A47CDA" w15:done="0"/>
  <w15:commentEx w15:paraId="3A5ACC4B" w15:done="0"/>
  <w15:commentEx w15:paraId="4EA0E495" w15:paraIdParent="3A5ACC4B" w15:done="0"/>
  <w15:commentEx w15:paraId="3EEF442F" w15:done="0"/>
  <w15:commentEx w15:paraId="0D6ADE56" w15:done="0"/>
  <w15:commentEx w15:paraId="149F1EFA" w15:done="0"/>
  <w15:commentEx w15:paraId="4DC16AEB" w15:paraIdParent="149F1EFA" w15:done="0"/>
  <w15:commentEx w15:paraId="20B04A18" w15:done="0"/>
  <w15:commentEx w15:paraId="22F78D35" w15:done="0"/>
  <w15:commentEx w15:paraId="6057CC22" w15:done="0"/>
  <w15:commentEx w15:paraId="6C4A283D" w15:done="1"/>
  <w15:commentEx w15:paraId="73F6A564" w15:done="1"/>
  <w15:commentEx w15:paraId="4951AE75" w15:done="0"/>
  <w15:commentEx w15:paraId="3AB3A505" w15:paraIdParent="4951AE75" w15:done="0"/>
  <w15:commentEx w15:paraId="7CD24E2A" w15:done="0"/>
  <w15:commentEx w15:paraId="29DC8768" w15:done="0"/>
  <w15:commentEx w15:paraId="6724D236" w15:done="0"/>
  <w15:commentEx w15:paraId="7C2005C1" w15:paraIdParent="6724D236" w15:done="0"/>
  <w15:commentEx w15:paraId="12DB21E9" w15:done="0"/>
  <w15:commentEx w15:paraId="7BB0B591" w15:done="0"/>
  <w15:commentEx w15:paraId="3BB5ECE3" w15:done="0"/>
  <w15:commentEx w15:paraId="54F72D69" w15:done="0"/>
  <w15:commentEx w15:paraId="6BABC990" w15:done="0"/>
  <w15:commentEx w15:paraId="639E40F0" w15:done="0"/>
  <w15:commentEx w15:paraId="0C692D99" w15:done="0"/>
  <w15:commentEx w15:paraId="69B8143D"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B5710" w14:textId="77777777" w:rsidR="00696367" w:rsidRDefault="00696367">
      <w:pPr>
        <w:spacing w:line="240" w:lineRule="auto"/>
      </w:pPr>
      <w:r>
        <w:separator/>
      </w:r>
    </w:p>
    <w:p w14:paraId="7F37C166" w14:textId="77777777" w:rsidR="00696367" w:rsidRDefault="00696367"/>
  </w:endnote>
  <w:endnote w:type="continuationSeparator" w:id="0">
    <w:p w14:paraId="30041FEB" w14:textId="77777777" w:rsidR="00696367" w:rsidRDefault="00696367">
      <w:pPr>
        <w:spacing w:line="240" w:lineRule="auto"/>
      </w:pPr>
      <w:r>
        <w:continuationSeparator/>
      </w:r>
    </w:p>
    <w:p w14:paraId="29494467" w14:textId="77777777" w:rsidR="00696367" w:rsidRDefault="00696367"/>
  </w:endnote>
  <w:endnote w:type="continuationNotice" w:id="1">
    <w:p w14:paraId="61D44257" w14:textId="77777777" w:rsidR="00696367" w:rsidRDefault="0069636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Proxima Nova">
    <w:altName w:val="Candara"/>
    <w:panose1 w:val="00000000000000000000"/>
    <w:charset w:val="00"/>
    <w:family w:val="auto"/>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39E94" w14:textId="2F17E9D6" w:rsidR="00696367" w:rsidRDefault="0069636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284</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0E566E">
      <w:rPr>
        <w:rFonts w:cs="Arial"/>
        <w:noProof/>
        <w:sz w:val="16"/>
        <w:szCs w:val="16"/>
        <w:lang w:val="en-US"/>
      </w:rPr>
      <w:t>16</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0E566E">
      <w:rPr>
        <w:rFonts w:cs="Arial"/>
        <w:noProof/>
        <w:sz w:val="16"/>
        <w:szCs w:val="16"/>
        <w:lang w:val="en-US"/>
      </w:rPr>
      <w:t>16</w:t>
    </w:r>
    <w:r w:rsidRPr="000660DF">
      <w:rPr>
        <w:rFonts w:cs="Arial"/>
        <w:sz w:val="16"/>
        <w:szCs w:val="16"/>
        <w:lang w:val="en-US"/>
      </w:rPr>
      <w:fldChar w:fldCharType="end"/>
    </w:r>
    <w:r>
      <w:rPr>
        <w:rFonts w:cs="Arial"/>
        <w:sz w:val="16"/>
        <w:szCs w:val="16"/>
        <w:lang w:val="en-US"/>
      </w:rPr>
      <w:tab/>
      <w:t>Version 1.0</w:t>
    </w:r>
  </w:p>
  <w:p w14:paraId="3BD751A8" w14:textId="77777777" w:rsidR="00696367" w:rsidRPr="000660DF" w:rsidRDefault="0069636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Day Month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F67E2" w14:textId="77777777" w:rsidR="00696367" w:rsidRDefault="00696367">
      <w:pPr>
        <w:spacing w:line="240" w:lineRule="auto"/>
      </w:pPr>
      <w:r>
        <w:separator/>
      </w:r>
    </w:p>
    <w:p w14:paraId="63310E55" w14:textId="77777777" w:rsidR="00696367" w:rsidRDefault="00696367"/>
  </w:footnote>
  <w:footnote w:type="continuationSeparator" w:id="0">
    <w:p w14:paraId="4F60292A" w14:textId="77777777" w:rsidR="00696367" w:rsidRDefault="00696367">
      <w:pPr>
        <w:spacing w:line="240" w:lineRule="auto"/>
      </w:pPr>
      <w:r>
        <w:continuationSeparator/>
      </w:r>
    </w:p>
    <w:p w14:paraId="37180AB2" w14:textId="77777777" w:rsidR="00696367" w:rsidRDefault="00696367"/>
  </w:footnote>
  <w:footnote w:type="continuationNotice" w:id="1">
    <w:p w14:paraId="4F033EA1" w14:textId="77777777" w:rsidR="00696367" w:rsidRDefault="00696367">
      <w:pPr>
        <w:spacing w:before="0" w:after="0" w:line="240" w:lineRule="auto"/>
      </w:pPr>
    </w:p>
  </w:footnote>
  <w:footnote w:id="2">
    <w:p w14:paraId="5724FA48" w14:textId="0013FA57" w:rsidR="00696367" w:rsidRDefault="00696367">
      <w:pPr>
        <w:pStyle w:val="FootnoteText"/>
      </w:pPr>
      <w:r>
        <w:rPr>
          <w:rStyle w:val="FootnoteReference"/>
        </w:rPr>
        <w:footnoteRef/>
      </w:r>
      <w:r>
        <w:t xml:space="preserve"> </w:t>
      </w:r>
      <w:r w:rsidRPr="005F639E">
        <w:rPr>
          <w:sz w:val="16"/>
          <w:szCs w:val="16"/>
        </w:rPr>
        <w:t xml:space="preserve">DCP228 - </w:t>
      </w:r>
      <w:r w:rsidRPr="005F639E">
        <w:rPr>
          <w:i/>
          <w:sz w:val="16"/>
          <w:szCs w:val="16"/>
        </w:rPr>
        <w:t>‘</w:t>
      </w:r>
      <w:hyperlink r:id="rId1" w:history="1">
        <w:r w:rsidRPr="005F639E">
          <w:rPr>
            <w:rStyle w:val="Hyperlink"/>
            <w:sz w:val="16"/>
            <w:szCs w:val="16"/>
          </w:rPr>
          <w:t>Revenue Matching in the CDCM’</w:t>
        </w:r>
      </w:hyperlink>
    </w:p>
  </w:footnote>
  <w:footnote w:id="3">
    <w:p w14:paraId="0474C30D" w14:textId="61492C75" w:rsidR="00696367" w:rsidRDefault="00696367">
      <w:pPr>
        <w:pStyle w:val="FootnoteText"/>
      </w:pPr>
      <w:r>
        <w:rPr>
          <w:rStyle w:val="FootnoteReference"/>
        </w:rPr>
        <w:footnoteRef/>
      </w:r>
      <w:r>
        <w:t xml:space="preserve"> </w:t>
      </w:r>
      <w:r w:rsidRPr="005F639E">
        <w:rPr>
          <w:sz w:val="16"/>
          <w:szCs w:val="16"/>
        </w:rPr>
        <w:t xml:space="preserve">DCP 123 </w:t>
      </w:r>
      <w:r w:rsidRPr="005F639E">
        <w:rPr>
          <w:i/>
          <w:sz w:val="16"/>
          <w:szCs w:val="16"/>
        </w:rPr>
        <w:t>‘</w:t>
      </w:r>
      <w:hyperlink r:id="rId2" w:history="1">
        <w:r w:rsidRPr="005F639E">
          <w:rPr>
            <w:rStyle w:val="Hyperlink"/>
            <w:sz w:val="16"/>
            <w:szCs w:val="16"/>
          </w:rPr>
          <w:t>Revenue Matching Methodology Change’</w:t>
        </w:r>
        <w:r w:rsidRPr="00DC1EC8">
          <w:rPr>
            <w:rStyle w:val="Hyperlink"/>
          </w:rPr>
          <w:t xml:space="preserve"> </w:t>
        </w:r>
      </w:hyperlink>
      <w:r w:rsidRPr="00BD06C5">
        <w:t xml:space="preserve"> </w:t>
      </w:r>
      <w:r>
        <w:rPr>
          <w:rStyle w:val="CommentReference"/>
          <w:bCs/>
          <w:iCs/>
        </w:rPr>
        <w:annotationRef/>
      </w:r>
    </w:p>
  </w:footnote>
  <w:footnote w:id="4">
    <w:p w14:paraId="2EDED41F" w14:textId="293A52E9" w:rsidR="00696367" w:rsidRDefault="00696367">
      <w:pPr>
        <w:pStyle w:val="FootnoteText"/>
      </w:pPr>
      <w:r>
        <w:rPr>
          <w:rStyle w:val="FootnoteReference"/>
        </w:rPr>
        <w:footnoteRef/>
      </w:r>
      <w:r>
        <w:t xml:space="preserve"> </w:t>
      </w:r>
      <w:r w:rsidRPr="00434523">
        <w:rPr>
          <w:sz w:val="16"/>
          <w:szCs w:val="16"/>
        </w:rPr>
        <w:t xml:space="preserve">DCP059 - </w:t>
      </w:r>
      <w:r w:rsidRPr="00434523">
        <w:rPr>
          <w:i/>
          <w:sz w:val="16"/>
          <w:szCs w:val="16"/>
        </w:rPr>
        <w:t>‘</w:t>
      </w:r>
      <w:hyperlink r:id="rId3" w:history="1">
        <w:r w:rsidRPr="00434523">
          <w:rPr>
            <w:rStyle w:val="Hyperlink"/>
            <w:sz w:val="16"/>
            <w:szCs w:val="16"/>
          </w:rPr>
          <w:t>Implementation of Common Distribution Charging Methodology (CDCM</w:t>
        </w:r>
      </w:hyperlink>
      <w:r w:rsidRPr="00434523">
        <w:rPr>
          <w:i/>
          <w:sz w:val="16"/>
          <w:szCs w:val="16"/>
        </w:rPr>
        <w:t>)</w:t>
      </w:r>
    </w:p>
  </w:footnote>
  <w:footnote w:id="5">
    <w:p w14:paraId="06174EB9" w14:textId="619517E2" w:rsidR="00696367" w:rsidRDefault="00696367">
      <w:pPr>
        <w:pStyle w:val="FootnoteText"/>
      </w:pPr>
      <w:r>
        <w:rPr>
          <w:rStyle w:val="FootnoteReference"/>
        </w:rPr>
        <w:footnoteRef/>
      </w:r>
      <w:r>
        <w:t xml:space="preserve"> </w:t>
      </w:r>
      <w:hyperlink r:id="rId4" w:history="1">
        <w:r w:rsidRPr="00434523">
          <w:rPr>
            <w:rStyle w:val="Hyperlink"/>
            <w:sz w:val="16"/>
            <w:szCs w:val="16"/>
          </w:rPr>
          <w:t>Ofgem’s consultation document on Electricity distribution structure of charges project: DNOs' proposals for a common methodology at lower voltages</w:t>
        </w:r>
      </w:hyperlink>
    </w:p>
  </w:footnote>
  <w:footnote w:id="6">
    <w:p w14:paraId="04C72FC5" w14:textId="3C05EABF" w:rsidR="00696367" w:rsidRDefault="00696367">
      <w:pPr>
        <w:pStyle w:val="FootnoteText"/>
      </w:pPr>
      <w:r>
        <w:rPr>
          <w:rStyle w:val="FootnoteReference"/>
        </w:rPr>
        <w:footnoteRef/>
      </w:r>
      <w:r>
        <w:t xml:space="preserve"> </w:t>
      </w:r>
      <w:hyperlink r:id="rId5" w:history="1">
        <w:r w:rsidRPr="00434523">
          <w:rPr>
            <w:rStyle w:val="Hyperlink"/>
            <w:sz w:val="16"/>
            <w:szCs w:val="16"/>
          </w:rPr>
          <w:t>Ofgem</w:t>
        </w:r>
        <w:r w:rsidRPr="009017EC">
          <w:rPr>
            <w:rStyle w:val="Hyperlink"/>
            <w:sz w:val="16"/>
            <w:szCs w:val="16"/>
          </w:rPr>
          <w:t>’s</w:t>
        </w:r>
        <w:r w:rsidRPr="00434523">
          <w:rPr>
            <w:rStyle w:val="Hyperlink"/>
            <w:sz w:val="16"/>
            <w:szCs w:val="16"/>
          </w:rPr>
          <w:t xml:space="preserve"> decision document</w:t>
        </w:r>
        <w:r w:rsidRPr="009017EC">
          <w:rPr>
            <w:rStyle w:val="Hyperlink"/>
            <w:sz w:val="16"/>
            <w:szCs w:val="16"/>
          </w:rPr>
          <w:t xml:space="preserve"> on Electricity distribution structure of charges project: the common distribution charging methodology at lower voltages</w:t>
        </w:r>
      </w:hyperlink>
    </w:p>
  </w:footnote>
  <w:footnote w:id="7">
    <w:p w14:paraId="3D36CB82" w14:textId="0886F238" w:rsidR="00696367" w:rsidRDefault="00696367">
      <w:pPr>
        <w:pStyle w:val="FootnoteText"/>
      </w:pPr>
      <w:r>
        <w:rPr>
          <w:rStyle w:val="FootnoteReference"/>
        </w:rPr>
        <w:footnoteRef/>
      </w:r>
      <w:r>
        <w:t xml:space="preserve"> </w:t>
      </w:r>
      <w:hyperlink r:id="rId6" w:history="1">
        <w:r w:rsidRPr="00434523">
          <w:rPr>
            <w:rStyle w:val="Hyperlink"/>
            <w:sz w:val="16"/>
            <w:szCs w:val="16"/>
          </w:rPr>
          <w:t>DCP133 – 500MW network common model for the CDCM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2D765" w14:textId="6F62EF95" w:rsidR="00696367" w:rsidRDefault="00696367">
    <w:pPr>
      <w:pStyle w:val="Header"/>
    </w:pPr>
    <w:r>
      <w:rPr>
        <w:noProof/>
      </w:rPr>
      <w:drawing>
        <wp:anchor distT="0" distB="0" distL="114300" distR="114300" simplePos="0" relativeHeight="251657728" behindDoc="0" locked="0" layoutInCell="1" allowOverlap="1" wp14:anchorId="3BD9827B" wp14:editId="6C82C240">
          <wp:simplePos x="0" y="0"/>
          <wp:positionH relativeFrom="column">
            <wp:posOffset>4118610</wp:posOffset>
          </wp:positionH>
          <wp:positionV relativeFrom="paragraph">
            <wp:posOffset>-17780</wp:posOffset>
          </wp:positionV>
          <wp:extent cx="1638300" cy="55499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549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4909"/>
    <w:multiLevelType w:val="multilevel"/>
    <w:tmpl w:val="9DA2F24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3"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735745"/>
    <w:multiLevelType w:val="multilevel"/>
    <w:tmpl w:val="8A267B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5302C9"/>
    <w:multiLevelType w:val="hybridMultilevel"/>
    <w:tmpl w:val="929E55A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BB631C8"/>
    <w:multiLevelType w:val="hybridMultilevel"/>
    <w:tmpl w:val="1F9C29B2"/>
    <w:lvl w:ilvl="0" w:tplc="5C3CF8EC">
      <w:start w:val="1"/>
      <w:numFmt w:val="decimal"/>
      <w:pStyle w:val="TableList"/>
      <w:lvlText w:val="%1"/>
      <w:lvlJc w:val="left"/>
      <w:pPr>
        <w:ind w:left="1211" w:hanging="360"/>
      </w:pPr>
      <w:rPr>
        <w:rFonts w:ascii="Arial" w:hAnsi="Arial" w:hint="default"/>
        <w:b/>
        <w:i/>
        <w:color w:val="auto"/>
        <w:sz w:val="20"/>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A86190"/>
    <w:multiLevelType w:val="multilevel"/>
    <w:tmpl w:val="6414BAC4"/>
    <w:lvl w:ilvl="0">
      <w:start w:val="1"/>
      <w:numFmt w:val="bullet"/>
      <w:pStyle w:val="ListBullet2"/>
      <w:lvlText w:val=""/>
      <w:lvlJc w:val="left"/>
      <w:pPr>
        <w:tabs>
          <w:tab w:val="num" w:pos="860"/>
        </w:tabs>
        <w:ind w:left="860" w:hanging="284"/>
      </w:pPr>
      <w:rPr>
        <w:rFonts w:ascii="Symbol" w:hAnsi="Symbol" w:hint="default"/>
        <w:b w:val="0"/>
        <w:i w:val="0"/>
        <w:color w:val="auto"/>
        <w:sz w:val="20"/>
      </w:rPr>
    </w:lvl>
    <w:lvl w:ilvl="1">
      <w:start w:val="1"/>
      <w:numFmt w:val="bullet"/>
      <w:lvlText w:val=""/>
      <w:lvlJc w:val="left"/>
      <w:pPr>
        <w:tabs>
          <w:tab w:val="num" w:pos="1030"/>
        </w:tabs>
        <w:ind w:left="1030" w:hanging="341"/>
      </w:pPr>
      <w:rPr>
        <w:rFonts w:ascii="Symbol" w:hAnsi="Symbol" w:hint="default"/>
        <w:b w:val="0"/>
        <w:i w:val="0"/>
        <w:color w:val="008DA8"/>
        <w:sz w:val="20"/>
      </w:rPr>
    </w:lvl>
    <w:lvl w:ilvl="2">
      <w:start w:val="1"/>
      <w:numFmt w:val="bullet"/>
      <w:lvlText w:val=""/>
      <w:lvlJc w:val="left"/>
      <w:pPr>
        <w:tabs>
          <w:tab w:val="num" w:pos="1313"/>
        </w:tabs>
        <w:ind w:left="1313" w:hanging="283"/>
      </w:pPr>
      <w:rPr>
        <w:rFonts w:ascii="Symbol" w:hAnsi="Symbol" w:hint="default"/>
        <w:b w:val="0"/>
        <w:i w:val="0"/>
        <w:color w:val="008DA8"/>
        <w:sz w:val="20"/>
      </w:rPr>
    </w:lvl>
    <w:lvl w:ilvl="3">
      <w:start w:val="1"/>
      <w:numFmt w:val="bullet"/>
      <w:lvlText w:val=""/>
      <w:lvlJc w:val="left"/>
      <w:pPr>
        <w:tabs>
          <w:tab w:val="num" w:pos="1767"/>
        </w:tabs>
        <w:ind w:left="1767" w:hanging="454"/>
      </w:pPr>
      <w:rPr>
        <w:rFonts w:ascii="Symbol" w:hAnsi="Symbol" w:hint="default"/>
        <w:b w:val="0"/>
        <w:i w:val="0"/>
        <w:color w:val="008DA8"/>
        <w:sz w:val="20"/>
      </w:rPr>
    </w:lvl>
    <w:lvl w:ilvl="4">
      <w:start w:val="1"/>
      <w:numFmt w:val="bullet"/>
      <w:lvlText w:val=""/>
      <w:lvlJc w:val="left"/>
      <w:pPr>
        <w:tabs>
          <w:tab w:val="num" w:pos="3695"/>
        </w:tabs>
        <w:ind w:left="3695" w:hanging="964"/>
      </w:pPr>
      <w:rPr>
        <w:rFonts w:ascii="Symbol" w:hAnsi="Symbol" w:hint="default"/>
        <w:b w:val="0"/>
        <w:i w:val="0"/>
        <w:color w:val="008DA8"/>
        <w:sz w:val="20"/>
      </w:rPr>
    </w:lvl>
    <w:lvl w:ilvl="5">
      <w:start w:val="1"/>
      <w:numFmt w:val="bullet"/>
      <w:lvlText w:val=""/>
      <w:lvlJc w:val="left"/>
      <w:pPr>
        <w:tabs>
          <w:tab w:val="num" w:pos="4829"/>
        </w:tabs>
        <w:ind w:left="4829" w:hanging="1134"/>
      </w:pPr>
      <w:rPr>
        <w:rFonts w:ascii="Symbol" w:hAnsi="Symbol" w:hint="default"/>
        <w:b w:val="0"/>
        <w:i w:val="0"/>
        <w:color w:val="008DA8"/>
        <w:sz w:val="20"/>
      </w:rPr>
    </w:lvl>
    <w:lvl w:ilvl="6">
      <w:start w:val="1"/>
      <w:numFmt w:val="bullet"/>
      <w:lvlText w:val=""/>
      <w:lvlJc w:val="left"/>
      <w:pPr>
        <w:tabs>
          <w:tab w:val="num" w:pos="6133"/>
        </w:tabs>
        <w:ind w:left="6133" w:hanging="1304"/>
      </w:pPr>
      <w:rPr>
        <w:rFonts w:ascii="Symbol" w:hAnsi="Symbol" w:hint="default"/>
        <w:b w:val="0"/>
        <w:i w:val="0"/>
        <w:color w:val="008DA8"/>
        <w:sz w:val="20"/>
      </w:rPr>
    </w:lvl>
    <w:lvl w:ilvl="7">
      <w:start w:val="1"/>
      <w:numFmt w:val="bullet"/>
      <w:lvlText w:val=""/>
      <w:lvlJc w:val="left"/>
      <w:pPr>
        <w:tabs>
          <w:tab w:val="num" w:pos="5282"/>
        </w:tabs>
        <w:ind w:left="5282" w:hanging="1077"/>
      </w:pPr>
      <w:rPr>
        <w:rFonts w:ascii="Symbol" w:hAnsi="Symbol" w:hint="default"/>
        <w:b w:val="0"/>
        <w:i w:val="0"/>
        <w:color w:val="008DA8"/>
        <w:sz w:val="20"/>
      </w:rPr>
    </w:lvl>
    <w:lvl w:ilvl="8">
      <w:start w:val="1"/>
      <w:numFmt w:val="bullet"/>
      <w:lvlText w:val=""/>
      <w:lvlJc w:val="left"/>
      <w:pPr>
        <w:tabs>
          <w:tab w:val="num" w:pos="7720"/>
        </w:tabs>
        <w:ind w:left="7720" w:hanging="1587"/>
      </w:pPr>
      <w:rPr>
        <w:rFonts w:ascii="Symbol" w:hAnsi="Symbol" w:hint="default"/>
        <w:b w:val="0"/>
        <w:i w:val="0"/>
        <w:color w:val="008DA8"/>
        <w:sz w:val="20"/>
      </w:rPr>
    </w:lvl>
  </w:abstractNum>
  <w:abstractNum w:abstractNumId="18"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17"/>
  </w:num>
  <w:num w:numId="2">
    <w:abstractNumId w:val="15"/>
  </w:num>
  <w:num w:numId="3">
    <w:abstractNumId w:val="5"/>
  </w:num>
  <w:num w:numId="4">
    <w:abstractNumId w:val="6"/>
  </w:num>
  <w:num w:numId="5">
    <w:abstractNumId w:val="3"/>
  </w:num>
  <w:num w:numId="6">
    <w:abstractNumId w:val="16"/>
  </w:num>
  <w:num w:numId="7">
    <w:abstractNumId w:val="7"/>
  </w:num>
  <w:num w:numId="8">
    <w:abstractNumId w:val="4"/>
  </w:num>
  <w:num w:numId="9">
    <w:abstractNumId w:val="14"/>
  </w:num>
  <w:num w:numId="10">
    <w:abstractNumId w:val="12"/>
  </w:num>
  <w:num w:numId="11">
    <w:abstractNumId w:val="2"/>
  </w:num>
  <w:num w:numId="12">
    <w:abstractNumId w:val="1"/>
  </w:num>
  <w:num w:numId="13">
    <w:abstractNumId w:val="13"/>
  </w:num>
  <w:num w:numId="14">
    <w:abstractNumId w:val="0"/>
  </w:num>
  <w:num w:numId="15">
    <w:abstractNumId w:val="9"/>
  </w:num>
  <w:num w:numId="16">
    <w:abstractNumId w:val="18"/>
  </w:num>
  <w:num w:numId="17">
    <w:abstractNumId w:val="11"/>
  </w:num>
  <w:num w:numId="18">
    <w:abstractNumId w:val="1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AD" w15:userId="S-1-5-21-1220945662-1229272821-1417001333-10616"/>
  </w15:person>
  <w15:person w15:author="John Lawton">
    <w15:presenceInfo w15:providerId="Windows Live" w15:userId="72feda8039a27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3462"/>
    <w:rsid w:val="00004426"/>
    <w:rsid w:val="00004A78"/>
    <w:rsid w:val="00005C2A"/>
    <w:rsid w:val="0001312A"/>
    <w:rsid w:val="000131C0"/>
    <w:rsid w:val="000140D5"/>
    <w:rsid w:val="00014A06"/>
    <w:rsid w:val="00014E7B"/>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19F2"/>
    <w:rsid w:val="00082674"/>
    <w:rsid w:val="00082F1D"/>
    <w:rsid w:val="00096C4E"/>
    <w:rsid w:val="000A35FE"/>
    <w:rsid w:val="000A36A8"/>
    <w:rsid w:val="000B007D"/>
    <w:rsid w:val="000B2E3D"/>
    <w:rsid w:val="000B5D6C"/>
    <w:rsid w:val="000D1ECA"/>
    <w:rsid w:val="000D4332"/>
    <w:rsid w:val="000D5720"/>
    <w:rsid w:val="000D66EC"/>
    <w:rsid w:val="000E0100"/>
    <w:rsid w:val="000E034A"/>
    <w:rsid w:val="000E2E48"/>
    <w:rsid w:val="000E3F5B"/>
    <w:rsid w:val="000E566E"/>
    <w:rsid w:val="000E76BF"/>
    <w:rsid w:val="001060C1"/>
    <w:rsid w:val="00111F27"/>
    <w:rsid w:val="00112F45"/>
    <w:rsid w:val="00116E9B"/>
    <w:rsid w:val="001216C5"/>
    <w:rsid w:val="0012215B"/>
    <w:rsid w:val="0012496E"/>
    <w:rsid w:val="0012717A"/>
    <w:rsid w:val="00143041"/>
    <w:rsid w:val="0014327C"/>
    <w:rsid w:val="001445A0"/>
    <w:rsid w:val="001451F4"/>
    <w:rsid w:val="00146470"/>
    <w:rsid w:val="00151CCE"/>
    <w:rsid w:val="00153B91"/>
    <w:rsid w:val="00156A22"/>
    <w:rsid w:val="00164E30"/>
    <w:rsid w:val="00174D21"/>
    <w:rsid w:val="001762D1"/>
    <w:rsid w:val="00180837"/>
    <w:rsid w:val="00182A0C"/>
    <w:rsid w:val="0018581B"/>
    <w:rsid w:val="00186BCE"/>
    <w:rsid w:val="0018792D"/>
    <w:rsid w:val="00187969"/>
    <w:rsid w:val="00187E2F"/>
    <w:rsid w:val="001937A0"/>
    <w:rsid w:val="00193F47"/>
    <w:rsid w:val="00197A37"/>
    <w:rsid w:val="001A5839"/>
    <w:rsid w:val="001A6F74"/>
    <w:rsid w:val="001B2D7A"/>
    <w:rsid w:val="001C01D5"/>
    <w:rsid w:val="001C0AAE"/>
    <w:rsid w:val="001C0C6E"/>
    <w:rsid w:val="001C207A"/>
    <w:rsid w:val="001C2FE3"/>
    <w:rsid w:val="001C4FBB"/>
    <w:rsid w:val="001C665E"/>
    <w:rsid w:val="001D0B92"/>
    <w:rsid w:val="001D3EFD"/>
    <w:rsid w:val="001D7210"/>
    <w:rsid w:val="001D7EC5"/>
    <w:rsid w:val="001E2563"/>
    <w:rsid w:val="001E32D7"/>
    <w:rsid w:val="001E5D9F"/>
    <w:rsid w:val="001E6DCF"/>
    <w:rsid w:val="001F0E93"/>
    <w:rsid w:val="001F36FC"/>
    <w:rsid w:val="001F3812"/>
    <w:rsid w:val="001F4DA0"/>
    <w:rsid w:val="001F6DA9"/>
    <w:rsid w:val="001F7908"/>
    <w:rsid w:val="001F7D0E"/>
    <w:rsid w:val="002036BB"/>
    <w:rsid w:val="002047E2"/>
    <w:rsid w:val="00205E60"/>
    <w:rsid w:val="002126D4"/>
    <w:rsid w:val="00212BF5"/>
    <w:rsid w:val="0021418F"/>
    <w:rsid w:val="002148B6"/>
    <w:rsid w:val="00215325"/>
    <w:rsid w:val="00215877"/>
    <w:rsid w:val="002161A4"/>
    <w:rsid w:val="00225F2B"/>
    <w:rsid w:val="002272EF"/>
    <w:rsid w:val="00231812"/>
    <w:rsid w:val="00236CC6"/>
    <w:rsid w:val="00236DCB"/>
    <w:rsid w:val="0024000A"/>
    <w:rsid w:val="002426A7"/>
    <w:rsid w:val="00251F86"/>
    <w:rsid w:val="00256075"/>
    <w:rsid w:val="00256566"/>
    <w:rsid w:val="00260BAE"/>
    <w:rsid w:val="00260C2C"/>
    <w:rsid w:val="002612FD"/>
    <w:rsid w:val="00263600"/>
    <w:rsid w:val="002660EC"/>
    <w:rsid w:val="00266BC0"/>
    <w:rsid w:val="00272979"/>
    <w:rsid w:val="002733C1"/>
    <w:rsid w:val="002744D3"/>
    <w:rsid w:val="002758A6"/>
    <w:rsid w:val="00281CF1"/>
    <w:rsid w:val="00281F45"/>
    <w:rsid w:val="00282259"/>
    <w:rsid w:val="00286CBD"/>
    <w:rsid w:val="00290F86"/>
    <w:rsid w:val="00291083"/>
    <w:rsid w:val="002968FF"/>
    <w:rsid w:val="002A0D66"/>
    <w:rsid w:val="002A369F"/>
    <w:rsid w:val="002B385B"/>
    <w:rsid w:val="002B4393"/>
    <w:rsid w:val="002B6337"/>
    <w:rsid w:val="002B6671"/>
    <w:rsid w:val="002B68DB"/>
    <w:rsid w:val="002C1553"/>
    <w:rsid w:val="002C42B3"/>
    <w:rsid w:val="002C500D"/>
    <w:rsid w:val="002D25F9"/>
    <w:rsid w:val="002D2C16"/>
    <w:rsid w:val="002D5DFC"/>
    <w:rsid w:val="002D6272"/>
    <w:rsid w:val="002E2ECA"/>
    <w:rsid w:val="002E44B8"/>
    <w:rsid w:val="002F0224"/>
    <w:rsid w:val="002F13B8"/>
    <w:rsid w:val="002F357D"/>
    <w:rsid w:val="002F40F9"/>
    <w:rsid w:val="002F5571"/>
    <w:rsid w:val="002F6C5C"/>
    <w:rsid w:val="002F6CD0"/>
    <w:rsid w:val="002F75B5"/>
    <w:rsid w:val="00301507"/>
    <w:rsid w:val="00301DAF"/>
    <w:rsid w:val="00302F67"/>
    <w:rsid w:val="0030347F"/>
    <w:rsid w:val="00305AC5"/>
    <w:rsid w:val="00306BF5"/>
    <w:rsid w:val="00310346"/>
    <w:rsid w:val="00313E9E"/>
    <w:rsid w:val="00313FE4"/>
    <w:rsid w:val="00316676"/>
    <w:rsid w:val="00320457"/>
    <w:rsid w:val="003221E9"/>
    <w:rsid w:val="00327367"/>
    <w:rsid w:val="0033097B"/>
    <w:rsid w:val="00331AA6"/>
    <w:rsid w:val="003328B8"/>
    <w:rsid w:val="00332FE3"/>
    <w:rsid w:val="00335796"/>
    <w:rsid w:val="00336821"/>
    <w:rsid w:val="00337297"/>
    <w:rsid w:val="00341CAD"/>
    <w:rsid w:val="00343D4B"/>
    <w:rsid w:val="00344FDC"/>
    <w:rsid w:val="00345171"/>
    <w:rsid w:val="003456CF"/>
    <w:rsid w:val="00351769"/>
    <w:rsid w:val="00351960"/>
    <w:rsid w:val="00351B9D"/>
    <w:rsid w:val="00352A27"/>
    <w:rsid w:val="0035487C"/>
    <w:rsid w:val="003557B1"/>
    <w:rsid w:val="00357570"/>
    <w:rsid w:val="00362030"/>
    <w:rsid w:val="00363FE9"/>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68B"/>
    <w:rsid w:val="003A2AA8"/>
    <w:rsid w:val="003A2BCC"/>
    <w:rsid w:val="003A4FC7"/>
    <w:rsid w:val="003A5BB8"/>
    <w:rsid w:val="003A6CCA"/>
    <w:rsid w:val="003B0780"/>
    <w:rsid w:val="003B1A71"/>
    <w:rsid w:val="003B3BF7"/>
    <w:rsid w:val="003B4359"/>
    <w:rsid w:val="003B44D0"/>
    <w:rsid w:val="003B5816"/>
    <w:rsid w:val="003C1BBC"/>
    <w:rsid w:val="003C1E4D"/>
    <w:rsid w:val="003C22DF"/>
    <w:rsid w:val="003C457B"/>
    <w:rsid w:val="003C6AB2"/>
    <w:rsid w:val="003D0281"/>
    <w:rsid w:val="003D3C05"/>
    <w:rsid w:val="003D41D8"/>
    <w:rsid w:val="003D5877"/>
    <w:rsid w:val="003D6504"/>
    <w:rsid w:val="003E0757"/>
    <w:rsid w:val="003E0B53"/>
    <w:rsid w:val="003E16D8"/>
    <w:rsid w:val="003E1B16"/>
    <w:rsid w:val="003E7024"/>
    <w:rsid w:val="003F030F"/>
    <w:rsid w:val="003F0B70"/>
    <w:rsid w:val="003F2A86"/>
    <w:rsid w:val="004028D5"/>
    <w:rsid w:val="004045E4"/>
    <w:rsid w:val="00413790"/>
    <w:rsid w:val="00416FC8"/>
    <w:rsid w:val="00420FB8"/>
    <w:rsid w:val="00421B40"/>
    <w:rsid w:val="00422258"/>
    <w:rsid w:val="0042584E"/>
    <w:rsid w:val="00426FD6"/>
    <w:rsid w:val="00430E90"/>
    <w:rsid w:val="00432081"/>
    <w:rsid w:val="00433909"/>
    <w:rsid w:val="00433CFE"/>
    <w:rsid w:val="00434523"/>
    <w:rsid w:val="00435C42"/>
    <w:rsid w:val="00435CF2"/>
    <w:rsid w:val="00436AEA"/>
    <w:rsid w:val="00440FAE"/>
    <w:rsid w:val="004428DE"/>
    <w:rsid w:val="00446636"/>
    <w:rsid w:val="00447064"/>
    <w:rsid w:val="00450385"/>
    <w:rsid w:val="004504EA"/>
    <w:rsid w:val="004570AC"/>
    <w:rsid w:val="004579CF"/>
    <w:rsid w:val="0046001A"/>
    <w:rsid w:val="00461C2F"/>
    <w:rsid w:val="00463EF6"/>
    <w:rsid w:val="00464D60"/>
    <w:rsid w:val="00467CA8"/>
    <w:rsid w:val="00473B9D"/>
    <w:rsid w:val="00482980"/>
    <w:rsid w:val="0048657A"/>
    <w:rsid w:val="004958FC"/>
    <w:rsid w:val="004A105A"/>
    <w:rsid w:val="004A22E8"/>
    <w:rsid w:val="004A3386"/>
    <w:rsid w:val="004A5970"/>
    <w:rsid w:val="004A631D"/>
    <w:rsid w:val="004B0EA7"/>
    <w:rsid w:val="004B27FB"/>
    <w:rsid w:val="004B376C"/>
    <w:rsid w:val="004B53C8"/>
    <w:rsid w:val="004B7ABF"/>
    <w:rsid w:val="004C2609"/>
    <w:rsid w:val="004C4371"/>
    <w:rsid w:val="004C6117"/>
    <w:rsid w:val="004C66D0"/>
    <w:rsid w:val="004C68D9"/>
    <w:rsid w:val="004D09F0"/>
    <w:rsid w:val="004D0D74"/>
    <w:rsid w:val="004D149E"/>
    <w:rsid w:val="004D1CB3"/>
    <w:rsid w:val="004D430C"/>
    <w:rsid w:val="004D638C"/>
    <w:rsid w:val="004E2468"/>
    <w:rsid w:val="004E5E00"/>
    <w:rsid w:val="004F4A12"/>
    <w:rsid w:val="00500707"/>
    <w:rsid w:val="005023B5"/>
    <w:rsid w:val="00504E6C"/>
    <w:rsid w:val="005079E0"/>
    <w:rsid w:val="00513062"/>
    <w:rsid w:val="00513631"/>
    <w:rsid w:val="0051566C"/>
    <w:rsid w:val="00515C7E"/>
    <w:rsid w:val="005177DA"/>
    <w:rsid w:val="00520724"/>
    <w:rsid w:val="0052486C"/>
    <w:rsid w:val="005251AD"/>
    <w:rsid w:val="00526D50"/>
    <w:rsid w:val="005310CC"/>
    <w:rsid w:val="00531B35"/>
    <w:rsid w:val="005352A6"/>
    <w:rsid w:val="005357A0"/>
    <w:rsid w:val="00540357"/>
    <w:rsid w:val="00541F4A"/>
    <w:rsid w:val="00545D78"/>
    <w:rsid w:val="005469C0"/>
    <w:rsid w:val="0055068A"/>
    <w:rsid w:val="0055122A"/>
    <w:rsid w:val="0055672D"/>
    <w:rsid w:val="00560EF2"/>
    <w:rsid w:val="00561CEC"/>
    <w:rsid w:val="005649CA"/>
    <w:rsid w:val="00564AD1"/>
    <w:rsid w:val="005703B3"/>
    <w:rsid w:val="005720CF"/>
    <w:rsid w:val="00582E0D"/>
    <w:rsid w:val="00587E1E"/>
    <w:rsid w:val="00593C2C"/>
    <w:rsid w:val="00597D29"/>
    <w:rsid w:val="005A0143"/>
    <w:rsid w:val="005A1E00"/>
    <w:rsid w:val="005A4046"/>
    <w:rsid w:val="005A4F5D"/>
    <w:rsid w:val="005A6174"/>
    <w:rsid w:val="005A7145"/>
    <w:rsid w:val="005B0B30"/>
    <w:rsid w:val="005B105E"/>
    <w:rsid w:val="005B378E"/>
    <w:rsid w:val="005B4611"/>
    <w:rsid w:val="005B6687"/>
    <w:rsid w:val="005C1952"/>
    <w:rsid w:val="005C2175"/>
    <w:rsid w:val="005C22EF"/>
    <w:rsid w:val="005D1C6B"/>
    <w:rsid w:val="005D4418"/>
    <w:rsid w:val="005D4631"/>
    <w:rsid w:val="005D4958"/>
    <w:rsid w:val="005D4A2B"/>
    <w:rsid w:val="005D72CA"/>
    <w:rsid w:val="005E103C"/>
    <w:rsid w:val="005E3915"/>
    <w:rsid w:val="005E661A"/>
    <w:rsid w:val="005E670B"/>
    <w:rsid w:val="005F2D79"/>
    <w:rsid w:val="005F3932"/>
    <w:rsid w:val="005F4AE3"/>
    <w:rsid w:val="005F639E"/>
    <w:rsid w:val="005F6CFF"/>
    <w:rsid w:val="00600B78"/>
    <w:rsid w:val="006030FE"/>
    <w:rsid w:val="00610152"/>
    <w:rsid w:val="00610C8D"/>
    <w:rsid w:val="00613074"/>
    <w:rsid w:val="0062062A"/>
    <w:rsid w:val="00622259"/>
    <w:rsid w:val="00622DC8"/>
    <w:rsid w:val="00623022"/>
    <w:rsid w:val="00624FA6"/>
    <w:rsid w:val="00627983"/>
    <w:rsid w:val="00630F15"/>
    <w:rsid w:val="00631710"/>
    <w:rsid w:val="0063186C"/>
    <w:rsid w:val="00631EBB"/>
    <w:rsid w:val="006361BA"/>
    <w:rsid w:val="00637680"/>
    <w:rsid w:val="006377B6"/>
    <w:rsid w:val="00637CD6"/>
    <w:rsid w:val="006446DD"/>
    <w:rsid w:val="00645E9E"/>
    <w:rsid w:val="00647335"/>
    <w:rsid w:val="00650186"/>
    <w:rsid w:val="00652D78"/>
    <w:rsid w:val="006533C3"/>
    <w:rsid w:val="006551B8"/>
    <w:rsid w:val="00655729"/>
    <w:rsid w:val="00665358"/>
    <w:rsid w:val="006653B5"/>
    <w:rsid w:val="00673F4F"/>
    <w:rsid w:val="0067455A"/>
    <w:rsid w:val="00674659"/>
    <w:rsid w:val="006876B6"/>
    <w:rsid w:val="00691A06"/>
    <w:rsid w:val="00694865"/>
    <w:rsid w:val="00696367"/>
    <w:rsid w:val="00697683"/>
    <w:rsid w:val="006A0767"/>
    <w:rsid w:val="006A24FA"/>
    <w:rsid w:val="006A5279"/>
    <w:rsid w:val="006B5F39"/>
    <w:rsid w:val="006B68D8"/>
    <w:rsid w:val="006B6D83"/>
    <w:rsid w:val="006C1856"/>
    <w:rsid w:val="006C5683"/>
    <w:rsid w:val="006C5E6F"/>
    <w:rsid w:val="006D0CC1"/>
    <w:rsid w:val="006D0E98"/>
    <w:rsid w:val="006D0FB6"/>
    <w:rsid w:val="006D1F16"/>
    <w:rsid w:val="006D75CD"/>
    <w:rsid w:val="006E7327"/>
    <w:rsid w:val="006E7560"/>
    <w:rsid w:val="006E7A7E"/>
    <w:rsid w:val="006F19E3"/>
    <w:rsid w:val="006F4689"/>
    <w:rsid w:val="006F4798"/>
    <w:rsid w:val="00701262"/>
    <w:rsid w:val="007015FF"/>
    <w:rsid w:val="00701D85"/>
    <w:rsid w:val="00701E18"/>
    <w:rsid w:val="00706916"/>
    <w:rsid w:val="00710C7E"/>
    <w:rsid w:val="00710E92"/>
    <w:rsid w:val="0071547D"/>
    <w:rsid w:val="007176ED"/>
    <w:rsid w:val="00722FCE"/>
    <w:rsid w:val="0072385C"/>
    <w:rsid w:val="00726171"/>
    <w:rsid w:val="00731B99"/>
    <w:rsid w:val="00733D46"/>
    <w:rsid w:val="00733F4B"/>
    <w:rsid w:val="00734630"/>
    <w:rsid w:val="007374B9"/>
    <w:rsid w:val="00740A8F"/>
    <w:rsid w:val="00742876"/>
    <w:rsid w:val="007433F7"/>
    <w:rsid w:val="00747A24"/>
    <w:rsid w:val="007607E8"/>
    <w:rsid w:val="007608FF"/>
    <w:rsid w:val="00760BD6"/>
    <w:rsid w:val="007626D9"/>
    <w:rsid w:val="007639E8"/>
    <w:rsid w:val="00771985"/>
    <w:rsid w:val="00771ACE"/>
    <w:rsid w:val="00772942"/>
    <w:rsid w:val="00772F80"/>
    <w:rsid w:val="00774F15"/>
    <w:rsid w:val="00775EF4"/>
    <w:rsid w:val="00780130"/>
    <w:rsid w:val="00784486"/>
    <w:rsid w:val="00787EDB"/>
    <w:rsid w:val="0079113B"/>
    <w:rsid w:val="00793BB8"/>
    <w:rsid w:val="00797AA8"/>
    <w:rsid w:val="007A0FB2"/>
    <w:rsid w:val="007A4F58"/>
    <w:rsid w:val="007A645C"/>
    <w:rsid w:val="007A6725"/>
    <w:rsid w:val="007A7ADD"/>
    <w:rsid w:val="007B002D"/>
    <w:rsid w:val="007B0364"/>
    <w:rsid w:val="007B2962"/>
    <w:rsid w:val="007B42B2"/>
    <w:rsid w:val="007B4476"/>
    <w:rsid w:val="007B4849"/>
    <w:rsid w:val="007C00DA"/>
    <w:rsid w:val="007C0E16"/>
    <w:rsid w:val="007C3346"/>
    <w:rsid w:val="007C39B0"/>
    <w:rsid w:val="007C4128"/>
    <w:rsid w:val="007C4E55"/>
    <w:rsid w:val="007C5D28"/>
    <w:rsid w:val="007C7FB5"/>
    <w:rsid w:val="007D7C47"/>
    <w:rsid w:val="007E106D"/>
    <w:rsid w:val="007E1A43"/>
    <w:rsid w:val="007E3C0E"/>
    <w:rsid w:val="007E572E"/>
    <w:rsid w:val="007E718E"/>
    <w:rsid w:val="007F7220"/>
    <w:rsid w:val="008115C5"/>
    <w:rsid w:val="00811E0F"/>
    <w:rsid w:val="00812C70"/>
    <w:rsid w:val="0081418A"/>
    <w:rsid w:val="008149B0"/>
    <w:rsid w:val="008177D7"/>
    <w:rsid w:val="008202FD"/>
    <w:rsid w:val="00822D9F"/>
    <w:rsid w:val="00826203"/>
    <w:rsid w:val="008272A5"/>
    <w:rsid w:val="008277A6"/>
    <w:rsid w:val="00831209"/>
    <w:rsid w:val="00832082"/>
    <w:rsid w:val="00832598"/>
    <w:rsid w:val="00833183"/>
    <w:rsid w:val="008423A3"/>
    <w:rsid w:val="00846D9D"/>
    <w:rsid w:val="0085211A"/>
    <w:rsid w:val="00856C0B"/>
    <w:rsid w:val="0086142A"/>
    <w:rsid w:val="00861D88"/>
    <w:rsid w:val="00862D16"/>
    <w:rsid w:val="0087362B"/>
    <w:rsid w:val="00876FA4"/>
    <w:rsid w:val="00880168"/>
    <w:rsid w:val="00880785"/>
    <w:rsid w:val="00882D3C"/>
    <w:rsid w:val="008847ED"/>
    <w:rsid w:val="00887D24"/>
    <w:rsid w:val="00892D3B"/>
    <w:rsid w:val="00895154"/>
    <w:rsid w:val="00897EDC"/>
    <w:rsid w:val="008A17EB"/>
    <w:rsid w:val="008A2F12"/>
    <w:rsid w:val="008A5134"/>
    <w:rsid w:val="008B6CCD"/>
    <w:rsid w:val="008B77BF"/>
    <w:rsid w:val="008C1351"/>
    <w:rsid w:val="008C5774"/>
    <w:rsid w:val="008C579E"/>
    <w:rsid w:val="008D0FCF"/>
    <w:rsid w:val="008D37F6"/>
    <w:rsid w:val="008D44CF"/>
    <w:rsid w:val="008D5B54"/>
    <w:rsid w:val="008D6266"/>
    <w:rsid w:val="008D6F12"/>
    <w:rsid w:val="008D7183"/>
    <w:rsid w:val="008D7983"/>
    <w:rsid w:val="008F09A9"/>
    <w:rsid w:val="00900963"/>
    <w:rsid w:val="009017EC"/>
    <w:rsid w:val="0090492C"/>
    <w:rsid w:val="009121FF"/>
    <w:rsid w:val="009129DC"/>
    <w:rsid w:val="00913148"/>
    <w:rsid w:val="00920657"/>
    <w:rsid w:val="009208D8"/>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2FBB"/>
    <w:rsid w:val="00954773"/>
    <w:rsid w:val="00954FC6"/>
    <w:rsid w:val="00957FBC"/>
    <w:rsid w:val="00960420"/>
    <w:rsid w:val="00960714"/>
    <w:rsid w:val="0096255F"/>
    <w:rsid w:val="00967C6A"/>
    <w:rsid w:val="009704FB"/>
    <w:rsid w:val="0097527E"/>
    <w:rsid w:val="0098007C"/>
    <w:rsid w:val="009832ED"/>
    <w:rsid w:val="00985FC1"/>
    <w:rsid w:val="00991785"/>
    <w:rsid w:val="00993E9F"/>
    <w:rsid w:val="00994B34"/>
    <w:rsid w:val="00994EF3"/>
    <w:rsid w:val="00997577"/>
    <w:rsid w:val="009A03A4"/>
    <w:rsid w:val="009A200B"/>
    <w:rsid w:val="009B0F5D"/>
    <w:rsid w:val="009B744E"/>
    <w:rsid w:val="009C1C52"/>
    <w:rsid w:val="009C2EA4"/>
    <w:rsid w:val="009C7CDB"/>
    <w:rsid w:val="009D1001"/>
    <w:rsid w:val="009D1A9A"/>
    <w:rsid w:val="009D76EB"/>
    <w:rsid w:val="009D7913"/>
    <w:rsid w:val="009D7B56"/>
    <w:rsid w:val="009E1990"/>
    <w:rsid w:val="009E1A09"/>
    <w:rsid w:val="009E318C"/>
    <w:rsid w:val="009E4D2D"/>
    <w:rsid w:val="009E63A4"/>
    <w:rsid w:val="009E7589"/>
    <w:rsid w:val="009F3981"/>
    <w:rsid w:val="009F4D87"/>
    <w:rsid w:val="009F70E9"/>
    <w:rsid w:val="00A00B4A"/>
    <w:rsid w:val="00A04AF8"/>
    <w:rsid w:val="00A0777B"/>
    <w:rsid w:val="00A10251"/>
    <w:rsid w:val="00A13230"/>
    <w:rsid w:val="00A13762"/>
    <w:rsid w:val="00A16360"/>
    <w:rsid w:val="00A2188E"/>
    <w:rsid w:val="00A25D84"/>
    <w:rsid w:val="00A26182"/>
    <w:rsid w:val="00A31D12"/>
    <w:rsid w:val="00A4337D"/>
    <w:rsid w:val="00A45D4A"/>
    <w:rsid w:val="00A50878"/>
    <w:rsid w:val="00A51787"/>
    <w:rsid w:val="00A55FEA"/>
    <w:rsid w:val="00A56ED0"/>
    <w:rsid w:val="00A57504"/>
    <w:rsid w:val="00A579D3"/>
    <w:rsid w:val="00A66894"/>
    <w:rsid w:val="00A809BC"/>
    <w:rsid w:val="00A80EE0"/>
    <w:rsid w:val="00A81AA5"/>
    <w:rsid w:val="00A84AF7"/>
    <w:rsid w:val="00A85694"/>
    <w:rsid w:val="00A93BF0"/>
    <w:rsid w:val="00A94C94"/>
    <w:rsid w:val="00A96295"/>
    <w:rsid w:val="00A968AB"/>
    <w:rsid w:val="00A97DD5"/>
    <w:rsid w:val="00AA004B"/>
    <w:rsid w:val="00AA463E"/>
    <w:rsid w:val="00AA69EF"/>
    <w:rsid w:val="00AB06E5"/>
    <w:rsid w:val="00AB2DA2"/>
    <w:rsid w:val="00AB3915"/>
    <w:rsid w:val="00AC0309"/>
    <w:rsid w:val="00AC0716"/>
    <w:rsid w:val="00AC1D73"/>
    <w:rsid w:val="00AC5BEF"/>
    <w:rsid w:val="00AC67D1"/>
    <w:rsid w:val="00AC68BE"/>
    <w:rsid w:val="00AD0028"/>
    <w:rsid w:val="00AD606D"/>
    <w:rsid w:val="00AE188C"/>
    <w:rsid w:val="00AE4FA9"/>
    <w:rsid w:val="00AE5F4A"/>
    <w:rsid w:val="00AE7C82"/>
    <w:rsid w:val="00AF30A5"/>
    <w:rsid w:val="00AF3186"/>
    <w:rsid w:val="00AF4CD0"/>
    <w:rsid w:val="00AF5B6E"/>
    <w:rsid w:val="00AF7744"/>
    <w:rsid w:val="00AF786D"/>
    <w:rsid w:val="00B00865"/>
    <w:rsid w:val="00B03DDD"/>
    <w:rsid w:val="00B057CB"/>
    <w:rsid w:val="00B10136"/>
    <w:rsid w:val="00B13927"/>
    <w:rsid w:val="00B16D59"/>
    <w:rsid w:val="00B17288"/>
    <w:rsid w:val="00B1775E"/>
    <w:rsid w:val="00B320DC"/>
    <w:rsid w:val="00B35A8E"/>
    <w:rsid w:val="00B4014F"/>
    <w:rsid w:val="00B45635"/>
    <w:rsid w:val="00B47033"/>
    <w:rsid w:val="00B47096"/>
    <w:rsid w:val="00B52044"/>
    <w:rsid w:val="00B52063"/>
    <w:rsid w:val="00B53898"/>
    <w:rsid w:val="00B539A1"/>
    <w:rsid w:val="00B53A32"/>
    <w:rsid w:val="00B53C15"/>
    <w:rsid w:val="00B5701B"/>
    <w:rsid w:val="00B60B9E"/>
    <w:rsid w:val="00B615CC"/>
    <w:rsid w:val="00B6291B"/>
    <w:rsid w:val="00B7023F"/>
    <w:rsid w:val="00B708FB"/>
    <w:rsid w:val="00B73846"/>
    <w:rsid w:val="00B7630C"/>
    <w:rsid w:val="00B81C73"/>
    <w:rsid w:val="00B81F70"/>
    <w:rsid w:val="00B85DF4"/>
    <w:rsid w:val="00B9451F"/>
    <w:rsid w:val="00BA02AB"/>
    <w:rsid w:val="00BA193D"/>
    <w:rsid w:val="00BA4D6E"/>
    <w:rsid w:val="00BB32F0"/>
    <w:rsid w:val="00BB3DE9"/>
    <w:rsid w:val="00BB473F"/>
    <w:rsid w:val="00BC05A6"/>
    <w:rsid w:val="00BC10C2"/>
    <w:rsid w:val="00BC1CFB"/>
    <w:rsid w:val="00BD06C5"/>
    <w:rsid w:val="00BD10A6"/>
    <w:rsid w:val="00BD2399"/>
    <w:rsid w:val="00BD3E31"/>
    <w:rsid w:val="00BD78DB"/>
    <w:rsid w:val="00BE50AA"/>
    <w:rsid w:val="00BE7316"/>
    <w:rsid w:val="00BE7C55"/>
    <w:rsid w:val="00BF00E3"/>
    <w:rsid w:val="00BF0C5F"/>
    <w:rsid w:val="00BF4EEF"/>
    <w:rsid w:val="00C10827"/>
    <w:rsid w:val="00C11964"/>
    <w:rsid w:val="00C14277"/>
    <w:rsid w:val="00C150D4"/>
    <w:rsid w:val="00C236F4"/>
    <w:rsid w:val="00C31A20"/>
    <w:rsid w:val="00C3321C"/>
    <w:rsid w:val="00C3562F"/>
    <w:rsid w:val="00C356E8"/>
    <w:rsid w:val="00C37A2D"/>
    <w:rsid w:val="00C37A59"/>
    <w:rsid w:val="00C4569B"/>
    <w:rsid w:val="00C471ED"/>
    <w:rsid w:val="00C5056D"/>
    <w:rsid w:val="00C50F95"/>
    <w:rsid w:val="00C607C9"/>
    <w:rsid w:val="00C64B15"/>
    <w:rsid w:val="00C65131"/>
    <w:rsid w:val="00C65823"/>
    <w:rsid w:val="00C67F24"/>
    <w:rsid w:val="00C72782"/>
    <w:rsid w:val="00C730A2"/>
    <w:rsid w:val="00C73E6F"/>
    <w:rsid w:val="00C745A2"/>
    <w:rsid w:val="00C75154"/>
    <w:rsid w:val="00C76D9F"/>
    <w:rsid w:val="00C776C6"/>
    <w:rsid w:val="00C81D12"/>
    <w:rsid w:val="00C8353B"/>
    <w:rsid w:val="00C83898"/>
    <w:rsid w:val="00C867BC"/>
    <w:rsid w:val="00C924ED"/>
    <w:rsid w:val="00C94E7B"/>
    <w:rsid w:val="00C954D7"/>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1CA5"/>
    <w:rsid w:val="00CC39D2"/>
    <w:rsid w:val="00CD425C"/>
    <w:rsid w:val="00CD4346"/>
    <w:rsid w:val="00CD70EB"/>
    <w:rsid w:val="00CD719F"/>
    <w:rsid w:val="00CE19AC"/>
    <w:rsid w:val="00CE4579"/>
    <w:rsid w:val="00CE5938"/>
    <w:rsid w:val="00CE6A89"/>
    <w:rsid w:val="00CE7F33"/>
    <w:rsid w:val="00CE7F42"/>
    <w:rsid w:val="00CF549A"/>
    <w:rsid w:val="00D04BB6"/>
    <w:rsid w:val="00D06875"/>
    <w:rsid w:val="00D122BE"/>
    <w:rsid w:val="00D1530C"/>
    <w:rsid w:val="00D1613E"/>
    <w:rsid w:val="00D20C24"/>
    <w:rsid w:val="00D22CEB"/>
    <w:rsid w:val="00D253BF"/>
    <w:rsid w:val="00D31225"/>
    <w:rsid w:val="00D3397C"/>
    <w:rsid w:val="00D349D1"/>
    <w:rsid w:val="00D34E70"/>
    <w:rsid w:val="00D35A55"/>
    <w:rsid w:val="00D363E8"/>
    <w:rsid w:val="00D368FD"/>
    <w:rsid w:val="00D36FC3"/>
    <w:rsid w:val="00D41486"/>
    <w:rsid w:val="00D4173D"/>
    <w:rsid w:val="00D42CA7"/>
    <w:rsid w:val="00D478B4"/>
    <w:rsid w:val="00D50089"/>
    <w:rsid w:val="00D54568"/>
    <w:rsid w:val="00D620D5"/>
    <w:rsid w:val="00D635CE"/>
    <w:rsid w:val="00D7092D"/>
    <w:rsid w:val="00D726B0"/>
    <w:rsid w:val="00D80A98"/>
    <w:rsid w:val="00D8769C"/>
    <w:rsid w:val="00D90F5D"/>
    <w:rsid w:val="00D93A95"/>
    <w:rsid w:val="00DA0B1F"/>
    <w:rsid w:val="00DA24A7"/>
    <w:rsid w:val="00DA4237"/>
    <w:rsid w:val="00DA5F89"/>
    <w:rsid w:val="00DA6586"/>
    <w:rsid w:val="00DA6C89"/>
    <w:rsid w:val="00DB05AE"/>
    <w:rsid w:val="00DB5096"/>
    <w:rsid w:val="00DC1EC8"/>
    <w:rsid w:val="00DC25CD"/>
    <w:rsid w:val="00DC3562"/>
    <w:rsid w:val="00DC418C"/>
    <w:rsid w:val="00DD1DB0"/>
    <w:rsid w:val="00DD269D"/>
    <w:rsid w:val="00DD7C82"/>
    <w:rsid w:val="00DE1518"/>
    <w:rsid w:val="00DE2088"/>
    <w:rsid w:val="00DE6A97"/>
    <w:rsid w:val="00DF184E"/>
    <w:rsid w:val="00DF6863"/>
    <w:rsid w:val="00E02F60"/>
    <w:rsid w:val="00E03BA9"/>
    <w:rsid w:val="00E070F1"/>
    <w:rsid w:val="00E07BA5"/>
    <w:rsid w:val="00E10A8C"/>
    <w:rsid w:val="00E1701D"/>
    <w:rsid w:val="00E20E29"/>
    <w:rsid w:val="00E24BDF"/>
    <w:rsid w:val="00E25EDC"/>
    <w:rsid w:val="00E2789D"/>
    <w:rsid w:val="00E40304"/>
    <w:rsid w:val="00E4135E"/>
    <w:rsid w:val="00E41BB9"/>
    <w:rsid w:val="00E4348E"/>
    <w:rsid w:val="00E46671"/>
    <w:rsid w:val="00E50A06"/>
    <w:rsid w:val="00E510C9"/>
    <w:rsid w:val="00E55C4A"/>
    <w:rsid w:val="00E6212D"/>
    <w:rsid w:val="00E666BF"/>
    <w:rsid w:val="00E70072"/>
    <w:rsid w:val="00E70BE7"/>
    <w:rsid w:val="00E73D64"/>
    <w:rsid w:val="00E74111"/>
    <w:rsid w:val="00E741D8"/>
    <w:rsid w:val="00E81739"/>
    <w:rsid w:val="00E82BDD"/>
    <w:rsid w:val="00E844CC"/>
    <w:rsid w:val="00E855A5"/>
    <w:rsid w:val="00E87C98"/>
    <w:rsid w:val="00E91400"/>
    <w:rsid w:val="00E97351"/>
    <w:rsid w:val="00E9794B"/>
    <w:rsid w:val="00E97DB3"/>
    <w:rsid w:val="00EA1C2B"/>
    <w:rsid w:val="00EA2475"/>
    <w:rsid w:val="00EA3F0B"/>
    <w:rsid w:val="00EA4674"/>
    <w:rsid w:val="00EA632D"/>
    <w:rsid w:val="00EB1FF2"/>
    <w:rsid w:val="00EB32BB"/>
    <w:rsid w:val="00EB362B"/>
    <w:rsid w:val="00EB780C"/>
    <w:rsid w:val="00EC0085"/>
    <w:rsid w:val="00EC647D"/>
    <w:rsid w:val="00ED0E84"/>
    <w:rsid w:val="00ED6C9B"/>
    <w:rsid w:val="00EE1190"/>
    <w:rsid w:val="00EE2334"/>
    <w:rsid w:val="00EE2569"/>
    <w:rsid w:val="00EE4519"/>
    <w:rsid w:val="00EE5CD9"/>
    <w:rsid w:val="00EF0CE5"/>
    <w:rsid w:val="00EF4FF3"/>
    <w:rsid w:val="00EF5A42"/>
    <w:rsid w:val="00EF6CC8"/>
    <w:rsid w:val="00EF789C"/>
    <w:rsid w:val="00F007A0"/>
    <w:rsid w:val="00F1043A"/>
    <w:rsid w:val="00F10E14"/>
    <w:rsid w:val="00F1132A"/>
    <w:rsid w:val="00F1175C"/>
    <w:rsid w:val="00F14070"/>
    <w:rsid w:val="00F14A61"/>
    <w:rsid w:val="00F14EC4"/>
    <w:rsid w:val="00F17AE5"/>
    <w:rsid w:val="00F17B9C"/>
    <w:rsid w:val="00F20A95"/>
    <w:rsid w:val="00F20FAB"/>
    <w:rsid w:val="00F212C1"/>
    <w:rsid w:val="00F306DA"/>
    <w:rsid w:val="00F32AE7"/>
    <w:rsid w:val="00F33AA3"/>
    <w:rsid w:val="00F42F29"/>
    <w:rsid w:val="00F4356A"/>
    <w:rsid w:val="00F450E7"/>
    <w:rsid w:val="00F460CA"/>
    <w:rsid w:val="00F47F8E"/>
    <w:rsid w:val="00F504AF"/>
    <w:rsid w:val="00F50C02"/>
    <w:rsid w:val="00F511D1"/>
    <w:rsid w:val="00F51FCB"/>
    <w:rsid w:val="00F535CA"/>
    <w:rsid w:val="00F5638A"/>
    <w:rsid w:val="00F57A16"/>
    <w:rsid w:val="00F61549"/>
    <w:rsid w:val="00F62E4B"/>
    <w:rsid w:val="00F647E6"/>
    <w:rsid w:val="00F71BCE"/>
    <w:rsid w:val="00F726D8"/>
    <w:rsid w:val="00F73FD6"/>
    <w:rsid w:val="00F751E8"/>
    <w:rsid w:val="00F770DC"/>
    <w:rsid w:val="00F80207"/>
    <w:rsid w:val="00F80510"/>
    <w:rsid w:val="00F81314"/>
    <w:rsid w:val="00F847DE"/>
    <w:rsid w:val="00F93B70"/>
    <w:rsid w:val="00F940B1"/>
    <w:rsid w:val="00F94961"/>
    <w:rsid w:val="00F94F85"/>
    <w:rsid w:val="00F962B5"/>
    <w:rsid w:val="00FA0515"/>
    <w:rsid w:val="00FA22E9"/>
    <w:rsid w:val="00FA4B61"/>
    <w:rsid w:val="00FB3016"/>
    <w:rsid w:val="00FB3A3F"/>
    <w:rsid w:val="00FB44B2"/>
    <w:rsid w:val="00FB71C1"/>
    <w:rsid w:val="00FC1065"/>
    <w:rsid w:val="00FC7E97"/>
    <w:rsid w:val="00FD0418"/>
    <w:rsid w:val="00FD29A2"/>
    <w:rsid w:val="00FD2BFB"/>
    <w:rsid w:val="00FD32A2"/>
    <w:rsid w:val="00FD60CA"/>
    <w:rsid w:val="00FD6F28"/>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2E0E70D"/>
  <w15:docId w15:val="{FF70F474-5EFA-44BA-8D1F-7DA6602E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D2C16"/>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Number"/>
    <w:rsid w:val="00343D4B"/>
    <w:pPr>
      <w:numPr>
        <w:numId w:val="17"/>
      </w:numPr>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Default">
    <w:name w:val="Default"/>
    <w:rsid w:val="008D7183"/>
    <w:pPr>
      <w:autoSpaceDE w:val="0"/>
      <w:autoSpaceDN w:val="0"/>
      <w:adjustRightInd w:val="0"/>
    </w:pPr>
    <w:rPr>
      <w:rFonts w:ascii="Arial" w:hAnsi="Arial" w:cs="Arial"/>
      <w:color w:val="000000"/>
      <w:sz w:val="24"/>
      <w:szCs w:val="24"/>
    </w:rPr>
  </w:style>
  <w:style w:type="paragraph" w:customStyle="1" w:styleId="GSBodyParawithnumb">
    <w:name w:val="GS Body Para with numb"/>
    <w:basedOn w:val="Normal"/>
    <w:link w:val="GSBodyParawithnumbChar"/>
    <w:qFormat/>
    <w:rsid w:val="002F6C5C"/>
    <w:pPr>
      <w:numPr>
        <w:ilvl w:val="1"/>
        <w:numId w:val="16"/>
      </w:numPr>
      <w:spacing w:after="240" w:line="280" w:lineRule="exact"/>
      <w:outlineLvl w:val="1"/>
    </w:pPr>
    <w:rPr>
      <w:rFonts w:ascii="Calibri" w:eastAsia="Calibri" w:hAnsi="Calibri" w:cs="Arial"/>
      <w:color w:val="4D4D4D"/>
      <w:sz w:val="22"/>
      <w:szCs w:val="22"/>
      <w:lang w:eastAsia="en-US"/>
    </w:rPr>
  </w:style>
  <w:style w:type="character" w:customStyle="1" w:styleId="GSBodyParawithnumbChar">
    <w:name w:val="GS Body Para with numb Char"/>
    <w:link w:val="GSBodyParawithnumb"/>
    <w:rsid w:val="002F6C5C"/>
    <w:rPr>
      <w:rFonts w:ascii="Calibri" w:eastAsia="Calibri" w:hAnsi="Calibri" w:cs="Arial"/>
      <w:color w:val="4D4D4D"/>
      <w:sz w:val="22"/>
      <w:szCs w:val="22"/>
      <w:lang w:eastAsia="en-US"/>
    </w:rPr>
  </w:style>
  <w:style w:type="paragraph" w:customStyle="1" w:styleId="GSHeading1withnumb">
    <w:name w:val="GS Heading 1 with numb"/>
    <w:basedOn w:val="Subtitle"/>
    <w:qFormat/>
    <w:rsid w:val="002F6C5C"/>
    <w:pPr>
      <w:numPr>
        <w:numId w:val="16"/>
      </w:numPr>
      <w:pBdr>
        <w:bottom w:val="single" w:sz="2" w:space="5" w:color="CEE0CC"/>
      </w:pBdr>
      <w:spacing w:before="40" w:after="80" w:line="300" w:lineRule="exact"/>
      <w:jc w:val="left"/>
    </w:pPr>
    <w:rPr>
      <w:rFonts w:ascii="Calibri" w:eastAsia="MS Mincho" w:hAnsi="Calibri" w:cs="Arial"/>
      <w:color w:val="3B9164"/>
      <w:spacing w:val="15"/>
      <w:sz w:val="28"/>
      <w:szCs w:val="40"/>
    </w:rPr>
  </w:style>
  <w:style w:type="table" w:customStyle="1" w:styleId="Style1">
    <w:name w:val="Style1"/>
    <w:basedOn w:val="TableGrid1"/>
    <w:uiPriority w:val="99"/>
    <w:rsid w:val="002F6C5C"/>
    <w:pPr>
      <w:spacing w:before="100" w:after="100" w:line="240" w:lineRule="auto"/>
      <w:ind w:left="113" w:right="113"/>
      <w:contextualSpacing/>
      <w:outlineLvl w:val="1"/>
    </w:pPr>
    <w:rPr>
      <w:rFonts w:ascii="Calibri" w:eastAsia="Calibri" w:hAnsi="Calibri"/>
      <w:color w:val="7F7F7F"/>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2F6C5C"/>
    <w:pPr>
      <w:spacing w:after="60"/>
      <w:jc w:val="center"/>
      <w:outlineLvl w:val="1"/>
    </w:pPr>
    <w:rPr>
      <w:rFonts w:ascii="Calibri Light" w:hAnsi="Calibri Light"/>
      <w:sz w:val="24"/>
    </w:rPr>
  </w:style>
  <w:style w:type="character" w:customStyle="1" w:styleId="SubtitleChar">
    <w:name w:val="Subtitle Char"/>
    <w:link w:val="Subtitle"/>
    <w:rsid w:val="002F6C5C"/>
    <w:rPr>
      <w:rFonts w:ascii="Calibri Light" w:eastAsia="Times New Roman" w:hAnsi="Calibri Light" w:cs="Times New Roman"/>
      <w:sz w:val="24"/>
      <w:szCs w:val="24"/>
    </w:rPr>
  </w:style>
  <w:style w:type="table" w:customStyle="1" w:styleId="Style11">
    <w:name w:val="Style11"/>
    <w:basedOn w:val="TableGrid1"/>
    <w:uiPriority w:val="99"/>
    <w:rsid w:val="00B03DDD"/>
    <w:pPr>
      <w:spacing w:before="100" w:after="100" w:line="240" w:lineRule="auto"/>
      <w:ind w:left="113" w:right="113"/>
      <w:contextualSpacing/>
      <w:outlineLvl w:val="1"/>
    </w:pPr>
    <w:rPr>
      <w:rFonts w:ascii="Calibri" w:eastAsia="Calibri" w:hAnsi="Calibri"/>
      <w:color w:val="7F7F7F"/>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Revision">
    <w:name w:val="Revision"/>
    <w:hidden/>
    <w:rsid w:val="00B17288"/>
    <w:rPr>
      <w:rFonts w:ascii="Arial" w:eastAsia="Times New Roman" w:hAnsi="Arial"/>
      <w:szCs w:val="24"/>
    </w:rPr>
  </w:style>
  <w:style w:type="paragraph" w:styleId="ListParagraph">
    <w:name w:val="List Paragraph"/>
    <w:basedOn w:val="Normal"/>
    <w:uiPriority w:val="34"/>
    <w:rsid w:val="007C3346"/>
    <w:pPr>
      <w:spacing w:before="0" w:line="240" w:lineRule="auto"/>
      <w:ind w:left="720"/>
      <w:contextualSpacing/>
    </w:pPr>
    <w:rPr>
      <w:rFonts w:ascii="Proxima Nova" w:eastAsia="MS PGothic" w:hAnsi="Proxima Nova"/>
      <w:color w:val="485C6D"/>
      <w:sz w:val="22"/>
      <w:lang w:eastAsia="en-US"/>
    </w:rPr>
  </w:style>
  <w:style w:type="table" w:customStyle="1" w:styleId="GridTable41">
    <w:name w:val="Grid Table 41"/>
    <w:basedOn w:val="TableNormal"/>
    <w:uiPriority w:val="49"/>
    <w:rsid w:val="007C3346"/>
    <w:rPr>
      <w:rFonts w:ascii="Calibri" w:eastAsia="MS PGothic" w:hAnsi="Calibri"/>
    </w:rPr>
    <w:tblPr>
      <w:tblStyleRowBandSize w:val="1"/>
      <w:tblStyleColBandSize w:val="1"/>
      <w:tblBorders>
        <w:top w:val="single" w:sz="4" w:space="0" w:color="889DB0"/>
        <w:left w:val="single" w:sz="4" w:space="0" w:color="889DB0"/>
        <w:bottom w:val="single" w:sz="4" w:space="0" w:color="889DB0"/>
        <w:right w:val="single" w:sz="4" w:space="0" w:color="889DB0"/>
        <w:insideH w:val="single" w:sz="4" w:space="0" w:color="889DB0"/>
        <w:insideV w:val="single" w:sz="4" w:space="0" w:color="889DB0"/>
      </w:tblBorders>
    </w:tblPr>
    <w:tblStylePr w:type="firstRow">
      <w:rPr>
        <w:rFonts w:cs="Times New Roman"/>
        <w:b/>
        <w:bCs/>
        <w:color w:val="E94A34"/>
      </w:rPr>
      <w:tblPr/>
      <w:tcPr>
        <w:tcBorders>
          <w:top w:val="single" w:sz="4" w:space="0" w:color="485C6D"/>
          <w:left w:val="single" w:sz="4" w:space="0" w:color="485C6D"/>
          <w:bottom w:val="single" w:sz="4" w:space="0" w:color="485C6D"/>
          <w:right w:val="single" w:sz="4" w:space="0" w:color="485C6D"/>
          <w:insideH w:val="nil"/>
          <w:insideV w:val="nil"/>
        </w:tcBorders>
        <w:shd w:val="clear" w:color="auto" w:fill="485C6D"/>
      </w:tcPr>
    </w:tblStylePr>
    <w:tblStylePr w:type="lastRow">
      <w:rPr>
        <w:rFonts w:cs="Times New Roman"/>
        <w:b/>
        <w:bCs/>
      </w:rPr>
      <w:tblPr/>
      <w:tcPr>
        <w:tcBorders>
          <w:top w:val="double" w:sz="4" w:space="0" w:color="485C6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7DEE4"/>
      </w:tcPr>
    </w:tblStylePr>
    <w:tblStylePr w:type="band1Horz">
      <w:rPr>
        <w:rFonts w:cs="Times New Roman"/>
      </w:rPr>
      <w:tblPr/>
      <w:tcPr>
        <w:shd w:val="clear" w:color="auto" w:fill="D7DEE4"/>
      </w:tcPr>
    </w:tblStylePr>
  </w:style>
  <w:style w:type="paragraph" w:styleId="NoSpacing">
    <w:name w:val="No Spacing"/>
    <w:basedOn w:val="Normal"/>
    <w:uiPriority w:val="1"/>
    <w:qFormat/>
    <w:rsid w:val="00BA4D6E"/>
    <w:pPr>
      <w:spacing w:before="0" w:after="0" w:line="240" w:lineRule="auto"/>
    </w:pPr>
    <w:rPr>
      <w:rFonts w:ascii="Calibri" w:eastAsiaTheme="minorHAnsi" w:hAnsi="Calibri"/>
      <w:sz w:val="22"/>
      <w:szCs w:val="22"/>
    </w:rPr>
  </w:style>
  <w:style w:type="paragraph" w:styleId="FootnoteText">
    <w:name w:val="footnote text"/>
    <w:basedOn w:val="Normal"/>
    <w:link w:val="FootnoteTextChar"/>
    <w:rsid w:val="00EF4FF3"/>
    <w:pPr>
      <w:spacing w:before="0" w:after="0" w:line="240" w:lineRule="auto"/>
    </w:pPr>
    <w:rPr>
      <w:szCs w:val="20"/>
    </w:rPr>
  </w:style>
  <w:style w:type="character" w:customStyle="1" w:styleId="FootnoteTextChar">
    <w:name w:val="Footnote Text Char"/>
    <w:basedOn w:val="DefaultParagraphFont"/>
    <w:link w:val="FootnoteText"/>
    <w:rsid w:val="00EF4FF3"/>
    <w:rPr>
      <w:rFonts w:ascii="Arial" w:eastAsia="Times New Roman" w:hAnsi="Arial"/>
    </w:rPr>
  </w:style>
  <w:style w:type="character" w:styleId="FootnoteReference">
    <w:name w:val="footnote reference"/>
    <w:basedOn w:val="DefaultParagraphFont"/>
    <w:rsid w:val="00EF4F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86992629">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826552635">
      <w:bodyDiv w:val="1"/>
      <w:marLeft w:val="0"/>
      <w:marRight w:val="0"/>
      <w:marTop w:val="0"/>
      <w:marBottom w:val="0"/>
      <w:divBdr>
        <w:top w:val="none" w:sz="0" w:space="0" w:color="auto"/>
        <w:left w:val="none" w:sz="0" w:space="0" w:color="auto"/>
        <w:bottom w:val="none" w:sz="0" w:space="0" w:color="auto"/>
        <w:right w:val="none" w:sz="0" w:space="0" w:color="auto"/>
      </w:divBdr>
    </w:div>
    <w:div w:id="200897316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www.ofgem.gov.uk/sites/default/files/docs/2009/11/cdcm-decision-doc-201109-%282%29.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cusa.co.uk"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DCUSA@electralink.co.uk"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dcusa.co.uk/Lists/Change%20Proposal%20Register/DispForm.aspx?ID=18&amp;Source=https%3A%2F%2Fwww%2Edcusa%2Eco%2Euk%2FSitePages%2FActivities%2FChange-Proposal-Register-Archive%2Easpx%23InplviewHash35f4ef25-f112-41cb-9311-dac2d3455147%3DPaged%253DTRUE-p_DCP%253D061-p_ID%253D52-PageFirstRow%253D211&amp;ContentTypeId=0x0100684A1DE09E1F9740A444434CF581D435" TargetMode="External"/><Relationship Id="rId2" Type="http://schemas.openxmlformats.org/officeDocument/2006/relationships/hyperlink" Target="https://www.dcusa.co.uk/Lists/Change%20Proposal%20Register/DispForm.aspx?ID=100&amp;Source=https%3A%2F%2Fwww%2Edcusa%2Eco%2Euk%2FSitePages%2FActivities%2FChange-Proposal-Register-Archive%2Easpx%23InplviewHash35f4ef25-f112-41cb-9311-dac2d3455147%3DPaged%253DTRUE-p_DCP%253D127-p_ID%253D147-PageFirstRow%253D141&amp;ContentTypeId=0x0100684A1DE09E1F9740A444434CF581D435" TargetMode="External"/><Relationship Id="rId1" Type="http://schemas.openxmlformats.org/officeDocument/2006/relationships/hyperlink" Target="https://www.dcusa.co.uk/Lists/Change%20Proposal%20Register/DispForm.aspx?ID=253&amp;Source=https%3A%2F%2Fwww%2Edcusa%2Eco%2Euk%2FSitePages%2FActivities%2FChange-Proposal-Register%2Easpx%23InplviewHasheedde852-0231-4b85-87ff-0f14d79826f5%3DPaged%253DTRUE-p_DCP%253D263-p_ID%253D288-PageFirstRow%253D21&amp;ContentTypeId=0x0100684A1DE09E1F9740A444434CF581D435" TargetMode="External"/><Relationship Id="rId6" Type="http://schemas.openxmlformats.org/officeDocument/2006/relationships/hyperlink" Target="https://www.dcusa.co.uk/Lists/Change%20Proposal%20Register/DispForm.aspx?ID=107&amp;Source=https%3A%2F%2Fwww%2Edcusa%2Eco%2Euk%2FSitePages%2FActivities%2FChange-Proposal-Register-Archive%2Easpx%23InplviewHash35f4ef25-f112-41cb-9311-dac2d3455147%3DPaged%253DTRUE-p_DCP%253D137-p_ID%253D109-PageFirstRow%253D131&amp;ContentTypeId=0x0100684A1DE09E1F9740A444434CF581D435" TargetMode="External"/><Relationship Id="rId5" Type="http://schemas.openxmlformats.org/officeDocument/2006/relationships/hyperlink" Target="https://www.ofgem.gov.uk/sites/default/files/docs/2009/11/cdcm-decision-doc-201109-%282%29.pdf" TargetMode="External"/><Relationship Id="rId4" Type="http://schemas.openxmlformats.org/officeDocument/2006/relationships/hyperlink" Target="https://www.ofgem.gov.uk/sites/default/files/docs/2009/09/ofgem_cdcm_consultation-280909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en-GB"/>
              <a:t>Actual asset</a:t>
            </a:r>
            <a:r>
              <a:rPr lang="en-GB" baseline="0"/>
              <a:t> costs vs </a:t>
            </a:r>
            <a:r>
              <a:rPr lang="en-GB"/>
              <a:t>500MW model costs - 2016</a:t>
            </a:r>
          </a:p>
        </c:rich>
      </c:tx>
      <c:overlay val="0"/>
      <c:spPr>
        <a:noFill/>
        <a:ln>
          <a:noFill/>
        </a:ln>
        <a:effectLst/>
      </c:spPr>
    </c:title>
    <c:autoTitleDeleted val="0"/>
    <c:plotArea>
      <c:layout/>
      <c:barChart>
        <c:barDir val="col"/>
        <c:grouping val="clustered"/>
        <c:varyColors val="0"/>
        <c:ser>
          <c:idx val="0"/>
          <c:order val="0"/>
          <c:tx>
            <c:strRef>
              <c:f>Summary!$Q$6</c:f>
              <c:strCache>
                <c:ptCount val="1"/>
                <c:pt idx="0">
                  <c:v>Future reinforcement Costs</c:v>
                </c:pt>
              </c:strCache>
            </c:strRef>
          </c:tx>
          <c:spPr>
            <a:solidFill>
              <a:schemeClr val="accent1"/>
            </a:solidFill>
            <a:ln>
              <a:noFill/>
            </a:ln>
            <a:effectLst/>
          </c:spPr>
          <c:invertIfNegative val="0"/>
          <c:cat>
            <c:numRef>
              <c:f>[1]Summary!$O$7:$O$20</c:f>
              <c:numCache>
                <c:formatCode>General</c:formatCode>
                <c:ptCount val="14"/>
                <c:pt idx="0">
                  <c:v>0</c:v>
                </c:pt>
                <c:pt idx="1">
                  <c:v>0</c:v>
                </c:pt>
                <c:pt idx="2">
                  <c:v>0</c:v>
                </c:pt>
                <c:pt idx="3">
                  <c:v>0</c:v>
                </c:pt>
                <c:pt idx="4">
                  <c:v>0</c:v>
                </c:pt>
                <c:pt idx="5">
                  <c:v>0</c:v>
                </c:pt>
                <c:pt idx="6">
                  <c:v>0</c:v>
                </c:pt>
                <c:pt idx="7">
                  <c:v>0</c:v>
                </c:pt>
                <c:pt idx="8">
                  <c:v>0</c:v>
                </c:pt>
                <c:pt idx="9">
                  <c:v>0</c:v>
                </c:pt>
                <c:pt idx="10">
                  <c:v>0</c:v>
                </c:pt>
                <c:pt idx="11">
                  <c:v>0</c:v>
                </c:pt>
                <c:pt idx="12">
                  <c:v>0</c:v>
                </c:pt>
                <c:pt idx="13">
                  <c:v>0</c:v>
                </c:pt>
              </c:numCache>
            </c:numRef>
          </c:cat>
          <c:val>
            <c:numRef>
              <c:f>Summary!$Q$7:$Q$20</c:f>
              <c:numCache>
                <c:formatCode>"£"#,##0.0;[Red]\-"£"#,##0.0</c:formatCode>
                <c:ptCount val="14"/>
                <c:pt idx="0">
                  <c:v>166.42012846002319</c:v>
                </c:pt>
                <c:pt idx="1">
                  <c:v>69.375110676643416</c:v>
                </c:pt>
                <c:pt idx="2">
                  <c:v>97.391727688777848</c:v>
                </c:pt>
                <c:pt idx="3">
                  <c:v>90.632101326115077</c:v>
                </c:pt>
                <c:pt idx="4">
                  <c:v>106.90016773136364</c:v>
                </c:pt>
                <c:pt idx="5">
                  <c:v>211.93756565630451</c:v>
                </c:pt>
                <c:pt idx="6">
                  <c:v>40.251750840233271</c:v>
                </c:pt>
                <c:pt idx="7">
                  <c:v>278.02747532485029</c:v>
                </c:pt>
                <c:pt idx="8">
                  <c:v>306.18530706747453</c:v>
                </c:pt>
                <c:pt idx="9">
                  <c:v>155.8123230789829</c:v>
                </c:pt>
                <c:pt idx="10">
                  <c:v>140.05173447276897</c:v>
                </c:pt>
                <c:pt idx="11">
                  <c:v>40.963527702561919</c:v>
                </c:pt>
                <c:pt idx="12">
                  <c:v>53.068193342801017</c:v>
                </c:pt>
                <c:pt idx="13">
                  <c:v>128.84084225590817</c:v>
                </c:pt>
              </c:numCache>
            </c:numRef>
          </c:val>
          <c:extLst>
            <c:ext xmlns:c16="http://schemas.microsoft.com/office/drawing/2014/chart" uri="{C3380CC4-5D6E-409C-BE32-E72D297353CC}">
              <c16:uniqueId val="{00000000-C4C9-4696-950D-2720BCA2D7DF}"/>
            </c:ext>
          </c:extLst>
        </c:ser>
        <c:ser>
          <c:idx val="1"/>
          <c:order val="1"/>
          <c:tx>
            <c:strRef>
              <c:f>Summary!$R$6</c:f>
              <c:strCache>
                <c:ptCount val="1"/>
                <c:pt idx="0">
                  <c:v>Actual annualised costs</c:v>
                </c:pt>
              </c:strCache>
            </c:strRef>
          </c:tx>
          <c:spPr>
            <a:solidFill>
              <a:schemeClr val="accent2"/>
            </a:solidFill>
            <a:ln>
              <a:noFill/>
            </a:ln>
            <a:effectLst/>
          </c:spPr>
          <c:invertIfNegative val="0"/>
          <c:cat>
            <c:numRef>
              <c:f>[1]Summary!$O$7:$O$20</c:f>
              <c:numCache>
                <c:formatCode>General</c:formatCode>
                <c:ptCount val="14"/>
                <c:pt idx="0">
                  <c:v>0</c:v>
                </c:pt>
                <c:pt idx="1">
                  <c:v>0</c:v>
                </c:pt>
                <c:pt idx="2">
                  <c:v>0</c:v>
                </c:pt>
                <c:pt idx="3">
                  <c:v>0</c:v>
                </c:pt>
                <c:pt idx="4">
                  <c:v>0</c:v>
                </c:pt>
                <c:pt idx="5">
                  <c:v>0</c:v>
                </c:pt>
                <c:pt idx="6">
                  <c:v>0</c:v>
                </c:pt>
                <c:pt idx="7">
                  <c:v>0</c:v>
                </c:pt>
                <c:pt idx="8">
                  <c:v>0</c:v>
                </c:pt>
                <c:pt idx="9">
                  <c:v>0</c:v>
                </c:pt>
                <c:pt idx="10">
                  <c:v>0</c:v>
                </c:pt>
                <c:pt idx="11">
                  <c:v>0</c:v>
                </c:pt>
                <c:pt idx="12">
                  <c:v>0</c:v>
                </c:pt>
                <c:pt idx="13">
                  <c:v>0</c:v>
                </c:pt>
              </c:numCache>
            </c:numRef>
          </c:cat>
          <c:val>
            <c:numRef>
              <c:f>Summary!$R$7:$R$20</c:f>
              <c:numCache>
                <c:formatCode>"£"#,##0.0;[Red]\-"£"#,##0.0</c:formatCode>
                <c:ptCount val="14"/>
                <c:pt idx="0">
                  <c:v>259.97676124991949</c:v>
                </c:pt>
                <c:pt idx="1">
                  <c:v>165.96479929822965</c:v>
                </c:pt>
                <c:pt idx="2">
                  <c:v>205.14326785129003</c:v>
                </c:pt>
                <c:pt idx="3">
                  <c:v>197.58541969472196</c:v>
                </c:pt>
                <c:pt idx="4">
                  <c:v>143.00506469474846</c:v>
                </c:pt>
                <c:pt idx="5">
                  <c:v>336.76693790611478</c:v>
                </c:pt>
                <c:pt idx="6">
                  <c:v>105.7631942932976</c:v>
                </c:pt>
                <c:pt idx="7">
                  <c:v>249.92834386468957</c:v>
                </c:pt>
                <c:pt idx="8">
                  <c:v>198.96599045510897</c:v>
                </c:pt>
                <c:pt idx="9">
                  <c:v>202.96795548073453</c:v>
                </c:pt>
                <c:pt idx="10">
                  <c:v>270.59027991029973</c:v>
                </c:pt>
                <c:pt idx="11">
                  <c:v>113.30130764962088</c:v>
                </c:pt>
                <c:pt idx="12">
                  <c:v>182.27591871101049</c:v>
                </c:pt>
                <c:pt idx="13">
                  <c:v>300.94800166126288</c:v>
                </c:pt>
              </c:numCache>
            </c:numRef>
          </c:val>
          <c:extLst>
            <c:ext xmlns:c16="http://schemas.microsoft.com/office/drawing/2014/chart" uri="{C3380CC4-5D6E-409C-BE32-E72D297353CC}">
              <c16:uniqueId val="{00000001-C4C9-4696-950D-2720BCA2D7DF}"/>
            </c:ext>
          </c:extLst>
        </c:ser>
        <c:dLbls>
          <c:showLegendKey val="0"/>
          <c:showVal val="0"/>
          <c:showCatName val="0"/>
          <c:showSerName val="0"/>
          <c:showPercent val="0"/>
          <c:showBubbleSize val="0"/>
        </c:dLbls>
        <c:gapWidth val="114"/>
        <c:overlap val="1"/>
        <c:axId val="102524032"/>
        <c:axId val="102525568"/>
      </c:barChart>
      <c:catAx>
        <c:axId val="102524032"/>
        <c:scaling>
          <c:orientation val="minMax"/>
        </c:scaling>
        <c:delete val="0"/>
        <c:axPos val="b"/>
        <c:numFmt formatCode="General" sourceLinked="1"/>
        <c:majorTickMark val="none"/>
        <c:minorTickMark val="none"/>
        <c:tickLblPos val="nextTo"/>
        <c:spPr>
          <a:noFill/>
          <a:ln w="9515"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02525568"/>
        <c:crosses val="autoZero"/>
        <c:auto val="1"/>
        <c:lblAlgn val="ctr"/>
        <c:lblOffset val="100"/>
        <c:noMultiLvlLbl val="0"/>
      </c:catAx>
      <c:valAx>
        <c:axId val="102525568"/>
        <c:scaling>
          <c:orientation val="minMax"/>
        </c:scaling>
        <c:delete val="0"/>
        <c:axPos val="l"/>
        <c:majorGridlines>
          <c:spPr>
            <a:ln w="9515" cap="flat" cmpd="sng" algn="ctr">
              <a:solidFill>
                <a:schemeClr val="tx1">
                  <a:lumMod val="15000"/>
                  <a:lumOff val="85000"/>
                </a:schemeClr>
              </a:solidFill>
              <a:round/>
            </a:ln>
            <a:effectLst/>
          </c:spPr>
        </c:majorGridlines>
        <c:title>
          <c:tx>
            <c:rich>
              <a:bodyPr/>
              <a:lstStyle/>
              <a:p>
                <a:pPr>
                  <a:defRPr sz="999" b="0" i="0" u="none" strike="noStrike" baseline="0">
                    <a:solidFill>
                      <a:srgbClr val="333333"/>
                    </a:solidFill>
                    <a:latin typeface="Calibri"/>
                    <a:ea typeface="Calibri"/>
                    <a:cs typeface="Calibri"/>
                  </a:defRPr>
                </a:pPr>
                <a:r>
                  <a:rPr lang="en-GB"/>
                  <a:t>Annualised expenditure (£m)</a:t>
                </a:r>
              </a:p>
            </c:rich>
          </c:tx>
          <c:overlay val="0"/>
          <c:spPr>
            <a:noFill/>
            <a:ln>
              <a:noFill/>
            </a:ln>
            <a:effectLst/>
          </c:spPr>
        </c:title>
        <c:numFmt formatCode="&quot;£&quot;#,##0.0;[Red]\-&quot;£&quot;#,##0.0"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02524032"/>
        <c:crosses val="autoZero"/>
        <c:crossBetween val="between"/>
      </c:valAx>
      <c:spPr>
        <a:noFill/>
        <a:ln w="25373">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1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en-GB"/>
              <a:t>Actual asset</a:t>
            </a:r>
            <a:r>
              <a:rPr lang="en-GB" baseline="0"/>
              <a:t> costs vs </a:t>
            </a:r>
            <a:r>
              <a:rPr lang="en-GB"/>
              <a:t>500MW model costs - 2017</a:t>
            </a:r>
          </a:p>
        </c:rich>
      </c:tx>
      <c:overlay val="0"/>
      <c:spPr>
        <a:noFill/>
        <a:ln>
          <a:noFill/>
        </a:ln>
        <a:effectLst/>
      </c:spPr>
    </c:title>
    <c:autoTitleDeleted val="0"/>
    <c:plotArea>
      <c:layout/>
      <c:barChart>
        <c:barDir val="col"/>
        <c:grouping val="clustered"/>
        <c:varyColors val="0"/>
        <c:ser>
          <c:idx val="0"/>
          <c:order val="0"/>
          <c:tx>
            <c:strRef>
              <c:f>Summary!$P$6</c:f>
              <c:strCache>
                <c:ptCount val="1"/>
                <c:pt idx="0">
                  <c:v>Future reinforcement Costs</c:v>
                </c:pt>
              </c:strCache>
            </c:strRef>
          </c:tx>
          <c:spPr>
            <a:solidFill>
              <a:schemeClr val="accent1"/>
            </a:solidFill>
            <a:ln>
              <a:noFill/>
            </a:ln>
            <a:effectLst/>
          </c:spPr>
          <c:invertIfNegative val="0"/>
          <c:cat>
            <c:strRef>
              <c:f>Summary!$O$7:$O$20</c:f>
              <c:strCache>
                <c:ptCount val="14"/>
                <c:pt idx="0">
                  <c:v>ENWL</c:v>
                </c:pt>
                <c:pt idx="1">
                  <c:v>NPG Northeast</c:v>
                </c:pt>
                <c:pt idx="2">
                  <c:v>NPG Yorkshire</c:v>
                </c:pt>
                <c:pt idx="3">
                  <c:v>SPEN SPD</c:v>
                </c:pt>
                <c:pt idx="4">
                  <c:v>SPEN SPM</c:v>
                </c:pt>
                <c:pt idx="5">
                  <c:v>SSEPD SEPD</c:v>
                </c:pt>
                <c:pt idx="6">
                  <c:v>SSEPD SHEPD</c:v>
                </c:pt>
                <c:pt idx="7">
                  <c:v>UKPN EPN</c:v>
                </c:pt>
                <c:pt idx="8">
                  <c:v>UKPN LPN</c:v>
                </c:pt>
                <c:pt idx="9">
                  <c:v>UKPN SPN</c:v>
                </c:pt>
                <c:pt idx="10">
                  <c:v>WPD EastM</c:v>
                </c:pt>
                <c:pt idx="11">
                  <c:v>WPD SWales</c:v>
                </c:pt>
                <c:pt idx="12">
                  <c:v>WPD SWest</c:v>
                </c:pt>
                <c:pt idx="13">
                  <c:v>WPD WestM</c:v>
                </c:pt>
              </c:strCache>
            </c:strRef>
          </c:cat>
          <c:val>
            <c:numRef>
              <c:f>Summary!$P$7:$P$20</c:f>
              <c:numCache>
                <c:formatCode>"£"#,##0.0;[Red]\-"£"#,##0.0</c:formatCode>
                <c:ptCount val="14"/>
                <c:pt idx="0">
                  <c:v>170.84345851114986</c:v>
                </c:pt>
                <c:pt idx="1">
                  <c:v>63.048633349682234</c:v>
                </c:pt>
                <c:pt idx="2">
                  <c:v>84.002841799742697</c:v>
                </c:pt>
                <c:pt idx="3">
                  <c:v>88.58080884180012</c:v>
                </c:pt>
                <c:pt idx="4">
                  <c:v>104.08253902356975</c:v>
                </c:pt>
                <c:pt idx="5">
                  <c:v>210.75214637679878</c:v>
                </c:pt>
                <c:pt idx="6">
                  <c:v>39.171985406963302</c:v>
                </c:pt>
                <c:pt idx="7">
                  <c:v>273.50185673443389</c:v>
                </c:pt>
                <c:pt idx="8">
                  <c:v>305.11878156766613</c:v>
                </c:pt>
                <c:pt idx="9">
                  <c:v>153.10794742004651</c:v>
                </c:pt>
                <c:pt idx="10">
                  <c:v>139.89190764858475</c:v>
                </c:pt>
                <c:pt idx="11">
                  <c:v>39.669313737713892</c:v>
                </c:pt>
                <c:pt idx="12">
                  <c:v>51.689033433573911</c:v>
                </c:pt>
                <c:pt idx="13">
                  <c:v>128.45665434162555</c:v>
                </c:pt>
              </c:numCache>
            </c:numRef>
          </c:val>
          <c:extLst>
            <c:ext xmlns:c16="http://schemas.microsoft.com/office/drawing/2014/chart" uri="{C3380CC4-5D6E-409C-BE32-E72D297353CC}">
              <c16:uniqueId val="{00000000-8FF6-478A-97EE-11E1AEF4BAA1}"/>
            </c:ext>
          </c:extLst>
        </c:ser>
        <c:ser>
          <c:idx val="1"/>
          <c:order val="1"/>
          <c:tx>
            <c:strRef>
              <c:f>Summary!$Q$6</c:f>
              <c:strCache>
                <c:ptCount val="1"/>
                <c:pt idx="0">
                  <c:v>Actual annualised costs</c:v>
                </c:pt>
              </c:strCache>
            </c:strRef>
          </c:tx>
          <c:spPr>
            <a:solidFill>
              <a:schemeClr val="accent2"/>
            </a:solidFill>
            <a:ln>
              <a:noFill/>
            </a:ln>
            <a:effectLst/>
          </c:spPr>
          <c:invertIfNegative val="0"/>
          <c:cat>
            <c:strRef>
              <c:f>Summary!$O$7:$O$20</c:f>
              <c:strCache>
                <c:ptCount val="14"/>
                <c:pt idx="0">
                  <c:v>ENWL</c:v>
                </c:pt>
                <c:pt idx="1">
                  <c:v>NPG Northeast</c:v>
                </c:pt>
                <c:pt idx="2">
                  <c:v>NPG Yorkshire</c:v>
                </c:pt>
                <c:pt idx="3">
                  <c:v>SPEN SPD</c:v>
                </c:pt>
                <c:pt idx="4">
                  <c:v>SPEN SPM</c:v>
                </c:pt>
                <c:pt idx="5">
                  <c:v>SSEPD SEPD</c:v>
                </c:pt>
                <c:pt idx="6">
                  <c:v>SSEPD SHEPD</c:v>
                </c:pt>
                <c:pt idx="7">
                  <c:v>UKPN EPN</c:v>
                </c:pt>
                <c:pt idx="8">
                  <c:v>UKPN LPN</c:v>
                </c:pt>
                <c:pt idx="9">
                  <c:v>UKPN SPN</c:v>
                </c:pt>
                <c:pt idx="10">
                  <c:v>WPD EastM</c:v>
                </c:pt>
                <c:pt idx="11">
                  <c:v>WPD SWales</c:v>
                </c:pt>
                <c:pt idx="12">
                  <c:v>WPD SWest</c:v>
                </c:pt>
                <c:pt idx="13">
                  <c:v>WPD WestM</c:v>
                </c:pt>
              </c:strCache>
            </c:strRef>
          </c:cat>
          <c:val>
            <c:numRef>
              <c:f>Summary!$Q$7:$Q$20</c:f>
              <c:numCache>
                <c:formatCode>"£"#,##0.0;[Red]\-"£"#,##0.0</c:formatCode>
                <c:ptCount val="14"/>
                <c:pt idx="0">
                  <c:v>211.54491390793916</c:v>
                </c:pt>
                <c:pt idx="1">
                  <c:v>150.81371373058306</c:v>
                </c:pt>
                <c:pt idx="2">
                  <c:v>193.66908582266868</c:v>
                </c:pt>
                <c:pt idx="3">
                  <c:v>178.25363648573415</c:v>
                </c:pt>
                <c:pt idx="4">
                  <c:v>132.88064226741574</c:v>
                </c:pt>
                <c:pt idx="5">
                  <c:v>305.42387220338401</c:v>
                </c:pt>
                <c:pt idx="6">
                  <c:v>89.93125804645058</c:v>
                </c:pt>
                <c:pt idx="7">
                  <c:v>236.53884579994499</c:v>
                </c:pt>
                <c:pt idx="8">
                  <c:v>192.54748880507299</c:v>
                </c:pt>
                <c:pt idx="9">
                  <c:v>183.10907704597204</c:v>
                </c:pt>
                <c:pt idx="10">
                  <c:v>261.24407511134552</c:v>
                </c:pt>
                <c:pt idx="11">
                  <c:v>109.71163192262145</c:v>
                </c:pt>
                <c:pt idx="12">
                  <c:v>174.60236791290063</c:v>
                </c:pt>
                <c:pt idx="13">
                  <c:v>288.30564043476778</c:v>
                </c:pt>
              </c:numCache>
            </c:numRef>
          </c:val>
          <c:extLst>
            <c:ext xmlns:c16="http://schemas.microsoft.com/office/drawing/2014/chart" uri="{C3380CC4-5D6E-409C-BE32-E72D297353CC}">
              <c16:uniqueId val="{00000001-8FF6-478A-97EE-11E1AEF4BAA1}"/>
            </c:ext>
          </c:extLst>
        </c:ser>
        <c:dLbls>
          <c:showLegendKey val="0"/>
          <c:showVal val="0"/>
          <c:showCatName val="0"/>
          <c:showSerName val="0"/>
          <c:showPercent val="0"/>
          <c:showBubbleSize val="0"/>
        </c:dLbls>
        <c:gapWidth val="114"/>
        <c:overlap val="1"/>
        <c:axId val="105395328"/>
        <c:axId val="105396864"/>
      </c:barChart>
      <c:catAx>
        <c:axId val="105395328"/>
        <c:scaling>
          <c:orientation val="minMax"/>
        </c:scaling>
        <c:delete val="0"/>
        <c:axPos val="b"/>
        <c:numFmt formatCode="General" sourceLinked="1"/>
        <c:majorTickMark val="none"/>
        <c:minorTickMark val="none"/>
        <c:tickLblPos val="nextTo"/>
        <c:spPr>
          <a:noFill/>
          <a:ln w="9515"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05396864"/>
        <c:crosses val="autoZero"/>
        <c:auto val="1"/>
        <c:lblAlgn val="ctr"/>
        <c:lblOffset val="100"/>
        <c:noMultiLvlLbl val="0"/>
      </c:catAx>
      <c:valAx>
        <c:axId val="105396864"/>
        <c:scaling>
          <c:orientation val="minMax"/>
        </c:scaling>
        <c:delete val="0"/>
        <c:axPos val="l"/>
        <c:majorGridlines>
          <c:spPr>
            <a:ln w="9515" cap="flat" cmpd="sng" algn="ctr">
              <a:solidFill>
                <a:schemeClr val="tx1">
                  <a:lumMod val="15000"/>
                  <a:lumOff val="85000"/>
                </a:schemeClr>
              </a:solidFill>
              <a:round/>
            </a:ln>
            <a:effectLst/>
          </c:spPr>
        </c:majorGridlines>
        <c:title>
          <c:tx>
            <c:rich>
              <a:bodyPr/>
              <a:lstStyle/>
              <a:p>
                <a:pPr>
                  <a:defRPr sz="999" b="0" i="0" u="none" strike="noStrike" baseline="0">
                    <a:solidFill>
                      <a:srgbClr val="333333"/>
                    </a:solidFill>
                    <a:latin typeface="Calibri"/>
                    <a:ea typeface="Calibri"/>
                    <a:cs typeface="Calibri"/>
                  </a:defRPr>
                </a:pPr>
                <a:r>
                  <a:rPr lang="en-GB"/>
                  <a:t>Annualised expenditure (£m)</a:t>
                </a:r>
              </a:p>
            </c:rich>
          </c:tx>
          <c:overlay val="0"/>
          <c:spPr>
            <a:noFill/>
            <a:ln>
              <a:noFill/>
            </a:ln>
            <a:effectLst/>
          </c:spPr>
        </c:title>
        <c:numFmt formatCode="&quot;£&quot;#,##0.0;[Red]\-&quot;£&quot;#,##0.0"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crossAx val="105395328"/>
        <c:crosses val="autoZero"/>
        <c:crossBetween val="between"/>
      </c:valAx>
      <c:spPr>
        <a:noFill/>
        <a:ln w="25373">
          <a:noFill/>
        </a:ln>
      </c:spPr>
    </c:plotArea>
    <c:legend>
      <c:legendPos val="b"/>
      <c:overlay val="0"/>
      <c:spPr>
        <a:noFill/>
        <a:ln>
          <a:noFill/>
        </a:ln>
        <a:effectLst/>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1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4DE40-1ADB-4967-B573-E2792D34D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4591</Words>
  <Characters>26173</Characters>
  <Application>Microsoft Office Word</Application>
  <DocSecurity>4</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30703</CharactersWithSpaces>
  <SharedDoc>false</SharedDoc>
  <HyperlinkBase/>
  <HLinks>
    <vt:vector size="18" baseType="variant">
      <vt:variant>
        <vt:i4>8192116</vt:i4>
      </vt:variant>
      <vt:variant>
        <vt:i4>39</vt:i4>
      </vt:variant>
      <vt:variant>
        <vt:i4>0</vt:i4>
      </vt:variant>
      <vt:variant>
        <vt:i4>5</vt:i4>
      </vt:variant>
      <vt:variant>
        <vt:lpwstr>http://www.dcusa.co.uk/</vt:lpwstr>
      </vt:variant>
      <vt:variant>
        <vt:lpwstr/>
      </vt:variant>
      <vt:variant>
        <vt:i4>3539028</vt:i4>
      </vt:variant>
      <vt:variant>
        <vt:i4>36</vt:i4>
      </vt:variant>
      <vt:variant>
        <vt:i4>0</vt:i4>
      </vt:variant>
      <vt:variant>
        <vt:i4>5</vt:i4>
      </vt:variant>
      <vt:variant>
        <vt:lpwstr>mailto:johannes.nowak@mvv.de</vt:lpwstr>
      </vt:variant>
      <vt:variant>
        <vt:lpwstr/>
      </vt:variant>
      <vt:variant>
        <vt:i4>2293841</vt:i4>
      </vt:variant>
      <vt:variant>
        <vt:i4>33</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Dylan Townsend</cp:lastModifiedBy>
  <cp:revision>2</cp:revision>
  <cp:lastPrinted>2015-03-12T17:50:00Z</cp:lastPrinted>
  <dcterms:created xsi:type="dcterms:W3CDTF">2017-01-16T17:05:00Z</dcterms:created>
  <dcterms:modified xsi:type="dcterms:W3CDTF">2017-01-16T17:05:00Z</dcterms:modified>
</cp:coreProperties>
</file>