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B8845E8" w14:textId="77777777" w:rsidR="00A63D56" w:rsidRDefault="00A63D56" w:rsidP="00260D54">
      <w:pPr>
        <w:pStyle w:val="DCHeading1"/>
        <w:widowControl w:val="0"/>
        <w:rPr>
          <w:caps w:val="0"/>
          <w:sz w:val="24"/>
          <w:u w:val="single"/>
        </w:rPr>
      </w:pPr>
      <w:bookmarkStart w:id="0" w:name="_Toc391559890"/>
      <w:r w:rsidRPr="00A63D56">
        <w:rPr>
          <w:caps w:val="0"/>
          <w:sz w:val="24"/>
          <w:u w:val="single"/>
        </w:rPr>
        <w:t>D</w:t>
      </w:r>
      <w:r>
        <w:rPr>
          <w:caps w:val="0"/>
          <w:sz w:val="24"/>
          <w:u w:val="single"/>
        </w:rPr>
        <w:t>CP 283 Draft Legal Text</w:t>
      </w:r>
    </w:p>
    <w:p w14:paraId="65EEC380" w14:textId="77777777" w:rsidR="00863D1E" w:rsidRPr="00B116CD" w:rsidRDefault="00B116CD" w:rsidP="00260D54">
      <w:pPr>
        <w:pStyle w:val="DCSubHeading1Level2"/>
        <w:widowControl w:val="0"/>
        <w:jc w:val="center"/>
        <w:rPr>
          <w:u w:val="single"/>
        </w:rPr>
      </w:pPr>
      <w:r w:rsidRPr="00B116CD">
        <w:rPr>
          <w:u w:val="single"/>
        </w:rPr>
        <w:t xml:space="preserve">Customer </w:t>
      </w:r>
      <w:r>
        <w:rPr>
          <w:u w:val="single"/>
        </w:rPr>
        <w:t>Contributions u</w:t>
      </w:r>
      <w:r w:rsidRPr="00B116CD">
        <w:rPr>
          <w:u w:val="single"/>
        </w:rPr>
        <w:t xml:space="preserve">nder Current Connection Charging Policy </w:t>
      </w:r>
      <w:r>
        <w:rPr>
          <w:u w:val="single"/>
        </w:rPr>
        <w:t>–</w:t>
      </w:r>
      <w:r w:rsidRPr="00B116CD">
        <w:rPr>
          <w:u w:val="single"/>
        </w:rPr>
        <w:t xml:space="preserve"> </w:t>
      </w:r>
      <w:r>
        <w:rPr>
          <w:u w:val="single"/>
        </w:rPr>
        <w:t>revision t</w:t>
      </w:r>
      <w:r w:rsidRPr="00B116CD">
        <w:rPr>
          <w:u w:val="single"/>
        </w:rPr>
        <w:t xml:space="preserve">o Schedule 16 </w:t>
      </w:r>
      <w:r>
        <w:rPr>
          <w:u w:val="single"/>
        </w:rPr>
        <w:t>of the DCUSA (t</w:t>
      </w:r>
      <w:r w:rsidRPr="00B116CD">
        <w:rPr>
          <w:u w:val="single"/>
        </w:rPr>
        <w:t>he Common Distribution Charging Methodology</w:t>
      </w:r>
      <w:bookmarkEnd w:id="0"/>
      <w:r w:rsidRPr="00B116CD">
        <w:rPr>
          <w:u w:val="single"/>
        </w:rPr>
        <w:t>)</w:t>
      </w:r>
    </w:p>
    <w:p w14:paraId="13CEE6D6" w14:textId="77777777" w:rsidR="00260D54" w:rsidRDefault="00260D54" w:rsidP="00260D54">
      <w:pPr>
        <w:pStyle w:val="DCSubHeading1Level2"/>
        <w:widowControl w:val="0"/>
        <w:rPr>
          <w:rFonts w:ascii="Times New Roman" w:hAnsi="Times New Roman" w:cs="Times New Roman"/>
          <w:szCs w:val="24"/>
        </w:rPr>
      </w:pPr>
    </w:p>
    <w:p w14:paraId="037A5159" w14:textId="77777777" w:rsidR="00B116CD" w:rsidRPr="00260D54" w:rsidRDefault="00B116CD" w:rsidP="00260D54">
      <w:pPr>
        <w:pStyle w:val="DCSubHeading1Level2"/>
        <w:widowControl w:val="0"/>
        <w:rPr>
          <w:rFonts w:ascii="Times New Roman" w:hAnsi="Times New Roman" w:cs="Times New Roman"/>
          <w:szCs w:val="24"/>
        </w:rPr>
      </w:pPr>
      <w:r w:rsidRPr="00260D54">
        <w:rPr>
          <w:rFonts w:ascii="Times New Roman" w:hAnsi="Times New Roman" w:cs="Times New Roman"/>
          <w:szCs w:val="24"/>
        </w:rPr>
        <w:t>Amend paragraph 3 of Schedule 16 as follows:</w:t>
      </w:r>
    </w:p>
    <w:p w14:paraId="068F8041" w14:textId="77777777" w:rsidR="00B116CD" w:rsidRPr="00260D54" w:rsidRDefault="00863D1E" w:rsidP="00260D54">
      <w:pPr>
        <w:pStyle w:val="Heading7"/>
        <w:keepNext w:val="0"/>
        <w:keepLines w:val="0"/>
        <w:widowControl w:val="0"/>
        <w:numPr>
          <w:ilvl w:val="0"/>
          <w:numId w:val="26"/>
        </w:numPr>
        <w:spacing w:before="0" w:after="240"/>
        <w:ind w:hanging="720"/>
        <w:rPr>
          <w:rFonts w:cs="Times New Roman"/>
          <w:szCs w:val="24"/>
        </w:rPr>
      </w:pPr>
      <w:bookmarkStart w:id="1" w:name="_Ref246227114"/>
      <w:r w:rsidRPr="00260D54">
        <w:rPr>
          <w:rFonts w:cs="Times New Roman"/>
          <w:szCs w:val="24"/>
        </w:rPr>
        <w:t>In order to comply with this methodology statement when setting distribution Use of System Charges the DNO Party will populate and publish</w:t>
      </w:r>
      <w:commentRangeStart w:id="2"/>
      <w:r w:rsidRPr="00260D54">
        <w:rPr>
          <w:rFonts w:cs="Times New Roman"/>
          <w:szCs w:val="24"/>
        </w:rPr>
        <w:t xml:space="preserve">: </w:t>
      </w:r>
      <w:commentRangeEnd w:id="2"/>
      <w:r w:rsidR="00260D54">
        <w:rPr>
          <w:rStyle w:val="CommentReference"/>
          <w:rFonts w:asciiTheme="minorHAnsi" w:eastAsiaTheme="minorHAnsi" w:hAnsiTheme="minorHAnsi" w:cstheme="minorBidi"/>
          <w:iCs w:val="0"/>
        </w:rPr>
        <w:commentReference w:id="2"/>
      </w:r>
    </w:p>
    <w:p w14:paraId="4A37E493" w14:textId="64B89875" w:rsidR="00863D1E" w:rsidRPr="00260D54" w:rsidRDefault="00B076EA" w:rsidP="00260D54">
      <w:pPr>
        <w:pStyle w:val="DCUSATableTexta"/>
        <w:widowControl w:val="0"/>
        <w:numPr>
          <w:ilvl w:val="0"/>
          <w:numId w:val="21"/>
        </w:numPr>
        <w:spacing w:before="0" w:after="240" w:line="360" w:lineRule="auto"/>
        <w:ind w:left="1418" w:hanging="567"/>
        <w:rPr>
          <w:rFonts w:cs="Times New Roman"/>
          <w:szCs w:val="24"/>
        </w:rPr>
      </w:pPr>
      <w:commentRangeStart w:id="3"/>
      <w:commentRangeStart w:id="4"/>
      <w:r w:rsidRPr="00260D54">
        <w:rPr>
          <w:rFonts w:cs="Times New Roman"/>
          <w:szCs w:val="24"/>
        </w:rPr>
        <w:t xml:space="preserve">the CDCM model version </w:t>
      </w:r>
      <w:ins w:id="5" w:author="Gowling WLG" w:date="2017-11-09T08:23:00Z">
        <w:r w:rsidR="00DB47A1" w:rsidRPr="00260D54">
          <w:rPr>
            <w:rFonts w:cs="Times New Roman"/>
            <w:szCs w:val="24"/>
          </w:rPr>
          <w:t>[TBC]</w:t>
        </w:r>
      </w:ins>
      <w:del w:id="6" w:author="Gowling WLG" w:date="2017-11-10T09:42:00Z">
        <w:r w:rsidR="00260D54" w:rsidDel="00260D54">
          <w:rPr>
            <w:rFonts w:cs="Times New Roman"/>
            <w:szCs w:val="24"/>
          </w:rPr>
          <w:delText>104</w:delText>
        </w:r>
      </w:del>
      <w:r w:rsidR="00DB47A1" w:rsidRPr="00260D54">
        <w:rPr>
          <w:rFonts w:cs="Times New Roman"/>
          <w:szCs w:val="24"/>
        </w:rPr>
        <w:t xml:space="preserve"> </w:t>
      </w:r>
      <w:r w:rsidR="00863D1E" w:rsidRPr="00260D54">
        <w:rPr>
          <w:rFonts w:cs="Times New Roman"/>
          <w:szCs w:val="24"/>
        </w:rPr>
        <w:t xml:space="preserve">as issued by the Panel on </w:t>
      </w:r>
      <w:bookmarkEnd w:id="1"/>
      <w:ins w:id="7" w:author="Gowling WLG" w:date="2017-11-09T08:23:00Z">
        <w:r w:rsidR="00DB47A1" w:rsidRPr="00260D54">
          <w:rPr>
            <w:rFonts w:cs="Times New Roman"/>
            <w:szCs w:val="24"/>
          </w:rPr>
          <w:t>[TBC]</w:t>
        </w:r>
      </w:ins>
      <w:del w:id="8" w:author="Gowling WLG" w:date="2017-11-09T08:23:00Z">
        <w:r w:rsidR="00DB47A1" w:rsidRPr="00260D54" w:rsidDel="00DB47A1">
          <w:rPr>
            <w:rFonts w:cs="Times New Roman"/>
            <w:szCs w:val="24"/>
          </w:rPr>
          <w:delText>1 April 201</w:delText>
        </w:r>
      </w:del>
      <w:del w:id="9" w:author="Dylan Townsend" w:date="2017-11-29T11:33:00Z">
        <w:r w:rsidR="009639C8" w:rsidDel="009639C8">
          <w:rPr>
            <w:rFonts w:cs="Times New Roman"/>
            <w:szCs w:val="24"/>
          </w:rPr>
          <w:delText>7</w:delText>
        </w:r>
      </w:del>
      <w:r w:rsidR="00260D54">
        <w:rPr>
          <w:rStyle w:val="FootnoteReference"/>
          <w:rFonts w:cs="Times New Roman"/>
          <w:szCs w:val="24"/>
        </w:rPr>
        <w:footnoteReference w:id="1"/>
      </w:r>
      <w:r w:rsidR="00863D1E" w:rsidRPr="00260D54">
        <w:rPr>
          <w:rFonts w:cs="Times New Roman"/>
          <w:szCs w:val="24"/>
        </w:rPr>
        <w:t>; and</w:t>
      </w:r>
      <w:commentRangeEnd w:id="3"/>
      <w:r w:rsidR="009639C8">
        <w:rPr>
          <w:rStyle w:val="CommentReference"/>
          <w:rFonts w:asciiTheme="minorHAnsi" w:hAnsiTheme="minorHAnsi"/>
        </w:rPr>
        <w:commentReference w:id="3"/>
      </w:r>
      <w:commentRangeEnd w:id="4"/>
      <w:r w:rsidR="009639C8">
        <w:rPr>
          <w:rStyle w:val="CommentReference"/>
          <w:rFonts w:asciiTheme="minorHAnsi" w:hAnsiTheme="minorHAnsi"/>
        </w:rPr>
        <w:commentReference w:id="4"/>
      </w:r>
    </w:p>
    <w:p w14:paraId="5D48C6A0" w14:textId="77777777" w:rsidR="00B116CD" w:rsidRPr="00260D54" w:rsidRDefault="00863D1E" w:rsidP="00260D54">
      <w:pPr>
        <w:pStyle w:val="DCUSATableTexta"/>
        <w:widowControl w:val="0"/>
        <w:spacing w:before="0" w:after="240" w:line="360" w:lineRule="auto"/>
        <w:ind w:left="1418" w:hanging="567"/>
        <w:rPr>
          <w:rFonts w:cs="Times New Roman"/>
          <w:szCs w:val="24"/>
        </w:rPr>
      </w:pPr>
      <w:r w:rsidRPr="00260D54">
        <w:rPr>
          <w:rFonts w:cs="Times New Roman"/>
          <w:szCs w:val="24"/>
        </w:rPr>
        <w:t>the CDCM “Price Control Dis</w:t>
      </w:r>
      <w:r w:rsidR="00B076EA" w:rsidRPr="00260D54">
        <w:rPr>
          <w:rFonts w:cs="Times New Roman"/>
          <w:szCs w:val="24"/>
        </w:rPr>
        <w:t xml:space="preserve">aggregation” model version </w:t>
      </w:r>
      <w:r w:rsidR="00260D54">
        <w:rPr>
          <w:rFonts w:cs="Times New Roman"/>
          <w:szCs w:val="24"/>
        </w:rPr>
        <w:t>3</w:t>
      </w:r>
      <w:r w:rsidRPr="00260D54">
        <w:rPr>
          <w:rFonts w:cs="Times New Roman"/>
          <w:szCs w:val="24"/>
        </w:rPr>
        <w:t>.0 as issued by the Panel on 1 April 201</w:t>
      </w:r>
      <w:r w:rsidR="00260D54">
        <w:rPr>
          <w:rFonts w:cs="Times New Roman"/>
          <w:szCs w:val="24"/>
        </w:rPr>
        <w:t>6</w:t>
      </w:r>
      <w:r w:rsidR="00260D54">
        <w:rPr>
          <w:rStyle w:val="FootnoteReference"/>
          <w:rFonts w:cs="Times New Roman"/>
          <w:szCs w:val="24"/>
        </w:rPr>
        <w:footnoteReference w:id="2"/>
      </w:r>
      <w:r w:rsidRPr="00260D54">
        <w:rPr>
          <w:rFonts w:cs="Times New Roman"/>
          <w:szCs w:val="24"/>
        </w:rPr>
        <w:t>.</w:t>
      </w:r>
    </w:p>
    <w:p w14:paraId="4BF8BF31" w14:textId="77777777" w:rsidR="00260D54" w:rsidRDefault="00260D54" w:rsidP="00260D54">
      <w:pPr>
        <w:pStyle w:val="DCSubHeading1Level2"/>
        <w:widowControl w:val="0"/>
        <w:rPr>
          <w:rFonts w:ascii="Times New Roman" w:hAnsi="Times New Roman" w:cs="Times New Roman"/>
          <w:szCs w:val="24"/>
          <w:u w:val="single"/>
        </w:rPr>
      </w:pPr>
    </w:p>
    <w:p w14:paraId="20CB9731" w14:textId="77777777" w:rsidR="00B116CD" w:rsidRPr="00260D54" w:rsidRDefault="00B116CD" w:rsidP="00260D54">
      <w:pPr>
        <w:pStyle w:val="DCSubHeading1Level2"/>
        <w:widowControl w:val="0"/>
        <w:rPr>
          <w:rFonts w:ascii="Times New Roman" w:hAnsi="Times New Roman" w:cs="Times New Roman"/>
          <w:szCs w:val="24"/>
        </w:rPr>
      </w:pPr>
      <w:r w:rsidRPr="00260D54">
        <w:rPr>
          <w:rFonts w:ascii="Times New Roman" w:hAnsi="Times New Roman" w:cs="Times New Roman"/>
          <w:szCs w:val="24"/>
        </w:rPr>
        <w:t xml:space="preserve">Amend </w:t>
      </w:r>
      <w:r w:rsidR="00BC61DE">
        <w:rPr>
          <w:rFonts w:ascii="Times New Roman" w:hAnsi="Times New Roman" w:cs="Times New Roman"/>
          <w:szCs w:val="24"/>
        </w:rPr>
        <w:t xml:space="preserve">paragraph 31 of </w:t>
      </w:r>
      <w:r w:rsidRPr="00260D54">
        <w:rPr>
          <w:rFonts w:ascii="Times New Roman" w:hAnsi="Times New Roman" w:cs="Times New Roman"/>
          <w:szCs w:val="24"/>
        </w:rPr>
        <w:t>Schedule 16 as follows</w:t>
      </w:r>
      <w:r w:rsidR="00BC61DE" w:rsidRPr="00BC61DE">
        <w:rPr>
          <w:rStyle w:val="FootnoteReference"/>
          <w:rFonts w:ascii="Times New Roman" w:hAnsi="Times New Roman" w:cs="Times New Roman"/>
          <w:szCs w:val="24"/>
        </w:rPr>
        <w:footnoteReference w:id="3"/>
      </w:r>
      <w:r w:rsidRPr="00260D54">
        <w:rPr>
          <w:rFonts w:ascii="Times New Roman" w:hAnsi="Times New Roman" w:cs="Times New Roman"/>
          <w:szCs w:val="24"/>
        </w:rPr>
        <w:t>:</w:t>
      </w:r>
    </w:p>
    <w:p w14:paraId="3D73E4DA" w14:textId="77777777" w:rsidR="00B116CD" w:rsidRPr="00260D54" w:rsidRDefault="00DB47A1" w:rsidP="00BC61DE">
      <w:pPr>
        <w:pStyle w:val="Heading7"/>
        <w:keepNext w:val="0"/>
        <w:keepLines w:val="0"/>
        <w:widowControl w:val="0"/>
        <w:numPr>
          <w:ilvl w:val="0"/>
          <w:numId w:val="29"/>
        </w:numPr>
        <w:spacing w:before="0" w:after="240"/>
        <w:ind w:hanging="720"/>
        <w:jc w:val="both"/>
        <w:rPr>
          <w:rFonts w:cs="Times New Roman"/>
          <w:szCs w:val="24"/>
        </w:rPr>
      </w:pPr>
      <w:ins w:id="10" w:author="Gowling WLG" w:date="2017-11-09T08:31:00Z">
        <w:r w:rsidRPr="00260D54">
          <w:rPr>
            <w:rFonts w:cs="Times New Roman"/>
            <w:szCs w:val="24"/>
          </w:rPr>
          <w:t>The network model shall be discounted by customer contributions at each network level in the calculation of demand tariffs only. For the purposes of deriving generation credits,</w:t>
        </w:r>
        <w:r w:rsidR="002261CD" w:rsidRPr="00260D54">
          <w:rPr>
            <w:rFonts w:cs="Times New Roman"/>
            <w:szCs w:val="24"/>
          </w:rPr>
          <w:t xml:space="preserve"> </w:t>
        </w:r>
        <w:r w:rsidRPr="00260D54">
          <w:rPr>
            <w:rFonts w:cs="Times New Roman"/>
            <w:szCs w:val="24"/>
          </w:rPr>
          <w:t>the network model shall not be discounted by any customer contributions.</w:t>
        </w:r>
      </w:ins>
      <w:del w:id="11" w:author="Gowling WLG" w:date="2017-11-09T08:31:00Z">
        <w:r w:rsidRPr="00260D54" w:rsidDel="00DB47A1">
          <w:rPr>
            <w:rFonts w:cs="Times New Roman"/>
            <w:szCs w:val="24"/>
          </w:rPr>
          <w:delText>In the case of generators, the proportions relate to the notional assets whose construction or expansion might be avoided due to the generator’s offsetting of demand on the network, and takes the same values as for a demand user at the same network level of supply.</w:delText>
        </w:r>
      </w:del>
    </w:p>
    <w:p w14:paraId="221F65ED" w14:textId="77777777" w:rsidR="00EF6AEA" w:rsidRDefault="00EF6AEA" w:rsidP="00EF6AEA">
      <w:pPr>
        <w:widowControl w:val="0"/>
        <w:spacing w:after="240" w:line="240" w:lineRule="auto"/>
        <w:jc w:val="right"/>
        <w:rPr>
          <w:rFonts w:ascii="Times New Roman" w:hAnsi="Times New Roman" w:cs="Times New Roman"/>
          <w:b/>
          <w:sz w:val="24"/>
          <w:szCs w:val="24"/>
        </w:rPr>
      </w:pPr>
      <w:bookmarkStart w:id="12" w:name="_GoBack"/>
      <w:bookmarkEnd w:id="12"/>
      <w:r>
        <w:rPr>
          <w:rFonts w:ascii="Times New Roman" w:hAnsi="Times New Roman" w:cs="Times New Roman"/>
          <w:b/>
          <w:sz w:val="24"/>
          <w:szCs w:val="24"/>
        </w:rPr>
        <w:t>Gowling WLG (UK) LLP</w:t>
      </w:r>
    </w:p>
    <w:p w14:paraId="2995E9B3" w14:textId="77777777" w:rsidR="00D2448E" w:rsidRPr="00260D54" w:rsidRDefault="00BC61DE" w:rsidP="00260D54">
      <w:pPr>
        <w:widowControl w:val="0"/>
        <w:spacing w:after="240" w:line="360" w:lineRule="auto"/>
        <w:jc w:val="right"/>
        <w:rPr>
          <w:rFonts w:ascii="Times New Roman" w:hAnsi="Times New Roman" w:cs="Times New Roman"/>
          <w:b/>
          <w:sz w:val="24"/>
          <w:szCs w:val="24"/>
        </w:rPr>
      </w:pPr>
      <w:r>
        <w:rPr>
          <w:rFonts w:ascii="Times New Roman" w:hAnsi="Times New Roman" w:cs="Times New Roman"/>
          <w:b/>
          <w:sz w:val="24"/>
          <w:szCs w:val="24"/>
        </w:rPr>
        <w:t>10</w:t>
      </w:r>
      <w:r w:rsidR="00AE7014" w:rsidRPr="00260D54">
        <w:rPr>
          <w:rFonts w:ascii="Times New Roman" w:hAnsi="Times New Roman" w:cs="Times New Roman"/>
          <w:b/>
          <w:sz w:val="24"/>
          <w:szCs w:val="24"/>
        </w:rPr>
        <w:t xml:space="preserve"> November 2017</w:t>
      </w:r>
    </w:p>
    <w:p w14:paraId="77333F22" w14:textId="77777777" w:rsidR="007108E6" w:rsidRPr="00260D54" w:rsidRDefault="007108E6" w:rsidP="00260D54">
      <w:pPr>
        <w:widowControl w:val="0"/>
        <w:spacing w:after="240" w:line="360" w:lineRule="auto"/>
        <w:rPr>
          <w:rFonts w:ascii="Times New Roman" w:hAnsi="Times New Roman" w:cs="Times New Roman"/>
          <w:sz w:val="24"/>
          <w:szCs w:val="24"/>
        </w:rPr>
      </w:pPr>
    </w:p>
    <w:sectPr w:rsidR="007108E6" w:rsidRPr="00260D54" w:rsidSect="00211DDD">
      <w:headerReference w:type="default" r:id="rId10"/>
      <w:pgSz w:w="11908" w:h="17333"/>
      <w:pgMar w:top="1440" w:right="1440" w:bottom="1440" w:left="1440" w:header="720" w:footer="720" w:gutter="0"/>
      <w:cols w:space="720"/>
      <w:noEndnote/>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2" w:author="Gowling WLG" w:date="2017-11-10T09:43:00Z" w:initials="GWLG">
    <w:p w14:paraId="0A6F5184" w14:textId="77777777" w:rsidR="00260D54" w:rsidRDefault="00260D54">
      <w:pPr>
        <w:pStyle w:val="CommentText"/>
      </w:pPr>
      <w:r>
        <w:rPr>
          <w:rStyle w:val="CommentReference"/>
        </w:rPr>
        <w:annotationRef/>
      </w:r>
      <w:r>
        <w:t>Note that we have amended your baseline to conform to the current published version of DCUSA (e</w:t>
      </w:r>
      <w:r w:rsidR="006265C4">
        <w:t>.</w:t>
      </w:r>
      <w:r>
        <w:t>g</w:t>
      </w:r>
      <w:r w:rsidR="006265C4">
        <w:t>.</w:t>
      </w:r>
      <w:r>
        <w:t xml:space="preserve"> CDCM v104). Is this right?</w:t>
      </w:r>
    </w:p>
  </w:comment>
  <w:comment w:id="3" w:author="Dylan Townsend" w:date="2017-11-29T11:30:00Z" w:initials="DT">
    <w:p w14:paraId="3012826F" w14:textId="4EF4C40E" w:rsidR="009639C8" w:rsidRDefault="009639C8">
      <w:pPr>
        <w:pStyle w:val="CommentText"/>
      </w:pPr>
      <w:r>
        <w:rPr>
          <w:rStyle w:val="CommentReference"/>
        </w:rPr>
        <w:annotationRef/>
      </w:r>
      <w:r>
        <w:t xml:space="preserve">ElectraLink </w:t>
      </w:r>
      <w:r w:rsidRPr="002243D3">
        <w:t xml:space="preserve">to </w:t>
      </w:r>
      <w:r>
        <w:t>confirm that the version number and date in paragraph 3 i</w:t>
      </w:r>
      <w:r>
        <w:t xml:space="preserve">n Schedule 16 of the legal </w:t>
      </w:r>
      <w:r>
        <w:t>text attachment is aligned as per the current version of DCUSA</w:t>
      </w:r>
    </w:p>
  </w:comment>
  <w:comment w:id="4" w:author="Dylan Townsend" w:date="2017-11-29T11:31:00Z" w:initials="DT">
    <w:p w14:paraId="1F122760" w14:textId="66EFA641" w:rsidR="009639C8" w:rsidRDefault="009639C8">
      <w:pPr>
        <w:pStyle w:val="CommentText"/>
      </w:pPr>
      <w:r>
        <w:rPr>
          <w:rStyle w:val="CommentReference"/>
        </w:rPr>
        <w:annotationRef/>
      </w:r>
      <w:r>
        <w:t>Amended year to 2017 as per current version of DCUSA (9.5)</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0A6F5184" w15:done="0"/>
  <w15:commentEx w15:paraId="3012826F" w15:done="0"/>
  <w15:commentEx w15:paraId="1F122760" w15:paraIdParent="3012826F" w15:done="0"/>
</w15:commentsEx>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87C501" w14:textId="77777777" w:rsidR="00BE3E4A" w:rsidRDefault="00BE3E4A" w:rsidP="00A75375">
      <w:pPr>
        <w:spacing w:after="0" w:line="240" w:lineRule="auto"/>
      </w:pPr>
      <w:r>
        <w:separator/>
      </w:r>
    </w:p>
  </w:endnote>
  <w:endnote w:type="continuationSeparator" w:id="0">
    <w:p w14:paraId="764352D0" w14:textId="77777777" w:rsidR="00BE3E4A" w:rsidRDefault="00BE3E4A" w:rsidP="00A7537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AEE74AE" w14:textId="77777777" w:rsidR="00BE3E4A" w:rsidRDefault="00BE3E4A" w:rsidP="00A75375">
      <w:pPr>
        <w:spacing w:after="0" w:line="240" w:lineRule="auto"/>
      </w:pPr>
      <w:r>
        <w:separator/>
      </w:r>
    </w:p>
  </w:footnote>
  <w:footnote w:type="continuationSeparator" w:id="0">
    <w:p w14:paraId="2C0753DA" w14:textId="77777777" w:rsidR="00BE3E4A" w:rsidRDefault="00BE3E4A" w:rsidP="00A75375">
      <w:pPr>
        <w:spacing w:after="0" w:line="240" w:lineRule="auto"/>
      </w:pPr>
      <w:r>
        <w:continuationSeparator/>
      </w:r>
    </w:p>
  </w:footnote>
  <w:footnote w:id="1">
    <w:p w14:paraId="63C2D1A2" w14:textId="77777777" w:rsidR="00260D54" w:rsidRDefault="00260D54">
      <w:pPr>
        <w:pStyle w:val="FootnoteText"/>
      </w:pPr>
      <w:r>
        <w:rPr>
          <w:rStyle w:val="FootnoteReference"/>
        </w:rPr>
        <w:footnoteRef/>
      </w:r>
      <w:r>
        <w:t xml:space="preserve"> To be completed on implementation of this CP by reference to the version and model which reflects the changes set out in this CP. However, if DCP293 has been approved and implemented in the meantime, the text for this paragraph provide</w:t>
      </w:r>
      <w:r w:rsidR="00EF6AEA">
        <w:t>d</w:t>
      </w:r>
      <w:r>
        <w:t xml:space="preserve"> for in DCP293 shall take precedence.</w:t>
      </w:r>
    </w:p>
  </w:footnote>
  <w:footnote w:id="2">
    <w:p w14:paraId="43F119FB" w14:textId="77777777" w:rsidR="00260D54" w:rsidRDefault="00260D54">
      <w:pPr>
        <w:pStyle w:val="FootnoteText"/>
      </w:pPr>
      <w:r>
        <w:rPr>
          <w:rStyle w:val="FootnoteReference"/>
        </w:rPr>
        <w:footnoteRef/>
      </w:r>
      <w:r>
        <w:t xml:space="preserve"> This will become a separate Schedule following implementation of DCP234.</w:t>
      </w:r>
    </w:p>
  </w:footnote>
  <w:footnote w:id="3">
    <w:p w14:paraId="137E7BC4" w14:textId="77777777" w:rsidR="00BC61DE" w:rsidRDefault="00BC61DE" w:rsidP="00BC61DE">
      <w:pPr>
        <w:pStyle w:val="FootnoteText"/>
      </w:pPr>
      <w:r>
        <w:rPr>
          <w:rStyle w:val="FootnoteReference"/>
        </w:rPr>
        <w:footnoteRef/>
      </w:r>
      <w:r>
        <w:t xml:space="preserve"> This revised text for paragraph 31 shall apply regardless of </w:t>
      </w:r>
      <w:proofErr w:type="gramStart"/>
      <w:r>
        <w:t>whether or not</w:t>
      </w:r>
      <w:proofErr w:type="gramEnd"/>
      <w:r>
        <w:t xml:space="preserve"> DCP243 is approved (and shall apply in place of the DCP243 text </w:t>
      </w:r>
      <w:r w:rsidR="00EF6AEA">
        <w:t xml:space="preserve">for paragraph 31 </w:t>
      </w:r>
      <w:r>
        <w:t>where both DCP243 and this DCP283 are approved/implemented).</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1C7BB6" w14:textId="77777777" w:rsidR="00A63D56" w:rsidRPr="00A63D56" w:rsidRDefault="00A63D56" w:rsidP="00A63D56">
    <w:pPr>
      <w:pStyle w:val="Header"/>
      <w:jc w:val="right"/>
      <w:rPr>
        <w:rFonts w:ascii="Times New Roman" w:hAnsi="Times New Roman" w:cs="Times New Roman"/>
      </w:rPr>
    </w:pPr>
    <w:r w:rsidRPr="00A63D56">
      <w:rPr>
        <w:rFonts w:ascii="Times New Roman" w:hAnsi="Times New Roman" w:cs="Times New Roman"/>
      </w:rPr>
      <w:t xml:space="preserve">Gowling WLG: </w:t>
    </w:r>
    <w:r w:rsidR="00260D54">
      <w:rPr>
        <w:rFonts w:ascii="Times New Roman" w:hAnsi="Times New Roman" w:cs="Times New Roman"/>
      </w:rPr>
      <w:t>10</w:t>
    </w:r>
    <w:r>
      <w:rPr>
        <w:rFonts w:ascii="Times New Roman" w:hAnsi="Times New Roman" w:cs="Times New Roman"/>
      </w:rPr>
      <w:t xml:space="preserve"> November 2017</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A731F4"/>
    <w:multiLevelType w:val="multilevel"/>
    <w:tmpl w:val="DADCE420"/>
    <w:lvl w:ilvl="0">
      <w:start w:val="1"/>
      <w:numFmt w:val="decimal"/>
      <w:pStyle w:val="Heading1"/>
      <w:lvlText w:val="%1."/>
      <w:lvlJc w:val="left"/>
      <w:pPr>
        <w:ind w:left="0" w:firstLine="0"/>
      </w:pPr>
      <w:rPr>
        <w:rFonts w:hint="default"/>
      </w:rPr>
    </w:lvl>
    <w:lvl w:ilvl="1">
      <w:start w:val="1"/>
      <w:numFmt w:val="decimal"/>
      <w:pStyle w:val="Heading2"/>
      <w:lvlText w:val="%1.%2"/>
      <w:lvlJc w:val="left"/>
      <w:pPr>
        <w:ind w:left="-4320" w:firstLine="0"/>
      </w:pPr>
      <w:rPr>
        <w:rFonts w:hint="default"/>
        <w:b w:val="0"/>
        <w:bCs w:val="0"/>
        <w:i w:val="0"/>
        <w:iCs w:val="0"/>
        <w:caps w:val="0"/>
        <w:smallCaps w:val="0"/>
        <w:strike w:val="0"/>
        <w:dstrike w:val="0"/>
        <w:noProof w:val="0"/>
        <w:vanish w:val="0"/>
        <w:webHidden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1.%2.%3"/>
      <w:lvlJc w:val="left"/>
      <w:pPr>
        <w:ind w:left="-4320" w:firstLine="0"/>
      </w:pPr>
      <w:rPr>
        <w:rFonts w:hint="default"/>
      </w:rPr>
    </w:lvl>
    <w:lvl w:ilvl="3">
      <w:start w:val="1"/>
      <w:numFmt w:val="decimal"/>
      <w:pStyle w:val="Heading4"/>
      <w:lvlText w:val="%1.%2.%3.%4"/>
      <w:lvlJc w:val="left"/>
      <w:pPr>
        <w:ind w:left="-4320" w:firstLine="0"/>
      </w:pPr>
      <w:rPr>
        <w:rFonts w:hint="default"/>
      </w:rPr>
    </w:lvl>
    <w:lvl w:ilvl="4">
      <w:start w:val="1"/>
      <w:numFmt w:val="lowerLetter"/>
      <w:pStyle w:val="Heading5"/>
      <w:lvlText w:val="(%5)"/>
      <w:lvlJc w:val="left"/>
      <w:pPr>
        <w:ind w:left="-4320" w:firstLine="0"/>
      </w:pPr>
      <w:rPr>
        <w:rFonts w:hint="default"/>
        <w:b w:val="0"/>
      </w:rPr>
    </w:lvl>
    <w:lvl w:ilvl="5">
      <w:start w:val="1"/>
      <w:numFmt w:val="lowerRoman"/>
      <w:pStyle w:val="Heading6"/>
      <w:lvlText w:val="(%6)"/>
      <w:lvlJc w:val="left"/>
      <w:pPr>
        <w:ind w:left="-4320" w:firstLine="0"/>
      </w:pPr>
      <w:rPr>
        <w:rFonts w:hint="default"/>
        <w:i w:val="0"/>
        <w:iCs w:val="0"/>
        <w:smallCaps w:val="0"/>
        <w:strike w:val="0"/>
        <w:dstrike w:val="0"/>
        <w:noProof w:val="0"/>
        <w:vanish w:val="0"/>
        <w:webHidden w:val="0"/>
        <w:spacing w:val="0"/>
        <w:kern w:val="0"/>
        <w:position w:val="0"/>
        <w:u w:val="none"/>
        <w:effect w:val="none"/>
        <w:vertAlign w:val="baseline"/>
        <w:em w:val="none"/>
        <w:specVanish w:val="0"/>
      </w:rPr>
    </w:lvl>
    <w:lvl w:ilvl="6">
      <w:start w:val="3"/>
      <w:numFmt w:val="decimal"/>
      <w:pStyle w:val="Heading7"/>
      <w:lvlText w:val="%7."/>
      <w:lvlJc w:val="left"/>
      <w:pPr>
        <w:ind w:left="-4320" w:firstLine="0"/>
      </w:pPr>
      <w:rPr>
        <w:rFonts w:ascii="Times New Roman" w:hAnsi="Times New Roman" w:cs="Times New Roman" w:hint="default"/>
        <w:b w:val="0"/>
        <w:bCs w:val="0"/>
        <w:i w:val="0"/>
        <w:iCs w:val="0"/>
        <w:caps w:val="0"/>
        <w:smallCaps w:val="0"/>
        <w:strike w:val="0"/>
        <w:dstrike w:val="0"/>
        <w:noProof w:val="0"/>
        <w:vanish w:val="0"/>
        <w:webHidden w:val="0"/>
        <w:spacing w:val="0"/>
        <w:kern w:val="0"/>
        <w:position w:val="0"/>
        <w:u w:val="none"/>
        <w:effect w:val="none"/>
        <w:vertAlign w:val="baseline"/>
        <w:em w:val="none"/>
        <w:specVanish w:val="0"/>
      </w:rPr>
    </w:lvl>
    <w:lvl w:ilvl="7">
      <w:start w:val="1"/>
      <w:numFmt w:val="lowerLetter"/>
      <w:pStyle w:val="Heading8"/>
      <w:lvlText w:val="%8."/>
      <w:lvlJc w:val="left"/>
      <w:pPr>
        <w:ind w:left="-4320" w:firstLine="0"/>
      </w:pPr>
      <w:rPr>
        <w:rFonts w:hint="default"/>
      </w:rPr>
    </w:lvl>
    <w:lvl w:ilvl="8">
      <w:start w:val="1"/>
      <w:numFmt w:val="lowerRoman"/>
      <w:pStyle w:val="Heading9"/>
      <w:lvlText w:val="%9."/>
      <w:lvlJc w:val="left"/>
      <w:pPr>
        <w:ind w:left="-4320" w:firstLine="0"/>
      </w:pPr>
      <w:rPr>
        <w:rFonts w:hint="default"/>
      </w:rPr>
    </w:lvl>
  </w:abstractNum>
  <w:abstractNum w:abstractNumId="1" w15:restartNumberingAfterBreak="0">
    <w:nsid w:val="16160EFD"/>
    <w:multiLevelType w:val="hybridMultilevel"/>
    <w:tmpl w:val="2DFA4C16"/>
    <w:lvl w:ilvl="0" w:tplc="FA600188">
      <w:start w:val="3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68060EC"/>
    <w:multiLevelType w:val="hybridMultilevel"/>
    <w:tmpl w:val="0B728DC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A067EBB"/>
    <w:multiLevelType w:val="hybridMultilevel"/>
    <w:tmpl w:val="EE64F210"/>
    <w:lvl w:ilvl="0" w:tplc="01045016">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59927B4"/>
    <w:multiLevelType w:val="hybridMultilevel"/>
    <w:tmpl w:val="BD48E764"/>
    <w:lvl w:ilvl="0" w:tplc="22A67B6E">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8416F73"/>
    <w:multiLevelType w:val="hybridMultilevel"/>
    <w:tmpl w:val="23EC8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EE53BAE"/>
    <w:multiLevelType w:val="multilevel"/>
    <w:tmpl w:val="8F227D00"/>
    <w:lvl w:ilvl="0">
      <w:start w:val="1"/>
      <w:numFmt w:val="lowerLetter"/>
      <w:pStyle w:val="DCUSATableTexta"/>
      <w:lvlText w:val="(%1)"/>
      <w:lvlJc w:val="left"/>
      <w:pPr>
        <w:ind w:left="357" w:hanging="357"/>
      </w:pPr>
      <w:rPr>
        <w:rFonts w:hint="default"/>
        <w:b w:val="0"/>
      </w:rPr>
    </w:lvl>
    <w:lvl w:ilvl="1">
      <w:start w:val="1"/>
      <w:numFmt w:val="bullet"/>
      <w:pStyle w:val="DCUSATableTextbulletpt"/>
      <w:lvlText w:val=""/>
      <w:lvlJc w:val="left"/>
      <w:pPr>
        <w:ind w:left="357" w:hanging="357"/>
      </w:pPr>
      <w:rPr>
        <w:rFonts w:ascii="Symbol" w:hAnsi="Symbol" w:hint="default"/>
      </w:rPr>
    </w:lvl>
    <w:lvl w:ilvl="2">
      <w:start w:val="1"/>
      <w:numFmt w:val="lowerRoman"/>
      <w:lvlText w:val="%3)"/>
      <w:lvlJc w:val="left"/>
      <w:pPr>
        <w:ind w:left="357" w:hanging="357"/>
      </w:pPr>
      <w:rPr>
        <w:rFonts w:hint="default"/>
      </w:rPr>
    </w:lvl>
    <w:lvl w:ilvl="3">
      <w:start w:val="1"/>
      <w:numFmt w:val="decimal"/>
      <w:lvlText w:val="(%4)"/>
      <w:lvlJc w:val="left"/>
      <w:pPr>
        <w:ind w:left="357" w:hanging="357"/>
      </w:pPr>
      <w:rPr>
        <w:rFonts w:hint="default"/>
      </w:rPr>
    </w:lvl>
    <w:lvl w:ilvl="4">
      <w:start w:val="1"/>
      <w:numFmt w:val="lowerLetter"/>
      <w:lvlText w:val="(%5)"/>
      <w:lvlJc w:val="left"/>
      <w:pPr>
        <w:ind w:left="357" w:hanging="357"/>
      </w:pPr>
      <w:rPr>
        <w:rFonts w:hint="default"/>
      </w:rPr>
    </w:lvl>
    <w:lvl w:ilvl="5">
      <w:start w:val="1"/>
      <w:numFmt w:val="lowerRoman"/>
      <w:lvlText w:val="(%6)"/>
      <w:lvlJc w:val="left"/>
      <w:pPr>
        <w:ind w:left="357" w:hanging="357"/>
      </w:pPr>
      <w:rPr>
        <w:rFonts w:hint="default"/>
      </w:rPr>
    </w:lvl>
    <w:lvl w:ilvl="6">
      <w:start w:val="1"/>
      <w:numFmt w:val="decimal"/>
      <w:lvlText w:val="%7."/>
      <w:lvlJc w:val="left"/>
      <w:pPr>
        <w:ind w:left="357" w:hanging="357"/>
      </w:pPr>
      <w:rPr>
        <w:rFonts w:hint="default"/>
      </w:rPr>
    </w:lvl>
    <w:lvl w:ilvl="7">
      <w:start w:val="1"/>
      <w:numFmt w:val="lowerLetter"/>
      <w:lvlText w:val="%8."/>
      <w:lvlJc w:val="left"/>
      <w:pPr>
        <w:ind w:left="357" w:hanging="357"/>
      </w:pPr>
      <w:rPr>
        <w:rFonts w:hint="default"/>
      </w:rPr>
    </w:lvl>
    <w:lvl w:ilvl="8">
      <w:start w:val="1"/>
      <w:numFmt w:val="lowerRoman"/>
      <w:lvlText w:val="%9."/>
      <w:lvlJc w:val="left"/>
      <w:pPr>
        <w:ind w:left="357" w:hanging="357"/>
      </w:pPr>
      <w:rPr>
        <w:rFonts w:hint="default"/>
      </w:rPr>
    </w:lvl>
  </w:abstractNum>
  <w:abstractNum w:abstractNumId="7" w15:restartNumberingAfterBreak="0">
    <w:nsid w:val="3A9E0CA8"/>
    <w:multiLevelType w:val="hybridMultilevel"/>
    <w:tmpl w:val="546889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3DB337A5"/>
    <w:multiLevelType w:val="hybridMultilevel"/>
    <w:tmpl w:val="23EC8CC4"/>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50D419EE"/>
    <w:multiLevelType w:val="hybridMultilevel"/>
    <w:tmpl w:val="F1641D72"/>
    <w:lvl w:ilvl="0" w:tplc="22A67B6E">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5D624FFC"/>
    <w:multiLevelType w:val="hybridMultilevel"/>
    <w:tmpl w:val="9DAEBA3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64317D52"/>
    <w:multiLevelType w:val="hybridMultilevel"/>
    <w:tmpl w:val="89840E9E"/>
    <w:lvl w:ilvl="0" w:tplc="22A67B6E">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70CB7B73"/>
    <w:multiLevelType w:val="hybridMultilevel"/>
    <w:tmpl w:val="C4E880DE"/>
    <w:lvl w:ilvl="0" w:tplc="43849138">
      <w:start w:val="1"/>
      <w:numFmt w:val="decimal"/>
      <w:lvlText w:val="%1."/>
      <w:lvlJc w:val="left"/>
      <w:pPr>
        <w:ind w:left="720" w:hanging="360"/>
      </w:pPr>
    </w:lvl>
    <w:lvl w:ilvl="1" w:tplc="969090C2" w:tentative="1">
      <w:start w:val="1"/>
      <w:numFmt w:val="lowerLetter"/>
      <w:lvlText w:val="%2."/>
      <w:lvlJc w:val="left"/>
      <w:pPr>
        <w:ind w:left="1440" w:hanging="360"/>
      </w:pPr>
    </w:lvl>
    <w:lvl w:ilvl="2" w:tplc="08445910" w:tentative="1">
      <w:start w:val="1"/>
      <w:numFmt w:val="lowerRoman"/>
      <w:lvlText w:val="%3."/>
      <w:lvlJc w:val="right"/>
      <w:pPr>
        <w:ind w:left="2160" w:hanging="180"/>
      </w:pPr>
    </w:lvl>
    <w:lvl w:ilvl="3" w:tplc="381CD5B4" w:tentative="1">
      <w:start w:val="1"/>
      <w:numFmt w:val="decimal"/>
      <w:lvlText w:val="%4."/>
      <w:lvlJc w:val="left"/>
      <w:pPr>
        <w:ind w:left="2880" w:hanging="360"/>
      </w:pPr>
    </w:lvl>
    <w:lvl w:ilvl="4" w:tplc="F12E0A36" w:tentative="1">
      <w:start w:val="1"/>
      <w:numFmt w:val="lowerLetter"/>
      <w:lvlText w:val="%5."/>
      <w:lvlJc w:val="left"/>
      <w:pPr>
        <w:ind w:left="3600" w:hanging="360"/>
      </w:pPr>
    </w:lvl>
    <w:lvl w:ilvl="5" w:tplc="0B0E54E0" w:tentative="1">
      <w:start w:val="1"/>
      <w:numFmt w:val="lowerRoman"/>
      <w:lvlText w:val="%6."/>
      <w:lvlJc w:val="right"/>
      <w:pPr>
        <w:ind w:left="4320" w:hanging="180"/>
      </w:pPr>
    </w:lvl>
    <w:lvl w:ilvl="6" w:tplc="818A134C" w:tentative="1">
      <w:start w:val="1"/>
      <w:numFmt w:val="decimal"/>
      <w:lvlText w:val="%7."/>
      <w:lvlJc w:val="left"/>
      <w:pPr>
        <w:ind w:left="5040" w:hanging="360"/>
      </w:pPr>
    </w:lvl>
    <w:lvl w:ilvl="7" w:tplc="8A9E71AE" w:tentative="1">
      <w:start w:val="1"/>
      <w:numFmt w:val="lowerLetter"/>
      <w:lvlText w:val="%8."/>
      <w:lvlJc w:val="left"/>
      <w:pPr>
        <w:ind w:left="5760" w:hanging="360"/>
      </w:pPr>
    </w:lvl>
    <w:lvl w:ilvl="8" w:tplc="85A81910" w:tentative="1">
      <w:start w:val="1"/>
      <w:numFmt w:val="lowerRoman"/>
      <w:lvlText w:val="%9."/>
      <w:lvlJc w:val="right"/>
      <w:pPr>
        <w:ind w:left="6480" w:hanging="180"/>
      </w:pPr>
    </w:lvl>
  </w:abstractNum>
  <w:abstractNum w:abstractNumId="13" w15:restartNumberingAfterBreak="0">
    <w:nsid w:val="70EA1DB2"/>
    <w:multiLevelType w:val="hybridMultilevel"/>
    <w:tmpl w:val="54688900"/>
    <w:lvl w:ilvl="0" w:tplc="08090017">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7A172048"/>
    <w:multiLevelType w:val="hybridMultilevel"/>
    <w:tmpl w:val="93B0343E"/>
    <w:lvl w:ilvl="0" w:tplc="22A67B6E">
      <w:start w:val="29"/>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7"/>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0"/>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9">
    <w:abstractNumId w:val="0"/>
  </w:num>
  <w:num w:numId="10">
    <w:abstractNumId w:val="0"/>
  </w:num>
  <w:num w:numId="11">
    <w:abstractNumId w:val="0"/>
  </w:num>
  <w:num w:numId="12">
    <w:abstractNumId w:val="0"/>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16">
    <w:abstractNumId w:val="10"/>
  </w:num>
  <w:num w:numId="17">
    <w:abstractNumId w:val="8"/>
  </w:num>
  <w:num w:numId="18">
    <w:abstractNumId w:val="0"/>
  </w:num>
  <w:num w:numId="19">
    <w:abstractNumId w:val="12"/>
  </w:num>
  <w:num w:numId="20">
    <w:abstractNumId w:val="6"/>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29"/>
    </w:lvlOverride>
    <w:lvlOverride w:ilvl="7">
      <w:startOverride w:val="1"/>
    </w:lvlOverride>
    <w:lvlOverride w:ilvl="8">
      <w:startOverride w:val="1"/>
    </w:lvlOverride>
  </w:num>
  <w:num w:numId="23">
    <w:abstractNumId w:val="3"/>
  </w:num>
  <w:num w:numId="24">
    <w:abstractNumId w:val="14"/>
  </w:num>
  <w:num w:numId="25">
    <w:abstractNumId w:val="9"/>
  </w:num>
  <w:num w:numId="26">
    <w:abstractNumId w:val="11"/>
  </w:num>
  <w:num w:numId="27">
    <w:abstractNumId w:val="4"/>
  </w:num>
  <w:num w:numId="28">
    <w:abstractNumId w:val="5"/>
  </w:num>
  <w:num w:numId="29">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ylan Townsend">
    <w15:presenceInfo w15:providerId="None" w15:userId="Dylan Townsen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08E6"/>
    <w:rsid w:val="00131AAF"/>
    <w:rsid w:val="0017561E"/>
    <w:rsid w:val="00191F51"/>
    <w:rsid w:val="001950DE"/>
    <w:rsid w:val="001D0BE6"/>
    <w:rsid w:val="00211DDD"/>
    <w:rsid w:val="002261CD"/>
    <w:rsid w:val="00233FE7"/>
    <w:rsid w:val="00260D54"/>
    <w:rsid w:val="002D2CA7"/>
    <w:rsid w:val="003253C7"/>
    <w:rsid w:val="003814EF"/>
    <w:rsid w:val="00386549"/>
    <w:rsid w:val="00407A6A"/>
    <w:rsid w:val="0045434D"/>
    <w:rsid w:val="004B277E"/>
    <w:rsid w:val="005F254D"/>
    <w:rsid w:val="006265C4"/>
    <w:rsid w:val="00643FA4"/>
    <w:rsid w:val="006F29C3"/>
    <w:rsid w:val="00705BFE"/>
    <w:rsid w:val="007108E6"/>
    <w:rsid w:val="00742D09"/>
    <w:rsid w:val="00772A08"/>
    <w:rsid w:val="007D7ECF"/>
    <w:rsid w:val="00841595"/>
    <w:rsid w:val="00863D1E"/>
    <w:rsid w:val="008740CB"/>
    <w:rsid w:val="00874DB7"/>
    <w:rsid w:val="009639C8"/>
    <w:rsid w:val="009726EA"/>
    <w:rsid w:val="009A22DF"/>
    <w:rsid w:val="00A63D56"/>
    <w:rsid w:val="00A75375"/>
    <w:rsid w:val="00AA5E1D"/>
    <w:rsid w:val="00AE7014"/>
    <w:rsid w:val="00AF46EA"/>
    <w:rsid w:val="00AF6E94"/>
    <w:rsid w:val="00B076EA"/>
    <w:rsid w:val="00B116CD"/>
    <w:rsid w:val="00BB27B0"/>
    <w:rsid w:val="00BC61DE"/>
    <w:rsid w:val="00BE3E4A"/>
    <w:rsid w:val="00BF6683"/>
    <w:rsid w:val="00C34E30"/>
    <w:rsid w:val="00CD71A6"/>
    <w:rsid w:val="00D2448E"/>
    <w:rsid w:val="00D61C60"/>
    <w:rsid w:val="00DB47A1"/>
    <w:rsid w:val="00DC31B0"/>
    <w:rsid w:val="00E24A72"/>
    <w:rsid w:val="00E24FA7"/>
    <w:rsid w:val="00E4032E"/>
    <w:rsid w:val="00E65E64"/>
    <w:rsid w:val="00E714F3"/>
    <w:rsid w:val="00E8550C"/>
    <w:rsid w:val="00EA7415"/>
    <w:rsid w:val="00EE7116"/>
    <w:rsid w:val="00EF6AEA"/>
    <w:rsid w:val="00F11B53"/>
    <w:rsid w:val="00F172EC"/>
    <w:rsid w:val="00F42AB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4CABB7"/>
  <w15:docId w15:val="{A28C27FA-E6D3-4D90-92E0-F4E27BE33B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aliases w:val="DCUSA H1,JPW-num-section,level 1,level1,Nadpis 1,1,Part,Chapter Heading,Level 1,head1,head11,head12,PARA1,h1,H1,H11,H12,H13,H14,H15,H16,H17,H18,H19,H110,H111,H112,H113,H114,H115,H116,H121,H131,H141,H151,H161,H171,H181,H191,H1101,H1111,H1121"/>
    <w:basedOn w:val="Normal"/>
    <w:next w:val="Heading2"/>
    <w:link w:val="Heading1Char"/>
    <w:uiPriority w:val="1"/>
    <w:qFormat/>
    <w:rsid w:val="0045434D"/>
    <w:pPr>
      <w:keepNext/>
      <w:keepLines/>
      <w:numPr>
        <w:numId w:val="5"/>
      </w:numPr>
      <w:spacing w:before="480" w:after="240" w:line="360" w:lineRule="auto"/>
      <w:jc w:val="center"/>
      <w:outlineLvl w:val="0"/>
    </w:pPr>
    <w:rPr>
      <w:rFonts w:ascii="Times New Roman Bold" w:eastAsiaTheme="majorEastAsia" w:hAnsi="Times New Roman Bold" w:cstheme="majorBidi"/>
      <w:caps/>
      <w:sz w:val="24"/>
      <w:szCs w:val="28"/>
      <w:u w:val="single"/>
    </w:rPr>
  </w:style>
  <w:style w:type="paragraph" w:styleId="Heading2">
    <w:name w:val="heading 2"/>
    <w:aliases w:val="DCUSA H2,level 2,level2,2,Chapter,1.Seite,Sub Heading,Chapter Title,Attribute Heading 2,H2,h2,(Alt+2),heading2,heading h2,KJL:1st Level,Level 2,PARA2,Major1,Sub section title,S Heading,S Heading 2,Major,Reset numbering,H21,H22,H23,H211,H221"/>
    <w:basedOn w:val="Heading1"/>
    <w:link w:val="Heading2Char"/>
    <w:uiPriority w:val="1"/>
    <w:unhideWhenUsed/>
    <w:qFormat/>
    <w:rsid w:val="0045434D"/>
    <w:pPr>
      <w:keepNext w:val="0"/>
      <w:keepLines w:val="0"/>
      <w:numPr>
        <w:ilvl w:val="1"/>
      </w:numPr>
      <w:spacing w:before="0"/>
      <w:jc w:val="left"/>
      <w:outlineLvl w:val="1"/>
    </w:pPr>
    <w:rPr>
      <w:rFonts w:ascii="Times New Roman" w:hAnsi="Times New Roman"/>
      <w:caps w:val="0"/>
      <w:szCs w:val="26"/>
      <w:u w:val="none"/>
    </w:rPr>
  </w:style>
  <w:style w:type="paragraph" w:styleId="Heading3">
    <w:name w:val="heading 3"/>
    <w:aliases w:val="DCUSA H3,level 3,level3,Nadpis 3,3,Section,Annotationen,(Alt+3),(Alt+3)1,(Alt+3)2,(Alt+3)3,(Alt+3)4,(Alt+3)5,(Alt+3)6,(Alt+3)11,(Alt+3)21,(Alt+3)31,(Alt+3)41,(Alt+3)7,(Alt+3)12,(Alt+3)22,(Alt+3)32,(Alt+3)42,(Alt+3)8,(Alt+3)9,(Alt+3)10"/>
    <w:basedOn w:val="Heading2"/>
    <w:next w:val="Heading2"/>
    <w:link w:val="Heading3Char"/>
    <w:uiPriority w:val="9"/>
    <w:unhideWhenUsed/>
    <w:qFormat/>
    <w:rsid w:val="0045434D"/>
    <w:pPr>
      <w:numPr>
        <w:ilvl w:val="2"/>
      </w:numPr>
      <w:outlineLvl w:val="2"/>
    </w:pPr>
    <w:rPr>
      <w:bCs/>
    </w:rPr>
  </w:style>
  <w:style w:type="paragraph" w:styleId="Heading4">
    <w:name w:val="heading 4"/>
    <w:aliases w:val="DCUSA H4,Subsection,(Alt+4),H41,(Alt+4)1,H42,(Alt+4)2,H43,(Alt+4)3,H44,(Alt+4)4,H45,(Alt+4)5,H411,(Alt+4)11,H421,(Alt+4)21,H431,(Alt+4)31,h4,H46,H47,H48,H49,H410,H441,H451,H461,H471,H481,H491,H4101,H412,H413,H414,H415,H416,H417,H418,H419,H420"/>
    <w:basedOn w:val="Normal"/>
    <w:next w:val="Normal"/>
    <w:link w:val="Heading4Char"/>
    <w:uiPriority w:val="9"/>
    <w:unhideWhenUsed/>
    <w:qFormat/>
    <w:rsid w:val="0045434D"/>
    <w:pPr>
      <w:keepNext/>
      <w:keepLines/>
      <w:numPr>
        <w:ilvl w:val="3"/>
        <w:numId w:val="5"/>
      </w:numPr>
      <w:spacing w:before="200" w:after="0"/>
      <w:outlineLvl w:val="3"/>
    </w:pPr>
    <w:rPr>
      <w:rFonts w:ascii="Times New Roman" w:eastAsiaTheme="majorEastAsia" w:hAnsi="Times New Roman" w:cstheme="majorBidi"/>
      <w:bCs/>
      <w:iCs/>
      <w:color w:val="000000" w:themeColor="text1"/>
      <w:sz w:val="24"/>
    </w:rPr>
  </w:style>
  <w:style w:type="paragraph" w:styleId="Heading5">
    <w:name w:val="heading 5"/>
    <w:aliases w:val="DCUSA a),Subheading,Heading 5*,H5,FMH1,Appendix A to X,dash,ds,dd,h5,Heading 5(unused),Level 3 - (i),Roman list,H51,Heading 5   Appendix A to X,PR13,Second Subheading,i) ii) iii),Lev 5,Level 3 - i,5,H5-Heading 5,l5,heading5,Heading5"/>
    <w:basedOn w:val="Normal"/>
    <w:next w:val="Normal"/>
    <w:link w:val="Heading5Char"/>
    <w:uiPriority w:val="9"/>
    <w:unhideWhenUsed/>
    <w:qFormat/>
    <w:rsid w:val="0045434D"/>
    <w:pPr>
      <w:keepNext/>
      <w:keepLines/>
      <w:numPr>
        <w:ilvl w:val="4"/>
        <w:numId w:val="5"/>
      </w:numPr>
      <w:spacing w:before="200" w:after="120" w:line="360" w:lineRule="auto"/>
      <w:outlineLvl w:val="4"/>
    </w:pPr>
    <w:rPr>
      <w:rFonts w:ascii="Times New Roman" w:eastAsiaTheme="majorEastAsia" w:hAnsi="Times New Roman" w:cstheme="majorBidi"/>
      <w:sz w:val="24"/>
    </w:rPr>
  </w:style>
  <w:style w:type="paragraph" w:styleId="Heading6">
    <w:name w:val="heading 6"/>
    <w:aliases w:val="DCSA i),h6,H6,H61,H62,H63,H64,H65,H66,H67,H68,H69,H610,H611,H612,H613,H614,H615,H616,H617,H618,H619,H621,H631,H641,H651,H661,H671,H681,H691,H6101,H6111,H6121,H6131,H6141,H6151,H6161,H6171,H6181,H620,H622,H623,H624,H625,H626,H627,H628,H629,H630"/>
    <w:basedOn w:val="Normal"/>
    <w:next w:val="Normal"/>
    <w:link w:val="Heading6Char"/>
    <w:uiPriority w:val="9"/>
    <w:unhideWhenUsed/>
    <w:qFormat/>
    <w:rsid w:val="0045434D"/>
    <w:pPr>
      <w:keepNext/>
      <w:keepLines/>
      <w:numPr>
        <w:ilvl w:val="5"/>
        <w:numId w:val="5"/>
      </w:numPr>
      <w:spacing w:before="200" w:after="0"/>
      <w:outlineLvl w:val="5"/>
    </w:pPr>
    <w:rPr>
      <w:rFonts w:ascii="Times New Roman" w:eastAsiaTheme="majorEastAsia" w:hAnsi="Times New Roman" w:cstheme="majorBidi"/>
      <w:iCs/>
      <w:color w:val="000000" w:themeColor="text1"/>
      <w:sz w:val="24"/>
    </w:rPr>
  </w:style>
  <w:style w:type="paragraph" w:styleId="Heading7">
    <w:name w:val="heading 7"/>
    <w:aliases w:val="ITT t7,PA Appendix Major,Appendix Major,Lev 7,Heading 7(unused),Legal Level 1.1.,L2 PIP,L7,Numbered - 7,7,subTITLEPAGE,letter list,L1 Heading 7,req3,cnc,Caption number (column-wide),Bulleted list,H7DO NOT USE,level1-noHeading,level1noheading"/>
    <w:basedOn w:val="Normal"/>
    <w:next w:val="Normal"/>
    <w:link w:val="Heading7Char"/>
    <w:uiPriority w:val="9"/>
    <w:unhideWhenUsed/>
    <w:qFormat/>
    <w:rsid w:val="0045434D"/>
    <w:pPr>
      <w:keepNext/>
      <w:keepLines/>
      <w:numPr>
        <w:ilvl w:val="6"/>
        <w:numId w:val="5"/>
      </w:numPr>
      <w:spacing w:before="200" w:after="0" w:line="360" w:lineRule="auto"/>
      <w:outlineLvl w:val="6"/>
    </w:pPr>
    <w:rPr>
      <w:rFonts w:ascii="Times New Roman" w:eastAsiaTheme="majorEastAsia" w:hAnsi="Times New Roman" w:cstheme="majorBidi"/>
      <w:iCs/>
      <w:sz w:val="24"/>
    </w:rPr>
  </w:style>
  <w:style w:type="paragraph" w:styleId="Heading8">
    <w:name w:val="heading 8"/>
    <w:aliases w:val="level2(a)"/>
    <w:basedOn w:val="Normal"/>
    <w:next w:val="Normal"/>
    <w:link w:val="Heading8Char"/>
    <w:uiPriority w:val="9"/>
    <w:unhideWhenUsed/>
    <w:qFormat/>
    <w:rsid w:val="0045434D"/>
    <w:pPr>
      <w:keepNext/>
      <w:keepLines/>
      <w:numPr>
        <w:ilvl w:val="7"/>
        <w:numId w:val="5"/>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aliases w:val="App Heading,level3(i)"/>
    <w:basedOn w:val="Normal"/>
    <w:next w:val="Normal"/>
    <w:link w:val="Heading9Char"/>
    <w:uiPriority w:val="9"/>
    <w:unhideWhenUsed/>
    <w:qFormat/>
    <w:rsid w:val="0045434D"/>
    <w:pPr>
      <w:keepNext/>
      <w:keepLines/>
      <w:numPr>
        <w:ilvl w:val="8"/>
        <w:numId w:val="5"/>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108E6"/>
    <w:pPr>
      <w:autoSpaceDE w:val="0"/>
      <w:autoSpaceDN w:val="0"/>
      <w:adjustRightInd w:val="0"/>
      <w:spacing w:after="0" w:line="240" w:lineRule="auto"/>
    </w:pPr>
    <w:rPr>
      <w:rFonts w:ascii="Times New Roman" w:hAnsi="Times New Roman" w:cs="Times New Roman"/>
      <w:color w:val="000000"/>
      <w:sz w:val="24"/>
      <w:szCs w:val="24"/>
    </w:rPr>
  </w:style>
  <w:style w:type="paragraph" w:styleId="ListParagraph">
    <w:name w:val="List Paragraph"/>
    <w:basedOn w:val="Normal"/>
    <w:uiPriority w:val="34"/>
    <w:qFormat/>
    <w:rsid w:val="007108E6"/>
    <w:pPr>
      <w:ind w:left="720"/>
      <w:contextualSpacing/>
    </w:pPr>
  </w:style>
  <w:style w:type="paragraph" w:styleId="BalloonText">
    <w:name w:val="Balloon Text"/>
    <w:basedOn w:val="Normal"/>
    <w:link w:val="BalloonTextChar"/>
    <w:uiPriority w:val="99"/>
    <w:semiHidden/>
    <w:unhideWhenUsed/>
    <w:rsid w:val="007108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108E6"/>
    <w:rPr>
      <w:rFonts w:ascii="Tahoma" w:hAnsi="Tahoma" w:cs="Tahoma"/>
      <w:sz w:val="16"/>
      <w:szCs w:val="16"/>
    </w:rPr>
  </w:style>
  <w:style w:type="character" w:customStyle="1" w:styleId="DCHeading1Char">
    <w:name w:val="DC Heading 1 Char"/>
    <w:basedOn w:val="DefaultParagraphFont"/>
    <w:link w:val="DCHeading1"/>
    <w:locked/>
    <w:rsid w:val="0045434D"/>
    <w:rPr>
      <w:rFonts w:ascii="Times New Roman" w:hAnsi="Times New Roman" w:cs="Times New Roman"/>
      <w:b/>
      <w:caps/>
      <w:sz w:val="28"/>
    </w:rPr>
  </w:style>
  <w:style w:type="paragraph" w:customStyle="1" w:styleId="DCHeading1">
    <w:name w:val="DC Heading 1"/>
    <w:basedOn w:val="Normal"/>
    <w:link w:val="DCHeading1Char"/>
    <w:qFormat/>
    <w:rsid w:val="0045434D"/>
    <w:pPr>
      <w:spacing w:after="240" w:line="360" w:lineRule="auto"/>
      <w:jc w:val="center"/>
    </w:pPr>
    <w:rPr>
      <w:rFonts w:ascii="Times New Roman" w:hAnsi="Times New Roman" w:cs="Times New Roman"/>
      <w:b/>
      <w:caps/>
      <w:sz w:val="28"/>
    </w:rPr>
  </w:style>
  <w:style w:type="character" w:customStyle="1" w:styleId="Heading1Char">
    <w:name w:val="Heading 1 Char"/>
    <w:aliases w:val="DCUSA H1 Char,JPW-num-section Char,level 1 Char,level1 Char,Nadpis 1 Char,1 Char,Part Char,Chapter Heading Char,Level 1 Char,head1 Char,head11 Char,head12 Char,PARA1 Char,h1 Char,H1 Char,H11 Char,H12 Char,H13 Char,H14 Char,H15 Char"/>
    <w:basedOn w:val="DefaultParagraphFont"/>
    <w:link w:val="Heading1"/>
    <w:uiPriority w:val="1"/>
    <w:rsid w:val="0045434D"/>
    <w:rPr>
      <w:rFonts w:ascii="Times New Roman Bold" w:eastAsiaTheme="majorEastAsia" w:hAnsi="Times New Roman Bold" w:cstheme="majorBidi"/>
      <w:caps/>
      <w:sz w:val="24"/>
      <w:szCs w:val="28"/>
      <w:u w:val="single"/>
    </w:rPr>
  </w:style>
  <w:style w:type="character" w:customStyle="1" w:styleId="Heading2Char">
    <w:name w:val="Heading 2 Char"/>
    <w:aliases w:val="DCUSA H2 Char,level 2 Char,level2 Char,2 Char,Chapter Char,1.Seite Char,Sub Heading Char,Chapter Title Char,Attribute Heading 2 Char,H2 Char,h2 Char,(Alt+2) Char,heading2 Char,heading h2 Char,KJL:1st Level Char,Level 2 Char,PARA2 Char"/>
    <w:basedOn w:val="DefaultParagraphFont"/>
    <w:link w:val="Heading2"/>
    <w:uiPriority w:val="1"/>
    <w:rsid w:val="0045434D"/>
    <w:rPr>
      <w:rFonts w:ascii="Times New Roman" w:eastAsiaTheme="majorEastAsia" w:hAnsi="Times New Roman" w:cstheme="majorBidi"/>
      <w:sz w:val="24"/>
      <w:szCs w:val="26"/>
    </w:rPr>
  </w:style>
  <w:style w:type="character" w:customStyle="1" w:styleId="Heading3Char">
    <w:name w:val="Heading 3 Char"/>
    <w:aliases w:val="DCUSA H3 Char,level 3 Char,level3 Char,Nadpis 3 Char,3 Char,Section Char,Annotationen Char,(Alt+3) Char,(Alt+3)1 Char,(Alt+3)2 Char,(Alt+3)3 Char,(Alt+3)4 Char,(Alt+3)5 Char,(Alt+3)6 Char,(Alt+3)11 Char,(Alt+3)21 Char,(Alt+3)31 Char"/>
    <w:basedOn w:val="DefaultParagraphFont"/>
    <w:link w:val="Heading3"/>
    <w:uiPriority w:val="9"/>
    <w:rsid w:val="0045434D"/>
    <w:rPr>
      <w:rFonts w:ascii="Times New Roman" w:eastAsiaTheme="majorEastAsia" w:hAnsi="Times New Roman" w:cstheme="majorBidi"/>
      <w:bCs/>
      <w:sz w:val="24"/>
      <w:szCs w:val="26"/>
    </w:rPr>
  </w:style>
  <w:style w:type="character" w:customStyle="1" w:styleId="Heading4Char">
    <w:name w:val="Heading 4 Char"/>
    <w:aliases w:val="DCUSA H4 Char,Subsection Char,(Alt+4) Char,H41 Char,(Alt+4)1 Char,H42 Char,(Alt+4)2 Char,H43 Char,(Alt+4)3 Char,H44 Char,(Alt+4)4 Char,H45 Char,(Alt+4)5 Char,H411 Char,(Alt+4)11 Char,H421 Char,(Alt+4)21 Char,H431 Char,(Alt+4)31 Char"/>
    <w:basedOn w:val="DefaultParagraphFont"/>
    <w:link w:val="Heading4"/>
    <w:uiPriority w:val="9"/>
    <w:rsid w:val="0045434D"/>
    <w:rPr>
      <w:rFonts w:ascii="Times New Roman" w:eastAsiaTheme="majorEastAsia" w:hAnsi="Times New Roman" w:cstheme="majorBidi"/>
      <w:bCs/>
      <w:iCs/>
      <w:color w:val="000000" w:themeColor="text1"/>
      <w:sz w:val="24"/>
    </w:rPr>
  </w:style>
  <w:style w:type="character" w:customStyle="1" w:styleId="Heading5Char">
    <w:name w:val="Heading 5 Char"/>
    <w:aliases w:val="DCUSA a) Char,Subheading Char,Heading 5* Char,H5 Char,FMH1 Char,Appendix A to X Char,dash Char,ds Char,dd Char,h5 Char,Heading 5(unused) Char,Level 3 - (i) Char,Roman list Char,H51 Char,Heading 5   Appendix A to X Char,PR13 Char,5 Char"/>
    <w:basedOn w:val="DefaultParagraphFont"/>
    <w:link w:val="Heading5"/>
    <w:uiPriority w:val="9"/>
    <w:rsid w:val="0045434D"/>
    <w:rPr>
      <w:rFonts w:ascii="Times New Roman" w:eastAsiaTheme="majorEastAsia" w:hAnsi="Times New Roman" w:cstheme="majorBidi"/>
      <w:sz w:val="24"/>
    </w:rPr>
  </w:style>
  <w:style w:type="character" w:customStyle="1" w:styleId="Heading6Char">
    <w:name w:val="Heading 6 Char"/>
    <w:aliases w:val="DCSA i) Char,h6 Char,H6 Char,H61 Char,H62 Char,H63 Char,H64 Char,H65 Char,H66 Char,H67 Char,H68 Char,H69 Char,H610 Char,H611 Char,H612 Char,H613 Char,H614 Char,H615 Char,H616 Char,H617 Char,H618 Char,H619 Char,H621 Char,H631 Char"/>
    <w:basedOn w:val="DefaultParagraphFont"/>
    <w:link w:val="Heading6"/>
    <w:uiPriority w:val="9"/>
    <w:rsid w:val="0045434D"/>
    <w:rPr>
      <w:rFonts w:ascii="Times New Roman" w:eastAsiaTheme="majorEastAsia" w:hAnsi="Times New Roman" w:cstheme="majorBidi"/>
      <w:iCs/>
      <w:color w:val="000000" w:themeColor="text1"/>
      <w:sz w:val="24"/>
    </w:rPr>
  </w:style>
  <w:style w:type="character" w:customStyle="1" w:styleId="Heading7Char">
    <w:name w:val="Heading 7 Char"/>
    <w:aliases w:val="ITT t7 Char,PA Appendix Major Char,Appendix Major Char,Lev 7 Char,Heading 7(unused) Char,Legal Level 1.1. Char,L2 PIP Char,L7 Char,Numbered - 7 Char,7 Char,subTITLEPAGE Char,letter list Char,L1 Heading 7 Char,req3 Char,cnc Char"/>
    <w:basedOn w:val="DefaultParagraphFont"/>
    <w:link w:val="Heading7"/>
    <w:uiPriority w:val="9"/>
    <w:rsid w:val="0045434D"/>
    <w:rPr>
      <w:rFonts w:ascii="Times New Roman" w:eastAsiaTheme="majorEastAsia" w:hAnsi="Times New Roman" w:cstheme="majorBidi"/>
      <w:iCs/>
      <w:sz w:val="24"/>
    </w:rPr>
  </w:style>
  <w:style w:type="character" w:customStyle="1" w:styleId="Heading8Char">
    <w:name w:val="Heading 8 Char"/>
    <w:aliases w:val="level2(a) Char"/>
    <w:basedOn w:val="DefaultParagraphFont"/>
    <w:link w:val="Heading8"/>
    <w:uiPriority w:val="9"/>
    <w:rsid w:val="0045434D"/>
    <w:rPr>
      <w:rFonts w:asciiTheme="majorHAnsi" w:eastAsiaTheme="majorEastAsia" w:hAnsiTheme="majorHAnsi" w:cstheme="majorBidi"/>
      <w:color w:val="404040" w:themeColor="text1" w:themeTint="BF"/>
      <w:sz w:val="20"/>
      <w:szCs w:val="20"/>
    </w:rPr>
  </w:style>
  <w:style w:type="character" w:customStyle="1" w:styleId="Heading9Char">
    <w:name w:val="Heading 9 Char"/>
    <w:aliases w:val="App Heading Char,level3(i) Char"/>
    <w:basedOn w:val="DefaultParagraphFont"/>
    <w:link w:val="Heading9"/>
    <w:uiPriority w:val="9"/>
    <w:rsid w:val="0045434D"/>
    <w:rPr>
      <w:rFonts w:asciiTheme="majorHAnsi" w:eastAsiaTheme="majorEastAsia" w:hAnsiTheme="majorHAnsi" w:cstheme="majorBidi"/>
      <w:i/>
      <w:iCs/>
      <w:color w:val="404040" w:themeColor="text1" w:themeTint="BF"/>
      <w:sz w:val="20"/>
      <w:szCs w:val="20"/>
    </w:rPr>
  </w:style>
  <w:style w:type="character" w:customStyle="1" w:styleId="DCSubHeading1Level2Char">
    <w:name w:val="DC Sub Heading 1 Level 2 Char"/>
    <w:basedOn w:val="DefaultParagraphFont"/>
    <w:link w:val="DCSubHeading1Level2"/>
    <w:locked/>
    <w:rsid w:val="0045434D"/>
    <w:rPr>
      <w:rFonts w:ascii="Times New Roman Bold" w:hAnsi="Times New Roman Bold"/>
      <w:b/>
      <w:sz w:val="24"/>
    </w:rPr>
  </w:style>
  <w:style w:type="paragraph" w:customStyle="1" w:styleId="DCSubHeading1Level2">
    <w:name w:val="DC Sub Heading 1 Level 2"/>
    <w:basedOn w:val="Normal"/>
    <w:link w:val="DCSubHeading1Level2Char"/>
    <w:qFormat/>
    <w:rsid w:val="0045434D"/>
    <w:pPr>
      <w:spacing w:after="240" w:line="360" w:lineRule="auto"/>
    </w:pPr>
    <w:rPr>
      <w:rFonts w:ascii="Times New Roman Bold" w:hAnsi="Times New Roman Bold"/>
      <w:b/>
      <w:sz w:val="24"/>
    </w:rPr>
  </w:style>
  <w:style w:type="paragraph" w:styleId="Revision">
    <w:name w:val="Revision"/>
    <w:hidden/>
    <w:uiPriority w:val="99"/>
    <w:semiHidden/>
    <w:rsid w:val="00705BFE"/>
    <w:pPr>
      <w:spacing w:after="0" w:line="240" w:lineRule="auto"/>
    </w:pPr>
  </w:style>
  <w:style w:type="paragraph" w:customStyle="1" w:styleId="DCNormParaL3">
    <w:name w:val="DC Norm Para L3"/>
    <w:basedOn w:val="Normal"/>
    <w:link w:val="DCNormParaL3Char"/>
    <w:qFormat/>
    <w:rsid w:val="00863D1E"/>
    <w:pPr>
      <w:spacing w:after="240" w:line="360" w:lineRule="auto"/>
      <w:ind w:left="737"/>
    </w:pPr>
    <w:rPr>
      <w:rFonts w:ascii="Times New Roman" w:hAnsi="Times New Roman"/>
      <w:sz w:val="24"/>
    </w:rPr>
  </w:style>
  <w:style w:type="character" w:customStyle="1" w:styleId="DCNormParaL3Char">
    <w:name w:val="DC Norm Para L3 Char"/>
    <w:basedOn w:val="DefaultParagraphFont"/>
    <w:link w:val="DCNormParaL3"/>
    <w:rsid w:val="00863D1E"/>
    <w:rPr>
      <w:rFonts w:ascii="Times New Roman" w:hAnsi="Times New Roman"/>
      <w:sz w:val="24"/>
    </w:rPr>
  </w:style>
  <w:style w:type="paragraph" w:customStyle="1" w:styleId="DCUSATableTexta">
    <w:name w:val="DCUSA Table Text a)"/>
    <w:basedOn w:val="Normal"/>
    <w:qFormat/>
    <w:rsid w:val="00863D1E"/>
    <w:pPr>
      <w:numPr>
        <w:numId w:val="20"/>
      </w:numPr>
      <w:spacing w:before="120" w:after="120" w:line="240" w:lineRule="auto"/>
    </w:pPr>
    <w:rPr>
      <w:rFonts w:ascii="Times New Roman" w:hAnsi="Times New Roman"/>
      <w:sz w:val="24"/>
    </w:rPr>
  </w:style>
  <w:style w:type="paragraph" w:customStyle="1" w:styleId="DCUSATableTextbulletpt">
    <w:name w:val="DCUSA Table Text bullet pt"/>
    <w:basedOn w:val="Normal"/>
    <w:qFormat/>
    <w:rsid w:val="00863D1E"/>
    <w:pPr>
      <w:numPr>
        <w:ilvl w:val="1"/>
        <w:numId w:val="20"/>
      </w:numPr>
      <w:spacing w:before="120" w:after="120" w:line="360" w:lineRule="auto"/>
    </w:pPr>
    <w:rPr>
      <w:rFonts w:ascii="Times New Roman" w:hAnsi="Times New Roman"/>
      <w:sz w:val="24"/>
    </w:rPr>
  </w:style>
  <w:style w:type="paragraph" w:styleId="FootnoteText">
    <w:name w:val="footnote text"/>
    <w:basedOn w:val="Normal"/>
    <w:link w:val="FootnoteTextChar"/>
    <w:uiPriority w:val="99"/>
    <w:semiHidden/>
    <w:unhideWhenUsed/>
    <w:rsid w:val="00A75375"/>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75375"/>
    <w:rPr>
      <w:sz w:val="20"/>
      <w:szCs w:val="20"/>
    </w:rPr>
  </w:style>
  <w:style w:type="character" w:styleId="FootnoteReference">
    <w:name w:val="footnote reference"/>
    <w:basedOn w:val="DefaultParagraphFont"/>
    <w:uiPriority w:val="99"/>
    <w:semiHidden/>
    <w:unhideWhenUsed/>
    <w:rsid w:val="00A75375"/>
    <w:rPr>
      <w:vertAlign w:val="superscript"/>
    </w:rPr>
  </w:style>
  <w:style w:type="paragraph" w:styleId="Header">
    <w:name w:val="header"/>
    <w:basedOn w:val="Normal"/>
    <w:link w:val="HeaderChar"/>
    <w:uiPriority w:val="99"/>
    <w:unhideWhenUsed/>
    <w:rsid w:val="00A63D56"/>
    <w:pPr>
      <w:tabs>
        <w:tab w:val="center" w:pos="4513"/>
        <w:tab w:val="right" w:pos="9026"/>
      </w:tabs>
      <w:spacing w:after="0" w:line="240" w:lineRule="auto"/>
    </w:pPr>
  </w:style>
  <w:style w:type="character" w:customStyle="1" w:styleId="HeaderChar">
    <w:name w:val="Header Char"/>
    <w:basedOn w:val="DefaultParagraphFont"/>
    <w:link w:val="Header"/>
    <w:uiPriority w:val="99"/>
    <w:rsid w:val="00A63D56"/>
  </w:style>
  <w:style w:type="paragraph" w:styleId="Footer">
    <w:name w:val="footer"/>
    <w:basedOn w:val="Normal"/>
    <w:link w:val="FooterChar"/>
    <w:uiPriority w:val="99"/>
    <w:unhideWhenUsed/>
    <w:rsid w:val="00A63D56"/>
    <w:pPr>
      <w:tabs>
        <w:tab w:val="center" w:pos="4513"/>
        <w:tab w:val="right" w:pos="9026"/>
      </w:tabs>
      <w:spacing w:after="0" w:line="240" w:lineRule="auto"/>
    </w:pPr>
  </w:style>
  <w:style w:type="character" w:customStyle="1" w:styleId="FooterChar">
    <w:name w:val="Footer Char"/>
    <w:basedOn w:val="DefaultParagraphFont"/>
    <w:link w:val="Footer"/>
    <w:uiPriority w:val="99"/>
    <w:rsid w:val="00A63D56"/>
  </w:style>
  <w:style w:type="character" w:styleId="CommentReference">
    <w:name w:val="annotation reference"/>
    <w:basedOn w:val="DefaultParagraphFont"/>
    <w:uiPriority w:val="99"/>
    <w:semiHidden/>
    <w:unhideWhenUsed/>
    <w:rsid w:val="00233FE7"/>
    <w:rPr>
      <w:sz w:val="16"/>
      <w:szCs w:val="16"/>
    </w:rPr>
  </w:style>
  <w:style w:type="paragraph" w:styleId="CommentText">
    <w:name w:val="annotation text"/>
    <w:basedOn w:val="Normal"/>
    <w:link w:val="CommentTextChar"/>
    <w:uiPriority w:val="99"/>
    <w:semiHidden/>
    <w:unhideWhenUsed/>
    <w:rsid w:val="00233FE7"/>
    <w:pPr>
      <w:spacing w:line="240" w:lineRule="auto"/>
    </w:pPr>
    <w:rPr>
      <w:sz w:val="20"/>
      <w:szCs w:val="20"/>
    </w:rPr>
  </w:style>
  <w:style w:type="character" w:customStyle="1" w:styleId="CommentTextChar">
    <w:name w:val="Comment Text Char"/>
    <w:basedOn w:val="DefaultParagraphFont"/>
    <w:link w:val="CommentText"/>
    <w:uiPriority w:val="99"/>
    <w:semiHidden/>
    <w:rsid w:val="00233FE7"/>
    <w:rPr>
      <w:sz w:val="20"/>
      <w:szCs w:val="20"/>
    </w:rPr>
  </w:style>
  <w:style w:type="paragraph" w:styleId="CommentSubject">
    <w:name w:val="annotation subject"/>
    <w:basedOn w:val="CommentText"/>
    <w:next w:val="CommentText"/>
    <w:link w:val="CommentSubjectChar"/>
    <w:uiPriority w:val="99"/>
    <w:semiHidden/>
    <w:unhideWhenUsed/>
    <w:rsid w:val="00233FE7"/>
    <w:rPr>
      <w:b/>
      <w:bCs/>
    </w:rPr>
  </w:style>
  <w:style w:type="character" w:customStyle="1" w:styleId="CommentSubjectChar">
    <w:name w:val="Comment Subject Char"/>
    <w:basedOn w:val="CommentTextChar"/>
    <w:link w:val="CommentSubject"/>
    <w:uiPriority w:val="99"/>
    <w:semiHidden/>
    <w:rsid w:val="00233FE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2241579">
      <w:bodyDiv w:val="1"/>
      <w:marLeft w:val="0"/>
      <w:marRight w:val="0"/>
      <w:marTop w:val="0"/>
      <w:marBottom w:val="0"/>
      <w:divBdr>
        <w:top w:val="none" w:sz="0" w:space="0" w:color="auto"/>
        <w:left w:val="none" w:sz="0" w:space="0" w:color="auto"/>
        <w:bottom w:val="none" w:sz="0" w:space="0" w:color="auto"/>
        <w:right w:val="none" w:sz="0" w:space="0" w:color="auto"/>
      </w:divBdr>
    </w:div>
    <w:div w:id="512493440">
      <w:bodyDiv w:val="1"/>
      <w:marLeft w:val="0"/>
      <w:marRight w:val="0"/>
      <w:marTop w:val="0"/>
      <w:marBottom w:val="0"/>
      <w:divBdr>
        <w:top w:val="none" w:sz="0" w:space="0" w:color="auto"/>
        <w:left w:val="none" w:sz="0" w:space="0" w:color="auto"/>
        <w:bottom w:val="none" w:sz="0" w:space="0" w:color="auto"/>
        <w:right w:val="none" w:sz="0" w:space="0" w:color="auto"/>
      </w:divBdr>
    </w:div>
    <w:div w:id="882400028">
      <w:bodyDiv w:val="1"/>
      <w:marLeft w:val="0"/>
      <w:marRight w:val="0"/>
      <w:marTop w:val="0"/>
      <w:marBottom w:val="0"/>
      <w:divBdr>
        <w:top w:val="none" w:sz="0" w:space="0" w:color="auto"/>
        <w:left w:val="none" w:sz="0" w:space="0" w:color="auto"/>
        <w:bottom w:val="none" w:sz="0" w:space="0" w:color="auto"/>
        <w:right w:val="none" w:sz="0" w:space="0" w:color="auto"/>
      </w:divBdr>
    </w:div>
    <w:div w:id="1259215237">
      <w:bodyDiv w:val="1"/>
      <w:marLeft w:val="0"/>
      <w:marRight w:val="0"/>
      <w:marTop w:val="0"/>
      <w:marBottom w:val="0"/>
      <w:divBdr>
        <w:top w:val="none" w:sz="0" w:space="0" w:color="auto"/>
        <w:left w:val="none" w:sz="0" w:space="0" w:color="auto"/>
        <w:bottom w:val="none" w:sz="0" w:space="0" w:color="auto"/>
        <w:right w:val="none" w:sz="0" w:space="0" w:color="auto"/>
      </w:divBdr>
    </w:div>
    <w:div w:id="1534492285">
      <w:bodyDiv w:val="1"/>
      <w:marLeft w:val="0"/>
      <w:marRight w:val="0"/>
      <w:marTop w:val="0"/>
      <w:marBottom w:val="0"/>
      <w:divBdr>
        <w:top w:val="none" w:sz="0" w:space="0" w:color="auto"/>
        <w:left w:val="none" w:sz="0" w:space="0" w:color="auto"/>
        <w:bottom w:val="none" w:sz="0" w:space="0" w:color="auto"/>
        <w:right w:val="none" w:sz="0" w:space="0" w:color="auto"/>
      </w:divBdr>
    </w:div>
    <w:div w:id="1853253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8EBF2A2-52B7-4DAC-B2FF-3A49D6F70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171</Words>
  <Characters>978</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CE Electric UK</Company>
  <LinksUpToDate>false</LinksUpToDate>
  <CharactersWithSpaces>1147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Enzor, Andrew</dc:creator>
  <cp:lastModifiedBy>Dylan Townsend</cp:lastModifiedBy>
  <cp:revision>4</cp:revision>
  <dcterms:created xsi:type="dcterms:W3CDTF">2017-11-14T14:50:00Z</dcterms:created>
  <dcterms:modified xsi:type="dcterms:W3CDTF">2017-11-29T11:36:00Z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WS_TRACKING_ID">
    <vt:lpwstr>809af787-9b4a-42f9-b325-9f4099cc3725</vt:lpwstr>
  </property>
  <property fmtid="{D5CDD505-2E9C-101B-9397-08002B2CF9AE}" pid="3" name="tikitDocRef">
    <vt:lpwstr>Legal02#70433809v2[HXS01]</vt:lpwstr>
  </property>
  <property fmtid="{D5CDD505-2E9C-101B-9397-08002B2CF9AE}" pid="4" name="tikitDocNumber">
    <vt:lpwstr>70433809</vt:lpwstr>
  </property>
  <property fmtid="{D5CDD505-2E9C-101B-9397-08002B2CF9AE}" pid="5" name="tikitVersionNumber">
    <vt:lpwstr>2</vt:lpwstr>
  </property>
  <property fmtid="{D5CDD505-2E9C-101B-9397-08002B2CF9AE}" pid="6" name="tikitDocDescription">
    <vt:lpwstr>DCP 283 Legal Text - 10 November 2017</vt:lpwstr>
  </property>
  <property fmtid="{D5CDD505-2E9C-101B-9397-08002B2CF9AE}" pid="7" name="tikitAuthor">
    <vt:lpwstr>Habib Saeed</vt:lpwstr>
  </property>
  <property fmtid="{D5CDD505-2E9C-101B-9397-08002B2CF9AE}" pid="8" name="tikitAuthorID">
    <vt:lpwstr>HXS01</vt:lpwstr>
  </property>
  <property fmtid="{D5CDD505-2E9C-101B-9397-08002B2CF9AE}" pid="9" name="tikitTypistID">
    <vt:lpwstr>GSW</vt:lpwstr>
  </property>
  <property fmtid="{D5CDD505-2E9C-101B-9397-08002B2CF9AE}" pid="10" name="tikitClientDescription">
    <vt:lpwstr>DCUSA Limited</vt:lpwstr>
  </property>
  <property fmtid="{D5CDD505-2E9C-101B-9397-08002B2CF9AE}" pid="11" name="tikitMatterDescription">
    <vt:lpwstr>General DCUSA Advice 2017</vt:lpwstr>
  </property>
  <property fmtid="{D5CDD505-2E9C-101B-9397-08002B2CF9AE}" pid="12" name="tikitClientID">
    <vt:lpwstr>588326</vt:lpwstr>
  </property>
  <property fmtid="{D5CDD505-2E9C-101B-9397-08002B2CF9AE}" pid="13" name="tikitMatterID">
    <vt:lpwstr>2630021</vt:lpwstr>
  </property>
</Properties>
</file>