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68876" w14:textId="77777777" w:rsidR="00CE3A20" w:rsidRPr="009F4CCC" w:rsidRDefault="00CE3A20">
      <w:pPr>
        <w:rPr>
          <w:rFonts w:ascii="Arial" w:hAnsi="Arial" w:cs="Arial"/>
          <w:i/>
          <w:sz w:val="20"/>
          <w:szCs w:val="20"/>
        </w:rPr>
      </w:pPr>
      <w:r w:rsidRPr="009F4CCC">
        <w:rPr>
          <w:rFonts w:ascii="Arial" w:hAnsi="Arial" w:cs="Arial"/>
          <w:i/>
          <w:sz w:val="20"/>
          <w:szCs w:val="20"/>
        </w:rPr>
        <w:t>Add definition of UMSO referencing BSC</w:t>
      </w:r>
    </w:p>
    <w:p w14:paraId="0EADE34C" w14:textId="77777777" w:rsidR="005C7309" w:rsidRPr="00CE3A20" w:rsidRDefault="00CE3A20">
      <w:pPr>
        <w:rPr>
          <w:rFonts w:ascii="Arial" w:hAnsi="Arial" w:cs="Arial"/>
          <w:i/>
          <w:sz w:val="20"/>
          <w:szCs w:val="20"/>
        </w:rPr>
      </w:pPr>
      <w:r w:rsidRPr="00CE3A20">
        <w:rPr>
          <w:rFonts w:ascii="Arial" w:hAnsi="Arial" w:cs="Arial"/>
          <w:i/>
          <w:sz w:val="20"/>
          <w:szCs w:val="20"/>
        </w:rPr>
        <w:t>Add new Clause 42.14 as follows;</w:t>
      </w:r>
    </w:p>
    <w:p w14:paraId="3FF59893" w14:textId="77777777" w:rsidR="00CE3A20" w:rsidRPr="009F4CCC" w:rsidRDefault="00CE3A20">
      <w:pPr>
        <w:rPr>
          <w:rFonts w:ascii="Times New Roman" w:hAnsi="Times New Roman" w:cs="Times New Roman"/>
          <w:b/>
          <w:color w:val="FF0000"/>
          <w:sz w:val="24"/>
          <w:szCs w:val="24"/>
        </w:rPr>
      </w:pPr>
      <w:r w:rsidRPr="009F4CCC">
        <w:rPr>
          <w:rFonts w:ascii="Times New Roman" w:hAnsi="Times New Roman" w:cs="Times New Roman"/>
          <w:b/>
          <w:color w:val="FF0000"/>
          <w:sz w:val="24"/>
          <w:szCs w:val="24"/>
        </w:rPr>
        <w:t xml:space="preserve">Unmetered Supplies </w:t>
      </w:r>
      <w:commentRangeStart w:id="0"/>
      <w:r w:rsidRPr="009F4CCC">
        <w:rPr>
          <w:rFonts w:ascii="Times New Roman" w:hAnsi="Times New Roman" w:cs="Times New Roman"/>
          <w:b/>
          <w:color w:val="FF0000"/>
          <w:sz w:val="24"/>
          <w:szCs w:val="24"/>
        </w:rPr>
        <w:t>Office</w:t>
      </w:r>
      <w:commentRangeEnd w:id="0"/>
      <w:r w:rsidR="004B55C0">
        <w:rPr>
          <w:rStyle w:val="CommentReference"/>
        </w:rPr>
        <w:commentReference w:id="0"/>
      </w:r>
    </w:p>
    <w:p w14:paraId="4BEB218F" w14:textId="3FE68B9E" w:rsidR="00CE3A20" w:rsidRPr="009F4CCC" w:rsidRDefault="00CE3A20" w:rsidP="00F239B0">
      <w:pPr>
        <w:ind w:left="1134"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42.14 </w:t>
      </w:r>
      <w:r w:rsidR="003E7E1A" w:rsidRPr="009F4CCC">
        <w:rPr>
          <w:rFonts w:ascii="Times New Roman" w:hAnsi="Times New Roman" w:cs="Times New Roman"/>
          <w:color w:val="FF0000"/>
          <w:sz w:val="24"/>
          <w:szCs w:val="24"/>
        </w:rPr>
        <w:t xml:space="preserve">This Clause 42.14 shall only apply where the Company is </w:t>
      </w:r>
      <w:proofErr w:type="gramStart"/>
      <w:r w:rsidR="003E7E1A" w:rsidRPr="009F4CCC">
        <w:rPr>
          <w:rFonts w:ascii="Times New Roman" w:hAnsi="Times New Roman" w:cs="Times New Roman"/>
          <w:color w:val="FF0000"/>
          <w:sz w:val="24"/>
          <w:szCs w:val="24"/>
        </w:rPr>
        <w:t>a DNO</w:t>
      </w:r>
      <w:proofErr w:type="gramEnd"/>
      <w:r w:rsidR="003E7E1A" w:rsidRPr="009F4CCC">
        <w:rPr>
          <w:rFonts w:ascii="Times New Roman" w:hAnsi="Times New Roman" w:cs="Times New Roman"/>
          <w:color w:val="FF0000"/>
          <w:sz w:val="24"/>
          <w:szCs w:val="24"/>
        </w:rPr>
        <w:t xml:space="preserve"> Party acting within that DNO Party’s </w:t>
      </w:r>
      <w:r w:rsidR="005D2B25">
        <w:rPr>
          <w:rFonts w:ascii="Times New Roman" w:hAnsi="Times New Roman" w:cs="Times New Roman"/>
          <w:color w:val="FF0000"/>
          <w:sz w:val="24"/>
          <w:szCs w:val="24"/>
        </w:rPr>
        <w:t>D</w:t>
      </w:r>
      <w:r w:rsidR="003E7E1A" w:rsidRPr="009F4CCC">
        <w:rPr>
          <w:rFonts w:ascii="Times New Roman" w:hAnsi="Times New Roman" w:cs="Times New Roman"/>
          <w:color w:val="FF0000"/>
          <w:sz w:val="24"/>
          <w:szCs w:val="24"/>
        </w:rPr>
        <w:t xml:space="preserve">istribution Services Area. </w:t>
      </w:r>
      <w:r w:rsidR="005D2B25">
        <w:rPr>
          <w:rFonts w:ascii="Times New Roman" w:hAnsi="Times New Roman" w:cs="Times New Roman"/>
          <w:color w:val="FF0000"/>
          <w:sz w:val="24"/>
          <w:szCs w:val="24"/>
        </w:rPr>
        <w:t xml:space="preserve">Where a Customer provides </w:t>
      </w:r>
      <w:commentRangeStart w:id="1"/>
      <w:r w:rsidR="005D2B25">
        <w:rPr>
          <w:rFonts w:ascii="Times New Roman" w:hAnsi="Times New Roman" w:cs="Times New Roman"/>
          <w:color w:val="FF0000"/>
          <w:sz w:val="24"/>
          <w:szCs w:val="24"/>
        </w:rPr>
        <w:t>data</w:t>
      </w:r>
      <w:commentRangeEnd w:id="1"/>
      <w:r w:rsidR="004B55C0">
        <w:rPr>
          <w:rStyle w:val="CommentReference"/>
        </w:rPr>
        <w:commentReference w:id="1"/>
      </w:r>
      <w:r w:rsidR="005D2B25">
        <w:rPr>
          <w:rFonts w:ascii="Times New Roman" w:hAnsi="Times New Roman" w:cs="Times New Roman"/>
          <w:color w:val="FF0000"/>
          <w:sz w:val="24"/>
          <w:szCs w:val="24"/>
        </w:rPr>
        <w:t xml:space="preserve"> regarding unmetered equipment connected to a User’s System </w:t>
      </w:r>
      <w:ins w:id="2" w:author="Rae, Angus" w:date="2017-01-13T14:06:00Z">
        <w:r w:rsidR="00EF70AE">
          <w:rPr>
            <w:rFonts w:ascii="Times New Roman" w:hAnsi="Times New Roman" w:cs="Times New Roman"/>
            <w:color w:val="FF0000"/>
            <w:sz w:val="24"/>
            <w:szCs w:val="24"/>
          </w:rPr>
          <w:t xml:space="preserve">within that DNO Party’s Distribution Services Area </w:t>
        </w:r>
      </w:ins>
      <w:r w:rsidR="005D2B25">
        <w:rPr>
          <w:rFonts w:ascii="Times New Roman" w:hAnsi="Times New Roman" w:cs="Times New Roman"/>
          <w:color w:val="FF0000"/>
          <w:sz w:val="24"/>
          <w:szCs w:val="24"/>
        </w:rPr>
        <w:t xml:space="preserve">within the unmetered inventory they provide to the Company, the User </w:t>
      </w:r>
      <w:commentRangeStart w:id="3"/>
      <w:r w:rsidR="005D2B25">
        <w:rPr>
          <w:rFonts w:ascii="Times New Roman" w:hAnsi="Times New Roman" w:cs="Times New Roman"/>
          <w:color w:val="FF0000"/>
          <w:sz w:val="24"/>
          <w:szCs w:val="24"/>
        </w:rPr>
        <w:t xml:space="preserve">shall be deemed </w:t>
      </w:r>
      <w:commentRangeEnd w:id="3"/>
      <w:r w:rsidR="00AE3ADD">
        <w:rPr>
          <w:rStyle w:val="CommentReference"/>
        </w:rPr>
        <w:commentReference w:id="3"/>
      </w:r>
      <w:r w:rsidR="005D2B25">
        <w:rPr>
          <w:rFonts w:ascii="Times New Roman" w:hAnsi="Times New Roman" w:cs="Times New Roman"/>
          <w:color w:val="FF0000"/>
          <w:sz w:val="24"/>
          <w:szCs w:val="24"/>
        </w:rPr>
        <w:t xml:space="preserve">to have requested that the Company provides the </w:t>
      </w:r>
      <w:commentRangeStart w:id="4"/>
      <w:r w:rsidR="005D2B25">
        <w:rPr>
          <w:rFonts w:ascii="Times New Roman" w:hAnsi="Times New Roman" w:cs="Times New Roman"/>
          <w:color w:val="FF0000"/>
          <w:sz w:val="24"/>
          <w:szCs w:val="24"/>
        </w:rPr>
        <w:t xml:space="preserve">UMSO service </w:t>
      </w:r>
      <w:commentRangeEnd w:id="4"/>
      <w:r w:rsidR="00E82172">
        <w:rPr>
          <w:rStyle w:val="CommentReference"/>
        </w:rPr>
        <w:commentReference w:id="4"/>
      </w:r>
      <w:r w:rsidR="005D2B25">
        <w:rPr>
          <w:rFonts w:ascii="Times New Roman" w:hAnsi="Times New Roman" w:cs="Times New Roman"/>
          <w:color w:val="FF0000"/>
          <w:sz w:val="24"/>
          <w:szCs w:val="24"/>
        </w:rPr>
        <w:t xml:space="preserve">in respect of that data and the Company shall provide the UMSO service in respect of that data.  </w:t>
      </w:r>
    </w:p>
    <w:p w14:paraId="5ED80E6A" w14:textId="1D8896E4" w:rsidR="00CE3A20" w:rsidRPr="009F4CCC" w:rsidRDefault="00CE3A20"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1</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The Company and each User agree that Customer data regarding unmetered equipment connected to their Systems, in respect of Customers who have unmetered connections to Users’ Systems, may be shared with each other and with other Users</w:t>
      </w:r>
      <w:r w:rsidR="005D2B25">
        <w:rPr>
          <w:rFonts w:ascii="Times New Roman" w:hAnsi="Times New Roman" w:cs="Times New Roman"/>
          <w:color w:val="FF0000"/>
          <w:sz w:val="24"/>
          <w:szCs w:val="24"/>
        </w:rPr>
        <w:t xml:space="preserve"> that</w:t>
      </w:r>
      <w:r w:rsidRPr="009F4CCC">
        <w:rPr>
          <w:rFonts w:ascii="Times New Roman" w:hAnsi="Times New Roman" w:cs="Times New Roman"/>
          <w:color w:val="FF0000"/>
          <w:sz w:val="24"/>
          <w:szCs w:val="24"/>
        </w:rPr>
        <w:t xml:space="preserve"> the Customer has </w:t>
      </w:r>
      <w:r w:rsidR="005D2B25">
        <w:rPr>
          <w:rFonts w:ascii="Times New Roman" w:hAnsi="Times New Roman" w:cs="Times New Roman"/>
          <w:color w:val="FF0000"/>
          <w:sz w:val="24"/>
          <w:szCs w:val="24"/>
        </w:rPr>
        <w:t xml:space="preserve">unmetered </w:t>
      </w:r>
      <w:r w:rsidRPr="009F4CCC">
        <w:rPr>
          <w:rFonts w:ascii="Times New Roman" w:hAnsi="Times New Roman" w:cs="Times New Roman"/>
          <w:color w:val="FF0000"/>
          <w:sz w:val="24"/>
          <w:szCs w:val="24"/>
        </w:rPr>
        <w:t>connections to</w:t>
      </w:r>
      <w:ins w:id="5" w:author="Rae, Angus" w:date="2017-01-13T10:26:00Z">
        <w:r w:rsidR="00EE581E">
          <w:rPr>
            <w:rFonts w:ascii="Times New Roman" w:hAnsi="Times New Roman" w:cs="Times New Roman"/>
            <w:color w:val="FF0000"/>
            <w:sz w:val="24"/>
            <w:szCs w:val="24"/>
          </w:rPr>
          <w:t xml:space="preserve"> the Systems of</w:t>
        </w:r>
      </w:ins>
      <w:r w:rsidRPr="009F4CCC">
        <w:rPr>
          <w:rFonts w:ascii="Times New Roman" w:hAnsi="Times New Roman" w:cs="Times New Roman"/>
          <w:color w:val="FF0000"/>
          <w:sz w:val="24"/>
          <w:szCs w:val="24"/>
        </w:rPr>
        <w:t>.</w:t>
      </w:r>
    </w:p>
    <w:p w14:paraId="21ADF052" w14:textId="01937E7E" w:rsidR="003E7E1A" w:rsidRPr="009F4CCC" w:rsidRDefault="00B466C2"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2</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 xml:space="preserve">The User shall ensure that </w:t>
      </w:r>
      <w:r w:rsidR="005D2B25">
        <w:rPr>
          <w:rFonts w:ascii="Times New Roman" w:hAnsi="Times New Roman" w:cs="Times New Roman"/>
          <w:color w:val="FF0000"/>
          <w:sz w:val="24"/>
          <w:szCs w:val="24"/>
        </w:rPr>
        <w:t xml:space="preserve">where a Customer elects to include its unmetered data within </w:t>
      </w:r>
      <w:ins w:id="6" w:author="Rae, Angus" w:date="2017-01-13T12:09:00Z">
        <w:r w:rsidR="00AE3ADD">
          <w:rPr>
            <w:rFonts w:ascii="Times New Roman" w:hAnsi="Times New Roman" w:cs="Times New Roman"/>
            <w:color w:val="FF0000"/>
            <w:sz w:val="24"/>
            <w:szCs w:val="24"/>
          </w:rPr>
          <w:t>an</w:t>
        </w:r>
      </w:ins>
      <w:del w:id="7" w:author="Rae, Angus" w:date="2017-01-13T12:09:00Z">
        <w:r w:rsidR="005D2B25" w:rsidDel="00AE3ADD">
          <w:rPr>
            <w:rFonts w:ascii="Times New Roman" w:hAnsi="Times New Roman" w:cs="Times New Roman"/>
            <w:color w:val="FF0000"/>
            <w:sz w:val="24"/>
            <w:szCs w:val="24"/>
          </w:rPr>
          <w:delText>the</w:delText>
        </w:r>
      </w:del>
      <w:r w:rsidR="005D2B25">
        <w:rPr>
          <w:rFonts w:ascii="Times New Roman" w:hAnsi="Times New Roman" w:cs="Times New Roman"/>
          <w:color w:val="FF0000"/>
          <w:sz w:val="24"/>
          <w:szCs w:val="24"/>
        </w:rPr>
        <w:t xml:space="preserve"> inventory submitted to the Company the </w:t>
      </w:r>
      <w:r w:rsidRPr="009F4CCC">
        <w:rPr>
          <w:rFonts w:ascii="Times New Roman" w:hAnsi="Times New Roman" w:cs="Times New Roman"/>
          <w:color w:val="FF0000"/>
          <w:sz w:val="24"/>
          <w:szCs w:val="24"/>
        </w:rPr>
        <w:t xml:space="preserve">Connection Agreement entered into in respect of Unmetered Supplies shall oblige </w:t>
      </w:r>
      <w:r w:rsidR="005D2B25" w:rsidRPr="009F4CCC">
        <w:rPr>
          <w:rFonts w:ascii="Times New Roman" w:hAnsi="Times New Roman" w:cs="Times New Roman"/>
          <w:color w:val="FF0000"/>
          <w:sz w:val="24"/>
          <w:szCs w:val="24"/>
        </w:rPr>
        <w:t>th</w:t>
      </w:r>
      <w:r w:rsidR="005D2B25">
        <w:rPr>
          <w:rFonts w:ascii="Times New Roman" w:hAnsi="Times New Roman" w:cs="Times New Roman"/>
          <w:color w:val="FF0000"/>
          <w:sz w:val="24"/>
          <w:szCs w:val="24"/>
        </w:rPr>
        <w:t>at</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Customer</w:t>
      </w:r>
      <w:ins w:id="8" w:author="Rae, Angus" w:date="2017-01-13T10:27:00Z">
        <w:r w:rsidR="00EE581E">
          <w:rPr>
            <w:rFonts w:ascii="Times New Roman" w:hAnsi="Times New Roman" w:cs="Times New Roman"/>
            <w:color w:val="FF0000"/>
            <w:sz w:val="24"/>
            <w:szCs w:val="24"/>
          </w:rPr>
          <w:t>:</w:t>
        </w:r>
      </w:ins>
      <w:del w:id="9" w:author="Rae, Angus" w:date="2017-01-13T10:27:00Z">
        <w:r w:rsidR="003E7E1A" w:rsidRPr="009F4CCC" w:rsidDel="00EE581E">
          <w:rPr>
            <w:rFonts w:ascii="Times New Roman" w:hAnsi="Times New Roman" w:cs="Times New Roman"/>
            <w:color w:val="FF0000"/>
            <w:sz w:val="24"/>
            <w:szCs w:val="24"/>
          </w:rPr>
          <w:delText>;</w:delText>
        </w:r>
      </w:del>
      <w:r w:rsidRPr="009F4CCC">
        <w:rPr>
          <w:rFonts w:ascii="Times New Roman" w:hAnsi="Times New Roman" w:cs="Times New Roman"/>
          <w:color w:val="FF0000"/>
          <w:sz w:val="24"/>
          <w:szCs w:val="24"/>
        </w:rPr>
        <w:t xml:space="preserve"> </w:t>
      </w:r>
    </w:p>
    <w:p w14:paraId="28E93E46" w14:textId="7392BB12" w:rsidR="003E7E1A" w:rsidRPr="009F4CCC" w:rsidRDefault="003E7E1A" w:rsidP="00F239B0">
      <w:pPr>
        <w:ind w:left="2268" w:hanging="567"/>
        <w:rPr>
          <w:rFonts w:ascii="Times New Roman" w:hAnsi="Times New Roman" w:cs="Times New Roman"/>
          <w:color w:val="FF0000"/>
          <w:sz w:val="24"/>
          <w:szCs w:val="24"/>
        </w:rPr>
      </w:pPr>
      <w:proofErr w:type="gramStart"/>
      <w:r w:rsidRPr="009F4CCC">
        <w:rPr>
          <w:rFonts w:ascii="Times New Roman" w:hAnsi="Times New Roman" w:cs="Times New Roman"/>
          <w:color w:val="FF0000"/>
          <w:sz w:val="24"/>
          <w:szCs w:val="24"/>
        </w:rPr>
        <w:t>a</w:t>
      </w:r>
      <w:proofErr w:type="gramEnd"/>
      <w:r w:rsidRPr="009F4CCC">
        <w:rPr>
          <w:rFonts w:ascii="Times New Roman" w:hAnsi="Times New Roman" w:cs="Times New Roman"/>
          <w:color w:val="FF0000"/>
          <w:sz w:val="24"/>
          <w:szCs w:val="24"/>
        </w:rPr>
        <w:t xml:space="preserve">. </w:t>
      </w:r>
      <w:r w:rsidR="00F239B0">
        <w:rPr>
          <w:rFonts w:ascii="Times New Roman" w:hAnsi="Times New Roman" w:cs="Times New Roman"/>
          <w:color w:val="FF0000"/>
          <w:sz w:val="24"/>
          <w:szCs w:val="24"/>
        </w:rPr>
        <w:tab/>
      </w:r>
      <w:r w:rsidR="00B466C2" w:rsidRPr="009F4CCC">
        <w:rPr>
          <w:rFonts w:ascii="Times New Roman" w:hAnsi="Times New Roman" w:cs="Times New Roman"/>
          <w:color w:val="FF0000"/>
          <w:sz w:val="24"/>
          <w:szCs w:val="24"/>
        </w:rPr>
        <w:t xml:space="preserve">to submit inventory data to the Company as a combined inventory that includes all relevant </w:t>
      </w:r>
      <w:r w:rsidRPr="009F4CCC">
        <w:rPr>
          <w:rFonts w:ascii="Times New Roman" w:hAnsi="Times New Roman" w:cs="Times New Roman"/>
          <w:color w:val="FF0000"/>
          <w:sz w:val="24"/>
          <w:szCs w:val="24"/>
        </w:rPr>
        <w:t>individual items, and</w:t>
      </w:r>
    </w:p>
    <w:p w14:paraId="1706DE05" w14:textId="5A89E721" w:rsidR="003E7E1A" w:rsidRPr="009F4CCC" w:rsidRDefault="003E7E1A" w:rsidP="00F239B0">
      <w:pPr>
        <w:ind w:left="2268"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b. </w:t>
      </w:r>
      <w:r w:rsidR="00F239B0">
        <w:rPr>
          <w:rFonts w:ascii="Times New Roman" w:hAnsi="Times New Roman" w:cs="Times New Roman"/>
          <w:color w:val="FF0000"/>
          <w:sz w:val="24"/>
          <w:szCs w:val="24"/>
        </w:rPr>
        <w:tab/>
      </w:r>
      <w:ins w:id="10" w:author="Rae, Angus" w:date="2017-01-13T10:27:00Z">
        <w:r w:rsidR="00EE581E">
          <w:rPr>
            <w:rFonts w:ascii="Times New Roman" w:hAnsi="Times New Roman" w:cs="Times New Roman"/>
            <w:color w:val="FF0000"/>
            <w:sz w:val="24"/>
            <w:szCs w:val="24"/>
          </w:rPr>
          <w:t xml:space="preserve">to </w:t>
        </w:r>
      </w:ins>
      <w:r w:rsidR="00B466C2" w:rsidRPr="009F4CCC">
        <w:rPr>
          <w:rFonts w:ascii="Times New Roman" w:hAnsi="Times New Roman" w:cs="Times New Roman"/>
          <w:color w:val="FF0000"/>
          <w:sz w:val="24"/>
          <w:szCs w:val="24"/>
        </w:rPr>
        <w:t>identif</w:t>
      </w:r>
      <w:ins w:id="11" w:author="Rae, Angus" w:date="2017-01-13T10:27:00Z">
        <w:r w:rsidR="00EE581E">
          <w:rPr>
            <w:rFonts w:ascii="Times New Roman" w:hAnsi="Times New Roman" w:cs="Times New Roman"/>
            <w:color w:val="FF0000"/>
            <w:sz w:val="24"/>
            <w:szCs w:val="24"/>
          </w:rPr>
          <w:t>y</w:t>
        </w:r>
      </w:ins>
      <w:del w:id="12" w:author="Rae, Angus" w:date="2017-01-13T10:27:00Z">
        <w:r w:rsidR="00B466C2" w:rsidRPr="009F4CCC" w:rsidDel="00EE581E">
          <w:rPr>
            <w:rFonts w:ascii="Times New Roman" w:hAnsi="Times New Roman" w:cs="Times New Roman"/>
            <w:color w:val="FF0000"/>
            <w:sz w:val="24"/>
            <w:szCs w:val="24"/>
          </w:rPr>
          <w:delText>ies</w:delText>
        </w:r>
      </w:del>
      <w:r w:rsidRPr="009F4CCC">
        <w:rPr>
          <w:rFonts w:ascii="Times New Roman" w:hAnsi="Times New Roman" w:cs="Times New Roman"/>
          <w:color w:val="FF0000"/>
          <w:sz w:val="24"/>
          <w:szCs w:val="24"/>
        </w:rPr>
        <w:t xml:space="preserve"> within that inventory</w:t>
      </w:r>
      <w:r w:rsidR="00B466C2" w:rsidRPr="009F4CCC">
        <w:rPr>
          <w:rFonts w:ascii="Times New Roman" w:hAnsi="Times New Roman" w:cs="Times New Roman"/>
          <w:color w:val="FF0000"/>
          <w:sz w:val="24"/>
          <w:szCs w:val="24"/>
        </w:rPr>
        <w:t xml:space="preserve"> the distributor </w:t>
      </w:r>
      <w:r w:rsidRPr="009F4CCC">
        <w:rPr>
          <w:rFonts w:ascii="Times New Roman" w:hAnsi="Times New Roman" w:cs="Times New Roman"/>
          <w:color w:val="FF0000"/>
          <w:sz w:val="24"/>
          <w:szCs w:val="24"/>
        </w:rPr>
        <w:t>to which each relevant individual item is connected by the use of the relevant Market Domain I.D.s, which the User shall communicate to the Customer, and</w:t>
      </w:r>
    </w:p>
    <w:p w14:paraId="7D803071" w14:textId="5F3C567F" w:rsidR="00B466C2" w:rsidRPr="009F4CCC" w:rsidRDefault="003E7E1A" w:rsidP="00F239B0">
      <w:pPr>
        <w:ind w:left="2268" w:hanging="567"/>
        <w:rPr>
          <w:rFonts w:ascii="Times New Roman" w:hAnsi="Times New Roman" w:cs="Times New Roman"/>
          <w:color w:val="FF0000"/>
          <w:sz w:val="24"/>
          <w:szCs w:val="24"/>
        </w:rPr>
      </w:pPr>
      <w:proofErr w:type="gramStart"/>
      <w:r w:rsidRPr="009F4CCC">
        <w:rPr>
          <w:rFonts w:ascii="Times New Roman" w:hAnsi="Times New Roman" w:cs="Times New Roman"/>
          <w:color w:val="FF0000"/>
          <w:sz w:val="24"/>
          <w:szCs w:val="24"/>
        </w:rPr>
        <w:t>c</w:t>
      </w:r>
      <w:proofErr w:type="gramEnd"/>
      <w:r w:rsidRPr="009F4CCC">
        <w:rPr>
          <w:rFonts w:ascii="Times New Roman" w:hAnsi="Times New Roman" w:cs="Times New Roman"/>
          <w:color w:val="FF0000"/>
          <w:sz w:val="24"/>
          <w:szCs w:val="24"/>
        </w:rPr>
        <w:t xml:space="preserve">. </w:t>
      </w:r>
      <w:r w:rsidR="00F239B0">
        <w:rPr>
          <w:rFonts w:ascii="Times New Roman" w:hAnsi="Times New Roman" w:cs="Times New Roman"/>
          <w:color w:val="FF0000"/>
          <w:sz w:val="24"/>
          <w:szCs w:val="24"/>
        </w:rPr>
        <w:tab/>
      </w:r>
      <w:ins w:id="13" w:author="Rae, Angus" w:date="2017-01-13T10:27:00Z">
        <w:r w:rsidR="00864AAF">
          <w:rPr>
            <w:rFonts w:ascii="Times New Roman" w:hAnsi="Times New Roman" w:cs="Times New Roman"/>
            <w:color w:val="FF0000"/>
            <w:sz w:val="24"/>
            <w:szCs w:val="24"/>
          </w:rPr>
          <w:t>to</w:t>
        </w:r>
      </w:ins>
      <w:del w:id="14" w:author="Rae, Angus" w:date="2017-01-13T10:27:00Z">
        <w:r w:rsidR="00B466C2" w:rsidRPr="009F4CCC" w:rsidDel="00864AAF">
          <w:rPr>
            <w:rFonts w:ascii="Times New Roman" w:hAnsi="Times New Roman" w:cs="Times New Roman"/>
            <w:color w:val="FF0000"/>
            <w:sz w:val="24"/>
            <w:szCs w:val="24"/>
          </w:rPr>
          <w:delText>shall</w:delText>
        </w:r>
      </w:del>
      <w:r w:rsidR="00B466C2" w:rsidRPr="009F4CCC">
        <w:rPr>
          <w:rFonts w:ascii="Times New Roman" w:hAnsi="Times New Roman" w:cs="Times New Roman"/>
          <w:color w:val="FF0000"/>
          <w:sz w:val="24"/>
          <w:szCs w:val="24"/>
        </w:rPr>
        <w:t xml:space="preserve"> permit the sharing of that data with any User identified within th</w:t>
      </w:r>
      <w:ins w:id="15" w:author="Rae, Angus" w:date="2017-01-13T12:13:00Z">
        <w:r w:rsidR="00F4247D">
          <w:rPr>
            <w:rFonts w:ascii="Times New Roman" w:hAnsi="Times New Roman" w:cs="Times New Roman"/>
            <w:color w:val="FF0000"/>
            <w:sz w:val="24"/>
            <w:szCs w:val="24"/>
          </w:rPr>
          <w:t>at</w:t>
        </w:r>
      </w:ins>
      <w:del w:id="16" w:author="Rae, Angus" w:date="2017-01-13T12:13:00Z">
        <w:r w:rsidR="00B466C2" w:rsidRPr="009F4CCC" w:rsidDel="00F4247D">
          <w:rPr>
            <w:rFonts w:ascii="Times New Roman" w:hAnsi="Times New Roman" w:cs="Times New Roman"/>
            <w:color w:val="FF0000"/>
            <w:sz w:val="24"/>
            <w:szCs w:val="24"/>
          </w:rPr>
          <w:delText>e</w:delText>
        </w:r>
      </w:del>
      <w:r w:rsidR="00B466C2" w:rsidRPr="009F4CCC">
        <w:rPr>
          <w:rFonts w:ascii="Times New Roman" w:hAnsi="Times New Roman" w:cs="Times New Roman"/>
          <w:color w:val="FF0000"/>
          <w:sz w:val="24"/>
          <w:szCs w:val="24"/>
        </w:rPr>
        <w:t xml:space="preserve"> inventory.</w:t>
      </w:r>
    </w:p>
    <w:p w14:paraId="39CF5BF5" w14:textId="32F8B29A" w:rsidR="00665E75" w:rsidRPr="009F4CCC" w:rsidRDefault="00665E75"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3</w:t>
      </w:r>
      <w:r w:rsidR="005D2B25" w:rsidRPr="009F4CCC">
        <w:rPr>
          <w:rFonts w:ascii="Times New Roman" w:hAnsi="Times New Roman" w:cs="Times New Roman"/>
          <w:color w:val="FF0000"/>
          <w:sz w:val="24"/>
          <w:szCs w:val="24"/>
        </w:rPr>
        <w:t xml:space="preserve"> </w:t>
      </w:r>
      <w:commentRangeStart w:id="17"/>
      <w:r w:rsidRPr="009F4CCC">
        <w:rPr>
          <w:rFonts w:ascii="Times New Roman" w:hAnsi="Times New Roman" w:cs="Times New Roman"/>
          <w:color w:val="FF0000"/>
          <w:sz w:val="24"/>
          <w:szCs w:val="24"/>
        </w:rPr>
        <w:t xml:space="preserve">The User hereby indemnifies the Company against all acts or omissions </w:t>
      </w:r>
      <w:proofErr w:type="gramStart"/>
      <w:r w:rsidRPr="009F4CCC">
        <w:rPr>
          <w:rFonts w:ascii="Times New Roman" w:hAnsi="Times New Roman" w:cs="Times New Roman"/>
          <w:color w:val="FF0000"/>
          <w:sz w:val="24"/>
          <w:szCs w:val="24"/>
        </w:rPr>
        <w:t>by</w:t>
      </w:r>
      <w:proofErr w:type="gramEnd"/>
      <w:r w:rsidRPr="009F4CCC">
        <w:rPr>
          <w:rFonts w:ascii="Times New Roman" w:hAnsi="Times New Roman" w:cs="Times New Roman"/>
          <w:color w:val="FF0000"/>
          <w:sz w:val="24"/>
          <w:szCs w:val="24"/>
        </w:rPr>
        <w:t xml:space="preserve"> the Compan</w:t>
      </w:r>
      <w:r w:rsidR="00B466C2" w:rsidRPr="009F4CCC">
        <w:rPr>
          <w:rFonts w:ascii="Times New Roman" w:hAnsi="Times New Roman" w:cs="Times New Roman"/>
          <w:color w:val="FF0000"/>
          <w:sz w:val="24"/>
          <w:szCs w:val="24"/>
        </w:rPr>
        <w:t>y in providing the UMSO service</w:t>
      </w:r>
      <w:r w:rsidRPr="009F4CCC">
        <w:rPr>
          <w:rFonts w:ascii="Times New Roman" w:hAnsi="Times New Roman" w:cs="Times New Roman"/>
          <w:color w:val="FF0000"/>
          <w:sz w:val="24"/>
          <w:szCs w:val="24"/>
        </w:rPr>
        <w:t xml:space="preserve"> on its behalf.</w:t>
      </w:r>
      <w:commentRangeEnd w:id="17"/>
      <w:r w:rsidR="00864AAF">
        <w:rPr>
          <w:rStyle w:val="CommentReference"/>
        </w:rPr>
        <w:commentReference w:id="17"/>
      </w:r>
    </w:p>
    <w:p w14:paraId="6307980C" w14:textId="77777777" w:rsidR="009F4CCC" w:rsidRDefault="009F4CCC">
      <w:pPr>
        <w:rPr>
          <w:ins w:id="18" w:author="Rae, Angus" w:date="2017-01-13T10:30:00Z"/>
          <w:rFonts w:ascii="Arial" w:hAnsi="Arial" w:cs="Arial"/>
          <w:i/>
          <w:sz w:val="20"/>
          <w:szCs w:val="20"/>
        </w:rPr>
      </w:pPr>
    </w:p>
    <w:p w14:paraId="3C536903" w14:textId="531A9AC6" w:rsidR="00864AAF" w:rsidRPr="00864AAF" w:rsidRDefault="00864AAF">
      <w:pPr>
        <w:rPr>
          <w:rFonts w:ascii="Arial" w:hAnsi="Arial" w:cs="Arial"/>
          <w:b/>
          <w:i/>
          <w:sz w:val="20"/>
          <w:szCs w:val="20"/>
          <w:rPrChange w:id="19" w:author="Rae, Angus" w:date="2017-01-13T10:31:00Z">
            <w:rPr>
              <w:rFonts w:ascii="Arial" w:hAnsi="Arial" w:cs="Arial"/>
              <w:i/>
              <w:sz w:val="20"/>
              <w:szCs w:val="20"/>
            </w:rPr>
          </w:rPrChange>
        </w:rPr>
      </w:pPr>
      <w:ins w:id="20" w:author="Rae, Angus" w:date="2017-01-13T10:30:00Z">
        <w:r w:rsidRPr="00864AAF">
          <w:rPr>
            <w:rFonts w:ascii="Arial" w:hAnsi="Arial" w:cs="Arial"/>
            <w:b/>
            <w:i/>
            <w:sz w:val="20"/>
            <w:szCs w:val="20"/>
            <w:rPrChange w:id="21" w:author="Rae, Angus" w:date="2017-01-13T10:31:00Z">
              <w:rPr>
                <w:rFonts w:ascii="Arial" w:hAnsi="Arial" w:cs="Arial"/>
                <w:i/>
                <w:sz w:val="20"/>
                <w:szCs w:val="20"/>
              </w:rPr>
            </w:rPrChange>
          </w:rPr>
          <w:t xml:space="preserve">There is no </w:t>
        </w:r>
      </w:ins>
      <w:ins w:id="22" w:author="Rae, Angus" w:date="2017-01-13T12:03:00Z">
        <w:r w:rsidR="00A268F9">
          <w:rPr>
            <w:rFonts w:ascii="Arial" w:hAnsi="Arial" w:cs="Arial"/>
            <w:b/>
            <w:i/>
            <w:sz w:val="20"/>
            <w:szCs w:val="20"/>
          </w:rPr>
          <w:t xml:space="preserve">actual </w:t>
        </w:r>
      </w:ins>
      <w:ins w:id="23" w:author="Rae, Angus" w:date="2017-01-13T10:30:00Z">
        <w:r w:rsidRPr="00864AAF">
          <w:rPr>
            <w:rFonts w:ascii="Arial" w:hAnsi="Arial" w:cs="Arial"/>
            <w:b/>
            <w:i/>
            <w:sz w:val="20"/>
            <w:szCs w:val="20"/>
            <w:rPrChange w:id="24" w:author="Rae, Angus" w:date="2017-01-13T10:31:00Z">
              <w:rPr>
                <w:rFonts w:ascii="Arial" w:hAnsi="Arial" w:cs="Arial"/>
                <w:i/>
                <w:sz w:val="20"/>
                <w:szCs w:val="20"/>
              </w:rPr>
            </w:rPrChange>
          </w:rPr>
          <w:t>reference to DUoS billing in this text</w:t>
        </w:r>
      </w:ins>
      <w:ins w:id="25" w:author="Rae, Angus" w:date="2017-01-13T12:14:00Z">
        <w:r w:rsidR="00F4247D">
          <w:rPr>
            <w:rFonts w:ascii="Arial" w:hAnsi="Arial" w:cs="Arial"/>
            <w:b/>
            <w:i/>
            <w:sz w:val="20"/>
            <w:szCs w:val="20"/>
          </w:rPr>
          <w:t xml:space="preserve"> (or associated processes, obligations, liabilities, etc)</w:t>
        </w:r>
      </w:ins>
      <w:ins w:id="26" w:author="Rae, Angus" w:date="2017-01-13T10:30:00Z">
        <w:r w:rsidRPr="00864AAF">
          <w:rPr>
            <w:rFonts w:ascii="Arial" w:hAnsi="Arial" w:cs="Arial"/>
            <w:b/>
            <w:i/>
            <w:sz w:val="20"/>
            <w:szCs w:val="20"/>
            <w:rPrChange w:id="27" w:author="Rae, Angus" w:date="2017-01-13T10:31:00Z">
              <w:rPr>
                <w:rFonts w:ascii="Arial" w:hAnsi="Arial" w:cs="Arial"/>
                <w:i/>
                <w:sz w:val="20"/>
                <w:szCs w:val="20"/>
              </w:rPr>
            </w:rPrChange>
          </w:rPr>
          <w:t xml:space="preserve">, </w:t>
        </w:r>
      </w:ins>
      <w:ins w:id="28" w:author="Rae, Angus" w:date="2017-01-13T12:03:00Z">
        <w:r w:rsidR="00A268F9">
          <w:rPr>
            <w:rFonts w:ascii="Arial" w:hAnsi="Arial" w:cs="Arial"/>
            <w:b/>
            <w:i/>
            <w:sz w:val="20"/>
            <w:szCs w:val="20"/>
          </w:rPr>
          <w:t>althoug</w:t>
        </w:r>
      </w:ins>
      <w:ins w:id="29" w:author="Rae, Angus" w:date="2017-01-13T12:14:00Z">
        <w:r w:rsidR="00F4247D">
          <w:rPr>
            <w:rFonts w:ascii="Arial" w:hAnsi="Arial" w:cs="Arial"/>
            <w:b/>
            <w:i/>
            <w:sz w:val="20"/>
            <w:szCs w:val="20"/>
          </w:rPr>
          <w:t xml:space="preserve">h billing </w:t>
        </w:r>
      </w:ins>
      <w:ins w:id="30" w:author="Rae, Angus" w:date="2017-01-13T10:30:00Z">
        <w:r w:rsidRPr="00864AAF">
          <w:rPr>
            <w:rFonts w:ascii="Arial" w:hAnsi="Arial" w:cs="Arial"/>
            <w:b/>
            <w:i/>
            <w:sz w:val="20"/>
            <w:szCs w:val="20"/>
            <w:rPrChange w:id="31" w:author="Rae, Angus" w:date="2017-01-13T10:31:00Z">
              <w:rPr>
                <w:rFonts w:ascii="Arial" w:hAnsi="Arial" w:cs="Arial"/>
                <w:i/>
                <w:sz w:val="20"/>
                <w:szCs w:val="20"/>
              </w:rPr>
            </w:rPrChange>
          </w:rPr>
          <w:t>is the main point of the CP</w:t>
        </w:r>
      </w:ins>
      <w:ins w:id="32" w:author="Rae, Angus" w:date="2017-01-13T10:31:00Z">
        <w:r w:rsidRPr="00864AAF">
          <w:rPr>
            <w:rFonts w:ascii="Arial" w:hAnsi="Arial" w:cs="Arial"/>
            <w:b/>
            <w:i/>
            <w:sz w:val="20"/>
            <w:szCs w:val="20"/>
            <w:rPrChange w:id="33" w:author="Rae, Angus" w:date="2017-01-13T10:31:00Z">
              <w:rPr>
                <w:rFonts w:ascii="Arial" w:hAnsi="Arial" w:cs="Arial"/>
                <w:i/>
                <w:sz w:val="20"/>
                <w:szCs w:val="20"/>
              </w:rPr>
            </w:rPrChange>
          </w:rPr>
          <w:t>.</w:t>
        </w:r>
      </w:ins>
      <w:ins w:id="34" w:author="Rae, Angus" w:date="2017-01-13T12:06:00Z">
        <w:r w:rsidR="00A268F9">
          <w:rPr>
            <w:rFonts w:ascii="Arial" w:hAnsi="Arial" w:cs="Arial"/>
            <w:b/>
            <w:i/>
            <w:sz w:val="20"/>
            <w:szCs w:val="20"/>
          </w:rPr>
          <w:t xml:space="preserve">  </w:t>
        </w:r>
      </w:ins>
    </w:p>
    <w:p w14:paraId="35610097" w14:textId="77777777" w:rsidR="00CE3A20" w:rsidRPr="00F10F05" w:rsidRDefault="00F10F05">
      <w:pPr>
        <w:rPr>
          <w:rFonts w:ascii="Arial" w:hAnsi="Arial" w:cs="Arial"/>
          <w:i/>
          <w:sz w:val="20"/>
          <w:szCs w:val="20"/>
        </w:rPr>
      </w:pPr>
      <w:r w:rsidRPr="00F10F05">
        <w:rPr>
          <w:rFonts w:ascii="Arial" w:hAnsi="Arial" w:cs="Arial"/>
          <w:i/>
          <w:sz w:val="20"/>
          <w:szCs w:val="20"/>
        </w:rPr>
        <w:t>Amend Schedule 2B, Section 4</w:t>
      </w:r>
      <w:r w:rsidR="00997C0F">
        <w:rPr>
          <w:rFonts w:ascii="Arial" w:hAnsi="Arial" w:cs="Arial"/>
          <w:i/>
          <w:sz w:val="20"/>
          <w:szCs w:val="20"/>
        </w:rPr>
        <w:t xml:space="preserve"> as follows;</w:t>
      </w:r>
    </w:p>
    <w:p w14:paraId="656080D6" w14:textId="33A8E108" w:rsidR="00CE3A20" w:rsidRDefault="00625394">
      <w:pPr>
        <w:rPr>
          <w:rFonts w:ascii="Arial" w:hAnsi="Arial" w:cs="Arial"/>
          <w:i/>
          <w:sz w:val="20"/>
          <w:szCs w:val="20"/>
        </w:rPr>
      </w:pPr>
      <w:r w:rsidRPr="00625394">
        <w:rPr>
          <w:rFonts w:ascii="Arial" w:hAnsi="Arial" w:cs="Arial"/>
          <w:i/>
          <w:sz w:val="20"/>
          <w:szCs w:val="20"/>
        </w:rPr>
        <w:t>Add new definitions;</w:t>
      </w:r>
    </w:p>
    <w:tbl>
      <w:tblPr>
        <w:tblStyle w:val="TableGrid"/>
        <w:tblW w:w="0" w:type="auto"/>
        <w:tblLook w:val="04A0" w:firstRow="1" w:lastRow="0" w:firstColumn="1" w:lastColumn="0" w:noHBand="0" w:noVBand="1"/>
      </w:tblPr>
      <w:tblGrid>
        <w:gridCol w:w="4508"/>
        <w:gridCol w:w="4508"/>
      </w:tblGrid>
      <w:tr w:rsidR="00F239B0" w14:paraId="4AC25EC6" w14:textId="77777777" w:rsidTr="00F239B0">
        <w:tc>
          <w:tcPr>
            <w:tcW w:w="4508" w:type="dxa"/>
          </w:tcPr>
          <w:p w14:paraId="4FDFFE53" w14:textId="4D600916" w:rsidR="00F239B0" w:rsidRDefault="00F239B0">
            <w:pPr>
              <w:rPr>
                <w:rFonts w:ascii="Arial" w:hAnsi="Arial" w:cs="Arial"/>
                <w:i/>
                <w:sz w:val="20"/>
                <w:szCs w:val="20"/>
              </w:rPr>
            </w:pPr>
            <w:r w:rsidRPr="009F4CCC">
              <w:rPr>
                <w:rFonts w:ascii="Times New Roman" w:hAnsi="Times New Roman" w:cs="Times New Roman"/>
                <w:color w:val="FF0000"/>
                <w:sz w:val="24"/>
                <w:szCs w:val="24"/>
              </w:rPr>
              <w:t>Distribution Services Area</w:t>
            </w:r>
          </w:p>
        </w:tc>
        <w:tc>
          <w:tcPr>
            <w:tcW w:w="4508" w:type="dxa"/>
          </w:tcPr>
          <w:p w14:paraId="202A07B4" w14:textId="77777777" w:rsidR="00F239B0" w:rsidRPr="009F4CCC" w:rsidRDefault="00F239B0" w:rsidP="00F239B0">
            <w:pPr>
              <w:rPr>
                <w:rFonts w:ascii="Times New Roman" w:hAnsi="Times New Roman" w:cs="Times New Roman"/>
                <w:color w:val="FF0000"/>
                <w:sz w:val="24"/>
                <w:szCs w:val="24"/>
              </w:rPr>
            </w:pPr>
            <w:r w:rsidRPr="009F4CCC">
              <w:rPr>
                <w:rFonts w:ascii="Times New Roman" w:hAnsi="Times New Roman" w:cs="Times New Roman"/>
                <w:color w:val="FF0000"/>
                <w:sz w:val="24"/>
                <w:szCs w:val="24"/>
              </w:rPr>
              <w:t>means the area specified in a DNO’s Electricity Distribution Licence</w:t>
            </w:r>
          </w:p>
          <w:p w14:paraId="5F2C8A4C" w14:textId="77777777" w:rsidR="00F239B0" w:rsidRDefault="00F239B0">
            <w:pPr>
              <w:rPr>
                <w:rFonts w:ascii="Arial" w:hAnsi="Arial" w:cs="Arial"/>
                <w:i/>
                <w:sz w:val="20"/>
                <w:szCs w:val="20"/>
              </w:rPr>
            </w:pPr>
          </w:p>
        </w:tc>
      </w:tr>
      <w:tr w:rsidR="00F239B0" w14:paraId="18A51F06" w14:textId="77777777" w:rsidTr="00F239B0">
        <w:tc>
          <w:tcPr>
            <w:tcW w:w="4508" w:type="dxa"/>
          </w:tcPr>
          <w:p w14:paraId="1DBAB19E" w14:textId="5D69AFE5" w:rsidR="00F239B0" w:rsidRDefault="00F239B0">
            <w:pPr>
              <w:rPr>
                <w:rFonts w:ascii="Arial" w:hAnsi="Arial" w:cs="Arial"/>
                <w:i/>
                <w:sz w:val="20"/>
                <w:szCs w:val="20"/>
              </w:rPr>
            </w:pPr>
            <w:r w:rsidRPr="009F4CCC">
              <w:rPr>
                <w:rFonts w:ascii="Times New Roman" w:hAnsi="Times New Roman" w:cs="Times New Roman"/>
                <w:color w:val="FF0000"/>
                <w:sz w:val="24"/>
                <w:szCs w:val="24"/>
              </w:rPr>
              <w:lastRenderedPageBreak/>
              <w:t>DNO</w:t>
            </w:r>
          </w:p>
        </w:tc>
        <w:tc>
          <w:tcPr>
            <w:tcW w:w="4508" w:type="dxa"/>
          </w:tcPr>
          <w:p w14:paraId="1E3CAC27" w14:textId="3D147ACB" w:rsidR="00F239B0" w:rsidRDefault="00F239B0" w:rsidP="00864AAF">
            <w:pPr>
              <w:rPr>
                <w:rFonts w:ascii="Arial" w:hAnsi="Arial" w:cs="Arial"/>
                <w:i/>
                <w:sz w:val="20"/>
                <w:szCs w:val="20"/>
              </w:rPr>
            </w:pPr>
            <w:proofErr w:type="gramStart"/>
            <w:r w:rsidRPr="009F4CCC">
              <w:rPr>
                <w:rFonts w:ascii="Times New Roman" w:hAnsi="Times New Roman" w:cs="Times New Roman"/>
                <w:color w:val="FF0000"/>
                <w:sz w:val="24"/>
                <w:szCs w:val="24"/>
              </w:rPr>
              <w:t>means</w:t>
            </w:r>
            <w:proofErr w:type="gramEnd"/>
            <w:r w:rsidRPr="009F4CCC">
              <w:rPr>
                <w:rFonts w:ascii="Times New Roman" w:hAnsi="Times New Roman" w:cs="Times New Roman"/>
                <w:color w:val="FF0000"/>
                <w:sz w:val="24"/>
                <w:szCs w:val="24"/>
              </w:rPr>
              <w:t xml:space="preserve"> a party that holds an Electricity Distribution Licence in which Section B of the standard distribution licence conditions has effect, that is acting within that party’s Distribution Services Area.</w:t>
            </w:r>
          </w:p>
        </w:tc>
      </w:tr>
      <w:tr w:rsidR="00F239B0" w14:paraId="47356800" w14:textId="77777777" w:rsidTr="00F239B0">
        <w:tc>
          <w:tcPr>
            <w:tcW w:w="4508" w:type="dxa"/>
          </w:tcPr>
          <w:p w14:paraId="4CDDC580" w14:textId="77F42B1E" w:rsidR="00F239B0" w:rsidRPr="009F4CCC" w:rsidRDefault="00F239B0">
            <w:pPr>
              <w:rPr>
                <w:rFonts w:ascii="Times New Roman" w:hAnsi="Times New Roman" w:cs="Times New Roman"/>
                <w:color w:val="FF0000"/>
                <w:sz w:val="24"/>
                <w:szCs w:val="24"/>
              </w:rPr>
            </w:pPr>
            <w:r w:rsidRPr="009F4CCC">
              <w:rPr>
                <w:rFonts w:ascii="Times New Roman" w:hAnsi="Times New Roman" w:cs="Times New Roman"/>
                <w:color w:val="FF0000"/>
                <w:sz w:val="24"/>
                <w:szCs w:val="24"/>
              </w:rPr>
              <w:t>Inset Company</w:t>
            </w:r>
          </w:p>
        </w:tc>
        <w:tc>
          <w:tcPr>
            <w:tcW w:w="4508" w:type="dxa"/>
          </w:tcPr>
          <w:p w14:paraId="72EE9E22" w14:textId="580C5B82" w:rsidR="00F239B0" w:rsidRPr="009F4CCC" w:rsidRDefault="00F239B0">
            <w:pPr>
              <w:rPr>
                <w:rFonts w:ascii="Times New Roman" w:hAnsi="Times New Roman" w:cs="Times New Roman"/>
                <w:color w:val="FF0000"/>
                <w:sz w:val="24"/>
                <w:szCs w:val="24"/>
              </w:rPr>
            </w:pPr>
            <w:commentRangeStart w:id="35"/>
            <w:proofErr w:type="gramStart"/>
            <w:r w:rsidRPr="009F4CCC">
              <w:rPr>
                <w:rFonts w:ascii="Times New Roman" w:hAnsi="Times New Roman" w:cs="Times New Roman"/>
                <w:color w:val="FF0000"/>
                <w:sz w:val="24"/>
                <w:szCs w:val="24"/>
              </w:rPr>
              <w:t>means</w:t>
            </w:r>
            <w:proofErr w:type="gramEnd"/>
            <w:r w:rsidRPr="009F4CCC">
              <w:rPr>
                <w:rFonts w:ascii="Times New Roman" w:hAnsi="Times New Roman" w:cs="Times New Roman"/>
                <w:color w:val="FF0000"/>
                <w:sz w:val="24"/>
                <w:szCs w:val="24"/>
              </w:rPr>
              <w:t xml:space="preserve"> a Company that is not a DNO.</w:t>
            </w:r>
            <w:commentRangeEnd w:id="35"/>
            <w:r w:rsidR="00AC6CBC">
              <w:rPr>
                <w:rStyle w:val="CommentReference"/>
              </w:rPr>
              <w:commentReference w:id="35"/>
            </w:r>
          </w:p>
        </w:tc>
      </w:tr>
    </w:tbl>
    <w:p w14:paraId="70CDD103" w14:textId="77777777" w:rsidR="00F239B0" w:rsidRDefault="00F239B0">
      <w:pPr>
        <w:rPr>
          <w:rFonts w:ascii="Arial" w:hAnsi="Arial" w:cs="Arial"/>
          <w:i/>
          <w:sz w:val="20"/>
          <w:szCs w:val="20"/>
        </w:rPr>
      </w:pPr>
    </w:p>
    <w:p w14:paraId="5985BD96" w14:textId="77777777" w:rsidR="00625394" w:rsidRPr="00997C0F" w:rsidRDefault="00625394">
      <w:pPr>
        <w:rPr>
          <w:rFonts w:ascii="Arial" w:hAnsi="Arial" w:cs="Arial"/>
          <w:i/>
          <w:sz w:val="20"/>
          <w:szCs w:val="20"/>
        </w:rPr>
      </w:pPr>
      <w:r w:rsidRPr="00997C0F">
        <w:rPr>
          <w:rFonts w:ascii="Arial" w:hAnsi="Arial" w:cs="Arial"/>
          <w:i/>
          <w:sz w:val="20"/>
          <w:szCs w:val="20"/>
        </w:rPr>
        <w:t xml:space="preserve">Add </w:t>
      </w:r>
      <w:r w:rsidR="00665E75">
        <w:rPr>
          <w:rFonts w:ascii="Arial" w:hAnsi="Arial" w:cs="Arial"/>
          <w:i/>
          <w:sz w:val="20"/>
          <w:szCs w:val="20"/>
        </w:rPr>
        <w:t xml:space="preserve">new </w:t>
      </w:r>
      <w:r w:rsidRPr="00997C0F">
        <w:rPr>
          <w:rFonts w:ascii="Arial" w:hAnsi="Arial" w:cs="Arial"/>
          <w:i/>
          <w:sz w:val="20"/>
          <w:szCs w:val="20"/>
        </w:rPr>
        <w:t>Clause 2.4</w:t>
      </w:r>
    </w:p>
    <w:p w14:paraId="7AC6FC81" w14:textId="27EEC01B" w:rsidR="00625394" w:rsidRPr="009F4CCC" w:rsidRDefault="00625394" w:rsidP="00F239B0">
      <w:pPr>
        <w:ind w:left="1134"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2.4 </w:t>
      </w:r>
      <w:r w:rsidR="00F239B0">
        <w:rPr>
          <w:rFonts w:ascii="Times New Roman" w:hAnsi="Times New Roman" w:cs="Times New Roman"/>
          <w:color w:val="FF0000"/>
          <w:sz w:val="24"/>
          <w:szCs w:val="24"/>
        </w:rPr>
        <w:tab/>
      </w:r>
      <w:proofErr w:type="gramStart"/>
      <w:r w:rsidRPr="009F4CCC">
        <w:rPr>
          <w:rFonts w:ascii="Times New Roman" w:hAnsi="Times New Roman" w:cs="Times New Roman"/>
          <w:color w:val="FF0000"/>
          <w:sz w:val="24"/>
          <w:szCs w:val="24"/>
        </w:rPr>
        <w:t>where</w:t>
      </w:r>
      <w:proofErr w:type="gramEnd"/>
      <w:r w:rsidRPr="009F4CCC">
        <w:rPr>
          <w:rFonts w:ascii="Times New Roman" w:hAnsi="Times New Roman" w:cs="Times New Roman"/>
          <w:color w:val="FF0000"/>
          <w:sz w:val="24"/>
          <w:szCs w:val="24"/>
        </w:rPr>
        <w:t xml:space="preserve"> the Premises are connected to a</w:t>
      </w:r>
      <w:r w:rsidR="0087790B" w:rsidRPr="009F4CCC">
        <w:rPr>
          <w:rFonts w:ascii="Times New Roman" w:hAnsi="Times New Roman" w:cs="Times New Roman"/>
          <w:color w:val="FF0000"/>
          <w:sz w:val="24"/>
          <w:szCs w:val="24"/>
        </w:rPr>
        <w:t xml:space="preserve">n Inset Company, </w:t>
      </w:r>
      <w:r w:rsidR="00997C0F" w:rsidRPr="009F4CCC">
        <w:rPr>
          <w:rFonts w:ascii="Times New Roman" w:hAnsi="Times New Roman" w:cs="Times New Roman"/>
          <w:color w:val="FF0000"/>
          <w:sz w:val="24"/>
          <w:szCs w:val="24"/>
        </w:rPr>
        <w:t xml:space="preserve">this agreement creates additional obligations between the Customer and </w:t>
      </w:r>
      <w:commentRangeStart w:id="36"/>
      <w:r w:rsidR="00997C0F" w:rsidRPr="009F4CCC">
        <w:rPr>
          <w:rFonts w:ascii="Times New Roman" w:hAnsi="Times New Roman" w:cs="Times New Roman"/>
          <w:color w:val="FF0000"/>
          <w:sz w:val="24"/>
          <w:szCs w:val="24"/>
        </w:rPr>
        <w:t>the DNO</w:t>
      </w:r>
      <w:commentRangeEnd w:id="36"/>
      <w:r w:rsidR="00EF3F0D">
        <w:rPr>
          <w:rStyle w:val="CommentReference"/>
        </w:rPr>
        <w:commentReference w:id="36"/>
      </w:r>
    </w:p>
    <w:p w14:paraId="3ED1D8F9" w14:textId="77777777" w:rsidR="00CE3A20" w:rsidRPr="00997C0F" w:rsidRDefault="00997C0F">
      <w:pPr>
        <w:rPr>
          <w:rFonts w:ascii="Arial" w:hAnsi="Arial" w:cs="Arial"/>
          <w:i/>
          <w:sz w:val="20"/>
          <w:szCs w:val="20"/>
        </w:rPr>
      </w:pPr>
      <w:r w:rsidRPr="00997C0F">
        <w:rPr>
          <w:rFonts w:ascii="Arial" w:hAnsi="Arial" w:cs="Arial"/>
          <w:i/>
          <w:sz w:val="20"/>
          <w:szCs w:val="20"/>
        </w:rPr>
        <w:t>Amend 4.1.5</w:t>
      </w:r>
    </w:p>
    <w:p w14:paraId="1D7F0128" w14:textId="45F1C395" w:rsidR="00F9761D" w:rsidRDefault="00997C0F" w:rsidP="000960DB">
      <w:pPr>
        <w:ind w:left="1701" w:hanging="567"/>
        <w:rPr>
          <w:rFonts w:ascii="Times New Roman" w:hAnsi="Times New Roman" w:cs="Times New Roman"/>
          <w:sz w:val="24"/>
          <w:szCs w:val="24"/>
        </w:rPr>
      </w:pPr>
      <w:r w:rsidRPr="009F4CCC">
        <w:rPr>
          <w:rFonts w:ascii="Times New Roman" w:hAnsi="Times New Roman" w:cs="Times New Roman"/>
          <w:sz w:val="24"/>
          <w:szCs w:val="24"/>
        </w:rPr>
        <w:t xml:space="preserve">4.1.5 </w:t>
      </w:r>
      <w:r w:rsidR="00F9761D" w:rsidRPr="00F9761D">
        <w:rPr>
          <w:rFonts w:ascii="Times New Roman" w:hAnsi="Times New Roman" w:cs="Times New Roman"/>
          <w:color w:val="FF0000"/>
          <w:sz w:val="24"/>
          <w:szCs w:val="24"/>
        </w:rPr>
        <w:t>either</w:t>
      </w:r>
      <w:r w:rsidR="00F9761D">
        <w:rPr>
          <w:rFonts w:ascii="Times New Roman" w:hAnsi="Times New Roman" w:cs="Times New Roman"/>
          <w:color w:val="FF0000"/>
          <w:sz w:val="24"/>
          <w:szCs w:val="24"/>
        </w:rPr>
        <w:t>;</w:t>
      </w:r>
    </w:p>
    <w:p w14:paraId="06CCD876" w14:textId="77777777" w:rsidR="00F9761D" w:rsidRPr="00F9761D" w:rsidRDefault="00F9761D" w:rsidP="000960DB">
      <w:pPr>
        <w:ind w:left="2268" w:hanging="567"/>
        <w:rPr>
          <w:rFonts w:ascii="Times New Roman" w:hAnsi="Times New Roman" w:cs="Times New Roman"/>
          <w:color w:val="FF0000"/>
          <w:sz w:val="24"/>
          <w:szCs w:val="24"/>
        </w:rPr>
      </w:pPr>
      <w:r w:rsidRPr="00F9761D">
        <w:rPr>
          <w:rFonts w:ascii="Times New Roman" w:hAnsi="Times New Roman" w:cs="Times New Roman"/>
          <w:color w:val="FF0000"/>
          <w:sz w:val="24"/>
          <w:szCs w:val="24"/>
        </w:rPr>
        <w:t xml:space="preserve">i) </w:t>
      </w:r>
      <w:r w:rsidR="00997C0F" w:rsidRPr="009F4CCC">
        <w:rPr>
          <w:rFonts w:ascii="Times New Roman" w:hAnsi="Times New Roman" w:cs="Times New Roman"/>
          <w:sz w:val="24"/>
          <w:szCs w:val="24"/>
        </w:rPr>
        <w:t xml:space="preserve">the </w:t>
      </w:r>
      <w:r w:rsidR="00997C0F" w:rsidRPr="00F9761D">
        <w:rPr>
          <w:rFonts w:ascii="Times New Roman" w:hAnsi="Times New Roman" w:cs="Times New Roman"/>
          <w:sz w:val="24"/>
          <w:szCs w:val="24"/>
        </w:rPr>
        <w:t>Company</w:t>
      </w:r>
      <w:r w:rsidR="00997C0F" w:rsidRPr="009F4CCC">
        <w:rPr>
          <w:rFonts w:ascii="Times New Roman" w:hAnsi="Times New Roman" w:cs="Times New Roman"/>
          <w:sz w:val="24"/>
          <w:szCs w:val="24"/>
        </w:rPr>
        <w:t xml:space="preserve"> </w:t>
      </w:r>
      <w:r w:rsidRPr="00F9761D">
        <w:rPr>
          <w:rFonts w:ascii="Times New Roman" w:hAnsi="Times New Roman" w:cs="Times New Roman"/>
          <w:color w:val="FF0000"/>
          <w:sz w:val="24"/>
          <w:szCs w:val="24"/>
        </w:rPr>
        <w:t xml:space="preserve">or, </w:t>
      </w:r>
    </w:p>
    <w:p w14:paraId="3A320A3D" w14:textId="42AEAF5E" w:rsidR="00F9761D" w:rsidRDefault="00F9761D" w:rsidP="000960DB">
      <w:pPr>
        <w:ind w:left="2268" w:hanging="567"/>
        <w:rPr>
          <w:rFonts w:ascii="Times New Roman" w:hAnsi="Times New Roman" w:cs="Times New Roman"/>
          <w:sz w:val="24"/>
          <w:szCs w:val="24"/>
        </w:rPr>
      </w:pPr>
      <w:r w:rsidRPr="00F9761D">
        <w:rPr>
          <w:rFonts w:ascii="Times New Roman" w:hAnsi="Times New Roman" w:cs="Times New Roman"/>
          <w:color w:val="FF0000"/>
          <w:sz w:val="24"/>
          <w:szCs w:val="24"/>
        </w:rPr>
        <w:t xml:space="preserve">ii) </w:t>
      </w:r>
      <w:r w:rsidR="000960DB">
        <w:rPr>
          <w:rFonts w:ascii="Times New Roman" w:hAnsi="Times New Roman" w:cs="Times New Roman"/>
          <w:color w:val="FF0000"/>
          <w:sz w:val="24"/>
          <w:szCs w:val="24"/>
        </w:rPr>
        <w:tab/>
      </w:r>
      <w:r w:rsidRPr="00F9761D">
        <w:rPr>
          <w:rFonts w:ascii="Times New Roman" w:hAnsi="Times New Roman" w:cs="Times New Roman"/>
          <w:color w:val="FF0000"/>
          <w:sz w:val="24"/>
          <w:szCs w:val="24"/>
        </w:rPr>
        <w:t xml:space="preserve">where the Company is an Inset Company and the Customer notifies it </w:t>
      </w:r>
      <w:bookmarkStart w:id="37" w:name="_GoBack"/>
      <w:bookmarkEnd w:id="37"/>
      <w:r>
        <w:rPr>
          <w:rFonts w:ascii="Times New Roman" w:hAnsi="Times New Roman" w:cs="Times New Roman"/>
          <w:color w:val="FF0000"/>
          <w:sz w:val="24"/>
          <w:szCs w:val="24"/>
        </w:rPr>
        <w:t xml:space="preserve">(such notification being an “Election”) </w:t>
      </w:r>
      <w:r w:rsidRPr="00F9761D">
        <w:rPr>
          <w:rFonts w:ascii="Times New Roman" w:hAnsi="Times New Roman" w:cs="Times New Roman"/>
          <w:color w:val="FF0000"/>
          <w:sz w:val="24"/>
          <w:szCs w:val="24"/>
        </w:rPr>
        <w:t xml:space="preserve">that it wishes to combine data in respect of the Items comprising the Customer’s Installation with data in respect of other items comprising the customer’s installation </w:t>
      </w:r>
      <w:r>
        <w:rPr>
          <w:rFonts w:ascii="Times New Roman" w:hAnsi="Times New Roman" w:cs="Times New Roman"/>
          <w:color w:val="FF0000"/>
          <w:sz w:val="24"/>
          <w:szCs w:val="24"/>
        </w:rPr>
        <w:t>to</w:t>
      </w:r>
      <w:r w:rsidRPr="00F9761D">
        <w:rPr>
          <w:rFonts w:ascii="Times New Roman" w:hAnsi="Times New Roman" w:cs="Times New Roman"/>
          <w:color w:val="FF0000"/>
          <w:sz w:val="24"/>
          <w:szCs w:val="24"/>
        </w:rPr>
        <w:t xml:space="preserve"> the DNO, the </w:t>
      </w:r>
      <w:r w:rsidR="00997C0F" w:rsidRPr="009F4CCC">
        <w:rPr>
          <w:rFonts w:ascii="Times New Roman" w:hAnsi="Times New Roman" w:cs="Times New Roman"/>
          <w:color w:val="FF0000"/>
          <w:sz w:val="24"/>
          <w:szCs w:val="24"/>
        </w:rPr>
        <w:t>DNO</w:t>
      </w:r>
      <w:r w:rsidRPr="00F9761D">
        <w:rPr>
          <w:rFonts w:ascii="Times New Roman" w:hAnsi="Times New Roman" w:cs="Times New Roman"/>
          <w:color w:val="FF0000"/>
          <w:sz w:val="24"/>
          <w:szCs w:val="24"/>
        </w:rPr>
        <w:t>,</w:t>
      </w:r>
    </w:p>
    <w:p w14:paraId="137DA8E5" w14:textId="63652464" w:rsidR="00997C0F" w:rsidRPr="009F4CCC" w:rsidRDefault="00997C0F" w:rsidP="000960DB">
      <w:pPr>
        <w:ind w:left="1701"/>
        <w:rPr>
          <w:rFonts w:ascii="Times New Roman" w:hAnsi="Times New Roman" w:cs="Times New Roman"/>
          <w:sz w:val="24"/>
          <w:szCs w:val="24"/>
        </w:rPr>
      </w:pPr>
      <w:r w:rsidRPr="009F4CCC">
        <w:rPr>
          <w:rFonts w:ascii="Times New Roman" w:hAnsi="Times New Roman" w:cs="Times New Roman"/>
          <w:sz w:val="24"/>
          <w:szCs w:val="24"/>
        </w:rPr>
        <w:t>having issued an Unmetered Supplies Certificate to the Customer in respect of the Items comprising the Customer’s Installation (and that certificate coming into, and continuing in, full force and effect</w:t>
      </w:r>
    </w:p>
    <w:p w14:paraId="56C503E6" w14:textId="77777777" w:rsidR="00AA249F" w:rsidRDefault="00AA249F"/>
    <w:p w14:paraId="5F337CEC" w14:textId="77777777" w:rsidR="00DD1A14" w:rsidRDefault="00997C0F">
      <w:pPr>
        <w:rPr>
          <w:color w:val="FF0000"/>
        </w:rPr>
      </w:pPr>
      <w:r w:rsidRPr="00997C0F">
        <w:rPr>
          <w:rFonts w:ascii="Arial" w:hAnsi="Arial" w:cs="Arial"/>
          <w:i/>
          <w:sz w:val="20"/>
          <w:szCs w:val="20"/>
        </w:rPr>
        <w:t xml:space="preserve">Amend </w:t>
      </w:r>
      <w:r w:rsidR="00DD1A14">
        <w:rPr>
          <w:rFonts w:ascii="Arial" w:hAnsi="Arial" w:cs="Arial"/>
          <w:i/>
          <w:sz w:val="20"/>
          <w:szCs w:val="20"/>
        </w:rPr>
        <w:t xml:space="preserve">Clause </w:t>
      </w:r>
      <w:r w:rsidRPr="00997C0F">
        <w:rPr>
          <w:rFonts w:ascii="Arial" w:hAnsi="Arial" w:cs="Arial"/>
          <w:i/>
          <w:sz w:val="20"/>
          <w:szCs w:val="20"/>
        </w:rPr>
        <w:t>7</w:t>
      </w:r>
      <w:r w:rsidR="00DD1A14">
        <w:rPr>
          <w:rFonts w:ascii="Arial" w:hAnsi="Arial" w:cs="Arial"/>
          <w:i/>
          <w:sz w:val="20"/>
          <w:szCs w:val="20"/>
        </w:rPr>
        <w:t xml:space="preserve"> as follows;</w:t>
      </w:r>
    </w:p>
    <w:p w14:paraId="554C58ED" w14:textId="77777777" w:rsidR="00DD1A14" w:rsidRPr="00526ABF" w:rsidRDefault="00DD1A14" w:rsidP="00DD1A14">
      <w:pPr>
        <w:pStyle w:val="Heading1"/>
        <w:ind w:left="720"/>
      </w:pPr>
      <w:bookmarkStart w:id="38" w:name="_Toc276132091"/>
      <w:bookmarkStart w:id="39" w:name="_Toc276134488"/>
      <w:bookmarkStart w:id="40" w:name="_Toc276547838"/>
      <w:bookmarkStart w:id="41" w:name="_Toc276643130"/>
      <w:bookmarkStart w:id="42" w:name="_Toc308445585"/>
      <w:bookmarkStart w:id="43" w:name="_Toc313885288"/>
      <w:bookmarkStart w:id="44" w:name="_Toc320875985"/>
      <w:bookmarkStart w:id="45" w:name="_Toc320876607"/>
      <w:bookmarkStart w:id="46" w:name="_Toc325449821"/>
      <w:bookmarkStart w:id="47" w:name="_Toc339284465"/>
      <w:bookmarkStart w:id="48" w:name="_Toc360027557"/>
      <w:bookmarkStart w:id="49" w:name="_Toc360027911"/>
      <w:bookmarkStart w:id="50" w:name="_Toc391559769"/>
      <w:r w:rsidRPr="00526ABF">
        <w:t>INFORMATION</w:t>
      </w:r>
      <w:bookmarkEnd w:id="38"/>
      <w:bookmarkEnd w:id="39"/>
      <w:bookmarkEnd w:id="40"/>
      <w:bookmarkEnd w:id="41"/>
      <w:bookmarkEnd w:id="42"/>
      <w:bookmarkEnd w:id="43"/>
      <w:bookmarkEnd w:id="44"/>
      <w:bookmarkEnd w:id="45"/>
      <w:bookmarkEnd w:id="46"/>
      <w:bookmarkEnd w:id="47"/>
      <w:bookmarkEnd w:id="48"/>
      <w:bookmarkEnd w:id="49"/>
      <w:bookmarkEnd w:id="50"/>
    </w:p>
    <w:p w14:paraId="7B7BCA09" w14:textId="77777777" w:rsidR="000960DB" w:rsidRDefault="00DD1A14" w:rsidP="00DD1A14">
      <w:pPr>
        <w:pStyle w:val="Heading2"/>
        <w:ind w:left="153"/>
      </w:pPr>
      <w:r w:rsidRPr="00526ABF">
        <w:t xml:space="preserve">The Customer shall (except to the extent that the Company otherwise agrees) provide, </w:t>
      </w:r>
    </w:p>
    <w:p w14:paraId="33EF0A46" w14:textId="628DF84F" w:rsidR="00F9761D" w:rsidRPr="00F9761D" w:rsidRDefault="00F9761D" w:rsidP="000960DB">
      <w:pPr>
        <w:pStyle w:val="Heading2"/>
        <w:numPr>
          <w:ilvl w:val="0"/>
          <w:numId w:val="0"/>
        </w:numPr>
        <w:ind w:left="1701" w:hanging="567"/>
      </w:pPr>
      <w:r w:rsidRPr="00F9761D">
        <w:rPr>
          <w:color w:val="FF0000"/>
        </w:rPr>
        <w:t xml:space="preserve">i) </w:t>
      </w:r>
      <w:r>
        <w:rPr>
          <w:color w:val="FF0000"/>
        </w:rPr>
        <w:tab/>
      </w:r>
      <w:r w:rsidR="00DD1A14" w:rsidRPr="00526ABF">
        <w:t>to the Company</w:t>
      </w:r>
      <w:r w:rsidR="00DD1A14" w:rsidRPr="00DD1A14">
        <w:rPr>
          <w:color w:val="FF0000"/>
        </w:rPr>
        <w:t xml:space="preserve"> </w:t>
      </w:r>
      <w:r>
        <w:rPr>
          <w:color w:val="FF0000"/>
        </w:rPr>
        <w:t>and;</w:t>
      </w:r>
    </w:p>
    <w:p w14:paraId="0B0BBF8F" w14:textId="546EDB50" w:rsidR="00F9761D" w:rsidRDefault="00F9761D" w:rsidP="000960DB">
      <w:pPr>
        <w:pStyle w:val="Heading2"/>
        <w:numPr>
          <w:ilvl w:val="0"/>
          <w:numId w:val="8"/>
        </w:numPr>
        <w:ind w:left="1701" w:hanging="567"/>
      </w:pPr>
      <w:proofErr w:type="gramStart"/>
      <w:r>
        <w:rPr>
          <w:color w:val="FF0000"/>
        </w:rPr>
        <w:t>where</w:t>
      </w:r>
      <w:proofErr w:type="gramEnd"/>
      <w:r>
        <w:rPr>
          <w:color w:val="FF0000"/>
        </w:rPr>
        <w:t xml:space="preserve"> the Customer has made an Election, </w:t>
      </w:r>
      <w:commentRangeStart w:id="51"/>
      <w:r w:rsidR="00DD1A14">
        <w:rPr>
          <w:color w:val="FF0000"/>
        </w:rPr>
        <w:t xml:space="preserve">to each </w:t>
      </w:r>
      <w:r w:rsidR="009F4CCC">
        <w:rPr>
          <w:color w:val="FF0000"/>
        </w:rPr>
        <w:t xml:space="preserve">other </w:t>
      </w:r>
      <w:r w:rsidR="00DD1A14">
        <w:rPr>
          <w:color w:val="FF0000"/>
        </w:rPr>
        <w:t>Inset Company to which it has Connection Points</w:t>
      </w:r>
      <w:commentRangeEnd w:id="51"/>
      <w:r w:rsidR="00BB4130">
        <w:rPr>
          <w:rStyle w:val="CommentReference"/>
          <w:rFonts w:asciiTheme="minorHAnsi" w:eastAsiaTheme="minorHAnsi" w:hAnsiTheme="minorHAnsi" w:cstheme="minorBidi"/>
        </w:rPr>
        <w:commentReference w:id="51"/>
      </w:r>
      <w:r w:rsidR="00DD1A14">
        <w:rPr>
          <w:color w:val="FF0000"/>
        </w:rPr>
        <w:t xml:space="preserve"> </w:t>
      </w:r>
      <w:r>
        <w:rPr>
          <w:color w:val="FF0000"/>
        </w:rPr>
        <w:t xml:space="preserve">and has made a similar Election </w:t>
      </w:r>
      <w:r w:rsidR="00DD1A14">
        <w:rPr>
          <w:color w:val="FF0000"/>
        </w:rPr>
        <w:t>and</w:t>
      </w:r>
      <w:r w:rsidR="00E92558">
        <w:rPr>
          <w:color w:val="FF0000"/>
        </w:rPr>
        <w:t xml:space="preserve"> also</w:t>
      </w:r>
      <w:r w:rsidR="00DD1A14">
        <w:rPr>
          <w:color w:val="FF0000"/>
        </w:rPr>
        <w:t xml:space="preserve"> </w:t>
      </w:r>
      <w:r w:rsidR="00DD1A14" w:rsidRPr="00997C0F">
        <w:rPr>
          <w:color w:val="FF0000"/>
        </w:rPr>
        <w:t>to the DNO</w:t>
      </w:r>
      <w:r w:rsidR="00DD1A14" w:rsidRPr="007B2207">
        <w:rPr>
          <w:color w:val="FF0000"/>
        </w:rPr>
        <w:t xml:space="preserve">, </w:t>
      </w:r>
    </w:p>
    <w:p w14:paraId="6CFC6B37" w14:textId="48E4C2A3" w:rsidR="00DD1A14" w:rsidRPr="00526ABF" w:rsidRDefault="00DD1A14" w:rsidP="000960DB">
      <w:pPr>
        <w:pStyle w:val="Heading2"/>
        <w:numPr>
          <w:ilvl w:val="0"/>
          <w:numId w:val="0"/>
        </w:numPr>
        <w:ind w:left="709"/>
      </w:pPr>
      <w:r w:rsidRPr="00526ABF">
        <w:t>the minimum information required by the Unmetered Supplies Procedure and (without duplication) the following information (together constituting the Detailed Inventory), which information shall be set out separately for each Item:</w:t>
      </w:r>
    </w:p>
    <w:p w14:paraId="2AAA0522" w14:textId="77777777" w:rsidR="00DD1A14" w:rsidRPr="00526ABF" w:rsidRDefault="00DD1A14" w:rsidP="000960DB">
      <w:pPr>
        <w:pStyle w:val="Heading3"/>
        <w:ind w:left="1134" w:firstLine="567"/>
      </w:pPr>
      <w:r w:rsidRPr="00722349">
        <w:rPr>
          <w:i/>
        </w:rPr>
        <w:lastRenderedPageBreak/>
        <w:t>Location</w:t>
      </w:r>
      <w:r w:rsidRPr="00526ABF">
        <w:t xml:space="preserve"> (subject to Clause 7.2):</w:t>
      </w:r>
    </w:p>
    <w:p w14:paraId="5793AF69" w14:textId="77777777" w:rsidR="00DD1A14" w:rsidRPr="00526ABF" w:rsidRDefault="00DD1A14" w:rsidP="00DD1A14">
      <w:pPr>
        <w:pStyle w:val="DCAlphaCaps"/>
        <w:numPr>
          <w:ilvl w:val="0"/>
          <w:numId w:val="3"/>
        </w:numPr>
        <w:ind w:left="2160" w:hanging="589"/>
      </w:pPr>
      <w:r w:rsidRPr="00526ABF">
        <w:t>the grid reference for the Item, to seven digits easting and seven digits northing (0.1m resolution), using the current edition from time to time of Ordnance Survey scale 1:500;</w:t>
      </w:r>
    </w:p>
    <w:p w14:paraId="57BD229D" w14:textId="77777777" w:rsidR="00DD1A14" w:rsidRPr="00526ABF" w:rsidRDefault="00DD1A14" w:rsidP="00DD1A14">
      <w:pPr>
        <w:pStyle w:val="DCAlphaCaps"/>
        <w:ind w:left="2880" w:hanging="589"/>
      </w:pPr>
      <w:r w:rsidRPr="00526ABF">
        <w:t xml:space="preserve">the address for the Item (to include road/street name, parish or village name and post code) or adjacent address for the Item (such as x metres north/south/east/west from firm map detail outside or opposite a house number); and </w:t>
      </w:r>
    </w:p>
    <w:p w14:paraId="0DE5C837" w14:textId="77777777" w:rsidR="00DD1A14" w:rsidRPr="00526ABF" w:rsidRDefault="00DD1A14" w:rsidP="00DD1A14">
      <w:pPr>
        <w:pStyle w:val="DCAlphaCaps"/>
        <w:ind w:left="2880" w:hanging="589"/>
      </w:pPr>
      <w:r w:rsidRPr="00526ABF">
        <w:t xml:space="preserve">(where applicable) the number displayed on the Item. </w:t>
      </w:r>
    </w:p>
    <w:p w14:paraId="433E9E07" w14:textId="77777777" w:rsidR="00DD1A14" w:rsidRPr="00526ABF" w:rsidRDefault="00DD1A14" w:rsidP="000960DB">
      <w:pPr>
        <w:pStyle w:val="Heading3"/>
        <w:ind w:left="1701" w:hanging="567"/>
      </w:pPr>
      <w:r w:rsidRPr="00722349">
        <w:rPr>
          <w:i/>
        </w:rPr>
        <w:t>Detail:</w:t>
      </w:r>
      <w:r w:rsidRPr="00526ABF">
        <w:t xml:space="preserve"> information sufficient to allow the calculation of the annual electricity consumption, and the pattern of electricity consumption for the Item (preferably by reference to the applicable Agreed Codes), to include:</w:t>
      </w:r>
    </w:p>
    <w:p w14:paraId="54414749" w14:textId="77777777" w:rsidR="00DD1A14" w:rsidRPr="00526ABF" w:rsidRDefault="00DD1A14" w:rsidP="00DD1A14">
      <w:pPr>
        <w:pStyle w:val="DCAlphaCaps"/>
        <w:numPr>
          <w:ilvl w:val="0"/>
          <w:numId w:val="4"/>
        </w:numPr>
        <w:ind w:left="2160" w:hanging="589"/>
      </w:pPr>
      <w:r w:rsidRPr="00526ABF">
        <w:t>the type, description and wattage of the Item;</w:t>
      </w:r>
    </w:p>
    <w:p w14:paraId="6758A611" w14:textId="77777777" w:rsidR="00DD1A14" w:rsidRPr="00526ABF" w:rsidRDefault="00DD1A14" w:rsidP="00DD1A14">
      <w:pPr>
        <w:pStyle w:val="DCAlphaCaps"/>
        <w:ind w:left="2138" w:hanging="567"/>
      </w:pPr>
      <w:r w:rsidRPr="00526ABF">
        <w:t>(if applicable) the type of control gear installed (e.g. low loss, optimal electronic or high frequency as used in street lighting); and</w:t>
      </w:r>
    </w:p>
    <w:p w14:paraId="4EE7BF41" w14:textId="77777777" w:rsidR="00DD1A14" w:rsidRPr="00526ABF" w:rsidRDefault="00DD1A14" w:rsidP="00DD1A14">
      <w:pPr>
        <w:pStyle w:val="DCAlphaCaps"/>
        <w:ind w:left="2138" w:hanging="567"/>
      </w:pPr>
      <w:r w:rsidRPr="00526ABF">
        <w:t>where the equipment is not operating continuously, the type of switch control (e.g. PECU, timeswitch, etc.) and the associated settings of the controller (e.g. dusk to dawn, 70/35 lux); and</w:t>
      </w:r>
    </w:p>
    <w:p w14:paraId="2BA0FBBA" w14:textId="77777777" w:rsidR="00DD1A14" w:rsidRDefault="00DD1A14" w:rsidP="000960DB">
      <w:pPr>
        <w:pStyle w:val="Heading3"/>
        <w:ind w:left="1701" w:hanging="567"/>
      </w:pPr>
      <w:r w:rsidRPr="00722349">
        <w:rPr>
          <w:i/>
        </w:rPr>
        <w:t>Remote Connection Point:</w:t>
      </w:r>
      <w:r w:rsidRPr="00526ABF">
        <w:t xml:space="preserve"> whether the Connection Point is remote from the Item or groups of Items connected to the Connection Point, and if so the Connection Point location.</w:t>
      </w:r>
    </w:p>
    <w:p w14:paraId="59E5E39D" w14:textId="5410B235" w:rsidR="00DD1A14" w:rsidRPr="00DD1A14" w:rsidRDefault="00DD1A14" w:rsidP="000960DB">
      <w:pPr>
        <w:pStyle w:val="Heading3"/>
        <w:numPr>
          <w:ilvl w:val="2"/>
          <w:numId w:val="5"/>
        </w:numPr>
        <w:ind w:left="1701" w:hanging="708"/>
      </w:pPr>
      <w:r w:rsidRPr="005C040C">
        <w:rPr>
          <w:rFonts w:cs="Times New Roman"/>
          <w:i/>
          <w:color w:val="FF0000"/>
          <w:szCs w:val="24"/>
        </w:rPr>
        <w:t>Company Name:</w:t>
      </w:r>
      <w:r w:rsidRPr="005C040C">
        <w:rPr>
          <w:rFonts w:cs="Times New Roman"/>
          <w:color w:val="FF0000"/>
          <w:szCs w:val="24"/>
        </w:rPr>
        <w:t xml:space="preserve"> The name of the Company to which the Connection Point</w:t>
      </w:r>
      <w:ins w:id="52" w:author="Rae, Angus" w:date="2017-01-13T10:41:00Z">
        <w:r w:rsidR="00BB4130">
          <w:rPr>
            <w:rFonts w:cs="Times New Roman"/>
            <w:color w:val="FF0000"/>
            <w:szCs w:val="24"/>
          </w:rPr>
          <w:t xml:space="preserve"> is</w:t>
        </w:r>
      </w:ins>
      <w:r w:rsidRPr="005C040C">
        <w:rPr>
          <w:rFonts w:cs="Times New Roman"/>
          <w:color w:val="FF0000"/>
          <w:szCs w:val="24"/>
        </w:rPr>
        <w:t xml:space="preserve"> </w:t>
      </w:r>
      <w:r w:rsidR="005C040C" w:rsidRPr="005C040C">
        <w:rPr>
          <w:rFonts w:cs="Times New Roman"/>
          <w:color w:val="FF0000"/>
          <w:szCs w:val="24"/>
        </w:rPr>
        <w:t>connected</w:t>
      </w:r>
      <w:r w:rsidRPr="005C040C">
        <w:rPr>
          <w:rFonts w:cs="Times New Roman"/>
          <w:szCs w:val="24"/>
        </w:rPr>
        <w:t>.</w:t>
      </w:r>
    </w:p>
    <w:p w14:paraId="6359DE17" w14:textId="77777777" w:rsidR="00DD1A14" w:rsidRPr="00526ABF" w:rsidRDefault="00DD1A14" w:rsidP="000960DB">
      <w:pPr>
        <w:pStyle w:val="Heading2"/>
        <w:numPr>
          <w:ilvl w:val="0"/>
          <w:numId w:val="0"/>
        </w:numPr>
        <w:ind w:left="1134" w:hanging="567"/>
      </w:pPr>
      <w:r>
        <w:t xml:space="preserve">7.2 </w:t>
      </w:r>
      <w:r w:rsidR="00AA249F">
        <w:tab/>
      </w:r>
      <w:r w:rsidRPr="00526ABF">
        <w:t xml:space="preserve">Where the Customer is only able to provide a Non-Geographic Inventory of the Customer’s Installation, the Customer shall not (unless the Company otherwise agrees) be entitled to receive Unmetered Supplies at the Customer’s Installation unless the Customer’s Installation was receiving Unmetered Supplies on 1 April 1998 via the Distribution System.  </w:t>
      </w:r>
    </w:p>
    <w:p w14:paraId="09AA1351" w14:textId="11814327" w:rsidR="00DD1A14" w:rsidRPr="00526ABF" w:rsidRDefault="00DD1A14" w:rsidP="000960DB">
      <w:pPr>
        <w:pStyle w:val="Heading2"/>
        <w:ind w:left="1134" w:hanging="567"/>
      </w:pPr>
      <w:r w:rsidRPr="00526ABF">
        <w:lastRenderedPageBreak/>
        <w:t>The Customer shall, on such dates and at such frequency as is reasonably specified and varied from time to time by the Company</w:t>
      </w:r>
      <w:r w:rsidR="007B2207">
        <w:t xml:space="preserve"> </w:t>
      </w:r>
      <w:r w:rsidR="007B2207" w:rsidRPr="007B2207">
        <w:rPr>
          <w:color w:val="FF0000"/>
        </w:rPr>
        <w:t xml:space="preserve">provide to the Company </w:t>
      </w:r>
      <w:ins w:id="53" w:author="Rae, Angus" w:date="2017-01-13T10:43:00Z">
        <w:r w:rsidR="00F32E5F">
          <w:rPr>
            <w:color w:val="FF0000"/>
          </w:rPr>
          <w:t>(</w:t>
        </w:r>
      </w:ins>
      <w:r w:rsidR="007B2207" w:rsidRPr="007B2207">
        <w:rPr>
          <w:color w:val="FF0000"/>
        </w:rPr>
        <w:t xml:space="preserve">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ins w:id="54" w:author="Rae, Angus" w:date="2017-01-13T10:43:00Z">
        <w:r w:rsidR="00F32E5F">
          <w:rPr>
            <w:color w:val="FF0000"/>
          </w:rPr>
          <w:t>)</w:t>
        </w:r>
      </w:ins>
      <w:r w:rsidRPr="00526ABF">
        <w:t>:</w:t>
      </w:r>
    </w:p>
    <w:p w14:paraId="5CB3C0AC" w14:textId="34BB1F1C" w:rsidR="00DD1A14" w:rsidRPr="00526ABF" w:rsidRDefault="00DD1A14" w:rsidP="000960DB">
      <w:pPr>
        <w:pStyle w:val="Heading3"/>
        <w:ind w:left="1701" w:hanging="567"/>
      </w:pPr>
      <w:r w:rsidRPr="007B2207">
        <w:rPr>
          <w:strike/>
          <w:color w:val="FF0000"/>
        </w:rPr>
        <w:t>provide to the Company</w:t>
      </w:r>
      <w:r w:rsidRPr="007B2207">
        <w:rPr>
          <w:color w:val="FF0000"/>
        </w:rPr>
        <w:t xml:space="preserve"> </w:t>
      </w:r>
      <w:r w:rsidRPr="00526ABF">
        <w:t>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14:paraId="76F373CD" w14:textId="26CC2CA4" w:rsidR="00DD1A14" w:rsidRPr="00526ABF" w:rsidRDefault="00DD1A14" w:rsidP="000960DB">
      <w:pPr>
        <w:pStyle w:val="Heading3"/>
        <w:ind w:left="1701" w:hanging="567"/>
      </w:pPr>
      <w:r w:rsidRPr="007B2207">
        <w:rPr>
          <w:strike/>
          <w:color w:val="FF0000"/>
        </w:rPr>
        <w:t>provide to the Company</w:t>
      </w:r>
      <w:r w:rsidRPr="007B2207">
        <w:rPr>
          <w:color w:val="FF0000"/>
        </w:rPr>
        <w:t xml:space="preserve"> </w:t>
      </w:r>
      <w:r w:rsidRPr="00526ABF">
        <w:t>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14:paraId="74AE8032" w14:textId="77777777" w:rsidR="00DD1A14" w:rsidRPr="00AA249F" w:rsidRDefault="00DD1A14" w:rsidP="000960DB">
      <w:pPr>
        <w:ind w:left="1134"/>
        <w:rPr>
          <w:rFonts w:ascii="Times New Roman" w:hAnsi="Times New Roman" w:cs="Times New Roman"/>
          <w:sz w:val="24"/>
          <w:szCs w:val="24"/>
        </w:rPr>
      </w:pPr>
      <w:r w:rsidRPr="00AA249F">
        <w:rPr>
          <w:rFonts w:ascii="Times New Roman" w:hAnsi="Times New Roman" w:cs="Times New Roman"/>
          <w:sz w:val="24"/>
          <w:szCs w:val="24"/>
        </w:rPr>
        <w:t xml:space="preserve">and the Company shall give the Customer notice as soon as possible after receipt of any notice given under Clause 7.3 if it will give rise to a Modification. </w:t>
      </w:r>
    </w:p>
    <w:p w14:paraId="657900C3" w14:textId="7AD0DFBA" w:rsidR="00DD1A14" w:rsidRPr="00526ABF" w:rsidRDefault="00DD1A14" w:rsidP="000960DB">
      <w:pPr>
        <w:pStyle w:val="Heading2"/>
        <w:ind w:left="1134" w:hanging="567"/>
      </w:pPr>
      <w:r w:rsidRPr="00526ABF">
        <w:t xml:space="preserve">Where the Company agrees to any addition, deletion or amendment of the Detailed Inventory (whether pursuant to Clause 7.3 or otherwise), the Summary Inventory shall be deemed to be amended accordingly from the date the Customer notifies the Company </w:t>
      </w:r>
      <w:r w:rsidR="007B2207" w:rsidRPr="007B2207">
        <w:rPr>
          <w:color w:val="FF0000"/>
        </w:rPr>
        <w:t xml:space="preserve">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r w:rsidR="00AA249F" w:rsidRPr="00526ABF">
        <w:t xml:space="preserve"> </w:t>
      </w:r>
      <w:r w:rsidRPr="00526ABF">
        <w:t xml:space="preserve">of such addition, deletion or amendment. </w:t>
      </w:r>
    </w:p>
    <w:p w14:paraId="6E1F29C1" w14:textId="716CA612" w:rsidR="00DD1A14" w:rsidRPr="00526ABF" w:rsidRDefault="00DD1A14" w:rsidP="000960DB">
      <w:pPr>
        <w:pStyle w:val="Heading2"/>
        <w:ind w:left="1134" w:hanging="567"/>
      </w:pPr>
      <w:r w:rsidRPr="00526ABF">
        <w:t xml:space="preserve">In respect of Unmetered Supplies that are to be subject to Half-Hourly Trading, the Company </w:t>
      </w:r>
      <w:r w:rsidR="007B2207" w:rsidRPr="007B2207">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provide the Meter Administrator with a copy of the Summary Inventory within 20 Working Days of the commencement of this Agreement (or such later date of receipt of a copy of the Detailed Inventory from the Customer).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shall notify the Meter Administrator of any revision to the Summary Inventory as soon as reasonably practicable following any amendment to the Summary Inventory.</w:t>
      </w:r>
    </w:p>
    <w:p w14:paraId="3C91C70D" w14:textId="77777777" w:rsidR="00DD1A14" w:rsidRPr="00526ABF" w:rsidRDefault="00DD1A14" w:rsidP="000960DB">
      <w:pPr>
        <w:pStyle w:val="Heading2"/>
        <w:ind w:left="1134" w:hanging="567"/>
      </w:pPr>
      <w:r w:rsidRPr="00526ABF">
        <w:lastRenderedPageBreak/>
        <w:t>In respect of Unmetered Supplies that are to be subject to Profiled Trading:</w:t>
      </w:r>
    </w:p>
    <w:p w14:paraId="3F8E13F7" w14:textId="39B34512" w:rsidR="00DD1A14" w:rsidRPr="00526ABF" w:rsidRDefault="00DD1A14" w:rsidP="000960DB">
      <w:pPr>
        <w:pStyle w:val="Heading3"/>
        <w:ind w:left="1701" w:hanging="567"/>
      </w:pPr>
      <w:r w:rsidRPr="00526ABF">
        <w:t xml:space="preserve">if the Customer requests a copy of the revised Summary Inventory,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will provide a copy of it to the Customer within 10 Working Days (and the Customer shall pay any reasonable charge levied by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in respect of such provision); and</w:t>
      </w:r>
    </w:p>
    <w:p w14:paraId="48A0C731" w14:textId="6ECF5F8F" w:rsidR="00DD1A14" w:rsidRPr="00526ABF" w:rsidRDefault="00DD1A14" w:rsidP="000960DB">
      <w:pPr>
        <w:pStyle w:val="Heading3"/>
        <w:ind w:left="1701" w:hanging="567"/>
      </w:pPr>
      <w:r w:rsidRPr="00526ABF">
        <w:t xml:space="preserve">the Company </w:t>
      </w:r>
      <w:r w:rsidR="007B2207">
        <w:rPr>
          <w:color w:val="FF0000"/>
        </w:rPr>
        <w:t xml:space="preserve">and where the Customer has made an Election, </w:t>
      </w:r>
      <w:r w:rsidR="007B2207" w:rsidRPr="00997C0F">
        <w:rPr>
          <w:color w:val="FF0000"/>
        </w:rPr>
        <w:t>the DNO</w:t>
      </w:r>
      <w:r w:rsidR="007B2207" w:rsidRPr="00526ABF">
        <w:t xml:space="preserve"> </w:t>
      </w:r>
      <w:r w:rsidRPr="00526ABF">
        <w:t>shall comply with the Unmetered Supplies Procedure regarding any change to the Estimated Annual Consumption relating to the Connection Point.</w:t>
      </w:r>
    </w:p>
    <w:p w14:paraId="5B06822F" w14:textId="37FAC339" w:rsidR="00DD1A14" w:rsidRPr="00526ABF" w:rsidRDefault="00DD1A14" w:rsidP="000960DB">
      <w:pPr>
        <w:pStyle w:val="Heading2"/>
        <w:ind w:left="1134" w:hanging="567"/>
      </w:pPr>
      <w:r w:rsidRPr="00526ABF">
        <w:t xml:space="preserve">All information provided by the Customer under this Clause 7 shall be in such form (including computer readable form) as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may reasonably specify from time to time after consultation with the Customer. Where the information is not provided in accordance with the Agreed Codes and in the file format set out in the Unmetered Supplies Procedure,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will convert the information received as soon as reasonably practicable so that the information can be used in settlement pursuant to the BSC (and the Customer shall pay upon demand the Company’s costs of so converting the information).</w:t>
      </w:r>
    </w:p>
    <w:p w14:paraId="23BD27AF" w14:textId="77777777" w:rsidR="00DD1A14" w:rsidRPr="00526ABF" w:rsidRDefault="00DD1A14" w:rsidP="000960DB">
      <w:pPr>
        <w:pStyle w:val="Heading2"/>
        <w:ind w:left="1134" w:hanging="567"/>
      </w:pPr>
      <w:r w:rsidRPr="00526ABF">
        <w:t>The Parties shall comply with the provisions for audit as set out in this Clause 7.8:</w:t>
      </w:r>
    </w:p>
    <w:p w14:paraId="2AA8198D" w14:textId="77777777" w:rsidR="00DD1A14" w:rsidRPr="00526ABF" w:rsidRDefault="00DD1A14" w:rsidP="000960DB">
      <w:pPr>
        <w:pStyle w:val="Heading3"/>
        <w:ind w:left="1701" w:hanging="567"/>
      </w:pPr>
      <w:r w:rsidRPr="00526ABF">
        <w:t>The Company shall be entitled at all times on giving no less than 10 Working Days’ notice to carry out an audit of the Customer’s Installation against the Detailed Inventory, provided that the Company may not carry out more than one such audit in any six-month period unless the previous audit has disclosed any material discrepancy that arises from the Customer’s breach of this Agreement, breach of statutory duty and/or tortious (including negligent) act or omission.</w:t>
      </w:r>
    </w:p>
    <w:p w14:paraId="0DE8F9D0" w14:textId="77777777" w:rsidR="00DD1A14" w:rsidRPr="00526ABF" w:rsidRDefault="00DD1A14" w:rsidP="000960DB">
      <w:pPr>
        <w:pStyle w:val="Heading3"/>
        <w:ind w:left="1701" w:hanging="567"/>
      </w:pPr>
      <w:r w:rsidRPr="00526ABF">
        <w:lastRenderedPageBreak/>
        <w:t>If the audit reveals material irregularities or discrepancies in the Detailed Inventory, the Company shall be entitled to recover from the Customer the reasonable cost incurred by the Company in carrying out the initial audit, and the Customer shall also bear the cost of all additional audits required to confirm the accuracy of the new Detailed Inventory.</w:t>
      </w:r>
    </w:p>
    <w:p w14:paraId="3DC44DE5" w14:textId="77777777" w:rsidR="00DD1A14" w:rsidRPr="00526ABF" w:rsidRDefault="00DD1A14" w:rsidP="000960DB">
      <w:pPr>
        <w:pStyle w:val="Heading3"/>
        <w:ind w:left="1701" w:hanging="567"/>
      </w:pPr>
      <w:r w:rsidRPr="00526ABF">
        <w:t>The Customer shall give the Company access to any Plant and/or Apparatus as it requires to carry out any audit in accordance with this Clause 7.8, and shall provide access to any information requested in respect of such audit.</w:t>
      </w:r>
    </w:p>
    <w:p w14:paraId="2EED1FE9" w14:textId="77777777" w:rsidR="00DD1A14" w:rsidRPr="00526ABF" w:rsidRDefault="00DD1A14" w:rsidP="000960DB">
      <w:pPr>
        <w:pStyle w:val="Heading2"/>
        <w:ind w:left="1134" w:hanging="567"/>
      </w:pPr>
      <w:r w:rsidRPr="00526ABF">
        <w:t>In addition to the rights and remedies which the Company has under any other provision of this Agreement, where an audit pursuant to Clause 7.8 reveals irregularities or discrepancies in the Detailed Inventory, then, in respect of the Connection Points in question:</w:t>
      </w:r>
    </w:p>
    <w:p w14:paraId="59EDFFB1" w14:textId="3EE845B5" w:rsidR="00DD1A14" w:rsidRPr="00526ABF" w:rsidRDefault="00DD1A14" w:rsidP="000960DB">
      <w:pPr>
        <w:pStyle w:val="Heading3"/>
        <w:ind w:left="1701" w:hanging="567"/>
      </w:pPr>
      <w:r w:rsidRPr="00526ABF">
        <w:t xml:space="preserve">the Customer shall submit a revised Detailed Inventory to the Company </w:t>
      </w:r>
      <w:r w:rsidR="00AA249F" w:rsidRPr="00997C0F">
        <w:rPr>
          <w:color w:val="FF0000"/>
        </w:rPr>
        <w:t xml:space="preserve">and </w:t>
      </w:r>
      <w:r w:rsidR="007B2207">
        <w:rPr>
          <w:color w:val="FF0000"/>
        </w:rPr>
        <w:t xml:space="preserve">where the Customer has made an Election, </w:t>
      </w:r>
      <w:r w:rsidR="00AA249F">
        <w:rPr>
          <w:color w:val="FF0000"/>
        </w:rPr>
        <w:t xml:space="preserve">and </w:t>
      </w:r>
      <w:r w:rsidR="00F40B20">
        <w:rPr>
          <w:color w:val="FF0000"/>
        </w:rPr>
        <w:t xml:space="preserve">also </w:t>
      </w:r>
      <w:r w:rsidR="00AA249F" w:rsidRPr="00997C0F">
        <w:rPr>
          <w:color w:val="FF0000"/>
        </w:rPr>
        <w:t>to the DNO</w:t>
      </w:r>
      <w:r w:rsidR="00AA249F" w:rsidRPr="00526ABF">
        <w:t xml:space="preserve"> </w:t>
      </w:r>
      <w:r w:rsidRPr="00526ABF">
        <w:t>to reflect such adjustments; and</w:t>
      </w:r>
    </w:p>
    <w:p w14:paraId="1A76FF2C" w14:textId="3E98814D" w:rsidR="00DD1A14" w:rsidRPr="00526ABF" w:rsidRDefault="00DD1A14" w:rsidP="000960DB">
      <w:pPr>
        <w:pStyle w:val="Heading3"/>
        <w:ind w:left="1701" w:hanging="567"/>
      </w:pPr>
      <w:r w:rsidRPr="00526ABF">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make such adjustment to the Estimated Annual Consumption; or </w:t>
      </w:r>
    </w:p>
    <w:p w14:paraId="6227F49A" w14:textId="0D190439" w:rsidR="00DD1A14" w:rsidRPr="00526ABF" w:rsidRDefault="00DD1A14" w:rsidP="000960DB">
      <w:pPr>
        <w:pStyle w:val="Heading3"/>
        <w:ind w:left="1701" w:hanging="567"/>
      </w:pPr>
      <w:r w:rsidRPr="00526ABF">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shall require the Meter Administrator to make such adjustments to the consumption figures produced by the Equivalent Meter,</w:t>
      </w:r>
    </w:p>
    <w:p w14:paraId="31DFABEF" w14:textId="77777777" w:rsidR="00DD1A14" w:rsidRPr="00526ABF" w:rsidRDefault="00DD1A14" w:rsidP="000960DB">
      <w:pPr>
        <w:ind w:left="1701"/>
      </w:pPr>
      <w:r w:rsidRPr="00AA249F">
        <w:rPr>
          <w:rFonts w:ascii="Times New Roman" w:hAnsi="Times New Roman" w:cs="Times New Roman"/>
          <w:sz w:val="24"/>
          <w:szCs w:val="24"/>
        </w:rPr>
        <w:t>as (in each case) may be required in order to ensure the accuracy (within the margins of accuracy set out in the BSC) of the settlement data on which the related supply and distribution use of system charges are calculated in respect of the Unmetered Supplies</w:t>
      </w:r>
      <w:r w:rsidRPr="00526ABF">
        <w:t>.</w:t>
      </w:r>
    </w:p>
    <w:p w14:paraId="6CD3D08E" w14:textId="2B647A96" w:rsidR="00DD1A14" w:rsidRPr="00526ABF" w:rsidRDefault="00DD1A14" w:rsidP="000960DB">
      <w:pPr>
        <w:pStyle w:val="Heading2"/>
        <w:ind w:left="1134" w:hanging="567"/>
      </w:pPr>
      <w:r w:rsidRPr="00526ABF">
        <w:t xml:space="preserve">Where Items on the Detailed Inventory are subject to a change of ownership then such Items will remain on the Customer’s Detailed Inventory until the Company </w:t>
      </w:r>
      <w:r w:rsidR="00AA249F" w:rsidRPr="00997C0F">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AA249F">
        <w:rPr>
          <w:strike/>
          <w:color w:val="FF0000"/>
        </w:rPr>
        <w:t>has</w:t>
      </w:r>
      <w:r w:rsidRPr="00AA249F">
        <w:rPr>
          <w:color w:val="FF0000"/>
        </w:rPr>
        <w:t xml:space="preserve"> </w:t>
      </w:r>
      <w:r w:rsidRPr="00526ABF">
        <w:t>been notified by the new owner that such Items have been added to the new owner’s detailed inventory.</w:t>
      </w:r>
    </w:p>
    <w:p w14:paraId="14F4C489" w14:textId="2E9B9AB0" w:rsidR="00DD1A14" w:rsidRPr="00526ABF" w:rsidRDefault="00DD1A14" w:rsidP="000960DB">
      <w:pPr>
        <w:pStyle w:val="Heading2"/>
        <w:ind w:left="1134" w:hanging="567"/>
      </w:pPr>
      <w:r w:rsidRPr="00526ABF">
        <w:lastRenderedPageBreak/>
        <w:t xml:space="preserve">The Customer grants, or shall procure the grant (to the extent the Customer is able to do so), to the Company </w:t>
      </w:r>
      <w:r w:rsidR="007B2207" w:rsidRPr="007B2207">
        <w:rPr>
          <w:color w:val="FF0000"/>
        </w:rPr>
        <w:t xml:space="preserve">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r w:rsidR="007B2207" w:rsidRPr="00526ABF">
        <w:t xml:space="preserve"> </w:t>
      </w:r>
      <w:r w:rsidRPr="00526ABF">
        <w:t xml:space="preserve">free and unrestricted access to and use of any information or data concerning electricity taken through any Connection Point available under this Agreement, the Unmetered Supplies Procedures or the BSC for use in the Company’s business </w:t>
      </w:r>
      <w:r w:rsidR="007B2207" w:rsidRPr="007B2207">
        <w:rPr>
          <w:color w:val="FF0000"/>
        </w:rPr>
        <w:t xml:space="preserve">and </w:t>
      </w:r>
      <w:r w:rsidR="007B2207">
        <w:rPr>
          <w:color w:val="FF0000"/>
        </w:rPr>
        <w:t xml:space="preserve">where the Customer has made an Election, to each other Inset Company to which it has Connection Points and has made a similar Election and also </w:t>
      </w:r>
      <w:r w:rsidR="007B2207" w:rsidRPr="00997C0F">
        <w:rPr>
          <w:color w:val="FF0000"/>
        </w:rPr>
        <w:t>to the DNO</w:t>
      </w:r>
      <w:r w:rsidR="00AA249F" w:rsidRPr="00526ABF">
        <w:t xml:space="preserve"> </w:t>
      </w:r>
      <w:r w:rsidRPr="00526ABF">
        <w:t>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14:paraId="0D247372" w14:textId="77777777" w:rsidR="00DD1A14" w:rsidRPr="00526ABF" w:rsidRDefault="00DD1A14" w:rsidP="000960DB">
      <w:pPr>
        <w:pStyle w:val="Heading2"/>
        <w:ind w:left="1134" w:hanging="567"/>
      </w:pPr>
      <w:r w:rsidRPr="00722349">
        <w:rPr>
          <w:rStyle w:val="Heading2Char"/>
        </w:rPr>
        <w:t>Where any additions or amendments to the Detailed Inventory or to the Summary Inventory</w:t>
      </w:r>
      <w:r w:rsidRPr="00526ABF">
        <w:t xml:space="preserve"> are made pursuant to this Clause 7, or where a Modification to the Customer’s Installation is made pursuant to Clause 15, the Customer shall ensure that any charges which the Company requires to be paid in accordance with the statements of charges made by the Company from time to time under the Company’s Electricity Distribution Licence are paid for any such addition, amendment or Modification (including those relevant to the addition of a new Connection Point), and that any works which the Company requires to be effected are carried out such that they are fit for purpose. </w:t>
      </w:r>
    </w:p>
    <w:p w14:paraId="4A6D8E51" w14:textId="1591C72D" w:rsidR="00DD1A14" w:rsidRPr="00526ABF" w:rsidRDefault="00DD1A14" w:rsidP="000960DB">
      <w:pPr>
        <w:pStyle w:val="Heading2"/>
        <w:ind w:left="1134" w:hanging="567"/>
      </w:pPr>
      <w:r w:rsidRPr="009847C9">
        <w:rPr>
          <w:rStyle w:val="Heading3Char"/>
        </w:rPr>
        <w:t>If at any time any Item shall be re-rated such that the characteristics of its consumption of</w:t>
      </w:r>
      <w:r w:rsidRPr="00526ABF">
        <w:t xml:space="preserve"> electricity are different than they were before such re-rating, the Company </w:t>
      </w:r>
      <w:r w:rsidR="00B60901" w:rsidRPr="00997C0F">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may either (as applicable):</w:t>
      </w:r>
    </w:p>
    <w:p w14:paraId="67F99237" w14:textId="77777777" w:rsidR="00DD1A14" w:rsidRPr="00526ABF" w:rsidRDefault="00DD1A14" w:rsidP="000960DB">
      <w:pPr>
        <w:pStyle w:val="Heading3"/>
        <w:ind w:left="1701" w:hanging="708"/>
      </w:pPr>
      <w:r w:rsidRPr="00526ABF">
        <w:t>adjust the Estimated Annual Consumption by the amount necessary to reflect such re-rating; or</w:t>
      </w:r>
    </w:p>
    <w:p w14:paraId="6C6B2B2F" w14:textId="77777777" w:rsidR="00DD1A14" w:rsidRPr="00526ABF" w:rsidRDefault="00DD1A14" w:rsidP="000960DB">
      <w:pPr>
        <w:pStyle w:val="Heading3"/>
        <w:ind w:left="1701" w:hanging="708"/>
      </w:pPr>
      <w:r w:rsidRPr="00526ABF">
        <w:t xml:space="preserve">require the Meter Administrator to recalculate (and re-submit under the BSC) the amount of electricity consumed by the Item to take into account such re-rating,  </w:t>
      </w:r>
    </w:p>
    <w:p w14:paraId="666496CB" w14:textId="2EA7E488" w:rsidR="00DD1A14" w:rsidRDefault="000960DB" w:rsidP="000960DB">
      <w:pPr>
        <w:ind w:left="1701" w:hanging="567"/>
        <w:rPr>
          <w:rFonts w:ascii="Times New Roman" w:hAnsi="Times New Roman" w:cs="Times New Roman"/>
          <w:sz w:val="24"/>
          <w:szCs w:val="24"/>
        </w:rPr>
      </w:pPr>
      <w:r>
        <w:rPr>
          <w:rFonts w:ascii="Times New Roman" w:hAnsi="Times New Roman" w:cs="Times New Roman"/>
          <w:sz w:val="24"/>
          <w:szCs w:val="24"/>
        </w:rPr>
        <w:lastRenderedPageBreak/>
        <w:tab/>
      </w:r>
      <w:r w:rsidR="00DD1A14" w:rsidRPr="00B60901">
        <w:rPr>
          <w:rFonts w:ascii="Times New Roman" w:hAnsi="Times New Roman" w:cs="Times New Roman"/>
          <w:sz w:val="24"/>
          <w:szCs w:val="24"/>
        </w:rPr>
        <w:t>(in each case) from (subject to the limitations on adjustments to electricity settlement data under the BSC) the date on which the Item first was registered in the Detailed Inventory (or any later date that the Company may reasonably specify).</w:t>
      </w:r>
    </w:p>
    <w:p w14:paraId="3BF9D92A" w14:textId="77777777" w:rsidR="00665E75" w:rsidRDefault="00665E75" w:rsidP="00B60901">
      <w:pPr>
        <w:rPr>
          <w:rFonts w:ascii="Times New Roman" w:hAnsi="Times New Roman" w:cs="Times New Roman"/>
          <w:sz w:val="24"/>
          <w:szCs w:val="24"/>
        </w:rPr>
      </w:pPr>
    </w:p>
    <w:p w14:paraId="7B0CFDEA" w14:textId="77777777" w:rsidR="00665E75" w:rsidRDefault="00665E75" w:rsidP="00B60901">
      <w:pPr>
        <w:rPr>
          <w:rFonts w:ascii="Times New Roman" w:hAnsi="Times New Roman" w:cs="Times New Roman"/>
          <w:i/>
          <w:sz w:val="24"/>
          <w:szCs w:val="24"/>
        </w:rPr>
      </w:pPr>
      <w:r w:rsidRPr="00665E75">
        <w:rPr>
          <w:rFonts w:ascii="Times New Roman" w:hAnsi="Times New Roman" w:cs="Times New Roman"/>
          <w:i/>
          <w:sz w:val="24"/>
          <w:szCs w:val="24"/>
        </w:rPr>
        <w:t>Add new 16.10</w:t>
      </w:r>
    </w:p>
    <w:p w14:paraId="3C75FC29" w14:textId="77777777" w:rsidR="00665E75" w:rsidRPr="009F4CCC" w:rsidRDefault="00665E75" w:rsidP="000960DB">
      <w:pPr>
        <w:ind w:left="1134" w:hanging="567"/>
        <w:rPr>
          <w:rFonts w:ascii="Times New Roman" w:hAnsi="Times New Roman" w:cs="Times New Roman"/>
          <w:sz w:val="24"/>
          <w:szCs w:val="24"/>
        </w:rPr>
      </w:pPr>
      <w:r w:rsidRPr="009F4CCC">
        <w:rPr>
          <w:rFonts w:ascii="Times New Roman" w:hAnsi="Times New Roman" w:cs="Times New Roman"/>
          <w:color w:val="FF0000"/>
          <w:sz w:val="24"/>
          <w:szCs w:val="24"/>
        </w:rPr>
        <w:t xml:space="preserve">16.10 Where the Company is an Inset Company, the </w:t>
      </w:r>
      <w:r w:rsidR="009E7E02" w:rsidRPr="009F4CCC">
        <w:rPr>
          <w:rFonts w:ascii="Times New Roman" w:hAnsi="Times New Roman" w:cs="Times New Roman"/>
          <w:color w:val="FF0000"/>
          <w:sz w:val="24"/>
          <w:szCs w:val="24"/>
        </w:rPr>
        <w:t>Customer a</w:t>
      </w:r>
      <w:r w:rsidRPr="009F4CCC">
        <w:rPr>
          <w:rFonts w:ascii="Times New Roman" w:hAnsi="Times New Roman" w:cs="Times New Roman"/>
          <w:color w:val="FF0000"/>
          <w:sz w:val="24"/>
          <w:szCs w:val="24"/>
        </w:rPr>
        <w:t>grees that the DNO shall have no liability for any act or omission by it relating to the data provided to it under Clause 7</w:t>
      </w:r>
    </w:p>
    <w:p w14:paraId="15577801" w14:textId="77777777" w:rsidR="00DD1A14" w:rsidRDefault="00DD1A14" w:rsidP="00205055">
      <w:pPr>
        <w:rPr>
          <w:rFonts w:ascii="Arial" w:hAnsi="Arial" w:cs="Arial"/>
          <w:sz w:val="20"/>
          <w:szCs w:val="20"/>
        </w:rPr>
      </w:pPr>
    </w:p>
    <w:sectPr w:rsidR="00DD1A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ae, Angus" w:date="2017-01-13T10:24:00Z" w:initials="RA">
    <w:p w14:paraId="051CC1CB" w14:textId="3D9F262E" w:rsidR="004B55C0" w:rsidRDefault="004B55C0">
      <w:pPr>
        <w:pStyle w:val="CommentText"/>
      </w:pPr>
      <w:r>
        <w:rPr>
          <w:rStyle w:val="CommentReference"/>
        </w:rPr>
        <w:annotationRef/>
      </w:r>
      <w:r>
        <w:t xml:space="preserve">Should this be </w:t>
      </w:r>
      <w:r w:rsidR="00EE581E">
        <w:t>‘</w:t>
      </w:r>
      <w:r>
        <w:t>Operator</w:t>
      </w:r>
      <w:r w:rsidR="00EE581E">
        <w:t>’</w:t>
      </w:r>
      <w:r>
        <w:t xml:space="preserve"> for consistency with the BSC definition?</w:t>
      </w:r>
    </w:p>
  </w:comment>
  <w:comment w:id="1" w:author="Rae, Angus" w:date="2017-01-13T14:18:00Z" w:initials="RA">
    <w:p w14:paraId="302E33F4" w14:textId="19588BE5" w:rsidR="004B55C0" w:rsidRDefault="004B55C0">
      <w:pPr>
        <w:pStyle w:val="CommentText"/>
      </w:pPr>
      <w:r>
        <w:rPr>
          <w:rStyle w:val="CommentReference"/>
        </w:rPr>
        <w:annotationRef/>
      </w:r>
      <w:r>
        <w:t xml:space="preserve">What data does this </w:t>
      </w:r>
      <w:r w:rsidR="00E82172">
        <w:t>refer to</w:t>
      </w:r>
      <w:r>
        <w:t>?</w:t>
      </w:r>
      <w:r w:rsidR="006F35E0">
        <w:t xml:space="preserve"> Not obvious.</w:t>
      </w:r>
    </w:p>
  </w:comment>
  <w:comment w:id="3" w:author="Rae, Angus" w:date="2017-01-13T12:11:00Z" w:initials="RA">
    <w:p w14:paraId="126859C1" w14:textId="11CC8CE2" w:rsidR="00AE3ADD" w:rsidRDefault="00AE3ADD">
      <w:pPr>
        <w:pStyle w:val="CommentText"/>
      </w:pPr>
      <w:r>
        <w:rPr>
          <w:rStyle w:val="CommentReference"/>
        </w:rPr>
        <w:annotationRef/>
      </w:r>
      <w:r>
        <w:t>An explicit election should be required rather than a ‘deemed’ arrangement.</w:t>
      </w:r>
    </w:p>
  </w:comment>
  <w:comment w:id="4" w:author="Rae, Angus" w:date="2017-01-13T12:01:00Z" w:initials="RA">
    <w:p w14:paraId="333A1250" w14:textId="59B83EE4" w:rsidR="00E82172" w:rsidRDefault="00E82172">
      <w:pPr>
        <w:pStyle w:val="CommentText"/>
      </w:pPr>
      <w:r>
        <w:rPr>
          <w:rStyle w:val="CommentReference"/>
        </w:rPr>
        <w:annotationRef/>
      </w:r>
      <w:r>
        <w:t>Does the ‘UMSO service’ need to be defined to explain exactly what the term means? It may otherwise mean different things to different people.</w:t>
      </w:r>
    </w:p>
  </w:comment>
  <w:comment w:id="17" w:author="Rae, Angus" w:date="2017-01-13T12:05:00Z" w:initials="RA">
    <w:p w14:paraId="4AFF09A4" w14:textId="69DD65C7" w:rsidR="00864AAF" w:rsidRDefault="00864AAF">
      <w:pPr>
        <w:pStyle w:val="CommentText"/>
      </w:pPr>
      <w:r>
        <w:rPr>
          <w:rStyle w:val="CommentReference"/>
        </w:rPr>
        <w:annotationRef/>
      </w:r>
      <w:r>
        <w:t>We don’t believe that this is adequate and should limit the obligation on the DNO to pursue late payments and debt.</w:t>
      </w:r>
      <w:r w:rsidR="00A268F9">
        <w:t xml:space="preserve"> There should also be express exemptions from provision of the service in the absence of data to the necessary standard or timetable and in relation to BSC audit obligations.</w:t>
      </w:r>
    </w:p>
  </w:comment>
  <w:comment w:id="35" w:author="Rae, Angus" w:date="2017-01-13T14:14:00Z" w:initials="RA">
    <w:p w14:paraId="34F39B4A" w14:textId="15B980E0" w:rsidR="00AC6CBC" w:rsidRDefault="00AC6CBC">
      <w:pPr>
        <w:pStyle w:val="CommentText"/>
      </w:pPr>
      <w:r>
        <w:rPr>
          <w:rStyle w:val="CommentReference"/>
        </w:rPr>
        <w:annotationRef/>
      </w:r>
      <w:r>
        <w:t>This is a potentially confusing definition as DNOs can act out of area or connect within their DSA on a nested basis. Can Inset Company and definition be replaced with the EDNO term and definition as in Schedule 19 of DCUSA?</w:t>
      </w:r>
    </w:p>
  </w:comment>
  <w:comment w:id="36" w:author="Rae, Angus" w:date="2017-01-13T14:21:00Z" w:initials="RA">
    <w:p w14:paraId="0D4C838F" w14:textId="38DE906A" w:rsidR="00EF3F0D" w:rsidRDefault="00EF3F0D">
      <w:pPr>
        <w:pStyle w:val="CommentText"/>
      </w:pPr>
      <w:r>
        <w:rPr>
          <w:rStyle w:val="CommentReference"/>
        </w:rPr>
        <w:annotationRef/>
      </w:r>
      <w:r>
        <w:t xml:space="preserve">This should be limited to the ‘host’ DNO – as written it appears to </w:t>
      </w:r>
      <w:r w:rsidR="00EF70AE">
        <w:t xml:space="preserve">possibly </w:t>
      </w:r>
      <w:proofErr w:type="gramStart"/>
      <w:r w:rsidR="00BE20E0">
        <w:t>cover</w:t>
      </w:r>
      <w:r w:rsidR="00EF70AE">
        <w:t xml:space="preserve"> </w:t>
      </w:r>
      <w:r>
        <w:t xml:space="preserve"> a</w:t>
      </w:r>
      <w:r w:rsidR="00AE3ADD">
        <w:t>ny</w:t>
      </w:r>
      <w:proofErr w:type="gramEnd"/>
      <w:r>
        <w:t xml:space="preserve"> DNO</w:t>
      </w:r>
      <w:r w:rsidR="00F32E5F">
        <w:t xml:space="preserve">. This comment </w:t>
      </w:r>
      <w:r w:rsidR="00F4247D">
        <w:t xml:space="preserve">generally applies to </w:t>
      </w:r>
      <w:r w:rsidR="00F32E5F">
        <w:t>other uses of ‘the DNO’ within the draft text.</w:t>
      </w:r>
      <w:r w:rsidR="00F4247D">
        <w:t xml:space="preserve"> Perhaps this can be addressed within the DNO definition above.</w:t>
      </w:r>
    </w:p>
  </w:comment>
  <w:comment w:id="51" w:author="Rae, Angus" w:date="2017-01-13T10:46:00Z" w:initials="RA">
    <w:p w14:paraId="6390A58D" w14:textId="68E3985D" w:rsidR="00BB4130" w:rsidRDefault="00BB4130">
      <w:pPr>
        <w:pStyle w:val="CommentText"/>
      </w:pPr>
      <w:r>
        <w:rPr>
          <w:rStyle w:val="CommentReference"/>
        </w:rPr>
        <w:annotationRef/>
      </w:r>
      <w:r>
        <w:t>This should be limited to within the same DSA.</w:t>
      </w:r>
      <w:r w:rsidR="00F32E5F">
        <w:t xml:space="preserve"> This applies to all similar instances within the draft text.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31F4"/>
    <w:multiLevelType w:val="multilevel"/>
    <w:tmpl w:val="753036A8"/>
    <w:lvl w:ilvl="0">
      <w:start w:val="7"/>
      <w:numFmt w:val="decimal"/>
      <w:pStyle w:val="Heading1"/>
      <w:lvlText w:val="%1."/>
      <w:lvlJc w:val="left"/>
      <w:pPr>
        <w:ind w:left="0" w:firstLine="0"/>
      </w:pPr>
      <w:rPr>
        <w:rFonts w:hint="default"/>
      </w:rPr>
    </w:lvl>
    <w:lvl w:ilvl="1">
      <w:start w:val="1"/>
      <w:numFmt w:val="decimal"/>
      <w:pStyle w:val="Heading2"/>
      <w:lvlText w:val="%1.%2"/>
      <w:lvlJc w:val="left"/>
      <w:pPr>
        <w:ind w:left="426"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nsid w:val="2CFE4A12"/>
    <w:multiLevelType w:val="hybridMultilevel"/>
    <w:tmpl w:val="C58C1F36"/>
    <w:lvl w:ilvl="0" w:tplc="333865A4">
      <w:start w:val="2"/>
      <w:numFmt w:val="lowerRoman"/>
      <w:lvlText w:val="%1)"/>
      <w:lvlJc w:val="left"/>
      <w:pPr>
        <w:ind w:left="873" w:hanging="720"/>
      </w:pPr>
      <w:rPr>
        <w:rFonts w:hint="default"/>
        <w:color w:val="FF0000"/>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2">
    <w:nsid w:val="40292D40"/>
    <w:multiLevelType w:val="hybridMultilevel"/>
    <w:tmpl w:val="A7BE9DE0"/>
    <w:lvl w:ilvl="0" w:tplc="E9505232">
      <w:start w:val="1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4">
    <w:nsid w:val="4AD340D9"/>
    <w:multiLevelType w:val="hybridMultilevel"/>
    <w:tmpl w:val="EF24F078"/>
    <w:lvl w:ilvl="0" w:tplc="BEEC187E">
      <w:start w:val="2"/>
      <w:numFmt w:val="lowerRoman"/>
      <w:lvlText w:val="%1)"/>
      <w:lvlJc w:val="left"/>
      <w:pPr>
        <w:ind w:left="1080" w:hanging="72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7"/>
    </w:lvlOverride>
    <w:lvlOverride w:ilvl="1">
      <w:startOverride w:val="1"/>
    </w:lvlOverride>
    <w:lvlOverride w:ilvl="2">
      <w:startOverride w:val="14"/>
    </w:lvlOverride>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648"/>
    <w:rsid w:val="00000E51"/>
    <w:rsid w:val="00027F4F"/>
    <w:rsid w:val="0003755C"/>
    <w:rsid w:val="00053404"/>
    <w:rsid w:val="0005388E"/>
    <w:rsid w:val="00072704"/>
    <w:rsid w:val="00081C43"/>
    <w:rsid w:val="000960DB"/>
    <w:rsid w:val="000B79AA"/>
    <w:rsid w:val="000C6FE5"/>
    <w:rsid w:val="000D3F4C"/>
    <w:rsid w:val="000D4A8D"/>
    <w:rsid w:val="000D69DA"/>
    <w:rsid w:val="000E617D"/>
    <w:rsid w:val="0010619F"/>
    <w:rsid w:val="00122D56"/>
    <w:rsid w:val="00132950"/>
    <w:rsid w:val="00143FEB"/>
    <w:rsid w:val="00152B0C"/>
    <w:rsid w:val="00155CB8"/>
    <w:rsid w:val="00156443"/>
    <w:rsid w:val="00162304"/>
    <w:rsid w:val="00167630"/>
    <w:rsid w:val="00171A92"/>
    <w:rsid w:val="00175EE5"/>
    <w:rsid w:val="001932AE"/>
    <w:rsid w:val="00194660"/>
    <w:rsid w:val="001A48CD"/>
    <w:rsid w:val="001A5F3B"/>
    <w:rsid w:val="001C2979"/>
    <w:rsid w:val="001D3059"/>
    <w:rsid w:val="001D576B"/>
    <w:rsid w:val="001F2FF7"/>
    <w:rsid w:val="00205055"/>
    <w:rsid w:val="002113D0"/>
    <w:rsid w:val="00233036"/>
    <w:rsid w:val="00265C78"/>
    <w:rsid w:val="00273DED"/>
    <w:rsid w:val="002818C6"/>
    <w:rsid w:val="00281D39"/>
    <w:rsid w:val="00286CAA"/>
    <w:rsid w:val="002C51AF"/>
    <w:rsid w:val="002C572E"/>
    <w:rsid w:val="002D526A"/>
    <w:rsid w:val="002F12E6"/>
    <w:rsid w:val="00310B62"/>
    <w:rsid w:val="00311E89"/>
    <w:rsid w:val="0031648C"/>
    <w:rsid w:val="0033174A"/>
    <w:rsid w:val="00341648"/>
    <w:rsid w:val="0037624C"/>
    <w:rsid w:val="00382722"/>
    <w:rsid w:val="003853B6"/>
    <w:rsid w:val="0039666F"/>
    <w:rsid w:val="003A23E6"/>
    <w:rsid w:val="003D1C9B"/>
    <w:rsid w:val="003D60B2"/>
    <w:rsid w:val="003E7E1A"/>
    <w:rsid w:val="003F4A99"/>
    <w:rsid w:val="003F7E41"/>
    <w:rsid w:val="00403BBB"/>
    <w:rsid w:val="00413ABC"/>
    <w:rsid w:val="00414E35"/>
    <w:rsid w:val="00421DD1"/>
    <w:rsid w:val="00425D7A"/>
    <w:rsid w:val="004260C6"/>
    <w:rsid w:val="004334DB"/>
    <w:rsid w:val="004463DD"/>
    <w:rsid w:val="00465EEF"/>
    <w:rsid w:val="004722B5"/>
    <w:rsid w:val="00486998"/>
    <w:rsid w:val="004877C0"/>
    <w:rsid w:val="004A7F9A"/>
    <w:rsid w:val="004B55C0"/>
    <w:rsid w:val="004D0D75"/>
    <w:rsid w:val="004D6E8B"/>
    <w:rsid w:val="004E3136"/>
    <w:rsid w:val="004E6B1D"/>
    <w:rsid w:val="004F3C16"/>
    <w:rsid w:val="00500B04"/>
    <w:rsid w:val="0052430F"/>
    <w:rsid w:val="0052767F"/>
    <w:rsid w:val="005330F9"/>
    <w:rsid w:val="00561C22"/>
    <w:rsid w:val="005718BD"/>
    <w:rsid w:val="00580236"/>
    <w:rsid w:val="00584727"/>
    <w:rsid w:val="00584C99"/>
    <w:rsid w:val="00595644"/>
    <w:rsid w:val="005956AA"/>
    <w:rsid w:val="005A447B"/>
    <w:rsid w:val="005C040C"/>
    <w:rsid w:val="005C1939"/>
    <w:rsid w:val="005C4AE4"/>
    <w:rsid w:val="005C7309"/>
    <w:rsid w:val="005D2448"/>
    <w:rsid w:val="005D2B25"/>
    <w:rsid w:val="005D3BA7"/>
    <w:rsid w:val="005E4D02"/>
    <w:rsid w:val="005E58CE"/>
    <w:rsid w:val="005F2996"/>
    <w:rsid w:val="00610568"/>
    <w:rsid w:val="00613721"/>
    <w:rsid w:val="00620E8F"/>
    <w:rsid w:val="00625394"/>
    <w:rsid w:val="00626749"/>
    <w:rsid w:val="00644D71"/>
    <w:rsid w:val="00652A29"/>
    <w:rsid w:val="00665A99"/>
    <w:rsid w:val="00665E75"/>
    <w:rsid w:val="006834BF"/>
    <w:rsid w:val="00685BCE"/>
    <w:rsid w:val="00687B48"/>
    <w:rsid w:val="006A0C82"/>
    <w:rsid w:val="006B4636"/>
    <w:rsid w:val="006C39F7"/>
    <w:rsid w:val="006C3B3E"/>
    <w:rsid w:val="006D04E2"/>
    <w:rsid w:val="006D12EA"/>
    <w:rsid w:val="006D6BD8"/>
    <w:rsid w:val="006F35E0"/>
    <w:rsid w:val="006F5FFE"/>
    <w:rsid w:val="00700DA8"/>
    <w:rsid w:val="00701CEA"/>
    <w:rsid w:val="00701E2E"/>
    <w:rsid w:val="007171FC"/>
    <w:rsid w:val="00723213"/>
    <w:rsid w:val="00727723"/>
    <w:rsid w:val="0073596C"/>
    <w:rsid w:val="00736ED9"/>
    <w:rsid w:val="007460DE"/>
    <w:rsid w:val="00754B01"/>
    <w:rsid w:val="00777ACA"/>
    <w:rsid w:val="00787734"/>
    <w:rsid w:val="0079164B"/>
    <w:rsid w:val="00797A90"/>
    <w:rsid w:val="007A5BFE"/>
    <w:rsid w:val="007A6666"/>
    <w:rsid w:val="007A6BCA"/>
    <w:rsid w:val="007B2207"/>
    <w:rsid w:val="007C2667"/>
    <w:rsid w:val="007C3596"/>
    <w:rsid w:val="007C43A0"/>
    <w:rsid w:val="007C6587"/>
    <w:rsid w:val="007D44DE"/>
    <w:rsid w:val="007E3819"/>
    <w:rsid w:val="007E3B8F"/>
    <w:rsid w:val="00804981"/>
    <w:rsid w:val="00814EE5"/>
    <w:rsid w:val="0081746F"/>
    <w:rsid w:val="0082779C"/>
    <w:rsid w:val="008327E0"/>
    <w:rsid w:val="008516EA"/>
    <w:rsid w:val="00863C5C"/>
    <w:rsid w:val="00864AAF"/>
    <w:rsid w:val="008717AB"/>
    <w:rsid w:val="0087790B"/>
    <w:rsid w:val="00883781"/>
    <w:rsid w:val="008867AF"/>
    <w:rsid w:val="008869E1"/>
    <w:rsid w:val="00886A97"/>
    <w:rsid w:val="00887702"/>
    <w:rsid w:val="0089099A"/>
    <w:rsid w:val="00896C04"/>
    <w:rsid w:val="00896E0F"/>
    <w:rsid w:val="008C70C5"/>
    <w:rsid w:val="008E0719"/>
    <w:rsid w:val="008E2394"/>
    <w:rsid w:val="0091335F"/>
    <w:rsid w:val="00913F24"/>
    <w:rsid w:val="0092049E"/>
    <w:rsid w:val="00922EAB"/>
    <w:rsid w:val="00941D86"/>
    <w:rsid w:val="00952BF0"/>
    <w:rsid w:val="00953D4A"/>
    <w:rsid w:val="0096480F"/>
    <w:rsid w:val="00964A90"/>
    <w:rsid w:val="00967D05"/>
    <w:rsid w:val="00967FD5"/>
    <w:rsid w:val="009871A9"/>
    <w:rsid w:val="009873BE"/>
    <w:rsid w:val="009873E7"/>
    <w:rsid w:val="009972F6"/>
    <w:rsid w:val="00997C0F"/>
    <w:rsid w:val="009A6395"/>
    <w:rsid w:val="009A66BE"/>
    <w:rsid w:val="009B0875"/>
    <w:rsid w:val="009B2E81"/>
    <w:rsid w:val="009D781F"/>
    <w:rsid w:val="009E5ED8"/>
    <w:rsid w:val="009E7E02"/>
    <w:rsid w:val="009F287A"/>
    <w:rsid w:val="009F4CCC"/>
    <w:rsid w:val="00A035CD"/>
    <w:rsid w:val="00A268F9"/>
    <w:rsid w:val="00A53620"/>
    <w:rsid w:val="00A53793"/>
    <w:rsid w:val="00AA249F"/>
    <w:rsid w:val="00AA2EF4"/>
    <w:rsid w:val="00AA41C4"/>
    <w:rsid w:val="00AB3E0C"/>
    <w:rsid w:val="00AC0BC1"/>
    <w:rsid w:val="00AC36A3"/>
    <w:rsid w:val="00AC6CBC"/>
    <w:rsid w:val="00AE3ADD"/>
    <w:rsid w:val="00AE417C"/>
    <w:rsid w:val="00AE5E0E"/>
    <w:rsid w:val="00AF1017"/>
    <w:rsid w:val="00B015C8"/>
    <w:rsid w:val="00B05F6C"/>
    <w:rsid w:val="00B10B09"/>
    <w:rsid w:val="00B10C74"/>
    <w:rsid w:val="00B13EBA"/>
    <w:rsid w:val="00B14269"/>
    <w:rsid w:val="00B3115A"/>
    <w:rsid w:val="00B32F0A"/>
    <w:rsid w:val="00B416FB"/>
    <w:rsid w:val="00B466C2"/>
    <w:rsid w:val="00B47027"/>
    <w:rsid w:val="00B4781C"/>
    <w:rsid w:val="00B60901"/>
    <w:rsid w:val="00B60D7E"/>
    <w:rsid w:val="00B63B6D"/>
    <w:rsid w:val="00B86285"/>
    <w:rsid w:val="00B9473D"/>
    <w:rsid w:val="00B95216"/>
    <w:rsid w:val="00B972B9"/>
    <w:rsid w:val="00BA3920"/>
    <w:rsid w:val="00BA6954"/>
    <w:rsid w:val="00BB4130"/>
    <w:rsid w:val="00BE20E0"/>
    <w:rsid w:val="00BE68C1"/>
    <w:rsid w:val="00BE736D"/>
    <w:rsid w:val="00C36132"/>
    <w:rsid w:val="00C72E8C"/>
    <w:rsid w:val="00C73EF3"/>
    <w:rsid w:val="00C817C2"/>
    <w:rsid w:val="00C87355"/>
    <w:rsid w:val="00C92C8A"/>
    <w:rsid w:val="00CA44D4"/>
    <w:rsid w:val="00CB3AE8"/>
    <w:rsid w:val="00CC499E"/>
    <w:rsid w:val="00CD0555"/>
    <w:rsid w:val="00CD4644"/>
    <w:rsid w:val="00CE3A20"/>
    <w:rsid w:val="00D170E7"/>
    <w:rsid w:val="00D27067"/>
    <w:rsid w:val="00D30F90"/>
    <w:rsid w:val="00D36A0E"/>
    <w:rsid w:val="00D40B38"/>
    <w:rsid w:val="00D545E9"/>
    <w:rsid w:val="00D549A4"/>
    <w:rsid w:val="00D5722A"/>
    <w:rsid w:val="00D65408"/>
    <w:rsid w:val="00D7142F"/>
    <w:rsid w:val="00D76581"/>
    <w:rsid w:val="00D8742B"/>
    <w:rsid w:val="00D8774B"/>
    <w:rsid w:val="00DA05F6"/>
    <w:rsid w:val="00DA52FD"/>
    <w:rsid w:val="00DB536E"/>
    <w:rsid w:val="00DC1339"/>
    <w:rsid w:val="00DC1C5B"/>
    <w:rsid w:val="00DC45F6"/>
    <w:rsid w:val="00DD1613"/>
    <w:rsid w:val="00DD1A14"/>
    <w:rsid w:val="00DD3535"/>
    <w:rsid w:val="00DD7F35"/>
    <w:rsid w:val="00DE7CBE"/>
    <w:rsid w:val="00E025A2"/>
    <w:rsid w:val="00E114B2"/>
    <w:rsid w:val="00E12080"/>
    <w:rsid w:val="00E22361"/>
    <w:rsid w:val="00E23777"/>
    <w:rsid w:val="00E25F83"/>
    <w:rsid w:val="00E414D8"/>
    <w:rsid w:val="00E4671F"/>
    <w:rsid w:val="00E538A6"/>
    <w:rsid w:val="00E61469"/>
    <w:rsid w:val="00E64857"/>
    <w:rsid w:val="00E66F5D"/>
    <w:rsid w:val="00E763B3"/>
    <w:rsid w:val="00E82172"/>
    <w:rsid w:val="00E92558"/>
    <w:rsid w:val="00EA5B83"/>
    <w:rsid w:val="00EA74C6"/>
    <w:rsid w:val="00EC4F21"/>
    <w:rsid w:val="00EE228F"/>
    <w:rsid w:val="00EE581E"/>
    <w:rsid w:val="00EF1300"/>
    <w:rsid w:val="00EF3F0D"/>
    <w:rsid w:val="00EF70AE"/>
    <w:rsid w:val="00EF75BB"/>
    <w:rsid w:val="00F022CE"/>
    <w:rsid w:val="00F03ABB"/>
    <w:rsid w:val="00F10F05"/>
    <w:rsid w:val="00F2097C"/>
    <w:rsid w:val="00F239B0"/>
    <w:rsid w:val="00F278E7"/>
    <w:rsid w:val="00F32E5F"/>
    <w:rsid w:val="00F358C8"/>
    <w:rsid w:val="00F40B20"/>
    <w:rsid w:val="00F4247D"/>
    <w:rsid w:val="00F6033E"/>
    <w:rsid w:val="00F607D3"/>
    <w:rsid w:val="00F6500F"/>
    <w:rsid w:val="00F7323D"/>
    <w:rsid w:val="00F808D6"/>
    <w:rsid w:val="00F866B0"/>
    <w:rsid w:val="00F90F29"/>
    <w:rsid w:val="00F90F7F"/>
    <w:rsid w:val="00F9761D"/>
    <w:rsid w:val="00FA0025"/>
    <w:rsid w:val="00FA31C8"/>
    <w:rsid w:val="00FC43DA"/>
    <w:rsid w:val="00FD432D"/>
    <w:rsid w:val="00FD60DC"/>
    <w:rsid w:val="00FE0D1E"/>
    <w:rsid w:val="00FE7D4B"/>
    <w:rsid w:val="00FF3D70"/>
    <w:rsid w:val="00FF4263"/>
    <w:rsid w:val="00FF5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DD1A14"/>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DD1A14"/>
    <w:pPr>
      <w:keepNext w:val="0"/>
      <w:keepLines w:val="0"/>
      <w:numPr>
        <w:ilvl w:val="1"/>
      </w:numPr>
      <w:spacing w:before="0"/>
      <w:ind w:left="-43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DD1A14"/>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DD1A14"/>
    <w:pPr>
      <w:keepNext/>
      <w:keepLines/>
      <w:numPr>
        <w:ilvl w:val="3"/>
        <w:numId w:val="1"/>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DD1A14"/>
    <w:pPr>
      <w:keepNext/>
      <w:keepLines/>
      <w:numPr>
        <w:ilvl w:val="4"/>
        <w:numId w:val="1"/>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DD1A14"/>
    <w:pPr>
      <w:keepNext/>
      <w:keepLines/>
      <w:numPr>
        <w:ilvl w:val="5"/>
        <w:numId w:val="1"/>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DD1A14"/>
    <w:pPr>
      <w:keepNext/>
      <w:keepLines/>
      <w:numPr>
        <w:ilvl w:val="6"/>
        <w:numId w:val="1"/>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nhideWhenUsed/>
    <w:qFormat/>
    <w:rsid w:val="00DD1A1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DD1A1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DD1A14"/>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DD1A14"/>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DD1A14"/>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DD1A14"/>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DD1A14"/>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DD1A14"/>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DD1A14"/>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DD1A1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DD1A14"/>
    <w:rPr>
      <w:rFonts w:asciiTheme="majorHAnsi" w:eastAsiaTheme="majorEastAsia" w:hAnsiTheme="majorHAnsi" w:cstheme="majorBidi"/>
      <w:i/>
      <w:iCs/>
      <w:color w:val="404040" w:themeColor="text1" w:themeTint="BF"/>
      <w:sz w:val="20"/>
      <w:szCs w:val="20"/>
    </w:rPr>
  </w:style>
  <w:style w:type="paragraph" w:customStyle="1" w:styleId="DCAlphaCaps">
    <w:name w:val="DC Alpha Caps"/>
    <w:basedOn w:val="Normal"/>
    <w:link w:val="DCAlphaCapsChar"/>
    <w:qFormat/>
    <w:rsid w:val="00DD1A14"/>
    <w:pPr>
      <w:numPr>
        <w:numId w:val="2"/>
      </w:numPr>
      <w:spacing w:after="240" w:line="360" w:lineRule="auto"/>
      <w:ind w:left="2160" w:hanging="720"/>
    </w:pPr>
    <w:rPr>
      <w:rFonts w:ascii="Times New Roman" w:hAnsi="Times New Roman"/>
      <w:sz w:val="24"/>
    </w:rPr>
  </w:style>
  <w:style w:type="paragraph" w:customStyle="1" w:styleId="Heading10">
    <w:name w:val="Heading 10"/>
    <w:basedOn w:val="Heading5"/>
    <w:qFormat/>
    <w:rsid w:val="00DD1A14"/>
    <w:pPr>
      <w:numPr>
        <w:ilvl w:val="3"/>
        <w:numId w:val="2"/>
      </w:numPr>
      <w:spacing w:before="0"/>
    </w:pPr>
  </w:style>
  <w:style w:type="character" w:customStyle="1" w:styleId="DCAlphaCapsChar">
    <w:name w:val="DC Alpha Caps Char"/>
    <w:basedOn w:val="DefaultParagraphFont"/>
    <w:link w:val="DCAlphaCaps"/>
    <w:rsid w:val="00DD1A14"/>
    <w:rPr>
      <w:rFonts w:ascii="Times New Roman" w:hAnsi="Times New Roman"/>
      <w:sz w:val="24"/>
    </w:rPr>
  </w:style>
  <w:style w:type="character" w:styleId="CommentReference">
    <w:name w:val="annotation reference"/>
    <w:basedOn w:val="DefaultParagraphFont"/>
    <w:uiPriority w:val="99"/>
    <w:semiHidden/>
    <w:unhideWhenUsed/>
    <w:rsid w:val="005956AA"/>
    <w:rPr>
      <w:sz w:val="16"/>
      <w:szCs w:val="16"/>
    </w:rPr>
  </w:style>
  <w:style w:type="paragraph" w:styleId="CommentText">
    <w:name w:val="annotation text"/>
    <w:basedOn w:val="Normal"/>
    <w:link w:val="CommentTextChar"/>
    <w:uiPriority w:val="99"/>
    <w:semiHidden/>
    <w:unhideWhenUsed/>
    <w:rsid w:val="005956AA"/>
    <w:pPr>
      <w:spacing w:line="240" w:lineRule="auto"/>
    </w:pPr>
    <w:rPr>
      <w:sz w:val="20"/>
      <w:szCs w:val="20"/>
    </w:rPr>
  </w:style>
  <w:style w:type="character" w:customStyle="1" w:styleId="CommentTextChar">
    <w:name w:val="Comment Text Char"/>
    <w:basedOn w:val="DefaultParagraphFont"/>
    <w:link w:val="CommentText"/>
    <w:uiPriority w:val="99"/>
    <w:semiHidden/>
    <w:rsid w:val="005956AA"/>
    <w:rPr>
      <w:sz w:val="20"/>
      <w:szCs w:val="20"/>
    </w:rPr>
  </w:style>
  <w:style w:type="paragraph" w:styleId="CommentSubject">
    <w:name w:val="annotation subject"/>
    <w:basedOn w:val="CommentText"/>
    <w:next w:val="CommentText"/>
    <w:link w:val="CommentSubjectChar"/>
    <w:uiPriority w:val="99"/>
    <w:semiHidden/>
    <w:unhideWhenUsed/>
    <w:rsid w:val="005956AA"/>
    <w:rPr>
      <w:b/>
      <w:bCs/>
    </w:rPr>
  </w:style>
  <w:style w:type="character" w:customStyle="1" w:styleId="CommentSubjectChar">
    <w:name w:val="Comment Subject Char"/>
    <w:basedOn w:val="CommentTextChar"/>
    <w:link w:val="CommentSubject"/>
    <w:uiPriority w:val="99"/>
    <w:semiHidden/>
    <w:rsid w:val="005956AA"/>
    <w:rPr>
      <w:b/>
      <w:bCs/>
      <w:sz w:val="20"/>
      <w:szCs w:val="20"/>
    </w:rPr>
  </w:style>
  <w:style w:type="paragraph" w:styleId="BalloonText">
    <w:name w:val="Balloon Text"/>
    <w:basedOn w:val="Normal"/>
    <w:link w:val="BalloonTextChar"/>
    <w:uiPriority w:val="99"/>
    <w:semiHidden/>
    <w:unhideWhenUsed/>
    <w:rsid w:val="0059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AA"/>
    <w:rPr>
      <w:rFonts w:ascii="Tahoma" w:hAnsi="Tahoma" w:cs="Tahoma"/>
      <w:sz w:val="16"/>
      <w:szCs w:val="16"/>
    </w:rPr>
  </w:style>
  <w:style w:type="table" w:styleId="TableGrid">
    <w:name w:val="Table Grid"/>
    <w:basedOn w:val="TableNormal"/>
    <w:uiPriority w:val="59"/>
    <w:rsid w:val="00F23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DD1A14"/>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DD1A14"/>
    <w:pPr>
      <w:keepNext w:val="0"/>
      <w:keepLines w:val="0"/>
      <w:numPr>
        <w:ilvl w:val="1"/>
      </w:numPr>
      <w:spacing w:before="0"/>
      <w:ind w:left="-43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DD1A14"/>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DD1A14"/>
    <w:pPr>
      <w:keepNext/>
      <w:keepLines/>
      <w:numPr>
        <w:ilvl w:val="3"/>
        <w:numId w:val="1"/>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DD1A14"/>
    <w:pPr>
      <w:keepNext/>
      <w:keepLines/>
      <w:numPr>
        <w:ilvl w:val="4"/>
        <w:numId w:val="1"/>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DD1A14"/>
    <w:pPr>
      <w:keepNext/>
      <w:keepLines/>
      <w:numPr>
        <w:ilvl w:val="5"/>
        <w:numId w:val="1"/>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DD1A14"/>
    <w:pPr>
      <w:keepNext/>
      <w:keepLines/>
      <w:numPr>
        <w:ilvl w:val="6"/>
        <w:numId w:val="1"/>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nhideWhenUsed/>
    <w:qFormat/>
    <w:rsid w:val="00DD1A1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DD1A1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DD1A14"/>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DD1A14"/>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DD1A14"/>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DD1A14"/>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DD1A14"/>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DD1A14"/>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DD1A14"/>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DD1A1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DD1A14"/>
    <w:rPr>
      <w:rFonts w:asciiTheme="majorHAnsi" w:eastAsiaTheme="majorEastAsia" w:hAnsiTheme="majorHAnsi" w:cstheme="majorBidi"/>
      <w:i/>
      <w:iCs/>
      <w:color w:val="404040" w:themeColor="text1" w:themeTint="BF"/>
      <w:sz w:val="20"/>
      <w:szCs w:val="20"/>
    </w:rPr>
  </w:style>
  <w:style w:type="paragraph" w:customStyle="1" w:styleId="DCAlphaCaps">
    <w:name w:val="DC Alpha Caps"/>
    <w:basedOn w:val="Normal"/>
    <w:link w:val="DCAlphaCapsChar"/>
    <w:qFormat/>
    <w:rsid w:val="00DD1A14"/>
    <w:pPr>
      <w:numPr>
        <w:numId w:val="2"/>
      </w:numPr>
      <w:spacing w:after="240" w:line="360" w:lineRule="auto"/>
      <w:ind w:left="2160" w:hanging="720"/>
    </w:pPr>
    <w:rPr>
      <w:rFonts w:ascii="Times New Roman" w:hAnsi="Times New Roman"/>
      <w:sz w:val="24"/>
    </w:rPr>
  </w:style>
  <w:style w:type="paragraph" w:customStyle="1" w:styleId="Heading10">
    <w:name w:val="Heading 10"/>
    <w:basedOn w:val="Heading5"/>
    <w:qFormat/>
    <w:rsid w:val="00DD1A14"/>
    <w:pPr>
      <w:numPr>
        <w:ilvl w:val="3"/>
        <w:numId w:val="2"/>
      </w:numPr>
      <w:spacing w:before="0"/>
    </w:pPr>
  </w:style>
  <w:style w:type="character" w:customStyle="1" w:styleId="DCAlphaCapsChar">
    <w:name w:val="DC Alpha Caps Char"/>
    <w:basedOn w:val="DefaultParagraphFont"/>
    <w:link w:val="DCAlphaCaps"/>
    <w:rsid w:val="00DD1A14"/>
    <w:rPr>
      <w:rFonts w:ascii="Times New Roman" w:hAnsi="Times New Roman"/>
      <w:sz w:val="24"/>
    </w:rPr>
  </w:style>
  <w:style w:type="character" w:styleId="CommentReference">
    <w:name w:val="annotation reference"/>
    <w:basedOn w:val="DefaultParagraphFont"/>
    <w:uiPriority w:val="99"/>
    <w:semiHidden/>
    <w:unhideWhenUsed/>
    <w:rsid w:val="005956AA"/>
    <w:rPr>
      <w:sz w:val="16"/>
      <w:szCs w:val="16"/>
    </w:rPr>
  </w:style>
  <w:style w:type="paragraph" w:styleId="CommentText">
    <w:name w:val="annotation text"/>
    <w:basedOn w:val="Normal"/>
    <w:link w:val="CommentTextChar"/>
    <w:uiPriority w:val="99"/>
    <w:semiHidden/>
    <w:unhideWhenUsed/>
    <w:rsid w:val="005956AA"/>
    <w:pPr>
      <w:spacing w:line="240" w:lineRule="auto"/>
    </w:pPr>
    <w:rPr>
      <w:sz w:val="20"/>
      <w:szCs w:val="20"/>
    </w:rPr>
  </w:style>
  <w:style w:type="character" w:customStyle="1" w:styleId="CommentTextChar">
    <w:name w:val="Comment Text Char"/>
    <w:basedOn w:val="DefaultParagraphFont"/>
    <w:link w:val="CommentText"/>
    <w:uiPriority w:val="99"/>
    <w:semiHidden/>
    <w:rsid w:val="005956AA"/>
    <w:rPr>
      <w:sz w:val="20"/>
      <w:szCs w:val="20"/>
    </w:rPr>
  </w:style>
  <w:style w:type="paragraph" w:styleId="CommentSubject">
    <w:name w:val="annotation subject"/>
    <w:basedOn w:val="CommentText"/>
    <w:next w:val="CommentText"/>
    <w:link w:val="CommentSubjectChar"/>
    <w:uiPriority w:val="99"/>
    <w:semiHidden/>
    <w:unhideWhenUsed/>
    <w:rsid w:val="005956AA"/>
    <w:rPr>
      <w:b/>
      <w:bCs/>
    </w:rPr>
  </w:style>
  <w:style w:type="character" w:customStyle="1" w:styleId="CommentSubjectChar">
    <w:name w:val="Comment Subject Char"/>
    <w:basedOn w:val="CommentTextChar"/>
    <w:link w:val="CommentSubject"/>
    <w:uiPriority w:val="99"/>
    <w:semiHidden/>
    <w:rsid w:val="005956AA"/>
    <w:rPr>
      <w:b/>
      <w:bCs/>
      <w:sz w:val="20"/>
      <w:szCs w:val="20"/>
    </w:rPr>
  </w:style>
  <w:style w:type="paragraph" w:styleId="BalloonText">
    <w:name w:val="Balloon Text"/>
    <w:basedOn w:val="Normal"/>
    <w:link w:val="BalloonTextChar"/>
    <w:uiPriority w:val="99"/>
    <w:semiHidden/>
    <w:unhideWhenUsed/>
    <w:rsid w:val="0059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AA"/>
    <w:rPr>
      <w:rFonts w:ascii="Tahoma" w:hAnsi="Tahoma" w:cs="Tahoma"/>
      <w:sz w:val="16"/>
      <w:szCs w:val="16"/>
    </w:rPr>
  </w:style>
  <w:style w:type="table" w:styleId="TableGrid">
    <w:name w:val="Table Grid"/>
    <w:basedOn w:val="TableNormal"/>
    <w:uiPriority w:val="59"/>
    <w:rsid w:val="00F23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D3ECC978.dotm</Template>
  <TotalTime>88</TotalTime>
  <Pages>8</Pages>
  <Words>2063</Words>
  <Characters>11762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13798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Waymont, Peter</dc:creator>
  <cp:lastModifiedBy>Rae, Angus</cp:lastModifiedBy>
  <cp:revision>5</cp:revision>
  <dcterms:created xsi:type="dcterms:W3CDTF">2017-01-13T11:06:00Z</dcterms:created>
  <dcterms:modified xsi:type="dcterms:W3CDTF">2017-01-13T14:22:00Z</dcterms:modified>
</cp:coreProperties>
</file>