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78131" w14:textId="77777777" w:rsidR="00D55937" w:rsidRPr="00674F87" w:rsidRDefault="004C4F09" w:rsidP="00D70D25">
      <w:pPr>
        <w:pStyle w:val="Header"/>
        <w:widowControl w:val="0"/>
        <w:spacing w:after="240" w:line="360" w:lineRule="auto"/>
        <w:jc w:val="center"/>
        <w:rPr>
          <w:b/>
          <w:u w:val="single"/>
          <w:lang w:val="en-GB"/>
        </w:rPr>
      </w:pPr>
      <w:r w:rsidRPr="00674F87">
        <w:rPr>
          <w:b/>
          <w:u w:val="single"/>
          <w:lang w:val="en-GB"/>
        </w:rPr>
        <w:t xml:space="preserve">DCP </w:t>
      </w:r>
      <w:r w:rsidR="00A84A28" w:rsidRPr="00674F87">
        <w:rPr>
          <w:b/>
          <w:u w:val="single"/>
          <w:lang w:val="en-GB"/>
        </w:rPr>
        <w:t>2</w:t>
      </w:r>
      <w:r w:rsidR="0024425D" w:rsidRPr="00674F87">
        <w:rPr>
          <w:b/>
          <w:u w:val="single"/>
          <w:lang w:val="en-GB"/>
        </w:rPr>
        <w:t>8</w:t>
      </w:r>
      <w:r w:rsidR="00C12850" w:rsidRPr="00674F87">
        <w:rPr>
          <w:b/>
          <w:u w:val="single"/>
          <w:lang w:val="en-GB"/>
        </w:rPr>
        <w:t>2</w:t>
      </w:r>
      <w:r w:rsidR="00D55937" w:rsidRPr="00674F87">
        <w:rPr>
          <w:b/>
          <w:u w:val="single"/>
          <w:lang w:val="en-GB"/>
        </w:rPr>
        <w:t xml:space="preserve"> Draft Legal Text</w:t>
      </w:r>
    </w:p>
    <w:p w14:paraId="1F83FF22" w14:textId="77777777" w:rsidR="004D00D9" w:rsidRPr="00674F87" w:rsidRDefault="00C12850" w:rsidP="00C12850">
      <w:pPr>
        <w:widowControl w:val="0"/>
        <w:autoSpaceDE w:val="0"/>
        <w:autoSpaceDN w:val="0"/>
        <w:adjustRightInd w:val="0"/>
        <w:spacing w:after="240" w:line="360" w:lineRule="auto"/>
        <w:jc w:val="center"/>
        <w:rPr>
          <w:b/>
          <w:u w:val="single"/>
          <w:lang w:val="en-GB"/>
        </w:rPr>
      </w:pPr>
      <w:bookmarkStart w:id="0" w:name="_Toc182224768"/>
      <w:r w:rsidRPr="00674F87">
        <w:rPr>
          <w:b/>
          <w:u w:val="single"/>
          <w:lang w:val="en-GB"/>
        </w:rPr>
        <w:t>Embedded Distribution Network Operator (EDNO) UMSO</w:t>
      </w:r>
    </w:p>
    <w:p w14:paraId="25DF7606" w14:textId="77777777" w:rsidR="00C12850" w:rsidRPr="00674F87" w:rsidRDefault="00C12850" w:rsidP="00914D28">
      <w:pPr>
        <w:widowControl w:val="0"/>
        <w:autoSpaceDE w:val="0"/>
        <w:autoSpaceDN w:val="0"/>
        <w:adjustRightInd w:val="0"/>
        <w:spacing w:after="240" w:line="360" w:lineRule="auto"/>
        <w:rPr>
          <w:b/>
          <w:u w:val="single"/>
          <w:lang w:val="en-GB"/>
        </w:rPr>
      </w:pPr>
      <w:r w:rsidRPr="00674F87">
        <w:rPr>
          <w:b/>
          <w:u w:val="single"/>
          <w:lang w:val="en-GB"/>
        </w:rPr>
        <w:t>Amend the following definition in Clause 1.1: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015"/>
      </w:tblGrid>
      <w:tr w:rsidR="00C12850" w:rsidRPr="00674F87" w14:paraId="1225D934" w14:textId="77777777" w:rsidTr="00914D28">
        <w:tc>
          <w:tcPr>
            <w:tcW w:w="3227" w:type="dxa"/>
          </w:tcPr>
          <w:p w14:paraId="08BF8047" w14:textId="77777777" w:rsidR="00C12850" w:rsidRPr="00674F87" w:rsidRDefault="00C12850" w:rsidP="00914D28">
            <w:pPr>
              <w:pStyle w:val="Default"/>
              <w:spacing w:after="240" w:line="360" w:lineRule="auto"/>
              <w:rPr>
                <w:sz w:val="23"/>
                <w:szCs w:val="23"/>
              </w:rPr>
            </w:pPr>
            <w:r w:rsidRPr="00674F87">
              <w:rPr>
                <w:b/>
                <w:bCs/>
                <w:sz w:val="23"/>
                <w:szCs w:val="23"/>
              </w:rPr>
              <w:t xml:space="preserve">Nominated Calculation Agent </w:t>
            </w:r>
          </w:p>
          <w:p w14:paraId="35A8CAD5" w14:textId="77777777" w:rsidR="00C12850" w:rsidRPr="00674F87" w:rsidRDefault="00C12850" w:rsidP="00914D28">
            <w:pPr>
              <w:pStyle w:val="BodyText"/>
              <w:tabs>
                <w:tab w:val="clear" w:pos="1440"/>
                <w:tab w:val="clear" w:pos="2160"/>
                <w:tab w:val="clear" w:pos="2880"/>
                <w:tab w:val="clear" w:pos="3600"/>
                <w:tab w:val="clear" w:pos="4320"/>
                <w:tab w:val="clear" w:pos="5040"/>
              </w:tabs>
              <w:spacing w:after="240" w:line="360" w:lineRule="auto"/>
              <w:ind w:left="0"/>
              <w:jc w:val="left"/>
              <w:rPr>
                <w:b/>
                <w:sz w:val="24"/>
                <w:szCs w:val="24"/>
              </w:rPr>
            </w:pPr>
          </w:p>
        </w:tc>
        <w:tc>
          <w:tcPr>
            <w:tcW w:w="6015" w:type="dxa"/>
          </w:tcPr>
          <w:p w14:paraId="277A1935" w14:textId="77777777" w:rsidR="00C12850" w:rsidRPr="00674F87" w:rsidRDefault="00C12850" w:rsidP="00914D28">
            <w:pPr>
              <w:spacing w:after="240" w:line="360" w:lineRule="auto"/>
              <w:ind w:left="6"/>
              <w:jc w:val="both"/>
              <w:rPr>
                <w:lang w:val="en-GB"/>
              </w:rPr>
            </w:pPr>
            <w:r w:rsidRPr="00674F87">
              <w:rPr>
                <w:lang w:val="en-GB"/>
              </w:rPr>
              <w:t>means the independent person notified as such to the IDNO Parties from time to time, such person to be agreed between the DNO Parties (or, in the absence of unanimous agreement, the majority of the DNO Parties) and appointed by the DNO Parties for the purposes of Clauses 42.</w:t>
            </w:r>
            <w:del w:id="1" w:author="Gowling WLG" w:date="2017-02-14T10:02:00Z">
              <w:r w:rsidRPr="00674F87" w:rsidDel="00413696">
                <w:rPr>
                  <w:lang w:val="en-GB"/>
                </w:rPr>
                <w:delText xml:space="preserve">13 </w:delText>
              </w:r>
            </w:del>
            <w:ins w:id="2" w:author="Gowling WLG" w:date="2017-02-14T10:02:00Z">
              <w:r w:rsidR="00413696" w:rsidRPr="00674F87">
                <w:rPr>
                  <w:lang w:val="en-GB"/>
                </w:rPr>
                <w:t xml:space="preserve">12 </w:t>
              </w:r>
            </w:ins>
            <w:r w:rsidRPr="00674F87">
              <w:rPr>
                <w:lang w:val="en-GB"/>
              </w:rPr>
              <w:t>and 42.</w:t>
            </w:r>
            <w:del w:id="3" w:author="Gowling WLG" w:date="2017-02-14T10:02:00Z">
              <w:r w:rsidRPr="00674F87" w:rsidDel="00413696">
                <w:rPr>
                  <w:lang w:val="en-GB"/>
                </w:rPr>
                <w:delText xml:space="preserve">14 </w:delText>
              </w:r>
            </w:del>
            <w:ins w:id="4" w:author="Gowling WLG" w:date="2017-02-14T10:02:00Z">
              <w:r w:rsidR="00413696" w:rsidRPr="00674F87">
                <w:rPr>
                  <w:lang w:val="en-GB"/>
                </w:rPr>
                <w:t xml:space="preserve">13 </w:t>
              </w:r>
            </w:ins>
            <w:r w:rsidRPr="00674F87">
              <w:rPr>
                <w:lang w:val="en-GB"/>
              </w:rPr>
              <w:t>and Schedule 16</w:t>
            </w:r>
            <w:commentRangeStart w:id="5"/>
            <w:r w:rsidRPr="00674F87">
              <w:rPr>
                <w:lang w:val="en-GB"/>
              </w:rPr>
              <w:t>.</w:t>
            </w:r>
            <w:commentRangeEnd w:id="5"/>
            <w:r w:rsidR="0057558A">
              <w:rPr>
                <w:rStyle w:val="CommentReference"/>
              </w:rPr>
              <w:commentReference w:id="5"/>
            </w:r>
          </w:p>
        </w:tc>
      </w:tr>
      <w:tr w:rsidR="00674F87" w:rsidRPr="00674F87" w14:paraId="6C588969" w14:textId="77777777" w:rsidTr="00914D28">
        <w:tc>
          <w:tcPr>
            <w:tcW w:w="3227" w:type="dxa"/>
          </w:tcPr>
          <w:p w14:paraId="510A564A" w14:textId="77777777" w:rsidR="00674F87" w:rsidRPr="00674F87" w:rsidRDefault="00674F87" w:rsidP="00FD5BBD">
            <w:pPr>
              <w:pStyle w:val="Default"/>
              <w:spacing w:after="240" w:line="360" w:lineRule="auto"/>
              <w:rPr>
                <w:b/>
                <w:bCs/>
                <w:sz w:val="23"/>
                <w:szCs w:val="23"/>
              </w:rPr>
            </w:pPr>
            <w:r w:rsidRPr="00674F87">
              <w:rPr>
                <w:b/>
                <w:bCs/>
                <w:sz w:val="23"/>
                <w:szCs w:val="23"/>
              </w:rPr>
              <w:t xml:space="preserve">Unmetered </w:t>
            </w:r>
            <w:commentRangeStart w:id="6"/>
            <w:r w:rsidRPr="00674F87">
              <w:rPr>
                <w:b/>
                <w:bCs/>
                <w:sz w:val="23"/>
                <w:szCs w:val="23"/>
              </w:rPr>
              <w:t>Suppl</w:t>
            </w:r>
            <w:ins w:id="7" w:author="Claire Hynes" w:date="2017-02-27T10:22:00Z">
              <w:r w:rsidR="00FD5BBD">
                <w:rPr>
                  <w:b/>
                  <w:bCs/>
                  <w:sz w:val="23"/>
                  <w:szCs w:val="23"/>
                </w:rPr>
                <w:t>y</w:t>
              </w:r>
            </w:ins>
            <w:del w:id="8" w:author="Claire Hynes" w:date="2017-02-27T10:23:00Z">
              <w:r w:rsidR="00FD5BBD" w:rsidDel="00FD5BBD">
                <w:rPr>
                  <w:b/>
                  <w:bCs/>
                  <w:sz w:val="23"/>
                  <w:szCs w:val="23"/>
                </w:rPr>
                <w:delText>ies</w:delText>
              </w:r>
            </w:del>
            <w:r w:rsidRPr="00674F87">
              <w:rPr>
                <w:b/>
                <w:bCs/>
                <w:sz w:val="23"/>
                <w:szCs w:val="23"/>
              </w:rPr>
              <w:t xml:space="preserve"> </w:t>
            </w:r>
            <w:commentRangeEnd w:id="6"/>
            <w:r w:rsidR="00FD5BBD">
              <w:rPr>
                <w:rStyle w:val="CommentReference"/>
                <w:rFonts w:eastAsia="Times New Roman"/>
                <w:color w:val="auto"/>
                <w:lang w:val="en-US"/>
              </w:rPr>
              <w:commentReference w:id="6"/>
            </w:r>
            <w:r w:rsidRPr="00674F87">
              <w:rPr>
                <w:b/>
                <w:bCs/>
                <w:sz w:val="23"/>
                <w:szCs w:val="23"/>
              </w:rPr>
              <w:t>Certificate</w:t>
            </w:r>
          </w:p>
        </w:tc>
        <w:tc>
          <w:tcPr>
            <w:tcW w:w="6015" w:type="dxa"/>
          </w:tcPr>
          <w:p w14:paraId="149D29C8" w14:textId="77777777" w:rsidR="00674F87" w:rsidRPr="00674F87" w:rsidRDefault="00674F87" w:rsidP="00674F87">
            <w:pPr>
              <w:spacing w:after="240" w:line="360" w:lineRule="auto"/>
              <w:ind w:left="6"/>
              <w:jc w:val="both"/>
              <w:rPr>
                <w:lang w:val="en-GB"/>
              </w:rPr>
            </w:pPr>
            <w:r w:rsidRPr="00674F87">
              <w:rPr>
                <w:lang w:val="en-GB"/>
              </w:rPr>
              <w:t xml:space="preserve">means a certificate issued by a Company </w:t>
            </w:r>
            <w:ins w:id="9" w:author="Gowling WLG" w:date="2017-02-21T08:29:00Z">
              <w:r>
                <w:rPr>
                  <w:lang w:val="en-GB"/>
                </w:rPr>
                <w:t xml:space="preserve">or </w:t>
              </w:r>
            </w:ins>
            <w:ins w:id="10" w:author="Claire Hynes" w:date="2017-02-27T10:17:00Z">
              <w:r w:rsidR="00FD5BBD">
                <w:rPr>
                  <w:lang w:val="en-GB"/>
                </w:rPr>
                <w:t xml:space="preserve">by </w:t>
              </w:r>
            </w:ins>
            <w:ins w:id="11" w:author="Gowling WLG" w:date="2017-02-21T08:29:00Z">
              <w:r>
                <w:rPr>
                  <w:lang w:val="en-GB"/>
                </w:rPr>
                <w:t>its UM</w:t>
              </w:r>
            </w:ins>
            <w:ins w:id="12" w:author="Gowling WLG" w:date="2017-02-21T08:31:00Z">
              <w:r>
                <w:rPr>
                  <w:lang w:val="en-GB"/>
                </w:rPr>
                <w:t>S</w:t>
              </w:r>
            </w:ins>
            <w:ins w:id="13" w:author="Gowling WLG" w:date="2017-02-21T08:29:00Z">
              <w:r>
                <w:rPr>
                  <w:lang w:val="en-GB"/>
                </w:rPr>
                <w:t xml:space="preserve">O </w:t>
              </w:r>
            </w:ins>
            <w:r w:rsidRPr="00674F87">
              <w:rPr>
                <w:lang w:val="en-GB"/>
              </w:rPr>
              <w:t xml:space="preserve">(in </w:t>
            </w:r>
            <w:ins w:id="14" w:author="Gowling WLG" w:date="2017-02-21T08:30:00Z">
              <w:r>
                <w:rPr>
                  <w:lang w:val="en-GB"/>
                </w:rPr>
                <w:t xml:space="preserve">each case at </w:t>
              </w:r>
            </w:ins>
            <w:r w:rsidRPr="00674F87">
              <w:rPr>
                <w:lang w:val="en-GB"/>
              </w:rPr>
              <w:t>its sole discretion) to a Customer in accordance with the Unmetered Supplies Procedure which states (amongst other things) the Supply Numbers of the Metering Points by reference to which the Company has authorised the Customer to receive Unmetered Supplies.</w:t>
            </w:r>
          </w:p>
        </w:tc>
      </w:tr>
    </w:tbl>
    <w:p w14:paraId="1B9C8459" w14:textId="77777777" w:rsidR="00C12850" w:rsidRPr="00674F87" w:rsidRDefault="00C12850" w:rsidP="00914D28">
      <w:pPr>
        <w:widowControl w:val="0"/>
        <w:autoSpaceDE w:val="0"/>
        <w:autoSpaceDN w:val="0"/>
        <w:adjustRightInd w:val="0"/>
        <w:spacing w:after="240" w:line="360" w:lineRule="auto"/>
        <w:rPr>
          <w:b/>
          <w:u w:val="single"/>
          <w:lang w:val="en-GB"/>
        </w:rPr>
      </w:pPr>
    </w:p>
    <w:p w14:paraId="5E8DFFE7" w14:textId="77777777" w:rsidR="00D72636" w:rsidRPr="00674F87" w:rsidRDefault="00D72636" w:rsidP="00914D28">
      <w:pPr>
        <w:widowControl w:val="0"/>
        <w:autoSpaceDE w:val="0"/>
        <w:autoSpaceDN w:val="0"/>
        <w:adjustRightInd w:val="0"/>
        <w:spacing w:after="240" w:line="360" w:lineRule="auto"/>
        <w:rPr>
          <w:b/>
          <w:u w:val="single"/>
          <w:lang w:val="en-GB"/>
        </w:rPr>
      </w:pPr>
      <w:r w:rsidRPr="00674F87">
        <w:rPr>
          <w:b/>
          <w:u w:val="single"/>
          <w:lang w:val="en-GB"/>
        </w:rPr>
        <w:t>Add the following definition to Clause 1.1: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015"/>
      </w:tblGrid>
      <w:tr w:rsidR="00CE7A5D" w:rsidRPr="00674F87" w14:paraId="5F32AE52" w14:textId="77777777" w:rsidTr="00914D28">
        <w:tc>
          <w:tcPr>
            <w:tcW w:w="3227" w:type="dxa"/>
          </w:tcPr>
          <w:p w14:paraId="089F3C41" w14:textId="77777777" w:rsidR="00CE7A5D" w:rsidRPr="00674F87" w:rsidRDefault="00CE7A5D" w:rsidP="00914D28">
            <w:pPr>
              <w:pStyle w:val="BodyText"/>
              <w:tabs>
                <w:tab w:val="clear" w:pos="1440"/>
                <w:tab w:val="clear" w:pos="2160"/>
                <w:tab w:val="clear" w:pos="2880"/>
                <w:tab w:val="clear" w:pos="3600"/>
                <w:tab w:val="clear" w:pos="4320"/>
                <w:tab w:val="clear" w:pos="5040"/>
              </w:tabs>
              <w:spacing w:after="240" w:line="360" w:lineRule="auto"/>
              <w:ind w:left="0"/>
              <w:jc w:val="left"/>
              <w:rPr>
                <w:b/>
                <w:sz w:val="24"/>
                <w:szCs w:val="24"/>
              </w:rPr>
            </w:pPr>
            <w:r w:rsidRPr="00674F87">
              <w:rPr>
                <w:b/>
                <w:sz w:val="24"/>
                <w:szCs w:val="24"/>
              </w:rPr>
              <w:t>EDNO</w:t>
            </w:r>
          </w:p>
        </w:tc>
        <w:tc>
          <w:tcPr>
            <w:tcW w:w="6015" w:type="dxa"/>
          </w:tcPr>
          <w:p w14:paraId="5FD73C57" w14:textId="77777777" w:rsidR="00CE7A5D" w:rsidRPr="00674F87" w:rsidRDefault="00914D28" w:rsidP="00914D28">
            <w:pPr>
              <w:spacing w:after="240" w:line="360" w:lineRule="auto"/>
              <w:ind w:left="6"/>
              <w:jc w:val="both"/>
              <w:rPr>
                <w:lang w:val="en-GB"/>
              </w:rPr>
            </w:pPr>
            <w:r w:rsidRPr="00674F87">
              <w:rPr>
                <w:lang w:val="en-GB"/>
              </w:rPr>
              <w:t>means, in respect of the Company where it is a DNO Party, any IDNO Party (or DNO Party acting outside of that DNO Party’s Distribution Services Area) which has a Distribution System embedded within one of the Company's GSP Groups</w:t>
            </w:r>
            <w:r w:rsidR="00716CD0">
              <w:rPr>
                <w:lang w:val="en-GB"/>
              </w:rPr>
              <w:t xml:space="preserve"> (as defined in the BSC)</w:t>
            </w:r>
            <w:r w:rsidRPr="00674F87">
              <w:rPr>
                <w:lang w:val="en-GB"/>
              </w:rPr>
              <w:t>.</w:t>
            </w:r>
          </w:p>
        </w:tc>
      </w:tr>
      <w:tr w:rsidR="0057558A" w:rsidRPr="00674F87" w14:paraId="0CB905CA" w14:textId="77777777" w:rsidTr="00914D28">
        <w:tc>
          <w:tcPr>
            <w:tcW w:w="3227" w:type="dxa"/>
          </w:tcPr>
          <w:p w14:paraId="36565C07" w14:textId="77777777" w:rsidR="0057558A" w:rsidRPr="00674F87" w:rsidRDefault="0057558A" w:rsidP="0057558A">
            <w:pPr>
              <w:pStyle w:val="BodyText"/>
              <w:tabs>
                <w:tab w:val="clear" w:pos="1440"/>
                <w:tab w:val="clear" w:pos="2160"/>
                <w:tab w:val="clear" w:pos="2880"/>
                <w:tab w:val="clear" w:pos="3600"/>
                <w:tab w:val="clear" w:pos="4320"/>
                <w:tab w:val="clear" w:pos="5040"/>
              </w:tabs>
              <w:spacing w:after="240" w:line="360" w:lineRule="auto"/>
              <w:ind w:left="0"/>
              <w:jc w:val="left"/>
              <w:rPr>
                <w:b/>
                <w:sz w:val="24"/>
                <w:szCs w:val="24"/>
              </w:rPr>
            </w:pPr>
            <w:r w:rsidRPr="0057558A">
              <w:rPr>
                <w:b/>
                <w:sz w:val="24"/>
                <w:szCs w:val="24"/>
              </w:rPr>
              <w:t>EDNO UMS C</w:t>
            </w:r>
            <w:r>
              <w:rPr>
                <w:b/>
                <w:sz w:val="24"/>
                <w:szCs w:val="24"/>
              </w:rPr>
              <w:t>harges</w:t>
            </w:r>
          </w:p>
        </w:tc>
        <w:tc>
          <w:tcPr>
            <w:tcW w:w="6015" w:type="dxa"/>
          </w:tcPr>
          <w:p w14:paraId="2A154306" w14:textId="77777777" w:rsidR="0057558A" w:rsidRPr="00674F87" w:rsidRDefault="0057558A" w:rsidP="00914D28">
            <w:pPr>
              <w:spacing w:after="240" w:line="360" w:lineRule="auto"/>
              <w:ind w:left="6"/>
              <w:jc w:val="both"/>
              <w:rPr>
                <w:lang w:val="en-GB"/>
              </w:rPr>
            </w:pPr>
            <w:r>
              <w:rPr>
                <w:lang w:val="en-GB"/>
              </w:rPr>
              <w:t>has the meaning given to that expression in Clause 46A.</w:t>
            </w:r>
          </w:p>
        </w:tc>
      </w:tr>
      <w:tr w:rsidR="005039EB" w:rsidRPr="00674F87" w14:paraId="6E55880F" w14:textId="77777777" w:rsidTr="00914D28">
        <w:tc>
          <w:tcPr>
            <w:tcW w:w="3227" w:type="dxa"/>
          </w:tcPr>
          <w:p w14:paraId="311FCA3C" w14:textId="77777777" w:rsidR="005039EB" w:rsidRPr="00674F87" w:rsidRDefault="00C12850" w:rsidP="004A70AD">
            <w:pPr>
              <w:pStyle w:val="BodyText"/>
              <w:tabs>
                <w:tab w:val="clear" w:pos="1440"/>
                <w:tab w:val="clear" w:pos="2160"/>
                <w:tab w:val="clear" w:pos="2880"/>
                <w:tab w:val="clear" w:pos="3600"/>
                <w:tab w:val="clear" w:pos="4320"/>
                <w:tab w:val="clear" w:pos="5040"/>
              </w:tabs>
              <w:spacing w:after="240" w:line="360" w:lineRule="auto"/>
              <w:ind w:left="0"/>
              <w:jc w:val="left"/>
              <w:rPr>
                <w:b/>
                <w:sz w:val="24"/>
                <w:szCs w:val="24"/>
              </w:rPr>
            </w:pPr>
            <w:r w:rsidRPr="00674F87">
              <w:rPr>
                <w:b/>
                <w:sz w:val="24"/>
                <w:szCs w:val="24"/>
              </w:rPr>
              <w:t>UMSO</w:t>
            </w:r>
          </w:p>
        </w:tc>
        <w:tc>
          <w:tcPr>
            <w:tcW w:w="6015" w:type="dxa"/>
          </w:tcPr>
          <w:p w14:paraId="2B9E2DF3" w14:textId="77777777" w:rsidR="005039EB" w:rsidRPr="00674F87" w:rsidRDefault="004A70AD" w:rsidP="00FD5BBD">
            <w:pPr>
              <w:spacing w:after="240" w:line="360" w:lineRule="auto"/>
              <w:ind w:left="6"/>
              <w:jc w:val="both"/>
              <w:rPr>
                <w:lang w:val="en-GB"/>
              </w:rPr>
            </w:pPr>
            <w:r>
              <w:rPr>
                <w:lang w:val="en-GB"/>
              </w:rPr>
              <w:t>means an Unmetered Suppl</w:t>
            </w:r>
            <w:ins w:id="15" w:author="Claire Hynes" w:date="2017-02-27T10:22:00Z">
              <w:r w:rsidR="00FD5BBD">
                <w:rPr>
                  <w:lang w:val="en-GB"/>
                </w:rPr>
                <w:t>ies</w:t>
              </w:r>
            </w:ins>
            <w:del w:id="16" w:author="Claire Hynes" w:date="2017-02-27T10:22:00Z">
              <w:r w:rsidDel="00FD5BBD">
                <w:rPr>
                  <w:lang w:val="en-GB"/>
                </w:rPr>
                <w:delText>y</w:delText>
              </w:r>
            </w:del>
            <w:r>
              <w:rPr>
                <w:lang w:val="en-GB"/>
              </w:rPr>
              <w:t xml:space="preserve"> Operator (as defined in </w:t>
            </w:r>
            <w:r w:rsidR="00C12850" w:rsidRPr="00674F87">
              <w:rPr>
                <w:lang w:val="en-GB"/>
              </w:rPr>
              <w:t>the BSC</w:t>
            </w:r>
            <w:r>
              <w:rPr>
                <w:lang w:val="en-GB"/>
              </w:rPr>
              <w:t>), including where a DNO Party ha</w:t>
            </w:r>
            <w:r w:rsidR="00897F02">
              <w:rPr>
                <w:lang w:val="en-GB"/>
              </w:rPr>
              <w:t>s</w:t>
            </w:r>
            <w:r>
              <w:rPr>
                <w:lang w:val="en-GB"/>
              </w:rPr>
              <w:t xml:space="preserve"> been appointed to such role by an EDNO pursuant to Clause 42.14</w:t>
            </w:r>
            <w:r w:rsidR="00C12850" w:rsidRPr="00674F87">
              <w:rPr>
                <w:lang w:val="en-GB"/>
              </w:rPr>
              <w:t>.</w:t>
            </w:r>
          </w:p>
        </w:tc>
      </w:tr>
    </w:tbl>
    <w:p w14:paraId="62519DE9" w14:textId="77777777" w:rsidR="00365B9D" w:rsidRPr="00674F87" w:rsidRDefault="00365B9D" w:rsidP="00914D28">
      <w:pPr>
        <w:widowControl w:val="0"/>
        <w:autoSpaceDE w:val="0"/>
        <w:autoSpaceDN w:val="0"/>
        <w:adjustRightInd w:val="0"/>
        <w:spacing w:after="240" w:line="360" w:lineRule="auto"/>
        <w:rPr>
          <w:b/>
          <w:u w:val="single"/>
          <w:lang w:val="en-GB"/>
        </w:rPr>
      </w:pPr>
    </w:p>
    <w:p w14:paraId="7023D439" w14:textId="77777777" w:rsidR="004D00D9" w:rsidRPr="00674F87" w:rsidRDefault="004D00D9" w:rsidP="0057558A">
      <w:pPr>
        <w:keepNext/>
        <w:widowControl w:val="0"/>
        <w:autoSpaceDE w:val="0"/>
        <w:autoSpaceDN w:val="0"/>
        <w:adjustRightInd w:val="0"/>
        <w:spacing w:after="240" w:line="360" w:lineRule="auto"/>
        <w:rPr>
          <w:b/>
          <w:u w:val="single"/>
          <w:lang w:val="en-GB"/>
        </w:rPr>
      </w:pPr>
      <w:r w:rsidRPr="00674F87">
        <w:rPr>
          <w:b/>
          <w:u w:val="single"/>
          <w:lang w:val="en-GB"/>
        </w:rPr>
        <w:lastRenderedPageBreak/>
        <w:t>A</w:t>
      </w:r>
      <w:r w:rsidR="00136300">
        <w:rPr>
          <w:b/>
          <w:u w:val="single"/>
          <w:lang w:val="en-GB"/>
        </w:rPr>
        <w:t>mend</w:t>
      </w:r>
      <w:r w:rsidR="00A43FF5" w:rsidRPr="00674F87">
        <w:rPr>
          <w:b/>
          <w:u w:val="single"/>
          <w:lang w:val="en-GB"/>
        </w:rPr>
        <w:t xml:space="preserve"> </w:t>
      </w:r>
      <w:r w:rsidRPr="00674F87">
        <w:rPr>
          <w:b/>
          <w:u w:val="single"/>
          <w:lang w:val="en-GB"/>
        </w:rPr>
        <w:t xml:space="preserve">Clause </w:t>
      </w:r>
      <w:r w:rsidR="00C12850" w:rsidRPr="00674F87">
        <w:rPr>
          <w:b/>
          <w:u w:val="single"/>
          <w:lang w:val="en-GB"/>
        </w:rPr>
        <w:t>19.5</w:t>
      </w:r>
      <w:r w:rsidRPr="00674F87">
        <w:rPr>
          <w:b/>
          <w:u w:val="single"/>
          <w:lang w:val="en-GB"/>
        </w:rPr>
        <w:t xml:space="preserve"> as follows:</w:t>
      </w:r>
    </w:p>
    <w:p w14:paraId="29919415" w14:textId="77777777" w:rsidR="00136300" w:rsidRPr="00136300" w:rsidRDefault="00136300" w:rsidP="00136300">
      <w:pPr>
        <w:widowControl w:val="0"/>
        <w:autoSpaceDE w:val="0"/>
        <w:autoSpaceDN w:val="0"/>
        <w:adjustRightInd w:val="0"/>
        <w:spacing w:after="240" w:line="360" w:lineRule="auto"/>
        <w:ind w:left="709"/>
        <w:jc w:val="both"/>
        <w:rPr>
          <w:b/>
          <w:lang w:val="en-GB"/>
        </w:rPr>
      </w:pPr>
      <w:r w:rsidRPr="00136300">
        <w:rPr>
          <w:b/>
          <w:lang w:val="en-GB"/>
        </w:rPr>
        <w:t>Invoicing of Charges</w:t>
      </w:r>
    </w:p>
    <w:p w14:paraId="50EAA964" w14:textId="77777777" w:rsidR="004A70AD" w:rsidRDefault="00136300" w:rsidP="00136300">
      <w:pPr>
        <w:widowControl w:val="0"/>
        <w:autoSpaceDE w:val="0"/>
        <w:autoSpaceDN w:val="0"/>
        <w:adjustRightInd w:val="0"/>
        <w:spacing w:after="240" w:line="360" w:lineRule="auto"/>
        <w:ind w:left="720" w:hanging="720"/>
        <w:jc w:val="both"/>
        <w:rPr>
          <w:ins w:id="17" w:author="Gowling WLG" w:date="2017-02-21T08:54:00Z"/>
          <w:lang w:val="en-GB"/>
        </w:rPr>
      </w:pPr>
      <w:commentRangeStart w:id="18"/>
      <w:ins w:id="19" w:author="Gowling WLG" w:date="2017-02-21T08:46:00Z">
        <w:r>
          <w:rPr>
            <w:lang w:val="en-GB"/>
          </w:rPr>
          <w:t>1</w:t>
        </w:r>
      </w:ins>
      <w:commentRangeEnd w:id="18"/>
      <w:r w:rsidR="0057558A">
        <w:rPr>
          <w:rStyle w:val="CommentReference"/>
        </w:rPr>
        <w:commentReference w:id="18"/>
      </w:r>
      <w:ins w:id="20" w:author="Gowling WLG" w:date="2017-02-21T08:46:00Z">
        <w:r>
          <w:rPr>
            <w:lang w:val="en-GB"/>
          </w:rPr>
          <w:t>9.4A</w:t>
        </w:r>
        <w:r>
          <w:rPr>
            <w:lang w:val="en-GB"/>
          </w:rPr>
          <w:tab/>
        </w:r>
        <w:r w:rsidRPr="00674F87">
          <w:rPr>
            <w:lang w:val="en-GB"/>
          </w:rPr>
          <w:t>Notwithstanding Clause</w:t>
        </w:r>
      </w:ins>
      <w:ins w:id="21" w:author="Gowling WLG" w:date="2017-02-21T08:47:00Z">
        <w:r>
          <w:rPr>
            <w:lang w:val="en-GB"/>
          </w:rPr>
          <w:t>s</w:t>
        </w:r>
      </w:ins>
      <w:ins w:id="22" w:author="Gowling WLG" w:date="2017-02-21T08:46:00Z">
        <w:r w:rsidRPr="00674F87">
          <w:rPr>
            <w:lang w:val="en-GB"/>
          </w:rPr>
          <w:t xml:space="preserve"> 15.2</w:t>
        </w:r>
      </w:ins>
      <w:ins w:id="23" w:author="Gowling WLG" w:date="2017-02-21T08:48:00Z">
        <w:r>
          <w:rPr>
            <w:lang w:val="en-GB"/>
          </w:rPr>
          <w:t>.2</w:t>
        </w:r>
      </w:ins>
      <w:ins w:id="24" w:author="Gowling WLG" w:date="2017-02-21T08:56:00Z">
        <w:r w:rsidR="004A70AD">
          <w:rPr>
            <w:lang w:val="en-GB"/>
          </w:rPr>
          <w:t xml:space="preserve">, </w:t>
        </w:r>
      </w:ins>
      <w:ins w:id="25" w:author="Gowling WLG" w:date="2017-02-21T08:47:00Z">
        <w:r>
          <w:rPr>
            <w:lang w:val="en-GB"/>
          </w:rPr>
          <w:t>15.3</w:t>
        </w:r>
      </w:ins>
      <w:ins w:id="26" w:author="Gowling WLG" w:date="2017-02-21T08:48:00Z">
        <w:r>
          <w:rPr>
            <w:lang w:val="en-GB"/>
          </w:rPr>
          <w:t>.2</w:t>
        </w:r>
      </w:ins>
      <w:ins w:id="27" w:author="Gowling WLG" w:date="2017-02-21T08:56:00Z">
        <w:r w:rsidR="004A70AD">
          <w:rPr>
            <w:lang w:val="en-GB"/>
          </w:rPr>
          <w:t xml:space="preserve"> and 15.4</w:t>
        </w:r>
      </w:ins>
      <w:ins w:id="28" w:author="Gowling WLG" w:date="2017-02-21T08:46:00Z">
        <w:r w:rsidRPr="00674F87">
          <w:rPr>
            <w:lang w:val="en-GB"/>
          </w:rPr>
          <w:t xml:space="preserve">, </w:t>
        </w:r>
      </w:ins>
      <w:ins w:id="29" w:author="Gowling WLG" w:date="2017-02-21T08:49:00Z">
        <w:r>
          <w:rPr>
            <w:lang w:val="en-GB"/>
          </w:rPr>
          <w:t xml:space="preserve">where the </w:t>
        </w:r>
      </w:ins>
      <w:ins w:id="30" w:author="Gowling WLG" w:date="2017-02-21T08:47:00Z">
        <w:r w:rsidRPr="00674F87">
          <w:rPr>
            <w:lang w:val="en-GB"/>
          </w:rPr>
          <w:t xml:space="preserve">Company </w:t>
        </w:r>
      </w:ins>
      <w:ins w:id="31" w:author="Gowling WLG" w:date="2017-02-21T08:49:00Z">
        <w:r>
          <w:rPr>
            <w:lang w:val="en-GB"/>
          </w:rPr>
          <w:t>is a</w:t>
        </w:r>
      </w:ins>
      <w:ins w:id="32" w:author="Gowling WLG" w:date="2017-02-21T08:53:00Z">
        <w:r w:rsidR="004A70AD">
          <w:rPr>
            <w:lang w:val="en-GB"/>
          </w:rPr>
          <w:t xml:space="preserve"> UMSO for an EDNO, the </w:t>
        </w:r>
      </w:ins>
      <w:ins w:id="33" w:author="Gowling WLG" w:date="2017-02-21T08:54:00Z">
        <w:r w:rsidR="004A70AD">
          <w:rPr>
            <w:lang w:val="en-GB"/>
          </w:rPr>
          <w:t>provisions of this Clause 19 and of Clauses 20 and 21 shall be interpreted as follows:</w:t>
        </w:r>
      </w:ins>
    </w:p>
    <w:p w14:paraId="55715145" w14:textId="77777777" w:rsidR="00A63D8A" w:rsidRDefault="004A70AD" w:rsidP="004A70AD">
      <w:pPr>
        <w:widowControl w:val="0"/>
        <w:autoSpaceDE w:val="0"/>
        <w:autoSpaceDN w:val="0"/>
        <w:adjustRightInd w:val="0"/>
        <w:spacing w:after="240" w:line="360" w:lineRule="auto"/>
        <w:ind w:left="1701" w:hanging="981"/>
        <w:jc w:val="both"/>
        <w:rPr>
          <w:ins w:id="34" w:author="Gowling WLG" w:date="2017-02-21T09:01:00Z"/>
          <w:lang w:val="en-GB"/>
        </w:rPr>
      </w:pPr>
      <w:ins w:id="35" w:author="Gowling WLG" w:date="2017-02-21T08:55:00Z">
        <w:r>
          <w:rPr>
            <w:lang w:val="en-GB"/>
          </w:rPr>
          <w:t>19.4A.1</w:t>
        </w:r>
        <w:r>
          <w:rPr>
            <w:lang w:val="en-GB"/>
          </w:rPr>
          <w:tab/>
        </w:r>
      </w:ins>
      <w:ins w:id="36" w:author="Gowling WLG" w:date="2017-02-21T08:53:00Z">
        <w:r>
          <w:rPr>
            <w:lang w:val="en-GB"/>
          </w:rPr>
          <w:t xml:space="preserve">references </w:t>
        </w:r>
      </w:ins>
      <w:ins w:id="37" w:author="Gowling WLG" w:date="2017-02-21T08:55:00Z">
        <w:r>
          <w:rPr>
            <w:lang w:val="en-GB"/>
          </w:rPr>
          <w:t xml:space="preserve">to a </w:t>
        </w:r>
      </w:ins>
      <w:ins w:id="38" w:author="Gowling WLG" w:date="2017-02-21T08:47:00Z">
        <w:r w:rsidR="00136300" w:rsidRPr="00674F87">
          <w:rPr>
            <w:lang w:val="en-GB"/>
          </w:rPr>
          <w:t xml:space="preserve">User </w:t>
        </w:r>
      </w:ins>
      <w:ins w:id="39" w:author="Gowling WLG" w:date="2017-02-21T09:05:00Z">
        <w:r w:rsidR="00A63D8A">
          <w:rPr>
            <w:lang w:val="en-GB"/>
          </w:rPr>
          <w:t xml:space="preserve">and a period of time </w:t>
        </w:r>
      </w:ins>
      <w:ins w:id="40" w:author="Gowling WLG" w:date="2017-02-21T08:56:00Z">
        <w:r>
          <w:rPr>
            <w:lang w:val="en-GB"/>
          </w:rPr>
          <w:t xml:space="preserve">shall include </w:t>
        </w:r>
      </w:ins>
      <w:ins w:id="41" w:author="Gowling WLG" w:date="2017-02-21T08:57:00Z">
        <w:r>
          <w:rPr>
            <w:lang w:val="en-GB"/>
          </w:rPr>
          <w:t xml:space="preserve">a Supplier Party Registered </w:t>
        </w:r>
      </w:ins>
      <w:ins w:id="42" w:author="Gowling WLG" w:date="2017-02-21T09:05:00Z">
        <w:r w:rsidR="00A63D8A">
          <w:rPr>
            <w:lang w:val="en-GB"/>
          </w:rPr>
          <w:t xml:space="preserve">during that period </w:t>
        </w:r>
      </w:ins>
      <w:ins w:id="43" w:author="Gowling WLG" w:date="2017-02-21T08:57:00Z">
        <w:r>
          <w:rPr>
            <w:lang w:val="en-GB"/>
          </w:rPr>
          <w:t xml:space="preserve">in respect of </w:t>
        </w:r>
      </w:ins>
      <w:ins w:id="44" w:author="Gowling WLG" w:date="2017-02-21T09:01:00Z">
        <w:r w:rsidR="00A63D8A">
          <w:rPr>
            <w:lang w:val="en-GB"/>
          </w:rPr>
          <w:t xml:space="preserve">the Metering Points </w:t>
        </w:r>
      </w:ins>
      <w:ins w:id="45" w:author="Gowling WLG" w:date="2017-02-21T08:59:00Z">
        <w:r>
          <w:rPr>
            <w:lang w:val="en-GB"/>
          </w:rPr>
          <w:t xml:space="preserve">on the EDNO's </w:t>
        </w:r>
      </w:ins>
      <w:ins w:id="46" w:author="Gowling WLG" w:date="2017-02-21T09:00:00Z">
        <w:r w:rsidR="00A63D8A">
          <w:rPr>
            <w:lang w:val="en-GB"/>
          </w:rPr>
          <w:t xml:space="preserve">Distribution System </w:t>
        </w:r>
      </w:ins>
      <w:ins w:id="47" w:author="Gowling WLG" w:date="2017-02-21T09:01:00Z">
        <w:r w:rsidR="00A63D8A">
          <w:rPr>
            <w:lang w:val="en-GB"/>
          </w:rPr>
          <w:t>covered by the inventory for which the Company is the UMSO;</w:t>
        </w:r>
      </w:ins>
    </w:p>
    <w:p w14:paraId="7747AC24" w14:textId="77777777" w:rsidR="00A63D8A" w:rsidRDefault="00A63D8A" w:rsidP="004A70AD">
      <w:pPr>
        <w:widowControl w:val="0"/>
        <w:autoSpaceDE w:val="0"/>
        <w:autoSpaceDN w:val="0"/>
        <w:adjustRightInd w:val="0"/>
        <w:spacing w:after="240" w:line="360" w:lineRule="auto"/>
        <w:ind w:left="1701" w:hanging="981"/>
        <w:jc w:val="both"/>
        <w:rPr>
          <w:ins w:id="48" w:author="Gowling WLG" w:date="2017-02-21T09:07:00Z"/>
          <w:lang w:val="en-GB"/>
        </w:rPr>
      </w:pPr>
      <w:ins w:id="49" w:author="Gowling WLG" w:date="2017-02-21T09:05:00Z">
        <w:r>
          <w:rPr>
            <w:lang w:val="en-GB"/>
          </w:rPr>
          <w:t>19.4A.2</w:t>
        </w:r>
        <w:r>
          <w:rPr>
            <w:lang w:val="en-GB"/>
          </w:rPr>
          <w:tab/>
        </w:r>
      </w:ins>
      <w:ins w:id="50" w:author="Gowling WLG" w:date="2017-02-21T09:06:00Z">
        <w:r>
          <w:rPr>
            <w:lang w:val="en-GB"/>
          </w:rPr>
          <w:t>references to Entry Points and/or Exit Points on the Company's Distribution System shall include references t</w:t>
        </w:r>
      </w:ins>
      <w:ins w:id="51" w:author="Gowling WLG" w:date="2017-02-21T09:15:00Z">
        <w:r w:rsidR="00E008B8">
          <w:rPr>
            <w:lang w:val="en-GB"/>
          </w:rPr>
          <w:t>o</w:t>
        </w:r>
      </w:ins>
      <w:ins w:id="52" w:author="Gowling WLG" w:date="2017-02-21T09:06:00Z">
        <w:r>
          <w:rPr>
            <w:lang w:val="en-GB"/>
          </w:rPr>
          <w:t xml:space="preserve"> Entry Points and/or Exit Points on the </w:t>
        </w:r>
      </w:ins>
      <w:ins w:id="53" w:author="Gowling WLG" w:date="2017-02-21T09:07:00Z">
        <w:r>
          <w:rPr>
            <w:lang w:val="en-GB"/>
          </w:rPr>
          <w:t>EDNO</w:t>
        </w:r>
      </w:ins>
      <w:ins w:id="54" w:author="Gowling WLG" w:date="2017-02-21T09:06:00Z">
        <w:r>
          <w:rPr>
            <w:lang w:val="en-GB"/>
          </w:rPr>
          <w:t xml:space="preserve">'s Distribution System </w:t>
        </w:r>
      </w:ins>
      <w:ins w:id="55" w:author="Gowling WLG" w:date="2017-02-21T09:07:00Z">
        <w:r>
          <w:rPr>
            <w:lang w:val="en-GB"/>
          </w:rPr>
          <w:t xml:space="preserve">associated with the Metering Points </w:t>
        </w:r>
      </w:ins>
      <w:ins w:id="56" w:author="Gowling WLG" w:date="2017-02-21T09:06:00Z">
        <w:r>
          <w:rPr>
            <w:lang w:val="en-GB"/>
          </w:rPr>
          <w:t>covered by the inventory for which the Company is the UMSO</w:t>
        </w:r>
      </w:ins>
      <w:ins w:id="57" w:author="Gowling WLG" w:date="2017-02-21T09:07:00Z">
        <w:r>
          <w:rPr>
            <w:lang w:val="en-GB"/>
          </w:rPr>
          <w:t>;</w:t>
        </w:r>
      </w:ins>
      <w:ins w:id="58" w:author="Gowling WLG" w:date="2017-02-21T09:12:00Z">
        <w:r w:rsidR="00E008B8">
          <w:rPr>
            <w:lang w:val="en-GB"/>
          </w:rPr>
          <w:t xml:space="preserve"> and</w:t>
        </w:r>
      </w:ins>
    </w:p>
    <w:p w14:paraId="13A3C662" w14:textId="77777777" w:rsidR="00136300" w:rsidRPr="00674F87" w:rsidRDefault="00A63D8A" w:rsidP="004A70AD">
      <w:pPr>
        <w:widowControl w:val="0"/>
        <w:autoSpaceDE w:val="0"/>
        <w:autoSpaceDN w:val="0"/>
        <w:adjustRightInd w:val="0"/>
        <w:spacing w:after="240" w:line="360" w:lineRule="auto"/>
        <w:ind w:left="1701" w:hanging="981"/>
        <w:jc w:val="both"/>
        <w:rPr>
          <w:ins w:id="59" w:author="Gowling WLG" w:date="2017-02-21T08:46:00Z"/>
          <w:lang w:val="en-GB"/>
        </w:rPr>
      </w:pPr>
      <w:ins w:id="60" w:author="Gowling WLG" w:date="2017-02-21T09:10:00Z">
        <w:r>
          <w:rPr>
            <w:lang w:val="en-GB"/>
          </w:rPr>
          <w:t>19.4A.3</w:t>
        </w:r>
        <w:r>
          <w:rPr>
            <w:lang w:val="en-GB"/>
          </w:rPr>
          <w:tab/>
          <w:t xml:space="preserve">references to Use of System Charges </w:t>
        </w:r>
      </w:ins>
      <w:ins w:id="61" w:author="Gowling WLG" w:date="2017-02-21T09:16:00Z">
        <w:r w:rsidR="00E008B8">
          <w:rPr>
            <w:lang w:val="en-GB"/>
          </w:rPr>
          <w:t xml:space="preserve">shall include the Use of System </w:t>
        </w:r>
      </w:ins>
      <w:ins w:id="62" w:author="Gowling WLG" w:date="2017-02-21T09:17:00Z">
        <w:r w:rsidR="00E008B8">
          <w:rPr>
            <w:lang w:val="en-GB"/>
          </w:rPr>
          <w:t xml:space="preserve">Charges </w:t>
        </w:r>
      </w:ins>
      <w:ins w:id="63" w:author="Gowling WLG" w:date="2017-02-21T08:47:00Z">
        <w:r w:rsidR="00136300" w:rsidRPr="00674F87">
          <w:rPr>
            <w:lang w:val="en-GB"/>
          </w:rPr>
          <w:t xml:space="preserve">relating to </w:t>
        </w:r>
      </w:ins>
      <w:ins w:id="64" w:author="Gowling WLG" w:date="2017-02-21T09:17:00Z">
        <w:r w:rsidR="00E008B8">
          <w:rPr>
            <w:lang w:val="en-GB"/>
          </w:rPr>
          <w:t>the Metering Points covered by the inventory for which the Company is the UMSO</w:t>
        </w:r>
      </w:ins>
      <w:ins w:id="65" w:author="Gowling WLG" w:date="2017-02-21T10:05:00Z">
        <w:r w:rsidR="00E74F7A">
          <w:rPr>
            <w:lang w:val="en-GB"/>
          </w:rPr>
          <w:t>,</w:t>
        </w:r>
      </w:ins>
      <w:ins w:id="66" w:author="Gowling WLG" w:date="2017-02-21T09:17:00Z">
        <w:r w:rsidR="00E008B8" w:rsidRPr="00674F87">
          <w:rPr>
            <w:lang w:val="en-GB"/>
          </w:rPr>
          <w:t xml:space="preserve"> </w:t>
        </w:r>
        <w:r w:rsidR="00E008B8">
          <w:rPr>
            <w:lang w:val="en-GB"/>
          </w:rPr>
          <w:t xml:space="preserve">which </w:t>
        </w:r>
      </w:ins>
      <w:ins w:id="67" w:author="Gowling WLG" w:date="2017-02-21T10:05:00Z">
        <w:r w:rsidR="00E74F7A">
          <w:rPr>
            <w:lang w:val="en-GB"/>
          </w:rPr>
          <w:t xml:space="preserve">charges </w:t>
        </w:r>
      </w:ins>
      <w:ins w:id="68" w:author="Gowling WLG" w:date="2017-02-21T09:17:00Z">
        <w:r w:rsidR="00E008B8">
          <w:rPr>
            <w:lang w:val="en-GB"/>
          </w:rPr>
          <w:t xml:space="preserve">shall be </w:t>
        </w:r>
      </w:ins>
      <w:ins w:id="69" w:author="Gowling WLG" w:date="2017-02-21T10:05:00Z">
        <w:r w:rsidR="00E74F7A" w:rsidRPr="001A789B">
          <w:rPr>
            <w:lang w:val="en-GB"/>
          </w:rPr>
          <w:t>calculated on the basis of the Company’s relevant all-the-way tariff(s) (</w:t>
        </w:r>
        <w:r w:rsidR="00E74F7A">
          <w:rPr>
            <w:lang w:val="en-GB"/>
          </w:rPr>
          <w:t xml:space="preserve">as determined in accordance with the CDCM) and </w:t>
        </w:r>
      </w:ins>
      <w:ins w:id="70" w:author="Gowling WLG" w:date="2017-02-21T09:17:00Z">
        <w:r w:rsidR="00E008B8">
          <w:rPr>
            <w:lang w:val="en-GB"/>
          </w:rPr>
          <w:t>payable by the User to the Company</w:t>
        </w:r>
      </w:ins>
      <w:ins w:id="71" w:author="Gowling WLG" w:date="2017-02-21T08:46:00Z">
        <w:r w:rsidR="00136300" w:rsidRPr="00674F87">
          <w:rPr>
            <w:lang w:val="en-GB"/>
          </w:rPr>
          <w:t>.</w:t>
        </w:r>
      </w:ins>
    </w:p>
    <w:p w14:paraId="0CFE6742" w14:textId="77777777" w:rsidR="00E008B8" w:rsidRDefault="00E008B8" w:rsidP="00E008B8">
      <w:pPr>
        <w:widowControl w:val="0"/>
        <w:autoSpaceDE w:val="0"/>
        <w:autoSpaceDN w:val="0"/>
        <w:adjustRightInd w:val="0"/>
        <w:spacing w:after="240" w:line="360" w:lineRule="auto"/>
        <w:ind w:left="720" w:hanging="720"/>
        <w:jc w:val="both"/>
        <w:rPr>
          <w:ins w:id="72" w:author="Gowling WLG" w:date="2017-02-21T09:12:00Z"/>
          <w:lang w:val="en-GB"/>
        </w:rPr>
      </w:pPr>
      <w:commentRangeStart w:id="73"/>
      <w:ins w:id="74" w:author="Gowling WLG" w:date="2017-02-21T09:12:00Z">
        <w:r>
          <w:rPr>
            <w:lang w:val="en-GB"/>
          </w:rPr>
          <w:t>1</w:t>
        </w:r>
      </w:ins>
      <w:commentRangeEnd w:id="73"/>
      <w:r w:rsidR="0057558A">
        <w:rPr>
          <w:rStyle w:val="CommentReference"/>
        </w:rPr>
        <w:commentReference w:id="73"/>
      </w:r>
      <w:ins w:id="75" w:author="Gowling WLG" w:date="2017-02-21T09:12:00Z">
        <w:r>
          <w:rPr>
            <w:lang w:val="en-GB"/>
          </w:rPr>
          <w:t>9.4B</w:t>
        </w:r>
        <w:r>
          <w:rPr>
            <w:lang w:val="en-GB"/>
          </w:rPr>
          <w:tab/>
          <w:t xml:space="preserve">As a result of </w:t>
        </w:r>
        <w:r w:rsidRPr="00674F87">
          <w:rPr>
            <w:lang w:val="en-GB"/>
          </w:rPr>
          <w:t>Clause</w:t>
        </w:r>
      </w:ins>
      <w:ins w:id="76" w:author="Gowling WLG" w:date="2017-02-21T09:13:00Z">
        <w:r>
          <w:rPr>
            <w:lang w:val="en-GB"/>
          </w:rPr>
          <w:t xml:space="preserve"> 19.4A</w:t>
        </w:r>
      </w:ins>
      <w:ins w:id="77" w:author="Gowling WLG" w:date="2017-02-21T09:12:00Z">
        <w:r w:rsidRPr="00674F87">
          <w:rPr>
            <w:lang w:val="en-GB"/>
          </w:rPr>
          <w:t xml:space="preserve">, </w:t>
        </w:r>
        <w:r>
          <w:rPr>
            <w:lang w:val="en-GB"/>
          </w:rPr>
          <w:t xml:space="preserve">where the </w:t>
        </w:r>
        <w:r w:rsidRPr="00674F87">
          <w:rPr>
            <w:lang w:val="en-GB"/>
          </w:rPr>
          <w:t xml:space="preserve">Company </w:t>
        </w:r>
        <w:r>
          <w:rPr>
            <w:lang w:val="en-GB"/>
          </w:rPr>
          <w:t>is a</w:t>
        </w:r>
      </w:ins>
      <w:ins w:id="78" w:author="Gowling WLG" w:date="2017-02-21T09:13:00Z">
        <w:r>
          <w:rPr>
            <w:lang w:val="en-GB"/>
          </w:rPr>
          <w:t>n EDNO which has appointed a DNO Party as the Company's</w:t>
        </w:r>
      </w:ins>
      <w:ins w:id="79" w:author="Gowling WLG" w:date="2017-02-21T09:12:00Z">
        <w:r>
          <w:rPr>
            <w:lang w:val="en-GB"/>
          </w:rPr>
          <w:t xml:space="preserve"> UMSO</w:t>
        </w:r>
      </w:ins>
      <w:ins w:id="80" w:author="Gowling WLG" w:date="2017-02-21T09:15:00Z">
        <w:r>
          <w:rPr>
            <w:lang w:val="en-GB"/>
          </w:rPr>
          <w:t>,</w:t>
        </w:r>
      </w:ins>
      <w:ins w:id="81" w:author="Gowling WLG" w:date="2017-02-21T09:12:00Z">
        <w:r>
          <w:rPr>
            <w:lang w:val="en-GB"/>
          </w:rPr>
          <w:t xml:space="preserve"> the provisions of this Clause 19 and of Clauses 20 and 21 shall be interpreted </w:t>
        </w:r>
      </w:ins>
      <w:ins w:id="82" w:author="Gowling WLG" w:date="2017-02-21T09:18:00Z">
        <w:r>
          <w:rPr>
            <w:lang w:val="en-GB"/>
          </w:rPr>
          <w:t xml:space="preserve">such that no Use of System Charges shall </w:t>
        </w:r>
      </w:ins>
      <w:ins w:id="83" w:author="Gowling WLG" w:date="2017-02-21T09:19:00Z">
        <w:r>
          <w:rPr>
            <w:lang w:val="en-GB"/>
          </w:rPr>
          <w:t xml:space="preserve">by payable by the User to the Company in respect of the </w:t>
        </w:r>
      </w:ins>
      <w:ins w:id="84" w:author="Gowling WLG" w:date="2017-02-21T09:18:00Z">
        <w:r>
          <w:rPr>
            <w:lang w:val="en-GB"/>
          </w:rPr>
          <w:t xml:space="preserve">Metering Points covered by the inventory for which the Company is </w:t>
        </w:r>
      </w:ins>
      <w:ins w:id="85" w:author="Claire Hynes" w:date="2017-02-27T10:27:00Z">
        <w:r w:rsidR="00044A58">
          <w:rPr>
            <w:lang w:val="en-GB"/>
          </w:rPr>
          <w:t xml:space="preserve">not </w:t>
        </w:r>
      </w:ins>
      <w:ins w:id="86" w:author="Gowling WLG" w:date="2017-02-21T09:18:00Z">
        <w:r>
          <w:rPr>
            <w:lang w:val="en-GB"/>
          </w:rPr>
          <w:t>the UMSO</w:t>
        </w:r>
        <w:r w:rsidRPr="00674F87">
          <w:rPr>
            <w:lang w:val="en-GB"/>
          </w:rPr>
          <w:t xml:space="preserve"> </w:t>
        </w:r>
        <w:r>
          <w:rPr>
            <w:lang w:val="en-GB"/>
          </w:rPr>
          <w:t>(</w:t>
        </w:r>
      </w:ins>
      <w:ins w:id="87" w:author="Gowling WLG" w:date="2017-02-21T09:19:00Z">
        <w:r>
          <w:rPr>
            <w:lang w:val="en-GB"/>
          </w:rPr>
          <w:t xml:space="preserve">on the basis that those charges are instead payable to the </w:t>
        </w:r>
      </w:ins>
      <w:ins w:id="88" w:author="Claire Hynes" w:date="2017-02-27T10:26:00Z">
        <w:r w:rsidR="00044A58">
          <w:rPr>
            <w:lang w:val="en-GB"/>
          </w:rPr>
          <w:t xml:space="preserve">DNO Party appointed as the </w:t>
        </w:r>
      </w:ins>
      <w:ins w:id="89" w:author="Gowling WLG" w:date="2017-02-21T09:19:00Z">
        <w:r>
          <w:rPr>
            <w:lang w:val="en-GB"/>
          </w:rPr>
          <w:t>UMSO).</w:t>
        </w:r>
      </w:ins>
      <w:ins w:id="90" w:author="Claire Hynes" w:date="2017-02-27T10:27:00Z">
        <w:r w:rsidR="00044A58">
          <w:rPr>
            <w:lang w:val="en-GB"/>
          </w:rPr>
          <w:t xml:space="preserve"> </w:t>
        </w:r>
      </w:ins>
    </w:p>
    <w:p w14:paraId="16CC17A9" w14:textId="77777777" w:rsidR="00136300" w:rsidRPr="00136300" w:rsidRDefault="00136300" w:rsidP="00136300">
      <w:pPr>
        <w:widowControl w:val="0"/>
        <w:autoSpaceDE w:val="0"/>
        <w:autoSpaceDN w:val="0"/>
        <w:adjustRightInd w:val="0"/>
        <w:spacing w:after="240" w:line="360" w:lineRule="auto"/>
        <w:ind w:left="720" w:hanging="720"/>
        <w:jc w:val="both"/>
        <w:rPr>
          <w:lang w:val="en-GB"/>
        </w:rPr>
      </w:pPr>
      <w:r>
        <w:rPr>
          <w:lang w:val="en-GB"/>
        </w:rPr>
        <w:t>19.5</w:t>
      </w:r>
      <w:r>
        <w:rPr>
          <w:lang w:val="en-GB"/>
        </w:rPr>
        <w:tab/>
      </w:r>
      <w:ins w:id="91" w:author="Gowling WLG" w:date="2017-02-21T09:20:00Z">
        <w:r w:rsidR="000A715D">
          <w:rPr>
            <w:lang w:val="en-GB"/>
          </w:rPr>
          <w:t>Subject to Clauses 19.4A and 19.4B, t</w:t>
        </w:r>
      </w:ins>
      <w:del w:id="92" w:author="Gowling WLG" w:date="2017-02-21T09:20:00Z">
        <w:r w:rsidRPr="00136300" w:rsidDel="000A715D">
          <w:rPr>
            <w:lang w:val="en-GB"/>
          </w:rPr>
          <w:delText>T</w:delText>
        </w:r>
      </w:del>
      <w:r w:rsidRPr="00136300">
        <w:rPr>
          <w:lang w:val="en-GB"/>
        </w:rPr>
        <w:t>he Company shall invoice Use of System Charges (but excluding any</w:t>
      </w:r>
      <w:r>
        <w:rPr>
          <w:lang w:val="en-GB"/>
        </w:rPr>
        <w:t xml:space="preserve"> </w:t>
      </w:r>
      <w:r w:rsidRPr="00136300">
        <w:rPr>
          <w:lang w:val="en-GB"/>
        </w:rPr>
        <w:t>Transactional Charges) payable by or to the User by reference to Settlement</w:t>
      </w:r>
      <w:r>
        <w:rPr>
          <w:lang w:val="en-GB"/>
        </w:rPr>
        <w:t xml:space="preserve"> </w:t>
      </w:r>
      <w:r w:rsidRPr="00136300">
        <w:rPr>
          <w:lang w:val="en-GB"/>
        </w:rPr>
        <w:t>Class using aggregated data obtained from the Supercustomer DUoS Report,</w:t>
      </w:r>
      <w:r>
        <w:rPr>
          <w:lang w:val="en-GB"/>
        </w:rPr>
        <w:t xml:space="preserve"> </w:t>
      </w:r>
      <w:r w:rsidRPr="00136300">
        <w:rPr>
          <w:lang w:val="en-GB"/>
        </w:rPr>
        <w:t>except in relation to Metering Points or Metering Systems where</w:t>
      </w:r>
      <w:commentRangeStart w:id="93"/>
      <w:r w:rsidRPr="00136300">
        <w:rPr>
          <w:lang w:val="en-GB"/>
        </w:rPr>
        <w:t>:</w:t>
      </w:r>
      <w:commentRangeEnd w:id="93"/>
      <w:r w:rsidR="0057558A">
        <w:rPr>
          <w:rStyle w:val="CommentReference"/>
        </w:rPr>
        <w:commentReference w:id="93"/>
      </w:r>
    </w:p>
    <w:p w14:paraId="2EB46937" w14:textId="77777777" w:rsidR="00136300" w:rsidRDefault="00136300" w:rsidP="00136300">
      <w:pPr>
        <w:widowControl w:val="0"/>
        <w:autoSpaceDE w:val="0"/>
        <w:autoSpaceDN w:val="0"/>
        <w:adjustRightInd w:val="0"/>
        <w:spacing w:after="240" w:line="360" w:lineRule="auto"/>
        <w:ind w:left="1701" w:hanging="981"/>
        <w:jc w:val="both"/>
        <w:rPr>
          <w:lang w:val="en-GB"/>
        </w:rPr>
      </w:pPr>
      <w:r w:rsidRPr="00136300">
        <w:rPr>
          <w:lang w:val="en-GB"/>
        </w:rPr>
        <w:t>19.5.1</w:t>
      </w:r>
      <w:r>
        <w:rPr>
          <w:lang w:val="en-GB"/>
        </w:rPr>
        <w:tab/>
      </w:r>
      <w:r w:rsidRPr="00136300">
        <w:rPr>
          <w:lang w:val="en-GB"/>
        </w:rPr>
        <w:t>the electricity imported via an Exit Point or exported via an Entry Point</w:t>
      </w:r>
      <w:r>
        <w:rPr>
          <w:lang w:val="en-GB"/>
        </w:rPr>
        <w:t xml:space="preserve"> </w:t>
      </w:r>
      <w:r w:rsidRPr="00136300">
        <w:rPr>
          <w:lang w:val="en-GB"/>
        </w:rPr>
        <w:t xml:space="preserve">is </w:t>
      </w:r>
      <w:r w:rsidRPr="00136300">
        <w:rPr>
          <w:lang w:val="en-GB"/>
        </w:rPr>
        <w:lastRenderedPageBreak/>
        <w:t>not reported in the Supercustomer DUoS Report; and/or</w:t>
      </w:r>
    </w:p>
    <w:p w14:paraId="5A352D02" w14:textId="77777777" w:rsidR="00136300" w:rsidRDefault="00136300" w:rsidP="00136300">
      <w:pPr>
        <w:widowControl w:val="0"/>
        <w:autoSpaceDE w:val="0"/>
        <w:autoSpaceDN w:val="0"/>
        <w:adjustRightInd w:val="0"/>
        <w:spacing w:after="240" w:line="360" w:lineRule="auto"/>
        <w:ind w:left="1701" w:hanging="981"/>
        <w:jc w:val="both"/>
        <w:rPr>
          <w:lang w:val="en-GB"/>
        </w:rPr>
      </w:pPr>
      <w:r w:rsidRPr="00136300">
        <w:rPr>
          <w:lang w:val="en-GB"/>
        </w:rPr>
        <w:t xml:space="preserve">19.5.2 </w:t>
      </w:r>
      <w:r>
        <w:rPr>
          <w:lang w:val="en-GB"/>
        </w:rPr>
        <w:tab/>
      </w:r>
      <w:r w:rsidRPr="00136300">
        <w:rPr>
          <w:lang w:val="en-GB"/>
        </w:rPr>
        <w:t>the Use of System Charge is not comprised solely of one or more</w:t>
      </w:r>
      <w:r>
        <w:rPr>
          <w:lang w:val="en-GB"/>
        </w:rPr>
        <w:t xml:space="preserve"> </w:t>
      </w:r>
      <w:r w:rsidRPr="00136300">
        <w:rPr>
          <w:lang w:val="en-GB"/>
        </w:rPr>
        <w:t>standing charges and/or one or more Unit Rates; and/or</w:t>
      </w:r>
    </w:p>
    <w:p w14:paraId="450C9140" w14:textId="77777777" w:rsidR="00136300" w:rsidRDefault="00136300" w:rsidP="00136300">
      <w:pPr>
        <w:widowControl w:val="0"/>
        <w:autoSpaceDE w:val="0"/>
        <w:autoSpaceDN w:val="0"/>
        <w:adjustRightInd w:val="0"/>
        <w:spacing w:after="240" w:line="360" w:lineRule="auto"/>
        <w:ind w:left="1701" w:hanging="981"/>
        <w:jc w:val="both"/>
        <w:rPr>
          <w:lang w:val="en-GB"/>
        </w:rPr>
      </w:pPr>
      <w:r w:rsidRPr="00136300">
        <w:rPr>
          <w:lang w:val="en-GB"/>
        </w:rPr>
        <w:t xml:space="preserve">19.5.3 </w:t>
      </w:r>
      <w:r>
        <w:rPr>
          <w:lang w:val="en-GB"/>
        </w:rPr>
        <w:tab/>
      </w:r>
      <w:r w:rsidRPr="00136300">
        <w:rPr>
          <w:lang w:val="en-GB"/>
        </w:rPr>
        <w:t>the Use of System Charge is specified in the Relevant Charging</w:t>
      </w:r>
      <w:r>
        <w:rPr>
          <w:lang w:val="en-GB"/>
        </w:rPr>
        <w:t xml:space="preserve"> </w:t>
      </w:r>
      <w:r w:rsidRPr="00136300">
        <w:rPr>
          <w:lang w:val="en-GB"/>
        </w:rPr>
        <w:t>Statement as not being billed by Settlement Class; and/or</w:t>
      </w:r>
    </w:p>
    <w:p w14:paraId="0E2D10D5" w14:textId="77777777" w:rsidR="00460AE6" w:rsidRPr="00674F87" w:rsidRDefault="00136300" w:rsidP="000A715D">
      <w:pPr>
        <w:widowControl w:val="0"/>
        <w:autoSpaceDE w:val="0"/>
        <w:autoSpaceDN w:val="0"/>
        <w:adjustRightInd w:val="0"/>
        <w:spacing w:after="240" w:line="360" w:lineRule="auto"/>
        <w:ind w:left="1701" w:hanging="981"/>
        <w:jc w:val="both"/>
        <w:rPr>
          <w:b/>
          <w:u w:val="single"/>
          <w:lang w:val="en-GB"/>
        </w:rPr>
      </w:pPr>
      <w:r w:rsidRPr="00136300">
        <w:rPr>
          <w:lang w:val="en-GB"/>
        </w:rPr>
        <w:t xml:space="preserve">19.5.4 </w:t>
      </w:r>
      <w:r>
        <w:rPr>
          <w:lang w:val="en-GB"/>
        </w:rPr>
        <w:tab/>
      </w:r>
      <w:r w:rsidRPr="00136300">
        <w:rPr>
          <w:lang w:val="en-GB"/>
        </w:rPr>
        <w:t>Use of System Charges are to be determined as a result of an Extra</w:t>
      </w:r>
      <w:r>
        <w:rPr>
          <w:lang w:val="en-GB"/>
        </w:rPr>
        <w:t xml:space="preserve"> </w:t>
      </w:r>
      <w:r w:rsidRPr="00136300">
        <w:rPr>
          <w:lang w:val="en-GB"/>
        </w:rPr>
        <w:t>Settlement</w:t>
      </w:r>
      <w:r>
        <w:rPr>
          <w:lang w:val="en-GB"/>
        </w:rPr>
        <w:t xml:space="preserve"> </w:t>
      </w:r>
      <w:r w:rsidRPr="00136300">
        <w:rPr>
          <w:lang w:val="en-GB"/>
        </w:rPr>
        <w:t xml:space="preserve">Determination. </w:t>
      </w:r>
      <w:r w:rsidRPr="00136300">
        <w:rPr>
          <w:lang w:val="en-GB"/>
        </w:rPr>
        <w:cr/>
      </w:r>
    </w:p>
    <w:p w14:paraId="71EB60EA" w14:textId="77777777" w:rsidR="00A43FF5" w:rsidRPr="00674F87" w:rsidRDefault="00A43FF5" w:rsidP="00A60FD2">
      <w:pPr>
        <w:widowControl w:val="0"/>
        <w:autoSpaceDE w:val="0"/>
        <w:autoSpaceDN w:val="0"/>
        <w:adjustRightInd w:val="0"/>
        <w:spacing w:after="240" w:line="360" w:lineRule="auto"/>
        <w:jc w:val="both"/>
        <w:rPr>
          <w:b/>
          <w:u w:val="single"/>
          <w:lang w:val="en-GB"/>
        </w:rPr>
      </w:pPr>
      <w:r w:rsidRPr="00674F87">
        <w:rPr>
          <w:b/>
          <w:u w:val="single"/>
          <w:lang w:val="en-GB"/>
        </w:rPr>
        <w:t>Add a new Clause 20.7</w:t>
      </w:r>
    </w:p>
    <w:p w14:paraId="6DF1F148" w14:textId="77777777" w:rsidR="00A43FF5" w:rsidRPr="00674F87" w:rsidRDefault="000A715D" w:rsidP="00A60FD2">
      <w:pPr>
        <w:widowControl w:val="0"/>
        <w:autoSpaceDE w:val="0"/>
        <w:autoSpaceDN w:val="0"/>
        <w:adjustRightInd w:val="0"/>
        <w:spacing w:after="240" w:line="360" w:lineRule="auto"/>
        <w:jc w:val="both"/>
        <w:rPr>
          <w:b/>
          <w:lang w:val="en-GB"/>
        </w:rPr>
      </w:pPr>
      <w:r>
        <w:rPr>
          <w:b/>
          <w:lang w:val="en-GB"/>
        </w:rPr>
        <w:tab/>
      </w:r>
      <w:r w:rsidR="00A43FF5" w:rsidRPr="00674F87">
        <w:rPr>
          <w:b/>
          <w:lang w:val="en-GB"/>
        </w:rPr>
        <w:t>U</w:t>
      </w:r>
      <w:r>
        <w:rPr>
          <w:b/>
          <w:lang w:val="en-GB"/>
        </w:rPr>
        <w:t>nmetered Supplies</w:t>
      </w:r>
    </w:p>
    <w:p w14:paraId="75C25628" w14:textId="77777777" w:rsidR="00A43FF5" w:rsidRPr="00674F87" w:rsidRDefault="00A43FF5" w:rsidP="00A60FD2">
      <w:pPr>
        <w:widowControl w:val="0"/>
        <w:autoSpaceDE w:val="0"/>
        <w:autoSpaceDN w:val="0"/>
        <w:adjustRightInd w:val="0"/>
        <w:spacing w:after="240" w:line="360" w:lineRule="auto"/>
        <w:ind w:left="720" w:hanging="720"/>
        <w:jc w:val="both"/>
        <w:rPr>
          <w:lang w:val="en-GB"/>
        </w:rPr>
      </w:pPr>
      <w:r w:rsidRPr="00674F87">
        <w:rPr>
          <w:lang w:val="en-GB"/>
        </w:rPr>
        <w:t>20.7</w:t>
      </w:r>
      <w:r w:rsidRPr="00674F87">
        <w:rPr>
          <w:lang w:val="en-GB"/>
        </w:rPr>
        <w:tab/>
      </w:r>
      <w:r w:rsidR="000A715D">
        <w:rPr>
          <w:lang w:val="en-GB"/>
        </w:rPr>
        <w:t>This Clause 20 is to be interpreted in accordance with Clauses 19.4A and 19.4B</w:t>
      </w:r>
      <w:commentRangeStart w:id="94"/>
      <w:r w:rsidRPr="00674F87">
        <w:rPr>
          <w:lang w:val="en-GB"/>
        </w:rPr>
        <w:t>.</w:t>
      </w:r>
      <w:commentRangeEnd w:id="94"/>
      <w:r w:rsidR="0057558A">
        <w:rPr>
          <w:rStyle w:val="CommentReference"/>
        </w:rPr>
        <w:commentReference w:id="94"/>
      </w:r>
    </w:p>
    <w:p w14:paraId="3B70383D" w14:textId="77777777" w:rsidR="000A715D" w:rsidRDefault="000A715D" w:rsidP="00A60FD2">
      <w:pPr>
        <w:widowControl w:val="0"/>
        <w:autoSpaceDE w:val="0"/>
        <w:autoSpaceDN w:val="0"/>
        <w:adjustRightInd w:val="0"/>
        <w:spacing w:after="240" w:line="360" w:lineRule="auto"/>
        <w:jc w:val="both"/>
        <w:rPr>
          <w:b/>
          <w:u w:val="single"/>
          <w:lang w:val="en-GB"/>
        </w:rPr>
      </w:pPr>
    </w:p>
    <w:p w14:paraId="5B2A51CD" w14:textId="77777777" w:rsidR="00A43FF5" w:rsidRPr="00674F87" w:rsidRDefault="00A43FF5" w:rsidP="00A60FD2">
      <w:pPr>
        <w:widowControl w:val="0"/>
        <w:autoSpaceDE w:val="0"/>
        <w:autoSpaceDN w:val="0"/>
        <w:adjustRightInd w:val="0"/>
        <w:spacing w:after="240" w:line="360" w:lineRule="auto"/>
        <w:jc w:val="both"/>
        <w:rPr>
          <w:b/>
          <w:u w:val="single"/>
          <w:lang w:val="en-GB"/>
        </w:rPr>
      </w:pPr>
      <w:r w:rsidRPr="00674F87">
        <w:rPr>
          <w:b/>
          <w:u w:val="single"/>
          <w:lang w:val="en-GB"/>
        </w:rPr>
        <w:t>Add a new Clause 21.7</w:t>
      </w:r>
    </w:p>
    <w:p w14:paraId="019116EB" w14:textId="77777777" w:rsidR="000A715D" w:rsidRPr="00674F87" w:rsidRDefault="000A715D" w:rsidP="000A715D">
      <w:pPr>
        <w:widowControl w:val="0"/>
        <w:autoSpaceDE w:val="0"/>
        <w:autoSpaceDN w:val="0"/>
        <w:adjustRightInd w:val="0"/>
        <w:spacing w:after="240" w:line="360" w:lineRule="auto"/>
        <w:jc w:val="both"/>
        <w:rPr>
          <w:b/>
          <w:lang w:val="en-GB"/>
        </w:rPr>
      </w:pPr>
      <w:r w:rsidRPr="00674F87">
        <w:rPr>
          <w:b/>
          <w:lang w:val="en-GB"/>
        </w:rPr>
        <w:t>U</w:t>
      </w:r>
      <w:r>
        <w:rPr>
          <w:b/>
          <w:lang w:val="en-GB"/>
        </w:rPr>
        <w:t>nmetered Supplies</w:t>
      </w:r>
    </w:p>
    <w:p w14:paraId="3628E8FF" w14:textId="77777777" w:rsidR="000A715D" w:rsidRPr="00674F87" w:rsidRDefault="000A715D" w:rsidP="000A715D">
      <w:pPr>
        <w:widowControl w:val="0"/>
        <w:autoSpaceDE w:val="0"/>
        <w:autoSpaceDN w:val="0"/>
        <w:adjustRightInd w:val="0"/>
        <w:spacing w:after="240" w:line="360" w:lineRule="auto"/>
        <w:ind w:left="720" w:hanging="720"/>
        <w:jc w:val="both"/>
        <w:rPr>
          <w:lang w:val="en-GB"/>
        </w:rPr>
      </w:pPr>
      <w:r w:rsidRPr="00674F87">
        <w:rPr>
          <w:lang w:val="en-GB"/>
        </w:rPr>
        <w:t>2</w:t>
      </w:r>
      <w:ins w:id="95" w:author="Claire Hynes" w:date="2017-02-27T10:29:00Z">
        <w:r w:rsidR="00044A58">
          <w:rPr>
            <w:lang w:val="en-GB"/>
          </w:rPr>
          <w:t>1</w:t>
        </w:r>
      </w:ins>
      <w:del w:id="96" w:author="Claire Hynes" w:date="2017-02-27T10:29:00Z">
        <w:r w:rsidRPr="00674F87" w:rsidDel="00044A58">
          <w:rPr>
            <w:lang w:val="en-GB"/>
          </w:rPr>
          <w:delText>0</w:delText>
        </w:r>
      </w:del>
      <w:r w:rsidRPr="00674F87">
        <w:rPr>
          <w:lang w:val="en-GB"/>
        </w:rPr>
        <w:t>.7</w:t>
      </w:r>
      <w:r w:rsidRPr="00674F87">
        <w:rPr>
          <w:lang w:val="en-GB"/>
        </w:rPr>
        <w:tab/>
      </w:r>
      <w:r>
        <w:rPr>
          <w:lang w:val="en-GB"/>
        </w:rPr>
        <w:t>This Clause 21 is to be interpreted in accordance with Clauses 19.4A and 19.4B</w:t>
      </w:r>
      <w:r w:rsidRPr="00674F87">
        <w:rPr>
          <w:lang w:val="en-GB"/>
        </w:rPr>
        <w:t>.</w:t>
      </w:r>
    </w:p>
    <w:p w14:paraId="5A7F5E3F" w14:textId="77777777" w:rsidR="000A715D" w:rsidRDefault="000A715D" w:rsidP="00A60FD2">
      <w:pPr>
        <w:widowControl w:val="0"/>
        <w:autoSpaceDE w:val="0"/>
        <w:autoSpaceDN w:val="0"/>
        <w:adjustRightInd w:val="0"/>
        <w:spacing w:after="240" w:line="360" w:lineRule="auto"/>
        <w:jc w:val="both"/>
        <w:rPr>
          <w:b/>
          <w:u w:val="single"/>
          <w:lang w:val="en-GB"/>
        </w:rPr>
      </w:pPr>
    </w:p>
    <w:p w14:paraId="634F737F" w14:textId="77777777" w:rsidR="00A05E44" w:rsidRPr="00674F87" w:rsidRDefault="00A05E44" w:rsidP="000A715D">
      <w:pPr>
        <w:keepNext/>
        <w:widowControl w:val="0"/>
        <w:autoSpaceDE w:val="0"/>
        <w:autoSpaceDN w:val="0"/>
        <w:adjustRightInd w:val="0"/>
        <w:spacing w:after="240" w:line="360" w:lineRule="auto"/>
        <w:jc w:val="both"/>
        <w:rPr>
          <w:b/>
          <w:u w:val="single"/>
          <w:lang w:val="en-GB"/>
        </w:rPr>
      </w:pPr>
      <w:r w:rsidRPr="00674F87">
        <w:rPr>
          <w:b/>
          <w:u w:val="single"/>
          <w:lang w:val="en-GB"/>
        </w:rPr>
        <w:t>Amend Clause 42.13.1 as follows:</w:t>
      </w:r>
    </w:p>
    <w:p w14:paraId="7A0EBC74" w14:textId="77777777" w:rsidR="00A05E44" w:rsidRPr="00674F87" w:rsidRDefault="00A05E44" w:rsidP="00A60FD2">
      <w:pPr>
        <w:widowControl w:val="0"/>
        <w:autoSpaceDE w:val="0"/>
        <w:autoSpaceDN w:val="0"/>
        <w:adjustRightInd w:val="0"/>
        <w:spacing w:after="240" w:line="360" w:lineRule="auto"/>
        <w:jc w:val="both"/>
        <w:rPr>
          <w:lang w:val="en-GB"/>
        </w:rPr>
      </w:pPr>
      <w:r w:rsidRPr="00674F87">
        <w:rPr>
          <w:lang w:val="en-GB"/>
        </w:rPr>
        <w:t>42.13</w:t>
      </w:r>
      <w:r w:rsidRPr="00674F87">
        <w:rPr>
          <w:lang w:val="en-GB"/>
        </w:rPr>
        <w:tab/>
        <w:t>The Company shall (if it is a DNO Party):</w:t>
      </w:r>
    </w:p>
    <w:p w14:paraId="2260AEDF" w14:textId="77777777" w:rsidR="00A05E44" w:rsidRPr="00674F87" w:rsidRDefault="00A05E44" w:rsidP="000A715D">
      <w:pPr>
        <w:widowControl w:val="0"/>
        <w:autoSpaceDE w:val="0"/>
        <w:autoSpaceDN w:val="0"/>
        <w:adjustRightInd w:val="0"/>
        <w:spacing w:after="240" w:line="360" w:lineRule="auto"/>
        <w:ind w:left="1701" w:hanging="981"/>
        <w:jc w:val="both"/>
        <w:rPr>
          <w:lang w:val="en-GB"/>
        </w:rPr>
      </w:pPr>
      <w:r w:rsidRPr="00674F87">
        <w:rPr>
          <w:lang w:val="en-GB"/>
        </w:rPr>
        <w:t>42.13.1</w:t>
      </w:r>
      <w:r w:rsidR="00413696" w:rsidRPr="00674F87">
        <w:rPr>
          <w:lang w:val="en-GB"/>
        </w:rPr>
        <w:t xml:space="preserve"> </w:t>
      </w:r>
      <w:r w:rsidR="000A715D">
        <w:rPr>
          <w:lang w:val="en-GB"/>
        </w:rPr>
        <w:tab/>
      </w:r>
      <w:r w:rsidRPr="00674F87">
        <w:rPr>
          <w:lang w:val="en-GB"/>
        </w:rPr>
        <w:t>procure that the Nominated Calculation Agent is appointed on terms that require the Nominated Calculation Agent to keep the information disclosed to it pursuant to Clause 42.</w:t>
      </w:r>
      <w:del w:id="97" w:author="Gowling WLG" w:date="2017-02-14T10:03:00Z">
        <w:r w:rsidRPr="00674F87" w:rsidDel="00413696">
          <w:rPr>
            <w:lang w:val="en-GB"/>
          </w:rPr>
          <w:delText>13</w:delText>
        </w:r>
      </w:del>
      <w:ins w:id="98" w:author="Gowling WLG" w:date="2017-02-14T10:03:00Z">
        <w:r w:rsidR="00413696" w:rsidRPr="00674F87">
          <w:rPr>
            <w:lang w:val="en-GB"/>
          </w:rPr>
          <w:t>12</w:t>
        </w:r>
      </w:ins>
      <w:r w:rsidR="000A715D">
        <w:rPr>
          <w:lang w:val="en-GB"/>
        </w:rPr>
        <w:t xml:space="preserve"> </w:t>
      </w:r>
      <w:r w:rsidRPr="00674F87">
        <w:rPr>
          <w:lang w:val="en-GB"/>
        </w:rPr>
        <w:t>and this Clause 42.</w:t>
      </w:r>
      <w:del w:id="99" w:author="Gowling WLG" w:date="2017-02-14T10:03:00Z">
        <w:r w:rsidRPr="00674F87" w:rsidDel="00413696">
          <w:rPr>
            <w:lang w:val="en-GB"/>
          </w:rPr>
          <w:delText>14</w:delText>
        </w:r>
      </w:del>
      <w:ins w:id="100" w:author="Gowling WLG" w:date="2017-02-14T10:03:00Z">
        <w:r w:rsidR="00413696" w:rsidRPr="00674F87">
          <w:rPr>
            <w:lang w:val="en-GB"/>
          </w:rPr>
          <w:t>13</w:t>
        </w:r>
      </w:ins>
      <w:r w:rsidR="000A715D">
        <w:rPr>
          <w:lang w:val="en-GB"/>
        </w:rPr>
        <w:t xml:space="preserve"> </w:t>
      </w:r>
      <w:r w:rsidRPr="00674F87">
        <w:rPr>
          <w:lang w:val="en-GB"/>
        </w:rPr>
        <w:t>confidential, and to not use such information for any purpose other than calculation of the “HV split” and/or the "LV mains split" (as each such expression is defined in Schedule 16); and</w:t>
      </w:r>
    </w:p>
    <w:p w14:paraId="722156E2" w14:textId="77777777" w:rsidR="00897F02" w:rsidRDefault="00897F02" w:rsidP="00A60FD2">
      <w:pPr>
        <w:widowControl w:val="0"/>
        <w:autoSpaceDE w:val="0"/>
        <w:autoSpaceDN w:val="0"/>
        <w:adjustRightInd w:val="0"/>
        <w:spacing w:after="240" w:line="360" w:lineRule="auto"/>
        <w:jc w:val="both"/>
        <w:rPr>
          <w:b/>
          <w:u w:val="single"/>
          <w:lang w:val="en-GB"/>
        </w:rPr>
      </w:pPr>
    </w:p>
    <w:p w14:paraId="040F0CF3" w14:textId="77777777" w:rsidR="00413696" w:rsidRPr="00674F87" w:rsidRDefault="00413696" w:rsidP="00A60FD2">
      <w:pPr>
        <w:widowControl w:val="0"/>
        <w:autoSpaceDE w:val="0"/>
        <w:autoSpaceDN w:val="0"/>
        <w:adjustRightInd w:val="0"/>
        <w:spacing w:after="240" w:line="360" w:lineRule="auto"/>
        <w:jc w:val="both"/>
        <w:rPr>
          <w:b/>
          <w:u w:val="single"/>
          <w:lang w:val="en-GB"/>
        </w:rPr>
      </w:pPr>
      <w:r w:rsidRPr="00674F87">
        <w:rPr>
          <w:b/>
          <w:u w:val="single"/>
          <w:lang w:val="en-GB"/>
        </w:rPr>
        <w:lastRenderedPageBreak/>
        <w:t>Add new Clause</w:t>
      </w:r>
      <w:r w:rsidR="00821514" w:rsidRPr="00674F87">
        <w:rPr>
          <w:b/>
          <w:u w:val="single"/>
          <w:lang w:val="en-GB"/>
        </w:rPr>
        <w:t>s</w:t>
      </w:r>
      <w:r w:rsidRPr="00674F87">
        <w:rPr>
          <w:b/>
          <w:u w:val="single"/>
          <w:lang w:val="en-GB"/>
        </w:rPr>
        <w:t xml:space="preserve"> 42.14</w:t>
      </w:r>
      <w:r w:rsidR="00273B86" w:rsidRPr="00674F87">
        <w:rPr>
          <w:b/>
          <w:u w:val="single"/>
          <w:lang w:val="en-GB"/>
        </w:rPr>
        <w:t xml:space="preserve"> </w:t>
      </w:r>
      <w:r w:rsidR="001A789B">
        <w:rPr>
          <w:b/>
          <w:u w:val="single"/>
          <w:lang w:val="en-GB"/>
        </w:rPr>
        <w:t>and</w:t>
      </w:r>
      <w:r w:rsidR="00273B86" w:rsidRPr="00674F87">
        <w:rPr>
          <w:b/>
          <w:u w:val="single"/>
          <w:lang w:val="en-GB"/>
        </w:rPr>
        <w:t xml:space="preserve"> </w:t>
      </w:r>
      <w:r w:rsidR="001A789B">
        <w:rPr>
          <w:b/>
          <w:u w:val="single"/>
          <w:lang w:val="en-GB"/>
        </w:rPr>
        <w:t>42.15</w:t>
      </w:r>
      <w:r w:rsidRPr="00674F87">
        <w:rPr>
          <w:b/>
          <w:u w:val="single"/>
          <w:lang w:val="en-GB"/>
        </w:rPr>
        <w:t xml:space="preserve"> as follows:</w:t>
      </w:r>
    </w:p>
    <w:p w14:paraId="507068AB" w14:textId="77777777" w:rsidR="00A60FD2" w:rsidRPr="00674F87" w:rsidRDefault="00A60FD2" w:rsidP="00A60FD2">
      <w:pPr>
        <w:widowControl w:val="0"/>
        <w:autoSpaceDE w:val="0"/>
        <w:autoSpaceDN w:val="0"/>
        <w:adjustRightInd w:val="0"/>
        <w:spacing w:after="240" w:line="360" w:lineRule="auto"/>
        <w:jc w:val="both"/>
        <w:rPr>
          <w:b/>
          <w:lang w:val="en-GB"/>
        </w:rPr>
      </w:pPr>
      <w:r w:rsidRPr="00674F87">
        <w:rPr>
          <w:b/>
          <w:lang w:val="en-GB"/>
        </w:rPr>
        <w:t>Unmetered Supplies Operator</w:t>
      </w:r>
    </w:p>
    <w:p w14:paraId="036C5047" w14:textId="77777777" w:rsidR="0096461A" w:rsidRDefault="00A60FD2" w:rsidP="00A60FD2">
      <w:pPr>
        <w:widowControl w:val="0"/>
        <w:autoSpaceDE w:val="0"/>
        <w:autoSpaceDN w:val="0"/>
        <w:adjustRightInd w:val="0"/>
        <w:spacing w:after="240" w:line="360" w:lineRule="auto"/>
        <w:ind w:left="720" w:hanging="720"/>
        <w:jc w:val="both"/>
        <w:rPr>
          <w:lang w:val="en-GB"/>
        </w:rPr>
      </w:pPr>
      <w:r w:rsidRPr="00674F87">
        <w:rPr>
          <w:lang w:val="en-GB"/>
        </w:rPr>
        <w:t>42.14</w:t>
      </w:r>
      <w:r w:rsidRPr="00674F87">
        <w:rPr>
          <w:lang w:val="en-GB"/>
        </w:rPr>
        <w:tab/>
        <w:t>This Clause 42.14 shall only apply where the Company is a DNO Party</w:t>
      </w:r>
      <w:r w:rsidR="00744840" w:rsidRPr="00674F87">
        <w:rPr>
          <w:lang w:val="en-GB"/>
        </w:rPr>
        <w:t xml:space="preserve"> and the User is an EDNO</w:t>
      </w:r>
      <w:r w:rsidRPr="00674F87">
        <w:rPr>
          <w:lang w:val="en-GB"/>
        </w:rPr>
        <w:t>. Where a C</w:t>
      </w:r>
      <w:r w:rsidR="00897F02">
        <w:rPr>
          <w:lang w:val="en-GB"/>
        </w:rPr>
        <w:t>ustomer pr</w:t>
      </w:r>
      <w:r w:rsidRPr="00674F87">
        <w:rPr>
          <w:lang w:val="en-GB"/>
        </w:rPr>
        <w:t xml:space="preserve">ovides </w:t>
      </w:r>
      <w:r w:rsidR="00897F02">
        <w:rPr>
          <w:lang w:val="en-GB"/>
        </w:rPr>
        <w:t xml:space="preserve">to the Company </w:t>
      </w:r>
      <w:r w:rsidRPr="00674F87">
        <w:rPr>
          <w:lang w:val="en-GB"/>
        </w:rPr>
        <w:t xml:space="preserve">inventory data regarding unmetered equipment connected to </w:t>
      </w:r>
      <w:r w:rsidR="00897F02">
        <w:rPr>
          <w:lang w:val="en-GB"/>
        </w:rPr>
        <w:t>the</w:t>
      </w:r>
      <w:r w:rsidRPr="00674F87">
        <w:rPr>
          <w:lang w:val="en-GB"/>
        </w:rPr>
        <w:t xml:space="preserve"> User’s System within th</w:t>
      </w:r>
      <w:r w:rsidR="00897F02">
        <w:rPr>
          <w:lang w:val="en-GB"/>
        </w:rPr>
        <w:t>e</w:t>
      </w:r>
      <w:r w:rsidRPr="00674F87">
        <w:rPr>
          <w:lang w:val="en-GB"/>
        </w:rPr>
        <w:t xml:space="preserve"> </w:t>
      </w:r>
      <w:r w:rsidR="00897F02">
        <w:rPr>
          <w:lang w:val="en-GB"/>
        </w:rPr>
        <w:t>Company</w:t>
      </w:r>
      <w:r w:rsidRPr="00674F87">
        <w:rPr>
          <w:lang w:val="en-GB"/>
        </w:rPr>
        <w:t xml:space="preserve">’s Distribution Services Area, </w:t>
      </w:r>
      <w:r w:rsidR="00897F02">
        <w:rPr>
          <w:lang w:val="en-GB"/>
        </w:rPr>
        <w:t>then</w:t>
      </w:r>
      <w:r w:rsidR="0096461A">
        <w:rPr>
          <w:lang w:val="en-GB"/>
        </w:rPr>
        <w:t>:</w:t>
      </w:r>
    </w:p>
    <w:p w14:paraId="6D505356" w14:textId="77777777" w:rsidR="00A60FD2" w:rsidRPr="00674F87" w:rsidRDefault="0096461A" w:rsidP="0096461A">
      <w:pPr>
        <w:widowControl w:val="0"/>
        <w:autoSpaceDE w:val="0"/>
        <w:autoSpaceDN w:val="0"/>
        <w:adjustRightInd w:val="0"/>
        <w:spacing w:after="240" w:line="360" w:lineRule="auto"/>
        <w:ind w:left="1701" w:hanging="981"/>
        <w:jc w:val="both"/>
        <w:rPr>
          <w:lang w:val="en-GB"/>
        </w:rPr>
      </w:pPr>
      <w:r>
        <w:rPr>
          <w:lang w:val="en-GB"/>
        </w:rPr>
        <w:t>42.14.1</w:t>
      </w:r>
      <w:r>
        <w:rPr>
          <w:lang w:val="en-GB"/>
        </w:rPr>
        <w:tab/>
      </w:r>
      <w:r w:rsidR="00A60FD2" w:rsidRPr="00674F87">
        <w:rPr>
          <w:lang w:val="en-GB"/>
        </w:rPr>
        <w:t xml:space="preserve">the User shall be deemed </w:t>
      </w:r>
      <w:r w:rsidR="00897F02">
        <w:rPr>
          <w:lang w:val="en-GB"/>
        </w:rPr>
        <w:t xml:space="preserve">(for the purposes of this Agreement and the BSC, including the Unmetered Supplies Procedure) </w:t>
      </w:r>
      <w:r w:rsidR="00A60FD2" w:rsidRPr="00674F87">
        <w:rPr>
          <w:lang w:val="en-GB"/>
        </w:rPr>
        <w:t xml:space="preserve">to have </w:t>
      </w:r>
      <w:r w:rsidR="00897F02">
        <w:rPr>
          <w:lang w:val="en-GB"/>
        </w:rPr>
        <w:t xml:space="preserve">requested that </w:t>
      </w:r>
      <w:r w:rsidR="00A60FD2" w:rsidRPr="00674F87">
        <w:rPr>
          <w:lang w:val="en-GB"/>
        </w:rPr>
        <w:t xml:space="preserve">the Company acts as the UMSO in respect of that inventory data </w:t>
      </w:r>
      <w:r w:rsidR="00897F02">
        <w:rPr>
          <w:lang w:val="en-GB"/>
        </w:rPr>
        <w:t>(</w:t>
      </w:r>
      <w:r w:rsidR="00A60FD2" w:rsidRPr="00674F87">
        <w:rPr>
          <w:lang w:val="en-GB"/>
        </w:rPr>
        <w:t xml:space="preserve">and the Company shall act as the UMSO in respect of </w:t>
      </w:r>
      <w:r w:rsidR="00744840" w:rsidRPr="00674F87">
        <w:rPr>
          <w:lang w:val="en-GB"/>
        </w:rPr>
        <w:t>such</w:t>
      </w:r>
      <w:r w:rsidR="00A60FD2" w:rsidRPr="00674F87">
        <w:rPr>
          <w:lang w:val="en-GB"/>
        </w:rPr>
        <w:t xml:space="preserve"> inventory data</w:t>
      </w:r>
      <w:r w:rsidR="00FA6F6A">
        <w:rPr>
          <w:lang w:val="en-GB"/>
        </w:rPr>
        <w:t xml:space="preserve">, and </w:t>
      </w:r>
      <w:r w:rsidR="00F2279C">
        <w:rPr>
          <w:lang w:val="en-GB"/>
        </w:rPr>
        <w:t>perform the functions of UMSO under the BSC in respect of such inventory data</w:t>
      </w:r>
      <w:commentRangeStart w:id="101"/>
      <w:r w:rsidR="00897F02">
        <w:rPr>
          <w:lang w:val="en-GB"/>
        </w:rPr>
        <w:t>)</w:t>
      </w:r>
      <w:commentRangeEnd w:id="101"/>
      <w:r w:rsidR="00F2279C">
        <w:rPr>
          <w:rStyle w:val="CommentReference"/>
        </w:rPr>
        <w:commentReference w:id="101"/>
      </w:r>
      <w:r>
        <w:rPr>
          <w:lang w:val="en-GB"/>
        </w:rPr>
        <w:t>;</w:t>
      </w:r>
      <w:r w:rsidR="00A60FD2" w:rsidRPr="00674F87">
        <w:rPr>
          <w:lang w:val="en-GB"/>
        </w:rPr>
        <w:t xml:space="preserve"> </w:t>
      </w:r>
    </w:p>
    <w:p w14:paraId="3D99F624" w14:textId="77777777" w:rsidR="00A60FD2" w:rsidRDefault="00821514" w:rsidP="0096461A">
      <w:pPr>
        <w:widowControl w:val="0"/>
        <w:autoSpaceDE w:val="0"/>
        <w:autoSpaceDN w:val="0"/>
        <w:adjustRightInd w:val="0"/>
        <w:spacing w:after="240" w:line="360" w:lineRule="auto"/>
        <w:ind w:left="1701" w:hanging="981"/>
        <w:jc w:val="both"/>
        <w:rPr>
          <w:lang w:val="en-GB"/>
        </w:rPr>
      </w:pPr>
      <w:r w:rsidRPr="00674F87">
        <w:rPr>
          <w:lang w:val="en-GB"/>
        </w:rPr>
        <w:t>42.1</w:t>
      </w:r>
      <w:r w:rsidR="0096461A">
        <w:rPr>
          <w:lang w:val="en-GB"/>
        </w:rPr>
        <w:t>4.2</w:t>
      </w:r>
      <w:r w:rsidRPr="00674F87">
        <w:rPr>
          <w:lang w:val="en-GB"/>
        </w:rPr>
        <w:tab/>
      </w:r>
      <w:r w:rsidR="0096461A">
        <w:rPr>
          <w:lang w:val="en-GB"/>
        </w:rPr>
        <w:t>t</w:t>
      </w:r>
      <w:r w:rsidR="00A60FD2" w:rsidRPr="00674F87">
        <w:rPr>
          <w:lang w:val="en-GB"/>
        </w:rPr>
        <w:t xml:space="preserve">he Company and </w:t>
      </w:r>
      <w:r w:rsidR="0096461A">
        <w:rPr>
          <w:lang w:val="en-GB"/>
        </w:rPr>
        <w:t>the</w:t>
      </w:r>
      <w:r w:rsidR="00A60FD2" w:rsidRPr="00674F87">
        <w:rPr>
          <w:lang w:val="en-GB"/>
        </w:rPr>
        <w:t xml:space="preserve"> User agree that </w:t>
      </w:r>
      <w:r w:rsidR="0096461A">
        <w:rPr>
          <w:lang w:val="en-GB"/>
        </w:rPr>
        <w:t>such inventory data</w:t>
      </w:r>
      <w:r w:rsidR="00A60FD2" w:rsidRPr="00674F87">
        <w:rPr>
          <w:lang w:val="en-GB"/>
        </w:rPr>
        <w:t xml:space="preserve"> may be shared </w:t>
      </w:r>
      <w:r w:rsidR="0096461A">
        <w:rPr>
          <w:lang w:val="en-GB"/>
        </w:rPr>
        <w:t xml:space="preserve">between </w:t>
      </w:r>
      <w:r w:rsidR="00A60FD2" w:rsidRPr="00674F87">
        <w:rPr>
          <w:lang w:val="en-GB"/>
        </w:rPr>
        <w:t xml:space="preserve">each other and with other </w:t>
      </w:r>
      <w:r w:rsidR="0096461A">
        <w:rPr>
          <w:lang w:val="en-GB"/>
        </w:rPr>
        <w:t>EDNOs</w:t>
      </w:r>
      <w:r w:rsidR="00A60FD2" w:rsidRPr="00674F87">
        <w:rPr>
          <w:lang w:val="en-GB"/>
        </w:rPr>
        <w:t xml:space="preserve"> </w:t>
      </w:r>
      <w:r w:rsidR="0096461A">
        <w:rPr>
          <w:lang w:val="en-GB"/>
        </w:rPr>
        <w:t xml:space="preserve">(where such inventory data includes data relating to </w:t>
      </w:r>
      <w:r w:rsidR="0096461A" w:rsidRPr="00674F87">
        <w:rPr>
          <w:lang w:val="en-GB"/>
        </w:rPr>
        <w:t xml:space="preserve">unmetered equipment connected to </w:t>
      </w:r>
      <w:r w:rsidR="0096461A">
        <w:rPr>
          <w:lang w:val="en-GB"/>
        </w:rPr>
        <w:t xml:space="preserve">the </w:t>
      </w:r>
      <w:r w:rsidR="0096461A" w:rsidRPr="00674F87">
        <w:rPr>
          <w:lang w:val="en-GB"/>
        </w:rPr>
        <w:t>System</w:t>
      </w:r>
      <w:r w:rsidR="0096461A">
        <w:rPr>
          <w:lang w:val="en-GB"/>
        </w:rPr>
        <w:t>s</w:t>
      </w:r>
      <w:r w:rsidR="0096461A" w:rsidRPr="00674F87">
        <w:rPr>
          <w:lang w:val="en-GB"/>
        </w:rPr>
        <w:t xml:space="preserve"> </w:t>
      </w:r>
      <w:r w:rsidR="0096461A">
        <w:rPr>
          <w:lang w:val="en-GB"/>
        </w:rPr>
        <w:t>of such other EDNOs);</w:t>
      </w:r>
    </w:p>
    <w:p w14:paraId="56848C22" w14:textId="77777777" w:rsidR="00A60FD2" w:rsidRPr="00674F87" w:rsidRDefault="00821514" w:rsidP="0096461A">
      <w:pPr>
        <w:widowControl w:val="0"/>
        <w:autoSpaceDE w:val="0"/>
        <w:autoSpaceDN w:val="0"/>
        <w:adjustRightInd w:val="0"/>
        <w:spacing w:after="240" w:line="360" w:lineRule="auto"/>
        <w:ind w:left="1701" w:hanging="981"/>
        <w:jc w:val="both"/>
        <w:rPr>
          <w:lang w:val="en-GB"/>
        </w:rPr>
      </w:pPr>
      <w:r w:rsidRPr="00674F87">
        <w:rPr>
          <w:lang w:val="en-GB"/>
        </w:rPr>
        <w:t>42.1</w:t>
      </w:r>
      <w:r w:rsidR="0096461A">
        <w:rPr>
          <w:lang w:val="en-GB"/>
        </w:rPr>
        <w:t>4.3</w:t>
      </w:r>
      <w:r w:rsidRPr="00674F87">
        <w:rPr>
          <w:lang w:val="en-GB"/>
        </w:rPr>
        <w:tab/>
      </w:r>
      <w:r w:rsidR="0096461A">
        <w:rPr>
          <w:lang w:val="en-GB"/>
        </w:rPr>
        <w:t>t</w:t>
      </w:r>
      <w:r w:rsidR="00A60FD2" w:rsidRPr="00674F87">
        <w:rPr>
          <w:lang w:val="en-GB"/>
        </w:rPr>
        <w:t>he User shall ensure that</w:t>
      </w:r>
      <w:r w:rsidR="0096461A">
        <w:rPr>
          <w:lang w:val="en-GB"/>
        </w:rPr>
        <w:t xml:space="preserve"> the Customer's </w:t>
      </w:r>
      <w:r w:rsidR="00A60FD2" w:rsidRPr="00674F87">
        <w:rPr>
          <w:lang w:val="en-GB"/>
        </w:rPr>
        <w:t xml:space="preserve">Connection Agreement </w:t>
      </w:r>
      <w:r w:rsidR="0096461A">
        <w:rPr>
          <w:lang w:val="en-GB"/>
        </w:rPr>
        <w:t xml:space="preserve">in respect of such </w:t>
      </w:r>
      <w:r w:rsidR="0096461A" w:rsidRPr="00674F87">
        <w:rPr>
          <w:lang w:val="en-GB"/>
        </w:rPr>
        <w:t xml:space="preserve">unmetered equipment </w:t>
      </w:r>
      <w:r w:rsidR="00A60FD2" w:rsidRPr="00674F87">
        <w:rPr>
          <w:lang w:val="en-GB"/>
        </w:rPr>
        <w:t>shall oblige that Customer</w:t>
      </w:r>
      <w:r w:rsidR="00391466" w:rsidRPr="00674F87">
        <w:rPr>
          <w:lang w:val="en-GB"/>
        </w:rPr>
        <w:t xml:space="preserve"> to</w:t>
      </w:r>
      <w:r w:rsidR="00A60FD2" w:rsidRPr="00674F87">
        <w:rPr>
          <w:lang w:val="en-GB"/>
        </w:rPr>
        <w:t>:</w:t>
      </w:r>
    </w:p>
    <w:p w14:paraId="3600D203" w14:textId="77777777" w:rsidR="00A60FD2" w:rsidRPr="00674F87" w:rsidRDefault="0096461A" w:rsidP="0096461A">
      <w:pPr>
        <w:widowControl w:val="0"/>
        <w:autoSpaceDE w:val="0"/>
        <w:autoSpaceDN w:val="0"/>
        <w:adjustRightInd w:val="0"/>
        <w:spacing w:after="240" w:line="360" w:lineRule="auto"/>
        <w:ind w:left="2410" w:hanging="709"/>
        <w:jc w:val="both"/>
        <w:rPr>
          <w:lang w:val="en-GB"/>
        </w:rPr>
      </w:pPr>
      <w:r>
        <w:rPr>
          <w:lang w:val="en-GB"/>
        </w:rPr>
        <w:t>(A)</w:t>
      </w:r>
      <w:r w:rsidR="00821514" w:rsidRPr="00674F87">
        <w:rPr>
          <w:lang w:val="en-GB"/>
        </w:rPr>
        <w:tab/>
      </w:r>
      <w:r w:rsidR="00A60FD2" w:rsidRPr="00674F87">
        <w:rPr>
          <w:lang w:val="en-GB"/>
        </w:rPr>
        <w:t>submit inventory data to the Company as a combined inventory that includes all relevant individual items</w:t>
      </w:r>
      <w:r w:rsidR="00821514" w:rsidRPr="00674F87">
        <w:rPr>
          <w:lang w:val="en-GB"/>
        </w:rPr>
        <w:t>;</w:t>
      </w:r>
      <w:r w:rsidR="00A60FD2" w:rsidRPr="00674F87">
        <w:rPr>
          <w:lang w:val="en-GB"/>
        </w:rPr>
        <w:t xml:space="preserve"> </w:t>
      </w:r>
    </w:p>
    <w:p w14:paraId="588598E0" w14:textId="77777777" w:rsidR="00A60FD2" w:rsidRPr="00674F87" w:rsidRDefault="0096461A" w:rsidP="0096461A">
      <w:pPr>
        <w:widowControl w:val="0"/>
        <w:autoSpaceDE w:val="0"/>
        <w:autoSpaceDN w:val="0"/>
        <w:adjustRightInd w:val="0"/>
        <w:spacing w:after="240" w:line="360" w:lineRule="auto"/>
        <w:ind w:left="2410" w:hanging="709"/>
        <w:jc w:val="both"/>
        <w:rPr>
          <w:lang w:val="en-GB"/>
        </w:rPr>
      </w:pPr>
      <w:r>
        <w:rPr>
          <w:lang w:val="en-GB"/>
        </w:rPr>
        <w:t>(B)</w:t>
      </w:r>
      <w:r w:rsidR="00821514" w:rsidRPr="00674F87">
        <w:rPr>
          <w:lang w:val="en-GB"/>
        </w:rPr>
        <w:tab/>
      </w:r>
      <w:r w:rsidR="00A60FD2" w:rsidRPr="00674F87">
        <w:rPr>
          <w:lang w:val="en-GB"/>
        </w:rPr>
        <w:t xml:space="preserve">identify </w:t>
      </w:r>
      <w:r>
        <w:rPr>
          <w:lang w:val="en-GB"/>
        </w:rPr>
        <w:t xml:space="preserve">the User </w:t>
      </w:r>
      <w:r w:rsidR="00A60FD2" w:rsidRPr="00674F87">
        <w:rPr>
          <w:lang w:val="en-GB"/>
        </w:rPr>
        <w:t xml:space="preserve">within that inventory </w:t>
      </w:r>
      <w:r>
        <w:rPr>
          <w:lang w:val="en-GB"/>
        </w:rPr>
        <w:t xml:space="preserve">as the DNO/IDNO Party for the System </w:t>
      </w:r>
      <w:r w:rsidR="00A60FD2" w:rsidRPr="00674F87">
        <w:rPr>
          <w:lang w:val="en-GB"/>
        </w:rPr>
        <w:t xml:space="preserve">to which each relevant individual item is connected </w:t>
      </w:r>
      <w:r>
        <w:rPr>
          <w:lang w:val="en-GB"/>
        </w:rPr>
        <w:t xml:space="preserve">(to be identified </w:t>
      </w:r>
      <w:r w:rsidR="00A60FD2" w:rsidRPr="00674F87">
        <w:rPr>
          <w:lang w:val="en-GB"/>
        </w:rPr>
        <w:t>by the use of the relevant Market Domain I.D, which the User shall communicate to the Customer</w:t>
      </w:r>
      <w:r>
        <w:rPr>
          <w:lang w:val="en-GB"/>
        </w:rPr>
        <w:t>)</w:t>
      </w:r>
      <w:r w:rsidR="00821514" w:rsidRPr="00674F87">
        <w:rPr>
          <w:lang w:val="en-GB"/>
        </w:rPr>
        <w:t>;</w:t>
      </w:r>
      <w:r w:rsidR="00A60FD2" w:rsidRPr="00674F87">
        <w:rPr>
          <w:lang w:val="en-GB"/>
        </w:rPr>
        <w:t xml:space="preserve"> and</w:t>
      </w:r>
    </w:p>
    <w:p w14:paraId="1846B6C6" w14:textId="77777777" w:rsidR="00A60FD2" w:rsidRPr="00674F87" w:rsidRDefault="0096461A" w:rsidP="0096461A">
      <w:pPr>
        <w:widowControl w:val="0"/>
        <w:autoSpaceDE w:val="0"/>
        <w:autoSpaceDN w:val="0"/>
        <w:adjustRightInd w:val="0"/>
        <w:spacing w:after="240" w:line="360" w:lineRule="auto"/>
        <w:ind w:left="2410" w:hanging="709"/>
        <w:jc w:val="both"/>
        <w:rPr>
          <w:lang w:val="en-GB"/>
        </w:rPr>
      </w:pPr>
      <w:r>
        <w:rPr>
          <w:lang w:val="en-GB"/>
        </w:rPr>
        <w:t>(C)</w:t>
      </w:r>
      <w:r w:rsidR="00821514" w:rsidRPr="00674F87">
        <w:rPr>
          <w:lang w:val="en-GB"/>
        </w:rPr>
        <w:tab/>
      </w:r>
      <w:r w:rsidR="00A60FD2" w:rsidRPr="00674F87">
        <w:rPr>
          <w:lang w:val="en-GB"/>
        </w:rPr>
        <w:t xml:space="preserve">permit the sharing of that data </w:t>
      </w:r>
      <w:r>
        <w:rPr>
          <w:lang w:val="en-GB"/>
        </w:rPr>
        <w:t>as described in Clause 42.14.2</w:t>
      </w:r>
      <w:r w:rsidR="00A60FD2" w:rsidRPr="00674F87">
        <w:rPr>
          <w:lang w:val="en-GB"/>
        </w:rPr>
        <w:t>.</w:t>
      </w:r>
    </w:p>
    <w:p w14:paraId="6BDE84E5" w14:textId="77777777" w:rsidR="00203E6E" w:rsidRPr="00674F87" w:rsidRDefault="00821514" w:rsidP="0096461A">
      <w:pPr>
        <w:widowControl w:val="0"/>
        <w:autoSpaceDE w:val="0"/>
        <w:autoSpaceDN w:val="0"/>
        <w:adjustRightInd w:val="0"/>
        <w:spacing w:after="240" w:line="360" w:lineRule="auto"/>
        <w:ind w:left="720" w:hanging="720"/>
        <w:jc w:val="both"/>
        <w:rPr>
          <w:lang w:val="en-GB"/>
        </w:rPr>
      </w:pPr>
      <w:r w:rsidRPr="00674F87">
        <w:rPr>
          <w:lang w:val="en-GB"/>
        </w:rPr>
        <w:t>42.1</w:t>
      </w:r>
      <w:r w:rsidR="0096461A">
        <w:rPr>
          <w:lang w:val="en-GB"/>
        </w:rPr>
        <w:t>5</w:t>
      </w:r>
      <w:r w:rsidR="00A60FD2" w:rsidRPr="00674F87">
        <w:rPr>
          <w:lang w:val="en-GB"/>
        </w:rPr>
        <w:tab/>
        <w:t xml:space="preserve">The User hereby indemnifies the Company against </w:t>
      </w:r>
      <w:r w:rsidR="0096461A">
        <w:rPr>
          <w:lang w:val="en-GB"/>
        </w:rPr>
        <w:t xml:space="preserve">any and all losses or liabilities incurred </w:t>
      </w:r>
      <w:r w:rsidR="00A60FD2" w:rsidRPr="00674F87">
        <w:rPr>
          <w:lang w:val="en-GB"/>
        </w:rPr>
        <w:t xml:space="preserve">by the Company </w:t>
      </w:r>
      <w:r w:rsidR="001A789B">
        <w:rPr>
          <w:lang w:val="en-GB"/>
        </w:rPr>
        <w:t>as a result of its</w:t>
      </w:r>
      <w:r w:rsidR="001A789B" w:rsidRPr="00674F87">
        <w:rPr>
          <w:lang w:val="en-GB"/>
        </w:rPr>
        <w:t xml:space="preserve"> acts or omissions </w:t>
      </w:r>
      <w:r w:rsidR="0096461A">
        <w:rPr>
          <w:lang w:val="en-GB"/>
        </w:rPr>
        <w:t xml:space="preserve">when </w:t>
      </w:r>
      <w:r w:rsidR="00A60FD2" w:rsidRPr="00674F87">
        <w:rPr>
          <w:lang w:val="en-GB"/>
        </w:rPr>
        <w:t xml:space="preserve">acting as the UMSO on </w:t>
      </w:r>
      <w:r w:rsidR="00B01385" w:rsidRPr="00674F87">
        <w:rPr>
          <w:lang w:val="en-GB"/>
        </w:rPr>
        <w:t>the User'</w:t>
      </w:r>
      <w:r w:rsidR="00A60FD2" w:rsidRPr="00674F87">
        <w:rPr>
          <w:lang w:val="en-GB"/>
        </w:rPr>
        <w:t>s behalf</w:t>
      </w:r>
      <w:commentRangeStart w:id="102"/>
      <w:r w:rsidR="00A60FD2" w:rsidRPr="00674F87">
        <w:rPr>
          <w:lang w:val="en-GB"/>
        </w:rPr>
        <w:t>.</w:t>
      </w:r>
      <w:commentRangeEnd w:id="102"/>
      <w:r w:rsidR="0057558A">
        <w:rPr>
          <w:rStyle w:val="CommentReference"/>
        </w:rPr>
        <w:commentReference w:id="102"/>
      </w:r>
    </w:p>
    <w:p w14:paraId="529D4385" w14:textId="77777777" w:rsidR="001A789B" w:rsidRDefault="001A789B" w:rsidP="00203E6E">
      <w:pPr>
        <w:widowControl w:val="0"/>
        <w:autoSpaceDE w:val="0"/>
        <w:autoSpaceDN w:val="0"/>
        <w:adjustRightInd w:val="0"/>
        <w:spacing w:after="240" w:line="360" w:lineRule="auto"/>
        <w:rPr>
          <w:b/>
          <w:u w:val="single"/>
          <w:lang w:val="en-GB"/>
        </w:rPr>
      </w:pPr>
    </w:p>
    <w:p w14:paraId="763428BE" w14:textId="77777777" w:rsidR="00203E6E" w:rsidRPr="00674F87" w:rsidRDefault="00203E6E" w:rsidP="00203E6E">
      <w:pPr>
        <w:widowControl w:val="0"/>
        <w:autoSpaceDE w:val="0"/>
        <w:autoSpaceDN w:val="0"/>
        <w:adjustRightInd w:val="0"/>
        <w:spacing w:after="240" w:line="360" w:lineRule="auto"/>
        <w:rPr>
          <w:b/>
          <w:u w:val="single"/>
          <w:lang w:val="en-GB"/>
        </w:rPr>
      </w:pPr>
      <w:r w:rsidRPr="00674F87">
        <w:rPr>
          <w:b/>
          <w:u w:val="single"/>
          <w:lang w:val="en-GB"/>
        </w:rPr>
        <w:t>Add a new Clause 4</w:t>
      </w:r>
      <w:r w:rsidR="001A789B">
        <w:rPr>
          <w:b/>
          <w:u w:val="single"/>
          <w:lang w:val="en-GB"/>
        </w:rPr>
        <w:t>6</w:t>
      </w:r>
      <w:r w:rsidRPr="00674F87">
        <w:rPr>
          <w:b/>
          <w:u w:val="single"/>
          <w:lang w:val="en-GB"/>
        </w:rPr>
        <w:t>A as follows:</w:t>
      </w:r>
    </w:p>
    <w:p w14:paraId="4A0C02A6" w14:textId="77777777" w:rsidR="00A60FD2" w:rsidRPr="00674F87" w:rsidRDefault="00A60FD2" w:rsidP="00A60FD2">
      <w:pPr>
        <w:widowControl w:val="0"/>
        <w:autoSpaceDE w:val="0"/>
        <w:autoSpaceDN w:val="0"/>
        <w:adjustRightInd w:val="0"/>
        <w:spacing w:after="240" w:line="360" w:lineRule="auto"/>
        <w:jc w:val="center"/>
        <w:rPr>
          <w:b/>
          <w:u w:val="single"/>
          <w:lang w:val="en-GB"/>
        </w:rPr>
      </w:pPr>
      <w:r w:rsidRPr="00674F87">
        <w:rPr>
          <w:b/>
          <w:lang w:val="en-GB"/>
        </w:rPr>
        <w:t>4</w:t>
      </w:r>
      <w:r w:rsidR="001A789B">
        <w:rPr>
          <w:b/>
          <w:lang w:val="en-GB"/>
        </w:rPr>
        <w:t>6</w:t>
      </w:r>
      <w:r w:rsidRPr="00674F87">
        <w:rPr>
          <w:b/>
          <w:lang w:val="en-GB"/>
        </w:rPr>
        <w:t>A.</w:t>
      </w:r>
      <w:r w:rsidRPr="00674F87">
        <w:rPr>
          <w:b/>
          <w:lang w:val="en-GB"/>
        </w:rPr>
        <w:tab/>
      </w:r>
      <w:r w:rsidRPr="00674F87">
        <w:rPr>
          <w:b/>
          <w:u w:val="single"/>
          <w:lang w:val="en-GB"/>
        </w:rPr>
        <w:t>EDNO UMS CHARGES</w:t>
      </w:r>
    </w:p>
    <w:p w14:paraId="49CE7D6F" w14:textId="77777777" w:rsidR="001A789B" w:rsidRDefault="00A60FD2" w:rsidP="00A60FD2">
      <w:pPr>
        <w:widowControl w:val="0"/>
        <w:autoSpaceDE w:val="0"/>
        <w:autoSpaceDN w:val="0"/>
        <w:adjustRightInd w:val="0"/>
        <w:spacing w:after="240" w:line="360" w:lineRule="auto"/>
        <w:ind w:left="720" w:hanging="720"/>
        <w:jc w:val="both"/>
      </w:pPr>
      <w:r w:rsidRPr="00674F87">
        <w:rPr>
          <w:lang w:val="en-GB"/>
        </w:rPr>
        <w:t>4</w:t>
      </w:r>
      <w:r w:rsidR="001A789B">
        <w:rPr>
          <w:lang w:val="en-GB"/>
        </w:rPr>
        <w:t>6</w:t>
      </w:r>
      <w:r w:rsidRPr="00674F87">
        <w:rPr>
          <w:lang w:val="en-GB"/>
        </w:rPr>
        <w:t>A.1</w:t>
      </w:r>
      <w:r w:rsidRPr="00674F87">
        <w:rPr>
          <w:lang w:val="en-GB"/>
        </w:rPr>
        <w:tab/>
      </w:r>
      <w:r w:rsidR="001A789B" w:rsidRPr="00674F87">
        <w:rPr>
          <w:lang w:val="en-GB"/>
        </w:rPr>
        <w:t>This Clause 4</w:t>
      </w:r>
      <w:r w:rsidR="001A789B">
        <w:rPr>
          <w:lang w:val="en-GB"/>
        </w:rPr>
        <w:t>6</w:t>
      </w:r>
      <w:r w:rsidR="001A789B" w:rsidRPr="00674F87">
        <w:rPr>
          <w:lang w:val="en-GB"/>
        </w:rPr>
        <w:t xml:space="preserve">A applies </w:t>
      </w:r>
      <w:r w:rsidR="001A789B">
        <w:rPr>
          <w:lang w:val="en-GB"/>
        </w:rPr>
        <w:t xml:space="preserve">where the Company acts (or acted) as the User's UMSO </w:t>
      </w:r>
      <w:r w:rsidR="001A789B" w:rsidRPr="00192C9F">
        <w:t>p</w:t>
      </w:r>
      <w:r w:rsidR="001A789B">
        <w:t xml:space="preserve">ursuant to </w:t>
      </w:r>
      <w:r w:rsidR="001A789B" w:rsidRPr="00192C9F">
        <w:t>Clause 42</w:t>
      </w:r>
      <w:r w:rsidR="001A789B">
        <w:t>.14.</w:t>
      </w:r>
    </w:p>
    <w:p w14:paraId="11AEF114" w14:textId="77777777" w:rsidR="001A789B" w:rsidRDefault="001A789B" w:rsidP="00A60FD2">
      <w:pPr>
        <w:widowControl w:val="0"/>
        <w:autoSpaceDE w:val="0"/>
        <w:autoSpaceDN w:val="0"/>
        <w:adjustRightInd w:val="0"/>
        <w:spacing w:after="240" w:line="360" w:lineRule="auto"/>
        <w:ind w:left="720" w:hanging="720"/>
        <w:jc w:val="both"/>
      </w:pPr>
      <w:r>
        <w:t>46A.2</w:t>
      </w:r>
      <w:r>
        <w:tab/>
        <w:t>The User shall,</w:t>
      </w:r>
      <w:r>
        <w:rPr>
          <w:lang w:val="en-GB"/>
        </w:rPr>
        <w:t xml:space="preserve"> </w:t>
      </w:r>
      <w:r w:rsidRPr="00674F87">
        <w:rPr>
          <w:lang w:val="en-GB"/>
        </w:rPr>
        <w:t xml:space="preserve">in respect of </w:t>
      </w:r>
      <w:r>
        <w:rPr>
          <w:lang w:val="en-GB"/>
        </w:rPr>
        <w:t>each</w:t>
      </w:r>
      <w:r w:rsidRPr="00674F87">
        <w:rPr>
          <w:lang w:val="en-GB"/>
        </w:rPr>
        <w:t xml:space="preserve"> </w:t>
      </w:r>
      <w:r>
        <w:rPr>
          <w:lang w:val="en-GB"/>
        </w:rPr>
        <w:t xml:space="preserve">period and each inventory for which the </w:t>
      </w:r>
      <w:r>
        <w:t xml:space="preserve">Company acted as the User's UMSO, be entitled to invoice the Company for </w:t>
      </w:r>
      <w:r w:rsidRPr="00192C9F">
        <w:t>the difference between</w:t>
      </w:r>
      <w:r w:rsidR="0057558A">
        <w:t xml:space="preserve"> the following (such difference being the "</w:t>
      </w:r>
      <w:r w:rsidR="0057558A" w:rsidRPr="0057558A">
        <w:rPr>
          <w:b/>
        </w:rPr>
        <w:t>EDNO UMS Charges</w:t>
      </w:r>
      <w:r w:rsidR="0057558A">
        <w:t>")</w:t>
      </w:r>
      <w:r>
        <w:t>:</w:t>
      </w:r>
    </w:p>
    <w:p w14:paraId="7F63595D" w14:textId="77777777" w:rsidR="00E74F7A" w:rsidRDefault="001A789B" w:rsidP="001A789B">
      <w:pPr>
        <w:widowControl w:val="0"/>
        <w:autoSpaceDE w:val="0"/>
        <w:autoSpaceDN w:val="0"/>
        <w:adjustRightInd w:val="0"/>
        <w:spacing w:after="240" w:line="360" w:lineRule="auto"/>
        <w:ind w:left="1701" w:hanging="981"/>
        <w:jc w:val="both"/>
        <w:rPr>
          <w:lang w:val="en-GB"/>
        </w:rPr>
      </w:pPr>
      <w:r w:rsidRPr="001A789B">
        <w:rPr>
          <w:lang w:val="en-GB"/>
        </w:rPr>
        <w:t>46A.2.1</w:t>
      </w:r>
      <w:r w:rsidRPr="001A789B">
        <w:rPr>
          <w:lang w:val="en-GB"/>
        </w:rPr>
        <w:tab/>
        <w:t>the U</w:t>
      </w:r>
      <w:r>
        <w:rPr>
          <w:lang w:val="en-GB"/>
        </w:rPr>
        <w:t>se of System C</w:t>
      </w:r>
      <w:r w:rsidRPr="001A789B">
        <w:rPr>
          <w:lang w:val="en-GB"/>
        </w:rPr>
        <w:t xml:space="preserve">harges </w:t>
      </w:r>
      <w:r w:rsidR="00E74F7A">
        <w:rPr>
          <w:lang w:val="en-GB"/>
        </w:rPr>
        <w:t xml:space="preserve">for that period and the Metering Points on the User's System covered by that inventory, </w:t>
      </w:r>
      <w:r w:rsidRPr="001A789B">
        <w:rPr>
          <w:lang w:val="en-GB"/>
        </w:rPr>
        <w:t>calculated on the basis of the Company’s relevant all-the-way tariff(s) (</w:t>
      </w:r>
      <w:r w:rsidR="00E74F7A">
        <w:rPr>
          <w:lang w:val="en-GB"/>
        </w:rPr>
        <w:t>as determined in accordance with the CDCM); and</w:t>
      </w:r>
    </w:p>
    <w:p w14:paraId="21684178" w14:textId="77777777" w:rsidR="001A789B" w:rsidRPr="001A789B" w:rsidRDefault="00E74F7A" w:rsidP="001A789B">
      <w:pPr>
        <w:widowControl w:val="0"/>
        <w:autoSpaceDE w:val="0"/>
        <w:autoSpaceDN w:val="0"/>
        <w:adjustRightInd w:val="0"/>
        <w:spacing w:after="240" w:line="360" w:lineRule="auto"/>
        <w:ind w:left="1701" w:hanging="981"/>
        <w:jc w:val="both"/>
        <w:rPr>
          <w:lang w:val="en-GB"/>
        </w:rPr>
      </w:pPr>
      <w:r>
        <w:rPr>
          <w:lang w:val="en-GB"/>
        </w:rPr>
        <w:t>46A.2.2</w:t>
      </w:r>
      <w:r>
        <w:rPr>
          <w:lang w:val="en-GB"/>
        </w:rPr>
        <w:tab/>
      </w:r>
      <w:r w:rsidR="001A789B" w:rsidRPr="001A789B">
        <w:rPr>
          <w:lang w:val="en-GB"/>
        </w:rPr>
        <w:t>the U</w:t>
      </w:r>
      <w:r>
        <w:rPr>
          <w:lang w:val="en-GB"/>
        </w:rPr>
        <w:t xml:space="preserve">se of System </w:t>
      </w:r>
      <w:r w:rsidR="001A789B" w:rsidRPr="001A789B">
        <w:rPr>
          <w:lang w:val="en-GB"/>
        </w:rPr>
        <w:t xml:space="preserve">Charges </w:t>
      </w:r>
      <w:r>
        <w:rPr>
          <w:lang w:val="en-GB"/>
        </w:rPr>
        <w:t xml:space="preserve">for that period and the Metering Points on the User's System covered by that inventory, </w:t>
      </w:r>
      <w:r w:rsidR="001A789B" w:rsidRPr="001A789B">
        <w:rPr>
          <w:lang w:val="en-GB"/>
        </w:rPr>
        <w:t>calculated on the basis of the Company’s relevant equivalent LDNO tariff</w:t>
      </w:r>
      <w:r>
        <w:rPr>
          <w:lang w:val="en-GB"/>
        </w:rPr>
        <w:t xml:space="preserve"> </w:t>
      </w:r>
      <w:r w:rsidRPr="001A789B">
        <w:rPr>
          <w:lang w:val="en-GB"/>
        </w:rPr>
        <w:t>(</w:t>
      </w:r>
      <w:r>
        <w:rPr>
          <w:lang w:val="en-GB"/>
        </w:rPr>
        <w:t>as determined in accordance with the CDCM).</w:t>
      </w:r>
    </w:p>
    <w:p w14:paraId="37A455A9" w14:textId="77777777" w:rsidR="00D11CB4" w:rsidRPr="00674F87" w:rsidRDefault="00DB1F10" w:rsidP="00A60FD2">
      <w:pPr>
        <w:widowControl w:val="0"/>
        <w:autoSpaceDE w:val="0"/>
        <w:autoSpaceDN w:val="0"/>
        <w:adjustRightInd w:val="0"/>
        <w:spacing w:after="240" w:line="360" w:lineRule="auto"/>
        <w:ind w:left="720" w:hanging="720"/>
        <w:jc w:val="both"/>
        <w:rPr>
          <w:b/>
          <w:lang w:val="en-GB"/>
        </w:rPr>
      </w:pPr>
      <w:r>
        <w:rPr>
          <w:b/>
          <w:lang w:val="en-GB"/>
        </w:rPr>
        <w:tab/>
      </w:r>
      <w:r w:rsidR="00D11CB4" w:rsidRPr="00674F87">
        <w:rPr>
          <w:b/>
          <w:lang w:val="en-GB"/>
        </w:rPr>
        <w:t>Submission of Account and Obligation to Pay</w:t>
      </w:r>
    </w:p>
    <w:p w14:paraId="36770FA8" w14:textId="77777777" w:rsidR="00A60FD2" w:rsidRPr="00E74F7A" w:rsidRDefault="00A60FD2" w:rsidP="00A60FD2">
      <w:pPr>
        <w:widowControl w:val="0"/>
        <w:autoSpaceDE w:val="0"/>
        <w:autoSpaceDN w:val="0"/>
        <w:adjustRightInd w:val="0"/>
        <w:spacing w:after="240" w:line="360" w:lineRule="auto"/>
        <w:ind w:left="720" w:hanging="720"/>
        <w:jc w:val="both"/>
      </w:pPr>
      <w:r w:rsidRPr="00E74F7A">
        <w:t>4</w:t>
      </w:r>
      <w:r w:rsidR="00E74F7A" w:rsidRPr="00E74F7A">
        <w:t>6</w:t>
      </w:r>
      <w:r w:rsidRPr="00E74F7A">
        <w:t>A.</w:t>
      </w:r>
      <w:r w:rsidR="00E74F7A" w:rsidRPr="00E74F7A">
        <w:t>3</w:t>
      </w:r>
      <w:r w:rsidRPr="00E74F7A">
        <w:tab/>
        <w:t xml:space="preserve">As soon as is reasonably practicable after the end of each charging period, the User may submit to the Company an account specifying the </w:t>
      </w:r>
      <w:r w:rsidR="0057558A">
        <w:t>EDNO UMS C</w:t>
      </w:r>
      <w:r w:rsidRPr="00E74F7A">
        <w:t xml:space="preserve">harges payable </w:t>
      </w:r>
      <w:r w:rsidR="00E74F7A">
        <w:t xml:space="preserve">in accordance with this Clause 46A </w:t>
      </w:r>
      <w:r w:rsidRPr="00E74F7A">
        <w:t>for the whole or any part of that charging period</w:t>
      </w:r>
      <w:r w:rsidR="00460AE6" w:rsidRPr="00E74F7A">
        <w:t xml:space="preserve">. </w:t>
      </w:r>
      <w:r w:rsidR="0057558A">
        <w:t>EDNO UMS C</w:t>
      </w:r>
      <w:r w:rsidR="0057558A" w:rsidRPr="00E74F7A">
        <w:t>harges</w:t>
      </w:r>
      <w:r w:rsidRPr="00E74F7A">
        <w:t xml:space="preserve"> that are not invoiced within 14 months of the end of the relevant charging period shall not be invoiced </w:t>
      </w:r>
      <w:r w:rsidR="00E74F7A">
        <w:t>and shall not be</w:t>
      </w:r>
      <w:r w:rsidRPr="00E74F7A">
        <w:t xml:space="preserve"> payable. </w:t>
      </w:r>
    </w:p>
    <w:p w14:paraId="10A08304" w14:textId="77777777" w:rsidR="007500F0" w:rsidRPr="00674F87" w:rsidRDefault="00DB1F10" w:rsidP="00A60FD2">
      <w:pPr>
        <w:widowControl w:val="0"/>
        <w:autoSpaceDE w:val="0"/>
        <w:autoSpaceDN w:val="0"/>
        <w:adjustRightInd w:val="0"/>
        <w:spacing w:after="240" w:line="360" w:lineRule="auto"/>
        <w:ind w:left="720" w:hanging="720"/>
        <w:jc w:val="both"/>
        <w:rPr>
          <w:b/>
          <w:lang w:val="en-GB"/>
        </w:rPr>
      </w:pPr>
      <w:r>
        <w:rPr>
          <w:b/>
          <w:lang w:val="en-GB"/>
        </w:rPr>
        <w:tab/>
      </w:r>
      <w:r w:rsidR="007500F0" w:rsidRPr="00674F87">
        <w:rPr>
          <w:b/>
          <w:lang w:val="en-GB"/>
        </w:rPr>
        <w:t>Obligation to Pay</w:t>
      </w:r>
    </w:p>
    <w:p w14:paraId="78CEE1E7" w14:textId="77777777" w:rsidR="007500F0" w:rsidRPr="00E74F7A" w:rsidRDefault="007500F0" w:rsidP="00A60FD2">
      <w:pPr>
        <w:widowControl w:val="0"/>
        <w:autoSpaceDE w:val="0"/>
        <w:autoSpaceDN w:val="0"/>
        <w:adjustRightInd w:val="0"/>
        <w:spacing w:after="240" w:line="360" w:lineRule="auto"/>
        <w:ind w:left="720" w:hanging="720"/>
        <w:jc w:val="both"/>
      </w:pPr>
      <w:r w:rsidRPr="00E74F7A">
        <w:t>4</w:t>
      </w:r>
      <w:r w:rsidR="00DB1F10">
        <w:t>6A.4</w:t>
      </w:r>
      <w:r w:rsidRPr="00E74F7A">
        <w:tab/>
      </w:r>
      <w:r w:rsidR="00460AE6" w:rsidRPr="00E74F7A">
        <w:t>Subject to Clause</w:t>
      </w:r>
      <w:r w:rsidR="00EF5212">
        <w:t>s</w:t>
      </w:r>
      <w:r w:rsidR="00DB1F10">
        <w:t xml:space="preserve"> 46A.5</w:t>
      </w:r>
      <w:r w:rsidR="00EF5212">
        <w:t xml:space="preserve"> and 46A.6</w:t>
      </w:r>
      <w:r w:rsidR="00460AE6" w:rsidRPr="00E74F7A">
        <w:t>, w</w:t>
      </w:r>
      <w:r w:rsidRPr="00E74F7A">
        <w:t>ithin 30 days of the date of an account submitted in accordance with Clause 45</w:t>
      </w:r>
      <w:r w:rsidR="00460AE6" w:rsidRPr="00E74F7A">
        <w:t>A</w:t>
      </w:r>
      <w:r w:rsidRPr="00E74F7A">
        <w:t xml:space="preserve">.2, the </w:t>
      </w:r>
      <w:r w:rsidR="00460AE6" w:rsidRPr="00E74F7A">
        <w:t>Company</w:t>
      </w:r>
      <w:r w:rsidRPr="00E74F7A">
        <w:t xml:space="preserve"> shall pay to the </w:t>
      </w:r>
      <w:r w:rsidR="00460AE6" w:rsidRPr="00E74F7A">
        <w:t>User</w:t>
      </w:r>
      <w:r w:rsidRPr="00E74F7A">
        <w:t xml:space="preserve"> all sums due in respect of such account in pounds sterling by electronic transfer of cleared funds to such bank account (located in the United Kingdom) as is specified in the account, quoting the account number against which payment is made</w:t>
      </w:r>
      <w:r w:rsidR="00DB1F10">
        <w:t xml:space="preserve"> (</w:t>
      </w:r>
      <w:r w:rsidRPr="00E74F7A">
        <w:t xml:space="preserve">or by other </w:t>
      </w:r>
      <w:r w:rsidRPr="00E74F7A">
        <w:lastRenderedPageBreak/>
        <w:t>methods as the Company and the User may agree</w:t>
      </w:r>
      <w:r w:rsidR="00DB1F10">
        <w:t>)</w:t>
      </w:r>
      <w:r w:rsidRPr="00E74F7A">
        <w:t>.</w:t>
      </w:r>
    </w:p>
    <w:p w14:paraId="33BD56A0" w14:textId="77777777" w:rsidR="00D11CB4" w:rsidRPr="00674F87" w:rsidRDefault="00DB1F10" w:rsidP="00A60FD2">
      <w:pPr>
        <w:widowControl w:val="0"/>
        <w:autoSpaceDE w:val="0"/>
        <w:autoSpaceDN w:val="0"/>
        <w:adjustRightInd w:val="0"/>
        <w:spacing w:after="240" w:line="360" w:lineRule="auto"/>
        <w:ind w:left="720" w:hanging="720"/>
        <w:jc w:val="both"/>
        <w:rPr>
          <w:b/>
          <w:lang w:val="en-GB"/>
        </w:rPr>
      </w:pPr>
      <w:r>
        <w:rPr>
          <w:b/>
          <w:lang w:val="en-GB"/>
        </w:rPr>
        <w:tab/>
      </w:r>
      <w:r w:rsidR="00D11CB4" w:rsidRPr="00674F87">
        <w:rPr>
          <w:b/>
          <w:lang w:val="en-GB"/>
        </w:rPr>
        <w:t>Disputes</w:t>
      </w:r>
      <w:r>
        <w:rPr>
          <w:b/>
          <w:lang w:val="en-GB"/>
        </w:rPr>
        <w:t xml:space="preserve"> with Supplier Parties</w:t>
      </w:r>
    </w:p>
    <w:p w14:paraId="01B10DC6" w14:textId="77777777" w:rsidR="00EF5212" w:rsidRDefault="00A60FD2" w:rsidP="00A60FD2">
      <w:pPr>
        <w:widowControl w:val="0"/>
        <w:autoSpaceDE w:val="0"/>
        <w:autoSpaceDN w:val="0"/>
        <w:adjustRightInd w:val="0"/>
        <w:spacing w:after="240" w:line="360" w:lineRule="auto"/>
        <w:ind w:left="720" w:hanging="720"/>
        <w:jc w:val="both"/>
        <w:rPr>
          <w:lang w:val="en-GB"/>
        </w:rPr>
      </w:pPr>
      <w:r w:rsidRPr="00674F87">
        <w:rPr>
          <w:lang w:val="en-GB"/>
        </w:rPr>
        <w:t>4</w:t>
      </w:r>
      <w:r w:rsidR="00DB1F10">
        <w:rPr>
          <w:lang w:val="en-GB"/>
        </w:rPr>
        <w:t>6</w:t>
      </w:r>
      <w:r w:rsidRPr="00674F87">
        <w:rPr>
          <w:lang w:val="en-GB"/>
        </w:rPr>
        <w:t>A.</w:t>
      </w:r>
      <w:r w:rsidR="00DB1F10">
        <w:rPr>
          <w:lang w:val="en-GB"/>
        </w:rPr>
        <w:t>5</w:t>
      </w:r>
      <w:r w:rsidRPr="00674F87">
        <w:rPr>
          <w:lang w:val="en-GB"/>
        </w:rPr>
        <w:tab/>
      </w:r>
      <w:r w:rsidR="00DB1F10">
        <w:rPr>
          <w:lang w:val="en-GB"/>
        </w:rPr>
        <w:t>The Company and the User acknowledge that the calculation under Clause 46A.2 is based on the fact that the Company will invoice the amount referred to in Clause 46A.2.2 to the relevant Supplier Party under Section 2A. To the extent that the relevant Supplier Party is l</w:t>
      </w:r>
      <w:r w:rsidRPr="00674F87">
        <w:rPr>
          <w:lang w:val="en-GB"/>
        </w:rPr>
        <w:t xml:space="preserve">ate </w:t>
      </w:r>
      <w:r w:rsidR="00DB1F10">
        <w:rPr>
          <w:lang w:val="en-GB"/>
        </w:rPr>
        <w:t>in paying (</w:t>
      </w:r>
      <w:r w:rsidRPr="00674F87">
        <w:rPr>
          <w:lang w:val="en-GB"/>
        </w:rPr>
        <w:t xml:space="preserve">or </w:t>
      </w:r>
      <w:r w:rsidR="00DB1F10">
        <w:rPr>
          <w:lang w:val="en-GB"/>
        </w:rPr>
        <w:t xml:space="preserve">fails to </w:t>
      </w:r>
      <w:r w:rsidRPr="00674F87">
        <w:rPr>
          <w:lang w:val="en-GB"/>
        </w:rPr>
        <w:t>pay</w:t>
      </w:r>
      <w:r w:rsidR="00DB1F10">
        <w:rPr>
          <w:lang w:val="en-GB"/>
        </w:rPr>
        <w:t>) the corresponding amount under Section 2A, then t</w:t>
      </w:r>
      <w:r w:rsidRPr="00674F87">
        <w:rPr>
          <w:lang w:val="en-GB"/>
        </w:rPr>
        <w:t xml:space="preserve">he </w:t>
      </w:r>
      <w:r w:rsidR="000D2282" w:rsidRPr="00674F87">
        <w:rPr>
          <w:lang w:val="en-GB"/>
        </w:rPr>
        <w:t>User</w:t>
      </w:r>
      <w:r w:rsidRPr="00674F87">
        <w:rPr>
          <w:lang w:val="en-GB"/>
        </w:rPr>
        <w:t xml:space="preserve"> shall have no entitlement to receive</w:t>
      </w:r>
      <w:r w:rsidR="00DB1F10">
        <w:rPr>
          <w:lang w:val="en-GB"/>
        </w:rPr>
        <w:t xml:space="preserve"> (</w:t>
      </w:r>
      <w:r w:rsidRPr="00674F87">
        <w:rPr>
          <w:lang w:val="en-GB"/>
        </w:rPr>
        <w:t>and the Company shall have no liability to pay</w:t>
      </w:r>
      <w:r w:rsidR="00DB1F10">
        <w:rPr>
          <w:lang w:val="en-GB"/>
        </w:rPr>
        <w:t>)</w:t>
      </w:r>
      <w:r w:rsidRPr="00674F87">
        <w:rPr>
          <w:lang w:val="en-GB"/>
        </w:rPr>
        <w:t xml:space="preserve"> the </w:t>
      </w:r>
      <w:r w:rsidR="0057558A">
        <w:t>EDNO UMS C</w:t>
      </w:r>
      <w:r w:rsidR="0057558A" w:rsidRPr="00E74F7A">
        <w:t xml:space="preserve">harges </w:t>
      </w:r>
      <w:r w:rsidR="00DB1F10">
        <w:rPr>
          <w:lang w:val="en-GB"/>
        </w:rPr>
        <w:t>(</w:t>
      </w:r>
      <w:r w:rsidRPr="00674F87">
        <w:rPr>
          <w:lang w:val="en-GB"/>
        </w:rPr>
        <w:t xml:space="preserve">unless and until </w:t>
      </w:r>
      <w:r w:rsidR="00DB1F10">
        <w:rPr>
          <w:lang w:val="en-GB"/>
        </w:rPr>
        <w:t>the Company is paid the corresponding amount under Section 2A)</w:t>
      </w:r>
      <w:r w:rsidRPr="00674F87">
        <w:rPr>
          <w:lang w:val="en-GB"/>
        </w:rPr>
        <w:t xml:space="preserve">. </w:t>
      </w:r>
    </w:p>
    <w:p w14:paraId="006A09A6" w14:textId="77777777" w:rsidR="00203E6E" w:rsidRPr="00674F87" w:rsidRDefault="00EF5212" w:rsidP="00A60FD2">
      <w:pPr>
        <w:widowControl w:val="0"/>
        <w:autoSpaceDE w:val="0"/>
        <w:autoSpaceDN w:val="0"/>
        <w:adjustRightInd w:val="0"/>
        <w:spacing w:after="240" w:line="360" w:lineRule="auto"/>
        <w:ind w:left="720" w:hanging="720"/>
        <w:jc w:val="both"/>
        <w:rPr>
          <w:lang w:val="en-GB"/>
        </w:rPr>
      </w:pPr>
      <w:r>
        <w:rPr>
          <w:lang w:val="en-GB"/>
        </w:rPr>
        <w:t>46A.6</w:t>
      </w:r>
      <w:r>
        <w:rPr>
          <w:lang w:val="en-GB"/>
        </w:rPr>
        <w:tab/>
        <w:t xml:space="preserve">In the event of a late payment by the relevant Supplier Party under Section 2A (as referred to in Clause 46A.5), </w:t>
      </w:r>
      <w:r w:rsidR="00A60FD2" w:rsidRPr="00674F87">
        <w:rPr>
          <w:lang w:val="en-GB"/>
        </w:rPr>
        <w:t xml:space="preserve">the Company shall pay the </w:t>
      </w:r>
      <w:r w:rsidR="0057558A">
        <w:t>EDNO UMS C</w:t>
      </w:r>
      <w:r w:rsidR="0057558A" w:rsidRPr="00E74F7A">
        <w:t xml:space="preserve">harges </w:t>
      </w:r>
      <w:r w:rsidR="00A60FD2" w:rsidRPr="00674F87">
        <w:rPr>
          <w:lang w:val="en-GB"/>
        </w:rPr>
        <w:t xml:space="preserve">within </w:t>
      </w:r>
      <w:ins w:id="103" w:author="Claire Hynes" w:date="2017-02-27T10:37:00Z">
        <w:r w:rsidR="00044A58">
          <w:rPr>
            <w:lang w:val="en-GB"/>
          </w:rPr>
          <w:t>30</w:t>
        </w:r>
      </w:ins>
      <w:del w:id="104" w:author="Claire Hynes" w:date="2017-02-27T10:37:00Z">
        <w:r w:rsidR="00A60FD2" w:rsidRPr="00674F87" w:rsidDel="00044A58">
          <w:rPr>
            <w:lang w:val="en-GB"/>
          </w:rPr>
          <w:delText>14</w:delText>
        </w:r>
      </w:del>
      <w:r w:rsidR="00A60FD2" w:rsidRPr="00674F87">
        <w:rPr>
          <w:lang w:val="en-GB"/>
        </w:rPr>
        <w:t xml:space="preserve"> days </w:t>
      </w:r>
      <w:r>
        <w:rPr>
          <w:lang w:val="en-GB"/>
        </w:rPr>
        <w:t>after it receives the corresponding payment from the Supplier Party.</w:t>
      </w:r>
    </w:p>
    <w:p w14:paraId="7F00D8EE" w14:textId="77777777" w:rsidR="004C28D9" w:rsidRPr="00674F87" w:rsidRDefault="004C28D9">
      <w:pPr>
        <w:spacing w:after="200" w:line="276" w:lineRule="auto"/>
        <w:rPr>
          <w:b/>
          <w:u w:val="single"/>
          <w:lang w:val="en-GB"/>
        </w:rPr>
      </w:pPr>
    </w:p>
    <w:p w14:paraId="5E8F1911" w14:textId="77777777" w:rsidR="00203E6E" w:rsidRPr="00674F87" w:rsidRDefault="00D11CB4" w:rsidP="00413696">
      <w:pPr>
        <w:widowControl w:val="0"/>
        <w:autoSpaceDE w:val="0"/>
        <w:autoSpaceDN w:val="0"/>
        <w:adjustRightInd w:val="0"/>
        <w:spacing w:after="240" w:line="360" w:lineRule="auto"/>
        <w:rPr>
          <w:b/>
          <w:u w:val="single"/>
          <w:lang w:val="en-GB"/>
        </w:rPr>
      </w:pPr>
      <w:r w:rsidRPr="00674F87">
        <w:rPr>
          <w:b/>
          <w:u w:val="single"/>
          <w:lang w:val="en-GB"/>
        </w:rPr>
        <w:t>Amend Section 4 of Schedule 2B as follows:</w:t>
      </w:r>
    </w:p>
    <w:p w14:paraId="32C17F83" w14:textId="77777777" w:rsidR="00203E6E" w:rsidRPr="00674F87" w:rsidRDefault="00203E6E" w:rsidP="00203E6E">
      <w:pPr>
        <w:widowControl w:val="0"/>
        <w:autoSpaceDE w:val="0"/>
        <w:autoSpaceDN w:val="0"/>
        <w:adjustRightInd w:val="0"/>
        <w:spacing w:after="240" w:line="360" w:lineRule="auto"/>
        <w:rPr>
          <w:b/>
          <w:u w:val="single"/>
          <w:lang w:val="en-GB"/>
        </w:rPr>
      </w:pPr>
      <w:r w:rsidRPr="00674F87">
        <w:rPr>
          <w:b/>
          <w:u w:val="single"/>
          <w:lang w:val="en-GB"/>
        </w:rPr>
        <w:t xml:space="preserve">Add the following definitions to </w:t>
      </w:r>
      <w:r w:rsidR="008F59C5" w:rsidRPr="00674F87">
        <w:rPr>
          <w:b/>
          <w:u w:val="single"/>
          <w:lang w:val="en-GB"/>
        </w:rPr>
        <w:t>Clause</w:t>
      </w:r>
      <w:r w:rsidRPr="00674F87">
        <w:rPr>
          <w:b/>
          <w:u w:val="single"/>
          <w:lang w:val="en-GB"/>
        </w:rPr>
        <w:t xml:space="preserve"> 1.1 of Section 4 of Schedule 2B: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015"/>
      </w:tblGrid>
      <w:tr w:rsidR="005E14E9" w:rsidRPr="00674F87" w14:paraId="563E8ED8" w14:textId="77777777" w:rsidTr="00EF5212">
        <w:tc>
          <w:tcPr>
            <w:tcW w:w="3227" w:type="dxa"/>
          </w:tcPr>
          <w:p w14:paraId="4445925E" w14:textId="77777777" w:rsidR="005E14E9" w:rsidRPr="00674F87" w:rsidRDefault="005E14E9" w:rsidP="00716CD0">
            <w:pPr>
              <w:pStyle w:val="BodyText"/>
              <w:tabs>
                <w:tab w:val="clear" w:pos="1440"/>
                <w:tab w:val="clear" w:pos="2160"/>
                <w:tab w:val="clear" w:pos="2880"/>
                <w:tab w:val="clear" w:pos="3600"/>
                <w:tab w:val="clear" w:pos="4320"/>
                <w:tab w:val="clear" w:pos="5040"/>
              </w:tabs>
              <w:ind w:left="0"/>
              <w:jc w:val="left"/>
              <w:rPr>
                <w:b/>
                <w:sz w:val="24"/>
                <w:szCs w:val="24"/>
              </w:rPr>
            </w:pPr>
            <w:r w:rsidRPr="00674F87">
              <w:rPr>
                <w:b/>
                <w:sz w:val="24"/>
                <w:szCs w:val="24"/>
              </w:rPr>
              <w:t>DNO</w:t>
            </w:r>
          </w:p>
        </w:tc>
        <w:tc>
          <w:tcPr>
            <w:tcW w:w="6015" w:type="dxa"/>
          </w:tcPr>
          <w:p w14:paraId="3C0CE874" w14:textId="77777777" w:rsidR="005E14E9" w:rsidRPr="00674F87" w:rsidRDefault="005E14E9" w:rsidP="00EF5212">
            <w:pPr>
              <w:spacing w:after="240" w:line="360" w:lineRule="auto"/>
              <w:ind w:left="6"/>
              <w:jc w:val="both"/>
              <w:rPr>
                <w:lang w:val="en-GB"/>
              </w:rPr>
            </w:pPr>
            <w:r w:rsidRPr="00674F87">
              <w:rPr>
                <w:lang w:val="en-GB"/>
              </w:rPr>
              <w:t>means the holder of a Electricity Distribution Licence in which Section B of the standard distributio</w:t>
            </w:r>
            <w:r w:rsidR="00EF5212">
              <w:rPr>
                <w:lang w:val="en-GB"/>
              </w:rPr>
              <w:t>n licence conditions has effect</w:t>
            </w:r>
            <w:r w:rsidRPr="00674F87">
              <w:rPr>
                <w:lang w:val="en-GB"/>
              </w:rPr>
              <w:t>.</w:t>
            </w:r>
          </w:p>
        </w:tc>
      </w:tr>
      <w:tr w:rsidR="006772F4" w:rsidRPr="00674F87" w14:paraId="469C54E7" w14:textId="77777777" w:rsidTr="00EF5212">
        <w:tc>
          <w:tcPr>
            <w:tcW w:w="3227" w:type="dxa"/>
          </w:tcPr>
          <w:p w14:paraId="38FAD31B" w14:textId="77777777" w:rsidR="006772F4" w:rsidRPr="00674F87" w:rsidRDefault="006772F4" w:rsidP="00716CD0">
            <w:pPr>
              <w:pStyle w:val="BodyText"/>
              <w:tabs>
                <w:tab w:val="clear" w:pos="1440"/>
                <w:tab w:val="clear" w:pos="2160"/>
                <w:tab w:val="clear" w:pos="2880"/>
                <w:tab w:val="clear" w:pos="3600"/>
                <w:tab w:val="clear" w:pos="4320"/>
                <w:tab w:val="clear" w:pos="5040"/>
              </w:tabs>
              <w:ind w:left="0"/>
              <w:jc w:val="left"/>
              <w:rPr>
                <w:b/>
                <w:sz w:val="24"/>
                <w:szCs w:val="24"/>
              </w:rPr>
            </w:pPr>
            <w:r w:rsidRPr="00674F87">
              <w:rPr>
                <w:b/>
                <w:sz w:val="24"/>
                <w:szCs w:val="24"/>
              </w:rPr>
              <w:t>EDNO</w:t>
            </w:r>
          </w:p>
        </w:tc>
        <w:tc>
          <w:tcPr>
            <w:tcW w:w="6015" w:type="dxa"/>
          </w:tcPr>
          <w:p w14:paraId="09817619" w14:textId="77777777" w:rsidR="006772F4" w:rsidRPr="00674F87" w:rsidRDefault="00716CD0" w:rsidP="005131EA">
            <w:pPr>
              <w:spacing w:after="240" w:line="360" w:lineRule="auto"/>
              <w:ind w:left="6"/>
              <w:jc w:val="both"/>
              <w:rPr>
                <w:lang w:val="en-GB"/>
              </w:rPr>
            </w:pPr>
            <w:r>
              <w:rPr>
                <w:lang w:val="en-GB"/>
              </w:rPr>
              <w:t>the Company shall only be an EDNO where</w:t>
            </w:r>
            <w:r w:rsidR="00C948D6" w:rsidRPr="00674F87">
              <w:rPr>
                <w:lang w:val="en-GB"/>
              </w:rPr>
              <w:t xml:space="preserve"> </w:t>
            </w:r>
            <w:r>
              <w:rPr>
                <w:lang w:val="en-GB"/>
              </w:rPr>
              <w:t xml:space="preserve">the Company is not a DNO (or is a DNO operating outside of its Distribution Services Area, as defined in its Distribution Licence), and the Company's Distribution System is </w:t>
            </w:r>
            <w:r w:rsidRPr="00674F87">
              <w:rPr>
                <w:lang w:val="en-GB"/>
              </w:rPr>
              <w:t xml:space="preserve">embedded within </w:t>
            </w:r>
            <w:r>
              <w:rPr>
                <w:lang w:val="en-GB"/>
              </w:rPr>
              <w:t>a DNO's</w:t>
            </w:r>
            <w:r w:rsidRPr="00674F87">
              <w:rPr>
                <w:lang w:val="en-GB"/>
              </w:rPr>
              <w:t xml:space="preserve"> </w:t>
            </w:r>
            <w:r>
              <w:rPr>
                <w:lang w:val="en-GB"/>
              </w:rPr>
              <w:t xml:space="preserve">GSP </w:t>
            </w:r>
            <w:r w:rsidRPr="00674F87">
              <w:rPr>
                <w:lang w:val="en-GB"/>
              </w:rPr>
              <w:t>Group</w:t>
            </w:r>
            <w:r>
              <w:rPr>
                <w:lang w:val="en-GB"/>
              </w:rPr>
              <w:t xml:space="preserve"> (as defined in the BSC).</w:t>
            </w:r>
          </w:p>
        </w:tc>
      </w:tr>
      <w:tr w:rsidR="00203E6E" w:rsidRPr="00674F87" w14:paraId="2F51B23B" w14:textId="77777777" w:rsidTr="00EF5212">
        <w:tc>
          <w:tcPr>
            <w:tcW w:w="3227" w:type="dxa"/>
          </w:tcPr>
          <w:p w14:paraId="7672081E" w14:textId="77777777" w:rsidR="00203E6E" w:rsidRPr="00674F87" w:rsidRDefault="006772F4" w:rsidP="00716CD0">
            <w:pPr>
              <w:pStyle w:val="BodyText"/>
              <w:tabs>
                <w:tab w:val="clear" w:pos="1440"/>
                <w:tab w:val="clear" w:pos="2160"/>
                <w:tab w:val="clear" w:pos="2880"/>
                <w:tab w:val="clear" w:pos="3600"/>
                <w:tab w:val="clear" w:pos="4320"/>
                <w:tab w:val="clear" w:pos="5040"/>
              </w:tabs>
              <w:ind w:left="0"/>
              <w:jc w:val="left"/>
              <w:rPr>
                <w:b/>
                <w:sz w:val="24"/>
                <w:szCs w:val="24"/>
              </w:rPr>
            </w:pPr>
            <w:r w:rsidRPr="00674F87">
              <w:rPr>
                <w:b/>
                <w:sz w:val="24"/>
                <w:szCs w:val="24"/>
              </w:rPr>
              <w:t>Election</w:t>
            </w:r>
          </w:p>
        </w:tc>
        <w:tc>
          <w:tcPr>
            <w:tcW w:w="6015" w:type="dxa"/>
          </w:tcPr>
          <w:p w14:paraId="0FAE5DD0" w14:textId="77777777" w:rsidR="00203E6E" w:rsidRPr="00674F87" w:rsidRDefault="005131EA" w:rsidP="00A66131">
            <w:pPr>
              <w:spacing w:after="240" w:line="360" w:lineRule="auto"/>
              <w:ind w:left="6"/>
              <w:jc w:val="both"/>
              <w:rPr>
                <w:lang w:val="en-GB"/>
              </w:rPr>
            </w:pPr>
            <w:r>
              <w:rPr>
                <w:lang w:val="en-GB"/>
              </w:rPr>
              <w:t xml:space="preserve">means, </w:t>
            </w:r>
            <w:r w:rsidRPr="00674F87">
              <w:rPr>
                <w:lang w:val="en-GB"/>
              </w:rPr>
              <w:t>where the Company is an EDNO</w:t>
            </w:r>
            <w:r>
              <w:rPr>
                <w:lang w:val="en-GB"/>
              </w:rPr>
              <w:t>,</w:t>
            </w:r>
            <w:r w:rsidRPr="00674F87">
              <w:rPr>
                <w:lang w:val="en-GB"/>
              </w:rPr>
              <w:t xml:space="preserve"> </w:t>
            </w:r>
            <w:r>
              <w:rPr>
                <w:lang w:val="en-GB"/>
              </w:rPr>
              <w:t>the notification (if any) by</w:t>
            </w:r>
            <w:r w:rsidRPr="00674F87">
              <w:rPr>
                <w:lang w:val="en-GB"/>
              </w:rPr>
              <w:t xml:space="preserve"> the Customer </w:t>
            </w:r>
            <w:r>
              <w:rPr>
                <w:lang w:val="en-GB"/>
              </w:rPr>
              <w:t xml:space="preserve">to the Company </w:t>
            </w:r>
            <w:r w:rsidRPr="00674F87">
              <w:rPr>
                <w:lang w:val="en-GB"/>
              </w:rPr>
              <w:t xml:space="preserve">that the Customer wishes to combine data in respect of certain Items </w:t>
            </w:r>
            <w:r>
              <w:rPr>
                <w:lang w:val="en-GB"/>
              </w:rPr>
              <w:t>forming all or part of</w:t>
            </w:r>
            <w:r w:rsidRPr="00674F87">
              <w:rPr>
                <w:lang w:val="en-GB"/>
              </w:rPr>
              <w:t xml:space="preserve"> the Customer’s Installation with data in respect </w:t>
            </w:r>
            <w:r w:rsidRPr="00674F87">
              <w:rPr>
                <w:lang w:val="en-GB"/>
              </w:rPr>
              <w:lastRenderedPageBreak/>
              <w:t xml:space="preserve">of other </w:t>
            </w:r>
            <w:r>
              <w:rPr>
                <w:lang w:val="en-GB"/>
              </w:rPr>
              <w:t>i</w:t>
            </w:r>
            <w:r w:rsidRPr="00674F87">
              <w:rPr>
                <w:lang w:val="en-GB"/>
              </w:rPr>
              <w:t xml:space="preserve">tems comprising </w:t>
            </w:r>
            <w:r>
              <w:rPr>
                <w:lang w:val="en-GB"/>
              </w:rPr>
              <w:t xml:space="preserve">installations </w:t>
            </w:r>
            <w:r w:rsidRPr="00674F87">
              <w:rPr>
                <w:lang w:val="en-GB"/>
              </w:rPr>
              <w:t>connected to the Host Network</w:t>
            </w:r>
            <w:r w:rsidR="00A66131">
              <w:rPr>
                <w:lang w:val="en-GB"/>
              </w:rPr>
              <w:t xml:space="preserve"> (pursuant to which notification the Host DNO shall act as UMSO (as defined in the BSC) in respect of those Items)</w:t>
            </w:r>
            <w:r w:rsidR="006772F4" w:rsidRPr="00674F87">
              <w:rPr>
                <w:lang w:val="en-GB"/>
              </w:rPr>
              <w:t xml:space="preserve">. </w:t>
            </w:r>
          </w:p>
        </w:tc>
      </w:tr>
      <w:tr w:rsidR="00716CD0" w:rsidRPr="00674F87" w14:paraId="46D5EF72" w14:textId="77777777" w:rsidTr="00EF5212">
        <w:tc>
          <w:tcPr>
            <w:tcW w:w="3227" w:type="dxa"/>
          </w:tcPr>
          <w:p w14:paraId="6C2F47B7" w14:textId="77777777" w:rsidR="00716CD0" w:rsidRPr="00674F87" w:rsidRDefault="00716CD0" w:rsidP="00716CD0">
            <w:pPr>
              <w:pStyle w:val="BodyText"/>
              <w:tabs>
                <w:tab w:val="clear" w:pos="1440"/>
                <w:tab w:val="clear" w:pos="2160"/>
                <w:tab w:val="clear" w:pos="2880"/>
                <w:tab w:val="clear" w:pos="3600"/>
                <w:tab w:val="clear" w:pos="4320"/>
                <w:tab w:val="clear" w:pos="5040"/>
              </w:tabs>
              <w:ind w:left="0"/>
              <w:jc w:val="left"/>
              <w:rPr>
                <w:b/>
                <w:sz w:val="24"/>
                <w:szCs w:val="24"/>
              </w:rPr>
            </w:pPr>
            <w:r>
              <w:rPr>
                <w:b/>
                <w:sz w:val="24"/>
                <w:szCs w:val="24"/>
              </w:rPr>
              <w:lastRenderedPageBreak/>
              <w:t>Host DNO</w:t>
            </w:r>
          </w:p>
        </w:tc>
        <w:tc>
          <w:tcPr>
            <w:tcW w:w="6015" w:type="dxa"/>
          </w:tcPr>
          <w:p w14:paraId="6CDF1FDA" w14:textId="77777777" w:rsidR="00716CD0" w:rsidRPr="00674F87" w:rsidRDefault="005131EA" w:rsidP="005131EA">
            <w:pPr>
              <w:spacing w:after="240" w:line="360" w:lineRule="auto"/>
              <w:ind w:left="6"/>
              <w:jc w:val="both"/>
              <w:rPr>
                <w:lang w:val="en-GB"/>
              </w:rPr>
            </w:pPr>
            <w:r>
              <w:rPr>
                <w:lang w:val="en-GB"/>
              </w:rPr>
              <w:t>means, where the Company is an EDNO, the DNO for the GSP Group (as defined in the BSC) within which the Company's Distribution System is embedded.</w:t>
            </w:r>
          </w:p>
        </w:tc>
      </w:tr>
      <w:tr w:rsidR="00203E6E" w:rsidRPr="00674F87" w14:paraId="3D1F6052" w14:textId="77777777" w:rsidTr="00EF5212">
        <w:tc>
          <w:tcPr>
            <w:tcW w:w="3227" w:type="dxa"/>
          </w:tcPr>
          <w:p w14:paraId="184FCEFE" w14:textId="77777777" w:rsidR="00203E6E" w:rsidRPr="00674F87" w:rsidRDefault="006B0DED" w:rsidP="00716CD0">
            <w:pPr>
              <w:pStyle w:val="BodyText"/>
              <w:tabs>
                <w:tab w:val="clear" w:pos="1440"/>
                <w:tab w:val="clear" w:pos="2160"/>
                <w:tab w:val="clear" w:pos="2880"/>
                <w:tab w:val="clear" w:pos="3600"/>
                <w:tab w:val="clear" w:pos="4320"/>
                <w:tab w:val="clear" w:pos="5040"/>
              </w:tabs>
              <w:ind w:left="0"/>
              <w:jc w:val="left"/>
              <w:rPr>
                <w:b/>
                <w:sz w:val="24"/>
                <w:szCs w:val="24"/>
              </w:rPr>
            </w:pPr>
            <w:r w:rsidRPr="00674F87">
              <w:rPr>
                <w:b/>
                <w:sz w:val="24"/>
                <w:szCs w:val="24"/>
              </w:rPr>
              <w:t>Host Network</w:t>
            </w:r>
          </w:p>
        </w:tc>
        <w:tc>
          <w:tcPr>
            <w:tcW w:w="6015" w:type="dxa"/>
          </w:tcPr>
          <w:p w14:paraId="48C4B34D" w14:textId="77777777" w:rsidR="00203E6E" w:rsidRPr="00674F87" w:rsidRDefault="006772F4" w:rsidP="005131EA">
            <w:pPr>
              <w:spacing w:after="240" w:line="360" w:lineRule="auto"/>
              <w:ind w:left="6"/>
              <w:jc w:val="both"/>
              <w:rPr>
                <w:lang w:val="en-GB"/>
              </w:rPr>
            </w:pPr>
            <w:r w:rsidRPr="00674F87">
              <w:rPr>
                <w:lang w:val="en-GB"/>
              </w:rPr>
              <w:t>means</w:t>
            </w:r>
            <w:r w:rsidR="005131EA">
              <w:rPr>
                <w:lang w:val="en-GB"/>
              </w:rPr>
              <w:t xml:space="preserve">, where the Company is an EDNO, </w:t>
            </w:r>
            <w:r w:rsidRPr="00674F87">
              <w:rPr>
                <w:lang w:val="en-GB"/>
              </w:rPr>
              <w:t xml:space="preserve">the </w:t>
            </w:r>
            <w:r w:rsidR="00C948D6" w:rsidRPr="00674F87">
              <w:rPr>
                <w:lang w:val="en-GB"/>
              </w:rPr>
              <w:t>n</w:t>
            </w:r>
            <w:r w:rsidRPr="00674F87">
              <w:rPr>
                <w:lang w:val="en-GB"/>
              </w:rPr>
              <w:t xml:space="preserve">etwork </w:t>
            </w:r>
            <w:r w:rsidR="00C948D6" w:rsidRPr="00674F87">
              <w:rPr>
                <w:lang w:val="en-GB"/>
              </w:rPr>
              <w:t xml:space="preserve">of </w:t>
            </w:r>
            <w:r w:rsidR="005131EA">
              <w:rPr>
                <w:lang w:val="en-GB"/>
              </w:rPr>
              <w:t>the Host DNO</w:t>
            </w:r>
            <w:r w:rsidRPr="00674F87">
              <w:rPr>
                <w:lang w:val="en-GB"/>
              </w:rPr>
              <w:t>.</w:t>
            </w:r>
          </w:p>
        </w:tc>
      </w:tr>
    </w:tbl>
    <w:p w14:paraId="77BF1156" w14:textId="77777777" w:rsidR="00151DBB" w:rsidRPr="00674F87" w:rsidRDefault="00151DBB" w:rsidP="00203E6E">
      <w:pPr>
        <w:widowControl w:val="0"/>
        <w:autoSpaceDE w:val="0"/>
        <w:autoSpaceDN w:val="0"/>
        <w:adjustRightInd w:val="0"/>
        <w:spacing w:after="240" w:line="360" w:lineRule="auto"/>
        <w:rPr>
          <w:b/>
          <w:u w:val="single"/>
          <w:lang w:val="en-GB"/>
        </w:rPr>
      </w:pPr>
    </w:p>
    <w:p w14:paraId="7809117E" w14:textId="77777777" w:rsidR="00203E6E" w:rsidRPr="00674F87" w:rsidRDefault="00203E6E"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Add a new </w:t>
      </w:r>
      <w:r w:rsidR="008F59C5" w:rsidRPr="00674F87">
        <w:rPr>
          <w:b/>
          <w:u w:val="single"/>
          <w:lang w:val="en-GB"/>
        </w:rPr>
        <w:t>Clause</w:t>
      </w:r>
      <w:r w:rsidRPr="00674F87">
        <w:rPr>
          <w:b/>
          <w:u w:val="single"/>
          <w:lang w:val="en-GB"/>
        </w:rPr>
        <w:t xml:space="preserve"> 2.4 to Section 4 of Schedule 2B as follows:</w:t>
      </w:r>
    </w:p>
    <w:p w14:paraId="0EF0F55B" w14:textId="77777777" w:rsidR="00203E6E" w:rsidRPr="00674F87" w:rsidRDefault="00FC02E3" w:rsidP="003D4B7D">
      <w:pPr>
        <w:widowControl w:val="0"/>
        <w:autoSpaceDE w:val="0"/>
        <w:autoSpaceDN w:val="0"/>
        <w:adjustRightInd w:val="0"/>
        <w:spacing w:after="240" w:line="360" w:lineRule="auto"/>
        <w:ind w:left="720" w:hanging="720"/>
        <w:jc w:val="both"/>
        <w:rPr>
          <w:lang w:val="en-GB"/>
        </w:rPr>
      </w:pPr>
      <w:r w:rsidRPr="00674F87">
        <w:rPr>
          <w:lang w:val="en-GB"/>
        </w:rPr>
        <w:t>2.4</w:t>
      </w:r>
      <w:r w:rsidRPr="00674F87">
        <w:rPr>
          <w:lang w:val="en-GB"/>
        </w:rPr>
        <w:tab/>
        <w:t xml:space="preserve">Where the Premises to which this Agreement applies </w:t>
      </w:r>
      <w:r w:rsidR="00716CD0">
        <w:rPr>
          <w:lang w:val="en-GB"/>
        </w:rPr>
        <w:t>are</w:t>
      </w:r>
      <w:r w:rsidRPr="00674F87">
        <w:rPr>
          <w:lang w:val="en-GB"/>
        </w:rPr>
        <w:t xml:space="preserve"> connected to an </w:t>
      </w:r>
      <w:commentRangeStart w:id="105"/>
      <w:r w:rsidR="005E14E9" w:rsidRPr="00674F87">
        <w:rPr>
          <w:lang w:val="en-GB"/>
        </w:rPr>
        <w:t>Embedded Network</w:t>
      </w:r>
      <w:r w:rsidRPr="00674F87">
        <w:rPr>
          <w:lang w:val="en-GB"/>
        </w:rPr>
        <w:t xml:space="preserve">, </w:t>
      </w:r>
      <w:commentRangeEnd w:id="105"/>
      <w:r w:rsidR="00FA4F95">
        <w:rPr>
          <w:rStyle w:val="CommentReference"/>
        </w:rPr>
        <w:commentReference w:id="105"/>
      </w:r>
      <w:r w:rsidRPr="00674F87">
        <w:rPr>
          <w:lang w:val="en-GB"/>
        </w:rPr>
        <w:t xml:space="preserve">this Agreement creates additional </w:t>
      </w:r>
      <w:r w:rsidR="005131EA">
        <w:rPr>
          <w:lang w:val="en-GB"/>
        </w:rPr>
        <w:t>rights for</w:t>
      </w:r>
      <w:r w:rsidRPr="00674F87">
        <w:rPr>
          <w:lang w:val="en-GB"/>
        </w:rPr>
        <w:t xml:space="preserve"> </w:t>
      </w:r>
      <w:r w:rsidR="005131EA">
        <w:rPr>
          <w:lang w:val="en-GB"/>
        </w:rPr>
        <w:t xml:space="preserve">the </w:t>
      </w:r>
      <w:r w:rsidR="006B0DED" w:rsidRPr="00674F87">
        <w:rPr>
          <w:lang w:val="en-GB"/>
        </w:rPr>
        <w:t xml:space="preserve">Host </w:t>
      </w:r>
      <w:r w:rsidR="005131EA">
        <w:rPr>
          <w:lang w:val="en-GB"/>
        </w:rPr>
        <w:t>DNO (as set out in Clause 25.4)</w:t>
      </w:r>
      <w:r w:rsidRPr="00674F87">
        <w:rPr>
          <w:lang w:val="en-GB"/>
        </w:rPr>
        <w:t>.</w:t>
      </w:r>
    </w:p>
    <w:p w14:paraId="4D014ACC" w14:textId="77777777" w:rsidR="005131EA" w:rsidRDefault="005131EA" w:rsidP="003D4B7D">
      <w:pPr>
        <w:widowControl w:val="0"/>
        <w:autoSpaceDE w:val="0"/>
        <w:autoSpaceDN w:val="0"/>
        <w:adjustRightInd w:val="0"/>
        <w:spacing w:after="240" w:line="360" w:lineRule="auto"/>
        <w:jc w:val="both"/>
        <w:rPr>
          <w:b/>
          <w:u w:val="single"/>
          <w:lang w:val="en-GB"/>
        </w:rPr>
      </w:pPr>
    </w:p>
    <w:p w14:paraId="459F4A6D" w14:textId="77777777" w:rsidR="00203E6E" w:rsidRPr="00674F87" w:rsidRDefault="00203E6E"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8F59C5" w:rsidRPr="00674F87">
        <w:rPr>
          <w:b/>
          <w:u w:val="single"/>
          <w:lang w:val="en-GB"/>
        </w:rPr>
        <w:t>Clause</w:t>
      </w:r>
      <w:r w:rsidRPr="00674F87">
        <w:rPr>
          <w:b/>
          <w:u w:val="single"/>
          <w:lang w:val="en-GB"/>
        </w:rPr>
        <w:t xml:space="preserve"> 4.1.5 of Section 4 of Schedule 2B as follows:</w:t>
      </w:r>
    </w:p>
    <w:p w14:paraId="0AF71B08" w14:textId="77777777" w:rsidR="00FC02E3" w:rsidRPr="00674F87" w:rsidRDefault="00FC02E3" w:rsidP="003D4B7D">
      <w:pPr>
        <w:widowControl w:val="0"/>
        <w:autoSpaceDE w:val="0"/>
        <w:autoSpaceDN w:val="0"/>
        <w:adjustRightInd w:val="0"/>
        <w:spacing w:after="240" w:line="360" w:lineRule="auto"/>
        <w:ind w:left="1440" w:hanging="720"/>
        <w:jc w:val="both"/>
        <w:rPr>
          <w:ins w:id="106" w:author="Gowling WLG" w:date="2017-02-16T13:29:00Z"/>
          <w:lang w:val="en-GB"/>
        </w:rPr>
      </w:pPr>
      <w:r w:rsidRPr="00674F87">
        <w:rPr>
          <w:lang w:val="en-GB"/>
        </w:rPr>
        <w:t>4.1.5</w:t>
      </w:r>
      <w:r w:rsidRPr="00674F87">
        <w:rPr>
          <w:lang w:val="en-GB"/>
        </w:rPr>
        <w:tab/>
      </w:r>
      <w:ins w:id="107" w:author="Gowling WLG" w:date="2017-02-16T13:29:00Z">
        <w:r w:rsidRPr="00674F87">
          <w:rPr>
            <w:lang w:val="en-GB"/>
          </w:rPr>
          <w:t>either:</w:t>
        </w:r>
      </w:ins>
    </w:p>
    <w:p w14:paraId="44D4B6CE" w14:textId="77777777" w:rsidR="00FC02E3" w:rsidRPr="00674F87" w:rsidRDefault="00FC02E3" w:rsidP="003D4B7D">
      <w:pPr>
        <w:widowControl w:val="0"/>
        <w:autoSpaceDE w:val="0"/>
        <w:autoSpaceDN w:val="0"/>
        <w:adjustRightInd w:val="0"/>
        <w:spacing w:after="240" w:line="360" w:lineRule="auto"/>
        <w:ind w:left="1440"/>
        <w:jc w:val="both"/>
        <w:rPr>
          <w:ins w:id="108" w:author="Gowling WLG" w:date="2017-02-16T13:29:00Z"/>
          <w:lang w:val="en-GB"/>
        </w:rPr>
      </w:pPr>
      <w:ins w:id="109" w:author="Gowling WLG" w:date="2017-02-16T13:29:00Z">
        <w:r w:rsidRPr="00674F87">
          <w:rPr>
            <w:lang w:val="en-GB"/>
          </w:rPr>
          <w:t>(a)</w:t>
        </w:r>
        <w:r w:rsidRPr="00674F87">
          <w:rPr>
            <w:lang w:val="en-GB"/>
          </w:rPr>
          <w:tab/>
        </w:r>
      </w:ins>
      <w:r w:rsidRPr="00674F87">
        <w:rPr>
          <w:lang w:val="en-GB"/>
        </w:rPr>
        <w:t>the Company</w:t>
      </w:r>
      <w:ins w:id="110" w:author="Gowling WLG" w:date="2017-02-16T13:29:00Z">
        <w:r w:rsidRPr="00674F87">
          <w:rPr>
            <w:lang w:val="en-GB"/>
          </w:rPr>
          <w:t xml:space="preserve">; or </w:t>
        </w:r>
      </w:ins>
    </w:p>
    <w:p w14:paraId="2F75DFD1" w14:textId="77777777" w:rsidR="00FC02E3" w:rsidRPr="00674F87" w:rsidRDefault="00FC02E3" w:rsidP="003D4B7D">
      <w:pPr>
        <w:widowControl w:val="0"/>
        <w:autoSpaceDE w:val="0"/>
        <w:autoSpaceDN w:val="0"/>
        <w:adjustRightInd w:val="0"/>
        <w:spacing w:after="240" w:line="360" w:lineRule="auto"/>
        <w:ind w:left="2160" w:hanging="720"/>
        <w:jc w:val="both"/>
        <w:rPr>
          <w:ins w:id="111" w:author="Gowling WLG" w:date="2017-02-16T13:29:00Z"/>
          <w:lang w:val="en-GB"/>
        </w:rPr>
      </w:pPr>
      <w:ins w:id="112" w:author="Gowling WLG" w:date="2017-02-16T13:29:00Z">
        <w:r w:rsidRPr="00674F87">
          <w:rPr>
            <w:lang w:val="en-GB"/>
          </w:rPr>
          <w:t>(b)</w:t>
        </w:r>
        <w:r w:rsidRPr="00674F87">
          <w:rPr>
            <w:lang w:val="en-GB"/>
          </w:rPr>
          <w:tab/>
        </w:r>
      </w:ins>
      <w:ins w:id="113" w:author="Gowling WLG" w:date="2017-02-16T13:30:00Z">
        <w:r w:rsidR="003D4B7D" w:rsidRPr="00674F87">
          <w:rPr>
            <w:lang w:val="en-GB"/>
          </w:rPr>
          <w:t xml:space="preserve">where the Company is an EDNO and the Customer </w:t>
        </w:r>
      </w:ins>
      <w:ins w:id="114" w:author="Gowling WLG" w:date="2017-02-21T11:01:00Z">
        <w:r w:rsidR="005131EA">
          <w:rPr>
            <w:lang w:val="en-GB"/>
          </w:rPr>
          <w:t xml:space="preserve">has </w:t>
        </w:r>
      </w:ins>
      <w:ins w:id="115" w:author="Gowling WLG" w:date="2017-02-21T11:00:00Z">
        <w:r w:rsidR="005131EA">
          <w:rPr>
            <w:lang w:val="en-GB"/>
          </w:rPr>
          <w:t>ma</w:t>
        </w:r>
      </w:ins>
      <w:ins w:id="116" w:author="Gowling WLG" w:date="2017-02-21T11:01:00Z">
        <w:r w:rsidR="005131EA">
          <w:rPr>
            <w:lang w:val="en-GB"/>
          </w:rPr>
          <w:t>d</w:t>
        </w:r>
      </w:ins>
      <w:ins w:id="117" w:author="Gowling WLG" w:date="2017-02-21T11:00:00Z">
        <w:r w:rsidR="005131EA">
          <w:rPr>
            <w:lang w:val="en-GB"/>
          </w:rPr>
          <w:t xml:space="preserve">e </w:t>
        </w:r>
      </w:ins>
      <w:ins w:id="118" w:author="Gowling WLG" w:date="2017-02-16T13:30:00Z">
        <w:r w:rsidR="003D4B7D" w:rsidRPr="00674F87">
          <w:rPr>
            <w:lang w:val="en-GB"/>
          </w:rPr>
          <w:t xml:space="preserve">an </w:t>
        </w:r>
        <w:r w:rsidR="003D4B7D" w:rsidRPr="005131EA">
          <w:rPr>
            <w:lang w:val="en-GB"/>
          </w:rPr>
          <w:t>Election</w:t>
        </w:r>
      </w:ins>
      <w:ins w:id="119" w:author="Gowling WLG" w:date="2017-02-21T11:01:00Z">
        <w:r w:rsidR="005131EA">
          <w:rPr>
            <w:lang w:val="en-GB"/>
          </w:rPr>
          <w:t>,</w:t>
        </w:r>
      </w:ins>
      <w:ins w:id="120" w:author="Gowling WLG" w:date="2017-02-21T11:00:00Z">
        <w:r w:rsidR="005131EA">
          <w:rPr>
            <w:b/>
            <w:lang w:val="en-GB"/>
          </w:rPr>
          <w:t xml:space="preserve"> </w:t>
        </w:r>
      </w:ins>
      <w:ins w:id="121" w:author="Gowling WLG" w:date="2017-02-16T13:33:00Z">
        <w:r w:rsidR="003D4B7D" w:rsidRPr="00674F87">
          <w:rPr>
            <w:lang w:val="en-GB"/>
          </w:rPr>
          <w:t xml:space="preserve">the Host </w:t>
        </w:r>
      </w:ins>
      <w:ins w:id="122" w:author="Gowling WLG" w:date="2017-02-21T11:01:00Z">
        <w:r w:rsidR="005131EA">
          <w:rPr>
            <w:lang w:val="en-GB"/>
          </w:rPr>
          <w:t>DNO</w:t>
        </w:r>
      </w:ins>
      <w:ins w:id="123" w:author="Gowling WLG" w:date="2017-02-16T13:30:00Z">
        <w:r w:rsidR="003D4B7D" w:rsidRPr="00674F87">
          <w:rPr>
            <w:lang w:val="en-GB"/>
          </w:rPr>
          <w:t>,</w:t>
        </w:r>
      </w:ins>
    </w:p>
    <w:p w14:paraId="58182CBE" w14:textId="77777777" w:rsidR="00203E6E" w:rsidRPr="00674F87" w:rsidRDefault="00FC02E3" w:rsidP="003D4B7D">
      <w:pPr>
        <w:widowControl w:val="0"/>
        <w:autoSpaceDE w:val="0"/>
        <w:autoSpaceDN w:val="0"/>
        <w:adjustRightInd w:val="0"/>
        <w:spacing w:after="240" w:line="360" w:lineRule="auto"/>
        <w:ind w:left="1440"/>
        <w:jc w:val="both"/>
        <w:rPr>
          <w:lang w:val="en-GB"/>
        </w:rPr>
      </w:pPr>
      <w:r w:rsidRPr="00674F87">
        <w:rPr>
          <w:lang w:val="en-GB"/>
        </w:rPr>
        <w:t>having issued an Unmetered Supplies Certificate to the Customer in respect of the Items comprising the Customer’s Installation (and that certificate coming into, and continuing in, full force and effect);</w:t>
      </w:r>
    </w:p>
    <w:p w14:paraId="32794A5E" w14:textId="77777777" w:rsidR="005131EA" w:rsidRDefault="005131EA" w:rsidP="003D4B7D">
      <w:pPr>
        <w:widowControl w:val="0"/>
        <w:autoSpaceDE w:val="0"/>
        <w:autoSpaceDN w:val="0"/>
        <w:adjustRightInd w:val="0"/>
        <w:spacing w:after="240" w:line="360" w:lineRule="auto"/>
        <w:jc w:val="both"/>
        <w:rPr>
          <w:ins w:id="124" w:author="Gowling WLG" w:date="2017-02-21T11:02:00Z"/>
          <w:b/>
          <w:u w:val="single"/>
          <w:lang w:val="en-GB"/>
        </w:rPr>
      </w:pPr>
    </w:p>
    <w:p w14:paraId="7226CDB7" w14:textId="77777777" w:rsidR="00203E6E" w:rsidRPr="00674F87" w:rsidRDefault="00203E6E"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5131EA">
        <w:rPr>
          <w:b/>
          <w:u w:val="single"/>
          <w:lang w:val="en-GB"/>
        </w:rPr>
        <w:t xml:space="preserve">opening paragraph of </w:t>
      </w:r>
      <w:r w:rsidR="008F59C5" w:rsidRPr="00674F87">
        <w:rPr>
          <w:b/>
          <w:u w:val="single"/>
          <w:lang w:val="en-GB"/>
        </w:rPr>
        <w:t>Clause</w:t>
      </w:r>
      <w:r w:rsidRPr="00674F87">
        <w:rPr>
          <w:b/>
          <w:u w:val="single"/>
          <w:lang w:val="en-GB"/>
        </w:rPr>
        <w:t xml:space="preserve"> 7</w:t>
      </w:r>
      <w:r w:rsidR="003D4B7D" w:rsidRPr="00674F87">
        <w:rPr>
          <w:b/>
          <w:u w:val="single"/>
          <w:lang w:val="en-GB"/>
        </w:rPr>
        <w:t>.1</w:t>
      </w:r>
      <w:r w:rsidRPr="00674F87">
        <w:rPr>
          <w:b/>
          <w:u w:val="single"/>
          <w:lang w:val="en-GB"/>
        </w:rPr>
        <w:t xml:space="preserve"> of Section 4 of Schedule 2B as follows:</w:t>
      </w:r>
    </w:p>
    <w:p w14:paraId="55AECFF4" w14:textId="77777777" w:rsidR="00413696" w:rsidRDefault="003D4B7D" w:rsidP="00FA6F6A">
      <w:pPr>
        <w:widowControl w:val="0"/>
        <w:autoSpaceDE w:val="0"/>
        <w:autoSpaceDN w:val="0"/>
        <w:adjustRightInd w:val="0"/>
        <w:spacing w:after="240" w:line="360" w:lineRule="auto"/>
        <w:ind w:left="720" w:hanging="720"/>
        <w:jc w:val="both"/>
        <w:rPr>
          <w:lang w:val="en-GB"/>
        </w:rPr>
      </w:pPr>
      <w:r w:rsidRPr="00674F87">
        <w:rPr>
          <w:lang w:val="en-GB"/>
        </w:rPr>
        <w:lastRenderedPageBreak/>
        <w:t>7.1</w:t>
      </w:r>
      <w:r w:rsidRPr="00674F87">
        <w:rPr>
          <w:lang w:val="en-GB"/>
        </w:rPr>
        <w:tab/>
        <w:t>The Customer shall (except to the extent that the Company otherwise agrees) provide</w:t>
      </w:r>
      <w:r w:rsidR="00FA6F6A">
        <w:rPr>
          <w:lang w:val="en-GB"/>
        </w:rPr>
        <w:t>,</w:t>
      </w:r>
      <w:r w:rsidR="005131EA">
        <w:rPr>
          <w:lang w:val="en-GB"/>
        </w:rPr>
        <w:t xml:space="preserve"> </w:t>
      </w:r>
      <w:r w:rsidR="00FA6F6A">
        <w:rPr>
          <w:lang w:val="en-GB"/>
        </w:rPr>
        <w:t>t</w:t>
      </w:r>
      <w:r w:rsidRPr="00674F87">
        <w:rPr>
          <w:lang w:val="en-GB"/>
        </w:rPr>
        <w:t>o the Company</w:t>
      </w:r>
      <w:ins w:id="125" w:author="Gowling WLG" w:date="2017-02-21T11:03:00Z">
        <w:r w:rsidR="00FA6F6A">
          <w:rPr>
            <w:lang w:val="en-GB"/>
          </w:rPr>
          <w:t xml:space="preserve"> (</w:t>
        </w:r>
      </w:ins>
      <w:ins w:id="126" w:author="Gowling WLG" w:date="2017-02-21T11:04:00Z">
        <w:r w:rsidR="00FA6F6A">
          <w:rPr>
            <w:lang w:val="en-GB"/>
          </w:rPr>
          <w:t>and</w:t>
        </w:r>
      </w:ins>
      <w:ins w:id="127" w:author="Gowling WLG" w:date="2017-02-21T11:03:00Z">
        <w:r w:rsidR="00FA6F6A">
          <w:rPr>
            <w:lang w:val="en-GB"/>
          </w:rPr>
          <w:t xml:space="preserve">, </w:t>
        </w:r>
        <w:r w:rsidR="00FA6F6A" w:rsidRPr="00674F87">
          <w:rPr>
            <w:lang w:val="en-GB"/>
          </w:rPr>
          <w:t>where the C</w:t>
        </w:r>
      </w:ins>
      <w:ins w:id="128" w:author="Gowling WLG" w:date="2017-02-21T11:04:00Z">
        <w:r w:rsidR="00FA6F6A">
          <w:rPr>
            <w:lang w:val="en-GB"/>
          </w:rPr>
          <w:t>ustomer</w:t>
        </w:r>
      </w:ins>
      <w:ins w:id="129" w:author="Gowling WLG" w:date="2017-02-21T11:03:00Z">
        <w:r w:rsidR="00FA6F6A" w:rsidRPr="00674F87">
          <w:rPr>
            <w:lang w:val="en-GB"/>
          </w:rPr>
          <w:t xml:space="preserve"> has made an Election</w:t>
        </w:r>
      </w:ins>
      <w:ins w:id="130" w:author="Claire Hynes" w:date="2017-02-27T11:01:00Z">
        <w:r w:rsidR="00C84A3A" w:rsidRPr="00C84A3A">
          <w:rPr>
            <w:lang w:val="en-GB"/>
          </w:rPr>
          <w:t xml:space="preserve">, </w:t>
        </w:r>
        <w:commentRangeStart w:id="131"/>
        <w:r w:rsidR="00C84A3A" w:rsidRPr="00C84A3A">
          <w:rPr>
            <w:lang w:val="en-GB"/>
          </w:rPr>
          <w:t xml:space="preserve">to the DNO and each other EDNO to which it has Connection Points within the DNO’s Distribution </w:t>
        </w:r>
      </w:ins>
      <w:commentRangeEnd w:id="131"/>
      <w:ins w:id="132" w:author="Claire Hynes" w:date="2017-02-27T11:08:00Z">
        <w:r w:rsidR="00C84A3A">
          <w:rPr>
            <w:rStyle w:val="CommentReference"/>
          </w:rPr>
          <w:commentReference w:id="131"/>
        </w:r>
      </w:ins>
      <w:ins w:id="133" w:author="Claire Hynes" w:date="2017-02-27T11:01:00Z">
        <w:r w:rsidR="00C84A3A" w:rsidRPr="00C84A3A">
          <w:rPr>
            <w:lang w:val="en-GB"/>
          </w:rPr>
          <w:t xml:space="preserve">Services Area and has made a similar Election, </w:t>
        </w:r>
      </w:ins>
      <w:ins w:id="134" w:author="Gowling WLG" w:date="2017-02-21T11:03:00Z">
        <w:del w:id="135" w:author="Claire Hynes" w:date="2017-02-27T11:04:00Z">
          <w:r w:rsidR="00FA6F6A" w:rsidRPr="00674F87" w:rsidDel="00C84A3A">
            <w:rPr>
              <w:lang w:val="en-GB"/>
            </w:rPr>
            <w:delText xml:space="preserve">, to the Host </w:delText>
          </w:r>
        </w:del>
      </w:ins>
      <w:ins w:id="136" w:author="Gowling WLG" w:date="2017-02-21T11:04:00Z">
        <w:del w:id="137" w:author="Claire Hynes" w:date="2017-02-27T11:04:00Z">
          <w:r w:rsidR="00FA6F6A" w:rsidDel="00C84A3A">
            <w:rPr>
              <w:lang w:val="en-GB"/>
            </w:rPr>
            <w:delText>DNO</w:delText>
          </w:r>
        </w:del>
        <w:r w:rsidR="00FA6F6A">
          <w:rPr>
            <w:lang w:val="en-GB"/>
          </w:rPr>
          <w:t>)</w:t>
        </w:r>
      </w:ins>
      <w:commentRangeStart w:id="138"/>
      <w:r w:rsidRPr="00674F87">
        <w:rPr>
          <w:lang w:val="en-GB"/>
        </w:rPr>
        <w:t>,</w:t>
      </w:r>
      <w:commentRangeEnd w:id="138"/>
      <w:r w:rsidR="00FA6F6A">
        <w:rPr>
          <w:rStyle w:val="CommentReference"/>
        </w:rPr>
        <w:commentReference w:id="138"/>
      </w:r>
      <w:r w:rsidR="00FA6F6A">
        <w:rPr>
          <w:lang w:val="en-GB"/>
        </w:rPr>
        <w:t xml:space="preserve"> </w:t>
      </w:r>
      <w:r w:rsidRPr="00674F87">
        <w:rPr>
          <w:lang w:val="en-GB"/>
        </w:rPr>
        <w:t xml:space="preserve">the minimum information required by the Unmetered Supplies Procedure and (without duplication) the following information (together constituting the </w:t>
      </w:r>
      <w:r w:rsidRPr="00FA6F6A">
        <w:rPr>
          <w:lang w:val="en-GB"/>
        </w:rPr>
        <w:t>Detailed Inventory</w:t>
      </w:r>
      <w:r w:rsidRPr="00674F87">
        <w:rPr>
          <w:lang w:val="en-GB"/>
        </w:rPr>
        <w:t xml:space="preserve">), which information shall be set out separately for each </w:t>
      </w:r>
      <w:commentRangeStart w:id="139"/>
      <w:ins w:id="140" w:author="Claire Hynes" w:date="2017-02-27T11:06:00Z">
        <w:r w:rsidR="00C84A3A">
          <w:rPr>
            <w:lang w:val="en-GB"/>
          </w:rPr>
          <w:t xml:space="preserve">Item or </w:t>
        </w:r>
      </w:ins>
      <w:r w:rsidR="00C84A3A">
        <w:rPr>
          <w:lang w:val="en-GB"/>
        </w:rPr>
        <w:t>i</w:t>
      </w:r>
      <w:r w:rsidRPr="00674F87">
        <w:rPr>
          <w:lang w:val="en-GB"/>
        </w:rPr>
        <w:t>tem</w:t>
      </w:r>
      <w:ins w:id="141" w:author="Claire Hynes" w:date="2017-02-27T11:05:00Z">
        <w:r w:rsidR="00C84A3A">
          <w:rPr>
            <w:lang w:val="en-GB"/>
          </w:rPr>
          <w:t>s</w:t>
        </w:r>
      </w:ins>
      <w:r w:rsidRPr="00674F87">
        <w:rPr>
          <w:lang w:val="en-GB"/>
        </w:rPr>
        <w:t>:</w:t>
      </w:r>
      <w:commentRangeEnd w:id="139"/>
      <w:r w:rsidR="00C84A3A">
        <w:rPr>
          <w:rStyle w:val="CommentReference"/>
        </w:rPr>
        <w:commentReference w:id="139"/>
      </w:r>
    </w:p>
    <w:p w14:paraId="2E6CA1D4" w14:textId="77777777" w:rsidR="00FA6F6A" w:rsidRPr="00674F87" w:rsidRDefault="00FA6F6A" w:rsidP="00FA6F6A">
      <w:pPr>
        <w:widowControl w:val="0"/>
        <w:autoSpaceDE w:val="0"/>
        <w:autoSpaceDN w:val="0"/>
        <w:adjustRightInd w:val="0"/>
        <w:spacing w:after="240" w:line="360" w:lineRule="auto"/>
        <w:ind w:left="720" w:hanging="720"/>
        <w:jc w:val="both"/>
        <w:rPr>
          <w:lang w:val="en-GB"/>
        </w:rPr>
      </w:pPr>
      <w:r>
        <w:rPr>
          <w:lang w:val="en-GB"/>
        </w:rPr>
        <w:tab/>
        <w:t>…</w:t>
      </w:r>
    </w:p>
    <w:p w14:paraId="188901DB" w14:textId="77777777" w:rsidR="003D4B7D" w:rsidRPr="00674F87" w:rsidRDefault="003D4B7D"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Add a new </w:t>
      </w:r>
      <w:r w:rsidR="008F59C5" w:rsidRPr="00674F87">
        <w:rPr>
          <w:b/>
          <w:u w:val="single"/>
          <w:lang w:val="en-GB"/>
        </w:rPr>
        <w:t>Clause</w:t>
      </w:r>
      <w:r w:rsidRPr="00674F87">
        <w:rPr>
          <w:b/>
          <w:u w:val="single"/>
          <w:lang w:val="en-GB"/>
        </w:rPr>
        <w:t xml:space="preserve"> 7.1.4 to Section 4 of Schedule 2B as follows:</w:t>
      </w:r>
    </w:p>
    <w:p w14:paraId="5B18FF1B" w14:textId="77777777" w:rsidR="00203E6E" w:rsidRPr="00674F87" w:rsidRDefault="003D4B7D" w:rsidP="003D4B7D">
      <w:pPr>
        <w:widowControl w:val="0"/>
        <w:autoSpaceDE w:val="0"/>
        <w:autoSpaceDN w:val="0"/>
        <w:adjustRightInd w:val="0"/>
        <w:spacing w:after="240" w:line="360" w:lineRule="auto"/>
        <w:ind w:left="1440" w:hanging="720"/>
        <w:jc w:val="both"/>
        <w:rPr>
          <w:lang w:val="en-GB"/>
        </w:rPr>
      </w:pPr>
      <w:r w:rsidRPr="00674F87">
        <w:rPr>
          <w:lang w:val="en-GB"/>
        </w:rPr>
        <w:t>7.1.4</w:t>
      </w:r>
      <w:r w:rsidRPr="00674F87">
        <w:rPr>
          <w:lang w:val="en-GB"/>
        </w:rPr>
        <w:tab/>
      </w:r>
      <w:r w:rsidRPr="00674F87">
        <w:rPr>
          <w:i/>
          <w:lang w:val="en-GB"/>
        </w:rPr>
        <w:t>Company</w:t>
      </w:r>
      <w:r w:rsidRPr="00674F87">
        <w:rPr>
          <w:lang w:val="en-GB"/>
        </w:rPr>
        <w:t xml:space="preserve"> </w:t>
      </w:r>
      <w:r w:rsidRPr="00674F87">
        <w:rPr>
          <w:i/>
          <w:lang w:val="en-GB"/>
        </w:rPr>
        <w:t>Name</w:t>
      </w:r>
      <w:r w:rsidRPr="00674F87">
        <w:rPr>
          <w:lang w:val="en-GB"/>
        </w:rPr>
        <w:t>: The name of the Company</w:t>
      </w:r>
      <w:r w:rsidR="00FA6F6A">
        <w:rPr>
          <w:lang w:val="en-GB"/>
        </w:rPr>
        <w:t xml:space="preserve"> (using its </w:t>
      </w:r>
      <w:commentRangeStart w:id="142"/>
      <w:r w:rsidR="00FA6F6A" w:rsidRPr="00674F87">
        <w:rPr>
          <w:lang w:val="en-GB"/>
        </w:rPr>
        <w:t xml:space="preserve">Market </w:t>
      </w:r>
      <w:ins w:id="143" w:author="Claire Hynes" w:date="2017-02-27T10:54:00Z">
        <w:r w:rsidR="00A41DCF">
          <w:rPr>
            <w:lang w:val="en-GB"/>
          </w:rPr>
          <w:t>Participant</w:t>
        </w:r>
      </w:ins>
      <w:del w:id="144" w:author="Claire Hynes" w:date="2017-02-27T10:55:00Z">
        <w:r w:rsidR="00FA6F6A" w:rsidRPr="00674F87" w:rsidDel="00A41DCF">
          <w:rPr>
            <w:lang w:val="en-GB"/>
          </w:rPr>
          <w:delText>Domain</w:delText>
        </w:r>
      </w:del>
      <w:r w:rsidR="00FA6F6A" w:rsidRPr="00674F87">
        <w:rPr>
          <w:lang w:val="en-GB"/>
        </w:rPr>
        <w:t xml:space="preserve"> I</w:t>
      </w:r>
      <w:ins w:id="145" w:author="Claire Hynes" w:date="2017-02-27T10:57:00Z">
        <w:r w:rsidR="00A41DCF">
          <w:rPr>
            <w:lang w:val="en-GB"/>
          </w:rPr>
          <w:t>dentifier</w:t>
        </w:r>
      </w:ins>
      <w:del w:id="146" w:author="Claire Hynes" w:date="2017-02-27T10:57:00Z">
        <w:r w:rsidR="00FA6F6A" w:rsidRPr="00674F87" w:rsidDel="00A41DCF">
          <w:rPr>
            <w:lang w:val="en-GB"/>
          </w:rPr>
          <w:delText>.D</w:delText>
        </w:r>
      </w:del>
      <w:commentRangeEnd w:id="142"/>
      <w:r w:rsidR="00A41DCF">
        <w:rPr>
          <w:rStyle w:val="CommentReference"/>
        </w:rPr>
        <w:commentReference w:id="142"/>
      </w:r>
      <w:r w:rsidR="00FA6F6A">
        <w:rPr>
          <w:lang w:val="en-GB"/>
        </w:rPr>
        <w:t>, as notified to the Customer by the Company from time to time)</w:t>
      </w:r>
      <w:r w:rsidRPr="00674F87">
        <w:rPr>
          <w:lang w:val="en-GB"/>
        </w:rPr>
        <w:t>.</w:t>
      </w:r>
    </w:p>
    <w:p w14:paraId="68FF92C3" w14:textId="77777777" w:rsidR="00FA6F6A" w:rsidRDefault="00FA6F6A" w:rsidP="003D4B7D">
      <w:pPr>
        <w:widowControl w:val="0"/>
        <w:autoSpaceDE w:val="0"/>
        <w:autoSpaceDN w:val="0"/>
        <w:adjustRightInd w:val="0"/>
        <w:spacing w:after="240" w:line="360" w:lineRule="auto"/>
        <w:jc w:val="both"/>
        <w:rPr>
          <w:b/>
          <w:u w:val="single"/>
          <w:lang w:val="en-GB"/>
        </w:rPr>
      </w:pPr>
    </w:p>
    <w:p w14:paraId="2FAE2885" w14:textId="77777777" w:rsidR="003D4B7D" w:rsidRPr="00674F87" w:rsidRDefault="003D4B7D"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8F59C5" w:rsidRPr="00674F87">
        <w:rPr>
          <w:b/>
          <w:u w:val="single"/>
          <w:lang w:val="en-GB"/>
        </w:rPr>
        <w:t>Clause</w:t>
      </w:r>
      <w:r w:rsidRPr="00674F87">
        <w:rPr>
          <w:b/>
          <w:u w:val="single"/>
          <w:lang w:val="en-GB"/>
        </w:rPr>
        <w:t>s 7.3</w:t>
      </w:r>
      <w:r w:rsidR="00273B86" w:rsidRPr="00674F87">
        <w:rPr>
          <w:b/>
          <w:u w:val="single"/>
          <w:lang w:val="en-GB"/>
        </w:rPr>
        <w:t xml:space="preserve"> to </w:t>
      </w:r>
      <w:r w:rsidRPr="00674F87">
        <w:rPr>
          <w:b/>
          <w:u w:val="single"/>
          <w:lang w:val="en-GB"/>
        </w:rPr>
        <w:t>7.7 of Section 4 of Schedule 2B as follows:</w:t>
      </w:r>
    </w:p>
    <w:p w14:paraId="47553C73" w14:textId="77777777" w:rsidR="003D4B7D" w:rsidRPr="00674F87" w:rsidRDefault="003D4B7D" w:rsidP="003D4B7D">
      <w:pPr>
        <w:widowControl w:val="0"/>
        <w:autoSpaceDE w:val="0"/>
        <w:autoSpaceDN w:val="0"/>
        <w:adjustRightInd w:val="0"/>
        <w:spacing w:after="240" w:line="360" w:lineRule="auto"/>
        <w:ind w:left="720" w:hanging="720"/>
        <w:jc w:val="both"/>
        <w:rPr>
          <w:lang w:val="en-GB"/>
        </w:rPr>
      </w:pPr>
      <w:r w:rsidRPr="00674F87">
        <w:rPr>
          <w:lang w:val="en-GB"/>
        </w:rPr>
        <w:t>7.3</w:t>
      </w:r>
      <w:r w:rsidRPr="00674F87">
        <w:rPr>
          <w:lang w:val="en-GB"/>
        </w:rPr>
        <w:tab/>
        <w:t>The Customer shall, on such dates and at such frequency as is reasonably specified and varied from time to time by the Company</w:t>
      </w:r>
      <w:ins w:id="147" w:author="Gowling WLG" w:date="2017-02-21T11:10:00Z">
        <w:r w:rsidR="00FA6F6A">
          <w:rPr>
            <w:lang w:val="en-GB"/>
          </w:rPr>
          <w:t>, provide to the Company</w:t>
        </w:r>
      </w:ins>
      <w:ins w:id="148" w:author="Gowling WLG" w:date="2017-02-21T11:09:00Z">
        <w:r w:rsidR="00FA6F6A">
          <w:rPr>
            <w:lang w:val="en-GB"/>
          </w:rPr>
          <w:t xml:space="preserve"> (and, </w:t>
        </w:r>
        <w:r w:rsidR="00FA6F6A" w:rsidRPr="00674F87">
          <w:rPr>
            <w:lang w:val="en-GB"/>
          </w:rPr>
          <w:t>where the C</w:t>
        </w:r>
        <w:r w:rsidR="00FA6F6A">
          <w:rPr>
            <w:lang w:val="en-GB"/>
          </w:rPr>
          <w:t>ustomer</w:t>
        </w:r>
        <w:r w:rsidR="00FA6F6A" w:rsidRPr="00674F87">
          <w:rPr>
            <w:lang w:val="en-GB"/>
          </w:rPr>
          <w:t xml:space="preserve"> has made an Election, to the Host </w:t>
        </w:r>
        <w:r w:rsidR="00FA6F6A">
          <w:rPr>
            <w:lang w:val="en-GB"/>
          </w:rPr>
          <w:t>DNO)</w:t>
        </w:r>
      </w:ins>
      <w:r w:rsidRPr="00674F87">
        <w:rPr>
          <w:lang w:val="en-GB"/>
        </w:rPr>
        <w:t>:</w:t>
      </w:r>
    </w:p>
    <w:p w14:paraId="2BFCE238" w14:textId="77777777" w:rsidR="003D4B7D" w:rsidRPr="00674F87" w:rsidRDefault="003D4B7D" w:rsidP="003D4B7D">
      <w:pPr>
        <w:widowControl w:val="0"/>
        <w:autoSpaceDE w:val="0"/>
        <w:autoSpaceDN w:val="0"/>
        <w:adjustRightInd w:val="0"/>
        <w:spacing w:after="240" w:line="360" w:lineRule="auto"/>
        <w:ind w:left="1440" w:hanging="720"/>
        <w:jc w:val="both"/>
        <w:rPr>
          <w:lang w:val="en-GB"/>
        </w:rPr>
      </w:pPr>
      <w:r w:rsidRPr="00674F87">
        <w:rPr>
          <w:lang w:val="en-GB"/>
        </w:rPr>
        <w:t>7.3.1</w:t>
      </w:r>
      <w:r w:rsidRPr="00674F87">
        <w:rPr>
          <w:lang w:val="en-GB"/>
        </w:rPr>
        <w:tab/>
      </w:r>
      <w:del w:id="149" w:author="Gowling WLG" w:date="2017-02-16T14:01:00Z">
        <w:r w:rsidRPr="00674F87" w:rsidDel="006B0DED">
          <w:rPr>
            <w:lang w:val="en-GB"/>
          </w:rPr>
          <w:delText xml:space="preserve">provide to the Company </w:delText>
        </w:r>
      </w:del>
      <w:r w:rsidRPr="00674F87">
        <w:rPr>
          <w:lang w:val="en-GB"/>
        </w:rPr>
        <w:t>the Detailed Inventory for Profile Traded Items including additions, deletions or amendments to the Detailed Inventory (and, in the absence of any contrary specification by the Company, the Customer shall do so once per calendar year, due by the anniversary date of this Agreement); and/or</w:t>
      </w:r>
    </w:p>
    <w:p w14:paraId="1F7F3B0A" w14:textId="77777777" w:rsidR="003D4B7D" w:rsidRPr="00674F87" w:rsidRDefault="003D4B7D" w:rsidP="003D4B7D">
      <w:pPr>
        <w:widowControl w:val="0"/>
        <w:autoSpaceDE w:val="0"/>
        <w:autoSpaceDN w:val="0"/>
        <w:adjustRightInd w:val="0"/>
        <w:spacing w:after="240" w:line="360" w:lineRule="auto"/>
        <w:ind w:left="1440" w:hanging="720"/>
        <w:jc w:val="both"/>
        <w:rPr>
          <w:lang w:val="en-GB"/>
        </w:rPr>
      </w:pPr>
      <w:r w:rsidRPr="00674F87">
        <w:rPr>
          <w:lang w:val="en-GB"/>
        </w:rPr>
        <w:t>7.3.2</w:t>
      </w:r>
      <w:r w:rsidRPr="00674F87">
        <w:rPr>
          <w:lang w:val="en-GB"/>
        </w:rPr>
        <w:tab/>
      </w:r>
      <w:del w:id="150" w:author="Gowling WLG" w:date="2017-02-16T14:01:00Z">
        <w:r w:rsidRPr="00674F87" w:rsidDel="006B0DED">
          <w:rPr>
            <w:lang w:val="en-GB"/>
          </w:rPr>
          <w:delText xml:space="preserve">provide to the Company </w:delText>
        </w:r>
      </w:del>
      <w:r w:rsidRPr="00674F87">
        <w:rPr>
          <w:lang w:val="en-GB"/>
        </w:rPr>
        <w:t>the Detailed Inventory for Half-Hourly Traded Items including additions, deletions or amendments to the Inventory (and, in the absence of any contrary specification by the Company, the Customer shall do so once per calendar month, due by the earliest day date closest to the day date of this Agreement),</w:t>
      </w:r>
    </w:p>
    <w:p w14:paraId="6F08A70D" w14:textId="77777777" w:rsidR="003D4B7D" w:rsidRPr="00674F87" w:rsidRDefault="003D4B7D" w:rsidP="003D4B7D">
      <w:pPr>
        <w:widowControl w:val="0"/>
        <w:autoSpaceDE w:val="0"/>
        <w:autoSpaceDN w:val="0"/>
        <w:adjustRightInd w:val="0"/>
        <w:spacing w:after="240" w:line="360" w:lineRule="auto"/>
        <w:ind w:left="720"/>
        <w:jc w:val="both"/>
        <w:rPr>
          <w:lang w:val="en-GB"/>
        </w:rPr>
      </w:pPr>
      <w:r w:rsidRPr="00674F87">
        <w:rPr>
          <w:lang w:val="en-GB"/>
        </w:rPr>
        <w:t>and the Company shall give the Customer notice as soon as possible after receipt of any notice given under Clause 7.3 if it will give rise to a Modification.</w:t>
      </w:r>
    </w:p>
    <w:p w14:paraId="39FD954F" w14:textId="77777777" w:rsidR="006D0712" w:rsidRPr="00674F87" w:rsidRDefault="003D4B7D" w:rsidP="003D4B7D">
      <w:pPr>
        <w:widowControl w:val="0"/>
        <w:autoSpaceDE w:val="0"/>
        <w:autoSpaceDN w:val="0"/>
        <w:adjustRightInd w:val="0"/>
        <w:spacing w:after="240" w:line="360" w:lineRule="auto"/>
        <w:ind w:left="720" w:hanging="720"/>
        <w:jc w:val="both"/>
        <w:rPr>
          <w:lang w:val="en-GB"/>
        </w:rPr>
      </w:pPr>
      <w:r w:rsidRPr="00674F87">
        <w:rPr>
          <w:lang w:val="en-GB"/>
        </w:rPr>
        <w:t>7.4</w:t>
      </w:r>
      <w:r w:rsidRPr="00674F87">
        <w:rPr>
          <w:lang w:val="en-GB"/>
        </w:rPr>
        <w:tab/>
        <w:t xml:space="preserve">Where the Company agrees to any addition, deletion or amendment of the Detailed Inventory (whether pursuant to Clause 7.3 or otherwise), the Summary Inventory shall </w:t>
      </w:r>
      <w:r w:rsidRPr="00674F87">
        <w:rPr>
          <w:lang w:val="en-GB"/>
        </w:rPr>
        <w:lastRenderedPageBreak/>
        <w:t xml:space="preserve">be deemed to be amended accordingly from the date the Customer notifies the Company </w:t>
      </w:r>
      <w:ins w:id="151" w:author="Gowling WLG" w:date="2017-02-16T14:46:00Z">
        <w:r w:rsidR="00CE477D" w:rsidRPr="00674F87">
          <w:rPr>
            <w:lang w:val="en-GB"/>
          </w:rPr>
          <w:t>(</w:t>
        </w:r>
      </w:ins>
      <w:ins w:id="152" w:author="Gowling WLG" w:date="2017-02-16T14:45:00Z">
        <w:r w:rsidR="00CE477D" w:rsidRPr="00674F87">
          <w:rPr>
            <w:lang w:val="en-GB"/>
          </w:rPr>
          <w:t>and</w:t>
        </w:r>
      </w:ins>
      <w:ins w:id="153" w:author="Gowling WLG" w:date="2017-02-21T11:10:00Z">
        <w:r w:rsidR="00FA6F6A">
          <w:rPr>
            <w:lang w:val="en-GB"/>
          </w:rPr>
          <w:t>,</w:t>
        </w:r>
      </w:ins>
      <w:ins w:id="154" w:author="Gowling WLG" w:date="2017-02-16T14:45:00Z">
        <w:r w:rsidR="00CE477D" w:rsidRPr="00674F87">
          <w:rPr>
            <w:lang w:val="en-GB"/>
          </w:rPr>
          <w:t xml:space="preserve"> where the C</w:t>
        </w:r>
      </w:ins>
      <w:ins w:id="155" w:author="Gowling WLG" w:date="2017-02-21T11:10:00Z">
        <w:r w:rsidR="00FA6F6A">
          <w:rPr>
            <w:lang w:val="en-GB"/>
          </w:rPr>
          <w:t>ustomer</w:t>
        </w:r>
      </w:ins>
      <w:ins w:id="156" w:author="Gowling WLG" w:date="2017-02-16T14:45:00Z">
        <w:r w:rsidR="00CE477D" w:rsidRPr="00674F87">
          <w:rPr>
            <w:lang w:val="en-GB"/>
          </w:rPr>
          <w:t xml:space="preserve"> has made an Election, the Host </w:t>
        </w:r>
      </w:ins>
      <w:ins w:id="157" w:author="Gowling WLG" w:date="2017-02-21T11:10:00Z">
        <w:r w:rsidR="00FA6F6A">
          <w:rPr>
            <w:lang w:val="en-GB"/>
          </w:rPr>
          <w:t>DNO</w:t>
        </w:r>
      </w:ins>
      <w:ins w:id="158" w:author="Gowling WLG" w:date="2017-02-16T14:46:00Z">
        <w:r w:rsidR="00CE477D" w:rsidRPr="00674F87">
          <w:rPr>
            <w:lang w:val="en-GB"/>
          </w:rPr>
          <w:t xml:space="preserve">) </w:t>
        </w:r>
      </w:ins>
      <w:r w:rsidRPr="00674F87">
        <w:rPr>
          <w:lang w:val="en-GB"/>
        </w:rPr>
        <w:t xml:space="preserve">of such addition, deletion or amendment. </w:t>
      </w:r>
    </w:p>
    <w:p w14:paraId="5055CDA4" w14:textId="77777777" w:rsidR="006D0712" w:rsidRPr="00674F87" w:rsidRDefault="006D0712" w:rsidP="003D4B7D">
      <w:pPr>
        <w:widowControl w:val="0"/>
        <w:autoSpaceDE w:val="0"/>
        <w:autoSpaceDN w:val="0"/>
        <w:adjustRightInd w:val="0"/>
        <w:spacing w:after="240" w:line="360" w:lineRule="auto"/>
        <w:ind w:left="720" w:hanging="720"/>
        <w:jc w:val="both"/>
        <w:rPr>
          <w:lang w:val="en-GB"/>
        </w:rPr>
      </w:pPr>
      <w:r w:rsidRPr="00674F87">
        <w:rPr>
          <w:lang w:val="en-GB"/>
        </w:rPr>
        <w:t>7.5</w:t>
      </w:r>
      <w:r w:rsidRPr="00674F87">
        <w:rPr>
          <w:lang w:val="en-GB"/>
        </w:rPr>
        <w:tab/>
      </w:r>
      <w:r w:rsidR="003D4B7D" w:rsidRPr="00674F87">
        <w:rPr>
          <w:lang w:val="en-GB"/>
        </w:rPr>
        <w:t>In respect of Unmetered Supplies that are to be subject to Half-Hourly Trading, the Company</w:t>
      </w:r>
      <w:ins w:id="159" w:author="Gowling WLG" w:date="2017-02-16T14:46:00Z">
        <w:r w:rsidR="00CE477D" w:rsidRPr="00674F87">
          <w:rPr>
            <w:lang w:val="en-GB"/>
          </w:rPr>
          <w:t xml:space="preserve"> </w:t>
        </w:r>
      </w:ins>
      <w:ins w:id="160" w:author="Gowling WLG" w:date="2017-02-21T11:11:00Z">
        <w:r w:rsidR="00FA6F6A">
          <w:rPr>
            <w:lang w:val="en-GB"/>
          </w:rPr>
          <w:t>(</w:t>
        </w:r>
      </w:ins>
      <w:ins w:id="161" w:author="Gowling WLG" w:date="2017-02-16T14:46:00Z">
        <w:r w:rsidR="00CE477D" w:rsidRPr="00674F87">
          <w:rPr>
            <w:lang w:val="en-GB"/>
          </w:rPr>
          <w:t xml:space="preserve">or, where the Customer has made an Election, the </w:t>
        </w:r>
        <w:commentRangeStart w:id="162"/>
        <w:r w:rsidR="00CE477D" w:rsidRPr="00674F87">
          <w:rPr>
            <w:lang w:val="en-GB"/>
          </w:rPr>
          <w:t xml:space="preserve">Host </w:t>
        </w:r>
      </w:ins>
      <w:ins w:id="163" w:author="Gowling WLG" w:date="2017-02-21T11:11:00Z">
        <w:r w:rsidR="00FA6F6A">
          <w:rPr>
            <w:lang w:val="en-GB"/>
          </w:rPr>
          <w:t>DNO</w:t>
        </w:r>
      </w:ins>
      <w:commentRangeEnd w:id="162"/>
      <w:ins w:id="164" w:author="Gowling WLG" w:date="2017-02-21T11:17:00Z">
        <w:r w:rsidR="00F2279C">
          <w:rPr>
            <w:rStyle w:val="CommentReference"/>
          </w:rPr>
          <w:commentReference w:id="162"/>
        </w:r>
      </w:ins>
      <w:ins w:id="165" w:author="Gowling WLG" w:date="2017-02-21T11:11:00Z">
        <w:r w:rsidR="00FA6F6A">
          <w:rPr>
            <w:lang w:val="en-GB"/>
          </w:rPr>
          <w:t>)</w:t>
        </w:r>
      </w:ins>
      <w:r w:rsidR="003D4B7D" w:rsidRPr="00674F87">
        <w:rPr>
          <w:lang w:val="en-GB"/>
        </w:rPr>
        <w:t xml:space="preserve"> shall provide the Meter Administrator with a copy of the Summary Inventory within 20 Working Days of the commencement of this Agreement (or such later date of receipt of a copy of the Detailed Inventory from the Customer). The Company </w:t>
      </w:r>
      <w:ins w:id="166" w:author="Gowling WLG" w:date="2017-02-21T11:11:00Z">
        <w:r w:rsidR="00FA6F6A">
          <w:rPr>
            <w:lang w:val="en-GB"/>
          </w:rPr>
          <w:t>(</w:t>
        </w:r>
      </w:ins>
      <w:ins w:id="167" w:author="Gowling WLG" w:date="2017-02-16T14:47:00Z">
        <w:r w:rsidR="00CE477D" w:rsidRPr="00674F87">
          <w:rPr>
            <w:lang w:val="en-GB"/>
          </w:rPr>
          <w:t xml:space="preserve">or, where the Customer has made an Election, the Host </w:t>
        </w:r>
      </w:ins>
      <w:ins w:id="168" w:author="Gowling WLG" w:date="2017-02-21T11:11:00Z">
        <w:r w:rsidR="00FA6F6A">
          <w:rPr>
            <w:lang w:val="en-GB"/>
          </w:rPr>
          <w:t xml:space="preserve">DNO) </w:t>
        </w:r>
      </w:ins>
      <w:r w:rsidR="003D4B7D" w:rsidRPr="00674F87">
        <w:rPr>
          <w:lang w:val="en-GB"/>
        </w:rPr>
        <w:t xml:space="preserve">shall notify the Meter Administrator of any revision to the Summary Inventory as soon as reasonably practicable following any amendment to the Summary Inventory. </w:t>
      </w:r>
    </w:p>
    <w:p w14:paraId="06BEF389" w14:textId="77777777" w:rsidR="003D4B7D" w:rsidRPr="00674F87" w:rsidRDefault="006D0712" w:rsidP="003D4B7D">
      <w:pPr>
        <w:widowControl w:val="0"/>
        <w:autoSpaceDE w:val="0"/>
        <w:autoSpaceDN w:val="0"/>
        <w:adjustRightInd w:val="0"/>
        <w:spacing w:after="240" w:line="360" w:lineRule="auto"/>
        <w:ind w:left="720" w:hanging="720"/>
        <w:jc w:val="both"/>
        <w:rPr>
          <w:lang w:val="en-GB"/>
        </w:rPr>
      </w:pPr>
      <w:r w:rsidRPr="00674F87">
        <w:rPr>
          <w:lang w:val="en-GB"/>
        </w:rPr>
        <w:t>7.6</w:t>
      </w:r>
      <w:r w:rsidRPr="00674F87">
        <w:rPr>
          <w:lang w:val="en-GB"/>
        </w:rPr>
        <w:tab/>
      </w:r>
      <w:r w:rsidR="003D4B7D" w:rsidRPr="00674F87">
        <w:rPr>
          <w:lang w:val="en-GB"/>
        </w:rPr>
        <w:t>In respect of Unmetered Supplies that are to be subject to Profiled Trading:</w:t>
      </w:r>
    </w:p>
    <w:p w14:paraId="669171E9" w14:textId="77777777" w:rsidR="003D4B7D" w:rsidRPr="00674F87" w:rsidRDefault="003D4B7D" w:rsidP="006D0712">
      <w:pPr>
        <w:widowControl w:val="0"/>
        <w:autoSpaceDE w:val="0"/>
        <w:autoSpaceDN w:val="0"/>
        <w:adjustRightInd w:val="0"/>
        <w:spacing w:after="240" w:line="360" w:lineRule="auto"/>
        <w:ind w:left="1440" w:hanging="720"/>
        <w:jc w:val="both"/>
        <w:rPr>
          <w:lang w:val="en-GB"/>
        </w:rPr>
      </w:pPr>
      <w:r w:rsidRPr="00674F87">
        <w:rPr>
          <w:lang w:val="en-GB"/>
        </w:rPr>
        <w:t>7.6.1</w:t>
      </w:r>
      <w:r w:rsidR="006D0712" w:rsidRPr="00674F87">
        <w:rPr>
          <w:lang w:val="en-GB"/>
        </w:rPr>
        <w:tab/>
      </w:r>
      <w:r w:rsidRPr="00674F87">
        <w:rPr>
          <w:lang w:val="en-GB"/>
        </w:rPr>
        <w:t xml:space="preserve">if the Customer requests a copy of the revised Summary Inventory, the Company </w:t>
      </w:r>
      <w:ins w:id="169" w:author="Gowling WLG" w:date="2017-02-21T11:11:00Z">
        <w:r w:rsidR="00FA6F6A">
          <w:rPr>
            <w:lang w:val="en-GB"/>
          </w:rPr>
          <w:t>(</w:t>
        </w:r>
      </w:ins>
      <w:ins w:id="170" w:author="Gowling WLG" w:date="2017-02-16T14:47:00Z">
        <w:r w:rsidR="00CE477D" w:rsidRPr="00674F87">
          <w:rPr>
            <w:lang w:val="en-GB"/>
          </w:rPr>
          <w:t>or, where the Customer has made an Election, the Host</w:t>
        </w:r>
      </w:ins>
      <w:ins w:id="171" w:author="Gowling WLG" w:date="2017-02-21T11:11:00Z">
        <w:r w:rsidR="00FA6F6A">
          <w:rPr>
            <w:lang w:val="en-GB"/>
          </w:rPr>
          <w:t xml:space="preserve"> DNO)</w:t>
        </w:r>
      </w:ins>
      <w:ins w:id="172" w:author="Gowling WLG" w:date="2017-02-16T14:47:00Z">
        <w:r w:rsidR="00CE477D" w:rsidRPr="00674F87">
          <w:rPr>
            <w:lang w:val="en-GB"/>
          </w:rPr>
          <w:t xml:space="preserve"> </w:t>
        </w:r>
      </w:ins>
      <w:r w:rsidRPr="00674F87">
        <w:rPr>
          <w:lang w:val="en-GB"/>
        </w:rPr>
        <w:t>will provide a copy of it to the Customer within 10 Working Days (and the Customer shall pay any reasonable charge levied by the Company in respect of such provision); and</w:t>
      </w:r>
    </w:p>
    <w:p w14:paraId="74CBD8C0" w14:textId="77777777" w:rsidR="006D0712" w:rsidRPr="00674F87" w:rsidRDefault="003D4B7D" w:rsidP="006D0712">
      <w:pPr>
        <w:widowControl w:val="0"/>
        <w:autoSpaceDE w:val="0"/>
        <w:autoSpaceDN w:val="0"/>
        <w:adjustRightInd w:val="0"/>
        <w:spacing w:after="240" w:line="360" w:lineRule="auto"/>
        <w:ind w:left="1440" w:hanging="720"/>
        <w:jc w:val="both"/>
        <w:rPr>
          <w:lang w:val="en-GB"/>
        </w:rPr>
      </w:pPr>
      <w:r w:rsidRPr="00674F87">
        <w:rPr>
          <w:lang w:val="en-GB"/>
        </w:rPr>
        <w:t>7.6.2</w:t>
      </w:r>
      <w:r w:rsidR="006D0712" w:rsidRPr="00674F87">
        <w:rPr>
          <w:lang w:val="en-GB"/>
        </w:rPr>
        <w:tab/>
      </w:r>
      <w:r w:rsidRPr="00674F87">
        <w:rPr>
          <w:lang w:val="en-GB"/>
        </w:rPr>
        <w:t xml:space="preserve">the Company </w:t>
      </w:r>
      <w:ins w:id="173" w:author="Gowling WLG" w:date="2017-02-21T11:17:00Z">
        <w:r w:rsidR="00F2279C">
          <w:rPr>
            <w:lang w:val="en-GB"/>
          </w:rPr>
          <w:t>(</w:t>
        </w:r>
        <w:r w:rsidR="00F2279C" w:rsidRPr="00674F87">
          <w:rPr>
            <w:lang w:val="en-GB"/>
          </w:rPr>
          <w:t>or, where the Customer has made an Election, the Host</w:t>
        </w:r>
        <w:r w:rsidR="00F2279C">
          <w:rPr>
            <w:lang w:val="en-GB"/>
          </w:rPr>
          <w:t xml:space="preserve"> DNO)</w:t>
        </w:r>
        <w:r w:rsidR="00F2279C" w:rsidRPr="00674F87">
          <w:rPr>
            <w:lang w:val="en-GB"/>
          </w:rPr>
          <w:t xml:space="preserve"> </w:t>
        </w:r>
      </w:ins>
      <w:r w:rsidRPr="00674F87">
        <w:rPr>
          <w:lang w:val="en-GB"/>
        </w:rPr>
        <w:t xml:space="preserve">shall comply with the Unmetered Supplies Procedure regarding any change to the Estimated Annual Consumption relating to the Connection Point. </w:t>
      </w:r>
    </w:p>
    <w:p w14:paraId="4B47272C" w14:textId="77777777" w:rsidR="003D4B7D" w:rsidRPr="00674F87" w:rsidRDefault="006D0712" w:rsidP="006D0712">
      <w:pPr>
        <w:widowControl w:val="0"/>
        <w:autoSpaceDE w:val="0"/>
        <w:autoSpaceDN w:val="0"/>
        <w:adjustRightInd w:val="0"/>
        <w:spacing w:after="240" w:line="360" w:lineRule="auto"/>
        <w:ind w:left="720" w:hanging="720"/>
        <w:jc w:val="both"/>
        <w:rPr>
          <w:lang w:val="en-GB"/>
        </w:rPr>
      </w:pPr>
      <w:r w:rsidRPr="00674F87">
        <w:rPr>
          <w:lang w:val="en-GB"/>
        </w:rPr>
        <w:t>7.7</w:t>
      </w:r>
      <w:r w:rsidRPr="00674F87">
        <w:rPr>
          <w:lang w:val="en-GB"/>
        </w:rPr>
        <w:tab/>
      </w:r>
      <w:r w:rsidR="003D4B7D" w:rsidRPr="00674F87">
        <w:rPr>
          <w:lang w:val="en-GB"/>
        </w:rPr>
        <w:t xml:space="preserve">All information provided by the Customer under this Clause 7 shall be in such form (including computer readable form) as the Company </w:t>
      </w:r>
      <w:ins w:id="174" w:author="Gowling WLG" w:date="2017-02-21T11:18:00Z">
        <w:r w:rsidR="00F2279C">
          <w:rPr>
            <w:lang w:val="en-GB"/>
          </w:rPr>
          <w:t>(</w:t>
        </w:r>
        <w:r w:rsidR="00F2279C" w:rsidRPr="00674F87">
          <w:rPr>
            <w:lang w:val="en-GB"/>
          </w:rPr>
          <w:t>or, where the Customer has made an Election, the Host</w:t>
        </w:r>
        <w:r w:rsidR="00F2279C">
          <w:rPr>
            <w:lang w:val="en-GB"/>
          </w:rPr>
          <w:t xml:space="preserve"> DNO)</w:t>
        </w:r>
        <w:r w:rsidR="00F2279C" w:rsidRPr="00674F87">
          <w:rPr>
            <w:lang w:val="en-GB"/>
          </w:rPr>
          <w:t xml:space="preserve"> </w:t>
        </w:r>
      </w:ins>
      <w:r w:rsidR="003D4B7D" w:rsidRPr="00674F87">
        <w:rPr>
          <w:lang w:val="en-GB"/>
        </w:rPr>
        <w:t xml:space="preserve">may reasonably specify from time to time after consultation with the Customer. Where the information is not provided in accordance with the Agreed Codes and in the file format set out in the Unmetered Supplies Procedure, the Company </w:t>
      </w:r>
      <w:ins w:id="175" w:author="Gowling WLG" w:date="2017-02-21T11:18:00Z">
        <w:r w:rsidR="00F2279C">
          <w:rPr>
            <w:lang w:val="en-GB"/>
          </w:rPr>
          <w:t>(</w:t>
        </w:r>
        <w:r w:rsidR="00F2279C" w:rsidRPr="00674F87">
          <w:rPr>
            <w:lang w:val="en-GB"/>
          </w:rPr>
          <w:t>or, where the Customer has made an Election, the Host</w:t>
        </w:r>
        <w:r w:rsidR="00F2279C">
          <w:rPr>
            <w:lang w:val="en-GB"/>
          </w:rPr>
          <w:t xml:space="preserve"> DNO)</w:t>
        </w:r>
        <w:r w:rsidR="00F2279C" w:rsidRPr="00674F87">
          <w:rPr>
            <w:lang w:val="en-GB"/>
          </w:rPr>
          <w:t xml:space="preserve"> </w:t>
        </w:r>
      </w:ins>
      <w:r w:rsidR="003D4B7D" w:rsidRPr="00674F87">
        <w:rPr>
          <w:lang w:val="en-GB"/>
        </w:rPr>
        <w:t xml:space="preserve">will convert the information received as soon as reasonably practicable so that the information can be used in settlement pursuant to the BSC (and the Customer shall pay upon demand the Company’s </w:t>
      </w:r>
      <w:ins w:id="176" w:author="Gowling WLG" w:date="2017-02-16T14:47:00Z">
        <w:r w:rsidR="00CE477D" w:rsidRPr="00674F87">
          <w:rPr>
            <w:lang w:val="en-GB"/>
          </w:rPr>
          <w:t xml:space="preserve">or, where the Customer has made an Election, the Host </w:t>
        </w:r>
      </w:ins>
      <w:ins w:id="177" w:author="Gowling WLG" w:date="2017-02-21T11:19:00Z">
        <w:r w:rsidR="00F2279C">
          <w:rPr>
            <w:lang w:val="en-GB"/>
          </w:rPr>
          <w:t>DNO'</w:t>
        </w:r>
      </w:ins>
      <w:ins w:id="178" w:author="Gowling WLG" w:date="2017-02-16T14:47:00Z">
        <w:r w:rsidR="00CE477D" w:rsidRPr="00674F87">
          <w:rPr>
            <w:lang w:val="en-GB"/>
          </w:rPr>
          <w:t xml:space="preserve">'s </w:t>
        </w:r>
      </w:ins>
      <w:r w:rsidR="003D4B7D" w:rsidRPr="00674F87">
        <w:rPr>
          <w:lang w:val="en-GB"/>
        </w:rPr>
        <w:t>costs of so converting the information).</w:t>
      </w:r>
    </w:p>
    <w:p w14:paraId="03B6B2B5" w14:textId="77777777" w:rsidR="00F2279C" w:rsidRDefault="00F2279C" w:rsidP="006D0712">
      <w:pPr>
        <w:widowControl w:val="0"/>
        <w:autoSpaceDE w:val="0"/>
        <w:autoSpaceDN w:val="0"/>
        <w:adjustRightInd w:val="0"/>
        <w:spacing w:after="240" w:line="360" w:lineRule="auto"/>
        <w:jc w:val="both"/>
        <w:rPr>
          <w:b/>
          <w:u w:val="single"/>
          <w:lang w:val="en-GB"/>
        </w:rPr>
      </w:pPr>
    </w:p>
    <w:p w14:paraId="12F27690" w14:textId="77777777" w:rsidR="006D0712" w:rsidRPr="00674F87" w:rsidRDefault="006D0712" w:rsidP="006D0712">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8F59C5" w:rsidRPr="00674F87">
        <w:rPr>
          <w:b/>
          <w:u w:val="single"/>
          <w:lang w:val="en-GB"/>
        </w:rPr>
        <w:t>Clause</w:t>
      </w:r>
      <w:r w:rsidRPr="00674F87">
        <w:rPr>
          <w:b/>
          <w:u w:val="single"/>
          <w:lang w:val="en-GB"/>
        </w:rPr>
        <w:t xml:space="preserve"> 7.9 of Section 4 of Schedule 2B as follows:</w:t>
      </w:r>
    </w:p>
    <w:p w14:paraId="7ABB3D9D" w14:textId="77777777" w:rsidR="006D0712" w:rsidRPr="00674F87" w:rsidRDefault="006D0712" w:rsidP="006D0712">
      <w:pPr>
        <w:widowControl w:val="0"/>
        <w:autoSpaceDE w:val="0"/>
        <w:autoSpaceDN w:val="0"/>
        <w:adjustRightInd w:val="0"/>
        <w:spacing w:after="240" w:line="360" w:lineRule="auto"/>
        <w:ind w:left="720" w:hanging="720"/>
        <w:jc w:val="both"/>
        <w:rPr>
          <w:lang w:val="en-GB"/>
        </w:rPr>
      </w:pPr>
      <w:r w:rsidRPr="00674F87">
        <w:rPr>
          <w:lang w:val="en-GB"/>
        </w:rPr>
        <w:t>7.9</w:t>
      </w:r>
      <w:r w:rsidRPr="00674F87">
        <w:rPr>
          <w:lang w:val="en-GB"/>
        </w:rPr>
        <w:tab/>
        <w:t>In addition to the rights and remedies which the Company has under any other provision of this Agreement, where an audit pursuant to Clause 7.8 reveals irregularities or discrepancies in the Detailed Inventory, then, in respect of the Connection Points in question:</w:t>
      </w:r>
    </w:p>
    <w:p w14:paraId="7C379EED" w14:textId="77777777" w:rsidR="006D0712" w:rsidRPr="00674F87" w:rsidRDefault="006D0712" w:rsidP="006D0712">
      <w:pPr>
        <w:widowControl w:val="0"/>
        <w:autoSpaceDE w:val="0"/>
        <w:autoSpaceDN w:val="0"/>
        <w:adjustRightInd w:val="0"/>
        <w:spacing w:after="240" w:line="360" w:lineRule="auto"/>
        <w:ind w:left="1440" w:hanging="720"/>
        <w:jc w:val="both"/>
        <w:rPr>
          <w:lang w:val="en-GB"/>
        </w:rPr>
      </w:pPr>
      <w:r w:rsidRPr="00674F87">
        <w:rPr>
          <w:lang w:val="en-GB"/>
        </w:rPr>
        <w:t>7.9.1</w:t>
      </w:r>
      <w:r w:rsidRPr="00674F87">
        <w:rPr>
          <w:lang w:val="en-GB"/>
        </w:rPr>
        <w:tab/>
        <w:t xml:space="preserve">the Customer shall submit a revised Detailed Inventory to the Company </w:t>
      </w:r>
      <w:ins w:id="179" w:author="Gowling WLG" w:date="2017-02-21T11:19:00Z">
        <w:r w:rsidR="00F2279C">
          <w:rPr>
            <w:lang w:val="en-GB"/>
          </w:rPr>
          <w:t>(and</w:t>
        </w:r>
        <w:r w:rsidR="00F2279C" w:rsidRPr="00674F87">
          <w:rPr>
            <w:lang w:val="en-GB"/>
          </w:rPr>
          <w:t>, where the Customer has made an Election, the Host</w:t>
        </w:r>
        <w:r w:rsidR="00F2279C">
          <w:rPr>
            <w:lang w:val="en-GB"/>
          </w:rPr>
          <w:t xml:space="preserve"> DNO)</w:t>
        </w:r>
        <w:r w:rsidR="00F2279C" w:rsidRPr="00674F87">
          <w:rPr>
            <w:lang w:val="en-GB"/>
          </w:rPr>
          <w:t xml:space="preserve"> </w:t>
        </w:r>
      </w:ins>
      <w:r w:rsidRPr="00674F87">
        <w:rPr>
          <w:lang w:val="en-GB"/>
        </w:rPr>
        <w:t>to reflect such adjustments; and</w:t>
      </w:r>
    </w:p>
    <w:p w14:paraId="7CD8E3B4" w14:textId="77777777" w:rsidR="006D0712" w:rsidRPr="00674F87" w:rsidRDefault="006D0712" w:rsidP="006D0712">
      <w:pPr>
        <w:widowControl w:val="0"/>
        <w:autoSpaceDE w:val="0"/>
        <w:autoSpaceDN w:val="0"/>
        <w:adjustRightInd w:val="0"/>
        <w:spacing w:after="240" w:line="360" w:lineRule="auto"/>
        <w:ind w:left="1440" w:hanging="720"/>
        <w:jc w:val="both"/>
        <w:rPr>
          <w:lang w:val="en-GB"/>
        </w:rPr>
      </w:pPr>
      <w:r w:rsidRPr="00674F87">
        <w:rPr>
          <w:lang w:val="en-GB"/>
        </w:rPr>
        <w:t>7.9.2</w:t>
      </w:r>
      <w:r w:rsidRPr="00674F87">
        <w:rPr>
          <w:lang w:val="en-GB"/>
        </w:rPr>
        <w:tab/>
        <w:t xml:space="preserve">(if applicable) the Company </w:t>
      </w:r>
      <w:ins w:id="180" w:author="Gowling WLG" w:date="2017-02-21T11:19:00Z">
        <w:r w:rsidR="00F2279C">
          <w:rPr>
            <w:lang w:val="en-GB"/>
          </w:rPr>
          <w:t>(</w:t>
        </w:r>
        <w:r w:rsidR="00F2279C" w:rsidRPr="00674F87">
          <w:rPr>
            <w:lang w:val="en-GB"/>
          </w:rPr>
          <w:t>or, where the Customer has made an Election, the Host</w:t>
        </w:r>
        <w:r w:rsidR="00F2279C">
          <w:rPr>
            <w:lang w:val="en-GB"/>
          </w:rPr>
          <w:t xml:space="preserve"> DNO)</w:t>
        </w:r>
        <w:r w:rsidR="00F2279C" w:rsidRPr="00674F87">
          <w:rPr>
            <w:lang w:val="en-GB"/>
          </w:rPr>
          <w:t xml:space="preserve"> </w:t>
        </w:r>
      </w:ins>
      <w:r w:rsidRPr="00674F87">
        <w:rPr>
          <w:lang w:val="en-GB"/>
        </w:rPr>
        <w:t>shall make such adjustment to the Estimated Annual Consumption; or</w:t>
      </w:r>
    </w:p>
    <w:p w14:paraId="27A4691A" w14:textId="77777777" w:rsidR="006D0712" w:rsidRPr="00674F87" w:rsidRDefault="006D0712" w:rsidP="006D0712">
      <w:pPr>
        <w:widowControl w:val="0"/>
        <w:autoSpaceDE w:val="0"/>
        <w:autoSpaceDN w:val="0"/>
        <w:adjustRightInd w:val="0"/>
        <w:spacing w:after="240" w:line="360" w:lineRule="auto"/>
        <w:ind w:left="1440" w:hanging="720"/>
        <w:jc w:val="both"/>
        <w:rPr>
          <w:lang w:val="en-GB"/>
        </w:rPr>
      </w:pPr>
      <w:r w:rsidRPr="00674F87">
        <w:rPr>
          <w:lang w:val="en-GB"/>
        </w:rPr>
        <w:t>7.9.3</w:t>
      </w:r>
      <w:r w:rsidRPr="00674F87">
        <w:rPr>
          <w:lang w:val="en-GB"/>
        </w:rPr>
        <w:tab/>
        <w:t xml:space="preserve">(if applicable) the Company </w:t>
      </w:r>
      <w:ins w:id="181" w:author="Gowling WLG" w:date="2017-02-21T11:19:00Z">
        <w:r w:rsidR="00F2279C">
          <w:rPr>
            <w:lang w:val="en-GB"/>
          </w:rPr>
          <w:t>(</w:t>
        </w:r>
        <w:r w:rsidR="00F2279C" w:rsidRPr="00674F87">
          <w:rPr>
            <w:lang w:val="en-GB"/>
          </w:rPr>
          <w:t>or, where the Customer has made an Election, the Host</w:t>
        </w:r>
        <w:r w:rsidR="00F2279C">
          <w:rPr>
            <w:lang w:val="en-GB"/>
          </w:rPr>
          <w:t xml:space="preserve"> DNO)</w:t>
        </w:r>
        <w:r w:rsidR="00F2279C" w:rsidRPr="00674F87">
          <w:rPr>
            <w:lang w:val="en-GB"/>
          </w:rPr>
          <w:t xml:space="preserve"> </w:t>
        </w:r>
      </w:ins>
      <w:r w:rsidRPr="00674F87">
        <w:rPr>
          <w:lang w:val="en-GB"/>
        </w:rPr>
        <w:t>shall require the Meter Administrator to make such adjustments to the consumption figures produced by the Equivalent Meter,</w:t>
      </w:r>
    </w:p>
    <w:p w14:paraId="6960D5E5" w14:textId="77777777" w:rsidR="006D0712" w:rsidRPr="00674F87" w:rsidRDefault="006D0712" w:rsidP="006D0712">
      <w:pPr>
        <w:widowControl w:val="0"/>
        <w:autoSpaceDE w:val="0"/>
        <w:autoSpaceDN w:val="0"/>
        <w:adjustRightInd w:val="0"/>
        <w:spacing w:after="240" w:line="360" w:lineRule="auto"/>
        <w:ind w:left="709" w:firstLine="11"/>
        <w:jc w:val="both"/>
        <w:rPr>
          <w:lang w:val="en-GB"/>
        </w:rPr>
      </w:pPr>
      <w:r w:rsidRPr="00674F87">
        <w:rPr>
          <w:lang w:val="en-GB"/>
        </w:rPr>
        <w:t>as (in each case) may be required in order to ensure the accuracy (within the margins of accuracy set out in the BSC) of the settlement data on which the related supply and distribution use of system charges are calculated in respect of the Unmetered Supplies.</w:t>
      </w:r>
    </w:p>
    <w:p w14:paraId="42FAAF06" w14:textId="77777777" w:rsidR="00F2279C" w:rsidRDefault="00F2279C" w:rsidP="006D0712">
      <w:pPr>
        <w:widowControl w:val="0"/>
        <w:autoSpaceDE w:val="0"/>
        <w:autoSpaceDN w:val="0"/>
        <w:adjustRightInd w:val="0"/>
        <w:spacing w:after="240" w:line="360" w:lineRule="auto"/>
        <w:jc w:val="both"/>
        <w:rPr>
          <w:b/>
          <w:u w:val="single"/>
          <w:lang w:val="en-GB"/>
        </w:rPr>
      </w:pPr>
    </w:p>
    <w:p w14:paraId="2619442F" w14:textId="77777777" w:rsidR="006D0712" w:rsidRPr="00674F87" w:rsidRDefault="006D0712" w:rsidP="006D0712">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8F59C5" w:rsidRPr="00674F87">
        <w:rPr>
          <w:b/>
          <w:u w:val="single"/>
          <w:lang w:val="en-GB"/>
        </w:rPr>
        <w:t>Clause</w:t>
      </w:r>
      <w:r w:rsidRPr="00674F87">
        <w:rPr>
          <w:b/>
          <w:u w:val="single"/>
          <w:lang w:val="en-GB"/>
        </w:rPr>
        <w:t xml:space="preserve"> 7.11 of Section 4 of Schedule 2B as follows:</w:t>
      </w:r>
    </w:p>
    <w:p w14:paraId="32599219" w14:textId="77777777" w:rsidR="006D0712" w:rsidRPr="00674F87" w:rsidRDefault="006D0712" w:rsidP="006D0712">
      <w:pPr>
        <w:widowControl w:val="0"/>
        <w:autoSpaceDE w:val="0"/>
        <w:autoSpaceDN w:val="0"/>
        <w:adjustRightInd w:val="0"/>
        <w:spacing w:after="240" w:line="360" w:lineRule="auto"/>
        <w:ind w:left="720" w:hanging="720"/>
        <w:jc w:val="both"/>
        <w:rPr>
          <w:lang w:val="en-GB"/>
        </w:rPr>
      </w:pPr>
      <w:r w:rsidRPr="00674F87">
        <w:rPr>
          <w:lang w:val="en-GB"/>
        </w:rPr>
        <w:t>7.11</w:t>
      </w:r>
      <w:r w:rsidRPr="00674F87">
        <w:rPr>
          <w:lang w:val="en-GB"/>
        </w:rPr>
        <w:tab/>
        <w:t xml:space="preserve">The Customer grants, or shall procure the grant (to the extent the Customer is able to do so), to the Company </w:t>
      </w:r>
      <w:ins w:id="182" w:author="Gowling WLG" w:date="2017-02-16T14:52:00Z">
        <w:r w:rsidR="005E14E9" w:rsidRPr="00674F87">
          <w:rPr>
            <w:lang w:val="en-GB"/>
          </w:rPr>
          <w:t>(and</w:t>
        </w:r>
      </w:ins>
      <w:ins w:id="183" w:author="Gowling WLG" w:date="2017-02-21T11:20:00Z">
        <w:r w:rsidR="00F2279C">
          <w:rPr>
            <w:lang w:val="en-GB"/>
          </w:rPr>
          <w:t>,</w:t>
        </w:r>
      </w:ins>
      <w:ins w:id="184" w:author="Gowling WLG" w:date="2017-02-16T14:52:00Z">
        <w:r w:rsidR="005E14E9" w:rsidRPr="00674F87">
          <w:rPr>
            <w:lang w:val="en-GB"/>
          </w:rPr>
          <w:t xml:space="preserve"> where the C</w:t>
        </w:r>
      </w:ins>
      <w:ins w:id="185" w:author="Gowling WLG" w:date="2017-02-21T11:20:00Z">
        <w:r w:rsidR="00F2279C">
          <w:rPr>
            <w:lang w:val="en-GB"/>
          </w:rPr>
          <w:t>ustomer</w:t>
        </w:r>
      </w:ins>
      <w:ins w:id="186" w:author="Gowling WLG" w:date="2017-02-16T14:52:00Z">
        <w:r w:rsidR="005E14E9" w:rsidRPr="00674F87">
          <w:rPr>
            <w:lang w:val="en-GB"/>
          </w:rPr>
          <w:t xml:space="preserve"> has made an Election, to the Host </w:t>
        </w:r>
      </w:ins>
      <w:ins w:id="187" w:author="Gowling WLG" w:date="2017-02-21T11:20:00Z">
        <w:r w:rsidR="00F2279C">
          <w:rPr>
            <w:lang w:val="en-GB"/>
          </w:rPr>
          <w:t>DNO</w:t>
        </w:r>
      </w:ins>
      <w:ins w:id="188" w:author="Gowling WLG" w:date="2017-02-21T11:48:00Z">
        <w:r w:rsidR="001669CC">
          <w:rPr>
            <w:lang w:val="en-GB"/>
          </w:rPr>
          <w:t xml:space="preserve"> and any other distribution licensee to whose system </w:t>
        </w:r>
      </w:ins>
      <w:ins w:id="189" w:author="Gowling WLG" w:date="2017-02-21T11:49:00Z">
        <w:r w:rsidR="001669CC">
          <w:rPr>
            <w:lang w:val="en-GB"/>
          </w:rPr>
          <w:t>i</w:t>
        </w:r>
      </w:ins>
      <w:ins w:id="190" w:author="Gowling WLG" w:date="2017-02-21T11:48:00Z">
        <w:r w:rsidR="001669CC">
          <w:rPr>
            <w:lang w:val="en-GB"/>
          </w:rPr>
          <w:t xml:space="preserve">tems within the same </w:t>
        </w:r>
      </w:ins>
      <w:ins w:id="191" w:author="Gowling WLG" w:date="2017-02-21T11:49:00Z">
        <w:r w:rsidR="001669CC">
          <w:rPr>
            <w:lang w:val="en-GB"/>
          </w:rPr>
          <w:t>inventory are connected</w:t>
        </w:r>
      </w:ins>
      <w:ins w:id="192" w:author="Gowling WLG" w:date="2017-02-16T14:52:00Z">
        <w:r w:rsidR="005E14E9" w:rsidRPr="00674F87">
          <w:rPr>
            <w:lang w:val="en-GB"/>
          </w:rPr>
          <w:t xml:space="preserve">) </w:t>
        </w:r>
      </w:ins>
      <w:r w:rsidRPr="00674F87">
        <w:rPr>
          <w:lang w:val="en-GB"/>
        </w:rPr>
        <w:t xml:space="preserve">free and unrestricted access to and use of any information or data concerning electricity taken through any Connection </w:t>
      </w:r>
      <w:r w:rsidR="00F2279C">
        <w:rPr>
          <w:lang w:val="en-GB"/>
        </w:rPr>
        <w:t xml:space="preserve">Point </w:t>
      </w:r>
      <w:r w:rsidRPr="00674F87">
        <w:rPr>
          <w:lang w:val="en-GB"/>
        </w:rPr>
        <w:t xml:space="preserve">available under this Agreement, the Unmetered Supplies Procedures or the BSC for use in the Company’s </w:t>
      </w:r>
      <w:ins w:id="193" w:author="Gowling WLG" w:date="2017-02-21T11:21:00Z">
        <w:r w:rsidR="00F2279C">
          <w:rPr>
            <w:lang w:val="en-GB"/>
          </w:rPr>
          <w:t>(</w:t>
        </w:r>
      </w:ins>
      <w:ins w:id="194" w:author="Gowling WLG" w:date="2017-02-21T11:49:00Z">
        <w:r w:rsidR="001669CC">
          <w:rPr>
            <w:lang w:val="en-GB"/>
          </w:rPr>
          <w:t>and</w:t>
        </w:r>
      </w:ins>
      <w:ins w:id="195" w:author="Gowling WLG" w:date="2017-02-21T11:21:00Z">
        <w:r w:rsidR="00F2279C">
          <w:rPr>
            <w:lang w:val="en-GB"/>
          </w:rPr>
          <w:t>, where applicable, the Host DNO's</w:t>
        </w:r>
      </w:ins>
      <w:ins w:id="196" w:author="Gowling WLG" w:date="2017-02-21T11:49:00Z">
        <w:r w:rsidR="001669CC">
          <w:rPr>
            <w:lang w:val="en-GB"/>
          </w:rPr>
          <w:t xml:space="preserve"> and other distribution licensee's</w:t>
        </w:r>
      </w:ins>
      <w:ins w:id="197" w:author="Gowling WLG" w:date="2017-02-21T11:21:00Z">
        <w:r w:rsidR="00F2279C">
          <w:rPr>
            <w:lang w:val="en-GB"/>
          </w:rPr>
          <w:t xml:space="preserve">) </w:t>
        </w:r>
      </w:ins>
      <w:r w:rsidRPr="00674F87">
        <w:rPr>
          <w:lang w:val="en-GB"/>
        </w:rPr>
        <w:t xml:space="preserve">business </w:t>
      </w:r>
      <w:r w:rsidRPr="00674F87">
        <w:rPr>
          <w:lang w:val="en-GB"/>
        </w:rPr>
        <w:lastRenderedPageBreak/>
        <w:t>whether that information or data is held by the Customer or another person on its behalf. Where the Meter Administrator is not the Company, the Customer shall procure that the Meter Administrator shall comply with the provisions of this Clause 7.11 as if it were the Customer.</w:t>
      </w:r>
    </w:p>
    <w:p w14:paraId="31468673" w14:textId="77777777" w:rsidR="00F2279C" w:rsidRDefault="00F2279C" w:rsidP="006D0712">
      <w:pPr>
        <w:widowControl w:val="0"/>
        <w:autoSpaceDE w:val="0"/>
        <w:autoSpaceDN w:val="0"/>
        <w:adjustRightInd w:val="0"/>
        <w:spacing w:after="240" w:line="360" w:lineRule="auto"/>
        <w:jc w:val="both"/>
        <w:rPr>
          <w:b/>
          <w:u w:val="single"/>
          <w:lang w:val="en-GB"/>
        </w:rPr>
      </w:pPr>
    </w:p>
    <w:p w14:paraId="79A0BA8C" w14:textId="77777777" w:rsidR="006D0712" w:rsidRPr="00674F87" w:rsidRDefault="006D0712" w:rsidP="006D0712">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8F59C5" w:rsidRPr="00674F87">
        <w:rPr>
          <w:b/>
          <w:u w:val="single"/>
          <w:lang w:val="en-GB"/>
        </w:rPr>
        <w:t>Clause</w:t>
      </w:r>
      <w:r w:rsidRPr="00674F87">
        <w:rPr>
          <w:b/>
          <w:u w:val="single"/>
          <w:lang w:val="en-GB"/>
        </w:rPr>
        <w:t xml:space="preserve"> 7.1</w:t>
      </w:r>
      <w:r w:rsidR="00273B86" w:rsidRPr="00674F87">
        <w:rPr>
          <w:b/>
          <w:u w:val="single"/>
          <w:lang w:val="en-GB"/>
        </w:rPr>
        <w:t>3</w:t>
      </w:r>
      <w:r w:rsidRPr="00674F87">
        <w:rPr>
          <w:b/>
          <w:u w:val="single"/>
          <w:lang w:val="en-GB"/>
        </w:rPr>
        <w:t xml:space="preserve"> of Section 4 of Schedule 2B as follows:</w:t>
      </w:r>
    </w:p>
    <w:p w14:paraId="262185B8" w14:textId="77777777" w:rsidR="006D0712" w:rsidRPr="00674F87" w:rsidRDefault="006D0712" w:rsidP="006D0712">
      <w:pPr>
        <w:widowControl w:val="0"/>
        <w:autoSpaceDE w:val="0"/>
        <w:autoSpaceDN w:val="0"/>
        <w:adjustRightInd w:val="0"/>
        <w:spacing w:after="240" w:line="360" w:lineRule="auto"/>
        <w:ind w:left="720" w:hanging="720"/>
        <w:jc w:val="both"/>
        <w:rPr>
          <w:lang w:val="en-GB"/>
        </w:rPr>
      </w:pPr>
      <w:r w:rsidRPr="00674F87">
        <w:rPr>
          <w:lang w:val="en-GB"/>
        </w:rPr>
        <w:t>7.13</w:t>
      </w:r>
      <w:r w:rsidRPr="00674F87">
        <w:rPr>
          <w:lang w:val="en-GB"/>
        </w:rPr>
        <w:tab/>
        <w:t xml:space="preserve">If at any time any Item shall be re-rated such that the characteristics of its consumption of electricity are different than they were before such re-rating, the Company </w:t>
      </w:r>
      <w:ins w:id="198" w:author="Gowling WLG" w:date="2017-02-21T11:22:00Z">
        <w:r w:rsidR="00F2279C">
          <w:rPr>
            <w:lang w:val="en-GB"/>
          </w:rPr>
          <w:t>(or</w:t>
        </w:r>
      </w:ins>
      <w:ins w:id="199" w:author="Gowling WLG" w:date="2017-02-16T14:50:00Z">
        <w:r w:rsidR="00CE477D" w:rsidRPr="00674F87">
          <w:rPr>
            <w:lang w:val="en-GB"/>
          </w:rPr>
          <w:t xml:space="preserve">, where the Customer has made an Election, the Host </w:t>
        </w:r>
      </w:ins>
      <w:ins w:id="200" w:author="Gowling WLG" w:date="2017-02-21T11:22:00Z">
        <w:r w:rsidR="00F2279C">
          <w:rPr>
            <w:lang w:val="en-GB"/>
          </w:rPr>
          <w:t>DNO)</w:t>
        </w:r>
      </w:ins>
      <w:ins w:id="201" w:author="Gowling WLG" w:date="2017-02-16T14:50:00Z">
        <w:r w:rsidR="00CE477D" w:rsidRPr="00674F87">
          <w:rPr>
            <w:lang w:val="en-GB"/>
          </w:rPr>
          <w:t xml:space="preserve"> </w:t>
        </w:r>
      </w:ins>
      <w:r w:rsidRPr="00674F87">
        <w:rPr>
          <w:lang w:val="en-GB"/>
        </w:rPr>
        <w:t>may either (as applicable):</w:t>
      </w:r>
    </w:p>
    <w:p w14:paraId="6F13BD3B" w14:textId="77777777" w:rsidR="006D0712" w:rsidRPr="00674F87" w:rsidRDefault="006D0712" w:rsidP="00A66131">
      <w:pPr>
        <w:widowControl w:val="0"/>
        <w:autoSpaceDE w:val="0"/>
        <w:autoSpaceDN w:val="0"/>
        <w:adjustRightInd w:val="0"/>
        <w:spacing w:after="240" w:line="360" w:lineRule="auto"/>
        <w:ind w:left="1560" w:hanging="840"/>
        <w:jc w:val="both"/>
        <w:rPr>
          <w:lang w:val="en-GB"/>
        </w:rPr>
      </w:pPr>
      <w:r w:rsidRPr="00674F87">
        <w:rPr>
          <w:lang w:val="en-GB"/>
        </w:rPr>
        <w:t>7.13.1</w:t>
      </w:r>
      <w:r w:rsidRPr="00674F87">
        <w:rPr>
          <w:lang w:val="en-GB"/>
        </w:rPr>
        <w:tab/>
        <w:t xml:space="preserve">adjust the Estimated Annual Consumption by the amount necessary to reflect such re-rating; or </w:t>
      </w:r>
    </w:p>
    <w:p w14:paraId="634F7505" w14:textId="77777777" w:rsidR="006D0712" w:rsidRPr="00674F87" w:rsidRDefault="006D0712" w:rsidP="00A66131">
      <w:pPr>
        <w:widowControl w:val="0"/>
        <w:autoSpaceDE w:val="0"/>
        <w:autoSpaceDN w:val="0"/>
        <w:adjustRightInd w:val="0"/>
        <w:spacing w:after="240" w:line="360" w:lineRule="auto"/>
        <w:ind w:left="1560" w:hanging="840"/>
        <w:jc w:val="both"/>
        <w:rPr>
          <w:lang w:val="en-GB"/>
        </w:rPr>
      </w:pPr>
      <w:r w:rsidRPr="00674F87">
        <w:rPr>
          <w:lang w:val="en-GB"/>
        </w:rPr>
        <w:t>7.13.2</w:t>
      </w:r>
      <w:r w:rsidRPr="00674F87">
        <w:rPr>
          <w:lang w:val="en-GB"/>
        </w:rPr>
        <w:tab/>
        <w:t>require the Meter Administrator to recalculate (and re-submit under the BSC) the amount of electricity consumed by the Item to take into account such re-rating,</w:t>
      </w:r>
    </w:p>
    <w:p w14:paraId="7A4932EE" w14:textId="77777777" w:rsidR="006D0712" w:rsidRPr="00674F87" w:rsidRDefault="006D0712" w:rsidP="006D0712">
      <w:pPr>
        <w:widowControl w:val="0"/>
        <w:autoSpaceDE w:val="0"/>
        <w:autoSpaceDN w:val="0"/>
        <w:adjustRightInd w:val="0"/>
        <w:spacing w:after="240" w:line="360" w:lineRule="auto"/>
        <w:ind w:left="720"/>
        <w:jc w:val="both"/>
        <w:rPr>
          <w:lang w:val="en-GB"/>
        </w:rPr>
      </w:pPr>
      <w:r w:rsidRPr="00674F87">
        <w:rPr>
          <w:lang w:val="en-GB"/>
        </w:rPr>
        <w:t xml:space="preserve">(in each case) from (subject to the limitations on adjustments to electricity settlement data under the BSC) the date on which the Item first was registered in the Detailed Inventory (or any later date that the Company </w:t>
      </w:r>
      <w:ins w:id="202" w:author="Gowling WLG" w:date="2017-02-21T11:23:00Z">
        <w:r w:rsidR="00A66131">
          <w:rPr>
            <w:lang w:val="en-GB"/>
          </w:rPr>
          <w:t>or</w:t>
        </w:r>
      </w:ins>
      <w:ins w:id="203" w:author="Gowling WLG" w:date="2017-02-16T14:50:00Z">
        <w:r w:rsidR="00CE477D" w:rsidRPr="00674F87">
          <w:rPr>
            <w:lang w:val="en-GB"/>
          </w:rPr>
          <w:t xml:space="preserve"> </w:t>
        </w:r>
      </w:ins>
      <w:ins w:id="204" w:author="Gowling WLG" w:date="2017-02-21T11:24:00Z">
        <w:r w:rsidR="00A66131">
          <w:rPr>
            <w:lang w:val="en-GB"/>
          </w:rPr>
          <w:t>(</w:t>
        </w:r>
      </w:ins>
      <w:ins w:id="205" w:author="Gowling WLG" w:date="2017-02-16T14:50:00Z">
        <w:r w:rsidR="00CE477D" w:rsidRPr="00674F87">
          <w:rPr>
            <w:lang w:val="en-GB"/>
          </w:rPr>
          <w:t xml:space="preserve">where </w:t>
        </w:r>
      </w:ins>
      <w:ins w:id="206" w:author="Gowling WLG" w:date="2017-02-21T11:23:00Z">
        <w:r w:rsidR="00A66131">
          <w:rPr>
            <w:lang w:val="en-GB"/>
          </w:rPr>
          <w:t>applicable</w:t>
        </w:r>
      </w:ins>
      <w:ins w:id="207" w:author="Gowling WLG" w:date="2017-02-21T11:24:00Z">
        <w:r w:rsidR="00A66131">
          <w:rPr>
            <w:lang w:val="en-GB"/>
          </w:rPr>
          <w:t>)</w:t>
        </w:r>
      </w:ins>
      <w:ins w:id="208" w:author="Gowling WLG" w:date="2017-02-16T14:50:00Z">
        <w:r w:rsidR="00CE477D" w:rsidRPr="00674F87">
          <w:rPr>
            <w:lang w:val="en-GB"/>
          </w:rPr>
          <w:t xml:space="preserve"> the Host </w:t>
        </w:r>
      </w:ins>
      <w:ins w:id="209" w:author="Gowling WLG" w:date="2017-02-21T11:23:00Z">
        <w:r w:rsidR="00A66131">
          <w:rPr>
            <w:lang w:val="en-GB"/>
          </w:rPr>
          <w:t>DNO</w:t>
        </w:r>
      </w:ins>
      <w:ins w:id="210" w:author="Gowling WLG" w:date="2017-02-16T14:50:00Z">
        <w:r w:rsidR="00CE477D" w:rsidRPr="00674F87">
          <w:rPr>
            <w:lang w:val="en-GB"/>
          </w:rPr>
          <w:t xml:space="preserve"> </w:t>
        </w:r>
      </w:ins>
      <w:r w:rsidRPr="00674F87">
        <w:rPr>
          <w:lang w:val="en-GB"/>
        </w:rPr>
        <w:t>may reasonably specify).</w:t>
      </w:r>
    </w:p>
    <w:p w14:paraId="6533C6CD" w14:textId="77777777" w:rsidR="00A66131" w:rsidRDefault="00A66131" w:rsidP="003D4B7D">
      <w:pPr>
        <w:widowControl w:val="0"/>
        <w:autoSpaceDE w:val="0"/>
        <w:autoSpaceDN w:val="0"/>
        <w:adjustRightInd w:val="0"/>
        <w:spacing w:after="240" w:line="360" w:lineRule="auto"/>
        <w:jc w:val="both"/>
        <w:rPr>
          <w:b/>
          <w:u w:val="single"/>
          <w:lang w:val="en-GB"/>
        </w:rPr>
      </w:pPr>
    </w:p>
    <w:p w14:paraId="0E5E8782" w14:textId="77777777" w:rsidR="00203E6E" w:rsidRPr="00674F87" w:rsidRDefault="00203E6E"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Add a new </w:t>
      </w:r>
      <w:r w:rsidR="008F59C5" w:rsidRPr="00674F87">
        <w:rPr>
          <w:b/>
          <w:u w:val="single"/>
          <w:lang w:val="en-GB"/>
        </w:rPr>
        <w:t>Clause</w:t>
      </w:r>
      <w:r w:rsidRPr="00674F87">
        <w:rPr>
          <w:b/>
          <w:u w:val="single"/>
          <w:lang w:val="en-GB"/>
        </w:rPr>
        <w:t xml:space="preserve"> 16.10 to Section 4 of Schedule 2B as follows:</w:t>
      </w:r>
    </w:p>
    <w:p w14:paraId="5B814251" w14:textId="77777777" w:rsidR="00A66131" w:rsidRDefault="003D4B7D" w:rsidP="003D4B7D">
      <w:pPr>
        <w:widowControl w:val="0"/>
        <w:autoSpaceDE w:val="0"/>
        <w:autoSpaceDN w:val="0"/>
        <w:adjustRightInd w:val="0"/>
        <w:spacing w:after="240" w:line="360" w:lineRule="auto"/>
        <w:ind w:left="720" w:hanging="720"/>
        <w:jc w:val="both"/>
        <w:rPr>
          <w:lang w:val="en-GB"/>
        </w:rPr>
      </w:pPr>
      <w:r w:rsidRPr="00674F87">
        <w:rPr>
          <w:lang w:val="en-GB"/>
        </w:rPr>
        <w:t>16.10</w:t>
      </w:r>
      <w:r w:rsidRPr="00674F87">
        <w:rPr>
          <w:lang w:val="en-GB"/>
        </w:rPr>
        <w:tab/>
        <w:t>Where the Company is an EDNO</w:t>
      </w:r>
      <w:r w:rsidR="00A66131">
        <w:rPr>
          <w:lang w:val="en-GB"/>
        </w:rPr>
        <w:t xml:space="preserve"> and the Customer has made an Election in respect of certain Items</w:t>
      </w:r>
      <w:commentRangeStart w:id="211"/>
      <w:r w:rsidR="00A66131">
        <w:rPr>
          <w:lang w:val="en-GB"/>
        </w:rPr>
        <w:t>:</w:t>
      </w:r>
      <w:commentRangeEnd w:id="211"/>
      <w:r w:rsidR="00A66131">
        <w:rPr>
          <w:rStyle w:val="CommentReference"/>
        </w:rPr>
        <w:commentReference w:id="211"/>
      </w:r>
    </w:p>
    <w:p w14:paraId="08DA1132" w14:textId="77777777" w:rsidR="00A66131" w:rsidRDefault="00A66131" w:rsidP="00A66131">
      <w:pPr>
        <w:widowControl w:val="0"/>
        <w:autoSpaceDE w:val="0"/>
        <w:autoSpaceDN w:val="0"/>
        <w:adjustRightInd w:val="0"/>
        <w:spacing w:after="240" w:line="360" w:lineRule="auto"/>
        <w:ind w:left="1560" w:hanging="840"/>
        <w:jc w:val="both"/>
        <w:rPr>
          <w:lang w:val="en-GB"/>
        </w:rPr>
      </w:pPr>
      <w:r>
        <w:rPr>
          <w:lang w:val="en-GB"/>
        </w:rPr>
        <w:t>16.10.1</w:t>
      </w:r>
      <w:r>
        <w:rPr>
          <w:lang w:val="en-GB"/>
        </w:rPr>
        <w:tab/>
        <w:t xml:space="preserve">the Company shall be liable for the acts and omissions of the Host DNO in its role as </w:t>
      </w:r>
      <w:commentRangeStart w:id="212"/>
      <w:r>
        <w:rPr>
          <w:lang w:val="en-GB"/>
        </w:rPr>
        <w:t>UMSO</w:t>
      </w:r>
      <w:commentRangeEnd w:id="212"/>
      <w:r w:rsidR="00A11C76">
        <w:rPr>
          <w:rStyle w:val="CommentReference"/>
        </w:rPr>
        <w:commentReference w:id="212"/>
      </w:r>
      <w:r>
        <w:rPr>
          <w:lang w:val="en-GB"/>
        </w:rPr>
        <w:t xml:space="preserve"> (as defined in the BSC) for those Items as if they were the Company's own acts and omissions; and</w:t>
      </w:r>
    </w:p>
    <w:p w14:paraId="30D250A1" w14:textId="77777777" w:rsidR="00203E6E" w:rsidRPr="00674F87" w:rsidRDefault="00A66131" w:rsidP="00A66131">
      <w:pPr>
        <w:widowControl w:val="0"/>
        <w:autoSpaceDE w:val="0"/>
        <w:autoSpaceDN w:val="0"/>
        <w:adjustRightInd w:val="0"/>
        <w:spacing w:after="240" w:line="360" w:lineRule="auto"/>
        <w:ind w:left="1560" w:hanging="840"/>
        <w:jc w:val="both"/>
        <w:rPr>
          <w:lang w:val="en-GB"/>
        </w:rPr>
      </w:pPr>
      <w:r>
        <w:rPr>
          <w:lang w:val="en-GB"/>
        </w:rPr>
        <w:t>16.10.2</w:t>
      </w:r>
      <w:r>
        <w:rPr>
          <w:lang w:val="en-GB"/>
        </w:rPr>
        <w:tab/>
        <w:t xml:space="preserve">without prejudice to Clause 16.10.1, the </w:t>
      </w:r>
      <w:r w:rsidR="006B0DED" w:rsidRPr="00674F87">
        <w:rPr>
          <w:lang w:val="en-GB"/>
        </w:rPr>
        <w:t xml:space="preserve">Host </w:t>
      </w:r>
      <w:r>
        <w:rPr>
          <w:lang w:val="en-GB"/>
        </w:rPr>
        <w:t>DNO</w:t>
      </w:r>
      <w:r w:rsidR="003D4B7D" w:rsidRPr="00674F87">
        <w:rPr>
          <w:lang w:val="en-GB"/>
        </w:rPr>
        <w:t xml:space="preserve"> shall have no liability </w:t>
      </w:r>
      <w:r>
        <w:rPr>
          <w:lang w:val="en-GB"/>
        </w:rPr>
        <w:t xml:space="preserve">to </w:t>
      </w:r>
      <w:r>
        <w:rPr>
          <w:lang w:val="en-GB"/>
        </w:rPr>
        <w:lastRenderedPageBreak/>
        <w:t xml:space="preserve">the Customer </w:t>
      </w:r>
      <w:r w:rsidR="003D4B7D" w:rsidRPr="00674F87">
        <w:rPr>
          <w:lang w:val="en-GB"/>
        </w:rPr>
        <w:t>for any act</w:t>
      </w:r>
      <w:r>
        <w:rPr>
          <w:lang w:val="en-GB"/>
        </w:rPr>
        <w:t>s</w:t>
      </w:r>
      <w:r w:rsidR="003D4B7D" w:rsidRPr="00674F87">
        <w:rPr>
          <w:lang w:val="en-GB"/>
        </w:rPr>
        <w:t xml:space="preserve"> or omission</w:t>
      </w:r>
      <w:r>
        <w:rPr>
          <w:lang w:val="en-GB"/>
        </w:rPr>
        <w:t>s</w:t>
      </w:r>
      <w:r w:rsidR="003D4B7D" w:rsidRPr="00674F87">
        <w:rPr>
          <w:lang w:val="en-GB"/>
        </w:rPr>
        <w:t xml:space="preserve"> by </w:t>
      </w:r>
      <w:r>
        <w:rPr>
          <w:lang w:val="en-GB"/>
        </w:rPr>
        <w:t>the Host DNO</w:t>
      </w:r>
      <w:r w:rsidR="003D4B7D" w:rsidRPr="00674F87">
        <w:rPr>
          <w:lang w:val="en-GB"/>
        </w:rPr>
        <w:t xml:space="preserve"> </w:t>
      </w:r>
      <w:r>
        <w:rPr>
          <w:lang w:val="en-GB"/>
        </w:rPr>
        <w:t>in its role as UMSO (as defined in the BSC) for those Items</w:t>
      </w:r>
      <w:r w:rsidR="003D4B7D" w:rsidRPr="00674F87">
        <w:rPr>
          <w:lang w:val="en-GB"/>
        </w:rPr>
        <w:t>.</w:t>
      </w:r>
    </w:p>
    <w:bookmarkEnd w:id="0"/>
    <w:p w14:paraId="0F6C0370" w14:textId="77777777" w:rsidR="00D94010" w:rsidRDefault="00D94010" w:rsidP="00D94010">
      <w:pPr>
        <w:widowControl w:val="0"/>
        <w:autoSpaceDE w:val="0"/>
        <w:autoSpaceDN w:val="0"/>
        <w:adjustRightInd w:val="0"/>
        <w:spacing w:after="240" w:line="360" w:lineRule="auto"/>
        <w:jc w:val="both"/>
        <w:rPr>
          <w:b/>
          <w:u w:val="single"/>
          <w:lang w:val="en-GB"/>
        </w:rPr>
      </w:pPr>
    </w:p>
    <w:p w14:paraId="3DCC9616" w14:textId="77777777" w:rsidR="00D94010" w:rsidRPr="00674F87" w:rsidRDefault="00D94010" w:rsidP="00D94010">
      <w:pPr>
        <w:widowControl w:val="0"/>
        <w:autoSpaceDE w:val="0"/>
        <w:autoSpaceDN w:val="0"/>
        <w:adjustRightInd w:val="0"/>
        <w:spacing w:after="240" w:line="360" w:lineRule="auto"/>
        <w:jc w:val="both"/>
        <w:rPr>
          <w:b/>
          <w:u w:val="single"/>
          <w:lang w:val="en-GB"/>
        </w:rPr>
      </w:pPr>
      <w:r w:rsidRPr="00674F87">
        <w:rPr>
          <w:b/>
          <w:u w:val="single"/>
          <w:lang w:val="en-GB"/>
        </w:rPr>
        <w:t>A</w:t>
      </w:r>
      <w:r>
        <w:rPr>
          <w:b/>
          <w:u w:val="single"/>
          <w:lang w:val="en-GB"/>
        </w:rPr>
        <w:t>mend</w:t>
      </w:r>
      <w:r w:rsidRPr="00674F87">
        <w:rPr>
          <w:b/>
          <w:u w:val="single"/>
          <w:lang w:val="en-GB"/>
        </w:rPr>
        <w:t xml:space="preserve"> Clause </w:t>
      </w:r>
      <w:r>
        <w:rPr>
          <w:b/>
          <w:u w:val="single"/>
          <w:lang w:val="en-GB"/>
        </w:rPr>
        <w:t>25</w:t>
      </w:r>
      <w:r w:rsidRPr="00674F87">
        <w:rPr>
          <w:b/>
          <w:u w:val="single"/>
          <w:lang w:val="en-GB"/>
        </w:rPr>
        <w:t>.</w:t>
      </w:r>
      <w:r>
        <w:rPr>
          <w:b/>
          <w:u w:val="single"/>
          <w:lang w:val="en-GB"/>
        </w:rPr>
        <w:t>4</w:t>
      </w:r>
      <w:r w:rsidRPr="00674F87">
        <w:rPr>
          <w:b/>
          <w:u w:val="single"/>
          <w:lang w:val="en-GB"/>
        </w:rPr>
        <w:t xml:space="preserve"> to Section 4 of Schedule 2B as follows:</w:t>
      </w:r>
    </w:p>
    <w:p w14:paraId="6CA69EE2" w14:textId="77777777" w:rsidR="000D4DDB" w:rsidRPr="00D94010" w:rsidRDefault="00D94010" w:rsidP="00D94010">
      <w:pPr>
        <w:widowControl w:val="0"/>
        <w:autoSpaceDE w:val="0"/>
        <w:autoSpaceDN w:val="0"/>
        <w:adjustRightInd w:val="0"/>
        <w:spacing w:after="240" w:line="360" w:lineRule="auto"/>
        <w:ind w:left="720" w:hanging="720"/>
        <w:jc w:val="both"/>
        <w:rPr>
          <w:lang w:val="en-GB"/>
        </w:rPr>
      </w:pPr>
      <w:r>
        <w:rPr>
          <w:lang w:val="en-GB"/>
        </w:rPr>
        <w:t>25.4</w:t>
      </w:r>
      <w:r>
        <w:rPr>
          <w:lang w:val="en-GB"/>
        </w:rPr>
        <w:tab/>
      </w:r>
      <w:r w:rsidRPr="00D94010">
        <w:rPr>
          <w:lang w:val="en-GB"/>
        </w:rPr>
        <w:t>Each Party’s officers, employees and agents shall have the benefit of, and be able to</w:t>
      </w:r>
      <w:r>
        <w:rPr>
          <w:lang w:val="en-GB"/>
        </w:rPr>
        <w:t xml:space="preserve"> </w:t>
      </w:r>
      <w:r w:rsidRPr="00D94010">
        <w:rPr>
          <w:lang w:val="en-GB"/>
        </w:rPr>
        <w:t xml:space="preserve">enforce, Clauses 16.2 and 16.3. </w:t>
      </w:r>
      <w:ins w:id="214" w:author="Gowling WLG" w:date="2017-02-21T11:35:00Z">
        <w:r>
          <w:rPr>
            <w:lang w:val="en-GB"/>
          </w:rPr>
          <w:t xml:space="preserve">Where the Company is an EDNO and the Customer has made an Election, the Host DNO </w:t>
        </w:r>
        <w:r w:rsidRPr="00D94010">
          <w:rPr>
            <w:lang w:val="en-GB"/>
          </w:rPr>
          <w:t>shall have the benefit of, and be able to</w:t>
        </w:r>
        <w:r>
          <w:rPr>
            <w:lang w:val="en-GB"/>
          </w:rPr>
          <w:t xml:space="preserve"> </w:t>
        </w:r>
        <w:r w:rsidRPr="00D94010">
          <w:rPr>
            <w:lang w:val="en-GB"/>
          </w:rPr>
          <w:t>enforce, Clause 16.</w:t>
        </w:r>
      </w:ins>
      <w:ins w:id="215" w:author="Gowling WLG" w:date="2017-02-21T11:36:00Z">
        <w:r>
          <w:rPr>
            <w:lang w:val="en-GB"/>
          </w:rPr>
          <w:t>10</w:t>
        </w:r>
      </w:ins>
      <w:ins w:id="216" w:author="Gowling WLG" w:date="2017-02-21T11:35:00Z">
        <w:r w:rsidRPr="00D94010">
          <w:rPr>
            <w:lang w:val="en-GB"/>
          </w:rPr>
          <w:t xml:space="preserve">. </w:t>
        </w:r>
      </w:ins>
      <w:r w:rsidRPr="00D94010">
        <w:rPr>
          <w:lang w:val="en-GB"/>
        </w:rPr>
        <w:t xml:space="preserve">Subject </w:t>
      </w:r>
      <w:del w:id="217" w:author="Gowling WLG" w:date="2017-02-21T11:36:00Z">
        <w:r w:rsidRPr="00D94010" w:rsidDel="00D94010">
          <w:rPr>
            <w:lang w:val="en-GB"/>
          </w:rPr>
          <w:delText>there</w:delText>
        </w:r>
      </w:del>
      <w:r w:rsidRPr="00D94010">
        <w:rPr>
          <w:lang w:val="en-GB"/>
        </w:rPr>
        <w:t>to</w:t>
      </w:r>
      <w:ins w:id="218" w:author="Gowling WLG" w:date="2017-02-21T11:36:00Z">
        <w:r>
          <w:rPr>
            <w:lang w:val="en-GB"/>
          </w:rPr>
          <w:t xml:space="preserve"> this Clause 25.4</w:t>
        </w:r>
      </w:ins>
      <w:r w:rsidRPr="00D94010">
        <w:rPr>
          <w:lang w:val="en-GB"/>
        </w:rPr>
        <w:t>, the Parties do not intend that any</w:t>
      </w:r>
      <w:r>
        <w:rPr>
          <w:lang w:val="en-GB"/>
        </w:rPr>
        <w:t xml:space="preserve"> </w:t>
      </w:r>
      <w:r w:rsidRPr="00D94010">
        <w:rPr>
          <w:lang w:val="en-GB"/>
        </w:rPr>
        <w:t>provision of this Agreement will be enforceable by a third party (whether by virtue of</w:t>
      </w:r>
      <w:r>
        <w:rPr>
          <w:lang w:val="en-GB"/>
        </w:rPr>
        <w:t xml:space="preserve"> </w:t>
      </w:r>
      <w:r w:rsidRPr="00D94010">
        <w:rPr>
          <w:lang w:val="en-GB"/>
        </w:rPr>
        <w:t>the Contracts (Rights of Third Parties) Act 1999 or otherwise). Notwithstanding that a</w:t>
      </w:r>
      <w:r>
        <w:rPr>
          <w:lang w:val="en-GB"/>
        </w:rPr>
        <w:t xml:space="preserve"> </w:t>
      </w:r>
      <w:r w:rsidRPr="00D94010">
        <w:rPr>
          <w:lang w:val="en-GB"/>
        </w:rPr>
        <w:t>person who is not a Party may have a right to enforce particular Clauses under the</w:t>
      </w:r>
      <w:r>
        <w:rPr>
          <w:lang w:val="en-GB"/>
        </w:rPr>
        <w:t xml:space="preserve"> </w:t>
      </w:r>
      <w:r w:rsidRPr="00D94010">
        <w:rPr>
          <w:lang w:val="en-GB"/>
        </w:rPr>
        <w:t>Contracts (Rights of Third Parties) Act 1999 in accordance with this Clause</w:t>
      </w:r>
      <w:ins w:id="219" w:author="Gowling WLG" w:date="2017-02-21T11:36:00Z">
        <w:r>
          <w:rPr>
            <w:lang w:val="en-GB"/>
          </w:rPr>
          <w:t xml:space="preserve"> 25.4</w:t>
        </w:r>
      </w:ins>
      <w:r w:rsidRPr="00D94010">
        <w:rPr>
          <w:lang w:val="en-GB"/>
        </w:rPr>
        <w:t>, the</w:t>
      </w:r>
      <w:r>
        <w:rPr>
          <w:lang w:val="en-GB"/>
        </w:rPr>
        <w:t xml:space="preserve"> </w:t>
      </w:r>
      <w:r w:rsidRPr="00D94010">
        <w:rPr>
          <w:lang w:val="en-GB"/>
        </w:rPr>
        <w:t>Parties may vary or terminate this Agreement in accordance with its terms without</w:t>
      </w:r>
      <w:r>
        <w:rPr>
          <w:lang w:val="en-GB"/>
        </w:rPr>
        <w:t xml:space="preserve"> </w:t>
      </w:r>
      <w:r w:rsidRPr="00D94010">
        <w:rPr>
          <w:lang w:val="en-GB"/>
        </w:rPr>
        <w:t>requiring the consent of any such person.</w:t>
      </w:r>
    </w:p>
    <w:p w14:paraId="4F2A3C96" w14:textId="77777777" w:rsidR="00251AAC" w:rsidRPr="00674F87" w:rsidRDefault="00D55937" w:rsidP="00491B69">
      <w:pPr>
        <w:pStyle w:val="Heading2"/>
        <w:widowControl w:val="0"/>
        <w:numPr>
          <w:ilvl w:val="0"/>
          <w:numId w:val="0"/>
        </w:numPr>
        <w:ind w:left="720" w:hanging="720"/>
        <w:jc w:val="right"/>
      </w:pPr>
      <w:r w:rsidRPr="00674F87">
        <w:rPr>
          <w:b/>
          <w:szCs w:val="24"/>
        </w:rPr>
        <w:t>Gowling WLG (UK) LLP</w:t>
      </w:r>
      <w:r w:rsidRPr="00674F87">
        <w:rPr>
          <w:b/>
          <w:szCs w:val="24"/>
        </w:rPr>
        <w:br/>
      </w:r>
      <w:r w:rsidR="00D11CB4" w:rsidRPr="00674F87">
        <w:rPr>
          <w:b/>
          <w:szCs w:val="24"/>
        </w:rPr>
        <w:t>2</w:t>
      </w:r>
      <w:r w:rsidR="00D94010">
        <w:rPr>
          <w:b/>
          <w:szCs w:val="24"/>
        </w:rPr>
        <w:t>1</w:t>
      </w:r>
      <w:r w:rsidR="00C12850" w:rsidRPr="00674F87">
        <w:rPr>
          <w:b/>
          <w:szCs w:val="24"/>
        </w:rPr>
        <w:t xml:space="preserve"> February</w:t>
      </w:r>
      <w:r w:rsidR="0024425D" w:rsidRPr="00674F87">
        <w:rPr>
          <w:b/>
          <w:szCs w:val="24"/>
        </w:rPr>
        <w:t xml:space="preserve"> 2017</w:t>
      </w:r>
    </w:p>
    <w:sectPr w:rsidR="00251AAC" w:rsidRPr="00674F8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Gowling WLG" w:date="2017-02-21T11:46:00Z" w:initials="GWLG">
    <w:p w14:paraId="1441AFA4" w14:textId="77777777" w:rsidR="00716CD0" w:rsidRDefault="00716CD0">
      <w:pPr>
        <w:pStyle w:val="CommentText"/>
      </w:pPr>
      <w:r>
        <w:rPr>
          <w:rStyle w:val="CommentReference"/>
        </w:rPr>
        <w:annotationRef/>
      </w:r>
      <w:r>
        <w:t>This (and the corresponding change in 42.13) appear to be housekeeping ch</w:t>
      </w:r>
      <w:r w:rsidR="001669CC">
        <w:t>a</w:t>
      </w:r>
      <w:r>
        <w:t>nges, but no harm including them.</w:t>
      </w:r>
    </w:p>
  </w:comment>
  <w:comment w:id="6" w:author="Claire Hynes" w:date="2017-02-27T10:17:00Z" w:initials="CH">
    <w:p w14:paraId="36FBE6A5" w14:textId="77777777" w:rsidR="00FD5BBD" w:rsidRDefault="00FD5BBD">
      <w:pPr>
        <w:pStyle w:val="CommentText"/>
      </w:pPr>
      <w:r>
        <w:rPr>
          <w:rStyle w:val="CommentReference"/>
        </w:rPr>
        <w:annotationRef/>
      </w:r>
      <w:r>
        <w:t>Aligned with BSC</w:t>
      </w:r>
    </w:p>
  </w:comment>
  <w:comment w:id="18" w:author="Gowling WLG" w:date="2017-02-21T11:36:00Z" w:initials="GWLG">
    <w:p w14:paraId="78CC0707" w14:textId="77777777" w:rsidR="00716CD0" w:rsidRDefault="00716CD0">
      <w:pPr>
        <w:pStyle w:val="CommentText"/>
      </w:pPr>
      <w:r>
        <w:rPr>
          <w:rStyle w:val="CommentReference"/>
        </w:rPr>
        <w:annotationRef/>
      </w:r>
      <w:r>
        <w:t>This 19.4A and 19.4B could (alternatively) be added at the end of clause 15, but we thought it was more helpful to add them here.</w:t>
      </w:r>
    </w:p>
  </w:comment>
  <w:comment w:id="73" w:author="Gowling WLG" w:date="2017-02-21T11:36:00Z" w:initials="GWLG">
    <w:p w14:paraId="4636957F" w14:textId="77777777" w:rsidR="00716CD0" w:rsidRDefault="00716CD0">
      <w:pPr>
        <w:pStyle w:val="CommentText"/>
      </w:pPr>
      <w:r>
        <w:rPr>
          <w:rStyle w:val="CommentReference"/>
        </w:rPr>
        <w:annotationRef/>
      </w:r>
      <w:r>
        <w:t>Having said above that the DNO can charge the supplier registered on the EDNO network, I think we then have to say that the supplier doesn't have to pay the EDNO.</w:t>
      </w:r>
    </w:p>
  </w:comment>
  <w:comment w:id="93" w:author="Gowling WLG" w:date="2017-02-21T11:36:00Z" w:initials="GWLG">
    <w:p w14:paraId="37121004" w14:textId="77777777" w:rsidR="00716CD0" w:rsidRDefault="00716CD0">
      <w:pPr>
        <w:pStyle w:val="CommentText"/>
      </w:pPr>
      <w:r>
        <w:rPr>
          <w:rStyle w:val="CommentReference"/>
        </w:rPr>
        <w:annotationRef/>
      </w:r>
      <w:r>
        <w:t>We don't need to change 19.5 now that it is interpreted as described in 19.4A (but let us know if you this it would be helpful to add more text here).</w:t>
      </w:r>
    </w:p>
  </w:comment>
  <w:comment w:id="94" w:author="Gowling WLG" w:date="2017-02-21T11:36:00Z" w:initials="GWLG">
    <w:p w14:paraId="4AFD2BFD" w14:textId="77777777" w:rsidR="00716CD0" w:rsidRDefault="00716CD0">
      <w:pPr>
        <w:pStyle w:val="CommentText"/>
      </w:pPr>
      <w:r>
        <w:rPr>
          <w:rStyle w:val="CommentReference"/>
        </w:rPr>
        <w:annotationRef/>
      </w:r>
      <w:r>
        <w:t>These two clauses are not essential, but we think they are helpful.</w:t>
      </w:r>
    </w:p>
  </w:comment>
  <w:comment w:id="101" w:author="Gowling WLG" w:date="2017-02-21T11:36:00Z" w:initials="GWLG">
    <w:p w14:paraId="6D8D6E23" w14:textId="77777777" w:rsidR="00F2279C" w:rsidRDefault="00F2279C">
      <w:pPr>
        <w:pStyle w:val="CommentText"/>
      </w:pPr>
      <w:r>
        <w:rPr>
          <w:rStyle w:val="CommentReference"/>
        </w:rPr>
        <w:annotationRef/>
      </w:r>
      <w:r>
        <w:t xml:space="preserve">Does this, in effect, require the DNO to perform the roles envisaged by clause 7 of the UMS NTC? </w:t>
      </w:r>
    </w:p>
    <w:p w14:paraId="65C71DC3" w14:textId="77777777" w:rsidR="00F2279C" w:rsidRDefault="00F2279C">
      <w:pPr>
        <w:pStyle w:val="CommentText"/>
      </w:pPr>
    </w:p>
    <w:p w14:paraId="22CDB528" w14:textId="77777777" w:rsidR="00F2279C" w:rsidRDefault="00F2279C">
      <w:pPr>
        <w:pStyle w:val="CommentText"/>
      </w:pPr>
      <w:r>
        <w:t xml:space="preserve">Clause 7 of the UMS NTC do not bind the Host DNO, but envisage that the Host DNO will take certain steps. This is fine if these are the steps that the DNO has to take as UMSO under the BSC. </w:t>
      </w:r>
    </w:p>
  </w:comment>
  <w:comment w:id="102" w:author="Gowling WLG" w:date="2017-02-21T11:36:00Z" w:initials="GWLG">
    <w:p w14:paraId="48AB87E9" w14:textId="77777777" w:rsidR="00716CD0" w:rsidRDefault="00716CD0">
      <w:pPr>
        <w:pStyle w:val="CommentText"/>
      </w:pPr>
      <w:r>
        <w:rPr>
          <w:rStyle w:val="CommentReference"/>
        </w:rPr>
        <w:annotationRef/>
      </w:r>
      <w:r>
        <w:t xml:space="preserve">Why is this necessary? What can the DNO Party do wrong? Why shouldn't the DNO Party be liable if it gets something wrong? </w:t>
      </w:r>
    </w:p>
    <w:p w14:paraId="7789E150" w14:textId="77777777" w:rsidR="00716CD0" w:rsidRDefault="00716CD0">
      <w:pPr>
        <w:pStyle w:val="CommentText"/>
      </w:pPr>
    </w:p>
    <w:p w14:paraId="7F95BAF0" w14:textId="77777777" w:rsidR="00716CD0" w:rsidRDefault="00716CD0">
      <w:pPr>
        <w:pStyle w:val="CommentText"/>
      </w:pPr>
      <w:r>
        <w:t>Note that non-payment of charges by the supplier is already covered.</w:t>
      </w:r>
    </w:p>
  </w:comment>
  <w:comment w:id="105" w:author="Claire Hynes" w:date="2017-02-27T10:43:00Z" w:initials="CH">
    <w:p w14:paraId="2E317336" w14:textId="77777777" w:rsidR="00FA4F95" w:rsidRDefault="00FA4F95">
      <w:pPr>
        <w:pStyle w:val="CommentText"/>
      </w:pPr>
      <w:r>
        <w:rPr>
          <w:rStyle w:val="CommentReference"/>
        </w:rPr>
        <w:annotationRef/>
      </w:r>
      <w:r>
        <w:t>Not a defined term in the NTC. WG considered EDNO Distribution System which is a defined term should be used. Seek clarification from Gowling as to the preferred wording.</w:t>
      </w:r>
    </w:p>
  </w:comment>
  <w:comment w:id="131" w:author="Claire Hynes" w:date="2017-02-27T11:08:00Z" w:initials="CH">
    <w:p w14:paraId="3A1DB95B" w14:textId="77777777" w:rsidR="00C84A3A" w:rsidRDefault="00C84A3A">
      <w:pPr>
        <w:pStyle w:val="CommentText"/>
      </w:pPr>
      <w:r>
        <w:rPr>
          <w:rStyle w:val="CommentReference"/>
        </w:rPr>
        <w:annotationRef/>
      </w:r>
      <w:r>
        <w:t>The amended text is to provide clarity that a single consolidated inventory be provided to all the DNOs and EDNOs.</w:t>
      </w:r>
    </w:p>
  </w:comment>
  <w:comment w:id="138" w:author="Gowling WLG" w:date="2017-02-21T11:36:00Z" w:initials="GWLG">
    <w:p w14:paraId="215CB0A0" w14:textId="77777777" w:rsidR="00FA6F6A" w:rsidRDefault="00FA6F6A">
      <w:pPr>
        <w:pStyle w:val="CommentText"/>
      </w:pPr>
      <w:r>
        <w:rPr>
          <w:rStyle w:val="CommentReference"/>
        </w:rPr>
        <w:annotationRef/>
      </w:r>
      <w:r>
        <w:t>We don't need to cover other EDNOs, as other EDNOs will have their own connection agreements with this wording in them.</w:t>
      </w:r>
    </w:p>
  </w:comment>
  <w:comment w:id="139" w:author="Claire Hynes" w:date="2017-02-27T11:07:00Z" w:initials="CH">
    <w:p w14:paraId="7BF0B86C" w14:textId="77777777" w:rsidR="00C84A3A" w:rsidRDefault="00C84A3A">
      <w:pPr>
        <w:pStyle w:val="CommentText"/>
      </w:pPr>
      <w:r>
        <w:rPr>
          <w:rStyle w:val="CommentReference"/>
        </w:rPr>
        <w:annotationRef/>
      </w:r>
      <w:r>
        <w:t>Gowling question – Do we need both Item or items with consideration made to the definition of election?</w:t>
      </w:r>
    </w:p>
  </w:comment>
  <w:comment w:id="142" w:author="Claire Hynes" w:date="2017-02-27T10:54:00Z" w:initials="CH">
    <w:p w14:paraId="5CE00051" w14:textId="77777777" w:rsidR="00A41DCF" w:rsidRDefault="00A41DCF">
      <w:pPr>
        <w:pStyle w:val="CommentText"/>
      </w:pPr>
      <w:r>
        <w:rPr>
          <w:rStyle w:val="CommentReference"/>
        </w:rPr>
        <w:annotationRef/>
      </w:r>
      <w:r>
        <w:t>Define this term in relation to the BSC in the NTC. Means the four character identifier of the ‘Market Participant’ (as defined in the BSC).</w:t>
      </w:r>
      <w:r w:rsidR="00C84A3A">
        <w:t xml:space="preserve"> Gowling to review definition and amended text</w:t>
      </w:r>
    </w:p>
  </w:comment>
  <w:comment w:id="162" w:author="Gowling WLG" w:date="2017-02-21T11:36:00Z" w:initials="GWLG">
    <w:p w14:paraId="187911A6" w14:textId="77777777" w:rsidR="00F2279C" w:rsidRDefault="00F2279C">
      <w:pPr>
        <w:pStyle w:val="CommentText"/>
      </w:pPr>
      <w:r>
        <w:rPr>
          <w:rStyle w:val="CommentReference"/>
        </w:rPr>
        <w:annotationRef/>
      </w:r>
      <w:r>
        <w:t>See comment on 42.14.1 above. This does not impose an obligation on the Host DNO. Any obligation that needs to be imposed will need to be imposed under the DCUSA (rather than the NTC).</w:t>
      </w:r>
    </w:p>
  </w:comment>
  <w:comment w:id="211" w:author="Gowling WLG" w:date="2017-02-21T11:36:00Z" w:initials="GWLG">
    <w:p w14:paraId="77A6C832" w14:textId="77777777" w:rsidR="00A66131" w:rsidRDefault="00A66131">
      <w:pPr>
        <w:pStyle w:val="CommentText"/>
      </w:pPr>
      <w:r>
        <w:rPr>
          <w:rStyle w:val="CommentReference"/>
        </w:rPr>
        <w:annotationRef/>
      </w:r>
      <w:r>
        <w:t xml:space="preserve">It only seems reasonable to exclude the DNO's liability if the EDNO is liable to the Customer. </w:t>
      </w:r>
    </w:p>
  </w:comment>
  <w:comment w:id="212" w:author="Claire Hynes" w:date="2017-02-27T11:15:00Z" w:initials="CH">
    <w:p w14:paraId="545B1D86" w14:textId="77777777" w:rsidR="00A11C76" w:rsidRDefault="00A11C76">
      <w:pPr>
        <w:pStyle w:val="CommentText"/>
      </w:pPr>
      <w:r>
        <w:rPr>
          <w:rStyle w:val="CommentReference"/>
        </w:rPr>
        <w:annotationRef/>
      </w:r>
      <w:r>
        <w:t>Is this a defined term? Should it be added to the definition in the NTC and remove a defined in the BSC.</w:t>
      </w:r>
      <w:bookmarkStart w:id="213" w:name="_GoBack"/>
      <w:bookmarkEnd w:id="21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41AFA4" w15:done="0"/>
  <w15:commentEx w15:paraId="36FBE6A5" w15:done="0"/>
  <w15:commentEx w15:paraId="78CC0707" w15:done="0"/>
  <w15:commentEx w15:paraId="4636957F" w15:done="0"/>
  <w15:commentEx w15:paraId="37121004" w15:done="0"/>
  <w15:commentEx w15:paraId="4AFD2BFD" w15:done="0"/>
  <w15:commentEx w15:paraId="22CDB528" w15:done="0"/>
  <w15:commentEx w15:paraId="7F95BAF0" w15:done="0"/>
  <w15:commentEx w15:paraId="2E317336" w15:done="0"/>
  <w15:commentEx w15:paraId="3A1DB95B" w15:done="0"/>
  <w15:commentEx w15:paraId="215CB0A0" w15:done="0"/>
  <w15:commentEx w15:paraId="7BF0B86C" w15:done="0"/>
  <w15:commentEx w15:paraId="5CE00051" w15:done="0"/>
  <w15:commentEx w15:paraId="187911A6" w15:done="0"/>
  <w15:commentEx w15:paraId="77A6C832" w15:done="0"/>
  <w15:commentEx w15:paraId="545B1D86"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84225" w14:textId="77777777" w:rsidR="00716CD0" w:rsidRDefault="00716CD0" w:rsidP="00EE1CC6">
      <w:r>
        <w:separator/>
      </w:r>
    </w:p>
  </w:endnote>
  <w:endnote w:type="continuationSeparator" w:id="0">
    <w:p w14:paraId="0FD98158" w14:textId="77777777" w:rsidR="00716CD0" w:rsidRDefault="00716CD0"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FB739" w14:textId="77777777" w:rsidR="001669CC" w:rsidRDefault="001669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467627"/>
      <w:docPartObj>
        <w:docPartGallery w:val="Page Numbers (Bottom of Page)"/>
        <w:docPartUnique/>
      </w:docPartObj>
    </w:sdtPr>
    <w:sdtEndPr>
      <w:rPr>
        <w:noProof/>
      </w:rPr>
    </w:sdtEndPr>
    <w:sdtContent>
      <w:p w14:paraId="27F1DD19" w14:textId="77777777" w:rsidR="00716CD0" w:rsidRDefault="00716CD0">
        <w:pPr>
          <w:pStyle w:val="Footer"/>
          <w:jc w:val="center"/>
        </w:pPr>
        <w:r>
          <w:fldChar w:fldCharType="begin"/>
        </w:r>
        <w:r>
          <w:instrText xml:space="preserve"> PAGE   \* MERGEFORMAT </w:instrText>
        </w:r>
        <w:r>
          <w:fldChar w:fldCharType="separate"/>
        </w:r>
        <w:r w:rsidR="00A11C76">
          <w:rPr>
            <w:noProof/>
          </w:rPr>
          <w:t>11</w:t>
        </w:r>
        <w:r>
          <w:rPr>
            <w:noProof/>
          </w:rPr>
          <w:fldChar w:fldCharType="end"/>
        </w:r>
      </w:p>
    </w:sdtContent>
  </w:sdt>
  <w:p w14:paraId="04BBBF29" w14:textId="77777777" w:rsidR="00716CD0" w:rsidRDefault="00716C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75927" w14:textId="77777777" w:rsidR="001669CC" w:rsidRDefault="001669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92373" w14:textId="77777777" w:rsidR="00716CD0" w:rsidRDefault="00716CD0" w:rsidP="00EE1CC6">
      <w:r>
        <w:separator/>
      </w:r>
    </w:p>
  </w:footnote>
  <w:footnote w:type="continuationSeparator" w:id="0">
    <w:p w14:paraId="6B177E2D" w14:textId="77777777" w:rsidR="00716CD0" w:rsidRDefault="00716CD0" w:rsidP="00EE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4C63D" w14:textId="77777777" w:rsidR="001669CC" w:rsidRDefault="001669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6A154" w14:textId="77777777" w:rsidR="00716CD0" w:rsidRPr="00DD72FA" w:rsidRDefault="00716CD0" w:rsidP="0024425D">
    <w:pPr>
      <w:pStyle w:val="Header"/>
      <w:jc w:val="right"/>
      <w:rPr>
        <w:b/>
      </w:rPr>
    </w:pPr>
    <w:r>
      <w:t xml:space="preserve">Gowling </w:t>
    </w:r>
    <w:r w:rsidRPr="00DD72FA">
      <w:t xml:space="preserve">WLG: </w:t>
    </w:r>
    <w:r>
      <w:t>2</w:t>
    </w:r>
    <w:r w:rsidR="00D94010">
      <w:t>1</w:t>
    </w:r>
    <w:r>
      <w:t xml:space="preserve"> February 2017</w:t>
    </w:r>
  </w:p>
  <w:p w14:paraId="2AE7F97F" w14:textId="77777777" w:rsidR="00716CD0" w:rsidRPr="00DD72FA" w:rsidRDefault="00716CD0" w:rsidP="00D55937">
    <w:pPr>
      <w:pStyle w:val="Header"/>
      <w:jc w:val="right"/>
      <w:rPr>
        <w:b/>
      </w:rPr>
    </w:pPr>
  </w:p>
  <w:p w14:paraId="205B38C8" w14:textId="77777777" w:rsidR="00716CD0" w:rsidRPr="00D55937" w:rsidRDefault="00716CD0" w:rsidP="00D559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83DE8" w14:textId="77777777" w:rsidR="001669CC" w:rsidRDefault="001669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1050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0C255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6D093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330DA2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6224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6068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5CC2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2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84F8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882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28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15:restartNumberingAfterBreak="0">
    <w:nsid w:val="08D45654"/>
    <w:multiLevelType w:val="hybridMultilevel"/>
    <w:tmpl w:val="472A9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977485F"/>
    <w:multiLevelType w:val="hybridMultilevel"/>
    <w:tmpl w:val="3AAC3E38"/>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2BDF56F8"/>
    <w:multiLevelType w:val="hybridMultilevel"/>
    <w:tmpl w:val="7DA22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7" w15:restartNumberingAfterBreak="0">
    <w:nsid w:val="3D2500F9"/>
    <w:multiLevelType w:val="hybridMultilevel"/>
    <w:tmpl w:val="0E0E90AE"/>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BB2FE8"/>
    <w:multiLevelType w:val="hybridMultilevel"/>
    <w:tmpl w:val="F462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20017E"/>
    <w:multiLevelType w:val="hybridMultilevel"/>
    <w:tmpl w:val="A1585238"/>
    <w:lvl w:ilvl="0" w:tplc="1436AC7C">
      <w:start w:val="1"/>
      <w:numFmt w:val="lowerLetter"/>
      <w:lvlText w:val="(%1)"/>
      <w:lvlJc w:val="left"/>
      <w:pPr>
        <w:ind w:left="366" w:hanging="360"/>
      </w:pPr>
      <w:rPr>
        <w:rFonts w:hint="default"/>
      </w:rPr>
    </w:lvl>
    <w:lvl w:ilvl="1" w:tplc="08090019" w:tentative="1">
      <w:start w:val="1"/>
      <w:numFmt w:val="lowerLetter"/>
      <w:lvlText w:val="%2."/>
      <w:lvlJc w:val="left"/>
      <w:pPr>
        <w:ind w:left="1086" w:hanging="360"/>
      </w:pPr>
    </w:lvl>
    <w:lvl w:ilvl="2" w:tplc="0809001B" w:tentative="1">
      <w:start w:val="1"/>
      <w:numFmt w:val="lowerRoman"/>
      <w:lvlText w:val="%3."/>
      <w:lvlJc w:val="right"/>
      <w:pPr>
        <w:ind w:left="1806" w:hanging="180"/>
      </w:pPr>
    </w:lvl>
    <w:lvl w:ilvl="3" w:tplc="0809000F" w:tentative="1">
      <w:start w:val="1"/>
      <w:numFmt w:val="decimal"/>
      <w:lvlText w:val="%4."/>
      <w:lvlJc w:val="left"/>
      <w:pPr>
        <w:ind w:left="2526" w:hanging="360"/>
      </w:pPr>
    </w:lvl>
    <w:lvl w:ilvl="4" w:tplc="08090019" w:tentative="1">
      <w:start w:val="1"/>
      <w:numFmt w:val="lowerLetter"/>
      <w:lvlText w:val="%5."/>
      <w:lvlJc w:val="left"/>
      <w:pPr>
        <w:ind w:left="3246" w:hanging="360"/>
      </w:pPr>
    </w:lvl>
    <w:lvl w:ilvl="5" w:tplc="0809001B" w:tentative="1">
      <w:start w:val="1"/>
      <w:numFmt w:val="lowerRoman"/>
      <w:lvlText w:val="%6."/>
      <w:lvlJc w:val="right"/>
      <w:pPr>
        <w:ind w:left="3966" w:hanging="180"/>
      </w:pPr>
    </w:lvl>
    <w:lvl w:ilvl="6" w:tplc="0809000F" w:tentative="1">
      <w:start w:val="1"/>
      <w:numFmt w:val="decimal"/>
      <w:lvlText w:val="%7."/>
      <w:lvlJc w:val="left"/>
      <w:pPr>
        <w:ind w:left="4686" w:hanging="360"/>
      </w:pPr>
    </w:lvl>
    <w:lvl w:ilvl="7" w:tplc="08090019" w:tentative="1">
      <w:start w:val="1"/>
      <w:numFmt w:val="lowerLetter"/>
      <w:lvlText w:val="%8."/>
      <w:lvlJc w:val="left"/>
      <w:pPr>
        <w:ind w:left="5406" w:hanging="360"/>
      </w:pPr>
    </w:lvl>
    <w:lvl w:ilvl="8" w:tplc="0809001B" w:tentative="1">
      <w:start w:val="1"/>
      <w:numFmt w:val="lowerRoman"/>
      <w:lvlText w:val="%9."/>
      <w:lvlJc w:val="right"/>
      <w:pPr>
        <w:ind w:left="6126" w:hanging="180"/>
      </w:pPr>
    </w:lvl>
  </w:abstractNum>
  <w:abstractNum w:abstractNumId="21" w15:restartNumberingAfterBreak="0">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2" w15:restartNumberingAfterBreak="0">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4" w15:restartNumberingAfterBreak="0">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8303C7"/>
    <w:multiLevelType w:val="hybridMultilevel"/>
    <w:tmpl w:val="BB58C396"/>
    <w:lvl w:ilvl="0" w:tplc="0F1279F6">
      <w:start w:val="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7EB6517F"/>
    <w:multiLevelType w:val="hybridMultilevel"/>
    <w:tmpl w:val="D3CCEA02"/>
    <w:lvl w:ilvl="0" w:tplc="A22041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18"/>
  </w:num>
  <w:num w:numId="4">
    <w:abstractNumId w:val="24"/>
  </w:num>
  <w:num w:numId="5">
    <w:abstractNumId w:val="23"/>
  </w:num>
  <w:num w:numId="6">
    <w:abstractNumId w:val="1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4"/>
  </w:num>
  <w:num w:numId="10">
    <w:abstractNumId w:val="14"/>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num>
  <w:num w:numId="28">
    <w:abstractNumId w:val="26"/>
  </w:num>
  <w:num w:numId="29">
    <w:abstractNumId w:val="19"/>
  </w:num>
  <w:num w:numId="30">
    <w:abstractNumId w:val="21"/>
  </w:num>
  <w:num w:numId="31">
    <w:abstractNumId w:val="25"/>
  </w:num>
  <w:num w:numId="32">
    <w:abstractNumId w:val="15"/>
  </w:num>
  <w:num w:numId="33">
    <w:abstractNumId w:val="12"/>
  </w:num>
  <w:num w:numId="34">
    <w:abstractNumId w:val="17"/>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CC6"/>
    <w:rsid w:val="00001E50"/>
    <w:rsid w:val="00006B58"/>
    <w:rsid w:val="0000731D"/>
    <w:rsid w:val="00012741"/>
    <w:rsid w:val="000321F5"/>
    <w:rsid w:val="00036398"/>
    <w:rsid w:val="00044A58"/>
    <w:rsid w:val="0004663C"/>
    <w:rsid w:val="0005254A"/>
    <w:rsid w:val="000532EF"/>
    <w:rsid w:val="000551F0"/>
    <w:rsid w:val="00056682"/>
    <w:rsid w:val="00062185"/>
    <w:rsid w:val="00081CAF"/>
    <w:rsid w:val="00083B4D"/>
    <w:rsid w:val="00092F15"/>
    <w:rsid w:val="000956F6"/>
    <w:rsid w:val="00096406"/>
    <w:rsid w:val="000A715D"/>
    <w:rsid w:val="000B74BC"/>
    <w:rsid w:val="000D2282"/>
    <w:rsid w:val="000D4DDB"/>
    <w:rsid w:val="000D69BE"/>
    <w:rsid w:val="000D6AA3"/>
    <w:rsid w:val="000E4CCA"/>
    <w:rsid w:val="000E7CC7"/>
    <w:rsid w:val="000F2207"/>
    <w:rsid w:val="000F4FCE"/>
    <w:rsid w:val="000F6B8C"/>
    <w:rsid w:val="00100F5F"/>
    <w:rsid w:val="00103693"/>
    <w:rsid w:val="00105CFE"/>
    <w:rsid w:val="00105EE1"/>
    <w:rsid w:val="001102EE"/>
    <w:rsid w:val="00114078"/>
    <w:rsid w:val="001148FD"/>
    <w:rsid w:val="00121F17"/>
    <w:rsid w:val="001316C8"/>
    <w:rsid w:val="00136300"/>
    <w:rsid w:val="00151DBB"/>
    <w:rsid w:val="00156FF5"/>
    <w:rsid w:val="001669CC"/>
    <w:rsid w:val="00177AF1"/>
    <w:rsid w:val="00177FBE"/>
    <w:rsid w:val="00182C6C"/>
    <w:rsid w:val="001854E0"/>
    <w:rsid w:val="00194BCD"/>
    <w:rsid w:val="001A4C83"/>
    <w:rsid w:val="001A4F32"/>
    <w:rsid w:val="001A789B"/>
    <w:rsid w:val="001B08D1"/>
    <w:rsid w:val="001B201B"/>
    <w:rsid w:val="001B20D6"/>
    <w:rsid w:val="001B792F"/>
    <w:rsid w:val="001C685F"/>
    <w:rsid w:val="001E043F"/>
    <w:rsid w:val="001E7CAE"/>
    <w:rsid w:val="001F7AD8"/>
    <w:rsid w:val="00203E6E"/>
    <w:rsid w:val="00205C6B"/>
    <w:rsid w:val="00216F86"/>
    <w:rsid w:val="00221D5E"/>
    <w:rsid w:val="0023144B"/>
    <w:rsid w:val="00233046"/>
    <w:rsid w:val="002357AE"/>
    <w:rsid w:val="0024425D"/>
    <w:rsid w:val="00247542"/>
    <w:rsid w:val="00251AAC"/>
    <w:rsid w:val="002668DF"/>
    <w:rsid w:val="00273B86"/>
    <w:rsid w:val="00275C53"/>
    <w:rsid w:val="002A018C"/>
    <w:rsid w:val="002B24B1"/>
    <w:rsid w:val="002C4234"/>
    <w:rsid w:val="002C7189"/>
    <w:rsid w:val="002D05A8"/>
    <w:rsid w:val="002E63F8"/>
    <w:rsid w:val="002F61CA"/>
    <w:rsid w:val="0033442C"/>
    <w:rsid w:val="00335D5A"/>
    <w:rsid w:val="00341513"/>
    <w:rsid w:val="00343DCA"/>
    <w:rsid w:val="00347940"/>
    <w:rsid w:val="003625E3"/>
    <w:rsid w:val="00365352"/>
    <w:rsid w:val="00365B9D"/>
    <w:rsid w:val="003732BB"/>
    <w:rsid w:val="0037648E"/>
    <w:rsid w:val="003775BB"/>
    <w:rsid w:val="00386EE2"/>
    <w:rsid w:val="00387A95"/>
    <w:rsid w:val="00390FD3"/>
    <w:rsid w:val="00391466"/>
    <w:rsid w:val="003D3848"/>
    <w:rsid w:val="003D4B7D"/>
    <w:rsid w:val="003E07BF"/>
    <w:rsid w:val="003E12D9"/>
    <w:rsid w:val="003E1B89"/>
    <w:rsid w:val="00403732"/>
    <w:rsid w:val="00404456"/>
    <w:rsid w:val="00407BF8"/>
    <w:rsid w:val="00413696"/>
    <w:rsid w:val="00435A6C"/>
    <w:rsid w:val="00460AE6"/>
    <w:rsid w:val="00491B69"/>
    <w:rsid w:val="004A18E4"/>
    <w:rsid w:val="004A70AD"/>
    <w:rsid w:val="004B7426"/>
    <w:rsid w:val="004C28D9"/>
    <w:rsid w:val="004C4F09"/>
    <w:rsid w:val="004C5DC2"/>
    <w:rsid w:val="004C673C"/>
    <w:rsid w:val="004D00D9"/>
    <w:rsid w:val="004D465E"/>
    <w:rsid w:val="004F007C"/>
    <w:rsid w:val="005039EB"/>
    <w:rsid w:val="005131EA"/>
    <w:rsid w:val="0051473A"/>
    <w:rsid w:val="005203F3"/>
    <w:rsid w:val="00533BB0"/>
    <w:rsid w:val="005369D1"/>
    <w:rsid w:val="00544D24"/>
    <w:rsid w:val="005454D7"/>
    <w:rsid w:val="005468B6"/>
    <w:rsid w:val="00550577"/>
    <w:rsid w:val="00553685"/>
    <w:rsid w:val="00562C8F"/>
    <w:rsid w:val="00570A8A"/>
    <w:rsid w:val="0057558A"/>
    <w:rsid w:val="005776E3"/>
    <w:rsid w:val="005A2CD5"/>
    <w:rsid w:val="005A42B1"/>
    <w:rsid w:val="005B392A"/>
    <w:rsid w:val="005B7731"/>
    <w:rsid w:val="005C74E5"/>
    <w:rsid w:val="005D4AE1"/>
    <w:rsid w:val="005E099E"/>
    <w:rsid w:val="005E14E9"/>
    <w:rsid w:val="005E6B0D"/>
    <w:rsid w:val="005F04A5"/>
    <w:rsid w:val="005F3944"/>
    <w:rsid w:val="005F6A68"/>
    <w:rsid w:val="00611CF1"/>
    <w:rsid w:val="006276EF"/>
    <w:rsid w:val="00642510"/>
    <w:rsid w:val="00642857"/>
    <w:rsid w:val="00652CCA"/>
    <w:rsid w:val="00653C18"/>
    <w:rsid w:val="00674F87"/>
    <w:rsid w:val="006772F4"/>
    <w:rsid w:val="006927B0"/>
    <w:rsid w:val="006B0DED"/>
    <w:rsid w:val="006B2818"/>
    <w:rsid w:val="006C0C6B"/>
    <w:rsid w:val="006C1648"/>
    <w:rsid w:val="006C2081"/>
    <w:rsid w:val="006C4E06"/>
    <w:rsid w:val="006D0712"/>
    <w:rsid w:val="006E3019"/>
    <w:rsid w:val="006E73C4"/>
    <w:rsid w:val="006F3823"/>
    <w:rsid w:val="00702B93"/>
    <w:rsid w:val="00707CA0"/>
    <w:rsid w:val="007103D4"/>
    <w:rsid w:val="007131D6"/>
    <w:rsid w:val="00716AE6"/>
    <w:rsid w:val="00716CD0"/>
    <w:rsid w:val="00722A35"/>
    <w:rsid w:val="00744840"/>
    <w:rsid w:val="007450C0"/>
    <w:rsid w:val="007477E8"/>
    <w:rsid w:val="007500F0"/>
    <w:rsid w:val="0075107D"/>
    <w:rsid w:val="00755570"/>
    <w:rsid w:val="00765921"/>
    <w:rsid w:val="00773E2E"/>
    <w:rsid w:val="00792A97"/>
    <w:rsid w:val="007A44EC"/>
    <w:rsid w:val="007A4556"/>
    <w:rsid w:val="007B0CBA"/>
    <w:rsid w:val="007B5FF1"/>
    <w:rsid w:val="007C1AF7"/>
    <w:rsid w:val="007C728C"/>
    <w:rsid w:val="007E029C"/>
    <w:rsid w:val="007E08BC"/>
    <w:rsid w:val="007E452F"/>
    <w:rsid w:val="0081159E"/>
    <w:rsid w:val="00821514"/>
    <w:rsid w:val="00822047"/>
    <w:rsid w:val="00826CF0"/>
    <w:rsid w:val="00852493"/>
    <w:rsid w:val="00872D9E"/>
    <w:rsid w:val="00880DBC"/>
    <w:rsid w:val="00884BA0"/>
    <w:rsid w:val="00886802"/>
    <w:rsid w:val="00895C9D"/>
    <w:rsid w:val="00897F02"/>
    <w:rsid w:val="008A0756"/>
    <w:rsid w:val="008B17FB"/>
    <w:rsid w:val="008D4FB7"/>
    <w:rsid w:val="008D588A"/>
    <w:rsid w:val="008D5C7C"/>
    <w:rsid w:val="008F59C5"/>
    <w:rsid w:val="009006B3"/>
    <w:rsid w:val="00914D28"/>
    <w:rsid w:val="00922E68"/>
    <w:rsid w:val="00935DE1"/>
    <w:rsid w:val="00936914"/>
    <w:rsid w:val="009431AF"/>
    <w:rsid w:val="0096461A"/>
    <w:rsid w:val="0096781C"/>
    <w:rsid w:val="00987CEE"/>
    <w:rsid w:val="00990C04"/>
    <w:rsid w:val="009962D6"/>
    <w:rsid w:val="009E4364"/>
    <w:rsid w:val="009F506D"/>
    <w:rsid w:val="00A032A0"/>
    <w:rsid w:val="00A05E44"/>
    <w:rsid w:val="00A10250"/>
    <w:rsid w:val="00A10A97"/>
    <w:rsid w:val="00A11C76"/>
    <w:rsid w:val="00A30525"/>
    <w:rsid w:val="00A3399F"/>
    <w:rsid w:val="00A41DCF"/>
    <w:rsid w:val="00A42DE9"/>
    <w:rsid w:val="00A43FF5"/>
    <w:rsid w:val="00A5391E"/>
    <w:rsid w:val="00A60FD2"/>
    <w:rsid w:val="00A613A6"/>
    <w:rsid w:val="00A63D8A"/>
    <w:rsid w:val="00A64BAF"/>
    <w:rsid w:val="00A66131"/>
    <w:rsid w:val="00A673EC"/>
    <w:rsid w:val="00A704DC"/>
    <w:rsid w:val="00A70BF7"/>
    <w:rsid w:val="00A84A28"/>
    <w:rsid w:val="00A910F5"/>
    <w:rsid w:val="00A937CD"/>
    <w:rsid w:val="00A9678E"/>
    <w:rsid w:val="00A96B6D"/>
    <w:rsid w:val="00AC107C"/>
    <w:rsid w:val="00AC7143"/>
    <w:rsid w:val="00AF55AF"/>
    <w:rsid w:val="00B01385"/>
    <w:rsid w:val="00B05C3C"/>
    <w:rsid w:val="00B05DDF"/>
    <w:rsid w:val="00B117B0"/>
    <w:rsid w:val="00B2605F"/>
    <w:rsid w:val="00B46A6E"/>
    <w:rsid w:val="00B52ACB"/>
    <w:rsid w:val="00B564A5"/>
    <w:rsid w:val="00B62224"/>
    <w:rsid w:val="00B838E5"/>
    <w:rsid w:val="00BA239E"/>
    <w:rsid w:val="00BB723D"/>
    <w:rsid w:val="00BC31E7"/>
    <w:rsid w:val="00BD0081"/>
    <w:rsid w:val="00BD6B12"/>
    <w:rsid w:val="00BF6F1D"/>
    <w:rsid w:val="00C03FE2"/>
    <w:rsid w:val="00C12850"/>
    <w:rsid w:val="00C24966"/>
    <w:rsid w:val="00C25CCD"/>
    <w:rsid w:val="00C301FA"/>
    <w:rsid w:val="00C32EB1"/>
    <w:rsid w:val="00C4274E"/>
    <w:rsid w:val="00C53127"/>
    <w:rsid w:val="00C61BC3"/>
    <w:rsid w:val="00C83869"/>
    <w:rsid w:val="00C84A3A"/>
    <w:rsid w:val="00C948D6"/>
    <w:rsid w:val="00C96E0B"/>
    <w:rsid w:val="00C97133"/>
    <w:rsid w:val="00CB01AD"/>
    <w:rsid w:val="00CB3A5A"/>
    <w:rsid w:val="00CB6972"/>
    <w:rsid w:val="00CC053F"/>
    <w:rsid w:val="00CC384D"/>
    <w:rsid w:val="00CC559F"/>
    <w:rsid w:val="00CC7F0D"/>
    <w:rsid w:val="00CD5311"/>
    <w:rsid w:val="00CE477D"/>
    <w:rsid w:val="00CE7A5D"/>
    <w:rsid w:val="00CF08D7"/>
    <w:rsid w:val="00CF26B0"/>
    <w:rsid w:val="00CF7C4D"/>
    <w:rsid w:val="00D00E2C"/>
    <w:rsid w:val="00D015F6"/>
    <w:rsid w:val="00D11CB4"/>
    <w:rsid w:val="00D35D24"/>
    <w:rsid w:val="00D55937"/>
    <w:rsid w:val="00D55AFB"/>
    <w:rsid w:val="00D57F24"/>
    <w:rsid w:val="00D65D34"/>
    <w:rsid w:val="00D674D1"/>
    <w:rsid w:val="00D70D25"/>
    <w:rsid w:val="00D72636"/>
    <w:rsid w:val="00D869C4"/>
    <w:rsid w:val="00D9336E"/>
    <w:rsid w:val="00D94010"/>
    <w:rsid w:val="00DB1F10"/>
    <w:rsid w:val="00DB2D15"/>
    <w:rsid w:val="00DB33BC"/>
    <w:rsid w:val="00DB7116"/>
    <w:rsid w:val="00DD2C33"/>
    <w:rsid w:val="00DE70D9"/>
    <w:rsid w:val="00DF7765"/>
    <w:rsid w:val="00E008B8"/>
    <w:rsid w:val="00E03393"/>
    <w:rsid w:val="00E0757C"/>
    <w:rsid w:val="00E15362"/>
    <w:rsid w:val="00E25D60"/>
    <w:rsid w:val="00E34467"/>
    <w:rsid w:val="00E55DE8"/>
    <w:rsid w:val="00E62716"/>
    <w:rsid w:val="00E65935"/>
    <w:rsid w:val="00E665AC"/>
    <w:rsid w:val="00E72027"/>
    <w:rsid w:val="00E74F7A"/>
    <w:rsid w:val="00E827B3"/>
    <w:rsid w:val="00E968FD"/>
    <w:rsid w:val="00E97E0B"/>
    <w:rsid w:val="00EC0F5B"/>
    <w:rsid w:val="00EC3861"/>
    <w:rsid w:val="00EC7DBC"/>
    <w:rsid w:val="00EE1CC6"/>
    <w:rsid w:val="00EE2CE2"/>
    <w:rsid w:val="00EF5212"/>
    <w:rsid w:val="00F2279C"/>
    <w:rsid w:val="00F30ED5"/>
    <w:rsid w:val="00F31F60"/>
    <w:rsid w:val="00F35421"/>
    <w:rsid w:val="00F3670F"/>
    <w:rsid w:val="00F37F18"/>
    <w:rsid w:val="00F44ED1"/>
    <w:rsid w:val="00F462D8"/>
    <w:rsid w:val="00F53634"/>
    <w:rsid w:val="00F64EEC"/>
    <w:rsid w:val="00F957B5"/>
    <w:rsid w:val="00FA4F95"/>
    <w:rsid w:val="00FA6F6A"/>
    <w:rsid w:val="00FA7C26"/>
    <w:rsid w:val="00FB09FA"/>
    <w:rsid w:val="00FB229A"/>
    <w:rsid w:val="00FB5802"/>
    <w:rsid w:val="00FC02E3"/>
    <w:rsid w:val="00FD5BBD"/>
    <w:rsid w:val="00FE24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DFB8332"/>
  <w15:docId w15:val="{72AF27D6-7D9C-4119-AB8A-FDB71B0CD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0" w:unhideWhenUsed="1" w:qFormat="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870">
      <w:bodyDiv w:val="1"/>
      <w:marLeft w:val="0"/>
      <w:marRight w:val="0"/>
      <w:marTop w:val="0"/>
      <w:marBottom w:val="0"/>
      <w:divBdr>
        <w:top w:val="none" w:sz="0" w:space="0" w:color="auto"/>
        <w:left w:val="none" w:sz="0" w:space="0" w:color="auto"/>
        <w:bottom w:val="none" w:sz="0" w:space="0" w:color="auto"/>
        <w:right w:val="none" w:sz="0" w:space="0" w:color="auto"/>
      </w:divBdr>
    </w:div>
    <w:div w:id="693382354">
      <w:bodyDiv w:val="1"/>
      <w:marLeft w:val="0"/>
      <w:marRight w:val="0"/>
      <w:marTop w:val="0"/>
      <w:marBottom w:val="0"/>
      <w:divBdr>
        <w:top w:val="none" w:sz="0" w:space="0" w:color="auto"/>
        <w:left w:val="none" w:sz="0" w:space="0" w:color="auto"/>
        <w:bottom w:val="none" w:sz="0" w:space="0" w:color="auto"/>
        <w:right w:val="none" w:sz="0" w:space="0" w:color="auto"/>
      </w:divBdr>
    </w:div>
    <w:div w:id="715012806">
      <w:bodyDiv w:val="1"/>
      <w:marLeft w:val="0"/>
      <w:marRight w:val="0"/>
      <w:marTop w:val="0"/>
      <w:marBottom w:val="0"/>
      <w:divBdr>
        <w:top w:val="none" w:sz="0" w:space="0" w:color="auto"/>
        <w:left w:val="none" w:sz="0" w:space="0" w:color="auto"/>
        <w:bottom w:val="none" w:sz="0" w:space="0" w:color="auto"/>
        <w:right w:val="none" w:sz="0" w:space="0" w:color="auto"/>
      </w:divBdr>
    </w:div>
    <w:div w:id="19024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2DA70-FB7E-4700-9F81-8FB55DDAE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2903</Words>
  <Characters>16553</Characters>
  <Application>Microsoft Office Word</Application>
  <DocSecurity>4</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Hynes</dc:creator>
  <cp:lastModifiedBy>Claire Hynes</cp:lastModifiedBy>
  <cp:revision>2</cp:revision>
  <dcterms:created xsi:type="dcterms:W3CDTF">2017-02-27T11:22:00Z</dcterms:created>
  <dcterms:modified xsi:type="dcterms:W3CDTF">2017-02-27T11:22:00Z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04d9ddc1-62db-4b7d-ad50-99c83a5e8065</vt:lpwstr>
  </property>
</Properties>
</file>