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640" w:type="dxa"/>
        <w:tblInd w:w="648" w:type="dxa"/>
        <w:tblLook w:val="01E0" w:firstRow="1" w:lastRow="1" w:firstColumn="1" w:lastColumn="1" w:noHBand="0" w:noVBand="0"/>
      </w:tblPr>
      <w:tblGrid>
        <w:gridCol w:w="2548"/>
        <w:gridCol w:w="6092"/>
      </w:tblGrid>
      <w:tr w:rsidR="003163E6" w:rsidRPr="00E23CCF" w:rsidTr="003163E6">
        <w:tc>
          <w:tcPr>
            <w:tcW w:w="2548" w:type="dxa"/>
          </w:tcPr>
          <w:p w:rsidR="003163E6" w:rsidRPr="00E23CCF" w:rsidRDefault="003163E6" w:rsidP="007B001C">
            <w:pPr>
              <w:spacing w:after="200" w:line="276" w:lineRule="auto"/>
            </w:pPr>
          </w:p>
        </w:tc>
        <w:tc>
          <w:tcPr>
            <w:tcW w:w="6092" w:type="dxa"/>
          </w:tcPr>
          <w:p w:rsidR="003163E6" w:rsidRPr="00E23CCF" w:rsidRDefault="003163E6" w:rsidP="00E54CE1"/>
        </w:tc>
      </w:tr>
    </w:tbl>
    <w:p w:rsidR="0094629E" w:rsidRPr="00EB5A48" w:rsidRDefault="0094629E" w:rsidP="0097574C">
      <w:pPr>
        <w:pStyle w:val="DCHeading1"/>
      </w:pPr>
      <w:bookmarkStart w:id="0" w:name="_Toc391559978"/>
      <w:r w:rsidRPr="00EB5A48">
        <w:t>SCHEDULE 19 – PORTFOLIO BILLING</w:t>
      </w:r>
      <w:bookmarkEnd w:id="0"/>
    </w:p>
    <w:p w:rsidR="0094629E" w:rsidRPr="00C9171E" w:rsidRDefault="0094629E" w:rsidP="00227D17">
      <w:pPr>
        <w:pStyle w:val="Heading1"/>
        <w:numPr>
          <w:ilvl w:val="0"/>
          <w:numId w:val="135"/>
        </w:numPr>
      </w:pPr>
      <w:bookmarkStart w:id="1" w:name="_Toc360028113"/>
      <w:bookmarkStart w:id="2" w:name="_Toc391559979"/>
      <w:r w:rsidRPr="00C9171E">
        <w:t>APPLICATION OF THIS SCHEDULE</w:t>
      </w:r>
      <w:bookmarkEnd w:id="1"/>
      <w:bookmarkEnd w:id="2"/>
    </w:p>
    <w:p w:rsidR="0094629E" w:rsidRPr="00EB5A48" w:rsidRDefault="0094629E" w:rsidP="0094629E">
      <w:pPr>
        <w:pStyle w:val="Heading2"/>
      </w:pPr>
      <w:r w:rsidRPr="00EB5A48">
        <w:t>Notwithstanding Clause 36.3, this Schedule applies to, and is binding between, each DNO Party (for the one part) and each EDNO (for the second part).</w:t>
      </w:r>
    </w:p>
    <w:p w:rsidR="0094629E" w:rsidRPr="00EB5A48" w:rsidRDefault="0094629E" w:rsidP="0094629E">
      <w:pPr>
        <w:pStyle w:val="Heading2"/>
      </w:pPr>
      <w:r w:rsidRPr="00EB5A48">
        <w:t xml:space="preserve">This Schedule sets out the process for determining the data by reference to which the Use of System Charges payable by the EDNO to the DNO Party are to be calculated.  </w:t>
      </w:r>
    </w:p>
    <w:p w:rsidR="0094629E" w:rsidRPr="00EB5A48" w:rsidRDefault="0094629E" w:rsidP="0094629E">
      <w:pPr>
        <w:pStyle w:val="Heading2"/>
      </w:pPr>
      <w:r w:rsidRPr="00EB5A48">
        <w:t xml:space="preserve">In this Schedule, an </w:t>
      </w:r>
      <w:r w:rsidRPr="000C681F">
        <w:rPr>
          <w:b/>
        </w:rPr>
        <w:t>“Embedded Distribution Network Operator”</w:t>
      </w:r>
      <w:r w:rsidRPr="00EB5A48">
        <w:t xml:space="preserve"> or “</w:t>
      </w:r>
      <w:r w:rsidRPr="00E8603A">
        <w:rPr>
          <w:b/>
        </w:rPr>
        <w:t>EDNO</w:t>
      </w:r>
      <w:r w:rsidRPr="00EB5A48">
        <w:t>” is, in respect of each DNO Party:</w:t>
      </w:r>
    </w:p>
    <w:p w:rsidR="0094629E" w:rsidRPr="00F575AE" w:rsidRDefault="0094629E" w:rsidP="0094629E">
      <w:pPr>
        <w:pStyle w:val="Heading5"/>
        <w:spacing w:before="0" w:after="240"/>
      </w:pPr>
      <w:r w:rsidRPr="00F575AE">
        <w:t>any IDNO Party; or</w:t>
      </w:r>
    </w:p>
    <w:p w:rsidR="0094629E" w:rsidRPr="00F575AE" w:rsidRDefault="0094629E" w:rsidP="0094629E">
      <w:pPr>
        <w:pStyle w:val="Heading5"/>
        <w:spacing w:before="0" w:after="240"/>
      </w:pPr>
      <w:r w:rsidRPr="00F575AE">
        <w:t>any DNO Party acting outside of that DNO Party’s Distribution Services Area,</w:t>
      </w:r>
    </w:p>
    <w:p w:rsidR="0094629E" w:rsidRDefault="0094629E" w:rsidP="0094629E">
      <w:pPr>
        <w:pStyle w:val="Heading5"/>
        <w:spacing w:before="0" w:after="240"/>
        <w:ind w:left="709" w:hanging="709"/>
      </w:pPr>
      <w:r w:rsidRPr="00F575AE">
        <w:t xml:space="preserve">which (in each case) has a Distribution System within a GSP Group associated with </w:t>
      </w:r>
      <w:r>
        <w:t xml:space="preserve">  </w:t>
      </w:r>
      <w:r w:rsidRPr="00F575AE">
        <w:t>that DNO Party.</w:t>
      </w:r>
    </w:p>
    <w:p w:rsidR="0094629E" w:rsidRPr="000C681F" w:rsidRDefault="0094629E" w:rsidP="0094629E">
      <w:pPr>
        <w:pStyle w:val="Heading5"/>
        <w:numPr>
          <w:ilvl w:val="0"/>
          <w:numId w:val="0"/>
        </w:numPr>
        <w:ind w:left="709"/>
      </w:pPr>
      <w:r w:rsidRPr="00F575AE">
        <w:t xml:space="preserve"> </w:t>
      </w:r>
    </w:p>
    <w:p w:rsidR="0094629E" w:rsidRPr="00EB5A48" w:rsidRDefault="0094629E" w:rsidP="0094629E">
      <w:pPr>
        <w:pStyle w:val="Heading2"/>
      </w:pPr>
      <w:r w:rsidRPr="00EB5A48">
        <w:t>In this Schedule, a reference to the EDNO’s “</w:t>
      </w:r>
      <w:r w:rsidRPr="00E8603A">
        <w:rPr>
          <w:b/>
        </w:rPr>
        <w:t>Connectees</w:t>
      </w:r>
      <w:r w:rsidRPr="00EB5A48">
        <w:t>” shall only be a reference to those Connectees to the Distribution Systems referred to in Paragraph 1.3 (and shall not include any Connectees to other Distribution Systems of the EDNO).</w:t>
      </w:r>
    </w:p>
    <w:p w:rsidR="0094629E" w:rsidRPr="00EB5A48" w:rsidRDefault="0094629E" w:rsidP="0094629E">
      <w:pPr>
        <w:pStyle w:val="Heading2"/>
      </w:pPr>
      <w:r w:rsidRPr="00EB5A48">
        <w:t xml:space="preserve">The Use of System Charges calculated in accordance with this Schedule shall be payable by the EDNO in accordance with Clause 44, and shall be subject to Clause 43.7 and paragraph 2 of Schedule 4 (as if the references to the User in those Clauses and that Schedule were to the EDNO).     </w:t>
      </w:r>
    </w:p>
    <w:p w:rsidR="0094629E" w:rsidRPr="00EB5A48" w:rsidRDefault="0094629E" w:rsidP="0094629E">
      <w:pPr>
        <w:pStyle w:val="Heading1"/>
        <w:spacing w:line="276" w:lineRule="auto"/>
      </w:pPr>
      <w:bookmarkStart w:id="3" w:name="_Toc360028114"/>
      <w:bookmarkStart w:id="4" w:name="_Toc391559980"/>
      <w:r w:rsidRPr="00EB5A48">
        <w:t>NHH</w:t>
      </w:r>
      <w:r w:rsidR="00A64B63">
        <w:t xml:space="preserve"> AND HH AGGREGATED DEMAND</w:t>
      </w:r>
      <w:r w:rsidRPr="00EB5A48">
        <w:t xml:space="preserve"> DATA</w:t>
      </w:r>
      <w:bookmarkEnd w:id="3"/>
      <w:bookmarkEnd w:id="4"/>
    </w:p>
    <w:p w:rsidR="0094629E" w:rsidRPr="000C681F" w:rsidRDefault="0094629E" w:rsidP="00A64B63">
      <w:pPr>
        <w:pStyle w:val="Heading2"/>
      </w:pPr>
      <w:r w:rsidRPr="000C681F">
        <w:t xml:space="preserve">In order to calculate the Use of System Charges attributable to the EDNO’s non-half-hourly-settled </w:t>
      </w:r>
      <w:r w:rsidR="00A64B63" w:rsidRPr="00A64B63">
        <w:t xml:space="preserve">and half-hourly aggregated settled demand </w:t>
      </w:r>
      <w:r w:rsidRPr="000C681F">
        <w:t>Connectees, the DNO Party will use the data provided to it by the SVAA pursuant to section S and BSCP508 of the BSC.</w:t>
      </w:r>
    </w:p>
    <w:p w:rsidR="0094629E" w:rsidRPr="000C681F" w:rsidRDefault="0094629E" w:rsidP="00F72701">
      <w:pPr>
        <w:pStyle w:val="Heading2"/>
        <w:keepNext/>
        <w:keepLines/>
        <w:contextualSpacing/>
      </w:pPr>
      <w:r w:rsidRPr="000C681F">
        <w:t>Where a subsequent Settlement Run indicates that, as a result of such Settlement Run, the Use of System Charges are different from those previously billed, the DNO Party shall calculate such difference and the interest thereon, and shall submit an invoice for</w:t>
      </w:r>
      <w:r w:rsidR="00EB040C">
        <w:t xml:space="preserve"> </w:t>
      </w:r>
      <w:r w:rsidRPr="000C681F">
        <w:t>such difference and interest as soon as is reasonably practicable after such Settlement Run. Such interest shall be calculated in accordance with the provisions of Schedule 3 (as if the invoice under Paragraph 2.1 was an Initial Account, and as if the invoice under this Paragraph 2.2 was a Reconciliation Account under Clause 20.4).</w:t>
      </w:r>
    </w:p>
    <w:p w:rsidR="0094629E" w:rsidRPr="000C681F" w:rsidRDefault="0094629E" w:rsidP="00F72701">
      <w:pPr>
        <w:pStyle w:val="Heading2"/>
        <w:keepNext/>
        <w:keepLines/>
      </w:pPr>
      <w:r w:rsidRPr="000C681F">
        <w:t>The DNO Party shall identify to the EDNO the amount of each such invoice which relates to each Settlement Run, broken down by Settlement Code.</w:t>
      </w:r>
    </w:p>
    <w:p w:rsidR="0094629E" w:rsidRPr="000C681F" w:rsidRDefault="0094629E" w:rsidP="0094629E">
      <w:pPr>
        <w:pStyle w:val="Heading1"/>
        <w:spacing w:line="276" w:lineRule="auto"/>
      </w:pPr>
      <w:bookmarkStart w:id="5" w:name="_Toc360028115"/>
      <w:bookmarkStart w:id="6" w:name="_Toc391559981"/>
      <w:r w:rsidRPr="00EB5A48">
        <w:t>HH</w:t>
      </w:r>
      <w:r w:rsidR="00A64B63">
        <w:t xml:space="preserve"> Site SPECIFIC</w:t>
      </w:r>
      <w:r w:rsidRPr="00EB5A48">
        <w:t xml:space="preserve"> DATA</w:t>
      </w:r>
      <w:bookmarkEnd w:id="5"/>
      <w:bookmarkEnd w:id="6"/>
    </w:p>
    <w:p w:rsidR="0094629E" w:rsidRPr="000C681F" w:rsidRDefault="0094629E" w:rsidP="0094629E">
      <w:pPr>
        <w:pStyle w:val="Heading2"/>
      </w:pPr>
      <w:r w:rsidRPr="000C681F">
        <w:t xml:space="preserve">In order to calculate the Use of System Charges attributable to the EDNO’s </w:t>
      </w:r>
      <w:r w:rsidR="00A64B63">
        <w:t xml:space="preserve">site specific </w:t>
      </w:r>
      <w:r w:rsidRPr="000C681F">
        <w:t>half-hourly-settled Connectees, the DNO Party will use data contained in the report provided by the EDNO pursuant to Paragraph 3.2 (subject to any revisions to reflect errors in such reports identified by the DNO Party pursuant to Paragraph 5).</w:t>
      </w:r>
    </w:p>
    <w:p w:rsidR="0094629E" w:rsidRPr="000C681F" w:rsidRDefault="0094629E" w:rsidP="0094629E">
      <w:pPr>
        <w:pStyle w:val="Heading2"/>
      </w:pPr>
      <w:r w:rsidRPr="000C681F">
        <w:t>The EDNO shall provide a report to the DNO Party, on or before the 15th day of each month, based on the amounts invoiced to Supplier/DG Parties by the EDNO pursuant to Clause 21 in respect of its Connectees, including all relevant data not previously reported to the DNO Party (and any adjustments to data previously reported).</w:t>
      </w:r>
      <w:ins w:id="7" w:author="James, Mark" w:date="2016-03-01T09:51:00Z">
        <w:r w:rsidR="00714DED">
          <w:t xml:space="preserve"> </w:t>
        </w:r>
      </w:ins>
      <w:ins w:id="8" w:author="James, Mark" w:date="2016-03-01T09:52:00Z">
        <w:r w:rsidR="00714DED">
          <w:t>W</w:t>
        </w:r>
        <w:r w:rsidR="00714DED" w:rsidRPr="00067D45">
          <w:t xml:space="preserve">here revised data is received by the IDNO and rebilled, a credit row and new debit row </w:t>
        </w:r>
      </w:ins>
      <w:ins w:id="9" w:author="James, Mark" w:date="2016-03-01T09:53:00Z">
        <w:r w:rsidR="00714DED">
          <w:t>should be</w:t>
        </w:r>
      </w:ins>
      <w:ins w:id="10" w:author="James, Mark" w:date="2016-03-01T09:52:00Z">
        <w:r w:rsidR="00714DED" w:rsidRPr="00067D45">
          <w:t xml:space="preserve"> reported</w:t>
        </w:r>
      </w:ins>
      <w:ins w:id="11" w:author="James, Mark" w:date="2016-03-01T10:15:00Z">
        <w:r w:rsidR="007A3916">
          <w:t xml:space="preserve">. </w:t>
        </w:r>
      </w:ins>
    </w:p>
    <w:p w:rsidR="0094629E" w:rsidRPr="00EB5A48" w:rsidRDefault="0094629E" w:rsidP="0094629E">
      <w:pPr>
        <w:pStyle w:val="Heading2"/>
      </w:pPr>
      <w:r w:rsidRPr="00EB5A48">
        <w:t xml:space="preserve">The report shall contain the following data items in the following sequence for each invoice raised in respect of a half-hourly-settled Connectee: </w:t>
      </w:r>
    </w:p>
    <w:p w:rsidR="0094629E" w:rsidRPr="00EB5A48" w:rsidRDefault="0094629E" w:rsidP="00496876">
      <w:pPr>
        <w:pStyle w:val="Heading5"/>
        <w:keepNext w:val="0"/>
        <w:keepLines w:val="0"/>
        <w:spacing w:before="0" w:after="240"/>
        <w:ind w:left="1418" w:hanging="567"/>
      </w:pPr>
      <w:r w:rsidRPr="00EB5A48">
        <w:t>the Market Domain I.D. of the EDNO;</w:t>
      </w:r>
    </w:p>
    <w:p w:rsidR="0094629E" w:rsidRPr="00EB5A48" w:rsidRDefault="0094629E" w:rsidP="00496876">
      <w:pPr>
        <w:pStyle w:val="Heading5"/>
        <w:keepNext w:val="0"/>
        <w:keepLines w:val="0"/>
        <w:spacing w:before="0" w:after="240"/>
        <w:ind w:left="1418" w:hanging="567"/>
      </w:pPr>
      <w:r w:rsidRPr="00EB5A48">
        <w:t>the GSP Group code of the DNO Party;</w:t>
      </w:r>
    </w:p>
    <w:p w:rsidR="0094629E" w:rsidRPr="00EB5A48" w:rsidRDefault="0094629E" w:rsidP="00496876">
      <w:pPr>
        <w:pStyle w:val="Heading5"/>
        <w:keepNext w:val="0"/>
        <w:keepLines w:val="0"/>
        <w:spacing w:before="0" w:after="240"/>
        <w:ind w:left="1418" w:hanging="567"/>
      </w:pPr>
      <w:r w:rsidRPr="00EB5A48">
        <w:t>the invoice reference number;</w:t>
      </w:r>
    </w:p>
    <w:p w:rsidR="0094629E" w:rsidRPr="00EB5A48" w:rsidRDefault="0094629E" w:rsidP="00496876">
      <w:pPr>
        <w:pStyle w:val="Heading5"/>
        <w:keepNext w:val="0"/>
        <w:keepLines w:val="0"/>
        <w:spacing w:before="0" w:after="240"/>
        <w:ind w:left="1418" w:hanging="567"/>
      </w:pPr>
      <w:r w:rsidRPr="00EB5A48">
        <w:t>the name or other reference identifying the EDNO Distribution System;</w:t>
      </w:r>
    </w:p>
    <w:p w:rsidR="0094629E" w:rsidRPr="00EB5A48" w:rsidRDefault="0094629E" w:rsidP="00496876">
      <w:pPr>
        <w:pStyle w:val="Heading5"/>
        <w:keepNext w:val="0"/>
        <w:keepLines w:val="0"/>
        <w:spacing w:before="0" w:after="240"/>
        <w:ind w:left="1418" w:hanging="567"/>
      </w:pPr>
      <w:del w:id="12" w:author="James, Mark" w:date="2016-03-01T09:30:00Z">
        <w:r w:rsidRPr="00EB5A48" w:rsidDel="00B400CE">
          <w:delText xml:space="preserve">a list of the MPANs covered by the invoice; </w:delText>
        </w:r>
      </w:del>
      <w:ins w:id="13" w:author="James, Mark" w:date="2016-03-01T09:30:00Z">
        <w:r w:rsidR="00B400CE">
          <w:t>the MPAN Count;</w:t>
        </w:r>
      </w:ins>
    </w:p>
    <w:p w:rsidR="0094629E" w:rsidRPr="00EB5A48" w:rsidRDefault="0094629E" w:rsidP="00496876">
      <w:pPr>
        <w:pStyle w:val="Heading5"/>
        <w:keepNext w:val="0"/>
        <w:keepLines w:val="0"/>
        <w:spacing w:before="0" w:after="240"/>
        <w:ind w:left="1418" w:hanging="567"/>
      </w:pPr>
      <w:del w:id="14" w:author="James, Mark" w:date="2016-03-01T09:31:00Z">
        <w:r w:rsidRPr="00EB5A48" w:rsidDel="00B400CE">
          <w:delText>the month(s) of consumption covered by the invoice</w:delText>
        </w:r>
      </w:del>
      <w:ins w:id="15" w:author="James, Mark" w:date="2016-03-01T09:31:00Z">
        <w:r w:rsidR="00B400CE">
          <w:t xml:space="preserve"> a list of MPANs covered by the invoice</w:t>
        </w:r>
      </w:ins>
      <w:r w:rsidRPr="00EB5A48">
        <w:t>;</w:t>
      </w:r>
    </w:p>
    <w:p w:rsidR="0094629E" w:rsidRPr="00EB5A48" w:rsidRDefault="0094629E" w:rsidP="00496876">
      <w:pPr>
        <w:pStyle w:val="Heading5"/>
        <w:keepNext w:val="0"/>
        <w:keepLines w:val="0"/>
        <w:spacing w:before="0" w:after="240"/>
        <w:ind w:left="1418" w:hanging="567"/>
      </w:pPr>
      <w:del w:id="16" w:author="James, Mark" w:date="2016-03-01T09:31:00Z">
        <w:r w:rsidRPr="00EB5A48" w:rsidDel="00B400CE">
          <w:delText>the Line Loss Factor Class Id (as defined in the MRA) for each MPAN covered by the invoice</w:delText>
        </w:r>
      </w:del>
      <w:ins w:id="17" w:author="James, Mark" w:date="2016-03-01T09:31:00Z">
        <w:r w:rsidR="00B400CE">
          <w:t>the month(s) of consumption covered by the invoice</w:t>
        </w:r>
      </w:ins>
      <w:r w:rsidRPr="00EB5A48">
        <w:t>;</w:t>
      </w:r>
    </w:p>
    <w:p w:rsidR="0094629E" w:rsidRPr="00EB5A48" w:rsidRDefault="0094629E" w:rsidP="00496876">
      <w:pPr>
        <w:pStyle w:val="Heading5"/>
        <w:keepNext w:val="0"/>
        <w:keepLines w:val="0"/>
        <w:spacing w:before="0" w:after="240"/>
        <w:ind w:left="1418" w:hanging="567"/>
      </w:pPr>
      <w:del w:id="18" w:author="James, Mark" w:date="2016-03-01T09:32:00Z">
        <w:r w:rsidRPr="00EB5A48" w:rsidDel="00B400CE">
          <w:delText>the fixed charge units (in days) for each MPAN covered by the invoice</w:delText>
        </w:r>
      </w:del>
      <w:ins w:id="19" w:author="James, Mark" w:date="2016-03-01T09:32:00Z">
        <w:r w:rsidR="00B400CE">
          <w:t>the Line Loss Factor Class Id (as defined in the MRA) for each MPAN</w:t>
        </w:r>
      </w:ins>
      <w:r w:rsidRPr="00EB5A48">
        <w:t xml:space="preserve">; </w:t>
      </w:r>
    </w:p>
    <w:p w:rsidR="0094629E" w:rsidRPr="00EB5A48" w:rsidRDefault="0094629E" w:rsidP="00496876">
      <w:pPr>
        <w:pStyle w:val="Heading5"/>
        <w:keepNext w:val="0"/>
        <w:keepLines w:val="0"/>
        <w:spacing w:before="0" w:after="240"/>
        <w:ind w:left="1418" w:hanging="567"/>
      </w:pPr>
      <w:del w:id="20" w:author="James, Mark" w:date="2016-03-01T09:33:00Z">
        <w:r w:rsidRPr="00EB5A48" w:rsidDel="00B400CE">
          <w:delText>the DNO Party’s unit rate 1 (red) units (in kWh) for each MPAN covered by the invoice</w:delText>
        </w:r>
      </w:del>
      <w:ins w:id="21" w:author="James, Mark" w:date="2016-03-01T09:33:00Z">
        <w:r w:rsidR="00B400CE">
          <w:t>the fixed charge units (in days) for each MPAN covered by the invoice</w:t>
        </w:r>
      </w:ins>
      <w:r w:rsidRPr="00EB5A48">
        <w:t>;</w:t>
      </w:r>
    </w:p>
    <w:p w:rsidR="0094629E" w:rsidRDefault="0094629E" w:rsidP="00496876">
      <w:pPr>
        <w:pStyle w:val="Heading5"/>
        <w:keepNext w:val="0"/>
        <w:keepLines w:val="0"/>
        <w:spacing w:before="0" w:after="240"/>
        <w:ind w:left="1418" w:hanging="567"/>
      </w:pPr>
      <w:r w:rsidRPr="00EB5A48">
        <w:t xml:space="preserve">the DNO Party’s unit rate </w:t>
      </w:r>
      <w:del w:id="22" w:author="James, Mark" w:date="2016-03-01T10:15:00Z">
        <w:r w:rsidRPr="00EB5A48" w:rsidDel="007A3916">
          <w:delText xml:space="preserve">2 </w:delText>
        </w:r>
      </w:del>
      <w:ins w:id="23" w:author="James, Mark" w:date="2016-03-01T10:15:00Z">
        <w:r w:rsidR="007A3916">
          <w:t>1</w:t>
        </w:r>
        <w:r w:rsidR="007A3916" w:rsidRPr="00EB5A48">
          <w:t xml:space="preserve"> </w:t>
        </w:r>
      </w:ins>
      <w:r w:rsidRPr="00EB5A48">
        <w:t>(</w:t>
      </w:r>
      <w:del w:id="24" w:author="James, Mark" w:date="2016-03-01T09:37:00Z">
        <w:r w:rsidRPr="00EB5A48" w:rsidDel="00B400CE">
          <w:delText>amber</w:delText>
        </w:r>
      </w:del>
      <w:ins w:id="25" w:author="James, Mark" w:date="2016-03-01T09:37:00Z">
        <w:r w:rsidR="00B400CE">
          <w:t>red</w:t>
        </w:r>
      </w:ins>
      <w:r w:rsidRPr="00EB5A48">
        <w:t>) units (in kWh) for each MPAN covered by the invoice;</w:t>
      </w:r>
    </w:p>
    <w:p w:rsidR="00496876" w:rsidRDefault="00496876" w:rsidP="00496876">
      <w:pPr>
        <w:pStyle w:val="Heading5"/>
        <w:ind w:left="1418" w:hanging="567"/>
      </w:pPr>
      <w:r>
        <w:t>the DNO Party’</w:t>
      </w:r>
      <w:r w:rsidRPr="00142A36">
        <w:t xml:space="preserve">s unit rate </w:t>
      </w:r>
      <w:del w:id="26" w:author="James, Mark" w:date="2016-03-01T10:15:00Z">
        <w:r w:rsidRPr="00142A36" w:rsidDel="007A3916">
          <w:delText xml:space="preserve">1 </w:delText>
        </w:r>
      </w:del>
      <w:ins w:id="27" w:author="James, Mark" w:date="2016-03-01T10:15:00Z">
        <w:r w:rsidR="007A3916">
          <w:t>2</w:t>
        </w:r>
        <w:r w:rsidR="007A3916" w:rsidRPr="00142A36">
          <w:t xml:space="preserve"> </w:t>
        </w:r>
      </w:ins>
      <w:r w:rsidRPr="00142A36">
        <w:t>(</w:t>
      </w:r>
      <w:del w:id="28" w:author="James, Mark" w:date="2016-03-01T09:37:00Z">
        <w:r w:rsidDel="00B400CE">
          <w:delText>black</w:delText>
        </w:r>
      </w:del>
      <w:ins w:id="29" w:author="James, Mark" w:date="2016-03-01T09:37:00Z">
        <w:r w:rsidR="00B400CE">
          <w:t>amber</w:t>
        </w:r>
      </w:ins>
      <w:r w:rsidRPr="00142A36">
        <w:t>) units (in kWh) for each MPAN covered by the invoice</w:t>
      </w:r>
      <w:r>
        <w:t>;</w:t>
      </w:r>
    </w:p>
    <w:p w:rsidR="00496876" w:rsidRPr="00496876" w:rsidRDefault="00496876" w:rsidP="00496876">
      <w:pPr>
        <w:pStyle w:val="Heading5"/>
        <w:ind w:left="1418" w:hanging="567"/>
      </w:pPr>
      <w:r>
        <w:t>the DNO Party’</w:t>
      </w:r>
      <w:r w:rsidRPr="00142A36">
        <w:t xml:space="preserve">s unit rate </w:t>
      </w:r>
      <w:del w:id="30" w:author="James, Mark" w:date="2016-03-01T10:15:00Z">
        <w:r w:rsidRPr="00605466" w:rsidDel="007A3916">
          <w:delText>2</w:delText>
        </w:r>
        <w:r w:rsidRPr="00142A36" w:rsidDel="007A3916">
          <w:delText xml:space="preserve"> </w:delText>
        </w:r>
      </w:del>
      <w:ins w:id="31" w:author="James, Mark" w:date="2016-03-01T10:15:00Z">
        <w:r w:rsidR="007A3916">
          <w:t>1</w:t>
        </w:r>
        <w:r w:rsidR="007A3916" w:rsidRPr="00142A36">
          <w:t xml:space="preserve"> </w:t>
        </w:r>
      </w:ins>
      <w:r w:rsidRPr="00142A36">
        <w:t>(</w:t>
      </w:r>
      <w:del w:id="32" w:author="James, Mark" w:date="2016-03-01T09:37:00Z">
        <w:r w:rsidDel="00B400CE">
          <w:delText>yellow</w:delText>
        </w:r>
      </w:del>
      <w:ins w:id="33" w:author="James, Mark" w:date="2016-03-01T09:37:00Z">
        <w:r w:rsidR="00B400CE">
          <w:t>black</w:t>
        </w:r>
      </w:ins>
      <w:r w:rsidRPr="00142A36">
        <w:t>) units (in kWh) for each MPAN covered by the invoice</w:t>
      </w:r>
      <w:r>
        <w:t>;</w:t>
      </w:r>
    </w:p>
    <w:p w:rsidR="0094629E" w:rsidRPr="00EB5A48" w:rsidRDefault="0094629E" w:rsidP="00496876">
      <w:pPr>
        <w:pStyle w:val="Heading5"/>
        <w:keepNext w:val="0"/>
        <w:keepLines w:val="0"/>
        <w:spacing w:before="0" w:after="240"/>
        <w:ind w:left="1418" w:hanging="567"/>
      </w:pPr>
      <w:r w:rsidRPr="00EB5A48">
        <w:t xml:space="preserve">the DNO Party’s unit rate </w:t>
      </w:r>
      <w:del w:id="34" w:author="James, Mark" w:date="2016-03-01T10:15:00Z">
        <w:r w:rsidRPr="00EB5A48" w:rsidDel="007A3916">
          <w:delText xml:space="preserve">3 </w:delText>
        </w:r>
      </w:del>
      <w:ins w:id="35" w:author="James, Mark" w:date="2016-03-01T10:15:00Z">
        <w:r w:rsidR="007A3916">
          <w:t>2</w:t>
        </w:r>
        <w:r w:rsidR="007A3916" w:rsidRPr="00EB5A48">
          <w:t xml:space="preserve"> </w:t>
        </w:r>
      </w:ins>
      <w:r w:rsidRPr="00EB5A48">
        <w:t>(</w:t>
      </w:r>
      <w:del w:id="36" w:author="James, Mark" w:date="2016-03-01T09:37:00Z">
        <w:r w:rsidRPr="00EB5A48" w:rsidDel="00B400CE">
          <w:delText>green</w:delText>
        </w:r>
      </w:del>
      <w:ins w:id="37" w:author="James, Mark" w:date="2016-03-01T09:37:00Z">
        <w:r w:rsidR="00B400CE">
          <w:t>yellow</w:t>
        </w:r>
      </w:ins>
      <w:r w:rsidRPr="00EB5A48">
        <w:t>) units (in kWh) for each MPAN covered by the invoice;</w:t>
      </w:r>
    </w:p>
    <w:p w:rsidR="0094629E" w:rsidRPr="00EB5A48" w:rsidRDefault="0094629E" w:rsidP="00496876">
      <w:pPr>
        <w:pStyle w:val="Heading5"/>
        <w:keepNext w:val="0"/>
        <w:keepLines w:val="0"/>
        <w:spacing w:before="0" w:after="240"/>
        <w:ind w:left="1418" w:hanging="567"/>
      </w:pPr>
      <w:del w:id="38" w:author="James, Mark" w:date="2016-03-01T09:38:00Z">
        <w:r w:rsidRPr="00EB5A48" w:rsidDel="00B400CE">
          <w:delText>the chargeable agreed capacity (in kVA) for each MPAN covered by the invoice;</w:delText>
        </w:r>
      </w:del>
      <w:ins w:id="39" w:author="James, Mark" w:date="2016-03-01T09:38:00Z">
        <w:r w:rsidR="00B400CE">
          <w:t xml:space="preserve"> </w:t>
        </w:r>
        <w:r w:rsidR="00B400CE" w:rsidRPr="00EB5A48">
          <w:t>the DNO Party’s unit rate 3 (</w:t>
        </w:r>
      </w:ins>
      <w:ins w:id="40" w:author="James, Mark" w:date="2016-03-01T09:39:00Z">
        <w:r w:rsidR="00B400CE">
          <w:t>green</w:t>
        </w:r>
      </w:ins>
      <w:ins w:id="41" w:author="James, Mark" w:date="2016-03-01T09:38:00Z">
        <w:r w:rsidR="00B400CE" w:rsidRPr="00EB5A48">
          <w:t>) units (in kWh) for each MPAN</w:t>
        </w:r>
      </w:ins>
      <w:ins w:id="42" w:author="James, Mark" w:date="2016-03-01T09:39:00Z">
        <w:r w:rsidR="00B400CE">
          <w:t xml:space="preserve"> covered by the invoice </w:t>
        </w:r>
      </w:ins>
    </w:p>
    <w:p w:rsidR="0094629E" w:rsidRPr="00EB5A48" w:rsidRDefault="0094629E" w:rsidP="00496876">
      <w:pPr>
        <w:pStyle w:val="Heading5"/>
        <w:keepNext w:val="0"/>
        <w:keepLines w:val="0"/>
        <w:spacing w:before="0" w:after="240"/>
        <w:ind w:left="1418" w:hanging="567"/>
      </w:pPr>
      <w:del w:id="43" w:author="James, Mark" w:date="2016-03-01T09:42:00Z">
        <w:r w:rsidRPr="00EB5A48" w:rsidDel="008A0D6E">
          <w:delText>the chargeable excess capacity (in kVA) for each MPAN covered by the invoice; and</w:delText>
        </w:r>
      </w:del>
      <w:ins w:id="44" w:author="James, Mark" w:date="2016-03-01T09:41:00Z">
        <w:r w:rsidR="008A0D6E">
          <w:t xml:space="preserve">the </w:t>
        </w:r>
      </w:ins>
      <w:ins w:id="45" w:author="James, Mark" w:date="2016-03-01T09:44:00Z">
        <w:r w:rsidR="008A0D6E">
          <w:t>chargeable</w:t>
        </w:r>
      </w:ins>
      <w:ins w:id="46" w:author="James, Mark" w:date="2016-03-01T09:41:00Z">
        <w:r w:rsidR="008A0D6E">
          <w:t xml:space="preserve"> agreed capacity (in </w:t>
        </w:r>
      </w:ins>
      <w:ins w:id="47" w:author="James, Mark" w:date="2016-03-01T09:42:00Z">
        <w:r w:rsidR="008A0D6E">
          <w:t>kV</w:t>
        </w:r>
      </w:ins>
      <w:ins w:id="48" w:author="James, Mark" w:date="2016-03-01T09:41:00Z">
        <w:r w:rsidR="008A0D6E">
          <w:t>a)</w:t>
        </w:r>
      </w:ins>
      <w:ins w:id="49" w:author="James, Mark" w:date="2016-03-01T09:42:00Z">
        <w:r w:rsidR="008A0D6E">
          <w:t xml:space="preserve"> for each MPAN covered by the invoice</w:t>
        </w:r>
      </w:ins>
    </w:p>
    <w:p w:rsidR="0094629E" w:rsidRDefault="0094629E" w:rsidP="00496876">
      <w:pPr>
        <w:pStyle w:val="Heading5"/>
        <w:keepNext w:val="0"/>
        <w:keepLines w:val="0"/>
        <w:spacing w:before="0" w:after="240"/>
        <w:ind w:left="1418" w:hanging="567"/>
        <w:rPr>
          <w:ins w:id="50" w:author="James, Mark" w:date="2016-03-01T09:46:00Z"/>
        </w:rPr>
      </w:pPr>
      <w:del w:id="51" w:author="James, Mark" w:date="2016-03-01T09:43:00Z">
        <w:r w:rsidRPr="00EB5A48" w:rsidDel="008A0D6E">
          <w:delText>the chargeable reactive power units (in kVArh) for each MPAN covered by the invoice.</w:delText>
        </w:r>
      </w:del>
      <w:ins w:id="52" w:author="James, Mark" w:date="2016-03-01T09:43:00Z">
        <w:r w:rsidR="008A0D6E">
          <w:t xml:space="preserve"> the </w:t>
        </w:r>
      </w:ins>
      <w:ins w:id="53" w:author="James, Mark" w:date="2016-03-01T09:44:00Z">
        <w:r w:rsidR="008A0D6E">
          <w:t>chargeable</w:t>
        </w:r>
      </w:ins>
      <w:ins w:id="54" w:author="James, Mark" w:date="2016-03-01T09:43:00Z">
        <w:r w:rsidR="008A0D6E">
          <w:t xml:space="preserve"> excess capacity (in kVa) for each MPAN covered by the invoice</w:t>
        </w:r>
      </w:ins>
    </w:p>
    <w:p w:rsidR="008A0D6E" w:rsidRPr="008A0D6E" w:rsidRDefault="008A0D6E">
      <w:pPr>
        <w:rPr>
          <w:ins w:id="55" w:author="James, Mark" w:date="2016-03-01T09:44:00Z"/>
        </w:rPr>
        <w:pPrChange w:id="56" w:author="James, Mark" w:date="2016-03-01T09:46:00Z">
          <w:pPr>
            <w:pStyle w:val="Heading5"/>
            <w:keepNext w:val="0"/>
            <w:keepLines w:val="0"/>
            <w:spacing w:before="0" w:after="240"/>
            <w:ind w:left="1418" w:hanging="567"/>
          </w:pPr>
        </w:pPrChange>
      </w:pPr>
    </w:p>
    <w:p w:rsidR="008A0D6E" w:rsidRPr="008A0D6E" w:rsidRDefault="008A0D6E">
      <w:pPr>
        <w:pPrChange w:id="57" w:author="James, Mark" w:date="2016-03-01T09:44:00Z">
          <w:pPr>
            <w:pStyle w:val="Heading5"/>
            <w:keepNext w:val="0"/>
            <w:keepLines w:val="0"/>
            <w:spacing w:before="0" w:after="240"/>
            <w:ind w:left="1418" w:hanging="567"/>
          </w:pPr>
        </w:pPrChange>
      </w:pPr>
      <w:ins w:id="58" w:author="James, Mark" w:date="2016-03-01T09:44:00Z">
        <w:r>
          <w:rPr>
            <w:rFonts w:eastAsiaTheme="majorEastAsia" w:cstheme="majorBidi"/>
          </w:rPr>
          <w:t xml:space="preserve">  (q)     the chargable reactive power units (in kVArh) for each MPAN covered by the </w:t>
        </w:r>
      </w:ins>
      <w:ins w:id="59" w:author="James, Mark" w:date="2016-03-01T09:45:00Z">
        <w:r>
          <w:rPr>
            <w:rFonts w:eastAsiaTheme="majorEastAsia" w:cstheme="majorBidi"/>
          </w:rPr>
          <w:t xml:space="preserve">          </w:t>
        </w:r>
      </w:ins>
      <w:ins w:id="60" w:author="James, Mark" w:date="2016-03-01T09:46:00Z">
        <w:r>
          <w:rPr>
            <w:rFonts w:eastAsiaTheme="majorEastAsia" w:cstheme="majorBidi"/>
          </w:rPr>
          <w:t xml:space="preserve">   </w:t>
        </w:r>
      </w:ins>
      <w:ins w:id="61" w:author="James, Mark" w:date="2016-03-01T09:44:00Z">
        <w:r>
          <w:rPr>
            <w:rFonts w:eastAsiaTheme="majorEastAsia" w:cstheme="majorBidi"/>
          </w:rPr>
          <w:t>invoice</w:t>
        </w:r>
      </w:ins>
      <w:ins w:id="62" w:author="James, Mark" w:date="2016-03-01T09:47:00Z">
        <w:r>
          <w:rPr>
            <w:rFonts w:eastAsiaTheme="majorEastAsia" w:cstheme="majorBidi"/>
          </w:rPr>
          <w:t xml:space="preserve"> </w:t>
        </w:r>
      </w:ins>
    </w:p>
    <w:p w:rsidR="0094629E" w:rsidRPr="00EB5A48" w:rsidRDefault="0094629E" w:rsidP="0094629E">
      <w:pPr>
        <w:pStyle w:val="Heading2"/>
      </w:pPr>
      <w:r w:rsidRPr="00EB5A48">
        <w:t xml:space="preserve">The report referred to in Paragraph 3.3 shall be provided in Excel 2003 format </w:t>
      </w:r>
      <w:ins w:id="63" w:author="James, Mark" w:date="2016-03-01T10:24:00Z">
        <w:r w:rsidR="007A3916">
          <w:t xml:space="preserve">using the </w:t>
        </w:r>
      </w:ins>
      <w:ins w:id="64" w:author="James, Mark" w:date="2016-03-01T10:31:00Z">
        <w:r w:rsidR="008065F5">
          <w:t>template within</w:t>
        </w:r>
      </w:ins>
      <w:ins w:id="65" w:author="James, Mark" w:date="2016-03-01T10:25:00Z">
        <w:r w:rsidR="007A3916">
          <w:t xml:space="preserve"> appendix</w:t>
        </w:r>
      </w:ins>
      <w:ins w:id="66" w:author="James, Mark" w:date="2016-03-01T10:29:00Z">
        <w:r w:rsidR="007A3916">
          <w:t xml:space="preserve"> A</w:t>
        </w:r>
        <w:r w:rsidR="008065F5">
          <w:t xml:space="preserve"> of Schedule 19</w:t>
        </w:r>
      </w:ins>
      <w:ins w:id="67" w:author="James, Mark" w:date="2016-03-01T10:25:00Z">
        <w:r w:rsidR="007A3916">
          <w:t xml:space="preserve"> </w:t>
        </w:r>
      </w:ins>
      <w:r w:rsidRPr="00EB5A48">
        <w:t xml:space="preserve">with each data item in a separate column. </w:t>
      </w:r>
      <w:ins w:id="68" w:author="Waymont, Peter" w:date="2016-09-14T11:54:00Z">
        <w:r w:rsidR="00564F24">
          <w:t>Where any data item was not present or had a value of zero in the invoice raised, the report shall show zero for that data item.</w:t>
        </w:r>
      </w:ins>
      <w:ins w:id="69" w:author="James, Mark" w:date="2016-03-01T10:16:00Z">
        <w:r w:rsidR="007A3916">
          <w:t xml:space="preserve"> </w:t>
        </w:r>
      </w:ins>
      <w:r w:rsidRPr="00EB5A48">
        <w:t>Where there are no half-hourly-settled Connectees, the EDNO shall submit a nil return.</w:t>
      </w:r>
    </w:p>
    <w:p w:rsidR="0094629E" w:rsidRPr="00EB5A48" w:rsidRDefault="0094629E" w:rsidP="0094629E">
      <w:pPr>
        <w:pStyle w:val="Heading1"/>
        <w:spacing w:line="276" w:lineRule="auto"/>
      </w:pPr>
      <w:bookmarkStart w:id="70" w:name="_Toc360028116"/>
      <w:bookmarkStart w:id="71" w:name="_Toc391559982"/>
      <w:r w:rsidRPr="00EB5A48">
        <w:t>MPAN REPORT</w:t>
      </w:r>
      <w:bookmarkEnd w:id="70"/>
      <w:bookmarkEnd w:id="71"/>
    </w:p>
    <w:p w:rsidR="0094629E" w:rsidRPr="00EB5A48" w:rsidRDefault="0094629E" w:rsidP="0094629E">
      <w:pPr>
        <w:pStyle w:val="Heading2"/>
      </w:pPr>
      <w:r w:rsidRPr="00EB5A48">
        <w:t xml:space="preserve">On or before the 15th day of each month, the EDNO shall send to the DNO Party a list of the EDNO’s MPANs for </w:t>
      </w:r>
      <w:r w:rsidR="00935151">
        <w:t xml:space="preserve">site specific </w:t>
      </w:r>
      <w:r w:rsidRPr="00EB5A48">
        <w:t>half-hourly settled Connectees, together with the following information (in  separate columns) for each such MPAN (as at the start of that month):</w:t>
      </w:r>
    </w:p>
    <w:p w:rsidR="0094629E" w:rsidRPr="00EB5A48" w:rsidRDefault="0094629E" w:rsidP="00793DBD">
      <w:pPr>
        <w:pStyle w:val="Heading5"/>
        <w:spacing w:before="0" w:after="240"/>
        <w:ind w:left="1418" w:hanging="567"/>
      </w:pPr>
      <w:r w:rsidRPr="00EB5A48">
        <w:t>its trading status;</w:t>
      </w:r>
    </w:p>
    <w:p w:rsidR="0094629E" w:rsidRPr="00EB5A48" w:rsidRDefault="0094629E" w:rsidP="00793DBD">
      <w:pPr>
        <w:pStyle w:val="Heading5"/>
        <w:spacing w:before="0" w:after="240"/>
        <w:ind w:left="1418" w:hanging="567"/>
      </w:pPr>
      <w:r w:rsidRPr="00EB5A48">
        <w:t>the date from which such trading status has been effective;</w:t>
      </w:r>
    </w:p>
    <w:p w:rsidR="0094629E" w:rsidRPr="00EB5A48" w:rsidRDefault="0094629E" w:rsidP="00793DBD">
      <w:pPr>
        <w:pStyle w:val="Heading5"/>
        <w:spacing w:before="0" w:after="240"/>
        <w:ind w:left="1418" w:hanging="567"/>
      </w:pPr>
      <w:r w:rsidRPr="00EB5A48">
        <w:t>its  energisation status; and</w:t>
      </w:r>
    </w:p>
    <w:p w:rsidR="0094629E" w:rsidRPr="00EB5A48" w:rsidRDefault="0094629E" w:rsidP="00793DBD">
      <w:pPr>
        <w:pStyle w:val="Heading5"/>
        <w:spacing w:before="0" w:after="240"/>
        <w:ind w:left="1418" w:hanging="567"/>
      </w:pPr>
      <w:r w:rsidRPr="00EB5A48">
        <w:t>the date from which such energisation status has been effective.</w:t>
      </w:r>
    </w:p>
    <w:p w:rsidR="0094629E" w:rsidRPr="00724CF8" w:rsidRDefault="0094629E" w:rsidP="0094629E">
      <w:pPr>
        <w:pStyle w:val="Heading1"/>
        <w:spacing w:line="276" w:lineRule="auto"/>
      </w:pPr>
      <w:bookmarkStart w:id="72" w:name="_Toc360028117"/>
      <w:bookmarkStart w:id="73" w:name="_Toc391559983"/>
      <w:r w:rsidRPr="00724CF8">
        <w:t>AUDIT</w:t>
      </w:r>
      <w:bookmarkStart w:id="74" w:name="_Ref184636331"/>
      <w:bookmarkEnd w:id="72"/>
      <w:bookmarkEnd w:id="73"/>
    </w:p>
    <w:p w:rsidR="0094629E" w:rsidRPr="00EB5A48" w:rsidRDefault="0094629E" w:rsidP="0094629E">
      <w:pPr>
        <w:pStyle w:val="Heading2"/>
      </w:pPr>
      <w:r w:rsidRPr="00EB5A48">
        <w:t>Upon not less than 15 Working Days’ prior written notice, the DNO Party shall have the right to inspect and audit the consumption data and billing records of the EDNO relating to invoices referred to in Paragraph 3. The EDNO shall ensure that all such data and billing records are maintained in accordance with customary recordkeeping and accounting standards.</w:t>
      </w:r>
      <w:bookmarkEnd w:id="74"/>
    </w:p>
    <w:p w:rsidR="0094629E" w:rsidRPr="00EB5A48" w:rsidRDefault="0094629E" w:rsidP="0094629E">
      <w:pPr>
        <w:pStyle w:val="Heading2"/>
      </w:pPr>
      <w:r w:rsidRPr="00EB5A48">
        <w:t>The DNO Party shall only be entitled to exercise such right for the sole purpose of verifying the accuracy and completeness of the reports provided under Paragraph 3, and shall only use the data obtained for that purpose.</w:t>
      </w:r>
    </w:p>
    <w:p w:rsidR="0094629E" w:rsidRPr="00EB5A48" w:rsidRDefault="0094629E" w:rsidP="0094629E">
      <w:pPr>
        <w:pStyle w:val="Heading2"/>
      </w:pPr>
      <w:r w:rsidRPr="00EB5A48">
        <w:t>The EDNO will allow the duly authorised representatives and auditors of the DNO Party who are to undertake any inspection or audit in accordance with this Paragraph 5 all reasonable assistance and adequate facilities for the proper exercise of such inspection or audit.</w:t>
      </w:r>
    </w:p>
    <w:p w:rsidR="0094629E" w:rsidRPr="00EB5A48" w:rsidRDefault="0094629E" w:rsidP="0094629E">
      <w:pPr>
        <w:pStyle w:val="Heading1"/>
        <w:spacing w:line="276" w:lineRule="auto"/>
      </w:pPr>
      <w:bookmarkStart w:id="75" w:name="_Toc360028118"/>
      <w:bookmarkStart w:id="76" w:name="_Toc391559984"/>
      <w:r w:rsidRPr="00EB5A48">
        <w:t>LINE LOSS FACTOR CLASS</w:t>
      </w:r>
      <w:bookmarkEnd w:id="75"/>
      <w:bookmarkEnd w:id="76"/>
    </w:p>
    <w:p w:rsidR="0094629E" w:rsidRPr="00EB5A48" w:rsidRDefault="0094629E" w:rsidP="0094629E">
      <w:pPr>
        <w:pStyle w:val="Heading2"/>
      </w:pPr>
      <w:r w:rsidRPr="00EB5A48">
        <w:t xml:space="preserve">The DNO Party shall use the EDNO’s Line Loss Factor Class Id (as defined in the MRA) description in the Market Domain Data (as defined in the BSC) to enable the DNO Party to identify the voltage of connection of the EDNO’s Connectee and the voltage of connection of the EDNO’s Distribution System, and shall notify the EDNO which of the DNO Party’s charges will be applied by the DNO Party in respect of each Connectee for the purposes of the Use of System Charges the DNO Party levies on the EDNO. </w:t>
      </w:r>
    </w:p>
    <w:p w:rsidR="0094629E" w:rsidRPr="00EB5A48" w:rsidRDefault="0094629E" w:rsidP="0094629E">
      <w:pPr>
        <w:pStyle w:val="Heading2"/>
      </w:pPr>
      <w:r w:rsidRPr="00EB5A48">
        <w:t xml:space="preserve">Where the EDNO introduces new Line Loss Factor Class Ids or changes the use of existing Line Loss Factor Class Ids, it shall (within 15 Working Days of the same being published in the Market Domain Data) notify the DNO Party of the new or changed Line Loss Factor Class Id. </w:t>
      </w:r>
    </w:p>
    <w:p w:rsidR="0094629E" w:rsidRPr="00EB5A48" w:rsidRDefault="0094629E" w:rsidP="0094629E">
      <w:pPr>
        <w:pStyle w:val="Heading2"/>
      </w:pPr>
      <w:r w:rsidRPr="00EB5A48">
        <w:t>Where the EDNO has introduced new or changed Line Loss Factor Class Ids, the EDNO shall notify the DNO Party which of the DNO Party’s charges the EDNO believes should apply in respect of the affected Connectees. The DNO Party shall nevertheless apply the charges as it considers appropriate, but any dispute regarding invoices shall be determined in accordance with Schedule 4.</w:t>
      </w:r>
    </w:p>
    <w:p w:rsidR="0094629E" w:rsidRPr="00724CF8" w:rsidRDefault="0094629E" w:rsidP="0094629E">
      <w:pPr>
        <w:pStyle w:val="Heading2"/>
      </w:pPr>
      <w:r w:rsidRPr="00724CF8">
        <w:t>Where the DNO Party alters the way in which it translates the EDNO’s Line Loss Factor Class Ids into the DNO Party’s charges, the DNO Party shall advise the EDNO of the change within 15 Working Days after such change.</w:t>
      </w:r>
    </w:p>
    <w:p w:rsidR="0094629E" w:rsidRPr="00EB5A48" w:rsidRDefault="0094629E" w:rsidP="0094629E">
      <w:pPr>
        <w:pStyle w:val="Heading1"/>
        <w:spacing w:line="276" w:lineRule="auto"/>
      </w:pPr>
      <w:bookmarkStart w:id="77" w:name="_Toc360028119"/>
      <w:bookmarkStart w:id="78" w:name="_Toc391559985"/>
      <w:r w:rsidRPr="00EB5A48">
        <w:t>NOTICES</w:t>
      </w:r>
      <w:bookmarkEnd w:id="77"/>
      <w:bookmarkEnd w:id="78"/>
    </w:p>
    <w:p w:rsidR="00193111" w:rsidRDefault="0094629E" w:rsidP="0094629E">
      <w:pPr>
        <w:pStyle w:val="Heading2"/>
      </w:pPr>
      <w:r w:rsidRPr="00EB5A48">
        <w:t>The EDNO shall provide all reports and other information that it is required to provide to the DNO Party in accordance with this Schedule by email to an address specified to the EDNO by the DNO Party, as varied from time to time.</w:t>
      </w:r>
    </w:p>
    <w:p w:rsidR="007A3916" w:rsidRDefault="007A3916" w:rsidP="00CB1CF1">
      <w:pPr>
        <w:pStyle w:val="Heading2"/>
        <w:numPr>
          <w:ilvl w:val="0"/>
          <w:numId w:val="0"/>
        </w:numPr>
        <w:rPr>
          <w:ins w:id="79" w:author="James, Mark" w:date="2016-03-01T10:18:00Z"/>
        </w:rPr>
        <w:sectPr w:rsidR="007A3916" w:rsidSect="007B001C">
          <w:footerReference w:type="default" r:id="rId8"/>
          <w:pgSz w:w="11909" w:h="16834" w:code="9"/>
          <w:pgMar w:top="1440" w:right="1440" w:bottom="1440" w:left="1440" w:header="709" w:footer="709" w:gutter="0"/>
          <w:paperSrc w:first="15" w:other="15"/>
          <w:cols w:space="708"/>
          <w:docGrid w:linePitch="360"/>
        </w:sectPr>
      </w:pPr>
    </w:p>
    <w:p w:rsidR="00CB1CF1" w:rsidRDefault="007A3916" w:rsidP="00CB1CF1">
      <w:pPr>
        <w:pStyle w:val="Heading2"/>
        <w:numPr>
          <w:ilvl w:val="0"/>
          <w:numId w:val="0"/>
        </w:numPr>
        <w:rPr>
          <w:ins w:id="82" w:author="James, Mark" w:date="2016-03-01T10:28:00Z"/>
        </w:rPr>
      </w:pPr>
      <w:ins w:id="83" w:author="James, Mark" w:date="2016-03-01T10:28:00Z">
        <w:r>
          <w:t>Appendix A</w:t>
        </w:r>
      </w:ins>
    </w:p>
    <w:tbl>
      <w:tblPr>
        <w:tblStyle w:val="TableGrid3"/>
        <w:tblpPr w:leftFromText="180" w:rightFromText="180" w:vertAnchor="page" w:horzAnchor="margin" w:tblpY="4785"/>
        <w:tblW w:w="14661" w:type="dxa"/>
        <w:tblLayout w:type="fixed"/>
        <w:tblLook w:val="04A0" w:firstRow="1" w:lastRow="0" w:firstColumn="1" w:lastColumn="0" w:noHBand="0" w:noVBand="1"/>
      </w:tblPr>
      <w:tblGrid>
        <w:gridCol w:w="617"/>
        <w:gridCol w:w="658"/>
        <w:gridCol w:w="807"/>
        <w:gridCol w:w="909"/>
        <w:gridCol w:w="963"/>
        <w:gridCol w:w="839"/>
        <w:gridCol w:w="1151"/>
        <w:gridCol w:w="1230"/>
        <w:gridCol w:w="858"/>
        <w:gridCol w:w="636"/>
        <w:gridCol w:w="733"/>
        <w:gridCol w:w="662"/>
        <w:gridCol w:w="760"/>
        <w:gridCol w:w="680"/>
        <w:gridCol w:w="858"/>
        <w:gridCol w:w="1172"/>
        <w:gridCol w:w="1128"/>
      </w:tblGrid>
      <w:tr w:rsidR="00675C0D" w:rsidRPr="007A3916" w:rsidTr="00675C0D">
        <w:tc>
          <w:tcPr>
            <w:tcW w:w="617" w:type="dxa"/>
          </w:tcPr>
          <w:p w:rsidR="00675C0D" w:rsidRPr="007A3916" w:rsidRDefault="00675C0D" w:rsidP="00675C0D">
            <w:pPr>
              <w:contextualSpacing/>
              <w:outlineLvl w:val="1"/>
              <w:rPr>
                <w:sz w:val="16"/>
                <w:szCs w:val="16"/>
              </w:rPr>
            </w:pPr>
            <w:r w:rsidRPr="007A3916">
              <w:rPr>
                <w:sz w:val="16"/>
                <w:szCs w:val="16"/>
              </w:rPr>
              <w:t>IDNO</w:t>
            </w:r>
          </w:p>
        </w:tc>
        <w:tc>
          <w:tcPr>
            <w:tcW w:w="658" w:type="dxa"/>
          </w:tcPr>
          <w:p w:rsidR="00675C0D" w:rsidRPr="007A3916" w:rsidRDefault="00675C0D" w:rsidP="00675C0D">
            <w:pPr>
              <w:contextualSpacing/>
              <w:outlineLvl w:val="1"/>
              <w:rPr>
                <w:sz w:val="16"/>
                <w:szCs w:val="16"/>
              </w:rPr>
            </w:pPr>
            <w:r w:rsidRPr="007A3916">
              <w:rPr>
                <w:sz w:val="16"/>
                <w:szCs w:val="16"/>
              </w:rPr>
              <w:t>GSP</w:t>
            </w:r>
          </w:p>
        </w:tc>
        <w:tc>
          <w:tcPr>
            <w:tcW w:w="807" w:type="dxa"/>
          </w:tcPr>
          <w:p w:rsidR="00675C0D" w:rsidRPr="007A3916" w:rsidRDefault="00675C0D" w:rsidP="00675C0D">
            <w:pPr>
              <w:contextualSpacing/>
              <w:outlineLvl w:val="1"/>
              <w:rPr>
                <w:sz w:val="16"/>
                <w:szCs w:val="16"/>
              </w:rPr>
            </w:pPr>
            <w:r w:rsidRPr="007A3916">
              <w:rPr>
                <w:sz w:val="16"/>
                <w:szCs w:val="16"/>
              </w:rPr>
              <w:t>InvoiceNo</w:t>
            </w:r>
          </w:p>
        </w:tc>
        <w:tc>
          <w:tcPr>
            <w:tcW w:w="909" w:type="dxa"/>
          </w:tcPr>
          <w:p w:rsidR="00675C0D" w:rsidRPr="007A3916" w:rsidRDefault="00675C0D" w:rsidP="00675C0D">
            <w:pPr>
              <w:contextualSpacing/>
              <w:outlineLvl w:val="1"/>
              <w:rPr>
                <w:sz w:val="16"/>
                <w:szCs w:val="16"/>
              </w:rPr>
            </w:pPr>
            <w:r w:rsidRPr="007A3916">
              <w:rPr>
                <w:sz w:val="16"/>
                <w:szCs w:val="16"/>
              </w:rPr>
              <w:t>Network</w:t>
            </w:r>
          </w:p>
          <w:p w:rsidR="00675C0D" w:rsidRPr="007A3916" w:rsidRDefault="00675C0D" w:rsidP="00675C0D">
            <w:pPr>
              <w:contextualSpacing/>
              <w:outlineLvl w:val="1"/>
              <w:rPr>
                <w:sz w:val="16"/>
                <w:szCs w:val="16"/>
              </w:rPr>
            </w:pPr>
            <w:r w:rsidRPr="007A3916">
              <w:rPr>
                <w:sz w:val="16"/>
                <w:szCs w:val="16"/>
              </w:rPr>
              <w:t>Ref</w:t>
            </w:r>
          </w:p>
        </w:tc>
        <w:tc>
          <w:tcPr>
            <w:tcW w:w="963" w:type="dxa"/>
          </w:tcPr>
          <w:p w:rsidR="00675C0D" w:rsidRPr="007A3916" w:rsidRDefault="00675C0D" w:rsidP="00675C0D">
            <w:pPr>
              <w:contextualSpacing/>
              <w:outlineLvl w:val="1"/>
              <w:rPr>
                <w:sz w:val="16"/>
                <w:szCs w:val="16"/>
              </w:rPr>
            </w:pPr>
            <w:r w:rsidRPr="007A3916">
              <w:rPr>
                <w:sz w:val="16"/>
                <w:szCs w:val="16"/>
              </w:rPr>
              <w:t>MPAN</w:t>
            </w:r>
          </w:p>
          <w:p w:rsidR="00675C0D" w:rsidRPr="007A3916" w:rsidRDefault="00675C0D" w:rsidP="00675C0D">
            <w:pPr>
              <w:contextualSpacing/>
              <w:outlineLvl w:val="1"/>
              <w:rPr>
                <w:sz w:val="16"/>
                <w:szCs w:val="16"/>
              </w:rPr>
            </w:pPr>
            <w:r w:rsidRPr="007A3916">
              <w:rPr>
                <w:sz w:val="16"/>
                <w:szCs w:val="16"/>
              </w:rPr>
              <w:t>Count</w:t>
            </w:r>
          </w:p>
        </w:tc>
        <w:tc>
          <w:tcPr>
            <w:tcW w:w="839" w:type="dxa"/>
          </w:tcPr>
          <w:p w:rsidR="00675C0D" w:rsidRPr="007A3916" w:rsidRDefault="00675C0D" w:rsidP="00675C0D">
            <w:pPr>
              <w:contextualSpacing/>
              <w:outlineLvl w:val="1"/>
              <w:rPr>
                <w:sz w:val="16"/>
                <w:szCs w:val="16"/>
              </w:rPr>
            </w:pPr>
            <w:r w:rsidRPr="007A3916">
              <w:rPr>
                <w:sz w:val="16"/>
                <w:szCs w:val="16"/>
              </w:rPr>
              <w:t>MPAN</w:t>
            </w:r>
          </w:p>
          <w:p w:rsidR="00675C0D" w:rsidRPr="007A3916" w:rsidRDefault="00675C0D" w:rsidP="00675C0D">
            <w:pPr>
              <w:contextualSpacing/>
              <w:outlineLvl w:val="1"/>
              <w:rPr>
                <w:sz w:val="16"/>
                <w:szCs w:val="16"/>
              </w:rPr>
            </w:pPr>
            <w:r w:rsidRPr="007A3916">
              <w:rPr>
                <w:sz w:val="16"/>
                <w:szCs w:val="16"/>
              </w:rPr>
              <w:t>List</w:t>
            </w:r>
          </w:p>
        </w:tc>
        <w:tc>
          <w:tcPr>
            <w:tcW w:w="1151" w:type="dxa"/>
          </w:tcPr>
          <w:p w:rsidR="00675C0D" w:rsidRPr="007A3916" w:rsidRDefault="00675C0D" w:rsidP="00675C0D">
            <w:pPr>
              <w:contextualSpacing/>
              <w:outlineLvl w:val="1"/>
              <w:rPr>
                <w:sz w:val="16"/>
                <w:szCs w:val="16"/>
              </w:rPr>
            </w:pPr>
            <w:r w:rsidRPr="007A3916">
              <w:rPr>
                <w:sz w:val="16"/>
                <w:szCs w:val="16"/>
              </w:rPr>
              <w:t>Consumption</w:t>
            </w:r>
          </w:p>
          <w:p w:rsidR="00675C0D" w:rsidRPr="007A3916" w:rsidRDefault="00675C0D" w:rsidP="00675C0D">
            <w:pPr>
              <w:contextualSpacing/>
              <w:outlineLvl w:val="1"/>
              <w:rPr>
                <w:sz w:val="16"/>
                <w:szCs w:val="16"/>
              </w:rPr>
            </w:pPr>
            <w:r w:rsidRPr="007A3916">
              <w:rPr>
                <w:sz w:val="16"/>
                <w:szCs w:val="16"/>
              </w:rPr>
              <w:t>Month</w:t>
            </w:r>
          </w:p>
        </w:tc>
        <w:tc>
          <w:tcPr>
            <w:tcW w:w="1230" w:type="dxa"/>
          </w:tcPr>
          <w:p w:rsidR="00675C0D" w:rsidRPr="007A3916" w:rsidRDefault="00675C0D" w:rsidP="00675C0D">
            <w:pPr>
              <w:contextualSpacing/>
              <w:outlineLvl w:val="1"/>
              <w:rPr>
                <w:sz w:val="16"/>
                <w:szCs w:val="16"/>
              </w:rPr>
            </w:pPr>
            <w:r w:rsidRPr="007A3916">
              <w:rPr>
                <w:sz w:val="16"/>
                <w:szCs w:val="16"/>
              </w:rPr>
              <w:t>LLFC_IDNOs</w:t>
            </w:r>
          </w:p>
        </w:tc>
        <w:tc>
          <w:tcPr>
            <w:tcW w:w="858" w:type="dxa"/>
          </w:tcPr>
          <w:p w:rsidR="00675C0D" w:rsidRPr="007A3916" w:rsidRDefault="00675C0D" w:rsidP="00675C0D">
            <w:pPr>
              <w:contextualSpacing/>
              <w:outlineLvl w:val="1"/>
              <w:rPr>
                <w:sz w:val="16"/>
                <w:szCs w:val="16"/>
              </w:rPr>
            </w:pPr>
            <w:r w:rsidRPr="007A3916">
              <w:rPr>
                <w:sz w:val="16"/>
                <w:szCs w:val="16"/>
              </w:rPr>
              <w:t>Standing</w:t>
            </w:r>
          </w:p>
          <w:p w:rsidR="00675C0D" w:rsidRPr="007A3916" w:rsidRDefault="00675C0D" w:rsidP="00675C0D">
            <w:pPr>
              <w:contextualSpacing/>
              <w:outlineLvl w:val="1"/>
              <w:rPr>
                <w:sz w:val="16"/>
                <w:szCs w:val="16"/>
              </w:rPr>
            </w:pPr>
            <w:r w:rsidRPr="007A3916">
              <w:rPr>
                <w:sz w:val="16"/>
                <w:szCs w:val="16"/>
              </w:rPr>
              <w:t>Charge</w:t>
            </w:r>
          </w:p>
          <w:p w:rsidR="00675C0D" w:rsidRPr="007A3916" w:rsidRDefault="00675C0D" w:rsidP="00675C0D">
            <w:pPr>
              <w:contextualSpacing/>
              <w:outlineLvl w:val="1"/>
              <w:rPr>
                <w:sz w:val="16"/>
                <w:szCs w:val="16"/>
              </w:rPr>
            </w:pPr>
            <w:r w:rsidRPr="007A3916">
              <w:rPr>
                <w:sz w:val="16"/>
                <w:szCs w:val="16"/>
              </w:rPr>
              <w:t>Days</w:t>
            </w:r>
          </w:p>
        </w:tc>
        <w:tc>
          <w:tcPr>
            <w:tcW w:w="636" w:type="dxa"/>
          </w:tcPr>
          <w:p w:rsidR="00675C0D" w:rsidRPr="007A3916" w:rsidRDefault="00675C0D" w:rsidP="00675C0D">
            <w:pPr>
              <w:contextualSpacing/>
              <w:outlineLvl w:val="1"/>
              <w:rPr>
                <w:sz w:val="16"/>
                <w:szCs w:val="16"/>
              </w:rPr>
            </w:pPr>
            <w:r w:rsidRPr="007A3916">
              <w:rPr>
                <w:sz w:val="16"/>
                <w:szCs w:val="16"/>
              </w:rPr>
              <w:t>Red</w:t>
            </w:r>
          </w:p>
          <w:p w:rsidR="00675C0D" w:rsidRPr="007A3916" w:rsidRDefault="00675C0D" w:rsidP="00675C0D">
            <w:pPr>
              <w:contextualSpacing/>
              <w:outlineLvl w:val="1"/>
              <w:rPr>
                <w:sz w:val="16"/>
                <w:szCs w:val="16"/>
              </w:rPr>
            </w:pPr>
            <w:r w:rsidRPr="007A3916">
              <w:rPr>
                <w:sz w:val="16"/>
                <w:szCs w:val="16"/>
              </w:rPr>
              <w:t>Units</w:t>
            </w:r>
          </w:p>
          <w:p w:rsidR="00675C0D" w:rsidRPr="007A3916" w:rsidRDefault="00675C0D" w:rsidP="00675C0D">
            <w:pPr>
              <w:contextualSpacing/>
              <w:outlineLvl w:val="1"/>
              <w:rPr>
                <w:sz w:val="16"/>
                <w:szCs w:val="16"/>
              </w:rPr>
            </w:pPr>
            <w:r w:rsidRPr="007A3916">
              <w:rPr>
                <w:sz w:val="16"/>
                <w:szCs w:val="16"/>
              </w:rPr>
              <w:t>kWh</w:t>
            </w:r>
          </w:p>
        </w:tc>
        <w:tc>
          <w:tcPr>
            <w:tcW w:w="733" w:type="dxa"/>
          </w:tcPr>
          <w:p w:rsidR="00675C0D" w:rsidRPr="007A3916" w:rsidRDefault="00675C0D" w:rsidP="00675C0D">
            <w:pPr>
              <w:contextualSpacing/>
              <w:outlineLvl w:val="1"/>
              <w:rPr>
                <w:sz w:val="16"/>
                <w:szCs w:val="16"/>
              </w:rPr>
            </w:pPr>
            <w:r w:rsidRPr="007A3916">
              <w:rPr>
                <w:sz w:val="16"/>
                <w:szCs w:val="16"/>
              </w:rPr>
              <w:t>Amber</w:t>
            </w:r>
          </w:p>
          <w:p w:rsidR="00675C0D" w:rsidRPr="007A3916" w:rsidRDefault="00675C0D" w:rsidP="00675C0D">
            <w:pPr>
              <w:contextualSpacing/>
              <w:outlineLvl w:val="1"/>
              <w:rPr>
                <w:sz w:val="16"/>
                <w:szCs w:val="16"/>
              </w:rPr>
            </w:pPr>
            <w:r w:rsidRPr="007A3916">
              <w:rPr>
                <w:sz w:val="16"/>
                <w:szCs w:val="16"/>
              </w:rPr>
              <w:t>Units</w:t>
            </w:r>
          </w:p>
          <w:p w:rsidR="00675C0D" w:rsidRPr="007A3916" w:rsidRDefault="00675C0D" w:rsidP="00675C0D">
            <w:pPr>
              <w:contextualSpacing/>
              <w:outlineLvl w:val="1"/>
              <w:rPr>
                <w:sz w:val="16"/>
                <w:szCs w:val="16"/>
              </w:rPr>
            </w:pPr>
            <w:r w:rsidRPr="007A3916">
              <w:rPr>
                <w:sz w:val="16"/>
                <w:szCs w:val="16"/>
              </w:rPr>
              <w:t>kWh</w:t>
            </w:r>
          </w:p>
        </w:tc>
        <w:tc>
          <w:tcPr>
            <w:tcW w:w="662" w:type="dxa"/>
          </w:tcPr>
          <w:p w:rsidR="00675C0D" w:rsidRPr="007A3916" w:rsidRDefault="00675C0D" w:rsidP="00675C0D">
            <w:pPr>
              <w:contextualSpacing/>
              <w:outlineLvl w:val="1"/>
              <w:rPr>
                <w:sz w:val="16"/>
                <w:szCs w:val="16"/>
              </w:rPr>
            </w:pPr>
            <w:r w:rsidRPr="007A3916">
              <w:rPr>
                <w:sz w:val="16"/>
                <w:szCs w:val="16"/>
              </w:rPr>
              <w:t>Black</w:t>
            </w:r>
          </w:p>
          <w:p w:rsidR="00675C0D" w:rsidRPr="007A3916" w:rsidRDefault="00675C0D" w:rsidP="00675C0D">
            <w:pPr>
              <w:contextualSpacing/>
              <w:outlineLvl w:val="1"/>
              <w:rPr>
                <w:sz w:val="16"/>
                <w:szCs w:val="16"/>
              </w:rPr>
            </w:pPr>
            <w:r w:rsidRPr="007A3916">
              <w:rPr>
                <w:sz w:val="16"/>
                <w:szCs w:val="16"/>
              </w:rPr>
              <w:t>Units</w:t>
            </w:r>
          </w:p>
          <w:p w:rsidR="00675C0D" w:rsidRPr="007A3916" w:rsidRDefault="00675C0D" w:rsidP="00675C0D">
            <w:pPr>
              <w:contextualSpacing/>
              <w:outlineLvl w:val="1"/>
              <w:rPr>
                <w:sz w:val="16"/>
                <w:szCs w:val="16"/>
              </w:rPr>
            </w:pPr>
            <w:r w:rsidRPr="007A3916">
              <w:rPr>
                <w:sz w:val="16"/>
                <w:szCs w:val="16"/>
              </w:rPr>
              <w:t>kWh</w:t>
            </w:r>
          </w:p>
        </w:tc>
        <w:tc>
          <w:tcPr>
            <w:tcW w:w="760" w:type="dxa"/>
          </w:tcPr>
          <w:p w:rsidR="00675C0D" w:rsidRPr="007A3916" w:rsidRDefault="00675C0D" w:rsidP="00675C0D">
            <w:pPr>
              <w:contextualSpacing/>
              <w:outlineLvl w:val="1"/>
              <w:rPr>
                <w:sz w:val="16"/>
                <w:szCs w:val="16"/>
              </w:rPr>
            </w:pPr>
            <w:r w:rsidRPr="007A3916">
              <w:rPr>
                <w:sz w:val="16"/>
                <w:szCs w:val="16"/>
              </w:rPr>
              <w:t>Yellow</w:t>
            </w:r>
          </w:p>
          <w:p w:rsidR="00675C0D" w:rsidRPr="007A3916" w:rsidRDefault="00675C0D" w:rsidP="00675C0D">
            <w:pPr>
              <w:contextualSpacing/>
              <w:outlineLvl w:val="1"/>
              <w:rPr>
                <w:sz w:val="16"/>
                <w:szCs w:val="16"/>
              </w:rPr>
            </w:pPr>
            <w:r w:rsidRPr="007A3916">
              <w:rPr>
                <w:sz w:val="16"/>
                <w:szCs w:val="16"/>
              </w:rPr>
              <w:t>Units</w:t>
            </w:r>
          </w:p>
          <w:p w:rsidR="00675C0D" w:rsidRPr="007A3916" w:rsidRDefault="00675C0D" w:rsidP="00675C0D">
            <w:pPr>
              <w:contextualSpacing/>
              <w:outlineLvl w:val="1"/>
              <w:rPr>
                <w:sz w:val="16"/>
                <w:szCs w:val="16"/>
              </w:rPr>
            </w:pPr>
            <w:r w:rsidRPr="007A3916">
              <w:rPr>
                <w:sz w:val="16"/>
                <w:szCs w:val="16"/>
              </w:rPr>
              <w:t>kWh</w:t>
            </w:r>
          </w:p>
        </w:tc>
        <w:tc>
          <w:tcPr>
            <w:tcW w:w="680" w:type="dxa"/>
          </w:tcPr>
          <w:p w:rsidR="00675C0D" w:rsidRPr="007A3916" w:rsidRDefault="00675C0D" w:rsidP="00675C0D">
            <w:pPr>
              <w:contextualSpacing/>
              <w:outlineLvl w:val="1"/>
              <w:rPr>
                <w:sz w:val="16"/>
                <w:szCs w:val="16"/>
              </w:rPr>
            </w:pPr>
            <w:r w:rsidRPr="007A3916">
              <w:rPr>
                <w:sz w:val="16"/>
                <w:szCs w:val="16"/>
              </w:rPr>
              <w:t>Green</w:t>
            </w:r>
          </w:p>
          <w:p w:rsidR="00675C0D" w:rsidRPr="007A3916" w:rsidRDefault="00675C0D" w:rsidP="00675C0D">
            <w:pPr>
              <w:contextualSpacing/>
              <w:outlineLvl w:val="1"/>
              <w:rPr>
                <w:sz w:val="16"/>
                <w:szCs w:val="16"/>
              </w:rPr>
            </w:pPr>
            <w:r w:rsidRPr="007A3916">
              <w:rPr>
                <w:sz w:val="16"/>
                <w:szCs w:val="16"/>
              </w:rPr>
              <w:t>Units</w:t>
            </w:r>
          </w:p>
          <w:p w:rsidR="00675C0D" w:rsidRPr="007A3916" w:rsidRDefault="00675C0D" w:rsidP="00675C0D">
            <w:pPr>
              <w:contextualSpacing/>
              <w:outlineLvl w:val="1"/>
              <w:rPr>
                <w:sz w:val="16"/>
                <w:szCs w:val="16"/>
              </w:rPr>
            </w:pPr>
            <w:r w:rsidRPr="007A3916">
              <w:rPr>
                <w:sz w:val="16"/>
                <w:szCs w:val="16"/>
              </w:rPr>
              <w:t>kWh</w:t>
            </w:r>
          </w:p>
        </w:tc>
        <w:tc>
          <w:tcPr>
            <w:tcW w:w="858" w:type="dxa"/>
          </w:tcPr>
          <w:p w:rsidR="00675C0D" w:rsidRPr="007A3916" w:rsidRDefault="00675C0D" w:rsidP="00675C0D">
            <w:pPr>
              <w:contextualSpacing/>
              <w:outlineLvl w:val="1"/>
              <w:rPr>
                <w:sz w:val="16"/>
                <w:szCs w:val="16"/>
              </w:rPr>
            </w:pPr>
            <w:r w:rsidRPr="007A3916">
              <w:rPr>
                <w:sz w:val="16"/>
                <w:szCs w:val="16"/>
              </w:rPr>
              <w:t>Charged</w:t>
            </w:r>
          </w:p>
          <w:p w:rsidR="00675C0D" w:rsidRPr="007A3916" w:rsidRDefault="00675C0D" w:rsidP="00675C0D">
            <w:pPr>
              <w:contextualSpacing/>
              <w:outlineLvl w:val="1"/>
              <w:rPr>
                <w:sz w:val="16"/>
                <w:szCs w:val="16"/>
              </w:rPr>
            </w:pPr>
            <w:r w:rsidRPr="007A3916">
              <w:rPr>
                <w:sz w:val="16"/>
                <w:szCs w:val="16"/>
              </w:rPr>
              <w:t>Capacity</w:t>
            </w:r>
          </w:p>
          <w:p w:rsidR="00675C0D" w:rsidRPr="007A3916" w:rsidRDefault="00675C0D" w:rsidP="00675C0D">
            <w:pPr>
              <w:contextualSpacing/>
              <w:outlineLvl w:val="1"/>
              <w:rPr>
                <w:sz w:val="16"/>
                <w:szCs w:val="16"/>
              </w:rPr>
            </w:pPr>
            <w:r w:rsidRPr="007A3916">
              <w:rPr>
                <w:sz w:val="16"/>
                <w:szCs w:val="16"/>
              </w:rPr>
              <w:t>kVA</w:t>
            </w:r>
          </w:p>
        </w:tc>
        <w:tc>
          <w:tcPr>
            <w:tcW w:w="1172" w:type="dxa"/>
          </w:tcPr>
          <w:p w:rsidR="00675C0D" w:rsidRPr="007A3916" w:rsidRDefault="00675C0D" w:rsidP="00675C0D">
            <w:pPr>
              <w:contextualSpacing/>
              <w:outlineLvl w:val="1"/>
              <w:rPr>
                <w:sz w:val="16"/>
                <w:szCs w:val="16"/>
              </w:rPr>
            </w:pPr>
            <w:r w:rsidRPr="007A3916">
              <w:rPr>
                <w:sz w:val="16"/>
                <w:szCs w:val="16"/>
              </w:rPr>
              <w:t>Charged</w:t>
            </w:r>
          </w:p>
          <w:p w:rsidR="00675C0D" w:rsidRPr="007A3916" w:rsidRDefault="00675C0D" w:rsidP="00675C0D">
            <w:pPr>
              <w:contextualSpacing/>
              <w:outlineLvl w:val="1"/>
              <w:rPr>
                <w:sz w:val="16"/>
                <w:szCs w:val="16"/>
              </w:rPr>
            </w:pPr>
            <w:r w:rsidRPr="007A3916">
              <w:rPr>
                <w:sz w:val="16"/>
                <w:szCs w:val="16"/>
              </w:rPr>
              <w:t>Excess</w:t>
            </w:r>
          </w:p>
          <w:p w:rsidR="00675C0D" w:rsidRPr="007A3916" w:rsidRDefault="00675C0D" w:rsidP="00675C0D">
            <w:pPr>
              <w:contextualSpacing/>
              <w:outlineLvl w:val="1"/>
              <w:rPr>
                <w:sz w:val="16"/>
                <w:szCs w:val="16"/>
              </w:rPr>
            </w:pPr>
            <w:r w:rsidRPr="007A3916">
              <w:rPr>
                <w:sz w:val="16"/>
                <w:szCs w:val="16"/>
              </w:rPr>
              <w:t>Capacity kVA</w:t>
            </w:r>
          </w:p>
        </w:tc>
        <w:tc>
          <w:tcPr>
            <w:tcW w:w="1128" w:type="dxa"/>
          </w:tcPr>
          <w:p w:rsidR="00675C0D" w:rsidRPr="007A3916" w:rsidRDefault="00675C0D" w:rsidP="00675C0D">
            <w:pPr>
              <w:contextualSpacing/>
              <w:outlineLvl w:val="1"/>
              <w:rPr>
                <w:sz w:val="16"/>
                <w:szCs w:val="16"/>
              </w:rPr>
            </w:pPr>
            <w:r w:rsidRPr="007A3916">
              <w:rPr>
                <w:sz w:val="16"/>
                <w:szCs w:val="16"/>
              </w:rPr>
              <w:t>Charged</w:t>
            </w:r>
          </w:p>
          <w:p w:rsidR="00675C0D" w:rsidRPr="007A3916" w:rsidRDefault="00675C0D" w:rsidP="00675C0D">
            <w:pPr>
              <w:contextualSpacing/>
              <w:outlineLvl w:val="1"/>
              <w:rPr>
                <w:sz w:val="16"/>
                <w:szCs w:val="16"/>
              </w:rPr>
            </w:pPr>
            <w:r w:rsidRPr="007A3916">
              <w:rPr>
                <w:sz w:val="16"/>
                <w:szCs w:val="16"/>
              </w:rPr>
              <w:t>Reactive</w:t>
            </w:r>
          </w:p>
          <w:p w:rsidR="00675C0D" w:rsidRPr="007A3916" w:rsidRDefault="00675C0D" w:rsidP="00675C0D">
            <w:pPr>
              <w:contextualSpacing/>
              <w:outlineLvl w:val="1"/>
              <w:rPr>
                <w:sz w:val="16"/>
                <w:szCs w:val="16"/>
              </w:rPr>
            </w:pPr>
            <w:r w:rsidRPr="007A3916">
              <w:rPr>
                <w:sz w:val="16"/>
                <w:szCs w:val="16"/>
              </w:rPr>
              <w:t>Units kVArh</w:t>
            </w:r>
          </w:p>
        </w:tc>
      </w:tr>
      <w:tr w:rsidR="00675C0D" w:rsidRPr="007A3916" w:rsidTr="00675C0D">
        <w:trPr>
          <w:trHeight w:val="335"/>
        </w:trPr>
        <w:tc>
          <w:tcPr>
            <w:tcW w:w="617" w:type="dxa"/>
          </w:tcPr>
          <w:p w:rsidR="00675C0D" w:rsidRPr="007A3916" w:rsidRDefault="00675C0D" w:rsidP="00675C0D">
            <w:pPr>
              <w:contextualSpacing/>
              <w:outlineLvl w:val="1"/>
              <w:rPr>
                <w:sz w:val="16"/>
                <w:szCs w:val="16"/>
              </w:rPr>
            </w:pPr>
          </w:p>
        </w:tc>
        <w:tc>
          <w:tcPr>
            <w:tcW w:w="658" w:type="dxa"/>
          </w:tcPr>
          <w:p w:rsidR="00675C0D" w:rsidRPr="007A3916" w:rsidRDefault="00675C0D" w:rsidP="00675C0D">
            <w:pPr>
              <w:contextualSpacing/>
              <w:outlineLvl w:val="1"/>
              <w:rPr>
                <w:sz w:val="16"/>
                <w:szCs w:val="16"/>
              </w:rPr>
            </w:pPr>
          </w:p>
        </w:tc>
        <w:tc>
          <w:tcPr>
            <w:tcW w:w="807" w:type="dxa"/>
          </w:tcPr>
          <w:p w:rsidR="00675C0D" w:rsidRPr="007A3916" w:rsidRDefault="00675C0D" w:rsidP="00675C0D">
            <w:pPr>
              <w:contextualSpacing/>
              <w:outlineLvl w:val="1"/>
              <w:rPr>
                <w:sz w:val="16"/>
                <w:szCs w:val="16"/>
              </w:rPr>
            </w:pPr>
          </w:p>
        </w:tc>
        <w:tc>
          <w:tcPr>
            <w:tcW w:w="909" w:type="dxa"/>
          </w:tcPr>
          <w:p w:rsidR="00675C0D" w:rsidRPr="007A3916" w:rsidRDefault="00675C0D" w:rsidP="00675C0D">
            <w:pPr>
              <w:contextualSpacing/>
              <w:outlineLvl w:val="1"/>
              <w:rPr>
                <w:sz w:val="16"/>
                <w:szCs w:val="16"/>
              </w:rPr>
            </w:pPr>
          </w:p>
        </w:tc>
        <w:tc>
          <w:tcPr>
            <w:tcW w:w="963" w:type="dxa"/>
          </w:tcPr>
          <w:p w:rsidR="00675C0D" w:rsidRPr="007A3916" w:rsidRDefault="00675C0D" w:rsidP="00675C0D">
            <w:pPr>
              <w:contextualSpacing/>
              <w:outlineLvl w:val="1"/>
              <w:rPr>
                <w:sz w:val="16"/>
                <w:szCs w:val="16"/>
              </w:rPr>
            </w:pPr>
          </w:p>
        </w:tc>
        <w:tc>
          <w:tcPr>
            <w:tcW w:w="839" w:type="dxa"/>
          </w:tcPr>
          <w:p w:rsidR="00675C0D" w:rsidRPr="007A3916" w:rsidRDefault="00675C0D" w:rsidP="00675C0D">
            <w:pPr>
              <w:contextualSpacing/>
              <w:outlineLvl w:val="1"/>
              <w:rPr>
                <w:sz w:val="16"/>
                <w:szCs w:val="16"/>
              </w:rPr>
            </w:pPr>
          </w:p>
        </w:tc>
        <w:tc>
          <w:tcPr>
            <w:tcW w:w="1151" w:type="dxa"/>
          </w:tcPr>
          <w:p w:rsidR="00675C0D" w:rsidRPr="007A3916" w:rsidRDefault="00675C0D" w:rsidP="00675C0D">
            <w:pPr>
              <w:contextualSpacing/>
              <w:outlineLvl w:val="1"/>
              <w:rPr>
                <w:sz w:val="16"/>
                <w:szCs w:val="16"/>
              </w:rPr>
            </w:pPr>
          </w:p>
        </w:tc>
        <w:tc>
          <w:tcPr>
            <w:tcW w:w="123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636" w:type="dxa"/>
          </w:tcPr>
          <w:p w:rsidR="00675C0D" w:rsidRPr="007A3916" w:rsidRDefault="00675C0D" w:rsidP="00675C0D">
            <w:pPr>
              <w:contextualSpacing/>
              <w:outlineLvl w:val="1"/>
              <w:rPr>
                <w:sz w:val="16"/>
                <w:szCs w:val="16"/>
              </w:rPr>
            </w:pPr>
          </w:p>
        </w:tc>
        <w:tc>
          <w:tcPr>
            <w:tcW w:w="733" w:type="dxa"/>
          </w:tcPr>
          <w:p w:rsidR="00675C0D" w:rsidRPr="007A3916" w:rsidRDefault="00675C0D" w:rsidP="00675C0D">
            <w:pPr>
              <w:contextualSpacing/>
              <w:outlineLvl w:val="1"/>
              <w:rPr>
                <w:sz w:val="16"/>
                <w:szCs w:val="16"/>
              </w:rPr>
            </w:pPr>
          </w:p>
        </w:tc>
        <w:tc>
          <w:tcPr>
            <w:tcW w:w="662" w:type="dxa"/>
          </w:tcPr>
          <w:p w:rsidR="00675C0D" w:rsidRPr="007A3916" w:rsidRDefault="00675C0D" w:rsidP="00675C0D">
            <w:pPr>
              <w:contextualSpacing/>
              <w:outlineLvl w:val="1"/>
              <w:rPr>
                <w:sz w:val="16"/>
                <w:szCs w:val="16"/>
              </w:rPr>
            </w:pPr>
          </w:p>
        </w:tc>
        <w:tc>
          <w:tcPr>
            <w:tcW w:w="760" w:type="dxa"/>
          </w:tcPr>
          <w:p w:rsidR="00675C0D" w:rsidRPr="007A3916" w:rsidRDefault="00675C0D" w:rsidP="00675C0D">
            <w:pPr>
              <w:contextualSpacing/>
              <w:outlineLvl w:val="1"/>
              <w:rPr>
                <w:sz w:val="16"/>
                <w:szCs w:val="16"/>
              </w:rPr>
            </w:pPr>
          </w:p>
        </w:tc>
        <w:tc>
          <w:tcPr>
            <w:tcW w:w="68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1172" w:type="dxa"/>
          </w:tcPr>
          <w:p w:rsidR="00675C0D" w:rsidRPr="007A3916" w:rsidRDefault="00675C0D" w:rsidP="00675C0D">
            <w:pPr>
              <w:contextualSpacing/>
              <w:outlineLvl w:val="1"/>
              <w:rPr>
                <w:sz w:val="16"/>
                <w:szCs w:val="16"/>
              </w:rPr>
            </w:pPr>
          </w:p>
        </w:tc>
        <w:tc>
          <w:tcPr>
            <w:tcW w:w="1128" w:type="dxa"/>
          </w:tcPr>
          <w:p w:rsidR="00675C0D" w:rsidRPr="007A3916" w:rsidRDefault="00675C0D" w:rsidP="00675C0D">
            <w:pPr>
              <w:contextualSpacing/>
              <w:outlineLvl w:val="1"/>
              <w:rPr>
                <w:sz w:val="16"/>
                <w:szCs w:val="16"/>
              </w:rPr>
            </w:pPr>
          </w:p>
        </w:tc>
      </w:tr>
      <w:tr w:rsidR="00675C0D" w:rsidRPr="007A3916" w:rsidTr="00675C0D">
        <w:tc>
          <w:tcPr>
            <w:tcW w:w="617" w:type="dxa"/>
          </w:tcPr>
          <w:p w:rsidR="00675C0D" w:rsidRPr="007A3916" w:rsidRDefault="00675C0D" w:rsidP="00675C0D">
            <w:pPr>
              <w:contextualSpacing/>
              <w:outlineLvl w:val="1"/>
              <w:rPr>
                <w:sz w:val="16"/>
                <w:szCs w:val="16"/>
              </w:rPr>
            </w:pPr>
          </w:p>
        </w:tc>
        <w:tc>
          <w:tcPr>
            <w:tcW w:w="658" w:type="dxa"/>
          </w:tcPr>
          <w:p w:rsidR="00675C0D" w:rsidRPr="007A3916" w:rsidRDefault="00675C0D" w:rsidP="00675C0D">
            <w:pPr>
              <w:contextualSpacing/>
              <w:outlineLvl w:val="1"/>
              <w:rPr>
                <w:sz w:val="16"/>
                <w:szCs w:val="16"/>
              </w:rPr>
            </w:pPr>
          </w:p>
        </w:tc>
        <w:tc>
          <w:tcPr>
            <w:tcW w:w="807" w:type="dxa"/>
          </w:tcPr>
          <w:p w:rsidR="00675C0D" w:rsidRPr="007A3916" w:rsidRDefault="00675C0D" w:rsidP="00675C0D">
            <w:pPr>
              <w:contextualSpacing/>
              <w:outlineLvl w:val="1"/>
              <w:rPr>
                <w:sz w:val="16"/>
                <w:szCs w:val="16"/>
              </w:rPr>
            </w:pPr>
          </w:p>
        </w:tc>
        <w:tc>
          <w:tcPr>
            <w:tcW w:w="909" w:type="dxa"/>
          </w:tcPr>
          <w:p w:rsidR="00675C0D" w:rsidRPr="007A3916" w:rsidRDefault="00675C0D" w:rsidP="00675C0D">
            <w:pPr>
              <w:contextualSpacing/>
              <w:outlineLvl w:val="1"/>
              <w:rPr>
                <w:sz w:val="16"/>
                <w:szCs w:val="16"/>
              </w:rPr>
            </w:pPr>
          </w:p>
        </w:tc>
        <w:tc>
          <w:tcPr>
            <w:tcW w:w="963" w:type="dxa"/>
          </w:tcPr>
          <w:p w:rsidR="00675C0D" w:rsidRPr="007A3916" w:rsidRDefault="00675C0D" w:rsidP="00675C0D">
            <w:pPr>
              <w:contextualSpacing/>
              <w:outlineLvl w:val="1"/>
              <w:rPr>
                <w:sz w:val="16"/>
                <w:szCs w:val="16"/>
              </w:rPr>
            </w:pPr>
          </w:p>
        </w:tc>
        <w:tc>
          <w:tcPr>
            <w:tcW w:w="839" w:type="dxa"/>
          </w:tcPr>
          <w:p w:rsidR="00675C0D" w:rsidRPr="007A3916" w:rsidRDefault="00675C0D" w:rsidP="00675C0D">
            <w:pPr>
              <w:contextualSpacing/>
              <w:outlineLvl w:val="1"/>
              <w:rPr>
                <w:sz w:val="16"/>
                <w:szCs w:val="16"/>
              </w:rPr>
            </w:pPr>
          </w:p>
        </w:tc>
        <w:tc>
          <w:tcPr>
            <w:tcW w:w="1151" w:type="dxa"/>
          </w:tcPr>
          <w:p w:rsidR="00675C0D" w:rsidRPr="007A3916" w:rsidRDefault="00675C0D" w:rsidP="00675C0D">
            <w:pPr>
              <w:contextualSpacing/>
              <w:outlineLvl w:val="1"/>
              <w:rPr>
                <w:sz w:val="16"/>
                <w:szCs w:val="16"/>
              </w:rPr>
            </w:pPr>
          </w:p>
        </w:tc>
        <w:tc>
          <w:tcPr>
            <w:tcW w:w="123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636" w:type="dxa"/>
          </w:tcPr>
          <w:p w:rsidR="00675C0D" w:rsidRPr="007A3916" w:rsidRDefault="00675C0D" w:rsidP="00675C0D">
            <w:pPr>
              <w:contextualSpacing/>
              <w:outlineLvl w:val="1"/>
              <w:rPr>
                <w:sz w:val="16"/>
                <w:szCs w:val="16"/>
              </w:rPr>
            </w:pPr>
          </w:p>
        </w:tc>
        <w:tc>
          <w:tcPr>
            <w:tcW w:w="733" w:type="dxa"/>
          </w:tcPr>
          <w:p w:rsidR="00675C0D" w:rsidRPr="007A3916" w:rsidRDefault="00675C0D" w:rsidP="00675C0D">
            <w:pPr>
              <w:contextualSpacing/>
              <w:outlineLvl w:val="1"/>
              <w:rPr>
                <w:sz w:val="16"/>
                <w:szCs w:val="16"/>
              </w:rPr>
            </w:pPr>
          </w:p>
        </w:tc>
        <w:tc>
          <w:tcPr>
            <w:tcW w:w="662" w:type="dxa"/>
          </w:tcPr>
          <w:p w:rsidR="00675C0D" w:rsidRPr="007A3916" w:rsidRDefault="00675C0D" w:rsidP="00675C0D">
            <w:pPr>
              <w:contextualSpacing/>
              <w:outlineLvl w:val="1"/>
              <w:rPr>
                <w:sz w:val="16"/>
                <w:szCs w:val="16"/>
              </w:rPr>
            </w:pPr>
          </w:p>
        </w:tc>
        <w:tc>
          <w:tcPr>
            <w:tcW w:w="760" w:type="dxa"/>
          </w:tcPr>
          <w:p w:rsidR="00675C0D" w:rsidRPr="007A3916" w:rsidRDefault="00675C0D" w:rsidP="00675C0D">
            <w:pPr>
              <w:contextualSpacing/>
              <w:outlineLvl w:val="1"/>
              <w:rPr>
                <w:sz w:val="16"/>
                <w:szCs w:val="16"/>
              </w:rPr>
            </w:pPr>
          </w:p>
        </w:tc>
        <w:tc>
          <w:tcPr>
            <w:tcW w:w="68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1172" w:type="dxa"/>
          </w:tcPr>
          <w:p w:rsidR="00675C0D" w:rsidRPr="007A3916" w:rsidRDefault="00675C0D" w:rsidP="00675C0D">
            <w:pPr>
              <w:contextualSpacing/>
              <w:outlineLvl w:val="1"/>
              <w:rPr>
                <w:sz w:val="16"/>
                <w:szCs w:val="16"/>
              </w:rPr>
            </w:pPr>
          </w:p>
        </w:tc>
        <w:tc>
          <w:tcPr>
            <w:tcW w:w="1128" w:type="dxa"/>
          </w:tcPr>
          <w:p w:rsidR="00675C0D" w:rsidRPr="007A3916" w:rsidRDefault="00675C0D" w:rsidP="00675C0D">
            <w:pPr>
              <w:contextualSpacing/>
              <w:outlineLvl w:val="1"/>
              <w:rPr>
                <w:sz w:val="16"/>
                <w:szCs w:val="16"/>
              </w:rPr>
            </w:pPr>
          </w:p>
        </w:tc>
      </w:tr>
      <w:tr w:rsidR="00675C0D" w:rsidRPr="007A3916" w:rsidTr="00675C0D">
        <w:tc>
          <w:tcPr>
            <w:tcW w:w="617" w:type="dxa"/>
          </w:tcPr>
          <w:p w:rsidR="00675C0D" w:rsidRPr="007A3916" w:rsidRDefault="00675C0D" w:rsidP="00675C0D">
            <w:pPr>
              <w:contextualSpacing/>
              <w:outlineLvl w:val="1"/>
              <w:rPr>
                <w:sz w:val="16"/>
                <w:szCs w:val="16"/>
              </w:rPr>
            </w:pPr>
          </w:p>
        </w:tc>
        <w:tc>
          <w:tcPr>
            <w:tcW w:w="658" w:type="dxa"/>
          </w:tcPr>
          <w:p w:rsidR="00675C0D" w:rsidRPr="007A3916" w:rsidRDefault="00675C0D" w:rsidP="00675C0D">
            <w:pPr>
              <w:contextualSpacing/>
              <w:outlineLvl w:val="1"/>
              <w:rPr>
                <w:sz w:val="16"/>
                <w:szCs w:val="16"/>
              </w:rPr>
            </w:pPr>
          </w:p>
        </w:tc>
        <w:tc>
          <w:tcPr>
            <w:tcW w:w="807" w:type="dxa"/>
          </w:tcPr>
          <w:p w:rsidR="00675C0D" w:rsidRPr="007A3916" w:rsidRDefault="00675C0D" w:rsidP="00675C0D">
            <w:pPr>
              <w:contextualSpacing/>
              <w:outlineLvl w:val="1"/>
              <w:rPr>
                <w:sz w:val="16"/>
                <w:szCs w:val="16"/>
              </w:rPr>
            </w:pPr>
          </w:p>
        </w:tc>
        <w:tc>
          <w:tcPr>
            <w:tcW w:w="909" w:type="dxa"/>
          </w:tcPr>
          <w:p w:rsidR="00675C0D" w:rsidRPr="007A3916" w:rsidRDefault="00675C0D" w:rsidP="00675C0D">
            <w:pPr>
              <w:contextualSpacing/>
              <w:outlineLvl w:val="1"/>
              <w:rPr>
                <w:sz w:val="16"/>
                <w:szCs w:val="16"/>
              </w:rPr>
            </w:pPr>
          </w:p>
        </w:tc>
        <w:tc>
          <w:tcPr>
            <w:tcW w:w="963" w:type="dxa"/>
          </w:tcPr>
          <w:p w:rsidR="00675C0D" w:rsidRPr="007A3916" w:rsidRDefault="00675C0D" w:rsidP="00675C0D">
            <w:pPr>
              <w:contextualSpacing/>
              <w:outlineLvl w:val="1"/>
              <w:rPr>
                <w:sz w:val="16"/>
                <w:szCs w:val="16"/>
              </w:rPr>
            </w:pPr>
          </w:p>
        </w:tc>
        <w:tc>
          <w:tcPr>
            <w:tcW w:w="839" w:type="dxa"/>
          </w:tcPr>
          <w:p w:rsidR="00675C0D" w:rsidRPr="007A3916" w:rsidRDefault="00675C0D" w:rsidP="00675C0D">
            <w:pPr>
              <w:contextualSpacing/>
              <w:outlineLvl w:val="1"/>
              <w:rPr>
                <w:sz w:val="16"/>
                <w:szCs w:val="16"/>
              </w:rPr>
            </w:pPr>
          </w:p>
        </w:tc>
        <w:tc>
          <w:tcPr>
            <w:tcW w:w="1151" w:type="dxa"/>
          </w:tcPr>
          <w:p w:rsidR="00675C0D" w:rsidRPr="007A3916" w:rsidRDefault="00675C0D" w:rsidP="00675C0D">
            <w:pPr>
              <w:contextualSpacing/>
              <w:outlineLvl w:val="1"/>
              <w:rPr>
                <w:sz w:val="16"/>
                <w:szCs w:val="16"/>
              </w:rPr>
            </w:pPr>
          </w:p>
        </w:tc>
        <w:tc>
          <w:tcPr>
            <w:tcW w:w="123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636" w:type="dxa"/>
          </w:tcPr>
          <w:p w:rsidR="00675C0D" w:rsidRPr="007A3916" w:rsidRDefault="00675C0D" w:rsidP="00675C0D">
            <w:pPr>
              <w:contextualSpacing/>
              <w:outlineLvl w:val="1"/>
              <w:rPr>
                <w:sz w:val="16"/>
                <w:szCs w:val="16"/>
              </w:rPr>
            </w:pPr>
          </w:p>
        </w:tc>
        <w:tc>
          <w:tcPr>
            <w:tcW w:w="733" w:type="dxa"/>
          </w:tcPr>
          <w:p w:rsidR="00675C0D" w:rsidRPr="007A3916" w:rsidRDefault="00675C0D" w:rsidP="00675C0D">
            <w:pPr>
              <w:contextualSpacing/>
              <w:outlineLvl w:val="1"/>
              <w:rPr>
                <w:sz w:val="16"/>
                <w:szCs w:val="16"/>
              </w:rPr>
            </w:pPr>
          </w:p>
        </w:tc>
        <w:tc>
          <w:tcPr>
            <w:tcW w:w="662" w:type="dxa"/>
          </w:tcPr>
          <w:p w:rsidR="00675C0D" w:rsidRPr="007A3916" w:rsidRDefault="00675C0D" w:rsidP="00675C0D">
            <w:pPr>
              <w:contextualSpacing/>
              <w:outlineLvl w:val="1"/>
              <w:rPr>
                <w:sz w:val="16"/>
                <w:szCs w:val="16"/>
              </w:rPr>
            </w:pPr>
          </w:p>
        </w:tc>
        <w:tc>
          <w:tcPr>
            <w:tcW w:w="760" w:type="dxa"/>
          </w:tcPr>
          <w:p w:rsidR="00675C0D" w:rsidRPr="007A3916" w:rsidRDefault="00675C0D" w:rsidP="00675C0D">
            <w:pPr>
              <w:contextualSpacing/>
              <w:outlineLvl w:val="1"/>
              <w:rPr>
                <w:sz w:val="16"/>
                <w:szCs w:val="16"/>
              </w:rPr>
            </w:pPr>
          </w:p>
        </w:tc>
        <w:tc>
          <w:tcPr>
            <w:tcW w:w="68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1172" w:type="dxa"/>
          </w:tcPr>
          <w:p w:rsidR="00675C0D" w:rsidRPr="007A3916" w:rsidRDefault="00675C0D" w:rsidP="00675C0D">
            <w:pPr>
              <w:contextualSpacing/>
              <w:outlineLvl w:val="1"/>
              <w:rPr>
                <w:sz w:val="16"/>
                <w:szCs w:val="16"/>
              </w:rPr>
            </w:pPr>
          </w:p>
        </w:tc>
        <w:tc>
          <w:tcPr>
            <w:tcW w:w="1128" w:type="dxa"/>
          </w:tcPr>
          <w:p w:rsidR="00675C0D" w:rsidRPr="007A3916" w:rsidRDefault="00675C0D" w:rsidP="00675C0D">
            <w:pPr>
              <w:contextualSpacing/>
              <w:outlineLvl w:val="1"/>
              <w:rPr>
                <w:sz w:val="16"/>
                <w:szCs w:val="16"/>
              </w:rPr>
            </w:pPr>
          </w:p>
        </w:tc>
      </w:tr>
      <w:tr w:rsidR="00675C0D" w:rsidRPr="007A3916" w:rsidTr="00675C0D">
        <w:tc>
          <w:tcPr>
            <w:tcW w:w="617" w:type="dxa"/>
          </w:tcPr>
          <w:p w:rsidR="00675C0D" w:rsidRPr="007A3916" w:rsidRDefault="00675C0D" w:rsidP="00675C0D">
            <w:pPr>
              <w:contextualSpacing/>
              <w:outlineLvl w:val="1"/>
              <w:rPr>
                <w:sz w:val="16"/>
                <w:szCs w:val="16"/>
              </w:rPr>
            </w:pPr>
          </w:p>
        </w:tc>
        <w:tc>
          <w:tcPr>
            <w:tcW w:w="658" w:type="dxa"/>
          </w:tcPr>
          <w:p w:rsidR="00675C0D" w:rsidRPr="007A3916" w:rsidRDefault="00675C0D" w:rsidP="00675C0D">
            <w:pPr>
              <w:contextualSpacing/>
              <w:outlineLvl w:val="1"/>
              <w:rPr>
                <w:sz w:val="16"/>
                <w:szCs w:val="16"/>
              </w:rPr>
            </w:pPr>
          </w:p>
        </w:tc>
        <w:tc>
          <w:tcPr>
            <w:tcW w:w="807" w:type="dxa"/>
          </w:tcPr>
          <w:p w:rsidR="00675C0D" w:rsidRPr="007A3916" w:rsidRDefault="00675C0D" w:rsidP="00675C0D">
            <w:pPr>
              <w:contextualSpacing/>
              <w:outlineLvl w:val="1"/>
              <w:rPr>
                <w:sz w:val="16"/>
                <w:szCs w:val="16"/>
              </w:rPr>
            </w:pPr>
          </w:p>
        </w:tc>
        <w:tc>
          <w:tcPr>
            <w:tcW w:w="909" w:type="dxa"/>
          </w:tcPr>
          <w:p w:rsidR="00675C0D" w:rsidRPr="007A3916" w:rsidRDefault="00675C0D" w:rsidP="00675C0D">
            <w:pPr>
              <w:contextualSpacing/>
              <w:outlineLvl w:val="1"/>
              <w:rPr>
                <w:sz w:val="16"/>
                <w:szCs w:val="16"/>
              </w:rPr>
            </w:pPr>
          </w:p>
        </w:tc>
        <w:tc>
          <w:tcPr>
            <w:tcW w:w="963" w:type="dxa"/>
          </w:tcPr>
          <w:p w:rsidR="00675C0D" w:rsidRPr="007A3916" w:rsidRDefault="00675C0D" w:rsidP="00675C0D">
            <w:pPr>
              <w:contextualSpacing/>
              <w:outlineLvl w:val="1"/>
              <w:rPr>
                <w:sz w:val="16"/>
                <w:szCs w:val="16"/>
              </w:rPr>
            </w:pPr>
          </w:p>
        </w:tc>
        <w:tc>
          <w:tcPr>
            <w:tcW w:w="839" w:type="dxa"/>
          </w:tcPr>
          <w:p w:rsidR="00675C0D" w:rsidRPr="007A3916" w:rsidRDefault="00675C0D" w:rsidP="00675C0D">
            <w:pPr>
              <w:contextualSpacing/>
              <w:outlineLvl w:val="1"/>
              <w:rPr>
                <w:sz w:val="16"/>
                <w:szCs w:val="16"/>
              </w:rPr>
            </w:pPr>
          </w:p>
        </w:tc>
        <w:tc>
          <w:tcPr>
            <w:tcW w:w="1151" w:type="dxa"/>
          </w:tcPr>
          <w:p w:rsidR="00675C0D" w:rsidRPr="007A3916" w:rsidRDefault="00675C0D" w:rsidP="00675C0D">
            <w:pPr>
              <w:contextualSpacing/>
              <w:outlineLvl w:val="1"/>
              <w:rPr>
                <w:sz w:val="16"/>
                <w:szCs w:val="16"/>
              </w:rPr>
            </w:pPr>
          </w:p>
        </w:tc>
        <w:tc>
          <w:tcPr>
            <w:tcW w:w="123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636" w:type="dxa"/>
          </w:tcPr>
          <w:p w:rsidR="00675C0D" w:rsidRPr="007A3916" w:rsidRDefault="00675C0D" w:rsidP="00675C0D">
            <w:pPr>
              <w:contextualSpacing/>
              <w:outlineLvl w:val="1"/>
              <w:rPr>
                <w:sz w:val="16"/>
                <w:szCs w:val="16"/>
              </w:rPr>
            </w:pPr>
          </w:p>
        </w:tc>
        <w:tc>
          <w:tcPr>
            <w:tcW w:w="733" w:type="dxa"/>
          </w:tcPr>
          <w:p w:rsidR="00675C0D" w:rsidRPr="007A3916" w:rsidRDefault="00675C0D" w:rsidP="00675C0D">
            <w:pPr>
              <w:contextualSpacing/>
              <w:outlineLvl w:val="1"/>
              <w:rPr>
                <w:sz w:val="16"/>
                <w:szCs w:val="16"/>
              </w:rPr>
            </w:pPr>
          </w:p>
        </w:tc>
        <w:tc>
          <w:tcPr>
            <w:tcW w:w="662" w:type="dxa"/>
          </w:tcPr>
          <w:p w:rsidR="00675C0D" w:rsidRPr="007A3916" w:rsidRDefault="00675C0D" w:rsidP="00675C0D">
            <w:pPr>
              <w:contextualSpacing/>
              <w:outlineLvl w:val="1"/>
              <w:rPr>
                <w:sz w:val="16"/>
                <w:szCs w:val="16"/>
              </w:rPr>
            </w:pPr>
          </w:p>
        </w:tc>
        <w:tc>
          <w:tcPr>
            <w:tcW w:w="760" w:type="dxa"/>
          </w:tcPr>
          <w:p w:rsidR="00675C0D" w:rsidRPr="007A3916" w:rsidRDefault="00675C0D" w:rsidP="00675C0D">
            <w:pPr>
              <w:contextualSpacing/>
              <w:outlineLvl w:val="1"/>
              <w:rPr>
                <w:sz w:val="16"/>
                <w:szCs w:val="16"/>
              </w:rPr>
            </w:pPr>
          </w:p>
        </w:tc>
        <w:tc>
          <w:tcPr>
            <w:tcW w:w="68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1172" w:type="dxa"/>
          </w:tcPr>
          <w:p w:rsidR="00675C0D" w:rsidRPr="007A3916" w:rsidRDefault="00675C0D" w:rsidP="00675C0D">
            <w:pPr>
              <w:contextualSpacing/>
              <w:outlineLvl w:val="1"/>
              <w:rPr>
                <w:sz w:val="16"/>
                <w:szCs w:val="16"/>
              </w:rPr>
            </w:pPr>
          </w:p>
        </w:tc>
        <w:tc>
          <w:tcPr>
            <w:tcW w:w="1128" w:type="dxa"/>
          </w:tcPr>
          <w:p w:rsidR="00675C0D" w:rsidRPr="007A3916" w:rsidRDefault="00675C0D" w:rsidP="00675C0D">
            <w:pPr>
              <w:contextualSpacing/>
              <w:outlineLvl w:val="1"/>
              <w:rPr>
                <w:sz w:val="16"/>
                <w:szCs w:val="16"/>
              </w:rPr>
            </w:pPr>
          </w:p>
        </w:tc>
      </w:tr>
      <w:tr w:rsidR="00675C0D" w:rsidRPr="007A3916" w:rsidTr="00675C0D">
        <w:tc>
          <w:tcPr>
            <w:tcW w:w="617" w:type="dxa"/>
          </w:tcPr>
          <w:p w:rsidR="00675C0D" w:rsidRPr="007A3916" w:rsidRDefault="00675C0D" w:rsidP="00675C0D">
            <w:pPr>
              <w:contextualSpacing/>
              <w:outlineLvl w:val="1"/>
              <w:rPr>
                <w:sz w:val="16"/>
                <w:szCs w:val="16"/>
              </w:rPr>
            </w:pPr>
          </w:p>
        </w:tc>
        <w:tc>
          <w:tcPr>
            <w:tcW w:w="658" w:type="dxa"/>
          </w:tcPr>
          <w:p w:rsidR="00675C0D" w:rsidRPr="007A3916" w:rsidRDefault="00675C0D" w:rsidP="00675C0D">
            <w:pPr>
              <w:contextualSpacing/>
              <w:outlineLvl w:val="1"/>
              <w:rPr>
                <w:sz w:val="16"/>
                <w:szCs w:val="16"/>
              </w:rPr>
            </w:pPr>
          </w:p>
        </w:tc>
        <w:tc>
          <w:tcPr>
            <w:tcW w:w="807" w:type="dxa"/>
          </w:tcPr>
          <w:p w:rsidR="00675C0D" w:rsidRPr="007A3916" w:rsidRDefault="00675C0D" w:rsidP="00675C0D">
            <w:pPr>
              <w:contextualSpacing/>
              <w:outlineLvl w:val="1"/>
              <w:rPr>
                <w:sz w:val="16"/>
                <w:szCs w:val="16"/>
              </w:rPr>
            </w:pPr>
          </w:p>
        </w:tc>
        <w:tc>
          <w:tcPr>
            <w:tcW w:w="909" w:type="dxa"/>
          </w:tcPr>
          <w:p w:rsidR="00675C0D" w:rsidRPr="007A3916" w:rsidRDefault="00675C0D" w:rsidP="00675C0D">
            <w:pPr>
              <w:contextualSpacing/>
              <w:outlineLvl w:val="1"/>
              <w:rPr>
                <w:sz w:val="16"/>
                <w:szCs w:val="16"/>
              </w:rPr>
            </w:pPr>
          </w:p>
        </w:tc>
        <w:tc>
          <w:tcPr>
            <w:tcW w:w="963" w:type="dxa"/>
          </w:tcPr>
          <w:p w:rsidR="00675C0D" w:rsidRPr="007A3916" w:rsidRDefault="00675C0D" w:rsidP="00675C0D">
            <w:pPr>
              <w:contextualSpacing/>
              <w:outlineLvl w:val="1"/>
              <w:rPr>
                <w:sz w:val="16"/>
                <w:szCs w:val="16"/>
              </w:rPr>
            </w:pPr>
          </w:p>
        </w:tc>
        <w:tc>
          <w:tcPr>
            <w:tcW w:w="839" w:type="dxa"/>
          </w:tcPr>
          <w:p w:rsidR="00675C0D" w:rsidRPr="007A3916" w:rsidRDefault="00675C0D" w:rsidP="00675C0D">
            <w:pPr>
              <w:contextualSpacing/>
              <w:outlineLvl w:val="1"/>
              <w:rPr>
                <w:sz w:val="16"/>
                <w:szCs w:val="16"/>
              </w:rPr>
            </w:pPr>
          </w:p>
        </w:tc>
        <w:tc>
          <w:tcPr>
            <w:tcW w:w="1151" w:type="dxa"/>
          </w:tcPr>
          <w:p w:rsidR="00675C0D" w:rsidRPr="007A3916" w:rsidRDefault="00675C0D" w:rsidP="00675C0D">
            <w:pPr>
              <w:contextualSpacing/>
              <w:outlineLvl w:val="1"/>
              <w:rPr>
                <w:sz w:val="16"/>
                <w:szCs w:val="16"/>
              </w:rPr>
            </w:pPr>
          </w:p>
        </w:tc>
        <w:tc>
          <w:tcPr>
            <w:tcW w:w="123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636" w:type="dxa"/>
          </w:tcPr>
          <w:p w:rsidR="00675C0D" w:rsidRPr="007A3916" w:rsidRDefault="00675C0D" w:rsidP="00675C0D">
            <w:pPr>
              <w:contextualSpacing/>
              <w:outlineLvl w:val="1"/>
              <w:rPr>
                <w:sz w:val="16"/>
                <w:szCs w:val="16"/>
              </w:rPr>
            </w:pPr>
          </w:p>
        </w:tc>
        <w:tc>
          <w:tcPr>
            <w:tcW w:w="733" w:type="dxa"/>
          </w:tcPr>
          <w:p w:rsidR="00675C0D" w:rsidRPr="007A3916" w:rsidRDefault="00675C0D" w:rsidP="00675C0D">
            <w:pPr>
              <w:contextualSpacing/>
              <w:outlineLvl w:val="1"/>
              <w:rPr>
                <w:sz w:val="16"/>
                <w:szCs w:val="16"/>
              </w:rPr>
            </w:pPr>
          </w:p>
        </w:tc>
        <w:tc>
          <w:tcPr>
            <w:tcW w:w="662" w:type="dxa"/>
          </w:tcPr>
          <w:p w:rsidR="00675C0D" w:rsidRPr="007A3916" w:rsidRDefault="00675C0D" w:rsidP="00675C0D">
            <w:pPr>
              <w:contextualSpacing/>
              <w:outlineLvl w:val="1"/>
              <w:rPr>
                <w:sz w:val="16"/>
                <w:szCs w:val="16"/>
              </w:rPr>
            </w:pPr>
          </w:p>
        </w:tc>
        <w:tc>
          <w:tcPr>
            <w:tcW w:w="760" w:type="dxa"/>
          </w:tcPr>
          <w:p w:rsidR="00675C0D" w:rsidRPr="007A3916" w:rsidRDefault="00675C0D" w:rsidP="00675C0D">
            <w:pPr>
              <w:contextualSpacing/>
              <w:outlineLvl w:val="1"/>
              <w:rPr>
                <w:sz w:val="16"/>
                <w:szCs w:val="16"/>
              </w:rPr>
            </w:pPr>
          </w:p>
        </w:tc>
        <w:tc>
          <w:tcPr>
            <w:tcW w:w="680" w:type="dxa"/>
          </w:tcPr>
          <w:p w:rsidR="00675C0D" w:rsidRPr="007A3916" w:rsidRDefault="00675C0D" w:rsidP="00675C0D">
            <w:pPr>
              <w:contextualSpacing/>
              <w:outlineLvl w:val="1"/>
              <w:rPr>
                <w:sz w:val="16"/>
                <w:szCs w:val="16"/>
              </w:rPr>
            </w:pPr>
          </w:p>
        </w:tc>
        <w:tc>
          <w:tcPr>
            <w:tcW w:w="858" w:type="dxa"/>
          </w:tcPr>
          <w:p w:rsidR="00675C0D" w:rsidRPr="007A3916" w:rsidRDefault="00675C0D" w:rsidP="00675C0D">
            <w:pPr>
              <w:contextualSpacing/>
              <w:outlineLvl w:val="1"/>
              <w:rPr>
                <w:sz w:val="16"/>
                <w:szCs w:val="16"/>
              </w:rPr>
            </w:pPr>
          </w:p>
        </w:tc>
        <w:tc>
          <w:tcPr>
            <w:tcW w:w="1172" w:type="dxa"/>
          </w:tcPr>
          <w:p w:rsidR="00675C0D" w:rsidRPr="007A3916" w:rsidRDefault="00675C0D" w:rsidP="00675C0D">
            <w:pPr>
              <w:contextualSpacing/>
              <w:outlineLvl w:val="1"/>
              <w:rPr>
                <w:sz w:val="16"/>
                <w:szCs w:val="16"/>
              </w:rPr>
            </w:pPr>
          </w:p>
        </w:tc>
        <w:tc>
          <w:tcPr>
            <w:tcW w:w="1128" w:type="dxa"/>
          </w:tcPr>
          <w:p w:rsidR="00675C0D" w:rsidRPr="007A3916" w:rsidRDefault="00675C0D" w:rsidP="00675C0D">
            <w:pPr>
              <w:contextualSpacing/>
              <w:outlineLvl w:val="1"/>
              <w:rPr>
                <w:sz w:val="16"/>
                <w:szCs w:val="16"/>
              </w:rPr>
            </w:pPr>
          </w:p>
        </w:tc>
      </w:tr>
    </w:tbl>
    <w:p w:rsidR="007A3916" w:rsidRDefault="007A3916" w:rsidP="00675C0D">
      <w:pPr>
        <w:pStyle w:val="Heading2"/>
        <w:numPr>
          <w:ilvl w:val="0"/>
          <w:numId w:val="0"/>
        </w:numPr>
      </w:pPr>
    </w:p>
    <w:sectPr w:rsidR="007A3916" w:rsidSect="007A3916">
      <w:pgSz w:w="16834" w:h="11909" w:orient="landscape" w:code="9"/>
      <w:pgMar w:top="1440" w:right="1440" w:bottom="1440" w:left="1440" w:header="709" w:footer="709" w:gutter="0"/>
      <w:paperSrc w:first="15" w:other="15"/>
      <w:cols w:space="708"/>
      <w:docGrid w:linePitch="360"/>
      <w:sectPrChange w:id="84" w:author="James, Mark" w:date="2016-03-01T10:18:00Z">
        <w:sectPr w:rsidR="007A3916" w:rsidSect="007A3916">
          <w:pgSz w:w="11909" w:h="16834" w:orient="portrait"/>
          <w:pgMar w:top="1440" w:right="1440" w:bottom="1440" w:left="1440" w:header="709"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9AF" w:rsidRDefault="005449AF" w:rsidP="005E3BE2">
      <w:pPr>
        <w:spacing w:after="0" w:line="240" w:lineRule="auto"/>
      </w:pPr>
      <w:r>
        <w:separator/>
      </w:r>
    </w:p>
    <w:p w:rsidR="005449AF" w:rsidRDefault="005449AF"/>
  </w:endnote>
  <w:endnote w:type="continuationSeparator" w:id="0">
    <w:p w:rsidR="005449AF" w:rsidRDefault="005449AF" w:rsidP="005E3BE2">
      <w:pPr>
        <w:spacing w:after="0" w:line="240" w:lineRule="auto"/>
      </w:pPr>
      <w:r>
        <w:continuationSeparator/>
      </w:r>
    </w:p>
    <w:p w:rsidR="005449AF" w:rsidRDefault="005449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379859"/>
      <w:docPartObj>
        <w:docPartGallery w:val="Page Numbers (Bottom of Page)"/>
        <w:docPartUnique/>
      </w:docPartObj>
    </w:sdtPr>
    <w:sdtEndPr/>
    <w:sdtContent>
      <w:p w:rsidR="006E0DFD" w:rsidRDefault="006E0DFD" w:rsidP="00002833">
        <w:pPr>
          <w:pStyle w:val="Footer"/>
          <w:tabs>
            <w:tab w:val="clear" w:pos="4153"/>
            <w:tab w:val="center" w:pos="4536"/>
          </w:tabs>
          <w:ind w:left="167" w:hanging="167"/>
          <w:jc w:val="left"/>
        </w:pPr>
        <w:r>
          <w:t xml:space="preserve">Schedule </w:t>
        </w:r>
        <w:del w:id="80" w:author="James, Mark" w:date="2016-03-01T10:16:00Z">
          <w:r w:rsidDel="007A3916">
            <w:delText>25</w:delText>
          </w:r>
        </w:del>
        <w:ins w:id="81" w:author="James, Mark" w:date="2016-03-01T10:16:00Z">
          <w:r w:rsidR="007A3916">
            <w:t>19</w:t>
          </w:r>
        </w:ins>
        <w:r>
          <w:tab/>
        </w:r>
        <w:r w:rsidRPr="001F5DED">
          <w:fldChar w:fldCharType="begin"/>
        </w:r>
        <w:r>
          <w:instrText xml:space="preserve"> PAGE   \* MERGEFORMAT </w:instrText>
        </w:r>
        <w:r w:rsidRPr="001F5DED">
          <w:fldChar w:fldCharType="separate"/>
        </w:r>
        <w:r w:rsidR="002325D5">
          <w:rPr>
            <w:noProof/>
          </w:rPr>
          <w:t>1</w:t>
        </w:r>
        <w:r w:rsidRPr="001F5DED">
          <w:fldChar w:fldCharType="end"/>
        </w:r>
      </w:p>
    </w:sdtContent>
  </w:sdt>
  <w:p w:rsidR="006E0DFD" w:rsidRDefault="006E0DFD">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9AF" w:rsidRDefault="005449AF" w:rsidP="005E3BE2">
      <w:pPr>
        <w:spacing w:after="0" w:line="240" w:lineRule="auto"/>
      </w:pPr>
      <w:r>
        <w:separator/>
      </w:r>
    </w:p>
    <w:p w:rsidR="005449AF" w:rsidRDefault="005449AF"/>
  </w:footnote>
  <w:footnote w:type="continuationSeparator" w:id="0">
    <w:p w:rsidR="005449AF" w:rsidRDefault="005449AF" w:rsidP="005E3BE2">
      <w:pPr>
        <w:spacing w:after="0" w:line="240" w:lineRule="auto"/>
      </w:pPr>
      <w:r>
        <w:continuationSeparator/>
      </w:r>
    </w:p>
    <w:p w:rsidR="005449AF" w:rsidRDefault="005449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055A77DC"/>
    <w:multiLevelType w:val="hybridMultilevel"/>
    <w:tmpl w:val="23F01848"/>
    <w:lvl w:ilvl="0" w:tplc="EB8619D8">
      <w:start w:val="1"/>
      <w:numFmt w:val="bullet"/>
      <w:lvlText w:val="•"/>
      <w:lvlJc w:val="left"/>
      <w:pPr>
        <w:ind w:left="797" w:hanging="340"/>
      </w:pPr>
      <w:rPr>
        <w:rFonts w:ascii="Arial" w:eastAsia="Arial" w:hAnsi="Arial" w:hint="default"/>
        <w:color w:val="030316"/>
        <w:w w:val="168"/>
        <w:sz w:val="19"/>
        <w:szCs w:val="19"/>
      </w:rPr>
    </w:lvl>
    <w:lvl w:ilvl="1" w:tplc="BBA64136">
      <w:start w:val="1"/>
      <w:numFmt w:val="bullet"/>
      <w:lvlText w:val="•"/>
      <w:lvlJc w:val="left"/>
      <w:pPr>
        <w:ind w:left="1606" w:hanging="340"/>
      </w:pPr>
      <w:rPr>
        <w:rFonts w:hint="default"/>
      </w:rPr>
    </w:lvl>
    <w:lvl w:ilvl="2" w:tplc="3C5E4AA6">
      <w:start w:val="1"/>
      <w:numFmt w:val="bullet"/>
      <w:lvlText w:val="•"/>
      <w:lvlJc w:val="left"/>
      <w:pPr>
        <w:ind w:left="2412" w:hanging="340"/>
      </w:pPr>
      <w:rPr>
        <w:rFonts w:hint="default"/>
      </w:rPr>
    </w:lvl>
    <w:lvl w:ilvl="3" w:tplc="2698E290">
      <w:start w:val="1"/>
      <w:numFmt w:val="bullet"/>
      <w:lvlText w:val="•"/>
      <w:lvlJc w:val="left"/>
      <w:pPr>
        <w:ind w:left="3219" w:hanging="340"/>
      </w:pPr>
      <w:rPr>
        <w:rFonts w:hint="default"/>
      </w:rPr>
    </w:lvl>
    <w:lvl w:ilvl="4" w:tplc="44BE8850">
      <w:start w:val="1"/>
      <w:numFmt w:val="bullet"/>
      <w:lvlText w:val="•"/>
      <w:lvlJc w:val="left"/>
      <w:pPr>
        <w:ind w:left="4025" w:hanging="340"/>
      </w:pPr>
      <w:rPr>
        <w:rFonts w:hint="default"/>
      </w:rPr>
    </w:lvl>
    <w:lvl w:ilvl="5" w:tplc="FB627192">
      <w:start w:val="1"/>
      <w:numFmt w:val="bullet"/>
      <w:lvlText w:val="•"/>
      <w:lvlJc w:val="left"/>
      <w:pPr>
        <w:ind w:left="4832" w:hanging="340"/>
      </w:pPr>
      <w:rPr>
        <w:rFonts w:hint="default"/>
      </w:rPr>
    </w:lvl>
    <w:lvl w:ilvl="6" w:tplc="87229172">
      <w:start w:val="1"/>
      <w:numFmt w:val="bullet"/>
      <w:lvlText w:val="•"/>
      <w:lvlJc w:val="left"/>
      <w:pPr>
        <w:ind w:left="5638" w:hanging="340"/>
      </w:pPr>
      <w:rPr>
        <w:rFonts w:hint="default"/>
      </w:rPr>
    </w:lvl>
    <w:lvl w:ilvl="7" w:tplc="4680213E">
      <w:start w:val="1"/>
      <w:numFmt w:val="bullet"/>
      <w:lvlText w:val="•"/>
      <w:lvlJc w:val="left"/>
      <w:pPr>
        <w:ind w:left="6444" w:hanging="340"/>
      </w:pPr>
      <w:rPr>
        <w:rFonts w:hint="default"/>
      </w:rPr>
    </w:lvl>
    <w:lvl w:ilvl="8" w:tplc="A0CC3AE4">
      <w:start w:val="1"/>
      <w:numFmt w:val="bullet"/>
      <w:lvlText w:val="•"/>
      <w:lvlJc w:val="left"/>
      <w:pPr>
        <w:ind w:left="7251" w:hanging="340"/>
      </w:pPr>
      <w:rPr>
        <w:rFonts w:hint="default"/>
      </w:rPr>
    </w:lvl>
  </w:abstractNum>
  <w:abstractNum w:abstractNumId="10" w15:restartNumberingAfterBreak="0">
    <w:nsid w:val="05D9037B"/>
    <w:multiLevelType w:val="hybridMultilevel"/>
    <w:tmpl w:val="83281BEA"/>
    <w:lvl w:ilvl="0" w:tplc="20B87616">
      <w:start w:val="1"/>
      <w:numFmt w:val="lowerLetter"/>
      <w:lvlText w:val="(%1)"/>
      <w:lvlJc w:val="left"/>
      <w:pPr>
        <w:ind w:left="1252" w:hanging="425"/>
      </w:pPr>
      <w:rPr>
        <w:rFonts w:ascii="Times New Roman" w:eastAsia="Times New Roman" w:hAnsi="Times New Roman" w:hint="default"/>
        <w:w w:val="100"/>
        <w:sz w:val="24"/>
        <w:szCs w:val="24"/>
      </w:rPr>
    </w:lvl>
    <w:lvl w:ilvl="1" w:tplc="9326AC20">
      <w:start w:val="1"/>
      <w:numFmt w:val="bullet"/>
      <w:lvlText w:val="•"/>
      <w:lvlJc w:val="left"/>
      <w:pPr>
        <w:ind w:left="2008" w:hanging="425"/>
      </w:pPr>
      <w:rPr>
        <w:rFonts w:hint="default"/>
      </w:rPr>
    </w:lvl>
    <w:lvl w:ilvl="2" w:tplc="D4E63420">
      <w:start w:val="1"/>
      <w:numFmt w:val="bullet"/>
      <w:lvlText w:val="•"/>
      <w:lvlJc w:val="left"/>
      <w:pPr>
        <w:ind w:left="2757" w:hanging="425"/>
      </w:pPr>
      <w:rPr>
        <w:rFonts w:hint="default"/>
      </w:rPr>
    </w:lvl>
    <w:lvl w:ilvl="3" w:tplc="20F6DC64">
      <w:start w:val="1"/>
      <w:numFmt w:val="bullet"/>
      <w:lvlText w:val="•"/>
      <w:lvlJc w:val="left"/>
      <w:pPr>
        <w:ind w:left="3505" w:hanging="425"/>
      </w:pPr>
      <w:rPr>
        <w:rFonts w:hint="default"/>
      </w:rPr>
    </w:lvl>
    <w:lvl w:ilvl="4" w:tplc="A0846E74">
      <w:start w:val="1"/>
      <w:numFmt w:val="bullet"/>
      <w:lvlText w:val="•"/>
      <w:lvlJc w:val="left"/>
      <w:pPr>
        <w:ind w:left="4254" w:hanging="425"/>
      </w:pPr>
      <w:rPr>
        <w:rFonts w:hint="default"/>
      </w:rPr>
    </w:lvl>
    <w:lvl w:ilvl="5" w:tplc="B518F152">
      <w:start w:val="1"/>
      <w:numFmt w:val="bullet"/>
      <w:lvlText w:val="•"/>
      <w:lvlJc w:val="left"/>
      <w:pPr>
        <w:ind w:left="5003" w:hanging="425"/>
      </w:pPr>
      <w:rPr>
        <w:rFonts w:hint="default"/>
      </w:rPr>
    </w:lvl>
    <w:lvl w:ilvl="6" w:tplc="79CE6928">
      <w:start w:val="1"/>
      <w:numFmt w:val="bullet"/>
      <w:lvlText w:val="•"/>
      <w:lvlJc w:val="left"/>
      <w:pPr>
        <w:ind w:left="5751" w:hanging="425"/>
      </w:pPr>
      <w:rPr>
        <w:rFonts w:hint="default"/>
      </w:rPr>
    </w:lvl>
    <w:lvl w:ilvl="7" w:tplc="7F9E32CC">
      <w:start w:val="1"/>
      <w:numFmt w:val="bullet"/>
      <w:lvlText w:val="•"/>
      <w:lvlJc w:val="left"/>
      <w:pPr>
        <w:ind w:left="6500" w:hanging="425"/>
      </w:pPr>
      <w:rPr>
        <w:rFonts w:hint="default"/>
      </w:rPr>
    </w:lvl>
    <w:lvl w:ilvl="8" w:tplc="2812BDF2">
      <w:start w:val="1"/>
      <w:numFmt w:val="bullet"/>
      <w:lvlText w:val="•"/>
      <w:lvlJc w:val="left"/>
      <w:pPr>
        <w:ind w:left="7249" w:hanging="425"/>
      </w:pPr>
      <w:rPr>
        <w:rFonts w:hint="default"/>
      </w:rPr>
    </w:lvl>
  </w:abstractNum>
  <w:abstractNum w:abstractNumId="11"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2" w15:restartNumberingAfterBreak="0">
    <w:nsid w:val="08A731F4"/>
    <w:multiLevelType w:val="multilevel"/>
    <w:tmpl w:val="220C8842"/>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3" w15:restartNumberingAfterBreak="0">
    <w:nsid w:val="0A9411AA"/>
    <w:multiLevelType w:val="multilevel"/>
    <w:tmpl w:val="F0C2F91E"/>
    <w:lvl w:ilvl="0">
      <w:start w:val="2"/>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39" w:hanging="708"/>
      </w:pPr>
      <w:rPr>
        <w:rFonts w:ascii="Times New Roman" w:eastAsia="Times New Roman" w:hAnsi="Times New Roman" w:hint="default"/>
        <w:w w:val="100"/>
        <w:sz w:val="24"/>
        <w:szCs w:val="24"/>
      </w:rPr>
    </w:lvl>
    <w:lvl w:ilvl="2">
      <w:start w:val="1"/>
      <w:numFmt w:val="bullet"/>
      <w:lvlText w:val="•"/>
      <w:lvlJc w:val="left"/>
      <w:pPr>
        <w:ind w:left="2421" w:hanging="708"/>
      </w:pPr>
      <w:rPr>
        <w:rFonts w:hint="default"/>
      </w:rPr>
    </w:lvl>
    <w:lvl w:ilvl="3">
      <w:start w:val="1"/>
      <w:numFmt w:val="bullet"/>
      <w:lvlText w:val="•"/>
      <w:lvlJc w:val="left"/>
      <w:pPr>
        <w:ind w:left="3211" w:hanging="708"/>
      </w:pPr>
      <w:rPr>
        <w:rFonts w:hint="default"/>
      </w:rPr>
    </w:lvl>
    <w:lvl w:ilvl="4">
      <w:start w:val="1"/>
      <w:numFmt w:val="bullet"/>
      <w:lvlText w:val="•"/>
      <w:lvlJc w:val="left"/>
      <w:pPr>
        <w:ind w:left="4002" w:hanging="708"/>
      </w:pPr>
      <w:rPr>
        <w:rFonts w:hint="default"/>
      </w:rPr>
    </w:lvl>
    <w:lvl w:ilvl="5">
      <w:start w:val="1"/>
      <w:numFmt w:val="bullet"/>
      <w:lvlText w:val="•"/>
      <w:lvlJc w:val="left"/>
      <w:pPr>
        <w:ind w:left="4793" w:hanging="708"/>
      </w:pPr>
      <w:rPr>
        <w:rFonts w:hint="default"/>
      </w:rPr>
    </w:lvl>
    <w:lvl w:ilvl="6">
      <w:start w:val="1"/>
      <w:numFmt w:val="bullet"/>
      <w:lvlText w:val="•"/>
      <w:lvlJc w:val="left"/>
      <w:pPr>
        <w:ind w:left="5583" w:hanging="708"/>
      </w:pPr>
      <w:rPr>
        <w:rFonts w:hint="default"/>
      </w:rPr>
    </w:lvl>
    <w:lvl w:ilvl="7">
      <w:start w:val="1"/>
      <w:numFmt w:val="bullet"/>
      <w:lvlText w:val="•"/>
      <w:lvlJc w:val="left"/>
      <w:pPr>
        <w:ind w:left="6374" w:hanging="708"/>
      </w:pPr>
      <w:rPr>
        <w:rFonts w:hint="default"/>
      </w:rPr>
    </w:lvl>
    <w:lvl w:ilvl="8">
      <w:start w:val="1"/>
      <w:numFmt w:val="bullet"/>
      <w:lvlText w:val="•"/>
      <w:lvlJc w:val="left"/>
      <w:pPr>
        <w:ind w:left="7165" w:hanging="708"/>
      </w:pPr>
      <w:rPr>
        <w:rFonts w:hint="default"/>
      </w:rPr>
    </w:lvl>
  </w:abstractNum>
  <w:abstractNum w:abstractNumId="14"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16" w15:restartNumberingAfterBreak="0">
    <w:nsid w:val="15481A9A"/>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17" w15:restartNumberingAfterBreak="0">
    <w:nsid w:val="170C4C34"/>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18" w15:restartNumberingAfterBreak="0">
    <w:nsid w:val="1D9E76D7"/>
    <w:multiLevelType w:val="hybridMultilevel"/>
    <w:tmpl w:val="F264743C"/>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9" w15:restartNumberingAfterBreak="0">
    <w:nsid w:val="1FC91624"/>
    <w:multiLevelType w:val="hybridMultilevel"/>
    <w:tmpl w:val="42784FC8"/>
    <w:lvl w:ilvl="0" w:tplc="440A9BF2">
      <w:start w:val="1"/>
      <w:numFmt w:val="lowerLetter"/>
      <w:lvlText w:val="(%1)"/>
      <w:lvlJc w:val="left"/>
      <w:pPr>
        <w:ind w:left="1252" w:hanging="425"/>
      </w:pPr>
      <w:rPr>
        <w:rFonts w:ascii="Times New Roman" w:eastAsia="Times New Roman" w:hAnsi="Times New Roman" w:hint="default"/>
        <w:w w:val="100"/>
        <w:sz w:val="24"/>
        <w:szCs w:val="24"/>
      </w:rPr>
    </w:lvl>
    <w:lvl w:ilvl="1" w:tplc="260297B6">
      <w:start w:val="1"/>
      <w:numFmt w:val="bullet"/>
      <w:lvlText w:val="•"/>
      <w:lvlJc w:val="left"/>
      <w:pPr>
        <w:ind w:left="2008" w:hanging="425"/>
      </w:pPr>
      <w:rPr>
        <w:rFonts w:hint="default"/>
      </w:rPr>
    </w:lvl>
    <w:lvl w:ilvl="2" w:tplc="A3A0B8D0">
      <w:start w:val="1"/>
      <w:numFmt w:val="bullet"/>
      <w:lvlText w:val="•"/>
      <w:lvlJc w:val="left"/>
      <w:pPr>
        <w:ind w:left="2757" w:hanging="425"/>
      </w:pPr>
      <w:rPr>
        <w:rFonts w:hint="default"/>
      </w:rPr>
    </w:lvl>
    <w:lvl w:ilvl="3" w:tplc="768652F2">
      <w:start w:val="1"/>
      <w:numFmt w:val="bullet"/>
      <w:lvlText w:val="•"/>
      <w:lvlJc w:val="left"/>
      <w:pPr>
        <w:ind w:left="3505" w:hanging="425"/>
      </w:pPr>
      <w:rPr>
        <w:rFonts w:hint="default"/>
      </w:rPr>
    </w:lvl>
    <w:lvl w:ilvl="4" w:tplc="9D10F488">
      <w:start w:val="1"/>
      <w:numFmt w:val="bullet"/>
      <w:lvlText w:val="•"/>
      <w:lvlJc w:val="left"/>
      <w:pPr>
        <w:ind w:left="4254" w:hanging="425"/>
      </w:pPr>
      <w:rPr>
        <w:rFonts w:hint="default"/>
      </w:rPr>
    </w:lvl>
    <w:lvl w:ilvl="5" w:tplc="BC2A3E8A">
      <w:start w:val="1"/>
      <w:numFmt w:val="bullet"/>
      <w:lvlText w:val="•"/>
      <w:lvlJc w:val="left"/>
      <w:pPr>
        <w:ind w:left="5003" w:hanging="425"/>
      </w:pPr>
      <w:rPr>
        <w:rFonts w:hint="default"/>
      </w:rPr>
    </w:lvl>
    <w:lvl w:ilvl="6" w:tplc="AD729FC6">
      <w:start w:val="1"/>
      <w:numFmt w:val="bullet"/>
      <w:lvlText w:val="•"/>
      <w:lvlJc w:val="left"/>
      <w:pPr>
        <w:ind w:left="5751" w:hanging="425"/>
      </w:pPr>
      <w:rPr>
        <w:rFonts w:hint="default"/>
      </w:rPr>
    </w:lvl>
    <w:lvl w:ilvl="7" w:tplc="DCD439EE">
      <w:start w:val="1"/>
      <w:numFmt w:val="bullet"/>
      <w:lvlText w:val="•"/>
      <w:lvlJc w:val="left"/>
      <w:pPr>
        <w:ind w:left="6500" w:hanging="425"/>
      </w:pPr>
      <w:rPr>
        <w:rFonts w:hint="default"/>
      </w:rPr>
    </w:lvl>
    <w:lvl w:ilvl="8" w:tplc="E75C6EAE">
      <w:start w:val="1"/>
      <w:numFmt w:val="bullet"/>
      <w:lvlText w:val="•"/>
      <w:lvlJc w:val="left"/>
      <w:pPr>
        <w:ind w:left="7249" w:hanging="425"/>
      </w:pPr>
      <w:rPr>
        <w:rFonts w:hint="default"/>
      </w:rPr>
    </w:lvl>
  </w:abstractNum>
  <w:abstractNum w:abstractNumId="20" w15:restartNumberingAfterBreak="0">
    <w:nsid w:val="20156C8F"/>
    <w:multiLevelType w:val="hybridMultilevel"/>
    <w:tmpl w:val="17741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041C1E"/>
    <w:multiLevelType w:val="hybridMultilevel"/>
    <w:tmpl w:val="CC2C3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353518D"/>
    <w:multiLevelType w:val="hybridMultilevel"/>
    <w:tmpl w:val="B2A0581A"/>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4" w15:restartNumberingAfterBreak="0">
    <w:nsid w:val="25310086"/>
    <w:multiLevelType w:val="multilevel"/>
    <w:tmpl w:val="C7EEAFF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lvlText w:val="%1.%2.%3"/>
      <w:lvlJc w:val="left"/>
      <w:pPr>
        <w:tabs>
          <w:tab w:val="num" w:pos="1531"/>
        </w:tabs>
        <w:ind w:left="1531" w:hanging="822"/>
      </w:pPr>
      <w:rPr>
        <w:rFonts w:ascii="Times New Roman" w:hAnsi="Times New Roman" w:cs="Times New Roman" w:hint="default"/>
        <w:caps w:val="0"/>
        <w:strike w:val="0"/>
        <w:dstrike w:val="0"/>
        <w:vanish w:val="0"/>
        <w:webHidden w:val="0"/>
        <w:sz w:val="24"/>
        <w:szCs w:val="24"/>
        <w:u w:val="none"/>
        <w:effect w:val="none"/>
        <w:vertAlign w:val="baseline"/>
        <w:specVanish w:val="0"/>
      </w:rPr>
    </w:lvl>
    <w:lvl w:ilvl="3">
      <w:start w:val="1"/>
      <w:numFmt w:val="upperLetter"/>
      <w:lvlText w:val="(%4)"/>
      <w:lvlJc w:val="left"/>
      <w:pPr>
        <w:tabs>
          <w:tab w:val="num" w:pos="2155"/>
        </w:tabs>
        <w:ind w:left="2155" w:hanging="624"/>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4">
      <w:start w:val="1"/>
      <w:numFmt w:val="lowerRoman"/>
      <w:lvlText w:val="(%5)"/>
      <w:lvlJc w:val="left"/>
      <w:pPr>
        <w:tabs>
          <w:tab w:val="num" w:pos="2835"/>
        </w:tabs>
        <w:ind w:left="2835" w:hanging="680"/>
      </w:pPr>
    </w:lvl>
    <w:lvl w:ilvl="5">
      <w:start w:val="1"/>
      <w:numFmt w:val="decimal"/>
      <w:lvlText w:val="%1.%2.%3.%4.%5.%6."/>
      <w:lvlJc w:val="left"/>
      <w:pPr>
        <w:tabs>
          <w:tab w:val="num" w:pos="709"/>
        </w:tabs>
        <w:ind w:left="709" w:hanging="709"/>
      </w:pPr>
    </w:lvl>
    <w:lvl w:ilvl="6">
      <w:start w:val="1"/>
      <w:numFmt w:val="decimal"/>
      <w:lvlText w:val="%1.%2.%3.%4.%5.%6.%7."/>
      <w:lvlJc w:val="left"/>
      <w:pPr>
        <w:tabs>
          <w:tab w:val="num" w:pos="709"/>
        </w:tabs>
        <w:ind w:left="709" w:hanging="709"/>
      </w:pPr>
    </w:lvl>
    <w:lvl w:ilvl="7">
      <w:start w:val="1"/>
      <w:numFmt w:val="decimal"/>
      <w:lvlText w:val="%1.%2.%3.%4.%5.%6.%7.%8."/>
      <w:lvlJc w:val="left"/>
      <w:pPr>
        <w:tabs>
          <w:tab w:val="num" w:pos="709"/>
        </w:tabs>
        <w:ind w:left="709" w:hanging="709"/>
      </w:pPr>
    </w:lvl>
    <w:lvl w:ilvl="8">
      <w:start w:val="1"/>
      <w:numFmt w:val="decimal"/>
      <w:lvlText w:val="%1.%2.%3.%4.%5.%6.%7.%8.%9."/>
      <w:lvlJc w:val="left"/>
      <w:pPr>
        <w:tabs>
          <w:tab w:val="num" w:pos="709"/>
        </w:tabs>
        <w:ind w:left="709" w:hanging="709"/>
      </w:pPr>
    </w:lvl>
  </w:abstractNum>
  <w:abstractNum w:abstractNumId="25"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29BD791F"/>
    <w:multiLevelType w:val="multilevel"/>
    <w:tmpl w:val="97CAA128"/>
    <w:lvl w:ilvl="0">
      <w:start w:val="4"/>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607" w:hanging="416"/>
      </w:pPr>
      <w:rPr>
        <w:rFonts w:ascii="Symbol" w:eastAsia="Symbol" w:hAnsi="Symbol" w:hint="default"/>
        <w:w w:val="100"/>
        <w:sz w:val="24"/>
        <w:szCs w:val="24"/>
      </w:rPr>
    </w:lvl>
    <w:lvl w:ilvl="3">
      <w:start w:val="1"/>
      <w:numFmt w:val="bullet"/>
      <w:lvlText w:val="•"/>
      <w:lvlJc w:val="left"/>
      <w:pPr>
        <w:ind w:left="2508" w:hanging="416"/>
      </w:pPr>
      <w:rPr>
        <w:rFonts w:hint="default"/>
      </w:rPr>
    </w:lvl>
    <w:lvl w:ilvl="4">
      <w:start w:val="1"/>
      <w:numFmt w:val="bullet"/>
      <w:lvlText w:val="•"/>
      <w:lvlJc w:val="left"/>
      <w:pPr>
        <w:ind w:left="3416" w:hanging="416"/>
      </w:pPr>
      <w:rPr>
        <w:rFonts w:hint="default"/>
      </w:rPr>
    </w:lvl>
    <w:lvl w:ilvl="5">
      <w:start w:val="1"/>
      <w:numFmt w:val="bullet"/>
      <w:lvlText w:val="•"/>
      <w:lvlJc w:val="left"/>
      <w:pPr>
        <w:ind w:left="4324" w:hanging="416"/>
      </w:pPr>
      <w:rPr>
        <w:rFonts w:hint="default"/>
      </w:rPr>
    </w:lvl>
    <w:lvl w:ilvl="6">
      <w:start w:val="1"/>
      <w:numFmt w:val="bullet"/>
      <w:lvlText w:val="•"/>
      <w:lvlJc w:val="left"/>
      <w:pPr>
        <w:ind w:left="5233" w:hanging="416"/>
      </w:pPr>
      <w:rPr>
        <w:rFonts w:hint="default"/>
      </w:rPr>
    </w:lvl>
    <w:lvl w:ilvl="7">
      <w:start w:val="1"/>
      <w:numFmt w:val="bullet"/>
      <w:lvlText w:val="•"/>
      <w:lvlJc w:val="left"/>
      <w:pPr>
        <w:ind w:left="6141" w:hanging="416"/>
      </w:pPr>
      <w:rPr>
        <w:rFonts w:hint="default"/>
      </w:rPr>
    </w:lvl>
    <w:lvl w:ilvl="8">
      <w:start w:val="1"/>
      <w:numFmt w:val="bullet"/>
      <w:lvlText w:val="•"/>
      <w:lvlJc w:val="left"/>
      <w:pPr>
        <w:ind w:left="7049" w:hanging="416"/>
      </w:pPr>
      <w:rPr>
        <w:rFonts w:hint="default"/>
      </w:rPr>
    </w:lvl>
  </w:abstractNum>
  <w:abstractNum w:abstractNumId="27" w15:restartNumberingAfterBreak="0">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444ACC"/>
    <w:multiLevelType w:val="multilevel"/>
    <w:tmpl w:val="22546142"/>
    <w:lvl w:ilvl="0">
      <w:start w:val="1"/>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113" w:hanging="286"/>
      </w:pPr>
      <w:rPr>
        <w:rFonts w:ascii="Symbol" w:eastAsia="Symbol" w:hAnsi="Symbol" w:hint="default"/>
        <w:w w:val="100"/>
        <w:sz w:val="24"/>
        <w:szCs w:val="24"/>
      </w:rPr>
    </w:lvl>
    <w:lvl w:ilvl="3">
      <w:start w:val="1"/>
      <w:numFmt w:val="bullet"/>
      <w:lvlText w:val="•"/>
      <w:lvlJc w:val="left"/>
      <w:pPr>
        <w:ind w:left="2073" w:hanging="286"/>
      </w:pPr>
      <w:rPr>
        <w:rFonts w:hint="default"/>
      </w:rPr>
    </w:lvl>
    <w:lvl w:ilvl="4">
      <w:start w:val="1"/>
      <w:numFmt w:val="bullet"/>
      <w:lvlText w:val="•"/>
      <w:lvlJc w:val="left"/>
      <w:pPr>
        <w:ind w:left="3026" w:hanging="286"/>
      </w:pPr>
      <w:rPr>
        <w:rFonts w:hint="default"/>
      </w:rPr>
    </w:lvl>
    <w:lvl w:ilvl="5">
      <w:start w:val="1"/>
      <w:numFmt w:val="bullet"/>
      <w:lvlText w:val="•"/>
      <w:lvlJc w:val="left"/>
      <w:pPr>
        <w:ind w:left="3979" w:hanging="286"/>
      </w:pPr>
      <w:rPr>
        <w:rFonts w:hint="default"/>
      </w:rPr>
    </w:lvl>
    <w:lvl w:ilvl="6">
      <w:start w:val="1"/>
      <w:numFmt w:val="bullet"/>
      <w:lvlText w:val="•"/>
      <w:lvlJc w:val="left"/>
      <w:pPr>
        <w:ind w:left="4933" w:hanging="286"/>
      </w:pPr>
      <w:rPr>
        <w:rFonts w:hint="default"/>
      </w:rPr>
    </w:lvl>
    <w:lvl w:ilvl="7">
      <w:start w:val="1"/>
      <w:numFmt w:val="bullet"/>
      <w:lvlText w:val="•"/>
      <w:lvlJc w:val="left"/>
      <w:pPr>
        <w:ind w:left="5886" w:hanging="286"/>
      </w:pPr>
      <w:rPr>
        <w:rFonts w:hint="default"/>
      </w:rPr>
    </w:lvl>
    <w:lvl w:ilvl="8">
      <w:start w:val="1"/>
      <w:numFmt w:val="bullet"/>
      <w:lvlText w:val="•"/>
      <w:lvlJc w:val="left"/>
      <w:pPr>
        <w:ind w:left="6839" w:hanging="286"/>
      </w:pPr>
      <w:rPr>
        <w:rFonts w:hint="default"/>
      </w:rPr>
    </w:lvl>
  </w:abstractNum>
  <w:abstractNum w:abstractNumId="29"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0" w15:restartNumberingAfterBreak="0">
    <w:nsid w:val="31A534DA"/>
    <w:multiLevelType w:val="hybridMultilevel"/>
    <w:tmpl w:val="B8AA04D4"/>
    <w:lvl w:ilvl="0" w:tplc="9C5A946E">
      <w:start w:val="1"/>
      <w:numFmt w:val="lowerLetter"/>
      <w:lvlText w:val="(%1)"/>
      <w:lvlJc w:val="left"/>
      <w:pPr>
        <w:ind w:left="1252" w:hanging="567"/>
      </w:pPr>
      <w:rPr>
        <w:rFonts w:ascii="Times New Roman" w:eastAsia="Times New Roman" w:hAnsi="Times New Roman" w:hint="default"/>
        <w:w w:val="100"/>
        <w:sz w:val="24"/>
        <w:szCs w:val="24"/>
      </w:rPr>
    </w:lvl>
    <w:lvl w:ilvl="1" w:tplc="CDC6D95A">
      <w:start w:val="1"/>
      <w:numFmt w:val="bullet"/>
      <w:lvlText w:val="•"/>
      <w:lvlJc w:val="left"/>
      <w:pPr>
        <w:ind w:left="2008" w:hanging="567"/>
      </w:pPr>
      <w:rPr>
        <w:rFonts w:hint="default"/>
      </w:rPr>
    </w:lvl>
    <w:lvl w:ilvl="2" w:tplc="062074FA">
      <w:start w:val="1"/>
      <w:numFmt w:val="bullet"/>
      <w:lvlText w:val="•"/>
      <w:lvlJc w:val="left"/>
      <w:pPr>
        <w:ind w:left="2757" w:hanging="567"/>
      </w:pPr>
      <w:rPr>
        <w:rFonts w:hint="default"/>
      </w:rPr>
    </w:lvl>
    <w:lvl w:ilvl="3" w:tplc="2436AFB6">
      <w:start w:val="1"/>
      <w:numFmt w:val="bullet"/>
      <w:lvlText w:val="•"/>
      <w:lvlJc w:val="left"/>
      <w:pPr>
        <w:ind w:left="3505" w:hanging="567"/>
      </w:pPr>
      <w:rPr>
        <w:rFonts w:hint="default"/>
      </w:rPr>
    </w:lvl>
    <w:lvl w:ilvl="4" w:tplc="6E20309E">
      <w:start w:val="1"/>
      <w:numFmt w:val="bullet"/>
      <w:lvlText w:val="•"/>
      <w:lvlJc w:val="left"/>
      <w:pPr>
        <w:ind w:left="4254" w:hanging="567"/>
      </w:pPr>
      <w:rPr>
        <w:rFonts w:hint="default"/>
      </w:rPr>
    </w:lvl>
    <w:lvl w:ilvl="5" w:tplc="9BC2DDBA">
      <w:start w:val="1"/>
      <w:numFmt w:val="bullet"/>
      <w:lvlText w:val="•"/>
      <w:lvlJc w:val="left"/>
      <w:pPr>
        <w:ind w:left="5003" w:hanging="567"/>
      </w:pPr>
      <w:rPr>
        <w:rFonts w:hint="default"/>
      </w:rPr>
    </w:lvl>
    <w:lvl w:ilvl="6" w:tplc="AF889A44">
      <w:start w:val="1"/>
      <w:numFmt w:val="bullet"/>
      <w:lvlText w:val="•"/>
      <w:lvlJc w:val="left"/>
      <w:pPr>
        <w:ind w:left="5751" w:hanging="567"/>
      </w:pPr>
      <w:rPr>
        <w:rFonts w:hint="default"/>
      </w:rPr>
    </w:lvl>
    <w:lvl w:ilvl="7" w:tplc="CF84AA36">
      <w:start w:val="1"/>
      <w:numFmt w:val="bullet"/>
      <w:lvlText w:val="•"/>
      <w:lvlJc w:val="left"/>
      <w:pPr>
        <w:ind w:left="6500" w:hanging="567"/>
      </w:pPr>
      <w:rPr>
        <w:rFonts w:hint="default"/>
      </w:rPr>
    </w:lvl>
    <w:lvl w:ilvl="8" w:tplc="5D783E16">
      <w:start w:val="1"/>
      <w:numFmt w:val="bullet"/>
      <w:lvlText w:val="•"/>
      <w:lvlJc w:val="left"/>
      <w:pPr>
        <w:ind w:left="7249" w:hanging="567"/>
      </w:pPr>
      <w:rPr>
        <w:rFonts w:hint="default"/>
      </w:rPr>
    </w:lvl>
  </w:abstractNum>
  <w:abstractNum w:abstractNumId="31" w15:restartNumberingAfterBreak="0">
    <w:nsid w:val="33823334"/>
    <w:multiLevelType w:val="hybridMultilevel"/>
    <w:tmpl w:val="3FE0DEC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2" w15:restartNumberingAfterBreak="0">
    <w:nsid w:val="35332070"/>
    <w:multiLevelType w:val="multilevel"/>
    <w:tmpl w:val="B2141882"/>
    <w:lvl w:ilvl="0">
      <w:start w:val="3"/>
      <w:numFmt w:val="decimal"/>
      <w:lvlText w:val="%1"/>
      <w:lvlJc w:val="left"/>
      <w:pPr>
        <w:ind w:left="839" w:hanging="720"/>
      </w:pPr>
      <w:rPr>
        <w:rFonts w:ascii="Times New Roman" w:eastAsia="Times New Roman" w:hAnsi="Times New Roman" w:hint="default"/>
        <w:w w:val="100"/>
        <w:sz w:val="24"/>
        <w:szCs w:val="24"/>
      </w:rPr>
    </w:lvl>
    <w:lvl w:ilvl="1">
      <w:start w:val="1"/>
      <w:numFmt w:val="decimal"/>
      <w:lvlText w:val="%1.%2"/>
      <w:lvlJc w:val="left"/>
      <w:pPr>
        <w:ind w:left="827" w:hanging="708"/>
        <w:jc w:val="right"/>
      </w:pPr>
      <w:rPr>
        <w:rFonts w:ascii="Times New Roman" w:eastAsia="Times New Roman" w:hAnsi="Times New Roman" w:hint="default"/>
        <w:w w:val="100"/>
        <w:sz w:val="24"/>
        <w:szCs w:val="24"/>
      </w:rPr>
    </w:lvl>
    <w:lvl w:ilvl="2">
      <w:start w:val="1"/>
      <w:numFmt w:val="bullet"/>
      <w:lvlText w:val="•"/>
      <w:lvlJc w:val="left"/>
      <w:pPr>
        <w:ind w:left="1718" w:hanging="708"/>
      </w:pPr>
      <w:rPr>
        <w:rFonts w:hint="default"/>
      </w:rPr>
    </w:lvl>
    <w:lvl w:ilvl="3">
      <w:start w:val="1"/>
      <w:numFmt w:val="bullet"/>
      <w:lvlText w:val="•"/>
      <w:lvlJc w:val="left"/>
      <w:pPr>
        <w:ind w:left="2596" w:hanging="708"/>
      </w:pPr>
      <w:rPr>
        <w:rFonts w:hint="default"/>
      </w:rPr>
    </w:lvl>
    <w:lvl w:ilvl="4">
      <w:start w:val="1"/>
      <w:numFmt w:val="bullet"/>
      <w:lvlText w:val="•"/>
      <w:lvlJc w:val="left"/>
      <w:pPr>
        <w:ind w:left="3475" w:hanging="708"/>
      </w:pPr>
      <w:rPr>
        <w:rFonts w:hint="default"/>
      </w:rPr>
    </w:lvl>
    <w:lvl w:ilvl="5">
      <w:start w:val="1"/>
      <w:numFmt w:val="bullet"/>
      <w:lvlText w:val="•"/>
      <w:lvlJc w:val="left"/>
      <w:pPr>
        <w:ind w:left="4353" w:hanging="708"/>
      </w:pPr>
      <w:rPr>
        <w:rFonts w:hint="default"/>
      </w:rPr>
    </w:lvl>
    <w:lvl w:ilvl="6">
      <w:start w:val="1"/>
      <w:numFmt w:val="bullet"/>
      <w:lvlText w:val="•"/>
      <w:lvlJc w:val="left"/>
      <w:pPr>
        <w:ind w:left="5232" w:hanging="708"/>
      </w:pPr>
      <w:rPr>
        <w:rFonts w:hint="default"/>
      </w:rPr>
    </w:lvl>
    <w:lvl w:ilvl="7">
      <w:start w:val="1"/>
      <w:numFmt w:val="bullet"/>
      <w:lvlText w:val="•"/>
      <w:lvlJc w:val="left"/>
      <w:pPr>
        <w:ind w:left="6110" w:hanging="708"/>
      </w:pPr>
      <w:rPr>
        <w:rFonts w:hint="default"/>
      </w:rPr>
    </w:lvl>
    <w:lvl w:ilvl="8">
      <w:start w:val="1"/>
      <w:numFmt w:val="bullet"/>
      <w:lvlText w:val="•"/>
      <w:lvlJc w:val="left"/>
      <w:pPr>
        <w:ind w:left="6989" w:hanging="708"/>
      </w:pPr>
      <w:rPr>
        <w:rFonts w:hint="default"/>
      </w:rPr>
    </w:lvl>
  </w:abstractNum>
  <w:abstractNum w:abstractNumId="33" w15:restartNumberingAfterBreak="0">
    <w:nsid w:val="355A079F"/>
    <w:multiLevelType w:val="hybridMultilevel"/>
    <w:tmpl w:val="0FA8129E"/>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34"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35" w15:restartNumberingAfterBreak="0">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36"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5546D86"/>
    <w:multiLevelType w:val="hybridMultilevel"/>
    <w:tmpl w:val="430CB252"/>
    <w:lvl w:ilvl="0" w:tplc="1D14D67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45C13D35"/>
    <w:multiLevelType w:val="multilevel"/>
    <w:tmpl w:val="DDF21800"/>
    <w:lvl w:ilvl="0">
      <w:start w:val="1"/>
      <w:numFmt w:val="decimal"/>
      <w:lvlRestart w:val="0"/>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lowerLetter"/>
      <w:lvlText w:val="(%3)"/>
      <w:lvlJc w:val="left"/>
      <w:pPr>
        <w:tabs>
          <w:tab w:val="num" w:pos="1417"/>
        </w:tabs>
        <w:ind w:left="1417" w:hanging="708"/>
      </w:pPr>
    </w:lvl>
    <w:lvl w:ilvl="3">
      <w:start w:val="1"/>
      <w:numFmt w:val="lowerRoman"/>
      <w:lvlText w:val="(%4)"/>
      <w:lvlJc w:val="left"/>
      <w:pPr>
        <w:tabs>
          <w:tab w:val="num" w:pos="2126"/>
        </w:tabs>
        <w:ind w:left="2126" w:hanging="709"/>
      </w:pPr>
    </w:lvl>
    <w:lvl w:ilvl="4">
      <w:start w:val="1"/>
      <w:numFmt w:val="upperLetter"/>
      <w:lvlText w:val="(%5)"/>
      <w:lvlJc w:val="left"/>
      <w:pPr>
        <w:tabs>
          <w:tab w:val="num" w:pos="2835"/>
        </w:tabs>
        <w:ind w:left="2835" w:hanging="709"/>
      </w:pPr>
    </w:lvl>
    <w:lvl w:ilvl="5">
      <w:start w:val="1"/>
      <w:numFmt w:val="decimal"/>
      <w:lvlText w:val="%6)"/>
      <w:lvlJc w:val="left"/>
      <w:pPr>
        <w:tabs>
          <w:tab w:val="num" w:pos="3543"/>
        </w:tabs>
        <w:ind w:left="3543" w:hanging="708"/>
      </w:pPr>
    </w:lvl>
    <w:lvl w:ilvl="6">
      <w:start w:val="1"/>
      <w:numFmt w:val="lowerLetter"/>
      <w:lvlText w:val="%7)"/>
      <w:lvlJc w:val="left"/>
      <w:pPr>
        <w:tabs>
          <w:tab w:val="num" w:pos="4252"/>
        </w:tabs>
        <w:ind w:left="4252" w:hanging="709"/>
      </w:pPr>
    </w:lvl>
    <w:lvl w:ilvl="7">
      <w:start w:val="1"/>
      <w:numFmt w:val="lowerRoman"/>
      <w:lvlText w:val="%8)"/>
      <w:lvlJc w:val="left"/>
      <w:pPr>
        <w:tabs>
          <w:tab w:val="num" w:pos="4961"/>
        </w:tabs>
        <w:ind w:left="4961" w:hanging="709"/>
      </w:pPr>
    </w:lvl>
    <w:lvl w:ilvl="8">
      <w:start w:val="1"/>
      <w:numFmt w:val="upperLetter"/>
      <w:lvlText w:val="%9)"/>
      <w:lvlJc w:val="left"/>
      <w:pPr>
        <w:tabs>
          <w:tab w:val="num" w:pos="5669"/>
        </w:tabs>
        <w:ind w:left="5669" w:hanging="708"/>
      </w:pPr>
    </w:lvl>
  </w:abstractNum>
  <w:abstractNum w:abstractNumId="40"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1" w15:restartNumberingAfterBreak="0">
    <w:nsid w:val="47333AC0"/>
    <w:multiLevelType w:val="multilevel"/>
    <w:tmpl w:val="00366AEA"/>
    <w:lvl w:ilvl="0">
      <w:start w:val="1"/>
      <w:numFmt w:val="decimal"/>
      <w:lvlText w:val="%1"/>
      <w:lvlJc w:val="left"/>
      <w:pPr>
        <w:tabs>
          <w:tab w:val="num" w:pos="709"/>
        </w:tabs>
        <w:ind w:left="709" w:hanging="709"/>
      </w:pPr>
      <w:rPr>
        <w:rFonts w:ascii="Times New Roman Bold" w:hAnsi="Times New Roman Bold" w:hint="default"/>
        <w:b/>
        <w:i w:val="0"/>
        <w:caps w:val="0"/>
        <w:strike w:val="0"/>
        <w:dstrike w:val="0"/>
        <w:vanish w:val="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709" w:hanging="709"/>
      </w:pPr>
      <w:rPr>
        <w:rFonts w:hint="default"/>
        <w:b w:val="0"/>
        <w:bCs w:val="0"/>
        <w:i w:val="0"/>
        <w:iCs w:val="0"/>
        <w:caps w:val="0"/>
        <w:smallCaps w:val="0"/>
        <w:strike w:val="0"/>
        <w:dstrike w:val="0"/>
        <w:color w:val="auto"/>
        <w:spacing w:val="0"/>
        <w:w w:val="100"/>
        <w:kern w:val="0"/>
        <w:position w:val="0"/>
        <w:sz w:val="20"/>
        <w:szCs w:val="20"/>
        <w:u w:val="none"/>
        <w:effect w:val="none"/>
      </w:rPr>
    </w:lvl>
    <w:lvl w:ilvl="2">
      <w:start w:val="1"/>
      <w:numFmt w:val="lowerLetter"/>
      <w:lvlText w:val="(%3)"/>
      <w:lvlJc w:val="left"/>
      <w:pPr>
        <w:tabs>
          <w:tab w:val="num" w:pos="1417"/>
        </w:tabs>
        <w:ind w:left="1417" w:hanging="708"/>
      </w:pPr>
      <w:rPr>
        <w:rFonts w:hint="default"/>
      </w:rPr>
    </w:lvl>
    <w:lvl w:ilvl="3">
      <w:start w:val="1"/>
      <w:numFmt w:val="lowerRoman"/>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42" w15:restartNumberingAfterBreak="0">
    <w:nsid w:val="47CD5909"/>
    <w:multiLevelType w:val="hybridMultilevel"/>
    <w:tmpl w:val="CA76A0F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8065F4D"/>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44"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45" w15:restartNumberingAfterBreak="0">
    <w:nsid w:val="4A555DFA"/>
    <w:multiLevelType w:val="hybridMultilevel"/>
    <w:tmpl w:val="B080B89C"/>
    <w:lvl w:ilvl="0" w:tplc="93FE25D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15:restartNumberingAfterBreak="0">
    <w:nsid w:val="4A8C2110"/>
    <w:multiLevelType w:val="hybridMultilevel"/>
    <w:tmpl w:val="5428F326"/>
    <w:lvl w:ilvl="0" w:tplc="BF2A2A62">
      <w:start w:val="1"/>
      <w:numFmt w:val="lowerLetter"/>
      <w:lvlText w:val="(%1)"/>
      <w:lvlJc w:val="left"/>
      <w:pPr>
        <w:ind w:left="1252" w:hanging="425"/>
      </w:pPr>
      <w:rPr>
        <w:rFonts w:ascii="Times New Roman" w:eastAsia="Times New Roman" w:hAnsi="Times New Roman" w:hint="default"/>
        <w:w w:val="100"/>
        <w:sz w:val="24"/>
        <w:szCs w:val="24"/>
      </w:rPr>
    </w:lvl>
    <w:lvl w:ilvl="1" w:tplc="47168B4A">
      <w:start w:val="1"/>
      <w:numFmt w:val="bullet"/>
      <w:lvlText w:val="•"/>
      <w:lvlJc w:val="left"/>
      <w:pPr>
        <w:ind w:left="2008" w:hanging="425"/>
      </w:pPr>
      <w:rPr>
        <w:rFonts w:hint="default"/>
      </w:rPr>
    </w:lvl>
    <w:lvl w:ilvl="2" w:tplc="403E14EC">
      <w:start w:val="1"/>
      <w:numFmt w:val="bullet"/>
      <w:lvlText w:val="•"/>
      <w:lvlJc w:val="left"/>
      <w:pPr>
        <w:ind w:left="2757" w:hanging="425"/>
      </w:pPr>
      <w:rPr>
        <w:rFonts w:hint="default"/>
      </w:rPr>
    </w:lvl>
    <w:lvl w:ilvl="3" w:tplc="026E9F16">
      <w:start w:val="1"/>
      <w:numFmt w:val="bullet"/>
      <w:lvlText w:val="•"/>
      <w:lvlJc w:val="left"/>
      <w:pPr>
        <w:ind w:left="3505" w:hanging="425"/>
      </w:pPr>
      <w:rPr>
        <w:rFonts w:hint="default"/>
      </w:rPr>
    </w:lvl>
    <w:lvl w:ilvl="4" w:tplc="B55E4F5C">
      <w:start w:val="1"/>
      <w:numFmt w:val="bullet"/>
      <w:lvlText w:val="•"/>
      <w:lvlJc w:val="left"/>
      <w:pPr>
        <w:ind w:left="4254" w:hanging="425"/>
      </w:pPr>
      <w:rPr>
        <w:rFonts w:hint="default"/>
      </w:rPr>
    </w:lvl>
    <w:lvl w:ilvl="5" w:tplc="ED56BBD8">
      <w:start w:val="1"/>
      <w:numFmt w:val="bullet"/>
      <w:lvlText w:val="•"/>
      <w:lvlJc w:val="left"/>
      <w:pPr>
        <w:ind w:left="5003" w:hanging="425"/>
      </w:pPr>
      <w:rPr>
        <w:rFonts w:hint="default"/>
      </w:rPr>
    </w:lvl>
    <w:lvl w:ilvl="6" w:tplc="E1B0CE02">
      <w:start w:val="1"/>
      <w:numFmt w:val="bullet"/>
      <w:lvlText w:val="•"/>
      <w:lvlJc w:val="left"/>
      <w:pPr>
        <w:ind w:left="5751" w:hanging="425"/>
      </w:pPr>
      <w:rPr>
        <w:rFonts w:hint="default"/>
      </w:rPr>
    </w:lvl>
    <w:lvl w:ilvl="7" w:tplc="CE46E404">
      <w:start w:val="1"/>
      <w:numFmt w:val="bullet"/>
      <w:lvlText w:val="•"/>
      <w:lvlJc w:val="left"/>
      <w:pPr>
        <w:ind w:left="6500" w:hanging="425"/>
      </w:pPr>
      <w:rPr>
        <w:rFonts w:hint="default"/>
      </w:rPr>
    </w:lvl>
    <w:lvl w:ilvl="8" w:tplc="FED250FC">
      <w:start w:val="1"/>
      <w:numFmt w:val="bullet"/>
      <w:lvlText w:val="•"/>
      <w:lvlJc w:val="left"/>
      <w:pPr>
        <w:ind w:left="7249" w:hanging="425"/>
      </w:pPr>
      <w:rPr>
        <w:rFonts w:hint="default"/>
      </w:rPr>
    </w:lvl>
  </w:abstractNum>
  <w:abstractNum w:abstractNumId="47"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4F676F0A"/>
    <w:multiLevelType w:val="hybridMultilevel"/>
    <w:tmpl w:val="36E2C91A"/>
    <w:lvl w:ilvl="0" w:tplc="9698E032">
      <w:start w:val="1"/>
      <w:numFmt w:val="bullet"/>
      <w:lvlText w:val="•"/>
      <w:lvlJc w:val="left"/>
      <w:pPr>
        <w:ind w:left="797" w:hanging="340"/>
      </w:pPr>
      <w:rPr>
        <w:rFonts w:ascii="Times New Roman" w:eastAsia="Times New Roman" w:hAnsi="Times New Roman" w:hint="default"/>
        <w:color w:val="030316"/>
        <w:w w:val="170"/>
        <w:sz w:val="19"/>
        <w:szCs w:val="19"/>
      </w:rPr>
    </w:lvl>
    <w:lvl w:ilvl="1" w:tplc="81EA7816">
      <w:start w:val="1"/>
      <w:numFmt w:val="bullet"/>
      <w:lvlText w:val="•"/>
      <w:lvlJc w:val="left"/>
      <w:pPr>
        <w:ind w:left="1606" w:hanging="340"/>
      </w:pPr>
      <w:rPr>
        <w:rFonts w:hint="default"/>
      </w:rPr>
    </w:lvl>
    <w:lvl w:ilvl="2" w:tplc="6732517E">
      <w:start w:val="1"/>
      <w:numFmt w:val="bullet"/>
      <w:lvlText w:val="•"/>
      <w:lvlJc w:val="left"/>
      <w:pPr>
        <w:ind w:left="2412" w:hanging="340"/>
      </w:pPr>
      <w:rPr>
        <w:rFonts w:hint="default"/>
      </w:rPr>
    </w:lvl>
    <w:lvl w:ilvl="3" w:tplc="BF302102">
      <w:start w:val="1"/>
      <w:numFmt w:val="bullet"/>
      <w:lvlText w:val="•"/>
      <w:lvlJc w:val="left"/>
      <w:pPr>
        <w:ind w:left="3219" w:hanging="340"/>
      </w:pPr>
      <w:rPr>
        <w:rFonts w:hint="default"/>
      </w:rPr>
    </w:lvl>
    <w:lvl w:ilvl="4" w:tplc="B69286DA">
      <w:start w:val="1"/>
      <w:numFmt w:val="bullet"/>
      <w:lvlText w:val="•"/>
      <w:lvlJc w:val="left"/>
      <w:pPr>
        <w:ind w:left="4025" w:hanging="340"/>
      </w:pPr>
      <w:rPr>
        <w:rFonts w:hint="default"/>
      </w:rPr>
    </w:lvl>
    <w:lvl w:ilvl="5" w:tplc="F6E44CA6">
      <w:start w:val="1"/>
      <w:numFmt w:val="bullet"/>
      <w:lvlText w:val="•"/>
      <w:lvlJc w:val="left"/>
      <w:pPr>
        <w:ind w:left="4832" w:hanging="340"/>
      </w:pPr>
      <w:rPr>
        <w:rFonts w:hint="default"/>
      </w:rPr>
    </w:lvl>
    <w:lvl w:ilvl="6" w:tplc="06F08DA6">
      <w:start w:val="1"/>
      <w:numFmt w:val="bullet"/>
      <w:lvlText w:val="•"/>
      <w:lvlJc w:val="left"/>
      <w:pPr>
        <w:ind w:left="5638" w:hanging="340"/>
      </w:pPr>
      <w:rPr>
        <w:rFonts w:hint="default"/>
      </w:rPr>
    </w:lvl>
    <w:lvl w:ilvl="7" w:tplc="AC46999E">
      <w:start w:val="1"/>
      <w:numFmt w:val="bullet"/>
      <w:lvlText w:val="•"/>
      <w:lvlJc w:val="left"/>
      <w:pPr>
        <w:ind w:left="6444" w:hanging="340"/>
      </w:pPr>
      <w:rPr>
        <w:rFonts w:hint="default"/>
      </w:rPr>
    </w:lvl>
    <w:lvl w:ilvl="8" w:tplc="CA9653DE">
      <w:start w:val="1"/>
      <w:numFmt w:val="bullet"/>
      <w:lvlText w:val="•"/>
      <w:lvlJc w:val="left"/>
      <w:pPr>
        <w:ind w:left="7251" w:hanging="340"/>
      </w:pPr>
      <w:rPr>
        <w:rFonts w:hint="default"/>
      </w:rPr>
    </w:lvl>
  </w:abstractNum>
  <w:abstractNum w:abstractNumId="49"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0" w15:restartNumberingAfterBreak="0">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51" w15:restartNumberingAfterBreak="0">
    <w:nsid w:val="53F76575"/>
    <w:multiLevelType w:val="hybridMultilevel"/>
    <w:tmpl w:val="FECEC1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56943193"/>
    <w:multiLevelType w:val="hybridMultilevel"/>
    <w:tmpl w:val="2E84F382"/>
    <w:lvl w:ilvl="0" w:tplc="784C676C">
      <w:start w:val="1"/>
      <w:numFmt w:val="lowerLetter"/>
      <w:lvlText w:val="(%1)"/>
      <w:lvlJc w:val="left"/>
      <w:pPr>
        <w:ind w:left="1252" w:hanging="425"/>
      </w:pPr>
      <w:rPr>
        <w:rFonts w:ascii="Times New Roman" w:eastAsia="Times New Roman" w:hAnsi="Times New Roman" w:hint="default"/>
        <w:w w:val="100"/>
        <w:sz w:val="24"/>
        <w:szCs w:val="24"/>
      </w:rPr>
    </w:lvl>
    <w:lvl w:ilvl="1" w:tplc="080E553A">
      <w:start w:val="1"/>
      <w:numFmt w:val="bullet"/>
      <w:lvlText w:val="•"/>
      <w:lvlJc w:val="left"/>
      <w:pPr>
        <w:ind w:left="2008" w:hanging="425"/>
      </w:pPr>
      <w:rPr>
        <w:rFonts w:hint="default"/>
      </w:rPr>
    </w:lvl>
    <w:lvl w:ilvl="2" w:tplc="15EC546E">
      <w:start w:val="1"/>
      <w:numFmt w:val="bullet"/>
      <w:lvlText w:val="•"/>
      <w:lvlJc w:val="left"/>
      <w:pPr>
        <w:ind w:left="2757" w:hanging="425"/>
      </w:pPr>
      <w:rPr>
        <w:rFonts w:hint="default"/>
      </w:rPr>
    </w:lvl>
    <w:lvl w:ilvl="3" w:tplc="566A8D12">
      <w:start w:val="1"/>
      <w:numFmt w:val="bullet"/>
      <w:lvlText w:val="•"/>
      <w:lvlJc w:val="left"/>
      <w:pPr>
        <w:ind w:left="3505" w:hanging="425"/>
      </w:pPr>
      <w:rPr>
        <w:rFonts w:hint="default"/>
      </w:rPr>
    </w:lvl>
    <w:lvl w:ilvl="4" w:tplc="8E468380">
      <w:start w:val="1"/>
      <w:numFmt w:val="bullet"/>
      <w:lvlText w:val="•"/>
      <w:lvlJc w:val="left"/>
      <w:pPr>
        <w:ind w:left="4254" w:hanging="425"/>
      </w:pPr>
      <w:rPr>
        <w:rFonts w:hint="default"/>
      </w:rPr>
    </w:lvl>
    <w:lvl w:ilvl="5" w:tplc="6C4AAAF0">
      <w:start w:val="1"/>
      <w:numFmt w:val="bullet"/>
      <w:lvlText w:val="•"/>
      <w:lvlJc w:val="left"/>
      <w:pPr>
        <w:ind w:left="5003" w:hanging="425"/>
      </w:pPr>
      <w:rPr>
        <w:rFonts w:hint="default"/>
      </w:rPr>
    </w:lvl>
    <w:lvl w:ilvl="6" w:tplc="3984EDEC">
      <w:start w:val="1"/>
      <w:numFmt w:val="bullet"/>
      <w:lvlText w:val="•"/>
      <w:lvlJc w:val="left"/>
      <w:pPr>
        <w:ind w:left="5751" w:hanging="425"/>
      </w:pPr>
      <w:rPr>
        <w:rFonts w:hint="default"/>
      </w:rPr>
    </w:lvl>
    <w:lvl w:ilvl="7" w:tplc="0B5AF3EA">
      <w:start w:val="1"/>
      <w:numFmt w:val="bullet"/>
      <w:lvlText w:val="•"/>
      <w:lvlJc w:val="left"/>
      <w:pPr>
        <w:ind w:left="6500" w:hanging="425"/>
      </w:pPr>
      <w:rPr>
        <w:rFonts w:hint="default"/>
      </w:rPr>
    </w:lvl>
    <w:lvl w:ilvl="8" w:tplc="FA344C6A">
      <w:start w:val="1"/>
      <w:numFmt w:val="bullet"/>
      <w:lvlText w:val="•"/>
      <w:lvlJc w:val="left"/>
      <w:pPr>
        <w:ind w:left="7249" w:hanging="425"/>
      </w:pPr>
      <w:rPr>
        <w:rFonts w:hint="default"/>
      </w:rPr>
    </w:lvl>
  </w:abstractNum>
  <w:abstractNum w:abstractNumId="53"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54"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5"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56" w15:restartNumberingAfterBreak="0">
    <w:nsid w:val="6C6D7081"/>
    <w:multiLevelType w:val="hybridMultilevel"/>
    <w:tmpl w:val="AB322064"/>
    <w:lvl w:ilvl="0" w:tplc="A1105870">
      <w:start w:val="1"/>
      <w:numFmt w:val="decimal"/>
      <w:lvlText w:val="%1."/>
      <w:lvlJc w:val="left"/>
      <w:pPr>
        <w:ind w:left="720" w:hanging="360"/>
      </w:pPr>
    </w:lvl>
    <w:lvl w:ilvl="1" w:tplc="26E46F34" w:tentative="1">
      <w:start w:val="1"/>
      <w:numFmt w:val="lowerLetter"/>
      <w:lvlText w:val="%2."/>
      <w:lvlJc w:val="left"/>
      <w:pPr>
        <w:ind w:left="1440" w:hanging="360"/>
      </w:pPr>
    </w:lvl>
    <w:lvl w:ilvl="2" w:tplc="8AC056D0" w:tentative="1">
      <w:start w:val="1"/>
      <w:numFmt w:val="lowerRoman"/>
      <w:lvlText w:val="%3."/>
      <w:lvlJc w:val="right"/>
      <w:pPr>
        <w:ind w:left="2160" w:hanging="180"/>
      </w:pPr>
    </w:lvl>
    <w:lvl w:ilvl="3" w:tplc="F288EC46" w:tentative="1">
      <w:start w:val="1"/>
      <w:numFmt w:val="decimal"/>
      <w:lvlText w:val="%4."/>
      <w:lvlJc w:val="left"/>
      <w:pPr>
        <w:ind w:left="2880" w:hanging="360"/>
      </w:pPr>
    </w:lvl>
    <w:lvl w:ilvl="4" w:tplc="E8A46326" w:tentative="1">
      <w:start w:val="1"/>
      <w:numFmt w:val="lowerLetter"/>
      <w:lvlText w:val="%5."/>
      <w:lvlJc w:val="left"/>
      <w:pPr>
        <w:ind w:left="3600" w:hanging="360"/>
      </w:pPr>
    </w:lvl>
    <w:lvl w:ilvl="5" w:tplc="24089A14" w:tentative="1">
      <w:start w:val="1"/>
      <w:numFmt w:val="lowerRoman"/>
      <w:lvlText w:val="%6."/>
      <w:lvlJc w:val="right"/>
      <w:pPr>
        <w:ind w:left="4320" w:hanging="180"/>
      </w:pPr>
    </w:lvl>
    <w:lvl w:ilvl="6" w:tplc="68C0042C" w:tentative="1">
      <w:start w:val="1"/>
      <w:numFmt w:val="decimal"/>
      <w:lvlText w:val="%7."/>
      <w:lvlJc w:val="left"/>
      <w:pPr>
        <w:ind w:left="5040" w:hanging="360"/>
      </w:pPr>
    </w:lvl>
    <w:lvl w:ilvl="7" w:tplc="6D200624" w:tentative="1">
      <w:start w:val="1"/>
      <w:numFmt w:val="lowerLetter"/>
      <w:lvlText w:val="%8."/>
      <w:lvlJc w:val="left"/>
      <w:pPr>
        <w:ind w:left="5760" w:hanging="360"/>
      </w:pPr>
    </w:lvl>
    <w:lvl w:ilvl="8" w:tplc="FDFA03A8" w:tentative="1">
      <w:start w:val="1"/>
      <w:numFmt w:val="lowerRoman"/>
      <w:lvlText w:val="%9."/>
      <w:lvlJc w:val="right"/>
      <w:pPr>
        <w:ind w:left="6480" w:hanging="180"/>
      </w:pPr>
    </w:lvl>
  </w:abstractNum>
  <w:abstractNum w:abstractNumId="57"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58"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60" w15:restartNumberingAfterBreak="0">
    <w:nsid w:val="7B9854BA"/>
    <w:multiLevelType w:val="multilevel"/>
    <w:tmpl w:val="BA90B13A"/>
    <w:lvl w:ilvl="0">
      <w:start w:val="4"/>
      <w:numFmt w:val="decimal"/>
      <w:lvlText w:val="%1"/>
      <w:lvlJc w:val="left"/>
      <w:pPr>
        <w:ind w:left="827" w:hanging="708"/>
      </w:pPr>
      <w:rPr>
        <w:rFonts w:hint="default"/>
      </w:rPr>
    </w:lvl>
    <w:lvl w:ilvl="1">
      <w:start w:val="7"/>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552" w:hanging="356"/>
      </w:pPr>
      <w:rPr>
        <w:rFonts w:ascii="Symbol" w:eastAsia="Symbol" w:hAnsi="Symbol" w:hint="default"/>
        <w:w w:val="100"/>
        <w:sz w:val="24"/>
        <w:szCs w:val="24"/>
      </w:rPr>
    </w:lvl>
    <w:lvl w:ilvl="3">
      <w:start w:val="1"/>
      <w:numFmt w:val="bullet"/>
      <w:lvlText w:val="•"/>
      <w:lvlJc w:val="left"/>
      <w:pPr>
        <w:ind w:left="3156" w:hanging="356"/>
      </w:pPr>
      <w:rPr>
        <w:rFonts w:hint="default"/>
      </w:rPr>
    </w:lvl>
    <w:lvl w:ilvl="4">
      <w:start w:val="1"/>
      <w:numFmt w:val="bullet"/>
      <w:lvlText w:val="•"/>
      <w:lvlJc w:val="left"/>
      <w:pPr>
        <w:ind w:left="3955" w:hanging="356"/>
      </w:pPr>
      <w:rPr>
        <w:rFonts w:hint="default"/>
      </w:rPr>
    </w:lvl>
    <w:lvl w:ilvl="5">
      <w:start w:val="1"/>
      <w:numFmt w:val="bullet"/>
      <w:lvlText w:val="•"/>
      <w:lvlJc w:val="left"/>
      <w:pPr>
        <w:ind w:left="4753" w:hanging="356"/>
      </w:pPr>
      <w:rPr>
        <w:rFonts w:hint="default"/>
      </w:rPr>
    </w:lvl>
    <w:lvl w:ilvl="6">
      <w:start w:val="1"/>
      <w:numFmt w:val="bullet"/>
      <w:lvlText w:val="•"/>
      <w:lvlJc w:val="left"/>
      <w:pPr>
        <w:ind w:left="5552" w:hanging="356"/>
      </w:pPr>
      <w:rPr>
        <w:rFonts w:hint="default"/>
      </w:rPr>
    </w:lvl>
    <w:lvl w:ilvl="7">
      <w:start w:val="1"/>
      <w:numFmt w:val="bullet"/>
      <w:lvlText w:val="•"/>
      <w:lvlJc w:val="left"/>
      <w:pPr>
        <w:ind w:left="6350" w:hanging="356"/>
      </w:pPr>
      <w:rPr>
        <w:rFonts w:hint="default"/>
      </w:rPr>
    </w:lvl>
    <w:lvl w:ilvl="8">
      <w:start w:val="1"/>
      <w:numFmt w:val="bullet"/>
      <w:lvlText w:val="•"/>
      <w:lvlJc w:val="left"/>
      <w:pPr>
        <w:ind w:left="7149" w:hanging="356"/>
      </w:pPr>
      <w:rPr>
        <w:rFonts w:hint="default"/>
      </w:rPr>
    </w:lvl>
  </w:abstractNum>
  <w:abstractNum w:abstractNumId="61"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47"/>
  </w:num>
  <w:num w:numId="2">
    <w:abstractNumId w:val="40"/>
  </w:num>
  <w:num w:numId="3">
    <w:abstractNumId w:val="8"/>
  </w:num>
  <w:num w:numId="4">
    <w:abstractNumId w:val="54"/>
  </w:num>
  <w:num w:numId="5">
    <w:abstractNumId w:val="21"/>
  </w:num>
  <w:num w:numId="6">
    <w:abstractNumId w:val="34"/>
  </w:num>
  <w:num w:numId="7">
    <w:abstractNumId w:val="53"/>
  </w:num>
  <w:num w:numId="8">
    <w:abstractNumId w:val="25"/>
  </w:num>
  <w:num w:numId="9">
    <w:abstractNumId w:val="56"/>
  </w:num>
  <w:num w:numId="10">
    <w:abstractNumId w:val="57"/>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5"/>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5">
    <w:abstractNumId w:val="6"/>
  </w:num>
  <w:num w:numId="16">
    <w:abstractNumId w:val="3"/>
  </w:num>
  <w:num w:numId="17">
    <w:abstractNumId w:val="2"/>
  </w:num>
  <w:num w:numId="18">
    <w:abstractNumId w:val="1"/>
  </w:num>
  <w:num w:numId="19">
    <w:abstractNumId w:val="0"/>
  </w:num>
  <w:num w:numId="20">
    <w:abstractNumId w:val="61"/>
  </w:num>
  <w:num w:numId="21">
    <w:abstractNumId w:val="55"/>
  </w:num>
  <w:num w:numId="22">
    <w:abstractNumId w:val="29"/>
  </w:num>
  <w:num w:numId="23">
    <w:abstractNumId w:val="7"/>
  </w:num>
  <w:num w:numId="24">
    <w:abstractNumId w:val="5"/>
  </w:num>
  <w:num w:numId="25">
    <w:abstractNumId w:val="4"/>
  </w:num>
  <w:num w:numId="26">
    <w:abstractNumId w:val="12"/>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2"/>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9"/>
  </w:num>
  <w:num w:numId="1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1"/>
  </w:num>
  <w:num w:numId="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7"/>
  </w:num>
  <w:num w:numId="152">
    <w:abstractNumId w:val="27"/>
  </w:num>
  <w:num w:numId="1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2"/>
  </w:num>
  <w:num w:numId="1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58"/>
  </w:num>
  <w:num w:numId="15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8"/>
  </w:num>
  <w:num w:numId="168">
    <w:abstractNumId w:val="31"/>
  </w:num>
  <w:num w:numId="169">
    <w:abstractNumId w:val="33"/>
  </w:num>
  <w:num w:numId="170">
    <w:abstractNumId w:val="23"/>
  </w:num>
  <w:num w:numId="171">
    <w:abstractNumId w:val="51"/>
  </w:num>
  <w:num w:numId="172">
    <w:abstractNumId w:val="20"/>
  </w:num>
  <w:num w:numId="173">
    <w:abstractNumId w:val="22"/>
  </w:num>
  <w:num w:numId="174">
    <w:abstractNumId w:val="38"/>
  </w:num>
  <w:num w:numId="175">
    <w:abstractNumId w:val="45"/>
  </w:num>
  <w:num w:numId="176">
    <w:abstractNumId w:val="50"/>
  </w:num>
  <w:num w:numId="177">
    <w:abstractNumId w:val="14"/>
  </w:num>
  <w:num w:numId="178">
    <w:abstractNumId w:val="17"/>
  </w:num>
  <w:num w:numId="1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3"/>
  </w:num>
  <w:num w:numId="181">
    <w:abstractNumId w:val="16"/>
  </w:num>
  <w:num w:numId="182">
    <w:abstractNumId w:val="52"/>
  </w:num>
  <w:num w:numId="183">
    <w:abstractNumId w:val="10"/>
  </w:num>
  <w:num w:numId="184">
    <w:abstractNumId w:val="46"/>
  </w:num>
  <w:num w:numId="185">
    <w:abstractNumId w:val="19"/>
  </w:num>
  <w:num w:numId="186">
    <w:abstractNumId w:val="30"/>
  </w:num>
  <w:num w:numId="187">
    <w:abstractNumId w:val="15"/>
  </w:num>
  <w:num w:numId="188">
    <w:abstractNumId w:val="60"/>
  </w:num>
  <w:num w:numId="189">
    <w:abstractNumId w:val="26"/>
  </w:num>
  <w:num w:numId="190">
    <w:abstractNumId w:val="32"/>
  </w:num>
  <w:num w:numId="191">
    <w:abstractNumId w:val="13"/>
  </w:num>
  <w:num w:numId="192">
    <w:abstractNumId w:val="28"/>
  </w:num>
  <w:num w:numId="193">
    <w:abstractNumId w:val="25"/>
    <w:lvlOverride w:ilvl="0">
      <w:startOverride w:val="1"/>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startOverride w:val="1"/>
      <w:lvl w:ilvl="1">
        <w:start w:val="1"/>
        <w:numFmt w:val="decimal"/>
        <w:suff w:val="nothing"/>
        <w:lvlText w:val="%2.%1"/>
        <w:lvlJc w:val="left"/>
        <w:pPr>
          <w:ind w:left="567" w:hanging="567"/>
        </w:pPr>
        <w:rPr>
          <w:rFonts w:hint="default"/>
        </w:rPr>
      </w:lvl>
    </w:lvlOverride>
    <w:lvlOverride w:ilvl="2">
      <w:startOverride w:val="1"/>
      <w:lvl w:ilvl="2">
        <w:start w:val="1"/>
        <w:numFmt w:val="decimal"/>
        <w:suff w:val="nothing"/>
        <w:lvlText w:val="%1.%2.%3"/>
        <w:lvlJc w:val="left"/>
        <w:pPr>
          <w:ind w:left="1134" w:hanging="1134"/>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1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6"/>
  </w:num>
  <w:num w:numId="196">
    <w:abstractNumId w:val="9"/>
  </w:num>
  <w:num w:numId="197">
    <w:abstractNumId w:val="48"/>
  </w:num>
  <w:num w:numId="198">
    <w:abstractNumId w:val="35"/>
  </w:num>
  <w:num w:numId="199">
    <w:abstractNumId w:val="59"/>
  </w:num>
  <w:num w:numId="200">
    <w:abstractNumId w:val="39"/>
  </w:num>
  <w:num w:numId="201">
    <w:abstractNumId w:val="41"/>
  </w:num>
  <w:num w:numId="2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ymont, Peter">
    <w15:presenceInfo w15:providerId="AD" w15:userId="S-1-5-21-3377311500-2555963174-4185929806-159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D0"/>
    <w:rsid w:val="00002833"/>
    <w:rsid w:val="000038A9"/>
    <w:rsid w:val="00004482"/>
    <w:rsid w:val="0000683C"/>
    <w:rsid w:val="000119A5"/>
    <w:rsid w:val="00012CFC"/>
    <w:rsid w:val="00012EE5"/>
    <w:rsid w:val="00014A83"/>
    <w:rsid w:val="000155FC"/>
    <w:rsid w:val="000174B9"/>
    <w:rsid w:val="000202C1"/>
    <w:rsid w:val="00020AEA"/>
    <w:rsid w:val="00021253"/>
    <w:rsid w:val="00022590"/>
    <w:rsid w:val="00024174"/>
    <w:rsid w:val="000246BE"/>
    <w:rsid w:val="00024982"/>
    <w:rsid w:val="0002572C"/>
    <w:rsid w:val="00030D6A"/>
    <w:rsid w:val="00031605"/>
    <w:rsid w:val="000321D2"/>
    <w:rsid w:val="00035992"/>
    <w:rsid w:val="00035C17"/>
    <w:rsid w:val="0003763F"/>
    <w:rsid w:val="00040F18"/>
    <w:rsid w:val="00041952"/>
    <w:rsid w:val="0004310F"/>
    <w:rsid w:val="00043E46"/>
    <w:rsid w:val="00044C9B"/>
    <w:rsid w:val="00046CF3"/>
    <w:rsid w:val="00047BDF"/>
    <w:rsid w:val="000502D3"/>
    <w:rsid w:val="00050497"/>
    <w:rsid w:val="00050665"/>
    <w:rsid w:val="000514DF"/>
    <w:rsid w:val="000526E2"/>
    <w:rsid w:val="00052C96"/>
    <w:rsid w:val="00055462"/>
    <w:rsid w:val="00057266"/>
    <w:rsid w:val="000619F3"/>
    <w:rsid w:val="00066353"/>
    <w:rsid w:val="000676BD"/>
    <w:rsid w:val="0007120D"/>
    <w:rsid w:val="00080C9C"/>
    <w:rsid w:val="00081059"/>
    <w:rsid w:val="00081369"/>
    <w:rsid w:val="000824BC"/>
    <w:rsid w:val="00082579"/>
    <w:rsid w:val="00085439"/>
    <w:rsid w:val="0008661A"/>
    <w:rsid w:val="0009031C"/>
    <w:rsid w:val="00090529"/>
    <w:rsid w:val="00091735"/>
    <w:rsid w:val="00092E00"/>
    <w:rsid w:val="000940FA"/>
    <w:rsid w:val="0009740B"/>
    <w:rsid w:val="000A0609"/>
    <w:rsid w:val="000A0710"/>
    <w:rsid w:val="000A3B36"/>
    <w:rsid w:val="000A5440"/>
    <w:rsid w:val="000A5772"/>
    <w:rsid w:val="000A6CEB"/>
    <w:rsid w:val="000A7624"/>
    <w:rsid w:val="000B184D"/>
    <w:rsid w:val="000B308B"/>
    <w:rsid w:val="000B387F"/>
    <w:rsid w:val="000C2128"/>
    <w:rsid w:val="000C3166"/>
    <w:rsid w:val="000C627A"/>
    <w:rsid w:val="000C767B"/>
    <w:rsid w:val="000D0225"/>
    <w:rsid w:val="000D1EAB"/>
    <w:rsid w:val="000D4280"/>
    <w:rsid w:val="000E17C0"/>
    <w:rsid w:val="000E45F2"/>
    <w:rsid w:val="000E5EA7"/>
    <w:rsid w:val="000E779F"/>
    <w:rsid w:val="000E7CE4"/>
    <w:rsid w:val="000F0327"/>
    <w:rsid w:val="000F157E"/>
    <w:rsid w:val="000F22DD"/>
    <w:rsid w:val="000F28A7"/>
    <w:rsid w:val="000F382A"/>
    <w:rsid w:val="000F3A66"/>
    <w:rsid w:val="000F3A9B"/>
    <w:rsid w:val="000F4D54"/>
    <w:rsid w:val="000F5297"/>
    <w:rsid w:val="000F75E6"/>
    <w:rsid w:val="00101538"/>
    <w:rsid w:val="00101E9B"/>
    <w:rsid w:val="0010388F"/>
    <w:rsid w:val="00104C04"/>
    <w:rsid w:val="00104FDF"/>
    <w:rsid w:val="001070DF"/>
    <w:rsid w:val="00113BC8"/>
    <w:rsid w:val="00114911"/>
    <w:rsid w:val="00114A28"/>
    <w:rsid w:val="001207BC"/>
    <w:rsid w:val="001214D7"/>
    <w:rsid w:val="00123CD2"/>
    <w:rsid w:val="00124583"/>
    <w:rsid w:val="00130720"/>
    <w:rsid w:val="00130AD4"/>
    <w:rsid w:val="00132848"/>
    <w:rsid w:val="00132C49"/>
    <w:rsid w:val="00136779"/>
    <w:rsid w:val="00140A7C"/>
    <w:rsid w:val="00140C65"/>
    <w:rsid w:val="00141441"/>
    <w:rsid w:val="001417FD"/>
    <w:rsid w:val="00141999"/>
    <w:rsid w:val="0014210B"/>
    <w:rsid w:val="00142680"/>
    <w:rsid w:val="001432F3"/>
    <w:rsid w:val="00147C23"/>
    <w:rsid w:val="00147E83"/>
    <w:rsid w:val="00150B2B"/>
    <w:rsid w:val="00150DAF"/>
    <w:rsid w:val="001514E0"/>
    <w:rsid w:val="00151C6D"/>
    <w:rsid w:val="00154ECD"/>
    <w:rsid w:val="00155526"/>
    <w:rsid w:val="00155656"/>
    <w:rsid w:val="00155BC5"/>
    <w:rsid w:val="0015783D"/>
    <w:rsid w:val="00162145"/>
    <w:rsid w:val="00171BDE"/>
    <w:rsid w:val="00171E17"/>
    <w:rsid w:val="001748F1"/>
    <w:rsid w:val="00175BBF"/>
    <w:rsid w:val="00175EC6"/>
    <w:rsid w:val="00181FEC"/>
    <w:rsid w:val="00182C2B"/>
    <w:rsid w:val="00183278"/>
    <w:rsid w:val="00186D78"/>
    <w:rsid w:val="00187590"/>
    <w:rsid w:val="001878D3"/>
    <w:rsid w:val="00193111"/>
    <w:rsid w:val="00194B95"/>
    <w:rsid w:val="001A2CCE"/>
    <w:rsid w:val="001A440B"/>
    <w:rsid w:val="001A4833"/>
    <w:rsid w:val="001A5F15"/>
    <w:rsid w:val="001B0949"/>
    <w:rsid w:val="001B21FF"/>
    <w:rsid w:val="001B2D6F"/>
    <w:rsid w:val="001B3013"/>
    <w:rsid w:val="001C27EE"/>
    <w:rsid w:val="001C2BA9"/>
    <w:rsid w:val="001C2C58"/>
    <w:rsid w:val="001C33FE"/>
    <w:rsid w:val="001C3D09"/>
    <w:rsid w:val="001C4037"/>
    <w:rsid w:val="001C4A23"/>
    <w:rsid w:val="001D0BEA"/>
    <w:rsid w:val="001D2F94"/>
    <w:rsid w:val="001D33D8"/>
    <w:rsid w:val="001D5E61"/>
    <w:rsid w:val="001E09DB"/>
    <w:rsid w:val="001E12C1"/>
    <w:rsid w:val="001E32F2"/>
    <w:rsid w:val="001E405E"/>
    <w:rsid w:val="001E5BBD"/>
    <w:rsid w:val="001E7160"/>
    <w:rsid w:val="001E77DD"/>
    <w:rsid w:val="001F29E0"/>
    <w:rsid w:val="001F2CE6"/>
    <w:rsid w:val="001F3625"/>
    <w:rsid w:val="001F3647"/>
    <w:rsid w:val="001F3921"/>
    <w:rsid w:val="001F62F0"/>
    <w:rsid w:val="001F7A6F"/>
    <w:rsid w:val="002012FD"/>
    <w:rsid w:val="00203474"/>
    <w:rsid w:val="00204D20"/>
    <w:rsid w:val="00206D51"/>
    <w:rsid w:val="00211A63"/>
    <w:rsid w:val="00213076"/>
    <w:rsid w:val="002133BF"/>
    <w:rsid w:val="00213B09"/>
    <w:rsid w:val="00213CC2"/>
    <w:rsid w:val="002212FD"/>
    <w:rsid w:val="00222083"/>
    <w:rsid w:val="002222C5"/>
    <w:rsid w:val="00222312"/>
    <w:rsid w:val="0022590A"/>
    <w:rsid w:val="00226A78"/>
    <w:rsid w:val="00226E0A"/>
    <w:rsid w:val="00227D17"/>
    <w:rsid w:val="0023029A"/>
    <w:rsid w:val="002325D5"/>
    <w:rsid w:val="0023280B"/>
    <w:rsid w:val="002361A0"/>
    <w:rsid w:val="00236C38"/>
    <w:rsid w:val="00236F1A"/>
    <w:rsid w:val="00240C41"/>
    <w:rsid w:val="00240E09"/>
    <w:rsid w:val="00241C8D"/>
    <w:rsid w:val="00244E9D"/>
    <w:rsid w:val="00245A2D"/>
    <w:rsid w:val="002462B3"/>
    <w:rsid w:val="00246858"/>
    <w:rsid w:val="00253D8B"/>
    <w:rsid w:val="00261B1F"/>
    <w:rsid w:val="00261B3F"/>
    <w:rsid w:val="00264065"/>
    <w:rsid w:val="00265169"/>
    <w:rsid w:val="002666E7"/>
    <w:rsid w:val="00267B07"/>
    <w:rsid w:val="002722F1"/>
    <w:rsid w:val="00272FAE"/>
    <w:rsid w:val="002743D4"/>
    <w:rsid w:val="00275ED4"/>
    <w:rsid w:val="00275FF3"/>
    <w:rsid w:val="002760D2"/>
    <w:rsid w:val="0027626C"/>
    <w:rsid w:val="0027747F"/>
    <w:rsid w:val="00282429"/>
    <w:rsid w:val="002831FE"/>
    <w:rsid w:val="00286DF7"/>
    <w:rsid w:val="0029085D"/>
    <w:rsid w:val="00291528"/>
    <w:rsid w:val="002915F4"/>
    <w:rsid w:val="002949EF"/>
    <w:rsid w:val="00296568"/>
    <w:rsid w:val="002A08A3"/>
    <w:rsid w:val="002A2C01"/>
    <w:rsid w:val="002A359F"/>
    <w:rsid w:val="002A429A"/>
    <w:rsid w:val="002A628F"/>
    <w:rsid w:val="002A78BC"/>
    <w:rsid w:val="002B1CC3"/>
    <w:rsid w:val="002B5780"/>
    <w:rsid w:val="002B5DF0"/>
    <w:rsid w:val="002C08C7"/>
    <w:rsid w:val="002C3058"/>
    <w:rsid w:val="002C4284"/>
    <w:rsid w:val="002C522F"/>
    <w:rsid w:val="002C5487"/>
    <w:rsid w:val="002C58B5"/>
    <w:rsid w:val="002D0961"/>
    <w:rsid w:val="002D0B0D"/>
    <w:rsid w:val="002D22B6"/>
    <w:rsid w:val="002D3676"/>
    <w:rsid w:val="002D3C8C"/>
    <w:rsid w:val="002D446D"/>
    <w:rsid w:val="002D4B3B"/>
    <w:rsid w:val="002D52A8"/>
    <w:rsid w:val="002D5CF4"/>
    <w:rsid w:val="002D6843"/>
    <w:rsid w:val="002D68AE"/>
    <w:rsid w:val="002D7342"/>
    <w:rsid w:val="002E3037"/>
    <w:rsid w:val="002E6B40"/>
    <w:rsid w:val="002E6CDE"/>
    <w:rsid w:val="002E7D22"/>
    <w:rsid w:val="002F0FE6"/>
    <w:rsid w:val="002F1DAC"/>
    <w:rsid w:val="002F2B6C"/>
    <w:rsid w:val="002F2BAB"/>
    <w:rsid w:val="002F2D54"/>
    <w:rsid w:val="002F526B"/>
    <w:rsid w:val="002F7048"/>
    <w:rsid w:val="00301A58"/>
    <w:rsid w:val="00302161"/>
    <w:rsid w:val="003021DE"/>
    <w:rsid w:val="00302E2E"/>
    <w:rsid w:val="0030641F"/>
    <w:rsid w:val="003065AA"/>
    <w:rsid w:val="003072EE"/>
    <w:rsid w:val="00312306"/>
    <w:rsid w:val="00313C65"/>
    <w:rsid w:val="00313F2B"/>
    <w:rsid w:val="0031522F"/>
    <w:rsid w:val="003158DB"/>
    <w:rsid w:val="00316077"/>
    <w:rsid w:val="003163E6"/>
    <w:rsid w:val="0032038D"/>
    <w:rsid w:val="00320B70"/>
    <w:rsid w:val="00322400"/>
    <w:rsid w:val="003225CC"/>
    <w:rsid w:val="00325CA9"/>
    <w:rsid w:val="003334D7"/>
    <w:rsid w:val="00334833"/>
    <w:rsid w:val="00335316"/>
    <w:rsid w:val="00335B68"/>
    <w:rsid w:val="003367BC"/>
    <w:rsid w:val="00336807"/>
    <w:rsid w:val="00336B45"/>
    <w:rsid w:val="00336E49"/>
    <w:rsid w:val="0034049C"/>
    <w:rsid w:val="003423CD"/>
    <w:rsid w:val="003424DB"/>
    <w:rsid w:val="003440AE"/>
    <w:rsid w:val="003453BC"/>
    <w:rsid w:val="003456E0"/>
    <w:rsid w:val="00346B99"/>
    <w:rsid w:val="00346DAB"/>
    <w:rsid w:val="003531D0"/>
    <w:rsid w:val="003552E7"/>
    <w:rsid w:val="00357442"/>
    <w:rsid w:val="00361152"/>
    <w:rsid w:val="0036322A"/>
    <w:rsid w:val="003636FC"/>
    <w:rsid w:val="00364BED"/>
    <w:rsid w:val="00365080"/>
    <w:rsid w:val="003661FA"/>
    <w:rsid w:val="00366616"/>
    <w:rsid w:val="0036779B"/>
    <w:rsid w:val="00367C0F"/>
    <w:rsid w:val="00371EBC"/>
    <w:rsid w:val="003731E5"/>
    <w:rsid w:val="00373C2E"/>
    <w:rsid w:val="003755C8"/>
    <w:rsid w:val="0037659B"/>
    <w:rsid w:val="00381F7C"/>
    <w:rsid w:val="00382B14"/>
    <w:rsid w:val="00386F6F"/>
    <w:rsid w:val="0038770A"/>
    <w:rsid w:val="003936A6"/>
    <w:rsid w:val="0039575B"/>
    <w:rsid w:val="003958CD"/>
    <w:rsid w:val="00395A5E"/>
    <w:rsid w:val="003967CC"/>
    <w:rsid w:val="00397D76"/>
    <w:rsid w:val="003A10EE"/>
    <w:rsid w:val="003A381F"/>
    <w:rsid w:val="003A5A48"/>
    <w:rsid w:val="003A5E94"/>
    <w:rsid w:val="003A6EAB"/>
    <w:rsid w:val="003B3985"/>
    <w:rsid w:val="003B3C79"/>
    <w:rsid w:val="003B4822"/>
    <w:rsid w:val="003B4D04"/>
    <w:rsid w:val="003B7191"/>
    <w:rsid w:val="003C0A35"/>
    <w:rsid w:val="003C122B"/>
    <w:rsid w:val="003C1EB6"/>
    <w:rsid w:val="003C3A61"/>
    <w:rsid w:val="003C67D9"/>
    <w:rsid w:val="003C6B9A"/>
    <w:rsid w:val="003C6F7D"/>
    <w:rsid w:val="003D1406"/>
    <w:rsid w:val="003D587C"/>
    <w:rsid w:val="003D656A"/>
    <w:rsid w:val="003D6FBC"/>
    <w:rsid w:val="003D7290"/>
    <w:rsid w:val="003E5BED"/>
    <w:rsid w:val="003E6108"/>
    <w:rsid w:val="003E6474"/>
    <w:rsid w:val="003E6A63"/>
    <w:rsid w:val="003E7D30"/>
    <w:rsid w:val="003F0658"/>
    <w:rsid w:val="003F13FC"/>
    <w:rsid w:val="003F16CB"/>
    <w:rsid w:val="003F4889"/>
    <w:rsid w:val="003F545F"/>
    <w:rsid w:val="003F5BD9"/>
    <w:rsid w:val="003F67BD"/>
    <w:rsid w:val="003F7538"/>
    <w:rsid w:val="003F7722"/>
    <w:rsid w:val="003F7BA8"/>
    <w:rsid w:val="004007B6"/>
    <w:rsid w:val="0040298A"/>
    <w:rsid w:val="00404C12"/>
    <w:rsid w:val="004072B9"/>
    <w:rsid w:val="00410B00"/>
    <w:rsid w:val="00413145"/>
    <w:rsid w:val="004218D9"/>
    <w:rsid w:val="004219EE"/>
    <w:rsid w:val="0042440B"/>
    <w:rsid w:val="0043020F"/>
    <w:rsid w:val="004309C1"/>
    <w:rsid w:val="004313A8"/>
    <w:rsid w:val="00431477"/>
    <w:rsid w:val="00431B1A"/>
    <w:rsid w:val="004360B8"/>
    <w:rsid w:val="00436E4C"/>
    <w:rsid w:val="00437E6D"/>
    <w:rsid w:val="00440679"/>
    <w:rsid w:val="00440DA0"/>
    <w:rsid w:val="00441247"/>
    <w:rsid w:val="00442274"/>
    <w:rsid w:val="0044292F"/>
    <w:rsid w:val="00444ECD"/>
    <w:rsid w:val="00446447"/>
    <w:rsid w:val="0044768C"/>
    <w:rsid w:val="00447876"/>
    <w:rsid w:val="004506B3"/>
    <w:rsid w:val="0045241C"/>
    <w:rsid w:val="004539DE"/>
    <w:rsid w:val="00455B99"/>
    <w:rsid w:val="00461189"/>
    <w:rsid w:val="00461F1A"/>
    <w:rsid w:val="00461FC8"/>
    <w:rsid w:val="00464169"/>
    <w:rsid w:val="00464BBB"/>
    <w:rsid w:val="00464CD4"/>
    <w:rsid w:val="004659E0"/>
    <w:rsid w:val="004705A5"/>
    <w:rsid w:val="00470B80"/>
    <w:rsid w:val="004745E3"/>
    <w:rsid w:val="00475DA9"/>
    <w:rsid w:val="004760FB"/>
    <w:rsid w:val="00476406"/>
    <w:rsid w:val="00476612"/>
    <w:rsid w:val="004811B6"/>
    <w:rsid w:val="00481A2A"/>
    <w:rsid w:val="00484D41"/>
    <w:rsid w:val="00485BA9"/>
    <w:rsid w:val="004865D9"/>
    <w:rsid w:val="00491328"/>
    <w:rsid w:val="0049138E"/>
    <w:rsid w:val="00492F12"/>
    <w:rsid w:val="00493949"/>
    <w:rsid w:val="00496876"/>
    <w:rsid w:val="0049728E"/>
    <w:rsid w:val="004A2888"/>
    <w:rsid w:val="004A4C20"/>
    <w:rsid w:val="004A54E6"/>
    <w:rsid w:val="004B0459"/>
    <w:rsid w:val="004B2069"/>
    <w:rsid w:val="004B4592"/>
    <w:rsid w:val="004B565E"/>
    <w:rsid w:val="004B6EAD"/>
    <w:rsid w:val="004C2BD2"/>
    <w:rsid w:val="004C4A0E"/>
    <w:rsid w:val="004C4A5B"/>
    <w:rsid w:val="004C5B14"/>
    <w:rsid w:val="004C7F52"/>
    <w:rsid w:val="004D1A26"/>
    <w:rsid w:val="004D2181"/>
    <w:rsid w:val="004D501F"/>
    <w:rsid w:val="004D62FB"/>
    <w:rsid w:val="004D6914"/>
    <w:rsid w:val="004E0364"/>
    <w:rsid w:val="004E04E6"/>
    <w:rsid w:val="004E1554"/>
    <w:rsid w:val="004E209E"/>
    <w:rsid w:val="004E37E1"/>
    <w:rsid w:val="004E5E19"/>
    <w:rsid w:val="004E6665"/>
    <w:rsid w:val="004E67E2"/>
    <w:rsid w:val="004E7808"/>
    <w:rsid w:val="004F2B62"/>
    <w:rsid w:val="004F6928"/>
    <w:rsid w:val="004F753B"/>
    <w:rsid w:val="00500D19"/>
    <w:rsid w:val="005011FF"/>
    <w:rsid w:val="00501CAF"/>
    <w:rsid w:val="00505303"/>
    <w:rsid w:val="00507358"/>
    <w:rsid w:val="00507652"/>
    <w:rsid w:val="00507D9D"/>
    <w:rsid w:val="00510912"/>
    <w:rsid w:val="00511A06"/>
    <w:rsid w:val="0051235B"/>
    <w:rsid w:val="00515868"/>
    <w:rsid w:val="00515FC1"/>
    <w:rsid w:val="0052144B"/>
    <w:rsid w:val="00524EF1"/>
    <w:rsid w:val="00525208"/>
    <w:rsid w:val="00531970"/>
    <w:rsid w:val="00532245"/>
    <w:rsid w:val="00532A58"/>
    <w:rsid w:val="00533E16"/>
    <w:rsid w:val="00537CC4"/>
    <w:rsid w:val="00542175"/>
    <w:rsid w:val="00542F78"/>
    <w:rsid w:val="00543EED"/>
    <w:rsid w:val="005442CE"/>
    <w:rsid w:val="005449AF"/>
    <w:rsid w:val="00544FF2"/>
    <w:rsid w:val="00545006"/>
    <w:rsid w:val="00545D13"/>
    <w:rsid w:val="005566D6"/>
    <w:rsid w:val="00556C64"/>
    <w:rsid w:val="00557FBE"/>
    <w:rsid w:val="00560AE1"/>
    <w:rsid w:val="00561366"/>
    <w:rsid w:val="00564487"/>
    <w:rsid w:val="00564745"/>
    <w:rsid w:val="00564F24"/>
    <w:rsid w:val="0056570D"/>
    <w:rsid w:val="00570605"/>
    <w:rsid w:val="00570C71"/>
    <w:rsid w:val="00572A8A"/>
    <w:rsid w:val="00572D9E"/>
    <w:rsid w:val="005730DD"/>
    <w:rsid w:val="005740C0"/>
    <w:rsid w:val="00574687"/>
    <w:rsid w:val="00575041"/>
    <w:rsid w:val="00575E8E"/>
    <w:rsid w:val="00580FC7"/>
    <w:rsid w:val="00583235"/>
    <w:rsid w:val="0058601E"/>
    <w:rsid w:val="00586253"/>
    <w:rsid w:val="00586290"/>
    <w:rsid w:val="00586685"/>
    <w:rsid w:val="00586722"/>
    <w:rsid w:val="00587476"/>
    <w:rsid w:val="005876FC"/>
    <w:rsid w:val="0058793C"/>
    <w:rsid w:val="00587FB0"/>
    <w:rsid w:val="00590D61"/>
    <w:rsid w:val="00591A5C"/>
    <w:rsid w:val="0059246E"/>
    <w:rsid w:val="00593BCF"/>
    <w:rsid w:val="00595BDB"/>
    <w:rsid w:val="005976C1"/>
    <w:rsid w:val="005A0FB3"/>
    <w:rsid w:val="005A1E71"/>
    <w:rsid w:val="005A30CE"/>
    <w:rsid w:val="005A4753"/>
    <w:rsid w:val="005A5171"/>
    <w:rsid w:val="005A6864"/>
    <w:rsid w:val="005B01B4"/>
    <w:rsid w:val="005B084E"/>
    <w:rsid w:val="005B275E"/>
    <w:rsid w:val="005B399C"/>
    <w:rsid w:val="005B410B"/>
    <w:rsid w:val="005C4443"/>
    <w:rsid w:val="005D025D"/>
    <w:rsid w:val="005D2D51"/>
    <w:rsid w:val="005D4CB9"/>
    <w:rsid w:val="005D53F5"/>
    <w:rsid w:val="005D56F7"/>
    <w:rsid w:val="005D7788"/>
    <w:rsid w:val="005E0123"/>
    <w:rsid w:val="005E0585"/>
    <w:rsid w:val="005E1A2F"/>
    <w:rsid w:val="005E321A"/>
    <w:rsid w:val="005E3BE2"/>
    <w:rsid w:val="005E59E7"/>
    <w:rsid w:val="005E6FE0"/>
    <w:rsid w:val="005F12D9"/>
    <w:rsid w:val="005F49BD"/>
    <w:rsid w:val="00602441"/>
    <w:rsid w:val="00602BCA"/>
    <w:rsid w:val="00603B8E"/>
    <w:rsid w:val="006049D6"/>
    <w:rsid w:val="006053F5"/>
    <w:rsid w:val="00605466"/>
    <w:rsid w:val="006066D8"/>
    <w:rsid w:val="00606E56"/>
    <w:rsid w:val="00611F00"/>
    <w:rsid w:val="006124F4"/>
    <w:rsid w:val="00613B38"/>
    <w:rsid w:val="00615DBA"/>
    <w:rsid w:val="006221F9"/>
    <w:rsid w:val="00623072"/>
    <w:rsid w:val="006237DE"/>
    <w:rsid w:val="00623998"/>
    <w:rsid w:val="00623C58"/>
    <w:rsid w:val="00626410"/>
    <w:rsid w:val="00630151"/>
    <w:rsid w:val="00630C88"/>
    <w:rsid w:val="00634346"/>
    <w:rsid w:val="006349F6"/>
    <w:rsid w:val="006357CE"/>
    <w:rsid w:val="00635A36"/>
    <w:rsid w:val="006410CB"/>
    <w:rsid w:val="00642ECB"/>
    <w:rsid w:val="0064414C"/>
    <w:rsid w:val="00647E25"/>
    <w:rsid w:val="00650D1A"/>
    <w:rsid w:val="00651E35"/>
    <w:rsid w:val="00655962"/>
    <w:rsid w:val="00657548"/>
    <w:rsid w:val="00661CFF"/>
    <w:rsid w:val="006622CD"/>
    <w:rsid w:val="00662775"/>
    <w:rsid w:val="0066484A"/>
    <w:rsid w:val="00664BC2"/>
    <w:rsid w:val="006659CD"/>
    <w:rsid w:val="00666524"/>
    <w:rsid w:val="0067058B"/>
    <w:rsid w:val="00671848"/>
    <w:rsid w:val="00671ABD"/>
    <w:rsid w:val="00675C0D"/>
    <w:rsid w:val="006761D4"/>
    <w:rsid w:val="00676A7B"/>
    <w:rsid w:val="006811F5"/>
    <w:rsid w:val="00681497"/>
    <w:rsid w:val="00683C23"/>
    <w:rsid w:val="006840E7"/>
    <w:rsid w:val="006843D4"/>
    <w:rsid w:val="00685B91"/>
    <w:rsid w:val="00687092"/>
    <w:rsid w:val="006878D0"/>
    <w:rsid w:val="00690E52"/>
    <w:rsid w:val="00695A74"/>
    <w:rsid w:val="00696707"/>
    <w:rsid w:val="00697004"/>
    <w:rsid w:val="006970D0"/>
    <w:rsid w:val="006A0179"/>
    <w:rsid w:val="006A6EB9"/>
    <w:rsid w:val="006A6ED0"/>
    <w:rsid w:val="006B22F9"/>
    <w:rsid w:val="006B36D3"/>
    <w:rsid w:val="006B50A0"/>
    <w:rsid w:val="006B5928"/>
    <w:rsid w:val="006C02DD"/>
    <w:rsid w:val="006C0F71"/>
    <w:rsid w:val="006C1C11"/>
    <w:rsid w:val="006C4F56"/>
    <w:rsid w:val="006C6B75"/>
    <w:rsid w:val="006C7A48"/>
    <w:rsid w:val="006D11C1"/>
    <w:rsid w:val="006D35A2"/>
    <w:rsid w:val="006D564C"/>
    <w:rsid w:val="006D5E34"/>
    <w:rsid w:val="006D7428"/>
    <w:rsid w:val="006E0380"/>
    <w:rsid w:val="006E0AEE"/>
    <w:rsid w:val="006E0DAF"/>
    <w:rsid w:val="006E0DFD"/>
    <w:rsid w:val="006E11BE"/>
    <w:rsid w:val="006E3D7E"/>
    <w:rsid w:val="006E6B6C"/>
    <w:rsid w:val="006F0547"/>
    <w:rsid w:val="006F0FFE"/>
    <w:rsid w:val="006F2B1F"/>
    <w:rsid w:val="006F4A3E"/>
    <w:rsid w:val="00700086"/>
    <w:rsid w:val="00700D67"/>
    <w:rsid w:val="007015EC"/>
    <w:rsid w:val="00702FCB"/>
    <w:rsid w:val="0070612C"/>
    <w:rsid w:val="00706AC8"/>
    <w:rsid w:val="00706F2B"/>
    <w:rsid w:val="007124AC"/>
    <w:rsid w:val="00712DFD"/>
    <w:rsid w:val="00714DED"/>
    <w:rsid w:val="007208CB"/>
    <w:rsid w:val="00722349"/>
    <w:rsid w:val="00722AE8"/>
    <w:rsid w:val="00722E1F"/>
    <w:rsid w:val="00724A0B"/>
    <w:rsid w:val="007253A3"/>
    <w:rsid w:val="007257ED"/>
    <w:rsid w:val="007267A1"/>
    <w:rsid w:val="007275B3"/>
    <w:rsid w:val="00730390"/>
    <w:rsid w:val="00734709"/>
    <w:rsid w:val="00734E14"/>
    <w:rsid w:val="0073658A"/>
    <w:rsid w:val="00736A03"/>
    <w:rsid w:val="0074086A"/>
    <w:rsid w:val="00741F1E"/>
    <w:rsid w:val="0074219E"/>
    <w:rsid w:val="00742875"/>
    <w:rsid w:val="00742D7A"/>
    <w:rsid w:val="00743EFE"/>
    <w:rsid w:val="00750F0E"/>
    <w:rsid w:val="0075168A"/>
    <w:rsid w:val="00752EB3"/>
    <w:rsid w:val="0075363A"/>
    <w:rsid w:val="00755389"/>
    <w:rsid w:val="00757F60"/>
    <w:rsid w:val="00762D50"/>
    <w:rsid w:val="007647BC"/>
    <w:rsid w:val="007759B5"/>
    <w:rsid w:val="00775DD5"/>
    <w:rsid w:val="00781D9C"/>
    <w:rsid w:val="00782CD0"/>
    <w:rsid w:val="007934C5"/>
    <w:rsid w:val="00793DBD"/>
    <w:rsid w:val="007969CF"/>
    <w:rsid w:val="007A1795"/>
    <w:rsid w:val="007A33FC"/>
    <w:rsid w:val="007A3916"/>
    <w:rsid w:val="007A3C60"/>
    <w:rsid w:val="007A7684"/>
    <w:rsid w:val="007B001C"/>
    <w:rsid w:val="007B1CD9"/>
    <w:rsid w:val="007B2699"/>
    <w:rsid w:val="007B2DBA"/>
    <w:rsid w:val="007B30F1"/>
    <w:rsid w:val="007B5538"/>
    <w:rsid w:val="007B5A83"/>
    <w:rsid w:val="007B7917"/>
    <w:rsid w:val="007C02A1"/>
    <w:rsid w:val="007C124F"/>
    <w:rsid w:val="007C325B"/>
    <w:rsid w:val="007C4483"/>
    <w:rsid w:val="007C7D14"/>
    <w:rsid w:val="007D0303"/>
    <w:rsid w:val="007D03BC"/>
    <w:rsid w:val="007D2258"/>
    <w:rsid w:val="007D25A1"/>
    <w:rsid w:val="007D46B3"/>
    <w:rsid w:val="007F3043"/>
    <w:rsid w:val="007F3373"/>
    <w:rsid w:val="007F3849"/>
    <w:rsid w:val="007F3C91"/>
    <w:rsid w:val="007F4A77"/>
    <w:rsid w:val="007F54F5"/>
    <w:rsid w:val="007F7B2B"/>
    <w:rsid w:val="008065F5"/>
    <w:rsid w:val="00810A26"/>
    <w:rsid w:val="008115A0"/>
    <w:rsid w:val="00811D79"/>
    <w:rsid w:val="008123CB"/>
    <w:rsid w:val="00812740"/>
    <w:rsid w:val="008127C3"/>
    <w:rsid w:val="008141ED"/>
    <w:rsid w:val="00814B11"/>
    <w:rsid w:val="008231CC"/>
    <w:rsid w:val="00823D8A"/>
    <w:rsid w:val="00825FDB"/>
    <w:rsid w:val="00831FCE"/>
    <w:rsid w:val="0083330D"/>
    <w:rsid w:val="00834CFF"/>
    <w:rsid w:val="008353B5"/>
    <w:rsid w:val="008356B9"/>
    <w:rsid w:val="008367C0"/>
    <w:rsid w:val="008404F5"/>
    <w:rsid w:val="0084275A"/>
    <w:rsid w:val="00844824"/>
    <w:rsid w:val="008451BA"/>
    <w:rsid w:val="00846055"/>
    <w:rsid w:val="00846616"/>
    <w:rsid w:val="008546AB"/>
    <w:rsid w:val="00854F46"/>
    <w:rsid w:val="008555D8"/>
    <w:rsid w:val="00855DE4"/>
    <w:rsid w:val="00856B61"/>
    <w:rsid w:val="00857261"/>
    <w:rsid w:val="008573C1"/>
    <w:rsid w:val="00860361"/>
    <w:rsid w:val="00862FAD"/>
    <w:rsid w:val="00864385"/>
    <w:rsid w:val="00864505"/>
    <w:rsid w:val="00864FD0"/>
    <w:rsid w:val="00865CF7"/>
    <w:rsid w:val="00865E5E"/>
    <w:rsid w:val="008670DD"/>
    <w:rsid w:val="0087226B"/>
    <w:rsid w:val="00872D47"/>
    <w:rsid w:val="008740E1"/>
    <w:rsid w:val="00877012"/>
    <w:rsid w:val="008770A5"/>
    <w:rsid w:val="00880C60"/>
    <w:rsid w:val="00881BE3"/>
    <w:rsid w:val="008820A7"/>
    <w:rsid w:val="0088263D"/>
    <w:rsid w:val="00884EC0"/>
    <w:rsid w:val="00892435"/>
    <w:rsid w:val="00893285"/>
    <w:rsid w:val="00893312"/>
    <w:rsid w:val="008933BF"/>
    <w:rsid w:val="00896564"/>
    <w:rsid w:val="008A0907"/>
    <w:rsid w:val="008A0D6E"/>
    <w:rsid w:val="008A2612"/>
    <w:rsid w:val="008A27CC"/>
    <w:rsid w:val="008A3697"/>
    <w:rsid w:val="008A4B82"/>
    <w:rsid w:val="008A7D59"/>
    <w:rsid w:val="008B024D"/>
    <w:rsid w:val="008C1843"/>
    <w:rsid w:val="008C19EA"/>
    <w:rsid w:val="008C4AC0"/>
    <w:rsid w:val="008C5A83"/>
    <w:rsid w:val="008D07D6"/>
    <w:rsid w:val="008D0E26"/>
    <w:rsid w:val="008D0EF1"/>
    <w:rsid w:val="008D1204"/>
    <w:rsid w:val="008D2830"/>
    <w:rsid w:val="008D2DA8"/>
    <w:rsid w:val="008D51D2"/>
    <w:rsid w:val="008D6C3E"/>
    <w:rsid w:val="008D70A9"/>
    <w:rsid w:val="008E0B7F"/>
    <w:rsid w:val="008E1C65"/>
    <w:rsid w:val="008E23C4"/>
    <w:rsid w:val="008E28E5"/>
    <w:rsid w:val="008E3D67"/>
    <w:rsid w:val="008E49FC"/>
    <w:rsid w:val="008E6EF5"/>
    <w:rsid w:val="008F2EAA"/>
    <w:rsid w:val="008F3599"/>
    <w:rsid w:val="008F4287"/>
    <w:rsid w:val="008F6697"/>
    <w:rsid w:val="008F7A10"/>
    <w:rsid w:val="008F7C0A"/>
    <w:rsid w:val="009002D6"/>
    <w:rsid w:val="00902D7B"/>
    <w:rsid w:val="00906034"/>
    <w:rsid w:val="00906328"/>
    <w:rsid w:val="00907253"/>
    <w:rsid w:val="00907AB3"/>
    <w:rsid w:val="00911210"/>
    <w:rsid w:val="0091128E"/>
    <w:rsid w:val="00912751"/>
    <w:rsid w:val="00913232"/>
    <w:rsid w:val="009146BE"/>
    <w:rsid w:val="0092098D"/>
    <w:rsid w:val="0092323E"/>
    <w:rsid w:val="009234D9"/>
    <w:rsid w:val="00923DB4"/>
    <w:rsid w:val="009240AC"/>
    <w:rsid w:val="009241D6"/>
    <w:rsid w:val="00926595"/>
    <w:rsid w:val="009267F5"/>
    <w:rsid w:val="00927231"/>
    <w:rsid w:val="009272C1"/>
    <w:rsid w:val="009323BB"/>
    <w:rsid w:val="00932DB1"/>
    <w:rsid w:val="00935151"/>
    <w:rsid w:val="00940B0F"/>
    <w:rsid w:val="009411BC"/>
    <w:rsid w:val="00943060"/>
    <w:rsid w:val="00945A08"/>
    <w:rsid w:val="0094629E"/>
    <w:rsid w:val="009467A8"/>
    <w:rsid w:val="00946ED5"/>
    <w:rsid w:val="00947A77"/>
    <w:rsid w:val="00947FF2"/>
    <w:rsid w:val="009517F7"/>
    <w:rsid w:val="009520EC"/>
    <w:rsid w:val="00952B59"/>
    <w:rsid w:val="009536EB"/>
    <w:rsid w:val="00956794"/>
    <w:rsid w:val="00957650"/>
    <w:rsid w:val="00961E64"/>
    <w:rsid w:val="0096662C"/>
    <w:rsid w:val="00967175"/>
    <w:rsid w:val="00972781"/>
    <w:rsid w:val="00972B84"/>
    <w:rsid w:val="00974A65"/>
    <w:rsid w:val="00974B0A"/>
    <w:rsid w:val="00974D9C"/>
    <w:rsid w:val="0097574C"/>
    <w:rsid w:val="00977367"/>
    <w:rsid w:val="0097749F"/>
    <w:rsid w:val="00981547"/>
    <w:rsid w:val="00981A3F"/>
    <w:rsid w:val="00982BF1"/>
    <w:rsid w:val="00982ED1"/>
    <w:rsid w:val="00983B7F"/>
    <w:rsid w:val="009847C9"/>
    <w:rsid w:val="00991C73"/>
    <w:rsid w:val="009926AC"/>
    <w:rsid w:val="00992F57"/>
    <w:rsid w:val="00993E27"/>
    <w:rsid w:val="0099447B"/>
    <w:rsid w:val="0099553F"/>
    <w:rsid w:val="009A0C88"/>
    <w:rsid w:val="009A2199"/>
    <w:rsid w:val="009A2A5A"/>
    <w:rsid w:val="009A5A65"/>
    <w:rsid w:val="009A65F1"/>
    <w:rsid w:val="009B0E03"/>
    <w:rsid w:val="009B4451"/>
    <w:rsid w:val="009B4B98"/>
    <w:rsid w:val="009B4E11"/>
    <w:rsid w:val="009C4BDF"/>
    <w:rsid w:val="009C4E0B"/>
    <w:rsid w:val="009C5437"/>
    <w:rsid w:val="009D42CB"/>
    <w:rsid w:val="009D4CA6"/>
    <w:rsid w:val="009D5AC9"/>
    <w:rsid w:val="009D5EC1"/>
    <w:rsid w:val="009D6235"/>
    <w:rsid w:val="009D790E"/>
    <w:rsid w:val="009E07E7"/>
    <w:rsid w:val="009E1C49"/>
    <w:rsid w:val="009F2BAE"/>
    <w:rsid w:val="009F5D83"/>
    <w:rsid w:val="00A01A7B"/>
    <w:rsid w:val="00A02400"/>
    <w:rsid w:val="00A05897"/>
    <w:rsid w:val="00A058E1"/>
    <w:rsid w:val="00A11C88"/>
    <w:rsid w:val="00A1306F"/>
    <w:rsid w:val="00A15C50"/>
    <w:rsid w:val="00A160B2"/>
    <w:rsid w:val="00A17AF8"/>
    <w:rsid w:val="00A20DFF"/>
    <w:rsid w:val="00A21C6F"/>
    <w:rsid w:val="00A231CC"/>
    <w:rsid w:val="00A25E43"/>
    <w:rsid w:val="00A27346"/>
    <w:rsid w:val="00A27630"/>
    <w:rsid w:val="00A277BD"/>
    <w:rsid w:val="00A27896"/>
    <w:rsid w:val="00A3092F"/>
    <w:rsid w:val="00A313D5"/>
    <w:rsid w:val="00A35263"/>
    <w:rsid w:val="00A377DE"/>
    <w:rsid w:val="00A429F4"/>
    <w:rsid w:val="00A44583"/>
    <w:rsid w:val="00A45D82"/>
    <w:rsid w:val="00A50617"/>
    <w:rsid w:val="00A5412A"/>
    <w:rsid w:val="00A542C9"/>
    <w:rsid w:val="00A54362"/>
    <w:rsid w:val="00A5637E"/>
    <w:rsid w:val="00A571A6"/>
    <w:rsid w:val="00A61D76"/>
    <w:rsid w:val="00A6239A"/>
    <w:rsid w:val="00A62F7E"/>
    <w:rsid w:val="00A64AC8"/>
    <w:rsid w:val="00A64B63"/>
    <w:rsid w:val="00A708E2"/>
    <w:rsid w:val="00A71592"/>
    <w:rsid w:val="00A74027"/>
    <w:rsid w:val="00A767AC"/>
    <w:rsid w:val="00A76965"/>
    <w:rsid w:val="00A777F6"/>
    <w:rsid w:val="00A77A53"/>
    <w:rsid w:val="00A80F7D"/>
    <w:rsid w:val="00A82C74"/>
    <w:rsid w:val="00A84701"/>
    <w:rsid w:val="00A847B4"/>
    <w:rsid w:val="00A84999"/>
    <w:rsid w:val="00A857CC"/>
    <w:rsid w:val="00A85BFE"/>
    <w:rsid w:val="00A87483"/>
    <w:rsid w:val="00A91C0A"/>
    <w:rsid w:val="00A91EBA"/>
    <w:rsid w:val="00A95138"/>
    <w:rsid w:val="00A95A76"/>
    <w:rsid w:val="00A95E16"/>
    <w:rsid w:val="00A961FC"/>
    <w:rsid w:val="00A9712B"/>
    <w:rsid w:val="00A97522"/>
    <w:rsid w:val="00AA207D"/>
    <w:rsid w:val="00AA5DFE"/>
    <w:rsid w:val="00AA5E1B"/>
    <w:rsid w:val="00AB0DB4"/>
    <w:rsid w:val="00AB2559"/>
    <w:rsid w:val="00AB5B51"/>
    <w:rsid w:val="00AB6233"/>
    <w:rsid w:val="00AB68B9"/>
    <w:rsid w:val="00AC1F02"/>
    <w:rsid w:val="00AC2A95"/>
    <w:rsid w:val="00AC2B18"/>
    <w:rsid w:val="00AC4C96"/>
    <w:rsid w:val="00AC6C11"/>
    <w:rsid w:val="00AC76AC"/>
    <w:rsid w:val="00AD1447"/>
    <w:rsid w:val="00AD348C"/>
    <w:rsid w:val="00AD3953"/>
    <w:rsid w:val="00AD3BD1"/>
    <w:rsid w:val="00AE2D1C"/>
    <w:rsid w:val="00AE461D"/>
    <w:rsid w:val="00AE48F3"/>
    <w:rsid w:val="00AE5A9E"/>
    <w:rsid w:val="00AE5BCE"/>
    <w:rsid w:val="00AE621C"/>
    <w:rsid w:val="00AE74B3"/>
    <w:rsid w:val="00AE752B"/>
    <w:rsid w:val="00AE7EA9"/>
    <w:rsid w:val="00AF1143"/>
    <w:rsid w:val="00AF1610"/>
    <w:rsid w:val="00AF230D"/>
    <w:rsid w:val="00AF25A4"/>
    <w:rsid w:val="00AF3502"/>
    <w:rsid w:val="00AF4CE8"/>
    <w:rsid w:val="00AF6134"/>
    <w:rsid w:val="00B0194E"/>
    <w:rsid w:val="00B01C98"/>
    <w:rsid w:val="00B02257"/>
    <w:rsid w:val="00B0544A"/>
    <w:rsid w:val="00B07BAB"/>
    <w:rsid w:val="00B10BF4"/>
    <w:rsid w:val="00B1275A"/>
    <w:rsid w:val="00B1578A"/>
    <w:rsid w:val="00B16DE4"/>
    <w:rsid w:val="00B229E7"/>
    <w:rsid w:val="00B25A89"/>
    <w:rsid w:val="00B25C78"/>
    <w:rsid w:val="00B3058E"/>
    <w:rsid w:val="00B31D49"/>
    <w:rsid w:val="00B36BF8"/>
    <w:rsid w:val="00B400CE"/>
    <w:rsid w:val="00B41B83"/>
    <w:rsid w:val="00B41DEF"/>
    <w:rsid w:val="00B42B49"/>
    <w:rsid w:val="00B44A54"/>
    <w:rsid w:val="00B4524D"/>
    <w:rsid w:val="00B45405"/>
    <w:rsid w:val="00B46521"/>
    <w:rsid w:val="00B47477"/>
    <w:rsid w:val="00B568EF"/>
    <w:rsid w:val="00B5726A"/>
    <w:rsid w:val="00B60C04"/>
    <w:rsid w:val="00B63250"/>
    <w:rsid w:val="00B6363B"/>
    <w:rsid w:val="00B66A28"/>
    <w:rsid w:val="00B674DE"/>
    <w:rsid w:val="00B675A2"/>
    <w:rsid w:val="00B704F3"/>
    <w:rsid w:val="00B706AB"/>
    <w:rsid w:val="00B7170A"/>
    <w:rsid w:val="00B727EE"/>
    <w:rsid w:val="00B72CD1"/>
    <w:rsid w:val="00B7453C"/>
    <w:rsid w:val="00B7495E"/>
    <w:rsid w:val="00B74A51"/>
    <w:rsid w:val="00B810D6"/>
    <w:rsid w:val="00B81BD9"/>
    <w:rsid w:val="00B84732"/>
    <w:rsid w:val="00B855EB"/>
    <w:rsid w:val="00B86837"/>
    <w:rsid w:val="00B922D6"/>
    <w:rsid w:val="00B93E4E"/>
    <w:rsid w:val="00B94AC0"/>
    <w:rsid w:val="00BA0A15"/>
    <w:rsid w:val="00BA2195"/>
    <w:rsid w:val="00BA5445"/>
    <w:rsid w:val="00BA6F96"/>
    <w:rsid w:val="00BA70A1"/>
    <w:rsid w:val="00BB1B79"/>
    <w:rsid w:val="00BB39FA"/>
    <w:rsid w:val="00BC001C"/>
    <w:rsid w:val="00BC1AFC"/>
    <w:rsid w:val="00BC4897"/>
    <w:rsid w:val="00BC5C32"/>
    <w:rsid w:val="00BD0DB5"/>
    <w:rsid w:val="00BD4FC6"/>
    <w:rsid w:val="00BD5139"/>
    <w:rsid w:val="00BD52C9"/>
    <w:rsid w:val="00BD5582"/>
    <w:rsid w:val="00BD56EC"/>
    <w:rsid w:val="00BD57D6"/>
    <w:rsid w:val="00BE135B"/>
    <w:rsid w:val="00BE311E"/>
    <w:rsid w:val="00BE329F"/>
    <w:rsid w:val="00BE4C49"/>
    <w:rsid w:val="00BE6BCD"/>
    <w:rsid w:val="00BF032A"/>
    <w:rsid w:val="00BF1994"/>
    <w:rsid w:val="00BF1EC6"/>
    <w:rsid w:val="00BF26C6"/>
    <w:rsid w:val="00C00F95"/>
    <w:rsid w:val="00C00FF9"/>
    <w:rsid w:val="00C041C8"/>
    <w:rsid w:val="00C04A67"/>
    <w:rsid w:val="00C064C2"/>
    <w:rsid w:val="00C103FF"/>
    <w:rsid w:val="00C11BE1"/>
    <w:rsid w:val="00C1446B"/>
    <w:rsid w:val="00C144F9"/>
    <w:rsid w:val="00C15FA4"/>
    <w:rsid w:val="00C17FDE"/>
    <w:rsid w:val="00C2346B"/>
    <w:rsid w:val="00C23B21"/>
    <w:rsid w:val="00C25CFE"/>
    <w:rsid w:val="00C267F7"/>
    <w:rsid w:val="00C27D0C"/>
    <w:rsid w:val="00C3135D"/>
    <w:rsid w:val="00C323C7"/>
    <w:rsid w:val="00C326E8"/>
    <w:rsid w:val="00C34B33"/>
    <w:rsid w:val="00C35900"/>
    <w:rsid w:val="00C375E4"/>
    <w:rsid w:val="00C37F2C"/>
    <w:rsid w:val="00C4011B"/>
    <w:rsid w:val="00C40B87"/>
    <w:rsid w:val="00C41036"/>
    <w:rsid w:val="00C416C5"/>
    <w:rsid w:val="00C41F31"/>
    <w:rsid w:val="00C41FA0"/>
    <w:rsid w:val="00C434F5"/>
    <w:rsid w:val="00C4419B"/>
    <w:rsid w:val="00C4467B"/>
    <w:rsid w:val="00C4584E"/>
    <w:rsid w:val="00C52028"/>
    <w:rsid w:val="00C5307C"/>
    <w:rsid w:val="00C54386"/>
    <w:rsid w:val="00C54981"/>
    <w:rsid w:val="00C549AF"/>
    <w:rsid w:val="00C600C0"/>
    <w:rsid w:val="00C64BBF"/>
    <w:rsid w:val="00C66D93"/>
    <w:rsid w:val="00C703F0"/>
    <w:rsid w:val="00C72E7B"/>
    <w:rsid w:val="00C73253"/>
    <w:rsid w:val="00C756B9"/>
    <w:rsid w:val="00C762B1"/>
    <w:rsid w:val="00C803BF"/>
    <w:rsid w:val="00C82074"/>
    <w:rsid w:val="00C82AA9"/>
    <w:rsid w:val="00C82E6F"/>
    <w:rsid w:val="00C84119"/>
    <w:rsid w:val="00C844A8"/>
    <w:rsid w:val="00C86633"/>
    <w:rsid w:val="00C8739E"/>
    <w:rsid w:val="00C9171E"/>
    <w:rsid w:val="00C96866"/>
    <w:rsid w:val="00CA00AC"/>
    <w:rsid w:val="00CA30BC"/>
    <w:rsid w:val="00CB005D"/>
    <w:rsid w:val="00CB00D1"/>
    <w:rsid w:val="00CB1A02"/>
    <w:rsid w:val="00CB1CF1"/>
    <w:rsid w:val="00CB1DA4"/>
    <w:rsid w:val="00CB78F8"/>
    <w:rsid w:val="00CC2C9F"/>
    <w:rsid w:val="00CC3BE1"/>
    <w:rsid w:val="00CC4AF8"/>
    <w:rsid w:val="00CC4FAB"/>
    <w:rsid w:val="00CC50D1"/>
    <w:rsid w:val="00CC5EB7"/>
    <w:rsid w:val="00CC6E8F"/>
    <w:rsid w:val="00CC79E3"/>
    <w:rsid w:val="00CC7D08"/>
    <w:rsid w:val="00CD6B74"/>
    <w:rsid w:val="00CE2BC0"/>
    <w:rsid w:val="00CE4F61"/>
    <w:rsid w:val="00CE56E0"/>
    <w:rsid w:val="00D010ED"/>
    <w:rsid w:val="00D03251"/>
    <w:rsid w:val="00D03BB6"/>
    <w:rsid w:val="00D05199"/>
    <w:rsid w:val="00D11E78"/>
    <w:rsid w:val="00D152D9"/>
    <w:rsid w:val="00D161CD"/>
    <w:rsid w:val="00D164C0"/>
    <w:rsid w:val="00D17D59"/>
    <w:rsid w:val="00D20955"/>
    <w:rsid w:val="00D21547"/>
    <w:rsid w:val="00D27E53"/>
    <w:rsid w:val="00D32147"/>
    <w:rsid w:val="00D338E0"/>
    <w:rsid w:val="00D35250"/>
    <w:rsid w:val="00D36A8F"/>
    <w:rsid w:val="00D45510"/>
    <w:rsid w:val="00D456C0"/>
    <w:rsid w:val="00D45EE8"/>
    <w:rsid w:val="00D476EC"/>
    <w:rsid w:val="00D561DF"/>
    <w:rsid w:val="00D57214"/>
    <w:rsid w:val="00D61B74"/>
    <w:rsid w:val="00D62008"/>
    <w:rsid w:val="00D6340C"/>
    <w:rsid w:val="00D63F11"/>
    <w:rsid w:val="00D64593"/>
    <w:rsid w:val="00D667D5"/>
    <w:rsid w:val="00D67FA5"/>
    <w:rsid w:val="00D7208F"/>
    <w:rsid w:val="00D73162"/>
    <w:rsid w:val="00D76DBC"/>
    <w:rsid w:val="00D80E23"/>
    <w:rsid w:val="00D81997"/>
    <w:rsid w:val="00D81D5C"/>
    <w:rsid w:val="00D820D6"/>
    <w:rsid w:val="00D8259E"/>
    <w:rsid w:val="00D829A5"/>
    <w:rsid w:val="00D82A8A"/>
    <w:rsid w:val="00D84743"/>
    <w:rsid w:val="00D85EA2"/>
    <w:rsid w:val="00D877FA"/>
    <w:rsid w:val="00D905EC"/>
    <w:rsid w:val="00D90C66"/>
    <w:rsid w:val="00D9122B"/>
    <w:rsid w:val="00D916D3"/>
    <w:rsid w:val="00D91DC4"/>
    <w:rsid w:val="00D92EA7"/>
    <w:rsid w:val="00D938CE"/>
    <w:rsid w:val="00D94D00"/>
    <w:rsid w:val="00DA0FF8"/>
    <w:rsid w:val="00DA1F56"/>
    <w:rsid w:val="00DA2ECB"/>
    <w:rsid w:val="00DA3ECC"/>
    <w:rsid w:val="00DA446A"/>
    <w:rsid w:val="00DA4840"/>
    <w:rsid w:val="00DA5876"/>
    <w:rsid w:val="00DA7638"/>
    <w:rsid w:val="00DB021A"/>
    <w:rsid w:val="00DB087D"/>
    <w:rsid w:val="00DB1E47"/>
    <w:rsid w:val="00DB201B"/>
    <w:rsid w:val="00DB49C6"/>
    <w:rsid w:val="00DB6B06"/>
    <w:rsid w:val="00DB7769"/>
    <w:rsid w:val="00DB785C"/>
    <w:rsid w:val="00DC0614"/>
    <w:rsid w:val="00DC2E0A"/>
    <w:rsid w:val="00DC7FE3"/>
    <w:rsid w:val="00DD1315"/>
    <w:rsid w:val="00DD5D46"/>
    <w:rsid w:val="00DE0A39"/>
    <w:rsid w:val="00DE25AC"/>
    <w:rsid w:val="00DE450D"/>
    <w:rsid w:val="00DE54C1"/>
    <w:rsid w:val="00DE5654"/>
    <w:rsid w:val="00DE6C77"/>
    <w:rsid w:val="00DE7545"/>
    <w:rsid w:val="00DF0238"/>
    <w:rsid w:val="00DF09B0"/>
    <w:rsid w:val="00DF1446"/>
    <w:rsid w:val="00DF22F5"/>
    <w:rsid w:val="00DF5104"/>
    <w:rsid w:val="00DF59E6"/>
    <w:rsid w:val="00DF5B53"/>
    <w:rsid w:val="00DF5E43"/>
    <w:rsid w:val="00DF6165"/>
    <w:rsid w:val="00DF7016"/>
    <w:rsid w:val="00E00471"/>
    <w:rsid w:val="00E041D2"/>
    <w:rsid w:val="00E05D88"/>
    <w:rsid w:val="00E11BC9"/>
    <w:rsid w:val="00E11BFD"/>
    <w:rsid w:val="00E13394"/>
    <w:rsid w:val="00E142CA"/>
    <w:rsid w:val="00E1460B"/>
    <w:rsid w:val="00E14F61"/>
    <w:rsid w:val="00E14FE7"/>
    <w:rsid w:val="00E156A7"/>
    <w:rsid w:val="00E15DAC"/>
    <w:rsid w:val="00E16508"/>
    <w:rsid w:val="00E21464"/>
    <w:rsid w:val="00E22070"/>
    <w:rsid w:val="00E2665D"/>
    <w:rsid w:val="00E27AA5"/>
    <w:rsid w:val="00E324A4"/>
    <w:rsid w:val="00E329CD"/>
    <w:rsid w:val="00E33B35"/>
    <w:rsid w:val="00E3481C"/>
    <w:rsid w:val="00E35A3F"/>
    <w:rsid w:val="00E36208"/>
    <w:rsid w:val="00E362BE"/>
    <w:rsid w:val="00E36A3A"/>
    <w:rsid w:val="00E36BB9"/>
    <w:rsid w:val="00E41703"/>
    <w:rsid w:val="00E41DD0"/>
    <w:rsid w:val="00E42855"/>
    <w:rsid w:val="00E42A94"/>
    <w:rsid w:val="00E50657"/>
    <w:rsid w:val="00E50914"/>
    <w:rsid w:val="00E51AA6"/>
    <w:rsid w:val="00E51B21"/>
    <w:rsid w:val="00E54CE1"/>
    <w:rsid w:val="00E55B7F"/>
    <w:rsid w:val="00E5697F"/>
    <w:rsid w:val="00E56D82"/>
    <w:rsid w:val="00E57527"/>
    <w:rsid w:val="00E57D8D"/>
    <w:rsid w:val="00E6057C"/>
    <w:rsid w:val="00E60679"/>
    <w:rsid w:val="00E6462C"/>
    <w:rsid w:val="00E64A64"/>
    <w:rsid w:val="00E65414"/>
    <w:rsid w:val="00E703E3"/>
    <w:rsid w:val="00E714C8"/>
    <w:rsid w:val="00E71976"/>
    <w:rsid w:val="00E71FBB"/>
    <w:rsid w:val="00E721CA"/>
    <w:rsid w:val="00E74630"/>
    <w:rsid w:val="00E755CC"/>
    <w:rsid w:val="00E75889"/>
    <w:rsid w:val="00E7634C"/>
    <w:rsid w:val="00E766C8"/>
    <w:rsid w:val="00E76F08"/>
    <w:rsid w:val="00E77860"/>
    <w:rsid w:val="00E77A22"/>
    <w:rsid w:val="00E82315"/>
    <w:rsid w:val="00E83E7F"/>
    <w:rsid w:val="00E84D30"/>
    <w:rsid w:val="00E90A28"/>
    <w:rsid w:val="00E90AAB"/>
    <w:rsid w:val="00E91BBC"/>
    <w:rsid w:val="00E94133"/>
    <w:rsid w:val="00E9780B"/>
    <w:rsid w:val="00EA1065"/>
    <w:rsid w:val="00EA2C2F"/>
    <w:rsid w:val="00EA3CD2"/>
    <w:rsid w:val="00EA4B3C"/>
    <w:rsid w:val="00EA4C5D"/>
    <w:rsid w:val="00EB0380"/>
    <w:rsid w:val="00EB040C"/>
    <w:rsid w:val="00EB0E68"/>
    <w:rsid w:val="00EB289B"/>
    <w:rsid w:val="00EB31E3"/>
    <w:rsid w:val="00EB3769"/>
    <w:rsid w:val="00EB68C0"/>
    <w:rsid w:val="00EB6A82"/>
    <w:rsid w:val="00EC3A93"/>
    <w:rsid w:val="00EC7C74"/>
    <w:rsid w:val="00ED0FCD"/>
    <w:rsid w:val="00ED66A2"/>
    <w:rsid w:val="00ED7096"/>
    <w:rsid w:val="00EE0AF1"/>
    <w:rsid w:val="00EE0E2D"/>
    <w:rsid w:val="00EE1D9D"/>
    <w:rsid w:val="00EE495E"/>
    <w:rsid w:val="00EE6323"/>
    <w:rsid w:val="00EE79F3"/>
    <w:rsid w:val="00EF075F"/>
    <w:rsid w:val="00EF385B"/>
    <w:rsid w:val="00EF510F"/>
    <w:rsid w:val="00EF595C"/>
    <w:rsid w:val="00F01333"/>
    <w:rsid w:val="00F01CB2"/>
    <w:rsid w:val="00F06B01"/>
    <w:rsid w:val="00F11EA7"/>
    <w:rsid w:val="00F13542"/>
    <w:rsid w:val="00F158A9"/>
    <w:rsid w:val="00F16949"/>
    <w:rsid w:val="00F17372"/>
    <w:rsid w:val="00F2016B"/>
    <w:rsid w:val="00F20D84"/>
    <w:rsid w:val="00F2115D"/>
    <w:rsid w:val="00F261FA"/>
    <w:rsid w:val="00F27B07"/>
    <w:rsid w:val="00F3167E"/>
    <w:rsid w:val="00F324BD"/>
    <w:rsid w:val="00F34570"/>
    <w:rsid w:val="00F36452"/>
    <w:rsid w:val="00F36A91"/>
    <w:rsid w:val="00F42C07"/>
    <w:rsid w:val="00F4623A"/>
    <w:rsid w:val="00F46B44"/>
    <w:rsid w:val="00F50007"/>
    <w:rsid w:val="00F50ED2"/>
    <w:rsid w:val="00F51D31"/>
    <w:rsid w:val="00F51D83"/>
    <w:rsid w:val="00F52053"/>
    <w:rsid w:val="00F524CF"/>
    <w:rsid w:val="00F535E7"/>
    <w:rsid w:val="00F56D5C"/>
    <w:rsid w:val="00F60F40"/>
    <w:rsid w:val="00F6180F"/>
    <w:rsid w:val="00F61EC2"/>
    <w:rsid w:val="00F71137"/>
    <w:rsid w:val="00F71E39"/>
    <w:rsid w:val="00F72701"/>
    <w:rsid w:val="00F72ECD"/>
    <w:rsid w:val="00F77023"/>
    <w:rsid w:val="00F77E03"/>
    <w:rsid w:val="00F83C89"/>
    <w:rsid w:val="00F86090"/>
    <w:rsid w:val="00F86539"/>
    <w:rsid w:val="00F86DF8"/>
    <w:rsid w:val="00F8758B"/>
    <w:rsid w:val="00F8793C"/>
    <w:rsid w:val="00F90390"/>
    <w:rsid w:val="00F904AD"/>
    <w:rsid w:val="00F9221E"/>
    <w:rsid w:val="00F95373"/>
    <w:rsid w:val="00F965CB"/>
    <w:rsid w:val="00FA27AF"/>
    <w:rsid w:val="00FA339F"/>
    <w:rsid w:val="00FA3442"/>
    <w:rsid w:val="00FA4E24"/>
    <w:rsid w:val="00FA56C7"/>
    <w:rsid w:val="00FA69E9"/>
    <w:rsid w:val="00FA75E2"/>
    <w:rsid w:val="00FA77ED"/>
    <w:rsid w:val="00FB1038"/>
    <w:rsid w:val="00FB1451"/>
    <w:rsid w:val="00FC063C"/>
    <w:rsid w:val="00FC1F7C"/>
    <w:rsid w:val="00FC3922"/>
    <w:rsid w:val="00FC3CF7"/>
    <w:rsid w:val="00FC4998"/>
    <w:rsid w:val="00FC4DDB"/>
    <w:rsid w:val="00FD11F2"/>
    <w:rsid w:val="00FD15C7"/>
    <w:rsid w:val="00FD193A"/>
    <w:rsid w:val="00FD1A0E"/>
    <w:rsid w:val="00FD3045"/>
    <w:rsid w:val="00FD4D30"/>
    <w:rsid w:val="00FD4DE1"/>
    <w:rsid w:val="00FD7380"/>
    <w:rsid w:val="00FD7E3F"/>
    <w:rsid w:val="00FE0ADC"/>
    <w:rsid w:val="00FE367C"/>
    <w:rsid w:val="00FE3A17"/>
    <w:rsid w:val="00FE6CD4"/>
    <w:rsid w:val="00FF080A"/>
    <w:rsid w:val="00FF1C22"/>
    <w:rsid w:val="00FF31FD"/>
    <w:rsid w:val="00FF4ED9"/>
    <w:rsid w:val="00FF6740"/>
    <w:rsid w:val="00FF7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DA4F9F-0877-4F72-A393-255A245CE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5"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54F4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C326E8"/>
    <w:pPr>
      <w:keepNext/>
      <w:keepLines/>
      <w:numPr>
        <w:numId w:val="26"/>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9536EB"/>
    <w:pPr>
      <w:keepNext w:val="0"/>
      <w:keepLines w:val="0"/>
      <w:numPr>
        <w:ilvl w:val="1"/>
      </w:numPr>
      <w:spacing w:before="0"/>
      <w:ind w:left="720" w:hanging="7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66353"/>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470B80"/>
    <w:pPr>
      <w:keepNext/>
      <w:keepLines/>
      <w:numPr>
        <w:ilvl w:val="3"/>
        <w:numId w:val="26"/>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EF075F"/>
    <w:pPr>
      <w:keepNext/>
      <w:keepLines/>
      <w:numPr>
        <w:ilvl w:val="4"/>
        <w:numId w:val="26"/>
      </w:numPr>
      <w:spacing w:before="200" w:after="120"/>
      <w:ind w:left="720" w:hanging="7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782CD0"/>
    <w:pPr>
      <w:keepNext/>
      <w:keepLines/>
      <w:numPr>
        <w:ilvl w:val="5"/>
        <w:numId w:val="26"/>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8C19EA"/>
    <w:pPr>
      <w:keepNext/>
      <w:keepLines/>
      <w:numPr>
        <w:ilvl w:val="6"/>
        <w:numId w:val="26"/>
      </w:numPr>
      <w:spacing w:before="200" w:after="0"/>
      <w:ind w:left="720" w:hanging="720"/>
      <w:outlineLvl w:val="6"/>
    </w:pPr>
    <w:rPr>
      <w:rFonts w:eastAsiaTheme="majorEastAsia" w:cstheme="majorBidi"/>
      <w:iCs/>
    </w:rPr>
  </w:style>
  <w:style w:type="paragraph" w:styleId="Heading8">
    <w:name w:val="heading 8"/>
    <w:aliases w:val="level2(a)"/>
    <w:basedOn w:val="Normal"/>
    <w:next w:val="Normal"/>
    <w:link w:val="Heading8Char"/>
    <w:uiPriority w:val="10"/>
    <w:unhideWhenUsed/>
    <w:qFormat/>
    <w:rsid w:val="00470B80"/>
    <w:pPr>
      <w:keepNext/>
      <w:keepLines/>
      <w:numPr>
        <w:ilvl w:val="7"/>
        <w:numId w:val="26"/>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10"/>
    <w:unhideWhenUsed/>
    <w:qFormat/>
    <w:rsid w:val="00470B80"/>
    <w:pPr>
      <w:keepNext/>
      <w:keepLines/>
      <w:numPr>
        <w:ilvl w:val="8"/>
        <w:numId w:val="26"/>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Heading1">
    <w:name w:val="DC Heading 1"/>
    <w:basedOn w:val="Normal"/>
    <w:link w:val="DCHeading1Char"/>
    <w:qFormat/>
    <w:rsid w:val="006878D0"/>
    <w:pPr>
      <w:jc w:val="center"/>
    </w:pPr>
    <w:rPr>
      <w:b/>
      <w:caps/>
      <w:sz w:val="28"/>
    </w:rPr>
  </w:style>
  <w:style w:type="paragraph" w:customStyle="1" w:styleId="DCHeading2">
    <w:name w:val="DC Heading 2"/>
    <w:basedOn w:val="DCHeading1"/>
    <w:link w:val="DCHeading2Char"/>
    <w:qFormat/>
    <w:rsid w:val="006878D0"/>
    <w:pPr>
      <w:jc w:val="left"/>
    </w:pPr>
    <w:rPr>
      <w:b w:val="0"/>
      <w:sz w:val="24"/>
    </w:rPr>
  </w:style>
  <w:style w:type="paragraph" w:customStyle="1" w:styleId="DCTOCHeading1">
    <w:name w:val="DC TOC Heading 1"/>
    <w:basedOn w:val="DCHeading2"/>
    <w:link w:val="DCTOCHeading1Char"/>
    <w:qFormat/>
    <w:rsid w:val="007A33FC"/>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742875"/>
    <w:rPr>
      <w:rFonts w:ascii="Times New Roman" w:hAnsi="Times New Roman"/>
      <w:b/>
      <w:caps/>
      <w:sz w:val="28"/>
    </w:rPr>
  </w:style>
  <w:style w:type="character" w:customStyle="1" w:styleId="DCHeading2Char">
    <w:name w:val="DC Heading 2 Char"/>
    <w:basedOn w:val="DCHeading1Char"/>
    <w:link w:val="DCHeading2"/>
    <w:rsid w:val="00742875"/>
    <w:rPr>
      <w:rFonts w:ascii="Times New Roman" w:hAnsi="Times New Roman"/>
      <w:b w:val="0"/>
      <w:caps/>
      <w:sz w:val="24"/>
    </w:rPr>
  </w:style>
  <w:style w:type="character" w:customStyle="1" w:styleId="DCTOCHeading1Char">
    <w:name w:val="DC TOC Heading 1 Char"/>
    <w:basedOn w:val="DCHeading2Char"/>
    <w:link w:val="DCTOCHeading1"/>
    <w:rsid w:val="007A33FC"/>
    <w:rPr>
      <w:rFonts w:ascii="Times New Roman Bold" w:hAnsi="Times New Roman Bold"/>
      <w:b w:val="0"/>
      <w:caps/>
      <w:sz w:val="24"/>
      <w:u w:val="single"/>
    </w:rPr>
  </w:style>
  <w:style w:type="paragraph" w:customStyle="1" w:styleId="DCTOCHeading4">
    <w:name w:val="DC TOC Heading 4"/>
    <w:basedOn w:val="DCHeading1"/>
    <w:link w:val="DCTOCHeading4Char"/>
    <w:qFormat/>
    <w:rsid w:val="0074287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7B2DBA"/>
    <w:pPr>
      <w:jc w:val="left"/>
    </w:pPr>
    <w:rPr>
      <w:caps w:val="0"/>
      <w:u w:val="none"/>
    </w:rPr>
  </w:style>
  <w:style w:type="paragraph" w:customStyle="1" w:styleId="DCSubHeading2Level2">
    <w:name w:val="DC Sub Heading 2 Level 2"/>
    <w:basedOn w:val="DCSubHeading1Level2"/>
    <w:link w:val="DCSubHeading2Level2Char"/>
    <w:qFormat/>
    <w:rsid w:val="007B2DBA"/>
    <w:pPr>
      <w:ind w:left="720"/>
    </w:pPr>
    <w:rPr>
      <w:b w:val="0"/>
    </w:rPr>
  </w:style>
  <w:style w:type="paragraph" w:customStyle="1" w:styleId="DCUSATableText">
    <w:name w:val="DCUSA Table Text"/>
    <w:basedOn w:val="DCSubHeading1Level2"/>
    <w:link w:val="DCUSATableTextChar"/>
    <w:qFormat/>
    <w:rsid w:val="00972B84"/>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74287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7B2DBA"/>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7B2DBA"/>
    <w:rPr>
      <w:rFonts w:ascii="Times New Roman Bold" w:hAnsi="Times New Roman Bold"/>
      <w:b w:val="0"/>
      <w:caps w:val="0"/>
      <w:sz w:val="24"/>
      <w:u w:val="single"/>
    </w:rPr>
  </w:style>
  <w:style w:type="numbering" w:customStyle="1" w:styleId="AlphaCaps">
    <w:name w:val="Alpha Caps"/>
    <w:uiPriority w:val="99"/>
    <w:rsid w:val="00B727EE"/>
    <w:pPr>
      <w:numPr>
        <w:numId w:val="1"/>
      </w:numPr>
    </w:pPr>
  </w:style>
  <w:style w:type="paragraph" w:styleId="ListParagraph">
    <w:name w:val="List Paragraph"/>
    <w:basedOn w:val="Normal"/>
    <w:uiPriority w:val="1"/>
    <w:qFormat/>
    <w:rsid w:val="00972B84"/>
    <w:pPr>
      <w:ind w:left="720"/>
      <w:contextualSpacing/>
    </w:pPr>
  </w:style>
  <w:style w:type="character" w:customStyle="1" w:styleId="DCUSATableTextChar">
    <w:name w:val="DCUSA Table Text Char"/>
    <w:basedOn w:val="DCSubHeading1Level2Char"/>
    <w:link w:val="DCUSATableText"/>
    <w:rsid w:val="003B3985"/>
    <w:rPr>
      <w:rFonts w:ascii="Times New Roman" w:hAnsi="Times New Roman"/>
      <w:b w:val="0"/>
      <w:caps w:val="0"/>
      <w:sz w:val="24"/>
      <w:u w:val="single"/>
    </w:rPr>
  </w:style>
  <w:style w:type="paragraph" w:customStyle="1" w:styleId="Body1">
    <w:name w:val="Body1"/>
    <w:basedOn w:val="Normal"/>
    <w:link w:val="Body1Char"/>
    <w:autoRedefine/>
    <w:rsid w:val="00335316"/>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33531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335316"/>
    <w:rPr>
      <w:rFonts w:ascii="Times New Roman" w:eastAsia="Times New Roman" w:hAnsi="Times New Roman" w:cs="Times New Roman"/>
      <w:sz w:val="24"/>
      <w:szCs w:val="24"/>
    </w:rPr>
  </w:style>
  <w:style w:type="character" w:customStyle="1" w:styleId="Body1Char">
    <w:name w:val="Body1 Char"/>
    <w:link w:val="Body1"/>
    <w:locked/>
    <w:rsid w:val="00335316"/>
    <w:rPr>
      <w:rFonts w:ascii="Times New Roman" w:eastAsia="Times New Roman" w:hAnsi="Times New Roman" w:cs="Times New Roman"/>
      <w:b/>
      <w:bCs/>
      <w:sz w:val="24"/>
      <w:lang w:val="en-US"/>
    </w:rPr>
  </w:style>
  <w:style w:type="paragraph" w:styleId="BalloonText">
    <w:name w:val="Balloon Text"/>
    <w:basedOn w:val="Normal"/>
    <w:link w:val="BalloonTextChar"/>
    <w:uiPriority w:val="99"/>
    <w:semiHidden/>
    <w:unhideWhenUsed/>
    <w:rsid w:val="00335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16"/>
    <w:rPr>
      <w:rFonts w:ascii="Tahoma" w:hAnsi="Tahoma" w:cs="Tahoma"/>
      <w:sz w:val="16"/>
      <w:szCs w:val="16"/>
    </w:rPr>
  </w:style>
  <w:style w:type="paragraph" w:styleId="EndnoteText">
    <w:name w:val="endnote text"/>
    <w:basedOn w:val="Normal"/>
    <w:link w:val="EndnoteTextChar"/>
    <w:uiPriority w:val="99"/>
    <w:semiHidden/>
    <w:unhideWhenUsed/>
    <w:rsid w:val="005E3B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3BE2"/>
    <w:rPr>
      <w:rFonts w:ascii="Times New Roman" w:hAnsi="Times New Roman"/>
      <w:sz w:val="20"/>
      <w:szCs w:val="20"/>
    </w:rPr>
  </w:style>
  <w:style w:type="character" w:styleId="EndnoteReference">
    <w:name w:val="endnote reference"/>
    <w:basedOn w:val="DefaultParagraphFont"/>
    <w:uiPriority w:val="99"/>
    <w:semiHidden/>
    <w:unhideWhenUsed/>
    <w:rsid w:val="005E3BE2"/>
    <w:rPr>
      <w:vertAlign w:val="superscript"/>
    </w:rPr>
  </w:style>
  <w:style w:type="paragraph" w:styleId="Header">
    <w:name w:val="header"/>
    <w:basedOn w:val="Normal"/>
    <w:link w:val="HeaderChar"/>
    <w:unhideWhenUsed/>
    <w:rsid w:val="005E3BE2"/>
    <w:pPr>
      <w:tabs>
        <w:tab w:val="center" w:pos="4513"/>
        <w:tab w:val="right" w:pos="9026"/>
      </w:tabs>
      <w:spacing w:after="0" w:line="240" w:lineRule="auto"/>
    </w:pPr>
  </w:style>
  <w:style w:type="character" w:customStyle="1" w:styleId="HeaderChar">
    <w:name w:val="Header Char"/>
    <w:basedOn w:val="DefaultParagraphFont"/>
    <w:link w:val="Header"/>
    <w:rsid w:val="005E3BE2"/>
    <w:rPr>
      <w:rFonts w:ascii="Times New Roman" w:hAnsi="Times New Roman"/>
      <w:sz w:val="24"/>
    </w:rPr>
  </w:style>
  <w:style w:type="paragraph" w:customStyle="1" w:styleId="DCTOCHeading2">
    <w:name w:val="DC TOC Heading 2"/>
    <w:basedOn w:val="DCTOCHeading1"/>
    <w:qFormat/>
    <w:rsid w:val="006622CD"/>
    <w:pPr>
      <w:numPr>
        <w:numId w:val="2"/>
      </w:numPr>
    </w:pPr>
    <w:rPr>
      <w:rFonts w:ascii="Times New Roman" w:hAnsi="Times New Roman"/>
    </w:rPr>
  </w:style>
  <w:style w:type="numbering" w:customStyle="1" w:styleId="DCTOCWholeNumbers">
    <w:name w:val="DC TOC Whole Numbers"/>
    <w:uiPriority w:val="99"/>
    <w:rsid w:val="000676BD"/>
    <w:pPr>
      <w:numPr>
        <w:numId w:val="2"/>
      </w:numPr>
    </w:pPr>
  </w:style>
  <w:style w:type="paragraph" w:customStyle="1" w:styleId="DCTOCSchedule">
    <w:name w:val="DC TOC Schedule"/>
    <w:basedOn w:val="Normal"/>
    <w:qFormat/>
    <w:rsid w:val="006622CD"/>
    <w:pPr>
      <w:spacing w:after="0"/>
    </w:pPr>
    <w:rPr>
      <w:caps/>
    </w:rPr>
  </w:style>
  <w:style w:type="paragraph" w:styleId="BodyText">
    <w:name w:val="Body Text"/>
    <w:basedOn w:val="Normal"/>
    <w:link w:val="BodyTextChar"/>
    <w:uiPriority w:val="1"/>
    <w:qFormat/>
    <w:rsid w:val="000E45F2"/>
    <w:pPr>
      <w:jc w:val="both"/>
    </w:pPr>
    <w:rPr>
      <w:rFonts w:eastAsia="Times New Roman" w:cs="Times New Roman"/>
      <w:szCs w:val="24"/>
    </w:rPr>
  </w:style>
  <w:style w:type="character" w:customStyle="1" w:styleId="BodyTextChar">
    <w:name w:val="Body Text Char"/>
    <w:basedOn w:val="DefaultParagraphFont"/>
    <w:link w:val="BodyText"/>
    <w:uiPriority w:val="1"/>
    <w:rsid w:val="000E45F2"/>
    <w:rPr>
      <w:rFonts w:ascii="Times New Roman" w:eastAsia="Times New Roman" w:hAnsi="Times New Roman" w:cs="Times New Roman"/>
      <w:sz w:val="24"/>
      <w:szCs w:val="24"/>
    </w:rPr>
  </w:style>
  <w:style w:type="paragraph" w:customStyle="1" w:styleId="DCHeading3">
    <w:name w:val="DC Heading 3"/>
    <w:basedOn w:val="DCHeading2"/>
    <w:qFormat/>
    <w:rsid w:val="000E45F2"/>
    <w:pPr>
      <w:jc w:val="center"/>
    </w:pPr>
    <w:rPr>
      <w:rFonts w:ascii="Times New Roman Bold" w:hAnsi="Times New Roman Bold"/>
      <w:b/>
    </w:rPr>
  </w:style>
  <w:style w:type="paragraph" w:customStyle="1" w:styleId="DCAlphaCaps">
    <w:name w:val="DC Alpha Caps"/>
    <w:basedOn w:val="Normal"/>
    <w:link w:val="DCAlphaCapsChar"/>
    <w:qFormat/>
    <w:rsid w:val="006410CB"/>
    <w:pPr>
      <w:numPr>
        <w:numId w:val="49"/>
      </w:numPr>
      <w:ind w:left="2160" w:hanging="720"/>
    </w:pPr>
  </w:style>
  <w:style w:type="numbering" w:customStyle="1" w:styleId="DCAphaCaps1">
    <w:name w:val="DC Apha Caps 1"/>
    <w:uiPriority w:val="99"/>
    <w:rsid w:val="006843D4"/>
    <w:pPr>
      <w:numPr>
        <w:numId w:val="3"/>
      </w:numPr>
    </w:pPr>
  </w:style>
  <w:style w:type="paragraph" w:styleId="TOC1">
    <w:name w:val="toc 1"/>
    <w:basedOn w:val="Normal"/>
    <w:next w:val="Normal"/>
    <w:autoRedefine/>
    <w:uiPriority w:val="39"/>
    <w:rsid w:val="002F526B"/>
    <w:pPr>
      <w:tabs>
        <w:tab w:val="left" w:pos="0"/>
        <w:tab w:val="left" w:pos="720"/>
        <w:tab w:val="right" w:leader="dot" w:pos="9214"/>
      </w:tabs>
      <w:spacing w:after="0"/>
      <w:ind w:right="-894"/>
      <w:jc w:val="center"/>
    </w:pPr>
    <w:rPr>
      <w:rFonts w:eastAsia="Times New Roman" w:cs="Times New Roman"/>
      <w:caps/>
      <w:noProof/>
      <w:szCs w:val="24"/>
    </w:rPr>
  </w:style>
  <w:style w:type="paragraph" w:customStyle="1" w:styleId="DCHeading4">
    <w:name w:val="DC Heading 4"/>
    <w:basedOn w:val="DCHeading3"/>
    <w:qFormat/>
    <w:rsid w:val="00D476EC"/>
    <w:pPr>
      <w:numPr>
        <w:numId w:val="14"/>
      </w:numPr>
    </w:pPr>
    <w:rPr>
      <w:b w:val="0"/>
      <w:caps w:val="0"/>
      <w:u w:val="single"/>
    </w:rPr>
  </w:style>
  <w:style w:type="numbering" w:customStyle="1" w:styleId="Style1">
    <w:name w:val="Style1"/>
    <w:uiPriority w:val="99"/>
    <w:rsid w:val="00E64A64"/>
    <w:pPr>
      <w:numPr>
        <w:numId w:val="4"/>
      </w:numPr>
    </w:pPr>
  </w:style>
  <w:style w:type="numbering" w:customStyle="1" w:styleId="DCNormparalink2">
    <w:name w:val="DC Norm para link 2"/>
    <w:uiPriority w:val="99"/>
    <w:rsid w:val="00FA339F"/>
    <w:pPr>
      <w:numPr>
        <w:numId w:val="5"/>
      </w:numPr>
    </w:pPr>
  </w:style>
  <w:style w:type="character" w:customStyle="1" w:styleId="DCNormParaL2Char">
    <w:name w:val="DC Norm Para L2 Char"/>
    <w:basedOn w:val="DCSubHeading1Level2Char"/>
    <w:uiPriority w:val="99"/>
    <w:rsid w:val="00236F1A"/>
    <w:rPr>
      <w:rFonts w:ascii="Times New Roman" w:hAnsi="Times New Roman"/>
      <w:b w:val="0"/>
      <w:caps w:val="0"/>
      <w:color w:val="auto"/>
      <w:sz w:val="24"/>
      <w:u w:val="none"/>
    </w:rPr>
  </w:style>
  <w:style w:type="paragraph" w:customStyle="1" w:styleId="AgtLevel4">
    <w:name w:val="Agt/Level4"/>
    <w:basedOn w:val="Normal"/>
    <w:uiPriority w:val="99"/>
    <w:rsid w:val="00AE7EA9"/>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C0614"/>
    <w:pPr>
      <w:ind w:left="737"/>
    </w:pPr>
  </w:style>
  <w:style w:type="numbering" w:customStyle="1" w:styleId="Style2">
    <w:name w:val="Style2"/>
    <w:uiPriority w:val="99"/>
    <w:rsid w:val="00CD6B74"/>
    <w:pPr>
      <w:numPr>
        <w:numId w:val="7"/>
      </w:numPr>
    </w:pPr>
  </w:style>
  <w:style w:type="character" w:customStyle="1" w:styleId="DCNormParaL3Char">
    <w:name w:val="DC Norm Para L3 Char"/>
    <w:basedOn w:val="DCNormParaL2Char"/>
    <w:link w:val="DCNormParaL3"/>
    <w:rsid w:val="00DC0614"/>
    <w:rPr>
      <w:rFonts w:ascii="Times New Roman" w:hAnsi="Times New Roman"/>
      <w:b w:val="0"/>
      <w:caps w:val="0"/>
      <w:color w:val="auto"/>
      <w:sz w:val="24"/>
      <w:u w:val="none"/>
    </w:rPr>
  </w:style>
  <w:style w:type="numbering" w:customStyle="1" w:styleId="DCParalinknumbers">
    <w:name w:val="DC Para link numbers"/>
    <w:uiPriority w:val="99"/>
    <w:rsid w:val="00D476EC"/>
    <w:pPr>
      <w:numPr>
        <w:numId w:val="8"/>
      </w:numPr>
    </w:p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C326E8"/>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9536E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66353"/>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371EB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EF075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782CD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8C19E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470B8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470B80"/>
    <w:rPr>
      <w:rFonts w:asciiTheme="majorHAnsi" w:eastAsiaTheme="majorEastAsia" w:hAnsiTheme="majorHAnsi" w:cstheme="majorBidi"/>
      <w:i/>
      <w:iCs/>
      <w:color w:val="404040" w:themeColor="text1" w:themeTint="BF"/>
      <w:sz w:val="20"/>
      <w:szCs w:val="20"/>
    </w:rPr>
  </w:style>
  <w:style w:type="paragraph" w:customStyle="1" w:styleId="Heading10">
    <w:name w:val="Heading 10"/>
    <w:basedOn w:val="Heading5"/>
    <w:link w:val="Heading10Char"/>
    <w:qFormat/>
    <w:rsid w:val="002F7048"/>
    <w:pPr>
      <w:numPr>
        <w:ilvl w:val="3"/>
        <w:numId w:val="49"/>
      </w:numPr>
      <w:spacing w:before="0"/>
    </w:pPr>
  </w:style>
  <w:style w:type="character" w:customStyle="1" w:styleId="Heading10Char">
    <w:name w:val="Heading 10 Char"/>
    <w:basedOn w:val="Heading5Char"/>
    <w:link w:val="Heading10"/>
    <w:rsid w:val="002F7048"/>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A27630"/>
  </w:style>
  <w:style w:type="paragraph" w:styleId="Subtitle">
    <w:name w:val="Subtitle"/>
    <w:basedOn w:val="Normal"/>
    <w:next w:val="Normal"/>
    <w:link w:val="SubtitleChar"/>
    <w:uiPriority w:val="11"/>
    <w:qFormat/>
    <w:rsid w:val="0014210B"/>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4210B"/>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5EA2"/>
    <w:pPr>
      <w:spacing w:after="0" w:line="240" w:lineRule="auto"/>
    </w:pPr>
    <w:rPr>
      <w:rFonts w:ascii="Times New Roman" w:hAnsi="Times New Roman"/>
      <w:sz w:val="24"/>
    </w:rPr>
  </w:style>
  <w:style w:type="paragraph" w:customStyle="1" w:styleId="BodyTextdef">
    <w:name w:val="Body Text def"/>
    <w:basedOn w:val="BodyText"/>
    <w:uiPriority w:val="99"/>
    <w:rsid w:val="00BA6F96"/>
    <w:pPr>
      <w:tabs>
        <w:tab w:val="left" w:pos="950"/>
      </w:tabs>
      <w:spacing w:before="120" w:after="120"/>
    </w:pPr>
  </w:style>
  <w:style w:type="character" w:styleId="PageNumber">
    <w:name w:val="page number"/>
    <w:basedOn w:val="DefaultParagraphFont"/>
    <w:rsid w:val="00264065"/>
  </w:style>
  <w:style w:type="character" w:styleId="Hyperlink">
    <w:name w:val="Hyperlink"/>
    <w:basedOn w:val="DefaultParagraphFont"/>
    <w:uiPriority w:val="99"/>
    <w:rsid w:val="00264065"/>
    <w:rPr>
      <w:color w:val="0000FF"/>
      <w:u w:val="single"/>
    </w:rPr>
  </w:style>
  <w:style w:type="paragraph" w:styleId="Title">
    <w:name w:val="Title"/>
    <w:basedOn w:val="Normal"/>
    <w:next w:val="Normal"/>
    <w:link w:val="TitleChar"/>
    <w:uiPriority w:val="10"/>
    <w:qFormat/>
    <w:rsid w:val="002D68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6843"/>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5B084E"/>
    <w:pPr>
      <w:numPr>
        <w:numId w:val="13"/>
      </w:numPr>
      <w:jc w:val="left"/>
      <w:outlineLvl w:val="1"/>
    </w:pPr>
    <w:rPr>
      <w:rFonts w:ascii="Times New Roman" w:hAnsi="Times New Roman"/>
      <w:u w:val="none"/>
    </w:rPr>
  </w:style>
  <w:style w:type="paragraph" w:customStyle="1" w:styleId="DCNormParabulletptL3">
    <w:name w:val="DC Norm Para bullet pt L3"/>
    <w:basedOn w:val="DCNormParabulletptL2"/>
    <w:link w:val="DCNormParabulletptL3Char"/>
    <w:autoRedefine/>
    <w:qFormat/>
    <w:rsid w:val="005B084E"/>
    <w:pPr>
      <w:numPr>
        <w:ilvl w:val="2"/>
      </w:numPr>
      <w:outlineLvl w:val="2"/>
    </w:pPr>
  </w:style>
  <w:style w:type="paragraph" w:customStyle="1" w:styleId="DCNormaParaL1">
    <w:name w:val="DC Norma Para L1"/>
    <w:basedOn w:val="DCHeading4"/>
    <w:qFormat/>
    <w:rsid w:val="005B084E"/>
    <w:pPr>
      <w:numPr>
        <w:numId w:val="0"/>
      </w:numPr>
      <w:jc w:val="left"/>
    </w:pPr>
    <w:rPr>
      <w:rFonts w:ascii="Times New Roman" w:hAnsi="Times New Roman"/>
      <w:u w:val="none"/>
    </w:rPr>
  </w:style>
  <w:style w:type="paragraph" w:customStyle="1" w:styleId="DCUSATableTexta">
    <w:name w:val="DCUSA Table Text a)"/>
    <w:basedOn w:val="Normal"/>
    <w:qFormat/>
    <w:rsid w:val="005B084E"/>
    <w:pPr>
      <w:numPr>
        <w:numId w:val="22"/>
      </w:numPr>
      <w:spacing w:before="120" w:after="120" w:line="240" w:lineRule="auto"/>
    </w:pPr>
  </w:style>
  <w:style w:type="paragraph" w:customStyle="1" w:styleId="DCUSATableTextbulletpt">
    <w:name w:val="DCUSA Table Text bullet pt"/>
    <w:basedOn w:val="DCUSATableText"/>
    <w:link w:val="DCUSATableTextbulletptChar"/>
    <w:qFormat/>
    <w:rsid w:val="005B084E"/>
    <w:pPr>
      <w:numPr>
        <w:ilvl w:val="1"/>
        <w:numId w:val="22"/>
      </w:numPr>
      <w:spacing w:line="360" w:lineRule="auto"/>
    </w:pPr>
  </w:style>
  <w:style w:type="paragraph" w:customStyle="1" w:styleId="DCUSATabletextnumbers">
    <w:name w:val="DCUSA Table text numbers"/>
    <w:basedOn w:val="DCUSATableText"/>
    <w:link w:val="DCUSATabletextnumbersChar"/>
    <w:qFormat/>
    <w:rsid w:val="005B084E"/>
    <w:pPr>
      <w:spacing w:line="240" w:lineRule="auto"/>
    </w:pPr>
    <w:rPr>
      <w:b/>
    </w:rPr>
  </w:style>
  <w:style w:type="character" w:styleId="Emphasis">
    <w:name w:val="Emphasis"/>
    <w:basedOn w:val="DefaultParagraphFont"/>
    <w:uiPriority w:val="20"/>
    <w:qFormat/>
    <w:rsid w:val="004D501F"/>
    <w:rPr>
      <w:i/>
      <w:iCs/>
    </w:rPr>
  </w:style>
  <w:style w:type="character" w:styleId="IntenseEmphasis">
    <w:name w:val="Intense Emphasis"/>
    <w:basedOn w:val="DefaultParagraphFont"/>
    <w:uiPriority w:val="21"/>
    <w:qFormat/>
    <w:rsid w:val="004D501F"/>
    <w:rPr>
      <w:b/>
      <w:bCs/>
      <w:i/>
      <w:iCs/>
      <w:color w:val="4F81BD" w:themeColor="accent1"/>
    </w:rPr>
  </w:style>
  <w:style w:type="character" w:styleId="Strong">
    <w:name w:val="Strong"/>
    <w:basedOn w:val="DefaultParagraphFont"/>
    <w:uiPriority w:val="22"/>
    <w:qFormat/>
    <w:rsid w:val="004D501F"/>
    <w:rPr>
      <w:b/>
      <w:bCs/>
    </w:rPr>
  </w:style>
  <w:style w:type="paragraph" w:styleId="Quote">
    <w:name w:val="Quote"/>
    <w:basedOn w:val="Normal"/>
    <w:next w:val="Normal"/>
    <w:link w:val="QuoteChar"/>
    <w:uiPriority w:val="29"/>
    <w:qFormat/>
    <w:rsid w:val="004D501F"/>
    <w:rPr>
      <w:i/>
      <w:iCs/>
      <w:color w:val="000000" w:themeColor="text1"/>
    </w:rPr>
  </w:style>
  <w:style w:type="character" w:customStyle="1" w:styleId="QuoteChar">
    <w:name w:val="Quote Char"/>
    <w:basedOn w:val="DefaultParagraphFont"/>
    <w:link w:val="Quote"/>
    <w:uiPriority w:val="29"/>
    <w:rsid w:val="004D501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4D50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D501F"/>
    <w:rPr>
      <w:rFonts w:ascii="Times New Roman" w:hAnsi="Times New Roman"/>
      <w:b/>
      <w:bCs/>
      <w:i/>
      <w:iCs/>
      <w:color w:val="4F81BD" w:themeColor="accent1"/>
      <w:sz w:val="24"/>
    </w:rPr>
  </w:style>
  <w:style w:type="paragraph" w:customStyle="1" w:styleId="Table">
    <w:name w:val="Table"/>
    <w:basedOn w:val="Normal"/>
    <w:rsid w:val="004D501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3D1406"/>
    <w:rPr>
      <w:i/>
      <w:iCs/>
      <w:color w:val="808080" w:themeColor="text1" w:themeTint="7F"/>
    </w:rPr>
  </w:style>
  <w:style w:type="paragraph" w:styleId="Caption">
    <w:name w:val="caption"/>
    <w:basedOn w:val="Normal"/>
    <w:next w:val="Normal"/>
    <w:qFormat/>
    <w:rsid w:val="007B5538"/>
    <w:pPr>
      <w:spacing w:line="240" w:lineRule="auto"/>
      <w:jc w:val="center"/>
    </w:pPr>
    <w:rPr>
      <w:rFonts w:eastAsia="Times New Roman" w:cs="Times New Roman"/>
      <w:b/>
      <w:bCs/>
      <w:szCs w:val="24"/>
    </w:rPr>
  </w:style>
  <w:style w:type="paragraph" w:customStyle="1" w:styleId="NormalTextBold">
    <w:name w:val="Normal Text Bold"/>
    <w:basedOn w:val="Normal"/>
    <w:rsid w:val="007B5538"/>
    <w:pPr>
      <w:numPr>
        <w:numId w:val="20"/>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rsid w:val="005B399C"/>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5B399C"/>
    <w:rPr>
      <w:rFonts w:ascii="Arial" w:eastAsia="Times New Roman" w:hAnsi="Arial" w:cs="Times New Roman"/>
      <w:szCs w:val="20"/>
    </w:rPr>
  </w:style>
  <w:style w:type="paragraph" w:styleId="ListNumber">
    <w:name w:val="List Number"/>
    <w:basedOn w:val="Normal"/>
    <w:uiPriority w:val="99"/>
    <w:unhideWhenUsed/>
    <w:rsid w:val="00B1275A"/>
    <w:pPr>
      <w:numPr>
        <w:numId w:val="15"/>
      </w:numPr>
      <w:contextualSpacing/>
    </w:pPr>
  </w:style>
  <w:style w:type="paragraph" w:styleId="ListNumber2">
    <w:name w:val="List Number 2"/>
    <w:basedOn w:val="Normal"/>
    <w:uiPriority w:val="99"/>
    <w:unhideWhenUsed/>
    <w:rsid w:val="00B1275A"/>
    <w:pPr>
      <w:numPr>
        <w:numId w:val="16"/>
      </w:numPr>
      <w:contextualSpacing/>
    </w:pPr>
  </w:style>
  <w:style w:type="paragraph" w:styleId="ListNumber3">
    <w:name w:val="List Number 3"/>
    <w:basedOn w:val="Normal"/>
    <w:uiPriority w:val="99"/>
    <w:unhideWhenUsed/>
    <w:rsid w:val="00B1275A"/>
    <w:pPr>
      <w:numPr>
        <w:numId w:val="17"/>
      </w:numPr>
      <w:contextualSpacing/>
    </w:pPr>
  </w:style>
  <w:style w:type="paragraph" w:styleId="ListNumber4">
    <w:name w:val="List Number 4"/>
    <w:basedOn w:val="Normal"/>
    <w:uiPriority w:val="99"/>
    <w:unhideWhenUsed/>
    <w:rsid w:val="00B1275A"/>
    <w:pPr>
      <w:numPr>
        <w:numId w:val="18"/>
      </w:numPr>
      <w:contextualSpacing/>
    </w:pPr>
  </w:style>
  <w:style w:type="paragraph" w:styleId="ListNumber5">
    <w:name w:val="List Number 5"/>
    <w:basedOn w:val="Normal"/>
    <w:uiPriority w:val="99"/>
    <w:unhideWhenUsed/>
    <w:rsid w:val="00B1275A"/>
    <w:pPr>
      <w:numPr>
        <w:numId w:val="19"/>
      </w:numPr>
      <w:contextualSpacing/>
    </w:pPr>
  </w:style>
  <w:style w:type="paragraph" w:styleId="ListContinue4">
    <w:name w:val="List Continue 4"/>
    <w:basedOn w:val="Normal"/>
    <w:uiPriority w:val="99"/>
    <w:unhideWhenUsed/>
    <w:rsid w:val="0075363A"/>
    <w:pPr>
      <w:spacing w:after="120"/>
      <w:ind w:left="1132"/>
      <w:contextualSpacing/>
    </w:pPr>
  </w:style>
  <w:style w:type="paragraph" w:styleId="FootnoteText">
    <w:name w:val="footnote text"/>
    <w:basedOn w:val="Normal"/>
    <w:link w:val="FootnoteTextChar"/>
    <w:rsid w:val="00440DA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440DA0"/>
    <w:rPr>
      <w:rFonts w:ascii="Arial" w:eastAsia="Times New Roman" w:hAnsi="Arial" w:cs="Times New Roman"/>
      <w:sz w:val="20"/>
      <w:szCs w:val="20"/>
      <w:lang w:eastAsia="en-GB"/>
    </w:rPr>
  </w:style>
  <w:style w:type="character" w:styleId="FootnoteReference">
    <w:name w:val="footnote reference"/>
    <w:basedOn w:val="DefaultParagraphFont"/>
    <w:rsid w:val="00440DA0"/>
    <w:rPr>
      <w:vertAlign w:val="superscript"/>
    </w:rPr>
  </w:style>
  <w:style w:type="paragraph" w:customStyle="1" w:styleId="StyleHeading3level3level3Nadpis3After12pt">
    <w:name w:val="Style Heading 3level 3level3Nadpis 3 + After:  12 pt"/>
    <w:basedOn w:val="Heading3"/>
    <w:rsid w:val="000A0710"/>
    <w:pPr>
      <w:widowControl w:val="0"/>
      <w:numPr>
        <w:numId w:val="21"/>
      </w:numPr>
      <w:tabs>
        <w:tab w:val="left" w:pos="1701"/>
      </w:tabs>
    </w:pPr>
    <w:rPr>
      <w:rFonts w:eastAsia="Times New Roman" w:cs="Times New Roman"/>
      <w:szCs w:val="20"/>
    </w:rPr>
  </w:style>
  <w:style w:type="paragraph" w:customStyle="1" w:styleId="StyleHeading4Loweredby15pt">
    <w:name w:val="Style Heading 4 + Lowered by  1.5 pt"/>
    <w:basedOn w:val="Heading4"/>
    <w:rsid w:val="000A0710"/>
    <w:pPr>
      <w:keepNext w:val="0"/>
      <w:keepLines w:val="0"/>
      <w:widowControl w:val="0"/>
      <w:numPr>
        <w:numId w:val="21"/>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B024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B41DE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B41DEF"/>
    <w:rPr>
      <w:rFonts w:ascii="Times New Roman" w:eastAsia="Times New Roman" w:hAnsi="Times New Roman" w:cs="Times New Roman"/>
      <w:sz w:val="24"/>
      <w:szCs w:val="24"/>
    </w:rPr>
  </w:style>
  <w:style w:type="paragraph" w:customStyle="1" w:styleId="Normaltext">
    <w:name w:val="Normal_text"/>
    <w:basedOn w:val="Normal"/>
    <w:rsid w:val="00B41DE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B41DE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83C89"/>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AC1F02"/>
    <w:rPr>
      <w:b/>
      <w:bCs/>
      <w:smallCaps/>
      <w:color w:val="C0504D" w:themeColor="accent2"/>
      <w:spacing w:val="5"/>
      <w:u w:val="single"/>
    </w:rPr>
  </w:style>
  <w:style w:type="character" w:styleId="BookTitle">
    <w:name w:val="Book Title"/>
    <w:basedOn w:val="DefaultParagraphFont"/>
    <w:uiPriority w:val="33"/>
    <w:qFormat/>
    <w:rsid w:val="00AC1F02"/>
    <w:rPr>
      <w:b/>
      <w:bCs/>
      <w:smallCaps/>
      <w:spacing w:val="5"/>
    </w:rPr>
  </w:style>
  <w:style w:type="paragraph" w:styleId="List">
    <w:name w:val="List"/>
    <w:basedOn w:val="Normal"/>
    <w:uiPriority w:val="99"/>
    <w:unhideWhenUsed/>
    <w:rsid w:val="00AC1F02"/>
    <w:pPr>
      <w:ind w:left="283" w:hanging="283"/>
      <w:contextualSpacing/>
    </w:pPr>
  </w:style>
  <w:style w:type="paragraph" w:styleId="List2">
    <w:name w:val="List 2"/>
    <w:basedOn w:val="Normal"/>
    <w:uiPriority w:val="99"/>
    <w:unhideWhenUsed/>
    <w:rsid w:val="00AC1F02"/>
    <w:pPr>
      <w:ind w:left="566" w:hanging="283"/>
      <w:contextualSpacing/>
    </w:pPr>
  </w:style>
  <w:style w:type="paragraph" w:styleId="List3">
    <w:name w:val="List 3"/>
    <w:basedOn w:val="Normal"/>
    <w:uiPriority w:val="99"/>
    <w:unhideWhenUsed/>
    <w:rsid w:val="00AC1F02"/>
    <w:pPr>
      <w:ind w:left="849" w:hanging="283"/>
      <w:contextualSpacing/>
    </w:pPr>
  </w:style>
  <w:style w:type="paragraph" w:styleId="List4">
    <w:name w:val="List 4"/>
    <w:basedOn w:val="Normal"/>
    <w:uiPriority w:val="99"/>
    <w:unhideWhenUsed/>
    <w:rsid w:val="00AC1F02"/>
    <w:pPr>
      <w:ind w:left="1132" w:hanging="283"/>
      <w:contextualSpacing/>
    </w:pPr>
  </w:style>
  <w:style w:type="paragraph" w:styleId="ListBullet2">
    <w:name w:val="List Bullet 2"/>
    <w:basedOn w:val="Normal"/>
    <w:uiPriority w:val="99"/>
    <w:unhideWhenUsed/>
    <w:rsid w:val="00A80F7D"/>
    <w:pPr>
      <w:numPr>
        <w:numId w:val="24"/>
      </w:numPr>
      <w:contextualSpacing/>
    </w:pPr>
  </w:style>
  <w:style w:type="paragraph" w:styleId="ListBullet">
    <w:name w:val="List Bullet"/>
    <w:basedOn w:val="Normal"/>
    <w:uiPriority w:val="99"/>
    <w:unhideWhenUsed/>
    <w:rsid w:val="002C5487"/>
    <w:pPr>
      <w:numPr>
        <w:numId w:val="23"/>
      </w:numPr>
      <w:contextualSpacing/>
    </w:pPr>
  </w:style>
  <w:style w:type="paragraph" w:styleId="ListBullet3">
    <w:name w:val="List Bullet 3"/>
    <w:basedOn w:val="Normal"/>
    <w:uiPriority w:val="99"/>
    <w:unhideWhenUsed/>
    <w:rsid w:val="002C5487"/>
    <w:pPr>
      <w:numPr>
        <w:numId w:val="25"/>
      </w:numPr>
      <w:contextualSpacing/>
    </w:pPr>
  </w:style>
  <w:style w:type="paragraph" w:customStyle="1" w:styleId="questions">
    <w:name w:val="questions"/>
    <w:basedOn w:val="Text"/>
    <w:rsid w:val="00E77A22"/>
    <w:rPr>
      <w:kern w:val="14"/>
    </w:rPr>
  </w:style>
  <w:style w:type="character" w:customStyle="1" w:styleId="DCAlphaCapsChar">
    <w:name w:val="DC Alpha Caps Char"/>
    <w:basedOn w:val="DefaultParagraphFont"/>
    <w:link w:val="DCAlphaCaps"/>
    <w:rsid w:val="006410CB"/>
    <w:rPr>
      <w:rFonts w:ascii="Times New Roman" w:hAnsi="Times New Roman"/>
      <w:sz w:val="24"/>
    </w:rPr>
  </w:style>
  <w:style w:type="character" w:customStyle="1" w:styleId="DCAlphaCaplevel4Char">
    <w:name w:val="DC Alpha Cap level 4 Char"/>
    <w:basedOn w:val="DCAlphaCapsChar"/>
    <w:link w:val="DCAlphaCaplevel4"/>
    <w:rsid w:val="00A27630"/>
    <w:rPr>
      <w:rFonts w:ascii="Times New Roman" w:hAnsi="Times New Roman"/>
      <w:sz w:val="24"/>
    </w:rPr>
  </w:style>
  <w:style w:type="paragraph" w:customStyle="1" w:styleId="Default">
    <w:name w:val="Default"/>
    <w:rsid w:val="0002572C"/>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rsid w:val="00906034"/>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rsid w:val="00906034"/>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906034"/>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906034"/>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906034"/>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906034"/>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906034"/>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906034"/>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94629E"/>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94629E"/>
    <w:rPr>
      <w:rFonts w:ascii="Times New Roman" w:hAnsi="Times New Roman"/>
      <w:b w:val="0"/>
      <w:caps w:val="0"/>
      <w:sz w:val="24"/>
      <w:u w:val="single"/>
    </w:rPr>
  </w:style>
  <w:style w:type="paragraph" w:customStyle="1" w:styleId="DCSideHeadingnumbered">
    <w:name w:val="DC Side Heading numbered"/>
    <w:basedOn w:val="Normal"/>
    <w:qFormat/>
    <w:rsid w:val="0094629E"/>
    <w:pPr>
      <w:numPr>
        <w:numId w:val="133"/>
      </w:numPr>
    </w:pPr>
    <w:rPr>
      <w:b/>
    </w:rPr>
  </w:style>
  <w:style w:type="character" w:customStyle="1" w:styleId="DCUSATableTextbulletptChar">
    <w:name w:val="DCUSA Table Text bullet pt Char"/>
    <w:basedOn w:val="DCUSATableTextChar"/>
    <w:link w:val="DCUSATableTextbulletpt"/>
    <w:rsid w:val="0094629E"/>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94629E"/>
    <w:rPr>
      <w:rFonts w:ascii="Times New Roman" w:hAnsi="Times New Roman"/>
      <w:b/>
      <w:caps w:val="0"/>
      <w:sz w:val="24"/>
      <w:u w:val="single"/>
    </w:rPr>
  </w:style>
  <w:style w:type="paragraph" w:styleId="Revision">
    <w:name w:val="Revision"/>
    <w:hidden/>
    <w:uiPriority w:val="99"/>
    <w:semiHidden/>
    <w:rsid w:val="00F72ECD"/>
    <w:pPr>
      <w:spacing w:after="0" w:line="240" w:lineRule="auto"/>
    </w:pPr>
    <w:rPr>
      <w:rFonts w:ascii="Times New Roman" w:hAnsi="Times New Roman"/>
      <w:sz w:val="24"/>
    </w:rPr>
  </w:style>
  <w:style w:type="paragraph" w:styleId="ListContinue3">
    <w:name w:val="List Continue 3"/>
    <w:basedOn w:val="Normal"/>
    <w:uiPriority w:val="99"/>
    <w:unhideWhenUsed/>
    <w:rsid w:val="00854F46"/>
    <w:pPr>
      <w:spacing w:after="120"/>
      <w:ind w:left="849"/>
      <w:contextualSpacing/>
    </w:pPr>
  </w:style>
  <w:style w:type="paragraph" w:styleId="BodyText2">
    <w:name w:val="Body Text 2"/>
    <w:basedOn w:val="Normal"/>
    <w:link w:val="BodyText2Char"/>
    <w:uiPriority w:val="99"/>
    <w:unhideWhenUsed/>
    <w:rsid w:val="003E6108"/>
    <w:pPr>
      <w:spacing w:after="120" w:line="480" w:lineRule="auto"/>
    </w:pPr>
  </w:style>
  <w:style w:type="character" w:customStyle="1" w:styleId="BodyText2Char">
    <w:name w:val="Body Text 2 Char"/>
    <w:basedOn w:val="DefaultParagraphFont"/>
    <w:link w:val="BodyText2"/>
    <w:uiPriority w:val="99"/>
    <w:rsid w:val="003E6108"/>
    <w:rPr>
      <w:rFonts w:ascii="Times New Roman" w:hAnsi="Times New Roman"/>
      <w:sz w:val="24"/>
    </w:rPr>
  </w:style>
  <w:style w:type="character" w:styleId="CommentReference">
    <w:name w:val="annotation reference"/>
    <w:basedOn w:val="DefaultParagraphFont"/>
    <w:uiPriority w:val="99"/>
    <w:rsid w:val="00642ECB"/>
    <w:rPr>
      <w:rFonts w:cs="Times New Roman"/>
      <w:sz w:val="16"/>
      <w:szCs w:val="16"/>
    </w:rPr>
  </w:style>
  <w:style w:type="paragraph" w:styleId="CommentText">
    <w:name w:val="annotation text"/>
    <w:basedOn w:val="Normal"/>
    <w:link w:val="CommentTextChar"/>
    <w:rsid w:val="00642ECB"/>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642ECB"/>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642ECB"/>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semiHidden/>
    <w:rsid w:val="00642ECB"/>
    <w:rPr>
      <w:b/>
      <w:bCs/>
    </w:rPr>
  </w:style>
  <w:style w:type="character" w:customStyle="1" w:styleId="CommentSubjectChar">
    <w:name w:val="Comment Subject Char"/>
    <w:basedOn w:val="CommentTextChar"/>
    <w:link w:val="CommentSubject"/>
    <w:uiPriority w:val="99"/>
    <w:semiHidden/>
    <w:rsid w:val="00642ECB"/>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642ECB"/>
    <w:rPr>
      <w:rFonts w:cs="Times New Roman"/>
      <w:color w:val="800080"/>
      <w:u w:val="single"/>
    </w:rPr>
  </w:style>
  <w:style w:type="paragraph" w:styleId="TOCHeading">
    <w:name w:val="TOC Heading"/>
    <w:basedOn w:val="Heading1"/>
    <w:next w:val="Normal"/>
    <w:uiPriority w:val="99"/>
    <w:qFormat/>
    <w:rsid w:val="00642ECB"/>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uiPriority w:val="99"/>
    <w:rsid w:val="00642EC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642ECB"/>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642ECB"/>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642ECB"/>
    <w:pPr>
      <w:keepLines w:val="0"/>
      <w:numPr>
        <w:numId w:val="149"/>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642ECB"/>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642ECB"/>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6124F4"/>
  </w:style>
  <w:style w:type="table" w:customStyle="1" w:styleId="TableGrid1">
    <w:name w:val="Table Grid1"/>
    <w:basedOn w:val="TableNormal"/>
    <w:next w:val="TableGrid"/>
    <w:rsid w:val="006124F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6124F4"/>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6124F4"/>
    <w:rPr>
      <w:rFonts w:ascii="Arial Unicode MS" w:eastAsia="Arial Unicode MS" w:hAnsi="Arial Unicode MS" w:cs="Arial Unicode MS" w:hint="eastAsia"/>
    </w:rPr>
  </w:style>
  <w:style w:type="character" w:customStyle="1" w:styleId="div-wrap-info-bold">
    <w:name w:val="div-wrap-info-bold"/>
    <w:basedOn w:val="DefaultParagraphFont"/>
    <w:rsid w:val="006124F4"/>
    <w:rPr>
      <w:rFonts w:ascii="Times New Roman" w:hAnsi="Times New Roman" w:cs="Times New Roman" w:hint="default"/>
      <w:b/>
      <w:bCs/>
    </w:rPr>
  </w:style>
  <w:style w:type="character" w:customStyle="1" w:styleId="div-wraps-indented">
    <w:name w:val="div-wraps-indented"/>
    <w:basedOn w:val="DefaultParagraphFont"/>
    <w:rsid w:val="006124F4"/>
    <w:rPr>
      <w:rFonts w:ascii="Times New Roman" w:hAnsi="Times New Roman" w:cs="Times New Roman" w:hint="default"/>
    </w:rPr>
  </w:style>
  <w:style w:type="character" w:customStyle="1" w:styleId="amendment-quote">
    <w:name w:val="amendment-quote"/>
    <w:basedOn w:val="DefaultParagraphFont"/>
    <w:rsid w:val="006124F4"/>
    <w:rPr>
      <w:rFonts w:ascii="Helvetica" w:hAnsi="Helvetica" w:hint="default"/>
      <w:b w:val="0"/>
      <w:bCs w:val="0"/>
      <w:i w:val="0"/>
      <w:iCs w:val="0"/>
      <w:color w:val="000000"/>
    </w:rPr>
  </w:style>
  <w:style w:type="character" w:customStyle="1" w:styleId="within-new">
    <w:name w:val="within-new"/>
    <w:basedOn w:val="DefaultParagraphFont"/>
    <w:rsid w:val="006124F4"/>
    <w:rPr>
      <w:color w:val="0000FF"/>
    </w:rPr>
  </w:style>
  <w:style w:type="character" w:customStyle="1" w:styleId="div-wrap-info">
    <w:name w:val="div-wrap-info"/>
    <w:basedOn w:val="DefaultParagraphFont"/>
    <w:rsid w:val="006124F4"/>
  </w:style>
  <w:style w:type="paragraph" w:styleId="BodyTextIndent2">
    <w:name w:val="Body Text Indent 2"/>
    <w:basedOn w:val="Normal"/>
    <w:link w:val="BodyTextIndent2Char"/>
    <w:rsid w:val="006124F4"/>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6124F4"/>
    <w:rPr>
      <w:rFonts w:ascii="Times New Roman" w:eastAsia="Times New Roman" w:hAnsi="Times New Roman" w:cs="Times New Roman"/>
      <w:sz w:val="24"/>
      <w:szCs w:val="24"/>
      <w:lang w:eastAsia="en-GB"/>
    </w:rPr>
  </w:style>
  <w:style w:type="paragraph" w:customStyle="1" w:styleId="SectionHeading">
    <w:name w:val="Section Heading"/>
    <w:basedOn w:val="Heading1"/>
    <w:rsid w:val="006124F4"/>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6124F4"/>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6124F4"/>
  </w:style>
  <w:style w:type="character" w:customStyle="1" w:styleId="CharChar6">
    <w:name w:val="Char Char6"/>
    <w:basedOn w:val="DefaultParagraphFont"/>
    <w:rsid w:val="006124F4"/>
    <w:rPr>
      <w:rFonts w:ascii="Cambria" w:eastAsia="Times New Roman" w:hAnsi="Cambria" w:cs="Times New Roman"/>
      <w:b/>
      <w:bCs/>
      <w:i/>
      <w:iCs/>
      <w:sz w:val="28"/>
      <w:szCs w:val="28"/>
      <w:lang w:eastAsia="en-GB"/>
    </w:rPr>
  </w:style>
  <w:style w:type="character" w:customStyle="1" w:styleId="CharChar5">
    <w:name w:val="Char Char5"/>
    <w:basedOn w:val="DefaultParagraphFont"/>
    <w:rsid w:val="006124F4"/>
    <w:rPr>
      <w:rFonts w:ascii="Cambria" w:eastAsia="Times New Roman" w:hAnsi="Cambria" w:cs="Times New Roman"/>
      <w:b/>
      <w:bCs/>
      <w:sz w:val="26"/>
      <w:szCs w:val="26"/>
      <w:lang w:eastAsia="en-GB"/>
    </w:rPr>
  </w:style>
  <w:style w:type="character" w:customStyle="1" w:styleId="bold1">
    <w:name w:val="bold1"/>
    <w:basedOn w:val="DefaultParagraphFont"/>
    <w:rsid w:val="006124F4"/>
    <w:rPr>
      <w:b/>
      <w:bCs/>
    </w:rPr>
  </w:style>
  <w:style w:type="character" w:customStyle="1" w:styleId="highlight">
    <w:name w:val="highlight"/>
    <w:basedOn w:val="DefaultParagraphFont"/>
    <w:rsid w:val="00A17AF8"/>
  </w:style>
  <w:style w:type="paragraph" w:customStyle="1" w:styleId="StyleHeading2level2level2Left175cmHanging136cm">
    <w:name w:val="Style Heading 2level 2level2 + Left:  1.75 cm Hanging:  1.36 cm..."/>
    <w:basedOn w:val="Heading2"/>
    <w:rsid w:val="001F2CE6"/>
    <w:pPr>
      <w:widowControl w:val="0"/>
      <w:numPr>
        <w:numId w:val="1"/>
      </w:numPr>
      <w:jc w:val="both"/>
    </w:pPr>
    <w:rPr>
      <w:rFonts w:eastAsia="Times New Roman" w:cs="Times New Roman"/>
      <w:szCs w:val="20"/>
    </w:rPr>
  </w:style>
  <w:style w:type="table" w:customStyle="1" w:styleId="TableGrid2">
    <w:name w:val="Table Grid2"/>
    <w:basedOn w:val="TableNormal"/>
    <w:next w:val="TableGrid"/>
    <w:uiPriority w:val="59"/>
    <w:rsid w:val="0022231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20B70"/>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80C60"/>
  </w:style>
  <w:style w:type="numbering" w:customStyle="1" w:styleId="NoList3">
    <w:name w:val="No List3"/>
    <w:next w:val="NoList"/>
    <w:uiPriority w:val="99"/>
    <w:semiHidden/>
    <w:unhideWhenUsed/>
    <w:rsid w:val="008123CB"/>
  </w:style>
  <w:style w:type="table" w:customStyle="1" w:styleId="TableGrid3">
    <w:name w:val="Table Grid3"/>
    <w:basedOn w:val="TableNormal"/>
    <w:next w:val="TableGrid"/>
    <w:uiPriority w:val="59"/>
    <w:rsid w:val="007A3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3353">
      <w:bodyDiv w:val="1"/>
      <w:marLeft w:val="0"/>
      <w:marRight w:val="0"/>
      <w:marTop w:val="0"/>
      <w:marBottom w:val="0"/>
      <w:divBdr>
        <w:top w:val="none" w:sz="0" w:space="0" w:color="auto"/>
        <w:left w:val="none" w:sz="0" w:space="0" w:color="auto"/>
        <w:bottom w:val="none" w:sz="0" w:space="0" w:color="auto"/>
        <w:right w:val="none" w:sz="0" w:space="0" w:color="auto"/>
      </w:divBdr>
    </w:div>
    <w:div w:id="50815834">
      <w:bodyDiv w:val="1"/>
      <w:marLeft w:val="0"/>
      <w:marRight w:val="0"/>
      <w:marTop w:val="0"/>
      <w:marBottom w:val="0"/>
      <w:divBdr>
        <w:top w:val="none" w:sz="0" w:space="0" w:color="auto"/>
        <w:left w:val="none" w:sz="0" w:space="0" w:color="auto"/>
        <w:bottom w:val="none" w:sz="0" w:space="0" w:color="auto"/>
        <w:right w:val="none" w:sz="0" w:space="0" w:color="auto"/>
      </w:divBdr>
    </w:div>
    <w:div w:id="51344535">
      <w:bodyDiv w:val="1"/>
      <w:marLeft w:val="0"/>
      <w:marRight w:val="0"/>
      <w:marTop w:val="0"/>
      <w:marBottom w:val="0"/>
      <w:divBdr>
        <w:top w:val="none" w:sz="0" w:space="0" w:color="auto"/>
        <w:left w:val="none" w:sz="0" w:space="0" w:color="auto"/>
        <w:bottom w:val="none" w:sz="0" w:space="0" w:color="auto"/>
        <w:right w:val="none" w:sz="0" w:space="0" w:color="auto"/>
      </w:divBdr>
    </w:div>
    <w:div w:id="121534689">
      <w:bodyDiv w:val="1"/>
      <w:marLeft w:val="0"/>
      <w:marRight w:val="0"/>
      <w:marTop w:val="0"/>
      <w:marBottom w:val="0"/>
      <w:divBdr>
        <w:top w:val="none" w:sz="0" w:space="0" w:color="auto"/>
        <w:left w:val="none" w:sz="0" w:space="0" w:color="auto"/>
        <w:bottom w:val="none" w:sz="0" w:space="0" w:color="auto"/>
        <w:right w:val="none" w:sz="0" w:space="0" w:color="auto"/>
      </w:divBdr>
    </w:div>
    <w:div w:id="126557733">
      <w:bodyDiv w:val="1"/>
      <w:marLeft w:val="0"/>
      <w:marRight w:val="0"/>
      <w:marTop w:val="0"/>
      <w:marBottom w:val="0"/>
      <w:divBdr>
        <w:top w:val="none" w:sz="0" w:space="0" w:color="auto"/>
        <w:left w:val="none" w:sz="0" w:space="0" w:color="auto"/>
        <w:bottom w:val="none" w:sz="0" w:space="0" w:color="auto"/>
        <w:right w:val="none" w:sz="0" w:space="0" w:color="auto"/>
      </w:divBdr>
    </w:div>
    <w:div w:id="135876585">
      <w:bodyDiv w:val="1"/>
      <w:marLeft w:val="0"/>
      <w:marRight w:val="0"/>
      <w:marTop w:val="0"/>
      <w:marBottom w:val="0"/>
      <w:divBdr>
        <w:top w:val="none" w:sz="0" w:space="0" w:color="auto"/>
        <w:left w:val="none" w:sz="0" w:space="0" w:color="auto"/>
        <w:bottom w:val="none" w:sz="0" w:space="0" w:color="auto"/>
        <w:right w:val="none" w:sz="0" w:space="0" w:color="auto"/>
      </w:divBdr>
    </w:div>
    <w:div w:id="161091495">
      <w:bodyDiv w:val="1"/>
      <w:marLeft w:val="0"/>
      <w:marRight w:val="0"/>
      <w:marTop w:val="0"/>
      <w:marBottom w:val="0"/>
      <w:divBdr>
        <w:top w:val="none" w:sz="0" w:space="0" w:color="auto"/>
        <w:left w:val="none" w:sz="0" w:space="0" w:color="auto"/>
        <w:bottom w:val="none" w:sz="0" w:space="0" w:color="auto"/>
        <w:right w:val="none" w:sz="0" w:space="0" w:color="auto"/>
      </w:divBdr>
    </w:div>
    <w:div w:id="169219031">
      <w:bodyDiv w:val="1"/>
      <w:marLeft w:val="0"/>
      <w:marRight w:val="0"/>
      <w:marTop w:val="0"/>
      <w:marBottom w:val="0"/>
      <w:divBdr>
        <w:top w:val="none" w:sz="0" w:space="0" w:color="auto"/>
        <w:left w:val="none" w:sz="0" w:space="0" w:color="auto"/>
        <w:bottom w:val="none" w:sz="0" w:space="0" w:color="auto"/>
        <w:right w:val="none" w:sz="0" w:space="0" w:color="auto"/>
      </w:divBdr>
    </w:div>
    <w:div w:id="186673512">
      <w:bodyDiv w:val="1"/>
      <w:marLeft w:val="0"/>
      <w:marRight w:val="0"/>
      <w:marTop w:val="0"/>
      <w:marBottom w:val="0"/>
      <w:divBdr>
        <w:top w:val="none" w:sz="0" w:space="0" w:color="auto"/>
        <w:left w:val="none" w:sz="0" w:space="0" w:color="auto"/>
        <w:bottom w:val="none" w:sz="0" w:space="0" w:color="auto"/>
        <w:right w:val="none" w:sz="0" w:space="0" w:color="auto"/>
      </w:divBdr>
    </w:div>
    <w:div w:id="196894512">
      <w:bodyDiv w:val="1"/>
      <w:marLeft w:val="0"/>
      <w:marRight w:val="0"/>
      <w:marTop w:val="0"/>
      <w:marBottom w:val="0"/>
      <w:divBdr>
        <w:top w:val="none" w:sz="0" w:space="0" w:color="auto"/>
        <w:left w:val="none" w:sz="0" w:space="0" w:color="auto"/>
        <w:bottom w:val="none" w:sz="0" w:space="0" w:color="auto"/>
        <w:right w:val="none" w:sz="0" w:space="0" w:color="auto"/>
      </w:divBdr>
    </w:div>
    <w:div w:id="203174568">
      <w:bodyDiv w:val="1"/>
      <w:marLeft w:val="0"/>
      <w:marRight w:val="0"/>
      <w:marTop w:val="0"/>
      <w:marBottom w:val="0"/>
      <w:divBdr>
        <w:top w:val="none" w:sz="0" w:space="0" w:color="auto"/>
        <w:left w:val="none" w:sz="0" w:space="0" w:color="auto"/>
        <w:bottom w:val="none" w:sz="0" w:space="0" w:color="auto"/>
        <w:right w:val="none" w:sz="0" w:space="0" w:color="auto"/>
      </w:divBdr>
    </w:div>
    <w:div w:id="249312901">
      <w:bodyDiv w:val="1"/>
      <w:marLeft w:val="0"/>
      <w:marRight w:val="0"/>
      <w:marTop w:val="0"/>
      <w:marBottom w:val="0"/>
      <w:divBdr>
        <w:top w:val="none" w:sz="0" w:space="0" w:color="auto"/>
        <w:left w:val="none" w:sz="0" w:space="0" w:color="auto"/>
        <w:bottom w:val="none" w:sz="0" w:space="0" w:color="auto"/>
        <w:right w:val="none" w:sz="0" w:space="0" w:color="auto"/>
      </w:divBdr>
    </w:div>
    <w:div w:id="279723339">
      <w:bodyDiv w:val="1"/>
      <w:marLeft w:val="0"/>
      <w:marRight w:val="0"/>
      <w:marTop w:val="0"/>
      <w:marBottom w:val="0"/>
      <w:divBdr>
        <w:top w:val="none" w:sz="0" w:space="0" w:color="auto"/>
        <w:left w:val="none" w:sz="0" w:space="0" w:color="auto"/>
        <w:bottom w:val="none" w:sz="0" w:space="0" w:color="auto"/>
        <w:right w:val="none" w:sz="0" w:space="0" w:color="auto"/>
      </w:divBdr>
    </w:div>
    <w:div w:id="299042226">
      <w:bodyDiv w:val="1"/>
      <w:marLeft w:val="0"/>
      <w:marRight w:val="0"/>
      <w:marTop w:val="0"/>
      <w:marBottom w:val="0"/>
      <w:divBdr>
        <w:top w:val="none" w:sz="0" w:space="0" w:color="auto"/>
        <w:left w:val="none" w:sz="0" w:space="0" w:color="auto"/>
        <w:bottom w:val="none" w:sz="0" w:space="0" w:color="auto"/>
        <w:right w:val="none" w:sz="0" w:space="0" w:color="auto"/>
      </w:divBdr>
    </w:div>
    <w:div w:id="304749292">
      <w:bodyDiv w:val="1"/>
      <w:marLeft w:val="0"/>
      <w:marRight w:val="0"/>
      <w:marTop w:val="0"/>
      <w:marBottom w:val="0"/>
      <w:divBdr>
        <w:top w:val="none" w:sz="0" w:space="0" w:color="auto"/>
        <w:left w:val="none" w:sz="0" w:space="0" w:color="auto"/>
        <w:bottom w:val="none" w:sz="0" w:space="0" w:color="auto"/>
        <w:right w:val="none" w:sz="0" w:space="0" w:color="auto"/>
      </w:divBdr>
    </w:div>
    <w:div w:id="324431602">
      <w:bodyDiv w:val="1"/>
      <w:marLeft w:val="0"/>
      <w:marRight w:val="0"/>
      <w:marTop w:val="0"/>
      <w:marBottom w:val="0"/>
      <w:divBdr>
        <w:top w:val="none" w:sz="0" w:space="0" w:color="auto"/>
        <w:left w:val="none" w:sz="0" w:space="0" w:color="auto"/>
        <w:bottom w:val="none" w:sz="0" w:space="0" w:color="auto"/>
        <w:right w:val="none" w:sz="0" w:space="0" w:color="auto"/>
      </w:divBdr>
    </w:div>
    <w:div w:id="348919834">
      <w:bodyDiv w:val="1"/>
      <w:marLeft w:val="0"/>
      <w:marRight w:val="0"/>
      <w:marTop w:val="0"/>
      <w:marBottom w:val="0"/>
      <w:divBdr>
        <w:top w:val="none" w:sz="0" w:space="0" w:color="auto"/>
        <w:left w:val="none" w:sz="0" w:space="0" w:color="auto"/>
        <w:bottom w:val="none" w:sz="0" w:space="0" w:color="auto"/>
        <w:right w:val="none" w:sz="0" w:space="0" w:color="auto"/>
      </w:divBdr>
    </w:div>
    <w:div w:id="356546630">
      <w:bodyDiv w:val="1"/>
      <w:marLeft w:val="0"/>
      <w:marRight w:val="0"/>
      <w:marTop w:val="0"/>
      <w:marBottom w:val="0"/>
      <w:divBdr>
        <w:top w:val="none" w:sz="0" w:space="0" w:color="auto"/>
        <w:left w:val="none" w:sz="0" w:space="0" w:color="auto"/>
        <w:bottom w:val="none" w:sz="0" w:space="0" w:color="auto"/>
        <w:right w:val="none" w:sz="0" w:space="0" w:color="auto"/>
      </w:divBdr>
    </w:div>
    <w:div w:id="378090601">
      <w:bodyDiv w:val="1"/>
      <w:marLeft w:val="0"/>
      <w:marRight w:val="0"/>
      <w:marTop w:val="0"/>
      <w:marBottom w:val="0"/>
      <w:divBdr>
        <w:top w:val="none" w:sz="0" w:space="0" w:color="auto"/>
        <w:left w:val="none" w:sz="0" w:space="0" w:color="auto"/>
        <w:bottom w:val="none" w:sz="0" w:space="0" w:color="auto"/>
        <w:right w:val="none" w:sz="0" w:space="0" w:color="auto"/>
      </w:divBdr>
    </w:div>
    <w:div w:id="405617558">
      <w:bodyDiv w:val="1"/>
      <w:marLeft w:val="0"/>
      <w:marRight w:val="0"/>
      <w:marTop w:val="0"/>
      <w:marBottom w:val="0"/>
      <w:divBdr>
        <w:top w:val="none" w:sz="0" w:space="0" w:color="auto"/>
        <w:left w:val="none" w:sz="0" w:space="0" w:color="auto"/>
        <w:bottom w:val="none" w:sz="0" w:space="0" w:color="auto"/>
        <w:right w:val="none" w:sz="0" w:space="0" w:color="auto"/>
      </w:divBdr>
    </w:div>
    <w:div w:id="415905271">
      <w:bodyDiv w:val="1"/>
      <w:marLeft w:val="0"/>
      <w:marRight w:val="0"/>
      <w:marTop w:val="0"/>
      <w:marBottom w:val="0"/>
      <w:divBdr>
        <w:top w:val="none" w:sz="0" w:space="0" w:color="auto"/>
        <w:left w:val="none" w:sz="0" w:space="0" w:color="auto"/>
        <w:bottom w:val="none" w:sz="0" w:space="0" w:color="auto"/>
        <w:right w:val="none" w:sz="0" w:space="0" w:color="auto"/>
      </w:divBdr>
    </w:div>
    <w:div w:id="427774492">
      <w:bodyDiv w:val="1"/>
      <w:marLeft w:val="0"/>
      <w:marRight w:val="0"/>
      <w:marTop w:val="0"/>
      <w:marBottom w:val="0"/>
      <w:divBdr>
        <w:top w:val="none" w:sz="0" w:space="0" w:color="auto"/>
        <w:left w:val="none" w:sz="0" w:space="0" w:color="auto"/>
        <w:bottom w:val="none" w:sz="0" w:space="0" w:color="auto"/>
        <w:right w:val="none" w:sz="0" w:space="0" w:color="auto"/>
      </w:divBdr>
    </w:div>
    <w:div w:id="453060812">
      <w:bodyDiv w:val="1"/>
      <w:marLeft w:val="0"/>
      <w:marRight w:val="0"/>
      <w:marTop w:val="0"/>
      <w:marBottom w:val="0"/>
      <w:divBdr>
        <w:top w:val="none" w:sz="0" w:space="0" w:color="auto"/>
        <w:left w:val="none" w:sz="0" w:space="0" w:color="auto"/>
        <w:bottom w:val="none" w:sz="0" w:space="0" w:color="auto"/>
        <w:right w:val="none" w:sz="0" w:space="0" w:color="auto"/>
      </w:divBdr>
    </w:div>
    <w:div w:id="467282924">
      <w:bodyDiv w:val="1"/>
      <w:marLeft w:val="0"/>
      <w:marRight w:val="0"/>
      <w:marTop w:val="0"/>
      <w:marBottom w:val="0"/>
      <w:divBdr>
        <w:top w:val="none" w:sz="0" w:space="0" w:color="auto"/>
        <w:left w:val="none" w:sz="0" w:space="0" w:color="auto"/>
        <w:bottom w:val="none" w:sz="0" w:space="0" w:color="auto"/>
        <w:right w:val="none" w:sz="0" w:space="0" w:color="auto"/>
      </w:divBdr>
    </w:div>
    <w:div w:id="470368767">
      <w:bodyDiv w:val="1"/>
      <w:marLeft w:val="0"/>
      <w:marRight w:val="0"/>
      <w:marTop w:val="0"/>
      <w:marBottom w:val="0"/>
      <w:divBdr>
        <w:top w:val="none" w:sz="0" w:space="0" w:color="auto"/>
        <w:left w:val="none" w:sz="0" w:space="0" w:color="auto"/>
        <w:bottom w:val="none" w:sz="0" w:space="0" w:color="auto"/>
        <w:right w:val="none" w:sz="0" w:space="0" w:color="auto"/>
      </w:divBdr>
    </w:div>
    <w:div w:id="504174040">
      <w:bodyDiv w:val="1"/>
      <w:marLeft w:val="0"/>
      <w:marRight w:val="0"/>
      <w:marTop w:val="0"/>
      <w:marBottom w:val="0"/>
      <w:divBdr>
        <w:top w:val="none" w:sz="0" w:space="0" w:color="auto"/>
        <w:left w:val="none" w:sz="0" w:space="0" w:color="auto"/>
        <w:bottom w:val="none" w:sz="0" w:space="0" w:color="auto"/>
        <w:right w:val="none" w:sz="0" w:space="0" w:color="auto"/>
      </w:divBdr>
    </w:div>
    <w:div w:id="509954003">
      <w:bodyDiv w:val="1"/>
      <w:marLeft w:val="0"/>
      <w:marRight w:val="0"/>
      <w:marTop w:val="0"/>
      <w:marBottom w:val="0"/>
      <w:divBdr>
        <w:top w:val="none" w:sz="0" w:space="0" w:color="auto"/>
        <w:left w:val="none" w:sz="0" w:space="0" w:color="auto"/>
        <w:bottom w:val="none" w:sz="0" w:space="0" w:color="auto"/>
        <w:right w:val="none" w:sz="0" w:space="0" w:color="auto"/>
      </w:divBdr>
    </w:div>
    <w:div w:id="512962374">
      <w:bodyDiv w:val="1"/>
      <w:marLeft w:val="0"/>
      <w:marRight w:val="0"/>
      <w:marTop w:val="0"/>
      <w:marBottom w:val="0"/>
      <w:divBdr>
        <w:top w:val="none" w:sz="0" w:space="0" w:color="auto"/>
        <w:left w:val="none" w:sz="0" w:space="0" w:color="auto"/>
        <w:bottom w:val="none" w:sz="0" w:space="0" w:color="auto"/>
        <w:right w:val="none" w:sz="0" w:space="0" w:color="auto"/>
      </w:divBdr>
    </w:div>
    <w:div w:id="516623979">
      <w:bodyDiv w:val="1"/>
      <w:marLeft w:val="0"/>
      <w:marRight w:val="0"/>
      <w:marTop w:val="0"/>
      <w:marBottom w:val="0"/>
      <w:divBdr>
        <w:top w:val="none" w:sz="0" w:space="0" w:color="auto"/>
        <w:left w:val="none" w:sz="0" w:space="0" w:color="auto"/>
        <w:bottom w:val="none" w:sz="0" w:space="0" w:color="auto"/>
        <w:right w:val="none" w:sz="0" w:space="0" w:color="auto"/>
      </w:divBdr>
    </w:div>
    <w:div w:id="532377872">
      <w:bodyDiv w:val="1"/>
      <w:marLeft w:val="0"/>
      <w:marRight w:val="0"/>
      <w:marTop w:val="0"/>
      <w:marBottom w:val="0"/>
      <w:divBdr>
        <w:top w:val="none" w:sz="0" w:space="0" w:color="auto"/>
        <w:left w:val="none" w:sz="0" w:space="0" w:color="auto"/>
        <w:bottom w:val="none" w:sz="0" w:space="0" w:color="auto"/>
        <w:right w:val="none" w:sz="0" w:space="0" w:color="auto"/>
      </w:divBdr>
    </w:div>
    <w:div w:id="544023598">
      <w:bodyDiv w:val="1"/>
      <w:marLeft w:val="0"/>
      <w:marRight w:val="0"/>
      <w:marTop w:val="0"/>
      <w:marBottom w:val="0"/>
      <w:divBdr>
        <w:top w:val="none" w:sz="0" w:space="0" w:color="auto"/>
        <w:left w:val="none" w:sz="0" w:space="0" w:color="auto"/>
        <w:bottom w:val="none" w:sz="0" w:space="0" w:color="auto"/>
        <w:right w:val="none" w:sz="0" w:space="0" w:color="auto"/>
      </w:divBdr>
    </w:div>
    <w:div w:id="557057902">
      <w:bodyDiv w:val="1"/>
      <w:marLeft w:val="0"/>
      <w:marRight w:val="0"/>
      <w:marTop w:val="0"/>
      <w:marBottom w:val="0"/>
      <w:divBdr>
        <w:top w:val="none" w:sz="0" w:space="0" w:color="auto"/>
        <w:left w:val="none" w:sz="0" w:space="0" w:color="auto"/>
        <w:bottom w:val="none" w:sz="0" w:space="0" w:color="auto"/>
        <w:right w:val="none" w:sz="0" w:space="0" w:color="auto"/>
      </w:divBdr>
    </w:div>
    <w:div w:id="567762078">
      <w:bodyDiv w:val="1"/>
      <w:marLeft w:val="0"/>
      <w:marRight w:val="0"/>
      <w:marTop w:val="0"/>
      <w:marBottom w:val="0"/>
      <w:divBdr>
        <w:top w:val="none" w:sz="0" w:space="0" w:color="auto"/>
        <w:left w:val="none" w:sz="0" w:space="0" w:color="auto"/>
        <w:bottom w:val="none" w:sz="0" w:space="0" w:color="auto"/>
        <w:right w:val="none" w:sz="0" w:space="0" w:color="auto"/>
      </w:divBdr>
    </w:div>
    <w:div w:id="604776716">
      <w:bodyDiv w:val="1"/>
      <w:marLeft w:val="0"/>
      <w:marRight w:val="0"/>
      <w:marTop w:val="0"/>
      <w:marBottom w:val="0"/>
      <w:divBdr>
        <w:top w:val="none" w:sz="0" w:space="0" w:color="auto"/>
        <w:left w:val="none" w:sz="0" w:space="0" w:color="auto"/>
        <w:bottom w:val="none" w:sz="0" w:space="0" w:color="auto"/>
        <w:right w:val="none" w:sz="0" w:space="0" w:color="auto"/>
      </w:divBdr>
    </w:div>
    <w:div w:id="605383413">
      <w:bodyDiv w:val="1"/>
      <w:marLeft w:val="0"/>
      <w:marRight w:val="0"/>
      <w:marTop w:val="0"/>
      <w:marBottom w:val="0"/>
      <w:divBdr>
        <w:top w:val="none" w:sz="0" w:space="0" w:color="auto"/>
        <w:left w:val="none" w:sz="0" w:space="0" w:color="auto"/>
        <w:bottom w:val="none" w:sz="0" w:space="0" w:color="auto"/>
        <w:right w:val="none" w:sz="0" w:space="0" w:color="auto"/>
      </w:divBdr>
    </w:div>
    <w:div w:id="611136348">
      <w:bodyDiv w:val="1"/>
      <w:marLeft w:val="0"/>
      <w:marRight w:val="0"/>
      <w:marTop w:val="0"/>
      <w:marBottom w:val="0"/>
      <w:divBdr>
        <w:top w:val="none" w:sz="0" w:space="0" w:color="auto"/>
        <w:left w:val="none" w:sz="0" w:space="0" w:color="auto"/>
        <w:bottom w:val="none" w:sz="0" w:space="0" w:color="auto"/>
        <w:right w:val="none" w:sz="0" w:space="0" w:color="auto"/>
      </w:divBdr>
    </w:div>
    <w:div w:id="613904402">
      <w:bodyDiv w:val="1"/>
      <w:marLeft w:val="0"/>
      <w:marRight w:val="0"/>
      <w:marTop w:val="0"/>
      <w:marBottom w:val="0"/>
      <w:divBdr>
        <w:top w:val="none" w:sz="0" w:space="0" w:color="auto"/>
        <w:left w:val="none" w:sz="0" w:space="0" w:color="auto"/>
        <w:bottom w:val="none" w:sz="0" w:space="0" w:color="auto"/>
        <w:right w:val="none" w:sz="0" w:space="0" w:color="auto"/>
      </w:divBdr>
    </w:div>
    <w:div w:id="645201951">
      <w:bodyDiv w:val="1"/>
      <w:marLeft w:val="0"/>
      <w:marRight w:val="0"/>
      <w:marTop w:val="0"/>
      <w:marBottom w:val="0"/>
      <w:divBdr>
        <w:top w:val="none" w:sz="0" w:space="0" w:color="auto"/>
        <w:left w:val="none" w:sz="0" w:space="0" w:color="auto"/>
        <w:bottom w:val="none" w:sz="0" w:space="0" w:color="auto"/>
        <w:right w:val="none" w:sz="0" w:space="0" w:color="auto"/>
      </w:divBdr>
    </w:div>
    <w:div w:id="702246346">
      <w:bodyDiv w:val="1"/>
      <w:marLeft w:val="0"/>
      <w:marRight w:val="0"/>
      <w:marTop w:val="0"/>
      <w:marBottom w:val="0"/>
      <w:divBdr>
        <w:top w:val="none" w:sz="0" w:space="0" w:color="auto"/>
        <w:left w:val="none" w:sz="0" w:space="0" w:color="auto"/>
        <w:bottom w:val="none" w:sz="0" w:space="0" w:color="auto"/>
        <w:right w:val="none" w:sz="0" w:space="0" w:color="auto"/>
      </w:divBdr>
    </w:div>
    <w:div w:id="702363332">
      <w:bodyDiv w:val="1"/>
      <w:marLeft w:val="0"/>
      <w:marRight w:val="0"/>
      <w:marTop w:val="0"/>
      <w:marBottom w:val="0"/>
      <w:divBdr>
        <w:top w:val="none" w:sz="0" w:space="0" w:color="auto"/>
        <w:left w:val="none" w:sz="0" w:space="0" w:color="auto"/>
        <w:bottom w:val="none" w:sz="0" w:space="0" w:color="auto"/>
        <w:right w:val="none" w:sz="0" w:space="0" w:color="auto"/>
      </w:divBdr>
    </w:div>
    <w:div w:id="716733935">
      <w:bodyDiv w:val="1"/>
      <w:marLeft w:val="0"/>
      <w:marRight w:val="0"/>
      <w:marTop w:val="0"/>
      <w:marBottom w:val="0"/>
      <w:divBdr>
        <w:top w:val="none" w:sz="0" w:space="0" w:color="auto"/>
        <w:left w:val="none" w:sz="0" w:space="0" w:color="auto"/>
        <w:bottom w:val="none" w:sz="0" w:space="0" w:color="auto"/>
        <w:right w:val="none" w:sz="0" w:space="0" w:color="auto"/>
      </w:divBdr>
    </w:div>
    <w:div w:id="720716102">
      <w:bodyDiv w:val="1"/>
      <w:marLeft w:val="0"/>
      <w:marRight w:val="0"/>
      <w:marTop w:val="0"/>
      <w:marBottom w:val="0"/>
      <w:divBdr>
        <w:top w:val="none" w:sz="0" w:space="0" w:color="auto"/>
        <w:left w:val="none" w:sz="0" w:space="0" w:color="auto"/>
        <w:bottom w:val="none" w:sz="0" w:space="0" w:color="auto"/>
        <w:right w:val="none" w:sz="0" w:space="0" w:color="auto"/>
      </w:divBdr>
    </w:div>
    <w:div w:id="745689489">
      <w:bodyDiv w:val="1"/>
      <w:marLeft w:val="0"/>
      <w:marRight w:val="0"/>
      <w:marTop w:val="0"/>
      <w:marBottom w:val="0"/>
      <w:divBdr>
        <w:top w:val="none" w:sz="0" w:space="0" w:color="auto"/>
        <w:left w:val="none" w:sz="0" w:space="0" w:color="auto"/>
        <w:bottom w:val="none" w:sz="0" w:space="0" w:color="auto"/>
        <w:right w:val="none" w:sz="0" w:space="0" w:color="auto"/>
      </w:divBdr>
    </w:div>
    <w:div w:id="746807714">
      <w:bodyDiv w:val="1"/>
      <w:marLeft w:val="0"/>
      <w:marRight w:val="0"/>
      <w:marTop w:val="0"/>
      <w:marBottom w:val="0"/>
      <w:divBdr>
        <w:top w:val="none" w:sz="0" w:space="0" w:color="auto"/>
        <w:left w:val="none" w:sz="0" w:space="0" w:color="auto"/>
        <w:bottom w:val="none" w:sz="0" w:space="0" w:color="auto"/>
        <w:right w:val="none" w:sz="0" w:space="0" w:color="auto"/>
      </w:divBdr>
    </w:div>
    <w:div w:id="757753510">
      <w:bodyDiv w:val="1"/>
      <w:marLeft w:val="0"/>
      <w:marRight w:val="0"/>
      <w:marTop w:val="0"/>
      <w:marBottom w:val="0"/>
      <w:divBdr>
        <w:top w:val="none" w:sz="0" w:space="0" w:color="auto"/>
        <w:left w:val="none" w:sz="0" w:space="0" w:color="auto"/>
        <w:bottom w:val="none" w:sz="0" w:space="0" w:color="auto"/>
        <w:right w:val="none" w:sz="0" w:space="0" w:color="auto"/>
      </w:divBdr>
    </w:div>
    <w:div w:id="765544173">
      <w:bodyDiv w:val="1"/>
      <w:marLeft w:val="0"/>
      <w:marRight w:val="0"/>
      <w:marTop w:val="0"/>
      <w:marBottom w:val="0"/>
      <w:divBdr>
        <w:top w:val="none" w:sz="0" w:space="0" w:color="auto"/>
        <w:left w:val="none" w:sz="0" w:space="0" w:color="auto"/>
        <w:bottom w:val="none" w:sz="0" w:space="0" w:color="auto"/>
        <w:right w:val="none" w:sz="0" w:space="0" w:color="auto"/>
      </w:divBdr>
    </w:div>
    <w:div w:id="792137774">
      <w:bodyDiv w:val="1"/>
      <w:marLeft w:val="0"/>
      <w:marRight w:val="0"/>
      <w:marTop w:val="0"/>
      <w:marBottom w:val="0"/>
      <w:divBdr>
        <w:top w:val="none" w:sz="0" w:space="0" w:color="auto"/>
        <w:left w:val="none" w:sz="0" w:space="0" w:color="auto"/>
        <w:bottom w:val="none" w:sz="0" w:space="0" w:color="auto"/>
        <w:right w:val="none" w:sz="0" w:space="0" w:color="auto"/>
      </w:divBdr>
    </w:div>
    <w:div w:id="830096609">
      <w:bodyDiv w:val="1"/>
      <w:marLeft w:val="0"/>
      <w:marRight w:val="0"/>
      <w:marTop w:val="0"/>
      <w:marBottom w:val="0"/>
      <w:divBdr>
        <w:top w:val="none" w:sz="0" w:space="0" w:color="auto"/>
        <w:left w:val="none" w:sz="0" w:space="0" w:color="auto"/>
        <w:bottom w:val="none" w:sz="0" w:space="0" w:color="auto"/>
        <w:right w:val="none" w:sz="0" w:space="0" w:color="auto"/>
      </w:divBdr>
    </w:div>
    <w:div w:id="832911395">
      <w:bodyDiv w:val="1"/>
      <w:marLeft w:val="0"/>
      <w:marRight w:val="0"/>
      <w:marTop w:val="0"/>
      <w:marBottom w:val="0"/>
      <w:divBdr>
        <w:top w:val="none" w:sz="0" w:space="0" w:color="auto"/>
        <w:left w:val="none" w:sz="0" w:space="0" w:color="auto"/>
        <w:bottom w:val="none" w:sz="0" w:space="0" w:color="auto"/>
        <w:right w:val="none" w:sz="0" w:space="0" w:color="auto"/>
      </w:divBdr>
    </w:div>
    <w:div w:id="838079012">
      <w:bodyDiv w:val="1"/>
      <w:marLeft w:val="0"/>
      <w:marRight w:val="0"/>
      <w:marTop w:val="0"/>
      <w:marBottom w:val="0"/>
      <w:divBdr>
        <w:top w:val="none" w:sz="0" w:space="0" w:color="auto"/>
        <w:left w:val="none" w:sz="0" w:space="0" w:color="auto"/>
        <w:bottom w:val="none" w:sz="0" w:space="0" w:color="auto"/>
        <w:right w:val="none" w:sz="0" w:space="0" w:color="auto"/>
      </w:divBdr>
    </w:div>
    <w:div w:id="840001006">
      <w:bodyDiv w:val="1"/>
      <w:marLeft w:val="0"/>
      <w:marRight w:val="0"/>
      <w:marTop w:val="0"/>
      <w:marBottom w:val="0"/>
      <w:divBdr>
        <w:top w:val="none" w:sz="0" w:space="0" w:color="auto"/>
        <w:left w:val="none" w:sz="0" w:space="0" w:color="auto"/>
        <w:bottom w:val="none" w:sz="0" w:space="0" w:color="auto"/>
        <w:right w:val="none" w:sz="0" w:space="0" w:color="auto"/>
      </w:divBdr>
    </w:div>
    <w:div w:id="851186661">
      <w:bodyDiv w:val="1"/>
      <w:marLeft w:val="0"/>
      <w:marRight w:val="0"/>
      <w:marTop w:val="0"/>
      <w:marBottom w:val="0"/>
      <w:divBdr>
        <w:top w:val="none" w:sz="0" w:space="0" w:color="auto"/>
        <w:left w:val="none" w:sz="0" w:space="0" w:color="auto"/>
        <w:bottom w:val="none" w:sz="0" w:space="0" w:color="auto"/>
        <w:right w:val="none" w:sz="0" w:space="0" w:color="auto"/>
      </w:divBdr>
    </w:div>
    <w:div w:id="864561469">
      <w:bodyDiv w:val="1"/>
      <w:marLeft w:val="0"/>
      <w:marRight w:val="0"/>
      <w:marTop w:val="0"/>
      <w:marBottom w:val="0"/>
      <w:divBdr>
        <w:top w:val="none" w:sz="0" w:space="0" w:color="auto"/>
        <w:left w:val="none" w:sz="0" w:space="0" w:color="auto"/>
        <w:bottom w:val="none" w:sz="0" w:space="0" w:color="auto"/>
        <w:right w:val="none" w:sz="0" w:space="0" w:color="auto"/>
      </w:divBdr>
    </w:div>
    <w:div w:id="870147483">
      <w:bodyDiv w:val="1"/>
      <w:marLeft w:val="0"/>
      <w:marRight w:val="0"/>
      <w:marTop w:val="0"/>
      <w:marBottom w:val="0"/>
      <w:divBdr>
        <w:top w:val="none" w:sz="0" w:space="0" w:color="auto"/>
        <w:left w:val="none" w:sz="0" w:space="0" w:color="auto"/>
        <w:bottom w:val="none" w:sz="0" w:space="0" w:color="auto"/>
        <w:right w:val="none" w:sz="0" w:space="0" w:color="auto"/>
      </w:divBdr>
    </w:div>
    <w:div w:id="874737502">
      <w:bodyDiv w:val="1"/>
      <w:marLeft w:val="0"/>
      <w:marRight w:val="0"/>
      <w:marTop w:val="0"/>
      <w:marBottom w:val="0"/>
      <w:divBdr>
        <w:top w:val="none" w:sz="0" w:space="0" w:color="auto"/>
        <w:left w:val="none" w:sz="0" w:space="0" w:color="auto"/>
        <w:bottom w:val="none" w:sz="0" w:space="0" w:color="auto"/>
        <w:right w:val="none" w:sz="0" w:space="0" w:color="auto"/>
      </w:divBdr>
    </w:div>
    <w:div w:id="889078546">
      <w:bodyDiv w:val="1"/>
      <w:marLeft w:val="0"/>
      <w:marRight w:val="0"/>
      <w:marTop w:val="0"/>
      <w:marBottom w:val="0"/>
      <w:divBdr>
        <w:top w:val="none" w:sz="0" w:space="0" w:color="auto"/>
        <w:left w:val="none" w:sz="0" w:space="0" w:color="auto"/>
        <w:bottom w:val="none" w:sz="0" w:space="0" w:color="auto"/>
        <w:right w:val="none" w:sz="0" w:space="0" w:color="auto"/>
      </w:divBdr>
    </w:div>
    <w:div w:id="891619019">
      <w:bodyDiv w:val="1"/>
      <w:marLeft w:val="0"/>
      <w:marRight w:val="0"/>
      <w:marTop w:val="0"/>
      <w:marBottom w:val="0"/>
      <w:divBdr>
        <w:top w:val="none" w:sz="0" w:space="0" w:color="auto"/>
        <w:left w:val="none" w:sz="0" w:space="0" w:color="auto"/>
        <w:bottom w:val="none" w:sz="0" w:space="0" w:color="auto"/>
        <w:right w:val="none" w:sz="0" w:space="0" w:color="auto"/>
      </w:divBdr>
    </w:div>
    <w:div w:id="894775278">
      <w:bodyDiv w:val="1"/>
      <w:marLeft w:val="0"/>
      <w:marRight w:val="0"/>
      <w:marTop w:val="0"/>
      <w:marBottom w:val="0"/>
      <w:divBdr>
        <w:top w:val="none" w:sz="0" w:space="0" w:color="auto"/>
        <w:left w:val="none" w:sz="0" w:space="0" w:color="auto"/>
        <w:bottom w:val="none" w:sz="0" w:space="0" w:color="auto"/>
        <w:right w:val="none" w:sz="0" w:space="0" w:color="auto"/>
      </w:divBdr>
    </w:div>
    <w:div w:id="922764647">
      <w:bodyDiv w:val="1"/>
      <w:marLeft w:val="0"/>
      <w:marRight w:val="0"/>
      <w:marTop w:val="0"/>
      <w:marBottom w:val="0"/>
      <w:divBdr>
        <w:top w:val="none" w:sz="0" w:space="0" w:color="auto"/>
        <w:left w:val="none" w:sz="0" w:space="0" w:color="auto"/>
        <w:bottom w:val="none" w:sz="0" w:space="0" w:color="auto"/>
        <w:right w:val="none" w:sz="0" w:space="0" w:color="auto"/>
      </w:divBdr>
    </w:div>
    <w:div w:id="924999541">
      <w:bodyDiv w:val="1"/>
      <w:marLeft w:val="0"/>
      <w:marRight w:val="0"/>
      <w:marTop w:val="0"/>
      <w:marBottom w:val="0"/>
      <w:divBdr>
        <w:top w:val="none" w:sz="0" w:space="0" w:color="auto"/>
        <w:left w:val="none" w:sz="0" w:space="0" w:color="auto"/>
        <w:bottom w:val="none" w:sz="0" w:space="0" w:color="auto"/>
        <w:right w:val="none" w:sz="0" w:space="0" w:color="auto"/>
      </w:divBdr>
    </w:div>
    <w:div w:id="937177918">
      <w:bodyDiv w:val="1"/>
      <w:marLeft w:val="0"/>
      <w:marRight w:val="0"/>
      <w:marTop w:val="0"/>
      <w:marBottom w:val="0"/>
      <w:divBdr>
        <w:top w:val="none" w:sz="0" w:space="0" w:color="auto"/>
        <w:left w:val="none" w:sz="0" w:space="0" w:color="auto"/>
        <w:bottom w:val="none" w:sz="0" w:space="0" w:color="auto"/>
        <w:right w:val="none" w:sz="0" w:space="0" w:color="auto"/>
      </w:divBdr>
    </w:div>
    <w:div w:id="980115908">
      <w:bodyDiv w:val="1"/>
      <w:marLeft w:val="0"/>
      <w:marRight w:val="0"/>
      <w:marTop w:val="0"/>
      <w:marBottom w:val="0"/>
      <w:divBdr>
        <w:top w:val="none" w:sz="0" w:space="0" w:color="auto"/>
        <w:left w:val="none" w:sz="0" w:space="0" w:color="auto"/>
        <w:bottom w:val="none" w:sz="0" w:space="0" w:color="auto"/>
        <w:right w:val="none" w:sz="0" w:space="0" w:color="auto"/>
      </w:divBdr>
    </w:div>
    <w:div w:id="992951228">
      <w:bodyDiv w:val="1"/>
      <w:marLeft w:val="0"/>
      <w:marRight w:val="0"/>
      <w:marTop w:val="0"/>
      <w:marBottom w:val="0"/>
      <w:divBdr>
        <w:top w:val="none" w:sz="0" w:space="0" w:color="auto"/>
        <w:left w:val="none" w:sz="0" w:space="0" w:color="auto"/>
        <w:bottom w:val="none" w:sz="0" w:space="0" w:color="auto"/>
        <w:right w:val="none" w:sz="0" w:space="0" w:color="auto"/>
      </w:divBdr>
    </w:div>
    <w:div w:id="995382231">
      <w:bodyDiv w:val="1"/>
      <w:marLeft w:val="0"/>
      <w:marRight w:val="0"/>
      <w:marTop w:val="0"/>
      <w:marBottom w:val="0"/>
      <w:divBdr>
        <w:top w:val="none" w:sz="0" w:space="0" w:color="auto"/>
        <w:left w:val="none" w:sz="0" w:space="0" w:color="auto"/>
        <w:bottom w:val="none" w:sz="0" w:space="0" w:color="auto"/>
        <w:right w:val="none" w:sz="0" w:space="0" w:color="auto"/>
      </w:divBdr>
    </w:div>
    <w:div w:id="998267754">
      <w:bodyDiv w:val="1"/>
      <w:marLeft w:val="0"/>
      <w:marRight w:val="0"/>
      <w:marTop w:val="0"/>
      <w:marBottom w:val="0"/>
      <w:divBdr>
        <w:top w:val="none" w:sz="0" w:space="0" w:color="auto"/>
        <w:left w:val="none" w:sz="0" w:space="0" w:color="auto"/>
        <w:bottom w:val="none" w:sz="0" w:space="0" w:color="auto"/>
        <w:right w:val="none" w:sz="0" w:space="0" w:color="auto"/>
      </w:divBdr>
    </w:div>
    <w:div w:id="1000616568">
      <w:bodyDiv w:val="1"/>
      <w:marLeft w:val="0"/>
      <w:marRight w:val="0"/>
      <w:marTop w:val="0"/>
      <w:marBottom w:val="0"/>
      <w:divBdr>
        <w:top w:val="none" w:sz="0" w:space="0" w:color="auto"/>
        <w:left w:val="none" w:sz="0" w:space="0" w:color="auto"/>
        <w:bottom w:val="none" w:sz="0" w:space="0" w:color="auto"/>
        <w:right w:val="none" w:sz="0" w:space="0" w:color="auto"/>
      </w:divBdr>
    </w:div>
    <w:div w:id="1013722431">
      <w:bodyDiv w:val="1"/>
      <w:marLeft w:val="0"/>
      <w:marRight w:val="0"/>
      <w:marTop w:val="0"/>
      <w:marBottom w:val="0"/>
      <w:divBdr>
        <w:top w:val="none" w:sz="0" w:space="0" w:color="auto"/>
        <w:left w:val="none" w:sz="0" w:space="0" w:color="auto"/>
        <w:bottom w:val="none" w:sz="0" w:space="0" w:color="auto"/>
        <w:right w:val="none" w:sz="0" w:space="0" w:color="auto"/>
      </w:divBdr>
    </w:div>
    <w:div w:id="1014918544">
      <w:bodyDiv w:val="1"/>
      <w:marLeft w:val="0"/>
      <w:marRight w:val="0"/>
      <w:marTop w:val="0"/>
      <w:marBottom w:val="0"/>
      <w:divBdr>
        <w:top w:val="none" w:sz="0" w:space="0" w:color="auto"/>
        <w:left w:val="none" w:sz="0" w:space="0" w:color="auto"/>
        <w:bottom w:val="none" w:sz="0" w:space="0" w:color="auto"/>
        <w:right w:val="none" w:sz="0" w:space="0" w:color="auto"/>
      </w:divBdr>
    </w:div>
    <w:div w:id="1024210239">
      <w:bodyDiv w:val="1"/>
      <w:marLeft w:val="0"/>
      <w:marRight w:val="0"/>
      <w:marTop w:val="0"/>
      <w:marBottom w:val="0"/>
      <w:divBdr>
        <w:top w:val="none" w:sz="0" w:space="0" w:color="auto"/>
        <w:left w:val="none" w:sz="0" w:space="0" w:color="auto"/>
        <w:bottom w:val="none" w:sz="0" w:space="0" w:color="auto"/>
        <w:right w:val="none" w:sz="0" w:space="0" w:color="auto"/>
      </w:divBdr>
    </w:div>
    <w:div w:id="1032267310">
      <w:bodyDiv w:val="1"/>
      <w:marLeft w:val="0"/>
      <w:marRight w:val="0"/>
      <w:marTop w:val="0"/>
      <w:marBottom w:val="0"/>
      <w:divBdr>
        <w:top w:val="none" w:sz="0" w:space="0" w:color="auto"/>
        <w:left w:val="none" w:sz="0" w:space="0" w:color="auto"/>
        <w:bottom w:val="none" w:sz="0" w:space="0" w:color="auto"/>
        <w:right w:val="none" w:sz="0" w:space="0" w:color="auto"/>
      </w:divBdr>
    </w:div>
    <w:div w:id="1032268708">
      <w:bodyDiv w:val="1"/>
      <w:marLeft w:val="0"/>
      <w:marRight w:val="0"/>
      <w:marTop w:val="0"/>
      <w:marBottom w:val="0"/>
      <w:divBdr>
        <w:top w:val="none" w:sz="0" w:space="0" w:color="auto"/>
        <w:left w:val="none" w:sz="0" w:space="0" w:color="auto"/>
        <w:bottom w:val="none" w:sz="0" w:space="0" w:color="auto"/>
        <w:right w:val="none" w:sz="0" w:space="0" w:color="auto"/>
      </w:divBdr>
    </w:div>
    <w:div w:id="1069958870">
      <w:bodyDiv w:val="1"/>
      <w:marLeft w:val="0"/>
      <w:marRight w:val="0"/>
      <w:marTop w:val="0"/>
      <w:marBottom w:val="0"/>
      <w:divBdr>
        <w:top w:val="none" w:sz="0" w:space="0" w:color="auto"/>
        <w:left w:val="none" w:sz="0" w:space="0" w:color="auto"/>
        <w:bottom w:val="none" w:sz="0" w:space="0" w:color="auto"/>
        <w:right w:val="none" w:sz="0" w:space="0" w:color="auto"/>
      </w:divBdr>
    </w:div>
    <w:div w:id="1075205874">
      <w:bodyDiv w:val="1"/>
      <w:marLeft w:val="0"/>
      <w:marRight w:val="0"/>
      <w:marTop w:val="0"/>
      <w:marBottom w:val="0"/>
      <w:divBdr>
        <w:top w:val="none" w:sz="0" w:space="0" w:color="auto"/>
        <w:left w:val="none" w:sz="0" w:space="0" w:color="auto"/>
        <w:bottom w:val="none" w:sz="0" w:space="0" w:color="auto"/>
        <w:right w:val="none" w:sz="0" w:space="0" w:color="auto"/>
      </w:divBdr>
    </w:div>
    <w:div w:id="1082532640">
      <w:bodyDiv w:val="1"/>
      <w:marLeft w:val="0"/>
      <w:marRight w:val="0"/>
      <w:marTop w:val="0"/>
      <w:marBottom w:val="0"/>
      <w:divBdr>
        <w:top w:val="none" w:sz="0" w:space="0" w:color="auto"/>
        <w:left w:val="none" w:sz="0" w:space="0" w:color="auto"/>
        <w:bottom w:val="none" w:sz="0" w:space="0" w:color="auto"/>
        <w:right w:val="none" w:sz="0" w:space="0" w:color="auto"/>
      </w:divBdr>
    </w:div>
    <w:div w:id="1088815507">
      <w:bodyDiv w:val="1"/>
      <w:marLeft w:val="0"/>
      <w:marRight w:val="0"/>
      <w:marTop w:val="0"/>
      <w:marBottom w:val="0"/>
      <w:divBdr>
        <w:top w:val="none" w:sz="0" w:space="0" w:color="auto"/>
        <w:left w:val="none" w:sz="0" w:space="0" w:color="auto"/>
        <w:bottom w:val="none" w:sz="0" w:space="0" w:color="auto"/>
        <w:right w:val="none" w:sz="0" w:space="0" w:color="auto"/>
      </w:divBdr>
    </w:div>
    <w:div w:id="1117987789">
      <w:bodyDiv w:val="1"/>
      <w:marLeft w:val="0"/>
      <w:marRight w:val="0"/>
      <w:marTop w:val="0"/>
      <w:marBottom w:val="0"/>
      <w:divBdr>
        <w:top w:val="none" w:sz="0" w:space="0" w:color="auto"/>
        <w:left w:val="none" w:sz="0" w:space="0" w:color="auto"/>
        <w:bottom w:val="none" w:sz="0" w:space="0" w:color="auto"/>
        <w:right w:val="none" w:sz="0" w:space="0" w:color="auto"/>
      </w:divBdr>
    </w:div>
    <w:div w:id="1119256307">
      <w:bodyDiv w:val="1"/>
      <w:marLeft w:val="0"/>
      <w:marRight w:val="0"/>
      <w:marTop w:val="0"/>
      <w:marBottom w:val="0"/>
      <w:divBdr>
        <w:top w:val="none" w:sz="0" w:space="0" w:color="auto"/>
        <w:left w:val="none" w:sz="0" w:space="0" w:color="auto"/>
        <w:bottom w:val="none" w:sz="0" w:space="0" w:color="auto"/>
        <w:right w:val="none" w:sz="0" w:space="0" w:color="auto"/>
      </w:divBdr>
    </w:div>
    <w:div w:id="1138692299">
      <w:bodyDiv w:val="1"/>
      <w:marLeft w:val="0"/>
      <w:marRight w:val="0"/>
      <w:marTop w:val="0"/>
      <w:marBottom w:val="0"/>
      <w:divBdr>
        <w:top w:val="none" w:sz="0" w:space="0" w:color="auto"/>
        <w:left w:val="none" w:sz="0" w:space="0" w:color="auto"/>
        <w:bottom w:val="none" w:sz="0" w:space="0" w:color="auto"/>
        <w:right w:val="none" w:sz="0" w:space="0" w:color="auto"/>
      </w:divBdr>
    </w:div>
    <w:div w:id="1171943038">
      <w:bodyDiv w:val="1"/>
      <w:marLeft w:val="0"/>
      <w:marRight w:val="0"/>
      <w:marTop w:val="0"/>
      <w:marBottom w:val="0"/>
      <w:divBdr>
        <w:top w:val="none" w:sz="0" w:space="0" w:color="auto"/>
        <w:left w:val="none" w:sz="0" w:space="0" w:color="auto"/>
        <w:bottom w:val="none" w:sz="0" w:space="0" w:color="auto"/>
        <w:right w:val="none" w:sz="0" w:space="0" w:color="auto"/>
      </w:divBdr>
    </w:div>
    <w:div w:id="1221407314">
      <w:bodyDiv w:val="1"/>
      <w:marLeft w:val="0"/>
      <w:marRight w:val="0"/>
      <w:marTop w:val="0"/>
      <w:marBottom w:val="0"/>
      <w:divBdr>
        <w:top w:val="none" w:sz="0" w:space="0" w:color="auto"/>
        <w:left w:val="none" w:sz="0" w:space="0" w:color="auto"/>
        <w:bottom w:val="none" w:sz="0" w:space="0" w:color="auto"/>
        <w:right w:val="none" w:sz="0" w:space="0" w:color="auto"/>
      </w:divBdr>
    </w:div>
    <w:div w:id="1228884732">
      <w:bodyDiv w:val="1"/>
      <w:marLeft w:val="0"/>
      <w:marRight w:val="0"/>
      <w:marTop w:val="0"/>
      <w:marBottom w:val="0"/>
      <w:divBdr>
        <w:top w:val="none" w:sz="0" w:space="0" w:color="auto"/>
        <w:left w:val="none" w:sz="0" w:space="0" w:color="auto"/>
        <w:bottom w:val="none" w:sz="0" w:space="0" w:color="auto"/>
        <w:right w:val="none" w:sz="0" w:space="0" w:color="auto"/>
      </w:divBdr>
    </w:div>
    <w:div w:id="1256282912">
      <w:bodyDiv w:val="1"/>
      <w:marLeft w:val="0"/>
      <w:marRight w:val="0"/>
      <w:marTop w:val="0"/>
      <w:marBottom w:val="0"/>
      <w:divBdr>
        <w:top w:val="none" w:sz="0" w:space="0" w:color="auto"/>
        <w:left w:val="none" w:sz="0" w:space="0" w:color="auto"/>
        <w:bottom w:val="none" w:sz="0" w:space="0" w:color="auto"/>
        <w:right w:val="none" w:sz="0" w:space="0" w:color="auto"/>
      </w:divBdr>
    </w:div>
    <w:div w:id="1284262501">
      <w:bodyDiv w:val="1"/>
      <w:marLeft w:val="0"/>
      <w:marRight w:val="0"/>
      <w:marTop w:val="0"/>
      <w:marBottom w:val="0"/>
      <w:divBdr>
        <w:top w:val="none" w:sz="0" w:space="0" w:color="auto"/>
        <w:left w:val="none" w:sz="0" w:space="0" w:color="auto"/>
        <w:bottom w:val="none" w:sz="0" w:space="0" w:color="auto"/>
        <w:right w:val="none" w:sz="0" w:space="0" w:color="auto"/>
      </w:divBdr>
    </w:div>
    <w:div w:id="1301693998">
      <w:bodyDiv w:val="1"/>
      <w:marLeft w:val="0"/>
      <w:marRight w:val="0"/>
      <w:marTop w:val="0"/>
      <w:marBottom w:val="0"/>
      <w:divBdr>
        <w:top w:val="none" w:sz="0" w:space="0" w:color="auto"/>
        <w:left w:val="none" w:sz="0" w:space="0" w:color="auto"/>
        <w:bottom w:val="none" w:sz="0" w:space="0" w:color="auto"/>
        <w:right w:val="none" w:sz="0" w:space="0" w:color="auto"/>
      </w:divBdr>
    </w:div>
    <w:div w:id="1307394234">
      <w:bodyDiv w:val="1"/>
      <w:marLeft w:val="0"/>
      <w:marRight w:val="0"/>
      <w:marTop w:val="0"/>
      <w:marBottom w:val="0"/>
      <w:divBdr>
        <w:top w:val="none" w:sz="0" w:space="0" w:color="auto"/>
        <w:left w:val="none" w:sz="0" w:space="0" w:color="auto"/>
        <w:bottom w:val="none" w:sz="0" w:space="0" w:color="auto"/>
        <w:right w:val="none" w:sz="0" w:space="0" w:color="auto"/>
      </w:divBdr>
    </w:div>
    <w:div w:id="1336299215">
      <w:bodyDiv w:val="1"/>
      <w:marLeft w:val="0"/>
      <w:marRight w:val="0"/>
      <w:marTop w:val="0"/>
      <w:marBottom w:val="0"/>
      <w:divBdr>
        <w:top w:val="none" w:sz="0" w:space="0" w:color="auto"/>
        <w:left w:val="none" w:sz="0" w:space="0" w:color="auto"/>
        <w:bottom w:val="none" w:sz="0" w:space="0" w:color="auto"/>
        <w:right w:val="none" w:sz="0" w:space="0" w:color="auto"/>
      </w:divBdr>
    </w:div>
    <w:div w:id="1341128710">
      <w:bodyDiv w:val="1"/>
      <w:marLeft w:val="0"/>
      <w:marRight w:val="0"/>
      <w:marTop w:val="0"/>
      <w:marBottom w:val="0"/>
      <w:divBdr>
        <w:top w:val="none" w:sz="0" w:space="0" w:color="auto"/>
        <w:left w:val="none" w:sz="0" w:space="0" w:color="auto"/>
        <w:bottom w:val="none" w:sz="0" w:space="0" w:color="auto"/>
        <w:right w:val="none" w:sz="0" w:space="0" w:color="auto"/>
      </w:divBdr>
    </w:div>
    <w:div w:id="1350177254">
      <w:bodyDiv w:val="1"/>
      <w:marLeft w:val="0"/>
      <w:marRight w:val="0"/>
      <w:marTop w:val="0"/>
      <w:marBottom w:val="0"/>
      <w:divBdr>
        <w:top w:val="none" w:sz="0" w:space="0" w:color="auto"/>
        <w:left w:val="none" w:sz="0" w:space="0" w:color="auto"/>
        <w:bottom w:val="none" w:sz="0" w:space="0" w:color="auto"/>
        <w:right w:val="none" w:sz="0" w:space="0" w:color="auto"/>
      </w:divBdr>
    </w:div>
    <w:div w:id="1358895162">
      <w:bodyDiv w:val="1"/>
      <w:marLeft w:val="0"/>
      <w:marRight w:val="0"/>
      <w:marTop w:val="0"/>
      <w:marBottom w:val="0"/>
      <w:divBdr>
        <w:top w:val="none" w:sz="0" w:space="0" w:color="auto"/>
        <w:left w:val="none" w:sz="0" w:space="0" w:color="auto"/>
        <w:bottom w:val="none" w:sz="0" w:space="0" w:color="auto"/>
        <w:right w:val="none" w:sz="0" w:space="0" w:color="auto"/>
      </w:divBdr>
    </w:div>
    <w:div w:id="1394162685">
      <w:bodyDiv w:val="1"/>
      <w:marLeft w:val="0"/>
      <w:marRight w:val="0"/>
      <w:marTop w:val="0"/>
      <w:marBottom w:val="0"/>
      <w:divBdr>
        <w:top w:val="none" w:sz="0" w:space="0" w:color="auto"/>
        <w:left w:val="none" w:sz="0" w:space="0" w:color="auto"/>
        <w:bottom w:val="none" w:sz="0" w:space="0" w:color="auto"/>
        <w:right w:val="none" w:sz="0" w:space="0" w:color="auto"/>
      </w:divBdr>
    </w:div>
    <w:div w:id="1430200946">
      <w:bodyDiv w:val="1"/>
      <w:marLeft w:val="0"/>
      <w:marRight w:val="0"/>
      <w:marTop w:val="0"/>
      <w:marBottom w:val="0"/>
      <w:divBdr>
        <w:top w:val="none" w:sz="0" w:space="0" w:color="auto"/>
        <w:left w:val="none" w:sz="0" w:space="0" w:color="auto"/>
        <w:bottom w:val="none" w:sz="0" w:space="0" w:color="auto"/>
        <w:right w:val="none" w:sz="0" w:space="0" w:color="auto"/>
      </w:divBdr>
    </w:div>
    <w:div w:id="1439255058">
      <w:bodyDiv w:val="1"/>
      <w:marLeft w:val="0"/>
      <w:marRight w:val="0"/>
      <w:marTop w:val="0"/>
      <w:marBottom w:val="0"/>
      <w:divBdr>
        <w:top w:val="none" w:sz="0" w:space="0" w:color="auto"/>
        <w:left w:val="none" w:sz="0" w:space="0" w:color="auto"/>
        <w:bottom w:val="none" w:sz="0" w:space="0" w:color="auto"/>
        <w:right w:val="none" w:sz="0" w:space="0" w:color="auto"/>
      </w:divBdr>
    </w:div>
    <w:div w:id="1441491528">
      <w:bodyDiv w:val="1"/>
      <w:marLeft w:val="0"/>
      <w:marRight w:val="0"/>
      <w:marTop w:val="0"/>
      <w:marBottom w:val="0"/>
      <w:divBdr>
        <w:top w:val="none" w:sz="0" w:space="0" w:color="auto"/>
        <w:left w:val="none" w:sz="0" w:space="0" w:color="auto"/>
        <w:bottom w:val="none" w:sz="0" w:space="0" w:color="auto"/>
        <w:right w:val="none" w:sz="0" w:space="0" w:color="auto"/>
      </w:divBdr>
    </w:div>
    <w:div w:id="1445078525">
      <w:bodyDiv w:val="1"/>
      <w:marLeft w:val="0"/>
      <w:marRight w:val="0"/>
      <w:marTop w:val="0"/>
      <w:marBottom w:val="0"/>
      <w:divBdr>
        <w:top w:val="none" w:sz="0" w:space="0" w:color="auto"/>
        <w:left w:val="none" w:sz="0" w:space="0" w:color="auto"/>
        <w:bottom w:val="none" w:sz="0" w:space="0" w:color="auto"/>
        <w:right w:val="none" w:sz="0" w:space="0" w:color="auto"/>
      </w:divBdr>
    </w:div>
    <w:div w:id="1456560900">
      <w:bodyDiv w:val="1"/>
      <w:marLeft w:val="0"/>
      <w:marRight w:val="0"/>
      <w:marTop w:val="0"/>
      <w:marBottom w:val="0"/>
      <w:divBdr>
        <w:top w:val="none" w:sz="0" w:space="0" w:color="auto"/>
        <w:left w:val="none" w:sz="0" w:space="0" w:color="auto"/>
        <w:bottom w:val="none" w:sz="0" w:space="0" w:color="auto"/>
        <w:right w:val="none" w:sz="0" w:space="0" w:color="auto"/>
      </w:divBdr>
    </w:div>
    <w:div w:id="1458646456">
      <w:bodyDiv w:val="1"/>
      <w:marLeft w:val="0"/>
      <w:marRight w:val="0"/>
      <w:marTop w:val="0"/>
      <w:marBottom w:val="0"/>
      <w:divBdr>
        <w:top w:val="none" w:sz="0" w:space="0" w:color="auto"/>
        <w:left w:val="none" w:sz="0" w:space="0" w:color="auto"/>
        <w:bottom w:val="none" w:sz="0" w:space="0" w:color="auto"/>
        <w:right w:val="none" w:sz="0" w:space="0" w:color="auto"/>
      </w:divBdr>
    </w:div>
    <w:div w:id="1482035671">
      <w:bodyDiv w:val="1"/>
      <w:marLeft w:val="0"/>
      <w:marRight w:val="0"/>
      <w:marTop w:val="0"/>
      <w:marBottom w:val="0"/>
      <w:divBdr>
        <w:top w:val="none" w:sz="0" w:space="0" w:color="auto"/>
        <w:left w:val="none" w:sz="0" w:space="0" w:color="auto"/>
        <w:bottom w:val="none" w:sz="0" w:space="0" w:color="auto"/>
        <w:right w:val="none" w:sz="0" w:space="0" w:color="auto"/>
      </w:divBdr>
    </w:div>
    <w:div w:id="1486778406">
      <w:bodyDiv w:val="1"/>
      <w:marLeft w:val="0"/>
      <w:marRight w:val="0"/>
      <w:marTop w:val="0"/>
      <w:marBottom w:val="0"/>
      <w:divBdr>
        <w:top w:val="none" w:sz="0" w:space="0" w:color="auto"/>
        <w:left w:val="none" w:sz="0" w:space="0" w:color="auto"/>
        <w:bottom w:val="none" w:sz="0" w:space="0" w:color="auto"/>
        <w:right w:val="none" w:sz="0" w:space="0" w:color="auto"/>
      </w:divBdr>
    </w:div>
    <w:div w:id="1516074319">
      <w:bodyDiv w:val="1"/>
      <w:marLeft w:val="0"/>
      <w:marRight w:val="0"/>
      <w:marTop w:val="0"/>
      <w:marBottom w:val="0"/>
      <w:divBdr>
        <w:top w:val="none" w:sz="0" w:space="0" w:color="auto"/>
        <w:left w:val="none" w:sz="0" w:space="0" w:color="auto"/>
        <w:bottom w:val="none" w:sz="0" w:space="0" w:color="auto"/>
        <w:right w:val="none" w:sz="0" w:space="0" w:color="auto"/>
      </w:divBdr>
    </w:div>
    <w:div w:id="1591767908">
      <w:bodyDiv w:val="1"/>
      <w:marLeft w:val="0"/>
      <w:marRight w:val="0"/>
      <w:marTop w:val="0"/>
      <w:marBottom w:val="0"/>
      <w:divBdr>
        <w:top w:val="none" w:sz="0" w:space="0" w:color="auto"/>
        <w:left w:val="none" w:sz="0" w:space="0" w:color="auto"/>
        <w:bottom w:val="none" w:sz="0" w:space="0" w:color="auto"/>
        <w:right w:val="none" w:sz="0" w:space="0" w:color="auto"/>
      </w:divBdr>
    </w:div>
    <w:div w:id="1613245123">
      <w:bodyDiv w:val="1"/>
      <w:marLeft w:val="0"/>
      <w:marRight w:val="0"/>
      <w:marTop w:val="0"/>
      <w:marBottom w:val="0"/>
      <w:divBdr>
        <w:top w:val="none" w:sz="0" w:space="0" w:color="auto"/>
        <w:left w:val="none" w:sz="0" w:space="0" w:color="auto"/>
        <w:bottom w:val="none" w:sz="0" w:space="0" w:color="auto"/>
        <w:right w:val="none" w:sz="0" w:space="0" w:color="auto"/>
      </w:divBdr>
    </w:div>
    <w:div w:id="1633444184">
      <w:bodyDiv w:val="1"/>
      <w:marLeft w:val="0"/>
      <w:marRight w:val="0"/>
      <w:marTop w:val="0"/>
      <w:marBottom w:val="0"/>
      <w:divBdr>
        <w:top w:val="none" w:sz="0" w:space="0" w:color="auto"/>
        <w:left w:val="none" w:sz="0" w:space="0" w:color="auto"/>
        <w:bottom w:val="none" w:sz="0" w:space="0" w:color="auto"/>
        <w:right w:val="none" w:sz="0" w:space="0" w:color="auto"/>
      </w:divBdr>
    </w:div>
    <w:div w:id="1635865717">
      <w:bodyDiv w:val="1"/>
      <w:marLeft w:val="0"/>
      <w:marRight w:val="0"/>
      <w:marTop w:val="0"/>
      <w:marBottom w:val="0"/>
      <w:divBdr>
        <w:top w:val="none" w:sz="0" w:space="0" w:color="auto"/>
        <w:left w:val="none" w:sz="0" w:space="0" w:color="auto"/>
        <w:bottom w:val="none" w:sz="0" w:space="0" w:color="auto"/>
        <w:right w:val="none" w:sz="0" w:space="0" w:color="auto"/>
      </w:divBdr>
      <w:divsChild>
        <w:div w:id="79569142">
          <w:marLeft w:val="0"/>
          <w:marRight w:val="0"/>
          <w:marTop w:val="0"/>
          <w:marBottom w:val="0"/>
          <w:divBdr>
            <w:top w:val="none" w:sz="0" w:space="0" w:color="auto"/>
            <w:left w:val="none" w:sz="0" w:space="0" w:color="auto"/>
            <w:bottom w:val="none" w:sz="0" w:space="0" w:color="auto"/>
            <w:right w:val="none" w:sz="0" w:space="0" w:color="auto"/>
          </w:divBdr>
        </w:div>
        <w:div w:id="204100724">
          <w:marLeft w:val="0"/>
          <w:marRight w:val="0"/>
          <w:marTop w:val="0"/>
          <w:marBottom w:val="0"/>
          <w:divBdr>
            <w:top w:val="none" w:sz="0" w:space="0" w:color="auto"/>
            <w:left w:val="none" w:sz="0" w:space="0" w:color="auto"/>
            <w:bottom w:val="none" w:sz="0" w:space="0" w:color="auto"/>
            <w:right w:val="none" w:sz="0" w:space="0" w:color="auto"/>
          </w:divBdr>
        </w:div>
        <w:div w:id="16009337">
          <w:marLeft w:val="0"/>
          <w:marRight w:val="0"/>
          <w:marTop w:val="0"/>
          <w:marBottom w:val="0"/>
          <w:divBdr>
            <w:top w:val="none" w:sz="0" w:space="0" w:color="auto"/>
            <w:left w:val="none" w:sz="0" w:space="0" w:color="auto"/>
            <w:bottom w:val="none" w:sz="0" w:space="0" w:color="auto"/>
            <w:right w:val="none" w:sz="0" w:space="0" w:color="auto"/>
          </w:divBdr>
        </w:div>
        <w:div w:id="1761294059">
          <w:marLeft w:val="0"/>
          <w:marRight w:val="0"/>
          <w:marTop w:val="0"/>
          <w:marBottom w:val="0"/>
          <w:divBdr>
            <w:top w:val="none" w:sz="0" w:space="0" w:color="auto"/>
            <w:left w:val="none" w:sz="0" w:space="0" w:color="auto"/>
            <w:bottom w:val="none" w:sz="0" w:space="0" w:color="auto"/>
            <w:right w:val="none" w:sz="0" w:space="0" w:color="auto"/>
          </w:divBdr>
        </w:div>
        <w:div w:id="1956978173">
          <w:marLeft w:val="0"/>
          <w:marRight w:val="0"/>
          <w:marTop w:val="0"/>
          <w:marBottom w:val="0"/>
          <w:divBdr>
            <w:top w:val="none" w:sz="0" w:space="0" w:color="auto"/>
            <w:left w:val="none" w:sz="0" w:space="0" w:color="auto"/>
            <w:bottom w:val="none" w:sz="0" w:space="0" w:color="auto"/>
            <w:right w:val="none" w:sz="0" w:space="0" w:color="auto"/>
          </w:divBdr>
        </w:div>
        <w:div w:id="2074346844">
          <w:marLeft w:val="0"/>
          <w:marRight w:val="0"/>
          <w:marTop w:val="0"/>
          <w:marBottom w:val="0"/>
          <w:divBdr>
            <w:top w:val="none" w:sz="0" w:space="0" w:color="auto"/>
            <w:left w:val="none" w:sz="0" w:space="0" w:color="auto"/>
            <w:bottom w:val="none" w:sz="0" w:space="0" w:color="auto"/>
            <w:right w:val="none" w:sz="0" w:space="0" w:color="auto"/>
          </w:divBdr>
        </w:div>
        <w:div w:id="732000486">
          <w:marLeft w:val="0"/>
          <w:marRight w:val="0"/>
          <w:marTop w:val="0"/>
          <w:marBottom w:val="0"/>
          <w:divBdr>
            <w:top w:val="none" w:sz="0" w:space="0" w:color="auto"/>
            <w:left w:val="none" w:sz="0" w:space="0" w:color="auto"/>
            <w:bottom w:val="none" w:sz="0" w:space="0" w:color="auto"/>
            <w:right w:val="none" w:sz="0" w:space="0" w:color="auto"/>
          </w:divBdr>
        </w:div>
        <w:div w:id="1513256093">
          <w:marLeft w:val="0"/>
          <w:marRight w:val="0"/>
          <w:marTop w:val="0"/>
          <w:marBottom w:val="0"/>
          <w:divBdr>
            <w:top w:val="none" w:sz="0" w:space="0" w:color="auto"/>
            <w:left w:val="none" w:sz="0" w:space="0" w:color="auto"/>
            <w:bottom w:val="none" w:sz="0" w:space="0" w:color="auto"/>
            <w:right w:val="none" w:sz="0" w:space="0" w:color="auto"/>
          </w:divBdr>
        </w:div>
      </w:divsChild>
    </w:div>
    <w:div w:id="1646617769">
      <w:bodyDiv w:val="1"/>
      <w:marLeft w:val="0"/>
      <w:marRight w:val="0"/>
      <w:marTop w:val="0"/>
      <w:marBottom w:val="0"/>
      <w:divBdr>
        <w:top w:val="none" w:sz="0" w:space="0" w:color="auto"/>
        <w:left w:val="none" w:sz="0" w:space="0" w:color="auto"/>
        <w:bottom w:val="none" w:sz="0" w:space="0" w:color="auto"/>
        <w:right w:val="none" w:sz="0" w:space="0" w:color="auto"/>
      </w:divBdr>
    </w:div>
    <w:div w:id="1656182413">
      <w:bodyDiv w:val="1"/>
      <w:marLeft w:val="0"/>
      <w:marRight w:val="0"/>
      <w:marTop w:val="0"/>
      <w:marBottom w:val="0"/>
      <w:divBdr>
        <w:top w:val="none" w:sz="0" w:space="0" w:color="auto"/>
        <w:left w:val="none" w:sz="0" w:space="0" w:color="auto"/>
        <w:bottom w:val="none" w:sz="0" w:space="0" w:color="auto"/>
        <w:right w:val="none" w:sz="0" w:space="0" w:color="auto"/>
      </w:divBdr>
    </w:div>
    <w:div w:id="1659453686">
      <w:bodyDiv w:val="1"/>
      <w:marLeft w:val="0"/>
      <w:marRight w:val="0"/>
      <w:marTop w:val="0"/>
      <w:marBottom w:val="0"/>
      <w:divBdr>
        <w:top w:val="none" w:sz="0" w:space="0" w:color="auto"/>
        <w:left w:val="none" w:sz="0" w:space="0" w:color="auto"/>
        <w:bottom w:val="none" w:sz="0" w:space="0" w:color="auto"/>
        <w:right w:val="none" w:sz="0" w:space="0" w:color="auto"/>
      </w:divBdr>
    </w:div>
    <w:div w:id="1700470388">
      <w:bodyDiv w:val="1"/>
      <w:marLeft w:val="0"/>
      <w:marRight w:val="0"/>
      <w:marTop w:val="0"/>
      <w:marBottom w:val="0"/>
      <w:divBdr>
        <w:top w:val="none" w:sz="0" w:space="0" w:color="auto"/>
        <w:left w:val="none" w:sz="0" w:space="0" w:color="auto"/>
        <w:bottom w:val="none" w:sz="0" w:space="0" w:color="auto"/>
        <w:right w:val="none" w:sz="0" w:space="0" w:color="auto"/>
      </w:divBdr>
    </w:div>
    <w:div w:id="1708679195">
      <w:bodyDiv w:val="1"/>
      <w:marLeft w:val="0"/>
      <w:marRight w:val="0"/>
      <w:marTop w:val="0"/>
      <w:marBottom w:val="0"/>
      <w:divBdr>
        <w:top w:val="none" w:sz="0" w:space="0" w:color="auto"/>
        <w:left w:val="none" w:sz="0" w:space="0" w:color="auto"/>
        <w:bottom w:val="none" w:sz="0" w:space="0" w:color="auto"/>
        <w:right w:val="none" w:sz="0" w:space="0" w:color="auto"/>
      </w:divBdr>
    </w:div>
    <w:div w:id="1714114601">
      <w:bodyDiv w:val="1"/>
      <w:marLeft w:val="0"/>
      <w:marRight w:val="0"/>
      <w:marTop w:val="0"/>
      <w:marBottom w:val="0"/>
      <w:divBdr>
        <w:top w:val="none" w:sz="0" w:space="0" w:color="auto"/>
        <w:left w:val="none" w:sz="0" w:space="0" w:color="auto"/>
        <w:bottom w:val="none" w:sz="0" w:space="0" w:color="auto"/>
        <w:right w:val="none" w:sz="0" w:space="0" w:color="auto"/>
      </w:divBdr>
    </w:div>
    <w:div w:id="1790011289">
      <w:bodyDiv w:val="1"/>
      <w:marLeft w:val="0"/>
      <w:marRight w:val="0"/>
      <w:marTop w:val="0"/>
      <w:marBottom w:val="0"/>
      <w:divBdr>
        <w:top w:val="none" w:sz="0" w:space="0" w:color="auto"/>
        <w:left w:val="none" w:sz="0" w:space="0" w:color="auto"/>
        <w:bottom w:val="none" w:sz="0" w:space="0" w:color="auto"/>
        <w:right w:val="none" w:sz="0" w:space="0" w:color="auto"/>
      </w:divBdr>
    </w:div>
    <w:div w:id="1802382088">
      <w:bodyDiv w:val="1"/>
      <w:marLeft w:val="0"/>
      <w:marRight w:val="0"/>
      <w:marTop w:val="0"/>
      <w:marBottom w:val="0"/>
      <w:divBdr>
        <w:top w:val="none" w:sz="0" w:space="0" w:color="auto"/>
        <w:left w:val="none" w:sz="0" w:space="0" w:color="auto"/>
        <w:bottom w:val="none" w:sz="0" w:space="0" w:color="auto"/>
        <w:right w:val="none" w:sz="0" w:space="0" w:color="auto"/>
      </w:divBdr>
    </w:div>
    <w:div w:id="1803040717">
      <w:bodyDiv w:val="1"/>
      <w:marLeft w:val="0"/>
      <w:marRight w:val="0"/>
      <w:marTop w:val="0"/>
      <w:marBottom w:val="0"/>
      <w:divBdr>
        <w:top w:val="none" w:sz="0" w:space="0" w:color="auto"/>
        <w:left w:val="none" w:sz="0" w:space="0" w:color="auto"/>
        <w:bottom w:val="none" w:sz="0" w:space="0" w:color="auto"/>
        <w:right w:val="none" w:sz="0" w:space="0" w:color="auto"/>
      </w:divBdr>
    </w:div>
    <w:div w:id="1827353862">
      <w:bodyDiv w:val="1"/>
      <w:marLeft w:val="0"/>
      <w:marRight w:val="0"/>
      <w:marTop w:val="0"/>
      <w:marBottom w:val="0"/>
      <w:divBdr>
        <w:top w:val="none" w:sz="0" w:space="0" w:color="auto"/>
        <w:left w:val="none" w:sz="0" w:space="0" w:color="auto"/>
        <w:bottom w:val="none" w:sz="0" w:space="0" w:color="auto"/>
        <w:right w:val="none" w:sz="0" w:space="0" w:color="auto"/>
      </w:divBdr>
    </w:div>
    <w:div w:id="1854145484">
      <w:bodyDiv w:val="1"/>
      <w:marLeft w:val="0"/>
      <w:marRight w:val="0"/>
      <w:marTop w:val="0"/>
      <w:marBottom w:val="0"/>
      <w:divBdr>
        <w:top w:val="none" w:sz="0" w:space="0" w:color="auto"/>
        <w:left w:val="none" w:sz="0" w:space="0" w:color="auto"/>
        <w:bottom w:val="none" w:sz="0" w:space="0" w:color="auto"/>
        <w:right w:val="none" w:sz="0" w:space="0" w:color="auto"/>
      </w:divBdr>
    </w:div>
    <w:div w:id="1900675256">
      <w:bodyDiv w:val="1"/>
      <w:marLeft w:val="0"/>
      <w:marRight w:val="0"/>
      <w:marTop w:val="0"/>
      <w:marBottom w:val="0"/>
      <w:divBdr>
        <w:top w:val="none" w:sz="0" w:space="0" w:color="auto"/>
        <w:left w:val="none" w:sz="0" w:space="0" w:color="auto"/>
        <w:bottom w:val="none" w:sz="0" w:space="0" w:color="auto"/>
        <w:right w:val="none" w:sz="0" w:space="0" w:color="auto"/>
      </w:divBdr>
    </w:div>
    <w:div w:id="1915045187">
      <w:bodyDiv w:val="1"/>
      <w:marLeft w:val="0"/>
      <w:marRight w:val="0"/>
      <w:marTop w:val="0"/>
      <w:marBottom w:val="0"/>
      <w:divBdr>
        <w:top w:val="none" w:sz="0" w:space="0" w:color="auto"/>
        <w:left w:val="none" w:sz="0" w:space="0" w:color="auto"/>
        <w:bottom w:val="none" w:sz="0" w:space="0" w:color="auto"/>
        <w:right w:val="none" w:sz="0" w:space="0" w:color="auto"/>
      </w:divBdr>
    </w:div>
    <w:div w:id="1924754489">
      <w:bodyDiv w:val="1"/>
      <w:marLeft w:val="0"/>
      <w:marRight w:val="0"/>
      <w:marTop w:val="0"/>
      <w:marBottom w:val="0"/>
      <w:divBdr>
        <w:top w:val="none" w:sz="0" w:space="0" w:color="auto"/>
        <w:left w:val="none" w:sz="0" w:space="0" w:color="auto"/>
        <w:bottom w:val="none" w:sz="0" w:space="0" w:color="auto"/>
        <w:right w:val="none" w:sz="0" w:space="0" w:color="auto"/>
      </w:divBdr>
    </w:div>
    <w:div w:id="1925259910">
      <w:bodyDiv w:val="1"/>
      <w:marLeft w:val="0"/>
      <w:marRight w:val="0"/>
      <w:marTop w:val="0"/>
      <w:marBottom w:val="0"/>
      <w:divBdr>
        <w:top w:val="none" w:sz="0" w:space="0" w:color="auto"/>
        <w:left w:val="none" w:sz="0" w:space="0" w:color="auto"/>
        <w:bottom w:val="none" w:sz="0" w:space="0" w:color="auto"/>
        <w:right w:val="none" w:sz="0" w:space="0" w:color="auto"/>
      </w:divBdr>
    </w:div>
    <w:div w:id="1946687448">
      <w:bodyDiv w:val="1"/>
      <w:marLeft w:val="0"/>
      <w:marRight w:val="0"/>
      <w:marTop w:val="0"/>
      <w:marBottom w:val="0"/>
      <w:divBdr>
        <w:top w:val="none" w:sz="0" w:space="0" w:color="auto"/>
        <w:left w:val="none" w:sz="0" w:space="0" w:color="auto"/>
        <w:bottom w:val="none" w:sz="0" w:space="0" w:color="auto"/>
        <w:right w:val="none" w:sz="0" w:space="0" w:color="auto"/>
      </w:divBdr>
    </w:div>
    <w:div w:id="1951547574">
      <w:bodyDiv w:val="1"/>
      <w:marLeft w:val="0"/>
      <w:marRight w:val="0"/>
      <w:marTop w:val="0"/>
      <w:marBottom w:val="0"/>
      <w:divBdr>
        <w:top w:val="none" w:sz="0" w:space="0" w:color="auto"/>
        <w:left w:val="none" w:sz="0" w:space="0" w:color="auto"/>
        <w:bottom w:val="none" w:sz="0" w:space="0" w:color="auto"/>
        <w:right w:val="none" w:sz="0" w:space="0" w:color="auto"/>
      </w:divBdr>
    </w:div>
    <w:div w:id="1953391976">
      <w:bodyDiv w:val="1"/>
      <w:marLeft w:val="0"/>
      <w:marRight w:val="0"/>
      <w:marTop w:val="0"/>
      <w:marBottom w:val="0"/>
      <w:divBdr>
        <w:top w:val="none" w:sz="0" w:space="0" w:color="auto"/>
        <w:left w:val="none" w:sz="0" w:space="0" w:color="auto"/>
        <w:bottom w:val="none" w:sz="0" w:space="0" w:color="auto"/>
        <w:right w:val="none" w:sz="0" w:space="0" w:color="auto"/>
      </w:divBdr>
    </w:div>
    <w:div w:id="1959485231">
      <w:bodyDiv w:val="1"/>
      <w:marLeft w:val="0"/>
      <w:marRight w:val="0"/>
      <w:marTop w:val="0"/>
      <w:marBottom w:val="0"/>
      <w:divBdr>
        <w:top w:val="none" w:sz="0" w:space="0" w:color="auto"/>
        <w:left w:val="none" w:sz="0" w:space="0" w:color="auto"/>
        <w:bottom w:val="none" w:sz="0" w:space="0" w:color="auto"/>
        <w:right w:val="none" w:sz="0" w:space="0" w:color="auto"/>
      </w:divBdr>
    </w:div>
    <w:div w:id="1992634979">
      <w:bodyDiv w:val="1"/>
      <w:marLeft w:val="0"/>
      <w:marRight w:val="0"/>
      <w:marTop w:val="0"/>
      <w:marBottom w:val="0"/>
      <w:divBdr>
        <w:top w:val="none" w:sz="0" w:space="0" w:color="auto"/>
        <w:left w:val="none" w:sz="0" w:space="0" w:color="auto"/>
        <w:bottom w:val="none" w:sz="0" w:space="0" w:color="auto"/>
        <w:right w:val="none" w:sz="0" w:space="0" w:color="auto"/>
      </w:divBdr>
    </w:div>
    <w:div w:id="2001300346">
      <w:bodyDiv w:val="1"/>
      <w:marLeft w:val="0"/>
      <w:marRight w:val="0"/>
      <w:marTop w:val="0"/>
      <w:marBottom w:val="0"/>
      <w:divBdr>
        <w:top w:val="none" w:sz="0" w:space="0" w:color="auto"/>
        <w:left w:val="none" w:sz="0" w:space="0" w:color="auto"/>
        <w:bottom w:val="none" w:sz="0" w:space="0" w:color="auto"/>
        <w:right w:val="none" w:sz="0" w:space="0" w:color="auto"/>
      </w:divBdr>
    </w:div>
    <w:div w:id="2009748712">
      <w:bodyDiv w:val="1"/>
      <w:marLeft w:val="0"/>
      <w:marRight w:val="0"/>
      <w:marTop w:val="0"/>
      <w:marBottom w:val="0"/>
      <w:divBdr>
        <w:top w:val="none" w:sz="0" w:space="0" w:color="auto"/>
        <w:left w:val="none" w:sz="0" w:space="0" w:color="auto"/>
        <w:bottom w:val="none" w:sz="0" w:space="0" w:color="auto"/>
        <w:right w:val="none" w:sz="0" w:space="0" w:color="auto"/>
      </w:divBdr>
    </w:div>
    <w:div w:id="2012029423">
      <w:bodyDiv w:val="1"/>
      <w:marLeft w:val="0"/>
      <w:marRight w:val="0"/>
      <w:marTop w:val="0"/>
      <w:marBottom w:val="0"/>
      <w:divBdr>
        <w:top w:val="none" w:sz="0" w:space="0" w:color="auto"/>
        <w:left w:val="none" w:sz="0" w:space="0" w:color="auto"/>
        <w:bottom w:val="none" w:sz="0" w:space="0" w:color="auto"/>
        <w:right w:val="none" w:sz="0" w:space="0" w:color="auto"/>
      </w:divBdr>
    </w:div>
    <w:div w:id="2012415508">
      <w:bodyDiv w:val="1"/>
      <w:marLeft w:val="0"/>
      <w:marRight w:val="0"/>
      <w:marTop w:val="0"/>
      <w:marBottom w:val="0"/>
      <w:divBdr>
        <w:top w:val="none" w:sz="0" w:space="0" w:color="auto"/>
        <w:left w:val="none" w:sz="0" w:space="0" w:color="auto"/>
        <w:bottom w:val="none" w:sz="0" w:space="0" w:color="auto"/>
        <w:right w:val="none" w:sz="0" w:space="0" w:color="auto"/>
      </w:divBdr>
    </w:div>
    <w:div w:id="2088530918">
      <w:bodyDiv w:val="1"/>
      <w:marLeft w:val="0"/>
      <w:marRight w:val="0"/>
      <w:marTop w:val="0"/>
      <w:marBottom w:val="0"/>
      <w:divBdr>
        <w:top w:val="none" w:sz="0" w:space="0" w:color="auto"/>
        <w:left w:val="none" w:sz="0" w:space="0" w:color="auto"/>
        <w:bottom w:val="none" w:sz="0" w:space="0" w:color="auto"/>
        <w:right w:val="none" w:sz="0" w:space="0" w:color="auto"/>
      </w:divBdr>
    </w:div>
    <w:div w:id="2098821102">
      <w:bodyDiv w:val="1"/>
      <w:marLeft w:val="0"/>
      <w:marRight w:val="0"/>
      <w:marTop w:val="0"/>
      <w:marBottom w:val="0"/>
      <w:divBdr>
        <w:top w:val="none" w:sz="0" w:space="0" w:color="auto"/>
        <w:left w:val="none" w:sz="0" w:space="0" w:color="auto"/>
        <w:bottom w:val="none" w:sz="0" w:space="0" w:color="auto"/>
        <w:right w:val="none" w:sz="0" w:space="0" w:color="auto"/>
      </w:divBdr>
    </w:div>
    <w:div w:id="2100978382">
      <w:bodyDiv w:val="1"/>
      <w:marLeft w:val="0"/>
      <w:marRight w:val="0"/>
      <w:marTop w:val="0"/>
      <w:marBottom w:val="0"/>
      <w:divBdr>
        <w:top w:val="none" w:sz="0" w:space="0" w:color="auto"/>
        <w:left w:val="none" w:sz="0" w:space="0" w:color="auto"/>
        <w:bottom w:val="none" w:sz="0" w:space="0" w:color="auto"/>
        <w:right w:val="none" w:sz="0" w:space="0" w:color="auto"/>
      </w:divBdr>
    </w:div>
    <w:div w:id="2117868619">
      <w:bodyDiv w:val="1"/>
      <w:marLeft w:val="0"/>
      <w:marRight w:val="0"/>
      <w:marTop w:val="0"/>
      <w:marBottom w:val="0"/>
      <w:divBdr>
        <w:top w:val="none" w:sz="0" w:space="0" w:color="auto"/>
        <w:left w:val="none" w:sz="0" w:space="0" w:color="auto"/>
        <w:bottom w:val="none" w:sz="0" w:space="0" w:color="auto"/>
        <w:right w:val="none" w:sz="0" w:space="0" w:color="auto"/>
      </w:divBdr>
    </w:div>
    <w:div w:id="2127851018">
      <w:bodyDiv w:val="1"/>
      <w:marLeft w:val="0"/>
      <w:marRight w:val="0"/>
      <w:marTop w:val="0"/>
      <w:marBottom w:val="0"/>
      <w:divBdr>
        <w:top w:val="none" w:sz="0" w:space="0" w:color="auto"/>
        <w:left w:val="none" w:sz="0" w:space="0" w:color="auto"/>
        <w:bottom w:val="none" w:sz="0" w:space="0" w:color="auto"/>
        <w:right w:val="none" w:sz="0" w:space="0" w:color="auto"/>
      </w:divBdr>
    </w:div>
    <w:div w:id="213078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A87D95-A95E-4387-9477-E5B6C3F95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Fungai Madzivadondo</cp:lastModifiedBy>
  <cp:revision>1</cp:revision>
  <cp:lastPrinted>2016-02-18T11:16:00Z</cp:lastPrinted>
  <dcterms:created xsi:type="dcterms:W3CDTF">2016-09-18T17:08:00Z</dcterms:created>
  <dcterms:modified xsi:type="dcterms:W3CDTF">2016-09-18T17:08:00Z</dcterms:modified>
</cp:coreProperties>
</file>