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page" w:tblpX="775" w:tblpY="1474"/>
        <w:tblW w:w="10134" w:type="dxa"/>
        <w:shd w:val="clear" w:color="auto" w:fill="CCE0DA"/>
        <w:tblLayout w:type="fixed"/>
        <w:tblCellMar>
          <w:left w:w="0" w:type="dxa"/>
          <w:right w:w="0" w:type="dxa"/>
        </w:tblCellMar>
        <w:tblLook w:val="01E0" w:firstRow="1" w:lastRow="1" w:firstColumn="1" w:lastColumn="1" w:noHBand="0" w:noVBand="0"/>
      </w:tblPr>
      <w:tblGrid>
        <w:gridCol w:w="913"/>
        <w:gridCol w:w="7060"/>
        <w:gridCol w:w="2161"/>
      </w:tblGrid>
      <w:tr w:rsidR="006F19E3" w:rsidRPr="00EB32BB" w14:paraId="670A4197" w14:textId="77777777" w:rsidTr="00AF7744">
        <w:trPr>
          <w:trHeight w:val="826"/>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0096D7"/>
          </w:tcPr>
          <w:p w14:paraId="6E8FD82D" w14:textId="77777777" w:rsidR="005079E0" w:rsidRPr="00EB32BB" w:rsidRDefault="00CA136E" w:rsidP="00784486">
            <w:pPr>
              <w:pStyle w:val="Header"/>
              <w:spacing w:before="0" w:after="0"/>
              <w:ind w:left="-284"/>
              <w:rPr>
                <w:rFonts w:cs="Arial"/>
              </w:rPr>
            </w:pPr>
            <w:r>
              <w:rPr>
                <w:rFonts w:cs="Arial"/>
              </w:rPr>
              <w:tab/>
            </w:r>
          </w:p>
          <w:p w14:paraId="1F652DA3" w14:textId="77777777" w:rsidR="006F19E3" w:rsidRPr="00F20FAB" w:rsidRDefault="00ED0E84" w:rsidP="004D3A08">
            <w:pPr>
              <w:tabs>
                <w:tab w:val="left" w:pos="2901"/>
              </w:tabs>
              <w:spacing w:before="240" w:after="240"/>
              <w:ind w:left="113"/>
              <w:rPr>
                <w:rFonts w:cs="Arial"/>
                <w:b/>
                <w:color w:val="FFFFFF"/>
                <w:sz w:val="28"/>
                <w:szCs w:val="28"/>
              </w:rPr>
            </w:pPr>
            <w:r>
              <w:rPr>
                <w:rFonts w:cs="Arial"/>
                <w:b/>
                <w:color w:val="FFFFFF"/>
                <w:sz w:val="28"/>
                <w:szCs w:val="28"/>
              </w:rPr>
              <w:t xml:space="preserve">DCUSA </w:t>
            </w:r>
            <w:r w:rsidR="004D3A08">
              <w:rPr>
                <w:rFonts w:cs="Arial"/>
                <w:b/>
                <w:color w:val="FFFFFF"/>
                <w:sz w:val="28"/>
                <w:szCs w:val="28"/>
              </w:rPr>
              <w:t>DCP 266</w:t>
            </w:r>
            <w:r w:rsidR="002E3A0E">
              <w:rPr>
                <w:rFonts w:cs="Arial"/>
                <w:b/>
                <w:color w:val="FFFFFF"/>
                <w:sz w:val="28"/>
                <w:szCs w:val="28"/>
              </w:rPr>
              <w:t xml:space="preserve"> </w:t>
            </w:r>
            <w:r w:rsidR="00CA136E">
              <w:rPr>
                <w:rFonts w:cs="Arial"/>
                <w:b/>
                <w:color w:val="FFFFFF"/>
                <w:sz w:val="28"/>
                <w:szCs w:val="28"/>
              </w:rPr>
              <w:t>Consultation</w:t>
            </w:r>
          </w:p>
        </w:tc>
        <w:tc>
          <w:tcPr>
            <w:tcW w:w="2161" w:type="dxa"/>
            <w:tcBorders>
              <w:top w:val="single" w:sz="4" w:space="0" w:color="4A8958"/>
              <w:left w:val="single" w:sz="4" w:space="0" w:color="4A8958"/>
              <w:bottom w:val="single" w:sz="4" w:space="0" w:color="4A8958"/>
              <w:right w:val="single" w:sz="4" w:space="0" w:color="4A8958"/>
            </w:tcBorders>
            <w:shd w:val="clear" w:color="auto" w:fill="0096D7"/>
          </w:tcPr>
          <w:p w14:paraId="0794804A" w14:textId="77777777" w:rsidR="006F19E3" w:rsidRPr="00EB32BB" w:rsidRDefault="006F19E3" w:rsidP="006F19E3">
            <w:pPr>
              <w:pStyle w:val="BlockText"/>
              <w:spacing w:line="240" w:lineRule="auto"/>
              <w:ind w:left="57" w:right="-57"/>
              <w:rPr>
                <w:rFonts w:cs="Arial"/>
                <w:sz w:val="20"/>
                <w:szCs w:val="20"/>
              </w:rPr>
            </w:pPr>
            <w:r w:rsidRPr="00EB32BB">
              <w:rPr>
                <w:rFonts w:cs="Arial"/>
                <w:sz w:val="20"/>
                <w:szCs w:val="20"/>
              </w:rPr>
              <w:t>At what stage is this document in the process?</w:t>
            </w:r>
          </w:p>
        </w:tc>
      </w:tr>
      <w:tr w:rsidR="006F19E3" w:rsidRPr="00EB32BB" w14:paraId="1668E9DE" w14:textId="77777777" w:rsidTr="000D048A">
        <w:trPr>
          <w:trHeight w:val="3421"/>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auto"/>
          </w:tcPr>
          <w:p w14:paraId="0F832C3A" w14:textId="77777777" w:rsidR="006F19E3" w:rsidRPr="00EB32BB" w:rsidRDefault="004D3A08" w:rsidP="006F19E3">
            <w:pPr>
              <w:ind w:left="113" w:right="113"/>
              <w:rPr>
                <w:rFonts w:cs="Arial"/>
                <w:i/>
                <w:color w:val="00B274"/>
                <w:sz w:val="24"/>
              </w:rPr>
            </w:pPr>
            <w:r>
              <w:rPr>
                <w:rFonts w:cs="Arial"/>
                <w:color w:val="008576"/>
                <w:sz w:val="80"/>
                <w:szCs w:val="80"/>
              </w:rPr>
              <w:t>DCP 266</w:t>
            </w:r>
          </w:p>
          <w:p w14:paraId="364475E7" w14:textId="0B4C7842" w:rsidR="00D93A95" w:rsidRDefault="004D3A08" w:rsidP="00D36FC3">
            <w:pPr>
              <w:ind w:left="113" w:right="113"/>
              <w:rPr>
                <w:rFonts w:cs="Arial"/>
                <w:color w:val="008000"/>
                <w:sz w:val="24"/>
              </w:rPr>
            </w:pPr>
            <w:r w:rsidRPr="004D3A08">
              <w:rPr>
                <w:rFonts w:cs="Arial"/>
                <w:color w:val="008000"/>
                <w:sz w:val="48"/>
                <w:szCs w:val="48"/>
              </w:rPr>
              <w:t>The calculation and application of IDNO discounts</w:t>
            </w:r>
          </w:p>
          <w:p w14:paraId="7B6BE7AC" w14:textId="77777777" w:rsidR="00370895" w:rsidRPr="000D048A" w:rsidRDefault="006A7B64" w:rsidP="00370895">
            <w:pPr>
              <w:ind w:left="113" w:right="113"/>
              <w:rPr>
                <w:rFonts w:cs="Arial"/>
                <w:color w:val="008000"/>
                <w:sz w:val="32"/>
                <w:szCs w:val="32"/>
              </w:rPr>
            </w:pPr>
            <w:r w:rsidRPr="00F437AD">
              <w:rPr>
                <w:rFonts w:cs="Arial"/>
                <w:sz w:val="32"/>
                <w:szCs w:val="32"/>
              </w:rPr>
              <w:t>Date Raised</w:t>
            </w:r>
            <w:r>
              <w:rPr>
                <w:rFonts w:cs="Arial"/>
                <w:color w:val="008000"/>
                <w:sz w:val="32"/>
                <w:szCs w:val="32"/>
              </w:rPr>
              <w:t xml:space="preserve">: </w:t>
            </w:r>
            <w:r w:rsidR="004D3A08">
              <w:rPr>
                <w:rFonts w:cs="Arial"/>
                <w:color w:val="008000"/>
                <w:sz w:val="32"/>
                <w:szCs w:val="32"/>
              </w:rPr>
              <w:t>9</w:t>
            </w:r>
            <w:r w:rsidR="000D048A" w:rsidRPr="000D048A">
              <w:rPr>
                <w:rFonts w:cs="Arial"/>
                <w:color w:val="008000"/>
                <w:sz w:val="32"/>
                <w:szCs w:val="32"/>
              </w:rPr>
              <w:t xml:space="preserve"> </w:t>
            </w:r>
            <w:r w:rsidR="004D3A08">
              <w:rPr>
                <w:rFonts w:cs="Arial"/>
                <w:color w:val="008000"/>
                <w:sz w:val="32"/>
                <w:szCs w:val="32"/>
              </w:rPr>
              <w:t>March 2016</w:t>
            </w:r>
          </w:p>
          <w:p w14:paraId="75A399A2" w14:textId="77777777" w:rsidR="00370895" w:rsidRPr="000D048A" w:rsidRDefault="006A7B64" w:rsidP="00370895">
            <w:pPr>
              <w:ind w:left="113" w:right="113"/>
              <w:rPr>
                <w:rFonts w:cs="Arial"/>
                <w:color w:val="008000"/>
                <w:sz w:val="32"/>
                <w:szCs w:val="32"/>
              </w:rPr>
            </w:pPr>
            <w:r w:rsidRPr="00F437AD">
              <w:rPr>
                <w:rFonts w:cs="Arial"/>
                <w:sz w:val="32"/>
                <w:szCs w:val="32"/>
              </w:rPr>
              <w:t>CP Status:</w:t>
            </w:r>
            <w:r>
              <w:rPr>
                <w:rFonts w:cs="Arial"/>
                <w:color w:val="008000"/>
                <w:sz w:val="32"/>
                <w:szCs w:val="32"/>
              </w:rPr>
              <w:t xml:space="preserve"> </w:t>
            </w:r>
            <w:r w:rsidR="000D048A" w:rsidRPr="000D048A">
              <w:rPr>
                <w:rFonts w:cs="Arial"/>
                <w:color w:val="008000"/>
                <w:sz w:val="32"/>
                <w:szCs w:val="32"/>
              </w:rPr>
              <w:t>Standard Change</w:t>
            </w:r>
          </w:p>
          <w:p w14:paraId="2049C846" w14:textId="77777777" w:rsidR="00D93A95" w:rsidRPr="00EB32BB" w:rsidRDefault="00D93A95" w:rsidP="00D36FC3">
            <w:pPr>
              <w:ind w:left="113" w:right="113"/>
              <w:rPr>
                <w:rFonts w:cs="Arial"/>
                <w:i/>
                <w:color w:val="00B274"/>
                <w:sz w:val="24"/>
              </w:rPr>
            </w:pPr>
          </w:p>
        </w:tc>
        <w:tc>
          <w:tcPr>
            <w:tcW w:w="2161" w:type="dxa"/>
            <w:tcBorders>
              <w:top w:val="single" w:sz="4" w:space="0" w:color="4A8958"/>
              <w:left w:val="single" w:sz="4" w:space="0" w:color="FFFFFF"/>
              <w:bottom w:val="single" w:sz="4" w:space="0" w:color="4A8958"/>
              <w:right w:val="single" w:sz="4" w:space="0" w:color="4A8958"/>
            </w:tcBorders>
            <w:shd w:val="clear" w:color="auto" w:fill="auto"/>
          </w:tcPr>
          <w:tbl>
            <w:tblPr>
              <w:tblW w:w="207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5"/>
            </w:tblGrid>
            <w:tr w:rsidR="00F770DC" w:rsidRPr="00881D23" w14:paraId="73205699" w14:textId="77777777" w:rsidTr="00C4569B">
              <w:trPr>
                <w:trHeight w:val="820"/>
              </w:trPr>
              <w:tc>
                <w:tcPr>
                  <w:tcW w:w="2075" w:type="dxa"/>
                  <w:shd w:val="clear" w:color="auto" w:fill="auto"/>
                  <w:vAlign w:val="center"/>
                </w:tcPr>
                <w:p w14:paraId="4994F8F9" w14:textId="77777777" w:rsidR="00F770DC" w:rsidRPr="000E1892" w:rsidRDefault="00F770DC" w:rsidP="00256CDC">
                  <w:pPr>
                    <w:framePr w:hSpace="180" w:wrap="around" w:vAnchor="page" w:hAnchor="page" w:x="775" w:y="1474"/>
                    <w:spacing w:line="240" w:lineRule="auto"/>
                    <w:ind w:right="28"/>
                    <w:rPr>
                      <w:rFonts w:cs="Arial"/>
                      <w:b/>
                      <w:color w:val="00CC66"/>
                      <w:szCs w:val="20"/>
                    </w:rPr>
                  </w:pPr>
                  <w:r w:rsidRPr="000E1892">
                    <w:rPr>
                      <w:rFonts w:cs="Arial"/>
                      <w:b/>
                      <w:color w:val="00B274"/>
                      <w:szCs w:val="20"/>
                    </w:rPr>
                    <w:t>01 – Change Proposal</w:t>
                  </w:r>
                </w:p>
              </w:tc>
            </w:tr>
            <w:tr w:rsidR="00F770DC" w:rsidRPr="00881D23" w14:paraId="3A58CEFE" w14:textId="77777777" w:rsidTr="00F770DC">
              <w:trPr>
                <w:trHeight w:val="802"/>
              </w:trPr>
              <w:tc>
                <w:tcPr>
                  <w:tcW w:w="2075" w:type="dxa"/>
                  <w:shd w:val="clear" w:color="auto" w:fill="0096D7"/>
                  <w:vAlign w:val="center"/>
                </w:tcPr>
                <w:p w14:paraId="3AA72C3C" w14:textId="77777777" w:rsidR="00F770DC" w:rsidRPr="00C4569B" w:rsidRDefault="00F770DC" w:rsidP="00256CDC">
                  <w:pPr>
                    <w:framePr w:hSpace="180" w:wrap="around" w:vAnchor="page" w:hAnchor="page" w:x="775" w:y="1474"/>
                    <w:spacing w:line="240" w:lineRule="auto"/>
                    <w:ind w:right="28"/>
                    <w:rPr>
                      <w:rFonts w:cs="Arial"/>
                      <w:b/>
                      <w:color w:val="FFFFFF"/>
                      <w:szCs w:val="20"/>
                    </w:rPr>
                  </w:pPr>
                  <w:r w:rsidRPr="00C4569B">
                    <w:rPr>
                      <w:rFonts w:cs="Arial"/>
                      <w:b/>
                      <w:color w:val="FFFFFF"/>
                      <w:szCs w:val="20"/>
                    </w:rPr>
                    <w:t xml:space="preserve">02 – Consultation </w:t>
                  </w:r>
                </w:p>
              </w:tc>
            </w:tr>
            <w:tr w:rsidR="00F770DC" w:rsidRPr="00881D23" w14:paraId="1A6169A3" w14:textId="77777777" w:rsidTr="00F770DC">
              <w:trPr>
                <w:trHeight w:val="800"/>
              </w:trPr>
              <w:tc>
                <w:tcPr>
                  <w:tcW w:w="2075" w:type="dxa"/>
                  <w:shd w:val="clear" w:color="auto" w:fill="auto"/>
                  <w:vAlign w:val="center"/>
                </w:tcPr>
                <w:p w14:paraId="7C09ADE7" w14:textId="77777777" w:rsidR="00F770DC" w:rsidRPr="00F770DC" w:rsidRDefault="0007537E" w:rsidP="00256CDC">
                  <w:pPr>
                    <w:framePr w:hSpace="180" w:wrap="around" w:vAnchor="page" w:hAnchor="page" w:x="775" w:y="1474"/>
                    <w:spacing w:line="240" w:lineRule="auto"/>
                    <w:ind w:right="28"/>
                    <w:rPr>
                      <w:rFonts w:cs="Arial"/>
                      <w:b/>
                      <w:color w:val="9A4D9E"/>
                      <w:szCs w:val="20"/>
                    </w:rPr>
                  </w:pPr>
                  <w:r>
                    <w:rPr>
                      <w:rFonts w:cs="Arial"/>
                      <w:b/>
                      <w:color w:val="9A4D9E"/>
                      <w:szCs w:val="20"/>
                    </w:rPr>
                    <w:t xml:space="preserve">03 – </w:t>
                  </w:r>
                  <w:r w:rsidR="00F770DC" w:rsidRPr="00F770DC">
                    <w:rPr>
                      <w:rFonts w:cs="Arial"/>
                      <w:b/>
                      <w:color w:val="9A4D9E"/>
                      <w:szCs w:val="20"/>
                    </w:rPr>
                    <w:t>Change Report</w:t>
                  </w:r>
                </w:p>
              </w:tc>
            </w:tr>
            <w:tr w:rsidR="00F770DC" w:rsidRPr="00881D23" w14:paraId="72EE62C3" w14:textId="77777777" w:rsidTr="00C4569B">
              <w:trPr>
                <w:trHeight w:val="795"/>
              </w:trPr>
              <w:tc>
                <w:tcPr>
                  <w:tcW w:w="2075" w:type="dxa"/>
                  <w:shd w:val="clear" w:color="auto" w:fill="FFFFFF"/>
                  <w:vAlign w:val="center"/>
                </w:tcPr>
                <w:p w14:paraId="261E494A" w14:textId="77777777" w:rsidR="00F770DC" w:rsidRPr="00881D23" w:rsidRDefault="00F770DC" w:rsidP="00256CDC">
                  <w:pPr>
                    <w:framePr w:hSpace="180" w:wrap="around" w:vAnchor="page" w:hAnchor="page" w:x="775" w:y="1474"/>
                    <w:spacing w:line="240" w:lineRule="auto"/>
                    <w:ind w:right="28"/>
                    <w:rPr>
                      <w:rFonts w:cs="Arial"/>
                      <w:b/>
                      <w:color w:val="F59114"/>
                      <w:szCs w:val="20"/>
                    </w:rPr>
                  </w:pPr>
                  <w:r w:rsidRPr="00881D23">
                    <w:rPr>
                      <w:rFonts w:cs="Arial"/>
                      <w:b/>
                      <w:color w:val="F59114"/>
                      <w:szCs w:val="20"/>
                    </w:rPr>
                    <w:t xml:space="preserve">04 – </w:t>
                  </w:r>
                  <w:r w:rsidR="00E20E29">
                    <w:rPr>
                      <w:rFonts w:cs="Arial"/>
                      <w:b/>
                      <w:color w:val="F59114"/>
                      <w:szCs w:val="20"/>
                    </w:rPr>
                    <w:t>Change Declaration</w:t>
                  </w:r>
                </w:p>
              </w:tc>
            </w:tr>
          </w:tbl>
          <w:p w14:paraId="3E4FCC99" w14:textId="77777777" w:rsidR="006F19E3" w:rsidRPr="00EB32BB" w:rsidRDefault="006F19E3" w:rsidP="00FE4A41">
            <w:pPr>
              <w:spacing w:line="240" w:lineRule="auto"/>
              <w:ind w:left="28" w:right="28"/>
              <w:rPr>
                <w:rFonts w:cs="Arial"/>
                <w:color w:val="008576"/>
                <w:szCs w:val="20"/>
              </w:rPr>
            </w:pPr>
          </w:p>
        </w:tc>
      </w:tr>
      <w:tr w:rsidR="006F19E3" w:rsidRPr="00EB32BB" w14:paraId="1CFEC79B" w14:textId="77777777" w:rsidTr="006F19E3">
        <w:trPr>
          <w:trHeight w:val="862"/>
        </w:trPr>
        <w:tc>
          <w:tcPr>
            <w:tcW w:w="10134" w:type="dxa"/>
            <w:gridSpan w:val="3"/>
            <w:tcBorders>
              <w:top w:val="single" w:sz="4" w:space="0" w:color="4A8958"/>
              <w:left w:val="single" w:sz="4" w:space="0" w:color="4A8958"/>
              <w:bottom w:val="single" w:sz="4" w:space="0" w:color="4A8958"/>
              <w:right w:val="single" w:sz="4" w:space="0" w:color="4A8958"/>
            </w:tcBorders>
            <w:shd w:val="clear" w:color="auto" w:fill="auto"/>
          </w:tcPr>
          <w:p w14:paraId="51E0ACC9" w14:textId="77777777" w:rsidR="006F19E3" w:rsidRPr="002812B6" w:rsidRDefault="006F19E3" w:rsidP="002812B6">
            <w:pPr>
              <w:pStyle w:val="BodyText2"/>
              <w:spacing w:before="0" w:after="0"/>
              <w:ind w:left="113" w:right="113"/>
              <w:rPr>
                <w:rFonts w:cs="Arial"/>
                <w:b/>
                <w:i/>
                <w:color w:val="00B274"/>
                <w:sz w:val="22"/>
              </w:rPr>
            </w:pPr>
            <w:r w:rsidRPr="002812B6">
              <w:rPr>
                <w:rFonts w:cs="Arial"/>
                <w:b/>
                <w:sz w:val="22"/>
              </w:rPr>
              <w:t xml:space="preserve">Purpose of </w:t>
            </w:r>
            <w:r w:rsidR="00231812" w:rsidRPr="002812B6">
              <w:rPr>
                <w:rFonts w:cs="Arial"/>
                <w:b/>
                <w:sz w:val="22"/>
              </w:rPr>
              <w:t>Change Proposal</w:t>
            </w:r>
            <w:r w:rsidRPr="002812B6">
              <w:rPr>
                <w:rFonts w:cs="Arial"/>
                <w:b/>
                <w:sz w:val="22"/>
              </w:rPr>
              <w:t>:</w:t>
            </w:r>
            <w:r w:rsidRPr="002812B6">
              <w:rPr>
                <w:rFonts w:cs="Arial"/>
                <w:b/>
                <w:i/>
                <w:color w:val="00B274"/>
                <w:sz w:val="22"/>
              </w:rPr>
              <w:t xml:space="preserve"> </w:t>
            </w:r>
            <w:r w:rsidR="00370895" w:rsidRPr="002812B6">
              <w:rPr>
                <w:rFonts w:cs="Arial"/>
                <w:i/>
                <w:color w:val="00B274"/>
                <w:sz w:val="22"/>
              </w:rPr>
              <w:t xml:space="preserve"> </w:t>
            </w:r>
          </w:p>
          <w:p w14:paraId="33516B45" w14:textId="21EE4629" w:rsidR="004D3A08" w:rsidRDefault="004D3A08" w:rsidP="00BD02F0">
            <w:pPr>
              <w:pStyle w:val="Heading2"/>
              <w:spacing w:line="360" w:lineRule="auto"/>
              <w:ind w:left="151" w:right="200"/>
              <w:jc w:val="both"/>
              <w:rPr>
                <w:color w:val="auto"/>
                <w:sz w:val="22"/>
                <w:szCs w:val="22"/>
              </w:rPr>
            </w:pPr>
            <w:r w:rsidRPr="002812B6">
              <w:rPr>
                <w:color w:val="auto"/>
                <w:sz w:val="22"/>
                <w:szCs w:val="22"/>
              </w:rPr>
              <w:t>DCP 266 Seeks to change the way in which DNO tariffs to LDNOs are calculated in the CDCM. Instead of calculating an LDNO percentage discount by comparing the avoided total cost (p/kWh) with the total cost (p/kWh) in the CDCM “Price Control Disaggregation Model” (PCDM), the intent of this change proposal is that the avoided total cost (p/kWh) calculated in the PCDM is compared with the average p/kWh figure for each All The Way (ATW) CDCM tariff in order to determine the LDNO % discount factor to be applied to each of the tariff components of the CDCM ATW tariff.</w:t>
            </w:r>
          </w:p>
          <w:p w14:paraId="558CFE25" w14:textId="27923056" w:rsidR="006F19E3" w:rsidRPr="002812B6" w:rsidRDefault="004D3A08" w:rsidP="00BD02F0">
            <w:pPr>
              <w:pStyle w:val="Heading2"/>
              <w:spacing w:line="360" w:lineRule="auto"/>
              <w:ind w:left="151" w:right="200"/>
              <w:jc w:val="both"/>
              <w:rPr>
                <w:b/>
              </w:rPr>
            </w:pPr>
            <w:r w:rsidRPr="002812B6">
              <w:rPr>
                <w:color w:val="auto"/>
                <w:sz w:val="22"/>
                <w:szCs w:val="22"/>
              </w:rPr>
              <w:t xml:space="preserve">This consultation is seeking views </w:t>
            </w:r>
            <w:r w:rsidR="00D5057D" w:rsidRPr="002812B6">
              <w:rPr>
                <w:color w:val="auto"/>
                <w:sz w:val="22"/>
                <w:szCs w:val="22"/>
              </w:rPr>
              <w:t>including a modifica</w:t>
            </w:r>
            <w:r w:rsidR="00EF21AE" w:rsidRPr="002812B6">
              <w:rPr>
                <w:color w:val="auto"/>
                <w:sz w:val="22"/>
                <w:szCs w:val="22"/>
              </w:rPr>
              <w:t>tion to the intent of the change to include the EDCM</w:t>
            </w:r>
            <w:r w:rsidR="00F3084E" w:rsidRPr="002812B6">
              <w:rPr>
                <w:color w:val="auto"/>
                <w:sz w:val="22"/>
                <w:szCs w:val="22"/>
              </w:rPr>
              <w:t>,</w:t>
            </w:r>
            <w:r w:rsidR="00EF21AE" w:rsidRPr="002812B6">
              <w:rPr>
                <w:color w:val="auto"/>
                <w:sz w:val="22"/>
                <w:szCs w:val="22"/>
              </w:rPr>
              <w:t xml:space="preserve"> </w:t>
            </w:r>
            <w:r w:rsidRPr="002812B6">
              <w:rPr>
                <w:color w:val="auto"/>
                <w:sz w:val="22"/>
                <w:szCs w:val="22"/>
              </w:rPr>
              <w:t xml:space="preserve">from Parties regarding the proposal. Parties are invited to provide their responses by </w:t>
            </w:r>
            <w:r w:rsidRPr="00BD02F0">
              <w:rPr>
                <w:color w:val="auto"/>
                <w:sz w:val="22"/>
                <w:szCs w:val="22"/>
              </w:rPr>
              <w:t>DATE 201</w:t>
            </w:r>
            <w:r w:rsidR="002812B6" w:rsidRPr="00BD02F0">
              <w:rPr>
                <w:color w:val="auto"/>
                <w:sz w:val="22"/>
                <w:szCs w:val="22"/>
              </w:rPr>
              <w:t>7</w:t>
            </w:r>
            <w:r w:rsidRPr="00BD02F0">
              <w:rPr>
                <w:color w:val="auto"/>
                <w:sz w:val="22"/>
                <w:szCs w:val="22"/>
              </w:rPr>
              <w:t>.</w:t>
            </w:r>
          </w:p>
        </w:tc>
      </w:tr>
      <w:tr w:rsidR="006F19E3" w:rsidRPr="00EB32BB" w14:paraId="08344CDE" w14:textId="77777777" w:rsidTr="006F19E3">
        <w:trPr>
          <w:trHeight w:val="89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753C49F1" w14:textId="77777777" w:rsidR="006F19E3" w:rsidRPr="00EB32BB" w:rsidRDefault="00256CDC" w:rsidP="006F19E3">
            <w:pPr>
              <w:ind w:firstLine="9"/>
              <w:jc w:val="center"/>
              <w:rPr>
                <w:rFonts w:cs="Arial"/>
              </w:rPr>
            </w:pPr>
            <w:r>
              <w:rPr>
                <w:rFonts w:cs="Arial"/>
                <w:noProof/>
                <w:lang w:val="en-US" w:eastAsia="en-US"/>
              </w:rPr>
              <w:pict w14:anchorId="6DC6AD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Description: Description: YES_GREEN" style="width:36.3pt;height:36.3pt;visibility:visible">
                  <v:imagedata r:id="rId8" o:title=" YES_GREEN" chromakey="#cde2db"/>
                </v:shape>
              </w:pict>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24ED8B14" w14:textId="77777777" w:rsidR="000D048A" w:rsidRPr="002812B6" w:rsidRDefault="00F770DC" w:rsidP="002812B6">
            <w:pPr>
              <w:pStyle w:val="BodyText3"/>
              <w:ind w:left="362" w:right="113"/>
              <w:rPr>
                <w:rFonts w:cs="Arial"/>
                <w:i/>
                <w:color w:val="00B274"/>
                <w:sz w:val="22"/>
              </w:rPr>
            </w:pPr>
            <w:r w:rsidRPr="002812B6">
              <w:rPr>
                <w:sz w:val="22"/>
              </w:rPr>
              <w:t xml:space="preserve">The Workgroup recommends that this </w:t>
            </w:r>
            <w:r w:rsidR="00944047" w:rsidRPr="002812B6">
              <w:rPr>
                <w:sz w:val="22"/>
              </w:rPr>
              <w:t xml:space="preserve">Change Proposal </w:t>
            </w:r>
            <w:r w:rsidR="006A7B64" w:rsidRPr="002812B6">
              <w:rPr>
                <w:sz w:val="22"/>
              </w:rPr>
              <w:t xml:space="preserve">(CP) </w:t>
            </w:r>
            <w:r w:rsidRPr="002812B6">
              <w:rPr>
                <w:sz w:val="22"/>
              </w:rPr>
              <w:t>should:</w:t>
            </w:r>
            <w:r w:rsidRPr="002812B6">
              <w:rPr>
                <w:rFonts w:cs="Arial"/>
                <w:sz w:val="22"/>
              </w:rPr>
              <w:t xml:space="preserve"> </w:t>
            </w:r>
          </w:p>
          <w:p w14:paraId="47FD40BA" w14:textId="0FAE227E" w:rsidR="00F770DC" w:rsidRPr="002812B6" w:rsidRDefault="00D5057D" w:rsidP="002812B6">
            <w:pPr>
              <w:pStyle w:val="BodyText3"/>
              <w:numPr>
                <w:ilvl w:val="0"/>
                <w:numId w:val="28"/>
              </w:numPr>
              <w:ind w:left="929" w:right="113" w:hanging="283"/>
              <w:rPr>
                <w:rFonts w:cs="Arial"/>
                <w:sz w:val="22"/>
              </w:rPr>
            </w:pPr>
            <w:r w:rsidRPr="002812B6">
              <w:rPr>
                <w:rFonts w:cs="Arial"/>
                <w:sz w:val="22"/>
              </w:rPr>
              <w:t>Proceed to consultation</w:t>
            </w:r>
          </w:p>
          <w:p w14:paraId="59A8FDD4" w14:textId="77777777" w:rsidR="00231812" w:rsidRPr="002812B6" w:rsidRDefault="003328B8" w:rsidP="002812B6">
            <w:pPr>
              <w:pStyle w:val="Heading2"/>
              <w:spacing w:before="240" w:after="60" w:line="360" w:lineRule="auto"/>
              <w:ind w:left="362"/>
              <w:rPr>
                <w:rFonts w:ascii="Calibri" w:hAnsi="Calibri" w:cs="Verdana"/>
                <w:color w:val="000000"/>
                <w:sz w:val="22"/>
                <w:szCs w:val="22"/>
              </w:rPr>
            </w:pPr>
            <w:r w:rsidRPr="002812B6">
              <w:rPr>
                <w:rFonts w:cs="Times New Roman"/>
                <w:bCs w:val="0"/>
                <w:iCs w:val="0"/>
                <w:color w:val="auto"/>
                <w:sz w:val="22"/>
                <w:szCs w:val="16"/>
              </w:rPr>
              <w:t xml:space="preserve">Parties are invited to consider the questions set </w:t>
            </w:r>
            <w:r w:rsidR="00C6196F" w:rsidRPr="002812B6">
              <w:rPr>
                <w:rFonts w:cs="Times New Roman"/>
                <w:bCs w:val="0"/>
                <w:iCs w:val="0"/>
                <w:color w:val="auto"/>
                <w:sz w:val="22"/>
                <w:szCs w:val="16"/>
              </w:rPr>
              <w:t>in section 9</w:t>
            </w:r>
            <w:r w:rsidRPr="002812B6">
              <w:rPr>
                <w:rFonts w:cs="Times New Roman"/>
                <w:bCs w:val="0"/>
                <w:iCs w:val="0"/>
                <w:color w:val="auto"/>
                <w:sz w:val="22"/>
                <w:szCs w:val="16"/>
              </w:rPr>
              <w:t xml:space="preserve"> and submit comments using the form attached as Attachment 1 </w:t>
            </w:r>
            <w:r w:rsidRPr="002812B6">
              <w:rPr>
                <w:bCs w:val="0"/>
                <w:iCs w:val="0"/>
                <w:color w:val="auto"/>
                <w:sz w:val="22"/>
                <w:szCs w:val="24"/>
              </w:rPr>
              <w:t>to</w:t>
            </w:r>
            <w:r w:rsidRPr="002812B6">
              <w:rPr>
                <w:color w:val="000000"/>
                <w:sz w:val="22"/>
                <w:szCs w:val="24"/>
              </w:rPr>
              <w:t xml:space="preserve"> </w:t>
            </w:r>
            <w:r w:rsidRPr="002812B6">
              <w:rPr>
                <w:color w:val="0000FF"/>
                <w:sz w:val="22"/>
                <w:szCs w:val="24"/>
                <w:u w:val="single"/>
              </w:rPr>
              <w:t>dcusa@electralink.co.uk</w:t>
            </w:r>
            <w:r w:rsidRPr="002812B6">
              <w:rPr>
                <w:rFonts w:ascii="Calibri" w:hAnsi="Calibri" w:cs="Verdana"/>
                <w:color w:val="000000"/>
                <w:sz w:val="22"/>
                <w:szCs w:val="22"/>
              </w:rPr>
              <w:t xml:space="preserve"> </w:t>
            </w:r>
            <w:r w:rsidRPr="002812B6">
              <w:rPr>
                <w:rFonts w:cs="Times New Roman"/>
                <w:bCs w:val="0"/>
                <w:iCs w:val="0"/>
                <w:color w:val="auto"/>
                <w:sz w:val="22"/>
                <w:szCs w:val="16"/>
                <w:highlight w:val="yellow"/>
              </w:rPr>
              <w:t>by</w:t>
            </w:r>
            <w:r w:rsidRPr="002812B6">
              <w:rPr>
                <w:rFonts w:ascii="Calibri" w:hAnsi="Calibri" w:cs="Verdana"/>
                <w:color w:val="000000"/>
                <w:sz w:val="22"/>
                <w:szCs w:val="22"/>
                <w:highlight w:val="yellow"/>
              </w:rPr>
              <w:t xml:space="preserve"> </w:t>
            </w:r>
            <w:r w:rsidR="00752811" w:rsidRPr="002812B6">
              <w:rPr>
                <w:rFonts w:cs="Times New Roman"/>
                <w:b/>
                <w:bCs w:val="0"/>
                <w:iCs w:val="0"/>
                <w:color w:val="auto"/>
                <w:sz w:val="22"/>
                <w:szCs w:val="16"/>
                <w:highlight w:val="yellow"/>
              </w:rPr>
              <w:t>DATE</w:t>
            </w:r>
            <w:r w:rsidR="006864ED" w:rsidRPr="002812B6">
              <w:rPr>
                <w:rFonts w:cs="Times New Roman"/>
                <w:b/>
                <w:bCs w:val="0"/>
                <w:iCs w:val="0"/>
                <w:color w:val="auto"/>
                <w:sz w:val="22"/>
                <w:szCs w:val="16"/>
                <w:highlight w:val="yellow"/>
              </w:rPr>
              <w:t xml:space="preserve"> 201</w:t>
            </w:r>
            <w:r w:rsidR="00352CE1" w:rsidRPr="002812B6">
              <w:rPr>
                <w:rFonts w:cs="Times New Roman"/>
                <w:b/>
                <w:bCs w:val="0"/>
                <w:iCs w:val="0"/>
                <w:color w:val="auto"/>
                <w:sz w:val="22"/>
                <w:szCs w:val="16"/>
                <w:highlight w:val="yellow"/>
              </w:rPr>
              <w:t>7</w:t>
            </w:r>
            <w:r w:rsidR="006864ED" w:rsidRPr="002812B6">
              <w:rPr>
                <w:rFonts w:cs="Times New Roman"/>
                <w:b/>
                <w:bCs w:val="0"/>
                <w:iCs w:val="0"/>
                <w:color w:val="auto"/>
                <w:sz w:val="22"/>
                <w:szCs w:val="16"/>
                <w:highlight w:val="yellow"/>
              </w:rPr>
              <w:t>.</w:t>
            </w:r>
          </w:p>
          <w:p w14:paraId="431E9B30" w14:textId="77777777" w:rsidR="006F19E3" w:rsidRPr="002812B6" w:rsidRDefault="00BB3DE9" w:rsidP="002812B6">
            <w:pPr>
              <w:pStyle w:val="BodyText3"/>
              <w:ind w:left="362" w:right="113"/>
              <w:rPr>
                <w:rFonts w:cs="Arial"/>
                <w:sz w:val="22"/>
              </w:rPr>
            </w:pPr>
            <w:r w:rsidRPr="002812B6">
              <w:rPr>
                <w:rFonts w:cs="Arial"/>
                <w:sz w:val="22"/>
              </w:rPr>
              <w:t xml:space="preserve">The </w:t>
            </w:r>
            <w:r w:rsidR="003328B8" w:rsidRPr="002812B6">
              <w:rPr>
                <w:rFonts w:cs="Arial"/>
                <w:sz w:val="22"/>
              </w:rPr>
              <w:t xml:space="preserve">Working Group </w:t>
            </w:r>
            <w:r w:rsidRPr="002812B6">
              <w:rPr>
                <w:rFonts w:cs="Arial"/>
                <w:sz w:val="22"/>
              </w:rPr>
              <w:t xml:space="preserve">will consider </w:t>
            </w:r>
            <w:r w:rsidR="003328B8" w:rsidRPr="002812B6">
              <w:rPr>
                <w:rFonts w:cs="Arial"/>
                <w:sz w:val="22"/>
              </w:rPr>
              <w:t xml:space="preserve">the consultation responses </w:t>
            </w:r>
            <w:r w:rsidR="006F19E3" w:rsidRPr="002812B6">
              <w:rPr>
                <w:rFonts w:cs="Arial"/>
                <w:sz w:val="22"/>
              </w:rPr>
              <w:t xml:space="preserve">and determine the appropriate </w:t>
            </w:r>
            <w:r w:rsidR="00D36FC3" w:rsidRPr="002812B6">
              <w:rPr>
                <w:rFonts w:cs="Arial"/>
                <w:sz w:val="22"/>
              </w:rPr>
              <w:t>next steps</w:t>
            </w:r>
            <w:r w:rsidR="003328B8" w:rsidRPr="002812B6">
              <w:rPr>
                <w:rFonts w:cs="Arial"/>
                <w:sz w:val="22"/>
              </w:rPr>
              <w:t xml:space="preserve"> for the </w:t>
            </w:r>
            <w:r w:rsidR="00F770DC" w:rsidRPr="002812B6">
              <w:rPr>
                <w:rFonts w:cs="Arial"/>
                <w:sz w:val="22"/>
              </w:rPr>
              <w:t>progression</w:t>
            </w:r>
            <w:r w:rsidR="00E20E29" w:rsidRPr="002812B6">
              <w:rPr>
                <w:rFonts w:cs="Arial"/>
                <w:sz w:val="22"/>
              </w:rPr>
              <w:t xml:space="preserve"> of the </w:t>
            </w:r>
            <w:r w:rsidR="006A7B64" w:rsidRPr="002812B6">
              <w:rPr>
                <w:rFonts w:cs="Arial"/>
                <w:sz w:val="22"/>
              </w:rPr>
              <w:t>CP.</w:t>
            </w:r>
          </w:p>
        </w:tc>
      </w:tr>
      <w:tr w:rsidR="006F19E3" w:rsidRPr="00EB32BB" w14:paraId="53E362B1"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59759E9D" w14:textId="77777777" w:rsidR="006F19E3" w:rsidRPr="00EB32BB" w:rsidRDefault="00256CDC" w:rsidP="00BD02F0">
            <w:pPr>
              <w:spacing w:before="60" w:after="0"/>
              <w:ind w:firstLine="9"/>
              <w:jc w:val="center"/>
              <w:rPr>
                <w:rFonts w:cs="Arial"/>
              </w:rPr>
            </w:pPr>
            <w:r>
              <w:rPr>
                <w:rFonts w:cs="Arial"/>
                <w:noProof/>
                <w:lang w:val="en-US" w:eastAsia="en-US"/>
              </w:rPr>
              <w:pict w14:anchorId="79F141D8">
                <v:shape id="Picture 3" o:spid="_x0000_i1026" type="#_x0000_t75" alt="Description: Description: High_Impact" style="width:36.3pt;height:36.3pt;visibility:visible">
                  <v:imagedata r:id="rId9" o:title=" High_Impact" chromakey="#cde2db"/>
                </v:shape>
              </w:pict>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5D13757F" w14:textId="701F3ECF" w:rsidR="006F19E3" w:rsidRPr="002812B6" w:rsidRDefault="00370895" w:rsidP="00BD02F0">
            <w:pPr>
              <w:spacing w:after="0"/>
              <w:ind w:left="113" w:right="113"/>
              <w:rPr>
                <w:rFonts w:cs="Arial"/>
                <w:sz w:val="22"/>
              </w:rPr>
            </w:pPr>
            <w:r w:rsidRPr="002812B6">
              <w:rPr>
                <w:sz w:val="22"/>
              </w:rPr>
              <w:t>Impacted Parties</w:t>
            </w:r>
            <w:r w:rsidR="00231812" w:rsidRPr="002812B6">
              <w:rPr>
                <w:sz w:val="22"/>
              </w:rPr>
              <w:t xml:space="preserve">: </w:t>
            </w:r>
            <w:r w:rsidR="000D048A" w:rsidRPr="002812B6">
              <w:rPr>
                <w:sz w:val="22"/>
              </w:rPr>
              <w:t xml:space="preserve"> DNOs, IDNOs, Suppliers</w:t>
            </w:r>
          </w:p>
        </w:tc>
      </w:tr>
      <w:tr w:rsidR="005D1C6B" w:rsidRPr="00EB32BB" w14:paraId="6DAA2D87"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554DFC9D" w14:textId="77777777" w:rsidR="005D1C6B" w:rsidRPr="00EB32BB" w:rsidRDefault="00256CDC" w:rsidP="005D1C6B">
            <w:pPr>
              <w:spacing w:before="60" w:after="60"/>
              <w:ind w:firstLine="9"/>
              <w:jc w:val="center"/>
              <w:rPr>
                <w:rFonts w:cs="Arial"/>
              </w:rPr>
            </w:pPr>
            <w:r>
              <w:rPr>
                <w:rFonts w:cs="Arial"/>
                <w:noProof/>
                <w:lang w:val="en-US" w:eastAsia="en-US"/>
              </w:rPr>
              <w:pict w14:anchorId="3777F454">
                <v:shape id="_x0000_i1027" type="#_x0000_t75" alt="Description: Description: High_Impact" style="width:36.3pt;height:36.3pt;visibility:visible">
                  <v:imagedata r:id="rId9" o:title=" High_Impact" chromakey="#cde2db"/>
                </v:shape>
              </w:pict>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2BE0E47C" w14:textId="66A47204" w:rsidR="005D1C6B" w:rsidRPr="002812B6" w:rsidRDefault="005D1C6B" w:rsidP="00BD02F0">
            <w:pPr>
              <w:spacing w:after="0"/>
              <w:ind w:left="113" w:right="113"/>
              <w:rPr>
                <w:rFonts w:cs="Arial"/>
                <w:sz w:val="22"/>
              </w:rPr>
            </w:pPr>
            <w:r w:rsidRPr="002812B6">
              <w:rPr>
                <w:sz w:val="22"/>
              </w:rPr>
              <w:t>Impacted Clauses:</w:t>
            </w:r>
            <w:r w:rsidR="000D048A" w:rsidRPr="002812B6">
              <w:rPr>
                <w:sz w:val="22"/>
              </w:rPr>
              <w:t xml:space="preserve"> </w:t>
            </w:r>
            <w:r w:rsidR="00752811" w:rsidRPr="002812B6">
              <w:rPr>
                <w:sz w:val="22"/>
              </w:rPr>
              <w:t>Schedule 16</w:t>
            </w:r>
            <w:r w:rsidR="00EF21AE" w:rsidRPr="002812B6">
              <w:rPr>
                <w:sz w:val="22"/>
              </w:rPr>
              <w:t>, para 52.  Schedule x, various Clauses</w:t>
            </w:r>
            <w:r w:rsidR="00EF21AE" w:rsidRPr="002812B6">
              <w:rPr>
                <w:rStyle w:val="FootnoteReference"/>
                <w:sz w:val="22"/>
              </w:rPr>
              <w:footnoteReference w:id="1"/>
            </w:r>
          </w:p>
        </w:tc>
      </w:tr>
    </w:tbl>
    <w:p w14:paraId="1BCEA5A2" w14:textId="77777777" w:rsidR="008D625F" w:rsidRPr="008D625F" w:rsidRDefault="008D625F" w:rsidP="008D625F">
      <w:pPr>
        <w:spacing w:before="0" w:after="0"/>
        <w:rPr>
          <w:vanish/>
        </w:rPr>
      </w:pPr>
    </w:p>
    <w:tbl>
      <w:tblPr>
        <w:tblW w:w="10207" w:type="dxa"/>
        <w:tblInd w:w="-176" w:type="dxa"/>
        <w:tblLayout w:type="fixed"/>
        <w:tblLook w:val="04A0" w:firstRow="1" w:lastRow="0" w:firstColumn="1" w:lastColumn="0" w:noHBand="0" w:noVBand="1"/>
      </w:tblPr>
      <w:tblGrid>
        <w:gridCol w:w="7939"/>
        <w:gridCol w:w="2268"/>
      </w:tblGrid>
      <w:tr w:rsidR="00F10E14" w:rsidRPr="00EB32BB" w14:paraId="3455D7D8" w14:textId="77777777" w:rsidTr="004D430C">
        <w:trPr>
          <w:trHeight w:val="617"/>
        </w:trPr>
        <w:tc>
          <w:tcPr>
            <w:tcW w:w="7939" w:type="dxa"/>
            <w:vMerge w:val="restart"/>
            <w:tcBorders>
              <w:top w:val="single" w:sz="4" w:space="0" w:color="4A8958"/>
              <w:left w:val="single" w:sz="4" w:space="0" w:color="4A8958"/>
              <w:bottom w:val="single" w:sz="4" w:space="0" w:color="4A8958"/>
              <w:right w:val="single" w:sz="4" w:space="0" w:color="4A8958"/>
            </w:tcBorders>
            <w:shd w:val="clear" w:color="auto" w:fill="auto"/>
          </w:tcPr>
          <w:p w14:paraId="6FD86906" w14:textId="77777777" w:rsidR="00F10E14" w:rsidRPr="00EB32BB" w:rsidRDefault="00F10E14" w:rsidP="00AF7744">
            <w:pPr>
              <w:pStyle w:val="Contents02"/>
              <w:rPr>
                <w:noProof/>
              </w:rPr>
            </w:pPr>
            <w:r w:rsidRPr="00EB32BB">
              <w:rPr>
                <w:noProof/>
              </w:rPr>
              <w:lastRenderedPageBreak/>
              <w:t>Contents</w:t>
            </w:r>
          </w:p>
          <w:p w14:paraId="3B4A1D52" w14:textId="56B31ADC" w:rsidR="00287844" w:rsidRPr="008D625F" w:rsidRDefault="00F10E14" w:rsidP="00287844">
            <w:pPr>
              <w:pStyle w:val="TOC1"/>
              <w:framePr w:wrap="around"/>
              <w:rPr>
                <w:rFonts w:ascii="Calibri" w:hAnsi="Calibri"/>
                <w:b w:val="0"/>
                <w:bCs w:val="0"/>
                <w:color w:val="auto"/>
                <w:sz w:val="22"/>
                <w:szCs w:val="22"/>
              </w:rPr>
            </w:pPr>
            <w:r w:rsidRPr="00EB32BB">
              <w:fldChar w:fldCharType="begin"/>
            </w:r>
            <w:r w:rsidRPr="00EB32BB">
              <w:instrText xml:space="preserve"> TOC \o "1-1" </w:instrText>
            </w:r>
            <w:r w:rsidRPr="00EB32BB">
              <w:fldChar w:fldCharType="separate"/>
            </w:r>
            <w:r w:rsidR="00287844">
              <w:t>1.</w:t>
            </w:r>
            <w:r w:rsidR="00287844" w:rsidRPr="008D625F">
              <w:rPr>
                <w:rFonts w:ascii="Calibri" w:hAnsi="Calibri"/>
                <w:b w:val="0"/>
                <w:bCs w:val="0"/>
                <w:color w:val="auto"/>
                <w:sz w:val="22"/>
                <w:szCs w:val="22"/>
              </w:rPr>
              <w:tab/>
            </w:r>
            <w:r w:rsidR="00287844">
              <w:t>Summary</w:t>
            </w:r>
            <w:r w:rsidR="00287844">
              <w:tab/>
            </w:r>
            <w:r w:rsidR="00287844">
              <w:fldChar w:fldCharType="begin"/>
            </w:r>
            <w:r w:rsidR="00287844">
              <w:instrText xml:space="preserve"> PAGEREF _Toc494981273 \h </w:instrText>
            </w:r>
            <w:r w:rsidR="00287844">
              <w:fldChar w:fldCharType="separate"/>
            </w:r>
            <w:r w:rsidR="00287844">
              <w:t>3</w:t>
            </w:r>
            <w:r w:rsidR="00287844">
              <w:fldChar w:fldCharType="end"/>
            </w:r>
          </w:p>
          <w:p w14:paraId="2553A6EF" w14:textId="60D49FE9" w:rsidR="00287844" w:rsidRPr="008D625F" w:rsidRDefault="00287844" w:rsidP="00287844">
            <w:pPr>
              <w:pStyle w:val="TOC1"/>
              <w:framePr w:wrap="around"/>
              <w:rPr>
                <w:rFonts w:ascii="Calibri" w:hAnsi="Calibri"/>
                <w:b w:val="0"/>
                <w:bCs w:val="0"/>
                <w:color w:val="auto"/>
                <w:sz w:val="22"/>
                <w:szCs w:val="22"/>
              </w:rPr>
            </w:pPr>
            <w:r>
              <w:t>2</w:t>
            </w:r>
            <w:r w:rsidRPr="008D625F">
              <w:rPr>
                <w:rFonts w:ascii="Calibri" w:hAnsi="Calibri"/>
                <w:b w:val="0"/>
                <w:bCs w:val="0"/>
                <w:color w:val="auto"/>
                <w:sz w:val="22"/>
                <w:szCs w:val="22"/>
              </w:rPr>
              <w:tab/>
            </w:r>
            <w:r>
              <w:t>Governance</w:t>
            </w:r>
            <w:r>
              <w:tab/>
            </w:r>
            <w:r>
              <w:fldChar w:fldCharType="begin"/>
            </w:r>
            <w:r>
              <w:instrText xml:space="preserve"> PAGEREF _Toc494981274 \h </w:instrText>
            </w:r>
            <w:r>
              <w:fldChar w:fldCharType="separate"/>
            </w:r>
            <w:r>
              <w:t>3</w:t>
            </w:r>
            <w:r>
              <w:fldChar w:fldCharType="end"/>
            </w:r>
          </w:p>
          <w:p w14:paraId="1537F7FE" w14:textId="6A19871E" w:rsidR="00287844" w:rsidRPr="008D625F" w:rsidRDefault="00287844" w:rsidP="00287844">
            <w:pPr>
              <w:pStyle w:val="TOC1"/>
              <w:framePr w:wrap="around"/>
              <w:rPr>
                <w:rFonts w:ascii="Calibri" w:hAnsi="Calibri"/>
                <w:b w:val="0"/>
                <w:bCs w:val="0"/>
                <w:color w:val="auto"/>
                <w:sz w:val="22"/>
                <w:szCs w:val="22"/>
              </w:rPr>
            </w:pPr>
            <w:r>
              <w:t>3</w:t>
            </w:r>
            <w:r w:rsidRPr="008D625F">
              <w:rPr>
                <w:rFonts w:ascii="Calibri" w:hAnsi="Calibri"/>
                <w:b w:val="0"/>
                <w:bCs w:val="0"/>
                <w:color w:val="auto"/>
                <w:sz w:val="22"/>
                <w:szCs w:val="22"/>
              </w:rPr>
              <w:tab/>
            </w:r>
            <w:r>
              <w:t>Why Change?</w:t>
            </w:r>
            <w:r>
              <w:tab/>
            </w:r>
            <w:r>
              <w:fldChar w:fldCharType="begin"/>
            </w:r>
            <w:r>
              <w:instrText xml:space="preserve"> PAGEREF _Toc494981275 \h </w:instrText>
            </w:r>
            <w:r>
              <w:fldChar w:fldCharType="separate"/>
            </w:r>
            <w:r>
              <w:t>4</w:t>
            </w:r>
            <w:r>
              <w:fldChar w:fldCharType="end"/>
            </w:r>
          </w:p>
          <w:p w14:paraId="1F318499" w14:textId="32BCFDB0" w:rsidR="00287844" w:rsidRPr="008D625F" w:rsidRDefault="00287844" w:rsidP="00287844">
            <w:pPr>
              <w:pStyle w:val="TOC1"/>
              <w:framePr w:wrap="around"/>
              <w:rPr>
                <w:rFonts w:ascii="Calibri" w:hAnsi="Calibri"/>
                <w:b w:val="0"/>
                <w:bCs w:val="0"/>
                <w:color w:val="auto"/>
                <w:sz w:val="22"/>
                <w:szCs w:val="22"/>
              </w:rPr>
            </w:pPr>
            <w:r>
              <w:t>4</w:t>
            </w:r>
            <w:r w:rsidRPr="008D625F">
              <w:rPr>
                <w:rFonts w:ascii="Calibri" w:hAnsi="Calibri"/>
                <w:b w:val="0"/>
                <w:bCs w:val="0"/>
                <w:color w:val="auto"/>
                <w:sz w:val="22"/>
                <w:szCs w:val="22"/>
              </w:rPr>
              <w:tab/>
            </w:r>
            <w:r>
              <w:t>DCP 266 Working Group Assessment</w:t>
            </w:r>
            <w:r>
              <w:tab/>
            </w:r>
            <w:r>
              <w:fldChar w:fldCharType="begin"/>
            </w:r>
            <w:r>
              <w:instrText xml:space="preserve"> PAGEREF _Toc494981276 \h </w:instrText>
            </w:r>
            <w:r>
              <w:fldChar w:fldCharType="separate"/>
            </w:r>
            <w:r>
              <w:t>6</w:t>
            </w:r>
            <w:r>
              <w:fldChar w:fldCharType="end"/>
            </w:r>
          </w:p>
          <w:p w14:paraId="49B89356" w14:textId="77B7FA88" w:rsidR="00287844" w:rsidRPr="008D625F" w:rsidRDefault="00287844" w:rsidP="00287844">
            <w:pPr>
              <w:pStyle w:val="TOC1"/>
              <w:framePr w:wrap="around"/>
              <w:rPr>
                <w:rFonts w:ascii="Calibri" w:hAnsi="Calibri"/>
                <w:b w:val="0"/>
                <w:bCs w:val="0"/>
                <w:color w:val="auto"/>
                <w:sz w:val="22"/>
                <w:szCs w:val="22"/>
              </w:rPr>
            </w:pPr>
            <w:r>
              <w:t>5</w:t>
            </w:r>
            <w:r w:rsidRPr="008D625F">
              <w:rPr>
                <w:rFonts w:ascii="Calibri" w:hAnsi="Calibri"/>
                <w:b w:val="0"/>
                <w:bCs w:val="0"/>
                <w:color w:val="auto"/>
                <w:sz w:val="22"/>
                <w:szCs w:val="22"/>
              </w:rPr>
              <w:tab/>
            </w:r>
            <w:r>
              <w:t>Relevant Objectives</w:t>
            </w:r>
            <w:r>
              <w:tab/>
            </w:r>
            <w:r>
              <w:fldChar w:fldCharType="begin"/>
            </w:r>
            <w:r>
              <w:instrText xml:space="preserve"> PAGEREF _Toc494981277 \h </w:instrText>
            </w:r>
            <w:r>
              <w:fldChar w:fldCharType="separate"/>
            </w:r>
            <w:r>
              <w:t>15</w:t>
            </w:r>
            <w:r>
              <w:fldChar w:fldCharType="end"/>
            </w:r>
          </w:p>
          <w:p w14:paraId="48F91518" w14:textId="1480974A" w:rsidR="00287844" w:rsidRPr="008D625F" w:rsidRDefault="00287844" w:rsidP="00287844">
            <w:pPr>
              <w:pStyle w:val="TOC1"/>
              <w:framePr w:wrap="around"/>
              <w:rPr>
                <w:rFonts w:ascii="Calibri" w:hAnsi="Calibri"/>
                <w:b w:val="0"/>
                <w:bCs w:val="0"/>
                <w:color w:val="auto"/>
                <w:sz w:val="22"/>
                <w:szCs w:val="22"/>
              </w:rPr>
            </w:pPr>
            <w:r>
              <w:t>6</w:t>
            </w:r>
            <w:r w:rsidRPr="008D625F">
              <w:rPr>
                <w:rFonts w:ascii="Calibri" w:hAnsi="Calibri"/>
                <w:b w:val="0"/>
                <w:bCs w:val="0"/>
                <w:color w:val="auto"/>
                <w:sz w:val="22"/>
                <w:szCs w:val="22"/>
              </w:rPr>
              <w:tab/>
            </w:r>
            <w:r>
              <w:t>Impacts &amp; other considerations</w:t>
            </w:r>
            <w:r>
              <w:tab/>
            </w:r>
            <w:r>
              <w:fldChar w:fldCharType="begin"/>
            </w:r>
            <w:r>
              <w:instrText xml:space="preserve"> PAGEREF _Toc494981278 \h </w:instrText>
            </w:r>
            <w:r>
              <w:fldChar w:fldCharType="separate"/>
            </w:r>
            <w:r>
              <w:t>16</w:t>
            </w:r>
            <w:r>
              <w:fldChar w:fldCharType="end"/>
            </w:r>
          </w:p>
          <w:p w14:paraId="16AB252B" w14:textId="69615E63" w:rsidR="00287844" w:rsidRPr="008D625F" w:rsidRDefault="00287844" w:rsidP="00287844">
            <w:pPr>
              <w:pStyle w:val="TOC1"/>
              <w:framePr w:wrap="around"/>
              <w:rPr>
                <w:rFonts w:ascii="Calibri" w:hAnsi="Calibri"/>
                <w:b w:val="0"/>
                <w:bCs w:val="0"/>
                <w:color w:val="auto"/>
                <w:sz w:val="22"/>
                <w:szCs w:val="22"/>
              </w:rPr>
            </w:pPr>
            <w:r>
              <w:t>7</w:t>
            </w:r>
            <w:r w:rsidRPr="008D625F">
              <w:rPr>
                <w:rFonts w:ascii="Calibri" w:hAnsi="Calibri"/>
                <w:b w:val="0"/>
                <w:bCs w:val="0"/>
                <w:color w:val="auto"/>
                <w:sz w:val="22"/>
                <w:szCs w:val="22"/>
              </w:rPr>
              <w:tab/>
            </w:r>
            <w:r>
              <w:t>Implementation</w:t>
            </w:r>
            <w:r>
              <w:tab/>
            </w:r>
            <w:r>
              <w:fldChar w:fldCharType="begin"/>
            </w:r>
            <w:r>
              <w:instrText xml:space="preserve"> PAGEREF _Toc494981279 \h </w:instrText>
            </w:r>
            <w:r>
              <w:fldChar w:fldCharType="separate"/>
            </w:r>
            <w:r>
              <w:t>18</w:t>
            </w:r>
            <w:r>
              <w:fldChar w:fldCharType="end"/>
            </w:r>
          </w:p>
          <w:p w14:paraId="3EBDA83B" w14:textId="5D597DFE" w:rsidR="00287844" w:rsidRPr="008D625F" w:rsidRDefault="00287844" w:rsidP="00287844">
            <w:pPr>
              <w:pStyle w:val="TOC1"/>
              <w:framePr w:wrap="around"/>
              <w:rPr>
                <w:rFonts w:ascii="Calibri" w:hAnsi="Calibri"/>
                <w:b w:val="0"/>
                <w:bCs w:val="0"/>
                <w:color w:val="auto"/>
                <w:sz w:val="22"/>
                <w:szCs w:val="22"/>
              </w:rPr>
            </w:pPr>
            <w:r>
              <w:t>8</w:t>
            </w:r>
            <w:r w:rsidRPr="008D625F">
              <w:rPr>
                <w:rFonts w:ascii="Calibri" w:hAnsi="Calibri"/>
                <w:b w:val="0"/>
                <w:bCs w:val="0"/>
                <w:color w:val="auto"/>
                <w:sz w:val="22"/>
                <w:szCs w:val="22"/>
              </w:rPr>
              <w:tab/>
            </w:r>
            <w:r>
              <w:t>Legal Text</w:t>
            </w:r>
            <w:r>
              <w:tab/>
            </w:r>
            <w:r>
              <w:fldChar w:fldCharType="begin"/>
            </w:r>
            <w:r>
              <w:instrText xml:space="preserve"> PAGEREF _Toc494981280 \h </w:instrText>
            </w:r>
            <w:r>
              <w:fldChar w:fldCharType="separate"/>
            </w:r>
            <w:r>
              <w:t>18</w:t>
            </w:r>
            <w:r>
              <w:fldChar w:fldCharType="end"/>
            </w:r>
          </w:p>
          <w:p w14:paraId="0CEBAF76" w14:textId="5E82E869" w:rsidR="00287844" w:rsidRPr="008D625F" w:rsidRDefault="00287844" w:rsidP="00287844">
            <w:pPr>
              <w:pStyle w:val="TOC1"/>
              <w:framePr w:wrap="around"/>
              <w:rPr>
                <w:rFonts w:ascii="Calibri" w:hAnsi="Calibri"/>
                <w:b w:val="0"/>
                <w:bCs w:val="0"/>
                <w:color w:val="auto"/>
                <w:sz w:val="22"/>
                <w:szCs w:val="22"/>
              </w:rPr>
            </w:pPr>
            <w:r>
              <w:t>9</w:t>
            </w:r>
            <w:r w:rsidRPr="008D625F">
              <w:rPr>
                <w:rFonts w:ascii="Calibri" w:hAnsi="Calibri"/>
                <w:b w:val="0"/>
                <w:bCs w:val="0"/>
                <w:color w:val="auto"/>
                <w:sz w:val="22"/>
                <w:szCs w:val="22"/>
              </w:rPr>
              <w:tab/>
            </w:r>
            <w:r>
              <w:t>Consultation Questions</w:t>
            </w:r>
            <w:r>
              <w:tab/>
            </w:r>
            <w:r>
              <w:fldChar w:fldCharType="begin"/>
            </w:r>
            <w:r>
              <w:instrText xml:space="preserve"> PAGEREF _Toc494981281 \h </w:instrText>
            </w:r>
            <w:r>
              <w:fldChar w:fldCharType="separate"/>
            </w:r>
            <w:r>
              <w:t>19</w:t>
            </w:r>
            <w:r>
              <w:fldChar w:fldCharType="end"/>
            </w:r>
          </w:p>
          <w:p w14:paraId="45DFE8DA" w14:textId="7665D285" w:rsidR="00F10E14" w:rsidRPr="00EB32BB" w:rsidRDefault="00F10E14" w:rsidP="00440FAE">
            <w:pPr>
              <w:pStyle w:val="TOCMOD"/>
              <w:framePr w:wrap="around"/>
              <w:tabs>
                <w:tab w:val="clear" w:pos="382"/>
                <w:tab w:val="clear" w:pos="7655"/>
                <w:tab w:val="left" w:pos="5385"/>
              </w:tabs>
              <w:rPr>
                <w:rFonts w:cs="Arial"/>
              </w:rPr>
            </w:pPr>
            <w:r w:rsidRPr="00EB32BB">
              <w:rPr>
                <w:rFonts w:cs="Arial"/>
              </w:rPr>
              <w:fldChar w:fldCharType="end"/>
            </w:r>
            <w:r w:rsidR="00440FAE">
              <w:rPr>
                <w:rFonts w:cs="Arial"/>
              </w:rPr>
              <w:tab/>
            </w:r>
          </w:p>
          <w:p w14:paraId="39F4CFA8" w14:textId="77777777" w:rsidR="00F10E14" w:rsidRPr="00EB32BB" w:rsidRDefault="00AD606D" w:rsidP="00AF7744">
            <w:pPr>
              <w:pStyle w:val="Contents02"/>
            </w:pPr>
            <w:r>
              <w:t>Timetable</w:t>
            </w:r>
          </w:p>
          <w:p w14:paraId="7FCF3F69" w14:textId="77777777" w:rsidR="005D1C6B" w:rsidRPr="000E3826" w:rsidRDefault="005D1C6B" w:rsidP="005D1C6B">
            <w:pPr>
              <w:rPr>
                <w:rFonts w:cs="Arial"/>
                <w:szCs w:val="20"/>
                <w:lang w:val="en-US"/>
              </w:rPr>
            </w:pPr>
            <w:r w:rsidRPr="000E3826">
              <w:rPr>
                <w:rFonts w:cs="Arial"/>
                <w:szCs w:val="20"/>
                <w:lang w:val="en-US"/>
              </w:rPr>
              <w:t>The timetable for the progression of the CP is as follows:</w:t>
            </w:r>
          </w:p>
          <w:tbl>
            <w:tblPr>
              <w:tblpPr w:leftFromText="180" w:rightFromText="180" w:vertAnchor="text" w:tblpX="-103" w:tblpY="1"/>
              <w:tblOverlap w:val="never"/>
              <w:tblW w:w="7933"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A0" w:firstRow="1" w:lastRow="0" w:firstColumn="1" w:lastColumn="0" w:noHBand="0" w:noVBand="1"/>
            </w:tblPr>
            <w:tblGrid>
              <w:gridCol w:w="5665"/>
              <w:gridCol w:w="2268"/>
            </w:tblGrid>
            <w:tr w:rsidR="00AA69EF" w:rsidRPr="00E80788" w14:paraId="554BC3F6" w14:textId="77777777" w:rsidTr="00E81739">
              <w:tc>
                <w:tcPr>
                  <w:tcW w:w="7933" w:type="dxa"/>
                  <w:gridSpan w:val="2"/>
                  <w:shd w:val="clear" w:color="auto" w:fill="auto"/>
                </w:tcPr>
                <w:p w14:paraId="15FE3BE0" w14:textId="77777777" w:rsidR="00AA69EF" w:rsidRPr="00E80788" w:rsidRDefault="00231812" w:rsidP="005D1C6B">
                  <w:pPr>
                    <w:spacing w:before="40" w:after="40"/>
                    <w:rPr>
                      <w:rFonts w:ascii="Calibri" w:hAnsi="Calibri" w:cs="Arial"/>
                      <w:sz w:val="22"/>
                      <w:szCs w:val="22"/>
                    </w:rPr>
                  </w:pPr>
                  <w:r w:rsidRPr="00E80788">
                    <w:rPr>
                      <w:rFonts w:ascii="Calibri" w:hAnsi="Calibri" w:cs="Arial"/>
                      <w:b/>
                      <w:sz w:val="22"/>
                      <w:szCs w:val="22"/>
                    </w:rPr>
                    <w:t>Change Proposal</w:t>
                  </w:r>
                  <w:r w:rsidR="00AA69EF" w:rsidRPr="00E80788">
                    <w:rPr>
                      <w:rFonts w:ascii="Calibri" w:hAnsi="Calibri" w:cs="Arial"/>
                      <w:b/>
                      <w:sz w:val="22"/>
                      <w:szCs w:val="22"/>
                    </w:rPr>
                    <w:t xml:space="preserve"> timetable</w:t>
                  </w:r>
                  <w:r w:rsidR="00AD606D" w:rsidRPr="00E80788">
                    <w:rPr>
                      <w:rFonts w:ascii="Calibri" w:hAnsi="Calibri" w:cs="Arial"/>
                      <w:b/>
                      <w:sz w:val="22"/>
                      <w:szCs w:val="22"/>
                    </w:rPr>
                    <w:t>:</w:t>
                  </w:r>
                  <w:r w:rsidR="00AA69EF" w:rsidRPr="00E80788">
                    <w:rPr>
                      <w:rFonts w:ascii="Calibri" w:hAnsi="Calibri" w:cs="Arial"/>
                      <w:i/>
                      <w:sz w:val="22"/>
                      <w:szCs w:val="22"/>
                    </w:rPr>
                    <w:t xml:space="preserve"> </w:t>
                  </w:r>
                </w:p>
              </w:tc>
            </w:tr>
            <w:tr w:rsidR="005D1C6B" w:rsidRPr="00EB32BB" w14:paraId="5EEF6A73" w14:textId="77777777" w:rsidTr="00F535CA">
              <w:tc>
                <w:tcPr>
                  <w:tcW w:w="5665" w:type="dxa"/>
                  <w:shd w:val="clear" w:color="auto" w:fill="BDD6EE"/>
                </w:tcPr>
                <w:p w14:paraId="56A98810" w14:textId="77777777" w:rsidR="005D1C6B" w:rsidRPr="00FF0C32" w:rsidRDefault="005D1C6B" w:rsidP="005D1C6B">
                  <w:pPr>
                    <w:pStyle w:val="Heading4"/>
                    <w:keepLines w:val="0"/>
                    <w:spacing w:before="240"/>
                    <w:rPr>
                      <w:rFonts w:cs="Arial"/>
                      <w:b w:val="0"/>
                      <w:sz w:val="22"/>
                      <w:szCs w:val="22"/>
                    </w:rPr>
                  </w:pPr>
                  <w:r w:rsidRPr="00FF0C32">
                    <w:rPr>
                      <w:rFonts w:ascii="Arial" w:eastAsia="Times New Roman" w:hAnsi="Arial" w:cs="Arial"/>
                      <w:i w:val="0"/>
                      <w:iCs w:val="0"/>
                      <w:color w:val="008576"/>
                      <w:sz w:val="22"/>
                      <w:szCs w:val="22"/>
                    </w:rPr>
                    <w:t>Activity</w:t>
                  </w:r>
                </w:p>
              </w:tc>
              <w:tc>
                <w:tcPr>
                  <w:tcW w:w="2268" w:type="dxa"/>
                  <w:shd w:val="clear" w:color="auto" w:fill="BDD6EE"/>
                  <w:vAlign w:val="center"/>
                </w:tcPr>
                <w:p w14:paraId="40D5A388" w14:textId="77777777" w:rsidR="005D1C6B" w:rsidRPr="007F41DB" w:rsidRDefault="005D1C6B" w:rsidP="005D1C6B">
                  <w:pPr>
                    <w:pStyle w:val="Heading4"/>
                    <w:keepLines w:val="0"/>
                    <w:spacing w:before="240"/>
                    <w:rPr>
                      <w:rFonts w:cs="Arial"/>
                      <w:b w:val="0"/>
                      <w:sz w:val="22"/>
                      <w:szCs w:val="22"/>
                    </w:rPr>
                  </w:pPr>
                  <w:r w:rsidRPr="007F41DB">
                    <w:rPr>
                      <w:rFonts w:ascii="Arial" w:eastAsia="Times New Roman" w:hAnsi="Arial" w:cs="Arial"/>
                      <w:i w:val="0"/>
                      <w:iCs w:val="0"/>
                      <w:color w:val="008576"/>
                      <w:sz w:val="22"/>
                      <w:szCs w:val="22"/>
                    </w:rPr>
                    <w:t>Date</w:t>
                  </w:r>
                </w:p>
              </w:tc>
            </w:tr>
            <w:tr w:rsidR="005D1C6B" w:rsidRPr="00EB32BB" w14:paraId="090819BF" w14:textId="77777777" w:rsidTr="005D1C6B">
              <w:tc>
                <w:tcPr>
                  <w:tcW w:w="5665" w:type="dxa"/>
                  <w:shd w:val="clear" w:color="auto" w:fill="auto"/>
                </w:tcPr>
                <w:p w14:paraId="21D3BA03" w14:textId="77777777" w:rsidR="005D1C6B" w:rsidRPr="000E3826" w:rsidRDefault="005D1C6B" w:rsidP="005D1C6B">
                  <w:pPr>
                    <w:tabs>
                      <w:tab w:val="left" w:pos="171"/>
                    </w:tabs>
                    <w:spacing w:before="40" w:after="40"/>
                    <w:rPr>
                      <w:rFonts w:cs="Arial"/>
                      <w:szCs w:val="20"/>
                    </w:rPr>
                  </w:pPr>
                  <w:r w:rsidRPr="000E3826">
                    <w:rPr>
                      <w:rFonts w:cs="Arial"/>
                      <w:szCs w:val="20"/>
                    </w:rPr>
                    <w:t>Initial Assessment Report Approved by Panel</w:t>
                  </w:r>
                </w:p>
              </w:tc>
              <w:tc>
                <w:tcPr>
                  <w:tcW w:w="2268" w:type="dxa"/>
                  <w:shd w:val="clear" w:color="auto" w:fill="auto"/>
                  <w:vAlign w:val="center"/>
                </w:tcPr>
                <w:p w14:paraId="5293BEB5" w14:textId="77777777" w:rsidR="005D1C6B" w:rsidRPr="000E3826" w:rsidRDefault="00DC5325" w:rsidP="000D048A">
                  <w:pPr>
                    <w:spacing w:before="40" w:after="40"/>
                    <w:rPr>
                      <w:rFonts w:cs="Arial"/>
                      <w:szCs w:val="20"/>
                    </w:rPr>
                  </w:pPr>
                  <w:r>
                    <w:rPr>
                      <w:rFonts w:cs="Arial"/>
                      <w:szCs w:val="20"/>
                    </w:rPr>
                    <w:t>09 March 2016</w:t>
                  </w:r>
                </w:p>
              </w:tc>
            </w:tr>
            <w:tr w:rsidR="005D1C6B" w:rsidRPr="00EB32BB" w14:paraId="0C555056" w14:textId="77777777" w:rsidTr="005D1C6B">
              <w:tc>
                <w:tcPr>
                  <w:tcW w:w="5665" w:type="dxa"/>
                  <w:shd w:val="clear" w:color="auto" w:fill="auto"/>
                </w:tcPr>
                <w:p w14:paraId="16D06EC2" w14:textId="77777777" w:rsidR="005D1C6B" w:rsidRPr="000E3826" w:rsidRDefault="00CA136E" w:rsidP="00CA136E">
                  <w:pPr>
                    <w:tabs>
                      <w:tab w:val="left" w:pos="171"/>
                    </w:tabs>
                    <w:spacing w:before="40" w:after="40"/>
                    <w:rPr>
                      <w:rFonts w:cs="Arial"/>
                      <w:szCs w:val="20"/>
                    </w:rPr>
                  </w:pPr>
                  <w:r w:rsidRPr="000E3826">
                    <w:rPr>
                      <w:rFonts w:cs="Arial"/>
                      <w:szCs w:val="20"/>
                    </w:rPr>
                    <w:t>Consultation issued</w:t>
                  </w:r>
                  <w:r w:rsidR="005D1C6B" w:rsidRPr="000E3826">
                    <w:rPr>
                      <w:rFonts w:cs="Arial"/>
                      <w:szCs w:val="20"/>
                    </w:rPr>
                    <w:t xml:space="preserve"> to P</w:t>
                  </w:r>
                  <w:r w:rsidRPr="000E3826">
                    <w:rPr>
                      <w:rFonts w:cs="Arial"/>
                      <w:szCs w:val="20"/>
                    </w:rPr>
                    <w:t>arties</w:t>
                  </w:r>
                </w:p>
              </w:tc>
              <w:tc>
                <w:tcPr>
                  <w:tcW w:w="2268" w:type="dxa"/>
                  <w:shd w:val="clear" w:color="auto" w:fill="auto"/>
                  <w:vAlign w:val="center"/>
                </w:tcPr>
                <w:p w14:paraId="5535CF0F" w14:textId="00396780" w:rsidR="005D1C6B" w:rsidRPr="000E3826" w:rsidRDefault="004C1260" w:rsidP="006864ED">
                  <w:pPr>
                    <w:spacing w:before="40" w:after="40"/>
                    <w:rPr>
                      <w:rFonts w:cs="Arial"/>
                      <w:szCs w:val="20"/>
                    </w:rPr>
                  </w:pPr>
                  <w:r>
                    <w:rPr>
                      <w:rFonts w:cs="Arial"/>
                      <w:szCs w:val="20"/>
                    </w:rPr>
                    <w:t>14 October 2017</w:t>
                  </w:r>
                </w:p>
              </w:tc>
            </w:tr>
            <w:tr w:rsidR="005D1C6B" w:rsidRPr="00EB32BB" w14:paraId="428873FF" w14:textId="77777777" w:rsidTr="005D1C6B">
              <w:tc>
                <w:tcPr>
                  <w:tcW w:w="5665" w:type="dxa"/>
                  <w:shd w:val="clear" w:color="auto" w:fill="auto"/>
                </w:tcPr>
                <w:p w14:paraId="3FF7BD92" w14:textId="77777777" w:rsidR="005D1C6B" w:rsidRPr="000E3826" w:rsidRDefault="005D1C6B" w:rsidP="00CA136E">
                  <w:pPr>
                    <w:tabs>
                      <w:tab w:val="left" w:pos="171"/>
                    </w:tabs>
                    <w:spacing w:before="40" w:after="40"/>
                    <w:rPr>
                      <w:rFonts w:cs="Arial"/>
                      <w:szCs w:val="20"/>
                    </w:rPr>
                  </w:pPr>
                  <w:r w:rsidRPr="000E3826">
                    <w:rPr>
                      <w:rFonts w:cs="Arial"/>
                      <w:szCs w:val="20"/>
                    </w:rPr>
                    <w:t xml:space="preserve">Change Report issued </w:t>
                  </w:r>
                  <w:r w:rsidR="00CA136E" w:rsidRPr="000E3826">
                    <w:rPr>
                      <w:rFonts w:cs="Arial"/>
                      <w:szCs w:val="20"/>
                    </w:rPr>
                    <w:t>to Panel</w:t>
                  </w:r>
                </w:p>
              </w:tc>
              <w:tc>
                <w:tcPr>
                  <w:tcW w:w="2268" w:type="dxa"/>
                  <w:shd w:val="clear" w:color="auto" w:fill="auto"/>
                  <w:vAlign w:val="center"/>
                </w:tcPr>
                <w:p w14:paraId="1E306B13" w14:textId="3544433C" w:rsidR="005D1C6B" w:rsidRPr="000E3826" w:rsidRDefault="00A660CE" w:rsidP="005D1C6B">
                  <w:pPr>
                    <w:spacing w:before="40" w:after="40"/>
                    <w:rPr>
                      <w:rFonts w:cs="Arial"/>
                      <w:szCs w:val="20"/>
                    </w:rPr>
                  </w:pPr>
                  <w:r>
                    <w:rPr>
                      <w:rFonts w:cs="Arial"/>
                      <w:szCs w:val="20"/>
                    </w:rPr>
                    <w:t>10 January 2018</w:t>
                  </w:r>
                </w:p>
              </w:tc>
            </w:tr>
            <w:tr w:rsidR="00CA136E" w:rsidRPr="00EB32BB" w14:paraId="3EF623D0" w14:textId="77777777" w:rsidTr="005D1C6B">
              <w:tc>
                <w:tcPr>
                  <w:tcW w:w="5665" w:type="dxa"/>
                  <w:shd w:val="clear" w:color="auto" w:fill="auto"/>
                </w:tcPr>
                <w:p w14:paraId="07D6CB0B" w14:textId="77777777" w:rsidR="00CA136E" w:rsidRPr="000E3826" w:rsidRDefault="00CA136E" w:rsidP="00CA136E">
                  <w:pPr>
                    <w:tabs>
                      <w:tab w:val="left" w:pos="171"/>
                    </w:tabs>
                    <w:spacing w:before="40" w:after="40"/>
                    <w:rPr>
                      <w:rFonts w:cs="Arial"/>
                      <w:szCs w:val="20"/>
                    </w:rPr>
                  </w:pPr>
                  <w:r w:rsidRPr="000E3826">
                    <w:rPr>
                      <w:rFonts w:cs="Arial"/>
                      <w:szCs w:val="20"/>
                    </w:rPr>
                    <w:t>Change Report issued for Voting</w:t>
                  </w:r>
                </w:p>
              </w:tc>
              <w:tc>
                <w:tcPr>
                  <w:tcW w:w="2268" w:type="dxa"/>
                  <w:shd w:val="clear" w:color="auto" w:fill="auto"/>
                  <w:vAlign w:val="center"/>
                </w:tcPr>
                <w:p w14:paraId="56380A76" w14:textId="16D4354F" w:rsidR="00CA136E" w:rsidRPr="000E3826" w:rsidRDefault="00A660CE" w:rsidP="005D1C6B">
                  <w:pPr>
                    <w:spacing w:before="40" w:after="40"/>
                    <w:rPr>
                      <w:rFonts w:cs="Arial"/>
                      <w:szCs w:val="20"/>
                    </w:rPr>
                  </w:pPr>
                  <w:r>
                    <w:rPr>
                      <w:rFonts w:cs="Arial"/>
                      <w:szCs w:val="20"/>
                    </w:rPr>
                    <w:t>19 January 2018</w:t>
                  </w:r>
                </w:p>
              </w:tc>
            </w:tr>
            <w:tr w:rsidR="005D1C6B" w:rsidRPr="00EB32BB" w14:paraId="621BA67B" w14:textId="77777777" w:rsidTr="005D1C6B">
              <w:tc>
                <w:tcPr>
                  <w:tcW w:w="5665" w:type="dxa"/>
                  <w:shd w:val="clear" w:color="auto" w:fill="auto"/>
                </w:tcPr>
                <w:p w14:paraId="03C8BF54" w14:textId="77777777" w:rsidR="005D1C6B" w:rsidRPr="000E3826" w:rsidRDefault="005D1C6B" w:rsidP="005D1C6B">
                  <w:pPr>
                    <w:tabs>
                      <w:tab w:val="left" w:pos="171"/>
                    </w:tabs>
                    <w:spacing w:before="40" w:after="40"/>
                    <w:rPr>
                      <w:rFonts w:cs="Arial"/>
                      <w:szCs w:val="20"/>
                    </w:rPr>
                  </w:pPr>
                  <w:r w:rsidRPr="000E3826">
                    <w:rPr>
                      <w:rFonts w:cs="Arial"/>
                      <w:szCs w:val="20"/>
                    </w:rPr>
                    <w:t>Party Voting Ends</w:t>
                  </w:r>
                </w:p>
              </w:tc>
              <w:tc>
                <w:tcPr>
                  <w:tcW w:w="2268" w:type="dxa"/>
                  <w:shd w:val="clear" w:color="auto" w:fill="auto"/>
                  <w:vAlign w:val="center"/>
                </w:tcPr>
                <w:p w14:paraId="4760A80C" w14:textId="660DD7C3" w:rsidR="005D1C6B" w:rsidRPr="000E3826" w:rsidRDefault="00A660CE" w:rsidP="005D1C6B">
                  <w:pPr>
                    <w:spacing w:before="40" w:after="40"/>
                    <w:rPr>
                      <w:rFonts w:cs="Arial"/>
                      <w:szCs w:val="20"/>
                    </w:rPr>
                  </w:pPr>
                  <w:r>
                    <w:rPr>
                      <w:rFonts w:cs="Arial"/>
                      <w:szCs w:val="20"/>
                    </w:rPr>
                    <w:t>09 February 2018</w:t>
                  </w:r>
                </w:p>
              </w:tc>
            </w:tr>
            <w:tr w:rsidR="00A660CE" w:rsidRPr="00EB32BB" w14:paraId="5D362B51" w14:textId="77777777" w:rsidTr="005D1C6B">
              <w:tc>
                <w:tcPr>
                  <w:tcW w:w="5665" w:type="dxa"/>
                  <w:shd w:val="clear" w:color="auto" w:fill="auto"/>
                </w:tcPr>
                <w:p w14:paraId="592D6454" w14:textId="77777777" w:rsidR="00A660CE" w:rsidRPr="000E3826" w:rsidRDefault="00A660CE" w:rsidP="00A660CE">
                  <w:pPr>
                    <w:tabs>
                      <w:tab w:val="left" w:pos="171"/>
                    </w:tabs>
                    <w:spacing w:before="40" w:after="40"/>
                    <w:rPr>
                      <w:rFonts w:cs="Arial"/>
                      <w:szCs w:val="20"/>
                    </w:rPr>
                  </w:pPr>
                  <w:del w:id="0" w:author="John Lawton" w:date="2017-10-10T10:44:00Z">
                    <w:r w:rsidRPr="000E3826" w:rsidDel="00E47332">
                      <w:rPr>
                        <w:rFonts w:cs="Arial"/>
                        <w:szCs w:val="20"/>
                      </w:rPr>
                      <w:delText>[</w:delText>
                    </w:r>
                  </w:del>
                  <w:r w:rsidRPr="000E3826">
                    <w:rPr>
                      <w:rFonts w:cs="Arial"/>
                      <w:szCs w:val="20"/>
                    </w:rPr>
                    <w:t>Change Declaration issued to Authority</w:t>
                  </w:r>
                  <w:del w:id="1" w:author="John Lawton" w:date="2017-10-10T10:44:00Z">
                    <w:r w:rsidRPr="000E3826" w:rsidDel="00E47332">
                      <w:rPr>
                        <w:rFonts w:cs="Arial"/>
                        <w:szCs w:val="20"/>
                      </w:rPr>
                      <w:delText>]</w:delText>
                    </w:r>
                  </w:del>
                </w:p>
              </w:tc>
              <w:tc>
                <w:tcPr>
                  <w:tcW w:w="2268" w:type="dxa"/>
                  <w:shd w:val="clear" w:color="auto" w:fill="auto"/>
                  <w:vAlign w:val="center"/>
                </w:tcPr>
                <w:p w14:paraId="3D6EC2DB" w14:textId="3C1B394B" w:rsidR="00A660CE" w:rsidRPr="000E3826" w:rsidRDefault="00A660CE" w:rsidP="00A660CE">
                  <w:pPr>
                    <w:spacing w:before="40" w:after="40"/>
                    <w:rPr>
                      <w:rFonts w:cs="Arial"/>
                      <w:szCs w:val="20"/>
                    </w:rPr>
                  </w:pPr>
                  <w:r>
                    <w:rPr>
                      <w:rFonts w:cs="Arial"/>
                      <w:szCs w:val="20"/>
                    </w:rPr>
                    <w:t>13 February 2018</w:t>
                  </w:r>
                </w:p>
              </w:tc>
            </w:tr>
            <w:tr w:rsidR="00A660CE" w:rsidRPr="00EB32BB" w14:paraId="1512669E" w14:textId="77777777" w:rsidTr="005D1C6B">
              <w:trPr>
                <w:trHeight w:val="93"/>
              </w:trPr>
              <w:tc>
                <w:tcPr>
                  <w:tcW w:w="5665" w:type="dxa"/>
                  <w:shd w:val="clear" w:color="auto" w:fill="auto"/>
                </w:tcPr>
                <w:p w14:paraId="0228A184" w14:textId="77777777" w:rsidR="00A660CE" w:rsidRPr="000E3826" w:rsidRDefault="00A660CE" w:rsidP="00A660CE">
                  <w:pPr>
                    <w:tabs>
                      <w:tab w:val="left" w:pos="171"/>
                    </w:tabs>
                    <w:spacing w:before="40" w:after="40"/>
                    <w:rPr>
                      <w:rFonts w:cs="Arial"/>
                      <w:szCs w:val="20"/>
                    </w:rPr>
                  </w:pPr>
                  <w:del w:id="2" w:author="John Lawton" w:date="2017-10-10T10:45:00Z">
                    <w:r w:rsidRPr="000E3826" w:rsidDel="00E47332">
                      <w:rPr>
                        <w:rFonts w:cs="Arial"/>
                        <w:szCs w:val="20"/>
                      </w:rPr>
                      <w:delText>[</w:delText>
                    </w:r>
                  </w:del>
                  <w:r w:rsidRPr="000E3826">
                    <w:rPr>
                      <w:rFonts w:cs="Arial"/>
                      <w:szCs w:val="20"/>
                    </w:rPr>
                    <w:t>Authority Decision</w:t>
                  </w:r>
                  <w:del w:id="3" w:author="John Lawton" w:date="2017-10-10T10:45:00Z">
                    <w:r w:rsidRPr="000E3826" w:rsidDel="00E47332">
                      <w:rPr>
                        <w:rFonts w:cs="Arial"/>
                        <w:szCs w:val="20"/>
                      </w:rPr>
                      <w:delText>]</w:delText>
                    </w:r>
                  </w:del>
                </w:p>
              </w:tc>
              <w:tc>
                <w:tcPr>
                  <w:tcW w:w="2268" w:type="dxa"/>
                  <w:shd w:val="clear" w:color="auto" w:fill="auto"/>
                  <w:vAlign w:val="center"/>
                </w:tcPr>
                <w:p w14:paraId="6BC8E552" w14:textId="7B71C9D5" w:rsidR="00A660CE" w:rsidRPr="000E3826" w:rsidRDefault="00A660CE" w:rsidP="00A660CE">
                  <w:pPr>
                    <w:spacing w:before="40" w:after="40"/>
                    <w:rPr>
                      <w:rFonts w:cs="Arial"/>
                      <w:szCs w:val="20"/>
                    </w:rPr>
                  </w:pPr>
                  <w:r>
                    <w:rPr>
                      <w:rFonts w:cs="Arial"/>
                      <w:szCs w:val="20"/>
                    </w:rPr>
                    <w:t>20 March 2018</w:t>
                  </w:r>
                </w:p>
              </w:tc>
            </w:tr>
            <w:tr w:rsidR="00E47332" w:rsidRPr="00EB32BB" w14:paraId="74A73F47" w14:textId="77777777" w:rsidTr="005D1C6B">
              <w:trPr>
                <w:trHeight w:val="93"/>
              </w:trPr>
              <w:tc>
                <w:tcPr>
                  <w:tcW w:w="5665" w:type="dxa"/>
                  <w:shd w:val="clear" w:color="auto" w:fill="auto"/>
                </w:tcPr>
                <w:p w14:paraId="3F64FBF6" w14:textId="3EA226FC" w:rsidR="00E47332" w:rsidRPr="000E3826" w:rsidDel="00E47332" w:rsidRDefault="00E47332" w:rsidP="00A660CE">
                  <w:pPr>
                    <w:tabs>
                      <w:tab w:val="left" w:pos="171"/>
                    </w:tabs>
                    <w:spacing w:before="40" w:after="40"/>
                    <w:rPr>
                      <w:rFonts w:cs="Arial"/>
                      <w:szCs w:val="20"/>
                    </w:rPr>
                  </w:pPr>
                  <w:ins w:id="4" w:author="John Lawton" w:date="2017-10-10T10:46:00Z">
                    <w:r>
                      <w:rPr>
                        <w:rFonts w:cs="Arial"/>
                        <w:szCs w:val="20"/>
                      </w:rPr>
                      <w:t>Implementation</w:t>
                    </w:r>
                  </w:ins>
                </w:p>
              </w:tc>
              <w:tc>
                <w:tcPr>
                  <w:tcW w:w="2268" w:type="dxa"/>
                  <w:shd w:val="clear" w:color="auto" w:fill="auto"/>
                  <w:vAlign w:val="center"/>
                </w:tcPr>
                <w:p w14:paraId="2022DDE4" w14:textId="5F331C80" w:rsidR="00E47332" w:rsidRDefault="00E47332" w:rsidP="00A660CE">
                  <w:pPr>
                    <w:spacing w:before="40" w:after="40"/>
                    <w:rPr>
                      <w:rFonts w:cs="Arial"/>
                      <w:szCs w:val="20"/>
                    </w:rPr>
                  </w:pPr>
                  <w:ins w:id="5" w:author="John Lawton" w:date="2017-10-10T10:46:00Z">
                    <w:r>
                      <w:rPr>
                        <w:rFonts w:cs="Arial"/>
                        <w:szCs w:val="20"/>
                      </w:rPr>
                      <w:t>01 April 2020</w:t>
                    </w:r>
                  </w:ins>
                </w:p>
              </w:tc>
            </w:tr>
          </w:tbl>
          <w:p w14:paraId="7DF76E1F" w14:textId="77777777" w:rsidR="000D66EC" w:rsidRPr="00EB32BB" w:rsidRDefault="000D66EC" w:rsidP="007E718E">
            <w:pPr>
              <w:pStyle w:val="BodyTextFirstIndent"/>
              <w:ind w:firstLine="0"/>
              <w:rPr>
                <w:rFonts w:cs="Arial"/>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18489A58" w14:textId="77777777" w:rsidR="00F10E14" w:rsidRPr="00EB32BB" w:rsidRDefault="00256CDC" w:rsidP="00291083">
            <w:pPr>
              <w:pStyle w:val="BodyText"/>
              <w:spacing w:before="60" w:after="60" w:line="240" w:lineRule="auto"/>
              <w:rPr>
                <w:rFonts w:cs="Arial"/>
                <w:szCs w:val="20"/>
              </w:rPr>
            </w:pPr>
            <w:r>
              <w:rPr>
                <w:rFonts w:cs="Arial"/>
                <w:noProof/>
                <w:szCs w:val="20"/>
                <w:lang w:val="en-US" w:eastAsia="en-US"/>
              </w:rPr>
              <w:pict w14:anchorId="0FE513E9">
                <v:shape id="Picture 24" o:spid="_x0000_i1028" type="#_x0000_t75" style="width:22.85pt;height:22.85pt;visibility:visible">
                  <v:imagedata r:id="rId10" o:title=""/>
                </v:shape>
              </w:pict>
            </w:r>
            <w:r w:rsidR="00F10E14" w:rsidRPr="00EB32BB">
              <w:rPr>
                <w:rFonts w:cs="Arial"/>
                <w:b/>
                <w:color w:val="008576"/>
                <w:szCs w:val="20"/>
              </w:rPr>
              <w:t xml:space="preserve"> Any questions?</w:t>
            </w:r>
          </w:p>
        </w:tc>
      </w:tr>
      <w:tr w:rsidR="00F10E14" w:rsidRPr="00EB32BB" w14:paraId="4EA35A93"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5C4643F2"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0EA989E3" w14:textId="77777777" w:rsidR="00F10E14" w:rsidRPr="00EB32BB" w:rsidRDefault="00F10E14" w:rsidP="00A81AA5">
            <w:pPr>
              <w:spacing w:before="60" w:after="60" w:line="240" w:lineRule="auto"/>
              <w:rPr>
                <w:rFonts w:cs="Arial"/>
                <w:color w:val="008576"/>
                <w:szCs w:val="20"/>
              </w:rPr>
            </w:pPr>
            <w:r w:rsidRPr="00EB32BB">
              <w:rPr>
                <w:rFonts w:cs="Arial"/>
                <w:color w:val="008576"/>
                <w:szCs w:val="20"/>
              </w:rPr>
              <w:t>Contact:</w:t>
            </w:r>
          </w:p>
          <w:p w14:paraId="191B7D51" w14:textId="0C039F6E" w:rsidR="00F10E14" w:rsidRPr="00EB32BB" w:rsidRDefault="0067689E" w:rsidP="0077742E">
            <w:pPr>
              <w:pStyle w:val="BodyText"/>
              <w:spacing w:before="60" w:after="60" w:line="240" w:lineRule="auto"/>
              <w:rPr>
                <w:rFonts w:cs="Arial"/>
                <w:color w:val="008576"/>
                <w:szCs w:val="20"/>
              </w:rPr>
            </w:pPr>
            <w:r>
              <w:rPr>
                <w:rFonts w:cs="Arial"/>
                <w:b/>
                <w:color w:val="008576"/>
                <w:szCs w:val="20"/>
              </w:rPr>
              <w:t>Code Administrator</w:t>
            </w:r>
            <w:r w:rsidR="00F04014">
              <w:rPr>
                <w:rFonts w:cs="Arial"/>
                <w:b/>
                <w:color w:val="008576"/>
                <w:szCs w:val="20"/>
              </w:rPr>
              <w:t xml:space="preserve"> </w:t>
            </w:r>
          </w:p>
        </w:tc>
      </w:tr>
      <w:tr w:rsidR="00F10E14" w:rsidRPr="00EB32BB" w14:paraId="525FCA85"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6BD6A48C"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24738553" w14:textId="77777777" w:rsidR="00F10E14" w:rsidRDefault="00256CDC" w:rsidP="005B0B30">
            <w:pPr>
              <w:pStyle w:val="BodyText"/>
              <w:spacing w:before="60" w:after="60" w:line="240" w:lineRule="auto"/>
              <w:rPr>
                <w:rFonts w:cs="Arial"/>
                <w:b/>
                <w:color w:val="008576"/>
                <w:szCs w:val="20"/>
                <w:lang w:val="en-US"/>
              </w:rPr>
            </w:pPr>
            <w:r>
              <w:rPr>
                <w:rFonts w:cs="Arial"/>
                <w:b/>
                <w:noProof/>
                <w:color w:val="008576"/>
                <w:szCs w:val="20"/>
                <w:lang w:val="en-US" w:eastAsia="en-US"/>
              </w:rPr>
              <w:pict w14:anchorId="62397981">
                <v:shape id="Picture 11" o:spid="_x0000_i1029" type="#_x0000_t75" alt="Description: Description: email_us_go_online" style="width:22.85pt;height:22.85pt;visibility:visible">
                  <v:imagedata r:id="rId11" o:title=" email_us_go_online"/>
                </v:shape>
              </w:pict>
            </w:r>
            <w:r w:rsidR="005B0B30">
              <w:rPr>
                <w:rFonts w:cs="Arial"/>
                <w:b/>
                <w:color w:val="008576"/>
                <w:szCs w:val="20"/>
                <w:lang w:val="en-US"/>
              </w:rPr>
              <w:t>email address</w:t>
            </w:r>
          </w:p>
          <w:p w14:paraId="7ECE7B5E" w14:textId="77777777" w:rsidR="00F04014" w:rsidRPr="00DC5325" w:rsidRDefault="00256CDC" w:rsidP="005B0B30">
            <w:pPr>
              <w:pStyle w:val="BodyText"/>
              <w:spacing w:before="60" w:after="60" w:line="240" w:lineRule="auto"/>
              <w:rPr>
                <w:rFonts w:cs="Arial"/>
                <w:b/>
                <w:color w:val="008576"/>
                <w:szCs w:val="20"/>
              </w:rPr>
            </w:pPr>
            <w:hyperlink r:id="rId12" w:history="1">
              <w:r w:rsidR="00F04014" w:rsidRPr="00DC5325">
                <w:rPr>
                  <w:rStyle w:val="Hyperlink"/>
                  <w:rFonts w:cs="Arial"/>
                  <w:b/>
                  <w:szCs w:val="20"/>
                </w:rPr>
                <w:t>DCUSA@electralink.co.uk</w:t>
              </w:r>
            </w:hyperlink>
            <w:r w:rsidR="00F04014" w:rsidRPr="00DC5325">
              <w:rPr>
                <w:rFonts w:cs="Arial"/>
                <w:b/>
                <w:color w:val="008576"/>
                <w:szCs w:val="20"/>
              </w:rPr>
              <w:t xml:space="preserve"> </w:t>
            </w:r>
          </w:p>
        </w:tc>
      </w:tr>
      <w:tr w:rsidR="00F10E14" w:rsidRPr="00EB32BB" w14:paraId="08FA045A"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3FE93672"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70DA7CFE" w14:textId="6786CE15" w:rsidR="00F10E14" w:rsidRPr="00EB32BB" w:rsidRDefault="00256CDC" w:rsidP="005B0B30">
            <w:pPr>
              <w:pStyle w:val="BodyText"/>
              <w:spacing w:before="60" w:after="60" w:line="240" w:lineRule="auto"/>
              <w:rPr>
                <w:rFonts w:cs="Arial"/>
                <w:color w:val="008576"/>
                <w:szCs w:val="20"/>
              </w:rPr>
            </w:pPr>
            <w:r>
              <w:rPr>
                <w:rFonts w:cs="Arial"/>
                <w:b/>
                <w:noProof/>
                <w:color w:val="008576"/>
                <w:szCs w:val="20"/>
                <w:lang w:val="en-US" w:eastAsia="en-US"/>
              </w:rPr>
              <w:pict w14:anchorId="51F73BFA">
                <v:shape id="Picture 12" o:spid="_x0000_i1030" type="#_x0000_t75" alt="Description: Description: call_us" style="width:22.85pt;height:22.85pt;visibility:visible">
                  <v:imagedata r:id="rId13" o:title=" call_us"/>
                </v:shape>
              </w:pict>
            </w:r>
            <w:r w:rsidR="00287844" w:rsidRPr="00287844">
              <w:rPr>
                <w:rFonts w:cs="Arial"/>
                <w:b/>
                <w:color w:val="008576"/>
                <w:szCs w:val="20"/>
              </w:rPr>
              <w:t>020 7432 3008</w:t>
            </w:r>
          </w:p>
        </w:tc>
      </w:tr>
      <w:tr w:rsidR="00F10E14" w:rsidRPr="00EB32BB" w14:paraId="7F380FC2"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7A85AFB5"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75B2A9BD" w14:textId="77777777" w:rsidR="00F10E14" w:rsidRPr="00EB32BB" w:rsidRDefault="00F10E14" w:rsidP="00A81AA5">
            <w:pPr>
              <w:spacing w:before="60" w:after="60" w:line="240" w:lineRule="auto"/>
              <w:rPr>
                <w:rFonts w:cs="Arial"/>
                <w:color w:val="008576"/>
                <w:szCs w:val="20"/>
              </w:rPr>
            </w:pPr>
            <w:r w:rsidRPr="00EB32BB">
              <w:rPr>
                <w:rFonts w:cs="Arial"/>
                <w:color w:val="008576"/>
                <w:szCs w:val="20"/>
              </w:rPr>
              <w:t>Proposer:</w:t>
            </w:r>
          </w:p>
          <w:p w14:paraId="6226A295" w14:textId="088E362F" w:rsidR="00F10E14" w:rsidRPr="00F04014" w:rsidRDefault="00EF21AE" w:rsidP="00A81AA5">
            <w:pPr>
              <w:spacing w:before="60" w:after="60" w:line="240" w:lineRule="auto"/>
              <w:rPr>
                <w:rFonts w:cs="Arial"/>
                <w:b/>
                <w:color w:val="008576"/>
                <w:szCs w:val="20"/>
              </w:rPr>
            </w:pPr>
            <w:r>
              <w:rPr>
                <w:rFonts w:cs="Arial"/>
                <w:b/>
                <w:color w:val="008576"/>
                <w:szCs w:val="20"/>
              </w:rPr>
              <w:t>George Moran</w:t>
            </w:r>
          </w:p>
        </w:tc>
      </w:tr>
      <w:tr w:rsidR="00F10E14" w:rsidRPr="00EB32BB" w14:paraId="20ED7846"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24C17951"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2D57EB5F" w14:textId="52C168C1" w:rsidR="00F04014" w:rsidRPr="00EB32BB" w:rsidRDefault="00256CDC" w:rsidP="00DC5325">
            <w:pPr>
              <w:pStyle w:val="BodyText"/>
              <w:spacing w:before="60" w:after="60" w:line="240" w:lineRule="auto"/>
              <w:rPr>
                <w:rFonts w:cs="Arial"/>
                <w:b/>
                <w:color w:val="008576"/>
                <w:szCs w:val="20"/>
              </w:rPr>
            </w:pPr>
            <w:r>
              <w:rPr>
                <w:rFonts w:cs="Arial"/>
                <w:b/>
                <w:noProof/>
                <w:color w:val="008576"/>
                <w:szCs w:val="20"/>
                <w:lang w:val="en-US" w:eastAsia="en-US"/>
              </w:rPr>
              <w:pict w14:anchorId="14C4D82A">
                <v:shape id="_x0000_i1031" type="#_x0000_t75" alt="Description: Description: email_us_go_online" style="width:22.85pt;height:22.85pt;visibility:visible">
                  <v:imagedata r:id="rId11" o:title=" email_us_go_online"/>
                </v:shape>
              </w:pict>
            </w:r>
            <w:r w:rsidR="00F04014" w:rsidRPr="00F04014">
              <w:rPr>
                <w:rFonts w:cs="Arial"/>
                <w:b/>
                <w:noProof/>
                <w:color w:val="008576"/>
                <w:szCs w:val="20"/>
                <w:lang w:val="en-US" w:eastAsia="en-US"/>
              </w:rPr>
              <w:t xml:space="preserve"> </w:t>
            </w:r>
            <w:r w:rsidR="0067689E" w:rsidRPr="0067689E">
              <w:rPr>
                <w:rFonts w:cs="Arial"/>
                <w:b/>
                <w:noProof/>
                <w:color w:val="008576"/>
                <w:szCs w:val="20"/>
                <w:lang w:val="en-US" w:eastAsia="en-US"/>
              </w:rPr>
              <w:t>George.Moran@centrica.com</w:t>
            </w:r>
            <w:r w:rsidR="00F04014">
              <w:rPr>
                <w:rFonts w:cs="Arial"/>
                <w:b/>
                <w:noProof/>
                <w:color w:val="008576"/>
                <w:szCs w:val="20"/>
                <w:lang w:val="en-US" w:eastAsia="en-US"/>
              </w:rPr>
              <w:t xml:space="preserve"> </w:t>
            </w:r>
          </w:p>
        </w:tc>
      </w:tr>
      <w:tr w:rsidR="00F10E14" w:rsidRPr="00EB32BB" w14:paraId="704D0E43"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512BEA53"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1CC94447" w14:textId="77777777" w:rsidR="00F10E14" w:rsidRPr="00EB32BB" w:rsidRDefault="00F10E14" w:rsidP="00A81AA5">
            <w:pPr>
              <w:pStyle w:val="BodyText"/>
              <w:spacing w:before="60" w:after="60" w:line="240" w:lineRule="auto"/>
              <w:rPr>
                <w:rFonts w:cs="Arial"/>
                <w:color w:val="008576"/>
                <w:szCs w:val="20"/>
              </w:rPr>
            </w:pPr>
          </w:p>
        </w:tc>
      </w:tr>
    </w:tbl>
    <w:p w14:paraId="55EC7717" w14:textId="0A0B527B" w:rsidR="00435CF2" w:rsidRDefault="00435CF2">
      <w:pPr>
        <w:rPr>
          <w:rFonts w:cs="Arial"/>
        </w:rPr>
      </w:pPr>
    </w:p>
    <w:p w14:paraId="6F67FEF7" w14:textId="7D6B78B6" w:rsidR="00287844" w:rsidRDefault="00287844">
      <w:pPr>
        <w:rPr>
          <w:rFonts w:cs="Arial"/>
        </w:rPr>
      </w:pPr>
    </w:p>
    <w:p w14:paraId="1F02E058" w14:textId="4D2921B7" w:rsidR="00287844" w:rsidRDefault="00287844">
      <w:pPr>
        <w:rPr>
          <w:rFonts w:cs="Arial"/>
        </w:rPr>
      </w:pPr>
    </w:p>
    <w:p w14:paraId="3DFF37EE" w14:textId="3FB66508" w:rsidR="00287844" w:rsidRDefault="00287844">
      <w:pPr>
        <w:rPr>
          <w:rFonts w:cs="Arial"/>
        </w:rPr>
      </w:pPr>
    </w:p>
    <w:p w14:paraId="534EAED5" w14:textId="5EA38C19" w:rsidR="00287844" w:rsidRDefault="00287844">
      <w:pPr>
        <w:rPr>
          <w:rFonts w:cs="Arial"/>
        </w:rPr>
      </w:pPr>
    </w:p>
    <w:p w14:paraId="43428867" w14:textId="77777777" w:rsidR="00287844" w:rsidRPr="00EB32BB" w:rsidRDefault="00287844">
      <w:pPr>
        <w:rPr>
          <w:rFonts w:cs="Arial"/>
        </w:rPr>
      </w:pPr>
    </w:p>
    <w:p w14:paraId="6BA19CB2" w14:textId="77777777" w:rsidR="00FD0418" w:rsidRDefault="00FD0418">
      <w:pPr>
        <w:rPr>
          <w:rFonts w:cs="Arial"/>
        </w:rPr>
      </w:pPr>
    </w:p>
    <w:p w14:paraId="320555B8" w14:textId="77777777" w:rsidR="00A968AB" w:rsidRDefault="00A968AB">
      <w:pPr>
        <w:rPr>
          <w:rFonts w:cs="Arial"/>
        </w:rPr>
      </w:pPr>
    </w:p>
    <w:p w14:paraId="11B653D4" w14:textId="77777777" w:rsidR="000363FA" w:rsidRPr="00EB32BB" w:rsidRDefault="000363FA">
      <w:pPr>
        <w:rPr>
          <w:rFonts w:cs="Arial"/>
        </w:rPr>
      </w:pPr>
    </w:p>
    <w:p w14:paraId="1ABAB9A5" w14:textId="77777777" w:rsidR="00143041" w:rsidRPr="00EB32BB" w:rsidRDefault="004C6117" w:rsidP="00030D37">
      <w:pPr>
        <w:pStyle w:val="Heading02"/>
        <w:keepNext w:val="0"/>
        <w:numPr>
          <w:ilvl w:val="0"/>
          <w:numId w:val="20"/>
        </w:numPr>
        <w:ind w:hanging="578"/>
      </w:pPr>
      <w:bookmarkStart w:id="6" w:name="_Toc188527263"/>
      <w:bookmarkStart w:id="7" w:name="_Toc318962133"/>
      <w:bookmarkStart w:id="8" w:name="_Toc453107796"/>
      <w:bookmarkStart w:id="9" w:name="_Toc494981273"/>
      <w:r>
        <w:lastRenderedPageBreak/>
        <w:t>Summary</w:t>
      </w:r>
      <w:bookmarkEnd w:id="6"/>
      <w:bookmarkEnd w:id="7"/>
      <w:bookmarkEnd w:id="8"/>
      <w:bookmarkEnd w:id="9"/>
    </w:p>
    <w:p w14:paraId="0870A950" w14:textId="4B0490C2" w:rsidR="0012717A" w:rsidRDefault="0012717A">
      <w:pPr>
        <w:pStyle w:val="Heading4"/>
        <w:keepLines w:val="0"/>
        <w:spacing w:before="240"/>
        <w:rPr>
          <w:rFonts w:ascii="Arial" w:eastAsia="Times New Roman" w:hAnsi="Arial" w:cs="Arial"/>
          <w:i w:val="0"/>
          <w:iCs w:val="0"/>
          <w:color w:val="008576"/>
          <w:sz w:val="24"/>
          <w:szCs w:val="28"/>
        </w:rPr>
      </w:pPr>
      <w:bookmarkStart w:id="10" w:name="_Toc318962134"/>
      <w:r w:rsidRPr="004C6117">
        <w:rPr>
          <w:rFonts w:ascii="Arial" w:eastAsia="Times New Roman" w:hAnsi="Arial" w:cs="Arial"/>
          <w:i w:val="0"/>
          <w:iCs w:val="0"/>
          <w:color w:val="008576"/>
          <w:sz w:val="24"/>
          <w:szCs w:val="28"/>
        </w:rPr>
        <w:t>What</w:t>
      </w:r>
      <w:r w:rsidR="00D216BC">
        <w:rPr>
          <w:rFonts w:ascii="Arial" w:eastAsia="Times New Roman" w:hAnsi="Arial" w:cs="Arial"/>
          <w:i w:val="0"/>
          <w:iCs w:val="0"/>
          <w:color w:val="008576"/>
          <w:sz w:val="24"/>
          <w:szCs w:val="28"/>
        </w:rPr>
        <w:t>?</w:t>
      </w:r>
    </w:p>
    <w:p w14:paraId="55C66576" w14:textId="3A818F82" w:rsidR="00EF21AE" w:rsidRPr="00030D37" w:rsidRDefault="003328B8" w:rsidP="00030D37">
      <w:pPr>
        <w:pStyle w:val="Heading2"/>
        <w:numPr>
          <w:ilvl w:val="1"/>
          <w:numId w:val="14"/>
        </w:numPr>
        <w:spacing w:before="240" w:after="60" w:line="360" w:lineRule="auto"/>
        <w:jc w:val="both"/>
        <w:rPr>
          <w:color w:val="auto"/>
          <w:sz w:val="20"/>
          <w:szCs w:val="20"/>
        </w:rPr>
      </w:pPr>
      <w:r w:rsidRPr="00030D37">
        <w:rPr>
          <w:color w:val="auto"/>
          <w:sz w:val="20"/>
          <w:szCs w:val="20"/>
        </w:rPr>
        <w:t>The Distribution Connection and Use of System Agreement (DCUSA) is a multi-party contract between electricity Distributors and electricity Suppliers and large Generators. Parties to the DCUSA can raise Change Proposals (CPs) to amend the Agreement with the consent of other Parties and (where applicable) the Authority.</w:t>
      </w:r>
    </w:p>
    <w:p w14:paraId="176B4393" w14:textId="378CE701" w:rsidR="00EF21AE" w:rsidRPr="00030D37" w:rsidRDefault="00EF21AE" w:rsidP="00030D37">
      <w:pPr>
        <w:pStyle w:val="Heading2"/>
        <w:numPr>
          <w:ilvl w:val="1"/>
          <w:numId w:val="14"/>
        </w:numPr>
        <w:spacing w:before="240" w:after="60" w:line="360" w:lineRule="auto"/>
        <w:jc w:val="both"/>
        <w:rPr>
          <w:color w:val="auto"/>
          <w:sz w:val="20"/>
          <w:szCs w:val="20"/>
        </w:rPr>
      </w:pPr>
      <w:r w:rsidRPr="00030D37">
        <w:rPr>
          <w:color w:val="auto"/>
          <w:sz w:val="20"/>
          <w:szCs w:val="20"/>
        </w:rPr>
        <w:t>DCP 266 was raised by British Gas and seeks to change the way in which D</w:t>
      </w:r>
      <w:ins w:id="11" w:author="John Lawton" w:date="2017-10-10T10:47:00Z">
        <w:r w:rsidR="00E47332">
          <w:rPr>
            <w:color w:val="auto"/>
            <w:sz w:val="20"/>
            <w:szCs w:val="20"/>
          </w:rPr>
          <w:t xml:space="preserve">istribution </w:t>
        </w:r>
      </w:ins>
      <w:r w:rsidRPr="00030D37">
        <w:rPr>
          <w:color w:val="auto"/>
          <w:sz w:val="20"/>
          <w:szCs w:val="20"/>
        </w:rPr>
        <w:t>N</w:t>
      </w:r>
      <w:ins w:id="12" w:author="John Lawton" w:date="2017-10-10T10:47:00Z">
        <w:r w:rsidR="00E47332">
          <w:rPr>
            <w:color w:val="auto"/>
            <w:sz w:val="20"/>
            <w:szCs w:val="20"/>
          </w:rPr>
          <w:t xml:space="preserve">etwork </w:t>
        </w:r>
      </w:ins>
      <w:r w:rsidRPr="00030D37">
        <w:rPr>
          <w:color w:val="auto"/>
          <w:sz w:val="20"/>
          <w:szCs w:val="20"/>
        </w:rPr>
        <w:t>O</w:t>
      </w:r>
      <w:ins w:id="13" w:author="John Lawton" w:date="2017-10-10T10:47:00Z">
        <w:r w:rsidR="00E47332">
          <w:rPr>
            <w:color w:val="auto"/>
            <w:sz w:val="20"/>
            <w:szCs w:val="20"/>
          </w:rPr>
          <w:t>perator (DNO)</w:t>
        </w:r>
      </w:ins>
      <w:r w:rsidRPr="00030D37">
        <w:rPr>
          <w:color w:val="auto"/>
          <w:sz w:val="20"/>
          <w:szCs w:val="20"/>
        </w:rPr>
        <w:t xml:space="preserve"> tariffs to L</w:t>
      </w:r>
      <w:ins w:id="14" w:author="John Lawton" w:date="2017-10-10T10:47:00Z">
        <w:r w:rsidR="00E47332">
          <w:rPr>
            <w:color w:val="auto"/>
            <w:sz w:val="20"/>
            <w:szCs w:val="20"/>
          </w:rPr>
          <w:t xml:space="preserve">icensed </w:t>
        </w:r>
      </w:ins>
      <w:r w:rsidRPr="00030D37">
        <w:rPr>
          <w:color w:val="auto"/>
          <w:sz w:val="20"/>
          <w:szCs w:val="20"/>
        </w:rPr>
        <w:t>D</w:t>
      </w:r>
      <w:ins w:id="15" w:author="John Lawton" w:date="2017-10-10T10:47:00Z">
        <w:r w:rsidR="00E47332">
          <w:rPr>
            <w:color w:val="auto"/>
            <w:sz w:val="20"/>
            <w:szCs w:val="20"/>
          </w:rPr>
          <w:t xml:space="preserve">istribution </w:t>
        </w:r>
      </w:ins>
      <w:r w:rsidRPr="00030D37">
        <w:rPr>
          <w:color w:val="auto"/>
          <w:sz w:val="20"/>
          <w:szCs w:val="20"/>
        </w:rPr>
        <w:t>N</w:t>
      </w:r>
      <w:ins w:id="16" w:author="John Lawton" w:date="2017-10-10T10:48:00Z">
        <w:r w:rsidR="00E47332">
          <w:rPr>
            <w:color w:val="auto"/>
            <w:sz w:val="20"/>
            <w:szCs w:val="20"/>
          </w:rPr>
          <w:t xml:space="preserve">etwork </w:t>
        </w:r>
      </w:ins>
      <w:r w:rsidRPr="00030D37">
        <w:rPr>
          <w:color w:val="auto"/>
          <w:sz w:val="20"/>
          <w:szCs w:val="20"/>
        </w:rPr>
        <w:t>O</w:t>
      </w:r>
      <w:ins w:id="17" w:author="John Lawton" w:date="2017-10-10T10:48:00Z">
        <w:r w:rsidR="00E47332">
          <w:rPr>
            <w:color w:val="auto"/>
            <w:sz w:val="20"/>
            <w:szCs w:val="20"/>
          </w:rPr>
          <w:t>perator</w:t>
        </w:r>
      </w:ins>
      <w:r w:rsidRPr="00030D37">
        <w:rPr>
          <w:color w:val="auto"/>
          <w:sz w:val="20"/>
          <w:szCs w:val="20"/>
        </w:rPr>
        <w:t>s</w:t>
      </w:r>
      <w:ins w:id="18" w:author="John Lawton" w:date="2017-10-10T10:50:00Z">
        <w:r w:rsidR="00E47332">
          <w:rPr>
            <w:rStyle w:val="FootnoteReference"/>
            <w:color w:val="auto"/>
            <w:sz w:val="20"/>
            <w:szCs w:val="20"/>
          </w:rPr>
          <w:footnoteReference w:id="2"/>
        </w:r>
      </w:ins>
      <w:ins w:id="24" w:author="John Lawton" w:date="2017-10-10T10:48:00Z">
        <w:r w:rsidR="00E47332">
          <w:rPr>
            <w:color w:val="auto"/>
            <w:sz w:val="20"/>
            <w:szCs w:val="20"/>
          </w:rPr>
          <w:t xml:space="preserve"> (LDNO)s</w:t>
        </w:r>
      </w:ins>
      <w:r w:rsidRPr="00030D37">
        <w:rPr>
          <w:color w:val="auto"/>
          <w:sz w:val="20"/>
          <w:szCs w:val="20"/>
        </w:rPr>
        <w:t xml:space="preserve"> are calculated in the C</w:t>
      </w:r>
      <w:ins w:id="25" w:author="John Lawton" w:date="2017-10-10T10:48:00Z">
        <w:r w:rsidR="00E47332">
          <w:rPr>
            <w:color w:val="auto"/>
            <w:sz w:val="20"/>
            <w:szCs w:val="20"/>
          </w:rPr>
          <w:t xml:space="preserve">ommon </w:t>
        </w:r>
      </w:ins>
      <w:r w:rsidRPr="00030D37">
        <w:rPr>
          <w:color w:val="auto"/>
          <w:sz w:val="20"/>
          <w:szCs w:val="20"/>
        </w:rPr>
        <w:t>D</w:t>
      </w:r>
      <w:ins w:id="26" w:author="John Lawton" w:date="2017-10-10T10:48:00Z">
        <w:r w:rsidR="00E47332">
          <w:rPr>
            <w:color w:val="auto"/>
            <w:sz w:val="20"/>
            <w:szCs w:val="20"/>
          </w:rPr>
          <w:t xml:space="preserve">istribution </w:t>
        </w:r>
      </w:ins>
      <w:r w:rsidRPr="00030D37">
        <w:rPr>
          <w:color w:val="auto"/>
          <w:sz w:val="20"/>
          <w:szCs w:val="20"/>
        </w:rPr>
        <w:t>C</w:t>
      </w:r>
      <w:ins w:id="27" w:author="John Lawton" w:date="2017-10-10T10:48:00Z">
        <w:r w:rsidR="00E47332">
          <w:rPr>
            <w:color w:val="auto"/>
            <w:sz w:val="20"/>
            <w:szCs w:val="20"/>
          </w:rPr>
          <w:t xml:space="preserve">harging </w:t>
        </w:r>
      </w:ins>
      <w:r w:rsidRPr="00030D37">
        <w:rPr>
          <w:color w:val="auto"/>
          <w:sz w:val="20"/>
          <w:szCs w:val="20"/>
        </w:rPr>
        <w:t>M</w:t>
      </w:r>
      <w:ins w:id="28" w:author="John Lawton" w:date="2017-10-10T10:48:00Z">
        <w:r w:rsidR="00E47332">
          <w:rPr>
            <w:color w:val="auto"/>
            <w:sz w:val="20"/>
            <w:szCs w:val="20"/>
          </w:rPr>
          <w:t>ethodology (CDC</w:t>
        </w:r>
      </w:ins>
      <w:ins w:id="29" w:author="John Lawton" w:date="2017-10-10T10:49:00Z">
        <w:r w:rsidR="00E47332">
          <w:rPr>
            <w:color w:val="auto"/>
            <w:sz w:val="20"/>
            <w:szCs w:val="20"/>
          </w:rPr>
          <w:t>M)</w:t>
        </w:r>
      </w:ins>
      <w:r w:rsidRPr="00030D37">
        <w:rPr>
          <w:color w:val="auto"/>
          <w:sz w:val="20"/>
          <w:szCs w:val="20"/>
        </w:rPr>
        <w:t xml:space="preserve">.  The Price Control Disaggregation Model (PCDM) calculates, on a p/kWh basis, the avoided costs of </w:t>
      </w:r>
      <w:r w:rsidR="00287844">
        <w:rPr>
          <w:color w:val="auto"/>
          <w:sz w:val="20"/>
          <w:szCs w:val="20"/>
        </w:rPr>
        <w:t>LDNO</w:t>
      </w:r>
      <w:r w:rsidRPr="00030D37">
        <w:rPr>
          <w:color w:val="auto"/>
          <w:sz w:val="20"/>
          <w:szCs w:val="20"/>
        </w:rPr>
        <w:t xml:space="preserve">s serving end customers when connecting to the host DNO at a particular voltage level. The PCDM then converts these to a percentage of total costs within the PCDM and this percentage is applied to CDCM all-the-way (ATW) tariffs as a discount. </w:t>
      </w:r>
    </w:p>
    <w:p w14:paraId="04501FD5" w14:textId="60DC8DD4" w:rsidR="0012717A" w:rsidRDefault="003328B8">
      <w:pPr>
        <w:pStyle w:val="Heading4"/>
        <w:keepLines w:val="0"/>
        <w:spacing w:before="240"/>
        <w:rPr>
          <w:rFonts w:ascii="Arial" w:eastAsia="Times New Roman" w:hAnsi="Arial" w:cs="Arial"/>
          <w:i w:val="0"/>
          <w:iCs w:val="0"/>
          <w:color w:val="008576"/>
          <w:sz w:val="24"/>
          <w:szCs w:val="28"/>
        </w:rPr>
      </w:pPr>
      <w:r w:rsidRPr="004C6117">
        <w:rPr>
          <w:rFonts w:ascii="Arial" w:eastAsia="Times New Roman" w:hAnsi="Arial" w:cs="Arial"/>
          <w:i w:val="0"/>
          <w:iCs w:val="0"/>
          <w:color w:val="008576"/>
          <w:sz w:val="24"/>
          <w:szCs w:val="28"/>
        </w:rPr>
        <w:t xml:space="preserve"> </w:t>
      </w:r>
      <w:r w:rsidR="0012717A" w:rsidRPr="004C6117">
        <w:rPr>
          <w:rFonts w:ascii="Arial" w:eastAsia="Times New Roman" w:hAnsi="Arial" w:cs="Arial"/>
          <w:i w:val="0"/>
          <w:iCs w:val="0"/>
          <w:color w:val="008576"/>
          <w:sz w:val="24"/>
          <w:szCs w:val="28"/>
        </w:rPr>
        <w:t>Why</w:t>
      </w:r>
      <w:r w:rsidR="00D216BC">
        <w:rPr>
          <w:rFonts w:ascii="Arial" w:eastAsia="Times New Roman" w:hAnsi="Arial" w:cs="Arial"/>
          <w:i w:val="0"/>
          <w:iCs w:val="0"/>
          <w:color w:val="008576"/>
          <w:sz w:val="24"/>
          <w:szCs w:val="28"/>
        </w:rPr>
        <w:t>?</w:t>
      </w:r>
    </w:p>
    <w:p w14:paraId="424F5B00" w14:textId="4A823D96" w:rsidR="00ED596E" w:rsidRPr="00030D37" w:rsidRDefault="00ED596E" w:rsidP="00030D37">
      <w:pPr>
        <w:pStyle w:val="Heading2"/>
        <w:numPr>
          <w:ilvl w:val="1"/>
          <w:numId w:val="14"/>
        </w:numPr>
        <w:spacing w:before="240" w:after="60" w:line="360" w:lineRule="auto"/>
        <w:jc w:val="both"/>
        <w:rPr>
          <w:sz w:val="20"/>
          <w:szCs w:val="20"/>
        </w:rPr>
      </w:pPr>
      <w:r w:rsidRPr="00030D37">
        <w:rPr>
          <w:color w:val="auto"/>
          <w:sz w:val="20"/>
          <w:szCs w:val="20"/>
        </w:rPr>
        <w:t xml:space="preserve">The intent of this change proposal is to change the way the discount factor is calculated by comparing the total avoided cost (p/kWh) calculated in the PCDM with the average p/kWh figure for each ATW CDCM tariff in order to determine the </w:t>
      </w:r>
      <w:r w:rsidR="00287844">
        <w:rPr>
          <w:color w:val="auto"/>
          <w:sz w:val="20"/>
          <w:szCs w:val="20"/>
        </w:rPr>
        <w:t>LDNO</w:t>
      </w:r>
      <w:r w:rsidRPr="00030D37">
        <w:rPr>
          <w:color w:val="auto"/>
          <w:sz w:val="20"/>
          <w:szCs w:val="20"/>
        </w:rPr>
        <w:t xml:space="preserve"> % discount factor to be applied to each of the tariff components of the CDCM ATW tariff.</w:t>
      </w:r>
    </w:p>
    <w:p w14:paraId="5FE2F0F5" w14:textId="77777777" w:rsidR="001C1A9C" w:rsidRPr="00030D37" w:rsidRDefault="001C1A9C" w:rsidP="00030D37">
      <w:pPr>
        <w:pStyle w:val="Heading2"/>
        <w:numPr>
          <w:ilvl w:val="1"/>
          <w:numId w:val="14"/>
        </w:numPr>
        <w:spacing w:before="240" w:after="60" w:line="360" w:lineRule="auto"/>
        <w:jc w:val="both"/>
        <w:rPr>
          <w:sz w:val="20"/>
          <w:szCs w:val="20"/>
        </w:rPr>
      </w:pPr>
      <w:r w:rsidRPr="00030D37">
        <w:rPr>
          <w:color w:val="auto"/>
          <w:sz w:val="20"/>
          <w:szCs w:val="20"/>
        </w:rPr>
        <w:t>In order to ensure that the total avoided cost (p/kWh) and the ATW CDCM cost are on an equivalent basis, it will be necessary to calculate the avoided total cost (p/kWh) using the allowed revenue and forecast total kWh included within the CDCM for the relevant charging year.</w:t>
      </w:r>
    </w:p>
    <w:p w14:paraId="7962F174" w14:textId="68378BE1" w:rsidR="0012717A" w:rsidRPr="0049024C" w:rsidRDefault="00ED596E">
      <w:pPr>
        <w:pStyle w:val="Heading4"/>
        <w:keepLines w:val="0"/>
        <w:spacing w:before="240"/>
        <w:rPr>
          <w:rFonts w:ascii="Arial" w:eastAsia="Times New Roman" w:hAnsi="Arial" w:cs="Arial"/>
          <w:i w:val="0"/>
          <w:iCs w:val="0"/>
          <w:color w:val="008576"/>
          <w:sz w:val="24"/>
          <w:szCs w:val="28"/>
        </w:rPr>
      </w:pPr>
      <w:r w:rsidRPr="00030D37">
        <w:rPr>
          <w:rFonts w:ascii="Arial" w:eastAsia="Times New Roman" w:hAnsi="Arial" w:cs="Arial"/>
          <w:i w:val="0"/>
          <w:iCs w:val="0"/>
          <w:color w:val="008576"/>
          <w:sz w:val="24"/>
          <w:szCs w:val="28"/>
        </w:rPr>
        <w:t xml:space="preserve"> </w:t>
      </w:r>
      <w:r w:rsidR="0012717A" w:rsidRPr="0049024C">
        <w:rPr>
          <w:rFonts w:ascii="Arial" w:eastAsia="Times New Roman" w:hAnsi="Arial" w:cs="Arial"/>
          <w:i w:val="0"/>
          <w:iCs w:val="0"/>
          <w:color w:val="008576"/>
          <w:sz w:val="24"/>
          <w:szCs w:val="28"/>
        </w:rPr>
        <w:t>How</w:t>
      </w:r>
      <w:r w:rsidR="00D216BC">
        <w:rPr>
          <w:rFonts w:ascii="Arial" w:eastAsia="Times New Roman" w:hAnsi="Arial" w:cs="Arial"/>
          <w:i w:val="0"/>
          <w:iCs w:val="0"/>
          <w:color w:val="008576"/>
          <w:sz w:val="24"/>
          <w:szCs w:val="28"/>
        </w:rPr>
        <w:t>?</w:t>
      </w:r>
    </w:p>
    <w:p w14:paraId="63D5E2E7" w14:textId="77777777" w:rsidR="002E3A0E" w:rsidRPr="00030D37" w:rsidRDefault="002E3A0E" w:rsidP="00030D37">
      <w:pPr>
        <w:pStyle w:val="Heading2"/>
        <w:numPr>
          <w:ilvl w:val="1"/>
          <w:numId w:val="14"/>
        </w:numPr>
        <w:spacing w:before="240" w:after="60" w:line="360" w:lineRule="auto"/>
        <w:jc w:val="both"/>
        <w:rPr>
          <w:color w:val="auto"/>
          <w:sz w:val="20"/>
          <w:szCs w:val="20"/>
        </w:rPr>
      </w:pPr>
      <w:r w:rsidRPr="00030D37">
        <w:rPr>
          <w:color w:val="auto"/>
          <w:sz w:val="20"/>
          <w:szCs w:val="20"/>
        </w:rPr>
        <w:t>The CP solution will need to be consulted upon by the Working Group with industry parties.</w:t>
      </w:r>
    </w:p>
    <w:p w14:paraId="1F6EAA30" w14:textId="77777777" w:rsidR="0012717A" w:rsidRPr="00030D37" w:rsidRDefault="002E3A0E" w:rsidP="00030D37">
      <w:pPr>
        <w:pStyle w:val="Heading2"/>
        <w:numPr>
          <w:ilvl w:val="1"/>
          <w:numId w:val="14"/>
        </w:numPr>
        <w:spacing w:before="240" w:after="60" w:line="360" w:lineRule="auto"/>
        <w:jc w:val="both"/>
        <w:rPr>
          <w:color w:val="auto"/>
          <w:sz w:val="20"/>
          <w:szCs w:val="20"/>
        </w:rPr>
      </w:pPr>
      <w:r w:rsidRPr="00030D37">
        <w:rPr>
          <w:color w:val="auto"/>
          <w:sz w:val="20"/>
          <w:szCs w:val="20"/>
        </w:rPr>
        <w:t>The legal text will be developed by the Working Group once the final solution is agreed upon.</w:t>
      </w:r>
    </w:p>
    <w:p w14:paraId="7383A6FC" w14:textId="77777777" w:rsidR="00E6212D" w:rsidRPr="00EB32BB" w:rsidRDefault="00E6212D" w:rsidP="00030D37">
      <w:pPr>
        <w:pStyle w:val="Heading02"/>
        <w:keepNext w:val="0"/>
        <w:numPr>
          <w:ilvl w:val="0"/>
          <w:numId w:val="14"/>
        </w:numPr>
      </w:pPr>
      <w:bookmarkStart w:id="30" w:name="_Toc453107797"/>
      <w:bookmarkStart w:id="31" w:name="_Toc494981274"/>
      <w:r>
        <w:t>Governance</w:t>
      </w:r>
      <w:bookmarkEnd w:id="10"/>
      <w:bookmarkEnd w:id="30"/>
      <w:bookmarkEnd w:id="31"/>
    </w:p>
    <w:p w14:paraId="1CAA108E" w14:textId="77777777" w:rsidR="00C8353B" w:rsidRPr="00C6196F" w:rsidRDefault="007C7FB5" w:rsidP="00030D37">
      <w:pPr>
        <w:pStyle w:val="Heading4"/>
        <w:keepNext w:val="0"/>
        <w:keepLines w:val="0"/>
        <w:spacing w:before="240"/>
        <w:ind w:left="864" w:hanging="864"/>
        <w:rPr>
          <w:rFonts w:ascii="Arial" w:eastAsia="Times New Roman" w:hAnsi="Arial" w:cs="Arial"/>
          <w:b w:val="0"/>
          <w:iCs w:val="0"/>
          <w:color w:val="008576"/>
          <w:sz w:val="18"/>
          <w:szCs w:val="18"/>
        </w:rPr>
      </w:pPr>
      <w:r>
        <w:rPr>
          <w:rFonts w:ascii="Arial" w:eastAsia="Times New Roman" w:hAnsi="Arial" w:cs="Arial"/>
          <w:i w:val="0"/>
          <w:iCs w:val="0"/>
          <w:color w:val="008576"/>
          <w:sz w:val="24"/>
          <w:szCs w:val="28"/>
        </w:rPr>
        <w:t xml:space="preserve">Justification for </w:t>
      </w:r>
      <w:r w:rsidR="00582E0D">
        <w:rPr>
          <w:rFonts w:ascii="Arial" w:eastAsia="Times New Roman" w:hAnsi="Arial" w:cs="Arial"/>
          <w:i w:val="0"/>
          <w:iCs w:val="0"/>
          <w:color w:val="008576"/>
          <w:sz w:val="24"/>
          <w:szCs w:val="28"/>
        </w:rPr>
        <w:t>Part 1 Or Part 2 Matter</w:t>
      </w:r>
      <w:r w:rsidR="00231812">
        <w:rPr>
          <w:rFonts w:ascii="Arial" w:eastAsia="Times New Roman" w:hAnsi="Arial" w:cs="Arial"/>
          <w:i w:val="0"/>
          <w:iCs w:val="0"/>
          <w:color w:val="008576"/>
          <w:sz w:val="24"/>
          <w:szCs w:val="28"/>
        </w:rPr>
        <w:t xml:space="preserve"> </w:t>
      </w:r>
    </w:p>
    <w:p w14:paraId="4349C691" w14:textId="592C850B" w:rsidR="00E50A06" w:rsidRPr="00030D37" w:rsidRDefault="00E50A06" w:rsidP="00030D37">
      <w:pPr>
        <w:pStyle w:val="Heading2"/>
        <w:numPr>
          <w:ilvl w:val="1"/>
          <w:numId w:val="14"/>
        </w:numPr>
        <w:spacing w:before="240" w:after="60" w:line="360" w:lineRule="auto"/>
        <w:jc w:val="both"/>
        <w:rPr>
          <w:color w:val="auto"/>
          <w:sz w:val="20"/>
          <w:szCs w:val="20"/>
        </w:rPr>
      </w:pPr>
      <w:r w:rsidRPr="00030D37">
        <w:rPr>
          <w:color w:val="auto"/>
          <w:sz w:val="20"/>
          <w:szCs w:val="20"/>
        </w:rPr>
        <w:lastRenderedPageBreak/>
        <w:t>D</w:t>
      </w:r>
      <w:r w:rsidR="00ED596E" w:rsidRPr="00030D37">
        <w:rPr>
          <w:color w:val="auto"/>
          <w:sz w:val="20"/>
          <w:szCs w:val="20"/>
        </w:rPr>
        <w:t>CP 266</w:t>
      </w:r>
      <w:r w:rsidRPr="00030D37">
        <w:rPr>
          <w:color w:val="auto"/>
          <w:sz w:val="20"/>
          <w:szCs w:val="20"/>
        </w:rPr>
        <w:t xml:space="preserve"> is classified as a Part 1 matter </w:t>
      </w:r>
      <w:r w:rsidR="00ED596E" w:rsidRPr="00030D37">
        <w:rPr>
          <w:color w:val="auto"/>
          <w:sz w:val="20"/>
          <w:szCs w:val="20"/>
        </w:rPr>
        <w:t xml:space="preserve">as it is likely to have a significant impact on competition in the distribution of electricity – see </w:t>
      </w:r>
      <w:ins w:id="32" w:author="John Lawton" w:date="2017-10-10T10:52:00Z">
        <w:r w:rsidR="00E47332">
          <w:rPr>
            <w:color w:val="auto"/>
            <w:sz w:val="20"/>
            <w:szCs w:val="20"/>
          </w:rPr>
          <w:t xml:space="preserve">DCUSA </w:t>
        </w:r>
      </w:ins>
      <w:r w:rsidR="00ED596E" w:rsidRPr="00030D37">
        <w:rPr>
          <w:color w:val="auto"/>
          <w:sz w:val="20"/>
          <w:szCs w:val="20"/>
        </w:rPr>
        <w:t>clause 9.4.2 (B)</w:t>
      </w:r>
      <w:r w:rsidR="00C6196F" w:rsidRPr="00030D37">
        <w:rPr>
          <w:color w:val="auto"/>
          <w:sz w:val="20"/>
          <w:szCs w:val="20"/>
        </w:rPr>
        <w:t>.</w:t>
      </w:r>
    </w:p>
    <w:p w14:paraId="00537E40" w14:textId="77777777" w:rsidR="00E50A06" w:rsidRDefault="00E50A06" w:rsidP="00030D37">
      <w:pPr>
        <w:pStyle w:val="Heading4"/>
        <w:keepNext w:val="0"/>
        <w:keepLines w:val="0"/>
        <w:spacing w:before="240"/>
        <w:rPr>
          <w:rFonts w:ascii="Arial" w:eastAsia="Times New Roman" w:hAnsi="Arial" w:cs="Arial"/>
          <w:b w:val="0"/>
          <w:iCs w:val="0"/>
          <w:color w:val="FF0000"/>
          <w:szCs w:val="20"/>
        </w:rPr>
      </w:pPr>
      <w:r>
        <w:rPr>
          <w:rFonts w:ascii="Arial" w:eastAsia="Times New Roman" w:hAnsi="Arial" w:cs="Arial"/>
          <w:i w:val="0"/>
          <w:iCs w:val="0"/>
          <w:color w:val="008576"/>
          <w:sz w:val="24"/>
        </w:rPr>
        <w:t>Requested Next Steps</w:t>
      </w:r>
    </w:p>
    <w:p w14:paraId="1E1EFB00" w14:textId="2565A5EE" w:rsidR="000671FC" w:rsidRPr="00030D37" w:rsidRDefault="00CA136E" w:rsidP="00030D37">
      <w:pPr>
        <w:pStyle w:val="Heading2"/>
        <w:numPr>
          <w:ilvl w:val="1"/>
          <w:numId w:val="14"/>
        </w:numPr>
        <w:spacing w:before="240" w:after="60" w:line="360" w:lineRule="auto"/>
        <w:jc w:val="both"/>
        <w:rPr>
          <w:color w:val="auto"/>
          <w:sz w:val="20"/>
          <w:szCs w:val="20"/>
        </w:rPr>
      </w:pPr>
      <w:bookmarkStart w:id="33" w:name="_Toc318962135"/>
      <w:bookmarkStart w:id="34" w:name="_Toc453107798"/>
      <w:r w:rsidRPr="00030D37">
        <w:rPr>
          <w:color w:val="auto"/>
          <w:sz w:val="20"/>
          <w:szCs w:val="20"/>
        </w:rPr>
        <w:t xml:space="preserve">Following a review of the Consultation responses, the Working Group will </w:t>
      </w:r>
      <w:r w:rsidR="00A660CE">
        <w:rPr>
          <w:color w:val="auto"/>
          <w:sz w:val="20"/>
          <w:szCs w:val="20"/>
        </w:rPr>
        <w:t xml:space="preserve">determine the next steps </w:t>
      </w:r>
      <w:r w:rsidR="0010396A">
        <w:rPr>
          <w:color w:val="auto"/>
          <w:sz w:val="20"/>
          <w:szCs w:val="20"/>
        </w:rPr>
        <w:t xml:space="preserve">for </w:t>
      </w:r>
      <w:r w:rsidR="0010396A" w:rsidRPr="00030D37">
        <w:rPr>
          <w:color w:val="auto"/>
          <w:sz w:val="20"/>
          <w:szCs w:val="20"/>
        </w:rPr>
        <w:t>DCP</w:t>
      </w:r>
      <w:r w:rsidRPr="00030D37">
        <w:rPr>
          <w:color w:val="auto"/>
          <w:sz w:val="20"/>
          <w:szCs w:val="20"/>
        </w:rPr>
        <w:t xml:space="preserve"> </w:t>
      </w:r>
      <w:r w:rsidR="000671FC" w:rsidRPr="00030D37">
        <w:rPr>
          <w:color w:val="auto"/>
          <w:sz w:val="20"/>
          <w:szCs w:val="20"/>
        </w:rPr>
        <w:t>266</w:t>
      </w:r>
      <w:r w:rsidR="00236CC6" w:rsidRPr="00030D37">
        <w:rPr>
          <w:color w:val="auto"/>
          <w:sz w:val="20"/>
          <w:szCs w:val="20"/>
        </w:rPr>
        <w:t>.</w:t>
      </w:r>
      <w:r w:rsidRPr="00030D37">
        <w:rPr>
          <w:color w:val="auto"/>
          <w:sz w:val="20"/>
          <w:szCs w:val="20"/>
        </w:rPr>
        <w:t xml:space="preserve"> </w:t>
      </w:r>
    </w:p>
    <w:p w14:paraId="258FE6C0" w14:textId="77777777" w:rsidR="000671FC" w:rsidRPr="000671FC" w:rsidRDefault="000671FC"/>
    <w:p w14:paraId="1C941B02" w14:textId="77777777" w:rsidR="000671FC" w:rsidRPr="000671FC" w:rsidRDefault="00CA136E">
      <w:pPr>
        <w:pStyle w:val="Heading02"/>
        <w:keepNext w:val="0"/>
        <w:numPr>
          <w:ilvl w:val="0"/>
          <w:numId w:val="14"/>
        </w:numPr>
      </w:pPr>
      <w:r w:rsidRPr="00EB32BB">
        <w:t xml:space="preserve"> </w:t>
      </w:r>
      <w:bookmarkStart w:id="35" w:name="_Toc494981275"/>
      <w:r w:rsidR="004C6117" w:rsidRPr="00EB32BB">
        <w:t>Why Change?</w:t>
      </w:r>
      <w:bookmarkEnd w:id="33"/>
      <w:bookmarkEnd w:id="34"/>
      <w:bookmarkEnd w:id="35"/>
    </w:p>
    <w:p w14:paraId="25FB55E4" w14:textId="140ACFC7" w:rsidR="00A0110F" w:rsidRPr="00030D37" w:rsidRDefault="00A0110F" w:rsidP="00030D37">
      <w:pPr>
        <w:pStyle w:val="Heading2"/>
        <w:numPr>
          <w:ilvl w:val="1"/>
          <w:numId w:val="14"/>
        </w:numPr>
        <w:spacing w:before="240" w:after="60" w:line="360" w:lineRule="auto"/>
        <w:jc w:val="both"/>
        <w:rPr>
          <w:bCs w:val="0"/>
          <w:iCs w:val="0"/>
          <w:sz w:val="20"/>
          <w:szCs w:val="20"/>
        </w:rPr>
      </w:pPr>
      <w:r w:rsidRPr="00030D37">
        <w:rPr>
          <w:color w:val="auto"/>
          <w:sz w:val="20"/>
          <w:szCs w:val="20"/>
        </w:rPr>
        <w:t>T</w:t>
      </w:r>
      <w:r w:rsidR="00D52375">
        <w:rPr>
          <w:color w:val="auto"/>
          <w:sz w:val="20"/>
          <w:szCs w:val="20"/>
        </w:rPr>
        <w:t>h</w:t>
      </w:r>
      <w:r w:rsidRPr="00030D37">
        <w:rPr>
          <w:color w:val="auto"/>
          <w:sz w:val="20"/>
          <w:szCs w:val="20"/>
        </w:rPr>
        <w:t xml:space="preserve">e CDCM model is an incremental cost model by design. It is intended to provide forward looking cost reflective incremental cost signals to users of the network. LDNO % discounts are calculated in the PCDM and input to the CDCM model to calculate the discounted CDCM tariffs to be applied to LDNOs. The PCDM is a total cost model by design. It is intended to calculate the total </w:t>
      </w:r>
      <w:r w:rsidR="00DC5325" w:rsidRPr="00030D37">
        <w:rPr>
          <w:color w:val="auto"/>
          <w:sz w:val="20"/>
          <w:szCs w:val="20"/>
        </w:rPr>
        <w:t xml:space="preserve">avoided </w:t>
      </w:r>
      <w:r w:rsidRPr="00030D37">
        <w:rPr>
          <w:color w:val="auto"/>
          <w:sz w:val="20"/>
          <w:szCs w:val="20"/>
        </w:rPr>
        <w:t xml:space="preserve">cost associated with the provision of the final section of network by LDNOs. </w:t>
      </w:r>
    </w:p>
    <w:p w14:paraId="361AD63C" w14:textId="2359B80C" w:rsidR="00A0110F" w:rsidRPr="00030D37" w:rsidRDefault="00A0110F" w:rsidP="00030D37">
      <w:pPr>
        <w:pStyle w:val="Heading2"/>
        <w:numPr>
          <w:ilvl w:val="1"/>
          <w:numId w:val="14"/>
        </w:numPr>
        <w:spacing w:before="240" w:after="60" w:line="360" w:lineRule="auto"/>
        <w:jc w:val="both"/>
        <w:rPr>
          <w:bCs w:val="0"/>
          <w:iCs w:val="0"/>
          <w:sz w:val="20"/>
          <w:szCs w:val="20"/>
        </w:rPr>
      </w:pPr>
      <w:r w:rsidRPr="00030D37">
        <w:rPr>
          <w:color w:val="auto"/>
          <w:sz w:val="20"/>
          <w:szCs w:val="20"/>
        </w:rPr>
        <w:t>The fact that the CDCM is an incremental cost model and the PCDM is a total cost model is intentional. Ofgem stated in their October 2009 consultation</w:t>
      </w:r>
      <w:r w:rsidR="00A660CE">
        <w:rPr>
          <w:rStyle w:val="FootnoteReference"/>
          <w:color w:val="auto"/>
          <w:sz w:val="20"/>
          <w:szCs w:val="20"/>
        </w:rPr>
        <w:footnoteReference w:id="3"/>
      </w:r>
      <w:r w:rsidRPr="00030D37">
        <w:rPr>
          <w:color w:val="auto"/>
          <w:sz w:val="20"/>
          <w:szCs w:val="20"/>
        </w:rPr>
        <w:t xml:space="preserve"> document on the CDCM that:</w:t>
      </w:r>
    </w:p>
    <w:p w14:paraId="3E997D6F" w14:textId="77777777" w:rsidR="00DA2AED" w:rsidRPr="00030D37" w:rsidRDefault="00A0110F" w:rsidP="00030D37">
      <w:pPr>
        <w:pStyle w:val="Heading2"/>
        <w:spacing w:before="240" w:after="60" w:line="360" w:lineRule="auto"/>
        <w:ind w:left="851" w:right="284"/>
        <w:jc w:val="both"/>
        <w:rPr>
          <w:bCs w:val="0"/>
          <w:i/>
          <w:iCs w:val="0"/>
          <w:sz w:val="20"/>
          <w:szCs w:val="20"/>
        </w:rPr>
      </w:pPr>
      <w:r w:rsidRPr="00030D37">
        <w:rPr>
          <w:i/>
          <w:color w:val="auto"/>
          <w:sz w:val="20"/>
          <w:szCs w:val="20"/>
        </w:rPr>
        <w:t>“2.70 Regarding the high level approach to IDNO charging, the two separate allocation methods are consistent with the view held by Ofgem that end user charges should, as far as is possible, provide end users with incremental cost signals, whilst for IDNO charging the charges should be based on a reasonable allocation of total costs to the elements of the DNOs business that are being undertaken by the IDNO.”</w:t>
      </w:r>
    </w:p>
    <w:p w14:paraId="216DE9A9" w14:textId="77777777" w:rsidR="004A62D4" w:rsidRPr="00030D37" w:rsidRDefault="004A62D4" w:rsidP="00030D37">
      <w:pPr>
        <w:pStyle w:val="Heading2"/>
        <w:numPr>
          <w:ilvl w:val="1"/>
          <w:numId w:val="14"/>
        </w:numPr>
        <w:spacing w:before="240" w:after="60" w:line="360" w:lineRule="auto"/>
        <w:jc w:val="both"/>
        <w:rPr>
          <w:bCs w:val="0"/>
          <w:iCs w:val="0"/>
          <w:sz w:val="20"/>
          <w:szCs w:val="20"/>
        </w:rPr>
      </w:pPr>
      <w:r w:rsidRPr="00030D37">
        <w:rPr>
          <w:color w:val="auto"/>
          <w:sz w:val="20"/>
          <w:szCs w:val="20"/>
        </w:rPr>
        <w:t xml:space="preserve">The proposer considers that the allocation methods of both models seem appropriate given their respective intentions, but that the way in which the LDNO discounts are calculated in the PCDM and applied within the CDCM could be improved to better reconcile the two approaches. </w:t>
      </w:r>
    </w:p>
    <w:p w14:paraId="10A9C62C" w14:textId="77777777" w:rsidR="004A62D4" w:rsidRPr="00030D37" w:rsidRDefault="004A62D4" w:rsidP="00030D37">
      <w:pPr>
        <w:pStyle w:val="Heading2"/>
        <w:numPr>
          <w:ilvl w:val="1"/>
          <w:numId w:val="14"/>
        </w:numPr>
        <w:spacing w:before="240" w:after="60" w:line="360" w:lineRule="auto"/>
        <w:jc w:val="both"/>
        <w:rPr>
          <w:bCs w:val="0"/>
          <w:iCs w:val="0"/>
          <w:sz w:val="20"/>
          <w:szCs w:val="20"/>
        </w:rPr>
      </w:pPr>
      <w:r w:rsidRPr="00030D37">
        <w:rPr>
          <w:color w:val="auto"/>
          <w:sz w:val="20"/>
          <w:szCs w:val="20"/>
        </w:rPr>
        <w:t xml:space="preserve">It is the view of the proposer that it would seem to be more appropriate to use the p/kWh avoided cost from the PCDM and then convert this absolute p/kWh to a percentage discount based on the ATW CDCM tariffs. Such an approach would help to ensure that the absolute p/kWh discount received by LDNOs remains aligned with the absolute p/kWh total cost avoided calculated in the PCDM and is not distorted by the incremental cost allocation approach applied in the CDCM for ATW tariffs. </w:t>
      </w:r>
    </w:p>
    <w:p w14:paraId="5C244E4A" w14:textId="77777777" w:rsidR="004A62D4" w:rsidRPr="00030D37" w:rsidRDefault="004A62D4" w:rsidP="00030D37">
      <w:pPr>
        <w:pStyle w:val="Heading2"/>
        <w:numPr>
          <w:ilvl w:val="1"/>
          <w:numId w:val="14"/>
        </w:numPr>
        <w:spacing w:before="240" w:after="60" w:line="360" w:lineRule="auto"/>
        <w:jc w:val="both"/>
        <w:rPr>
          <w:bCs w:val="0"/>
          <w:iCs w:val="0"/>
          <w:sz w:val="20"/>
          <w:szCs w:val="20"/>
        </w:rPr>
      </w:pPr>
      <w:r w:rsidRPr="00030D37">
        <w:rPr>
          <w:color w:val="auto"/>
          <w:sz w:val="20"/>
          <w:szCs w:val="20"/>
        </w:rPr>
        <w:t xml:space="preserve">The advantages of the proposed approach would be that the absolute level (p/kWh) of avoided cost discount received by LDNOs would not be affected by the CDCM methodology for ATW tariffs </w:t>
      </w:r>
      <w:r w:rsidRPr="00030D37">
        <w:rPr>
          <w:color w:val="auto"/>
          <w:sz w:val="20"/>
          <w:szCs w:val="20"/>
        </w:rPr>
        <w:lastRenderedPageBreak/>
        <w:t>or by changes to it i.e. currently an x% change in a particular ATW CDCM tariff resulting from a methodology change results in a x% change in the absolute discount, or margin, received by the LDNO. Under the proposed approach any change in the CDCM methodology for ATW tariffs would have little, if any, impact on the absolute p/kWh discount received by the LDNO – instead the proposed approach would recalculate the % discount to ensure the p/kWh discount received remained aligned with the avoided p/kWh total cost calculated in PCDM.</w:t>
      </w:r>
    </w:p>
    <w:p w14:paraId="77DC5195" w14:textId="1CEBC77C" w:rsidR="004A62D4" w:rsidRDefault="004A62D4" w:rsidP="00030D37">
      <w:pPr>
        <w:pStyle w:val="Heading2"/>
        <w:numPr>
          <w:ilvl w:val="1"/>
          <w:numId w:val="14"/>
        </w:numPr>
        <w:spacing w:before="240" w:after="60" w:line="360" w:lineRule="auto"/>
        <w:jc w:val="both"/>
        <w:rPr>
          <w:szCs w:val="20"/>
        </w:rPr>
      </w:pPr>
      <w:r w:rsidRPr="00030D37">
        <w:rPr>
          <w:color w:val="auto"/>
          <w:sz w:val="20"/>
          <w:szCs w:val="20"/>
        </w:rPr>
        <w:t>It is noted that some DNOs may not update the PCDM annually. This may be acceptable under the current approach to LDNO discounts, but under the proposed approach DNOs would, at a minimum, need to update their allowed revenues in the PCDM to reflect the current charging year and it would also seem appropriate to update the unit (MWh) data in the PCDM to reflect the current charging year.</w:t>
      </w:r>
    </w:p>
    <w:p w14:paraId="6FCB97E4" w14:textId="77777777" w:rsidR="001C1A9C" w:rsidRPr="00030D37" w:rsidRDefault="001C1A9C">
      <w:pPr>
        <w:pStyle w:val="Heading2"/>
        <w:keepNext w:val="0"/>
        <w:spacing w:after="0" w:line="360" w:lineRule="auto"/>
        <w:jc w:val="both"/>
        <w:rPr>
          <w:color w:val="auto"/>
          <w:sz w:val="20"/>
          <w:szCs w:val="20"/>
        </w:rPr>
      </w:pPr>
      <w:r w:rsidRPr="00030D37">
        <w:rPr>
          <w:b/>
          <w:color w:val="auto"/>
          <w:sz w:val="20"/>
          <w:szCs w:val="20"/>
          <w:u w:val="single"/>
        </w:rPr>
        <w:t>DCP 266 scope:</w:t>
      </w:r>
    </w:p>
    <w:p w14:paraId="708F0A3A" w14:textId="77777777" w:rsidR="001C1A9C" w:rsidRPr="00030D37" w:rsidRDefault="001C1A9C" w:rsidP="00030D37">
      <w:pPr>
        <w:pStyle w:val="Heading2"/>
        <w:numPr>
          <w:ilvl w:val="1"/>
          <w:numId w:val="14"/>
        </w:numPr>
        <w:spacing w:before="0" w:after="60" w:line="360" w:lineRule="auto"/>
        <w:jc w:val="both"/>
        <w:rPr>
          <w:color w:val="auto"/>
          <w:sz w:val="20"/>
          <w:szCs w:val="20"/>
        </w:rPr>
      </w:pPr>
      <w:r w:rsidRPr="00030D37">
        <w:rPr>
          <w:color w:val="auto"/>
          <w:sz w:val="20"/>
          <w:szCs w:val="20"/>
        </w:rPr>
        <w:t>The proposer clarified that the intent and scope of DCP 266 is limited to the correction of the perceived defect identified above i.e. to change the way in which DNO tariffs to LDNOs are calculated in the CDCM/EDCM. Instead of calculating an LDNO percentage discount by comparing the avoided total cost (p/kWh) with the total cost (p/kWh) in the PCDM, the intent is that the avoided total cost (p/kWh) calculated in the PCDM is compared with the average p/kWh figure for each ATW CDCM tariff to determine the LDNO % discount factor to be applied to each of the tariff components of the CDCM ATW tariff.</w:t>
      </w:r>
    </w:p>
    <w:p w14:paraId="3A884257" w14:textId="0F91DB74" w:rsidR="001C1A9C" w:rsidRPr="00030D37" w:rsidRDefault="001C1A9C" w:rsidP="00030D37">
      <w:pPr>
        <w:pStyle w:val="Heading2"/>
        <w:numPr>
          <w:ilvl w:val="1"/>
          <w:numId w:val="14"/>
        </w:numPr>
        <w:spacing w:before="240" w:after="60" w:line="360" w:lineRule="auto"/>
        <w:jc w:val="both"/>
        <w:rPr>
          <w:color w:val="auto"/>
          <w:sz w:val="20"/>
          <w:szCs w:val="20"/>
        </w:rPr>
      </w:pPr>
      <w:r w:rsidRPr="00030D37">
        <w:rPr>
          <w:color w:val="auto"/>
          <w:sz w:val="20"/>
          <w:szCs w:val="20"/>
        </w:rPr>
        <w:t xml:space="preserve">The proposer believes that by doing this the resultant LDNO tariffs will better reflect </w:t>
      </w:r>
      <w:r w:rsidRPr="00030D37">
        <w:rPr>
          <w:i/>
          <w:color w:val="auto"/>
          <w:sz w:val="20"/>
          <w:szCs w:val="20"/>
        </w:rPr>
        <w:t>“a reasonable allocation of total costs to the elements of the DNOs business that are being undertaken by the IDNO”</w:t>
      </w:r>
      <w:r w:rsidRPr="00030D37">
        <w:rPr>
          <w:color w:val="auto"/>
          <w:sz w:val="20"/>
          <w:szCs w:val="20"/>
        </w:rPr>
        <w:t xml:space="preserve"> as demonstrated by the illustrative example</w:t>
      </w:r>
      <w:ins w:id="36" w:author="Dylan Townsend" w:date="2017-10-22T21:23:00Z">
        <w:r w:rsidR="00B173FC">
          <w:rPr>
            <w:color w:val="auto"/>
            <w:sz w:val="20"/>
            <w:szCs w:val="20"/>
          </w:rPr>
          <w:t xml:space="preserve">s </w:t>
        </w:r>
      </w:ins>
      <w:ins w:id="37" w:author="Dylan Townsend" w:date="2017-10-22T21:24:00Z">
        <w:r w:rsidR="006B239A">
          <w:rPr>
            <w:color w:val="auto"/>
            <w:sz w:val="20"/>
            <w:szCs w:val="20"/>
          </w:rPr>
          <w:t xml:space="preserve">that are provided </w:t>
        </w:r>
      </w:ins>
      <w:ins w:id="38" w:author="Dylan Townsend" w:date="2017-10-22T21:25:00Z">
        <w:r w:rsidR="006B239A">
          <w:rPr>
            <w:color w:val="auto"/>
            <w:sz w:val="20"/>
            <w:szCs w:val="20"/>
          </w:rPr>
          <w:t>in paragraphs 4.13 to 4.19</w:t>
        </w:r>
      </w:ins>
      <w:ins w:id="39" w:author="Dylan Townsend" w:date="2017-10-22T21:26:00Z">
        <w:r w:rsidR="006B239A">
          <w:rPr>
            <w:color w:val="auto"/>
            <w:sz w:val="20"/>
            <w:szCs w:val="20"/>
          </w:rPr>
          <w:t xml:space="preserve"> below</w:t>
        </w:r>
      </w:ins>
      <w:del w:id="40" w:author="Dylan Townsend" w:date="2017-10-22T21:26:00Z">
        <w:r w:rsidRPr="00030D37" w:rsidDel="006B239A">
          <w:rPr>
            <w:color w:val="auto"/>
            <w:sz w:val="20"/>
            <w:szCs w:val="20"/>
          </w:rPr>
          <w:delText xml:space="preserve"> above</w:delText>
        </w:r>
      </w:del>
      <w:r w:rsidRPr="00030D37">
        <w:rPr>
          <w:color w:val="auto"/>
          <w:sz w:val="20"/>
          <w:szCs w:val="20"/>
        </w:rPr>
        <w:t>.</w:t>
      </w:r>
    </w:p>
    <w:p w14:paraId="1865D368" w14:textId="77777777" w:rsidR="001C1A9C" w:rsidRPr="00030D37" w:rsidRDefault="001C1A9C" w:rsidP="00030D37">
      <w:pPr>
        <w:pStyle w:val="Heading2"/>
        <w:numPr>
          <w:ilvl w:val="1"/>
          <w:numId w:val="14"/>
        </w:numPr>
        <w:spacing w:before="240" w:after="60" w:line="360" w:lineRule="auto"/>
        <w:jc w:val="both"/>
        <w:rPr>
          <w:color w:val="auto"/>
          <w:sz w:val="20"/>
          <w:szCs w:val="20"/>
        </w:rPr>
      </w:pPr>
      <w:r w:rsidRPr="00030D37">
        <w:rPr>
          <w:color w:val="auto"/>
          <w:sz w:val="20"/>
          <w:szCs w:val="20"/>
        </w:rPr>
        <w:t>The proposer believes that by ensuring that the p/kWh discounts received by LDNOs better reflect, and remain aligned with, the absolute level of avoided costs calculated in the PCDM, this change will promote competition in the distribution of electricity. The absolute level of discount (p/kWh) received by LDNOs is also likely to be more stable and predictable since it will be protected from the impact of any changes to the methodology for ATW CDCM tariffs – which will also promote competition in the distribution of electricity.</w:t>
      </w:r>
    </w:p>
    <w:p w14:paraId="156C016B" w14:textId="5DE1DC72" w:rsidR="001C1A9C" w:rsidRPr="00620648" w:rsidDel="00CD32A3" w:rsidRDefault="001C1A9C">
      <w:pPr>
        <w:rPr>
          <w:del w:id="41" w:author="Dylan Townsend" w:date="2017-10-12T10:23:00Z"/>
          <w:rFonts w:ascii="Calibri" w:hAnsi="Calibri"/>
          <w:b/>
          <w:sz w:val="22"/>
          <w:szCs w:val="22"/>
          <w:u w:val="single"/>
        </w:rPr>
      </w:pPr>
      <w:del w:id="42" w:author="Dylan Townsend" w:date="2017-10-12T10:23:00Z">
        <w:r w:rsidRPr="00620648" w:rsidDel="00CD32A3">
          <w:rPr>
            <w:rFonts w:ascii="Calibri" w:hAnsi="Calibri"/>
            <w:b/>
            <w:sz w:val="22"/>
            <w:szCs w:val="22"/>
            <w:u w:val="single"/>
          </w:rPr>
          <w:delText>In Scope of DCP 266:</w:delText>
        </w:r>
      </w:del>
    </w:p>
    <w:p w14:paraId="6B7F2808" w14:textId="4E955E3D" w:rsidR="001C1A9C" w:rsidRPr="00030D37" w:rsidRDefault="001C1A9C" w:rsidP="00030D37">
      <w:pPr>
        <w:pStyle w:val="Heading2"/>
        <w:numPr>
          <w:ilvl w:val="1"/>
          <w:numId w:val="14"/>
        </w:numPr>
        <w:spacing w:before="0" w:after="60" w:line="360" w:lineRule="auto"/>
        <w:jc w:val="both"/>
        <w:rPr>
          <w:color w:val="auto"/>
          <w:sz w:val="20"/>
          <w:szCs w:val="20"/>
        </w:rPr>
      </w:pPr>
      <w:r w:rsidRPr="00030D37">
        <w:rPr>
          <w:color w:val="auto"/>
          <w:sz w:val="20"/>
          <w:szCs w:val="20"/>
        </w:rPr>
        <w:lastRenderedPageBreak/>
        <w:t>It is the view of the proposer that in order to correct the perceived defect identified above it is important that the total avoided cost (p/kWh) and the ATW CDCM cost (p/kWh) are on equivalent terms. Therefore, it is necessary to calculate the total avoided cost (p/kWh) using the allowed revenue and forecast total kWh included within the CDCM for the relevant charging year i.e. in the illustrative example</w:t>
      </w:r>
      <w:ins w:id="43" w:author="Dylan Townsend" w:date="2017-10-22T21:27:00Z">
        <w:r w:rsidR="006B239A">
          <w:rPr>
            <w:color w:val="auto"/>
            <w:sz w:val="20"/>
            <w:szCs w:val="20"/>
          </w:rPr>
          <w:t>s provided in paragraphs 4.13 to 4.19,</w:t>
        </w:r>
      </w:ins>
      <w:del w:id="44" w:author="Dylan Townsend" w:date="2017-10-22T21:27:00Z">
        <w:r w:rsidRPr="00030D37" w:rsidDel="006B239A">
          <w:rPr>
            <w:color w:val="auto"/>
            <w:sz w:val="20"/>
            <w:szCs w:val="20"/>
          </w:rPr>
          <w:delText xml:space="preserve"> above</w:delText>
        </w:r>
      </w:del>
      <w:r w:rsidRPr="00030D37">
        <w:rPr>
          <w:color w:val="auto"/>
          <w:sz w:val="20"/>
          <w:szCs w:val="20"/>
        </w:rPr>
        <w:t xml:space="preserve"> where it is assumed that the avoided costs are 0.5p/kWh, the ‘0.5p’ should be expressed in the same money of the day as the CDCM for the relevant charging year and the </w:t>
      </w:r>
      <w:del w:id="45" w:author="John Lawton" w:date="2017-10-10T11:15:00Z">
        <w:r w:rsidRPr="00030D37" w:rsidDel="00937E29">
          <w:rPr>
            <w:color w:val="auto"/>
            <w:sz w:val="20"/>
            <w:szCs w:val="20"/>
          </w:rPr>
          <w:delText xml:space="preserve">and </w:delText>
        </w:r>
      </w:del>
      <w:r w:rsidRPr="00030D37">
        <w:rPr>
          <w:color w:val="auto"/>
          <w:sz w:val="20"/>
          <w:szCs w:val="20"/>
        </w:rPr>
        <w:t>‘kWh’ should reflect the forecast of units distributed for the relevant charging year.</w:t>
      </w:r>
    </w:p>
    <w:p w14:paraId="082FA3A9" w14:textId="77777777" w:rsidR="001C1A9C" w:rsidRPr="00620648" w:rsidRDefault="001C1A9C" w:rsidP="003D05AC">
      <w:pPr>
        <w:rPr>
          <w:rFonts w:ascii="Calibri" w:hAnsi="Calibri"/>
          <w:b/>
          <w:sz w:val="22"/>
          <w:szCs w:val="22"/>
          <w:u w:val="single"/>
        </w:rPr>
      </w:pPr>
      <w:r w:rsidRPr="00620648">
        <w:rPr>
          <w:rFonts w:ascii="Calibri" w:hAnsi="Calibri"/>
          <w:b/>
          <w:sz w:val="22"/>
          <w:szCs w:val="22"/>
          <w:u w:val="single"/>
        </w:rPr>
        <w:t>Out of Scope of DCP 266:</w:t>
      </w:r>
    </w:p>
    <w:p w14:paraId="26A63B79" w14:textId="7A11BB02" w:rsidR="001C1A9C" w:rsidRPr="00030D37" w:rsidRDefault="001C1A9C" w:rsidP="0010396A">
      <w:pPr>
        <w:pStyle w:val="Heading2"/>
        <w:keepNext w:val="0"/>
        <w:numPr>
          <w:ilvl w:val="1"/>
          <w:numId w:val="14"/>
        </w:numPr>
        <w:spacing w:before="0" w:after="60" w:line="360" w:lineRule="auto"/>
        <w:jc w:val="both"/>
        <w:rPr>
          <w:color w:val="auto"/>
          <w:sz w:val="20"/>
          <w:szCs w:val="20"/>
        </w:rPr>
      </w:pPr>
      <w:r w:rsidRPr="00030D37">
        <w:rPr>
          <w:color w:val="auto"/>
          <w:sz w:val="20"/>
          <w:szCs w:val="20"/>
        </w:rPr>
        <w:t xml:space="preserve">The PCDM uses a range of historic data in order to determine the percentages which allocate price control revenues to network levels. At a high </w:t>
      </w:r>
      <w:r w:rsidR="003317EE" w:rsidRPr="00D52375">
        <w:rPr>
          <w:color w:val="auto"/>
          <w:sz w:val="20"/>
          <w:szCs w:val="20"/>
        </w:rPr>
        <w:t>level,</w:t>
      </w:r>
      <w:r w:rsidRPr="00030D37">
        <w:rPr>
          <w:color w:val="auto"/>
          <w:sz w:val="20"/>
          <w:szCs w:val="20"/>
        </w:rPr>
        <w:t xml:space="preserve"> the approach is as follows:</w:t>
      </w:r>
    </w:p>
    <w:p w14:paraId="524469D2" w14:textId="7D042381" w:rsidR="001C1A9C" w:rsidRPr="00030D37" w:rsidRDefault="001C1A9C" w:rsidP="0010396A">
      <w:pPr>
        <w:pStyle w:val="Heading2"/>
        <w:keepNext w:val="0"/>
        <w:numPr>
          <w:ilvl w:val="1"/>
          <w:numId w:val="58"/>
        </w:numPr>
        <w:spacing w:before="240" w:after="60" w:line="360" w:lineRule="auto"/>
        <w:ind w:left="1134" w:hanging="425"/>
        <w:jc w:val="both"/>
        <w:rPr>
          <w:bCs w:val="0"/>
          <w:iCs w:val="0"/>
          <w:sz w:val="20"/>
          <w:szCs w:val="20"/>
        </w:rPr>
      </w:pPr>
      <w:r w:rsidRPr="00030D37">
        <w:rPr>
          <w:color w:val="auto"/>
          <w:sz w:val="20"/>
          <w:szCs w:val="20"/>
        </w:rPr>
        <w:t xml:space="preserve">Using DPCR4 price control data, allowed revenue for 2005/06 – 2009/10 is split between (1) operating expenditure (for 2007/08), (2) depreciation and (3) return on regulatory asset value </w:t>
      </w:r>
    </w:p>
    <w:p w14:paraId="259C8777" w14:textId="557E2A3B" w:rsidR="001C1A9C" w:rsidRPr="00030D37" w:rsidRDefault="009C03C5" w:rsidP="0010396A">
      <w:pPr>
        <w:pStyle w:val="Heading2"/>
        <w:keepNext w:val="0"/>
        <w:numPr>
          <w:ilvl w:val="1"/>
          <w:numId w:val="58"/>
        </w:numPr>
        <w:spacing w:before="240" w:after="60" w:line="360" w:lineRule="auto"/>
        <w:ind w:left="1134" w:hanging="425"/>
        <w:jc w:val="both"/>
        <w:rPr>
          <w:bCs w:val="0"/>
          <w:iCs w:val="0"/>
          <w:sz w:val="20"/>
          <w:szCs w:val="20"/>
        </w:rPr>
      </w:pPr>
      <w:r w:rsidRPr="00030D37">
        <w:rPr>
          <w:color w:val="auto"/>
          <w:sz w:val="20"/>
          <w:szCs w:val="20"/>
        </w:rPr>
        <w:t>E</w:t>
      </w:r>
      <w:r w:rsidR="001C1A9C" w:rsidRPr="00030D37">
        <w:rPr>
          <w:color w:val="auto"/>
          <w:sz w:val="20"/>
          <w:szCs w:val="20"/>
        </w:rPr>
        <w:t>ach of these components of revenue is allocated across network levels using a number of cost drivers determined using data sources ranging from 2005/06 – 2014/15</w:t>
      </w:r>
    </w:p>
    <w:p w14:paraId="0105A279" w14:textId="0569D9DB" w:rsidR="001C1A9C" w:rsidRPr="00030D37" w:rsidRDefault="001C1A9C" w:rsidP="0010396A">
      <w:pPr>
        <w:pStyle w:val="Heading2"/>
        <w:keepNext w:val="0"/>
        <w:numPr>
          <w:ilvl w:val="1"/>
          <w:numId w:val="58"/>
        </w:numPr>
        <w:spacing w:before="240" w:after="60" w:line="360" w:lineRule="auto"/>
        <w:ind w:left="1134" w:hanging="425"/>
        <w:jc w:val="both"/>
        <w:rPr>
          <w:bCs w:val="0"/>
          <w:iCs w:val="0"/>
          <w:sz w:val="20"/>
          <w:szCs w:val="20"/>
        </w:rPr>
      </w:pPr>
      <w:r w:rsidRPr="00030D37">
        <w:rPr>
          <w:color w:val="auto"/>
          <w:sz w:val="20"/>
          <w:szCs w:val="20"/>
        </w:rPr>
        <w:t xml:space="preserve">The allocations are aggregated by network level to obtain a percentage per network level of total price control allowed revenue. </w:t>
      </w:r>
    </w:p>
    <w:p w14:paraId="50369EF3" w14:textId="0D1E32C0" w:rsidR="001C1A9C" w:rsidRPr="00030D37" w:rsidRDefault="001C1A9C" w:rsidP="0010396A">
      <w:pPr>
        <w:pStyle w:val="Heading2"/>
        <w:keepNext w:val="0"/>
        <w:numPr>
          <w:ilvl w:val="1"/>
          <w:numId w:val="14"/>
        </w:numPr>
        <w:spacing w:before="240" w:after="60" w:line="360" w:lineRule="auto"/>
        <w:jc w:val="both"/>
        <w:rPr>
          <w:color w:val="auto"/>
          <w:sz w:val="20"/>
          <w:szCs w:val="20"/>
        </w:rPr>
      </w:pPr>
      <w:r w:rsidRPr="00030D37">
        <w:rPr>
          <w:color w:val="auto"/>
          <w:sz w:val="20"/>
          <w:szCs w:val="20"/>
        </w:rPr>
        <w:t>The proposer argues that the use of such historical data to determine the percentages which are used to allocate price control revenues to network levels is due a review. However, such a review is outside of the scope of DCP 266 and</w:t>
      </w:r>
      <w:ins w:id="46" w:author="Dylan Townsend" w:date="2017-10-12T10:28:00Z">
        <w:r w:rsidR="00D52190">
          <w:rPr>
            <w:color w:val="auto"/>
            <w:sz w:val="20"/>
            <w:szCs w:val="20"/>
          </w:rPr>
          <w:t xml:space="preserve"> therefore any changes to this would need to be considered by another Change Proposa</w:t>
        </w:r>
      </w:ins>
      <w:ins w:id="47" w:author="Dylan Townsend" w:date="2017-10-12T10:29:00Z">
        <w:r w:rsidR="00D52190">
          <w:rPr>
            <w:color w:val="auto"/>
            <w:sz w:val="20"/>
            <w:szCs w:val="20"/>
          </w:rPr>
          <w:t>l</w:t>
        </w:r>
      </w:ins>
      <w:del w:id="48" w:author="Dylan Townsend" w:date="2017-10-12T10:26:00Z">
        <w:r w:rsidRPr="00030D37" w:rsidDel="00D52190">
          <w:rPr>
            <w:color w:val="auto"/>
            <w:sz w:val="20"/>
            <w:szCs w:val="20"/>
          </w:rPr>
          <w:delText>, as highlighted earlier</w:delText>
        </w:r>
      </w:del>
      <w:del w:id="49" w:author="Dylan Townsend" w:date="2017-10-12T10:28:00Z">
        <w:r w:rsidRPr="00030D37" w:rsidDel="00D52190">
          <w:rPr>
            <w:color w:val="auto"/>
            <w:sz w:val="20"/>
            <w:szCs w:val="20"/>
          </w:rPr>
          <w:delText>, is being considered as part of a wider review of the CDCM taking place outside of this CP</w:delText>
        </w:r>
      </w:del>
      <w:r w:rsidRPr="00030D37">
        <w:rPr>
          <w:color w:val="auto"/>
          <w:sz w:val="20"/>
          <w:szCs w:val="20"/>
        </w:rPr>
        <w:t>.</w:t>
      </w:r>
    </w:p>
    <w:p w14:paraId="5A7CA373" w14:textId="031E46CC" w:rsidR="001C1A9C" w:rsidRPr="00030D37" w:rsidRDefault="001C1A9C" w:rsidP="0010396A">
      <w:pPr>
        <w:pStyle w:val="Heading2"/>
        <w:keepNext w:val="0"/>
        <w:numPr>
          <w:ilvl w:val="1"/>
          <w:numId w:val="14"/>
        </w:numPr>
        <w:spacing w:before="240" w:after="60" w:line="360" w:lineRule="auto"/>
        <w:jc w:val="both"/>
        <w:rPr>
          <w:color w:val="auto"/>
          <w:sz w:val="20"/>
          <w:szCs w:val="20"/>
        </w:rPr>
      </w:pPr>
      <w:r w:rsidRPr="00030D37">
        <w:rPr>
          <w:color w:val="auto"/>
          <w:sz w:val="20"/>
          <w:szCs w:val="20"/>
        </w:rPr>
        <w:t xml:space="preserve">The </w:t>
      </w:r>
      <w:ins w:id="50" w:author="Dylan Townsend" w:date="2017-10-12T10:29:00Z">
        <w:r w:rsidR="00D52190">
          <w:rPr>
            <w:color w:val="auto"/>
            <w:sz w:val="20"/>
            <w:szCs w:val="20"/>
          </w:rPr>
          <w:t xml:space="preserve">perceived </w:t>
        </w:r>
      </w:ins>
      <w:r w:rsidRPr="00030D37">
        <w:rPr>
          <w:color w:val="auto"/>
          <w:sz w:val="20"/>
          <w:szCs w:val="20"/>
        </w:rPr>
        <w:t>logical defect which DCP 266 seeks to correct is entirely unrelated to the PCDM method of calculating the percentages used to allocate price control revenues to network levels. The defect does not affect these calculations and manifests after the percentages have been determined. Therefore</w:t>
      </w:r>
      <w:r w:rsidR="009C03C5" w:rsidRPr="00030D37">
        <w:rPr>
          <w:color w:val="auto"/>
          <w:sz w:val="20"/>
          <w:szCs w:val="20"/>
        </w:rPr>
        <w:t>,</w:t>
      </w:r>
      <w:r w:rsidRPr="00030D37">
        <w:rPr>
          <w:color w:val="auto"/>
          <w:sz w:val="20"/>
          <w:szCs w:val="20"/>
        </w:rPr>
        <w:t xml:space="preserve"> any review of the method of calculating these percentages would need to be the subject of a separate and unrelated change proposal. </w:t>
      </w:r>
    </w:p>
    <w:p w14:paraId="7A97498B" w14:textId="40B2D962" w:rsidR="001C1A9C" w:rsidRDefault="001C1A9C" w:rsidP="003D05AC">
      <w:pPr>
        <w:pStyle w:val="Heading2"/>
        <w:keepNext w:val="0"/>
        <w:numPr>
          <w:ilvl w:val="1"/>
          <w:numId w:val="14"/>
        </w:numPr>
        <w:spacing w:before="240" w:after="60" w:line="360" w:lineRule="auto"/>
        <w:jc w:val="both"/>
        <w:rPr>
          <w:color w:val="auto"/>
          <w:sz w:val="20"/>
          <w:szCs w:val="20"/>
        </w:rPr>
      </w:pPr>
      <w:r w:rsidRPr="00030D37">
        <w:rPr>
          <w:color w:val="auto"/>
          <w:sz w:val="20"/>
          <w:szCs w:val="20"/>
        </w:rPr>
        <w:t xml:space="preserve">It is the proposer’s view that DCP 266 assumes the method of allocating price control revenue to network levels remains as appropriate as it is currently accepted to be. However, it should be noted that once the DCP 266 methodology is in place it will provide the benefit of ensuring that any future change to the allocation of price control revenue to network levels is properly reflected in the CDCM discounts received by LDNOs. By contrast, under the current methodology, any change in the PDCM allocation of price control revenue to network levels </w:t>
      </w:r>
      <w:r w:rsidRPr="00030D37">
        <w:rPr>
          <w:color w:val="auto"/>
          <w:sz w:val="20"/>
          <w:szCs w:val="20"/>
          <w:u w:val="single"/>
        </w:rPr>
        <w:t>will not</w:t>
      </w:r>
      <w:r w:rsidRPr="00030D37">
        <w:rPr>
          <w:color w:val="auto"/>
          <w:sz w:val="20"/>
          <w:szCs w:val="20"/>
        </w:rPr>
        <w:t xml:space="preserve"> be properly reflected in the CDCM discounts received by LDNOs </w:t>
      </w:r>
      <w:r w:rsidRPr="00030D37">
        <w:rPr>
          <w:color w:val="auto"/>
          <w:sz w:val="20"/>
          <w:szCs w:val="20"/>
          <w:u w:val="single"/>
        </w:rPr>
        <w:t>unless</w:t>
      </w:r>
      <w:r w:rsidRPr="00030D37">
        <w:rPr>
          <w:color w:val="auto"/>
          <w:sz w:val="20"/>
          <w:szCs w:val="20"/>
        </w:rPr>
        <w:t xml:space="preserve"> the same change in allocation to network levels is also made in the CDCM incremental cost methodology.</w:t>
      </w:r>
    </w:p>
    <w:p w14:paraId="5A32C620" w14:textId="77777777" w:rsidR="00B52063" w:rsidRPr="00B52063" w:rsidRDefault="00A0110F" w:rsidP="00030D37">
      <w:pPr>
        <w:pStyle w:val="Heading02"/>
        <w:keepNext w:val="0"/>
        <w:numPr>
          <w:ilvl w:val="0"/>
          <w:numId w:val="14"/>
        </w:numPr>
      </w:pPr>
      <w:bookmarkStart w:id="51" w:name="_Toc494981276"/>
      <w:r>
        <w:lastRenderedPageBreak/>
        <w:t>DCP 266</w:t>
      </w:r>
      <w:r w:rsidR="001812E5">
        <w:t xml:space="preserve"> </w:t>
      </w:r>
      <w:r w:rsidR="0007537E">
        <w:t>Working Group Assessment</w:t>
      </w:r>
      <w:bookmarkEnd w:id="51"/>
      <w:r w:rsidR="0007537E">
        <w:t xml:space="preserve"> </w:t>
      </w:r>
    </w:p>
    <w:p w14:paraId="110DC9B3" w14:textId="705D2476" w:rsidR="009C03C5" w:rsidRPr="00030D37" w:rsidRDefault="00620648">
      <w:pPr>
        <w:pStyle w:val="Heading2"/>
        <w:keepNext w:val="0"/>
        <w:numPr>
          <w:ilvl w:val="1"/>
          <w:numId w:val="14"/>
        </w:numPr>
        <w:spacing w:before="240" w:after="60" w:line="360" w:lineRule="auto"/>
        <w:jc w:val="both"/>
        <w:rPr>
          <w:color w:val="auto"/>
          <w:sz w:val="20"/>
          <w:szCs w:val="20"/>
        </w:rPr>
      </w:pPr>
      <w:bookmarkStart w:id="52" w:name="_Toc318962139"/>
      <w:bookmarkStart w:id="53" w:name="_Toc453107801"/>
      <w:r w:rsidRPr="00030D37">
        <w:rPr>
          <w:color w:val="auto"/>
          <w:sz w:val="20"/>
          <w:szCs w:val="20"/>
        </w:rPr>
        <w:t>The DCUSA Panel established a Working Group to assess DCP 266. The group is comprised of Distributor, Supplier and Ofgem representatives. It is noted that all DCUSA Parties were invited to attend. Meetings were held in open session and the minutes and papers of each meeting are available on the DCUSA website</w:t>
      </w:r>
      <w:r w:rsidR="009C03C5" w:rsidRPr="00030D37">
        <w:rPr>
          <w:color w:val="auto"/>
          <w:sz w:val="20"/>
          <w:szCs w:val="20"/>
        </w:rPr>
        <w:t xml:space="preserve"> - </w:t>
      </w:r>
      <w:hyperlink r:id="rId14" w:history="1">
        <w:r w:rsidR="009C03C5" w:rsidRPr="00030D37">
          <w:rPr>
            <w:color w:val="auto"/>
            <w:sz w:val="20"/>
            <w:szCs w:val="20"/>
          </w:rPr>
          <w:t>www.dcusa.co.uk</w:t>
        </w:r>
      </w:hyperlink>
    </w:p>
    <w:p w14:paraId="1972727D" w14:textId="77777777" w:rsidR="00620648" w:rsidRPr="00030D37" w:rsidRDefault="00620648" w:rsidP="00030D37">
      <w:pPr>
        <w:pStyle w:val="Heading2"/>
        <w:keepNext w:val="0"/>
        <w:numPr>
          <w:ilvl w:val="1"/>
          <w:numId w:val="14"/>
        </w:numPr>
        <w:spacing w:before="240" w:after="60" w:line="360" w:lineRule="auto"/>
        <w:jc w:val="both"/>
        <w:rPr>
          <w:color w:val="auto"/>
          <w:sz w:val="20"/>
          <w:szCs w:val="20"/>
        </w:rPr>
      </w:pPr>
      <w:r w:rsidRPr="00030D37">
        <w:rPr>
          <w:color w:val="auto"/>
          <w:sz w:val="20"/>
          <w:szCs w:val="20"/>
        </w:rPr>
        <w:t xml:space="preserve">The Working Group noted that the intent of the CP appeared to limit the solution to the PCDM (the price control disaggregation model applicable to the CDCM model) and did not include any reference to the EDCM “Price Control Disaggregation” model (extended Method M), which is applicable to the EDCM model. The Working Group considered that it was logical that any solution implemented as part of DCP 266 should also apply to the extended Method M. The proposer acknowledged that the omission of any reference to the extended Method M was not intentional and that applying the solution to that model was fully in line with the spirit of the original intent of the CP. </w:t>
      </w:r>
    </w:p>
    <w:p w14:paraId="569EE121" w14:textId="7090778E" w:rsidR="00620648" w:rsidRPr="00030D37" w:rsidRDefault="00620648" w:rsidP="00030D37">
      <w:pPr>
        <w:pStyle w:val="Heading2"/>
        <w:keepNext w:val="0"/>
        <w:numPr>
          <w:ilvl w:val="1"/>
          <w:numId w:val="14"/>
        </w:numPr>
        <w:spacing w:before="240" w:after="60" w:line="360" w:lineRule="auto"/>
        <w:jc w:val="both"/>
        <w:rPr>
          <w:color w:val="auto"/>
          <w:sz w:val="20"/>
          <w:szCs w:val="20"/>
        </w:rPr>
      </w:pPr>
      <w:r w:rsidRPr="00030D37">
        <w:rPr>
          <w:color w:val="auto"/>
          <w:sz w:val="20"/>
          <w:szCs w:val="20"/>
        </w:rPr>
        <w:t>The Working Group unanimously agreed that the intent of the CP should be refined to include changes to the EDCM “Price Control Disaggregation” model (extended Method M). The Working Group therefore sought permission from the DCUSA Panel to refine the intent of the change proposal to include the extended Method M and the DCUSA Panel approved this request on 29th April 2016.</w:t>
      </w:r>
      <w:r w:rsidR="00187F24" w:rsidRPr="00030D37">
        <w:rPr>
          <w:color w:val="auto"/>
          <w:sz w:val="20"/>
          <w:szCs w:val="20"/>
        </w:rPr>
        <w:t xml:space="preserve"> It is noted that the </w:t>
      </w:r>
      <w:del w:id="54" w:author="John Lawton" w:date="2017-10-10T11:17:00Z">
        <w:r w:rsidR="00187F24" w:rsidRPr="00030D37" w:rsidDel="00937E29">
          <w:rPr>
            <w:color w:val="auto"/>
            <w:sz w:val="20"/>
            <w:szCs w:val="20"/>
          </w:rPr>
          <w:delText xml:space="preserve">Proposer </w:delText>
        </w:r>
      </w:del>
      <w:ins w:id="55" w:author="John Lawton" w:date="2017-10-10T11:17:00Z">
        <w:r w:rsidR="00937E29">
          <w:rPr>
            <w:color w:val="auto"/>
            <w:sz w:val="20"/>
            <w:szCs w:val="20"/>
          </w:rPr>
          <w:t>p</w:t>
        </w:r>
        <w:r w:rsidR="00937E29" w:rsidRPr="00030D37">
          <w:rPr>
            <w:color w:val="auto"/>
            <w:sz w:val="20"/>
            <w:szCs w:val="20"/>
          </w:rPr>
          <w:t xml:space="preserve">roposer </w:t>
        </w:r>
      </w:ins>
      <w:r w:rsidR="00187F24" w:rsidRPr="00030D37">
        <w:rPr>
          <w:color w:val="auto"/>
          <w:sz w:val="20"/>
          <w:szCs w:val="20"/>
        </w:rPr>
        <w:t>agreed to the modification to the intent of the change.</w:t>
      </w:r>
    </w:p>
    <w:p w14:paraId="282F7FEA" w14:textId="77777777" w:rsidR="00620648" w:rsidRPr="00030D37" w:rsidRDefault="00620648" w:rsidP="00030D37">
      <w:pPr>
        <w:pStyle w:val="Heading2"/>
        <w:keepNext w:val="0"/>
        <w:numPr>
          <w:ilvl w:val="1"/>
          <w:numId w:val="14"/>
        </w:numPr>
        <w:spacing w:before="240" w:after="60" w:line="360" w:lineRule="auto"/>
        <w:jc w:val="both"/>
        <w:rPr>
          <w:color w:val="auto"/>
          <w:sz w:val="20"/>
          <w:szCs w:val="20"/>
        </w:rPr>
      </w:pPr>
      <w:r w:rsidRPr="00030D37">
        <w:rPr>
          <w:color w:val="auto"/>
          <w:sz w:val="20"/>
          <w:szCs w:val="20"/>
        </w:rPr>
        <w:t xml:space="preserve">Throughout this document the terms “Price Control Disaggregation Model”, “PDCM” and “Method M” may be used interchangeably. Also, references to these terms can also be assumed to apply equally to the “EDCM Price Control Disaggregation Model” or “Extended Method M”.  However it should be noted that </w:t>
      </w:r>
      <w:hyperlink r:id="rId15" w:history="1">
        <w:r w:rsidRPr="00030D37">
          <w:rPr>
            <w:color w:val="auto"/>
            <w:sz w:val="20"/>
            <w:szCs w:val="20"/>
          </w:rPr>
          <w:t>DCP 234 ‘Merging the PCDM and extended PCDM'</w:t>
        </w:r>
      </w:hyperlink>
      <w:r w:rsidRPr="00030D37">
        <w:rPr>
          <w:color w:val="auto"/>
          <w:sz w:val="20"/>
          <w:szCs w:val="20"/>
        </w:rPr>
        <w:t xml:space="preserve"> has now been approved and so from 1 April 2018 there will only be one model to consider.</w:t>
      </w:r>
    </w:p>
    <w:p w14:paraId="6BC03E54" w14:textId="586F031E" w:rsidR="0012326E" w:rsidRDefault="003D05AC" w:rsidP="003D05AC">
      <w:pPr>
        <w:pStyle w:val="Heading2"/>
        <w:keepNext w:val="0"/>
        <w:numPr>
          <w:ilvl w:val="1"/>
          <w:numId w:val="14"/>
        </w:numPr>
        <w:spacing w:before="240" w:after="60" w:line="360" w:lineRule="auto"/>
        <w:jc w:val="both"/>
        <w:rPr>
          <w:color w:val="auto"/>
          <w:sz w:val="20"/>
          <w:szCs w:val="20"/>
        </w:rPr>
      </w:pPr>
      <w:r w:rsidRPr="003D05AC">
        <w:rPr>
          <w:color w:val="auto"/>
          <w:sz w:val="20"/>
          <w:szCs w:val="20"/>
        </w:rPr>
        <w:t xml:space="preserve">In the CP form the Proposer noted that in order to ensure that the avoided total cost (p/kWh) and the ATW CDCM cost are on an equivalent basis, it is likely to be necessary to calculate the avoided total cost (p/kWh) using the allowed revenue and forecast total kWh included within the CDCM for the relevant charging year. </w:t>
      </w:r>
      <w:r w:rsidR="00620648" w:rsidRPr="00030D37">
        <w:rPr>
          <w:color w:val="auto"/>
          <w:sz w:val="20"/>
          <w:szCs w:val="20"/>
        </w:rPr>
        <w:t>The Working Group considered whether the scope of the CP should include other various cost</w:t>
      </w:r>
      <w:r w:rsidR="00084030" w:rsidRPr="00030D37">
        <w:rPr>
          <w:color w:val="auto"/>
          <w:sz w:val="20"/>
          <w:szCs w:val="20"/>
        </w:rPr>
        <w:t xml:space="preserve"> input values</w:t>
      </w:r>
      <w:r w:rsidR="00620648" w:rsidRPr="00030D37">
        <w:rPr>
          <w:color w:val="auto"/>
          <w:sz w:val="20"/>
          <w:szCs w:val="20"/>
        </w:rPr>
        <w:t xml:space="preserve"> </w:t>
      </w:r>
      <w:r w:rsidR="00084030" w:rsidRPr="00030D37">
        <w:rPr>
          <w:color w:val="auto"/>
          <w:sz w:val="20"/>
          <w:szCs w:val="20"/>
        </w:rPr>
        <w:t>to</w:t>
      </w:r>
      <w:r w:rsidR="00620648" w:rsidRPr="00030D37">
        <w:rPr>
          <w:color w:val="auto"/>
          <w:sz w:val="20"/>
          <w:szCs w:val="20"/>
        </w:rPr>
        <w:t xml:space="preserve"> </w:t>
      </w:r>
      <w:r w:rsidR="00084030" w:rsidRPr="00030D37">
        <w:rPr>
          <w:color w:val="auto"/>
          <w:sz w:val="20"/>
          <w:szCs w:val="20"/>
        </w:rPr>
        <w:t xml:space="preserve">the </w:t>
      </w:r>
      <w:r w:rsidR="00620648" w:rsidRPr="00030D37">
        <w:rPr>
          <w:color w:val="auto"/>
          <w:sz w:val="20"/>
          <w:szCs w:val="20"/>
        </w:rPr>
        <w:t>PCDM</w:t>
      </w:r>
      <w:r w:rsidR="00084030" w:rsidRPr="00030D37">
        <w:rPr>
          <w:color w:val="auto"/>
          <w:sz w:val="20"/>
          <w:szCs w:val="20"/>
        </w:rPr>
        <w:t xml:space="preserve"> (over and above that of updated allowed revenue)</w:t>
      </w:r>
      <w:r w:rsidR="00620648" w:rsidRPr="00030D37">
        <w:rPr>
          <w:color w:val="auto"/>
          <w:sz w:val="20"/>
          <w:szCs w:val="20"/>
        </w:rPr>
        <w:t xml:space="preserve">. It was noted that it is not the intent of the CP to have a review of all data sources in PCDM, rather the intent is to correct how the LDNO discount is calculated and applied. It was highlighted that a wider review of the CDCM was taking place outside of this CP which is looking at whether the PCDM should be incorporated into the CDCM, and how the data sources should be updated. It was agreed that widening the scope of the CP would be difficult considering the CP does not propose to update the data sources in the PCDM. </w:t>
      </w:r>
    </w:p>
    <w:tbl>
      <w:tblPr>
        <w:tblW w:w="0" w:type="auto"/>
        <w:tblBorders>
          <w:top w:val="single" w:sz="18" w:space="0" w:color="008576"/>
          <w:left w:val="single" w:sz="18" w:space="0" w:color="008576"/>
          <w:bottom w:val="single" w:sz="18" w:space="0" w:color="008576"/>
          <w:right w:val="single" w:sz="18" w:space="0" w:color="008576"/>
          <w:insideH w:val="single" w:sz="18" w:space="0" w:color="008576"/>
          <w:insideV w:val="single" w:sz="18" w:space="0" w:color="008576"/>
        </w:tblBorders>
        <w:tblLook w:val="04A0" w:firstRow="1" w:lastRow="0" w:firstColumn="1" w:lastColumn="0" w:noHBand="0" w:noVBand="1"/>
      </w:tblPr>
      <w:tblGrid>
        <w:gridCol w:w="9572"/>
      </w:tblGrid>
      <w:tr w:rsidR="00A63309" w14:paraId="2308D651" w14:textId="77777777" w:rsidTr="008D625F">
        <w:tc>
          <w:tcPr>
            <w:tcW w:w="9572" w:type="dxa"/>
            <w:shd w:val="clear" w:color="auto" w:fill="auto"/>
          </w:tcPr>
          <w:p w14:paraId="3A928BC5" w14:textId="1AD9BADA" w:rsidR="00A63309" w:rsidRPr="008D625F" w:rsidRDefault="00A63309" w:rsidP="0010396A">
            <w:pPr>
              <w:rPr>
                <w:b/>
              </w:rPr>
            </w:pPr>
            <w:r w:rsidRPr="008D625F">
              <w:rPr>
                <w:b/>
              </w:rPr>
              <w:t xml:space="preserve">QUESTION 1: Do you understand the intent of DCP 266? </w:t>
            </w:r>
          </w:p>
        </w:tc>
      </w:tr>
    </w:tbl>
    <w:p w14:paraId="3285F502" w14:textId="6FE9E85E" w:rsidR="0012326E" w:rsidRPr="0010396A" w:rsidRDefault="0012326E" w:rsidP="00030D37">
      <w:pPr>
        <w:rPr>
          <w:b/>
          <w:u w:val="single"/>
        </w:rPr>
      </w:pPr>
      <w:r w:rsidRPr="0010396A">
        <w:rPr>
          <w:b/>
          <w:u w:val="single"/>
        </w:rPr>
        <w:lastRenderedPageBreak/>
        <w:t>Overview of proposed change</w:t>
      </w:r>
    </w:p>
    <w:p w14:paraId="729C4656" w14:textId="35D7798E" w:rsidR="00855C30" w:rsidRPr="00030D37" w:rsidRDefault="00855C30" w:rsidP="00030D37">
      <w:pPr>
        <w:pStyle w:val="Heading2"/>
        <w:keepNext w:val="0"/>
        <w:numPr>
          <w:ilvl w:val="1"/>
          <w:numId w:val="14"/>
        </w:numPr>
        <w:spacing w:before="240" w:after="60" w:line="360" w:lineRule="auto"/>
        <w:jc w:val="both"/>
        <w:rPr>
          <w:color w:val="auto"/>
          <w:sz w:val="20"/>
          <w:szCs w:val="20"/>
        </w:rPr>
      </w:pPr>
      <w:r w:rsidRPr="00030D37">
        <w:rPr>
          <w:color w:val="auto"/>
          <w:sz w:val="20"/>
          <w:szCs w:val="20"/>
        </w:rPr>
        <w:t xml:space="preserve">The Proposer set out that at a high level, the calculation of </w:t>
      </w:r>
      <w:r w:rsidR="00E522A6" w:rsidRPr="00030D37">
        <w:rPr>
          <w:color w:val="auto"/>
          <w:sz w:val="20"/>
          <w:szCs w:val="20"/>
        </w:rPr>
        <w:t>L</w:t>
      </w:r>
      <w:r w:rsidRPr="00030D37">
        <w:rPr>
          <w:color w:val="auto"/>
          <w:sz w:val="20"/>
          <w:szCs w:val="20"/>
        </w:rPr>
        <w:t xml:space="preserve">DNO discounts follows the following steps:  </w:t>
      </w:r>
    </w:p>
    <w:p w14:paraId="70433F9C" w14:textId="053BC048" w:rsidR="00855C30" w:rsidRPr="00030D37" w:rsidRDefault="00855C30" w:rsidP="00030D37">
      <w:pPr>
        <w:numPr>
          <w:ilvl w:val="1"/>
          <w:numId w:val="59"/>
        </w:numPr>
        <w:tabs>
          <w:tab w:val="left" w:pos="1418"/>
        </w:tabs>
        <w:ind w:left="1418" w:hanging="709"/>
      </w:pPr>
      <w:r w:rsidRPr="00030D37">
        <w:t>Price control allowed revenue is broken down between operating expenditure, depreciation and return on regulatory asset value.</w:t>
      </w:r>
    </w:p>
    <w:p w14:paraId="48785BDF" w14:textId="77777777" w:rsidR="00307BA3" w:rsidRPr="00030D37" w:rsidRDefault="00307BA3" w:rsidP="00030D37">
      <w:pPr>
        <w:numPr>
          <w:ilvl w:val="1"/>
          <w:numId w:val="59"/>
        </w:numPr>
        <w:tabs>
          <w:tab w:val="left" w:pos="1418"/>
        </w:tabs>
        <w:ind w:left="1418" w:hanging="709"/>
      </w:pPr>
      <w:r w:rsidRPr="00030D37">
        <w:t>Each of these components of price control allowed revenue is then allocated to network levels using specified drivers.</w:t>
      </w:r>
    </w:p>
    <w:p w14:paraId="4C3D4318" w14:textId="25765A71" w:rsidR="00307BA3" w:rsidRPr="00030D37" w:rsidRDefault="00307BA3" w:rsidP="00030D37">
      <w:pPr>
        <w:numPr>
          <w:ilvl w:val="1"/>
          <w:numId w:val="59"/>
        </w:numPr>
        <w:tabs>
          <w:tab w:val="left" w:pos="1418"/>
        </w:tabs>
        <w:ind w:left="1418" w:hanging="709"/>
      </w:pPr>
      <w:r w:rsidRPr="00030D37">
        <w:t>Determination of a percentage allocation of total revenue per unit to network levels.</w:t>
      </w:r>
    </w:p>
    <w:p w14:paraId="756B9C54" w14:textId="268500F2" w:rsidR="00855C30" w:rsidRPr="00030D37" w:rsidRDefault="00307BA3" w:rsidP="00030D37">
      <w:pPr>
        <w:numPr>
          <w:ilvl w:val="1"/>
          <w:numId w:val="59"/>
        </w:numPr>
        <w:tabs>
          <w:tab w:val="left" w:pos="1418"/>
        </w:tabs>
        <w:ind w:left="1418" w:hanging="709"/>
      </w:pPr>
      <w:r w:rsidRPr="0067689E">
        <w:t>D</w:t>
      </w:r>
      <w:r w:rsidR="00855C30" w:rsidRPr="00030D37">
        <w:t>etermination of the proportion of the LV mains deemed to be used by LV- connected embedded networks.</w:t>
      </w:r>
    </w:p>
    <w:p w14:paraId="41B82A3A" w14:textId="57821CDA" w:rsidR="00307BA3" w:rsidRPr="00030D37" w:rsidRDefault="00855C30" w:rsidP="00030D37">
      <w:pPr>
        <w:numPr>
          <w:ilvl w:val="1"/>
          <w:numId w:val="59"/>
        </w:numPr>
        <w:tabs>
          <w:tab w:val="left" w:pos="1418"/>
        </w:tabs>
        <w:ind w:left="1418" w:hanging="709"/>
      </w:pPr>
      <w:r w:rsidRPr="00030D37">
        <w:t>Determination of the proportion of the HV network deemed to be provided by HV-connected embedded networks.</w:t>
      </w:r>
    </w:p>
    <w:p w14:paraId="43D50775" w14:textId="77777777" w:rsidR="00855C30" w:rsidRPr="00030D37" w:rsidRDefault="00855C30" w:rsidP="00030D37">
      <w:pPr>
        <w:numPr>
          <w:ilvl w:val="1"/>
          <w:numId w:val="59"/>
        </w:numPr>
        <w:tabs>
          <w:tab w:val="left" w:pos="1418"/>
        </w:tabs>
        <w:ind w:left="1418" w:hanging="709"/>
      </w:pPr>
      <w:r w:rsidRPr="00030D37">
        <w:t>Calculation of the discount percentage for each combination of boundary network level and end user network level.</w:t>
      </w:r>
    </w:p>
    <w:p w14:paraId="5E8BF1C3" w14:textId="1D75D5F0" w:rsidR="00855C30" w:rsidRPr="00030D37" w:rsidRDefault="00855C30" w:rsidP="00030D37">
      <w:pPr>
        <w:pStyle w:val="Heading2"/>
        <w:keepNext w:val="0"/>
        <w:numPr>
          <w:ilvl w:val="1"/>
          <w:numId w:val="14"/>
        </w:numPr>
        <w:spacing w:before="240" w:after="60" w:line="360" w:lineRule="auto"/>
        <w:jc w:val="both"/>
        <w:rPr>
          <w:color w:val="auto"/>
          <w:sz w:val="20"/>
          <w:szCs w:val="20"/>
        </w:rPr>
      </w:pPr>
      <w:r w:rsidRPr="00030D37">
        <w:rPr>
          <w:color w:val="auto"/>
          <w:sz w:val="20"/>
          <w:szCs w:val="20"/>
        </w:rPr>
        <w:t xml:space="preserve">The Proposer noted that DCP 266 is limited in scope to the final step (f) above. It seeks to change the perceived defect in the way the outputs of the prior steps are </w:t>
      </w:r>
      <w:r w:rsidR="00AF3D58" w:rsidRPr="00030D37">
        <w:rPr>
          <w:color w:val="auto"/>
          <w:sz w:val="20"/>
          <w:szCs w:val="20"/>
        </w:rPr>
        <w:t xml:space="preserve">used </w:t>
      </w:r>
      <w:r w:rsidRPr="00030D37">
        <w:rPr>
          <w:color w:val="auto"/>
          <w:sz w:val="20"/>
          <w:szCs w:val="20"/>
        </w:rPr>
        <w:t>to calculate the discount percentages that are applied to All-the-way tariffs</w:t>
      </w:r>
      <w:r w:rsidR="00E522A6" w:rsidRPr="00030D37">
        <w:rPr>
          <w:color w:val="auto"/>
          <w:sz w:val="20"/>
          <w:szCs w:val="20"/>
        </w:rPr>
        <w:t xml:space="preserve"> in order to determine the LDNO tariffs.</w:t>
      </w:r>
    </w:p>
    <w:p w14:paraId="39C6B303" w14:textId="5EB646D2" w:rsidR="00855C30" w:rsidRPr="00030D37" w:rsidRDefault="00855C30" w:rsidP="00030D37">
      <w:pPr>
        <w:pStyle w:val="Heading2"/>
        <w:keepNext w:val="0"/>
        <w:numPr>
          <w:ilvl w:val="1"/>
          <w:numId w:val="14"/>
        </w:numPr>
        <w:spacing w:before="240" w:after="60" w:line="360" w:lineRule="auto"/>
        <w:jc w:val="both"/>
        <w:rPr>
          <w:color w:val="auto"/>
          <w:sz w:val="20"/>
          <w:szCs w:val="20"/>
        </w:rPr>
      </w:pPr>
      <w:r w:rsidRPr="00030D37">
        <w:rPr>
          <w:color w:val="auto"/>
          <w:sz w:val="20"/>
          <w:szCs w:val="20"/>
        </w:rPr>
        <w:t>The current methodology uses allowed revenue</w:t>
      </w:r>
      <w:ins w:id="56" w:author="Dylan Townsend" w:date="2017-10-12T10:49:00Z">
        <w:r w:rsidR="00174AAE">
          <w:rPr>
            <w:color w:val="auto"/>
            <w:sz w:val="20"/>
            <w:szCs w:val="20"/>
          </w:rPr>
          <w:t xml:space="preserve"> and units distributed</w:t>
        </w:r>
      </w:ins>
      <w:r w:rsidRPr="00030D37">
        <w:rPr>
          <w:color w:val="auto"/>
          <w:sz w:val="20"/>
          <w:szCs w:val="20"/>
        </w:rPr>
        <w:t xml:space="preserve"> from 2007/08 in the final step (f) above. </w:t>
      </w:r>
      <w:del w:id="57" w:author="Dylan Townsend" w:date="2017-10-12T10:49:00Z">
        <w:r w:rsidRPr="00030D37" w:rsidDel="00174AAE">
          <w:rPr>
            <w:color w:val="auto"/>
            <w:sz w:val="20"/>
            <w:szCs w:val="20"/>
          </w:rPr>
          <w:delText xml:space="preserve">The working group questioned whether it was appropriate, </w:delText>
        </w:r>
      </w:del>
      <w:ins w:id="58" w:author="Dylan Townsend" w:date="2017-10-12T10:50:00Z">
        <w:r w:rsidR="00174AAE">
          <w:rPr>
            <w:color w:val="auto"/>
            <w:sz w:val="20"/>
            <w:szCs w:val="20"/>
          </w:rPr>
          <w:t>A</w:t>
        </w:r>
      </w:ins>
      <w:del w:id="59" w:author="Dylan Townsend" w:date="2017-10-12T10:50:00Z">
        <w:r w:rsidRPr="00030D37" w:rsidDel="00174AAE">
          <w:rPr>
            <w:color w:val="auto"/>
            <w:sz w:val="20"/>
            <w:szCs w:val="20"/>
          </w:rPr>
          <w:delText>a</w:delText>
        </w:r>
      </w:del>
      <w:r w:rsidRPr="00030D37">
        <w:rPr>
          <w:color w:val="auto"/>
          <w:sz w:val="20"/>
          <w:szCs w:val="20"/>
        </w:rPr>
        <w:t xml:space="preserve">s </w:t>
      </w:r>
      <w:ins w:id="60" w:author="Dylan Townsend" w:date="2017-10-12T10:49:00Z">
        <w:r w:rsidR="00174AAE">
          <w:rPr>
            <w:color w:val="auto"/>
            <w:sz w:val="20"/>
            <w:szCs w:val="20"/>
          </w:rPr>
          <w:t xml:space="preserve">part of the </w:t>
        </w:r>
      </w:ins>
      <w:del w:id="61" w:author="Dylan Townsend" w:date="2017-10-12T10:49:00Z">
        <w:r w:rsidRPr="00030D37" w:rsidDel="00174AAE">
          <w:rPr>
            <w:color w:val="auto"/>
            <w:sz w:val="20"/>
            <w:szCs w:val="20"/>
          </w:rPr>
          <w:delText xml:space="preserve">proposed by the DCP 266 </w:delText>
        </w:r>
      </w:del>
      <w:r w:rsidRPr="00030D37">
        <w:rPr>
          <w:color w:val="auto"/>
          <w:sz w:val="20"/>
          <w:szCs w:val="20"/>
        </w:rPr>
        <w:t xml:space="preserve">solution, </w:t>
      </w:r>
      <w:del w:id="62" w:author="Dylan Townsend" w:date="2017-10-12T10:50:00Z">
        <w:r w:rsidRPr="00030D37" w:rsidDel="00174AAE">
          <w:rPr>
            <w:color w:val="auto"/>
            <w:sz w:val="20"/>
            <w:szCs w:val="20"/>
          </w:rPr>
          <w:delText xml:space="preserve">to use </w:delText>
        </w:r>
      </w:del>
      <w:r w:rsidRPr="00030D37">
        <w:rPr>
          <w:color w:val="auto"/>
          <w:sz w:val="20"/>
          <w:szCs w:val="20"/>
        </w:rPr>
        <w:t xml:space="preserve">updated allowed revenue (in nominal terms) </w:t>
      </w:r>
      <w:ins w:id="63" w:author="Dylan Townsend" w:date="2017-10-12T10:51:00Z">
        <w:r w:rsidR="00174AAE">
          <w:rPr>
            <w:color w:val="auto"/>
            <w:sz w:val="20"/>
            <w:szCs w:val="20"/>
          </w:rPr>
          <w:t xml:space="preserve">and units distributed </w:t>
        </w:r>
      </w:ins>
      <w:r w:rsidRPr="00030D37">
        <w:rPr>
          <w:color w:val="auto"/>
          <w:sz w:val="20"/>
          <w:szCs w:val="20"/>
        </w:rPr>
        <w:t xml:space="preserve">for the upcoming charging year in the final step above </w:t>
      </w:r>
      <w:ins w:id="64" w:author="Dylan Townsend" w:date="2017-10-12T10:50:00Z">
        <w:r w:rsidR="00174AAE">
          <w:rPr>
            <w:color w:val="auto"/>
            <w:sz w:val="20"/>
            <w:szCs w:val="20"/>
          </w:rPr>
          <w:t xml:space="preserve">will be used, </w:t>
        </w:r>
      </w:ins>
      <w:r w:rsidRPr="00030D37">
        <w:rPr>
          <w:color w:val="auto"/>
          <w:sz w:val="20"/>
          <w:szCs w:val="20"/>
        </w:rPr>
        <w:t xml:space="preserve">whilst not updating the other data in the PCDM which is expressed in 2007/08 prices. </w:t>
      </w:r>
    </w:p>
    <w:p w14:paraId="0DBC1C8F" w14:textId="4C9D27D6" w:rsidR="00600F8C" w:rsidRPr="00030D37" w:rsidRDefault="00855C30" w:rsidP="00030D37">
      <w:pPr>
        <w:pStyle w:val="Heading2"/>
        <w:keepNext w:val="0"/>
        <w:numPr>
          <w:ilvl w:val="1"/>
          <w:numId w:val="14"/>
        </w:numPr>
        <w:spacing w:before="240" w:after="60" w:line="360" w:lineRule="auto"/>
        <w:jc w:val="both"/>
        <w:rPr>
          <w:color w:val="auto"/>
          <w:sz w:val="20"/>
          <w:szCs w:val="20"/>
        </w:rPr>
      </w:pPr>
      <w:r w:rsidRPr="00030D37">
        <w:rPr>
          <w:color w:val="auto"/>
          <w:sz w:val="20"/>
          <w:szCs w:val="20"/>
        </w:rPr>
        <w:t xml:space="preserve">The proposer’s view was that whilst the PCDM currently expresses all monetary values in 2007/08 prices, the inputs </w:t>
      </w:r>
      <w:r w:rsidR="00E522A6" w:rsidRPr="00030D37">
        <w:rPr>
          <w:color w:val="auto"/>
          <w:sz w:val="20"/>
          <w:szCs w:val="20"/>
        </w:rPr>
        <w:t xml:space="preserve">should </w:t>
      </w:r>
      <w:r w:rsidRPr="00030D37">
        <w:rPr>
          <w:color w:val="auto"/>
          <w:sz w:val="20"/>
          <w:szCs w:val="20"/>
        </w:rPr>
        <w:t>not</w:t>
      </w:r>
      <w:r w:rsidR="00E522A6" w:rsidRPr="00030D37">
        <w:rPr>
          <w:color w:val="auto"/>
          <w:sz w:val="20"/>
          <w:szCs w:val="20"/>
        </w:rPr>
        <w:t xml:space="preserve"> be</w:t>
      </w:r>
      <w:r w:rsidRPr="00030D37">
        <w:rPr>
          <w:color w:val="auto"/>
          <w:sz w:val="20"/>
          <w:szCs w:val="20"/>
        </w:rPr>
        <w:t xml:space="preserve"> locked into using 2007/08 data. The PCDM already uses data from a range of years for the purposes of determining an appropriate percentage allocation of total revenue per unit to network levels (i.e. step c above). Therefore, since the derivation of these percentage allocations to network levels is not limited to the use of 2007/08 data, they can be deemed to represent an appropriate split of allowed revenue to network levels which can be applied to allowed revenue, expressed in nominal terms, for any year. </w:t>
      </w:r>
    </w:p>
    <w:p w14:paraId="02741A49" w14:textId="440E19CE" w:rsidR="00855C30" w:rsidRPr="00030D37" w:rsidRDefault="00855C30" w:rsidP="00030D37">
      <w:pPr>
        <w:spacing w:after="0"/>
        <w:jc w:val="both"/>
        <w:rPr>
          <w:rFonts w:cs="Arial"/>
          <w:szCs w:val="20"/>
        </w:rPr>
      </w:pPr>
      <w:r w:rsidRPr="00030D37">
        <w:rPr>
          <w:rFonts w:cs="Arial"/>
          <w:szCs w:val="20"/>
        </w:rPr>
        <w:t xml:space="preserve">The table below shows the data sources for the derivation for </w:t>
      </w:r>
      <w:r w:rsidR="00E522A6" w:rsidRPr="00030D37">
        <w:rPr>
          <w:rFonts w:cs="Arial"/>
          <w:szCs w:val="20"/>
        </w:rPr>
        <w:t>L</w:t>
      </w:r>
      <w:r w:rsidRPr="00030D37">
        <w:rPr>
          <w:rFonts w:cs="Arial"/>
          <w:szCs w:val="20"/>
        </w:rPr>
        <w:t xml:space="preserve">DNO discounts: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9"/>
        <w:gridCol w:w="1331"/>
        <w:gridCol w:w="3452"/>
      </w:tblGrid>
      <w:tr w:rsidR="00855C30" w:rsidRPr="001E1CD8" w14:paraId="64D515F4" w14:textId="77777777" w:rsidTr="008D625F">
        <w:tc>
          <w:tcPr>
            <w:tcW w:w="2502" w:type="pct"/>
            <w:tcBorders>
              <w:top w:val="single" w:sz="4" w:space="0" w:color="auto"/>
              <w:left w:val="single" w:sz="4" w:space="0" w:color="auto"/>
              <w:bottom w:val="single" w:sz="4" w:space="0" w:color="auto"/>
              <w:right w:val="single" w:sz="4" w:space="0" w:color="auto"/>
            </w:tcBorders>
            <w:shd w:val="clear" w:color="auto" w:fill="auto"/>
            <w:hideMark/>
          </w:tcPr>
          <w:p w14:paraId="3B211E50" w14:textId="77777777" w:rsidR="00855C30" w:rsidRPr="008D625F" w:rsidRDefault="00855C30" w:rsidP="008D625F">
            <w:pPr>
              <w:spacing w:after="0" w:line="240" w:lineRule="auto"/>
              <w:rPr>
                <w:rFonts w:cs="Arial"/>
                <w:b/>
                <w:sz w:val="18"/>
                <w:szCs w:val="18"/>
              </w:rPr>
            </w:pPr>
            <w:r w:rsidRPr="008D625F">
              <w:rPr>
                <w:rFonts w:cs="Arial"/>
                <w:b/>
                <w:sz w:val="18"/>
                <w:szCs w:val="18"/>
              </w:rPr>
              <w:t xml:space="preserve">Step </w:t>
            </w:r>
          </w:p>
        </w:tc>
        <w:tc>
          <w:tcPr>
            <w:tcW w:w="2498" w:type="pct"/>
            <w:gridSpan w:val="2"/>
            <w:tcBorders>
              <w:top w:val="single" w:sz="4" w:space="0" w:color="auto"/>
              <w:left w:val="single" w:sz="4" w:space="0" w:color="auto"/>
              <w:bottom w:val="single" w:sz="4" w:space="0" w:color="auto"/>
              <w:right w:val="single" w:sz="4" w:space="0" w:color="auto"/>
            </w:tcBorders>
            <w:shd w:val="clear" w:color="auto" w:fill="auto"/>
            <w:hideMark/>
          </w:tcPr>
          <w:p w14:paraId="0094BAF6" w14:textId="77777777" w:rsidR="00855C30" w:rsidRPr="008D625F" w:rsidRDefault="00855C30" w:rsidP="008D625F">
            <w:pPr>
              <w:spacing w:after="0" w:line="240" w:lineRule="auto"/>
              <w:rPr>
                <w:rFonts w:cs="Arial"/>
                <w:b/>
                <w:sz w:val="18"/>
                <w:szCs w:val="18"/>
              </w:rPr>
            </w:pPr>
            <w:r w:rsidRPr="008D625F">
              <w:rPr>
                <w:rFonts w:cs="Arial"/>
                <w:b/>
                <w:sz w:val="18"/>
                <w:szCs w:val="18"/>
              </w:rPr>
              <w:t>Data and years used</w:t>
            </w:r>
          </w:p>
        </w:tc>
      </w:tr>
      <w:tr w:rsidR="00855C30" w:rsidRPr="001E1CD8" w14:paraId="74099327" w14:textId="77777777" w:rsidTr="008D625F">
        <w:tc>
          <w:tcPr>
            <w:tcW w:w="2502" w:type="pct"/>
            <w:tcBorders>
              <w:top w:val="single" w:sz="4" w:space="0" w:color="auto"/>
              <w:left w:val="single" w:sz="4" w:space="0" w:color="auto"/>
              <w:bottom w:val="single" w:sz="4" w:space="0" w:color="auto"/>
              <w:right w:val="single" w:sz="4" w:space="0" w:color="auto"/>
            </w:tcBorders>
            <w:shd w:val="clear" w:color="auto" w:fill="auto"/>
            <w:hideMark/>
          </w:tcPr>
          <w:p w14:paraId="5DB82062" w14:textId="77777777" w:rsidR="00855C30" w:rsidRPr="008D625F" w:rsidRDefault="00855C30" w:rsidP="008D625F">
            <w:pPr>
              <w:pStyle w:val="Default"/>
              <w:numPr>
                <w:ilvl w:val="0"/>
                <w:numId w:val="41"/>
              </w:numPr>
              <w:spacing w:line="300" w:lineRule="atLeast"/>
              <w:rPr>
                <w:rFonts w:ascii="Arial" w:hAnsi="Arial" w:cs="Arial"/>
                <w:sz w:val="18"/>
                <w:szCs w:val="18"/>
              </w:rPr>
            </w:pPr>
            <w:r w:rsidRPr="008D625F">
              <w:rPr>
                <w:rFonts w:ascii="Arial" w:hAnsi="Arial" w:cs="Arial"/>
                <w:sz w:val="18"/>
                <w:szCs w:val="18"/>
              </w:rPr>
              <w:t>Breakdown of price control allowed revenue between operating expenditure, depreciation and return on regulatory asset value.</w:t>
            </w:r>
          </w:p>
        </w:tc>
        <w:tc>
          <w:tcPr>
            <w:tcW w:w="2498" w:type="pct"/>
            <w:gridSpan w:val="2"/>
            <w:tcBorders>
              <w:top w:val="single" w:sz="4" w:space="0" w:color="auto"/>
              <w:left w:val="single" w:sz="4" w:space="0" w:color="auto"/>
              <w:bottom w:val="single" w:sz="4" w:space="0" w:color="auto"/>
              <w:right w:val="single" w:sz="4" w:space="0" w:color="auto"/>
            </w:tcBorders>
            <w:shd w:val="clear" w:color="auto" w:fill="auto"/>
            <w:hideMark/>
          </w:tcPr>
          <w:p w14:paraId="7BBF46BC" w14:textId="77777777" w:rsidR="00855C30" w:rsidRPr="008D625F" w:rsidRDefault="00855C30" w:rsidP="008D625F">
            <w:pPr>
              <w:spacing w:after="0" w:line="240" w:lineRule="auto"/>
              <w:rPr>
                <w:rFonts w:cs="Arial"/>
                <w:sz w:val="18"/>
                <w:szCs w:val="18"/>
              </w:rPr>
            </w:pPr>
            <w:r w:rsidRPr="008D625F">
              <w:rPr>
                <w:rFonts w:cs="Arial"/>
                <w:sz w:val="18"/>
                <w:szCs w:val="18"/>
              </w:rPr>
              <w:t xml:space="preserve">Allowed Revenue data: </w:t>
            </w:r>
            <w:r w:rsidRPr="008D625F">
              <w:rPr>
                <w:rFonts w:cs="Arial"/>
                <w:b/>
                <w:sz w:val="18"/>
                <w:szCs w:val="18"/>
              </w:rPr>
              <w:t>2005/06 – 2009/10</w:t>
            </w:r>
          </w:p>
        </w:tc>
      </w:tr>
      <w:tr w:rsidR="00855C30" w:rsidRPr="001E1CD8" w14:paraId="2D7D883F" w14:textId="77777777" w:rsidTr="008D625F">
        <w:tc>
          <w:tcPr>
            <w:tcW w:w="2502" w:type="pct"/>
            <w:vMerge w:val="restart"/>
            <w:tcBorders>
              <w:top w:val="single" w:sz="4" w:space="0" w:color="auto"/>
              <w:left w:val="single" w:sz="4" w:space="0" w:color="auto"/>
              <w:bottom w:val="single" w:sz="4" w:space="0" w:color="auto"/>
              <w:right w:val="single" w:sz="4" w:space="0" w:color="auto"/>
            </w:tcBorders>
            <w:shd w:val="clear" w:color="auto" w:fill="auto"/>
          </w:tcPr>
          <w:p w14:paraId="2E5F3EEC" w14:textId="77777777" w:rsidR="00855C30" w:rsidRPr="008D625F" w:rsidRDefault="00855C30" w:rsidP="008D625F">
            <w:pPr>
              <w:pStyle w:val="Default"/>
              <w:numPr>
                <w:ilvl w:val="0"/>
                <w:numId w:val="42"/>
              </w:numPr>
              <w:spacing w:line="300" w:lineRule="atLeast"/>
              <w:rPr>
                <w:rFonts w:ascii="Arial" w:hAnsi="Arial" w:cs="Arial"/>
                <w:sz w:val="18"/>
                <w:szCs w:val="18"/>
              </w:rPr>
            </w:pPr>
            <w:r w:rsidRPr="008D625F">
              <w:rPr>
                <w:rFonts w:ascii="Arial" w:hAnsi="Arial" w:cs="Arial"/>
                <w:sz w:val="18"/>
                <w:szCs w:val="18"/>
              </w:rPr>
              <w:t>Allocation of each of these components of price control allowed revenue to network levels.</w:t>
            </w:r>
          </w:p>
          <w:p w14:paraId="16FDB20A" w14:textId="77777777" w:rsidR="00855C30" w:rsidRPr="008D625F" w:rsidRDefault="00855C30" w:rsidP="008D625F">
            <w:pPr>
              <w:pStyle w:val="Default"/>
              <w:spacing w:line="300" w:lineRule="atLeast"/>
              <w:rPr>
                <w:rFonts w:ascii="Arial" w:hAnsi="Arial" w:cs="Arial"/>
                <w:sz w:val="18"/>
                <w:szCs w:val="18"/>
              </w:rPr>
            </w:pPr>
          </w:p>
        </w:tc>
        <w:tc>
          <w:tcPr>
            <w:tcW w:w="695" w:type="pct"/>
            <w:tcBorders>
              <w:top w:val="single" w:sz="4" w:space="0" w:color="auto"/>
              <w:left w:val="single" w:sz="4" w:space="0" w:color="auto"/>
              <w:bottom w:val="single" w:sz="4" w:space="0" w:color="auto"/>
              <w:right w:val="single" w:sz="4" w:space="0" w:color="auto"/>
            </w:tcBorders>
            <w:shd w:val="clear" w:color="auto" w:fill="auto"/>
            <w:hideMark/>
          </w:tcPr>
          <w:p w14:paraId="1DA3D5FE" w14:textId="77777777" w:rsidR="00855C30" w:rsidRPr="008D625F" w:rsidRDefault="00855C30" w:rsidP="008D625F">
            <w:pPr>
              <w:spacing w:after="0" w:line="240" w:lineRule="auto"/>
              <w:rPr>
                <w:rFonts w:cs="Arial"/>
                <w:sz w:val="18"/>
                <w:szCs w:val="18"/>
              </w:rPr>
            </w:pPr>
            <w:r w:rsidRPr="008D625F">
              <w:rPr>
                <w:rFonts w:cs="Arial"/>
                <w:sz w:val="18"/>
                <w:szCs w:val="18"/>
              </w:rPr>
              <w:t>Operating Expenditure</w:t>
            </w:r>
          </w:p>
        </w:tc>
        <w:tc>
          <w:tcPr>
            <w:tcW w:w="1803" w:type="pct"/>
            <w:tcBorders>
              <w:top w:val="single" w:sz="4" w:space="0" w:color="auto"/>
              <w:left w:val="single" w:sz="4" w:space="0" w:color="auto"/>
              <w:bottom w:val="single" w:sz="4" w:space="0" w:color="auto"/>
              <w:right w:val="single" w:sz="4" w:space="0" w:color="auto"/>
            </w:tcBorders>
            <w:shd w:val="clear" w:color="auto" w:fill="auto"/>
            <w:hideMark/>
          </w:tcPr>
          <w:p w14:paraId="31553922" w14:textId="77777777" w:rsidR="00855C30" w:rsidRPr="008D625F" w:rsidRDefault="00855C30" w:rsidP="008D625F">
            <w:pPr>
              <w:spacing w:after="0" w:line="240" w:lineRule="auto"/>
              <w:rPr>
                <w:rFonts w:cs="Arial"/>
                <w:sz w:val="18"/>
                <w:szCs w:val="18"/>
              </w:rPr>
            </w:pPr>
            <w:r w:rsidRPr="008D625F">
              <w:rPr>
                <w:rFonts w:cs="Arial"/>
                <w:sz w:val="18"/>
                <w:szCs w:val="18"/>
              </w:rPr>
              <w:t xml:space="preserve">Operating expenditure from </w:t>
            </w:r>
            <w:r w:rsidRPr="008D625F">
              <w:rPr>
                <w:rFonts w:cs="Arial"/>
                <w:b/>
                <w:sz w:val="18"/>
                <w:szCs w:val="18"/>
              </w:rPr>
              <w:t>2007/08</w:t>
            </w:r>
            <w:r w:rsidRPr="008D625F">
              <w:rPr>
                <w:rFonts w:cs="Arial"/>
                <w:sz w:val="18"/>
                <w:szCs w:val="18"/>
              </w:rPr>
              <w:t xml:space="preserve"> if network level data available, otherwise MEAV by network level using </w:t>
            </w:r>
            <w:r w:rsidRPr="008D625F">
              <w:rPr>
                <w:rFonts w:cs="Arial"/>
                <w:b/>
                <w:sz w:val="18"/>
                <w:szCs w:val="18"/>
              </w:rPr>
              <w:t xml:space="preserve">2009/10 </w:t>
            </w:r>
            <w:r w:rsidRPr="008D625F">
              <w:rPr>
                <w:rFonts w:cs="Arial"/>
                <w:sz w:val="18"/>
                <w:szCs w:val="18"/>
              </w:rPr>
              <w:t>volumes</w:t>
            </w:r>
            <w:r w:rsidRPr="008D625F">
              <w:rPr>
                <w:rFonts w:cs="Arial"/>
                <w:b/>
                <w:sz w:val="18"/>
                <w:szCs w:val="18"/>
              </w:rPr>
              <w:t xml:space="preserve"> </w:t>
            </w:r>
            <w:r w:rsidRPr="008D625F">
              <w:rPr>
                <w:rFonts w:cs="Arial"/>
                <w:sz w:val="18"/>
                <w:szCs w:val="18"/>
              </w:rPr>
              <w:t>and</w:t>
            </w:r>
            <w:r w:rsidRPr="008D625F">
              <w:rPr>
                <w:rFonts w:cs="Arial"/>
                <w:b/>
                <w:sz w:val="18"/>
                <w:szCs w:val="18"/>
              </w:rPr>
              <w:t xml:space="preserve"> DPCR5 </w:t>
            </w:r>
            <w:r w:rsidRPr="008D625F">
              <w:rPr>
                <w:rFonts w:cs="Arial"/>
                <w:sz w:val="18"/>
                <w:szCs w:val="18"/>
              </w:rPr>
              <w:t>unit costs</w:t>
            </w:r>
          </w:p>
        </w:tc>
      </w:tr>
      <w:tr w:rsidR="00855C30" w:rsidRPr="001E1CD8" w14:paraId="3753114F" w14:textId="77777777" w:rsidTr="008D625F">
        <w:tc>
          <w:tcPr>
            <w:tcW w:w="250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3E0A9E2" w14:textId="77777777" w:rsidR="00855C30" w:rsidRPr="008D625F" w:rsidRDefault="00855C30" w:rsidP="008D625F">
            <w:pPr>
              <w:spacing w:after="0" w:line="240" w:lineRule="auto"/>
              <w:rPr>
                <w:rFonts w:cs="Arial"/>
                <w:color w:val="000000"/>
                <w:sz w:val="18"/>
                <w:szCs w:val="18"/>
                <w:lang w:eastAsia="en-US"/>
              </w:rPr>
            </w:pPr>
          </w:p>
        </w:tc>
        <w:tc>
          <w:tcPr>
            <w:tcW w:w="695" w:type="pct"/>
            <w:tcBorders>
              <w:top w:val="single" w:sz="4" w:space="0" w:color="auto"/>
              <w:left w:val="single" w:sz="4" w:space="0" w:color="auto"/>
              <w:bottom w:val="single" w:sz="4" w:space="0" w:color="auto"/>
              <w:right w:val="single" w:sz="4" w:space="0" w:color="auto"/>
            </w:tcBorders>
            <w:shd w:val="clear" w:color="auto" w:fill="auto"/>
            <w:hideMark/>
          </w:tcPr>
          <w:p w14:paraId="1CE22A81" w14:textId="77777777" w:rsidR="00855C30" w:rsidRPr="008D625F" w:rsidRDefault="00855C30" w:rsidP="008D625F">
            <w:pPr>
              <w:spacing w:after="0" w:line="240" w:lineRule="auto"/>
              <w:rPr>
                <w:rFonts w:cs="Arial"/>
                <w:sz w:val="18"/>
                <w:szCs w:val="18"/>
              </w:rPr>
            </w:pPr>
            <w:r w:rsidRPr="008D625F">
              <w:rPr>
                <w:rFonts w:cs="Arial"/>
                <w:sz w:val="18"/>
                <w:szCs w:val="18"/>
              </w:rPr>
              <w:t>Depreciation</w:t>
            </w:r>
          </w:p>
        </w:tc>
        <w:tc>
          <w:tcPr>
            <w:tcW w:w="1803" w:type="pct"/>
            <w:tcBorders>
              <w:top w:val="single" w:sz="4" w:space="0" w:color="auto"/>
              <w:left w:val="single" w:sz="4" w:space="0" w:color="auto"/>
              <w:bottom w:val="single" w:sz="4" w:space="0" w:color="auto"/>
              <w:right w:val="single" w:sz="4" w:space="0" w:color="auto"/>
            </w:tcBorders>
            <w:shd w:val="clear" w:color="auto" w:fill="auto"/>
            <w:hideMark/>
          </w:tcPr>
          <w:p w14:paraId="2B8563D1" w14:textId="77777777" w:rsidR="00855C30" w:rsidRPr="008D625F" w:rsidRDefault="00855C30" w:rsidP="008D625F">
            <w:pPr>
              <w:spacing w:after="0" w:line="240" w:lineRule="auto"/>
              <w:rPr>
                <w:rFonts w:cs="Arial"/>
                <w:sz w:val="18"/>
                <w:szCs w:val="18"/>
              </w:rPr>
            </w:pPr>
            <w:r w:rsidRPr="008D625F">
              <w:rPr>
                <w:rFonts w:cs="Arial"/>
                <w:sz w:val="18"/>
                <w:szCs w:val="18"/>
              </w:rPr>
              <w:t xml:space="preserve">Net Capital expenditure by network level: </w:t>
            </w:r>
            <w:r w:rsidRPr="008D625F">
              <w:rPr>
                <w:rFonts w:cs="Arial"/>
                <w:b/>
                <w:sz w:val="18"/>
                <w:szCs w:val="18"/>
              </w:rPr>
              <w:t>2005/06 – 2014/15</w:t>
            </w:r>
          </w:p>
        </w:tc>
      </w:tr>
      <w:tr w:rsidR="00855C30" w:rsidRPr="001E1CD8" w14:paraId="504C87BD" w14:textId="77777777" w:rsidTr="008D625F">
        <w:tc>
          <w:tcPr>
            <w:tcW w:w="2502"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8CBC903" w14:textId="77777777" w:rsidR="00855C30" w:rsidRPr="008D625F" w:rsidRDefault="00855C30" w:rsidP="008D625F">
            <w:pPr>
              <w:spacing w:after="0" w:line="240" w:lineRule="auto"/>
              <w:rPr>
                <w:rFonts w:cs="Arial"/>
                <w:color w:val="000000"/>
                <w:sz w:val="18"/>
                <w:szCs w:val="18"/>
                <w:lang w:eastAsia="en-US"/>
              </w:rPr>
            </w:pPr>
          </w:p>
        </w:tc>
        <w:tc>
          <w:tcPr>
            <w:tcW w:w="695" w:type="pct"/>
            <w:tcBorders>
              <w:top w:val="single" w:sz="4" w:space="0" w:color="auto"/>
              <w:left w:val="single" w:sz="4" w:space="0" w:color="auto"/>
              <w:bottom w:val="single" w:sz="4" w:space="0" w:color="auto"/>
              <w:right w:val="single" w:sz="4" w:space="0" w:color="auto"/>
            </w:tcBorders>
            <w:shd w:val="clear" w:color="auto" w:fill="auto"/>
            <w:hideMark/>
          </w:tcPr>
          <w:p w14:paraId="0CEB2C3E" w14:textId="77777777" w:rsidR="00855C30" w:rsidRPr="008D625F" w:rsidRDefault="00855C30" w:rsidP="008D625F">
            <w:pPr>
              <w:spacing w:after="0" w:line="240" w:lineRule="auto"/>
              <w:rPr>
                <w:rFonts w:cs="Arial"/>
                <w:sz w:val="18"/>
                <w:szCs w:val="18"/>
              </w:rPr>
            </w:pPr>
            <w:r w:rsidRPr="008D625F">
              <w:rPr>
                <w:rFonts w:cs="Arial"/>
                <w:sz w:val="18"/>
                <w:szCs w:val="18"/>
              </w:rPr>
              <w:t>Return on Regulatory Asset Value</w:t>
            </w:r>
          </w:p>
        </w:tc>
        <w:tc>
          <w:tcPr>
            <w:tcW w:w="1803" w:type="pct"/>
            <w:tcBorders>
              <w:top w:val="single" w:sz="4" w:space="0" w:color="auto"/>
              <w:left w:val="single" w:sz="4" w:space="0" w:color="auto"/>
              <w:bottom w:val="single" w:sz="4" w:space="0" w:color="auto"/>
              <w:right w:val="single" w:sz="4" w:space="0" w:color="auto"/>
            </w:tcBorders>
            <w:shd w:val="clear" w:color="auto" w:fill="auto"/>
            <w:hideMark/>
          </w:tcPr>
          <w:p w14:paraId="350D0A2F" w14:textId="77777777" w:rsidR="00855C30" w:rsidRPr="008D625F" w:rsidRDefault="00855C30" w:rsidP="008D625F">
            <w:pPr>
              <w:spacing w:after="0" w:line="240" w:lineRule="auto"/>
              <w:rPr>
                <w:rFonts w:cs="Arial"/>
                <w:sz w:val="18"/>
                <w:szCs w:val="18"/>
              </w:rPr>
            </w:pPr>
            <w:r w:rsidRPr="008D625F">
              <w:rPr>
                <w:rFonts w:cs="Arial"/>
                <w:sz w:val="18"/>
                <w:szCs w:val="18"/>
              </w:rPr>
              <w:t xml:space="preserve">Net Capital expenditure by network level: </w:t>
            </w:r>
            <w:r w:rsidRPr="008D625F">
              <w:rPr>
                <w:rFonts w:cs="Arial"/>
                <w:b/>
                <w:sz w:val="18"/>
                <w:szCs w:val="18"/>
              </w:rPr>
              <w:t>2005/06 – 2014/15</w:t>
            </w:r>
          </w:p>
        </w:tc>
      </w:tr>
      <w:tr w:rsidR="00855C30" w:rsidRPr="001E1CD8" w14:paraId="043FDACD" w14:textId="77777777" w:rsidTr="008D625F">
        <w:tc>
          <w:tcPr>
            <w:tcW w:w="2502" w:type="pct"/>
            <w:tcBorders>
              <w:top w:val="single" w:sz="4" w:space="0" w:color="auto"/>
              <w:left w:val="single" w:sz="4" w:space="0" w:color="auto"/>
              <w:bottom w:val="single" w:sz="4" w:space="0" w:color="auto"/>
              <w:right w:val="single" w:sz="4" w:space="0" w:color="auto"/>
            </w:tcBorders>
            <w:shd w:val="clear" w:color="auto" w:fill="auto"/>
            <w:hideMark/>
          </w:tcPr>
          <w:p w14:paraId="23002F42" w14:textId="77777777" w:rsidR="00855C30" w:rsidRPr="008D625F" w:rsidRDefault="00855C30" w:rsidP="008D625F">
            <w:pPr>
              <w:pStyle w:val="Default"/>
              <w:numPr>
                <w:ilvl w:val="0"/>
                <w:numId w:val="42"/>
              </w:numPr>
              <w:spacing w:line="300" w:lineRule="atLeast"/>
              <w:rPr>
                <w:rFonts w:ascii="Arial" w:hAnsi="Arial" w:cs="Arial"/>
                <w:sz w:val="18"/>
                <w:szCs w:val="18"/>
              </w:rPr>
            </w:pPr>
            <w:r w:rsidRPr="008D625F">
              <w:rPr>
                <w:rFonts w:ascii="Arial" w:hAnsi="Arial" w:cs="Arial"/>
                <w:sz w:val="18"/>
                <w:szCs w:val="18"/>
              </w:rPr>
              <w:t>Determination of a percentage allocation of total revenue per unit to network levels.</w:t>
            </w:r>
          </w:p>
        </w:tc>
        <w:tc>
          <w:tcPr>
            <w:tcW w:w="2498" w:type="pct"/>
            <w:gridSpan w:val="2"/>
            <w:tcBorders>
              <w:top w:val="single" w:sz="4" w:space="0" w:color="auto"/>
              <w:left w:val="single" w:sz="4" w:space="0" w:color="auto"/>
              <w:bottom w:val="single" w:sz="4" w:space="0" w:color="auto"/>
              <w:right w:val="single" w:sz="4" w:space="0" w:color="auto"/>
            </w:tcBorders>
            <w:shd w:val="clear" w:color="auto" w:fill="auto"/>
            <w:hideMark/>
          </w:tcPr>
          <w:p w14:paraId="5921C965" w14:textId="77777777" w:rsidR="00855C30" w:rsidRPr="008D625F" w:rsidRDefault="00855C30" w:rsidP="008D625F">
            <w:pPr>
              <w:spacing w:after="0" w:line="240" w:lineRule="auto"/>
              <w:rPr>
                <w:rFonts w:cs="Arial"/>
                <w:b/>
                <w:sz w:val="18"/>
                <w:szCs w:val="18"/>
              </w:rPr>
            </w:pPr>
            <w:r w:rsidRPr="008D625F">
              <w:rPr>
                <w:rFonts w:cs="Arial"/>
                <w:sz w:val="18"/>
                <w:szCs w:val="18"/>
              </w:rPr>
              <w:t xml:space="preserve">Combines the above analysis, </w:t>
            </w:r>
            <w:r w:rsidRPr="008D625F">
              <w:rPr>
                <w:rFonts w:cs="Arial"/>
                <w:b/>
                <w:sz w:val="18"/>
                <w:szCs w:val="18"/>
              </w:rPr>
              <w:t>2005/06 – 2014/15</w:t>
            </w:r>
          </w:p>
          <w:p w14:paraId="00382068" w14:textId="77777777" w:rsidR="00855C30" w:rsidRPr="008D625F" w:rsidRDefault="00855C30" w:rsidP="008D625F">
            <w:pPr>
              <w:spacing w:after="0" w:line="240" w:lineRule="auto"/>
              <w:rPr>
                <w:rFonts w:cs="Arial"/>
                <w:sz w:val="18"/>
                <w:szCs w:val="18"/>
              </w:rPr>
            </w:pPr>
            <w:r w:rsidRPr="008D625F">
              <w:rPr>
                <w:rFonts w:cs="Arial"/>
                <w:b/>
                <w:sz w:val="18"/>
                <w:szCs w:val="18"/>
              </w:rPr>
              <w:t>(note: DCP266 does not propose to change these percentage allocations)</w:t>
            </w:r>
          </w:p>
        </w:tc>
      </w:tr>
      <w:tr w:rsidR="00855C30" w:rsidRPr="001E1CD8" w14:paraId="38AD3FF2" w14:textId="77777777" w:rsidTr="008D625F">
        <w:tc>
          <w:tcPr>
            <w:tcW w:w="2502" w:type="pct"/>
            <w:tcBorders>
              <w:top w:val="single" w:sz="4" w:space="0" w:color="auto"/>
              <w:left w:val="single" w:sz="4" w:space="0" w:color="auto"/>
              <w:bottom w:val="single" w:sz="4" w:space="0" w:color="auto"/>
              <w:right w:val="single" w:sz="4" w:space="0" w:color="auto"/>
            </w:tcBorders>
            <w:shd w:val="clear" w:color="auto" w:fill="auto"/>
            <w:hideMark/>
          </w:tcPr>
          <w:p w14:paraId="20B9939D" w14:textId="77777777" w:rsidR="00855C30" w:rsidRPr="008D625F" w:rsidRDefault="00855C30" w:rsidP="008D625F">
            <w:pPr>
              <w:pStyle w:val="Default"/>
              <w:numPr>
                <w:ilvl w:val="0"/>
                <w:numId w:val="42"/>
              </w:numPr>
              <w:spacing w:line="300" w:lineRule="atLeast"/>
              <w:rPr>
                <w:rFonts w:ascii="Arial" w:hAnsi="Arial" w:cs="Arial"/>
                <w:sz w:val="18"/>
                <w:szCs w:val="18"/>
              </w:rPr>
            </w:pPr>
            <w:r w:rsidRPr="008D625F">
              <w:rPr>
                <w:rFonts w:ascii="Arial" w:hAnsi="Arial" w:cs="Arial"/>
                <w:sz w:val="18"/>
                <w:szCs w:val="18"/>
              </w:rPr>
              <w:t>Determination of the proportion of the LV mains deemed to be used by LV- connected embedded networks.</w:t>
            </w:r>
          </w:p>
        </w:tc>
        <w:tc>
          <w:tcPr>
            <w:tcW w:w="2498" w:type="pct"/>
            <w:gridSpan w:val="2"/>
            <w:tcBorders>
              <w:top w:val="single" w:sz="4" w:space="0" w:color="auto"/>
              <w:left w:val="single" w:sz="4" w:space="0" w:color="auto"/>
              <w:bottom w:val="single" w:sz="4" w:space="0" w:color="auto"/>
              <w:right w:val="single" w:sz="4" w:space="0" w:color="auto"/>
            </w:tcBorders>
            <w:shd w:val="clear" w:color="auto" w:fill="auto"/>
            <w:hideMark/>
          </w:tcPr>
          <w:p w14:paraId="0A60A52C" w14:textId="77777777" w:rsidR="00855C30" w:rsidRPr="008D625F" w:rsidRDefault="00855C30" w:rsidP="008D625F">
            <w:pPr>
              <w:spacing w:after="0" w:line="240" w:lineRule="auto"/>
              <w:rPr>
                <w:rFonts w:cs="Arial"/>
                <w:sz w:val="18"/>
                <w:szCs w:val="18"/>
              </w:rPr>
            </w:pPr>
            <w:r w:rsidRPr="008D625F">
              <w:rPr>
                <w:rFonts w:cs="Arial"/>
                <w:sz w:val="18"/>
                <w:szCs w:val="18"/>
              </w:rPr>
              <w:t xml:space="preserve">Performed by the Nominated Calculation Agent based on </w:t>
            </w:r>
            <w:r w:rsidRPr="008D625F">
              <w:rPr>
                <w:rFonts w:cs="Arial"/>
                <w:b/>
                <w:sz w:val="18"/>
                <w:szCs w:val="18"/>
              </w:rPr>
              <w:t>latest available data</w:t>
            </w:r>
          </w:p>
        </w:tc>
      </w:tr>
      <w:tr w:rsidR="00855C30" w:rsidRPr="001E1CD8" w14:paraId="7F6B9B44" w14:textId="77777777" w:rsidTr="008D625F">
        <w:tc>
          <w:tcPr>
            <w:tcW w:w="2502" w:type="pct"/>
            <w:tcBorders>
              <w:top w:val="single" w:sz="4" w:space="0" w:color="auto"/>
              <w:left w:val="single" w:sz="4" w:space="0" w:color="auto"/>
              <w:bottom w:val="single" w:sz="4" w:space="0" w:color="auto"/>
              <w:right w:val="single" w:sz="4" w:space="0" w:color="auto"/>
            </w:tcBorders>
            <w:shd w:val="clear" w:color="auto" w:fill="auto"/>
            <w:hideMark/>
          </w:tcPr>
          <w:p w14:paraId="697AF686" w14:textId="77777777" w:rsidR="00855C30" w:rsidRPr="008D625F" w:rsidRDefault="00855C30" w:rsidP="008D625F">
            <w:pPr>
              <w:pStyle w:val="Default"/>
              <w:numPr>
                <w:ilvl w:val="0"/>
                <w:numId w:val="43"/>
              </w:numPr>
              <w:spacing w:line="300" w:lineRule="atLeast"/>
              <w:rPr>
                <w:rFonts w:ascii="Arial" w:hAnsi="Arial" w:cs="Arial"/>
                <w:sz w:val="18"/>
                <w:szCs w:val="18"/>
              </w:rPr>
            </w:pPr>
            <w:r w:rsidRPr="008D625F">
              <w:rPr>
                <w:rFonts w:ascii="Arial" w:hAnsi="Arial" w:cs="Arial"/>
                <w:sz w:val="18"/>
                <w:szCs w:val="18"/>
              </w:rPr>
              <w:t>Determination of the proportion of the HV network deemed to be provided by HV-connected embedded networks.</w:t>
            </w:r>
          </w:p>
        </w:tc>
        <w:tc>
          <w:tcPr>
            <w:tcW w:w="2498" w:type="pct"/>
            <w:gridSpan w:val="2"/>
            <w:tcBorders>
              <w:top w:val="single" w:sz="4" w:space="0" w:color="auto"/>
              <w:left w:val="single" w:sz="4" w:space="0" w:color="auto"/>
              <w:bottom w:val="single" w:sz="4" w:space="0" w:color="auto"/>
              <w:right w:val="single" w:sz="4" w:space="0" w:color="auto"/>
            </w:tcBorders>
            <w:shd w:val="clear" w:color="auto" w:fill="auto"/>
            <w:hideMark/>
          </w:tcPr>
          <w:p w14:paraId="2D505F7A" w14:textId="77777777" w:rsidR="00855C30" w:rsidRPr="008D625F" w:rsidRDefault="00855C30" w:rsidP="008D625F">
            <w:pPr>
              <w:spacing w:after="0" w:line="240" w:lineRule="auto"/>
              <w:rPr>
                <w:rFonts w:cs="Arial"/>
                <w:sz w:val="18"/>
                <w:szCs w:val="18"/>
              </w:rPr>
            </w:pPr>
            <w:r w:rsidRPr="008D625F">
              <w:rPr>
                <w:rFonts w:cs="Arial"/>
                <w:sz w:val="18"/>
                <w:szCs w:val="18"/>
              </w:rPr>
              <w:t xml:space="preserve">Performed by the Nominated Calculation Agent based on </w:t>
            </w:r>
            <w:r w:rsidRPr="008D625F">
              <w:rPr>
                <w:rFonts w:cs="Arial"/>
                <w:b/>
                <w:sz w:val="18"/>
                <w:szCs w:val="18"/>
              </w:rPr>
              <w:t>latest available data</w:t>
            </w:r>
          </w:p>
        </w:tc>
      </w:tr>
      <w:tr w:rsidR="00855C30" w:rsidRPr="001E1CD8" w14:paraId="79E76B3E" w14:textId="77777777" w:rsidTr="008D625F">
        <w:tc>
          <w:tcPr>
            <w:tcW w:w="2502" w:type="pct"/>
            <w:tcBorders>
              <w:top w:val="single" w:sz="4" w:space="0" w:color="auto"/>
              <w:left w:val="single" w:sz="4" w:space="0" w:color="auto"/>
              <w:bottom w:val="single" w:sz="4" w:space="0" w:color="auto"/>
              <w:right w:val="single" w:sz="4" w:space="0" w:color="auto"/>
            </w:tcBorders>
            <w:shd w:val="clear" w:color="auto" w:fill="auto"/>
            <w:hideMark/>
          </w:tcPr>
          <w:p w14:paraId="5E3078A3" w14:textId="77777777" w:rsidR="00855C30" w:rsidRPr="008D625F" w:rsidRDefault="00855C30" w:rsidP="008D625F">
            <w:pPr>
              <w:pStyle w:val="Default"/>
              <w:numPr>
                <w:ilvl w:val="0"/>
                <w:numId w:val="43"/>
              </w:numPr>
              <w:spacing w:line="300" w:lineRule="atLeast"/>
              <w:rPr>
                <w:rFonts w:ascii="Arial" w:hAnsi="Arial" w:cs="Arial"/>
                <w:sz w:val="18"/>
                <w:szCs w:val="18"/>
              </w:rPr>
            </w:pPr>
            <w:r w:rsidRPr="008D625F">
              <w:rPr>
                <w:rFonts w:ascii="Arial" w:hAnsi="Arial" w:cs="Arial"/>
                <w:sz w:val="18"/>
                <w:szCs w:val="18"/>
              </w:rPr>
              <w:t>Calculation of the discount percentage for each combination of boundary network level and end user network level.</w:t>
            </w:r>
          </w:p>
        </w:tc>
        <w:tc>
          <w:tcPr>
            <w:tcW w:w="2498" w:type="pct"/>
            <w:gridSpan w:val="2"/>
            <w:tcBorders>
              <w:top w:val="single" w:sz="4" w:space="0" w:color="auto"/>
              <w:left w:val="single" w:sz="4" w:space="0" w:color="auto"/>
              <w:bottom w:val="single" w:sz="4" w:space="0" w:color="auto"/>
              <w:right w:val="single" w:sz="4" w:space="0" w:color="auto"/>
            </w:tcBorders>
            <w:shd w:val="clear" w:color="auto" w:fill="auto"/>
            <w:hideMark/>
          </w:tcPr>
          <w:p w14:paraId="0490E5A7" w14:textId="77777777" w:rsidR="00855C30" w:rsidRPr="008D625F" w:rsidRDefault="00855C30" w:rsidP="008D625F">
            <w:pPr>
              <w:spacing w:after="0" w:line="240" w:lineRule="auto"/>
              <w:rPr>
                <w:rFonts w:cs="Arial"/>
                <w:sz w:val="18"/>
                <w:szCs w:val="18"/>
              </w:rPr>
            </w:pPr>
            <w:r w:rsidRPr="008D625F">
              <w:rPr>
                <w:rFonts w:cs="Arial"/>
                <w:sz w:val="18"/>
                <w:szCs w:val="18"/>
              </w:rPr>
              <w:t xml:space="preserve">Currently uses </w:t>
            </w:r>
            <w:r w:rsidRPr="008D625F">
              <w:rPr>
                <w:rFonts w:cs="Arial"/>
                <w:b/>
                <w:sz w:val="18"/>
                <w:szCs w:val="18"/>
              </w:rPr>
              <w:t>2007/08</w:t>
            </w:r>
            <w:r w:rsidRPr="008D625F">
              <w:rPr>
                <w:rFonts w:cs="Arial"/>
                <w:sz w:val="18"/>
                <w:szCs w:val="18"/>
              </w:rPr>
              <w:t xml:space="preserve"> allowed revenue</w:t>
            </w:r>
          </w:p>
          <w:p w14:paraId="45C6E261" w14:textId="77777777" w:rsidR="00855C30" w:rsidRPr="008D625F" w:rsidRDefault="00855C30" w:rsidP="008D625F">
            <w:pPr>
              <w:spacing w:after="0" w:line="240" w:lineRule="auto"/>
              <w:rPr>
                <w:rFonts w:cs="Arial"/>
                <w:b/>
                <w:sz w:val="18"/>
                <w:szCs w:val="18"/>
              </w:rPr>
            </w:pPr>
            <w:r w:rsidRPr="008D625F">
              <w:rPr>
                <w:rFonts w:cs="Arial"/>
                <w:b/>
                <w:sz w:val="18"/>
                <w:szCs w:val="18"/>
              </w:rPr>
              <w:t>(note: DCP266 proposes to use allowed revenue for the upcoming charging year expressed in nominal terms)</w:t>
            </w:r>
          </w:p>
        </w:tc>
      </w:tr>
    </w:tbl>
    <w:p w14:paraId="2463139A" w14:textId="46E6EDB1" w:rsidR="00620648" w:rsidRPr="00030D37" w:rsidRDefault="00620648" w:rsidP="00030D37">
      <w:pPr>
        <w:pStyle w:val="Heading2"/>
        <w:keepNext w:val="0"/>
        <w:numPr>
          <w:ilvl w:val="1"/>
          <w:numId w:val="14"/>
        </w:numPr>
        <w:spacing w:before="240" w:after="60" w:line="360" w:lineRule="auto"/>
        <w:jc w:val="both"/>
        <w:rPr>
          <w:color w:val="auto"/>
          <w:sz w:val="20"/>
          <w:szCs w:val="20"/>
        </w:rPr>
      </w:pPr>
      <w:commentRangeStart w:id="65"/>
      <w:r w:rsidRPr="00030D37">
        <w:rPr>
          <w:color w:val="auto"/>
          <w:sz w:val="20"/>
          <w:szCs w:val="20"/>
        </w:rPr>
        <w:t xml:space="preserve">The Working Group </w:t>
      </w:r>
      <w:r w:rsidR="00600F8C" w:rsidRPr="00030D37">
        <w:rPr>
          <w:color w:val="auto"/>
          <w:sz w:val="20"/>
          <w:szCs w:val="20"/>
        </w:rPr>
        <w:t xml:space="preserve">welcomes views from Parties on whether the </w:t>
      </w:r>
      <w:r w:rsidRPr="00030D37">
        <w:rPr>
          <w:color w:val="auto"/>
          <w:sz w:val="20"/>
          <w:szCs w:val="20"/>
        </w:rPr>
        <w:t xml:space="preserve">proposed solution </w:t>
      </w:r>
      <w:del w:id="66" w:author="John Lawton" w:date="2017-10-10T11:20:00Z">
        <w:r w:rsidR="00600F8C" w:rsidRPr="00030D37" w:rsidDel="00937E29">
          <w:rPr>
            <w:color w:val="auto"/>
            <w:sz w:val="20"/>
            <w:szCs w:val="20"/>
          </w:rPr>
          <w:delText xml:space="preserve"> </w:delText>
        </w:r>
      </w:del>
      <w:del w:id="67" w:author="Dylan Townsend" w:date="2017-10-12T10:36:00Z">
        <w:r w:rsidR="00600F8C" w:rsidRPr="00030D37" w:rsidDel="00772CDF">
          <w:rPr>
            <w:color w:val="auto"/>
            <w:sz w:val="20"/>
            <w:szCs w:val="20"/>
          </w:rPr>
          <w:delText>is</w:delText>
        </w:r>
        <w:r w:rsidRPr="00030D37" w:rsidDel="00772CDF">
          <w:rPr>
            <w:color w:val="auto"/>
            <w:sz w:val="20"/>
            <w:szCs w:val="20"/>
          </w:rPr>
          <w:delText xml:space="preserve"> better </w:delText>
        </w:r>
        <w:r w:rsidR="00600F8C" w:rsidRPr="00030D37" w:rsidDel="00772CDF">
          <w:rPr>
            <w:color w:val="auto"/>
            <w:sz w:val="20"/>
            <w:szCs w:val="20"/>
          </w:rPr>
          <w:delText xml:space="preserve">than the </w:delText>
        </w:r>
        <w:r w:rsidRPr="00030D37" w:rsidDel="00772CDF">
          <w:rPr>
            <w:color w:val="auto"/>
            <w:sz w:val="20"/>
            <w:szCs w:val="20"/>
          </w:rPr>
          <w:delText xml:space="preserve">current </w:delText>
        </w:r>
        <w:r w:rsidR="00600F8C" w:rsidRPr="00030D37" w:rsidDel="00772CDF">
          <w:rPr>
            <w:color w:val="auto"/>
            <w:sz w:val="20"/>
            <w:szCs w:val="20"/>
          </w:rPr>
          <w:delText xml:space="preserve">approach and if </w:delText>
        </w:r>
      </w:del>
      <w:ins w:id="68" w:author="Dylan Townsend" w:date="2017-10-12T10:36:00Z">
        <w:r w:rsidR="00772CDF">
          <w:rPr>
            <w:color w:val="auto"/>
            <w:sz w:val="20"/>
            <w:szCs w:val="20"/>
          </w:rPr>
          <w:t xml:space="preserve">of </w:t>
        </w:r>
      </w:ins>
      <w:r w:rsidR="00600F8C" w:rsidRPr="00030D37">
        <w:rPr>
          <w:color w:val="auto"/>
          <w:sz w:val="20"/>
          <w:szCs w:val="20"/>
        </w:rPr>
        <w:t xml:space="preserve">using revenue from the relevant charging year is better than </w:t>
      </w:r>
      <w:del w:id="69" w:author="John Lawton" w:date="2017-10-10T11:21:00Z">
        <w:r w:rsidR="00BD2092" w:rsidRPr="00030D37" w:rsidDel="00937E29">
          <w:rPr>
            <w:color w:val="auto"/>
            <w:sz w:val="20"/>
            <w:szCs w:val="20"/>
          </w:rPr>
          <w:delText xml:space="preserve">then </w:delText>
        </w:r>
      </w:del>
      <w:ins w:id="70" w:author="John Lawton" w:date="2017-10-10T11:21:00Z">
        <w:r w:rsidR="00937E29">
          <w:rPr>
            <w:color w:val="auto"/>
            <w:sz w:val="20"/>
            <w:szCs w:val="20"/>
          </w:rPr>
          <w:t>t</w:t>
        </w:r>
      </w:ins>
      <w:r w:rsidRPr="00030D37">
        <w:rPr>
          <w:color w:val="auto"/>
          <w:sz w:val="20"/>
          <w:szCs w:val="20"/>
        </w:rPr>
        <w:t>h</w:t>
      </w:r>
      <w:ins w:id="71" w:author="Dylan Townsend" w:date="2017-10-12T10:36:00Z">
        <w:r w:rsidR="00772CDF">
          <w:rPr>
            <w:color w:val="auto"/>
            <w:sz w:val="20"/>
            <w:szCs w:val="20"/>
          </w:rPr>
          <w:t>e current appraoch</w:t>
        </w:r>
      </w:ins>
      <w:r w:rsidRPr="00030D37">
        <w:rPr>
          <w:color w:val="auto"/>
          <w:sz w:val="20"/>
          <w:szCs w:val="20"/>
        </w:rPr>
        <w:t xml:space="preserve">at </w:t>
      </w:r>
      <w:r w:rsidR="00BD2092" w:rsidRPr="00030D37">
        <w:rPr>
          <w:color w:val="auto"/>
          <w:sz w:val="20"/>
          <w:szCs w:val="20"/>
        </w:rPr>
        <w:t xml:space="preserve">of </w:t>
      </w:r>
      <w:r w:rsidRPr="00030D37">
        <w:rPr>
          <w:color w:val="auto"/>
          <w:sz w:val="20"/>
          <w:szCs w:val="20"/>
        </w:rPr>
        <w:t>the current 2007/08 charging year.</w:t>
      </w:r>
      <w:r w:rsidR="00600F8C" w:rsidRPr="00030D37">
        <w:rPr>
          <w:color w:val="auto"/>
          <w:sz w:val="20"/>
          <w:szCs w:val="20"/>
        </w:rPr>
        <w:t xml:space="preserve"> </w:t>
      </w:r>
      <w:commentRangeEnd w:id="65"/>
      <w:r w:rsidR="00174AAE">
        <w:rPr>
          <w:rStyle w:val="CommentReference"/>
          <w:rFonts w:cs="Times New Roman"/>
          <w:bCs w:val="0"/>
          <w:iCs w:val="0"/>
          <w:color w:val="auto"/>
        </w:rPr>
        <w:commentReference w:id="65"/>
      </w:r>
    </w:p>
    <w:tbl>
      <w:tblPr>
        <w:tblW w:w="0" w:type="auto"/>
        <w:tblBorders>
          <w:top w:val="single" w:sz="18" w:space="0" w:color="008576"/>
          <w:left w:val="single" w:sz="18" w:space="0" w:color="008576"/>
          <w:bottom w:val="single" w:sz="18" w:space="0" w:color="008576"/>
          <w:right w:val="single" w:sz="18" w:space="0" w:color="008576"/>
          <w:insideH w:val="single" w:sz="18" w:space="0" w:color="008576"/>
          <w:insideV w:val="single" w:sz="18" w:space="0" w:color="008576"/>
        </w:tblBorders>
        <w:tblLook w:val="04A0" w:firstRow="1" w:lastRow="0" w:firstColumn="1" w:lastColumn="0" w:noHBand="0" w:noVBand="1"/>
      </w:tblPr>
      <w:tblGrid>
        <w:gridCol w:w="9572"/>
      </w:tblGrid>
      <w:tr w:rsidR="003317EE" w:rsidRPr="0010396A" w:rsidDel="008304DF" w14:paraId="29572B24" w14:textId="79F5872B" w:rsidTr="008D625F">
        <w:trPr>
          <w:del w:id="72" w:author="Dylan Townsend" w:date="2017-10-23T09:54:00Z"/>
        </w:trPr>
        <w:tc>
          <w:tcPr>
            <w:tcW w:w="9572" w:type="dxa"/>
            <w:shd w:val="clear" w:color="auto" w:fill="auto"/>
          </w:tcPr>
          <w:p w14:paraId="6B4AA2DF" w14:textId="5E1580A8" w:rsidR="003317EE" w:rsidRPr="008D625F" w:rsidDel="008304DF" w:rsidRDefault="00097A74" w:rsidP="00030D37">
            <w:pPr>
              <w:rPr>
                <w:del w:id="73" w:author="Dylan Townsend" w:date="2017-10-23T09:54:00Z"/>
                <w:b/>
              </w:rPr>
            </w:pPr>
            <w:bookmarkStart w:id="74" w:name="_Hlk495569285"/>
            <w:del w:id="75" w:author="Dylan Townsend" w:date="2017-10-23T09:54:00Z">
              <w:r w:rsidRPr="008D625F" w:rsidDel="008304DF">
                <w:rPr>
                  <w:b/>
                </w:rPr>
                <w:delText>QUESTION</w:delText>
              </w:r>
              <w:r w:rsidR="00A63309" w:rsidRPr="008D625F" w:rsidDel="008304DF">
                <w:rPr>
                  <w:b/>
                </w:rPr>
                <w:delText xml:space="preserve"> 2</w:delText>
              </w:r>
              <w:r w:rsidR="00DC0632" w:rsidRPr="008D625F" w:rsidDel="008304DF">
                <w:rPr>
                  <w:b/>
                </w:rPr>
                <w:delText xml:space="preserve">: Do you agree </w:delText>
              </w:r>
              <w:r w:rsidR="00772CDF" w:rsidDel="008304DF">
                <w:rPr>
                  <w:b/>
                </w:rPr>
                <w:delText xml:space="preserve">that the proposed solution requires the use of </w:delText>
              </w:r>
              <w:r w:rsidRPr="008D625F" w:rsidDel="008304DF">
                <w:rPr>
                  <w:b/>
                </w:rPr>
                <w:delText>current charging year data</w:delText>
              </w:r>
              <w:r w:rsidR="00772CDF" w:rsidDel="008304DF">
                <w:rPr>
                  <w:b/>
                </w:rPr>
                <w:delText xml:space="preserve"> for</w:delText>
              </w:r>
              <w:r w:rsidRPr="008D625F" w:rsidDel="008304DF">
                <w:rPr>
                  <w:b/>
                </w:rPr>
                <w:delText xml:space="preserve"> </w:delText>
              </w:r>
              <w:r w:rsidR="00174AAE" w:rsidDel="008304DF">
                <w:rPr>
                  <w:b/>
                </w:rPr>
                <w:delText xml:space="preserve">allowed </w:delText>
              </w:r>
              <w:r w:rsidR="00772CDF" w:rsidDel="008304DF">
                <w:rPr>
                  <w:b/>
                </w:rPr>
                <w:delText xml:space="preserve">revenue and units distributed </w:delText>
              </w:r>
              <w:r w:rsidR="00772CDF" w:rsidRPr="008D625F" w:rsidDel="008304DF">
                <w:rPr>
                  <w:b/>
                </w:rPr>
                <w:delText>in place of 2007/08</w:delText>
              </w:r>
              <w:r w:rsidR="00772CDF" w:rsidDel="008304DF">
                <w:rPr>
                  <w:b/>
                </w:rPr>
                <w:delText xml:space="preserve"> data?</w:delText>
              </w:r>
            </w:del>
          </w:p>
        </w:tc>
      </w:tr>
      <w:bookmarkEnd w:id="74"/>
    </w:tbl>
    <w:p w14:paraId="0C3EE9B5" w14:textId="23993104" w:rsidR="00287844" w:rsidDel="008304DF" w:rsidRDefault="00287844">
      <w:pPr>
        <w:rPr>
          <w:del w:id="76" w:author="Dylan Townsend" w:date="2017-10-23T09:54:00Z"/>
          <w:b/>
        </w:rPr>
      </w:pPr>
    </w:p>
    <w:p w14:paraId="68564280" w14:textId="07B0055C" w:rsidR="00287844" w:rsidDel="008304DF" w:rsidRDefault="00287844">
      <w:pPr>
        <w:rPr>
          <w:del w:id="77" w:author="Dylan Townsend" w:date="2017-10-23T09:54:00Z"/>
          <w:b/>
        </w:rPr>
      </w:pPr>
    </w:p>
    <w:p w14:paraId="62345B41" w14:textId="47B79184" w:rsidR="009326C4" w:rsidRPr="00030D37" w:rsidRDefault="00D042DB">
      <w:pPr>
        <w:rPr>
          <w:b/>
        </w:rPr>
      </w:pPr>
      <w:r>
        <w:rPr>
          <w:b/>
        </w:rPr>
        <w:t>Proposer’s views</w:t>
      </w:r>
    </w:p>
    <w:p w14:paraId="2727DA71" w14:textId="5A7B3251" w:rsidR="00620648" w:rsidRPr="00030D37" w:rsidRDefault="009326C4">
      <w:pPr>
        <w:pStyle w:val="Heading2"/>
        <w:keepNext w:val="0"/>
        <w:numPr>
          <w:ilvl w:val="1"/>
          <w:numId w:val="14"/>
        </w:numPr>
        <w:spacing w:before="240" w:after="60" w:line="360" w:lineRule="auto"/>
        <w:ind w:left="567" w:hanging="567"/>
        <w:jc w:val="both"/>
        <w:rPr>
          <w:color w:val="auto"/>
          <w:sz w:val="20"/>
          <w:szCs w:val="20"/>
        </w:rPr>
      </w:pPr>
      <w:r w:rsidRPr="00030D37">
        <w:rPr>
          <w:color w:val="auto"/>
          <w:sz w:val="20"/>
          <w:szCs w:val="20"/>
        </w:rPr>
        <w:t>As noted in paragraph 3.5, t</w:t>
      </w:r>
      <w:r w:rsidR="00620648" w:rsidRPr="00030D37">
        <w:rPr>
          <w:color w:val="auto"/>
          <w:sz w:val="20"/>
          <w:szCs w:val="20"/>
        </w:rPr>
        <w:t>he CDCM and PCDM intentionally use fundamentally different charging approaches.</w:t>
      </w:r>
    </w:p>
    <w:p w14:paraId="3EF3D859" w14:textId="77777777" w:rsidR="00620648" w:rsidRPr="00030D37" w:rsidRDefault="00620648">
      <w:pPr>
        <w:ind w:left="567"/>
        <w:rPr>
          <w:rFonts w:cs="Arial"/>
          <w:b/>
          <w:szCs w:val="20"/>
        </w:rPr>
      </w:pPr>
      <w:r w:rsidRPr="00030D37">
        <w:rPr>
          <w:rFonts w:cs="Arial"/>
          <w:b/>
          <w:szCs w:val="20"/>
        </w:rPr>
        <w:t>CDCM: Incremental cost model</w:t>
      </w:r>
    </w:p>
    <w:p w14:paraId="2BBFB59F" w14:textId="77777777" w:rsidR="00620648" w:rsidRPr="00030D37" w:rsidRDefault="00620648">
      <w:pPr>
        <w:ind w:left="1440" w:hanging="720"/>
        <w:rPr>
          <w:rFonts w:cs="Arial"/>
          <w:szCs w:val="20"/>
        </w:rPr>
      </w:pPr>
      <w:r w:rsidRPr="00030D37">
        <w:rPr>
          <w:rFonts w:cs="Arial"/>
          <w:szCs w:val="20"/>
        </w:rPr>
        <w:t>•</w:t>
      </w:r>
      <w:r w:rsidRPr="00030D37">
        <w:rPr>
          <w:rFonts w:cs="Arial"/>
          <w:szCs w:val="20"/>
        </w:rPr>
        <w:tab/>
        <w:t xml:space="preserve">Provides forward looking cost reflective </w:t>
      </w:r>
      <w:r w:rsidRPr="00030D37">
        <w:rPr>
          <w:rFonts w:cs="Arial"/>
          <w:szCs w:val="20"/>
          <w:u w:val="single"/>
        </w:rPr>
        <w:t>incremental cost signals</w:t>
      </w:r>
      <w:r w:rsidRPr="00030D37">
        <w:rPr>
          <w:rFonts w:cs="Arial"/>
          <w:szCs w:val="20"/>
        </w:rPr>
        <w:t xml:space="preserve"> to end users of the network</w:t>
      </w:r>
    </w:p>
    <w:p w14:paraId="74A76A7A" w14:textId="77777777" w:rsidR="00620648" w:rsidRPr="00030D37" w:rsidRDefault="00620648">
      <w:pPr>
        <w:ind w:left="720"/>
        <w:rPr>
          <w:rFonts w:cs="Arial"/>
          <w:szCs w:val="20"/>
        </w:rPr>
      </w:pPr>
      <w:r w:rsidRPr="00030D37">
        <w:rPr>
          <w:rFonts w:cs="Arial"/>
          <w:szCs w:val="20"/>
        </w:rPr>
        <w:t>•</w:t>
      </w:r>
      <w:r w:rsidRPr="00030D37">
        <w:rPr>
          <w:rFonts w:cs="Arial"/>
          <w:szCs w:val="20"/>
        </w:rPr>
        <w:tab/>
      </w:r>
      <w:r w:rsidRPr="00030D37">
        <w:rPr>
          <w:rFonts w:cs="Arial"/>
          <w:szCs w:val="20"/>
          <w:u w:val="single"/>
        </w:rPr>
        <w:t>Does not</w:t>
      </w:r>
      <w:r w:rsidRPr="00030D37">
        <w:rPr>
          <w:rFonts w:cs="Arial"/>
          <w:szCs w:val="20"/>
        </w:rPr>
        <w:t xml:space="preserve"> reflect total costs</w:t>
      </w:r>
    </w:p>
    <w:p w14:paraId="55ACC2BB" w14:textId="77777777" w:rsidR="00620648" w:rsidRPr="00030D37" w:rsidRDefault="00620648">
      <w:pPr>
        <w:ind w:left="567"/>
        <w:rPr>
          <w:rFonts w:cs="Arial"/>
          <w:b/>
          <w:szCs w:val="20"/>
        </w:rPr>
      </w:pPr>
      <w:r w:rsidRPr="00030D37">
        <w:rPr>
          <w:rFonts w:cs="Arial"/>
          <w:b/>
          <w:szCs w:val="20"/>
        </w:rPr>
        <w:t>PCDM: Total cost model</w:t>
      </w:r>
    </w:p>
    <w:p w14:paraId="5FB755E0" w14:textId="77777777" w:rsidR="00620648" w:rsidRPr="00030D37" w:rsidRDefault="00620648">
      <w:pPr>
        <w:ind w:left="1418" w:hanging="698"/>
        <w:rPr>
          <w:rFonts w:cs="Arial"/>
          <w:szCs w:val="20"/>
        </w:rPr>
      </w:pPr>
      <w:r w:rsidRPr="00030D37">
        <w:rPr>
          <w:rFonts w:cs="Arial"/>
          <w:szCs w:val="20"/>
        </w:rPr>
        <w:t>•</w:t>
      </w:r>
      <w:r w:rsidRPr="00030D37">
        <w:rPr>
          <w:rFonts w:cs="Arial"/>
          <w:szCs w:val="20"/>
        </w:rPr>
        <w:tab/>
        <w:t xml:space="preserve">Calculates the </w:t>
      </w:r>
      <w:r w:rsidRPr="00030D37">
        <w:rPr>
          <w:rFonts w:cs="Arial"/>
          <w:szCs w:val="20"/>
          <w:u w:val="single"/>
        </w:rPr>
        <w:t>avoided total cost</w:t>
      </w:r>
      <w:r w:rsidRPr="00030D37">
        <w:rPr>
          <w:rFonts w:cs="Arial"/>
          <w:szCs w:val="20"/>
        </w:rPr>
        <w:t xml:space="preserve"> associated with the provision of the final section of network by LDNOs.</w:t>
      </w:r>
    </w:p>
    <w:p w14:paraId="17665954" w14:textId="77777777" w:rsidR="00620648" w:rsidRPr="00030D37" w:rsidRDefault="00620648">
      <w:pPr>
        <w:ind w:left="720"/>
        <w:rPr>
          <w:rFonts w:cs="Arial"/>
          <w:szCs w:val="20"/>
        </w:rPr>
      </w:pPr>
      <w:r w:rsidRPr="00030D37">
        <w:rPr>
          <w:rFonts w:cs="Arial"/>
          <w:szCs w:val="20"/>
        </w:rPr>
        <w:t>•</w:t>
      </w:r>
      <w:r w:rsidRPr="00030D37">
        <w:rPr>
          <w:rFonts w:cs="Arial"/>
          <w:szCs w:val="20"/>
        </w:rPr>
        <w:tab/>
      </w:r>
      <w:r w:rsidRPr="00030D37">
        <w:rPr>
          <w:rFonts w:cs="Arial"/>
          <w:szCs w:val="20"/>
          <w:u w:val="single"/>
        </w:rPr>
        <w:t>Does</w:t>
      </w:r>
      <w:r w:rsidRPr="00030D37">
        <w:rPr>
          <w:rFonts w:cs="Arial"/>
          <w:szCs w:val="20"/>
        </w:rPr>
        <w:t xml:space="preserve"> reflect total costs</w:t>
      </w:r>
    </w:p>
    <w:p w14:paraId="4C7DB505" w14:textId="77777777" w:rsidR="00620648" w:rsidRPr="00030D37" w:rsidRDefault="00620648" w:rsidP="00030D37">
      <w:pPr>
        <w:pStyle w:val="Heading2"/>
        <w:keepNext w:val="0"/>
        <w:numPr>
          <w:ilvl w:val="1"/>
          <w:numId w:val="14"/>
        </w:numPr>
        <w:spacing w:before="240" w:after="60" w:line="360" w:lineRule="auto"/>
        <w:jc w:val="both"/>
        <w:rPr>
          <w:color w:val="auto"/>
          <w:sz w:val="20"/>
          <w:szCs w:val="20"/>
        </w:rPr>
      </w:pPr>
      <w:r w:rsidRPr="00030D37">
        <w:rPr>
          <w:color w:val="auto"/>
          <w:sz w:val="20"/>
          <w:szCs w:val="20"/>
        </w:rPr>
        <w:t xml:space="preserve">The view of the proposer is that the DCP 266 seeks to address a perceived defect in the logic of the current approach to calculating and applying LDNO discounts which results in LDNO charges which </w:t>
      </w:r>
      <w:r w:rsidRPr="00030D37">
        <w:rPr>
          <w:color w:val="auto"/>
          <w:sz w:val="20"/>
          <w:szCs w:val="20"/>
          <w:u w:val="single"/>
        </w:rPr>
        <w:t>do not</w:t>
      </w:r>
      <w:r w:rsidRPr="00030D37">
        <w:rPr>
          <w:color w:val="auto"/>
          <w:sz w:val="20"/>
          <w:szCs w:val="20"/>
        </w:rPr>
        <w:t xml:space="preserve"> reflect </w:t>
      </w:r>
      <w:r w:rsidRPr="00030D37">
        <w:rPr>
          <w:i/>
          <w:color w:val="auto"/>
          <w:sz w:val="20"/>
          <w:szCs w:val="20"/>
        </w:rPr>
        <w:t>“a reasonable allocation of total costs to the elements of the DNOs business that are being undertaken by the IDNO”.</w:t>
      </w:r>
    </w:p>
    <w:p w14:paraId="5D378428" w14:textId="77777777" w:rsidR="00620648" w:rsidRPr="00620648" w:rsidRDefault="00620648">
      <w:pPr>
        <w:pStyle w:val="Heading2"/>
        <w:keepNext w:val="0"/>
        <w:spacing w:line="360" w:lineRule="auto"/>
        <w:jc w:val="both"/>
        <w:rPr>
          <w:rFonts w:ascii="Calibri" w:hAnsi="Calibri"/>
          <w:color w:val="auto"/>
          <w:sz w:val="22"/>
          <w:szCs w:val="22"/>
        </w:rPr>
      </w:pPr>
      <w:r w:rsidRPr="00620648">
        <w:rPr>
          <w:rFonts w:ascii="Calibri" w:hAnsi="Calibri"/>
          <w:b/>
          <w:color w:val="auto"/>
          <w:sz w:val="22"/>
          <w:szCs w:val="22"/>
          <w:u w:val="single"/>
        </w:rPr>
        <w:t xml:space="preserve">Simple illustration </w:t>
      </w:r>
    </w:p>
    <w:p w14:paraId="35D5E22D" w14:textId="77777777" w:rsidR="00620648" w:rsidRPr="00030D37" w:rsidRDefault="00620648">
      <w:pPr>
        <w:pStyle w:val="Heading2"/>
        <w:keepNext w:val="0"/>
        <w:numPr>
          <w:ilvl w:val="1"/>
          <w:numId w:val="14"/>
        </w:numPr>
        <w:spacing w:before="240" w:after="60" w:line="360" w:lineRule="auto"/>
        <w:ind w:left="567" w:hanging="567"/>
        <w:jc w:val="both"/>
        <w:rPr>
          <w:color w:val="auto"/>
          <w:sz w:val="20"/>
          <w:szCs w:val="20"/>
        </w:rPr>
      </w:pPr>
      <w:r w:rsidRPr="00030D37">
        <w:rPr>
          <w:color w:val="auto"/>
          <w:sz w:val="20"/>
          <w:szCs w:val="20"/>
        </w:rPr>
        <w:lastRenderedPageBreak/>
        <w:t>Consider the following example for a particular end user:</w:t>
      </w:r>
    </w:p>
    <w:p w14:paraId="6952A48C" w14:textId="77777777" w:rsidR="00620648" w:rsidRPr="00030D37" w:rsidRDefault="00620648">
      <w:pPr>
        <w:pStyle w:val="ListParagraph"/>
        <w:spacing w:before="240" w:after="60"/>
        <w:ind w:left="432" w:firstLine="135"/>
        <w:rPr>
          <w:rFonts w:cs="Arial"/>
          <w:szCs w:val="20"/>
        </w:rPr>
      </w:pPr>
      <w:r w:rsidRPr="00030D37">
        <w:rPr>
          <w:rFonts w:cs="Arial"/>
          <w:szCs w:val="20"/>
        </w:rPr>
        <w:t>Incremental cost signal (tariff) calculated in the CDCM: 1.5p/kWh</w:t>
      </w:r>
    </w:p>
    <w:p w14:paraId="227F84A6" w14:textId="77777777" w:rsidR="00620648" w:rsidRPr="00030D37" w:rsidRDefault="00620648">
      <w:pPr>
        <w:pStyle w:val="ListParagraph"/>
        <w:spacing w:before="240" w:after="60"/>
        <w:ind w:left="432" w:firstLine="135"/>
        <w:rPr>
          <w:rFonts w:cs="Arial"/>
          <w:szCs w:val="20"/>
        </w:rPr>
      </w:pPr>
      <w:r w:rsidRPr="00030D37">
        <w:rPr>
          <w:rFonts w:cs="Arial"/>
          <w:szCs w:val="20"/>
        </w:rPr>
        <w:t>Total cost calculated in the PCDM: 2.5p/kWh</w:t>
      </w:r>
    </w:p>
    <w:p w14:paraId="11109C77" w14:textId="77777777" w:rsidR="00620648" w:rsidRPr="00030D37" w:rsidRDefault="00620648">
      <w:pPr>
        <w:pStyle w:val="ListParagraph"/>
        <w:spacing w:before="240" w:after="60" w:line="360" w:lineRule="auto"/>
        <w:ind w:left="432" w:firstLine="135"/>
        <w:rPr>
          <w:rFonts w:cs="Arial"/>
          <w:szCs w:val="20"/>
        </w:rPr>
      </w:pPr>
      <w:r w:rsidRPr="00030D37">
        <w:rPr>
          <w:rFonts w:cs="Arial"/>
          <w:szCs w:val="20"/>
        </w:rPr>
        <w:t>Avoided cost calculated in the PCDM: 0.5p/kWh</w:t>
      </w:r>
    </w:p>
    <w:p w14:paraId="454F31A2" w14:textId="695CA218" w:rsidR="00620648" w:rsidRPr="00030D37" w:rsidRDefault="00620648" w:rsidP="00030D37">
      <w:pPr>
        <w:pStyle w:val="Heading2"/>
        <w:keepNext w:val="0"/>
        <w:numPr>
          <w:ilvl w:val="1"/>
          <w:numId w:val="14"/>
        </w:numPr>
        <w:spacing w:before="240" w:after="60" w:line="360" w:lineRule="auto"/>
        <w:ind w:left="567" w:hanging="567"/>
        <w:jc w:val="both"/>
        <w:rPr>
          <w:color w:val="auto"/>
          <w:sz w:val="20"/>
          <w:szCs w:val="20"/>
        </w:rPr>
      </w:pPr>
      <w:r w:rsidRPr="00030D37">
        <w:rPr>
          <w:color w:val="auto"/>
          <w:sz w:val="20"/>
          <w:szCs w:val="20"/>
        </w:rPr>
        <w:t>In this example, and referring back to the Ofgem quote in paragraph 3.</w:t>
      </w:r>
      <w:ins w:id="78" w:author="John Lawton" w:date="2017-10-10T11:26:00Z">
        <w:r w:rsidR="00EB5167">
          <w:rPr>
            <w:color w:val="auto"/>
            <w:sz w:val="20"/>
            <w:szCs w:val="20"/>
          </w:rPr>
          <w:t>2</w:t>
        </w:r>
      </w:ins>
      <w:del w:id="79" w:author="John Lawton" w:date="2017-10-10T11:26:00Z">
        <w:r w:rsidRPr="00030D37" w:rsidDel="00EB5167">
          <w:rPr>
            <w:color w:val="auto"/>
            <w:sz w:val="20"/>
            <w:szCs w:val="20"/>
          </w:rPr>
          <w:delText>7</w:delText>
        </w:r>
      </w:del>
      <w:r w:rsidRPr="00030D37">
        <w:rPr>
          <w:color w:val="auto"/>
          <w:sz w:val="20"/>
          <w:szCs w:val="20"/>
        </w:rPr>
        <w:t xml:space="preserve"> above:</w:t>
      </w:r>
    </w:p>
    <w:p w14:paraId="0A2FFABB" w14:textId="77777777" w:rsidR="00620648" w:rsidRPr="00030D37" w:rsidRDefault="00620648">
      <w:pPr>
        <w:ind w:left="567"/>
        <w:rPr>
          <w:rFonts w:cs="Arial"/>
          <w:szCs w:val="20"/>
        </w:rPr>
      </w:pPr>
      <w:r w:rsidRPr="00030D37">
        <w:rPr>
          <w:rFonts w:cs="Arial"/>
          <w:szCs w:val="20"/>
        </w:rPr>
        <w:t xml:space="preserve"> “</w:t>
      </w:r>
      <w:r w:rsidRPr="00030D37">
        <w:rPr>
          <w:rFonts w:cs="Arial"/>
          <w:i/>
          <w:szCs w:val="20"/>
        </w:rPr>
        <w:t>end user charges should, as far as is possible, provide end users with incremental cost signals</w:t>
      </w:r>
      <w:r w:rsidRPr="00030D37">
        <w:rPr>
          <w:rFonts w:cs="Arial"/>
          <w:szCs w:val="20"/>
        </w:rPr>
        <w:t xml:space="preserve">” </w:t>
      </w:r>
    </w:p>
    <w:p w14:paraId="6DB29A78" w14:textId="658F6D41" w:rsidR="00620648" w:rsidRDefault="00620648">
      <w:pPr>
        <w:pStyle w:val="ListParagraph"/>
        <w:numPr>
          <w:ilvl w:val="0"/>
          <w:numId w:val="39"/>
        </w:numPr>
        <w:spacing w:before="0" w:after="0" w:line="240" w:lineRule="auto"/>
        <w:ind w:left="993" w:firstLine="11"/>
        <w:rPr>
          <w:rFonts w:cs="Arial"/>
          <w:szCs w:val="20"/>
        </w:rPr>
      </w:pPr>
      <w:r w:rsidRPr="00030D37">
        <w:rPr>
          <w:rFonts w:cs="Arial"/>
          <w:szCs w:val="20"/>
        </w:rPr>
        <w:t>the end user tariff should be 1.5p/kWh</w:t>
      </w:r>
    </w:p>
    <w:p w14:paraId="4A5F38C5" w14:textId="77777777" w:rsidR="003A4D72" w:rsidRPr="00030D37" w:rsidRDefault="003A4D72" w:rsidP="00030D37">
      <w:pPr>
        <w:pStyle w:val="ListParagraph"/>
        <w:spacing w:before="0" w:after="0" w:line="240" w:lineRule="auto"/>
        <w:rPr>
          <w:rFonts w:cs="Arial"/>
          <w:szCs w:val="20"/>
        </w:rPr>
      </w:pPr>
    </w:p>
    <w:p w14:paraId="77DCD2D2" w14:textId="77777777" w:rsidR="00620648" w:rsidRPr="00030D37" w:rsidRDefault="00620648">
      <w:pPr>
        <w:ind w:left="567"/>
        <w:rPr>
          <w:rFonts w:cs="Arial"/>
          <w:szCs w:val="20"/>
        </w:rPr>
      </w:pPr>
      <w:r w:rsidRPr="00030D37">
        <w:rPr>
          <w:rFonts w:cs="Arial"/>
          <w:szCs w:val="20"/>
        </w:rPr>
        <w:t xml:space="preserve"> “</w:t>
      </w:r>
      <w:r w:rsidRPr="00030D37">
        <w:rPr>
          <w:rFonts w:cs="Arial"/>
          <w:i/>
          <w:szCs w:val="20"/>
        </w:rPr>
        <w:t>for IDNO charging the charges should be based on a reasonable allocation of total costs to the elements of the DNOs business that are being undertaken by the IDNO</w:t>
      </w:r>
      <w:r w:rsidRPr="00030D37">
        <w:rPr>
          <w:rFonts w:cs="Arial"/>
          <w:szCs w:val="20"/>
        </w:rPr>
        <w:t xml:space="preserve">” </w:t>
      </w:r>
    </w:p>
    <w:p w14:paraId="6D90AB69" w14:textId="77777777" w:rsidR="00620648" w:rsidRPr="00030D37" w:rsidRDefault="00620648" w:rsidP="00030D37">
      <w:pPr>
        <w:pStyle w:val="ListParagraph"/>
        <w:numPr>
          <w:ilvl w:val="0"/>
          <w:numId w:val="39"/>
        </w:numPr>
        <w:spacing w:before="0" w:after="0" w:line="240" w:lineRule="auto"/>
        <w:ind w:left="1418" w:hanging="414"/>
        <w:rPr>
          <w:rFonts w:cs="Arial"/>
          <w:szCs w:val="20"/>
        </w:rPr>
      </w:pPr>
      <w:r w:rsidRPr="00030D37">
        <w:rPr>
          <w:rFonts w:cs="Arial"/>
          <w:szCs w:val="20"/>
        </w:rPr>
        <w:t xml:space="preserve">the LDNO discount should be 0.5p/kWh </w:t>
      </w:r>
      <w:r w:rsidRPr="00030D37">
        <w:rPr>
          <w:rFonts w:cs="Arial"/>
          <w:i/>
          <w:szCs w:val="20"/>
        </w:rPr>
        <w:t>(“a reasonable allocation of total costs to the elements of the DNOs business that are being undertaken by the IDNO”</w:t>
      </w:r>
      <w:r w:rsidRPr="00030D37">
        <w:rPr>
          <w:rFonts w:cs="Arial"/>
          <w:szCs w:val="20"/>
        </w:rPr>
        <w:t xml:space="preserve">). </w:t>
      </w:r>
    </w:p>
    <w:p w14:paraId="620CD55A" w14:textId="77777777" w:rsidR="00620648" w:rsidRPr="00030D37" w:rsidRDefault="00DA2AED" w:rsidP="00030D37">
      <w:pPr>
        <w:pStyle w:val="Heading2"/>
        <w:keepNext w:val="0"/>
        <w:numPr>
          <w:ilvl w:val="1"/>
          <w:numId w:val="14"/>
        </w:numPr>
        <w:spacing w:before="240" w:after="60" w:line="360" w:lineRule="auto"/>
        <w:ind w:left="567" w:hanging="567"/>
        <w:jc w:val="both"/>
        <w:rPr>
          <w:color w:val="auto"/>
          <w:sz w:val="20"/>
          <w:szCs w:val="20"/>
        </w:rPr>
      </w:pPr>
      <w:r w:rsidRPr="00030D37">
        <w:rPr>
          <w:color w:val="auto"/>
          <w:sz w:val="20"/>
          <w:szCs w:val="20"/>
        </w:rPr>
        <w:t>Therefore,</w:t>
      </w:r>
      <w:r w:rsidR="00620648" w:rsidRPr="00030D37">
        <w:rPr>
          <w:color w:val="auto"/>
          <w:sz w:val="20"/>
          <w:szCs w:val="20"/>
        </w:rPr>
        <w:t xml:space="preserve"> the LDNO tariff should be 1p/kWh (1.5p/kWh – 0.5p/kWh). However due to the perceived defect in the current methodology this outcome does not materialise.</w:t>
      </w:r>
    </w:p>
    <w:p w14:paraId="2161C16D" w14:textId="77777777" w:rsidR="00620648" w:rsidRPr="00030D37" w:rsidRDefault="00620648">
      <w:pPr>
        <w:spacing w:before="240" w:after="0"/>
        <w:ind w:firstLine="567"/>
        <w:rPr>
          <w:rFonts w:cs="Arial"/>
          <w:b/>
          <w:szCs w:val="20"/>
        </w:rPr>
      </w:pPr>
      <w:r w:rsidRPr="00030D37">
        <w:rPr>
          <w:rFonts w:cs="Arial"/>
          <w:b/>
          <w:szCs w:val="20"/>
        </w:rPr>
        <w:t>Current approach:</w:t>
      </w:r>
    </w:p>
    <w:p w14:paraId="3E46435F" w14:textId="77777777" w:rsidR="00620648" w:rsidRPr="00030D37" w:rsidRDefault="00620648">
      <w:pPr>
        <w:spacing w:before="240" w:after="60"/>
        <w:ind w:left="567"/>
        <w:rPr>
          <w:rFonts w:cs="Arial"/>
          <w:szCs w:val="20"/>
        </w:rPr>
      </w:pPr>
      <w:r w:rsidRPr="00030D37">
        <w:rPr>
          <w:rFonts w:cs="Arial"/>
          <w:szCs w:val="20"/>
        </w:rPr>
        <w:t>LDNO tariff = ATW tariff x (1 - LDNO discount (%))</w:t>
      </w:r>
    </w:p>
    <w:p w14:paraId="28936602" w14:textId="77777777" w:rsidR="00620648" w:rsidRPr="00030D37" w:rsidRDefault="00620648">
      <w:pPr>
        <w:spacing w:before="240" w:after="60"/>
        <w:ind w:left="567"/>
        <w:rPr>
          <w:rFonts w:cs="Arial"/>
          <w:szCs w:val="20"/>
        </w:rPr>
      </w:pPr>
      <w:r w:rsidRPr="00030D37">
        <w:rPr>
          <w:rFonts w:cs="Arial"/>
          <w:szCs w:val="20"/>
        </w:rPr>
        <w:t xml:space="preserve">Where: LDNO discount (%) = PCDM avoided cost (p/kWh) / </w:t>
      </w:r>
      <w:r w:rsidRPr="00030D37">
        <w:rPr>
          <w:rFonts w:cs="Arial"/>
          <w:b/>
          <w:szCs w:val="20"/>
        </w:rPr>
        <w:t>PCDM total cost (p/kWh)</w:t>
      </w:r>
    </w:p>
    <w:p w14:paraId="39BD340B" w14:textId="45469ED6" w:rsidR="00620648" w:rsidRPr="00030D37" w:rsidRDefault="00620648">
      <w:pPr>
        <w:spacing w:before="240" w:after="60"/>
        <w:ind w:left="567"/>
        <w:rPr>
          <w:rFonts w:cs="Arial"/>
          <w:szCs w:val="20"/>
        </w:rPr>
      </w:pPr>
      <w:r w:rsidRPr="00030D37">
        <w:rPr>
          <w:rFonts w:cs="Arial"/>
          <w:szCs w:val="20"/>
        </w:rPr>
        <w:t>e.</w:t>
      </w:r>
      <w:r w:rsidR="00D042DB" w:rsidRPr="00030D37">
        <w:rPr>
          <w:rFonts w:cs="Arial"/>
          <w:szCs w:val="20"/>
        </w:rPr>
        <w:t>g</w:t>
      </w:r>
      <w:ins w:id="80" w:author="John Lawton" w:date="2017-10-10T11:26:00Z">
        <w:r w:rsidR="00EB5167">
          <w:rPr>
            <w:rFonts w:cs="Arial"/>
            <w:szCs w:val="20"/>
          </w:rPr>
          <w:t>.</w:t>
        </w:r>
      </w:ins>
      <w:r w:rsidRPr="00030D37">
        <w:rPr>
          <w:rFonts w:cs="Arial"/>
          <w:szCs w:val="20"/>
        </w:rPr>
        <w:t xml:space="preserve"> </w:t>
      </w:r>
      <w:r w:rsidRPr="00030D37">
        <w:rPr>
          <w:rFonts w:cs="Arial"/>
          <w:szCs w:val="20"/>
        </w:rPr>
        <w:tab/>
        <w:t>LDNO discount = 0.5p/kWh / 2.5 p/kWh = 20%</w:t>
      </w:r>
    </w:p>
    <w:p w14:paraId="2A825141" w14:textId="77777777" w:rsidR="00620648" w:rsidRPr="00030D37" w:rsidRDefault="00620648">
      <w:pPr>
        <w:spacing w:before="240" w:after="60"/>
        <w:ind w:left="1287" w:firstLine="153"/>
        <w:rPr>
          <w:rFonts w:cs="Arial"/>
          <w:szCs w:val="20"/>
        </w:rPr>
      </w:pPr>
      <w:r w:rsidRPr="00030D37">
        <w:rPr>
          <w:rFonts w:cs="Arial"/>
          <w:szCs w:val="20"/>
        </w:rPr>
        <w:t>LDNO tariff = 1.5p/kWh x (1- 20%) = 1.2p/kWh</w:t>
      </w:r>
    </w:p>
    <w:p w14:paraId="6473FA7C" w14:textId="778B3689" w:rsidR="00620648" w:rsidRPr="00030D37" w:rsidRDefault="00620648" w:rsidP="00030D37">
      <w:pPr>
        <w:pStyle w:val="Heading2"/>
        <w:keepNext w:val="0"/>
        <w:numPr>
          <w:ilvl w:val="1"/>
          <w:numId w:val="14"/>
        </w:numPr>
        <w:spacing w:before="240" w:after="60" w:line="360" w:lineRule="auto"/>
        <w:jc w:val="both"/>
        <w:rPr>
          <w:color w:val="auto"/>
          <w:sz w:val="20"/>
          <w:szCs w:val="20"/>
        </w:rPr>
      </w:pPr>
      <w:r w:rsidRPr="00030D37">
        <w:rPr>
          <w:color w:val="auto"/>
          <w:sz w:val="20"/>
          <w:szCs w:val="20"/>
        </w:rPr>
        <w:t>In this simple illustration</w:t>
      </w:r>
      <w:r w:rsidR="003A4D72" w:rsidRPr="00030D37">
        <w:rPr>
          <w:color w:val="auto"/>
          <w:sz w:val="20"/>
          <w:szCs w:val="20"/>
        </w:rPr>
        <w:t>,</w:t>
      </w:r>
      <w:r w:rsidRPr="00030D37">
        <w:rPr>
          <w:color w:val="auto"/>
          <w:sz w:val="20"/>
          <w:szCs w:val="20"/>
        </w:rPr>
        <w:t xml:space="preserve"> the costs avoided by the LDNO are 0.5p/kWh, but the margin received by the LDNO is only 0.3p/kWh (1.5p/kWh – 1.2p/kWh). Obviously, different assumptions could be used to produce an outcome where the LDNO margin is higher than the calculated avoided cost – the important point is to illustrate that they will be different.</w:t>
      </w:r>
    </w:p>
    <w:p w14:paraId="505D5903" w14:textId="77777777" w:rsidR="00620648" w:rsidRPr="00030D37" w:rsidRDefault="00620648" w:rsidP="00030D37">
      <w:pPr>
        <w:pStyle w:val="Heading2"/>
        <w:keepNext w:val="0"/>
        <w:numPr>
          <w:ilvl w:val="1"/>
          <w:numId w:val="14"/>
        </w:numPr>
        <w:spacing w:before="240" w:after="60" w:line="360" w:lineRule="auto"/>
        <w:jc w:val="both"/>
        <w:rPr>
          <w:color w:val="auto"/>
          <w:sz w:val="20"/>
          <w:szCs w:val="20"/>
        </w:rPr>
      </w:pPr>
      <w:r w:rsidRPr="00030D37">
        <w:rPr>
          <w:color w:val="auto"/>
          <w:sz w:val="20"/>
          <w:szCs w:val="20"/>
        </w:rPr>
        <w:t xml:space="preserve">The proposer believes that the reason that the expected outcome does not materialise is because of a flawed mathematical logic being used to calculate LDNO tariffs. A discount % using total costs in the PCDM applied to an incremental cost tariff calculated in the CDCM </w:t>
      </w:r>
      <w:r w:rsidRPr="00030D37">
        <w:rPr>
          <w:color w:val="auto"/>
          <w:sz w:val="20"/>
          <w:szCs w:val="20"/>
          <w:u w:val="single"/>
        </w:rPr>
        <w:t>will not</w:t>
      </w:r>
      <w:r w:rsidRPr="00030D37">
        <w:rPr>
          <w:color w:val="auto"/>
          <w:sz w:val="20"/>
          <w:szCs w:val="20"/>
        </w:rPr>
        <w:t xml:space="preserve"> produce LDNO tariffs which reflect </w:t>
      </w:r>
      <w:r w:rsidRPr="00030D37">
        <w:rPr>
          <w:i/>
          <w:color w:val="auto"/>
          <w:sz w:val="20"/>
          <w:szCs w:val="20"/>
        </w:rPr>
        <w:t>“a reasonable allocation of total costs to the elements of the DNOs business that are being undertaken by the IDNO”</w:t>
      </w:r>
      <w:r w:rsidRPr="00030D37">
        <w:rPr>
          <w:color w:val="auto"/>
          <w:sz w:val="20"/>
          <w:szCs w:val="20"/>
        </w:rPr>
        <w:t xml:space="preserve"> </w:t>
      </w:r>
      <w:r w:rsidRPr="00030D37">
        <w:rPr>
          <w:color w:val="auto"/>
          <w:sz w:val="20"/>
          <w:szCs w:val="20"/>
          <w:u w:val="single"/>
        </w:rPr>
        <w:t>unless</w:t>
      </w:r>
      <w:r w:rsidRPr="00030D37">
        <w:rPr>
          <w:color w:val="auto"/>
          <w:sz w:val="20"/>
          <w:szCs w:val="20"/>
        </w:rPr>
        <w:t>, by pure chance, the total cost and incremental cost are identical.</w:t>
      </w:r>
    </w:p>
    <w:p w14:paraId="282CAC7F" w14:textId="77777777" w:rsidR="00620648" w:rsidRPr="00030D37" w:rsidRDefault="00620648" w:rsidP="00030D37">
      <w:pPr>
        <w:pStyle w:val="Heading2"/>
        <w:keepNext w:val="0"/>
        <w:numPr>
          <w:ilvl w:val="1"/>
          <w:numId w:val="14"/>
        </w:numPr>
        <w:spacing w:before="240" w:after="60" w:line="360" w:lineRule="auto"/>
        <w:jc w:val="both"/>
        <w:rPr>
          <w:color w:val="auto"/>
          <w:sz w:val="20"/>
          <w:szCs w:val="20"/>
        </w:rPr>
      </w:pPr>
      <w:r w:rsidRPr="00030D37">
        <w:rPr>
          <w:color w:val="auto"/>
          <w:sz w:val="20"/>
          <w:szCs w:val="20"/>
        </w:rPr>
        <w:t>DCP 266 seeks to correct this perceived defect to better reconcile the total cost approach in the PCDM with the incremental cost approach in the CDCM.</w:t>
      </w:r>
    </w:p>
    <w:p w14:paraId="54E246E6" w14:textId="77777777" w:rsidR="00620648" w:rsidRPr="00030D37" w:rsidRDefault="00620648" w:rsidP="00030D37">
      <w:pPr>
        <w:spacing w:before="240" w:after="0"/>
        <w:ind w:firstLine="567"/>
        <w:rPr>
          <w:rFonts w:cs="Arial"/>
          <w:b/>
          <w:szCs w:val="20"/>
        </w:rPr>
      </w:pPr>
      <w:r w:rsidRPr="00030D37">
        <w:rPr>
          <w:rFonts w:cs="Arial"/>
          <w:b/>
          <w:szCs w:val="20"/>
        </w:rPr>
        <w:t>Proposed approach:</w:t>
      </w:r>
    </w:p>
    <w:p w14:paraId="07C6B954" w14:textId="77777777" w:rsidR="00620648" w:rsidRPr="00030D37" w:rsidRDefault="00620648">
      <w:pPr>
        <w:spacing w:before="240" w:after="60"/>
        <w:ind w:firstLine="567"/>
        <w:rPr>
          <w:rFonts w:cs="Arial"/>
          <w:szCs w:val="20"/>
        </w:rPr>
      </w:pPr>
      <w:r w:rsidRPr="00030D37">
        <w:rPr>
          <w:rFonts w:cs="Arial"/>
          <w:szCs w:val="20"/>
        </w:rPr>
        <w:lastRenderedPageBreak/>
        <w:t>LDNO tariff = ATW tariff x (1 - LDNO discount (%))</w:t>
      </w:r>
    </w:p>
    <w:p w14:paraId="6DC081D6" w14:textId="77777777" w:rsidR="00620648" w:rsidRPr="00030D37" w:rsidRDefault="00620648">
      <w:pPr>
        <w:spacing w:before="240" w:after="60"/>
        <w:ind w:firstLine="567"/>
        <w:rPr>
          <w:rFonts w:cs="Arial"/>
          <w:szCs w:val="20"/>
        </w:rPr>
      </w:pPr>
      <w:r w:rsidRPr="00030D37">
        <w:rPr>
          <w:rFonts w:cs="Arial"/>
          <w:szCs w:val="20"/>
        </w:rPr>
        <w:t xml:space="preserve">Where LDNO discount (%) = PCDM avoided cost (p/kWh) / </w:t>
      </w:r>
      <w:r w:rsidRPr="00030D37">
        <w:rPr>
          <w:rFonts w:cs="Arial"/>
          <w:b/>
          <w:color w:val="FF0000"/>
          <w:szCs w:val="20"/>
        </w:rPr>
        <w:t>ATW tariff (p/kWh)</w:t>
      </w:r>
    </w:p>
    <w:p w14:paraId="0D41E309" w14:textId="24EB9508" w:rsidR="00620648" w:rsidRPr="00030D37" w:rsidRDefault="00620648">
      <w:pPr>
        <w:spacing w:before="240" w:after="60"/>
        <w:ind w:firstLine="567"/>
        <w:rPr>
          <w:rFonts w:cs="Arial"/>
          <w:szCs w:val="20"/>
        </w:rPr>
      </w:pPr>
      <w:r w:rsidRPr="00030D37">
        <w:rPr>
          <w:rFonts w:cs="Arial"/>
          <w:szCs w:val="20"/>
        </w:rPr>
        <w:t>e.</w:t>
      </w:r>
      <w:r w:rsidR="00D042DB" w:rsidRPr="00030D37">
        <w:rPr>
          <w:rFonts w:cs="Arial"/>
          <w:szCs w:val="20"/>
        </w:rPr>
        <w:t>g</w:t>
      </w:r>
      <w:ins w:id="81" w:author="John Lawton" w:date="2017-10-10T11:27:00Z">
        <w:r w:rsidR="00EB5167">
          <w:rPr>
            <w:rFonts w:cs="Arial"/>
            <w:szCs w:val="20"/>
          </w:rPr>
          <w:t>.</w:t>
        </w:r>
      </w:ins>
      <w:r w:rsidRPr="00030D37">
        <w:rPr>
          <w:rFonts w:cs="Arial"/>
          <w:szCs w:val="20"/>
        </w:rPr>
        <w:t xml:space="preserve"> </w:t>
      </w:r>
      <w:r w:rsidRPr="00030D37">
        <w:rPr>
          <w:rFonts w:cs="Arial"/>
          <w:szCs w:val="20"/>
        </w:rPr>
        <w:tab/>
        <w:t>LDNO discount = 0.5p/kWh / 1.5 p/kWh = 33%</w:t>
      </w:r>
    </w:p>
    <w:p w14:paraId="33AF8026" w14:textId="77777777" w:rsidR="00620648" w:rsidRPr="00030D37" w:rsidRDefault="00620648">
      <w:pPr>
        <w:spacing w:before="240" w:after="60"/>
        <w:ind w:left="720" w:firstLine="720"/>
        <w:rPr>
          <w:rFonts w:cs="Arial"/>
          <w:szCs w:val="20"/>
        </w:rPr>
      </w:pPr>
      <w:r w:rsidRPr="00030D37">
        <w:rPr>
          <w:rFonts w:cs="Arial"/>
          <w:szCs w:val="20"/>
        </w:rPr>
        <w:t>LDNO tariff = 1.5p/kWh x (1- 33%) = 1p/kWh</w:t>
      </w:r>
    </w:p>
    <w:p w14:paraId="6ED40E43" w14:textId="626850DC" w:rsidR="00620648" w:rsidRPr="00030D37" w:rsidRDefault="00620648" w:rsidP="00030D37">
      <w:pPr>
        <w:pStyle w:val="Heading2"/>
        <w:keepNext w:val="0"/>
        <w:numPr>
          <w:ilvl w:val="1"/>
          <w:numId w:val="14"/>
        </w:numPr>
        <w:spacing w:before="240" w:after="60" w:line="360" w:lineRule="auto"/>
        <w:jc w:val="both"/>
        <w:rPr>
          <w:color w:val="auto"/>
          <w:sz w:val="20"/>
          <w:szCs w:val="20"/>
        </w:rPr>
      </w:pPr>
      <w:r w:rsidRPr="00030D37">
        <w:rPr>
          <w:color w:val="auto"/>
          <w:sz w:val="20"/>
          <w:szCs w:val="20"/>
        </w:rPr>
        <w:t>In this simple illustration</w:t>
      </w:r>
      <w:r w:rsidR="000E4503">
        <w:rPr>
          <w:color w:val="auto"/>
          <w:sz w:val="20"/>
          <w:szCs w:val="20"/>
        </w:rPr>
        <w:t>,</w:t>
      </w:r>
      <w:r w:rsidRPr="00030D37">
        <w:rPr>
          <w:color w:val="auto"/>
          <w:sz w:val="20"/>
          <w:szCs w:val="20"/>
        </w:rPr>
        <w:t xml:space="preserve"> the costs avoided by the LDNO are 0.5p/kWh and the margin received by the LDNO is also 0.5p/kWh (1.5p/kWh – 1p/kWh).</w:t>
      </w:r>
    </w:p>
    <w:p w14:paraId="15F58D8E" w14:textId="77777777" w:rsidR="00620648" w:rsidRPr="00664364" w:rsidRDefault="00620648" w:rsidP="00030D37">
      <w:pPr>
        <w:pStyle w:val="Heading2"/>
        <w:keepNext w:val="0"/>
        <w:spacing w:before="240" w:after="60" w:line="240" w:lineRule="auto"/>
        <w:rPr>
          <w:b/>
          <w:iCs w:val="0"/>
          <w:sz w:val="24"/>
        </w:rPr>
      </w:pPr>
      <w:r w:rsidRPr="00664364">
        <w:rPr>
          <w:b/>
          <w:iCs w:val="0"/>
          <w:sz w:val="24"/>
        </w:rPr>
        <w:t>Working Group Views</w:t>
      </w:r>
    </w:p>
    <w:p w14:paraId="08444081" w14:textId="207EA32A" w:rsidR="00620648" w:rsidRPr="00030D37" w:rsidRDefault="00620648" w:rsidP="00030D37">
      <w:pPr>
        <w:pStyle w:val="Heading2"/>
        <w:keepNext w:val="0"/>
        <w:numPr>
          <w:ilvl w:val="1"/>
          <w:numId w:val="14"/>
        </w:numPr>
        <w:spacing w:before="240" w:after="60" w:line="360" w:lineRule="auto"/>
        <w:jc w:val="both"/>
        <w:rPr>
          <w:color w:val="auto"/>
          <w:sz w:val="20"/>
          <w:szCs w:val="20"/>
        </w:rPr>
      </w:pPr>
      <w:r w:rsidRPr="00030D37">
        <w:rPr>
          <w:color w:val="auto"/>
          <w:sz w:val="20"/>
          <w:szCs w:val="20"/>
        </w:rPr>
        <w:t xml:space="preserve">Some Working Group members are not convinced that a logical defect exists. It is noted that paragraph 2.70 </w:t>
      </w:r>
      <w:r w:rsidR="00664364" w:rsidRPr="00030D37">
        <w:rPr>
          <w:color w:val="auto"/>
          <w:sz w:val="20"/>
          <w:szCs w:val="20"/>
        </w:rPr>
        <w:t>of the Ofgem CDCM Consultation</w:t>
      </w:r>
      <w:r w:rsidR="00664364" w:rsidRPr="00030D37">
        <w:rPr>
          <w:sz w:val="20"/>
          <w:szCs w:val="20"/>
        </w:rPr>
        <w:footnoteReference w:id="4"/>
      </w:r>
      <w:r w:rsidR="00664364" w:rsidRPr="00030D37">
        <w:rPr>
          <w:color w:val="auto"/>
          <w:sz w:val="20"/>
          <w:szCs w:val="20"/>
        </w:rPr>
        <w:t xml:space="preserve"> issued in 2009 </w:t>
      </w:r>
      <w:r w:rsidRPr="00030D37">
        <w:rPr>
          <w:color w:val="auto"/>
          <w:sz w:val="20"/>
          <w:szCs w:val="20"/>
        </w:rPr>
        <w:t>might be interpreted as supp</w:t>
      </w:r>
      <w:r w:rsidR="00287844">
        <w:rPr>
          <w:color w:val="auto"/>
          <w:sz w:val="20"/>
          <w:szCs w:val="20"/>
        </w:rPr>
        <w:t>orting the existing methodology</w:t>
      </w:r>
      <w:r w:rsidR="00CB0F20" w:rsidRPr="00030D37">
        <w:rPr>
          <w:color w:val="auto"/>
          <w:sz w:val="20"/>
          <w:szCs w:val="20"/>
        </w:rPr>
        <w:t>.</w:t>
      </w:r>
      <w:r w:rsidR="00AB0242" w:rsidRPr="00030D37">
        <w:rPr>
          <w:color w:val="auto"/>
          <w:sz w:val="20"/>
          <w:szCs w:val="20"/>
        </w:rPr>
        <w:t xml:space="preserve"> The quote: </w:t>
      </w:r>
      <w:r w:rsidR="00CB0F20" w:rsidRPr="00030D37">
        <w:rPr>
          <w:color w:val="auto"/>
          <w:sz w:val="20"/>
          <w:szCs w:val="20"/>
        </w:rPr>
        <w:t xml:space="preserve"> </w:t>
      </w:r>
    </w:p>
    <w:p w14:paraId="3D6B4604" w14:textId="7FB4ECFC" w:rsidR="00620648" w:rsidRPr="00030D37" w:rsidRDefault="00AB0242" w:rsidP="00030D37">
      <w:pPr>
        <w:pStyle w:val="Heading2"/>
        <w:keepNext w:val="0"/>
        <w:numPr>
          <w:ilvl w:val="1"/>
          <w:numId w:val="58"/>
        </w:numPr>
        <w:spacing w:before="240" w:after="60" w:line="360" w:lineRule="auto"/>
        <w:ind w:left="1134" w:hanging="425"/>
        <w:jc w:val="both"/>
        <w:rPr>
          <w:color w:val="auto"/>
          <w:sz w:val="20"/>
          <w:szCs w:val="20"/>
        </w:rPr>
      </w:pPr>
      <w:r w:rsidRPr="00030D37">
        <w:rPr>
          <w:color w:val="auto"/>
          <w:sz w:val="20"/>
          <w:szCs w:val="20"/>
        </w:rPr>
        <w:t xml:space="preserve">was </w:t>
      </w:r>
      <w:r w:rsidR="00620648" w:rsidRPr="00030D37">
        <w:rPr>
          <w:color w:val="auto"/>
          <w:sz w:val="20"/>
          <w:szCs w:val="20"/>
        </w:rPr>
        <w:t>in the context of</w:t>
      </w:r>
      <w:r w:rsidRPr="00030D37">
        <w:rPr>
          <w:color w:val="auto"/>
          <w:sz w:val="20"/>
          <w:szCs w:val="20"/>
        </w:rPr>
        <w:t xml:space="preserve"> a consultation </w:t>
      </w:r>
      <w:r w:rsidR="00620648" w:rsidRPr="00030D37">
        <w:rPr>
          <w:color w:val="auto"/>
          <w:sz w:val="20"/>
          <w:szCs w:val="20"/>
        </w:rPr>
        <w:t>document which included full tariffs Impact Assessments of the existing methodology</w:t>
      </w:r>
      <w:r w:rsidRPr="00030D37">
        <w:rPr>
          <w:color w:val="auto"/>
          <w:sz w:val="20"/>
          <w:szCs w:val="20"/>
        </w:rPr>
        <w:t>, which was approved by the Authority</w:t>
      </w:r>
    </w:p>
    <w:p w14:paraId="5B28FE34" w14:textId="702F01FF" w:rsidR="00A63309" w:rsidRDefault="00620648" w:rsidP="00030D37">
      <w:pPr>
        <w:pStyle w:val="Heading2"/>
        <w:keepNext w:val="0"/>
        <w:numPr>
          <w:ilvl w:val="1"/>
          <w:numId w:val="58"/>
        </w:numPr>
        <w:spacing w:before="240" w:after="60" w:line="360" w:lineRule="auto"/>
        <w:ind w:left="1134" w:hanging="425"/>
        <w:jc w:val="both"/>
        <w:rPr>
          <w:rFonts w:ascii="Calibri" w:hAnsi="Calibri"/>
          <w:color w:val="auto"/>
          <w:sz w:val="22"/>
          <w:szCs w:val="22"/>
        </w:rPr>
      </w:pPr>
      <w:r w:rsidRPr="00030D37">
        <w:rPr>
          <w:color w:val="auto"/>
          <w:sz w:val="20"/>
          <w:szCs w:val="20"/>
        </w:rPr>
        <w:t xml:space="preserve">states the methodology should be based on a reasonable allocation of total costs. </w:t>
      </w:r>
      <w:r w:rsidR="00AB0242" w:rsidRPr="00030D37">
        <w:rPr>
          <w:color w:val="auto"/>
          <w:sz w:val="20"/>
          <w:szCs w:val="20"/>
        </w:rPr>
        <w:t>Some Working Group members suggest the percentage allocation within the</w:t>
      </w:r>
      <w:r w:rsidR="000E4503" w:rsidRPr="00030D37">
        <w:rPr>
          <w:color w:val="auto"/>
          <w:sz w:val="20"/>
          <w:szCs w:val="20"/>
        </w:rPr>
        <w:t xml:space="preserve"> </w:t>
      </w:r>
      <w:r w:rsidRPr="00030D37">
        <w:rPr>
          <w:color w:val="auto"/>
          <w:sz w:val="20"/>
          <w:szCs w:val="20"/>
        </w:rPr>
        <w:t xml:space="preserve">existing methodology </w:t>
      </w:r>
      <w:r w:rsidR="00AB0242" w:rsidRPr="00030D37">
        <w:rPr>
          <w:color w:val="auto"/>
          <w:sz w:val="20"/>
          <w:szCs w:val="20"/>
        </w:rPr>
        <w:t>achieves this.</w:t>
      </w:r>
      <w:r w:rsidR="00AB0242">
        <w:rPr>
          <w:rFonts w:ascii="Calibri" w:hAnsi="Calibri"/>
          <w:color w:val="auto"/>
          <w:sz w:val="22"/>
          <w:szCs w:val="22"/>
        </w:rPr>
        <w:t xml:space="preserve"> </w:t>
      </w:r>
    </w:p>
    <w:tbl>
      <w:tblPr>
        <w:tblW w:w="0" w:type="auto"/>
        <w:tblBorders>
          <w:top w:val="single" w:sz="18" w:space="0" w:color="008576"/>
          <w:left w:val="single" w:sz="18" w:space="0" w:color="008576"/>
          <w:bottom w:val="single" w:sz="18" w:space="0" w:color="008576"/>
          <w:right w:val="single" w:sz="18" w:space="0" w:color="008576"/>
          <w:insideH w:val="single" w:sz="18" w:space="0" w:color="008576"/>
          <w:insideV w:val="single" w:sz="18" w:space="0" w:color="008576"/>
        </w:tblBorders>
        <w:tblLook w:val="04A0" w:firstRow="1" w:lastRow="0" w:firstColumn="1" w:lastColumn="0" w:noHBand="0" w:noVBand="1"/>
      </w:tblPr>
      <w:tblGrid>
        <w:gridCol w:w="9572"/>
      </w:tblGrid>
      <w:tr w:rsidR="00A63309" w14:paraId="325F87C5" w14:textId="77777777" w:rsidTr="008D625F">
        <w:tc>
          <w:tcPr>
            <w:tcW w:w="9572" w:type="dxa"/>
            <w:shd w:val="clear" w:color="auto" w:fill="auto"/>
          </w:tcPr>
          <w:p w14:paraId="5D1B7F83" w14:textId="2C8E3BC9" w:rsidR="00A63309" w:rsidRPr="008D625F" w:rsidRDefault="00A63309" w:rsidP="00A63309">
            <w:pPr>
              <w:rPr>
                <w:b/>
              </w:rPr>
            </w:pPr>
            <w:r w:rsidRPr="008D625F">
              <w:rPr>
                <w:b/>
              </w:rPr>
              <w:t xml:space="preserve">QUESTION </w:t>
            </w:r>
            <w:ins w:id="82" w:author="Dylan Townsend" w:date="2017-10-12T10:59:00Z">
              <w:r w:rsidR="009A4E39">
                <w:rPr>
                  <w:b/>
                </w:rPr>
                <w:t>2</w:t>
              </w:r>
            </w:ins>
            <w:del w:id="83" w:author="Dylan Townsend" w:date="2017-10-12T10:59:00Z">
              <w:r w:rsidRPr="008D625F" w:rsidDel="009A4E39">
                <w:rPr>
                  <w:b/>
                </w:rPr>
                <w:delText>3</w:delText>
              </w:r>
            </w:del>
            <w:r w:rsidRPr="008D625F">
              <w:rPr>
                <w:b/>
              </w:rPr>
              <w:t xml:space="preserve">: Do you agree </w:t>
            </w:r>
            <w:del w:id="84" w:author="Dylan Townsend" w:date="2017-10-12T10:57:00Z">
              <w:r w:rsidRPr="008D625F" w:rsidDel="00174AAE">
                <w:rPr>
                  <w:b/>
                </w:rPr>
                <w:delText xml:space="preserve">that </w:delText>
              </w:r>
            </w:del>
            <w:ins w:id="85" w:author="Dylan Townsend" w:date="2017-10-12T10:57:00Z">
              <w:r w:rsidR="00174AAE">
                <w:rPr>
                  <w:b/>
                </w:rPr>
                <w:t>with the Proposers view that</w:t>
              </w:r>
              <w:r w:rsidR="00174AAE" w:rsidRPr="008D625F">
                <w:rPr>
                  <w:b/>
                </w:rPr>
                <w:t xml:space="preserve"> </w:t>
              </w:r>
            </w:ins>
            <w:r w:rsidRPr="008D625F">
              <w:rPr>
                <w:b/>
              </w:rPr>
              <w:t>there is a defect in the logic</w:t>
            </w:r>
            <w:ins w:id="86" w:author="Dylan Townsend" w:date="2017-10-12T10:57:00Z">
              <w:r w:rsidR="00174AAE">
                <w:rPr>
                  <w:b/>
                </w:rPr>
                <w:t xml:space="preserve"> </w:t>
              </w:r>
            </w:ins>
            <w:ins w:id="87" w:author="Dylan Townsend" w:date="2017-10-12T10:59:00Z">
              <w:r w:rsidR="009A4E39">
                <w:rPr>
                  <w:b/>
                </w:rPr>
                <w:t>in the way th</w:t>
              </w:r>
            </w:ins>
            <w:ins w:id="88" w:author="Dylan Townsend" w:date="2017-10-12T11:00:00Z">
              <w:r w:rsidR="009A4E39">
                <w:rPr>
                  <w:b/>
                </w:rPr>
                <w:t>at discount</w:t>
              </w:r>
            </w:ins>
            <w:ins w:id="89" w:author="Dylan Townsend" w:date="2017-10-12T11:01:00Z">
              <w:r w:rsidR="009A4E39">
                <w:rPr>
                  <w:b/>
                </w:rPr>
                <w:t>s</w:t>
              </w:r>
            </w:ins>
            <w:ins w:id="90" w:author="Dylan Townsend" w:date="2017-10-12T11:00:00Z">
              <w:r w:rsidR="009A4E39">
                <w:rPr>
                  <w:b/>
                </w:rPr>
                <w:t xml:space="preserve"> </w:t>
              </w:r>
            </w:ins>
            <w:ins w:id="91" w:author="Dylan Townsend" w:date="2017-10-12T11:01:00Z">
              <w:r w:rsidR="009A4E39">
                <w:rPr>
                  <w:b/>
                </w:rPr>
                <w:t xml:space="preserve">are </w:t>
              </w:r>
            </w:ins>
            <w:ins w:id="92" w:author="Dylan Townsend" w:date="2017-10-12T11:03:00Z">
              <w:r w:rsidR="009A4E39">
                <w:rPr>
                  <w:b/>
                </w:rPr>
                <w:t>calculated and applied to determine</w:t>
              </w:r>
            </w:ins>
            <w:ins w:id="93" w:author="Dylan Townsend" w:date="2017-10-12T11:00:00Z">
              <w:r w:rsidR="009A4E39">
                <w:rPr>
                  <w:b/>
                </w:rPr>
                <w:t xml:space="preserve"> LDNO tariffs</w:t>
              </w:r>
            </w:ins>
            <w:del w:id="94" w:author="Dylan Townsend" w:date="2017-10-12T11:03:00Z">
              <w:r w:rsidRPr="008D625F" w:rsidDel="009A4E39">
                <w:rPr>
                  <w:b/>
                </w:rPr>
                <w:delText xml:space="preserve"> </w:delText>
              </w:r>
            </w:del>
            <w:del w:id="95" w:author="Dylan Townsend" w:date="2017-10-12T10:57:00Z">
              <w:r w:rsidRPr="008D625F" w:rsidDel="00174AAE">
                <w:rPr>
                  <w:b/>
                </w:rPr>
                <w:delText>as set out by DCP 26</w:delText>
              </w:r>
            </w:del>
            <w:del w:id="96" w:author="Dylan Townsend" w:date="2017-10-12T10:58:00Z">
              <w:r w:rsidRPr="008D625F" w:rsidDel="00174AAE">
                <w:rPr>
                  <w:b/>
                </w:rPr>
                <w:delText>6</w:delText>
              </w:r>
            </w:del>
            <w:r w:rsidRPr="008D625F">
              <w:rPr>
                <w:b/>
              </w:rPr>
              <w:t>? If so:</w:t>
            </w:r>
          </w:p>
          <w:p w14:paraId="02F7AFE4" w14:textId="2159908A" w:rsidR="00A63309" w:rsidRPr="008D625F" w:rsidRDefault="00A63309" w:rsidP="008D625F">
            <w:pPr>
              <w:numPr>
                <w:ilvl w:val="0"/>
                <w:numId w:val="68"/>
              </w:numPr>
              <w:rPr>
                <w:b/>
              </w:rPr>
            </w:pPr>
            <w:r w:rsidRPr="008D625F">
              <w:rPr>
                <w:b/>
              </w:rPr>
              <w:t>Do you believe the DCP 266 solution correctly addresses this defect? Please provide your rationale</w:t>
            </w:r>
            <w:ins w:id="97" w:author="Dylan Townsend" w:date="2017-10-23T09:53:00Z">
              <w:r w:rsidR="008304DF">
                <w:rPr>
                  <w:b/>
                </w:rPr>
                <w:t>.</w:t>
              </w:r>
            </w:ins>
          </w:p>
          <w:p w14:paraId="7323757F" w14:textId="77777777" w:rsidR="00A63309" w:rsidRPr="00444B6E" w:rsidRDefault="00A63309" w:rsidP="008D625F">
            <w:pPr>
              <w:numPr>
                <w:ilvl w:val="0"/>
                <w:numId w:val="68"/>
              </w:numPr>
            </w:pPr>
            <w:r w:rsidRPr="008D625F">
              <w:rPr>
                <w:b/>
              </w:rPr>
              <w:t>Are there any alternative solutions for addressing the perceived defect?</w:t>
            </w:r>
          </w:p>
        </w:tc>
      </w:tr>
      <w:tr w:rsidR="009A4E39" w:rsidRPr="0010396A" w14:paraId="44AD4E73" w14:textId="77777777" w:rsidTr="009A4E39">
        <w:trPr>
          <w:ins w:id="98" w:author="Dylan Townsend" w:date="2017-10-12T10:59:00Z"/>
        </w:trPr>
        <w:tc>
          <w:tcPr>
            <w:tcW w:w="9572" w:type="dxa"/>
            <w:tcBorders>
              <w:top w:val="single" w:sz="18" w:space="0" w:color="008576"/>
              <w:left w:val="single" w:sz="18" w:space="0" w:color="008576"/>
              <w:bottom w:val="single" w:sz="18" w:space="0" w:color="008576"/>
              <w:right w:val="single" w:sz="18" w:space="0" w:color="008576"/>
            </w:tcBorders>
            <w:shd w:val="clear" w:color="auto" w:fill="auto"/>
          </w:tcPr>
          <w:p w14:paraId="65609126" w14:textId="1AAD8586" w:rsidR="009A4E39" w:rsidRPr="008D625F" w:rsidRDefault="009A4E39" w:rsidP="00F87C56">
            <w:pPr>
              <w:rPr>
                <w:ins w:id="99" w:author="Dylan Townsend" w:date="2017-10-12T10:59:00Z"/>
                <w:b/>
              </w:rPr>
            </w:pPr>
            <w:ins w:id="100" w:author="Dylan Townsend" w:date="2017-10-12T10:59:00Z">
              <w:r w:rsidRPr="008D625F">
                <w:rPr>
                  <w:b/>
                </w:rPr>
                <w:t xml:space="preserve">QUESTION </w:t>
              </w:r>
            </w:ins>
            <w:ins w:id="101" w:author="Dylan Townsend" w:date="2017-10-12T11:04:00Z">
              <w:r>
                <w:rPr>
                  <w:b/>
                </w:rPr>
                <w:t>3</w:t>
              </w:r>
            </w:ins>
            <w:ins w:id="102" w:author="Dylan Townsend" w:date="2017-10-12T10:59:00Z">
              <w:r w:rsidRPr="008D625F">
                <w:rPr>
                  <w:b/>
                </w:rPr>
                <w:t xml:space="preserve"> Do you agree </w:t>
              </w:r>
              <w:r>
                <w:rPr>
                  <w:b/>
                </w:rPr>
                <w:t xml:space="preserve">that the proposed solution requires the use of </w:t>
              </w:r>
              <w:r w:rsidRPr="008D625F">
                <w:rPr>
                  <w:b/>
                </w:rPr>
                <w:t>current charging year data</w:t>
              </w:r>
              <w:r>
                <w:rPr>
                  <w:b/>
                </w:rPr>
                <w:t xml:space="preserve"> for</w:t>
              </w:r>
              <w:r w:rsidRPr="008D625F">
                <w:rPr>
                  <w:b/>
                </w:rPr>
                <w:t xml:space="preserve"> </w:t>
              </w:r>
              <w:r>
                <w:rPr>
                  <w:b/>
                </w:rPr>
                <w:t xml:space="preserve">allowed revenues and units distributed </w:t>
              </w:r>
              <w:r w:rsidRPr="008D625F">
                <w:rPr>
                  <w:b/>
                </w:rPr>
                <w:t>in place of 2007/08</w:t>
              </w:r>
              <w:r>
                <w:rPr>
                  <w:b/>
                </w:rPr>
                <w:t xml:space="preserve"> data?</w:t>
              </w:r>
            </w:ins>
          </w:p>
        </w:tc>
      </w:tr>
    </w:tbl>
    <w:p w14:paraId="181B5E61" w14:textId="702AAAA9" w:rsidR="007A56FA" w:rsidRPr="00030D37" w:rsidRDefault="00AB0242" w:rsidP="003D05AC">
      <w:pPr>
        <w:pStyle w:val="Heading2"/>
        <w:keepNext w:val="0"/>
        <w:numPr>
          <w:ilvl w:val="1"/>
          <w:numId w:val="14"/>
        </w:numPr>
        <w:spacing w:before="240" w:after="60" w:line="360" w:lineRule="auto"/>
        <w:jc w:val="both"/>
        <w:rPr>
          <w:color w:val="auto"/>
          <w:sz w:val="20"/>
          <w:szCs w:val="20"/>
        </w:rPr>
      </w:pPr>
      <w:r w:rsidRPr="00030D37">
        <w:rPr>
          <w:color w:val="auto"/>
          <w:sz w:val="20"/>
          <w:szCs w:val="20"/>
        </w:rPr>
        <w:t>T</w:t>
      </w:r>
      <w:r w:rsidR="00CB0F20" w:rsidRPr="00030D37">
        <w:rPr>
          <w:color w:val="auto"/>
          <w:sz w:val="20"/>
          <w:szCs w:val="20"/>
        </w:rPr>
        <w:t xml:space="preserve">his change introduces a CDCM ATW p/kwh into the calculations in order to derive the </w:t>
      </w:r>
      <w:r w:rsidR="00287844">
        <w:rPr>
          <w:color w:val="auto"/>
          <w:sz w:val="20"/>
          <w:szCs w:val="20"/>
        </w:rPr>
        <w:t>LDNO</w:t>
      </w:r>
      <w:r w:rsidR="00CB0F20" w:rsidRPr="00030D37">
        <w:rPr>
          <w:color w:val="auto"/>
          <w:sz w:val="20"/>
          <w:szCs w:val="20"/>
        </w:rPr>
        <w:t xml:space="preserve"> discount. This results in a potential iteration/loop issue with the CDCM and PCDM. An initial set of modelling, designed to resolve the iteration/loop issue, was produced at the request of the Working Group. The Working Group were provided with a 4th model, labelled Method G (In addition to the CDCM, EDCM and PCDM) for the purpose of setting charges. </w:t>
      </w:r>
    </w:p>
    <w:p w14:paraId="14DAC193" w14:textId="43CEE669" w:rsidR="00620648" w:rsidRPr="00030D37" w:rsidRDefault="007A56FA" w:rsidP="00030D37">
      <w:pPr>
        <w:pStyle w:val="Heading2"/>
        <w:keepNext w:val="0"/>
        <w:numPr>
          <w:ilvl w:val="1"/>
          <w:numId w:val="14"/>
        </w:numPr>
        <w:spacing w:before="240" w:after="60" w:line="360" w:lineRule="auto"/>
        <w:jc w:val="both"/>
        <w:rPr>
          <w:color w:val="auto"/>
          <w:sz w:val="20"/>
          <w:szCs w:val="20"/>
        </w:rPr>
      </w:pPr>
      <w:r w:rsidRPr="00030D37">
        <w:rPr>
          <w:color w:val="auto"/>
          <w:sz w:val="20"/>
          <w:szCs w:val="20"/>
        </w:rPr>
        <w:lastRenderedPageBreak/>
        <w:t xml:space="preserve">The Working Group agreed that adding another model to the existing suite of models was undesirable and introduced the possibility for duplication/error within population and the production of charges. The Working Group </w:t>
      </w:r>
      <w:r w:rsidR="00CB0F20" w:rsidRPr="00030D37">
        <w:rPr>
          <w:color w:val="auto"/>
          <w:sz w:val="20"/>
          <w:szCs w:val="20"/>
        </w:rPr>
        <w:t xml:space="preserve">liaised with </w:t>
      </w:r>
      <w:r w:rsidRPr="00030D37">
        <w:rPr>
          <w:color w:val="auto"/>
          <w:sz w:val="20"/>
          <w:szCs w:val="20"/>
        </w:rPr>
        <w:t>the modelling consultant to understand if there were any alternative modelling options available. The modelling consultant</w:t>
      </w:r>
      <w:r w:rsidR="00CB0F20" w:rsidRPr="00030D37">
        <w:rPr>
          <w:color w:val="auto"/>
          <w:sz w:val="20"/>
          <w:szCs w:val="20"/>
        </w:rPr>
        <w:t xml:space="preserve"> provided a</w:t>
      </w:r>
      <w:r w:rsidR="00891D68" w:rsidRPr="00030D37">
        <w:rPr>
          <w:color w:val="auto"/>
          <w:sz w:val="20"/>
          <w:szCs w:val="20"/>
        </w:rPr>
        <w:t xml:space="preserve"> prototype model which i</w:t>
      </w:r>
      <w:r w:rsidR="00CB0F20" w:rsidRPr="00030D37">
        <w:rPr>
          <w:color w:val="auto"/>
          <w:sz w:val="20"/>
          <w:szCs w:val="20"/>
        </w:rPr>
        <w:t>n</w:t>
      </w:r>
      <w:r w:rsidR="00891D68" w:rsidRPr="00030D37">
        <w:rPr>
          <w:color w:val="auto"/>
          <w:sz w:val="20"/>
          <w:szCs w:val="20"/>
        </w:rPr>
        <w:t>cluded an</w:t>
      </w:r>
      <w:r w:rsidR="00CB0F20" w:rsidRPr="00030D37">
        <w:rPr>
          <w:color w:val="auto"/>
          <w:sz w:val="20"/>
          <w:szCs w:val="20"/>
        </w:rPr>
        <w:t xml:space="preserve"> amended PCDM, (</w:t>
      </w:r>
      <w:r w:rsidRPr="00030D37">
        <w:rPr>
          <w:color w:val="auto"/>
          <w:sz w:val="20"/>
          <w:szCs w:val="20"/>
        </w:rPr>
        <w:t>Method</w:t>
      </w:r>
      <w:r w:rsidR="00CB0F20" w:rsidRPr="00030D37">
        <w:rPr>
          <w:color w:val="auto"/>
          <w:sz w:val="20"/>
          <w:szCs w:val="20"/>
        </w:rPr>
        <w:t xml:space="preserve"> GM), which replicates the CDCM inputs to carry out the calculation. </w:t>
      </w:r>
      <w:r w:rsidR="00891D68" w:rsidRPr="00030D37">
        <w:rPr>
          <w:color w:val="auto"/>
          <w:sz w:val="20"/>
          <w:szCs w:val="20"/>
        </w:rPr>
        <w:t xml:space="preserve"> </w:t>
      </w:r>
    </w:p>
    <w:p w14:paraId="124F3D04" w14:textId="77777777" w:rsidR="00287844" w:rsidRDefault="002C3B8C" w:rsidP="003D05AC">
      <w:pPr>
        <w:pStyle w:val="Heading2"/>
        <w:keepNext w:val="0"/>
        <w:numPr>
          <w:ilvl w:val="1"/>
          <w:numId w:val="14"/>
        </w:numPr>
        <w:spacing w:before="240" w:after="0" w:line="360" w:lineRule="auto"/>
        <w:jc w:val="both"/>
        <w:rPr>
          <w:color w:val="auto"/>
          <w:sz w:val="20"/>
          <w:szCs w:val="20"/>
        </w:rPr>
      </w:pPr>
      <w:r w:rsidRPr="00030D37">
        <w:rPr>
          <w:color w:val="auto"/>
          <w:sz w:val="20"/>
          <w:szCs w:val="20"/>
        </w:rPr>
        <w:t>Prior to requesting the complete modelling Working Group requested confirmation that the modelling consultant was able to update</w:t>
      </w:r>
      <w:r w:rsidR="00BD758B">
        <w:rPr>
          <w:color w:val="auto"/>
          <w:sz w:val="20"/>
          <w:szCs w:val="20"/>
        </w:rPr>
        <w:t xml:space="preserve"> PCDM Table 1315 (</w:t>
      </w:r>
      <w:r w:rsidR="00BD758B" w:rsidRPr="00BD758B">
        <w:rPr>
          <w:color w:val="auto"/>
          <w:sz w:val="20"/>
          <w:szCs w:val="20"/>
        </w:rPr>
        <w:t>Analysis of all</w:t>
      </w:r>
      <w:r w:rsidR="00A63309">
        <w:rPr>
          <w:color w:val="auto"/>
          <w:sz w:val="20"/>
          <w:szCs w:val="20"/>
        </w:rPr>
        <w:t>owed revenue</w:t>
      </w:r>
      <w:r w:rsidR="00BD758B" w:rsidRPr="00BD758B">
        <w:rPr>
          <w:color w:val="auto"/>
          <w:sz w:val="20"/>
          <w:szCs w:val="20"/>
        </w:rPr>
        <w:t xml:space="preserve"> (£/year)</w:t>
      </w:r>
      <w:r w:rsidR="00287844">
        <w:rPr>
          <w:color w:val="auto"/>
          <w:sz w:val="20"/>
          <w:szCs w:val="20"/>
        </w:rPr>
        <w:t>)</w:t>
      </w:r>
      <w:r w:rsidRPr="00030D37">
        <w:rPr>
          <w:color w:val="auto"/>
          <w:sz w:val="20"/>
          <w:szCs w:val="20"/>
        </w:rPr>
        <w:t xml:space="preserve"> to be automatically calculated based on the inputs to </w:t>
      </w:r>
      <w:r w:rsidR="00D10B5B">
        <w:rPr>
          <w:color w:val="auto"/>
          <w:sz w:val="20"/>
          <w:szCs w:val="20"/>
        </w:rPr>
        <w:t xml:space="preserve">CDCM </w:t>
      </w:r>
      <w:r w:rsidR="00BD758B" w:rsidRPr="00030D37">
        <w:rPr>
          <w:color w:val="auto"/>
          <w:sz w:val="20"/>
          <w:szCs w:val="20"/>
        </w:rPr>
        <w:t xml:space="preserve">Table 1001 </w:t>
      </w:r>
      <w:r w:rsidR="00D10B5B">
        <w:rPr>
          <w:color w:val="auto"/>
          <w:sz w:val="20"/>
          <w:szCs w:val="20"/>
        </w:rPr>
        <w:t>(</w:t>
      </w:r>
      <w:r w:rsidR="00BD758B" w:rsidRPr="00030D37">
        <w:rPr>
          <w:color w:val="auto"/>
          <w:sz w:val="20"/>
          <w:szCs w:val="20"/>
        </w:rPr>
        <w:t>CDCM Target Revenue)</w:t>
      </w:r>
      <w:r w:rsidR="00BD758B">
        <w:rPr>
          <w:color w:val="auto"/>
          <w:sz w:val="20"/>
          <w:szCs w:val="20"/>
        </w:rPr>
        <w:t xml:space="preserve"> </w:t>
      </w:r>
      <w:r w:rsidRPr="00030D37">
        <w:rPr>
          <w:color w:val="auto"/>
          <w:sz w:val="20"/>
          <w:szCs w:val="20"/>
        </w:rPr>
        <w:t xml:space="preserve">if the working group confirm which of the </w:t>
      </w:r>
      <w:r w:rsidR="00BD758B">
        <w:rPr>
          <w:color w:val="auto"/>
          <w:sz w:val="20"/>
          <w:szCs w:val="20"/>
        </w:rPr>
        <w:t>T</w:t>
      </w:r>
      <w:r w:rsidRPr="00030D37">
        <w:rPr>
          <w:color w:val="auto"/>
          <w:sz w:val="20"/>
          <w:szCs w:val="20"/>
        </w:rPr>
        <w:t xml:space="preserve">able 1001 items should be classified as incentives that are to be excluded from the ‘revenue to share’. The modelling consultant confirmed that they would be able to accommodate this request and to do so would need the “Net incentive revenue” for table 1315. </w:t>
      </w:r>
    </w:p>
    <w:p w14:paraId="117519F8" w14:textId="77777777" w:rsidR="009629E8" w:rsidRDefault="002C3B8C" w:rsidP="003D05AC">
      <w:pPr>
        <w:pStyle w:val="Heading2"/>
        <w:keepNext w:val="0"/>
        <w:numPr>
          <w:ilvl w:val="1"/>
          <w:numId w:val="14"/>
        </w:numPr>
        <w:spacing w:before="240" w:after="0" w:line="360" w:lineRule="auto"/>
        <w:jc w:val="both"/>
        <w:rPr>
          <w:ins w:id="103" w:author="Dylan Townsend" w:date="2017-10-22T14:03:00Z"/>
          <w:color w:val="auto"/>
          <w:sz w:val="20"/>
          <w:szCs w:val="20"/>
        </w:rPr>
      </w:pPr>
      <w:r w:rsidRPr="00030D37">
        <w:rPr>
          <w:color w:val="auto"/>
          <w:sz w:val="20"/>
          <w:szCs w:val="20"/>
        </w:rPr>
        <w:t xml:space="preserve">One Working Group member pointed out that for </w:t>
      </w:r>
      <w:r w:rsidR="00BD758B">
        <w:rPr>
          <w:color w:val="auto"/>
          <w:sz w:val="20"/>
          <w:szCs w:val="20"/>
        </w:rPr>
        <w:t>T</w:t>
      </w:r>
      <w:r w:rsidRPr="00030D37">
        <w:rPr>
          <w:color w:val="auto"/>
          <w:sz w:val="20"/>
          <w:szCs w:val="20"/>
        </w:rPr>
        <w:t>able 1001, the 2017/18 format is different to that of 2018/19. As such, the group was asked to consider aligning the methodology for what is classed as an incentive. The Working Group reviewed Table 1001</w:t>
      </w:r>
      <w:r w:rsidR="00BD758B">
        <w:rPr>
          <w:color w:val="auto"/>
          <w:sz w:val="20"/>
          <w:szCs w:val="20"/>
        </w:rPr>
        <w:t xml:space="preserve"> </w:t>
      </w:r>
      <w:r w:rsidRPr="00030D37">
        <w:rPr>
          <w:color w:val="auto"/>
          <w:sz w:val="20"/>
          <w:szCs w:val="20"/>
        </w:rPr>
        <w:t>and formed a view as to which input items they believed should be treated as revenue, innovation or incentives. It was agreed that anything that is clearly labelled as an “incentive/penalty” in the “incentives” pot that is to be excluded from the ‘revenue to share’.</w:t>
      </w:r>
    </w:p>
    <w:p w14:paraId="56CE7607" w14:textId="57BEA488" w:rsidR="00287844" w:rsidRPr="009629E8" w:rsidRDefault="009629E8" w:rsidP="009629E8">
      <w:pPr>
        <w:pStyle w:val="Heading2"/>
        <w:keepNext w:val="0"/>
        <w:numPr>
          <w:ilvl w:val="1"/>
          <w:numId w:val="14"/>
        </w:numPr>
        <w:spacing w:before="240" w:after="0" w:line="360" w:lineRule="auto"/>
        <w:jc w:val="both"/>
        <w:rPr>
          <w:color w:val="auto"/>
          <w:sz w:val="20"/>
          <w:szCs w:val="20"/>
        </w:rPr>
      </w:pPr>
      <w:ins w:id="104" w:author="Dylan Townsend" w:date="2017-10-22T14:03:00Z">
        <w:r w:rsidRPr="003D05AC">
          <w:rPr>
            <w:color w:val="auto"/>
            <w:sz w:val="20"/>
            <w:szCs w:val="20"/>
          </w:rPr>
          <w:t>For the purpose of this,</w:t>
        </w:r>
        <w:r w:rsidRPr="00030D37">
          <w:rPr>
            <w:color w:val="auto"/>
            <w:sz w:val="20"/>
            <w:szCs w:val="20"/>
          </w:rPr>
          <w:t xml:space="preserve"> </w:t>
        </w:r>
        <w:r>
          <w:rPr>
            <w:color w:val="auto"/>
            <w:sz w:val="20"/>
            <w:szCs w:val="20"/>
          </w:rPr>
          <w:t>t</w:t>
        </w:r>
        <w:r w:rsidRPr="00030D37">
          <w:rPr>
            <w:color w:val="auto"/>
            <w:sz w:val="20"/>
            <w:szCs w:val="20"/>
          </w:rPr>
          <w:t xml:space="preserve">he Working Group agreed the items </w:t>
        </w:r>
        <w:r>
          <w:rPr>
            <w:color w:val="auto"/>
            <w:sz w:val="20"/>
            <w:szCs w:val="20"/>
          </w:rPr>
          <w:t xml:space="preserve">with a tick in the </w:t>
        </w:r>
      </w:ins>
      <w:ins w:id="105" w:author="Dylan Townsend" w:date="2017-10-22T14:04:00Z">
        <w:r>
          <w:rPr>
            <w:color w:val="auto"/>
            <w:sz w:val="20"/>
            <w:szCs w:val="20"/>
          </w:rPr>
          <w:t xml:space="preserve">column labelled incentive from the below table </w:t>
        </w:r>
      </w:ins>
      <w:ins w:id="106" w:author="Dylan Townsend" w:date="2017-10-22T14:03:00Z">
        <w:r w:rsidRPr="00030D37">
          <w:rPr>
            <w:color w:val="auto"/>
            <w:sz w:val="20"/>
            <w:szCs w:val="20"/>
          </w:rPr>
          <w:t xml:space="preserve">are deemed as incentives/penalties: </w:t>
        </w:r>
      </w:ins>
      <w:r w:rsidR="002C3B8C" w:rsidRPr="009629E8">
        <w:rPr>
          <w:color w:val="auto"/>
          <w:sz w:val="20"/>
          <w:szCs w:val="20"/>
        </w:rPr>
        <w:t xml:space="preserve"> </w:t>
      </w:r>
    </w:p>
    <w:tbl>
      <w:tblPr>
        <w:tblW w:w="4665" w:type="pct"/>
        <w:tblInd w:w="534" w:type="dxa"/>
        <w:tblLook w:val="04A0" w:firstRow="1" w:lastRow="0" w:firstColumn="1" w:lastColumn="0" w:noHBand="0" w:noVBand="1"/>
      </w:tblPr>
      <w:tblGrid>
        <w:gridCol w:w="5954"/>
        <w:gridCol w:w="1559"/>
        <w:gridCol w:w="1418"/>
      </w:tblGrid>
      <w:tr w:rsidR="00A14992" w:rsidRPr="00A14992" w14:paraId="58F39239" w14:textId="77777777" w:rsidTr="009629E8">
        <w:trPr>
          <w:trHeight w:val="227"/>
        </w:trPr>
        <w:tc>
          <w:tcPr>
            <w:tcW w:w="33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7FCF95" w14:textId="77777777" w:rsidR="00A14992" w:rsidRPr="00A14992" w:rsidRDefault="00A14992" w:rsidP="00A14992">
            <w:pPr>
              <w:spacing w:before="0" w:after="0" w:line="240" w:lineRule="auto"/>
              <w:rPr>
                <w:rFonts w:ascii="Times New Roman" w:hAnsi="Times New Roman"/>
                <w:b/>
                <w:bCs/>
                <w:szCs w:val="20"/>
              </w:rPr>
            </w:pPr>
            <w:r w:rsidRPr="00A14992">
              <w:rPr>
                <w:rFonts w:ascii="Times New Roman" w:hAnsi="Times New Roman"/>
                <w:b/>
                <w:bCs/>
                <w:szCs w:val="20"/>
              </w:rPr>
              <w:t>Description</w:t>
            </w:r>
          </w:p>
        </w:tc>
        <w:tc>
          <w:tcPr>
            <w:tcW w:w="873"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064B3091" w14:textId="77777777" w:rsidR="00A14992" w:rsidRPr="00A14992" w:rsidRDefault="00A14992" w:rsidP="00A14992">
            <w:pPr>
              <w:spacing w:before="0" w:after="0" w:line="240" w:lineRule="auto"/>
              <w:jc w:val="center"/>
              <w:rPr>
                <w:rFonts w:ascii="Times New Roman" w:hAnsi="Times New Roman"/>
                <w:b/>
                <w:bCs/>
                <w:szCs w:val="20"/>
              </w:rPr>
            </w:pPr>
            <w:r w:rsidRPr="00A14992">
              <w:rPr>
                <w:rFonts w:ascii="Times New Roman" w:hAnsi="Times New Roman"/>
                <w:b/>
                <w:bCs/>
                <w:szCs w:val="20"/>
              </w:rPr>
              <w:t>Licence Term</w:t>
            </w:r>
          </w:p>
        </w:tc>
        <w:tc>
          <w:tcPr>
            <w:tcW w:w="794" w:type="pct"/>
            <w:vMerge w:val="restart"/>
            <w:tcBorders>
              <w:top w:val="single" w:sz="4" w:space="0" w:color="auto"/>
              <w:left w:val="single" w:sz="4" w:space="0" w:color="auto"/>
              <w:right w:val="single" w:sz="4" w:space="0" w:color="auto"/>
            </w:tcBorders>
            <w:vAlign w:val="center"/>
          </w:tcPr>
          <w:p w14:paraId="0D92EF50" w14:textId="77777777" w:rsidR="00A14992" w:rsidRPr="00A14992" w:rsidRDefault="00A14992" w:rsidP="00A14992">
            <w:pPr>
              <w:spacing w:before="0" w:after="0" w:line="240" w:lineRule="auto"/>
              <w:jc w:val="center"/>
              <w:rPr>
                <w:rFonts w:ascii="Times New Roman" w:hAnsi="Times New Roman"/>
                <w:b/>
                <w:bCs/>
                <w:szCs w:val="20"/>
              </w:rPr>
            </w:pPr>
            <w:r w:rsidRPr="00A14992">
              <w:rPr>
                <w:rFonts w:ascii="Times New Roman" w:hAnsi="Times New Roman"/>
                <w:b/>
                <w:bCs/>
                <w:szCs w:val="20"/>
              </w:rPr>
              <w:t>Incentive</w:t>
            </w:r>
          </w:p>
        </w:tc>
      </w:tr>
      <w:tr w:rsidR="00A14992" w:rsidRPr="00A14992" w14:paraId="72741CAF" w14:textId="77777777" w:rsidTr="009629E8">
        <w:trPr>
          <w:trHeight w:val="227"/>
        </w:trPr>
        <w:tc>
          <w:tcPr>
            <w:tcW w:w="3333" w:type="pct"/>
            <w:tcBorders>
              <w:top w:val="nil"/>
              <w:left w:val="single" w:sz="4" w:space="0" w:color="auto"/>
              <w:bottom w:val="single" w:sz="4" w:space="0" w:color="000000"/>
              <w:right w:val="single" w:sz="4" w:space="0" w:color="auto"/>
            </w:tcBorders>
            <w:shd w:val="clear" w:color="auto" w:fill="auto"/>
            <w:noWrap/>
            <w:vAlign w:val="center"/>
            <w:hideMark/>
          </w:tcPr>
          <w:p w14:paraId="133D7D76" w14:textId="77777777" w:rsidR="00A14992" w:rsidRPr="00A14992" w:rsidRDefault="00A14992" w:rsidP="00A14992">
            <w:pPr>
              <w:spacing w:before="0" w:after="0" w:line="240" w:lineRule="auto"/>
              <w:rPr>
                <w:rFonts w:ascii="Times New Roman" w:hAnsi="Times New Roman"/>
                <w:b/>
                <w:bCs/>
                <w:szCs w:val="20"/>
              </w:rPr>
            </w:pPr>
            <w:r w:rsidRPr="00A14992">
              <w:rPr>
                <w:rFonts w:ascii="Times New Roman" w:hAnsi="Times New Roman"/>
                <w:b/>
                <w:bCs/>
                <w:szCs w:val="20"/>
              </w:rPr>
              <w:t>Regulatory Year</w:t>
            </w:r>
          </w:p>
        </w:tc>
        <w:tc>
          <w:tcPr>
            <w:tcW w:w="873" w:type="pct"/>
            <w:vMerge/>
            <w:tcBorders>
              <w:top w:val="single" w:sz="4" w:space="0" w:color="auto"/>
              <w:left w:val="single" w:sz="4" w:space="0" w:color="auto"/>
              <w:bottom w:val="single" w:sz="4" w:space="0" w:color="000000"/>
              <w:right w:val="single" w:sz="4" w:space="0" w:color="auto"/>
            </w:tcBorders>
            <w:vAlign w:val="center"/>
            <w:hideMark/>
          </w:tcPr>
          <w:p w14:paraId="3902C8CC" w14:textId="77777777" w:rsidR="00A14992" w:rsidRPr="00A14992" w:rsidRDefault="00A14992" w:rsidP="00A14992">
            <w:pPr>
              <w:spacing w:before="0" w:after="0" w:line="240" w:lineRule="auto"/>
              <w:rPr>
                <w:rFonts w:ascii="Times New Roman" w:hAnsi="Times New Roman"/>
                <w:b/>
                <w:bCs/>
                <w:szCs w:val="20"/>
              </w:rPr>
            </w:pPr>
          </w:p>
        </w:tc>
        <w:tc>
          <w:tcPr>
            <w:tcW w:w="794" w:type="pct"/>
            <w:vMerge/>
            <w:tcBorders>
              <w:left w:val="single" w:sz="4" w:space="0" w:color="auto"/>
              <w:bottom w:val="single" w:sz="4" w:space="0" w:color="000000"/>
              <w:right w:val="single" w:sz="4" w:space="0" w:color="auto"/>
            </w:tcBorders>
          </w:tcPr>
          <w:p w14:paraId="3ADE050A" w14:textId="77777777" w:rsidR="00A14992" w:rsidRPr="00A14992" w:rsidRDefault="00A14992" w:rsidP="00A14992">
            <w:pPr>
              <w:spacing w:before="0" w:after="0" w:line="240" w:lineRule="auto"/>
              <w:rPr>
                <w:rFonts w:ascii="Times New Roman" w:hAnsi="Times New Roman"/>
                <w:b/>
                <w:bCs/>
                <w:szCs w:val="20"/>
              </w:rPr>
            </w:pPr>
          </w:p>
        </w:tc>
      </w:tr>
      <w:tr w:rsidR="00A14992" w:rsidRPr="00A14992" w14:paraId="4AD6923D" w14:textId="77777777" w:rsidTr="009629E8">
        <w:trPr>
          <w:trHeight w:val="227"/>
        </w:trPr>
        <w:tc>
          <w:tcPr>
            <w:tcW w:w="3333" w:type="pct"/>
            <w:tcBorders>
              <w:top w:val="nil"/>
              <w:left w:val="single" w:sz="4" w:space="0" w:color="auto"/>
              <w:bottom w:val="single" w:sz="4" w:space="0" w:color="auto"/>
              <w:right w:val="single" w:sz="4" w:space="0" w:color="auto"/>
            </w:tcBorders>
            <w:shd w:val="clear" w:color="auto" w:fill="auto"/>
            <w:noWrap/>
            <w:vAlign w:val="center"/>
            <w:hideMark/>
          </w:tcPr>
          <w:p w14:paraId="6B7D4D6C" w14:textId="77777777" w:rsidR="00A14992" w:rsidRPr="00A14992" w:rsidRDefault="00A14992" w:rsidP="00A14992">
            <w:pPr>
              <w:spacing w:before="0" w:after="0" w:line="240" w:lineRule="auto"/>
              <w:rPr>
                <w:rFonts w:ascii="Times New Roman" w:hAnsi="Times New Roman"/>
                <w:color w:val="000000"/>
                <w:szCs w:val="20"/>
              </w:rPr>
            </w:pPr>
            <w:r w:rsidRPr="00A14992">
              <w:rPr>
                <w:rFonts w:ascii="Times New Roman" w:hAnsi="Times New Roman"/>
                <w:color w:val="000000"/>
                <w:szCs w:val="20"/>
              </w:rPr>
              <w:t>Base Demand Revenue before inflation (A1)</w:t>
            </w:r>
          </w:p>
        </w:tc>
        <w:tc>
          <w:tcPr>
            <w:tcW w:w="873" w:type="pct"/>
            <w:tcBorders>
              <w:top w:val="nil"/>
              <w:left w:val="nil"/>
              <w:bottom w:val="single" w:sz="4" w:space="0" w:color="auto"/>
              <w:right w:val="single" w:sz="4" w:space="0" w:color="auto"/>
            </w:tcBorders>
            <w:shd w:val="clear" w:color="auto" w:fill="auto"/>
            <w:noWrap/>
            <w:vAlign w:val="center"/>
            <w:hideMark/>
          </w:tcPr>
          <w:p w14:paraId="41101F25" w14:textId="77777777" w:rsidR="00A14992" w:rsidRPr="00A14992" w:rsidRDefault="00A14992" w:rsidP="00A14992">
            <w:pPr>
              <w:spacing w:before="0" w:after="0" w:line="240" w:lineRule="auto"/>
              <w:jc w:val="center"/>
              <w:rPr>
                <w:rFonts w:ascii="Times New Roman" w:hAnsi="Times New Roman"/>
                <w:szCs w:val="20"/>
              </w:rPr>
            </w:pPr>
            <w:r w:rsidRPr="00A14992">
              <w:rPr>
                <w:rFonts w:ascii="Times New Roman" w:hAnsi="Times New Roman"/>
                <w:szCs w:val="20"/>
              </w:rPr>
              <w:t>PU</w:t>
            </w:r>
          </w:p>
        </w:tc>
        <w:tc>
          <w:tcPr>
            <w:tcW w:w="794" w:type="pct"/>
            <w:tcBorders>
              <w:top w:val="nil"/>
              <w:left w:val="nil"/>
              <w:bottom w:val="single" w:sz="4" w:space="0" w:color="auto"/>
              <w:right w:val="single" w:sz="4" w:space="0" w:color="auto"/>
            </w:tcBorders>
          </w:tcPr>
          <w:p w14:paraId="2287B279" w14:textId="3E99E2CB" w:rsidR="00A14992" w:rsidRPr="00A14992" w:rsidRDefault="00256CDC" w:rsidP="00A14992">
            <w:pPr>
              <w:spacing w:before="0" w:after="0" w:line="240" w:lineRule="auto"/>
              <w:jc w:val="center"/>
              <w:rPr>
                <w:rFonts w:ascii="Times New Roman" w:hAnsi="Times New Roman"/>
                <w:szCs w:val="20"/>
              </w:rPr>
            </w:pPr>
            <w:r>
              <w:rPr>
                <w:rFonts w:ascii="Times New Roman" w:hAnsi="Times New Roman"/>
                <w:noProof/>
                <w:color w:val="000000"/>
                <w:szCs w:val="20"/>
              </w:rPr>
              <w:pict w14:anchorId="15AD90D4">
                <v:shape id="Graphic 9" o:spid="_x0000_i1032" type="#_x0000_t75" alt="Close" style="width:14.05pt;height:14.0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">
                  <v:imagedata r:id="rId18" o:title="" cropbottom="-1179f" cropleft="-2530f" cropright="-3542f"/>
                </v:shape>
              </w:pict>
            </w:r>
          </w:p>
        </w:tc>
      </w:tr>
      <w:tr w:rsidR="00A14992" w:rsidRPr="00A14992" w14:paraId="13CB2AF1" w14:textId="77777777" w:rsidTr="009629E8">
        <w:trPr>
          <w:trHeight w:val="227"/>
        </w:trPr>
        <w:tc>
          <w:tcPr>
            <w:tcW w:w="3333" w:type="pct"/>
            <w:tcBorders>
              <w:top w:val="nil"/>
              <w:left w:val="single" w:sz="4" w:space="0" w:color="auto"/>
              <w:bottom w:val="single" w:sz="4" w:space="0" w:color="auto"/>
              <w:right w:val="single" w:sz="4" w:space="0" w:color="auto"/>
            </w:tcBorders>
            <w:shd w:val="clear" w:color="auto" w:fill="auto"/>
            <w:noWrap/>
            <w:vAlign w:val="center"/>
            <w:hideMark/>
          </w:tcPr>
          <w:p w14:paraId="24B5168A" w14:textId="77777777" w:rsidR="00A14992" w:rsidRPr="00A14992" w:rsidRDefault="00A14992" w:rsidP="00A14992">
            <w:pPr>
              <w:spacing w:before="0" w:after="0" w:line="240" w:lineRule="auto"/>
              <w:rPr>
                <w:rFonts w:ascii="Times New Roman" w:hAnsi="Times New Roman"/>
                <w:color w:val="000000"/>
                <w:szCs w:val="20"/>
              </w:rPr>
            </w:pPr>
            <w:r w:rsidRPr="00A14992">
              <w:rPr>
                <w:rFonts w:ascii="Times New Roman" w:hAnsi="Times New Roman"/>
                <w:color w:val="000000"/>
                <w:szCs w:val="20"/>
              </w:rPr>
              <w:t>Annual Iteration adjustment before inflation (A2)</w:t>
            </w:r>
          </w:p>
        </w:tc>
        <w:tc>
          <w:tcPr>
            <w:tcW w:w="873" w:type="pct"/>
            <w:tcBorders>
              <w:top w:val="nil"/>
              <w:left w:val="nil"/>
              <w:bottom w:val="single" w:sz="4" w:space="0" w:color="auto"/>
              <w:right w:val="single" w:sz="4" w:space="0" w:color="auto"/>
            </w:tcBorders>
            <w:shd w:val="clear" w:color="auto" w:fill="auto"/>
            <w:noWrap/>
            <w:vAlign w:val="center"/>
            <w:hideMark/>
          </w:tcPr>
          <w:p w14:paraId="522E6095" w14:textId="77777777" w:rsidR="00A14992" w:rsidRPr="00A14992" w:rsidRDefault="00A14992" w:rsidP="00A14992">
            <w:pPr>
              <w:spacing w:before="0" w:after="0" w:line="240" w:lineRule="auto"/>
              <w:jc w:val="center"/>
              <w:rPr>
                <w:rFonts w:ascii="Times New Roman" w:hAnsi="Times New Roman"/>
                <w:szCs w:val="20"/>
              </w:rPr>
            </w:pPr>
            <w:r w:rsidRPr="00A14992">
              <w:rPr>
                <w:rFonts w:ascii="Times New Roman" w:hAnsi="Times New Roman"/>
                <w:szCs w:val="20"/>
              </w:rPr>
              <w:t>MOD</w:t>
            </w:r>
          </w:p>
        </w:tc>
        <w:tc>
          <w:tcPr>
            <w:tcW w:w="794" w:type="pct"/>
            <w:tcBorders>
              <w:top w:val="nil"/>
              <w:left w:val="nil"/>
              <w:bottom w:val="single" w:sz="4" w:space="0" w:color="auto"/>
              <w:right w:val="single" w:sz="4" w:space="0" w:color="auto"/>
            </w:tcBorders>
          </w:tcPr>
          <w:p w14:paraId="583C13A9" w14:textId="5C98B046" w:rsidR="00A14992" w:rsidRPr="00A14992" w:rsidRDefault="00256CDC" w:rsidP="00A14992">
            <w:pPr>
              <w:spacing w:before="0" w:after="0" w:line="240" w:lineRule="auto"/>
              <w:jc w:val="center"/>
              <w:rPr>
                <w:rFonts w:ascii="Times New Roman" w:hAnsi="Times New Roman"/>
                <w:szCs w:val="20"/>
              </w:rPr>
            </w:pPr>
            <w:r>
              <w:rPr>
                <w:rFonts w:ascii="Times New Roman" w:hAnsi="Times New Roman"/>
                <w:noProof/>
                <w:color w:val="000000"/>
                <w:szCs w:val="20"/>
              </w:rPr>
              <w:pict w14:anchorId="62FB4526">
                <v:shape id="Graphic 2" o:spid="_x0000_i1033" type="#_x0000_t75" alt="Close" style="width:14.05pt;height:14.0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">
                  <v:imagedata r:id="rId18" o:title="" cropbottom="-1179f" cropleft="-2530f" cropright="-3542f"/>
                </v:shape>
              </w:pict>
            </w:r>
          </w:p>
        </w:tc>
      </w:tr>
      <w:tr w:rsidR="00A14992" w:rsidRPr="00A14992" w14:paraId="1C22E07E" w14:textId="77777777" w:rsidTr="009629E8">
        <w:trPr>
          <w:trHeight w:val="227"/>
        </w:trPr>
        <w:tc>
          <w:tcPr>
            <w:tcW w:w="3333" w:type="pct"/>
            <w:tcBorders>
              <w:top w:val="nil"/>
              <w:left w:val="single" w:sz="4" w:space="0" w:color="auto"/>
              <w:bottom w:val="single" w:sz="4" w:space="0" w:color="auto"/>
              <w:right w:val="single" w:sz="4" w:space="0" w:color="auto"/>
            </w:tcBorders>
            <w:shd w:val="clear" w:color="auto" w:fill="auto"/>
            <w:noWrap/>
            <w:vAlign w:val="center"/>
            <w:hideMark/>
          </w:tcPr>
          <w:p w14:paraId="743B0C48" w14:textId="77777777" w:rsidR="00A14992" w:rsidRPr="00A14992" w:rsidRDefault="00A14992" w:rsidP="00A14992">
            <w:pPr>
              <w:spacing w:before="0" w:after="0" w:line="240" w:lineRule="auto"/>
              <w:rPr>
                <w:rFonts w:ascii="Times New Roman" w:hAnsi="Times New Roman"/>
                <w:color w:val="000000"/>
                <w:szCs w:val="20"/>
              </w:rPr>
            </w:pPr>
            <w:r w:rsidRPr="00A14992">
              <w:rPr>
                <w:rFonts w:ascii="Times New Roman" w:hAnsi="Times New Roman"/>
                <w:color w:val="000000"/>
                <w:szCs w:val="20"/>
              </w:rPr>
              <w:t>RPI True-up before inflation (A3)</w:t>
            </w:r>
          </w:p>
        </w:tc>
        <w:tc>
          <w:tcPr>
            <w:tcW w:w="873" w:type="pct"/>
            <w:tcBorders>
              <w:top w:val="nil"/>
              <w:left w:val="nil"/>
              <w:bottom w:val="single" w:sz="4" w:space="0" w:color="auto"/>
              <w:right w:val="single" w:sz="4" w:space="0" w:color="auto"/>
            </w:tcBorders>
            <w:shd w:val="clear" w:color="auto" w:fill="auto"/>
            <w:noWrap/>
            <w:vAlign w:val="center"/>
            <w:hideMark/>
          </w:tcPr>
          <w:p w14:paraId="185310DB" w14:textId="77777777" w:rsidR="00A14992" w:rsidRPr="00A14992" w:rsidRDefault="00A14992" w:rsidP="00A14992">
            <w:pPr>
              <w:spacing w:before="0" w:after="0" w:line="240" w:lineRule="auto"/>
              <w:jc w:val="center"/>
              <w:rPr>
                <w:rFonts w:ascii="Times New Roman" w:hAnsi="Times New Roman"/>
                <w:szCs w:val="20"/>
              </w:rPr>
            </w:pPr>
            <w:r w:rsidRPr="00A14992">
              <w:rPr>
                <w:rFonts w:ascii="Times New Roman" w:hAnsi="Times New Roman"/>
                <w:szCs w:val="20"/>
              </w:rPr>
              <w:t>TRU</w:t>
            </w:r>
          </w:p>
        </w:tc>
        <w:tc>
          <w:tcPr>
            <w:tcW w:w="794" w:type="pct"/>
            <w:tcBorders>
              <w:top w:val="nil"/>
              <w:left w:val="nil"/>
              <w:bottom w:val="single" w:sz="4" w:space="0" w:color="auto"/>
              <w:right w:val="single" w:sz="4" w:space="0" w:color="auto"/>
            </w:tcBorders>
          </w:tcPr>
          <w:p w14:paraId="45BA6E36" w14:textId="4EC7417F" w:rsidR="00A14992" w:rsidRPr="00A14992" w:rsidRDefault="00256CDC" w:rsidP="00A14992">
            <w:pPr>
              <w:spacing w:before="0" w:after="0" w:line="240" w:lineRule="auto"/>
              <w:jc w:val="center"/>
              <w:rPr>
                <w:rFonts w:ascii="Times New Roman" w:hAnsi="Times New Roman"/>
                <w:szCs w:val="20"/>
              </w:rPr>
            </w:pPr>
            <w:r>
              <w:rPr>
                <w:rFonts w:ascii="Times New Roman" w:hAnsi="Times New Roman"/>
                <w:noProof/>
                <w:color w:val="000000"/>
                <w:szCs w:val="20"/>
              </w:rPr>
              <w:pict w14:anchorId="229BD1AB">
                <v:shape id="Graphic 10" o:spid="_x0000_i1034" type="#_x0000_t75" alt="Close" style="width:14.05pt;height:14.0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">
                  <v:imagedata r:id="rId18" o:title="" cropbottom="-1179f" cropleft="-2530f" cropright="-3542f"/>
                </v:shape>
              </w:pict>
            </w:r>
          </w:p>
        </w:tc>
      </w:tr>
      <w:tr w:rsidR="00A14992" w:rsidRPr="00A14992" w14:paraId="5CA52667" w14:textId="77777777" w:rsidTr="009629E8">
        <w:trPr>
          <w:trHeight w:val="227"/>
        </w:trPr>
        <w:tc>
          <w:tcPr>
            <w:tcW w:w="3333" w:type="pct"/>
            <w:tcBorders>
              <w:top w:val="nil"/>
              <w:left w:val="single" w:sz="4" w:space="0" w:color="auto"/>
              <w:bottom w:val="single" w:sz="4" w:space="0" w:color="auto"/>
              <w:right w:val="single" w:sz="4" w:space="0" w:color="auto"/>
            </w:tcBorders>
            <w:shd w:val="clear" w:color="auto" w:fill="auto"/>
            <w:noWrap/>
            <w:vAlign w:val="center"/>
            <w:hideMark/>
          </w:tcPr>
          <w:p w14:paraId="010AF135" w14:textId="77777777" w:rsidR="00A14992" w:rsidRPr="00A14992" w:rsidRDefault="00A14992" w:rsidP="00A14992">
            <w:pPr>
              <w:spacing w:before="0" w:after="0" w:line="240" w:lineRule="auto"/>
              <w:rPr>
                <w:rFonts w:ascii="Times New Roman" w:hAnsi="Times New Roman"/>
                <w:color w:val="000000"/>
                <w:szCs w:val="20"/>
              </w:rPr>
            </w:pPr>
            <w:r w:rsidRPr="00A14992">
              <w:rPr>
                <w:rFonts w:ascii="Times New Roman" w:hAnsi="Times New Roman"/>
                <w:color w:val="000000"/>
                <w:szCs w:val="20"/>
              </w:rPr>
              <w:t>Price index adjustment (A4)</w:t>
            </w:r>
          </w:p>
        </w:tc>
        <w:tc>
          <w:tcPr>
            <w:tcW w:w="873" w:type="pct"/>
            <w:tcBorders>
              <w:top w:val="nil"/>
              <w:left w:val="nil"/>
              <w:bottom w:val="single" w:sz="4" w:space="0" w:color="auto"/>
              <w:right w:val="single" w:sz="4" w:space="0" w:color="auto"/>
            </w:tcBorders>
            <w:shd w:val="clear" w:color="auto" w:fill="auto"/>
            <w:noWrap/>
            <w:vAlign w:val="center"/>
            <w:hideMark/>
          </w:tcPr>
          <w:p w14:paraId="1BD430E8" w14:textId="77777777" w:rsidR="00A14992" w:rsidRPr="00A14992" w:rsidRDefault="00A14992" w:rsidP="00A14992">
            <w:pPr>
              <w:spacing w:before="0" w:after="0" w:line="240" w:lineRule="auto"/>
              <w:jc w:val="center"/>
              <w:rPr>
                <w:rFonts w:ascii="Times New Roman" w:hAnsi="Times New Roman"/>
                <w:szCs w:val="20"/>
              </w:rPr>
            </w:pPr>
            <w:r w:rsidRPr="00A14992">
              <w:rPr>
                <w:rFonts w:ascii="Times New Roman" w:hAnsi="Times New Roman"/>
                <w:szCs w:val="20"/>
              </w:rPr>
              <w:t>RPIF</w:t>
            </w:r>
          </w:p>
        </w:tc>
        <w:tc>
          <w:tcPr>
            <w:tcW w:w="794" w:type="pct"/>
            <w:tcBorders>
              <w:top w:val="nil"/>
              <w:left w:val="nil"/>
              <w:bottom w:val="single" w:sz="4" w:space="0" w:color="auto"/>
              <w:right w:val="single" w:sz="4" w:space="0" w:color="auto"/>
            </w:tcBorders>
          </w:tcPr>
          <w:p w14:paraId="36650608" w14:textId="514CD70D" w:rsidR="00A14992" w:rsidRPr="00A14992" w:rsidRDefault="00256CDC" w:rsidP="00A14992">
            <w:pPr>
              <w:spacing w:before="0" w:after="0" w:line="240" w:lineRule="auto"/>
              <w:jc w:val="center"/>
              <w:rPr>
                <w:rFonts w:ascii="Times New Roman" w:hAnsi="Times New Roman"/>
                <w:szCs w:val="20"/>
              </w:rPr>
            </w:pPr>
            <w:r>
              <w:rPr>
                <w:rFonts w:ascii="Times New Roman" w:hAnsi="Times New Roman"/>
                <w:noProof/>
                <w:color w:val="000000"/>
                <w:szCs w:val="20"/>
              </w:rPr>
              <w:pict w14:anchorId="58EB2DE7">
                <v:shape id="Graphic 11" o:spid="_x0000_i1035" type="#_x0000_t75" alt="Close" style="width:14.05pt;height:14.0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">
                  <v:imagedata r:id="rId18" o:title="" cropbottom="-1179f" cropleft="-2530f" cropright="-3542f"/>
                </v:shape>
              </w:pict>
            </w:r>
          </w:p>
        </w:tc>
      </w:tr>
      <w:tr w:rsidR="00A14992" w:rsidRPr="00A14992" w14:paraId="14018CDA" w14:textId="77777777" w:rsidTr="009629E8">
        <w:trPr>
          <w:trHeight w:val="227"/>
        </w:trPr>
        <w:tc>
          <w:tcPr>
            <w:tcW w:w="3333" w:type="pct"/>
            <w:tcBorders>
              <w:top w:val="nil"/>
              <w:left w:val="single" w:sz="4" w:space="0" w:color="auto"/>
              <w:bottom w:val="single" w:sz="4" w:space="0" w:color="auto"/>
              <w:right w:val="single" w:sz="4" w:space="0" w:color="auto"/>
            </w:tcBorders>
            <w:shd w:val="clear" w:color="000000" w:fill="BFBFBF"/>
            <w:vAlign w:val="center"/>
            <w:hideMark/>
          </w:tcPr>
          <w:p w14:paraId="46BF1622" w14:textId="77777777" w:rsidR="00A14992" w:rsidRPr="00A14992" w:rsidRDefault="00A14992" w:rsidP="00A14992">
            <w:pPr>
              <w:spacing w:before="0" w:after="0" w:line="240" w:lineRule="auto"/>
              <w:rPr>
                <w:rFonts w:ascii="Times New Roman" w:hAnsi="Times New Roman"/>
                <w:b/>
                <w:bCs/>
                <w:color w:val="000000"/>
                <w:szCs w:val="20"/>
              </w:rPr>
            </w:pPr>
            <w:r w:rsidRPr="00A14992">
              <w:rPr>
                <w:rFonts w:ascii="Times New Roman" w:hAnsi="Times New Roman"/>
                <w:b/>
                <w:bCs/>
                <w:color w:val="000000"/>
                <w:szCs w:val="20"/>
              </w:rPr>
              <w:t xml:space="preserve">Base demand revenue (A): </w:t>
            </w:r>
            <w:r w:rsidRPr="00A14992">
              <w:rPr>
                <w:rFonts w:ascii="Times New Roman" w:hAnsi="Times New Roman"/>
                <w:b/>
                <w:bCs/>
                <w:color w:val="000000"/>
                <w:szCs w:val="20"/>
              </w:rPr>
              <w:br/>
              <w:t>[A = (A1 + A2 + A3) * A4]</w:t>
            </w:r>
          </w:p>
        </w:tc>
        <w:tc>
          <w:tcPr>
            <w:tcW w:w="873" w:type="pct"/>
            <w:tcBorders>
              <w:top w:val="nil"/>
              <w:left w:val="nil"/>
              <w:bottom w:val="single" w:sz="4" w:space="0" w:color="auto"/>
              <w:right w:val="single" w:sz="4" w:space="0" w:color="auto"/>
            </w:tcBorders>
            <w:shd w:val="clear" w:color="000000" w:fill="BFBFBF"/>
            <w:noWrap/>
            <w:vAlign w:val="center"/>
            <w:hideMark/>
          </w:tcPr>
          <w:p w14:paraId="2BC0F297" w14:textId="77777777" w:rsidR="00A14992" w:rsidRPr="00A14992" w:rsidRDefault="00A14992" w:rsidP="00A14992">
            <w:pPr>
              <w:spacing w:before="0" w:after="0" w:line="240" w:lineRule="auto"/>
              <w:jc w:val="center"/>
              <w:rPr>
                <w:rFonts w:ascii="Times New Roman" w:hAnsi="Times New Roman"/>
                <w:b/>
                <w:bCs/>
                <w:szCs w:val="20"/>
              </w:rPr>
            </w:pPr>
            <w:r w:rsidRPr="00A14992">
              <w:rPr>
                <w:rFonts w:ascii="Times New Roman" w:hAnsi="Times New Roman"/>
                <w:b/>
                <w:bCs/>
                <w:szCs w:val="20"/>
              </w:rPr>
              <w:t>BR</w:t>
            </w:r>
          </w:p>
        </w:tc>
        <w:tc>
          <w:tcPr>
            <w:tcW w:w="794" w:type="pct"/>
            <w:tcBorders>
              <w:top w:val="nil"/>
              <w:left w:val="nil"/>
              <w:bottom w:val="single" w:sz="4" w:space="0" w:color="auto"/>
              <w:right w:val="single" w:sz="4" w:space="0" w:color="auto"/>
            </w:tcBorders>
            <w:shd w:val="clear" w:color="000000" w:fill="BFBFBF"/>
          </w:tcPr>
          <w:p w14:paraId="24275556" w14:textId="77777777" w:rsidR="00A14992" w:rsidRPr="00A14992" w:rsidRDefault="00A14992" w:rsidP="00A14992">
            <w:pPr>
              <w:spacing w:before="0" w:after="0" w:line="240" w:lineRule="auto"/>
              <w:jc w:val="center"/>
              <w:rPr>
                <w:rFonts w:ascii="Times New Roman" w:hAnsi="Times New Roman"/>
                <w:b/>
                <w:bCs/>
                <w:szCs w:val="20"/>
              </w:rPr>
            </w:pPr>
          </w:p>
        </w:tc>
      </w:tr>
      <w:tr w:rsidR="00A14992" w:rsidRPr="00A14992" w14:paraId="6CDF51F9" w14:textId="77777777" w:rsidTr="009629E8">
        <w:trPr>
          <w:trHeight w:val="227"/>
        </w:trPr>
        <w:tc>
          <w:tcPr>
            <w:tcW w:w="3333" w:type="pct"/>
            <w:tcBorders>
              <w:top w:val="nil"/>
              <w:left w:val="single" w:sz="4" w:space="0" w:color="auto"/>
              <w:bottom w:val="single" w:sz="4" w:space="0" w:color="auto"/>
              <w:right w:val="single" w:sz="4" w:space="0" w:color="auto"/>
            </w:tcBorders>
            <w:shd w:val="clear" w:color="auto" w:fill="auto"/>
            <w:noWrap/>
            <w:vAlign w:val="center"/>
            <w:hideMark/>
          </w:tcPr>
          <w:p w14:paraId="1A853B0C" w14:textId="77777777" w:rsidR="00A14992" w:rsidRPr="00A14992" w:rsidRDefault="00A14992" w:rsidP="00A14992">
            <w:pPr>
              <w:spacing w:before="0" w:after="0" w:line="240" w:lineRule="auto"/>
              <w:rPr>
                <w:rFonts w:ascii="Times New Roman" w:hAnsi="Times New Roman"/>
                <w:color w:val="000000"/>
                <w:szCs w:val="20"/>
              </w:rPr>
            </w:pPr>
            <w:r w:rsidRPr="00A14992">
              <w:rPr>
                <w:rFonts w:ascii="Times New Roman" w:hAnsi="Times New Roman"/>
                <w:color w:val="000000"/>
                <w:szCs w:val="20"/>
              </w:rPr>
              <w:t>Pass-Through Licence Fees (B1)</w:t>
            </w:r>
          </w:p>
        </w:tc>
        <w:tc>
          <w:tcPr>
            <w:tcW w:w="873" w:type="pct"/>
            <w:tcBorders>
              <w:top w:val="nil"/>
              <w:left w:val="nil"/>
              <w:bottom w:val="single" w:sz="4" w:space="0" w:color="auto"/>
              <w:right w:val="single" w:sz="4" w:space="0" w:color="auto"/>
            </w:tcBorders>
            <w:shd w:val="clear" w:color="auto" w:fill="auto"/>
            <w:noWrap/>
            <w:vAlign w:val="center"/>
            <w:hideMark/>
          </w:tcPr>
          <w:p w14:paraId="04370983" w14:textId="77777777" w:rsidR="00A14992" w:rsidRPr="00A14992" w:rsidRDefault="00A14992" w:rsidP="00A14992">
            <w:pPr>
              <w:spacing w:before="0" w:after="0" w:line="240" w:lineRule="auto"/>
              <w:jc w:val="center"/>
              <w:rPr>
                <w:rFonts w:ascii="Times New Roman" w:hAnsi="Times New Roman"/>
                <w:szCs w:val="20"/>
              </w:rPr>
            </w:pPr>
            <w:r w:rsidRPr="00A14992">
              <w:rPr>
                <w:rFonts w:ascii="Times New Roman" w:hAnsi="Times New Roman"/>
                <w:szCs w:val="20"/>
              </w:rPr>
              <w:t>LF</w:t>
            </w:r>
          </w:p>
        </w:tc>
        <w:tc>
          <w:tcPr>
            <w:tcW w:w="794" w:type="pct"/>
            <w:tcBorders>
              <w:top w:val="nil"/>
              <w:left w:val="nil"/>
              <w:bottom w:val="single" w:sz="4" w:space="0" w:color="auto"/>
              <w:right w:val="single" w:sz="4" w:space="0" w:color="auto"/>
            </w:tcBorders>
          </w:tcPr>
          <w:p w14:paraId="4E74AB60" w14:textId="323D52D2" w:rsidR="00A14992" w:rsidRPr="00A14992" w:rsidRDefault="00256CDC" w:rsidP="00A14992">
            <w:pPr>
              <w:spacing w:before="0" w:after="0" w:line="240" w:lineRule="auto"/>
              <w:jc w:val="center"/>
              <w:rPr>
                <w:rFonts w:ascii="Times New Roman" w:hAnsi="Times New Roman"/>
                <w:szCs w:val="20"/>
              </w:rPr>
            </w:pPr>
            <w:r>
              <w:rPr>
                <w:rFonts w:ascii="Times New Roman" w:hAnsi="Times New Roman"/>
                <w:noProof/>
                <w:color w:val="000000"/>
                <w:szCs w:val="20"/>
              </w:rPr>
              <w:pict w14:anchorId="6CB9E2C3">
                <v:shape id="Graphic 12" o:spid="_x0000_i1036" type="#_x0000_t75" alt="Close" style="width:14.05pt;height:14.0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">
                  <v:imagedata r:id="rId18" o:title="" cropbottom="-1179f" cropleft="-2530f" cropright="-3542f"/>
                </v:shape>
              </w:pict>
            </w:r>
          </w:p>
        </w:tc>
      </w:tr>
      <w:tr w:rsidR="00A14992" w:rsidRPr="00A14992" w14:paraId="7D477221" w14:textId="77777777" w:rsidTr="009629E8">
        <w:trPr>
          <w:trHeight w:val="227"/>
        </w:trPr>
        <w:tc>
          <w:tcPr>
            <w:tcW w:w="3333" w:type="pct"/>
            <w:tcBorders>
              <w:top w:val="nil"/>
              <w:left w:val="single" w:sz="4" w:space="0" w:color="auto"/>
              <w:bottom w:val="single" w:sz="4" w:space="0" w:color="auto"/>
              <w:right w:val="single" w:sz="4" w:space="0" w:color="auto"/>
            </w:tcBorders>
            <w:shd w:val="clear" w:color="auto" w:fill="auto"/>
            <w:noWrap/>
            <w:vAlign w:val="center"/>
            <w:hideMark/>
          </w:tcPr>
          <w:p w14:paraId="4E589DF7" w14:textId="77777777" w:rsidR="00A14992" w:rsidRPr="00A14992" w:rsidRDefault="00A14992" w:rsidP="00A14992">
            <w:pPr>
              <w:spacing w:before="0" w:after="0" w:line="240" w:lineRule="auto"/>
              <w:rPr>
                <w:rFonts w:ascii="Times New Roman" w:hAnsi="Times New Roman"/>
                <w:color w:val="000000"/>
                <w:szCs w:val="20"/>
              </w:rPr>
            </w:pPr>
            <w:r w:rsidRPr="00A14992">
              <w:rPr>
                <w:rFonts w:ascii="Times New Roman" w:hAnsi="Times New Roman"/>
                <w:color w:val="000000"/>
                <w:szCs w:val="20"/>
              </w:rPr>
              <w:t>Pass-Through Business Rates (B2)</w:t>
            </w:r>
          </w:p>
        </w:tc>
        <w:tc>
          <w:tcPr>
            <w:tcW w:w="873" w:type="pct"/>
            <w:tcBorders>
              <w:top w:val="nil"/>
              <w:left w:val="nil"/>
              <w:bottom w:val="single" w:sz="4" w:space="0" w:color="auto"/>
              <w:right w:val="single" w:sz="4" w:space="0" w:color="auto"/>
            </w:tcBorders>
            <w:shd w:val="clear" w:color="auto" w:fill="auto"/>
            <w:noWrap/>
            <w:vAlign w:val="center"/>
            <w:hideMark/>
          </w:tcPr>
          <w:p w14:paraId="38B0E4C6" w14:textId="77777777" w:rsidR="00A14992" w:rsidRPr="00A14992" w:rsidRDefault="00A14992" w:rsidP="00A14992">
            <w:pPr>
              <w:spacing w:before="0" w:after="0" w:line="240" w:lineRule="auto"/>
              <w:jc w:val="center"/>
              <w:rPr>
                <w:rFonts w:ascii="Times New Roman" w:hAnsi="Times New Roman"/>
                <w:szCs w:val="20"/>
              </w:rPr>
            </w:pPr>
            <w:r w:rsidRPr="00A14992">
              <w:rPr>
                <w:rFonts w:ascii="Times New Roman" w:hAnsi="Times New Roman"/>
                <w:szCs w:val="20"/>
              </w:rPr>
              <w:t>RB</w:t>
            </w:r>
          </w:p>
        </w:tc>
        <w:tc>
          <w:tcPr>
            <w:tcW w:w="794" w:type="pct"/>
            <w:tcBorders>
              <w:top w:val="nil"/>
              <w:left w:val="nil"/>
              <w:bottom w:val="single" w:sz="4" w:space="0" w:color="auto"/>
              <w:right w:val="single" w:sz="4" w:space="0" w:color="auto"/>
            </w:tcBorders>
          </w:tcPr>
          <w:p w14:paraId="754543D0" w14:textId="52890E9C" w:rsidR="00A14992" w:rsidRPr="00A14992" w:rsidRDefault="00256CDC" w:rsidP="00A14992">
            <w:pPr>
              <w:spacing w:before="0" w:after="0" w:line="240" w:lineRule="auto"/>
              <w:jc w:val="center"/>
              <w:rPr>
                <w:rFonts w:ascii="Times New Roman" w:hAnsi="Times New Roman"/>
                <w:szCs w:val="20"/>
              </w:rPr>
            </w:pPr>
            <w:r>
              <w:rPr>
                <w:rFonts w:ascii="Times New Roman" w:hAnsi="Times New Roman"/>
                <w:noProof/>
                <w:color w:val="000000"/>
                <w:szCs w:val="20"/>
              </w:rPr>
              <w:pict w14:anchorId="2F971839">
                <v:shape id="Graphic 1" o:spid="_x0000_i1037" type="#_x0000_t75" alt="Close" style="width:14.05pt;height:14.0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">
                  <v:imagedata r:id="rId18" o:title="" cropbottom="-1179f" cropleft="-2530f" cropright="-3542f"/>
                </v:shape>
              </w:pict>
            </w:r>
          </w:p>
        </w:tc>
      </w:tr>
      <w:tr w:rsidR="00A14992" w:rsidRPr="00A14992" w14:paraId="79EAE2E3" w14:textId="77777777" w:rsidTr="009629E8">
        <w:trPr>
          <w:trHeight w:val="227"/>
        </w:trPr>
        <w:tc>
          <w:tcPr>
            <w:tcW w:w="3333" w:type="pct"/>
            <w:tcBorders>
              <w:top w:val="nil"/>
              <w:left w:val="single" w:sz="4" w:space="0" w:color="auto"/>
              <w:bottom w:val="single" w:sz="4" w:space="0" w:color="auto"/>
              <w:right w:val="single" w:sz="4" w:space="0" w:color="auto"/>
            </w:tcBorders>
            <w:shd w:val="clear" w:color="auto" w:fill="auto"/>
            <w:noWrap/>
            <w:vAlign w:val="center"/>
            <w:hideMark/>
          </w:tcPr>
          <w:p w14:paraId="38F247A9" w14:textId="77777777" w:rsidR="00A14992" w:rsidRPr="00A14992" w:rsidRDefault="00A14992" w:rsidP="00A14992">
            <w:pPr>
              <w:spacing w:before="0" w:after="0" w:line="240" w:lineRule="auto"/>
              <w:rPr>
                <w:rFonts w:ascii="Times New Roman" w:hAnsi="Times New Roman"/>
                <w:color w:val="000000"/>
                <w:szCs w:val="20"/>
              </w:rPr>
            </w:pPr>
            <w:r w:rsidRPr="00A14992">
              <w:rPr>
                <w:rFonts w:ascii="Times New Roman" w:hAnsi="Times New Roman"/>
                <w:color w:val="000000"/>
                <w:szCs w:val="20"/>
              </w:rPr>
              <w:t>Pass-Through Transmission Connection Point Charges (B3)</w:t>
            </w:r>
          </w:p>
        </w:tc>
        <w:tc>
          <w:tcPr>
            <w:tcW w:w="873" w:type="pct"/>
            <w:tcBorders>
              <w:top w:val="nil"/>
              <w:left w:val="nil"/>
              <w:bottom w:val="single" w:sz="4" w:space="0" w:color="auto"/>
              <w:right w:val="single" w:sz="4" w:space="0" w:color="auto"/>
            </w:tcBorders>
            <w:shd w:val="clear" w:color="auto" w:fill="auto"/>
            <w:noWrap/>
            <w:vAlign w:val="center"/>
            <w:hideMark/>
          </w:tcPr>
          <w:p w14:paraId="41B3F8FC" w14:textId="77777777" w:rsidR="00A14992" w:rsidRPr="00A14992" w:rsidRDefault="00A14992" w:rsidP="00A14992">
            <w:pPr>
              <w:spacing w:before="0" w:after="0" w:line="240" w:lineRule="auto"/>
              <w:jc w:val="center"/>
              <w:rPr>
                <w:rFonts w:ascii="Times New Roman" w:hAnsi="Times New Roman"/>
                <w:szCs w:val="20"/>
              </w:rPr>
            </w:pPr>
            <w:r w:rsidRPr="00A14992">
              <w:rPr>
                <w:rFonts w:ascii="Times New Roman" w:hAnsi="Times New Roman"/>
                <w:szCs w:val="20"/>
              </w:rPr>
              <w:t>TB</w:t>
            </w:r>
          </w:p>
        </w:tc>
        <w:tc>
          <w:tcPr>
            <w:tcW w:w="794" w:type="pct"/>
            <w:tcBorders>
              <w:top w:val="nil"/>
              <w:left w:val="nil"/>
              <w:bottom w:val="single" w:sz="4" w:space="0" w:color="auto"/>
              <w:right w:val="single" w:sz="4" w:space="0" w:color="auto"/>
            </w:tcBorders>
          </w:tcPr>
          <w:p w14:paraId="3063A62D" w14:textId="768B11D9" w:rsidR="00A14992" w:rsidRPr="00A14992" w:rsidRDefault="00256CDC" w:rsidP="00A14992">
            <w:pPr>
              <w:spacing w:before="0" w:after="0" w:line="240" w:lineRule="auto"/>
              <w:jc w:val="center"/>
              <w:rPr>
                <w:rFonts w:ascii="Times New Roman" w:hAnsi="Times New Roman"/>
                <w:szCs w:val="20"/>
              </w:rPr>
            </w:pPr>
            <w:r>
              <w:rPr>
                <w:rFonts w:ascii="Times New Roman" w:hAnsi="Times New Roman"/>
                <w:noProof/>
                <w:color w:val="000000"/>
                <w:szCs w:val="20"/>
              </w:rPr>
              <w:pict w14:anchorId="0B8132EB">
                <v:shape id="Graphic 13" o:spid="_x0000_i1038" type="#_x0000_t75" alt="Close" style="width:14.05pt;height:14.0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">
                  <v:imagedata r:id="rId18" o:title="" cropbottom="-1179f" cropleft="-2530f" cropright="-3542f"/>
                </v:shape>
              </w:pict>
            </w:r>
          </w:p>
        </w:tc>
      </w:tr>
      <w:tr w:rsidR="00A14992" w:rsidRPr="00A14992" w14:paraId="429F5B6E" w14:textId="77777777" w:rsidTr="009629E8">
        <w:trPr>
          <w:trHeight w:val="227"/>
        </w:trPr>
        <w:tc>
          <w:tcPr>
            <w:tcW w:w="3333" w:type="pct"/>
            <w:tcBorders>
              <w:top w:val="nil"/>
              <w:left w:val="single" w:sz="4" w:space="0" w:color="auto"/>
              <w:bottom w:val="single" w:sz="4" w:space="0" w:color="auto"/>
              <w:right w:val="single" w:sz="4" w:space="0" w:color="auto"/>
            </w:tcBorders>
            <w:shd w:val="clear" w:color="auto" w:fill="auto"/>
            <w:noWrap/>
            <w:vAlign w:val="center"/>
            <w:hideMark/>
          </w:tcPr>
          <w:p w14:paraId="430F16CD" w14:textId="77777777" w:rsidR="00A14992" w:rsidRPr="00A14992" w:rsidRDefault="00A14992" w:rsidP="00A14992">
            <w:pPr>
              <w:spacing w:before="0" w:after="0" w:line="240" w:lineRule="auto"/>
              <w:rPr>
                <w:rFonts w:ascii="Times New Roman" w:hAnsi="Times New Roman"/>
                <w:color w:val="000000"/>
                <w:szCs w:val="20"/>
              </w:rPr>
            </w:pPr>
            <w:r w:rsidRPr="00A14992">
              <w:rPr>
                <w:rFonts w:ascii="Times New Roman" w:hAnsi="Times New Roman"/>
                <w:color w:val="000000"/>
                <w:szCs w:val="20"/>
              </w:rPr>
              <w:t>Pass-through Smart Meter Communication Licence Costs (B4)</w:t>
            </w:r>
          </w:p>
        </w:tc>
        <w:tc>
          <w:tcPr>
            <w:tcW w:w="873" w:type="pct"/>
            <w:tcBorders>
              <w:top w:val="nil"/>
              <w:left w:val="nil"/>
              <w:bottom w:val="single" w:sz="4" w:space="0" w:color="auto"/>
              <w:right w:val="single" w:sz="4" w:space="0" w:color="auto"/>
            </w:tcBorders>
            <w:shd w:val="clear" w:color="auto" w:fill="auto"/>
            <w:noWrap/>
            <w:vAlign w:val="center"/>
            <w:hideMark/>
          </w:tcPr>
          <w:p w14:paraId="34EA8586" w14:textId="77777777" w:rsidR="00A14992" w:rsidRPr="00A14992" w:rsidRDefault="00A14992" w:rsidP="00A14992">
            <w:pPr>
              <w:spacing w:before="0" w:after="0" w:line="240" w:lineRule="auto"/>
              <w:jc w:val="center"/>
              <w:rPr>
                <w:rFonts w:ascii="Times New Roman" w:hAnsi="Times New Roman"/>
                <w:szCs w:val="20"/>
              </w:rPr>
            </w:pPr>
            <w:r w:rsidRPr="00A14992">
              <w:rPr>
                <w:rFonts w:ascii="Times New Roman" w:hAnsi="Times New Roman"/>
                <w:szCs w:val="20"/>
              </w:rPr>
              <w:t>SMC</w:t>
            </w:r>
          </w:p>
        </w:tc>
        <w:tc>
          <w:tcPr>
            <w:tcW w:w="794" w:type="pct"/>
            <w:tcBorders>
              <w:top w:val="nil"/>
              <w:left w:val="nil"/>
              <w:bottom w:val="single" w:sz="4" w:space="0" w:color="auto"/>
              <w:right w:val="single" w:sz="4" w:space="0" w:color="auto"/>
            </w:tcBorders>
          </w:tcPr>
          <w:p w14:paraId="2411315C" w14:textId="07405AD2" w:rsidR="00A14992" w:rsidRPr="00A14992" w:rsidRDefault="00256CDC" w:rsidP="00A14992">
            <w:pPr>
              <w:spacing w:before="0" w:after="0" w:line="240" w:lineRule="auto"/>
              <w:jc w:val="center"/>
              <w:rPr>
                <w:rFonts w:ascii="Times New Roman" w:hAnsi="Times New Roman"/>
                <w:szCs w:val="20"/>
              </w:rPr>
            </w:pPr>
            <w:r>
              <w:rPr>
                <w:rFonts w:ascii="Times New Roman" w:hAnsi="Times New Roman"/>
                <w:noProof/>
                <w:color w:val="000000"/>
                <w:szCs w:val="20"/>
              </w:rPr>
              <w:pict w14:anchorId="25674EA2">
                <v:shape id="Graphic 14" o:spid="_x0000_i1039" type="#_x0000_t75" alt="Close" style="width:14.05pt;height:14.0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">
                  <v:imagedata r:id="rId18" o:title="" cropbottom="-1179f" cropleft="-2530f" cropright="-3542f"/>
                </v:shape>
              </w:pict>
            </w:r>
          </w:p>
        </w:tc>
      </w:tr>
      <w:tr w:rsidR="00A14992" w:rsidRPr="00A14992" w14:paraId="69E2E9AF" w14:textId="77777777" w:rsidTr="009629E8">
        <w:trPr>
          <w:trHeight w:val="227"/>
        </w:trPr>
        <w:tc>
          <w:tcPr>
            <w:tcW w:w="3333" w:type="pct"/>
            <w:tcBorders>
              <w:top w:val="nil"/>
              <w:left w:val="single" w:sz="4" w:space="0" w:color="auto"/>
              <w:bottom w:val="single" w:sz="4" w:space="0" w:color="auto"/>
              <w:right w:val="single" w:sz="4" w:space="0" w:color="auto"/>
            </w:tcBorders>
            <w:shd w:val="clear" w:color="auto" w:fill="auto"/>
            <w:noWrap/>
            <w:vAlign w:val="center"/>
            <w:hideMark/>
          </w:tcPr>
          <w:p w14:paraId="76836FF6" w14:textId="77777777" w:rsidR="00A14992" w:rsidRPr="00A14992" w:rsidRDefault="00A14992" w:rsidP="00A14992">
            <w:pPr>
              <w:spacing w:before="0" w:after="0" w:line="240" w:lineRule="auto"/>
              <w:rPr>
                <w:rFonts w:ascii="Times New Roman" w:hAnsi="Times New Roman"/>
                <w:color w:val="000000"/>
                <w:szCs w:val="20"/>
              </w:rPr>
            </w:pPr>
            <w:r w:rsidRPr="00A14992">
              <w:rPr>
                <w:rFonts w:ascii="Times New Roman" w:hAnsi="Times New Roman"/>
                <w:color w:val="000000"/>
                <w:szCs w:val="20"/>
              </w:rPr>
              <w:t>Pass-through Smart Meter IT Costs (B5)</w:t>
            </w:r>
          </w:p>
        </w:tc>
        <w:tc>
          <w:tcPr>
            <w:tcW w:w="873" w:type="pct"/>
            <w:tcBorders>
              <w:top w:val="nil"/>
              <w:left w:val="nil"/>
              <w:bottom w:val="single" w:sz="4" w:space="0" w:color="auto"/>
              <w:right w:val="single" w:sz="4" w:space="0" w:color="auto"/>
            </w:tcBorders>
            <w:shd w:val="clear" w:color="auto" w:fill="auto"/>
            <w:noWrap/>
            <w:vAlign w:val="center"/>
            <w:hideMark/>
          </w:tcPr>
          <w:p w14:paraId="2B6B2AE0" w14:textId="77777777" w:rsidR="00A14992" w:rsidRPr="00A14992" w:rsidRDefault="00A14992" w:rsidP="00A14992">
            <w:pPr>
              <w:spacing w:before="0" w:after="0" w:line="240" w:lineRule="auto"/>
              <w:jc w:val="center"/>
              <w:rPr>
                <w:rFonts w:ascii="Times New Roman" w:hAnsi="Times New Roman"/>
                <w:szCs w:val="20"/>
              </w:rPr>
            </w:pPr>
            <w:r w:rsidRPr="00A14992">
              <w:rPr>
                <w:rFonts w:ascii="Times New Roman" w:hAnsi="Times New Roman"/>
                <w:szCs w:val="20"/>
              </w:rPr>
              <w:t>SMIT</w:t>
            </w:r>
          </w:p>
        </w:tc>
        <w:tc>
          <w:tcPr>
            <w:tcW w:w="794" w:type="pct"/>
            <w:tcBorders>
              <w:top w:val="nil"/>
              <w:left w:val="nil"/>
              <w:bottom w:val="single" w:sz="4" w:space="0" w:color="auto"/>
              <w:right w:val="single" w:sz="4" w:space="0" w:color="auto"/>
            </w:tcBorders>
          </w:tcPr>
          <w:p w14:paraId="4958AC9D" w14:textId="1C69D325" w:rsidR="00A14992" w:rsidRPr="00A14992" w:rsidRDefault="00256CDC" w:rsidP="00A14992">
            <w:pPr>
              <w:spacing w:before="0" w:after="0" w:line="240" w:lineRule="auto"/>
              <w:jc w:val="center"/>
              <w:rPr>
                <w:rFonts w:ascii="Times New Roman" w:hAnsi="Times New Roman"/>
                <w:szCs w:val="20"/>
              </w:rPr>
            </w:pPr>
            <w:r>
              <w:rPr>
                <w:rFonts w:ascii="Times New Roman" w:hAnsi="Times New Roman"/>
                <w:noProof/>
                <w:color w:val="000000"/>
                <w:szCs w:val="20"/>
              </w:rPr>
              <w:pict w14:anchorId="7D2F58AD">
                <v:shape id="Graphic 15" o:spid="_x0000_i1040" type="#_x0000_t75" alt="Close" style="width:14.05pt;height:14.0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">
                  <v:imagedata r:id="rId18" o:title="" cropbottom="-1179f" cropleft="-2530f" cropright="-3542f"/>
                </v:shape>
              </w:pict>
            </w:r>
          </w:p>
        </w:tc>
      </w:tr>
      <w:tr w:rsidR="00A14992" w:rsidRPr="00A14992" w14:paraId="52D89DAC" w14:textId="77777777" w:rsidTr="009629E8">
        <w:trPr>
          <w:trHeight w:val="227"/>
        </w:trPr>
        <w:tc>
          <w:tcPr>
            <w:tcW w:w="3333" w:type="pct"/>
            <w:tcBorders>
              <w:top w:val="nil"/>
              <w:left w:val="single" w:sz="4" w:space="0" w:color="auto"/>
              <w:bottom w:val="single" w:sz="4" w:space="0" w:color="auto"/>
              <w:right w:val="single" w:sz="4" w:space="0" w:color="auto"/>
            </w:tcBorders>
            <w:shd w:val="clear" w:color="auto" w:fill="auto"/>
            <w:noWrap/>
            <w:vAlign w:val="center"/>
            <w:hideMark/>
          </w:tcPr>
          <w:p w14:paraId="412BD8EF" w14:textId="77777777" w:rsidR="00A14992" w:rsidRPr="00A14992" w:rsidRDefault="00A14992" w:rsidP="00A14992">
            <w:pPr>
              <w:spacing w:before="0" w:after="0" w:line="240" w:lineRule="auto"/>
              <w:rPr>
                <w:rFonts w:ascii="Times New Roman" w:hAnsi="Times New Roman"/>
                <w:color w:val="000000"/>
                <w:szCs w:val="20"/>
              </w:rPr>
            </w:pPr>
            <w:r w:rsidRPr="00A14992">
              <w:rPr>
                <w:rFonts w:ascii="Times New Roman" w:hAnsi="Times New Roman"/>
                <w:color w:val="000000"/>
                <w:szCs w:val="20"/>
              </w:rPr>
              <w:t>Pass-through Ring Fence Costs (B6)</w:t>
            </w:r>
          </w:p>
        </w:tc>
        <w:tc>
          <w:tcPr>
            <w:tcW w:w="873" w:type="pct"/>
            <w:tcBorders>
              <w:top w:val="nil"/>
              <w:left w:val="nil"/>
              <w:bottom w:val="single" w:sz="4" w:space="0" w:color="auto"/>
              <w:right w:val="single" w:sz="4" w:space="0" w:color="auto"/>
            </w:tcBorders>
            <w:shd w:val="clear" w:color="auto" w:fill="auto"/>
            <w:noWrap/>
            <w:vAlign w:val="center"/>
            <w:hideMark/>
          </w:tcPr>
          <w:p w14:paraId="4A2E140D" w14:textId="77777777" w:rsidR="00A14992" w:rsidRPr="00A14992" w:rsidRDefault="00A14992" w:rsidP="00A14992">
            <w:pPr>
              <w:spacing w:before="0" w:after="0" w:line="240" w:lineRule="auto"/>
              <w:jc w:val="center"/>
              <w:rPr>
                <w:rFonts w:ascii="Times New Roman" w:hAnsi="Times New Roman"/>
                <w:szCs w:val="20"/>
              </w:rPr>
            </w:pPr>
            <w:r w:rsidRPr="00A14992">
              <w:rPr>
                <w:rFonts w:ascii="Times New Roman" w:hAnsi="Times New Roman"/>
                <w:szCs w:val="20"/>
              </w:rPr>
              <w:t>RF</w:t>
            </w:r>
          </w:p>
        </w:tc>
        <w:tc>
          <w:tcPr>
            <w:tcW w:w="794" w:type="pct"/>
            <w:tcBorders>
              <w:top w:val="nil"/>
              <w:left w:val="nil"/>
              <w:bottom w:val="single" w:sz="4" w:space="0" w:color="auto"/>
              <w:right w:val="single" w:sz="4" w:space="0" w:color="auto"/>
            </w:tcBorders>
          </w:tcPr>
          <w:p w14:paraId="64C41EA5" w14:textId="79F9B3B0" w:rsidR="00A14992" w:rsidRPr="00A14992" w:rsidRDefault="00256CDC" w:rsidP="00A14992">
            <w:pPr>
              <w:spacing w:before="0" w:after="0" w:line="240" w:lineRule="auto"/>
              <w:jc w:val="center"/>
              <w:rPr>
                <w:rFonts w:ascii="Times New Roman" w:hAnsi="Times New Roman"/>
                <w:szCs w:val="20"/>
              </w:rPr>
            </w:pPr>
            <w:r>
              <w:rPr>
                <w:rFonts w:ascii="Times New Roman" w:hAnsi="Times New Roman"/>
                <w:noProof/>
                <w:color w:val="000000"/>
                <w:szCs w:val="20"/>
              </w:rPr>
              <w:pict w14:anchorId="3C3936D7">
                <v:shape id="Graphic 16" o:spid="_x0000_i1041" type="#_x0000_t75" alt="Close" style="width:14.05pt;height:14.0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">
                  <v:imagedata r:id="rId18" o:title="" cropbottom="-1179f" cropleft="-2530f" cropright="-3542f"/>
                </v:shape>
              </w:pict>
            </w:r>
          </w:p>
        </w:tc>
      </w:tr>
      <w:tr w:rsidR="00A14992" w:rsidRPr="00A14992" w14:paraId="20022CBB" w14:textId="77777777" w:rsidTr="009629E8">
        <w:trPr>
          <w:trHeight w:val="227"/>
        </w:trPr>
        <w:tc>
          <w:tcPr>
            <w:tcW w:w="3333" w:type="pct"/>
            <w:tcBorders>
              <w:top w:val="nil"/>
              <w:left w:val="single" w:sz="4" w:space="0" w:color="auto"/>
              <w:bottom w:val="single" w:sz="4" w:space="0" w:color="auto"/>
              <w:right w:val="single" w:sz="4" w:space="0" w:color="auto"/>
            </w:tcBorders>
            <w:shd w:val="clear" w:color="auto" w:fill="auto"/>
            <w:noWrap/>
            <w:vAlign w:val="center"/>
            <w:hideMark/>
          </w:tcPr>
          <w:p w14:paraId="5B25A161" w14:textId="77777777" w:rsidR="00A14992" w:rsidRPr="00A14992" w:rsidRDefault="00A14992" w:rsidP="00A14992">
            <w:pPr>
              <w:spacing w:before="0" w:after="0" w:line="240" w:lineRule="auto"/>
              <w:rPr>
                <w:rFonts w:ascii="Times New Roman" w:hAnsi="Times New Roman"/>
                <w:color w:val="000000"/>
                <w:szCs w:val="20"/>
              </w:rPr>
            </w:pPr>
            <w:r w:rsidRPr="00A14992">
              <w:rPr>
                <w:rFonts w:ascii="Times New Roman" w:hAnsi="Times New Roman"/>
                <w:color w:val="000000"/>
                <w:szCs w:val="20"/>
              </w:rPr>
              <w:t>Pass-Through Others (B7)</w:t>
            </w:r>
          </w:p>
        </w:tc>
        <w:tc>
          <w:tcPr>
            <w:tcW w:w="873" w:type="pct"/>
            <w:tcBorders>
              <w:top w:val="nil"/>
              <w:left w:val="nil"/>
              <w:bottom w:val="single" w:sz="4" w:space="0" w:color="auto"/>
              <w:right w:val="single" w:sz="4" w:space="0" w:color="auto"/>
            </w:tcBorders>
            <w:shd w:val="clear" w:color="auto" w:fill="auto"/>
            <w:noWrap/>
            <w:vAlign w:val="center"/>
            <w:hideMark/>
          </w:tcPr>
          <w:p w14:paraId="4DACF488" w14:textId="77777777" w:rsidR="00A14992" w:rsidRPr="00A14992" w:rsidRDefault="00A14992" w:rsidP="00A14992">
            <w:pPr>
              <w:spacing w:before="0" w:after="0" w:line="240" w:lineRule="auto"/>
              <w:jc w:val="center"/>
              <w:rPr>
                <w:rFonts w:ascii="Times New Roman" w:hAnsi="Times New Roman"/>
                <w:szCs w:val="20"/>
              </w:rPr>
            </w:pPr>
            <w:r w:rsidRPr="00A14992">
              <w:rPr>
                <w:rFonts w:ascii="Times New Roman" w:hAnsi="Times New Roman"/>
                <w:szCs w:val="20"/>
              </w:rPr>
              <w:t>HB</w:t>
            </w:r>
            <w:r w:rsidRPr="00A14992">
              <w:rPr>
                <w:rFonts w:ascii="Times New Roman" w:hAnsi="Times New Roman"/>
                <w:szCs w:val="20"/>
                <w:vertAlign w:val="subscript"/>
              </w:rPr>
              <w:t xml:space="preserve">, </w:t>
            </w:r>
            <w:r w:rsidRPr="00A14992">
              <w:rPr>
                <w:rFonts w:ascii="Times New Roman" w:hAnsi="Times New Roman"/>
                <w:szCs w:val="20"/>
              </w:rPr>
              <w:t>SEC, UNC</w:t>
            </w:r>
          </w:p>
        </w:tc>
        <w:tc>
          <w:tcPr>
            <w:tcW w:w="794" w:type="pct"/>
            <w:tcBorders>
              <w:top w:val="nil"/>
              <w:left w:val="nil"/>
              <w:bottom w:val="single" w:sz="4" w:space="0" w:color="auto"/>
              <w:right w:val="single" w:sz="4" w:space="0" w:color="auto"/>
            </w:tcBorders>
          </w:tcPr>
          <w:p w14:paraId="7F2DEDA1" w14:textId="787EA038" w:rsidR="00A14992" w:rsidRPr="00A14992" w:rsidRDefault="00256CDC" w:rsidP="00A14992">
            <w:pPr>
              <w:spacing w:before="0" w:after="0" w:line="240" w:lineRule="auto"/>
              <w:jc w:val="center"/>
              <w:rPr>
                <w:rFonts w:ascii="Times New Roman" w:hAnsi="Times New Roman"/>
                <w:szCs w:val="20"/>
              </w:rPr>
            </w:pPr>
            <w:r>
              <w:rPr>
                <w:rFonts w:ascii="Times New Roman" w:hAnsi="Times New Roman"/>
                <w:noProof/>
                <w:color w:val="000000"/>
                <w:szCs w:val="20"/>
              </w:rPr>
              <w:pict w14:anchorId="68BB6781">
                <v:shape id="Graphic 17" o:spid="_x0000_i1042" type="#_x0000_t75" alt="Close" style="width:14.05pt;height:14.0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">
                  <v:imagedata r:id="rId18" o:title="" cropbottom="-1179f" cropleft="-2530f" cropright="-3542f"/>
                </v:shape>
              </w:pict>
            </w:r>
          </w:p>
        </w:tc>
      </w:tr>
      <w:tr w:rsidR="00A14992" w:rsidRPr="00A14992" w14:paraId="59E2B4C5" w14:textId="77777777" w:rsidTr="009629E8">
        <w:trPr>
          <w:trHeight w:val="227"/>
        </w:trPr>
        <w:tc>
          <w:tcPr>
            <w:tcW w:w="3333" w:type="pct"/>
            <w:tcBorders>
              <w:top w:val="nil"/>
              <w:left w:val="single" w:sz="4" w:space="0" w:color="auto"/>
              <w:bottom w:val="single" w:sz="4" w:space="0" w:color="auto"/>
              <w:right w:val="single" w:sz="4" w:space="0" w:color="auto"/>
            </w:tcBorders>
            <w:shd w:val="clear" w:color="000000" w:fill="BFBFBF"/>
            <w:vAlign w:val="center"/>
            <w:hideMark/>
          </w:tcPr>
          <w:p w14:paraId="0E7AC380" w14:textId="77777777" w:rsidR="00A14992" w:rsidRPr="00A14992" w:rsidRDefault="00A14992" w:rsidP="00A14992">
            <w:pPr>
              <w:spacing w:before="0" w:after="0" w:line="240" w:lineRule="auto"/>
              <w:rPr>
                <w:rFonts w:ascii="Times New Roman" w:hAnsi="Times New Roman"/>
                <w:b/>
                <w:bCs/>
                <w:color w:val="000000"/>
                <w:szCs w:val="20"/>
              </w:rPr>
            </w:pPr>
            <w:r w:rsidRPr="00A14992">
              <w:rPr>
                <w:rFonts w:ascii="Times New Roman" w:hAnsi="Times New Roman"/>
                <w:b/>
                <w:bCs/>
                <w:color w:val="000000"/>
                <w:szCs w:val="20"/>
              </w:rPr>
              <w:t>Allowed Pass-Through Items (B):</w:t>
            </w:r>
            <w:r w:rsidRPr="00A14992">
              <w:rPr>
                <w:rFonts w:ascii="Times New Roman" w:hAnsi="Times New Roman"/>
                <w:b/>
                <w:bCs/>
                <w:color w:val="000000"/>
                <w:szCs w:val="20"/>
              </w:rPr>
              <w:br/>
              <w:t>[B = B1 + B2 + B3 + B4 + B5 + B6 + B7]</w:t>
            </w:r>
          </w:p>
        </w:tc>
        <w:tc>
          <w:tcPr>
            <w:tcW w:w="873" w:type="pct"/>
            <w:tcBorders>
              <w:top w:val="nil"/>
              <w:left w:val="nil"/>
              <w:bottom w:val="single" w:sz="4" w:space="0" w:color="auto"/>
              <w:right w:val="single" w:sz="4" w:space="0" w:color="auto"/>
            </w:tcBorders>
            <w:shd w:val="clear" w:color="000000" w:fill="BFBFBF"/>
            <w:noWrap/>
            <w:vAlign w:val="center"/>
            <w:hideMark/>
          </w:tcPr>
          <w:p w14:paraId="16AAB682" w14:textId="77777777" w:rsidR="00A14992" w:rsidRPr="00A14992" w:rsidRDefault="00A14992" w:rsidP="00A14992">
            <w:pPr>
              <w:spacing w:before="0" w:after="0" w:line="240" w:lineRule="auto"/>
              <w:jc w:val="center"/>
              <w:rPr>
                <w:rFonts w:ascii="Times New Roman" w:hAnsi="Times New Roman"/>
                <w:b/>
                <w:bCs/>
                <w:szCs w:val="20"/>
              </w:rPr>
            </w:pPr>
            <w:r w:rsidRPr="00A14992">
              <w:rPr>
                <w:rFonts w:ascii="Times New Roman" w:hAnsi="Times New Roman"/>
                <w:b/>
                <w:bCs/>
                <w:szCs w:val="20"/>
              </w:rPr>
              <w:t>PT</w:t>
            </w:r>
          </w:p>
        </w:tc>
        <w:tc>
          <w:tcPr>
            <w:tcW w:w="794" w:type="pct"/>
            <w:tcBorders>
              <w:top w:val="nil"/>
              <w:left w:val="nil"/>
              <w:bottom w:val="single" w:sz="4" w:space="0" w:color="auto"/>
              <w:right w:val="single" w:sz="4" w:space="0" w:color="auto"/>
            </w:tcBorders>
            <w:shd w:val="clear" w:color="000000" w:fill="BFBFBF"/>
          </w:tcPr>
          <w:p w14:paraId="2E2844C3" w14:textId="77777777" w:rsidR="00A14992" w:rsidRPr="00A14992" w:rsidRDefault="00A14992" w:rsidP="00A14992">
            <w:pPr>
              <w:spacing w:before="0" w:after="0" w:line="240" w:lineRule="auto"/>
              <w:jc w:val="center"/>
              <w:rPr>
                <w:rFonts w:ascii="Times New Roman" w:hAnsi="Times New Roman"/>
                <w:b/>
                <w:bCs/>
                <w:szCs w:val="20"/>
              </w:rPr>
            </w:pPr>
          </w:p>
        </w:tc>
      </w:tr>
      <w:tr w:rsidR="00A14992" w:rsidRPr="00A14992" w14:paraId="0CFF7391" w14:textId="77777777" w:rsidTr="009629E8">
        <w:trPr>
          <w:trHeight w:val="227"/>
        </w:trPr>
        <w:tc>
          <w:tcPr>
            <w:tcW w:w="3333" w:type="pct"/>
            <w:tcBorders>
              <w:top w:val="nil"/>
              <w:left w:val="single" w:sz="4" w:space="0" w:color="auto"/>
              <w:bottom w:val="single" w:sz="4" w:space="0" w:color="auto"/>
              <w:right w:val="single" w:sz="4" w:space="0" w:color="auto"/>
            </w:tcBorders>
            <w:shd w:val="clear" w:color="auto" w:fill="auto"/>
            <w:noWrap/>
            <w:vAlign w:val="center"/>
            <w:hideMark/>
          </w:tcPr>
          <w:p w14:paraId="693DD1CA" w14:textId="77777777" w:rsidR="00A14992" w:rsidRPr="00A14992" w:rsidRDefault="00A14992" w:rsidP="00A14992">
            <w:pPr>
              <w:spacing w:before="0" w:after="0" w:line="240" w:lineRule="auto"/>
              <w:rPr>
                <w:rFonts w:ascii="Times New Roman" w:hAnsi="Times New Roman"/>
                <w:color w:val="000000"/>
                <w:szCs w:val="20"/>
              </w:rPr>
            </w:pPr>
            <w:r w:rsidRPr="00A14992">
              <w:rPr>
                <w:rFonts w:ascii="Times New Roman" w:hAnsi="Times New Roman"/>
                <w:color w:val="000000"/>
                <w:szCs w:val="20"/>
              </w:rPr>
              <w:t>Broad Measure of Customer Service incentive (C1)</w:t>
            </w:r>
          </w:p>
        </w:tc>
        <w:tc>
          <w:tcPr>
            <w:tcW w:w="873" w:type="pct"/>
            <w:tcBorders>
              <w:top w:val="nil"/>
              <w:left w:val="nil"/>
              <w:bottom w:val="single" w:sz="4" w:space="0" w:color="auto"/>
              <w:right w:val="single" w:sz="4" w:space="0" w:color="auto"/>
            </w:tcBorders>
            <w:shd w:val="clear" w:color="auto" w:fill="auto"/>
            <w:noWrap/>
            <w:vAlign w:val="center"/>
            <w:hideMark/>
          </w:tcPr>
          <w:p w14:paraId="03A625A0" w14:textId="77777777" w:rsidR="00A14992" w:rsidRPr="00A14992" w:rsidRDefault="00A14992" w:rsidP="00A14992">
            <w:pPr>
              <w:spacing w:before="0" w:after="0" w:line="240" w:lineRule="auto"/>
              <w:jc w:val="center"/>
              <w:rPr>
                <w:rFonts w:ascii="Times New Roman" w:hAnsi="Times New Roman"/>
                <w:szCs w:val="20"/>
              </w:rPr>
            </w:pPr>
            <w:r w:rsidRPr="00A14992">
              <w:rPr>
                <w:rFonts w:ascii="Times New Roman" w:hAnsi="Times New Roman"/>
                <w:szCs w:val="20"/>
              </w:rPr>
              <w:t>BM</w:t>
            </w:r>
          </w:p>
        </w:tc>
        <w:tc>
          <w:tcPr>
            <w:tcW w:w="794" w:type="pct"/>
            <w:tcBorders>
              <w:top w:val="nil"/>
              <w:left w:val="nil"/>
              <w:bottom w:val="single" w:sz="4" w:space="0" w:color="auto"/>
              <w:right w:val="single" w:sz="4" w:space="0" w:color="auto"/>
            </w:tcBorders>
          </w:tcPr>
          <w:p w14:paraId="17FE2C8A" w14:textId="7D72EEB5" w:rsidR="00A14992" w:rsidRPr="00A14992" w:rsidRDefault="00256CDC" w:rsidP="00A14992">
            <w:pPr>
              <w:spacing w:before="0" w:after="0" w:line="240" w:lineRule="auto"/>
              <w:jc w:val="center"/>
              <w:rPr>
                <w:rFonts w:ascii="Times New Roman" w:hAnsi="Times New Roman"/>
                <w:szCs w:val="20"/>
              </w:rPr>
            </w:pPr>
            <w:r>
              <w:rPr>
                <w:rFonts w:ascii="Times New Roman" w:hAnsi="Times New Roman"/>
                <w:noProof/>
                <w:color w:val="000000"/>
                <w:szCs w:val="20"/>
              </w:rPr>
              <w:pict w14:anchorId="4C1930D3">
                <v:shape id="Graphic 7" o:spid="_x0000_i1043" type="#_x0000_t75" alt="Checkmark" style="width:14.05pt;height:14.0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">
                  <v:imagedata r:id="rId19" o:title="" croptop="-2530f" cropbottom="-3542f" cropright="-1179f"/>
                </v:shape>
              </w:pict>
            </w:r>
          </w:p>
        </w:tc>
      </w:tr>
      <w:tr w:rsidR="00A14992" w:rsidRPr="00A14992" w14:paraId="330FFE2D" w14:textId="77777777" w:rsidTr="009629E8">
        <w:trPr>
          <w:trHeight w:val="227"/>
        </w:trPr>
        <w:tc>
          <w:tcPr>
            <w:tcW w:w="3333" w:type="pct"/>
            <w:tcBorders>
              <w:top w:val="nil"/>
              <w:left w:val="single" w:sz="4" w:space="0" w:color="auto"/>
              <w:bottom w:val="single" w:sz="4" w:space="0" w:color="auto"/>
              <w:right w:val="single" w:sz="4" w:space="0" w:color="auto"/>
            </w:tcBorders>
            <w:shd w:val="clear" w:color="auto" w:fill="auto"/>
            <w:noWrap/>
            <w:vAlign w:val="center"/>
            <w:hideMark/>
          </w:tcPr>
          <w:p w14:paraId="3F013574" w14:textId="77777777" w:rsidR="00A14992" w:rsidRPr="00A14992" w:rsidRDefault="00A14992" w:rsidP="00A14992">
            <w:pPr>
              <w:spacing w:before="0" w:after="0" w:line="240" w:lineRule="auto"/>
              <w:rPr>
                <w:rFonts w:ascii="Times New Roman" w:hAnsi="Times New Roman"/>
                <w:color w:val="000000"/>
                <w:szCs w:val="20"/>
              </w:rPr>
            </w:pPr>
            <w:r w:rsidRPr="00A14992">
              <w:rPr>
                <w:rFonts w:ascii="Times New Roman" w:hAnsi="Times New Roman"/>
                <w:color w:val="000000"/>
                <w:szCs w:val="20"/>
              </w:rPr>
              <w:t>Quality of Service incentive (C2)</w:t>
            </w:r>
          </w:p>
        </w:tc>
        <w:tc>
          <w:tcPr>
            <w:tcW w:w="873" w:type="pct"/>
            <w:tcBorders>
              <w:top w:val="nil"/>
              <w:left w:val="nil"/>
              <w:bottom w:val="single" w:sz="4" w:space="0" w:color="auto"/>
              <w:right w:val="single" w:sz="4" w:space="0" w:color="auto"/>
            </w:tcBorders>
            <w:shd w:val="clear" w:color="auto" w:fill="auto"/>
            <w:noWrap/>
            <w:vAlign w:val="center"/>
            <w:hideMark/>
          </w:tcPr>
          <w:p w14:paraId="2C6C6A53" w14:textId="77777777" w:rsidR="00A14992" w:rsidRPr="00A14992" w:rsidRDefault="00A14992" w:rsidP="00A14992">
            <w:pPr>
              <w:spacing w:before="0" w:after="0" w:line="240" w:lineRule="auto"/>
              <w:jc w:val="center"/>
              <w:rPr>
                <w:rFonts w:ascii="Times New Roman" w:hAnsi="Times New Roman"/>
                <w:szCs w:val="20"/>
              </w:rPr>
            </w:pPr>
            <w:r w:rsidRPr="00A14992">
              <w:rPr>
                <w:rFonts w:ascii="Times New Roman" w:hAnsi="Times New Roman"/>
                <w:szCs w:val="20"/>
              </w:rPr>
              <w:t>IQ</w:t>
            </w:r>
          </w:p>
        </w:tc>
        <w:tc>
          <w:tcPr>
            <w:tcW w:w="794" w:type="pct"/>
            <w:tcBorders>
              <w:top w:val="nil"/>
              <w:left w:val="nil"/>
              <w:bottom w:val="single" w:sz="4" w:space="0" w:color="auto"/>
              <w:right w:val="single" w:sz="4" w:space="0" w:color="auto"/>
            </w:tcBorders>
          </w:tcPr>
          <w:p w14:paraId="5637BB0E" w14:textId="0C691275" w:rsidR="00A14992" w:rsidRPr="00A14992" w:rsidRDefault="00256CDC" w:rsidP="00A14992">
            <w:pPr>
              <w:spacing w:before="0" w:after="0" w:line="240" w:lineRule="auto"/>
              <w:jc w:val="center"/>
              <w:rPr>
                <w:rFonts w:ascii="Times New Roman" w:hAnsi="Times New Roman"/>
                <w:szCs w:val="20"/>
              </w:rPr>
            </w:pPr>
            <w:r>
              <w:rPr>
                <w:rFonts w:ascii="Times New Roman" w:hAnsi="Times New Roman"/>
                <w:noProof/>
                <w:color w:val="000000"/>
                <w:szCs w:val="20"/>
              </w:rPr>
              <w:pict w14:anchorId="27FF68ED">
                <v:shape id="Graphic 8" o:spid="_x0000_i1044" type="#_x0000_t75" alt="Checkmark" style="width:14.05pt;height:14.0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">
                  <v:imagedata r:id="rId19" o:title="" croptop="-2530f" cropbottom="-3542f" cropright="-1179f"/>
                </v:shape>
              </w:pict>
            </w:r>
          </w:p>
        </w:tc>
      </w:tr>
      <w:tr w:rsidR="00A14992" w:rsidRPr="00A14992" w14:paraId="632F464C" w14:textId="77777777" w:rsidTr="009629E8">
        <w:trPr>
          <w:trHeight w:val="227"/>
        </w:trPr>
        <w:tc>
          <w:tcPr>
            <w:tcW w:w="3333" w:type="pct"/>
            <w:tcBorders>
              <w:top w:val="nil"/>
              <w:left w:val="single" w:sz="4" w:space="0" w:color="auto"/>
              <w:bottom w:val="single" w:sz="4" w:space="0" w:color="auto"/>
              <w:right w:val="single" w:sz="4" w:space="0" w:color="auto"/>
            </w:tcBorders>
            <w:shd w:val="clear" w:color="auto" w:fill="auto"/>
            <w:noWrap/>
            <w:vAlign w:val="center"/>
            <w:hideMark/>
          </w:tcPr>
          <w:p w14:paraId="0796C204" w14:textId="77777777" w:rsidR="00A14992" w:rsidRPr="00A14992" w:rsidRDefault="00A14992" w:rsidP="00A14992">
            <w:pPr>
              <w:spacing w:before="0" w:after="0" w:line="240" w:lineRule="auto"/>
              <w:rPr>
                <w:rFonts w:ascii="Times New Roman" w:hAnsi="Times New Roman"/>
                <w:color w:val="000000"/>
                <w:szCs w:val="20"/>
              </w:rPr>
            </w:pPr>
            <w:r w:rsidRPr="00A14992">
              <w:rPr>
                <w:rFonts w:ascii="Times New Roman" w:hAnsi="Times New Roman"/>
                <w:color w:val="000000"/>
                <w:szCs w:val="20"/>
              </w:rPr>
              <w:t>Connections Engagement incentive (C3)</w:t>
            </w:r>
          </w:p>
        </w:tc>
        <w:tc>
          <w:tcPr>
            <w:tcW w:w="873" w:type="pct"/>
            <w:tcBorders>
              <w:top w:val="nil"/>
              <w:left w:val="nil"/>
              <w:bottom w:val="single" w:sz="4" w:space="0" w:color="auto"/>
              <w:right w:val="single" w:sz="4" w:space="0" w:color="auto"/>
            </w:tcBorders>
            <w:shd w:val="clear" w:color="auto" w:fill="auto"/>
            <w:noWrap/>
            <w:vAlign w:val="center"/>
            <w:hideMark/>
          </w:tcPr>
          <w:p w14:paraId="3D9DD9BD" w14:textId="77777777" w:rsidR="00A14992" w:rsidRPr="00A14992" w:rsidRDefault="00A14992" w:rsidP="00A14992">
            <w:pPr>
              <w:spacing w:before="0" w:after="0" w:line="240" w:lineRule="auto"/>
              <w:jc w:val="center"/>
              <w:rPr>
                <w:rFonts w:ascii="Times New Roman" w:hAnsi="Times New Roman"/>
                <w:szCs w:val="20"/>
              </w:rPr>
            </w:pPr>
            <w:r w:rsidRPr="00A14992">
              <w:rPr>
                <w:rFonts w:ascii="Times New Roman" w:hAnsi="Times New Roman"/>
                <w:szCs w:val="20"/>
              </w:rPr>
              <w:t>ICE</w:t>
            </w:r>
          </w:p>
        </w:tc>
        <w:tc>
          <w:tcPr>
            <w:tcW w:w="794" w:type="pct"/>
            <w:tcBorders>
              <w:top w:val="nil"/>
              <w:left w:val="nil"/>
              <w:bottom w:val="single" w:sz="4" w:space="0" w:color="auto"/>
              <w:right w:val="single" w:sz="4" w:space="0" w:color="auto"/>
            </w:tcBorders>
          </w:tcPr>
          <w:p w14:paraId="6BB6E9AB" w14:textId="122C64E5" w:rsidR="00A14992" w:rsidRPr="00A14992" w:rsidRDefault="00256CDC" w:rsidP="00A14992">
            <w:pPr>
              <w:spacing w:before="0" w:after="0" w:line="240" w:lineRule="auto"/>
              <w:jc w:val="center"/>
              <w:rPr>
                <w:rFonts w:ascii="Times New Roman" w:hAnsi="Times New Roman"/>
                <w:szCs w:val="20"/>
              </w:rPr>
            </w:pPr>
            <w:r>
              <w:rPr>
                <w:rFonts w:ascii="Times New Roman" w:hAnsi="Times New Roman"/>
                <w:noProof/>
                <w:color w:val="000000"/>
                <w:szCs w:val="20"/>
              </w:rPr>
              <w:pict w14:anchorId="213F3DA3">
                <v:shape id="Graphic 3" o:spid="_x0000_i1045" type="#_x0000_t75" alt="Checkmark" style="width:14.05pt;height:14.0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">
                  <v:imagedata r:id="rId19" o:title="" croptop="-2530f" cropbottom="-3542f" cropright="-1179f"/>
                </v:shape>
              </w:pict>
            </w:r>
          </w:p>
        </w:tc>
      </w:tr>
      <w:tr w:rsidR="00A14992" w:rsidRPr="00A14992" w14:paraId="10DB3C42" w14:textId="77777777" w:rsidTr="009629E8">
        <w:trPr>
          <w:trHeight w:val="227"/>
        </w:trPr>
        <w:tc>
          <w:tcPr>
            <w:tcW w:w="3333" w:type="pct"/>
            <w:tcBorders>
              <w:top w:val="nil"/>
              <w:left w:val="single" w:sz="4" w:space="0" w:color="auto"/>
              <w:bottom w:val="single" w:sz="4" w:space="0" w:color="auto"/>
              <w:right w:val="single" w:sz="4" w:space="0" w:color="auto"/>
            </w:tcBorders>
            <w:shd w:val="clear" w:color="auto" w:fill="auto"/>
            <w:noWrap/>
            <w:vAlign w:val="center"/>
            <w:hideMark/>
          </w:tcPr>
          <w:p w14:paraId="27A8B125" w14:textId="77777777" w:rsidR="00A14992" w:rsidRPr="00A14992" w:rsidRDefault="00A14992" w:rsidP="00A14992">
            <w:pPr>
              <w:spacing w:before="0" w:after="0" w:line="240" w:lineRule="auto"/>
              <w:rPr>
                <w:rFonts w:ascii="Times New Roman" w:hAnsi="Times New Roman"/>
                <w:color w:val="000000"/>
                <w:szCs w:val="20"/>
              </w:rPr>
            </w:pPr>
            <w:r w:rsidRPr="00A14992">
              <w:rPr>
                <w:rFonts w:ascii="Times New Roman" w:hAnsi="Times New Roman"/>
                <w:color w:val="000000"/>
                <w:szCs w:val="20"/>
              </w:rPr>
              <w:t>Time to Connect incentive (C4)</w:t>
            </w:r>
          </w:p>
        </w:tc>
        <w:tc>
          <w:tcPr>
            <w:tcW w:w="873" w:type="pct"/>
            <w:tcBorders>
              <w:top w:val="nil"/>
              <w:left w:val="nil"/>
              <w:bottom w:val="single" w:sz="4" w:space="0" w:color="auto"/>
              <w:right w:val="single" w:sz="4" w:space="0" w:color="auto"/>
            </w:tcBorders>
            <w:shd w:val="clear" w:color="auto" w:fill="auto"/>
            <w:noWrap/>
            <w:vAlign w:val="center"/>
            <w:hideMark/>
          </w:tcPr>
          <w:p w14:paraId="0DA0A2A0" w14:textId="77777777" w:rsidR="00A14992" w:rsidRPr="00A14992" w:rsidRDefault="00A14992" w:rsidP="00A14992">
            <w:pPr>
              <w:spacing w:before="0" w:after="0" w:line="240" w:lineRule="auto"/>
              <w:jc w:val="center"/>
              <w:rPr>
                <w:rFonts w:ascii="Times New Roman" w:hAnsi="Times New Roman"/>
                <w:szCs w:val="20"/>
              </w:rPr>
            </w:pPr>
            <w:r w:rsidRPr="00A14992">
              <w:rPr>
                <w:rFonts w:ascii="Times New Roman" w:hAnsi="Times New Roman"/>
                <w:szCs w:val="20"/>
              </w:rPr>
              <w:t>TTC</w:t>
            </w:r>
          </w:p>
        </w:tc>
        <w:tc>
          <w:tcPr>
            <w:tcW w:w="794" w:type="pct"/>
            <w:tcBorders>
              <w:top w:val="nil"/>
              <w:left w:val="nil"/>
              <w:bottom w:val="single" w:sz="4" w:space="0" w:color="auto"/>
              <w:right w:val="single" w:sz="4" w:space="0" w:color="auto"/>
            </w:tcBorders>
          </w:tcPr>
          <w:p w14:paraId="668B80DB" w14:textId="026CC53C" w:rsidR="00A14992" w:rsidRPr="00A14992" w:rsidRDefault="00256CDC" w:rsidP="00A14992">
            <w:pPr>
              <w:spacing w:before="0" w:after="0" w:line="240" w:lineRule="auto"/>
              <w:jc w:val="center"/>
              <w:rPr>
                <w:rFonts w:ascii="Times New Roman" w:hAnsi="Times New Roman"/>
                <w:szCs w:val="20"/>
              </w:rPr>
            </w:pPr>
            <w:r>
              <w:rPr>
                <w:rFonts w:ascii="Times New Roman" w:hAnsi="Times New Roman"/>
                <w:noProof/>
                <w:color w:val="000000"/>
                <w:szCs w:val="20"/>
              </w:rPr>
              <w:pict w14:anchorId="6D12B9BF">
                <v:shape id="Graphic 4" o:spid="_x0000_i1046" type="#_x0000_t75" alt="Checkmark" style="width:14.05pt;height:14.0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">
                  <v:imagedata r:id="rId19" o:title="" croptop="-2530f" cropbottom="-3542f" cropright="-1179f"/>
                </v:shape>
              </w:pict>
            </w:r>
          </w:p>
        </w:tc>
      </w:tr>
      <w:tr w:rsidR="00A14992" w:rsidRPr="00A14992" w14:paraId="14D61100" w14:textId="77777777" w:rsidTr="009629E8">
        <w:trPr>
          <w:trHeight w:val="227"/>
        </w:trPr>
        <w:tc>
          <w:tcPr>
            <w:tcW w:w="3333" w:type="pct"/>
            <w:tcBorders>
              <w:top w:val="nil"/>
              <w:left w:val="single" w:sz="4" w:space="0" w:color="auto"/>
              <w:bottom w:val="single" w:sz="4" w:space="0" w:color="auto"/>
              <w:right w:val="single" w:sz="4" w:space="0" w:color="auto"/>
            </w:tcBorders>
            <w:shd w:val="clear" w:color="auto" w:fill="auto"/>
            <w:noWrap/>
            <w:vAlign w:val="center"/>
            <w:hideMark/>
          </w:tcPr>
          <w:p w14:paraId="45A37CA1" w14:textId="77777777" w:rsidR="00A14992" w:rsidRPr="00A14992" w:rsidRDefault="00A14992" w:rsidP="00A14992">
            <w:pPr>
              <w:spacing w:before="0" w:after="0" w:line="240" w:lineRule="auto"/>
              <w:rPr>
                <w:rFonts w:ascii="Times New Roman" w:hAnsi="Times New Roman"/>
                <w:color w:val="000000"/>
                <w:szCs w:val="20"/>
              </w:rPr>
            </w:pPr>
            <w:r w:rsidRPr="00A14992">
              <w:rPr>
                <w:rFonts w:ascii="Times New Roman" w:hAnsi="Times New Roman"/>
                <w:color w:val="000000"/>
                <w:szCs w:val="20"/>
              </w:rPr>
              <w:t>Losses Discretionary Reward incentive (C5)</w:t>
            </w:r>
          </w:p>
        </w:tc>
        <w:tc>
          <w:tcPr>
            <w:tcW w:w="873" w:type="pct"/>
            <w:tcBorders>
              <w:top w:val="nil"/>
              <w:left w:val="nil"/>
              <w:bottom w:val="single" w:sz="4" w:space="0" w:color="auto"/>
              <w:right w:val="single" w:sz="4" w:space="0" w:color="auto"/>
            </w:tcBorders>
            <w:shd w:val="clear" w:color="auto" w:fill="auto"/>
            <w:noWrap/>
            <w:vAlign w:val="center"/>
            <w:hideMark/>
          </w:tcPr>
          <w:p w14:paraId="2BF0FF5C" w14:textId="77777777" w:rsidR="00A14992" w:rsidRPr="00A14992" w:rsidRDefault="00A14992" w:rsidP="00A14992">
            <w:pPr>
              <w:spacing w:before="0" w:after="0" w:line="240" w:lineRule="auto"/>
              <w:jc w:val="center"/>
              <w:rPr>
                <w:rFonts w:ascii="Times New Roman" w:hAnsi="Times New Roman"/>
                <w:szCs w:val="20"/>
              </w:rPr>
            </w:pPr>
            <w:r w:rsidRPr="00A14992">
              <w:rPr>
                <w:rFonts w:ascii="Times New Roman" w:hAnsi="Times New Roman"/>
                <w:szCs w:val="20"/>
              </w:rPr>
              <w:t>LDR</w:t>
            </w:r>
          </w:p>
        </w:tc>
        <w:tc>
          <w:tcPr>
            <w:tcW w:w="794" w:type="pct"/>
            <w:tcBorders>
              <w:top w:val="nil"/>
              <w:left w:val="nil"/>
              <w:bottom w:val="single" w:sz="4" w:space="0" w:color="auto"/>
              <w:right w:val="single" w:sz="4" w:space="0" w:color="auto"/>
            </w:tcBorders>
          </w:tcPr>
          <w:p w14:paraId="57814237" w14:textId="0C30DE73" w:rsidR="00A14992" w:rsidRPr="00A14992" w:rsidRDefault="00256CDC" w:rsidP="00A14992">
            <w:pPr>
              <w:spacing w:before="0" w:after="0" w:line="240" w:lineRule="auto"/>
              <w:jc w:val="center"/>
              <w:rPr>
                <w:rFonts w:ascii="Times New Roman" w:hAnsi="Times New Roman"/>
                <w:szCs w:val="20"/>
              </w:rPr>
            </w:pPr>
            <w:r>
              <w:rPr>
                <w:rFonts w:ascii="Times New Roman" w:hAnsi="Times New Roman"/>
                <w:noProof/>
                <w:color w:val="000000"/>
                <w:szCs w:val="20"/>
              </w:rPr>
              <w:pict w14:anchorId="2E1F9200">
                <v:shape id="Graphic 5" o:spid="_x0000_i1047" type="#_x0000_t75" alt="Checkmark" style="width:14.05pt;height:14.0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">
                  <v:imagedata r:id="rId19" o:title="" croptop="-2530f" cropbottom="-3542f" cropright="-1179f"/>
                </v:shape>
              </w:pict>
            </w:r>
          </w:p>
        </w:tc>
      </w:tr>
      <w:tr w:rsidR="00A14992" w:rsidRPr="00A14992" w14:paraId="4EA0D7D3" w14:textId="77777777" w:rsidTr="009629E8">
        <w:trPr>
          <w:trHeight w:val="227"/>
        </w:trPr>
        <w:tc>
          <w:tcPr>
            <w:tcW w:w="3333" w:type="pct"/>
            <w:tcBorders>
              <w:top w:val="nil"/>
              <w:left w:val="single" w:sz="4" w:space="0" w:color="auto"/>
              <w:bottom w:val="single" w:sz="4" w:space="0" w:color="auto"/>
              <w:right w:val="single" w:sz="4" w:space="0" w:color="auto"/>
            </w:tcBorders>
            <w:shd w:val="clear" w:color="auto" w:fill="auto"/>
            <w:noWrap/>
            <w:vAlign w:val="center"/>
            <w:hideMark/>
          </w:tcPr>
          <w:p w14:paraId="7356D861" w14:textId="77777777" w:rsidR="00A14992" w:rsidRPr="00A14992" w:rsidRDefault="00A14992" w:rsidP="00A14992">
            <w:pPr>
              <w:spacing w:before="0" w:after="0" w:line="240" w:lineRule="auto"/>
              <w:rPr>
                <w:rFonts w:ascii="Times New Roman" w:hAnsi="Times New Roman"/>
                <w:color w:val="000000"/>
                <w:szCs w:val="20"/>
              </w:rPr>
            </w:pPr>
            <w:r w:rsidRPr="00A14992">
              <w:rPr>
                <w:rFonts w:ascii="Times New Roman" w:hAnsi="Times New Roman"/>
                <w:color w:val="000000"/>
                <w:szCs w:val="20"/>
              </w:rPr>
              <w:t>Network Innovation Allowance (C6)</w:t>
            </w:r>
          </w:p>
        </w:tc>
        <w:tc>
          <w:tcPr>
            <w:tcW w:w="873" w:type="pct"/>
            <w:tcBorders>
              <w:top w:val="nil"/>
              <w:left w:val="nil"/>
              <w:bottom w:val="single" w:sz="4" w:space="0" w:color="auto"/>
              <w:right w:val="single" w:sz="4" w:space="0" w:color="auto"/>
            </w:tcBorders>
            <w:shd w:val="clear" w:color="auto" w:fill="auto"/>
            <w:noWrap/>
            <w:vAlign w:val="center"/>
            <w:hideMark/>
          </w:tcPr>
          <w:p w14:paraId="65B807F5" w14:textId="77777777" w:rsidR="00A14992" w:rsidRPr="00A14992" w:rsidRDefault="00A14992" w:rsidP="00A14992">
            <w:pPr>
              <w:spacing w:before="0" w:after="0" w:line="240" w:lineRule="auto"/>
              <w:jc w:val="center"/>
              <w:rPr>
                <w:rFonts w:ascii="Times New Roman" w:hAnsi="Times New Roman"/>
                <w:szCs w:val="20"/>
              </w:rPr>
            </w:pPr>
            <w:r w:rsidRPr="00A14992">
              <w:rPr>
                <w:rFonts w:ascii="Times New Roman" w:hAnsi="Times New Roman"/>
                <w:szCs w:val="20"/>
              </w:rPr>
              <w:t>NIA</w:t>
            </w:r>
          </w:p>
        </w:tc>
        <w:tc>
          <w:tcPr>
            <w:tcW w:w="794" w:type="pct"/>
            <w:tcBorders>
              <w:top w:val="nil"/>
              <w:left w:val="nil"/>
              <w:bottom w:val="single" w:sz="4" w:space="0" w:color="auto"/>
              <w:right w:val="single" w:sz="4" w:space="0" w:color="auto"/>
            </w:tcBorders>
          </w:tcPr>
          <w:p w14:paraId="6016329F" w14:textId="312C485D" w:rsidR="00A14992" w:rsidRPr="00A14992" w:rsidRDefault="00256CDC" w:rsidP="00A14992">
            <w:pPr>
              <w:spacing w:before="0" w:after="0" w:line="240" w:lineRule="auto"/>
              <w:jc w:val="center"/>
              <w:rPr>
                <w:rFonts w:ascii="Times New Roman" w:hAnsi="Times New Roman"/>
                <w:szCs w:val="20"/>
              </w:rPr>
            </w:pPr>
            <w:r>
              <w:rPr>
                <w:rFonts w:ascii="Times New Roman" w:hAnsi="Times New Roman"/>
                <w:noProof/>
                <w:color w:val="000000"/>
                <w:szCs w:val="20"/>
              </w:rPr>
              <w:pict w14:anchorId="318E0A42">
                <v:shape id="Graphic 31" o:spid="_x0000_i1048" type="#_x0000_t75" alt="Close" style="width:14.05pt;height:14.0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">
                  <v:imagedata r:id="rId18" o:title="" cropbottom="-1179f" cropleft="-2530f" cropright="-3542f"/>
                </v:shape>
              </w:pict>
            </w:r>
          </w:p>
        </w:tc>
      </w:tr>
      <w:tr w:rsidR="00A14992" w:rsidRPr="00A14992" w14:paraId="4C85CF9B" w14:textId="77777777" w:rsidTr="009629E8">
        <w:trPr>
          <w:trHeight w:val="227"/>
        </w:trPr>
        <w:tc>
          <w:tcPr>
            <w:tcW w:w="3333"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0B84A03C" w14:textId="77777777" w:rsidR="00A14992" w:rsidRPr="00A14992" w:rsidRDefault="00A14992" w:rsidP="00A14992">
            <w:pPr>
              <w:spacing w:before="0" w:after="0" w:line="240" w:lineRule="auto"/>
              <w:rPr>
                <w:rFonts w:ascii="Times New Roman" w:hAnsi="Times New Roman"/>
                <w:color w:val="000000"/>
                <w:szCs w:val="20"/>
              </w:rPr>
            </w:pPr>
            <w:r w:rsidRPr="00A14992">
              <w:rPr>
                <w:rFonts w:ascii="Times New Roman" w:hAnsi="Times New Roman"/>
                <w:color w:val="000000"/>
                <w:szCs w:val="20"/>
              </w:rPr>
              <w:lastRenderedPageBreak/>
              <w:t>Low Carbon Networks Fund (C7)</w:t>
            </w:r>
          </w:p>
        </w:tc>
        <w:tc>
          <w:tcPr>
            <w:tcW w:w="873" w:type="pct"/>
            <w:tcBorders>
              <w:top w:val="nil"/>
              <w:left w:val="nil"/>
              <w:bottom w:val="single" w:sz="4" w:space="0" w:color="auto"/>
              <w:right w:val="single" w:sz="4" w:space="0" w:color="auto"/>
            </w:tcBorders>
            <w:shd w:val="clear" w:color="auto" w:fill="auto"/>
            <w:noWrap/>
            <w:vAlign w:val="center"/>
            <w:hideMark/>
          </w:tcPr>
          <w:p w14:paraId="7A03C475" w14:textId="77777777" w:rsidR="00A14992" w:rsidRPr="00A14992" w:rsidRDefault="00A14992" w:rsidP="00A14992">
            <w:pPr>
              <w:spacing w:before="0" w:after="0" w:line="240" w:lineRule="auto"/>
              <w:jc w:val="center"/>
              <w:rPr>
                <w:rFonts w:ascii="Times New Roman" w:hAnsi="Times New Roman"/>
                <w:szCs w:val="20"/>
              </w:rPr>
            </w:pPr>
            <w:r w:rsidRPr="00A14992">
              <w:rPr>
                <w:rFonts w:ascii="Times New Roman" w:hAnsi="Times New Roman"/>
                <w:szCs w:val="20"/>
              </w:rPr>
              <w:t>LCN1</w:t>
            </w:r>
          </w:p>
        </w:tc>
        <w:tc>
          <w:tcPr>
            <w:tcW w:w="794" w:type="pct"/>
            <w:tcBorders>
              <w:top w:val="nil"/>
              <w:left w:val="nil"/>
              <w:bottom w:val="single" w:sz="4" w:space="0" w:color="auto"/>
              <w:right w:val="single" w:sz="4" w:space="0" w:color="auto"/>
            </w:tcBorders>
          </w:tcPr>
          <w:p w14:paraId="7D94B236" w14:textId="502D896D" w:rsidR="00A14992" w:rsidRPr="00A14992" w:rsidRDefault="00256CDC" w:rsidP="00A14992">
            <w:pPr>
              <w:spacing w:before="0" w:after="0" w:line="240" w:lineRule="auto"/>
              <w:jc w:val="center"/>
              <w:rPr>
                <w:rFonts w:ascii="Times New Roman" w:hAnsi="Times New Roman"/>
                <w:szCs w:val="20"/>
              </w:rPr>
            </w:pPr>
            <w:r>
              <w:rPr>
                <w:rFonts w:ascii="Times New Roman" w:hAnsi="Times New Roman"/>
                <w:noProof/>
                <w:color w:val="000000"/>
                <w:szCs w:val="20"/>
              </w:rPr>
              <w:pict w14:anchorId="31882CDB">
                <v:shape id="Graphic 32" o:spid="_x0000_i1049" type="#_x0000_t75" alt="Close" style="width:14.05pt;height:14.0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">
                  <v:imagedata r:id="rId18" o:title="" cropbottom="-1179f" cropleft="-2530f" cropright="-3542f"/>
                </v:shape>
              </w:pict>
            </w:r>
          </w:p>
        </w:tc>
      </w:tr>
      <w:tr w:rsidR="00A14992" w:rsidRPr="00A14992" w14:paraId="04AA253F" w14:textId="77777777" w:rsidTr="009629E8">
        <w:trPr>
          <w:trHeight w:val="227"/>
        </w:trPr>
        <w:tc>
          <w:tcPr>
            <w:tcW w:w="3333" w:type="pct"/>
            <w:vMerge/>
            <w:tcBorders>
              <w:top w:val="nil"/>
              <w:left w:val="single" w:sz="4" w:space="0" w:color="auto"/>
              <w:bottom w:val="single" w:sz="4" w:space="0" w:color="000000"/>
              <w:right w:val="single" w:sz="4" w:space="0" w:color="auto"/>
            </w:tcBorders>
            <w:vAlign w:val="center"/>
            <w:hideMark/>
          </w:tcPr>
          <w:p w14:paraId="447A4F3D" w14:textId="77777777" w:rsidR="00A14992" w:rsidRPr="00A14992" w:rsidRDefault="00A14992" w:rsidP="00A14992">
            <w:pPr>
              <w:spacing w:before="0" w:after="0" w:line="240" w:lineRule="auto"/>
              <w:rPr>
                <w:rFonts w:ascii="Times New Roman" w:hAnsi="Times New Roman"/>
                <w:color w:val="000000"/>
                <w:szCs w:val="20"/>
              </w:rPr>
            </w:pPr>
          </w:p>
        </w:tc>
        <w:tc>
          <w:tcPr>
            <w:tcW w:w="873" w:type="pct"/>
            <w:tcBorders>
              <w:top w:val="nil"/>
              <w:left w:val="nil"/>
              <w:bottom w:val="single" w:sz="4" w:space="0" w:color="auto"/>
              <w:right w:val="single" w:sz="4" w:space="0" w:color="auto"/>
            </w:tcBorders>
            <w:shd w:val="clear" w:color="auto" w:fill="auto"/>
            <w:noWrap/>
            <w:vAlign w:val="center"/>
            <w:hideMark/>
          </w:tcPr>
          <w:p w14:paraId="233EC083" w14:textId="77777777" w:rsidR="00A14992" w:rsidRPr="00A14992" w:rsidRDefault="00A14992" w:rsidP="00A14992">
            <w:pPr>
              <w:spacing w:before="0" w:after="0" w:line="240" w:lineRule="auto"/>
              <w:jc w:val="center"/>
              <w:rPr>
                <w:rFonts w:ascii="Times New Roman" w:hAnsi="Times New Roman"/>
                <w:szCs w:val="20"/>
              </w:rPr>
            </w:pPr>
            <w:r w:rsidRPr="00A14992">
              <w:rPr>
                <w:rFonts w:ascii="Times New Roman" w:hAnsi="Times New Roman"/>
                <w:szCs w:val="20"/>
              </w:rPr>
              <w:t>LCN2</w:t>
            </w:r>
          </w:p>
        </w:tc>
        <w:tc>
          <w:tcPr>
            <w:tcW w:w="794" w:type="pct"/>
            <w:tcBorders>
              <w:top w:val="nil"/>
              <w:left w:val="nil"/>
              <w:bottom w:val="single" w:sz="4" w:space="0" w:color="auto"/>
              <w:right w:val="single" w:sz="4" w:space="0" w:color="auto"/>
            </w:tcBorders>
          </w:tcPr>
          <w:p w14:paraId="396C23E7" w14:textId="79C9DA4E" w:rsidR="00A14992" w:rsidRPr="00A14992" w:rsidRDefault="00256CDC" w:rsidP="00A14992">
            <w:pPr>
              <w:spacing w:before="0" w:after="0" w:line="240" w:lineRule="auto"/>
              <w:jc w:val="center"/>
              <w:rPr>
                <w:rFonts w:ascii="Times New Roman" w:hAnsi="Times New Roman"/>
                <w:szCs w:val="20"/>
              </w:rPr>
            </w:pPr>
            <w:r>
              <w:rPr>
                <w:rFonts w:ascii="Times New Roman" w:hAnsi="Times New Roman"/>
                <w:noProof/>
                <w:color w:val="000000"/>
                <w:szCs w:val="20"/>
              </w:rPr>
              <w:pict w14:anchorId="40B1A313">
                <v:shape id="Graphic 33" o:spid="_x0000_i1050" type="#_x0000_t75" alt="Close" style="width:14.05pt;height:14.0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">
                  <v:imagedata r:id="rId18" o:title="" cropbottom="-1179f" cropleft="-2530f" cropright="-3542f"/>
                </v:shape>
              </w:pict>
            </w:r>
          </w:p>
        </w:tc>
      </w:tr>
      <w:tr w:rsidR="00A14992" w:rsidRPr="00A14992" w14:paraId="0789B139" w14:textId="77777777" w:rsidTr="009629E8">
        <w:trPr>
          <w:trHeight w:val="227"/>
        </w:trPr>
        <w:tc>
          <w:tcPr>
            <w:tcW w:w="3333" w:type="pct"/>
            <w:tcBorders>
              <w:top w:val="nil"/>
              <w:left w:val="single" w:sz="4" w:space="0" w:color="auto"/>
              <w:bottom w:val="single" w:sz="4" w:space="0" w:color="auto"/>
              <w:right w:val="single" w:sz="4" w:space="0" w:color="auto"/>
            </w:tcBorders>
            <w:shd w:val="clear" w:color="auto" w:fill="auto"/>
            <w:noWrap/>
            <w:vAlign w:val="center"/>
            <w:hideMark/>
          </w:tcPr>
          <w:p w14:paraId="0E638A93" w14:textId="77777777" w:rsidR="00A14992" w:rsidRPr="00A14992" w:rsidRDefault="00A14992" w:rsidP="00A14992">
            <w:pPr>
              <w:spacing w:before="0" w:after="0" w:line="240" w:lineRule="auto"/>
              <w:rPr>
                <w:rFonts w:ascii="Times New Roman" w:hAnsi="Times New Roman"/>
                <w:color w:val="000000"/>
                <w:szCs w:val="20"/>
              </w:rPr>
            </w:pPr>
            <w:r w:rsidRPr="00A14992">
              <w:rPr>
                <w:rFonts w:ascii="Times New Roman" w:hAnsi="Times New Roman"/>
                <w:color w:val="000000"/>
                <w:szCs w:val="20"/>
              </w:rPr>
              <w:t>Connection Guaranteed Standards Systems &amp; Processes penalty (C8)</w:t>
            </w:r>
          </w:p>
        </w:tc>
        <w:tc>
          <w:tcPr>
            <w:tcW w:w="873" w:type="pct"/>
            <w:tcBorders>
              <w:top w:val="nil"/>
              <w:left w:val="nil"/>
              <w:bottom w:val="single" w:sz="4" w:space="0" w:color="auto"/>
              <w:right w:val="single" w:sz="4" w:space="0" w:color="auto"/>
            </w:tcBorders>
            <w:shd w:val="clear" w:color="auto" w:fill="auto"/>
            <w:noWrap/>
            <w:vAlign w:val="center"/>
            <w:hideMark/>
          </w:tcPr>
          <w:p w14:paraId="1BC7F515" w14:textId="77777777" w:rsidR="00A14992" w:rsidRPr="00A14992" w:rsidRDefault="00A14992" w:rsidP="00A14992">
            <w:pPr>
              <w:spacing w:before="0" w:after="0" w:line="240" w:lineRule="auto"/>
              <w:jc w:val="center"/>
              <w:rPr>
                <w:rFonts w:ascii="Times New Roman" w:hAnsi="Times New Roman"/>
                <w:szCs w:val="20"/>
              </w:rPr>
            </w:pPr>
            <w:r w:rsidRPr="00A14992">
              <w:rPr>
                <w:rFonts w:ascii="Times New Roman" w:hAnsi="Times New Roman"/>
                <w:szCs w:val="20"/>
              </w:rPr>
              <w:t>AUM, CGSRA</w:t>
            </w:r>
          </w:p>
        </w:tc>
        <w:tc>
          <w:tcPr>
            <w:tcW w:w="794" w:type="pct"/>
            <w:tcBorders>
              <w:top w:val="nil"/>
              <w:left w:val="nil"/>
              <w:bottom w:val="single" w:sz="4" w:space="0" w:color="auto"/>
              <w:right w:val="single" w:sz="4" w:space="0" w:color="auto"/>
            </w:tcBorders>
          </w:tcPr>
          <w:p w14:paraId="6111EBA3" w14:textId="2E768EC6" w:rsidR="00A14992" w:rsidRPr="00A14992" w:rsidRDefault="00256CDC" w:rsidP="00A14992">
            <w:pPr>
              <w:spacing w:before="0" w:after="0" w:line="240" w:lineRule="auto"/>
              <w:jc w:val="center"/>
              <w:rPr>
                <w:rFonts w:ascii="Times New Roman" w:hAnsi="Times New Roman"/>
                <w:szCs w:val="20"/>
              </w:rPr>
            </w:pPr>
            <w:r>
              <w:rPr>
                <w:rFonts w:ascii="Times New Roman" w:hAnsi="Times New Roman"/>
                <w:noProof/>
                <w:color w:val="000000"/>
                <w:szCs w:val="20"/>
              </w:rPr>
              <w:pict w14:anchorId="0C7CE554">
                <v:shape id="Graphic 35" o:spid="_x0000_i1051" type="#_x0000_t75" alt="Checkmark" style="width:14.05pt;height:14.0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">
                  <v:imagedata r:id="rId19" o:title="" croptop="-2530f" cropbottom="-3542f" cropright="-1179f"/>
                </v:shape>
              </w:pict>
            </w:r>
          </w:p>
        </w:tc>
      </w:tr>
      <w:tr w:rsidR="00A14992" w:rsidRPr="00A14992" w14:paraId="1DE1DC1C" w14:textId="77777777" w:rsidTr="009629E8">
        <w:trPr>
          <w:trHeight w:val="227"/>
        </w:trPr>
        <w:tc>
          <w:tcPr>
            <w:tcW w:w="3333" w:type="pct"/>
            <w:vMerge w:val="restart"/>
            <w:tcBorders>
              <w:top w:val="nil"/>
              <w:left w:val="single" w:sz="4" w:space="0" w:color="auto"/>
              <w:bottom w:val="single" w:sz="4" w:space="0" w:color="000000"/>
              <w:right w:val="single" w:sz="4" w:space="0" w:color="auto"/>
            </w:tcBorders>
            <w:shd w:val="clear" w:color="auto" w:fill="auto"/>
            <w:noWrap/>
            <w:vAlign w:val="center"/>
            <w:hideMark/>
          </w:tcPr>
          <w:p w14:paraId="4860857D" w14:textId="77777777" w:rsidR="00A14992" w:rsidRPr="00A14992" w:rsidRDefault="00A14992" w:rsidP="00A14992">
            <w:pPr>
              <w:spacing w:before="0" w:after="0" w:line="240" w:lineRule="auto"/>
              <w:rPr>
                <w:rFonts w:ascii="Times New Roman" w:hAnsi="Times New Roman"/>
                <w:color w:val="000000"/>
                <w:szCs w:val="20"/>
              </w:rPr>
            </w:pPr>
            <w:r w:rsidRPr="00A14992">
              <w:rPr>
                <w:rFonts w:ascii="Times New Roman" w:hAnsi="Times New Roman"/>
                <w:color w:val="000000"/>
                <w:szCs w:val="20"/>
              </w:rPr>
              <w:t>Residual Losses and Growth incentive (C9)</w:t>
            </w:r>
          </w:p>
        </w:tc>
        <w:tc>
          <w:tcPr>
            <w:tcW w:w="873" w:type="pct"/>
            <w:tcBorders>
              <w:top w:val="nil"/>
              <w:left w:val="nil"/>
              <w:bottom w:val="single" w:sz="4" w:space="0" w:color="auto"/>
              <w:right w:val="single" w:sz="4" w:space="0" w:color="auto"/>
            </w:tcBorders>
            <w:shd w:val="clear" w:color="auto" w:fill="auto"/>
            <w:noWrap/>
            <w:vAlign w:val="center"/>
            <w:hideMark/>
          </w:tcPr>
          <w:p w14:paraId="39EDE593" w14:textId="77777777" w:rsidR="00A14992" w:rsidRPr="00A14992" w:rsidRDefault="00A14992" w:rsidP="00A14992">
            <w:pPr>
              <w:spacing w:before="0" w:after="0" w:line="240" w:lineRule="auto"/>
              <w:jc w:val="center"/>
              <w:rPr>
                <w:rFonts w:ascii="Times New Roman" w:hAnsi="Times New Roman"/>
                <w:szCs w:val="20"/>
              </w:rPr>
            </w:pPr>
            <w:r w:rsidRPr="00A14992">
              <w:rPr>
                <w:rFonts w:ascii="Times New Roman" w:hAnsi="Times New Roman"/>
                <w:szCs w:val="20"/>
              </w:rPr>
              <w:t>PPL</w:t>
            </w:r>
          </w:p>
        </w:tc>
        <w:tc>
          <w:tcPr>
            <w:tcW w:w="794" w:type="pct"/>
            <w:tcBorders>
              <w:top w:val="nil"/>
              <w:left w:val="nil"/>
              <w:bottom w:val="single" w:sz="4" w:space="0" w:color="auto"/>
              <w:right w:val="single" w:sz="4" w:space="0" w:color="auto"/>
            </w:tcBorders>
          </w:tcPr>
          <w:p w14:paraId="768D1815" w14:textId="784B4E90" w:rsidR="00A14992" w:rsidRPr="00A14992" w:rsidRDefault="00256CDC" w:rsidP="00A14992">
            <w:pPr>
              <w:spacing w:before="0" w:after="0" w:line="240" w:lineRule="auto"/>
              <w:jc w:val="center"/>
              <w:rPr>
                <w:rFonts w:ascii="Times New Roman" w:hAnsi="Times New Roman"/>
                <w:szCs w:val="20"/>
              </w:rPr>
            </w:pPr>
            <w:r>
              <w:rPr>
                <w:rFonts w:ascii="Times New Roman" w:hAnsi="Times New Roman"/>
                <w:noProof/>
                <w:color w:val="000000"/>
                <w:szCs w:val="20"/>
              </w:rPr>
              <w:pict w14:anchorId="480B65C0">
                <v:shape id="Graphic 36" o:spid="_x0000_i1052" type="#_x0000_t75" alt="Checkmark" style="width:14.05pt;height:14.0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">
                  <v:imagedata r:id="rId19" o:title="" croptop="-2530f" cropbottom="-3542f" cropright="-1179f"/>
                </v:shape>
              </w:pict>
            </w:r>
          </w:p>
        </w:tc>
      </w:tr>
      <w:tr w:rsidR="00A14992" w:rsidRPr="00A14992" w14:paraId="6AAD82D8" w14:textId="77777777" w:rsidTr="009629E8">
        <w:trPr>
          <w:trHeight w:val="227"/>
        </w:trPr>
        <w:tc>
          <w:tcPr>
            <w:tcW w:w="3333" w:type="pct"/>
            <w:vMerge/>
            <w:tcBorders>
              <w:top w:val="nil"/>
              <w:left w:val="single" w:sz="4" w:space="0" w:color="auto"/>
              <w:bottom w:val="single" w:sz="4" w:space="0" w:color="000000"/>
              <w:right w:val="single" w:sz="4" w:space="0" w:color="auto"/>
            </w:tcBorders>
            <w:vAlign w:val="center"/>
            <w:hideMark/>
          </w:tcPr>
          <w:p w14:paraId="7CC5E906" w14:textId="77777777" w:rsidR="00A14992" w:rsidRPr="00A14992" w:rsidRDefault="00A14992" w:rsidP="00A14992">
            <w:pPr>
              <w:spacing w:before="0" w:after="0" w:line="240" w:lineRule="auto"/>
              <w:rPr>
                <w:rFonts w:ascii="Times New Roman" w:hAnsi="Times New Roman"/>
                <w:color w:val="000000"/>
                <w:szCs w:val="20"/>
              </w:rPr>
            </w:pPr>
          </w:p>
        </w:tc>
        <w:tc>
          <w:tcPr>
            <w:tcW w:w="873" w:type="pct"/>
            <w:tcBorders>
              <w:top w:val="nil"/>
              <w:left w:val="nil"/>
              <w:bottom w:val="single" w:sz="4" w:space="0" w:color="auto"/>
              <w:right w:val="single" w:sz="4" w:space="0" w:color="auto"/>
            </w:tcBorders>
            <w:shd w:val="clear" w:color="auto" w:fill="auto"/>
            <w:noWrap/>
            <w:vAlign w:val="center"/>
            <w:hideMark/>
          </w:tcPr>
          <w:p w14:paraId="4F8976A0" w14:textId="77777777" w:rsidR="00A14992" w:rsidRPr="00A14992" w:rsidRDefault="00A14992" w:rsidP="00A14992">
            <w:pPr>
              <w:spacing w:before="0" w:after="0" w:line="240" w:lineRule="auto"/>
              <w:jc w:val="center"/>
              <w:rPr>
                <w:rFonts w:ascii="Times New Roman" w:hAnsi="Times New Roman"/>
                <w:szCs w:val="20"/>
              </w:rPr>
            </w:pPr>
            <w:r w:rsidRPr="00A14992">
              <w:rPr>
                <w:rFonts w:ascii="Times New Roman" w:hAnsi="Times New Roman"/>
                <w:szCs w:val="20"/>
              </w:rPr>
              <w:t>GTA</w:t>
            </w:r>
          </w:p>
        </w:tc>
        <w:tc>
          <w:tcPr>
            <w:tcW w:w="794" w:type="pct"/>
            <w:tcBorders>
              <w:top w:val="nil"/>
              <w:left w:val="nil"/>
              <w:bottom w:val="single" w:sz="4" w:space="0" w:color="auto"/>
              <w:right w:val="single" w:sz="4" w:space="0" w:color="auto"/>
            </w:tcBorders>
          </w:tcPr>
          <w:p w14:paraId="6798C43F" w14:textId="4E6DD41A" w:rsidR="00A14992" w:rsidRPr="00A14992" w:rsidRDefault="00256CDC" w:rsidP="00A14992">
            <w:pPr>
              <w:spacing w:before="0" w:after="0" w:line="240" w:lineRule="auto"/>
              <w:jc w:val="center"/>
              <w:rPr>
                <w:rFonts w:ascii="Times New Roman" w:hAnsi="Times New Roman"/>
                <w:szCs w:val="20"/>
              </w:rPr>
            </w:pPr>
            <w:r>
              <w:rPr>
                <w:rFonts w:ascii="Times New Roman" w:hAnsi="Times New Roman"/>
                <w:noProof/>
                <w:color w:val="000000"/>
                <w:szCs w:val="20"/>
              </w:rPr>
              <w:pict w14:anchorId="2C22CF0C">
                <v:shape id="Graphic 37" o:spid="_x0000_i1053" type="#_x0000_t75" alt="Checkmark" style="width:14.05pt;height:14.0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">
                  <v:imagedata r:id="rId19" o:title="" croptop="-2530f" cropbottom="-3542f" cropright="-1179f"/>
                </v:shape>
              </w:pict>
            </w:r>
          </w:p>
        </w:tc>
      </w:tr>
      <w:tr w:rsidR="00A14992" w:rsidRPr="00A14992" w14:paraId="16C3DFD9" w14:textId="77777777" w:rsidTr="009629E8">
        <w:trPr>
          <w:trHeight w:val="227"/>
        </w:trPr>
        <w:tc>
          <w:tcPr>
            <w:tcW w:w="3333" w:type="pct"/>
            <w:tcBorders>
              <w:top w:val="nil"/>
              <w:left w:val="single" w:sz="4" w:space="0" w:color="auto"/>
              <w:bottom w:val="single" w:sz="4" w:space="0" w:color="auto"/>
              <w:right w:val="single" w:sz="4" w:space="0" w:color="auto"/>
            </w:tcBorders>
            <w:shd w:val="clear" w:color="000000" w:fill="BFBFBF"/>
            <w:vAlign w:val="center"/>
            <w:hideMark/>
          </w:tcPr>
          <w:p w14:paraId="1D819022" w14:textId="77777777" w:rsidR="00A14992" w:rsidRPr="00A14992" w:rsidRDefault="00A14992" w:rsidP="00A14992">
            <w:pPr>
              <w:spacing w:before="0" w:after="0" w:line="240" w:lineRule="auto"/>
              <w:rPr>
                <w:rFonts w:ascii="Times New Roman" w:hAnsi="Times New Roman"/>
                <w:b/>
                <w:bCs/>
                <w:color w:val="000000"/>
                <w:szCs w:val="20"/>
              </w:rPr>
            </w:pPr>
            <w:r w:rsidRPr="00A14992">
              <w:rPr>
                <w:rFonts w:ascii="Times New Roman" w:hAnsi="Times New Roman"/>
                <w:b/>
                <w:bCs/>
                <w:color w:val="000000"/>
                <w:szCs w:val="20"/>
              </w:rPr>
              <w:t>Incentive Revenue and Other Adjustments (C):</w:t>
            </w:r>
            <w:r w:rsidRPr="00A14992">
              <w:rPr>
                <w:rFonts w:ascii="Times New Roman" w:hAnsi="Times New Roman"/>
                <w:b/>
                <w:bCs/>
                <w:color w:val="000000"/>
                <w:szCs w:val="20"/>
              </w:rPr>
              <w:br/>
              <w:t>[C = C1 + C2 + C3 + C4 + C5 + C6 + C7 + C8 + C9]</w:t>
            </w:r>
          </w:p>
        </w:tc>
        <w:tc>
          <w:tcPr>
            <w:tcW w:w="873" w:type="pct"/>
            <w:tcBorders>
              <w:top w:val="nil"/>
              <w:left w:val="nil"/>
              <w:bottom w:val="single" w:sz="4" w:space="0" w:color="auto"/>
              <w:right w:val="single" w:sz="4" w:space="0" w:color="auto"/>
            </w:tcBorders>
            <w:shd w:val="clear" w:color="000000" w:fill="BFBFBF"/>
            <w:noWrap/>
            <w:vAlign w:val="center"/>
            <w:hideMark/>
          </w:tcPr>
          <w:p w14:paraId="0E831EE7" w14:textId="77777777" w:rsidR="00A14992" w:rsidRPr="00A14992" w:rsidRDefault="00A14992" w:rsidP="00A14992">
            <w:pPr>
              <w:spacing w:before="0" w:after="0" w:line="240" w:lineRule="auto"/>
              <w:jc w:val="center"/>
              <w:rPr>
                <w:rFonts w:ascii="Times New Roman" w:hAnsi="Times New Roman"/>
                <w:b/>
                <w:bCs/>
                <w:szCs w:val="20"/>
              </w:rPr>
            </w:pPr>
            <w:r w:rsidRPr="00A14992">
              <w:rPr>
                <w:rFonts w:ascii="Times New Roman" w:hAnsi="Times New Roman"/>
                <w:b/>
                <w:bCs/>
                <w:szCs w:val="20"/>
              </w:rPr>
              <w:t> </w:t>
            </w:r>
          </w:p>
        </w:tc>
        <w:tc>
          <w:tcPr>
            <w:tcW w:w="794" w:type="pct"/>
            <w:tcBorders>
              <w:top w:val="nil"/>
              <w:left w:val="nil"/>
              <w:bottom w:val="single" w:sz="4" w:space="0" w:color="auto"/>
              <w:right w:val="single" w:sz="4" w:space="0" w:color="auto"/>
            </w:tcBorders>
            <w:shd w:val="clear" w:color="000000" w:fill="BFBFBF"/>
          </w:tcPr>
          <w:p w14:paraId="57454062" w14:textId="77777777" w:rsidR="00A14992" w:rsidRPr="00A14992" w:rsidRDefault="00A14992" w:rsidP="00A14992">
            <w:pPr>
              <w:spacing w:before="0" w:after="0" w:line="240" w:lineRule="auto"/>
              <w:jc w:val="center"/>
              <w:rPr>
                <w:rFonts w:ascii="Times New Roman" w:hAnsi="Times New Roman"/>
                <w:b/>
                <w:bCs/>
                <w:szCs w:val="20"/>
              </w:rPr>
            </w:pPr>
          </w:p>
        </w:tc>
      </w:tr>
      <w:tr w:rsidR="00A14992" w:rsidRPr="00A14992" w14:paraId="38B3C648" w14:textId="77777777" w:rsidTr="009629E8">
        <w:trPr>
          <w:trHeight w:val="227"/>
        </w:trPr>
        <w:tc>
          <w:tcPr>
            <w:tcW w:w="3333" w:type="pct"/>
            <w:tcBorders>
              <w:top w:val="nil"/>
              <w:left w:val="single" w:sz="4" w:space="0" w:color="auto"/>
              <w:bottom w:val="single" w:sz="4" w:space="0" w:color="auto"/>
              <w:right w:val="single" w:sz="4" w:space="0" w:color="auto"/>
            </w:tcBorders>
            <w:shd w:val="clear" w:color="auto" w:fill="auto"/>
            <w:noWrap/>
            <w:vAlign w:val="center"/>
            <w:hideMark/>
          </w:tcPr>
          <w:p w14:paraId="736F3F0D" w14:textId="77777777" w:rsidR="00A14992" w:rsidRPr="00A14992" w:rsidRDefault="00A14992" w:rsidP="00A14992">
            <w:pPr>
              <w:spacing w:before="0" w:after="0" w:line="240" w:lineRule="auto"/>
              <w:rPr>
                <w:rFonts w:ascii="Times New Roman" w:hAnsi="Times New Roman"/>
                <w:color w:val="000000"/>
                <w:szCs w:val="20"/>
              </w:rPr>
            </w:pPr>
            <w:r w:rsidRPr="00A14992">
              <w:rPr>
                <w:rFonts w:ascii="Times New Roman" w:hAnsi="Times New Roman"/>
                <w:color w:val="000000"/>
                <w:szCs w:val="20"/>
              </w:rPr>
              <w:t>Correction Factor (D)</w:t>
            </w:r>
          </w:p>
        </w:tc>
        <w:tc>
          <w:tcPr>
            <w:tcW w:w="873" w:type="pct"/>
            <w:tcBorders>
              <w:top w:val="nil"/>
              <w:left w:val="nil"/>
              <w:bottom w:val="single" w:sz="4" w:space="0" w:color="auto"/>
              <w:right w:val="single" w:sz="4" w:space="0" w:color="auto"/>
            </w:tcBorders>
            <w:shd w:val="clear" w:color="auto" w:fill="auto"/>
            <w:noWrap/>
            <w:vAlign w:val="center"/>
            <w:hideMark/>
          </w:tcPr>
          <w:p w14:paraId="0DD2D0E8" w14:textId="77777777" w:rsidR="00A14992" w:rsidRPr="00A14992" w:rsidRDefault="00A14992" w:rsidP="00A14992">
            <w:pPr>
              <w:spacing w:before="0" w:after="0" w:line="240" w:lineRule="auto"/>
              <w:jc w:val="center"/>
              <w:rPr>
                <w:rFonts w:ascii="Times New Roman" w:hAnsi="Times New Roman"/>
                <w:szCs w:val="20"/>
              </w:rPr>
            </w:pPr>
            <w:r w:rsidRPr="00A14992">
              <w:rPr>
                <w:rFonts w:ascii="Times New Roman" w:hAnsi="Times New Roman"/>
                <w:szCs w:val="20"/>
              </w:rPr>
              <w:t>-K</w:t>
            </w:r>
          </w:p>
        </w:tc>
        <w:tc>
          <w:tcPr>
            <w:tcW w:w="794" w:type="pct"/>
            <w:tcBorders>
              <w:top w:val="nil"/>
              <w:left w:val="nil"/>
              <w:bottom w:val="single" w:sz="4" w:space="0" w:color="auto"/>
              <w:right w:val="single" w:sz="4" w:space="0" w:color="auto"/>
            </w:tcBorders>
          </w:tcPr>
          <w:p w14:paraId="6BA51F6F" w14:textId="7E24F285" w:rsidR="00A14992" w:rsidRPr="00A14992" w:rsidRDefault="00256CDC" w:rsidP="00A14992">
            <w:pPr>
              <w:spacing w:before="0" w:after="0" w:line="240" w:lineRule="auto"/>
              <w:jc w:val="center"/>
              <w:rPr>
                <w:rFonts w:ascii="Times New Roman" w:hAnsi="Times New Roman"/>
                <w:szCs w:val="20"/>
              </w:rPr>
            </w:pPr>
            <w:r>
              <w:rPr>
                <w:rFonts w:ascii="Times New Roman" w:hAnsi="Times New Roman"/>
                <w:noProof/>
                <w:color w:val="000000"/>
                <w:szCs w:val="20"/>
              </w:rPr>
              <w:pict w14:anchorId="56E08396">
                <v:shape id="Graphic 34" o:spid="_x0000_i1054" type="#_x0000_t75" alt="Close" style="width:14.05pt;height:14.0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">
                  <v:imagedata r:id="rId18" o:title="" cropbottom="-1179f" cropleft="-2530f" cropright="-3542f"/>
                </v:shape>
              </w:pict>
            </w:r>
          </w:p>
        </w:tc>
      </w:tr>
      <w:tr w:rsidR="00A14992" w:rsidRPr="00A14992" w14:paraId="2385D286" w14:textId="77777777" w:rsidTr="009629E8">
        <w:trPr>
          <w:trHeight w:val="227"/>
        </w:trPr>
        <w:tc>
          <w:tcPr>
            <w:tcW w:w="3333" w:type="pct"/>
            <w:tcBorders>
              <w:top w:val="nil"/>
              <w:left w:val="single" w:sz="4" w:space="0" w:color="auto"/>
              <w:bottom w:val="single" w:sz="4" w:space="0" w:color="auto"/>
              <w:right w:val="single" w:sz="4" w:space="0" w:color="auto"/>
            </w:tcBorders>
            <w:shd w:val="clear" w:color="000000" w:fill="BFBFBF"/>
            <w:vAlign w:val="center"/>
            <w:hideMark/>
          </w:tcPr>
          <w:p w14:paraId="63CA93CB" w14:textId="77777777" w:rsidR="00A14992" w:rsidRPr="00A14992" w:rsidRDefault="00A14992" w:rsidP="00A14992">
            <w:pPr>
              <w:spacing w:before="0" w:after="0" w:line="240" w:lineRule="auto"/>
              <w:rPr>
                <w:rFonts w:ascii="Times New Roman" w:hAnsi="Times New Roman"/>
                <w:b/>
                <w:bCs/>
                <w:color w:val="000000"/>
                <w:szCs w:val="20"/>
              </w:rPr>
            </w:pPr>
            <w:r w:rsidRPr="00A14992">
              <w:rPr>
                <w:rFonts w:ascii="Times New Roman" w:hAnsi="Times New Roman"/>
                <w:b/>
                <w:bCs/>
                <w:color w:val="000000"/>
                <w:szCs w:val="20"/>
              </w:rPr>
              <w:t>Total allowed Revenue (E):</w:t>
            </w:r>
            <w:r w:rsidRPr="00A14992">
              <w:rPr>
                <w:rFonts w:ascii="Times New Roman" w:hAnsi="Times New Roman"/>
                <w:b/>
                <w:bCs/>
                <w:color w:val="000000"/>
                <w:szCs w:val="20"/>
              </w:rPr>
              <w:br/>
              <w:t>[E = A + B + C + D]</w:t>
            </w:r>
          </w:p>
        </w:tc>
        <w:tc>
          <w:tcPr>
            <w:tcW w:w="873" w:type="pct"/>
            <w:tcBorders>
              <w:top w:val="nil"/>
              <w:left w:val="nil"/>
              <w:bottom w:val="single" w:sz="4" w:space="0" w:color="auto"/>
              <w:right w:val="single" w:sz="4" w:space="0" w:color="auto"/>
            </w:tcBorders>
            <w:shd w:val="clear" w:color="000000" w:fill="BFBFBF"/>
            <w:noWrap/>
            <w:vAlign w:val="center"/>
            <w:hideMark/>
          </w:tcPr>
          <w:p w14:paraId="6D94B234" w14:textId="77777777" w:rsidR="00A14992" w:rsidRPr="00A14992" w:rsidRDefault="00A14992" w:rsidP="00A14992">
            <w:pPr>
              <w:spacing w:before="0" w:after="0" w:line="240" w:lineRule="auto"/>
              <w:jc w:val="center"/>
              <w:rPr>
                <w:rFonts w:ascii="Times New Roman" w:hAnsi="Times New Roman"/>
                <w:b/>
                <w:bCs/>
                <w:szCs w:val="20"/>
              </w:rPr>
            </w:pPr>
            <w:r w:rsidRPr="00A14992">
              <w:rPr>
                <w:rFonts w:ascii="Times New Roman" w:hAnsi="Times New Roman"/>
                <w:b/>
                <w:bCs/>
                <w:szCs w:val="20"/>
              </w:rPr>
              <w:t>AR</w:t>
            </w:r>
          </w:p>
        </w:tc>
        <w:tc>
          <w:tcPr>
            <w:tcW w:w="794" w:type="pct"/>
            <w:tcBorders>
              <w:top w:val="nil"/>
              <w:left w:val="nil"/>
              <w:bottom w:val="single" w:sz="4" w:space="0" w:color="auto"/>
              <w:right w:val="single" w:sz="4" w:space="0" w:color="auto"/>
            </w:tcBorders>
            <w:shd w:val="clear" w:color="000000" w:fill="BFBFBF"/>
          </w:tcPr>
          <w:p w14:paraId="7C855E76" w14:textId="77777777" w:rsidR="00A14992" w:rsidRPr="00A14992" w:rsidRDefault="00A14992" w:rsidP="00A14992">
            <w:pPr>
              <w:spacing w:before="0" w:after="0" w:line="240" w:lineRule="auto"/>
              <w:jc w:val="center"/>
              <w:rPr>
                <w:rFonts w:ascii="Times New Roman" w:hAnsi="Times New Roman"/>
                <w:b/>
                <w:bCs/>
                <w:szCs w:val="20"/>
              </w:rPr>
            </w:pPr>
          </w:p>
        </w:tc>
      </w:tr>
      <w:tr w:rsidR="00A14992" w:rsidRPr="00A14992" w14:paraId="7681360C" w14:textId="77777777" w:rsidTr="009629E8">
        <w:trPr>
          <w:trHeight w:val="227"/>
        </w:trPr>
        <w:tc>
          <w:tcPr>
            <w:tcW w:w="3333" w:type="pct"/>
            <w:tcBorders>
              <w:top w:val="nil"/>
              <w:left w:val="single" w:sz="4" w:space="0" w:color="auto"/>
              <w:bottom w:val="single" w:sz="4" w:space="0" w:color="auto"/>
              <w:right w:val="single" w:sz="4" w:space="0" w:color="auto"/>
            </w:tcBorders>
            <w:shd w:val="clear" w:color="auto" w:fill="auto"/>
            <w:vAlign w:val="center"/>
            <w:hideMark/>
          </w:tcPr>
          <w:p w14:paraId="5FEA29AE" w14:textId="77777777" w:rsidR="00A14992" w:rsidRPr="00A14992" w:rsidRDefault="00A14992" w:rsidP="00A14992">
            <w:pPr>
              <w:spacing w:before="0" w:after="0" w:line="240" w:lineRule="auto"/>
              <w:rPr>
                <w:rFonts w:ascii="Times New Roman" w:hAnsi="Times New Roman"/>
                <w:color w:val="000000"/>
                <w:szCs w:val="20"/>
              </w:rPr>
            </w:pPr>
            <w:r w:rsidRPr="00A14992">
              <w:rPr>
                <w:rFonts w:ascii="Times New Roman" w:hAnsi="Times New Roman"/>
                <w:color w:val="000000"/>
                <w:szCs w:val="20"/>
              </w:rPr>
              <w:t>Other 1. Excluded services - Top-up, standby, and enhanced system security (F1) (see note 1)</w:t>
            </w:r>
          </w:p>
        </w:tc>
        <w:tc>
          <w:tcPr>
            <w:tcW w:w="873" w:type="pct"/>
            <w:tcBorders>
              <w:top w:val="nil"/>
              <w:left w:val="nil"/>
              <w:bottom w:val="single" w:sz="4" w:space="0" w:color="auto"/>
              <w:right w:val="single" w:sz="4" w:space="0" w:color="auto"/>
            </w:tcBorders>
            <w:shd w:val="clear" w:color="auto" w:fill="auto"/>
            <w:noWrap/>
            <w:vAlign w:val="center"/>
            <w:hideMark/>
          </w:tcPr>
          <w:p w14:paraId="354DF199" w14:textId="77777777" w:rsidR="00A14992" w:rsidRPr="00A14992" w:rsidRDefault="00A14992" w:rsidP="00A14992">
            <w:pPr>
              <w:spacing w:before="0" w:after="0" w:line="240" w:lineRule="auto"/>
              <w:jc w:val="center"/>
              <w:rPr>
                <w:rFonts w:ascii="Times New Roman" w:hAnsi="Times New Roman"/>
                <w:szCs w:val="20"/>
              </w:rPr>
            </w:pPr>
            <w:r w:rsidRPr="00A14992">
              <w:rPr>
                <w:rFonts w:ascii="Times New Roman" w:hAnsi="Times New Roman"/>
                <w:szCs w:val="20"/>
              </w:rPr>
              <w:t>DRS4</w:t>
            </w:r>
          </w:p>
        </w:tc>
        <w:tc>
          <w:tcPr>
            <w:tcW w:w="794" w:type="pct"/>
            <w:tcBorders>
              <w:top w:val="nil"/>
              <w:left w:val="nil"/>
              <w:bottom w:val="single" w:sz="4" w:space="0" w:color="auto"/>
              <w:right w:val="single" w:sz="4" w:space="0" w:color="auto"/>
            </w:tcBorders>
          </w:tcPr>
          <w:p w14:paraId="0A3A37F4" w14:textId="108898A8" w:rsidR="00A14992" w:rsidRPr="00A14992" w:rsidRDefault="00256CDC" w:rsidP="00A14992">
            <w:pPr>
              <w:spacing w:before="0" w:after="0" w:line="240" w:lineRule="auto"/>
              <w:jc w:val="center"/>
              <w:rPr>
                <w:rFonts w:ascii="Times New Roman" w:hAnsi="Times New Roman"/>
                <w:szCs w:val="20"/>
              </w:rPr>
            </w:pPr>
            <w:r>
              <w:rPr>
                <w:rFonts w:ascii="Times New Roman" w:hAnsi="Times New Roman"/>
                <w:noProof/>
                <w:color w:val="000000"/>
                <w:szCs w:val="20"/>
              </w:rPr>
              <w:pict w14:anchorId="1A38CFCD">
                <v:shape id="Graphic 18" o:spid="_x0000_i1055" type="#_x0000_t75" alt="Close" style="width:14.05pt;height:14.0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">
                  <v:imagedata r:id="rId18" o:title="" cropbottom="-1179f" cropleft="-2530f" cropright="-3542f"/>
                </v:shape>
              </w:pict>
            </w:r>
          </w:p>
        </w:tc>
      </w:tr>
      <w:tr w:rsidR="00A14992" w:rsidRPr="00A14992" w14:paraId="6F3E866E" w14:textId="77777777" w:rsidTr="009629E8">
        <w:trPr>
          <w:trHeight w:val="227"/>
        </w:trPr>
        <w:tc>
          <w:tcPr>
            <w:tcW w:w="3333" w:type="pct"/>
            <w:tcBorders>
              <w:top w:val="nil"/>
              <w:left w:val="single" w:sz="4" w:space="0" w:color="auto"/>
              <w:bottom w:val="single" w:sz="4" w:space="0" w:color="auto"/>
              <w:right w:val="single" w:sz="4" w:space="0" w:color="auto"/>
            </w:tcBorders>
            <w:shd w:val="clear" w:color="auto" w:fill="auto"/>
            <w:vAlign w:val="center"/>
            <w:hideMark/>
          </w:tcPr>
          <w:p w14:paraId="56036338" w14:textId="77777777" w:rsidR="00A14992" w:rsidRPr="00A14992" w:rsidRDefault="00A14992" w:rsidP="00A14992">
            <w:pPr>
              <w:spacing w:before="0" w:after="0" w:line="240" w:lineRule="auto"/>
              <w:rPr>
                <w:rFonts w:ascii="Times New Roman" w:hAnsi="Times New Roman"/>
                <w:color w:val="000000"/>
                <w:szCs w:val="20"/>
              </w:rPr>
            </w:pPr>
            <w:r w:rsidRPr="00A14992">
              <w:rPr>
                <w:rFonts w:ascii="Times New Roman" w:hAnsi="Times New Roman"/>
                <w:color w:val="000000"/>
                <w:szCs w:val="20"/>
              </w:rPr>
              <w:t>Other 2. Excluded services - Revenue protection services (F2) (see note 1)</w:t>
            </w:r>
          </w:p>
        </w:tc>
        <w:tc>
          <w:tcPr>
            <w:tcW w:w="873" w:type="pct"/>
            <w:tcBorders>
              <w:top w:val="nil"/>
              <w:left w:val="nil"/>
              <w:bottom w:val="single" w:sz="4" w:space="0" w:color="auto"/>
              <w:right w:val="single" w:sz="4" w:space="0" w:color="auto"/>
            </w:tcBorders>
            <w:shd w:val="clear" w:color="auto" w:fill="auto"/>
            <w:noWrap/>
            <w:vAlign w:val="center"/>
            <w:hideMark/>
          </w:tcPr>
          <w:p w14:paraId="5B0234BB" w14:textId="77777777" w:rsidR="00A14992" w:rsidRPr="00A14992" w:rsidRDefault="00A14992" w:rsidP="00A14992">
            <w:pPr>
              <w:spacing w:before="0" w:after="0" w:line="240" w:lineRule="auto"/>
              <w:jc w:val="center"/>
              <w:rPr>
                <w:rFonts w:ascii="Times New Roman" w:hAnsi="Times New Roman"/>
                <w:szCs w:val="20"/>
              </w:rPr>
            </w:pPr>
            <w:r w:rsidRPr="00A14992">
              <w:rPr>
                <w:rFonts w:ascii="Times New Roman" w:hAnsi="Times New Roman"/>
                <w:szCs w:val="20"/>
              </w:rPr>
              <w:t>DRS5</w:t>
            </w:r>
          </w:p>
        </w:tc>
        <w:tc>
          <w:tcPr>
            <w:tcW w:w="794" w:type="pct"/>
            <w:tcBorders>
              <w:top w:val="nil"/>
              <w:left w:val="nil"/>
              <w:bottom w:val="single" w:sz="4" w:space="0" w:color="auto"/>
              <w:right w:val="single" w:sz="4" w:space="0" w:color="auto"/>
            </w:tcBorders>
          </w:tcPr>
          <w:p w14:paraId="7EADDE85" w14:textId="1F25C677" w:rsidR="00A14992" w:rsidRPr="00A14992" w:rsidRDefault="00256CDC" w:rsidP="00A14992">
            <w:pPr>
              <w:spacing w:before="0" w:after="0" w:line="240" w:lineRule="auto"/>
              <w:jc w:val="center"/>
              <w:rPr>
                <w:rFonts w:ascii="Times New Roman" w:hAnsi="Times New Roman"/>
                <w:szCs w:val="20"/>
              </w:rPr>
            </w:pPr>
            <w:r>
              <w:rPr>
                <w:rFonts w:ascii="Times New Roman" w:hAnsi="Times New Roman"/>
                <w:noProof/>
                <w:color w:val="000000"/>
                <w:szCs w:val="20"/>
              </w:rPr>
              <w:pict w14:anchorId="0E16E397">
                <v:shape id="Graphic 19" o:spid="_x0000_i1056" type="#_x0000_t75" alt="Close" style="width:14.05pt;height:14.0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">
                  <v:imagedata r:id="rId18" o:title="" cropbottom="-1179f" cropleft="-2530f" cropright="-3542f"/>
                </v:shape>
              </w:pict>
            </w:r>
          </w:p>
        </w:tc>
      </w:tr>
      <w:tr w:rsidR="00A14992" w:rsidRPr="00A14992" w14:paraId="7EC1A300" w14:textId="77777777" w:rsidTr="009629E8">
        <w:trPr>
          <w:trHeight w:val="227"/>
        </w:trPr>
        <w:tc>
          <w:tcPr>
            <w:tcW w:w="3333" w:type="pct"/>
            <w:tcBorders>
              <w:top w:val="nil"/>
              <w:left w:val="single" w:sz="4" w:space="0" w:color="auto"/>
              <w:bottom w:val="single" w:sz="4" w:space="0" w:color="auto"/>
              <w:right w:val="single" w:sz="4" w:space="0" w:color="auto"/>
            </w:tcBorders>
            <w:shd w:val="clear" w:color="auto" w:fill="auto"/>
            <w:vAlign w:val="center"/>
            <w:hideMark/>
          </w:tcPr>
          <w:p w14:paraId="4CB81C60" w14:textId="77777777" w:rsidR="00A14992" w:rsidRPr="00A14992" w:rsidRDefault="00A14992" w:rsidP="00A14992">
            <w:pPr>
              <w:spacing w:before="0" w:after="0" w:line="240" w:lineRule="auto"/>
              <w:rPr>
                <w:rFonts w:ascii="Times New Roman" w:hAnsi="Times New Roman"/>
                <w:color w:val="000000"/>
                <w:szCs w:val="20"/>
              </w:rPr>
            </w:pPr>
            <w:r w:rsidRPr="00A14992">
              <w:rPr>
                <w:rFonts w:ascii="Times New Roman" w:hAnsi="Times New Roman"/>
                <w:color w:val="000000"/>
                <w:szCs w:val="20"/>
              </w:rPr>
              <w:t>Other 3. Excluded services - Miscellaneous (F3) (see note 1)</w:t>
            </w:r>
          </w:p>
        </w:tc>
        <w:tc>
          <w:tcPr>
            <w:tcW w:w="873" w:type="pct"/>
            <w:tcBorders>
              <w:top w:val="nil"/>
              <w:left w:val="nil"/>
              <w:bottom w:val="single" w:sz="4" w:space="0" w:color="auto"/>
              <w:right w:val="single" w:sz="4" w:space="0" w:color="auto"/>
            </w:tcBorders>
            <w:shd w:val="clear" w:color="auto" w:fill="auto"/>
            <w:noWrap/>
            <w:vAlign w:val="center"/>
            <w:hideMark/>
          </w:tcPr>
          <w:p w14:paraId="4E2576CD" w14:textId="77777777" w:rsidR="00A14992" w:rsidRPr="00A14992" w:rsidRDefault="00A14992" w:rsidP="00A14992">
            <w:pPr>
              <w:spacing w:before="0" w:after="0" w:line="240" w:lineRule="auto"/>
              <w:jc w:val="center"/>
              <w:rPr>
                <w:rFonts w:ascii="Times New Roman" w:hAnsi="Times New Roman"/>
                <w:szCs w:val="20"/>
              </w:rPr>
            </w:pPr>
            <w:r w:rsidRPr="00A14992">
              <w:rPr>
                <w:rFonts w:ascii="Times New Roman" w:hAnsi="Times New Roman"/>
                <w:szCs w:val="20"/>
              </w:rPr>
              <w:t>DRS9</w:t>
            </w:r>
          </w:p>
        </w:tc>
        <w:tc>
          <w:tcPr>
            <w:tcW w:w="794" w:type="pct"/>
            <w:tcBorders>
              <w:top w:val="nil"/>
              <w:left w:val="nil"/>
              <w:bottom w:val="single" w:sz="4" w:space="0" w:color="auto"/>
              <w:right w:val="single" w:sz="4" w:space="0" w:color="auto"/>
            </w:tcBorders>
          </w:tcPr>
          <w:p w14:paraId="0E4B6DD8" w14:textId="56F6D8A1" w:rsidR="00A14992" w:rsidRPr="00A14992" w:rsidRDefault="00256CDC" w:rsidP="00A14992">
            <w:pPr>
              <w:spacing w:before="0" w:after="0" w:line="240" w:lineRule="auto"/>
              <w:jc w:val="center"/>
              <w:rPr>
                <w:rFonts w:ascii="Times New Roman" w:hAnsi="Times New Roman"/>
                <w:szCs w:val="20"/>
              </w:rPr>
            </w:pPr>
            <w:r>
              <w:rPr>
                <w:rFonts w:ascii="Times New Roman" w:hAnsi="Times New Roman"/>
                <w:noProof/>
                <w:color w:val="000000"/>
                <w:szCs w:val="20"/>
              </w:rPr>
              <w:pict w14:anchorId="532BEB83">
                <v:shape id="Graphic 20" o:spid="_x0000_i1057" type="#_x0000_t75" alt="Close" style="width:14.05pt;height:14.0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">
                  <v:imagedata r:id="rId18" o:title="" cropbottom="-1179f" cropleft="-2530f" cropright="-3542f"/>
                </v:shape>
              </w:pict>
            </w:r>
          </w:p>
        </w:tc>
      </w:tr>
      <w:tr w:rsidR="00A14992" w:rsidRPr="00A14992" w14:paraId="50DF0F4E" w14:textId="77777777" w:rsidTr="009629E8">
        <w:trPr>
          <w:trHeight w:val="227"/>
        </w:trPr>
        <w:tc>
          <w:tcPr>
            <w:tcW w:w="3333" w:type="pct"/>
            <w:tcBorders>
              <w:top w:val="nil"/>
              <w:left w:val="single" w:sz="4" w:space="0" w:color="auto"/>
              <w:bottom w:val="single" w:sz="4" w:space="0" w:color="auto"/>
              <w:right w:val="single" w:sz="4" w:space="0" w:color="auto"/>
            </w:tcBorders>
            <w:shd w:val="clear" w:color="auto" w:fill="auto"/>
            <w:vAlign w:val="center"/>
            <w:hideMark/>
          </w:tcPr>
          <w:p w14:paraId="6597254B" w14:textId="77777777" w:rsidR="00A14992" w:rsidRPr="00A14992" w:rsidRDefault="00A14992" w:rsidP="00A14992">
            <w:pPr>
              <w:spacing w:before="0" w:after="0" w:line="240" w:lineRule="auto"/>
              <w:rPr>
                <w:rFonts w:ascii="Times New Roman" w:hAnsi="Times New Roman"/>
                <w:i/>
                <w:iCs/>
                <w:color w:val="000000"/>
                <w:szCs w:val="20"/>
              </w:rPr>
            </w:pPr>
            <w:r w:rsidRPr="00A14992">
              <w:rPr>
                <w:rFonts w:ascii="Times New Roman" w:hAnsi="Times New Roman"/>
                <w:i/>
                <w:iCs/>
                <w:color w:val="000000"/>
                <w:szCs w:val="20"/>
              </w:rPr>
              <w:t>Other 4. blank or if required please provide description (F4)</w:t>
            </w:r>
          </w:p>
        </w:tc>
        <w:tc>
          <w:tcPr>
            <w:tcW w:w="873" w:type="pct"/>
            <w:tcBorders>
              <w:top w:val="nil"/>
              <w:left w:val="nil"/>
              <w:bottom w:val="single" w:sz="4" w:space="0" w:color="auto"/>
              <w:right w:val="single" w:sz="4" w:space="0" w:color="auto"/>
            </w:tcBorders>
            <w:shd w:val="clear" w:color="auto" w:fill="auto"/>
            <w:noWrap/>
            <w:vAlign w:val="center"/>
            <w:hideMark/>
          </w:tcPr>
          <w:p w14:paraId="727E9678" w14:textId="77777777" w:rsidR="00A14992" w:rsidRPr="00A14992" w:rsidRDefault="00A14992" w:rsidP="00A14992">
            <w:pPr>
              <w:spacing w:before="0" w:after="0" w:line="240" w:lineRule="auto"/>
              <w:jc w:val="center"/>
              <w:rPr>
                <w:rFonts w:ascii="Times New Roman" w:hAnsi="Times New Roman"/>
                <w:szCs w:val="20"/>
              </w:rPr>
            </w:pPr>
            <w:r w:rsidRPr="00A14992">
              <w:rPr>
                <w:rFonts w:ascii="Times New Roman" w:hAnsi="Times New Roman"/>
                <w:szCs w:val="20"/>
              </w:rPr>
              <w:t> </w:t>
            </w:r>
          </w:p>
        </w:tc>
        <w:tc>
          <w:tcPr>
            <w:tcW w:w="794" w:type="pct"/>
            <w:tcBorders>
              <w:top w:val="nil"/>
              <w:left w:val="nil"/>
              <w:bottom w:val="single" w:sz="4" w:space="0" w:color="auto"/>
              <w:right w:val="single" w:sz="4" w:space="0" w:color="auto"/>
            </w:tcBorders>
          </w:tcPr>
          <w:p w14:paraId="7D5F6CD4" w14:textId="17BDD61A" w:rsidR="00A14992" w:rsidRPr="00A14992" w:rsidRDefault="00256CDC" w:rsidP="00A14992">
            <w:pPr>
              <w:spacing w:before="0" w:after="0" w:line="240" w:lineRule="auto"/>
              <w:jc w:val="center"/>
              <w:rPr>
                <w:rFonts w:ascii="Times New Roman" w:hAnsi="Times New Roman"/>
                <w:szCs w:val="20"/>
              </w:rPr>
            </w:pPr>
            <w:r>
              <w:rPr>
                <w:rFonts w:ascii="Times New Roman" w:hAnsi="Times New Roman"/>
                <w:noProof/>
                <w:color w:val="000000"/>
                <w:szCs w:val="20"/>
              </w:rPr>
              <w:pict w14:anchorId="5F4FE981">
                <v:shape id="Graphic 21" o:spid="_x0000_i1058" type="#_x0000_t75" alt="Close" style="width:14.05pt;height:14.0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">
                  <v:imagedata r:id="rId18" o:title="" cropbottom="-1179f" cropleft="-2530f" cropright="-3542f"/>
                </v:shape>
              </w:pict>
            </w:r>
          </w:p>
        </w:tc>
      </w:tr>
      <w:tr w:rsidR="00A14992" w:rsidRPr="00A14992" w14:paraId="444C4F11" w14:textId="77777777" w:rsidTr="009629E8">
        <w:trPr>
          <w:trHeight w:val="227"/>
        </w:trPr>
        <w:tc>
          <w:tcPr>
            <w:tcW w:w="3333" w:type="pct"/>
            <w:tcBorders>
              <w:top w:val="nil"/>
              <w:left w:val="single" w:sz="4" w:space="0" w:color="auto"/>
              <w:bottom w:val="single" w:sz="4" w:space="0" w:color="auto"/>
              <w:right w:val="single" w:sz="4" w:space="0" w:color="auto"/>
            </w:tcBorders>
            <w:shd w:val="clear" w:color="auto" w:fill="auto"/>
            <w:vAlign w:val="center"/>
            <w:hideMark/>
          </w:tcPr>
          <w:p w14:paraId="185AFAC8" w14:textId="77777777" w:rsidR="00A14992" w:rsidRPr="00A14992" w:rsidRDefault="00A14992" w:rsidP="00A14992">
            <w:pPr>
              <w:spacing w:before="0" w:after="0" w:line="240" w:lineRule="auto"/>
              <w:rPr>
                <w:rFonts w:ascii="Times New Roman" w:hAnsi="Times New Roman"/>
                <w:i/>
                <w:iCs/>
                <w:color w:val="000000"/>
                <w:szCs w:val="20"/>
              </w:rPr>
            </w:pPr>
            <w:r w:rsidRPr="00A14992">
              <w:rPr>
                <w:rFonts w:ascii="Times New Roman" w:hAnsi="Times New Roman"/>
                <w:i/>
                <w:iCs/>
                <w:color w:val="000000"/>
                <w:szCs w:val="20"/>
              </w:rPr>
              <w:t>Other 5. blank or if required please provide description (F5)</w:t>
            </w:r>
          </w:p>
        </w:tc>
        <w:tc>
          <w:tcPr>
            <w:tcW w:w="873" w:type="pct"/>
            <w:tcBorders>
              <w:top w:val="nil"/>
              <w:left w:val="nil"/>
              <w:bottom w:val="single" w:sz="4" w:space="0" w:color="auto"/>
              <w:right w:val="single" w:sz="4" w:space="0" w:color="auto"/>
            </w:tcBorders>
            <w:shd w:val="clear" w:color="auto" w:fill="auto"/>
            <w:noWrap/>
            <w:vAlign w:val="center"/>
            <w:hideMark/>
          </w:tcPr>
          <w:p w14:paraId="75537D28" w14:textId="77777777" w:rsidR="00A14992" w:rsidRPr="00A14992" w:rsidRDefault="00A14992" w:rsidP="00A14992">
            <w:pPr>
              <w:spacing w:before="0" w:after="0" w:line="240" w:lineRule="auto"/>
              <w:jc w:val="center"/>
              <w:rPr>
                <w:rFonts w:ascii="Times New Roman" w:hAnsi="Times New Roman"/>
                <w:szCs w:val="20"/>
              </w:rPr>
            </w:pPr>
            <w:r w:rsidRPr="00A14992">
              <w:rPr>
                <w:rFonts w:ascii="Times New Roman" w:hAnsi="Times New Roman"/>
                <w:szCs w:val="20"/>
              </w:rPr>
              <w:t> </w:t>
            </w:r>
          </w:p>
        </w:tc>
        <w:tc>
          <w:tcPr>
            <w:tcW w:w="794" w:type="pct"/>
            <w:tcBorders>
              <w:top w:val="nil"/>
              <w:left w:val="nil"/>
              <w:bottom w:val="single" w:sz="4" w:space="0" w:color="auto"/>
              <w:right w:val="single" w:sz="4" w:space="0" w:color="auto"/>
            </w:tcBorders>
          </w:tcPr>
          <w:p w14:paraId="1EF551B5" w14:textId="5A4829CC" w:rsidR="00A14992" w:rsidRPr="00A14992" w:rsidRDefault="00256CDC" w:rsidP="00A14992">
            <w:pPr>
              <w:spacing w:before="0" w:after="0" w:line="240" w:lineRule="auto"/>
              <w:jc w:val="center"/>
              <w:rPr>
                <w:rFonts w:ascii="Times New Roman" w:hAnsi="Times New Roman"/>
                <w:szCs w:val="20"/>
              </w:rPr>
            </w:pPr>
            <w:r>
              <w:rPr>
                <w:rFonts w:ascii="Times New Roman" w:hAnsi="Times New Roman"/>
                <w:noProof/>
                <w:color w:val="000000"/>
                <w:szCs w:val="20"/>
              </w:rPr>
              <w:pict w14:anchorId="483CA9BA">
                <v:shape id="Graphic 22" o:spid="_x0000_i1059" type="#_x0000_t75" alt="Close" style="width:14.05pt;height:14.0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">
                  <v:imagedata r:id="rId18" o:title="" cropbottom="-1179f" cropleft="-2530f" cropright="-3542f"/>
                </v:shape>
              </w:pict>
            </w:r>
          </w:p>
        </w:tc>
      </w:tr>
      <w:tr w:rsidR="00A14992" w:rsidRPr="00A14992" w14:paraId="5DB30EED" w14:textId="77777777" w:rsidTr="009629E8">
        <w:trPr>
          <w:trHeight w:val="227"/>
        </w:trPr>
        <w:tc>
          <w:tcPr>
            <w:tcW w:w="3333" w:type="pct"/>
            <w:tcBorders>
              <w:top w:val="nil"/>
              <w:left w:val="single" w:sz="4" w:space="0" w:color="auto"/>
              <w:bottom w:val="single" w:sz="4" w:space="0" w:color="auto"/>
              <w:right w:val="single" w:sz="4" w:space="0" w:color="auto"/>
            </w:tcBorders>
            <w:shd w:val="clear" w:color="000000" w:fill="BFBFBF"/>
            <w:vAlign w:val="center"/>
            <w:hideMark/>
          </w:tcPr>
          <w:p w14:paraId="3E820F80" w14:textId="77777777" w:rsidR="00A14992" w:rsidRPr="00A14992" w:rsidRDefault="00A14992" w:rsidP="00A14992">
            <w:pPr>
              <w:spacing w:before="0" w:after="0" w:line="240" w:lineRule="auto"/>
              <w:rPr>
                <w:rFonts w:ascii="Times New Roman" w:hAnsi="Times New Roman"/>
                <w:b/>
                <w:bCs/>
                <w:color w:val="000000"/>
                <w:szCs w:val="20"/>
              </w:rPr>
            </w:pPr>
            <w:r w:rsidRPr="00A14992">
              <w:rPr>
                <w:rFonts w:ascii="Times New Roman" w:hAnsi="Times New Roman"/>
                <w:b/>
                <w:bCs/>
                <w:color w:val="000000"/>
                <w:szCs w:val="20"/>
              </w:rPr>
              <w:t>Total other revenue recovered by Use of System Charges (F):</w:t>
            </w:r>
            <w:r w:rsidRPr="00A14992">
              <w:rPr>
                <w:rFonts w:ascii="Times New Roman" w:hAnsi="Times New Roman"/>
                <w:b/>
                <w:bCs/>
                <w:color w:val="000000"/>
                <w:szCs w:val="20"/>
              </w:rPr>
              <w:br/>
              <w:t>[F = F1 + F2 + F3 + F4 + F5]</w:t>
            </w:r>
          </w:p>
        </w:tc>
        <w:tc>
          <w:tcPr>
            <w:tcW w:w="873" w:type="pct"/>
            <w:tcBorders>
              <w:top w:val="nil"/>
              <w:left w:val="nil"/>
              <w:bottom w:val="single" w:sz="4" w:space="0" w:color="auto"/>
              <w:right w:val="single" w:sz="4" w:space="0" w:color="auto"/>
            </w:tcBorders>
            <w:shd w:val="clear" w:color="000000" w:fill="BFBFBF"/>
            <w:noWrap/>
            <w:vAlign w:val="center"/>
            <w:hideMark/>
          </w:tcPr>
          <w:p w14:paraId="1E99708D" w14:textId="77777777" w:rsidR="00A14992" w:rsidRPr="00A14992" w:rsidRDefault="00A14992" w:rsidP="00A14992">
            <w:pPr>
              <w:spacing w:before="0" w:after="0" w:line="240" w:lineRule="auto"/>
              <w:jc w:val="center"/>
              <w:rPr>
                <w:rFonts w:ascii="Times New Roman" w:hAnsi="Times New Roman"/>
                <w:b/>
                <w:bCs/>
                <w:szCs w:val="20"/>
              </w:rPr>
            </w:pPr>
            <w:r w:rsidRPr="00A14992">
              <w:rPr>
                <w:rFonts w:ascii="Times New Roman" w:hAnsi="Times New Roman"/>
                <w:b/>
                <w:bCs/>
                <w:szCs w:val="20"/>
              </w:rPr>
              <w:t> </w:t>
            </w:r>
          </w:p>
        </w:tc>
        <w:tc>
          <w:tcPr>
            <w:tcW w:w="794" w:type="pct"/>
            <w:tcBorders>
              <w:top w:val="nil"/>
              <w:left w:val="nil"/>
              <w:bottom w:val="single" w:sz="4" w:space="0" w:color="auto"/>
              <w:right w:val="single" w:sz="4" w:space="0" w:color="auto"/>
            </w:tcBorders>
            <w:shd w:val="clear" w:color="000000" w:fill="BFBFBF"/>
          </w:tcPr>
          <w:p w14:paraId="7F7F9CE6" w14:textId="77777777" w:rsidR="00A14992" w:rsidRPr="00A14992" w:rsidRDefault="00A14992" w:rsidP="00A14992">
            <w:pPr>
              <w:spacing w:before="0" w:after="0" w:line="240" w:lineRule="auto"/>
              <w:jc w:val="center"/>
              <w:rPr>
                <w:rFonts w:ascii="Times New Roman" w:hAnsi="Times New Roman"/>
                <w:b/>
                <w:bCs/>
                <w:szCs w:val="20"/>
              </w:rPr>
            </w:pPr>
          </w:p>
        </w:tc>
      </w:tr>
      <w:tr w:rsidR="00A14992" w:rsidRPr="00A14992" w14:paraId="0CD9FDB5" w14:textId="77777777" w:rsidTr="009629E8">
        <w:trPr>
          <w:trHeight w:val="227"/>
        </w:trPr>
        <w:tc>
          <w:tcPr>
            <w:tcW w:w="3333" w:type="pct"/>
            <w:tcBorders>
              <w:top w:val="nil"/>
              <w:left w:val="single" w:sz="4" w:space="0" w:color="auto"/>
              <w:bottom w:val="single" w:sz="4" w:space="0" w:color="auto"/>
              <w:right w:val="single" w:sz="4" w:space="0" w:color="auto"/>
            </w:tcBorders>
            <w:shd w:val="clear" w:color="000000" w:fill="BFBFBF"/>
            <w:vAlign w:val="center"/>
            <w:hideMark/>
          </w:tcPr>
          <w:p w14:paraId="39507F2D" w14:textId="77777777" w:rsidR="00A14992" w:rsidRPr="00A14992" w:rsidRDefault="00A14992" w:rsidP="00A14992">
            <w:pPr>
              <w:spacing w:before="0" w:after="0" w:line="240" w:lineRule="auto"/>
              <w:rPr>
                <w:rFonts w:ascii="Times New Roman" w:hAnsi="Times New Roman"/>
                <w:b/>
                <w:bCs/>
                <w:color w:val="000000"/>
                <w:szCs w:val="20"/>
              </w:rPr>
            </w:pPr>
            <w:r w:rsidRPr="00A14992">
              <w:rPr>
                <w:rFonts w:ascii="Times New Roman" w:hAnsi="Times New Roman"/>
                <w:b/>
                <w:bCs/>
                <w:color w:val="000000"/>
                <w:szCs w:val="20"/>
              </w:rPr>
              <w:t>Total Revenue for Use of System Charges (G):</w:t>
            </w:r>
            <w:r w:rsidRPr="00A14992">
              <w:rPr>
                <w:rFonts w:ascii="Times New Roman" w:hAnsi="Times New Roman"/>
                <w:b/>
                <w:bCs/>
                <w:color w:val="000000"/>
                <w:szCs w:val="20"/>
              </w:rPr>
              <w:br/>
              <w:t>[G = E + F]</w:t>
            </w:r>
          </w:p>
        </w:tc>
        <w:tc>
          <w:tcPr>
            <w:tcW w:w="873" w:type="pct"/>
            <w:tcBorders>
              <w:top w:val="nil"/>
              <w:left w:val="nil"/>
              <w:bottom w:val="single" w:sz="4" w:space="0" w:color="auto"/>
              <w:right w:val="single" w:sz="4" w:space="0" w:color="auto"/>
            </w:tcBorders>
            <w:shd w:val="clear" w:color="000000" w:fill="BFBFBF"/>
            <w:noWrap/>
            <w:vAlign w:val="center"/>
            <w:hideMark/>
          </w:tcPr>
          <w:p w14:paraId="602BBC75" w14:textId="77777777" w:rsidR="00A14992" w:rsidRPr="00A14992" w:rsidRDefault="00A14992" w:rsidP="00A14992">
            <w:pPr>
              <w:spacing w:before="0" w:after="0" w:line="240" w:lineRule="auto"/>
              <w:jc w:val="center"/>
              <w:rPr>
                <w:rFonts w:ascii="Times New Roman" w:hAnsi="Times New Roman"/>
                <w:b/>
                <w:bCs/>
                <w:szCs w:val="20"/>
              </w:rPr>
            </w:pPr>
            <w:r w:rsidRPr="00A14992">
              <w:rPr>
                <w:rFonts w:ascii="Times New Roman" w:hAnsi="Times New Roman"/>
                <w:b/>
                <w:bCs/>
                <w:szCs w:val="20"/>
              </w:rPr>
              <w:t> </w:t>
            </w:r>
          </w:p>
        </w:tc>
        <w:tc>
          <w:tcPr>
            <w:tcW w:w="794" w:type="pct"/>
            <w:tcBorders>
              <w:top w:val="nil"/>
              <w:left w:val="nil"/>
              <w:bottom w:val="single" w:sz="4" w:space="0" w:color="auto"/>
              <w:right w:val="single" w:sz="4" w:space="0" w:color="auto"/>
            </w:tcBorders>
            <w:shd w:val="clear" w:color="000000" w:fill="BFBFBF"/>
          </w:tcPr>
          <w:p w14:paraId="08E9CFEA" w14:textId="77777777" w:rsidR="00A14992" w:rsidRPr="00A14992" w:rsidRDefault="00A14992" w:rsidP="00A14992">
            <w:pPr>
              <w:spacing w:before="0" w:after="0" w:line="240" w:lineRule="auto"/>
              <w:jc w:val="center"/>
              <w:rPr>
                <w:rFonts w:ascii="Times New Roman" w:hAnsi="Times New Roman"/>
                <w:b/>
                <w:bCs/>
                <w:szCs w:val="20"/>
              </w:rPr>
            </w:pPr>
          </w:p>
        </w:tc>
      </w:tr>
      <w:tr w:rsidR="00A14992" w:rsidRPr="00A14992" w14:paraId="4480128F" w14:textId="77777777" w:rsidTr="009629E8">
        <w:trPr>
          <w:trHeight w:val="227"/>
        </w:trPr>
        <w:tc>
          <w:tcPr>
            <w:tcW w:w="3333" w:type="pct"/>
            <w:tcBorders>
              <w:top w:val="nil"/>
              <w:left w:val="single" w:sz="4" w:space="0" w:color="auto"/>
              <w:bottom w:val="single" w:sz="4" w:space="0" w:color="auto"/>
              <w:right w:val="single" w:sz="4" w:space="0" w:color="auto"/>
            </w:tcBorders>
            <w:shd w:val="clear" w:color="auto" w:fill="auto"/>
            <w:vAlign w:val="center"/>
            <w:hideMark/>
          </w:tcPr>
          <w:p w14:paraId="21E6B6FD" w14:textId="77777777" w:rsidR="00A14992" w:rsidRPr="00A14992" w:rsidRDefault="00A14992" w:rsidP="00A14992">
            <w:pPr>
              <w:spacing w:before="0" w:after="0" w:line="240" w:lineRule="auto"/>
              <w:rPr>
                <w:rFonts w:ascii="Times New Roman" w:hAnsi="Times New Roman"/>
                <w:color w:val="000000"/>
                <w:szCs w:val="20"/>
              </w:rPr>
            </w:pPr>
            <w:r w:rsidRPr="00A14992">
              <w:rPr>
                <w:rFonts w:ascii="Times New Roman" w:hAnsi="Times New Roman"/>
                <w:color w:val="000000"/>
                <w:szCs w:val="20"/>
              </w:rPr>
              <w:t>1. Revenue raised outside CDCM - EDCM and Certain Interconnector Revenue (H1)</w:t>
            </w:r>
          </w:p>
        </w:tc>
        <w:tc>
          <w:tcPr>
            <w:tcW w:w="873" w:type="pct"/>
            <w:tcBorders>
              <w:top w:val="nil"/>
              <w:left w:val="nil"/>
              <w:bottom w:val="single" w:sz="4" w:space="0" w:color="auto"/>
              <w:right w:val="single" w:sz="4" w:space="0" w:color="auto"/>
            </w:tcBorders>
            <w:shd w:val="clear" w:color="auto" w:fill="auto"/>
            <w:noWrap/>
            <w:vAlign w:val="center"/>
            <w:hideMark/>
          </w:tcPr>
          <w:p w14:paraId="2B06BE29" w14:textId="77777777" w:rsidR="00A14992" w:rsidRPr="00A14992" w:rsidRDefault="00A14992" w:rsidP="00A14992">
            <w:pPr>
              <w:spacing w:before="0" w:after="0" w:line="240" w:lineRule="auto"/>
              <w:jc w:val="center"/>
              <w:rPr>
                <w:rFonts w:ascii="Times New Roman" w:hAnsi="Times New Roman"/>
                <w:szCs w:val="20"/>
              </w:rPr>
            </w:pPr>
            <w:r w:rsidRPr="00A14992">
              <w:rPr>
                <w:rFonts w:ascii="Times New Roman" w:hAnsi="Times New Roman"/>
                <w:szCs w:val="20"/>
              </w:rPr>
              <w:t> </w:t>
            </w:r>
          </w:p>
        </w:tc>
        <w:tc>
          <w:tcPr>
            <w:tcW w:w="794" w:type="pct"/>
            <w:tcBorders>
              <w:top w:val="nil"/>
              <w:left w:val="nil"/>
              <w:bottom w:val="single" w:sz="4" w:space="0" w:color="auto"/>
              <w:right w:val="single" w:sz="4" w:space="0" w:color="auto"/>
            </w:tcBorders>
          </w:tcPr>
          <w:p w14:paraId="3CB9F1DA" w14:textId="06773662" w:rsidR="00A14992" w:rsidRPr="00A14992" w:rsidRDefault="00256CDC" w:rsidP="00A14992">
            <w:pPr>
              <w:spacing w:before="0" w:after="0" w:line="240" w:lineRule="auto"/>
              <w:jc w:val="center"/>
              <w:rPr>
                <w:rFonts w:ascii="Times New Roman" w:hAnsi="Times New Roman"/>
                <w:szCs w:val="20"/>
              </w:rPr>
            </w:pPr>
            <w:r>
              <w:rPr>
                <w:rFonts w:ascii="Times New Roman" w:hAnsi="Times New Roman"/>
                <w:noProof/>
                <w:color w:val="000000"/>
                <w:szCs w:val="20"/>
              </w:rPr>
              <w:pict w14:anchorId="12B009DE">
                <v:shape id="Graphic 23" o:spid="_x0000_i1060" type="#_x0000_t75" alt="Close" style="width:14.05pt;height:14.0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">
                  <v:imagedata r:id="rId18" o:title="" cropbottom="-1179f" cropleft="-2530f" cropright="-3542f"/>
                </v:shape>
              </w:pict>
            </w:r>
          </w:p>
        </w:tc>
      </w:tr>
      <w:tr w:rsidR="00A14992" w:rsidRPr="00A14992" w14:paraId="602A9903" w14:textId="77777777" w:rsidTr="009629E8">
        <w:trPr>
          <w:trHeight w:val="227"/>
        </w:trPr>
        <w:tc>
          <w:tcPr>
            <w:tcW w:w="3333" w:type="pct"/>
            <w:tcBorders>
              <w:top w:val="nil"/>
              <w:left w:val="single" w:sz="4" w:space="0" w:color="auto"/>
              <w:bottom w:val="single" w:sz="4" w:space="0" w:color="auto"/>
              <w:right w:val="single" w:sz="4" w:space="0" w:color="auto"/>
            </w:tcBorders>
            <w:shd w:val="clear" w:color="auto" w:fill="auto"/>
            <w:vAlign w:val="center"/>
            <w:hideMark/>
          </w:tcPr>
          <w:p w14:paraId="0054D40A" w14:textId="77777777" w:rsidR="00A14992" w:rsidRPr="00A14992" w:rsidRDefault="00A14992" w:rsidP="00A14992">
            <w:pPr>
              <w:spacing w:before="0" w:after="0" w:line="240" w:lineRule="auto"/>
              <w:rPr>
                <w:rFonts w:ascii="Times New Roman" w:hAnsi="Times New Roman"/>
                <w:color w:val="000000"/>
                <w:szCs w:val="20"/>
              </w:rPr>
            </w:pPr>
            <w:r w:rsidRPr="00A14992">
              <w:rPr>
                <w:rFonts w:ascii="Times New Roman" w:hAnsi="Times New Roman"/>
                <w:color w:val="000000"/>
                <w:szCs w:val="20"/>
              </w:rPr>
              <w:t>2. Revenue raised outside CDCM - Voluntary under-recovery (H2)</w:t>
            </w:r>
          </w:p>
        </w:tc>
        <w:tc>
          <w:tcPr>
            <w:tcW w:w="873" w:type="pct"/>
            <w:tcBorders>
              <w:top w:val="nil"/>
              <w:left w:val="nil"/>
              <w:bottom w:val="single" w:sz="4" w:space="0" w:color="auto"/>
              <w:right w:val="single" w:sz="4" w:space="0" w:color="auto"/>
            </w:tcBorders>
            <w:shd w:val="clear" w:color="auto" w:fill="auto"/>
            <w:noWrap/>
            <w:vAlign w:val="center"/>
            <w:hideMark/>
          </w:tcPr>
          <w:p w14:paraId="5157402D" w14:textId="77777777" w:rsidR="00A14992" w:rsidRPr="00A14992" w:rsidRDefault="00A14992" w:rsidP="00A14992">
            <w:pPr>
              <w:spacing w:before="0" w:after="0" w:line="240" w:lineRule="auto"/>
              <w:jc w:val="center"/>
              <w:rPr>
                <w:rFonts w:ascii="Times New Roman" w:hAnsi="Times New Roman"/>
                <w:szCs w:val="20"/>
              </w:rPr>
            </w:pPr>
            <w:r w:rsidRPr="00A14992">
              <w:rPr>
                <w:rFonts w:ascii="Times New Roman" w:hAnsi="Times New Roman"/>
                <w:szCs w:val="20"/>
              </w:rPr>
              <w:t> </w:t>
            </w:r>
          </w:p>
        </w:tc>
        <w:tc>
          <w:tcPr>
            <w:tcW w:w="794" w:type="pct"/>
            <w:tcBorders>
              <w:top w:val="nil"/>
              <w:left w:val="nil"/>
              <w:bottom w:val="single" w:sz="4" w:space="0" w:color="auto"/>
              <w:right w:val="single" w:sz="4" w:space="0" w:color="auto"/>
            </w:tcBorders>
          </w:tcPr>
          <w:p w14:paraId="1B45CF33" w14:textId="2424DDF7" w:rsidR="00A14992" w:rsidRPr="00A14992" w:rsidRDefault="00256CDC" w:rsidP="00A14992">
            <w:pPr>
              <w:spacing w:before="0" w:after="0" w:line="240" w:lineRule="auto"/>
              <w:jc w:val="center"/>
              <w:rPr>
                <w:rFonts w:ascii="Times New Roman" w:hAnsi="Times New Roman"/>
                <w:szCs w:val="20"/>
              </w:rPr>
            </w:pPr>
            <w:r>
              <w:rPr>
                <w:rFonts w:ascii="Times New Roman" w:hAnsi="Times New Roman"/>
                <w:noProof/>
                <w:color w:val="000000"/>
                <w:szCs w:val="20"/>
              </w:rPr>
              <w:pict w14:anchorId="33321A39">
                <v:shape id="Graphic 24" o:spid="_x0000_i1061" type="#_x0000_t75" alt="Close" style="width:14.05pt;height:14.0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">
                  <v:imagedata r:id="rId18" o:title="" cropbottom="-1179f" cropleft="-2530f" cropright="-3542f"/>
                </v:shape>
              </w:pict>
            </w:r>
          </w:p>
        </w:tc>
      </w:tr>
      <w:tr w:rsidR="00A14992" w:rsidRPr="00A14992" w14:paraId="111A8385" w14:textId="77777777" w:rsidTr="009629E8">
        <w:trPr>
          <w:trHeight w:val="227"/>
        </w:trPr>
        <w:tc>
          <w:tcPr>
            <w:tcW w:w="3333" w:type="pct"/>
            <w:tcBorders>
              <w:top w:val="nil"/>
              <w:left w:val="single" w:sz="4" w:space="0" w:color="auto"/>
              <w:bottom w:val="single" w:sz="4" w:space="0" w:color="auto"/>
              <w:right w:val="single" w:sz="4" w:space="0" w:color="auto"/>
            </w:tcBorders>
            <w:shd w:val="clear" w:color="auto" w:fill="auto"/>
            <w:vAlign w:val="center"/>
            <w:hideMark/>
          </w:tcPr>
          <w:p w14:paraId="5D3CFEDA" w14:textId="77777777" w:rsidR="00A14992" w:rsidRPr="00A14992" w:rsidRDefault="00A14992" w:rsidP="00A14992">
            <w:pPr>
              <w:spacing w:before="0" w:after="0" w:line="240" w:lineRule="auto"/>
              <w:rPr>
                <w:rFonts w:ascii="Times New Roman" w:hAnsi="Times New Roman"/>
                <w:i/>
                <w:iCs/>
                <w:color w:val="000000"/>
                <w:szCs w:val="20"/>
              </w:rPr>
            </w:pPr>
            <w:r w:rsidRPr="00A14992">
              <w:rPr>
                <w:rFonts w:ascii="Times New Roman" w:hAnsi="Times New Roman"/>
                <w:i/>
                <w:iCs/>
                <w:color w:val="000000"/>
                <w:szCs w:val="20"/>
              </w:rPr>
              <w:t>3. Revenue raised outside CDCM - blank or if required please provide description (H3)</w:t>
            </w:r>
          </w:p>
        </w:tc>
        <w:tc>
          <w:tcPr>
            <w:tcW w:w="873" w:type="pct"/>
            <w:tcBorders>
              <w:top w:val="nil"/>
              <w:left w:val="nil"/>
              <w:bottom w:val="single" w:sz="4" w:space="0" w:color="auto"/>
              <w:right w:val="single" w:sz="4" w:space="0" w:color="auto"/>
            </w:tcBorders>
            <w:shd w:val="clear" w:color="auto" w:fill="auto"/>
            <w:noWrap/>
            <w:vAlign w:val="center"/>
            <w:hideMark/>
          </w:tcPr>
          <w:p w14:paraId="0809C737" w14:textId="77777777" w:rsidR="00A14992" w:rsidRPr="00A14992" w:rsidRDefault="00A14992" w:rsidP="00A14992">
            <w:pPr>
              <w:spacing w:before="0" w:after="0" w:line="240" w:lineRule="auto"/>
              <w:jc w:val="center"/>
              <w:rPr>
                <w:rFonts w:ascii="Times New Roman" w:hAnsi="Times New Roman"/>
                <w:szCs w:val="20"/>
              </w:rPr>
            </w:pPr>
            <w:r w:rsidRPr="00A14992">
              <w:rPr>
                <w:rFonts w:ascii="Times New Roman" w:hAnsi="Times New Roman"/>
                <w:szCs w:val="20"/>
              </w:rPr>
              <w:t> </w:t>
            </w:r>
          </w:p>
        </w:tc>
        <w:tc>
          <w:tcPr>
            <w:tcW w:w="794" w:type="pct"/>
            <w:tcBorders>
              <w:top w:val="nil"/>
              <w:left w:val="nil"/>
              <w:bottom w:val="single" w:sz="4" w:space="0" w:color="auto"/>
              <w:right w:val="single" w:sz="4" w:space="0" w:color="auto"/>
            </w:tcBorders>
          </w:tcPr>
          <w:p w14:paraId="7A2C5089" w14:textId="7F52AD68" w:rsidR="00A14992" w:rsidRPr="00A14992" w:rsidRDefault="00256CDC" w:rsidP="00A14992">
            <w:pPr>
              <w:spacing w:before="0" w:after="0" w:line="240" w:lineRule="auto"/>
              <w:jc w:val="center"/>
              <w:rPr>
                <w:rFonts w:ascii="Times New Roman" w:hAnsi="Times New Roman"/>
                <w:szCs w:val="20"/>
              </w:rPr>
            </w:pPr>
            <w:r>
              <w:rPr>
                <w:rFonts w:ascii="Times New Roman" w:hAnsi="Times New Roman"/>
                <w:noProof/>
                <w:color w:val="000000"/>
                <w:szCs w:val="20"/>
              </w:rPr>
              <w:pict w14:anchorId="1A24580D">
                <v:shape id="Graphic 25" o:spid="_x0000_i1062" type="#_x0000_t75" alt="Close" style="width:14.05pt;height:14.0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">
                  <v:imagedata r:id="rId18" o:title="" cropbottom="-1179f" cropleft="-2530f" cropright="-3542f"/>
                </v:shape>
              </w:pict>
            </w:r>
          </w:p>
        </w:tc>
      </w:tr>
      <w:tr w:rsidR="00A14992" w:rsidRPr="00A14992" w14:paraId="12E284A8" w14:textId="77777777" w:rsidTr="009629E8">
        <w:trPr>
          <w:trHeight w:val="227"/>
        </w:trPr>
        <w:tc>
          <w:tcPr>
            <w:tcW w:w="3333" w:type="pct"/>
            <w:tcBorders>
              <w:top w:val="nil"/>
              <w:left w:val="single" w:sz="4" w:space="0" w:color="auto"/>
              <w:bottom w:val="single" w:sz="4" w:space="0" w:color="auto"/>
              <w:right w:val="single" w:sz="4" w:space="0" w:color="auto"/>
            </w:tcBorders>
            <w:shd w:val="clear" w:color="auto" w:fill="auto"/>
            <w:vAlign w:val="center"/>
            <w:hideMark/>
          </w:tcPr>
          <w:p w14:paraId="41344096" w14:textId="77777777" w:rsidR="00A14992" w:rsidRPr="00A14992" w:rsidRDefault="00A14992" w:rsidP="00A14992">
            <w:pPr>
              <w:spacing w:before="0" w:after="0" w:line="240" w:lineRule="auto"/>
              <w:rPr>
                <w:rFonts w:ascii="Times New Roman" w:hAnsi="Times New Roman"/>
                <w:i/>
                <w:iCs/>
                <w:color w:val="000000"/>
                <w:szCs w:val="20"/>
              </w:rPr>
            </w:pPr>
            <w:r w:rsidRPr="00A14992">
              <w:rPr>
                <w:rFonts w:ascii="Times New Roman" w:hAnsi="Times New Roman"/>
                <w:i/>
                <w:iCs/>
                <w:color w:val="000000"/>
                <w:szCs w:val="20"/>
              </w:rPr>
              <w:t>4. Revenue raised outside CDCM - blank or if required please provide description (H4)</w:t>
            </w:r>
          </w:p>
        </w:tc>
        <w:tc>
          <w:tcPr>
            <w:tcW w:w="873" w:type="pct"/>
            <w:tcBorders>
              <w:top w:val="nil"/>
              <w:left w:val="nil"/>
              <w:bottom w:val="single" w:sz="4" w:space="0" w:color="auto"/>
              <w:right w:val="single" w:sz="4" w:space="0" w:color="auto"/>
            </w:tcBorders>
            <w:shd w:val="clear" w:color="auto" w:fill="auto"/>
            <w:noWrap/>
            <w:vAlign w:val="center"/>
            <w:hideMark/>
          </w:tcPr>
          <w:p w14:paraId="0C9E87F9" w14:textId="77777777" w:rsidR="00A14992" w:rsidRPr="00A14992" w:rsidRDefault="00A14992" w:rsidP="00A14992">
            <w:pPr>
              <w:spacing w:before="0" w:after="0" w:line="240" w:lineRule="auto"/>
              <w:jc w:val="center"/>
              <w:rPr>
                <w:rFonts w:ascii="Times New Roman" w:hAnsi="Times New Roman"/>
                <w:szCs w:val="20"/>
              </w:rPr>
            </w:pPr>
            <w:r w:rsidRPr="00A14992">
              <w:rPr>
                <w:rFonts w:ascii="Times New Roman" w:hAnsi="Times New Roman"/>
                <w:szCs w:val="20"/>
              </w:rPr>
              <w:t> </w:t>
            </w:r>
          </w:p>
        </w:tc>
        <w:tc>
          <w:tcPr>
            <w:tcW w:w="794" w:type="pct"/>
            <w:tcBorders>
              <w:top w:val="nil"/>
              <w:left w:val="nil"/>
              <w:bottom w:val="single" w:sz="4" w:space="0" w:color="auto"/>
              <w:right w:val="single" w:sz="4" w:space="0" w:color="auto"/>
            </w:tcBorders>
          </w:tcPr>
          <w:p w14:paraId="38D307E4" w14:textId="3A8F5524" w:rsidR="00A14992" w:rsidRPr="00A14992" w:rsidRDefault="00256CDC" w:rsidP="00A14992">
            <w:pPr>
              <w:spacing w:before="0" w:after="0" w:line="240" w:lineRule="auto"/>
              <w:jc w:val="center"/>
              <w:rPr>
                <w:rFonts w:ascii="Times New Roman" w:hAnsi="Times New Roman"/>
                <w:szCs w:val="20"/>
              </w:rPr>
            </w:pPr>
            <w:r>
              <w:rPr>
                <w:rFonts w:ascii="Times New Roman" w:hAnsi="Times New Roman"/>
                <w:noProof/>
                <w:color w:val="000000"/>
                <w:szCs w:val="20"/>
              </w:rPr>
              <w:pict w14:anchorId="0D1D5D42">
                <v:shape id="Graphic 26" o:spid="_x0000_i1063" type="#_x0000_t75" alt="Close" style="width:14.05pt;height:14.0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">
                  <v:imagedata r:id="rId18" o:title="" cropbottom="-1179f" cropleft="-2530f" cropright="-3542f"/>
                </v:shape>
              </w:pict>
            </w:r>
          </w:p>
        </w:tc>
      </w:tr>
      <w:tr w:rsidR="00A14992" w:rsidRPr="00A14992" w14:paraId="379DBB10" w14:textId="77777777" w:rsidTr="009629E8">
        <w:trPr>
          <w:trHeight w:val="227"/>
        </w:trPr>
        <w:tc>
          <w:tcPr>
            <w:tcW w:w="3333" w:type="pct"/>
            <w:tcBorders>
              <w:top w:val="nil"/>
              <w:left w:val="single" w:sz="4" w:space="0" w:color="auto"/>
              <w:bottom w:val="single" w:sz="4" w:space="0" w:color="auto"/>
              <w:right w:val="single" w:sz="4" w:space="0" w:color="auto"/>
            </w:tcBorders>
            <w:shd w:val="clear" w:color="000000" w:fill="BFBFBF"/>
            <w:vAlign w:val="center"/>
            <w:hideMark/>
          </w:tcPr>
          <w:p w14:paraId="1707D7CF" w14:textId="77777777" w:rsidR="00A14992" w:rsidRPr="00A14992" w:rsidRDefault="00A14992" w:rsidP="00A14992">
            <w:pPr>
              <w:spacing w:before="0" w:after="0" w:line="240" w:lineRule="auto"/>
              <w:rPr>
                <w:rFonts w:ascii="Times New Roman" w:hAnsi="Times New Roman"/>
                <w:b/>
                <w:bCs/>
                <w:color w:val="000000"/>
                <w:szCs w:val="20"/>
              </w:rPr>
            </w:pPr>
            <w:r w:rsidRPr="00A14992">
              <w:rPr>
                <w:rFonts w:ascii="Times New Roman" w:hAnsi="Times New Roman"/>
                <w:b/>
                <w:bCs/>
                <w:color w:val="000000"/>
                <w:szCs w:val="20"/>
              </w:rPr>
              <w:t>Total Revenue to be raised outside the CDCM (H):</w:t>
            </w:r>
            <w:r w:rsidRPr="00A14992">
              <w:rPr>
                <w:rFonts w:ascii="Times New Roman" w:hAnsi="Times New Roman"/>
                <w:b/>
                <w:bCs/>
                <w:color w:val="000000"/>
                <w:szCs w:val="20"/>
              </w:rPr>
              <w:br/>
              <w:t>[H = H1 + H2 + H3 + H4]</w:t>
            </w:r>
          </w:p>
        </w:tc>
        <w:tc>
          <w:tcPr>
            <w:tcW w:w="873" w:type="pct"/>
            <w:tcBorders>
              <w:top w:val="nil"/>
              <w:left w:val="nil"/>
              <w:bottom w:val="single" w:sz="4" w:space="0" w:color="auto"/>
              <w:right w:val="single" w:sz="4" w:space="0" w:color="auto"/>
            </w:tcBorders>
            <w:shd w:val="clear" w:color="000000" w:fill="BFBFBF"/>
            <w:noWrap/>
            <w:vAlign w:val="center"/>
            <w:hideMark/>
          </w:tcPr>
          <w:p w14:paraId="22EECB36" w14:textId="77777777" w:rsidR="00A14992" w:rsidRPr="00A14992" w:rsidRDefault="00A14992" w:rsidP="00A14992">
            <w:pPr>
              <w:spacing w:before="0" w:after="0" w:line="240" w:lineRule="auto"/>
              <w:jc w:val="center"/>
              <w:rPr>
                <w:rFonts w:ascii="Times New Roman" w:hAnsi="Times New Roman"/>
                <w:b/>
                <w:bCs/>
                <w:szCs w:val="20"/>
              </w:rPr>
            </w:pPr>
            <w:r w:rsidRPr="00A14992">
              <w:rPr>
                <w:rFonts w:ascii="Times New Roman" w:hAnsi="Times New Roman"/>
                <w:b/>
                <w:bCs/>
                <w:szCs w:val="20"/>
              </w:rPr>
              <w:t> </w:t>
            </w:r>
          </w:p>
        </w:tc>
        <w:tc>
          <w:tcPr>
            <w:tcW w:w="794" w:type="pct"/>
            <w:tcBorders>
              <w:top w:val="nil"/>
              <w:left w:val="nil"/>
              <w:bottom w:val="single" w:sz="4" w:space="0" w:color="auto"/>
              <w:right w:val="single" w:sz="4" w:space="0" w:color="auto"/>
            </w:tcBorders>
            <w:shd w:val="clear" w:color="000000" w:fill="BFBFBF"/>
          </w:tcPr>
          <w:p w14:paraId="3DF69422" w14:textId="77777777" w:rsidR="00A14992" w:rsidRPr="00A14992" w:rsidRDefault="00A14992" w:rsidP="00A14992">
            <w:pPr>
              <w:spacing w:before="0" w:after="0" w:line="240" w:lineRule="auto"/>
              <w:jc w:val="center"/>
              <w:rPr>
                <w:rFonts w:ascii="Times New Roman" w:hAnsi="Times New Roman"/>
                <w:b/>
                <w:bCs/>
                <w:szCs w:val="20"/>
              </w:rPr>
            </w:pPr>
          </w:p>
        </w:tc>
      </w:tr>
      <w:tr w:rsidR="00A14992" w:rsidRPr="00A14992" w14:paraId="21DA72B0" w14:textId="77777777" w:rsidTr="009629E8">
        <w:trPr>
          <w:trHeight w:val="227"/>
        </w:trPr>
        <w:tc>
          <w:tcPr>
            <w:tcW w:w="3333" w:type="pct"/>
            <w:tcBorders>
              <w:top w:val="nil"/>
              <w:left w:val="single" w:sz="4" w:space="0" w:color="auto"/>
              <w:bottom w:val="single" w:sz="4" w:space="0" w:color="auto"/>
              <w:right w:val="single" w:sz="4" w:space="0" w:color="auto"/>
            </w:tcBorders>
            <w:shd w:val="clear" w:color="000000" w:fill="BFBFBF"/>
            <w:vAlign w:val="center"/>
            <w:hideMark/>
          </w:tcPr>
          <w:p w14:paraId="391E1F11" w14:textId="77777777" w:rsidR="00A14992" w:rsidRPr="00A14992" w:rsidRDefault="00A14992" w:rsidP="00A14992">
            <w:pPr>
              <w:spacing w:before="0" w:after="0" w:line="240" w:lineRule="auto"/>
              <w:rPr>
                <w:rFonts w:ascii="Times New Roman" w:hAnsi="Times New Roman"/>
                <w:b/>
                <w:bCs/>
                <w:color w:val="000000"/>
                <w:szCs w:val="20"/>
              </w:rPr>
            </w:pPr>
            <w:r w:rsidRPr="00A14992">
              <w:rPr>
                <w:rFonts w:ascii="Times New Roman" w:hAnsi="Times New Roman"/>
                <w:b/>
                <w:bCs/>
                <w:color w:val="000000"/>
                <w:szCs w:val="20"/>
              </w:rPr>
              <w:t>Latest forecast of CDCM Revenue (I):</w:t>
            </w:r>
            <w:r w:rsidRPr="00A14992">
              <w:rPr>
                <w:rFonts w:ascii="Times New Roman" w:hAnsi="Times New Roman"/>
                <w:b/>
                <w:bCs/>
                <w:color w:val="000000"/>
                <w:szCs w:val="20"/>
              </w:rPr>
              <w:br/>
              <w:t>[I = G - H]</w:t>
            </w:r>
          </w:p>
        </w:tc>
        <w:tc>
          <w:tcPr>
            <w:tcW w:w="873" w:type="pct"/>
            <w:tcBorders>
              <w:top w:val="nil"/>
              <w:left w:val="nil"/>
              <w:bottom w:val="single" w:sz="4" w:space="0" w:color="auto"/>
              <w:right w:val="single" w:sz="4" w:space="0" w:color="auto"/>
            </w:tcBorders>
            <w:shd w:val="clear" w:color="000000" w:fill="BFBFBF"/>
            <w:noWrap/>
            <w:vAlign w:val="center"/>
            <w:hideMark/>
          </w:tcPr>
          <w:p w14:paraId="539AA93D" w14:textId="77777777" w:rsidR="00A14992" w:rsidRPr="00A14992" w:rsidRDefault="00A14992" w:rsidP="00A14992">
            <w:pPr>
              <w:spacing w:before="0" w:after="0" w:line="240" w:lineRule="auto"/>
              <w:jc w:val="center"/>
              <w:rPr>
                <w:rFonts w:ascii="Times New Roman" w:hAnsi="Times New Roman"/>
                <w:b/>
                <w:bCs/>
                <w:szCs w:val="20"/>
              </w:rPr>
            </w:pPr>
            <w:r w:rsidRPr="00A14992">
              <w:rPr>
                <w:rFonts w:ascii="Times New Roman" w:hAnsi="Times New Roman"/>
                <w:b/>
                <w:bCs/>
                <w:szCs w:val="20"/>
              </w:rPr>
              <w:t> </w:t>
            </w:r>
          </w:p>
        </w:tc>
        <w:tc>
          <w:tcPr>
            <w:tcW w:w="794" w:type="pct"/>
            <w:tcBorders>
              <w:top w:val="nil"/>
              <w:left w:val="nil"/>
              <w:bottom w:val="single" w:sz="4" w:space="0" w:color="auto"/>
              <w:right w:val="single" w:sz="4" w:space="0" w:color="auto"/>
            </w:tcBorders>
            <w:shd w:val="clear" w:color="000000" w:fill="BFBFBF"/>
          </w:tcPr>
          <w:p w14:paraId="6F5B6FBC" w14:textId="77777777" w:rsidR="00A14992" w:rsidRPr="00A14992" w:rsidRDefault="00A14992" w:rsidP="00A14992">
            <w:pPr>
              <w:spacing w:before="0" w:after="0" w:line="240" w:lineRule="auto"/>
              <w:jc w:val="center"/>
              <w:rPr>
                <w:rFonts w:ascii="Times New Roman" w:hAnsi="Times New Roman"/>
                <w:b/>
                <w:bCs/>
                <w:szCs w:val="20"/>
              </w:rPr>
            </w:pPr>
          </w:p>
        </w:tc>
      </w:tr>
      <w:tr w:rsidR="00A14992" w:rsidRPr="00A14992" w14:paraId="6F930A19" w14:textId="77777777" w:rsidTr="009629E8">
        <w:trPr>
          <w:trHeight w:val="227"/>
        </w:trPr>
        <w:tc>
          <w:tcPr>
            <w:tcW w:w="3333" w:type="pct"/>
            <w:tcBorders>
              <w:top w:val="nil"/>
              <w:left w:val="single" w:sz="4" w:space="0" w:color="auto"/>
              <w:bottom w:val="single" w:sz="4" w:space="0" w:color="auto"/>
              <w:right w:val="single" w:sz="4" w:space="0" w:color="auto"/>
            </w:tcBorders>
            <w:shd w:val="clear" w:color="000000" w:fill="BFBFBF"/>
            <w:vAlign w:val="center"/>
            <w:hideMark/>
          </w:tcPr>
          <w:p w14:paraId="546E9949" w14:textId="77777777" w:rsidR="00A14992" w:rsidRPr="00A14992" w:rsidRDefault="00A14992" w:rsidP="00A14992">
            <w:pPr>
              <w:spacing w:before="0" w:after="0" w:line="240" w:lineRule="auto"/>
              <w:rPr>
                <w:rFonts w:ascii="Times New Roman" w:hAnsi="Times New Roman"/>
                <w:b/>
                <w:bCs/>
                <w:color w:val="000000"/>
                <w:szCs w:val="20"/>
              </w:rPr>
            </w:pPr>
            <w:r w:rsidRPr="00A14992">
              <w:rPr>
                <w:rFonts w:ascii="Times New Roman" w:hAnsi="Times New Roman"/>
                <w:b/>
                <w:bCs/>
                <w:color w:val="000000"/>
                <w:szCs w:val="20"/>
              </w:rPr>
              <w:t>CDCM Revenue Used in Charging Model</w:t>
            </w:r>
          </w:p>
        </w:tc>
        <w:tc>
          <w:tcPr>
            <w:tcW w:w="873" w:type="pct"/>
            <w:tcBorders>
              <w:top w:val="nil"/>
              <w:left w:val="nil"/>
              <w:bottom w:val="single" w:sz="4" w:space="0" w:color="auto"/>
              <w:right w:val="single" w:sz="4" w:space="0" w:color="auto"/>
            </w:tcBorders>
            <w:shd w:val="clear" w:color="000000" w:fill="BFBFBF"/>
            <w:noWrap/>
            <w:vAlign w:val="center"/>
            <w:hideMark/>
          </w:tcPr>
          <w:p w14:paraId="31FB6D12" w14:textId="77777777" w:rsidR="00A14992" w:rsidRPr="00A14992" w:rsidRDefault="00A14992" w:rsidP="00A14992">
            <w:pPr>
              <w:spacing w:before="0" w:after="0" w:line="240" w:lineRule="auto"/>
              <w:jc w:val="center"/>
              <w:rPr>
                <w:rFonts w:ascii="Times New Roman" w:hAnsi="Times New Roman"/>
                <w:b/>
                <w:bCs/>
                <w:szCs w:val="20"/>
              </w:rPr>
            </w:pPr>
            <w:r w:rsidRPr="00A14992">
              <w:rPr>
                <w:rFonts w:ascii="Times New Roman" w:hAnsi="Times New Roman"/>
                <w:b/>
                <w:bCs/>
                <w:szCs w:val="20"/>
              </w:rPr>
              <w:t> </w:t>
            </w:r>
          </w:p>
        </w:tc>
        <w:tc>
          <w:tcPr>
            <w:tcW w:w="794" w:type="pct"/>
            <w:tcBorders>
              <w:top w:val="nil"/>
              <w:left w:val="nil"/>
              <w:bottom w:val="single" w:sz="4" w:space="0" w:color="auto"/>
              <w:right w:val="single" w:sz="4" w:space="0" w:color="auto"/>
            </w:tcBorders>
            <w:shd w:val="clear" w:color="000000" w:fill="BFBFBF"/>
          </w:tcPr>
          <w:p w14:paraId="1594266E" w14:textId="77777777" w:rsidR="00A14992" w:rsidRPr="00A14992" w:rsidRDefault="00A14992" w:rsidP="00A14992">
            <w:pPr>
              <w:spacing w:before="0" w:after="0" w:line="240" w:lineRule="auto"/>
              <w:jc w:val="center"/>
              <w:rPr>
                <w:rFonts w:ascii="Times New Roman" w:hAnsi="Times New Roman"/>
                <w:b/>
                <w:bCs/>
                <w:szCs w:val="20"/>
              </w:rPr>
            </w:pPr>
          </w:p>
        </w:tc>
      </w:tr>
      <w:tr w:rsidR="00A14992" w:rsidRPr="00A14992" w14:paraId="0FC4BE43" w14:textId="77777777" w:rsidTr="009629E8">
        <w:trPr>
          <w:trHeight w:val="227"/>
        </w:trPr>
        <w:tc>
          <w:tcPr>
            <w:tcW w:w="3333" w:type="pct"/>
            <w:tcBorders>
              <w:top w:val="nil"/>
              <w:left w:val="single" w:sz="4" w:space="0" w:color="auto"/>
              <w:bottom w:val="single" w:sz="4" w:space="0" w:color="auto"/>
              <w:right w:val="single" w:sz="4" w:space="0" w:color="auto"/>
            </w:tcBorders>
            <w:shd w:val="clear" w:color="auto" w:fill="auto"/>
            <w:vAlign w:val="center"/>
            <w:hideMark/>
          </w:tcPr>
          <w:p w14:paraId="76F74D80" w14:textId="77777777" w:rsidR="00A14992" w:rsidRPr="00A14992" w:rsidRDefault="00A14992" w:rsidP="00A14992">
            <w:pPr>
              <w:spacing w:before="0" w:after="0" w:line="240" w:lineRule="auto"/>
              <w:rPr>
                <w:rFonts w:ascii="Times New Roman" w:hAnsi="Times New Roman"/>
                <w:color w:val="000000"/>
                <w:szCs w:val="20"/>
              </w:rPr>
            </w:pPr>
            <w:r w:rsidRPr="00A14992">
              <w:rPr>
                <w:rFonts w:ascii="Times New Roman" w:hAnsi="Times New Roman"/>
                <w:color w:val="000000"/>
                <w:szCs w:val="20"/>
              </w:rPr>
              <w:t>Final Collected Revenue Forecast (J)</w:t>
            </w:r>
          </w:p>
        </w:tc>
        <w:tc>
          <w:tcPr>
            <w:tcW w:w="873" w:type="pct"/>
            <w:tcBorders>
              <w:top w:val="nil"/>
              <w:left w:val="nil"/>
              <w:bottom w:val="single" w:sz="4" w:space="0" w:color="auto"/>
              <w:right w:val="single" w:sz="4" w:space="0" w:color="auto"/>
            </w:tcBorders>
            <w:shd w:val="clear" w:color="auto" w:fill="auto"/>
            <w:noWrap/>
            <w:vAlign w:val="center"/>
            <w:hideMark/>
          </w:tcPr>
          <w:p w14:paraId="08652169" w14:textId="77777777" w:rsidR="00A14992" w:rsidRPr="00A14992" w:rsidRDefault="00A14992" w:rsidP="00A14992">
            <w:pPr>
              <w:spacing w:before="0" w:after="0" w:line="240" w:lineRule="auto"/>
              <w:jc w:val="center"/>
              <w:rPr>
                <w:rFonts w:ascii="Times New Roman" w:hAnsi="Times New Roman"/>
                <w:szCs w:val="20"/>
              </w:rPr>
            </w:pPr>
            <w:r w:rsidRPr="00A14992">
              <w:rPr>
                <w:rFonts w:ascii="Times New Roman" w:hAnsi="Times New Roman"/>
                <w:szCs w:val="20"/>
              </w:rPr>
              <w:t> </w:t>
            </w:r>
          </w:p>
        </w:tc>
        <w:tc>
          <w:tcPr>
            <w:tcW w:w="794" w:type="pct"/>
            <w:tcBorders>
              <w:top w:val="nil"/>
              <w:left w:val="nil"/>
              <w:bottom w:val="single" w:sz="4" w:space="0" w:color="auto"/>
              <w:right w:val="single" w:sz="4" w:space="0" w:color="auto"/>
            </w:tcBorders>
          </w:tcPr>
          <w:p w14:paraId="2ABF8101" w14:textId="32E940ED" w:rsidR="00A14992" w:rsidRPr="00A14992" w:rsidRDefault="00256CDC" w:rsidP="00A14992">
            <w:pPr>
              <w:spacing w:before="0" w:after="0" w:line="240" w:lineRule="auto"/>
              <w:jc w:val="center"/>
              <w:rPr>
                <w:rFonts w:ascii="Times New Roman" w:hAnsi="Times New Roman"/>
                <w:szCs w:val="20"/>
              </w:rPr>
            </w:pPr>
            <w:r>
              <w:rPr>
                <w:rFonts w:ascii="Times New Roman" w:hAnsi="Times New Roman"/>
                <w:noProof/>
                <w:color w:val="000000"/>
                <w:szCs w:val="20"/>
              </w:rPr>
              <w:pict w14:anchorId="66FDD535">
                <v:shape id="Graphic 27" o:spid="_x0000_i1064" type="#_x0000_t75" alt="Close" style="width:14.05pt;height:14.0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">
                  <v:imagedata r:id="rId18" o:title="" cropbottom="-1179f" cropleft="-2530f" cropright="-3542f"/>
                </v:shape>
              </w:pict>
            </w:r>
          </w:p>
        </w:tc>
      </w:tr>
      <w:tr w:rsidR="00A14992" w:rsidRPr="00A14992" w14:paraId="24115EC2" w14:textId="77777777" w:rsidTr="009629E8">
        <w:trPr>
          <w:trHeight w:val="227"/>
        </w:trPr>
        <w:tc>
          <w:tcPr>
            <w:tcW w:w="3333" w:type="pct"/>
            <w:tcBorders>
              <w:top w:val="nil"/>
              <w:left w:val="single" w:sz="4" w:space="0" w:color="auto"/>
              <w:bottom w:val="single" w:sz="4" w:space="0" w:color="auto"/>
              <w:right w:val="single" w:sz="4" w:space="0" w:color="auto"/>
            </w:tcBorders>
            <w:shd w:val="clear" w:color="auto" w:fill="auto"/>
            <w:vAlign w:val="center"/>
            <w:hideMark/>
          </w:tcPr>
          <w:p w14:paraId="09C3BAFA" w14:textId="77777777" w:rsidR="00A14992" w:rsidRPr="00A14992" w:rsidRDefault="00A14992" w:rsidP="00A14992">
            <w:pPr>
              <w:spacing w:before="0" w:after="0" w:line="240" w:lineRule="auto"/>
              <w:rPr>
                <w:rFonts w:ascii="Times New Roman" w:hAnsi="Times New Roman"/>
                <w:color w:val="000000"/>
                <w:szCs w:val="20"/>
              </w:rPr>
            </w:pPr>
            <w:r w:rsidRPr="00A14992">
              <w:rPr>
                <w:rFonts w:ascii="Times New Roman" w:hAnsi="Times New Roman"/>
                <w:color w:val="000000"/>
                <w:szCs w:val="20"/>
              </w:rPr>
              <w:t>Forecast Over / (Under) Recovery</w:t>
            </w:r>
            <w:r w:rsidRPr="00A14992">
              <w:rPr>
                <w:rFonts w:ascii="Times New Roman" w:hAnsi="Times New Roman"/>
                <w:color w:val="000000"/>
                <w:szCs w:val="20"/>
              </w:rPr>
              <w:br/>
              <w:t>[being (J - F - E + H2)]</w:t>
            </w:r>
          </w:p>
        </w:tc>
        <w:tc>
          <w:tcPr>
            <w:tcW w:w="873" w:type="pct"/>
            <w:tcBorders>
              <w:top w:val="nil"/>
              <w:left w:val="nil"/>
              <w:bottom w:val="single" w:sz="4" w:space="0" w:color="auto"/>
              <w:right w:val="single" w:sz="4" w:space="0" w:color="auto"/>
            </w:tcBorders>
            <w:shd w:val="clear" w:color="auto" w:fill="auto"/>
            <w:noWrap/>
            <w:vAlign w:val="center"/>
            <w:hideMark/>
          </w:tcPr>
          <w:p w14:paraId="34E8C9DC" w14:textId="77777777" w:rsidR="00A14992" w:rsidRPr="00A14992" w:rsidRDefault="00A14992" w:rsidP="00A14992">
            <w:pPr>
              <w:spacing w:before="0" w:after="0" w:line="240" w:lineRule="auto"/>
              <w:jc w:val="center"/>
              <w:rPr>
                <w:rFonts w:ascii="Times New Roman" w:hAnsi="Times New Roman"/>
                <w:szCs w:val="20"/>
              </w:rPr>
            </w:pPr>
            <w:r w:rsidRPr="00A14992">
              <w:rPr>
                <w:rFonts w:ascii="Times New Roman" w:hAnsi="Times New Roman"/>
                <w:szCs w:val="20"/>
              </w:rPr>
              <w:t> </w:t>
            </w:r>
          </w:p>
        </w:tc>
        <w:tc>
          <w:tcPr>
            <w:tcW w:w="794" w:type="pct"/>
            <w:tcBorders>
              <w:top w:val="nil"/>
              <w:left w:val="nil"/>
              <w:bottom w:val="single" w:sz="4" w:space="0" w:color="auto"/>
              <w:right w:val="single" w:sz="4" w:space="0" w:color="auto"/>
            </w:tcBorders>
          </w:tcPr>
          <w:p w14:paraId="6194C9DF" w14:textId="15C3788F" w:rsidR="00A14992" w:rsidRPr="00A14992" w:rsidRDefault="00256CDC" w:rsidP="00A14992">
            <w:pPr>
              <w:spacing w:before="0" w:after="0" w:line="240" w:lineRule="auto"/>
              <w:jc w:val="center"/>
              <w:rPr>
                <w:rFonts w:ascii="Times New Roman" w:hAnsi="Times New Roman"/>
                <w:szCs w:val="20"/>
              </w:rPr>
            </w:pPr>
            <w:r>
              <w:rPr>
                <w:rFonts w:ascii="Times New Roman" w:hAnsi="Times New Roman"/>
                <w:noProof/>
                <w:color w:val="000000"/>
                <w:szCs w:val="20"/>
              </w:rPr>
              <w:pict w14:anchorId="508191CE">
                <v:shape id="Graphic 28" o:spid="_x0000_i1065" type="#_x0000_t75" alt="Close" style="width:14.05pt;height:14.0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">
                  <v:imagedata r:id="rId18" o:title="" cropbottom="-1179f" cropleft="-2530f" cropright="-3542f"/>
                </v:shape>
              </w:pict>
            </w:r>
          </w:p>
        </w:tc>
      </w:tr>
      <w:tr w:rsidR="00A14992" w:rsidRPr="00A14992" w14:paraId="58B307B3" w14:textId="77777777" w:rsidTr="009629E8">
        <w:trPr>
          <w:trHeight w:val="227"/>
        </w:trPr>
        <w:tc>
          <w:tcPr>
            <w:tcW w:w="3333" w:type="pct"/>
            <w:tcBorders>
              <w:top w:val="nil"/>
              <w:left w:val="single" w:sz="4" w:space="0" w:color="auto"/>
              <w:bottom w:val="single" w:sz="4" w:space="0" w:color="auto"/>
              <w:right w:val="single" w:sz="4" w:space="0" w:color="auto"/>
            </w:tcBorders>
            <w:shd w:val="clear" w:color="auto" w:fill="auto"/>
            <w:vAlign w:val="center"/>
            <w:hideMark/>
          </w:tcPr>
          <w:p w14:paraId="496CFDC9" w14:textId="77777777" w:rsidR="00A14992" w:rsidRPr="00A14992" w:rsidRDefault="00A14992" w:rsidP="00A14992">
            <w:pPr>
              <w:spacing w:before="0" w:after="0" w:line="240" w:lineRule="auto"/>
              <w:rPr>
                <w:rFonts w:ascii="Times New Roman" w:hAnsi="Times New Roman"/>
                <w:color w:val="000000"/>
                <w:szCs w:val="20"/>
              </w:rPr>
            </w:pPr>
            <w:r w:rsidRPr="00A14992">
              <w:rPr>
                <w:rFonts w:ascii="Times New Roman" w:hAnsi="Times New Roman"/>
                <w:color w:val="000000"/>
                <w:szCs w:val="20"/>
              </w:rPr>
              <w:t>Forecast overall percentage change to Allowed Revenue (K)</w:t>
            </w:r>
          </w:p>
        </w:tc>
        <w:tc>
          <w:tcPr>
            <w:tcW w:w="873" w:type="pct"/>
            <w:tcBorders>
              <w:top w:val="nil"/>
              <w:left w:val="nil"/>
              <w:bottom w:val="single" w:sz="4" w:space="0" w:color="auto"/>
              <w:right w:val="single" w:sz="4" w:space="0" w:color="auto"/>
            </w:tcBorders>
            <w:shd w:val="clear" w:color="auto" w:fill="auto"/>
            <w:noWrap/>
            <w:vAlign w:val="center"/>
            <w:hideMark/>
          </w:tcPr>
          <w:p w14:paraId="7550E288" w14:textId="77777777" w:rsidR="00A14992" w:rsidRPr="00A14992" w:rsidRDefault="00A14992" w:rsidP="00A14992">
            <w:pPr>
              <w:spacing w:before="0" w:after="0" w:line="240" w:lineRule="auto"/>
              <w:jc w:val="center"/>
              <w:rPr>
                <w:rFonts w:ascii="Times New Roman" w:hAnsi="Times New Roman"/>
                <w:szCs w:val="20"/>
              </w:rPr>
            </w:pPr>
            <w:r w:rsidRPr="00A14992">
              <w:rPr>
                <w:rFonts w:ascii="Times New Roman" w:hAnsi="Times New Roman"/>
                <w:szCs w:val="20"/>
              </w:rPr>
              <w:t> </w:t>
            </w:r>
          </w:p>
        </w:tc>
        <w:tc>
          <w:tcPr>
            <w:tcW w:w="794" w:type="pct"/>
            <w:tcBorders>
              <w:top w:val="nil"/>
              <w:left w:val="nil"/>
              <w:bottom w:val="single" w:sz="4" w:space="0" w:color="auto"/>
              <w:right w:val="single" w:sz="4" w:space="0" w:color="auto"/>
            </w:tcBorders>
          </w:tcPr>
          <w:p w14:paraId="3B0F656E" w14:textId="6954427E" w:rsidR="00A14992" w:rsidRPr="00A14992" w:rsidRDefault="00256CDC" w:rsidP="00A14992">
            <w:pPr>
              <w:spacing w:before="0" w:after="0" w:line="240" w:lineRule="auto"/>
              <w:jc w:val="center"/>
              <w:rPr>
                <w:rFonts w:ascii="Times New Roman" w:hAnsi="Times New Roman"/>
                <w:szCs w:val="20"/>
              </w:rPr>
            </w:pPr>
            <w:r>
              <w:rPr>
                <w:rFonts w:ascii="Times New Roman" w:hAnsi="Times New Roman"/>
                <w:noProof/>
                <w:color w:val="000000"/>
                <w:szCs w:val="20"/>
              </w:rPr>
              <w:pict w14:anchorId="19C302EF">
                <v:shape id="Graphic 29" o:spid="_x0000_i1066" type="#_x0000_t75" alt="Close" style="width:14.05pt;height:14.0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">
                  <v:imagedata r:id="rId18" o:title="" cropbottom="-1179f" cropleft="-2530f" cropright="-3542f"/>
                </v:shape>
              </w:pict>
            </w:r>
          </w:p>
        </w:tc>
      </w:tr>
      <w:tr w:rsidR="00A14992" w:rsidRPr="00A14992" w14:paraId="59E36F7D" w14:textId="77777777" w:rsidTr="009629E8">
        <w:trPr>
          <w:trHeight w:val="227"/>
        </w:trPr>
        <w:tc>
          <w:tcPr>
            <w:tcW w:w="3333" w:type="pct"/>
            <w:tcBorders>
              <w:top w:val="nil"/>
              <w:left w:val="single" w:sz="4" w:space="0" w:color="auto"/>
              <w:bottom w:val="single" w:sz="4" w:space="0" w:color="auto"/>
              <w:right w:val="single" w:sz="4" w:space="0" w:color="auto"/>
            </w:tcBorders>
            <w:shd w:val="clear" w:color="auto" w:fill="auto"/>
            <w:vAlign w:val="center"/>
            <w:hideMark/>
          </w:tcPr>
          <w:p w14:paraId="673B3697" w14:textId="77777777" w:rsidR="00A14992" w:rsidRPr="00A14992" w:rsidRDefault="00A14992" w:rsidP="00A14992">
            <w:pPr>
              <w:spacing w:before="0" w:after="0" w:line="240" w:lineRule="auto"/>
              <w:rPr>
                <w:rFonts w:ascii="Times New Roman" w:hAnsi="Times New Roman"/>
                <w:color w:val="000000"/>
                <w:szCs w:val="20"/>
              </w:rPr>
            </w:pPr>
            <w:r w:rsidRPr="00A14992">
              <w:rPr>
                <w:rFonts w:ascii="Times New Roman" w:hAnsi="Times New Roman"/>
                <w:color w:val="000000"/>
                <w:szCs w:val="20"/>
              </w:rPr>
              <w:t>Overall % change to Use of System Charges effective 1st April of Regulatory Year to balance (L)</w:t>
            </w:r>
          </w:p>
        </w:tc>
        <w:tc>
          <w:tcPr>
            <w:tcW w:w="873" w:type="pct"/>
            <w:tcBorders>
              <w:top w:val="nil"/>
              <w:left w:val="nil"/>
              <w:bottom w:val="single" w:sz="4" w:space="0" w:color="auto"/>
              <w:right w:val="single" w:sz="4" w:space="0" w:color="auto"/>
            </w:tcBorders>
            <w:shd w:val="clear" w:color="auto" w:fill="auto"/>
            <w:noWrap/>
            <w:vAlign w:val="center"/>
            <w:hideMark/>
          </w:tcPr>
          <w:p w14:paraId="65AA3384" w14:textId="77777777" w:rsidR="00A14992" w:rsidRPr="00A14992" w:rsidRDefault="00A14992" w:rsidP="00A14992">
            <w:pPr>
              <w:spacing w:before="0" w:after="0" w:line="240" w:lineRule="auto"/>
              <w:jc w:val="center"/>
              <w:rPr>
                <w:rFonts w:ascii="Times New Roman" w:hAnsi="Times New Roman"/>
                <w:szCs w:val="20"/>
              </w:rPr>
            </w:pPr>
            <w:r w:rsidRPr="00A14992">
              <w:rPr>
                <w:rFonts w:ascii="Times New Roman" w:hAnsi="Times New Roman"/>
                <w:szCs w:val="20"/>
              </w:rPr>
              <w:t> </w:t>
            </w:r>
          </w:p>
        </w:tc>
        <w:tc>
          <w:tcPr>
            <w:tcW w:w="794" w:type="pct"/>
            <w:tcBorders>
              <w:top w:val="nil"/>
              <w:left w:val="nil"/>
              <w:bottom w:val="single" w:sz="4" w:space="0" w:color="auto"/>
              <w:right w:val="single" w:sz="4" w:space="0" w:color="auto"/>
            </w:tcBorders>
          </w:tcPr>
          <w:p w14:paraId="4D874809" w14:textId="20F7452B" w:rsidR="00A14992" w:rsidRPr="00A14992" w:rsidRDefault="00256CDC" w:rsidP="00A14992">
            <w:pPr>
              <w:spacing w:before="0" w:after="0" w:line="240" w:lineRule="auto"/>
              <w:jc w:val="center"/>
              <w:rPr>
                <w:rFonts w:ascii="Times New Roman" w:hAnsi="Times New Roman"/>
                <w:szCs w:val="20"/>
              </w:rPr>
            </w:pPr>
            <w:r>
              <w:rPr>
                <w:rFonts w:ascii="Times New Roman" w:hAnsi="Times New Roman"/>
                <w:noProof/>
                <w:color w:val="000000"/>
                <w:szCs w:val="20"/>
              </w:rPr>
              <w:pict w14:anchorId="6D9FA7DA">
                <v:shape id="Graphic 30" o:spid="_x0000_i1067" type="#_x0000_t75" alt="Close" style="width:14.05pt;height:14.0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">
                  <v:imagedata r:id="rId18" o:title="" cropbottom="-1179f" cropleft="-2530f" cropright="-3542f"/>
                </v:shape>
              </w:pict>
            </w:r>
          </w:p>
        </w:tc>
      </w:tr>
    </w:tbl>
    <w:p w14:paraId="31851DDD" w14:textId="366B4512" w:rsidR="009629E8" w:rsidRPr="00030D37" w:rsidRDefault="009629E8" w:rsidP="009629E8">
      <w:pPr>
        <w:spacing w:before="0" w:line="360" w:lineRule="auto"/>
        <w:ind w:left="578"/>
        <w:rPr>
          <w:ins w:id="107" w:author="Dylan Townsend" w:date="2017-10-22T14:06:00Z"/>
          <w:sz w:val="16"/>
          <w:szCs w:val="16"/>
        </w:rPr>
      </w:pPr>
      <w:ins w:id="108" w:author="Dylan Townsend" w:date="2017-10-22T14:06:00Z">
        <w:r>
          <w:rPr>
            <w:sz w:val="16"/>
            <w:szCs w:val="16"/>
          </w:rPr>
          <w:t>T</w:t>
        </w:r>
        <w:r w:rsidRPr="00030D37">
          <w:rPr>
            <w:sz w:val="16"/>
            <w:szCs w:val="16"/>
          </w:rPr>
          <w:t>his table is contained within Schedule 15 of DCUSA and may be subject to change in the future.</w:t>
        </w:r>
      </w:ins>
    </w:p>
    <w:p w14:paraId="5102DC50" w14:textId="1837F8BF" w:rsidR="00A14992" w:rsidRPr="00A14992" w:rsidDel="008304DF" w:rsidRDefault="00A14992" w:rsidP="00A14992">
      <w:pPr>
        <w:ind w:left="567"/>
        <w:rPr>
          <w:del w:id="109" w:author="Dylan Townsend" w:date="2017-10-23T10:03:00Z"/>
        </w:rPr>
      </w:pPr>
    </w:p>
    <w:p w14:paraId="39B75B13" w14:textId="6521C5A1" w:rsidR="002C3B8C" w:rsidRPr="00030D37" w:rsidDel="009629E8" w:rsidRDefault="003D05AC" w:rsidP="003D05AC">
      <w:pPr>
        <w:pStyle w:val="Heading2"/>
        <w:keepNext w:val="0"/>
        <w:numPr>
          <w:ilvl w:val="1"/>
          <w:numId w:val="14"/>
        </w:numPr>
        <w:spacing w:before="240" w:after="0" w:line="360" w:lineRule="auto"/>
        <w:jc w:val="both"/>
        <w:rPr>
          <w:del w:id="110" w:author="Dylan Townsend" w:date="2017-10-22T14:03:00Z"/>
          <w:color w:val="auto"/>
          <w:sz w:val="20"/>
          <w:szCs w:val="20"/>
        </w:rPr>
      </w:pPr>
      <w:del w:id="111" w:author="Dylan Townsend" w:date="2017-10-22T14:03:00Z">
        <w:r w:rsidRPr="003D05AC" w:rsidDel="009629E8">
          <w:rPr>
            <w:color w:val="auto"/>
            <w:sz w:val="20"/>
            <w:szCs w:val="20"/>
          </w:rPr>
          <w:delText>For the purpose of this,</w:delText>
        </w:r>
        <w:r w:rsidR="00FE4E0A" w:rsidRPr="00030D37" w:rsidDel="009629E8">
          <w:rPr>
            <w:color w:val="auto"/>
            <w:sz w:val="20"/>
            <w:szCs w:val="20"/>
          </w:rPr>
          <w:delText xml:space="preserve"> </w:delText>
        </w:r>
        <w:r w:rsidDel="009629E8">
          <w:rPr>
            <w:color w:val="auto"/>
            <w:sz w:val="20"/>
            <w:szCs w:val="20"/>
          </w:rPr>
          <w:delText>t</w:delText>
        </w:r>
        <w:r w:rsidR="00F577FA" w:rsidRPr="00030D37" w:rsidDel="009629E8">
          <w:rPr>
            <w:color w:val="auto"/>
            <w:sz w:val="20"/>
            <w:szCs w:val="20"/>
          </w:rPr>
          <w:delText xml:space="preserve">he Working Group agreed the items highlighted in yellow below are deemed as incentives/penalties: </w:delText>
        </w:r>
      </w:del>
    </w:p>
    <w:p w14:paraId="4A2DB215" w14:textId="626946B5" w:rsidR="002C3B8C" w:rsidDel="008304DF" w:rsidRDefault="00256CDC" w:rsidP="00030D37">
      <w:pPr>
        <w:pStyle w:val="Heading2"/>
        <w:keepNext w:val="0"/>
        <w:spacing w:before="60" w:after="60" w:line="240" w:lineRule="auto"/>
        <w:ind w:left="578"/>
        <w:jc w:val="both"/>
        <w:rPr>
          <w:del w:id="112" w:author="Dylan Townsend" w:date="2017-10-23T10:03:00Z"/>
          <w:rFonts w:ascii="Calibri" w:hAnsi="Calibri"/>
          <w:color w:val="auto"/>
          <w:sz w:val="22"/>
          <w:szCs w:val="22"/>
        </w:rPr>
      </w:pPr>
      <w:del w:id="113" w:author="Dylan Townsend" w:date="2017-10-22T14:05:00Z">
        <w:r>
          <w:rPr>
            <w:noProof/>
          </w:rPr>
          <w:pict w14:anchorId="1CF74BD5">
            <v:shape id="_x0000_s1036" type="#_x0000_t75" style="position:absolute;left:0;text-align:left;margin-left:29.7pt;margin-top:3.05pt;width:318.85pt;height:154.7pt;z-index:-251658752;visibility:visible" wrapcoords="-51 0 -51 21495 21600 21495 21600 15833 21295 15833 15755 15099 21600 14155 21600 13946 12960 13421 21600 12373 21600 12163 8233 11744 11994 11744 21600 10590 21600 0 -51 0">
              <v:imagedata r:id="rId20" o:title="" croptop="21621f" cropbottom="25674f" cropright="19233f"/>
              <w10:wrap type="tight"/>
            </v:shape>
          </w:pict>
        </w:r>
      </w:del>
    </w:p>
    <w:p w14:paraId="18390111" w14:textId="130C3437" w:rsidR="000D4F0F" w:rsidDel="008304DF" w:rsidRDefault="000D4F0F" w:rsidP="0092635C">
      <w:pPr>
        <w:pStyle w:val="Heading2"/>
        <w:keepNext w:val="0"/>
        <w:spacing w:before="60" w:after="60" w:line="240" w:lineRule="auto"/>
        <w:ind w:left="578"/>
        <w:jc w:val="both"/>
        <w:rPr>
          <w:del w:id="114" w:author="Dylan Townsend" w:date="2017-10-23T10:03:00Z"/>
          <w:sz w:val="16"/>
          <w:szCs w:val="16"/>
        </w:rPr>
      </w:pPr>
    </w:p>
    <w:p w14:paraId="0668A087" w14:textId="0F9DB463" w:rsidR="000D4F0F" w:rsidDel="008304DF" w:rsidRDefault="000D4F0F" w:rsidP="00030D37">
      <w:pPr>
        <w:spacing w:before="0" w:line="360" w:lineRule="auto"/>
        <w:ind w:left="578"/>
        <w:rPr>
          <w:del w:id="115" w:author="Dylan Townsend" w:date="2017-10-23T10:03:00Z"/>
          <w:sz w:val="16"/>
          <w:szCs w:val="16"/>
        </w:rPr>
      </w:pPr>
    </w:p>
    <w:p w14:paraId="0612C46E" w14:textId="60CD1CF8" w:rsidR="000D4F0F" w:rsidDel="008304DF" w:rsidRDefault="000D4F0F" w:rsidP="00030D37">
      <w:pPr>
        <w:spacing w:before="0" w:line="360" w:lineRule="auto"/>
        <w:ind w:left="578"/>
        <w:rPr>
          <w:del w:id="116" w:author="Dylan Townsend" w:date="2017-10-23T10:03:00Z"/>
          <w:sz w:val="16"/>
          <w:szCs w:val="16"/>
        </w:rPr>
      </w:pPr>
    </w:p>
    <w:p w14:paraId="591BFB8F" w14:textId="0758C9A3" w:rsidR="000D4F0F" w:rsidDel="008304DF" w:rsidRDefault="000D4F0F" w:rsidP="00030D37">
      <w:pPr>
        <w:spacing w:before="0" w:line="360" w:lineRule="auto"/>
        <w:ind w:left="578"/>
        <w:rPr>
          <w:del w:id="117" w:author="Dylan Townsend" w:date="2017-10-23T10:03:00Z"/>
          <w:sz w:val="16"/>
          <w:szCs w:val="16"/>
        </w:rPr>
      </w:pPr>
    </w:p>
    <w:p w14:paraId="2ECF6029" w14:textId="151A42CE" w:rsidR="000D4F0F" w:rsidDel="008304DF" w:rsidRDefault="000D4F0F" w:rsidP="00030D37">
      <w:pPr>
        <w:spacing w:before="0" w:line="360" w:lineRule="auto"/>
        <w:ind w:left="578"/>
        <w:rPr>
          <w:del w:id="118" w:author="Dylan Townsend" w:date="2017-10-23T10:03:00Z"/>
          <w:sz w:val="16"/>
          <w:szCs w:val="16"/>
        </w:rPr>
      </w:pPr>
    </w:p>
    <w:p w14:paraId="1F83587B" w14:textId="71D754C2" w:rsidR="000D4F0F" w:rsidDel="008304DF" w:rsidRDefault="000D4F0F" w:rsidP="00030D37">
      <w:pPr>
        <w:spacing w:before="0" w:line="360" w:lineRule="auto"/>
        <w:ind w:left="578"/>
        <w:rPr>
          <w:del w:id="119" w:author="Dylan Townsend" w:date="2017-10-23T10:03:00Z"/>
          <w:sz w:val="16"/>
          <w:szCs w:val="16"/>
        </w:rPr>
      </w:pPr>
    </w:p>
    <w:p w14:paraId="191A7AEA" w14:textId="608E82EF" w:rsidR="00287844" w:rsidDel="008304DF" w:rsidRDefault="00287844" w:rsidP="00030D37">
      <w:pPr>
        <w:spacing w:before="0" w:line="360" w:lineRule="auto"/>
        <w:ind w:left="578"/>
        <w:rPr>
          <w:del w:id="120" w:author="Dylan Townsend" w:date="2017-10-23T10:03:00Z"/>
          <w:sz w:val="16"/>
          <w:szCs w:val="16"/>
        </w:rPr>
      </w:pPr>
    </w:p>
    <w:p w14:paraId="7408D26F" w14:textId="268183EB" w:rsidR="00287844" w:rsidDel="008304DF" w:rsidRDefault="00287844" w:rsidP="00030D37">
      <w:pPr>
        <w:spacing w:before="0" w:line="360" w:lineRule="auto"/>
        <w:ind w:left="578"/>
        <w:rPr>
          <w:del w:id="121" w:author="Dylan Townsend" w:date="2017-10-23T10:03:00Z"/>
          <w:sz w:val="16"/>
          <w:szCs w:val="16"/>
        </w:rPr>
      </w:pPr>
    </w:p>
    <w:p w14:paraId="2CB4F36F" w14:textId="412545D0" w:rsidR="00F577FA" w:rsidRPr="00030D37" w:rsidDel="009629E8" w:rsidRDefault="00F577FA" w:rsidP="00030D37">
      <w:pPr>
        <w:spacing w:before="0" w:line="360" w:lineRule="auto"/>
        <w:ind w:left="578"/>
        <w:rPr>
          <w:del w:id="122" w:author="Dylan Townsend" w:date="2017-10-22T14:06:00Z"/>
          <w:sz w:val="16"/>
          <w:szCs w:val="16"/>
        </w:rPr>
      </w:pPr>
      <w:del w:id="123" w:author="Dylan Townsend" w:date="2017-10-22T14:06:00Z">
        <w:r w:rsidRPr="00030D37" w:rsidDel="009629E8">
          <w:rPr>
            <w:sz w:val="16"/>
            <w:szCs w:val="16"/>
          </w:rPr>
          <w:delText>Th</w:delText>
        </w:r>
        <w:r w:rsidR="00125FF3" w:rsidRPr="00030D37" w:rsidDel="009629E8">
          <w:rPr>
            <w:sz w:val="16"/>
            <w:szCs w:val="16"/>
          </w:rPr>
          <w:delText>e complete version of this</w:delText>
        </w:r>
        <w:r w:rsidRPr="00030D37" w:rsidDel="009629E8">
          <w:rPr>
            <w:sz w:val="16"/>
            <w:szCs w:val="16"/>
          </w:rPr>
          <w:delText xml:space="preserve"> table</w:delText>
        </w:r>
        <w:r w:rsidR="00125FF3" w:rsidRPr="00030D37" w:rsidDel="009629E8">
          <w:rPr>
            <w:sz w:val="16"/>
            <w:szCs w:val="16"/>
          </w:rPr>
          <w:delText xml:space="preserve"> is contained within Schedule 15 of DCUSA and</w:delText>
        </w:r>
        <w:r w:rsidRPr="00030D37" w:rsidDel="009629E8">
          <w:rPr>
            <w:sz w:val="16"/>
            <w:szCs w:val="16"/>
          </w:rPr>
          <w:delText xml:space="preserve"> </w:delText>
        </w:r>
        <w:r w:rsidR="00125FF3" w:rsidRPr="00030D37" w:rsidDel="009629E8">
          <w:rPr>
            <w:sz w:val="16"/>
            <w:szCs w:val="16"/>
          </w:rPr>
          <w:delText>may be</w:delText>
        </w:r>
        <w:r w:rsidRPr="00030D37" w:rsidDel="009629E8">
          <w:rPr>
            <w:sz w:val="16"/>
            <w:szCs w:val="16"/>
          </w:rPr>
          <w:delText xml:space="preserve"> subject to change in the future</w:delText>
        </w:r>
        <w:r w:rsidR="00125FF3" w:rsidRPr="00030D37" w:rsidDel="009629E8">
          <w:rPr>
            <w:sz w:val="16"/>
            <w:szCs w:val="16"/>
          </w:rPr>
          <w:delText>.</w:delText>
        </w:r>
      </w:del>
    </w:p>
    <w:p w14:paraId="5615A2B9" w14:textId="6A42CE03" w:rsidR="002C3B8C" w:rsidRPr="00030D37" w:rsidRDefault="002C3B8C" w:rsidP="00030D37">
      <w:pPr>
        <w:pStyle w:val="Heading2"/>
        <w:keepNext w:val="0"/>
        <w:numPr>
          <w:ilvl w:val="1"/>
          <w:numId w:val="14"/>
        </w:numPr>
        <w:spacing w:before="240" w:after="60" w:line="360" w:lineRule="auto"/>
        <w:jc w:val="both"/>
        <w:rPr>
          <w:color w:val="auto"/>
          <w:sz w:val="20"/>
          <w:szCs w:val="20"/>
        </w:rPr>
      </w:pPr>
      <w:r w:rsidRPr="00030D37">
        <w:rPr>
          <w:color w:val="auto"/>
          <w:sz w:val="20"/>
          <w:szCs w:val="20"/>
        </w:rPr>
        <w:t xml:space="preserve">The Working Group agreed that it would be beneficial to obtain views from industry as to their views on what is classed as an incentive in </w:t>
      </w:r>
      <w:r w:rsidR="00BD758B">
        <w:rPr>
          <w:color w:val="auto"/>
          <w:sz w:val="20"/>
          <w:szCs w:val="20"/>
        </w:rPr>
        <w:t>T</w:t>
      </w:r>
      <w:r w:rsidRPr="00030D37">
        <w:rPr>
          <w:color w:val="auto"/>
          <w:sz w:val="20"/>
          <w:szCs w:val="20"/>
        </w:rPr>
        <w:t>able 1001 via a consultation question.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2"/>
      </w:tblGrid>
      <w:tr w:rsidR="002C3B8C" w14:paraId="62DECBB1" w14:textId="77777777" w:rsidTr="008D625F">
        <w:tc>
          <w:tcPr>
            <w:tcW w:w="9572" w:type="dxa"/>
            <w:tcBorders>
              <w:top w:val="single" w:sz="18" w:space="0" w:color="008576"/>
              <w:left w:val="single" w:sz="18" w:space="0" w:color="008576"/>
              <w:bottom w:val="single" w:sz="18" w:space="0" w:color="008576"/>
              <w:right w:val="single" w:sz="18" w:space="0" w:color="008576"/>
            </w:tcBorders>
            <w:shd w:val="clear" w:color="auto" w:fill="auto"/>
          </w:tcPr>
          <w:p w14:paraId="55281535" w14:textId="479ED768" w:rsidR="00D779B7" w:rsidRDefault="002C3B8C">
            <w:pPr>
              <w:rPr>
                <w:ins w:id="124" w:author="Dylan Townsend" w:date="2017-10-12T11:29:00Z"/>
                <w:rFonts w:cs="Arial"/>
                <w:b/>
                <w:szCs w:val="20"/>
              </w:rPr>
            </w:pPr>
            <w:bookmarkStart w:id="125" w:name="_Hlk494721584"/>
            <w:r w:rsidRPr="008D625F">
              <w:rPr>
                <w:b/>
              </w:rPr>
              <w:t>QUESTION</w:t>
            </w:r>
            <w:r w:rsidR="00097A74" w:rsidRPr="008D625F">
              <w:rPr>
                <w:rFonts w:cs="Arial"/>
                <w:b/>
                <w:szCs w:val="20"/>
              </w:rPr>
              <w:t xml:space="preserve"> 4</w:t>
            </w:r>
            <w:r w:rsidR="00125FF3" w:rsidRPr="008D625F">
              <w:rPr>
                <w:rFonts w:cs="Arial"/>
                <w:b/>
                <w:szCs w:val="20"/>
              </w:rPr>
              <w:t xml:space="preserve">: </w:t>
            </w:r>
            <w:ins w:id="126" w:author="Dylan Townsend" w:date="2017-10-12T11:29:00Z">
              <w:r w:rsidR="00D779B7">
                <w:rPr>
                  <w:rFonts w:cs="Arial"/>
                  <w:b/>
                  <w:szCs w:val="20"/>
                </w:rPr>
                <w:t>Do you agree with the principle that revenue relating to incentives/penalties should not be shared</w:t>
              </w:r>
            </w:ins>
            <w:ins w:id="127" w:author="Dylan Townsend" w:date="2017-10-12T11:30:00Z">
              <w:r w:rsidR="00D779B7">
                <w:rPr>
                  <w:rFonts w:cs="Arial"/>
                  <w:b/>
                  <w:szCs w:val="20"/>
                </w:rPr>
                <w:t>?</w:t>
              </w:r>
            </w:ins>
          </w:p>
          <w:p w14:paraId="7014A3DA" w14:textId="7DB712B1" w:rsidR="00931012" w:rsidRPr="008D625F" w:rsidRDefault="00125FF3">
            <w:pPr>
              <w:rPr>
                <w:rFonts w:cs="Arial"/>
                <w:b/>
                <w:szCs w:val="20"/>
              </w:rPr>
            </w:pPr>
            <w:r w:rsidRPr="008D625F">
              <w:rPr>
                <w:rFonts w:cs="Arial"/>
                <w:b/>
                <w:szCs w:val="20"/>
              </w:rPr>
              <w:t>Do you</w:t>
            </w:r>
            <w:r w:rsidR="00DC0632" w:rsidRPr="008D625F">
              <w:rPr>
                <w:rFonts w:cs="Arial"/>
                <w:b/>
                <w:szCs w:val="20"/>
              </w:rPr>
              <w:t xml:space="preserve"> believe that the</w:t>
            </w:r>
            <w:r w:rsidRPr="008D625F">
              <w:rPr>
                <w:rFonts w:cs="Arial"/>
                <w:b/>
                <w:szCs w:val="20"/>
              </w:rPr>
              <w:t xml:space="preserve"> Working Group has correctly identified the </w:t>
            </w:r>
            <w:ins w:id="128" w:author="Dylan Townsend" w:date="2017-10-12T11:26:00Z">
              <w:r w:rsidR="00931012">
                <w:rPr>
                  <w:rFonts w:cs="Arial"/>
                  <w:b/>
                  <w:szCs w:val="20"/>
                </w:rPr>
                <w:t xml:space="preserve">items </w:t>
              </w:r>
            </w:ins>
            <w:del w:id="129" w:author="Dylan Townsend" w:date="2017-10-12T11:26:00Z">
              <w:r w:rsidRPr="008D625F" w:rsidDel="00931012">
                <w:rPr>
                  <w:rFonts w:cs="Arial"/>
                  <w:b/>
                  <w:szCs w:val="20"/>
                </w:rPr>
                <w:delText xml:space="preserve">incentives/penalties </w:delText>
              </w:r>
            </w:del>
            <w:r w:rsidRPr="008D625F">
              <w:rPr>
                <w:rFonts w:cs="Arial"/>
                <w:b/>
                <w:szCs w:val="20"/>
              </w:rPr>
              <w:t>that are to be excluded from the ‘revenue to share’</w:t>
            </w:r>
            <w:r w:rsidR="00DC0632" w:rsidRPr="008D625F">
              <w:rPr>
                <w:rFonts w:cs="Arial"/>
                <w:b/>
                <w:szCs w:val="20"/>
              </w:rPr>
              <w:t>?</w:t>
            </w:r>
          </w:p>
        </w:tc>
      </w:tr>
    </w:tbl>
    <w:bookmarkEnd w:id="125"/>
    <w:p w14:paraId="6AA47027" w14:textId="62FF8A27" w:rsidR="007A56FA" w:rsidRPr="00030D37" w:rsidRDefault="007A56FA">
      <w:pPr>
        <w:pStyle w:val="Heading2"/>
        <w:keepNext w:val="0"/>
        <w:numPr>
          <w:ilvl w:val="1"/>
          <w:numId w:val="14"/>
        </w:numPr>
        <w:spacing w:before="240" w:after="60" w:line="360" w:lineRule="auto"/>
        <w:jc w:val="both"/>
        <w:rPr>
          <w:color w:val="auto"/>
          <w:sz w:val="20"/>
          <w:szCs w:val="20"/>
        </w:rPr>
      </w:pPr>
      <w:r w:rsidRPr="00030D37">
        <w:rPr>
          <w:color w:val="auto"/>
          <w:sz w:val="20"/>
          <w:szCs w:val="20"/>
        </w:rPr>
        <w:t xml:space="preserve">The Working Group </w:t>
      </w:r>
      <w:r w:rsidR="002C3B8C" w:rsidRPr="00030D37">
        <w:rPr>
          <w:color w:val="auto"/>
          <w:sz w:val="20"/>
          <w:szCs w:val="20"/>
        </w:rPr>
        <w:t xml:space="preserve">agreed </w:t>
      </w:r>
      <w:r w:rsidR="001B3997" w:rsidRPr="00030D37">
        <w:rPr>
          <w:color w:val="auto"/>
          <w:sz w:val="20"/>
          <w:szCs w:val="20"/>
        </w:rPr>
        <w:t>to proceed with a request for a full set of modelling based on the outcomes from their discussions.</w:t>
      </w:r>
      <w:r w:rsidRPr="00030D37">
        <w:rPr>
          <w:color w:val="auto"/>
          <w:sz w:val="20"/>
          <w:szCs w:val="20"/>
        </w:rPr>
        <w:t xml:space="preserve"> Upon </w:t>
      </w:r>
      <w:r w:rsidR="003D1D5F" w:rsidRPr="00030D37">
        <w:rPr>
          <w:color w:val="auto"/>
          <w:sz w:val="20"/>
          <w:szCs w:val="20"/>
        </w:rPr>
        <w:t>review</w:t>
      </w:r>
      <w:r w:rsidRPr="00030D37">
        <w:rPr>
          <w:color w:val="auto"/>
          <w:sz w:val="20"/>
          <w:szCs w:val="20"/>
        </w:rPr>
        <w:t xml:space="preserve"> of the completed impact assessment</w:t>
      </w:r>
      <w:r w:rsidR="003D1D5F" w:rsidRPr="00030D37">
        <w:rPr>
          <w:color w:val="auto"/>
          <w:sz w:val="20"/>
          <w:szCs w:val="20"/>
        </w:rPr>
        <w:t>, the Working Group noted three issues that required further investigation.</w:t>
      </w:r>
    </w:p>
    <w:p w14:paraId="0293CE5A" w14:textId="77777777" w:rsidR="003D1D5F" w:rsidRPr="00030D37" w:rsidRDefault="003D1D5F" w:rsidP="00EB5167">
      <w:pPr>
        <w:pStyle w:val="Heading2"/>
        <w:keepNext w:val="0"/>
        <w:spacing w:before="240" w:after="0" w:line="360" w:lineRule="auto"/>
        <w:ind w:left="576" w:hanging="576"/>
        <w:jc w:val="both"/>
        <w:rPr>
          <w:b/>
          <w:color w:val="auto"/>
          <w:sz w:val="20"/>
          <w:szCs w:val="20"/>
        </w:rPr>
      </w:pPr>
      <w:r w:rsidRPr="00030D37">
        <w:rPr>
          <w:b/>
          <w:color w:val="auto"/>
          <w:sz w:val="20"/>
          <w:szCs w:val="20"/>
        </w:rPr>
        <w:t xml:space="preserve">‘0 volumes’ </w:t>
      </w:r>
    </w:p>
    <w:p w14:paraId="7B6008A4" w14:textId="43BD3A3D" w:rsidR="003D1D5F" w:rsidRPr="00030D37" w:rsidRDefault="003D1D5F" w:rsidP="00030D37">
      <w:pPr>
        <w:pStyle w:val="Heading2"/>
        <w:keepNext w:val="0"/>
        <w:numPr>
          <w:ilvl w:val="1"/>
          <w:numId w:val="14"/>
        </w:numPr>
        <w:spacing w:before="0" w:after="60" w:line="360" w:lineRule="auto"/>
        <w:jc w:val="both"/>
        <w:rPr>
          <w:color w:val="auto"/>
          <w:sz w:val="20"/>
          <w:szCs w:val="20"/>
        </w:rPr>
      </w:pPr>
      <w:r w:rsidRPr="00030D37">
        <w:rPr>
          <w:color w:val="auto"/>
          <w:sz w:val="20"/>
          <w:szCs w:val="20"/>
        </w:rPr>
        <w:t xml:space="preserve">One Working Group member </w:t>
      </w:r>
      <w:del w:id="130" w:author="Dylan Townsend" w:date="2017-10-12T11:31:00Z">
        <w:r w:rsidRPr="00030D37" w:rsidDel="00D779B7">
          <w:rPr>
            <w:color w:val="auto"/>
            <w:sz w:val="20"/>
            <w:szCs w:val="20"/>
          </w:rPr>
          <w:delText xml:space="preserve">had informed the Secretariat that he had noticed some </w:delText>
        </w:r>
      </w:del>
      <w:ins w:id="131" w:author="Dylan Townsend" w:date="2017-10-12T11:31:00Z">
        <w:r w:rsidR="00D779B7">
          <w:rPr>
            <w:color w:val="auto"/>
            <w:sz w:val="20"/>
            <w:szCs w:val="20"/>
          </w:rPr>
          <w:t xml:space="preserve">identified </w:t>
        </w:r>
      </w:ins>
      <w:r w:rsidRPr="00030D37">
        <w:rPr>
          <w:color w:val="auto"/>
          <w:sz w:val="20"/>
          <w:szCs w:val="20"/>
        </w:rPr>
        <w:t xml:space="preserve">inconsistencies in the tariff spreadsheet provided as part of the </w:t>
      </w:r>
      <w:r w:rsidR="00BA2166" w:rsidRPr="00030D37">
        <w:rPr>
          <w:color w:val="auto"/>
          <w:sz w:val="20"/>
          <w:szCs w:val="20"/>
        </w:rPr>
        <w:t>initial</w:t>
      </w:r>
      <w:r w:rsidRPr="00030D37">
        <w:rPr>
          <w:color w:val="auto"/>
          <w:sz w:val="20"/>
          <w:szCs w:val="20"/>
        </w:rPr>
        <w:t xml:space="preserve"> impact assessment. The inconsistency was noted across at least two distribution areas between</w:t>
      </w:r>
      <w:r w:rsidR="007E090F" w:rsidRPr="00030D37">
        <w:rPr>
          <w:color w:val="auto"/>
          <w:sz w:val="20"/>
          <w:szCs w:val="20"/>
        </w:rPr>
        <w:t xml:space="preserve"> </w:t>
      </w:r>
      <w:r w:rsidRPr="00030D37">
        <w:rPr>
          <w:color w:val="auto"/>
          <w:sz w:val="20"/>
          <w:szCs w:val="20"/>
        </w:rPr>
        <w:t xml:space="preserve">LV Network Domestic and LDNO LV: LV Network Domestic. It was noted that the price does not change between to the two cells and thus there is no discount coming through. </w:t>
      </w:r>
    </w:p>
    <w:p w14:paraId="2E387364" w14:textId="66439B67" w:rsidR="003D1D5F" w:rsidRPr="00030D37" w:rsidRDefault="003D1D5F">
      <w:pPr>
        <w:pStyle w:val="Heading2"/>
        <w:keepNext w:val="0"/>
        <w:numPr>
          <w:ilvl w:val="1"/>
          <w:numId w:val="14"/>
        </w:numPr>
        <w:spacing w:before="240" w:after="60" w:line="360" w:lineRule="auto"/>
        <w:jc w:val="both"/>
        <w:rPr>
          <w:color w:val="auto"/>
          <w:sz w:val="20"/>
          <w:szCs w:val="20"/>
        </w:rPr>
      </w:pPr>
      <w:r w:rsidRPr="00030D37">
        <w:rPr>
          <w:color w:val="auto"/>
          <w:sz w:val="20"/>
          <w:szCs w:val="20"/>
        </w:rPr>
        <w:t xml:space="preserve">The Working Group discussed the concern and that </w:t>
      </w:r>
      <w:del w:id="132" w:author="Dylan Townsend" w:date="2017-10-12T11:31:00Z">
        <w:r w:rsidRPr="00030D37" w:rsidDel="00D779B7">
          <w:rPr>
            <w:color w:val="auto"/>
            <w:sz w:val="20"/>
            <w:szCs w:val="20"/>
          </w:rPr>
          <w:delText xml:space="preserve">it </w:delText>
        </w:r>
      </w:del>
      <w:ins w:id="133" w:author="Dylan Townsend" w:date="2017-10-12T11:31:00Z">
        <w:r w:rsidR="00D779B7">
          <w:rPr>
            <w:color w:val="auto"/>
            <w:sz w:val="20"/>
            <w:szCs w:val="20"/>
          </w:rPr>
          <w:t>this is due to the fact</w:t>
        </w:r>
      </w:ins>
      <w:del w:id="134" w:author="Dylan Townsend" w:date="2017-10-12T11:31:00Z">
        <w:r w:rsidRPr="00030D37" w:rsidDel="00D779B7">
          <w:rPr>
            <w:color w:val="auto"/>
            <w:sz w:val="20"/>
            <w:szCs w:val="20"/>
          </w:rPr>
          <w:delText>may be due to</w:delText>
        </w:r>
      </w:del>
      <w:ins w:id="135" w:author="Dylan Townsend" w:date="2017-10-12T11:32:00Z">
        <w:r w:rsidR="00D779B7">
          <w:rPr>
            <w:color w:val="auto"/>
            <w:sz w:val="20"/>
            <w:szCs w:val="20"/>
          </w:rPr>
          <w:t>that</w:t>
        </w:r>
      </w:ins>
      <w:del w:id="136" w:author="Dylan Townsend" w:date="2017-10-12T11:32:00Z">
        <w:r w:rsidRPr="00030D37" w:rsidDel="00D779B7">
          <w:rPr>
            <w:color w:val="auto"/>
            <w:sz w:val="20"/>
            <w:szCs w:val="20"/>
          </w:rPr>
          <w:delText xml:space="preserve"> </w:delText>
        </w:r>
      </w:del>
      <w:r w:rsidRPr="00030D37">
        <w:rPr>
          <w:color w:val="auto"/>
          <w:sz w:val="20"/>
          <w:szCs w:val="20"/>
        </w:rPr>
        <w:t xml:space="preserve">there </w:t>
      </w:r>
      <w:del w:id="137" w:author="Dylan Townsend" w:date="2017-10-12T11:32:00Z">
        <w:r w:rsidRPr="00030D37" w:rsidDel="00D779B7">
          <w:rPr>
            <w:color w:val="auto"/>
            <w:sz w:val="20"/>
            <w:szCs w:val="20"/>
          </w:rPr>
          <w:delText xml:space="preserve">being </w:delText>
        </w:r>
      </w:del>
      <w:ins w:id="138" w:author="Dylan Townsend" w:date="2017-10-12T11:32:00Z">
        <w:r w:rsidR="00D779B7">
          <w:rPr>
            <w:color w:val="auto"/>
            <w:sz w:val="20"/>
            <w:szCs w:val="20"/>
          </w:rPr>
          <w:t>were</w:t>
        </w:r>
        <w:r w:rsidR="00D779B7" w:rsidRPr="00030D37">
          <w:rPr>
            <w:color w:val="auto"/>
            <w:sz w:val="20"/>
            <w:szCs w:val="20"/>
          </w:rPr>
          <w:t xml:space="preserve"> </w:t>
        </w:r>
      </w:ins>
      <w:r w:rsidRPr="00030D37">
        <w:rPr>
          <w:color w:val="auto"/>
          <w:sz w:val="20"/>
          <w:szCs w:val="20"/>
        </w:rPr>
        <w:t>no customers currently on that tariff. It was noted that under the current methodology where there are no volumes or forecast volumes for a specific tariff then that tariff would not be accurate but the discount will come through as a percentage. Changing to a p/kwh figure results in no discount coming through and the group considered if providing a fix for this issue could be in scope of DCP 266.</w:t>
      </w:r>
    </w:p>
    <w:p w14:paraId="46AF9ED1" w14:textId="599F5149" w:rsidR="003D1D5F" w:rsidRPr="00030D37" w:rsidRDefault="003D1D5F">
      <w:pPr>
        <w:pStyle w:val="Heading2"/>
        <w:keepNext w:val="0"/>
        <w:numPr>
          <w:ilvl w:val="1"/>
          <w:numId w:val="14"/>
        </w:numPr>
        <w:spacing w:before="240" w:after="60" w:line="360" w:lineRule="auto"/>
        <w:jc w:val="both"/>
        <w:rPr>
          <w:color w:val="auto"/>
          <w:sz w:val="20"/>
          <w:szCs w:val="20"/>
        </w:rPr>
      </w:pPr>
      <w:r w:rsidRPr="00030D37">
        <w:rPr>
          <w:color w:val="auto"/>
          <w:sz w:val="20"/>
          <w:szCs w:val="20"/>
        </w:rPr>
        <w:t>This issue was put to the modelling consultant, to which it was noted that the analysis of the Working Group was correct. The modelling consultant noted that the proposed DCP 266 methodology does not allow the calculation of LDNO discounts</w:t>
      </w:r>
      <w:r w:rsidR="00BA2166" w:rsidRPr="00030D37">
        <w:rPr>
          <w:color w:val="auto"/>
          <w:sz w:val="20"/>
          <w:szCs w:val="20"/>
        </w:rPr>
        <w:t xml:space="preserve"> for tariffs with zero volumes a</w:t>
      </w:r>
      <w:r w:rsidRPr="00030D37">
        <w:rPr>
          <w:color w:val="auto"/>
          <w:sz w:val="20"/>
          <w:szCs w:val="20"/>
        </w:rPr>
        <w:t xml:space="preserve">nd that it may be possible to change the methodology to address this. Two solutions (outlined below) were put to the Working Group for agreement on the best way forward. </w:t>
      </w:r>
    </w:p>
    <w:p w14:paraId="5A6C8972" w14:textId="3A65880A" w:rsidR="003D1D5F" w:rsidRPr="00030D37" w:rsidRDefault="003D1D5F" w:rsidP="00030D37">
      <w:pPr>
        <w:pStyle w:val="Heading2"/>
        <w:keepNext w:val="0"/>
        <w:numPr>
          <w:ilvl w:val="1"/>
          <w:numId w:val="58"/>
        </w:numPr>
        <w:spacing w:before="240" w:after="60" w:line="360" w:lineRule="auto"/>
        <w:ind w:left="1134" w:hanging="425"/>
        <w:jc w:val="both"/>
        <w:rPr>
          <w:color w:val="auto"/>
          <w:sz w:val="20"/>
          <w:szCs w:val="20"/>
        </w:rPr>
      </w:pPr>
      <w:r w:rsidRPr="00030D37">
        <w:rPr>
          <w:color w:val="auto"/>
          <w:sz w:val="20"/>
          <w:szCs w:val="20"/>
        </w:rPr>
        <w:t xml:space="preserve">The method could explicitly allow the user to input notional volumes that are only used to calculate an average ATW p/kWh figure (and not for anything else). However, this is would introduce additional complexity to the model and methodology. </w:t>
      </w:r>
    </w:p>
    <w:p w14:paraId="10E1CC3C" w14:textId="3BAB7215" w:rsidR="003D1D5F" w:rsidRPr="00030D37" w:rsidRDefault="003D1D5F" w:rsidP="00EB5167">
      <w:pPr>
        <w:pStyle w:val="Heading2"/>
        <w:keepNext w:val="0"/>
        <w:numPr>
          <w:ilvl w:val="2"/>
          <w:numId w:val="58"/>
        </w:numPr>
        <w:spacing w:before="240" w:after="60" w:line="360" w:lineRule="auto"/>
        <w:ind w:left="1134" w:hanging="425"/>
        <w:jc w:val="both"/>
        <w:rPr>
          <w:color w:val="auto"/>
          <w:sz w:val="20"/>
          <w:szCs w:val="20"/>
        </w:rPr>
      </w:pPr>
      <w:r w:rsidRPr="00030D37">
        <w:rPr>
          <w:color w:val="auto"/>
          <w:sz w:val="20"/>
          <w:szCs w:val="20"/>
        </w:rPr>
        <w:t xml:space="preserve">If it is believed that the issue of zero volumes (for LV Network Domestic) may go away by the time DCP 266 is implemented. A pragmatic approach for now may be to use notional data in table </w:t>
      </w:r>
      <w:r w:rsidR="00D84F71">
        <w:rPr>
          <w:color w:val="auto"/>
          <w:sz w:val="20"/>
          <w:szCs w:val="20"/>
        </w:rPr>
        <w:t xml:space="preserve">CDCM Table </w:t>
      </w:r>
      <w:r w:rsidRPr="00030D37">
        <w:rPr>
          <w:color w:val="auto"/>
          <w:sz w:val="20"/>
          <w:szCs w:val="20"/>
        </w:rPr>
        <w:t>1053</w:t>
      </w:r>
      <w:r w:rsidR="00D84F71">
        <w:rPr>
          <w:color w:val="auto"/>
          <w:sz w:val="20"/>
          <w:szCs w:val="20"/>
        </w:rPr>
        <w:t xml:space="preserve"> (</w:t>
      </w:r>
      <w:r w:rsidR="00D84F71" w:rsidRPr="00D84F71">
        <w:rPr>
          <w:color w:val="auto"/>
          <w:sz w:val="20"/>
          <w:szCs w:val="20"/>
        </w:rPr>
        <w:t>Volume forecasts for the charging year</w:t>
      </w:r>
      <w:r w:rsidR="00D84F71">
        <w:rPr>
          <w:color w:val="auto"/>
          <w:sz w:val="20"/>
          <w:szCs w:val="20"/>
        </w:rPr>
        <w:t>)</w:t>
      </w:r>
      <w:r w:rsidRPr="00030D37">
        <w:rPr>
          <w:color w:val="auto"/>
          <w:sz w:val="20"/>
          <w:szCs w:val="20"/>
        </w:rPr>
        <w:t xml:space="preserve"> for tariffs with zero volumes (as some DNOs seem to do) for the impact assessment. It was noted that no model change is required if this approach is taken.</w:t>
      </w:r>
    </w:p>
    <w:p w14:paraId="32EAEB84" w14:textId="77777777" w:rsidR="000E4503" w:rsidRDefault="003D1D5F">
      <w:pPr>
        <w:pStyle w:val="Heading2"/>
        <w:keepNext w:val="0"/>
        <w:numPr>
          <w:ilvl w:val="1"/>
          <w:numId w:val="14"/>
        </w:numPr>
        <w:spacing w:before="240" w:after="60" w:line="360" w:lineRule="auto"/>
        <w:jc w:val="both"/>
        <w:rPr>
          <w:color w:val="auto"/>
          <w:sz w:val="20"/>
          <w:szCs w:val="20"/>
        </w:rPr>
      </w:pPr>
      <w:r w:rsidRPr="00030D37">
        <w:rPr>
          <w:color w:val="auto"/>
          <w:sz w:val="20"/>
          <w:szCs w:val="20"/>
        </w:rPr>
        <w:lastRenderedPageBreak/>
        <w:t>The Working Group agreed to use a pragmatic approach by inserting notional data and providing feedback in consultation on the suggested issue falling away (on the basis that customers will eventually migrate to these tariffs over time) by the time this change is implemented. The Working Group agreed amend the legal text to align to the solution and noted that paragraph 52 of Schedule 16 has been amended to</w:t>
      </w:r>
      <w:r w:rsidR="00152179" w:rsidRPr="00030D37">
        <w:rPr>
          <w:color w:val="auto"/>
          <w:sz w:val="20"/>
          <w:szCs w:val="20"/>
        </w:rPr>
        <w:t>, ‘In doing so, the DNO Party will assume a minimum of one customer will exist in the charging year for each tariff.’</w:t>
      </w:r>
    </w:p>
    <w:tbl>
      <w:tblPr>
        <w:tblW w:w="0" w:type="auto"/>
        <w:tblBorders>
          <w:top w:val="single" w:sz="18" w:space="0" w:color="008576"/>
          <w:left w:val="single" w:sz="18" w:space="0" w:color="008576"/>
          <w:bottom w:val="single" w:sz="18" w:space="0" w:color="008576"/>
          <w:right w:val="single" w:sz="18" w:space="0" w:color="008576"/>
          <w:insideH w:val="single" w:sz="18" w:space="0" w:color="008576"/>
          <w:insideV w:val="single" w:sz="18" w:space="0" w:color="008576"/>
        </w:tblBorders>
        <w:tblLook w:val="04A0" w:firstRow="1" w:lastRow="0" w:firstColumn="1" w:lastColumn="0" w:noHBand="0" w:noVBand="1"/>
      </w:tblPr>
      <w:tblGrid>
        <w:gridCol w:w="9572"/>
      </w:tblGrid>
      <w:tr w:rsidR="000E4503" w:rsidRPr="0010396A" w14:paraId="410B7D38" w14:textId="77777777" w:rsidTr="008D625F">
        <w:tc>
          <w:tcPr>
            <w:tcW w:w="9572" w:type="dxa"/>
            <w:shd w:val="clear" w:color="auto" w:fill="auto"/>
          </w:tcPr>
          <w:p w14:paraId="230990FA" w14:textId="5F0CB87A" w:rsidR="000E4503" w:rsidRPr="008D625F" w:rsidRDefault="003317EE" w:rsidP="00030D37">
            <w:pPr>
              <w:rPr>
                <w:b/>
              </w:rPr>
            </w:pPr>
            <w:bookmarkStart w:id="139" w:name="_Hlk494721740"/>
            <w:r w:rsidRPr="008D625F">
              <w:rPr>
                <w:b/>
              </w:rPr>
              <w:t>QUESTION</w:t>
            </w:r>
            <w:r w:rsidR="00097A74" w:rsidRPr="008D625F">
              <w:rPr>
                <w:b/>
              </w:rPr>
              <w:t xml:space="preserve"> 5</w:t>
            </w:r>
            <w:r w:rsidR="000E4503" w:rsidRPr="008D625F">
              <w:rPr>
                <w:b/>
              </w:rPr>
              <w:t>: Do you agree with the approach that the Working Group has used</w:t>
            </w:r>
            <w:r w:rsidR="00697DA6" w:rsidRPr="008D625F">
              <w:rPr>
                <w:b/>
              </w:rPr>
              <w:t xml:space="preserve"> to resolve the issue of ‘0 volumes’ out of the options noted in the bullet points under paragraph </w:t>
            </w:r>
            <w:r w:rsidR="00697DA6" w:rsidRPr="00FD2C84">
              <w:rPr>
                <w:b/>
              </w:rPr>
              <w:t>4.</w:t>
            </w:r>
            <w:del w:id="140" w:author="John Lawton" w:date="2017-10-10T11:31:00Z">
              <w:r w:rsidR="00697DA6" w:rsidRPr="00FD2C84" w:rsidDel="00EB5167">
                <w:rPr>
                  <w:b/>
                </w:rPr>
                <w:delText>28</w:delText>
              </w:r>
            </w:del>
            <w:ins w:id="141" w:author="John Lawton" w:date="2017-10-10T11:31:00Z">
              <w:r w:rsidR="00EB5167" w:rsidRPr="00FD2C84">
                <w:rPr>
                  <w:b/>
                </w:rPr>
                <w:t>30</w:t>
              </w:r>
            </w:ins>
            <w:r w:rsidR="00DC0632" w:rsidRPr="008D625F">
              <w:rPr>
                <w:b/>
              </w:rPr>
              <w:t>?</w:t>
            </w:r>
            <w:r w:rsidR="000E4503" w:rsidRPr="008D625F">
              <w:rPr>
                <w:b/>
              </w:rPr>
              <w:t xml:space="preserve"> If not</w:t>
            </w:r>
            <w:r w:rsidR="00DC0632" w:rsidRPr="008D625F">
              <w:rPr>
                <w:b/>
              </w:rPr>
              <w:t>,</w:t>
            </w:r>
            <w:r w:rsidR="000E4503" w:rsidRPr="008D625F">
              <w:rPr>
                <w:b/>
              </w:rPr>
              <w:t xml:space="preserve"> then</w:t>
            </w:r>
            <w:r w:rsidR="00DC0632" w:rsidRPr="008D625F">
              <w:rPr>
                <w:b/>
              </w:rPr>
              <w:t xml:space="preserve"> please provide your rational</w:t>
            </w:r>
            <w:ins w:id="142" w:author="Dylan Townsend" w:date="2017-10-12T12:02:00Z">
              <w:r w:rsidR="00F20DEB">
                <w:rPr>
                  <w:b/>
                </w:rPr>
                <w:t>e</w:t>
              </w:r>
            </w:ins>
            <w:r w:rsidR="00DC0632" w:rsidRPr="008D625F">
              <w:rPr>
                <w:b/>
              </w:rPr>
              <w:t xml:space="preserve"> for the other option or set out any other options that you believe should be considered. </w:t>
            </w:r>
          </w:p>
        </w:tc>
      </w:tr>
      <w:bookmarkEnd w:id="139"/>
    </w:tbl>
    <w:p w14:paraId="76CF526C" w14:textId="11F3E552" w:rsidR="00EB5167" w:rsidDel="008304DF" w:rsidRDefault="00EB5167" w:rsidP="00EB5167">
      <w:pPr>
        <w:pStyle w:val="Heading2"/>
        <w:keepNext w:val="0"/>
        <w:spacing w:before="240" w:after="0" w:line="360" w:lineRule="auto"/>
        <w:ind w:left="576" w:hanging="576"/>
        <w:jc w:val="both"/>
        <w:rPr>
          <w:del w:id="143" w:author="Dylan Townsend" w:date="2017-10-23T10:03:00Z"/>
          <w:b/>
          <w:color w:val="auto"/>
          <w:sz w:val="20"/>
          <w:szCs w:val="20"/>
        </w:rPr>
      </w:pPr>
    </w:p>
    <w:p w14:paraId="54B147D0" w14:textId="77777777" w:rsidR="008304DF" w:rsidRPr="00FD2C84" w:rsidRDefault="008304DF" w:rsidP="00FD2C84">
      <w:pPr>
        <w:rPr>
          <w:ins w:id="144" w:author="Dylan Townsend" w:date="2017-10-23T10:03:00Z"/>
        </w:rPr>
      </w:pPr>
    </w:p>
    <w:p w14:paraId="2C5D9197" w14:textId="6777B7B4" w:rsidR="003D1D5F" w:rsidRPr="00030D37" w:rsidRDefault="003D1D5F" w:rsidP="00EB5167">
      <w:pPr>
        <w:pStyle w:val="Heading2"/>
        <w:keepNext w:val="0"/>
        <w:spacing w:before="240" w:after="0" w:line="360" w:lineRule="auto"/>
        <w:ind w:left="576" w:hanging="576"/>
        <w:jc w:val="both"/>
        <w:rPr>
          <w:b/>
          <w:bCs w:val="0"/>
          <w:iCs w:val="0"/>
          <w:sz w:val="20"/>
          <w:szCs w:val="20"/>
        </w:rPr>
      </w:pPr>
      <w:r w:rsidRPr="00030D37">
        <w:rPr>
          <w:b/>
          <w:color w:val="auto"/>
          <w:sz w:val="20"/>
          <w:szCs w:val="20"/>
        </w:rPr>
        <w:t>‘</w:t>
      </w:r>
      <w:ins w:id="145" w:author="John Lawton" w:date="2017-10-10T11:33:00Z">
        <w:r w:rsidR="00EB5167">
          <w:rPr>
            <w:b/>
            <w:color w:val="auto"/>
            <w:sz w:val="20"/>
            <w:szCs w:val="20"/>
          </w:rPr>
          <w:t>D</w:t>
        </w:r>
      </w:ins>
      <w:del w:id="146" w:author="John Lawton" w:date="2017-10-10T11:33:00Z">
        <w:r w:rsidRPr="00030D37" w:rsidDel="00EB5167">
          <w:rPr>
            <w:b/>
            <w:color w:val="auto"/>
            <w:sz w:val="20"/>
            <w:szCs w:val="20"/>
          </w:rPr>
          <w:delText>d</w:delText>
        </w:r>
      </w:del>
      <w:r w:rsidRPr="00030D37">
        <w:rPr>
          <w:b/>
          <w:color w:val="auto"/>
          <w:sz w:val="20"/>
          <w:szCs w:val="20"/>
        </w:rPr>
        <w:t>iscounts</w:t>
      </w:r>
      <w:r w:rsidR="006B5D84" w:rsidRPr="00030D37">
        <w:rPr>
          <w:b/>
          <w:color w:val="auto"/>
          <w:sz w:val="20"/>
          <w:szCs w:val="20"/>
        </w:rPr>
        <w:t xml:space="preserve"> in excess of 100 percent</w:t>
      </w:r>
      <w:r w:rsidRPr="00030D37">
        <w:rPr>
          <w:b/>
          <w:color w:val="auto"/>
          <w:sz w:val="20"/>
          <w:szCs w:val="20"/>
        </w:rPr>
        <w:t>’</w:t>
      </w:r>
    </w:p>
    <w:p w14:paraId="0A3C0BA7" w14:textId="519E1808" w:rsidR="003D1D5F" w:rsidRPr="00030D37" w:rsidRDefault="003D1D5F" w:rsidP="00030D37">
      <w:pPr>
        <w:pStyle w:val="Heading2"/>
        <w:keepNext w:val="0"/>
        <w:numPr>
          <w:ilvl w:val="1"/>
          <w:numId w:val="14"/>
        </w:numPr>
        <w:spacing w:before="0" w:after="60" w:line="360" w:lineRule="auto"/>
        <w:jc w:val="both"/>
        <w:rPr>
          <w:color w:val="auto"/>
          <w:sz w:val="20"/>
          <w:szCs w:val="20"/>
        </w:rPr>
      </w:pPr>
      <w:r w:rsidRPr="00030D37">
        <w:rPr>
          <w:color w:val="auto"/>
          <w:sz w:val="20"/>
          <w:szCs w:val="20"/>
        </w:rPr>
        <w:t xml:space="preserve">At an early stage, concerns were raised regarding a scenario of an </w:t>
      </w:r>
      <w:r w:rsidR="00287844">
        <w:rPr>
          <w:color w:val="auto"/>
          <w:sz w:val="20"/>
          <w:szCs w:val="20"/>
        </w:rPr>
        <w:t>LDNO</w:t>
      </w:r>
      <w:r w:rsidRPr="00030D37">
        <w:rPr>
          <w:color w:val="auto"/>
          <w:sz w:val="20"/>
          <w:szCs w:val="20"/>
        </w:rPr>
        <w:t xml:space="preserve"> receiving discount in excess of 100%. The group discussed whether there should be a limiting factor within the model. Convergence between the models when iterated could also raise an issue in the case of negative scaling and the impact this will have on tariffs. This Issue was highlighted by the DCUSA modelling consultant in their commentary from the first impact assessment that was carried out. </w:t>
      </w:r>
    </w:p>
    <w:p w14:paraId="3C97C26F" w14:textId="785A7B15" w:rsidR="003D1D5F" w:rsidRPr="00DC6606" w:rsidRDefault="00EF21AE">
      <w:pPr>
        <w:pStyle w:val="Heading2"/>
        <w:keepNext w:val="0"/>
        <w:spacing w:before="240" w:after="60" w:line="360" w:lineRule="auto"/>
        <w:ind w:left="1152" w:hanging="576"/>
        <w:jc w:val="both"/>
        <w:rPr>
          <w:rFonts w:ascii="Calibri" w:hAnsi="Calibri"/>
          <w:color w:val="auto"/>
          <w:sz w:val="22"/>
          <w:szCs w:val="22"/>
        </w:rPr>
      </w:pPr>
      <w:r>
        <w:rPr>
          <w:rFonts w:ascii="Calibri" w:hAnsi="Calibri"/>
          <w:noProof/>
          <w:color w:val="auto"/>
          <w:sz w:val="22"/>
          <w:szCs w:val="22"/>
        </w:rPr>
        <w:fldChar w:fldCharType="begin"/>
      </w:r>
      <w:r>
        <w:rPr>
          <w:rFonts w:ascii="Calibri" w:hAnsi="Calibri"/>
          <w:noProof/>
          <w:color w:val="auto"/>
          <w:sz w:val="22"/>
          <w:szCs w:val="22"/>
        </w:rPr>
        <w:instrText xml:space="preserve"> INCLUDEPICTURE  "cid:image002.png@01D2F643.09CEDF80" \* MERGEFORMATINET </w:instrText>
      </w:r>
      <w:r>
        <w:rPr>
          <w:rFonts w:ascii="Calibri" w:hAnsi="Calibri"/>
          <w:noProof/>
          <w:color w:val="auto"/>
          <w:sz w:val="22"/>
          <w:szCs w:val="22"/>
        </w:rPr>
        <w:fldChar w:fldCharType="separate"/>
      </w:r>
      <w:r w:rsidR="001C1A9C">
        <w:rPr>
          <w:rFonts w:ascii="Calibri" w:hAnsi="Calibri"/>
          <w:noProof/>
          <w:color w:val="auto"/>
          <w:sz w:val="22"/>
          <w:szCs w:val="22"/>
        </w:rPr>
        <w:fldChar w:fldCharType="begin"/>
      </w:r>
      <w:r w:rsidR="001C1A9C">
        <w:rPr>
          <w:rFonts w:ascii="Calibri" w:hAnsi="Calibri"/>
          <w:noProof/>
          <w:color w:val="auto"/>
          <w:sz w:val="22"/>
          <w:szCs w:val="22"/>
        </w:rPr>
        <w:instrText xml:space="preserve"> INCLUDEPICTURE  "cid:image002.png@01D2F643.09CEDF80" \* MERGEFORMATINET </w:instrText>
      </w:r>
      <w:r w:rsidR="001C1A9C">
        <w:rPr>
          <w:rFonts w:ascii="Calibri" w:hAnsi="Calibri"/>
          <w:noProof/>
          <w:color w:val="auto"/>
          <w:sz w:val="22"/>
          <w:szCs w:val="22"/>
        </w:rPr>
        <w:fldChar w:fldCharType="separate"/>
      </w:r>
      <w:r w:rsidR="0067689E">
        <w:rPr>
          <w:rFonts w:ascii="Calibri" w:hAnsi="Calibri"/>
          <w:noProof/>
          <w:color w:val="auto"/>
          <w:sz w:val="22"/>
          <w:szCs w:val="22"/>
        </w:rPr>
        <w:fldChar w:fldCharType="begin"/>
      </w:r>
      <w:r w:rsidR="0067689E">
        <w:rPr>
          <w:rFonts w:ascii="Calibri" w:hAnsi="Calibri"/>
          <w:noProof/>
          <w:color w:val="auto"/>
          <w:sz w:val="22"/>
          <w:szCs w:val="22"/>
        </w:rPr>
        <w:instrText xml:space="preserve"> INCLUDEPICTURE  "cid:image002.png@01D2F643.09CEDF80" \* MERGEFORMATINET </w:instrText>
      </w:r>
      <w:r w:rsidR="0067689E">
        <w:rPr>
          <w:rFonts w:ascii="Calibri" w:hAnsi="Calibri"/>
          <w:noProof/>
          <w:color w:val="auto"/>
          <w:sz w:val="22"/>
          <w:szCs w:val="22"/>
        </w:rPr>
        <w:fldChar w:fldCharType="separate"/>
      </w:r>
      <w:r w:rsidR="00A63309">
        <w:rPr>
          <w:rFonts w:ascii="Calibri" w:hAnsi="Calibri"/>
          <w:noProof/>
          <w:color w:val="auto"/>
          <w:sz w:val="22"/>
          <w:szCs w:val="22"/>
        </w:rPr>
        <w:fldChar w:fldCharType="begin"/>
      </w:r>
      <w:r w:rsidR="00A63309">
        <w:rPr>
          <w:rFonts w:ascii="Calibri" w:hAnsi="Calibri"/>
          <w:noProof/>
          <w:color w:val="auto"/>
          <w:sz w:val="22"/>
          <w:szCs w:val="22"/>
        </w:rPr>
        <w:instrText xml:space="preserve"> INCLUDEPICTURE  "cid:image002.png@01D2F643.09CEDF80" \* MERGEFORMATINET </w:instrText>
      </w:r>
      <w:r w:rsidR="00A63309">
        <w:rPr>
          <w:rFonts w:ascii="Calibri" w:hAnsi="Calibri"/>
          <w:noProof/>
          <w:color w:val="auto"/>
          <w:sz w:val="22"/>
          <w:szCs w:val="22"/>
        </w:rPr>
        <w:fldChar w:fldCharType="separate"/>
      </w:r>
      <w:r w:rsidR="00E47332">
        <w:rPr>
          <w:rFonts w:ascii="Calibri" w:hAnsi="Calibri"/>
          <w:noProof/>
          <w:color w:val="auto"/>
          <w:sz w:val="22"/>
          <w:szCs w:val="22"/>
        </w:rPr>
        <w:fldChar w:fldCharType="begin"/>
      </w:r>
      <w:r w:rsidR="00E47332">
        <w:rPr>
          <w:rFonts w:ascii="Calibri" w:hAnsi="Calibri"/>
          <w:noProof/>
          <w:color w:val="auto"/>
          <w:sz w:val="22"/>
          <w:szCs w:val="22"/>
        </w:rPr>
        <w:instrText xml:space="preserve"> INCLUDEPICTURE  "cid:image002.png@01D2F643.09CEDF80" \* MERGEFORMATINET </w:instrText>
      </w:r>
      <w:r w:rsidR="00E47332">
        <w:rPr>
          <w:rFonts w:ascii="Calibri" w:hAnsi="Calibri"/>
          <w:noProof/>
          <w:color w:val="auto"/>
          <w:sz w:val="22"/>
          <w:szCs w:val="22"/>
        </w:rPr>
        <w:fldChar w:fldCharType="separate"/>
      </w:r>
      <w:r w:rsidR="00CD32A3">
        <w:rPr>
          <w:rFonts w:ascii="Calibri" w:hAnsi="Calibri"/>
          <w:noProof/>
          <w:color w:val="auto"/>
          <w:sz w:val="22"/>
          <w:szCs w:val="22"/>
        </w:rPr>
        <w:fldChar w:fldCharType="begin"/>
      </w:r>
      <w:r w:rsidR="00CD32A3">
        <w:rPr>
          <w:rFonts w:ascii="Calibri" w:hAnsi="Calibri"/>
          <w:noProof/>
          <w:color w:val="auto"/>
          <w:sz w:val="22"/>
          <w:szCs w:val="22"/>
        </w:rPr>
        <w:instrText xml:space="preserve"> INCLUDEPICTURE  "cid:image002.png@01D2F643.09CEDF80" \* MERGEFORMATINET </w:instrText>
      </w:r>
      <w:r w:rsidR="00CD32A3">
        <w:rPr>
          <w:rFonts w:ascii="Calibri" w:hAnsi="Calibri"/>
          <w:noProof/>
          <w:color w:val="auto"/>
          <w:sz w:val="22"/>
          <w:szCs w:val="22"/>
        </w:rPr>
        <w:fldChar w:fldCharType="separate"/>
      </w:r>
      <w:r w:rsidR="00BD02F0">
        <w:rPr>
          <w:rFonts w:ascii="Calibri" w:hAnsi="Calibri"/>
          <w:noProof/>
          <w:color w:val="auto"/>
          <w:sz w:val="22"/>
          <w:szCs w:val="22"/>
        </w:rPr>
        <w:fldChar w:fldCharType="begin"/>
      </w:r>
      <w:r w:rsidR="00BD02F0">
        <w:rPr>
          <w:rFonts w:ascii="Calibri" w:hAnsi="Calibri"/>
          <w:noProof/>
          <w:color w:val="auto"/>
          <w:sz w:val="22"/>
          <w:szCs w:val="22"/>
        </w:rPr>
        <w:instrText xml:space="preserve"> INCLUDEPICTURE  "cid:image002.png@01D2F643.09CEDF80" \* MERGEFORMATINET </w:instrText>
      </w:r>
      <w:r w:rsidR="00BD02F0">
        <w:rPr>
          <w:rFonts w:ascii="Calibri" w:hAnsi="Calibri"/>
          <w:noProof/>
          <w:color w:val="auto"/>
          <w:sz w:val="22"/>
          <w:szCs w:val="22"/>
        </w:rPr>
        <w:fldChar w:fldCharType="separate"/>
      </w:r>
      <w:r w:rsidR="00EF2CBF">
        <w:rPr>
          <w:rFonts w:ascii="Calibri" w:hAnsi="Calibri"/>
          <w:noProof/>
          <w:color w:val="auto"/>
          <w:sz w:val="22"/>
          <w:szCs w:val="22"/>
        </w:rPr>
        <w:fldChar w:fldCharType="begin"/>
      </w:r>
      <w:r w:rsidR="00EF2CBF">
        <w:rPr>
          <w:rFonts w:ascii="Calibri" w:hAnsi="Calibri"/>
          <w:noProof/>
          <w:color w:val="auto"/>
          <w:sz w:val="22"/>
          <w:szCs w:val="22"/>
        </w:rPr>
        <w:instrText xml:space="preserve"> INCLUDEPICTURE  "cid:image002.png@01D2F643.09CEDF80" \* MERGEFORMATINET </w:instrText>
      </w:r>
      <w:r w:rsidR="00EF2CBF">
        <w:rPr>
          <w:rFonts w:ascii="Calibri" w:hAnsi="Calibri"/>
          <w:noProof/>
          <w:color w:val="auto"/>
          <w:sz w:val="22"/>
          <w:szCs w:val="22"/>
        </w:rPr>
        <w:fldChar w:fldCharType="separate"/>
      </w:r>
      <w:r w:rsidR="00256CDC">
        <w:rPr>
          <w:rFonts w:ascii="Calibri" w:hAnsi="Calibri"/>
          <w:noProof/>
          <w:color w:val="auto"/>
          <w:sz w:val="22"/>
          <w:szCs w:val="22"/>
        </w:rPr>
        <w:fldChar w:fldCharType="begin"/>
      </w:r>
      <w:r w:rsidR="00256CDC">
        <w:rPr>
          <w:rFonts w:ascii="Calibri" w:hAnsi="Calibri"/>
          <w:noProof/>
          <w:color w:val="auto"/>
          <w:sz w:val="22"/>
          <w:szCs w:val="22"/>
        </w:rPr>
        <w:instrText xml:space="preserve"> </w:instrText>
      </w:r>
      <w:r w:rsidR="00256CDC">
        <w:rPr>
          <w:rFonts w:ascii="Calibri" w:hAnsi="Calibri"/>
          <w:noProof/>
          <w:color w:val="auto"/>
          <w:sz w:val="22"/>
          <w:szCs w:val="22"/>
        </w:rPr>
        <w:instrText>INCLUDEPICTURE  "cid:image002.png@01</w:instrText>
      </w:r>
      <w:r w:rsidR="00256CDC">
        <w:rPr>
          <w:rFonts w:ascii="Calibri" w:hAnsi="Calibri"/>
          <w:noProof/>
          <w:color w:val="auto"/>
          <w:sz w:val="22"/>
          <w:szCs w:val="22"/>
        </w:rPr>
        <w:instrText>D2F643.09CEDF80" \* MERGEFORMATINET</w:instrText>
      </w:r>
      <w:r w:rsidR="00256CDC">
        <w:rPr>
          <w:rFonts w:ascii="Calibri" w:hAnsi="Calibri"/>
          <w:noProof/>
          <w:color w:val="auto"/>
          <w:sz w:val="22"/>
          <w:szCs w:val="22"/>
        </w:rPr>
        <w:instrText xml:space="preserve"> </w:instrText>
      </w:r>
      <w:r w:rsidR="00256CDC">
        <w:rPr>
          <w:rFonts w:ascii="Calibri" w:hAnsi="Calibri"/>
          <w:noProof/>
          <w:color w:val="auto"/>
          <w:sz w:val="22"/>
          <w:szCs w:val="22"/>
        </w:rPr>
        <w:fldChar w:fldCharType="separate"/>
      </w:r>
      <w:r w:rsidR="00256CDC">
        <w:rPr>
          <w:rFonts w:ascii="Calibri" w:hAnsi="Calibri"/>
          <w:noProof/>
          <w:color w:val="auto"/>
          <w:sz w:val="22"/>
          <w:szCs w:val="22"/>
        </w:rPr>
        <w:pict w14:anchorId="14726B82">
          <v:shape id="_x0000_i1068" type="#_x0000_t75" style="width:340.1pt;height:61.45pt;visibility:visible" o:bordertopcolor="#00b050" o:borderleftcolor="#00b050" o:borderbottomcolor="#00b050" o:borderrightcolor="#00b050">
            <v:imagedata r:id="rId21" r:href="rId22"/>
            <w10:bordertop type="single" width="6"/>
            <w10:borderleft type="single" width="6"/>
            <w10:borderbottom type="single" width="6"/>
            <w10:borderright type="single" width="6"/>
          </v:shape>
        </w:pict>
      </w:r>
      <w:r w:rsidR="00256CDC">
        <w:rPr>
          <w:rFonts w:ascii="Calibri" w:hAnsi="Calibri"/>
          <w:noProof/>
          <w:color w:val="auto"/>
          <w:sz w:val="22"/>
          <w:szCs w:val="22"/>
        </w:rPr>
        <w:fldChar w:fldCharType="end"/>
      </w:r>
      <w:r w:rsidR="00EF2CBF">
        <w:rPr>
          <w:rFonts w:ascii="Calibri" w:hAnsi="Calibri"/>
          <w:noProof/>
          <w:color w:val="auto"/>
          <w:sz w:val="22"/>
          <w:szCs w:val="22"/>
        </w:rPr>
        <w:fldChar w:fldCharType="end"/>
      </w:r>
      <w:r w:rsidR="00BD02F0">
        <w:rPr>
          <w:rFonts w:ascii="Calibri" w:hAnsi="Calibri"/>
          <w:noProof/>
          <w:color w:val="auto"/>
          <w:sz w:val="22"/>
          <w:szCs w:val="22"/>
        </w:rPr>
        <w:fldChar w:fldCharType="end"/>
      </w:r>
      <w:r w:rsidR="00CD32A3">
        <w:rPr>
          <w:rFonts w:ascii="Calibri" w:hAnsi="Calibri"/>
          <w:noProof/>
          <w:color w:val="auto"/>
          <w:sz w:val="22"/>
          <w:szCs w:val="22"/>
        </w:rPr>
        <w:fldChar w:fldCharType="end"/>
      </w:r>
      <w:r w:rsidR="00E47332">
        <w:rPr>
          <w:rFonts w:ascii="Calibri" w:hAnsi="Calibri"/>
          <w:noProof/>
          <w:color w:val="auto"/>
          <w:sz w:val="22"/>
          <w:szCs w:val="22"/>
        </w:rPr>
        <w:fldChar w:fldCharType="end"/>
      </w:r>
      <w:r w:rsidR="00A63309">
        <w:rPr>
          <w:rFonts w:ascii="Calibri" w:hAnsi="Calibri"/>
          <w:noProof/>
          <w:color w:val="auto"/>
          <w:sz w:val="22"/>
          <w:szCs w:val="22"/>
        </w:rPr>
        <w:fldChar w:fldCharType="end"/>
      </w:r>
      <w:r w:rsidR="0067689E">
        <w:rPr>
          <w:rFonts w:ascii="Calibri" w:hAnsi="Calibri"/>
          <w:noProof/>
          <w:color w:val="auto"/>
          <w:sz w:val="22"/>
          <w:szCs w:val="22"/>
        </w:rPr>
        <w:fldChar w:fldCharType="end"/>
      </w:r>
      <w:r w:rsidR="001C1A9C">
        <w:rPr>
          <w:rFonts w:ascii="Calibri" w:hAnsi="Calibri"/>
          <w:noProof/>
          <w:color w:val="auto"/>
          <w:sz w:val="22"/>
          <w:szCs w:val="22"/>
        </w:rPr>
        <w:fldChar w:fldCharType="end"/>
      </w:r>
      <w:r>
        <w:rPr>
          <w:rFonts w:ascii="Calibri" w:hAnsi="Calibri"/>
          <w:noProof/>
          <w:color w:val="auto"/>
          <w:sz w:val="22"/>
          <w:szCs w:val="22"/>
        </w:rPr>
        <w:fldChar w:fldCharType="end"/>
      </w:r>
    </w:p>
    <w:p w14:paraId="63C6B56C" w14:textId="5BD19713" w:rsidR="003D1D5F" w:rsidRPr="00030D37" w:rsidRDefault="003D1D5F">
      <w:pPr>
        <w:pStyle w:val="Heading2"/>
        <w:keepNext w:val="0"/>
        <w:numPr>
          <w:ilvl w:val="1"/>
          <w:numId w:val="14"/>
        </w:numPr>
        <w:spacing w:before="240" w:after="60" w:line="360" w:lineRule="auto"/>
        <w:jc w:val="both"/>
        <w:rPr>
          <w:color w:val="auto"/>
          <w:sz w:val="20"/>
          <w:szCs w:val="20"/>
        </w:rPr>
      </w:pPr>
      <w:r w:rsidRPr="00030D37">
        <w:rPr>
          <w:color w:val="auto"/>
          <w:sz w:val="20"/>
          <w:szCs w:val="20"/>
        </w:rPr>
        <w:t>The Working Group proposed a fix for this issue which was to cap all discounts at a maximum value of 100%. The modelling consultant was asked to confirm if the proposed solution could be produced to which it was confirmed that it could. The Working Group agreed to amend the legal text to align to the solution to cap all discounts to 100% and requested the modelling consultant</w:t>
      </w:r>
    </w:p>
    <w:tbl>
      <w:tblPr>
        <w:tblW w:w="0" w:type="auto"/>
        <w:tblBorders>
          <w:top w:val="single" w:sz="18" w:space="0" w:color="008576"/>
          <w:left w:val="single" w:sz="18" w:space="0" w:color="008576"/>
          <w:bottom w:val="single" w:sz="18" w:space="0" w:color="008576"/>
          <w:right w:val="single" w:sz="18" w:space="0" w:color="008576"/>
          <w:insideH w:val="single" w:sz="18" w:space="0" w:color="008576"/>
          <w:insideV w:val="single" w:sz="18" w:space="0" w:color="008576"/>
        </w:tblBorders>
        <w:tblLook w:val="04A0" w:firstRow="1" w:lastRow="0" w:firstColumn="1" w:lastColumn="0" w:noHBand="0" w:noVBand="1"/>
      </w:tblPr>
      <w:tblGrid>
        <w:gridCol w:w="9572"/>
      </w:tblGrid>
      <w:tr w:rsidR="000E4503" w14:paraId="24408366" w14:textId="77777777" w:rsidTr="008D625F">
        <w:tc>
          <w:tcPr>
            <w:tcW w:w="9572" w:type="dxa"/>
            <w:shd w:val="clear" w:color="auto" w:fill="auto"/>
          </w:tcPr>
          <w:p w14:paraId="5F4CE6D6" w14:textId="0AC58FDF" w:rsidR="000E4503" w:rsidRPr="008D625F" w:rsidRDefault="000E4503" w:rsidP="00030D37">
            <w:pPr>
              <w:rPr>
                <w:b/>
              </w:rPr>
            </w:pPr>
            <w:bookmarkStart w:id="147" w:name="_Hlk494722052"/>
            <w:r w:rsidRPr="008D625F">
              <w:rPr>
                <w:b/>
              </w:rPr>
              <w:t>QUESTION</w:t>
            </w:r>
            <w:r w:rsidR="00697DA6" w:rsidRPr="008D625F">
              <w:rPr>
                <w:b/>
              </w:rPr>
              <w:t xml:space="preserve"> 6</w:t>
            </w:r>
            <w:r w:rsidRPr="008D625F">
              <w:rPr>
                <w:b/>
              </w:rPr>
              <w:t>: Do you agree that all discounts should be cap</w:t>
            </w:r>
            <w:r w:rsidR="00DC0632" w:rsidRPr="008D625F">
              <w:rPr>
                <w:b/>
              </w:rPr>
              <w:t>ped to a maximum of 100 percent?</w:t>
            </w:r>
            <w:r w:rsidRPr="008D625F">
              <w:rPr>
                <w:b/>
              </w:rPr>
              <w:t xml:space="preserve"> Please provide your rationale.</w:t>
            </w:r>
          </w:p>
        </w:tc>
      </w:tr>
      <w:bookmarkEnd w:id="147"/>
    </w:tbl>
    <w:p w14:paraId="4ECFB0CC" w14:textId="77777777" w:rsidR="00EB5167" w:rsidRDefault="00EB5167">
      <w:pPr>
        <w:rPr>
          <w:ins w:id="148" w:author="John Lawton" w:date="2017-10-10T11:33:00Z"/>
        </w:rPr>
      </w:pPr>
    </w:p>
    <w:p w14:paraId="16045EAC" w14:textId="5E110A94" w:rsidR="003D1D5F" w:rsidRPr="007E090F" w:rsidRDefault="000E4503">
      <w:r w:rsidRPr="0067689E" w:rsidDel="000E4503">
        <w:t xml:space="preserve"> </w:t>
      </w:r>
      <w:r w:rsidR="003D1D5F" w:rsidRPr="003D1D5F">
        <w:rPr>
          <w:rFonts w:ascii="Calibri" w:hAnsi="Calibri" w:cs="Arial"/>
          <w:b/>
          <w:bCs/>
          <w:iCs/>
          <w:sz w:val="22"/>
          <w:szCs w:val="22"/>
          <w:u w:val="single"/>
        </w:rPr>
        <w:t>‘LDNO EHV generation discounts’</w:t>
      </w:r>
    </w:p>
    <w:p w14:paraId="6F7CAA3A" w14:textId="45DCCF73" w:rsidR="003D1D5F" w:rsidRPr="00030D37" w:rsidRDefault="003D1D5F">
      <w:pPr>
        <w:pStyle w:val="Heading2"/>
        <w:keepNext w:val="0"/>
        <w:numPr>
          <w:ilvl w:val="1"/>
          <w:numId w:val="14"/>
        </w:numPr>
        <w:spacing w:before="240" w:after="60" w:line="360" w:lineRule="auto"/>
        <w:jc w:val="both"/>
        <w:rPr>
          <w:color w:val="auto"/>
          <w:sz w:val="20"/>
          <w:szCs w:val="20"/>
        </w:rPr>
      </w:pPr>
      <w:r w:rsidRPr="00030D37">
        <w:rPr>
          <w:color w:val="auto"/>
          <w:sz w:val="20"/>
          <w:szCs w:val="20"/>
        </w:rPr>
        <w:t xml:space="preserve">An issue was raised in the commentary provided </w:t>
      </w:r>
      <w:r w:rsidR="006B5D84" w:rsidRPr="00030D37">
        <w:rPr>
          <w:color w:val="auto"/>
          <w:sz w:val="20"/>
          <w:szCs w:val="20"/>
        </w:rPr>
        <w:t>by</w:t>
      </w:r>
      <w:r w:rsidRPr="00030D37">
        <w:rPr>
          <w:color w:val="auto"/>
          <w:sz w:val="20"/>
          <w:szCs w:val="20"/>
        </w:rPr>
        <w:t xml:space="preserve"> the modelling consultant from the first impact assessment around disproportionate discounts for generation served by EHV LDNOs</w:t>
      </w:r>
      <w:r w:rsidR="006B5D84" w:rsidRPr="00030D37">
        <w:rPr>
          <w:color w:val="auto"/>
          <w:sz w:val="20"/>
          <w:szCs w:val="20"/>
        </w:rPr>
        <w:t>.</w:t>
      </w:r>
    </w:p>
    <w:p w14:paraId="1C9B7560" w14:textId="5592C96E" w:rsidR="003D1D5F" w:rsidRDefault="00EF21AE">
      <w:pPr>
        <w:ind w:left="576" w:right="-188"/>
      </w:pPr>
      <w:r>
        <w:rPr>
          <w:noProof/>
          <w:color w:val="1F497D"/>
        </w:rPr>
        <w:lastRenderedPageBreak/>
        <w:fldChar w:fldCharType="begin"/>
      </w:r>
      <w:r>
        <w:rPr>
          <w:noProof/>
          <w:color w:val="1F497D"/>
        </w:rPr>
        <w:instrText xml:space="preserve"> INCLUDEPICTURE  "cid:image004.png@01D2F643.09CEDF80" \* MERGEFORMATINET </w:instrText>
      </w:r>
      <w:r>
        <w:rPr>
          <w:noProof/>
          <w:color w:val="1F497D"/>
        </w:rPr>
        <w:fldChar w:fldCharType="separate"/>
      </w:r>
      <w:r w:rsidR="001C1A9C">
        <w:rPr>
          <w:noProof/>
          <w:color w:val="1F497D"/>
        </w:rPr>
        <w:fldChar w:fldCharType="begin"/>
      </w:r>
      <w:r w:rsidR="001C1A9C">
        <w:rPr>
          <w:noProof/>
          <w:color w:val="1F497D"/>
        </w:rPr>
        <w:instrText xml:space="preserve"> INCLUDEPICTURE  "cid:image004.png@01D2F643.09CEDF80" \* MERGEFORMATINET </w:instrText>
      </w:r>
      <w:r w:rsidR="001C1A9C">
        <w:rPr>
          <w:noProof/>
          <w:color w:val="1F497D"/>
        </w:rPr>
        <w:fldChar w:fldCharType="separate"/>
      </w:r>
      <w:r w:rsidR="0067689E">
        <w:rPr>
          <w:noProof/>
          <w:color w:val="1F497D"/>
        </w:rPr>
        <w:fldChar w:fldCharType="begin"/>
      </w:r>
      <w:r w:rsidR="0067689E">
        <w:rPr>
          <w:noProof/>
          <w:color w:val="1F497D"/>
        </w:rPr>
        <w:instrText xml:space="preserve"> INCLUDEPICTURE  "cid:image004.png@01D2F643.09CEDF80" \* MERGEFORMATINET </w:instrText>
      </w:r>
      <w:r w:rsidR="0067689E">
        <w:rPr>
          <w:noProof/>
          <w:color w:val="1F497D"/>
        </w:rPr>
        <w:fldChar w:fldCharType="separate"/>
      </w:r>
      <w:r w:rsidR="00A63309">
        <w:rPr>
          <w:noProof/>
          <w:color w:val="1F497D"/>
        </w:rPr>
        <w:fldChar w:fldCharType="begin"/>
      </w:r>
      <w:r w:rsidR="00A63309">
        <w:rPr>
          <w:noProof/>
          <w:color w:val="1F497D"/>
        </w:rPr>
        <w:instrText xml:space="preserve"> INCLUDEPICTURE  "cid:image004.png@01D2F643.09CEDF80" \* MERGEFORMATINET </w:instrText>
      </w:r>
      <w:r w:rsidR="00A63309">
        <w:rPr>
          <w:noProof/>
          <w:color w:val="1F497D"/>
        </w:rPr>
        <w:fldChar w:fldCharType="separate"/>
      </w:r>
      <w:r w:rsidR="00E47332">
        <w:rPr>
          <w:noProof/>
          <w:color w:val="1F497D"/>
        </w:rPr>
        <w:fldChar w:fldCharType="begin"/>
      </w:r>
      <w:r w:rsidR="00E47332">
        <w:rPr>
          <w:noProof/>
          <w:color w:val="1F497D"/>
        </w:rPr>
        <w:instrText xml:space="preserve"> INCLUDEPICTURE  "cid:image004.png@01D2F643.09CEDF80" \* MERGEFORMATINET </w:instrText>
      </w:r>
      <w:r w:rsidR="00E47332">
        <w:rPr>
          <w:noProof/>
          <w:color w:val="1F497D"/>
        </w:rPr>
        <w:fldChar w:fldCharType="separate"/>
      </w:r>
      <w:r w:rsidR="00CD32A3">
        <w:rPr>
          <w:noProof/>
          <w:color w:val="1F497D"/>
        </w:rPr>
        <w:fldChar w:fldCharType="begin"/>
      </w:r>
      <w:r w:rsidR="00CD32A3">
        <w:rPr>
          <w:noProof/>
          <w:color w:val="1F497D"/>
        </w:rPr>
        <w:instrText xml:space="preserve"> INCLUDEPICTURE  "cid:image004.png@01D2F643.09CEDF80" \* MERGEFORMATINET </w:instrText>
      </w:r>
      <w:r w:rsidR="00CD32A3">
        <w:rPr>
          <w:noProof/>
          <w:color w:val="1F497D"/>
        </w:rPr>
        <w:fldChar w:fldCharType="separate"/>
      </w:r>
      <w:r w:rsidR="00BD02F0">
        <w:rPr>
          <w:noProof/>
          <w:color w:val="1F497D"/>
        </w:rPr>
        <w:fldChar w:fldCharType="begin"/>
      </w:r>
      <w:r w:rsidR="00BD02F0">
        <w:rPr>
          <w:noProof/>
          <w:color w:val="1F497D"/>
        </w:rPr>
        <w:instrText xml:space="preserve"> INCLUDEPICTURE  "cid:image004.png@01D2F643.09CEDF80" \* MERGEFORMATINET </w:instrText>
      </w:r>
      <w:r w:rsidR="00BD02F0">
        <w:rPr>
          <w:noProof/>
          <w:color w:val="1F497D"/>
        </w:rPr>
        <w:fldChar w:fldCharType="separate"/>
      </w:r>
      <w:r w:rsidR="00EF2CBF">
        <w:rPr>
          <w:noProof/>
          <w:color w:val="1F497D"/>
        </w:rPr>
        <w:fldChar w:fldCharType="begin"/>
      </w:r>
      <w:r w:rsidR="00EF2CBF">
        <w:rPr>
          <w:noProof/>
          <w:color w:val="1F497D"/>
        </w:rPr>
        <w:instrText xml:space="preserve"> INCLUDEPICTURE  "cid:image004.png@01D2F643.09CEDF80" \* MERGEFORMATINET </w:instrText>
      </w:r>
      <w:r w:rsidR="00EF2CBF">
        <w:rPr>
          <w:noProof/>
          <w:color w:val="1F497D"/>
        </w:rPr>
        <w:fldChar w:fldCharType="separate"/>
      </w:r>
      <w:r w:rsidR="00256CDC">
        <w:rPr>
          <w:noProof/>
          <w:color w:val="1F497D"/>
        </w:rPr>
        <w:fldChar w:fldCharType="begin"/>
      </w:r>
      <w:r w:rsidR="00256CDC">
        <w:rPr>
          <w:noProof/>
          <w:color w:val="1F497D"/>
        </w:rPr>
        <w:instrText xml:space="preserve"> </w:instrText>
      </w:r>
      <w:r w:rsidR="00256CDC">
        <w:rPr>
          <w:noProof/>
          <w:color w:val="1F497D"/>
        </w:rPr>
        <w:instrText>INCLUDEPICTURE  "cid:image004.png@01D2F643.09CEDF80" \</w:instrText>
      </w:r>
      <w:r w:rsidR="00256CDC">
        <w:rPr>
          <w:noProof/>
          <w:color w:val="1F497D"/>
        </w:rPr>
        <w:instrText>* MERGEFORMATINET</w:instrText>
      </w:r>
      <w:r w:rsidR="00256CDC">
        <w:rPr>
          <w:noProof/>
          <w:color w:val="1F497D"/>
        </w:rPr>
        <w:instrText xml:space="preserve"> </w:instrText>
      </w:r>
      <w:r w:rsidR="00256CDC">
        <w:rPr>
          <w:noProof/>
          <w:color w:val="1F497D"/>
        </w:rPr>
        <w:fldChar w:fldCharType="separate"/>
      </w:r>
      <w:r w:rsidR="00256CDC">
        <w:rPr>
          <w:noProof/>
          <w:color w:val="1F497D"/>
        </w:rPr>
        <w:pict w14:anchorId="05CEE119">
          <v:shape id="_x0000_i1069" type="#_x0000_t75" style="width:378.15pt;height:101.85pt;visibility:visible" o:bordertopcolor="#00b050" o:borderleftcolor="#00b050" o:borderbottomcolor="#00b050" o:borderrightcolor="#00b050">
            <v:imagedata r:id="rId23" r:href="rId24"/>
            <w10:bordertop type="single" width="6"/>
            <w10:borderleft type="single" width="6"/>
            <w10:borderbottom type="single" width="6"/>
            <w10:borderright type="single" width="6"/>
          </v:shape>
        </w:pict>
      </w:r>
      <w:r w:rsidR="00256CDC">
        <w:rPr>
          <w:noProof/>
          <w:color w:val="1F497D"/>
        </w:rPr>
        <w:fldChar w:fldCharType="end"/>
      </w:r>
      <w:r w:rsidR="00EF2CBF">
        <w:rPr>
          <w:noProof/>
          <w:color w:val="1F497D"/>
        </w:rPr>
        <w:fldChar w:fldCharType="end"/>
      </w:r>
      <w:r w:rsidR="00BD02F0">
        <w:rPr>
          <w:noProof/>
          <w:color w:val="1F497D"/>
        </w:rPr>
        <w:fldChar w:fldCharType="end"/>
      </w:r>
      <w:r w:rsidR="00CD32A3">
        <w:rPr>
          <w:noProof/>
          <w:color w:val="1F497D"/>
        </w:rPr>
        <w:fldChar w:fldCharType="end"/>
      </w:r>
      <w:r w:rsidR="00E47332">
        <w:rPr>
          <w:noProof/>
          <w:color w:val="1F497D"/>
        </w:rPr>
        <w:fldChar w:fldCharType="end"/>
      </w:r>
      <w:r w:rsidR="00A63309">
        <w:rPr>
          <w:noProof/>
          <w:color w:val="1F497D"/>
        </w:rPr>
        <w:fldChar w:fldCharType="end"/>
      </w:r>
      <w:r w:rsidR="0067689E">
        <w:rPr>
          <w:noProof/>
          <w:color w:val="1F497D"/>
        </w:rPr>
        <w:fldChar w:fldCharType="end"/>
      </w:r>
      <w:r w:rsidR="001C1A9C">
        <w:rPr>
          <w:noProof/>
          <w:color w:val="1F497D"/>
        </w:rPr>
        <w:fldChar w:fldCharType="end"/>
      </w:r>
      <w:r>
        <w:rPr>
          <w:noProof/>
          <w:color w:val="1F497D"/>
        </w:rPr>
        <w:fldChar w:fldCharType="end"/>
      </w:r>
    </w:p>
    <w:p w14:paraId="12F2928F" w14:textId="77777777" w:rsidR="003D1D5F" w:rsidRPr="00030D37" w:rsidRDefault="003D1D5F">
      <w:pPr>
        <w:pStyle w:val="Heading2"/>
        <w:keepNext w:val="0"/>
        <w:numPr>
          <w:ilvl w:val="1"/>
          <w:numId w:val="14"/>
        </w:numPr>
        <w:spacing w:before="240" w:after="60" w:line="360" w:lineRule="auto"/>
        <w:jc w:val="both"/>
        <w:rPr>
          <w:color w:val="auto"/>
          <w:sz w:val="20"/>
          <w:szCs w:val="20"/>
        </w:rPr>
      </w:pPr>
      <w:r w:rsidRPr="00030D37">
        <w:rPr>
          <w:color w:val="auto"/>
          <w:sz w:val="20"/>
          <w:szCs w:val="20"/>
        </w:rPr>
        <w:t xml:space="preserve">The Working Groups response to this issue was to confirm that they are not looking to change the principle being applied for LDNO discounts with respect to generation end user tariffs i.e. where the current methodology (whether CDCM or EDCM) reduces the credit by a % for LDNO generation end users, then under DCP 266 the credit should be reduced by a p/kWh – calculated in a manner consistent with the way in which the % discount is calculated. It was noted that the intent of DCP 266 was clear in seeking to move from applying the credits as a % to applying them as a p/kWh, not to reverse the way they were also applied to generation. </w:t>
      </w:r>
    </w:p>
    <w:p w14:paraId="7EED31A4" w14:textId="1B57C0B3" w:rsidR="003D1D5F" w:rsidRDefault="003D1D5F">
      <w:pPr>
        <w:pStyle w:val="Heading2"/>
        <w:keepNext w:val="0"/>
        <w:numPr>
          <w:ilvl w:val="1"/>
          <w:numId w:val="14"/>
        </w:numPr>
        <w:spacing w:before="240" w:after="60" w:line="360" w:lineRule="auto"/>
        <w:jc w:val="both"/>
        <w:rPr>
          <w:color w:val="auto"/>
          <w:sz w:val="20"/>
          <w:szCs w:val="20"/>
        </w:rPr>
      </w:pPr>
      <w:r w:rsidRPr="00030D37">
        <w:rPr>
          <w:color w:val="auto"/>
          <w:sz w:val="20"/>
          <w:szCs w:val="20"/>
        </w:rPr>
        <w:t>The modelling consultant was asked to confirm if the proposed solution could be produced to which it was noted that it is possible to apply the calculated discounts in p/kWh as negative discounts, so that any CDCM generation credits would be reduced by the discount percentages. The Working Group agreed amend the legal text to align to the solution and noted that paragraph 46 of Schedule XX has been amended to incorporate the proposed solution.</w:t>
      </w:r>
    </w:p>
    <w:tbl>
      <w:tblPr>
        <w:tblW w:w="0" w:type="auto"/>
        <w:tblBorders>
          <w:top w:val="single" w:sz="18" w:space="0" w:color="008576"/>
          <w:left w:val="single" w:sz="18" w:space="0" w:color="008576"/>
          <w:bottom w:val="single" w:sz="18" w:space="0" w:color="008576"/>
          <w:right w:val="single" w:sz="18" w:space="0" w:color="008576"/>
          <w:insideH w:val="single" w:sz="18" w:space="0" w:color="008576"/>
          <w:insideV w:val="single" w:sz="18" w:space="0" w:color="008576"/>
        </w:tblBorders>
        <w:tblLook w:val="04A0" w:firstRow="1" w:lastRow="0" w:firstColumn="1" w:lastColumn="0" w:noHBand="0" w:noVBand="1"/>
      </w:tblPr>
      <w:tblGrid>
        <w:gridCol w:w="9572"/>
      </w:tblGrid>
      <w:tr w:rsidR="00A63309" w:rsidRPr="0010396A" w14:paraId="3F61C736" w14:textId="77777777" w:rsidTr="008D625F">
        <w:tc>
          <w:tcPr>
            <w:tcW w:w="9572" w:type="dxa"/>
            <w:shd w:val="clear" w:color="auto" w:fill="auto"/>
          </w:tcPr>
          <w:p w14:paraId="17374BC0" w14:textId="5A6253BE" w:rsidR="00A63309" w:rsidRPr="008D625F" w:rsidRDefault="00A63309" w:rsidP="00A63309">
            <w:pPr>
              <w:rPr>
                <w:b/>
              </w:rPr>
            </w:pPr>
            <w:r w:rsidRPr="008D625F">
              <w:rPr>
                <w:b/>
              </w:rPr>
              <w:t>QUESTION 7: Do you agree with the approach used by the Working Group to address ‘LDNO EHV generation discounts’</w:t>
            </w:r>
            <w:r w:rsidR="003317B3" w:rsidRPr="008D625F">
              <w:rPr>
                <w:b/>
              </w:rPr>
              <w:t xml:space="preserve"> which is to </w:t>
            </w:r>
            <w:r w:rsidR="003317B3" w:rsidRPr="008D625F">
              <w:rPr>
                <w:b/>
                <w:szCs w:val="20"/>
              </w:rPr>
              <w:t>apply the calculated discounts in p/kWh as negative discounts, so that any CDCM generation credits would be reduced by the discount percentages</w:t>
            </w:r>
            <w:r w:rsidR="003317B3" w:rsidRPr="008D625F">
              <w:rPr>
                <w:b/>
              </w:rPr>
              <w:t>? Please provide any rationale with your response.</w:t>
            </w:r>
          </w:p>
        </w:tc>
      </w:tr>
    </w:tbl>
    <w:p w14:paraId="149AD5EF" w14:textId="73378E9F" w:rsidR="00697DA6" w:rsidRDefault="00697DA6" w:rsidP="0092635C">
      <w:pPr>
        <w:ind w:firstLine="720"/>
        <w:rPr>
          <w:ins w:id="149" w:author="Dylan Townsend" w:date="2017-10-23T10:03:00Z"/>
        </w:rPr>
      </w:pPr>
    </w:p>
    <w:p w14:paraId="356758CE" w14:textId="2A78C7AB" w:rsidR="008304DF" w:rsidRDefault="008304DF" w:rsidP="0092635C">
      <w:pPr>
        <w:ind w:firstLine="720"/>
        <w:rPr>
          <w:ins w:id="150" w:author="Dylan Townsend" w:date="2017-10-23T10:03:00Z"/>
        </w:rPr>
      </w:pPr>
    </w:p>
    <w:p w14:paraId="7690BE5D" w14:textId="16605531" w:rsidR="008304DF" w:rsidRDefault="008304DF" w:rsidP="0092635C">
      <w:pPr>
        <w:ind w:firstLine="720"/>
        <w:rPr>
          <w:ins w:id="151" w:author="Dylan Townsend" w:date="2017-10-23T10:03:00Z"/>
        </w:rPr>
      </w:pPr>
    </w:p>
    <w:p w14:paraId="08B1042F" w14:textId="77777777" w:rsidR="008304DF" w:rsidRPr="00030D37" w:rsidRDefault="008304DF" w:rsidP="0092635C">
      <w:pPr>
        <w:ind w:firstLine="720"/>
      </w:pPr>
    </w:p>
    <w:p w14:paraId="439660E1" w14:textId="5E077E9F" w:rsidR="006B5D84" w:rsidRPr="00030D37" w:rsidRDefault="006B5D84" w:rsidP="00030D37">
      <w:pPr>
        <w:rPr>
          <w:b/>
        </w:rPr>
      </w:pPr>
      <w:r w:rsidRPr="00030D37">
        <w:rPr>
          <w:b/>
        </w:rPr>
        <w:t xml:space="preserve">Other Considerations </w:t>
      </w:r>
    </w:p>
    <w:p w14:paraId="455AE700" w14:textId="486941E8" w:rsidR="009C2853" w:rsidRPr="00030D37" w:rsidDel="00D779B7" w:rsidRDefault="009C2853" w:rsidP="00FE4E0A">
      <w:pPr>
        <w:pStyle w:val="Heading2"/>
        <w:keepNext w:val="0"/>
        <w:numPr>
          <w:ilvl w:val="1"/>
          <w:numId w:val="14"/>
        </w:numPr>
        <w:spacing w:before="240" w:after="60" w:line="360" w:lineRule="auto"/>
        <w:jc w:val="both"/>
        <w:rPr>
          <w:del w:id="152" w:author="Dylan Townsend" w:date="2017-10-12T11:34:00Z"/>
          <w:color w:val="auto"/>
          <w:sz w:val="20"/>
          <w:szCs w:val="20"/>
        </w:rPr>
      </w:pPr>
      <w:del w:id="153" w:author="Dylan Townsend" w:date="2017-10-12T11:34:00Z">
        <w:r w:rsidRPr="00030D37" w:rsidDel="00D779B7">
          <w:rPr>
            <w:color w:val="auto"/>
            <w:sz w:val="20"/>
            <w:szCs w:val="20"/>
          </w:rPr>
          <w:delText>During a review of the legal text, references to IDNO were updated to LDNO and the Working Group noted that if DCP 252</w:delText>
        </w:r>
        <w:r w:rsidR="006B5D84" w:rsidRPr="00030D37" w:rsidDel="00D779B7">
          <w:rPr>
            <w:color w:val="auto"/>
            <w:sz w:val="20"/>
            <w:szCs w:val="20"/>
          </w:rPr>
          <w:delText xml:space="preserve"> ‘</w:delText>
        </w:r>
        <w:r w:rsidR="00FE4E0A" w:rsidRPr="00FE4E0A" w:rsidDel="00D779B7">
          <w:rPr>
            <w:color w:val="auto"/>
            <w:sz w:val="20"/>
            <w:szCs w:val="20"/>
          </w:rPr>
          <w:delText>Clarification And Extension Of The Application Of Portfolio Tariffs Under The EDCM</w:delText>
        </w:r>
        <w:r w:rsidR="00FE4E0A" w:rsidDel="00D779B7">
          <w:rPr>
            <w:color w:val="auto"/>
            <w:sz w:val="20"/>
            <w:szCs w:val="20"/>
          </w:rPr>
          <w:delText xml:space="preserve">’ </w:delText>
        </w:r>
        <w:r w:rsidR="006B5D84" w:rsidRPr="00030D37" w:rsidDel="00D779B7">
          <w:rPr>
            <w:color w:val="auto"/>
            <w:sz w:val="20"/>
            <w:szCs w:val="20"/>
          </w:rPr>
          <w:delText>was</w:delText>
        </w:r>
        <w:r w:rsidRPr="00030D37" w:rsidDel="00D779B7">
          <w:rPr>
            <w:color w:val="auto"/>
            <w:sz w:val="20"/>
            <w:szCs w:val="20"/>
          </w:rPr>
          <w:delText xml:space="preserve"> not approved </w:delText>
        </w:r>
        <w:r w:rsidR="006B5D84" w:rsidRPr="00030D37" w:rsidDel="00D779B7">
          <w:rPr>
            <w:color w:val="auto"/>
            <w:sz w:val="20"/>
            <w:szCs w:val="20"/>
          </w:rPr>
          <w:delText xml:space="preserve">and as such </w:delText>
        </w:r>
        <w:r w:rsidRPr="00030D37" w:rsidDel="00D779B7">
          <w:rPr>
            <w:color w:val="auto"/>
            <w:sz w:val="20"/>
            <w:szCs w:val="20"/>
          </w:rPr>
          <w:delText xml:space="preserve">a housekeeping change </w:delText>
        </w:r>
        <w:r w:rsidR="006B5D84" w:rsidRPr="00030D37" w:rsidDel="00D779B7">
          <w:rPr>
            <w:color w:val="auto"/>
            <w:sz w:val="20"/>
            <w:szCs w:val="20"/>
          </w:rPr>
          <w:delText>is being</w:delText>
        </w:r>
        <w:r w:rsidRPr="00030D37" w:rsidDel="00D779B7">
          <w:rPr>
            <w:color w:val="auto"/>
            <w:sz w:val="20"/>
            <w:szCs w:val="20"/>
          </w:rPr>
          <w:delText xml:space="preserve"> raised to correct the references. </w:delText>
        </w:r>
      </w:del>
    </w:p>
    <w:p w14:paraId="47E3C19F" w14:textId="715FEF6D" w:rsidR="009C2853" w:rsidRPr="00030D37" w:rsidRDefault="009C2853" w:rsidP="00FE4E0A">
      <w:pPr>
        <w:pStyle w:val="Heading2"/>
        <w:keepNext w:val="0"/>
        <w:numPr>
          <w:ilvl w:val="1"/>
          <w:numId w:val="14"/>
        </w:numPr>
        <w:spacing w:before="240" w:after="60" w:line="360" w:lineRule="auto"/>
        <w:jc w:val="both"/>
        <w:rPr>
          <w:color w:val="auto"/>
          <w:sz w:val="20"/>
          <w:szCs w:val="20"/>
        </w:rPr>
      </w:pPr>
      <w:r w:rsidRPr="00030D37">
        <w:rPr>
          <w:color w:val="auto"/>
          <w:sz w:val="20"/>
          <w:szCs w:val="20"/>
        </w:rPr>
        <w:t xml:space="preserve">The Working Group </w:t>
      </w:r>
      <w:del w:id="154" w:author="Dylan Townsend" w:date="2017-10-12T11:35:00Z">
        <w:r w:rsidRPr="00030D37" w:rsidDel="00D779B7">
          <w:rPr>
            <w:color w:val="auto"/>
            <w:sz w:val="20"/>
            <w:szCs w:val="20"/>
          </w:rPr>
          <w:delText xml:space="preserve">also </w:delText>
        </w:r>
      </w:del>
      <w:r w:rsidRPr="00030D37">
        <w:rPr>
          <w:color w:val="auto"/>
          <w:sz w:val="20"/>
          <w:szCs w:val="20"/>
        </w:rPr>
        <w:t xml:space="preserve">noted that the </w:t>
      </w:r>
      <w:del w:id="155" w:author="John Lawton" w:date="2017-10-10T11:37:00Z">
        <w:r w:rsidRPr="00030D37" w:rsidDel="000373FF">
          <w:rPr>
            <w:color w:val="auto"/>
            <w:sz w:val="20"/>
            <w:szCs w:val="20"/>
          </w:rPr>
          <w:delText xml:space="preserve">below </w:delText>
        </w:r>
      </w:del>
      <w:r w:rsidRPr="00030D37">
        <w:rPr>
          <w:color w:val="auto"/>
          <w:sz w:val="20"/>
          <w:szCs w:val="20"/>
        </w:rPr>
        <w:t xml:space="preserve">sentence from paragraph 46A of the legal text </w:t>
      </w:r>
      <w:ins w:id="156" w:author="John Lawton" w:date="2017-10-10T11:37:00Z">
        <w:r w:rsidR="000373FF">
          <w:rPr>
            <w:color w:val="auto"/>
            <w:sz w:val="20"/>
            <w:szCs w:val="20"/>
          </w:rPr>
          <w:t xml:space="preserve">(shown below) </w:t>
        </w:r>
      </w:ins>
      <w:r w:rsidRPr="00030D37">
        <w:rPr>
          <w:color w:val="auto"/>
          <w:sz w:val="20"/>
          <w:szCs w:val="20"/>
        </w:rPr>
        <w:t>may be impacted should DCP 268</w:t>
      </w:r>
      <w:r w:rsidR="006B5D84" w:rsidRPr="00030D37">
        <w:rPr>
          <w:color w:val="auto"/>
          <w:sz w:val="20"/>
          <w:szCs w:val="20"/>
        </w:rPr>
        <w:t xml:space="preserve"> ‘</w:t>
      </w:r>
      <w:r w:rsidR="00FE4E0A" w:rsidRPr="00FE4E0A">
        <w:rPr>
          <w:color w:val="auto"/>
          <w:sz w:val="20"/>
          <w:szCs w:val="20"/>
        </w:rPr>
        <w:t>DUoS Charging Using HH settlement data</w:t>
      </w:r>
      <w:r w:rsidR="00FE4E0A">
        <w:rPr>
          <w:color w:val="auto"/>
          <w:sz w:val="20"/>
          <w:szCs w:val="20"/>
        </w:rPr>
        <w:t xml:space="preserve">’ </w:t>
      </w:r>
      <w:r w:rsidRPr="00030D37">
        <w:rPr>
          <w:color w:val="auto"/>
          <w:sz w:val="20"/>
          <w:szCs w:val="20"/>
        </w:rPr>
        <w:t>be approved due to tariff name changes being introduced by DCP</w:t>
      </w:r>
      <w:r w:rsidR="006B5D84" w:rsidRPr="00030D37">
        <w:rPr>
          <w:color w:val="auto"/>
          <w:sz w:val="20"/>
          <w:szCs w:val="20"/>
        </w:rPr>
        <w:t xml:space="preserve"> </w:t>
      </w:r>
      <w:r w:rsidRPr="00030D37">
        <w:rPr>
          <w:color w:val="auto"/>
          <w:sz w:val="20"/>
          <w:szCs w:val="20"/>
        </w:rPr>
        <w:t xml:space="preserve">268. </w:t>
      </w:r>
    </w:p>
    <w:p w14:paraId="0787D28C" w14:textId="77777777" w:rsidR="009C2853" w:rsidRPr="00030D37" w:rsidRDefault="009C2853">
      <w:pPr>
        <w:pStyle w:val="Heading2"/>
        <w:keepNext w:val="0"/>
        <w:spacing w:before="240" w:after="60" w:line="360" w:lineRule="auto"/>
        <w:ind w:left="576"/>
        <w:jc w:val="both"/>
        <w:rPr>
          <w:i/>
          <w:color w:val="auto"/>
          <w:sz w:val="20"/>
          <w:szCs w:val="20"/>
        </w:rPr>
      </w:pPr>
      <w:r w:rsidRPr="00030D37">
        <w:rPr>
          <w:i/>
          <w:color w:val="auto"/>
          <w:sz w:val="20"/>
          <w:szCs w:val="20"/>
        </w:rPr>
        <w:t xml:space="preserve">“For this purposed the Domestic Two Rate and Domestic Restricted tariffs will be aggregated and the Small Non-Domestic Two Rate and Small Non-Domestic Restricted tariffs will be aggregated.” </w:t>
      </w:r>
    </w:p>
    <w:p w14:paraId="4D9989B8" w14:textId="7D7B1669" w:rsidR="007A56FA" w:rsidRPr="00030D37" w:rsidDel="00D779B7" w:rsidRDefault="009C2853">
      <w:pPr>
        <w:pStyle w:val="Heading2"/>
        <w:keepNext w:val="0"/>
        <w:numPr>
          <w:ilvl w:val="1"/>
          <w:numId w:val="14"/>
        </w:numPr>
        <w:spacing w:before="240" w:after="60" w:line="360" w:lineRule="auto"/>
        <w:jc w:val="both"/>
        <w:rPr>
          <w:del w:id="157" w:author="Dylan Townsend" w:date="2017-10-12T11:36:00Z"/>
          <w:color w:val="auto"/>
          <w:sz w:val="20"/>
          <w:szCs w:val="20"/>
        </w:rPr>
      </w:pPr>
      <w:del w:id="158" w:author="Dylan Townsend" w:date="2017-10-12T11:36:00Z">
        <w:r w:rsidRPr="00030D37" w:rsidDel="00D779B7">
          <w:rPr>
            <w:color w:val="auto"/>
            <w:sz w:val="20"/>
            <w:szCs w:val="20"/>
          </w:rPr>
          <w:lastRenderedPageBreak/>
          <w:delText>The Working Group agreed that a comment should be added to the consultation to explain the potential impact that DCP</w:delText>
        </w:r>
        <w:r w:rsidR="006B5D84" w:rsidRPr="00030D37" w:rsidDel="00D779B7">
          <w:rPr>
            <w:color w:val="auto"/>
            <w:sz w:val="20"/>
            <w:szCs w:val="20"/>
          </w:rPr>
          <w:delText xml:space="preserve"> </w:delText>
        </w:r>
        <w:r w:rsidRPr="00030D37" w:rsidDel="00D779B7">
          <w:rPr>
            <w:color w:val="auto"/>
            <w:sz w:val="20"/>
            <w:szCs w:val="20"/>
          </w:rPr>
          <w:delText>268 may have on this change proposal.</w:delText>
        </w:r>
      </w:del>
    </w:p>
    <w:p w14:paraId="783D553C" w14:textId="72F79FDF" w:rsidR="00F87C56" w:rsidRPr="0092635C" w:rsidRDefault="001B3997" w:rsidP="0092635C">
      <w:pPr>
        <w:pStyle w:val="Heading2"/>
        <w:keepNext w:val="0"/>
        <w:numPr>
          <w:ilvl w:val="1"/>
          <w:numId w:val="14"/>
        </w:numPr>
        <w:spacing w:before="240" w:after="60" w:line="360" w:lineRule="auto"/>
        <w:jc w:val="both"/>
        <w:rPr>
          <w:ins w:id="159" w:author="Dylan Townsend" w:date="2017-10-12T11:13:00Z"/>
          <w:color w:val="auto"/>
          <w:sz w:val="20"/>
          <w:szCs w:val="20"/>
        </w:rPr>
      </w:pPr>
      <w:r w:rsidRPr="00030D37">
        <w:rPr>
          <w:color w:val="auto"/>
          <w:sz w:val="20"/>
          <w:szCs w:val="20"/>
        </w:rPr>
        <w:t>Following on from the Working Groups decisions on the areas noted above (</w:t>
      </w:r>
      <w:r w:rsidRPr="0092635C">
        <w:rPr>
          <w:color w:val="auto"/>
          <w:sz w:val="20"/>
          <w:szCs w:val="20"/>
        </w:rPr>
        <w:t>para</w:t>
      </w:r>
      <w:r w:rsidR="00F3084E" w:rsidRPr="0092635C">
        <w:rPr>
          <w:color w:val="auto"/>
          <w:sz w:val="20"/>
          <w:szCs w:val="20"/>
        </w:rPr>
        <w:t>graphs 4.</w:t>
      </w:r>
      <w:del w:id="160" w:author="John Lawton" w:date="2017-10-10T11:40:00Z">
        <w:r w:rsidR="00F3084E" w:rsidRPr="0092635C" w:rsidDel="000373FF">
          <w:rPr>
            <w:color w:val="auto"/>
            <w:sz w:val="20"/>
            <w:szCs w:val="20"/>
          </w:rPr>
          <w:delText xml:space="preserve">26 </w:delText>
        </w:r>
      </w:del>
      <w:ins w:id="161" w:author="John Lawton" w:date="2017-10-10T11:40:00Z">
        <w:r w:rsidR="000373FF" w:rsidRPr="0092635C">
          <w:rPr>
            <w:color w:val="auto"/>
            <w:sz w:val="20"/>
            <w:szCs w:val="20"/>
          </w:rPr>
          <w:t xml:space="preserve">28 </w:t>
        </w:r>
      </w:ins>
      <w:r w:rsidR="00F3084E" w:rsidRPr="0092635C">
        <w:rPr>
          <w:color w:val="auto"/>
          <w:sz w:val="20"/>
          <w:szCs w:val="20"/>
        </w:rPr>
        <w:t>to 4.</w:t>
      </w:r>
      <w:del w:id="162" w:author="John Lawton" w:date="2017-10-10T11:40:00Z">
        <w:r w:rsidR="00F3084E" w:rsidRPr="0092635C" w:rsidDel="000373FF">
          <w:rPr>
            <w:color w:val="auto"/>
            <w:sz w:val="20"/>
            <w:szCs w:val="20"/>
          </w:rPr>
          <w:delText>34</w:delText>
        </w:r>
      </w:del>
      <w:ins w:id="163" w:author="John Lawton" w:date="2017-10-10T11:40:00Z">
        <w:r w:rsidR="000373FF" w:rsidRPr="0092635C">
          <w:rPr>
            <w:color w:val="auto"/>
            <w:sz w:val="20"/>
            <w:szCs w:val="20"/>
          </w:rPr>
          <w:t>36</w:t>
        </w:r>
      </w:ins>
      <w:r w:rsidRPr="0092635C">
        <w:rPr>
          <w:color w:val="auto"/>
          <w:sz w:val="20"/>
          <w:szCs w:val="20"/>
        </w:rPr>
        <w:t>)</w:t>
      </w:r>
      <w:r w:rsidRPr="00030D37">
        <w:rPr>
          <w:color w:val="auto"/>
          <w:sz w:val="20"/>
          <w:szCs w:val="20"/>
        </w:rPr>
        <w:t xml:space="preserve"> the </w:t>
      </w:r>
      <w:ins w:id="164" w:author="John Lawton" w:date="2017-10-10T11:40:00Z">
        <w:r w:rsidR="000373FF">
          <w:rPr>
            <w:color w:val="auto"/>
            <w:sz w:val="20"/>
            <w:szCs w:val="20"/>
          </w:rPr>
          <w:t xml:space="preserve">Working </w:t>
        </w:r>
      </w:ins>
      <w:del w:id="165" w:author="John Lawton" w:date="2017-10-10T11:40:00Z">
        <w:r w:rsidRPr="00030D37" w:rsidDel="000373FF">
          <w:rPr>
            <w:color w:val="auto"/>
            <w:sz w:val="20"/>
            <w:szCs w:val="20"/>
          </w:rPr>
          <w:delText xml:space="preserve">group </w:delText>
        </w:r>
      </w:del>
      <w:ins w:id="166" w:author="John Lawton" w:date="2017-10-10T11:40:00Z">
        <w:r w:rsidR="000373FF">
          <w:rPr>
            <w:color w:val="auto"/>
            <w:sz w:val="20"/>
            <w:szCs w:val="20"/>
          </w:rPr>
          <w:t>G</w:t>
        </w:r>
        <w:r w:rsidR="000373FF" w:rsidRPr="00030D37">
          <w:rPr>
            <w:color w:val="auto"/>
            <w:sz w:val="20"/>
            <w:szCs w:val="20"/>
          </w:rPr>
          <w:t xml:space="preserve">roup </w:t>
        </w:r>
      </w:ins>
      <w:r w:rsidRPr="00030D37">
        <w:rPr>
          <w:color w:val="auto"/>
          <w:sz w:val="20"/>
          <w:szCs w:val="20"/>
        </w:rPr>
        <w:t xml:space="preserve">requested amended modelling be completed to incorporate the changes. The Working Group also requested a refreshed impact assessment as a result, the detail of which </w:t>
      </w:r>
      <w:r w:rsidR="00A63309">
        <w:rPr>
          <w:color w:val="auto"/>
          <w:sz w:val="20"/>
          <w:szCs w:val="20"/>
        </w:rPr>
        <w:t>is</w:t>
      </w:r>
      <w:r w:rsidR="00A63309" w:rsidRPr="00030D37">
        <w:rPr>
          <w:color w:val="auto"/>
          <w:sz w:val="20"/>
          <w:szCs w:val="20"/>
        </w:rPr>
        <w:t xml:space="preserve"> </w:t>
      </w:r>
      <w:r w:rsidRPr="00030D37">
        <w:rPr>
          <w:color w:val="auto"/>
          <w:sz w:val="20"/>
          <w:szCs w:val="20"/>
        </w:rPr>
        <w:t xml:space="preserve">located in Section 6 below. </w:t>
      </w:r>
      <w:ins w:id="167" w:author="Dylan Townsend" w:date="2017-10-22T13:57:00Z">
        <w:r w:rsidR="001707F2">
          <w:rPr>
            <w:color w:val="auto"/>
            <w:sz w:val="20"/>
            <w:szCs w:val="20"/>
          </w:rPr>
          <w:t xml:space="preserve">The table below is designed to </w:t>
        </w:r>
      </w:ins>
      <w:ins w:id="168" w:author="Dylan Townsend" w:date="2017-10-22T13:58:00Z">
        <w:r w:rsidR="001707F2">
          <w:rPr>
            <w:color w:val="auto"/>
            <w:sz w:val="20"/>
            <w:szCs w:val="20"/>
          </w:rPr>
          <w:t xml:space="preserve">highlight </w:t>
        </w:r>
        <w:r w:rsidR="009629E8">
          <w:rPr>
            <w:color w:val="auto"/>
            <w:sz w:val="20"/>
            <w:szCs w:val="20"/>
          </w:rPr>
          <w:t xml:space="preserve">what impacts DCP 266 has on the models </w:t>
        </w:r>
      </w:ins>
      <w:ins w:id="169" w:author="Dylan Townsend" w:date="2017-10-22T13:59:00Z">
        <w:r w:rsidR="009629E8">
          <w:rPr>
            <w:color w:val="auto"/>
            <w:sz w:val="20"/>
            <w:szCs w:val="20"/>
          </w:rPr>
          <w:t>and the use of the models</w:t>
        </w:r>
      </w:ins>
      <w:ins w:id="170" w:author="Dylan Townsend" w:date="2017-10-22T14:00:00Z">
        <w:r w:rsidR="009629E8">
          <w:rPr>
            <w:color w:val="auto"/>
            <w:sz w:val="20"/>
            <w:szCs w:val="20"/>
          </w:rPr>
          <w:t xml:space="preserve"> compared to the current models.</w:t>
        </w:r>
      </w:ins>
      <w:ins w:id="171" w:author="Dylan Townsend" w:date="2017-10-22T13:59:00Z">
        <w:r w:rsidR="009629E8">
          <w:rPr>
            <w:color w:val="auto"/>
            <w:sz w:val="20"/>
            <w:szCs w:val="20"/>
          </w:rPr>
          <w:t xml:space="preserve"> </w:t>
        </w:r>
      </w:ins>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5"/>
        <w:gridCol w:w="6274"/>
      </w:tblGrid>
      <w:tr w:rsidR="00F87C56" w14:paraId="0C761234" w14:textId="77777777" w:rsidTr="0092635C">
        <w:trPr>
          <w:ins w:id="172" w:author="Dylan Townsend" w:date="2017-10-12T11:14:00Z"/>
        </w:trPr>
        <w:tc>
          <w:tcPr>
            <w:tcW w:w="2515" w:type="dxa"/>
            <w:shd w:val="clear" w:color="auto" w:fill="auto"/>
          </w:tcPr>
          <w:p w14:paraId="11CD780F" w14:textId="7C467C4C" w:rsidR="00F87C56" w:rsidRPr="004D437B" w:rsidRDefault="00F87C56" w:rsidP="00F87C56">
            <w:pPr>
              <w:rPr>
                <w:ins w:id="173" w:author="Dylan Townsend" w:date="2017-10-12T11:14:00Z"/>
                <w:b/>
              </w:rPr>
            </w:pPr>
            <w:ins w:id="174" w:author="Dylan Townsend" w:date="2017-10-12T11:14:00Z">
              <w:r w:rsidRPr="004D437B">
                <w:rPr>
                  <w:b/>
                </w:rPr>
                <w:t>Models</w:t>
              </w:r>
            </w:ins>
          </w:p>
        </w:tc>
        <w:tc>
          <w:tcPr>
            <w:tcW w:w="6274" w:type="dxa"/>
            <w:shd w:val="clear" w:color="auto" w:fill="auto"/>
          </w:tcPr>
          <w:p w14:paraId="12839B6A" w14:textId="36AEA545" w:rsidR="00F87C56" w:rsidRPr="00DC7391" w:rsidRDefault="00F87C56" w:rsidP="00F87C56">
            <w:pPr>
              <w:rPr>
                <w:ins w:id="175" w:author="Dylan Townsend" w:date="2017-10-12T11:14:00Z"/>
                <w:b/>
              </w:rPr>
            </w:pPr>
            <w:ins w:id="176" w:author="Dylan Townsend" w:date="2017-10-12T11:18:00Z">
              <w:r w:rsidRPr="00DC7391">
                <w:rPr>
                  <w:b/>
                </w:rPr>
                <w:t>Summary of Change</w:t>
              </w:r>
            </w:ins>
          </w:p>
        </w:tc>
      </w:tr>
      <w:tr w:rsidR="00F87C56" w14:paraId="7D2487A5" w14:textId="77777777" w:rsidTr="0092635C">
        <w:trPr>
          <w:ins w:id="177" w:author="Dylan Townsend" w:date="2017-10-12T11:14:00Z"/>
        </w:trPr>
        <w:tc>
          <w:tcPr>
            <w:tcW w:w="2515" w:type="dxa"/>
            <w:shd w:val="clear" w:color="auto" w:fill="auto"/>
          </w:tcPr>
          <w:p w14:paraId="28A50346" w14:textId="13E59914" w:rsidR="00F87C56" w:rsidRDefault="00F87C56" w:rsidP="00F87C56">
            <w:pPr>
              <w:rPr>
                <w:ins w:id="178" w:author="Dylan Townsend" w:date="2017-10-12T11:14:00Z"/>
              </w:rPr>
            </w:pPr>
            <w:ins w:id="179" w:author="Dylan Townsend" w:date="2017-10-12T11:14:00Z">
              <w:r>
                <w:t>CDCM</w:t>
              </w:r>
            </w:ins>
          </w:p>
        </w:tc>
        <w:tc>
          <w:tcPr>
            <w:tcW w:w="6274" w:type="dxa"/>
            <w:shd w:val="clear" w:color="auto" w:fill="auto"/>
          </w:tcPr>
          <w:p w14:paraId="5D7B589D" w14:textId="7D7A1260" w:rsidR="00F87C56" w:rsidRDefault="00F87C56" w:rsidP="00F87C56">
            <w:pPr>
              <w:rPr>
                <w:ins w:id="180" w:author="Dylan Townsend" w:date="2017-10-12T11:14:00Z"/>
              </w:rPr>
            </w:pPr>
            <w:ins w:id="181" w:author="Dylan Townsend" w:date="2017-10-12T11:15:00Z">
              <w:r>
                <w:t>No change apart from</w:t>
              </w:r>
            </w:ins>
            <w:ins w:id="182" w:author="Dylan Townsend" w:date="2017-10-12T11:20:00Z">
              <w:r w:rsidR="00931012">
                <w:t xml:space="preserve"> the</w:t>
              </w:r>
            </w:ins>
            <w:ins w:id="183" w:author="Dylan Townsend" w:date="2017-10-12T11:15:00Z">
              <w:r>
                <w:t xml:space="preserve"> input</w:t>
              </w:r>
            </w:ins>
            <w:ins w:id="184" w:author="Dylan Townsend" w:date="2017-10-12T11:18:00Z">
              <w:r>
                <w:t xml:space="preserve"> data </w:t>
              </w:r>
            </w:ins>
            <w:ins w:id="185" w:author="Dylan Townsend" w:date="2017-10-12T11:19:00Z">
              <w:r w:rsidR="00931012">
                <w:t xml:space="preserve">derived </w:t>
              </w:r>
            </w:ins>
            <w:ins w:id="186" w:author="Dylan Townsend" w:date="2017-10-12T11:18:00Z">
              <w:r>
                <w:t>from the GM model</w:t>
              </w:r>
            </w:ins>
          </w:p>
        </w:tc>
      </w:tr>
      <w:tr w:rsidR="00F87C56" w14:paraId="582E3A1C" w14:textId="77777777" w:rsidTr="0092635C">
        <w:trPr>
          <w:ins w:id="187" w:author="Dylan Townsend" w:date="2017-10-12T11:14:00Z"/>
        </w:trPr>
        <w:tc>
          <w:tcPr>
            <w:tcW w:w="2515" w:type="dxa"/>
            <w:shd w:val="clear" w:color="auto" w:fill="auto"/>
          </w:tcPr>
          <w:p w14:paraId="7D74C058" w14:textId="0AECE32C" w:rsidR="00F87C56" w:rsidRDefault="00F87C56" w:rsidP="00F87C56">
            <w:pPr>
              <w:rPr>
                <w:ins w:id="188" w:author="Dylan Townsend" w:date="2017-10-12T11:14:00Z"/>
              </w:rPr>
            </w:pPr>
            <w:ins w:id="189" w:author="Dylan Townsend" w:date="2017-10-12T11:15:00Z">
              <w:r>
                <w:t>EDCM</w:t>
              </w:r>
            </w:ins>
          </w:p>
        </w:tc>
        <w:tc>
          <w:tcPr>
            <w:tcW w:w="6274" w:type="dxa"/>
            <w:shd w:val="clear" w:color="auto" w:fill="auto"/>
          </w:tcPr>
          <w:p w14:paraId="0303F678" w14:textId="429B7D5A" w:rsidR="00F87C56" w:rsidRDefault="00F87C56" w:rsidP="00F87C56">
            <w:pPr>
              <w:rPr>
                <w:ins w:id="190" w:author="Dylan Townsend" w:date="2017-10-12T11:14:00Z"/>
              </w:rPr>
            </w:pPr>
            <w:ins w:id="191" w:author="Dylan Townsend" w:date="2017-10-12T11:15:00Z">
              <w:r>
                <w:t xml:space="preserve">No change apart from </w:t>
              </w:r>
            </w:ins>
            <w:ins w:id="192" w:author="Dylan Townsend" w:date="2017-10-12T11:21:00Z">
              <w:r w:rsidR="00931012">
                <w:t xml:space="preserve">the </w:t>
              </w:r>
            </w:ins>
            <w:ins w:id="193" w:author="Dylan Townsend" w:date="2017-10-12T11:15:00Z">
              <w:r>
                <w:t>input</w:t>
              </w:r>
            </w:ins>
            <w:ins w:id="194" w:author="Dylan Townsend" w:date="2017-10-12T11:18:00Z">
              <w:r>
                <w:t xml:space="preserve"> data </w:t>
              </w:r>
            </w:ins>
            <w:ins w:id="195" w:author="Dylan Townsend" w:date="2017-10-12T11:19:00Z">
              <w:r w:rsidR="00931012">
                <w:t xml:space="preserve">derived </w:t>
              </w:r>
            </w:ins>
            <w:ins w:id="196" w:author="Dylan Townsend" w:date="2017-10-12T11:18:00Z">
              <w:r>
                <w:t>from the GM model</w:t>
              </w:r>
            </w:ins>
          </w:p>
        </w:tc>
      </w:tr>
      <w:tr w:rsidR="00F87C56" w14:paraId="197E5CF9" w14:textId="77777777" w:rsidTr="0092635C">
        <w:trPr>
          <w:ins w:id="197" w:author="Dylan Townsend" w:date="2017-10-12T11:14:00Z"/>
        </w:trPr>
        <w:tc>
          <w:tcPr>
            <w:tcW w:w="2515" w:type="dxa"/>
            <w:shd w:val="clear" w:color="auto" w:fill="auto"/>
          </w:tcPr>
          <w:p w14:paraId="768F2BFE" w14:textId="68575D26" w:rsidR="00F87C56" w:rsidRDefault="00F87C56" w:rsidP="00F87C56">
            <w:pPr>
              <w:rPr>
                <w:ins w:id="198" w:author="Dylan Townsend" w:date="2017-10-12T11:14:00Z"/>
              </w:rPr>
            </w:pPr>
            <w:ins w:id="199" w:author="Dylan Townsend" w:date="2017-10-12T11:15:00Z">
              <w:r>
                <w:t>PCDM</w:t>
              </w:r>
            </w:ins>
          </w:p>
        </w:tc>
        <w:tc>
          <w:tcPr>
            <w:tcW w:w="6274" w:type="dxa"/>
            <w:shd w:val="clear" w:color="auto" w:fill="auto"/>
          </w:tcPr>
          <w:p w14:paraId="6D979480" w14:textId="6DCDD1FF" w:rsidR="00F87C56" w:rsidRDefault="00F87C56" w:rsidP="00F87C56">
            <w:pPr>
              <w:rPr>
                <w:ins w:id="200" w:author="Dylan Townsend" w:date="2017-10-12T11:14:00Z"/>
              </w:rPr>
            </w:pPr>
            <w:ins w:id="201" w:author="Dylan Townsend" w:date="2017-10-12T11:15:00Z">
              <w:r>
                <w:t>Method</w:t>
              </w:r>
            </w:ins>
            <w:ins w:id="202" w:author="Dylan Townsend" w:date="2017-10-12T11:16:00Z">
              <w:r>
                <w:t xml:space="preserve"> M is now Method GM</w:t>
              </w:r>
            </w:ins>
            <w:ins w:id="203" w:author="Dylan Townsend" w:date="2017-10-12T11:19:00Z">
              <w:r w:rsidR="00931012">
                <w:t>. This model</w:t>
              </w:r>
            </w:ins>
            <w:ins w:id="204" w:author="Dylan Townsend" w:date="2017-10-12T11:16:00Z">
              <w:r>
                <w:t xml:space="preserve"> inco</w:t>
              </w:r>
              <w:r w:rsidR="00931012">
                <w:t>rporates a copy of the CDCM</w:t>
              </w:r>
              <w:r>
                <w:t xml:space="preserve"> </w:t>
              </w:r>
            </w:ins>
            <w:ins w:id="205" w:author="Dylan Townsend" w:date="2017-10-12T11:22:00Z">
              <w:r w:rsidR="00931012">
                <w:t xml:space="preserve">(excluding table 1038) </w:t>
              </w:r>
            </w:ins>
            <w:ins w:id="206" w:author="Dylan Townsend" w:date="2017-10-12T11:16:00Z">
              <w:r>
                <w:t>within it. Input</w:t>
              </w:r>
            </w:ins>
            <w:ins w:id="207" w:author="Dylan Townsend" w:date="2017-10-12T11:17:00Z">
              <w:r>
                <w:t xml:space="preserve"> data needs to be populated in this m</w:t>
              </w:r>
              <w:r w:rsidR="00931012">
                <w:t>odel as well as the CDCM</w:t>
              </w:r>
              <w:r>
                <w:t>.</w:t>
              </w:r>
            </w:ins>
          </w:p>
        </w:tc>
      </w:tr>
    </w:tbl>
    <w:p w14:paraId="0399D13C" w14:textId="77777777" w:rsidR="00F87C56" w:rsidRPr="00F87C56" w:rsidRDefault="00F87C56" w:rsidP="00843D3C"/>
    <w:p w14:paraId="7FEB4A48" w14:textId="77777777" w:rsidR="00637868" w:rsidRDefault="00B52063" w:rsidP="00BA2166">
      <w:pPr>
        <w:pStyle w:val="Heading02"/>
        <w:keepNext w:val="0"/>
        <w:numPr>
          <w:ilvl w:val="0"/>
          <w:numId w:val="14"/>
        </w:numPr>
      </w:pPr>
      <w:bookmarkStart w:id="208" w:name="_Toc494981277"/>
      <w:r w:rsidRPr="00EB32BB">
        <w:t>Relevant Objectives</w:t>
      </w:r>
      <w:bookmarkEnd w:id="52"/>
      <w:bookmarkEnd w:id="53"/>
      <w:bookmarkEnd w:id="208"/>
    </w:p>
    <w:p w14:paraId="008DB774" w14:textId="77777777" w:rsidR="0077445C" w:rsidRDefault="00637868" w:rsidP="00BA2166">
      <w:pPr>
        <w:pStyle w:val="Heading2"/>
        <w:keepNext w:val="0"/>
        <w:spacing w:before="240" w:after="60" w:line="360" w:lineRule="auto"/>
        <w:rPr>
          <w:rFonts w:ascii="Calibri" w:hAnsi="Calibri"/>
          <w:color w:val="auto"/>
          <w:sz w:val="22"/>
          <w:szCs w:val="20"/>
        </w:rPr>
      </w:pPr>
      <w:r w:rsidRPr="00F04DA2">
        <w:rPr>
          <w:b/>
          <w:iCs w:val="0"/>
          <w:sz w:val="24"/>
        </w:rPr>
        <w:t>A</w:t>
      </w:r>
      <w:r>
        <w:rPr>
          <w:b/>
          <w:iCs w:val="0"/>
          <w:sz w:val="24"/>
        </w:rPr>
        <w:t>ssessment a</w:t>
      </w:r>
      <w:r w:rsidRPr="00F04DA2">
        <w:rPr>
          <w:b/>
          <w:iCs w:val="0"/>
          <w:sz w:val="24"/>
        </w:rPr>
        <w:t xml:space="preserve">gainst the </w:t>
      </w:r>
      <w:r>
        <w:rPr>
          <w:b/>
          <w:iCs w:val="0"/>
          <w:sz w:val="24"/>
        </w:rPr>
        <w:t>DCUSA Charging O</w:t>
      </w:r>
      <w:r w:rsidRPr="00F04DA2">
        <w:rPr>
          <w:b/>
          <w:iCs w:val="0"/>
          <w:sz w:val="24"/>
        </w:rPr>
        <w:t xml:space="preserve">bjectives </w:t>
      </w:r>
    </w:p>
    <w:p w14:paraId="57C38407" w14:textId="169F3986" w:rsidR="00637868" w:rsidRPr="00030D37" w:rsidRDefault="0077445C" w:rsidP="00BA2166">
      <w:pPr>
        <w:pStyle w:val="Heading2"/>
        <w:keepNext w:val="0"/>
        <w:numPr>
          <w:ilvl w:val="1"/>
          <w:numId w:val="14"/>
        </w:numPr>
        <w:spacing w:before="240" w:after="60" w:line="360" w:lineRule="auto"/>
        <w:jc w:val="both"/>
        <w:rPr>
          <w:color w:val="auto"/>
          <w:sz w:val="20"/>
          <w:szCs w:val="20"/>
        </w:rPr>
      </w:pPr>
      <w:r w:rsidRPr="00030D37">
        <w:rPr>
          <w:color w:val="auto"/>
          <w:sz w:val="20"/>
          <w:szCs w:val="20"/>
        </w:rPr>
        <w:t xml:space="preserve">The proposer believes that </w:t>
      </w:r>
      <w:r w:rsidR="000D4F0F">
        <w:rPr>
          <w:color w:val="auto"/>
          <w:sz w:val="20"/>
          <w:szCs w:val="20"/>
        </w:rPr>
        <w:t xml:space="preserve">DCP 266 better facilitates </w:t>
      </w:r>
      <w:r w:rsidRPr="00030D37">
        <w:rPr>
          <w:color w:val="auto"/>
          <w:sz w:val="20"/>
          <w:szCs w:val="20"/>
        </w:rPr>
        <w:t>DCUSA Charging Objective 2 and General Objective 2</w:t>
      </w:r>
    </w:p>
    <w:tbl>
      <w:tblPr>
        <w:tblW w:w="9073" w:type="dxa"/>
        <w:tblInd w:w="577"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CellMar>
          <w:left w:w="0" w:type="dxa"/>
          <w:right w:w="0" w:type="dxa"/>
        </w:tblCellMar>
        <w:tblLook w:val="01E0" w:firstRow="1" w:lastRow="1" w:firstColumn="1" w:lastColumn="1" w:noHBand="0" w:noVBand="0"/>
      </w:tblPr>
      <w:tblGrid>
        <w:gridCol w:w="9073"/>
      </w:tblGrid>
      <w:tr w:rsidR="0077445C" w:rsidRPr="00EB32BB" w14:paraId="3DD24CC3" w14:textId="77777777" w:rsidTr="00030D37">
        <w:trPr>
          <w:trHeight w:val="57"/>
        </w:trPr>
        <w:tc>
          <w:tcPr>
            <w:tcW w:w="9073" w:type="dxa"/>
            <w:tcBorders>
              <w:left w:val="single" w:sz="8" w:space="0" w:color="CCE0DA"/>
              <w:bottom w:val="single" w:sz="8" w:space="0" w:color="CCE0DA"/>
              <w:right w:val="single" w:sz="8" w:space="0" w:color="CCE0DA"/>
            </w:tcBorders>
            <w:shd w:val="clear" w:color="auto" w:fill="CCE0DA"/>
            <w:vAlign w:val="center"/>
          </w:tcPr>
          <w:p w14:paraId="02ACE4CD" w14:textId="77777777" w:rsidR="0077445C" w:rsidRPr="0067689E" w:rsidRDefault="0077445C" w:rsidP="00BA2166">
            <w:pPr>
              <w:pStyle w:val="TableHeading"/>
              <w:rPr>
                <w:rFonts w:cs="Arial"/>
                <w:b/>
                <w:szCs w:val="20"/>
              </w:rPr>
            </w:pPr>
            <w:r w:rsidRPr="0067689E">
              <w:rPr>
                <w:rFonts w:cs="Arial"/>
                <w:b/>
                <w:szCs w:val="20"/>
              </w:rPr>
              <w:t>Impact of the Change Proposal on the Relevant Objectives:</w:t>
            </w:r>
          </w:p>
        </w:tc>
      </w:tr>
      <w:tr w:rsidR="000D4F0F" w:rsidRPr="00EB32BB" w14:paraId="1DF35E52" w14:textId="77777777" w:rsidTr="00697DA6">
        <w:trPr>
          <w:trHeight w:val="57"/>
        </w:trPr>
        <w:tc>
          <w:tcPr>
            <w:tcW w:w="9073" w:type="dxa"/>
            <w:tcBorders>
              <w:top w:val="single" w:sz="8" w:space="0" w:color="CCE0DA"/>
              <w:left w:val="single" w:sz="8" w:space="0" w:color="CCE0DA"/>
              <w:bottom w:val="single" w:sz="8" w:space="0" w:color="CCE0DA"/>
            </w:tcBorders>
          </w:tcPr>
          <w:p w14:paraId="3774FBF9" w14:textId="435D1E1F" w:rsidR="000D4F0F" w:rsidRPr="0067689E" w:rsidRDefault="000D4F0F" w:rsidP="00BA2166">
            <w:pPr>
              <w:ind w:left="113" w:right="113"/>
              <w:rPr>
                <w:rFonts w:cs="Arial"/>
                <w:szCs w:val="20"/>
              </w:rPr>
            </w:pPr>
            <w:r w:rsidRPr="009B3DE7">
              <w:rPr>
                <w:rFonts w:cs="Arial"/>
                <w:b/>
                <w:bCs/>
                <w:color w:val="008576"/>
                <w:szCs w:val="20"/>
              </w:rPr>
              <w:t>Relevant Objective</w:t>
            </w:r>
          </w:p>
        </w:tc>
      </w:tr>
      <w:tr w:rsidR="000D4F0F" w:rsidRPr="00EB32BB" w14:paraId="2886278B" w14:textId="77777777" w:rsidTr="00697DA6">
        <w:trPr>
          <w:trHeight w:val="57"/>
        </w:trPr>
        <w:tc>
          <w:tcPr>
            <w:tcW w:w="9073" w:type="dxa"/>
            <w:tcBorders>
              <w:left w:val="single" w:sz="8" w:space="0" w:color="CCE0DA"/>
            </w:tcBorders>
          </w:tcPr>
          <w:p w14:paraId="6E9D4D75" w14:textId="77777777" w:rsidR="000D4F0F" w:rsidRPr="00030D37" w:rsidRDefault="000D4F0F" w:rsidP="00030D37">
            <w:pPr>
              <w:spacing w:before="0" w:after="0"/>
              <w:ind w:left="113"/>
              <w:rPr>
                <w:rFonts w:cs="Arial"/>
                <w:szCs w:val="20"/>
                <w:u w:val="single"/>
              </w:rPr>
            </w:pPr>
            <w:r w:rsidRPr="00030D37">
              <w:rPr>
                <w:rFonts w:cs="Arial"/>
                <w:szCs w:val="20"/>
                <w:u w:val="single"/>
              </w:rPr>
              <w:t>Charging Objective 2: 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104E57AC" w14:textId="77777777" w:rsidR="000D4F0F" w:rsidRPr="00030D37" w:rsidRDefault="000D4F0F" w:rsidP="00BA2166">
            <w:pPr>
              <w:spacing w:before="0" w:after="0"/>
              <w:ind w:left="113"/>
              <w:rPr>
                <w:rFonts w:cs="Arial"/>
                <w:szCs w:val="20"/>
              </w:rPr>
            </w:pPr>
          </w:p>
        </w:tc>
      </w:tr>
      <w:tr w:rsidR="000D4F0F" w:rsidRPr="00EB32BB" w14:paraId="61DB86B0" w14:textId="77777777" w:rsidTr="00697DA6">
        <w:trPr>
          <w:trHeight w:val="57"/>
        </w:trPr>
        <w:tc>
          <w:tcPr>
            <w:tcW w:w="9073" w:type="dxa"/>
            <w:tcBorders>
              <w:left w:val="single" w:sz="8" w:space="0" w:color="CCE0DA"/>
            </w:tcBorders>
          </w:tcPr>
          <w:p w14:paraId="5E85F448" w14:textId="77777777" w:rsidR="000D4F0F" w:rsidRDefault="000D4F0F" w:rsidP="00BA2166">
            <w:pPr>
              <w:spacing w:before="0" w:after="0"/>
              <w:ind w:left="113"/>
              <w:rPr>
                <w:rFonts w:cs="Arial"/>
                <w:szCs w:val="20"/>
                <w:u w:val="single"/>
              </w:rPr>
            </w:pPr>
            <w:r w:rsidRPr="00030D37">
              <w:rPr>
                <w:rFonts w:cs="Arial"/>
                <w:szCs w:val="20"/>
                <w:u w:val="single"/>
              </w:rPr>
              <w:t>DCUSA General Objective 2: The facilitation of effective competition in the generation and supply of electricity and (so far as is consistent therewith) the promotion of such competition in the sale, distribution and purchase of electricity</w:t>
            </w:r>
          </w:p>
          <w:p w14:paraId="6A5534E8" w14:textId="54766ED0" w:rsidR="000D4F0F" w:rsidRPr="00030D37" w:rsidRDefault="000D4F0F" w:rsidP="00BA2166">
            <w:pPr>
              <w:spacing w:before="0" w:after="0"/>
              <w:ind w:left="113"/>
              <w:rPr>
                <w:rFonts w:cs="Arial"/>
                <w:szCs w:val="20"/>
              </w:rPr>
            </w:pPr>
          </w:p>
        </w:tc>
      </w:tr>
    </w:tbl>
    <w:p w14:paraId="3DCB090C" w14:textId="0F4891EC" w:rsidR="00034DDE" w:rsidRDefault="00034DDE" w:rsidP="00BA2166">
      <w:pPr>
        <w:pStyle w:val="Heading2"/>
        <w:keepNext w:val="0"/>
        <w:numPr>
          <w:ilvl w:val="1"/>
          <w:numId w:val="14"/>
        </w:numPr>
        <w:spacing w:before="240" w:after="60" w:line="360" w:lineRule="auto"/>
        <w:jc w:val="both"/>
        <w:rPr>
          <w:ins w:id="209" w:author="Dylan Townsend" w:date="2017-10-12T11:39:00Z"/>
          <w:color w:val="auto"/>
          <w:sz w:val="20"/>
          <w:szCs w:val="20"/>
        </w:rPr>
      </w:pPr>
      <w:r w:rsidRPr="00030D37">
        <w:rPr>
          <w:color w:val="auto"/>
          <w:sz w:val="20"/>
          <w:szCs w:val="20"/>
        </w:rPr>
        <w:t>The proposer believes that the DCUSA General Objective 2 and DCUSA Charging Objective 2 will be better facilitated by reducing or removing the current distortion in the absolute level of total avoided cost discount received by LDNOs by ensuring that the absolute total cost discount calculated in the PCDM is not affected by the CDCM methodology for ATW tariffs or changes to it. The</w:t>
      </w:r>
      <w:ins w:id="210" w:author="Dylan Townsend" w:date="2017-10-12T11:43:00Z">
        <w:r w:rsidR="007511C6">
          <w:rPr>
            <w:color w:val="auto"/>
            <w:sz w:val="20"/>
            <w:szCs w:val="20"/>
          </w:rPr>
          <w:t xml:space="preserve"> Proposer believes that the</w:t>
        </w:r>
      </w:ins>
      <w:r w:rsidRPr="00030D37">
        <w:rPr>
          <w:color w:val="auto"/>
          <w:sz w:val="20"/>
          <w:szCs w:val="20"/>
        </w:rPr>
        <w:t xml:space="preserve">re is currently a logical defect in the approach to calculating and </w:t>
      </w:r>
      <w:r w:rsidRPr="00030D37">
        <w:rPr>
          <w:color w:val="auto"/>
          <w:sz w:val="20"/>
          <w:szCs w:val="20"/>
        </w:rPr>
        <w:lastRenderedPageBreak/>
        <w:t xml:space="preserve">applying LDNO discounts which results in LDNO charges which do not reflect </w:t>
      </w:r>
      <w:r w:rsidRPr="00030D37">
        <w:rPr>
          <w:i/>
          <w:color w:val="auto"/>
          <w:sz w:val="20"/>
          <w:szCs w:val="20"/>
        </w:rPr>
        <w:t>“a reasonable allocation of total costs to the elements of the DNOs business that are being undertaken by the IDNO”</w:t>
      </w:r>
      <w:r w:rsidRPr="00030D37">
        <w:rPr>
          <w:color w:val="auto"/>
          <w:sz w:val="20"/>
          <w:szCs w:val="20"/>
        </w:rPr>
        <w:t>. DCP 266 removes this defect and by ensuring that the p/kWh discounts received by LDNOs remains aligned with the absolute level of avoided costs calculated in the PCDM, this change will promote competition in the distribution of electricity. The</w:t>
      </w:r>
      <w:ins w:id="211" w:author="Dylan Townsend" w:date="2017-10-12T11:44:00Z">
        <w:r w:rsidR="007511C6">
          <w:rPr>
            <w:color w:val="auto"/>
            <w:sz w:val="20"/>
            <w:szCs w:val="20"/>
          </w:rPr>
          <w:t xml:space="preserve"> Proposer believes the</w:t>
        </w:r>
      </w:ins>
      <w:r w:rsidRPr="00030D37">
        <w:rPr>
          <w:color w:val="auto"/>
          <w:sz w:val="20"/>
          <w:szCs w:val="20"/>
        </w:rPr>
        <w:t xml:space="preserve"> absolute level of discount (p/kWh) received by LDNOs is also likely to be more stable and predictable since it will be protected from the impact of any changes to the methodology for ATW CDCM tariffs, which will also promote competition in the distribution of electricity.</w:t>
      </w:r>
    </w:p>
    <w:p w14:paraId="68F61519" w14:textId="382F85DA" w:rsidR="007511C6" w:rsidRPr="00E56BFF" w:rsidRDefault="00E44985" w:rsidP="00E56BFF">
      <w:pPr>
        <w:pStyle w:val="Heading2"/>
        <w:keepNext w:val="0"/>
        <w:numPr>
          <w:ilvl w:val="1"/>
          <w:numId w:val="14"/>
        </w:numPr>
        <w:spacing w:before="240" w:after="60" w:line="360" w:lineRule="auto"/>
        <w:jc w:val="both"/>
        <w:rPr>
          <w:color w:val="auto"/>
          <w:sz w:val="20"/>
          <w:szCs w:val="20"/>
        </w:rPr>
      </w:pPr>
      <w:ins w:id="212" w:author="Dylan Townsend" w:date="2017-10-22T20:05:00Z">
        <w:r w:rsidRPr="00E56BFF">
          <w:rPr>
            <w:color w:val="auto"/>
            <w:sz w:val="20"/>
            <w:szCs w:val="20"/>
          </w:rPr>
          <w:t>The Working Group wish to hi</w:t>
        </w:r>
      </w:ins>
      <w:ins w:id="213" w:author="Dylan Townsend" w:date="2017-10-22T20:06:00Z">
        <w:r w:rsidRPr="00E56BFF">
          <w:rPr>
            <w:color w:val="auto"/>
            <w:sz w:val="20"/>
            <w:szCs w:val="20"/>
          </w:rPr>
          <w:t>ghlight that when this change was proposed</w:t>
        </w:r>
      </w:ins>
      <w:ins w:id="214" w:author="Dylan Townsend" w:date="2017-10-22T20:07:00Z">
        <w:r w:rsidRPr="00E56BFF">
          <w:rPr>
            <w:color w:val="auto"/>
            <w:sz w:val="20"/>
            <w:szCs w:val="20"/>
          </w:rPr>
          <w:t xml:space="preserve">, </w:t>
        </w:r>
      </w:ins>
      <w:ins w:id="215" w:author="Dylan Townsend" w:date="2017-10-22T20:08:00Z">
        <w:r w:rsidRPr="00E56BFF">
          <w:rPr>
            <w:color w:val="auto"/>
            <w:sz w:val="20"/>
            <w:szCs w:val="20"/>
          </w:rPr>
          <w:t>both the General and Charging O</w:t>
        </w:r>
      </w:ins>
      <w:ins w:id="216" w:author="Dylan Townsend" w:date="2017-10-22T20:06:00Z">
        <w:r w:rsidRPr="00E56BFF">
          <w:rPr>
            <w:color w:val="auto"/>
            <w:sz w:val="20"/>
            <w:szCs w:val="20"/>
          </w:rPr>
          <w:t xml:space="preserve">bjectives </w:t>
        </w:r>
      </w:ins>
      <w:ins w:id="217" w:author="Dylan Townsend" w:date="2017-10-22T20:08:00Z">
        <w:r w:rsidRPr="00E56BFF">
          <w:rPr>
            <w:color w:val="auto"/>
            <w:sz w:val="20"/>
            <w:szCs w:val="20"/>
          </w:rPr>
          <w:t xml:space="preserve">were to be </w:t>
        </w:r>
      </w:ins>
      <w:ins w:id="218" w:author="Dylan Townsend" w:date="2017-10-22T20:09:00Z">
        <w:r w:rsidRPr="00E56BFF">
          <w:rPr>
            <w:color w:val="auto"/>
            <w:sz w:val="20"/>
            <w:szCs w:val="20"/>
          </w:rPr>
          <w:t>considered when assessing whether the change would better facilitate</w:t>
        </w:r>
      </w:ins>
      <w:ins w:id="219" w:author="Dylan Townsend" w:date="2017-10-22T20:10:00Z">
        <w:r w:rsidR="00F671B4" w:rsidRPr="00E56BFF">
          <w:rPr>
            <w:color w:val="auto"/>
            <w:sz w:val="20"/>
            <w:szCs w:val="20"/>
          </w:rPr>
          <w:t xml:space="preserve"> the Objectives. Since the implementation of DCP 275’..’?? which introduced</w:t>
        </w:r>
      </w:ins>
      <w:ins w:id="220" w:author="Dylan Townsend" w:date="2017-10-22T20:11:00Z">
        <w:r w:rsidR="00F671B4" w:rsidRPr="00E56BFF">
          <w:rPr>
            <w:color w:val="auto"/>
            <w:sz w:val="20"/>
            <w:szCs w:val="20"/>
          </w:rPr>
          <w:t xml:space="preserve"> of a final Charging Objective that aligned both sets of Objectives, any </w:t>
        </w:r>
      </w:ins>
      <w:ins w:id="221" w:author="Dylan Townsend" w:date="2017-10-22T20:12:00Z">
        <w:r w:rsidR="00F671B4" w:rsidRPr="00E56BFF">
          <w:rPr>
            <w:color w:val="auto"/>
            <w:sz w:val="20"/>
            <w:szCs w:val="20"/>
          </w:rPr>
          <w:t>CP which changes the charging methodologies needs only be assessed against the Charging Objectives</w:t>
        </w:r>
      </w:ins>
      <w:ins w:id="222" w:author="Dylan Townsend" w:date="2017-10-22T20:13:00Z">
        <w:r w:rsidR="00F671B4" w:rsidRPr="00E56BFF">
          <w:rPr>
            <w:color w:val="auto"/>
            <w:sz w:val="20"/>
            <w:szCs w:val="20"/>
          </w:rPr>
          <w:t xml:space="preserve">. Therefore, </w:t>
        </w:r>
      </w:ins>
      <w:ins w:id="223" w:author="Dylan Townsend" w:date="2017-10-22T20:15:00Z">
        <w:r w:rsidR="00F671B4" w:rsidRPr="00E56BFF">
          <w:rPr>
            <w:color w:val="auto"/>
            <w:sz w:val="20"/>
            <w:szCs w:val="20"/>
          </w:rPr>
          <w:t>only the DCUSA Charging Objectives</w:t>
        </w:r>
      </w:ins>
      <w:ins w:id="224" w:author="Dylan Townsend" w:date="2017-10-22T20:16:00Z">
        <w:r w:rsidR="00F671B4" w:rsidRPr="00E56BFF">
          <w:rPr>
            <w:color w:val="auto"/>
            <w:sz w:val="20"/>
            <w:szCs w:val="20"/>
          </w:rPr>
          <w:t xml:space="preserve"> should be considered when </w:t>
        </w:r>
      </w:ins>
      <w:ins w:id="225" w:author="Dylan Townsend" w:date="2017-10-22T20:15:00Z">
        <w:r w:rsidR="00F671B4" w:rsidRPr="00E56BFF">
          <w:rPr>
            <w:color w:val="auto"/>
            <w:sz w:val="20"/>
            <w:szCs w:val="20"/>
          </w:rPr>
          <w:t>assess</w:t>
        </w:r>
      </w:ins>
      <w:ins w:id="226" w:author="Dylan Townsend" w:date="2017-10-22T20:16:00Z">
        <w:r w:rsidR="00F671B4" w:rsidRPr="00E56BFF">
          <w:rPr>
            <w:color w:val="auto"/>
            <w:sz w:val="20"/>
            <w:szCs w:val="20"/>
          </w:rPr>
          <w:t>ing the impact of DP 266.</w:t>
        </w:r>
      </w:ins>
    </w:p>
    <w:tbl>
      <w:tblPr>
        <w:tblW w:w="0" w:type="auto"/>
        <w:tblBorders>
          <w:top w:val="single" w:sz="18" w:space="0" w:color="008576"/>
          <w:left w:val="single" w:sz="18" w:space="0" w:color="008576"/>
          <w:bottom w:val="single" w:sz="18" w:space="0" w:color="008576"/>
          <w:right w:val="single" w:sz="18" w:space="0" w:color="008576"/>
          <w:insideH w:val="single" w:sz="18" w:space="0" w:color="008576"/>
          <w:insideV w:val="single" w:sz="18" w:space="0" w:color="008576"/>
        </w:tblBorders>
        <w:tblLook w:val="04A0" w:firstRow="1" w:lastRow="0" w:firstColumn="1" w:lastColumn="0" w:noHBand="0" w:noVBand="1"/>
      </w:tblPr>
      <w:tblGrid>
        <w:gridCol w:w="9572"/>
      </w:tblGrid>
      <w:tr w:rsidR="009B3DE7" w:rsidRPr="0010396A" w14:paraId="2BED56A0" w14:textId="77777777" w:rsidTr="008D625F">
        <w:tc>
          <w:tcPr>
            <w:tcW w:w="9572" w:type="dxa"/>
            <w:shd w:val="clear" w:color="auto" w:fill="auto"/>
          </w:tcPr>
          <w:p w14:paraId="2D3654BC" w14:textId="77777777" w:rsidR="00256CDC" w:rsidRDefault="009B3DE7" w:rsidP="00697DA6">
            <w:pPr>
              <w:rPr>
                <w:ins w:id="227" w:author="Dylan Townsend" w:date="2017-10-23T11:34:00Z"/>
                <w:b/>
              </w:rPr>
            </w:pPr>
            <w:r w:rsidRPr="008D625F">
              <w:rPr>
                <w:b/>
              </w:rPr>
              <w:t>QUESTION</w:t>
            </w:r>
            <w:r w:rsidR="003317B3" w:rsidRPr="008D625F">
              <w:rPr>
                <w:b/>
              </w:rPr>
              <w:t xml:space="preserve"> 8</w:t>
            </w:r>
            <w:r w:rsidRPr="008D625F">
              <w:rPr>
                <w:b/>
              </w:rPr>
              <w:t xml:space="preserve">: </w:t>
            </w:r>
            <w:r w:rsidR="00FE4E0A" w:rsidRPr="008D625F">
              <w:rPr>
                <w:b/>
              </w:rPr>
              <w:t xml:space="preserve">Do you consider that the proposal better facilitates the DCUSA Charging Objectives? </w:t>
            </w:r>
          </w:p>
          <w:p w14:paraId="515113E8" w14:textId="77777777" w:rsidR="009B3DE7" w:rsidRDefault="00F3084E" w:rsidP="00256CDC">
            <w:pPr>
              <w:numPr>
                <w:ilvl w:val="1"/>
                <w:numId w:val="58"/>
              </w:numPr>
              <w:rPr>
                <w:ins w:id="228" w:author="Dylan Townsend" w:date="2017-10-23T11:34:00Z"/>
                <w:b/>
              </w:rPr>
              <w:pPrChange w:id="229" w:author="Dylan Townsend" w:date="2017-10-23T11:34:00Z">
                <w:pPr/>
              </w:pPrChange>
            </w:pPr>
            <w:r w:rsidRPr="008D625F">
              <w:rPr>
                <w:b/>
              </w:rPr>
              <w:t>If you do, p</w:t>
            </w:r>
            <w:r w:rsidR="00FE4E0A" w:rsidRPr="008D625F">
              <w:rPr>
                <w:b/>
              </w:rPr>
              <w:t xml:space="preserve">lease </w:t>
            </w:r>
            <w:r w:rsidRPr="008D625F">
              <w:rPr>
                <w:b/>
              </w:rPr>
              <w:t xml:space="preserve">detail which </w:t>
            </w:r>
            <w:del w:id="230" w:author="Dylan Townsend" w:date="2017-10-23T11:34:00Z">
              <w:r w:rsidRPr="008D625F" w:rsidDel="00256CDC">
                <w:rPr>
                  <w:b/>
                </w:rPr>
                <w:delText xml:space="preserve">of the </w:delText>
              </w:r>
            </w:del>
            <w:r w:rsidRPr="008D625F">
              <w:rPr>
                <w:b/>
              </w:rPr>
              <w:t xml:space="preserve">Charging Objectives </w:t>
            </w:r>
            <w:del w:id="231" w:author="Dylan Townsend" w:date="2017-10-23T11:34:00Z">
              <w:r w:rsidRPr="008D625F" w:rsidDel="00256CDC">
                <w:rPr>
                  <w:b/>
                </w:rPr>
                <w:delText xml:space="preserve">is </w:delText>
              </w:r>
            </w:del>
            <w:ins w:id="232" w:author="Dylan Townsend" w:date="2017-10-23T11:34:00Z">
              <w:r w:rsidR="00256CDC">
                <w:rPr>
                  <w:b/>
                </w:rPr>
                <w:t>are</w:t>
              </w:r>
              <w:r w:rsidR="00256CDC" w:rsidRPr="008D625F">
                <w:rPr>
                  <w:b/>
                </w:rPr>
                <w:t xml:space="preserve"> </w:t>
              </w:r>
            </w:ins>
            <w:r w:rsidRPr="008D625F">
              <w:rPr>
                <w:b/>
              </w:rPr>
              <w:t xml:space="preserve">better facilitated by DCP 266 and provide your </w:t>
            </w:r>
            <w:r w:rsidR="00952B1F" w:rsidRPr="008D625F">
              <w:rPr>
                <w:b/>
              </w:rPr>
              <w:t>rationale.</w:t>
            </w:r>
          </w:p>
          <w:p w14:paraId="13A13EA7" w14:textId="2A605B6D" w:rsidR="00256CDC" w:rsidRPr="008D625F" w:rsidRDefault="00256CDC" w:rsidP="00256CDC">
            <w:pPr>
              <w:numPr>
                <w:ilvl w:val="1"/>
                <w:numId w:val="58"/>
              </w:numPr>
              <w:rPr>
                <w:b/>
              </w:rPr>
              <w:pPrChange w:id="233" w:author="Dylan Townsend" w:date="2017-10-23T11:34:00Z">
                <w:pPr/>
              </w:pPrChange>
            </w:pPr>
            <w:ins w:id="234" w:author="Dylan Townsend" w:date="2017-10-23T11:35:00Z">
              <w:r w:rsidRPr="00256CDC">
                <w:rPr>
                  <w:b/>
                </w:rPr>
                <w:t>If you don’t, please detail which Charging Objectives are not better facilitated by DCP266 and provide your rationale.</w:t>
              </w:r>
            </w:ins>
          </w:p>
        </w:tc>
      </w:tr>
    </w:tbl>
    <w:p w14:paraId="3126D58C" w14:textId="77777777" w:rsidR="00637868" w:rsidRPr="00107B64" w:rsidRDefault="006D75CD" w:rsidP="00637868">
      <w:pPr>
        <w:pStyle w:val="Heading02"/>
        <w:numPr>
          <w:ilvl w:val="0"/>
          <w:numId w:val="14"/>
        </w:numPr>
        <w:rPr>
          <w:noProof/>
          <w:szCs w:val="28"/>
        </w:rPr>
      </w:pPr>
      <w:bookmarkStart w:id="235" w:name="_Toc318962138"/>
      <w:bookmarkStart w:id="236" w:name="_Toc453107802"/>
      <w:bookmarkStart w:id="237" w:name="_Toc494981278"/>
      <w:r w:rsidRPr="00107B64">
        <w:rPr>
          <w:noProof/>
          <w:szCs w:val="28"/>
        </w:rPr>
        <w:t xml:space="preserve">Impacts </w:t>
      </w:r>
      <w:r w:rsidR="0077445C" w:rsidRPr="00107B64">
        <w:rPr>
          <w:noProof/>
          <w:szCs w:val="28"/>
        </w:rPr>
        <w:t>&amp; other considerations</w:t>
      </w:r>
      <w:bookmarkEnd w:id="235"/>
      <w:bookmarkEnd w:id="236"/>
      <w:bookmarkEnd w:id="237"/>
    </w:p>
    <w:p w14:paraId="39DB1A93" w14:textId="77777777" w:rsidR="00797A08" w:rsidRPr="00EB32BB" w:rsidRDefault="00797A08" w:rsidP="00797A08">
      <w:pPr>
        <w:pStyle w:val="Heading4"/>
        <w:keepLines w:val="0"/>
        <w:spacing w:before="240"/>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Does this Change Proposal</w:t>
      </w:r>
      <w:r w:rsidRPr="00EB32BB">
        <w:rPr>
          <w:rFonts w:ascii="Arial" w:eastAsia="Times New Roman" w:hAnsi="Arial" w:cs="Arial"/>
          <w:i w:val="0"/>
          <w:iCs w:val="0"/>
          <w:color w:val="008576"/>
          <w:sz w:val="24"/>
          <w:szCs w:val="28"/>
        </w:rPr>
        <w:t xml:space="preserve"> impact a Significant Code Review (SCR) or other significant industry change projects, if so, how?</w:t>
      </w:r>
    </w:p>
    <w:p w14:paraId="5BBB4353" w14:textId="6A6A2B02" w:rsidR="00C07C19" w:rsidRPr="00C07C19" w:rsidRDefault="00C07C19" w:rsidP="00030D37">
      <w:pPr>
        <w:pStyle w:val="Heading2"/>
        <w:keepNext w:val="0"/>
        <w:numPr>
          <w:ilvl w:val="1"/>
          <w:numId w:val="14"/>
        </w:numPr>
        <w:spacing w:before="240" w:after="60" w:line="360" w:lineRule="auto"/>
        <w:jc w:val="both"/>
        <w:rPr>
          <w:color w:val="auto"/>
          <w:sz w:val="20"/>
          <w:szCs w:val="20"/>
        </w:rPr>
      </w:pPr>
      <w:r w:rsidRPr="00444B6E">
        <w:rPr>
          <w:color w:val="auto"/>
          <w:sz w:val="20"/>
          <w:szCs w:val="20"/>
        </w:rPr>
        <w:t>The Working Group does not consider at this stage, there to be any</w:t>
      </w:r>
      <w:r w:rsidRPr="008C0B7B">
        <w:rPr>
          <w:color w:val="auto"/>
          <w:sz w:val="20"/>
          <w:szCs w:val="20"/>
        </w:rPr>
        <w:t xml:space="preserve"> cross-code impact.</w:t>
      </w:r>
    </w:p>
    <w:p w14:paraId="2DAB2261" w14:textId="4874D22A" w:rsidR="00C07C19" w:rsidRDefault="00C07C19" w:rsidP="00E44985">
      <w:pPr>
        <w:pStyle w:val="Heading2"/>
        <w:keepNext w:val="0"/>
        <w:numPr>
          <w:ilvl w:val="1"/>
          <w:numId w:val="14"/>
        </w:numPr>
        <w:spacing w:before="240" w:after="60" w:line="360" w:lineRule="auto"/>
        <w:jc w:val="both"/>
        <w:rPr>
          <w:ins w:id="238" w:author="John Lawton" w:date="2017-10-10T11:49:00Z"/>
          <w:color w:val="auto"/>
          <w:sz w:val="20"/>
          <w:szCs w:val="20"/>
        </w:rPr>
      </w:pPr>
      <w:r>
        <w:rPr>
          <w:color w:val="auto"/>
          <w:sz w:val="20"/>
          <w:szCs w:val="20"/>
        </w:rPr>
        <w:t xml:space="preserve">The Working Group discussed whether it would be better if the intent of this change is reviewed as part of Ofgem’s SCR </w:t>
      </w:r>
      <w:ins w:id="239" w:author="John Lawton" w:date="2017-10-10T11:44:00Z">
        <w:r w:rsidR="000373FF">
          <w:rPr>
            <w:color w:val="auto"/>
            <w:sz w:val="20"/>
            <w:szCs w:val="20"/>
          </w:rPr>
          <w:t xml:space="preserve">associated with the Targeted Charging Review </w:t>
        </w:r>
      </w:ins>
      <w:r>
        <w:rPr>
          <w:color w:val="auto"/>
          <w:sz w:val="20"/>
          <w:szCs w:val="20"/>
        </w:rPr>
        <w:t>or the wider CDCM/EDCM Review.</w:t>
      </w:r>
    </w:p>
    <w:p w14:paraId="44AF6C8D" w14:textId="1054B8F7" w:rsidR="00E72A2F" w:rsidRPr="00E72A2F" w:rsidRDefault="00E72A2F" w:rsidP="00E44985">
      <w:pPr>
        <w:pStyle w:val="Heading2"/>
        <w:keepNext w:val="0"/>
        <w:numPr>
          <w:ilvl w:val="1"/>
          <w:numId w:val="14"/>
        </w:numPr>
        <w:spacing w:before="240" w:after="60" w:line="360" w:lineRule="auto"/>
        <w:jc w:val="both"/>
        <w:rPr>
          <w:sz w:val="20"/>
          <w:szCs w:val="20"/>
        </w:rPr>
      </w:pPr>
      <w:ins w:id="240" w:author="John Lawton" w:date="2017-10-10T11:50:00Z">
        <w:r>
          <w:rPr>
            <w:color w:val="000000"/>
            <w:sz w:val="20"/>
            <w:szCs w:val="20"/>
            <w:shd w:val="clear" w:color="auto" w:fill="FFFFFF"/>
          </w:rPr>
          <w:t>The</w:t>
        </w:r>
      </w:ins>
      <w:ins w:id="241" w:author="John Lawton" w:date="2017-10-10T11:49:00Z">
        <w:r w:rsidRPr="00E72A2F">
          <w:rPr>
            <w:color w:val="000000"/>
            <w:sz w:val="20"/>
            <w:szCs w:val="20"/>
            <w:shd w:val="clear" w:color="auto" w:fill="FFFFFF"/>
          </w:rPr>
          <w:t xml:space="preserve"> SCR </w:t>
        </w:r>
      </w:ins>
      <w:ins w:id="242" w:author="John Lawton" w:date="2017-10-10T11:50:00Z">
        <w:r>
          <w:rPr>
            <w:color w:val="000000"/>
            <w:sz w:val="20"/>
            <w:szCs w:val="20"/>
            <w:shd w:val="clear" w:color="auto" w:fill="FFFFFF"/>
          </w:rPr>
          <w:t>is to</w:t>
        </w:r>
      </w:ins>
      <w:ins w:id="243" w:author="John Lawton" w:date="2017-10-10T11:49:00Z">
        <w:r w:rsidRPr="00E72A2F">
          <w:rPr>
            <w:color w:val="000000"/>
            <w:sz w:val="20"/>
            <w:szCs w:val="20"/>
            <w:shd w:val="clear" w:color="auto" w:fill="FFFFFF"/>
          </w:rPr>
          <w:t xml:space="preserve"> address </w:t>
        </w:r>
      </w:ins>
      <w:ins w:id="244" w:author="John Lawton" w:date="2017-10-10T11:50:00Z">
        <w:r>
          <w:rPr>
            <w:color w:val="000000"/>
            <w:sz w:val="20"/>
            <w:szCs w:val="20"/>
            <w:shd w:val="clear" w:color="auto" w:fill="FFFFFF"/>
          </w:rPr>
          <w:t>a</w:t>
        </w:r>
      </w:ins>
      <w:ins w:id="245" w:author="John Lawton" w:date="2017-10-10T11:49:00Z">
        <w:r w:rsidRPr="00E72A2F">
          <w:rPr>
            <w:color w:val="000000"/>
            <w:sz w:val="20"/>
            <w:szCs w:val="20"/>
            <w:shd w:val="clear" w:color="auto" w:fill="FFFFFF"/>
          </w:rPr>
          <w:t xml:space="preserve"> concern that the current framework for residual charging may drive inefficient behaviours and result in adverse impacts on some network users</w:t>
        </w:r>
      </w:ins>
      <w:ins w:id="246" w:author="John Lawton" w:date="2017-10-10T11:51:00Z">
        <w:r>
          <w:rPr>
            <w:color w:val="000000"/>
            <w:sz w:val="20"/>
            <w:szCs w:val="20"/>
            <w:shd w:val="clear" w:color="auto" w:fill="FFFFFF"/>
          </w:rPr>
          <w:t>.</w:t>
        </w:r>
      </w:ins>
    </w:p>
    <w:p w14:paraId="1952A3FB" w14:textId="7B529E73" w:rsidR="00C07C19" w:rsidRDefault="00C07C19" w:rsidP="00E44985">
      <w:pPr>
        <w:pStyle w:val="Heading2"/>
        <w:keepNext w:val="0"/>
        <w:numPr>
          <w:ilvl w:val="1"/>
          <w:numId w:val="14"/>
        </w:numPr>
        <w:spacing w:before="240" w:after="60" w:line="360" w:lineRule="auto"/>
        <w:jc w:val="both"/>
        <w:rPr>
          <w:sz w:val="20"/>
          <w:szCs w:val="20"/>
        </w:rPr>
      </w:pPr>
      <w:r>
        <w:rPr>
          <w:color w:val="auto"/>
          <w:sz w:val="20"/>
          <w:szCs w:val="20"/>
        </w:rPr>
        <w:t>The CDCM/EDCM review was split into two stages.  Stage One captured the issues and prioritised the areas that could be taken forward into Stage Two. These were</w:t>
      </w:r>
      <w:r>
        <w:rPr>
          <w:sz w:val="20"/>
          <w:szCs w:val="20"/>
        </w:rPr>
        <w:t xml:space="preserve">:  </w:t>
      </w:r>
    </w:p>
    <w:p w14:paraId="12698544" w14:textId="77777777" w:rsidR="00C07C19" w:rsidRDefault="00C07C19" w:rsidP="00030D37">
      <w:pPr>
        <w:ind w:firstLine="567"/>
        <w:rPr>
          <w:szCs w:val="20"/>
        </w:rPr>
      </w:pPr>
      <w:r>
        <w:rPr>
          <w:szCs w:val="20"/>
        </w:rPr>
        <w:t xml:space="preserve">a)  Type of Costing Model.  </w:t>
      </w:r>
    </w:p>
    <w:p w14:paraId="752A3434" w14:textId="77777777" w:rsidR="00C07C19" w:rsidRDefault="00C07C19" w:rsidP="00030D37">
      <w:pPr>
        <w:ind w:firstLine="567"/>
        <w:rPr>
          <w:szCs w:val="20"/>
        </w:rPr>
      </w:pPr>
      <w:r>
        <w:rPr>
          <w:szCs w:val="20"/>
        </w:rPr>
        <w:t xml:space="preserve">b)  Tariff Structures.  </w:t>
      </w:r>
    </w:p>
    <w:p w14:paraId="6F219910" w14:textId="77777777" w:rsidR="00C07C19" w:rsidRDefault="00C07C19" w:rsidP="00030D37">
      <w:pPr>
        <w:ind w:firstLine="567"/>
        <w:rPr>
          <w:szCs w:val="20"/>
        </w:rPr>
      </w:pPr>
      <w:r>
        <w:rPr>
          <w:szCs w:val="20"/>
        </w:rPr>
        <w:t xml:space="preserve">c)  LDNO Charging Arrangements.  </w:t>
      </w:r>
    </w:p>
    <w:p w14:paraId="76F9E37C" w14:textId="77777777" w:rsidR="00C07C19" w:rsidRDefault="00C07C19" w:rsidP="00030D37">
      <w:pPr>
        <w:ind w:firstLine="567"/>
        <w:rPr>
          <w:szCs w:val="20"/>
        </w:rPr>
      </w:pPr>
      <w:r>
        <w:rPr>
          <w:szCs w:val="20"/>
        </w:rPr>
        <w:lastRenderedPageBreak/>
        <w:t xml:space="preserve">d)  New Products (e.g. Storage).  </w:t>
      </w:r>
    </w:p>
    <w:p w14:paraId="6B9902CE" w14:textId="77777777" w:rsidR="00C07C19" w:rsidRDefault="00C07C19" w:rsidP="00030D37">
      <w:pPr>
        <w:ind w:firstLine="567"/>
      </w:pPr>
      <w:r>
        <w:t xml:space="preserve">e)  Combining the CDCM and EDCM Methodologies. </w:t>
      </w:r>
    </w:p>
    <w:p w14:paraId="680D954A" w14:textId="77777777" w:rsidR="00C07C19" w:rsidRDefault="00C07C19" w:rsidP="00030D37">
      <w:pPr>
        <w:pStyle w:val="Heading2"/>
        <w:keepNext w:val="0"/>
        <w:numPr>
          <w:ilvl w:val="1"/>
          <w:numId w:val="61"/>
        </w:numPr>
        <w:spacing w:before="240" w:after="60" w:line="360" w:lineRule="auto"/>
        <w:jc w:val="both"/>
        <w:rPr>
          <w:color w:val="auto"/>
          <w:sz w:val="20"/>
          <w:szCs w:val="20"/>
        </w:rPr>
      </w:pPr>
      <w:r>
        <w:rPr>
          <w:color w:val="auto"/>
          <w:sz w:val="20"/>
          <w:szCs w:val="20"/>
        </w:rPr>
        <w:t>Alongside launching the SCR, Ofgem announced that it is setting up a Charging Futures Forum (CFF), previously known as the Charging Coordination Group. The CFF will provide some guidance on how to progress the CDCM/EDCM Review, with work potentially recommencing later in 2017.</w:t>
      </w:r>
    </w:p>
    <w:p w14:paraId="4EDE59F1" w14:textId="5706D4F1" w:rsidR="00797A08" w:rsidRPr="00030D37" w:rsidRDefault="00C07C19" w:rsidP="00030D37">
      <w:pPr>
        <w:pStyle w:val="Heading2"/>
        <w:keepNext w:val="0"/>
        <w:numPr>
          <w:ilvl w:val="1"/>
          <w:numId w:val="61"/>
        </w:numPr>
        <w:spacing w:before="240" w:after="60" w:line="360" w:lineRule="auto"/>
        <w:jc w:val="both"/>
        <w:rPr>
          <w:color w:val="auto"/>
          <w:sz w:val="20"/>
          <w:szCs w:val="20"/>
        </w:rPr>
      </w:pPr>
      <w:r w:rsidRPr="00030D37">
        <w:rPr>
          <w:color w:val="auto"/>
          <w:sz w:val="20"/>
          <w:szCs w:val="20"/>
        </w:rPr>
        <w:t xml:space="preserve">The Working Group view </w:t>
      </w:r>
      <w:del w:id="247" w:author="John Lawton" w:date="2017-10-10T11:53:00Z">
        <w:r w:rsidRPr="00030D37" w:rsidDel="00E72A2F">
          <w:rPr>
            <w:color w:val="auto"/>
            <w:sz w:val="20"/>
            <w:szCs w:val="20"/>
          </w:rPr>
          <w:delText xml:space="preserve">at this stage </w:delText>
        </w:r>
      </w:del>
      <w:r w:rsidRPr="00030D37">
        <w:rPr>
          <w:color w:val="auto"/>
          <w:sz w:val="20"/>
          <w:szCs w:val="20"/>
        </w:rPr>
        <w:t xml:space="preserve">is that </w:t>
      </w:r>
      <w:ins w:id="248" w:author="John Lawton" w:date="2017-10-10T11:53:00Z">
        <w:r w:rsidR="00E72A2F">
          <w:rPr>
            <w:color w:val="auto"/>
            <w:sz w:val="20"/>
            <w:szCs w:val="20"/>
          </w:rPr>
          <w:t xml:space="preserve">there is no impact on the SCR and that, at this stage, </w:t>
        </w:r>
      </w:ins>
      <w:r w:rsidRPr="00030D37">
        <w:rPr>
          <w:color w:val="auto"/>
          <w:sz w:val="20"/>
          <w:szCs w:val="20"/>
        </w:rPr>
        <w:t>the CDCM</w:t>
      </w:r>
      <w:ins w:id="249" w:author="Dylan Townsend" w:date="2017-10-12T11:46:00Z">
        <w:r w:rsidR="007511C6">
          <w:rPr>
            <w:color w:val="auto"/>
            <w:sz w:val="20"/>
            <w:szCs w:val="20"/>
          </w:rPr>
          <w:t>/EDCM</w:t>
        </w:r>
      </w:ins>
      <w:r w:rsidRPr="00030D37">
        <w:rPr>
          <w:color w:val="auto"/>
          <w:sz w:val="20"/>
          <w:szCs w:val="20"/>
        </w:rPr>
        <w:t xml:space="preserve"> review is at high level </w:t>
      </w:r>
      <w:del w:id="250" w:author="John Lawton" w:date="2017-10-10T11:44:00Z">
        <w:r w:rsidRPr="00030D37" w:rsidDel="000373FF">
          <w:rPr>
            <w:color w:val="auto"/>
            <w:sz w:val="20"/>
            <w:szCs w:val="20"/>
          </w:rPr>
          <w:delText xml:space="preserve">at this stage </w:delText>
        </w:r>
      </w:del>
      <w:r w:rsidRPr="00030D37">
        <w:rPr>
          <w:color w:val="auto"/>
          <w:sz w:val="20"/>
          <w:szCs w:val="20"/>
        </w:rPr>
        <w:t>and it is too early to determine whether this change will be impacted by it.</w:t>
      </w:r>
    </w:p>
    <w:tbl>
      <w:tblPr>
        <w:tblW w:w="0" w:type="auto"/>
        <w:tblBorders>
          <w:top w:val="single" w:sz="18" w:space="0" w:color="008576"/>
          <w:left w:val="single" w:sz="18" w:space="0" w:color="008576"/>
          <w:bottom w:val="single" w:sz="18" w:space="0" w:color="008576"/>
          <w:right w:val="single" w:sz="18" w:space="0" w:color="008576"/>
          <w:insideH w:val="single" w:sz="18" w:space="0" w:color="008576"/>
          <w:insideV w:val="single" w:sz="18" w:space="0" w:color="008576"/>
        </w:tblBorders>
        <w:tblLook w:val="04A0" w:firstRow="1" w:lastRow="0" w:firstColumn="1" w:lastColumn="0" w:noHBand="0" w:noVBand="1"/>
      </w:tblPr>
      <w:tblGrid>
        <w:gridCol w:w="9572"/>
      </w:tblGrid>
      <w:tr w:rsidR="009B3DE7" w14:paraId="66F1706B" w14:textId="77777777" w:rsidTr="008D625F">
        <w:tc>
          <w:tcPr>
            <w:tcW w:w="9572" w:type="dxa"/>
            <w:shd w:val="clear" w:color="auto" w:fill="auto"/>
          </w:tcPr>
          <w:p w14:paraId="4E17179B" w14:textId="26656BF8" w:rsidR="009B3DE7" w:rsidRPr="00E56BFF" w:rsidRDefault="009B3DE7" w:rsidP="00030D37">
            <w:pPr>
              <w:rPr>
                <w:b/>
              </w:rPr>
            </w:pPr>
            <w:bookmarkStart w:id="251" w:name="_Hlk494958236"/>
            <w:r w:rsidRPr="00E56BFF">
              <w:rPr>
                <w:b/>
              </w:rPr>
              <w:t>QUESTION</w:t>
            </w:r>
            <w:r w:rsidR="003317B3" w:rsidRPr="00E56BFF">
              <w:rPr>
                <w:b/>
              </w:rPr>
              <w:t xml:space="preserve"> 9</w:t>
            </w:r>
            <w:r w:rsidRPr="00E56BFF">
              <w:rPr>
                <w:b/>
              </w:rPr>
              <w:t xml:space="preserve">: </w:t>
            </w:r>
            <w:r w:rsidR="00952B1F" w:rsidRPr="00E56BFF">
              <w:rPr>
                <w:b/>
              </w:rPr>
              <w:t>Do you anticipate any associated impacts on the SCR or the CDCM/EDCM review by continuing to progress DCP 266? If so, what is the impact?</w:t>
            </w:r>
          </w:p>
        </w:tc>
      </w:tr>
    </w:tbl>
    <w:bookmarkEnd w:id="251"/>
    <w:p w14:paraId="432D55FB" w14:textId="77777777" w:rsidR="00797A08" w:rsidRPr="00EB32BB" w:rsidRDefault="00797A08" w:rsidP="0017137C">
      <w:pPr>
        <w:pStyle w:val="Heading4"/>
        <w:keepNext w:val="0"/>
        <w:keepLines w:val="0"/>
        <w:spacing w:before="120" w:after="0" w:line="240" w:lineRule="auto"/>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Consumer Impacts</w:t>
      </w:r>
    </w:p>
    <w:p w14:paraId="3D485972" w14:textId="6A3793A9" w:rsidR="00797A08" w:rsidRPr="007E090F" w:rsidRDefault="00797A08" w:rsidP="00C91B97">
      <w:pPr>
        <w:pStyle w:val="Heading2"/>
        <w:keepNext w:val="0"/>
        <w:numPr>
          <w:ilvl w:val="1"/>
          <w:numId w:val="14"/>
        </w:numPr>
        <w:spacing w:before="240" w:after="60" w:line="360" w:lineRule="auto"/>
        <w:jc w:val="both"/>
        <w:rPr>
          <w:color w:val="auto"/>
          <w:sz w:val="20"/>
          <w:szCs w:val="20"/>
        </w:rPr>
      </w:pPr>
      <w:r w:rsidRPr="001B3997">
        <w:rPr>
          <w:color w:val="auto"/>
          <w:sz w:val="20"/>
          <w:szCs w:val="20"/>
        </w:rPr>
        <w:t xml:space="preserve">The Working Group considered that this change would benefit from Parties being able to understand its impact in a modified </w:t>
      </w:r>
      <w:r w:rsidRPr="007E090F">
        <w:rPr>
          <w:color w:val="auto"/>
          <w:sz w:val="20"/>
          <w:szCs w:val="20"/>
        </w:rPr>
        <w:t>CDCM/EDCM/PCDM</w:t>
      </w:r>
      <w:r w:rsidRPr="001B3997">
        <w:rPr>
          <w:color w:val="auto"/>
          <w:sz w:val="20"/>
          <w:szCs w:val="20"/>
        </w:rPr>
        <w:t xml:space="preserve"> model with impact estimates. The DCP 266 Modelling documentation acts as Attachment </w:t>
      </w:r>
      <w:r w:rsidR="00FE4E0A">
        <w:rPr>
          <w:color w:val="auto"/>
          <w:sz w:val="20"/>
          <w:szCs w:val="20"/>
        </w:rPr>
        <w:t>4</w:t>
      </w:r>
      <w:r w:rsidRPr="001B3997">
        <w:rPr>
          <w:color w:val="auto"/>
          <w:sz w:val="20"/>
          <w:szCs w:val="20"/>
        </w:rPr>
        <w:t xml:space="preserve">. The </w:t>
      </w:r>
      <w:r w:rsidRPr="007E090F">
        <w:rPr>
          <w:color w:val="auto"/>
          <w:sz w:val="20"/>
          <w:szCs w:val="20"/>
        </w:rPr>
        <w:t>CDCM/EDCM/PCDM</w:t>
      </w:r>
      <w:r w:rsidRPr="001B3997">
        <w:rPr>
          <w:color w:val="auto"/>
          <w:sz w:val="20"/>
          <w:szCs w:val="20"/>
        </w:rPr>
        <w:t xml:space="preserve"> model</w:t>
      </w:r>
      <w:r w:rsidRPr="007E090F">
        <w:rPr>
          <w:color w:val="auto"/>
          <w:sz w:val="20"/>
          <w:szCs w:val="20"/>
        </w:rPr>
        <w:t>s</w:t>
      </w:r>
      <w:r w:rsidRPr="001B3997">
        <w:rPr>
          <w:color w:val="auto"/>
          <w:sz w:val="20"/>
          <w:szCs w:val="20"/>
        </w:rPr>
        <w:t xml:space="preserve"> have been modified to</w:t>
      </w:r>
      <w:r w:rsidR="005E4500">
        <w:rPr>
          <w:color w:val="auto"/>
          <w:sz w:val="20"/>
          <w:szCs w:val="20"/>
        </w:rPr>
        <w:t xml:space="preserve"> incorporate the proposed solution. </w:t>
      </w:r>
    </w:p>
    <w:p w14:paraId="1B9C4D66" w14:textId="77777777" w:rsidR="00797A08" w:rsidRDefault="00797A08" w:rsidP="00C91B97">
      <w:pPr>
        <w:pStyle w:val="Heading2"/>
        <w:keepNext w:val="0"/>
        <w:numPr>
          <w:ilvl w:val="1"/>
          <w:numId w:val="14"/>
        </w:numPr>
        <w:spacing w:before="240" w:after="60" w:line="360" w:lineRule="auto"/>
        <w:jc w:val="both"/>
        <w:rPr>
          <w:color w:val="auto"/>
          <w:sz w:val="20"/>
          <w:szCs w:val="20"/>
        </w:rPr>
      </w:pPr>
      <w:r w:rsidRPr="002F21E4">
        <w:rPr>
          <w:color w:val="auto"/>
          <w:sz w:val="20"/>
          <w:szCs w:val="20"/>
        </w:rPr>
        <w:t>DNO Working Group members have s</w:t>
      </w:r>
      <w:r>
        <w:rPr>
          <w:color w:val="auto"/>
          <w:sz w:val="20"/>
          <w:szCs w:val="20"/>
        </w:rPr>
        <w:t>uccessfully populated the DCP 266</w:t>
      </w:r>
      <w:r w:rsidRPr="002F21E4">
        <w:rPr>
          <w:color w:val="auto"/>
          <w:sz w:val="20"/>
          <w:szCs w:val="20"/>
        </w:rPr>
        <w:t xml:space="preserve"> CDCM</w:t>
      </w:r>
      <w:r>
        <w:rPr>
          <w:color w:val="auto"/>
          <w:sz w:val="20"/>
          <w:szCs w:val="20"/>
        </w:rPr>
        <w:t>/EDCM/PCDM</w:t>
      </w:r>
      <w:r w:rsidRPr="002F21E4">
        <w:rPr>
          <w:color w:val="auto"/>
          <w:sz w:val="20"/>
          <w:szCs w:val="20"/>
        </w:rPr>
        <w:t xml:space="preserve"> model</w:t>
      </w:r>
      <w:r>
        <w:rPr>
          <w:color w:val="auto"/>
          <w:sz w:val="20"/>
          <w:szCs w:val="20"/>
        </w:rPr>
        <w:t>s</w:t>
      </w:r>
      <w:r w:rsidRPr="002F21E4">
        <w:rPr>
          <w:color w:val="auto"/>
          <w:sz w:val="20"/>
          <w:szCs w:val="20"/>
        </w:rPr>
        <w:t xml:space="preserve"> and replicated the expected resulting outputs from this modified model. </w:t>
      </w:r>
    </w:p>
    <w:p w14:paraId="5651F382" w14:textId="77777777" w:rsidR="00797A08" w:rsidRPr="00A72466" w:rsidRDefault="00797A08" w:rsidP="00B23B91">
      <w:pPr>
        <w:spacing w:line="240" w:lineRule="auto"/>
        <w:ind w:left="578"/>
        <w:outlineLvl w:val="1"/>
        <w:rPr>
          <w:rFonts w:cs="Arial"/>
          <w:b/>
          <w:bCs/>
          <w:iCs/>
          <w:szCs w:val="20"/>
        </w:rPr>
      </w:pPr>
      <w:r>
        <w:rPr>
          <w:rFonts w:cs="Arial"/>
          <w:b/>
          <w:bCs/>
          <w:iCs/>
          <w:szCs w:val="20"/>
        </w:rPr>
        <w:t>Impact Assessment</w:t>
      </w:r>
    </w:p>
    <w:p w14:paraId="20F79792" w14:textId="7128B101" w:rsidR="00797A08" w:rsidRPr="00615FD0" w:rsidRDefault="00797A08" w:rsidP="00030D37">
      <w:pPr>
        <w:pStyle w:val="Heading2"/>
        <w:keepNext w:val="0"/>
        <w:numPr>
          <w:ilvl w:val="1"/>
          <w:numId w:val="14"/>
        </w:numPr>
        <w:spacing w:before="240" w:after="60" w:line="360" w:lineRule="auto"/>
        <w:jc w:val="both"/>
        <w:rPr>
          <w:color w:val="auto"/>
          <w:sz w:val="20"/>
          <w:szCs w:val="20"/>
        </w:rPr>
      </w:pPr>
      <w:r>
        <w:rPr>
          <w:color w:val="auto"/>
          <w:sz w:val="20"/>
          <w:szCs w:val="20"/>
        </w:rPr>
        <w:t xml:space="preserve">The Impact Assessment documentation acts as Attachment </w:t>
      </w:r>
      <w:r w:rsidR="00FE4E0A" w:rsidRPr="0010396A">
        <w:rPr>
          <w:color w:val="auto"/>
          <w:sz w:val="20"/>
          <w:szCs w:val="20"/>
        </w:rPr>
        <w:t>5</w:t>
      </w:r>
      <w:r>
        <w:rPr>
          <w:color w:val="auto"/>
          <w:sz w:val="20"/>
          <w:szCs w:val="20"/>
        </w:rPr>
        <w:t xml:space="preserve"> to this consultation. </w:t>
      </w:r>
      <w:r w:rsidRPr="005A447E">
        <w:rPr>
          <w:color w:val="auto"/>
          <w:sz w:val="20"/>
          <w:szCs w:val="20"/>
        </w:rPr>
        <w:t>The</w:t>
      </w:r>
      <w:r w:rsidRPr="00030D37">
        <w:rPr>
          <w:color w:val="auto"/>
          <w:sz w:val="20"/>
          <w:szCs w:val="20"/>
        </w:rPr>
        <w:t xml:space="preserve"> </w:t>
      </w:r>
      <w:r w:rsidRPr="00615FD0">
        <w:rPr>
          <w:color w:val="auto"/>
          <w:sz w:val="20"/>
          <w:szCs w:val="20"/>
        </w:rPr>
        <w:t>analysis compared</w:t>
      </w:r>
      <w:r>
        <w:rPr>
          <w:color w:val="auto"/>
          <w:sz w:val="20"/>
          <w:szCs w:val="20"/>
        </w:rPr>
        <w:t>,</w:t>
      </w:r>
      <w:r w:rsidRPr="00615FD0">
        <w:rPr>
          <w:color w:val="auto"/>
          <w:sz w:val="20"/>
          <w:szCs w:val="20"/>
        </w:rPr>
        <w:t xml:space="preserve"> LDNO discount percentages before and after </w:t>
      </w:r>
      <w:r>
        <w:rPr>
          <w:color w:val="auto"/>
          <w:sz w:val="20"/>
          <w:szCs w:val="20"/>
        </w:rPr>
        <w:t xml:space="preserve">DCP 266, and </w:t>
      </w:r>
      <w:r w:rsidRPr="00615FD0">
        <w:rPr>
          <w:color w:val="auto"/>
          <w:sz w:val="20"/>
          <w:szCs w:val="20"/>
        </w:rPr>
        <w:t>also looked at the impact of changing LDNO discounts on end user tariffs.</w:t>
      </w:r>
    </w:p>
    <w:p w14:paraId="557E919B" w14:textId="77777777" w:rsidR="00797A08" w:rsidRPr="00615FD0" w:rsidRDefault="00797A08" w:rsidP="0017137C">
      <w:pPr>
        <w:pStyle w:val="Heading2"/>
        <w:keepNext w:val="0"/>
        <w:numPr>
          <w:ilvl w:val="1"/>
          <w:numId w:val="14"/>
        </w:numPr>
        <w:spacing w:before="0" w:after="60" w:line="360" w:lineRule="auto"/>
        <w:jc w:val="both"/>
        <w:rPr>
          <w:color w:val="auto"/>
          <w:sz w:val="20"/>
          <w:szCs w:val="20"/>
        </w:rPr>
      </w:pPr>
      <w:r>
        <w:rPr>
          <w:color w:val="auto"/>
          <w:sz w:val="20"/>
          <w:szCs w:val="20"/>
        </w:rPr>
        <w:t xml:space="preserve">The </w:t>
      </w:r>
      <w:r w:rsidRPr="00615FD0">
        <w:rPr>
          <w:color w:val="auto"/>
          <w:sz w:val="20"/>
          <w:szCs w:val="20"/>
        </w:rPr>
        <w:t xml:space="preserve">full results of </w:t>
      </w:r>
      <w:r>
        <w:rPr>
          <w:color w:val="auto"/>
          <w:sz w:val="20"/>
          <w:szCs w:val="20"/>
        </w:rPr>
        <w:t>the analysis are set out in</w:t>
      </w:r>
      <w:r w:rsidRPr="00615FD0">
        <w:rPr>
          <w:color w:val="auto"/>
          <w:sz w:val="20"/>
          <w:szCs w:val="20"/>
        </w:rPr>
        <w:t xml:space="preserve"> the following set of documents:</w:t>
      </w:r>
    </w:p>
    <w:p w14:paraId="73A4D1C7" w14:textId="77777777" w:rsidR="00797A08" w:rsidRPr="00615FD0" w:rsidRDefault="00797A08" w:rsidP="0017137C">
      <w:pPr>
        <w:pStyle w:val="Heading2"/>
        <w:keepNext w:val="0"/>
        <w:spacing w:before="0" w:after="60" w:line="360" w:lineRule="auto"/>
        <w:ind w:left="1134" w:hanging="567"/>
        <w:jc w:val="both"/>
        <w:rPr>
          <w:color w:val="auto"/>
          <w:sz w:val="20"/>
          <w:szCs w:val="20"/>
        </w:rPr>
      </w:pPr>
      <w:r w:rsidRPr="00615FD0">
        <w:rPr>
          <w:color w:val="auto"/>
          <w:sz w:val="20"/>
          <w:szCs w:val="20"/>
        </w:rPr>
        <w:t>(a)</w:t>
      </w:r>
      <w:r w:rsidRPr="00615FD0">
        <w:rPr>
          <w:color w:val="auto"/>
          <w:sz w:val="20"/>
          <w:szCs w:val="20"/>
        </w:rPr>
        <w:tab/>
        <w:t>The file labelled Appendix 1 sets out the impact of DCP 266 on LDNO discount percentages for all combinations of boundary and end user tariffs. This includes both CDCM (method M) and EDCM (extended method M) discounts.</w:t>
      </w:r>
    </w:p>
    <w:p w14:paraId="1510C3C5" w14:textId="77777777" w:rsidR="00797A08" w:rsidRPr="00615FD0" w:rsidRDefault="00797A08" w:rsidP="0017137C">
      <w:pPr>
        <w:pStyle w:val="Heading2"/>
        <w:keepNext w:val="0"/>
        <w:spacing w:before="0" w:after="60" w:line="360" w:lineRule="auto"/>
        <w:ind w:left="1134" w:hanging="567"/>
        <w:jc w:val="both"/>
        <w:rPr>
          <w:color w:val="auto"/>
          <w:sz w:val="20"/>
          <w:szCs w:val="20"/>
        </w:rPr>
      </w:pPr>
      <w:r w:rsidRPr="00615FD0">
        <w:rPr>
          <w:color w:val="auto"/>
          <w:sz w:val="20"/>
          <w:szCs w:val="20"/>
        </w:rPr>
        <w:t>(b)</w:t>
      </w:r>
      <w:r w:rsidRPr="00615FD0">
        <w:rPr>
          <w:color w:val="auto"/>
          <w:sz w:val="20"/>
          <w:szCs w:val="20"/>
        </w:rPr>
        <w:tab/>
        <w:t xml:space="preserve">The file labelled Appendix 2 sets out the impact on LDNO discount percentages in a map form, showing differences in the impact between DNO areas (excluding SPEN). </w:t>
      </w:r>
    </w:p>
    <w:p w14:paraId="3F331570" w14:textId="77777777" w:rsidR="00797A08" w:rsidRDefault="00797A08" w:rsidP="0017137C">
      <w:pPr>
        <w:pStyle w:val="Heading2"/>
        <w:keepNext w:val="0"/>
        <w:spacing w:before="0" w:after="60" w:line="360" w:lineRule="auto"/>
        <w:ind w:left="1134" w:hanging="567"/>
        <w:jc w:val="both"/>
        <w:rPr>
          <w:color w:val="auto"/>
          <w:sz w:val="20"/>
          <w:szCs w:val="20"/>
        </w:rPr>
      </w:pPr>
      <w:r w:rsidRPr="00615FD0">
        <w:rPr>
          <w:color w:val="auto"/>
          <w:sz w:val="20"/>
          <w:szCs w:val="20"/>
        </w:rPr>
        <w:t>(c)</w:t>
      </w:r>
      <w:r w:rsidRPr="00615FD0">
        <w:rPr>
          <w:color w:val="auto"/>
          <w:sz w:val="20"/>
          <w:szCs w:val="20"/>
        </w:rPr>
        <w:tab/>
        <w:t>The folder labelled Appendix 3 contains three spreadsheets setting out the impact of DCP 266 on CDCM tariffs. This covers the impact on tariff components (unit rates, fixed charges, capacity charges etc), the impact on aggregate revenue by tariff and the impact on average revenue per tariff expressed in p/kWh.</w:t>
      </w:r>
      <w:r w:rsidRPr="005A447E">
        <w:rPr>
          <w:color w:val="auto"/>
          <w:sz w:val="20"/>
          <w:szCs w:val="20"/>
        </w:rPr>
        <w:t xml:space="preserve"> </w:t>
      </w:r>
    </w:p>
    <w:p w14:paraId="0B649E2C" w14:textId="55F772FA" w:rsidR="00797A08" w:rsidRPr="002812B6" w:rsidRDefault="00797A08" w:rsidP="0017137C">
      <w:pPr>
        <w:pStyle w:val="Heading2"/>
        <w:keepNext w:val="0"/>
        <w:numPr>
          <w:ilvl w:val="1"/>
          <w:numId w:val="14"/>
        </w:numPr>
        <w:spacing w:before="240" w:after="60" w:line="360" w:lineRule="auto"/>
        <w:jc w:val="both"/>
        <w:rPr>
          <w:color w:val="auto"/>
          <w:sz w:val="20"/>
          <w:szCs w:val="20"/>
        </w:rPr>
      </w:pPr>
      <w:r w:rsidRPr="002812B6">
        <w:rPr>
          <w:color w:val="auto"/>
          <w:sz w:val="20"/>
          <w:szCs w:val="20"/>
        </w:rPr>
        <w:t>Under the DCP 266 approach, the p/kWh margins calculated under the method M approach could be higher than the corresponding average CDCM end user tariff, which in turn could lead to discount percentages greater than 100 per cent. In such cases, the discount percentages are capped at 100 per cent.</w:t>
      </w:r>
      <w:r w:rsidR="00CD1499" w:rsidRPr="002812B6">
        <w:rPr>
          <w:color w:val="auto"/>
          <w:sz w:val="20"/>
          <w:szCs w:val="20"/>
        </w:rPr>
        <w:t xml:space="preserve"> </w:t>
      </w:r>
    </w:p>
    <w:p w14:paraId="4F1E3A8F" w14:textId="65DF832C" w:rsidR="003317EE" w:rsidRPr="002812B6" w:rsidRDefault="00797A08" w:rsidP="0017137C">
      <w:pPr>
        <w:pStyle w:val="Heading2"/>
        <w:keepNext w:val="0"/>
        <w:numPr>
          <w:ilvl w:val="1"/>
          <w:numId w:val="14"/>
        </w:numPr>
        <w:spacing w:before="240" w:after="60" w:line="360" w:lineRule="auto"/>
        <w:jc w:val="both"/>
        <w:rPr>
          <w:color w:val="auto"/>
          <w:sz w:val="20"/>
          <w:szCs w:val="20"/>
        </w:rPr>
      </w:pPr>
      <w:r w:rsidRPr="002812B6">
        <w:rPr>
          <w:color w:val="auto"/>
          <w:sz w:val="20"/>
          <w:szCs w:val="20"/>
        </w:rPr>
        <w:lastRenderedPageBreak/>
        <w:t xml:space="preserve">The DCP 266 approach does not allow the calculation of discount percentages in cases where forecast volumes for the corresponding all the way tariff in CDCM table 1053 are zero.  In such cases, the model defaults to a discount percentage of 100 per cent. </w:t>
      </w:r>
      <w:r w:rsidR="00CD1499" w:rsidRPr="002812B6">
        <w:rPr>
          <w:color w:val="auto"/>
          <w:sz w:val="20"/>
          <w:szCs w:val="20"/>
        </w:rPr>
        <w:t>The legal text mandates that a value will need to be populated</w:t>
      </w:r>
      <w:ins w:id="252" w:author="John Lawton" w:date="2017-10-10T11:55:00Z">
        <w:r w:rsidR="00E72A2F">
          <w:rPr>
            <w:color w:val="auto"/>
            <w:sz w:val="20"/>
            <w:szCs w:val="20"/>
          </w:rPr>
          <w:t xml:space="preserve"> in order to determine the discount.</w:t>
        </w:r>
      </w:ins>
    </w:p>
    <w:p w14:paraId="69A3FC27" w14:textId="79A56C6B" w:rsidR="00797A08" w:rsidRDefault="00797A08" w:rsidP="003D05AC">
      <w:pPr>
        <w:pStyle w:val="Heading2"/>
        <w:keepNext w:val="0"/>
        <w:numPr>
          <w:ilvl w:val="1"/>
          <w:numId w:val="14"/>
        </w:numPr>
        <w:spacing w:before="240" w:after="60" w:line="360" w:lineRule="auto"/>
        <w:jc w:val="both"/>
        <w:rPr>
          <w:color w:val="auto"/>
          <w:sz w:val="20"/>
          <w:szCs w:val="20"/>
        </w:rPr>
      </w:pPr>
      <w:commentRangeStart w:id="253"/>
      <w:r w:rsidRPr="00615FD0">
        <w:rPr>
          <w:color w:val="auto"/>
          <w:sz w:val="20"/>
          <w:szCs w:val="20"/>
        </w:rPr>
        <w:t>The following table</w:t>
      </w:r>
      <w:r w:rsidR="003317EE">
        <w:rPr>
          <w:color w:val="auto"/>
          <w:sz w:val="20"/>
          <w:szCs w:val="20"/>
        </w:rPr>
        <w:t>s</w:t>
      </w:r>
      <w:r w:rsidRPr="00615FD0">
        <w:rPr>
          <w:color w:val="auto"/>
          <w:sz w:val="20"/>
          <w:szCs w:val="20"/>
        </w:rPr>
        <w:t xml:space="preserve"> set out a summary of the impact of DCP 266 on. </w:t>
      </w:r>
    </w:p>
    <w:p w14:paraId="4893F1EB" w14:textId="358E07E3" w:rsidR="00797A08" w:rsidRDefault="00797A08" w:rsidP="00797A08">
      <w:pPr>
        <w:pStyle w:val="Caption"/>
        <w:rPr>
          <w:ins w:id="254" w:author="Dylan Townsend" w:date="2017-10-12T11:52:00Z"/>
        </w:rPr>
      </w:pPr>
      <w:r>
        <w:t xml:space="preserve">Table </w:t>
      </w:r>
      <w:r w:rsidR="00256CDC">
        <w:fldChar w:fldCharType="begin"/>
      </w:r>
      <w:r w:rsidR="00256CDC">
        <w:instrText xml:space="preserve"> SEQ Table \* ARABIC </w:instrText>
      </w:r>
      <w:r w:rsidR="00256CDC">
        <w:fldChar w:fldCharType="separate"/>
      </w:r>
      <w:r>
        <w:rPr>
          <w:noProof/>
        </w:rPr>
        <w:t>1</w:t>
      </w:r>
      <w:r w:rsidR="00256CDC">
        <w:rPr>
          <w:noProof/>
        </w:rPr>
        <w:fldChar w:fldCharType="end"/>
      </w:r>
      <w:r w:rsidR="003317EE">
        <w:rPr>
          <w:noProof/>
        </w:rPr>
        <w:t>:</w:t>
      </w:r>
      <w:r>
        <w:t xml:space="preserve"> Summary of the impact of DCP 266 </w:t>
      </w:r>
      <w:r w:rsidR="003317EE">
        <w:t xml:space="preserve">on </w:t>
      </w:r>
      <w:commentRangeEnd w:id="253"/>
      <w:r w:rsidR="00E44985">
        <w:rPr>
          <w:rStyle w:val="CommentReference"/>
          <w:b w:val="0"/>
          <w:bCs w:val="0"/>
          <w:color w:val="auto"/>
        </w:rPr>
        <w:commentReference w:id="253"/>
      </w:r>
    </w:p>
    <w:p w14:paraId="689473E9" w14:textId="74318F19" w:rsidR="002B3663" w:rsidRPr="002B3663" w:rsidRDefault="00E44985" w:rsidP="00E44985">
      <w:commentRangeStart w:id="255"/>
      <w:ins w:id="256" w:author="Dylan Townsend" w:date="2017-10-22T20:00:00Z">
        <w:r>
          <w:t>UPDATED TABLES</w:t>
        </w:r>
      </w:ins>
      <w:ins w:id="257" w:author="Dylan Townsend" w:date="2017-10-22T20:01:00Z">
        <w:r>
          <w:t xml:space="preserve"> TO BE INSERTED HERE</w:t>
        </w:r>
        <w:commentRangeEnd w:id="255"/>
        <w:r>
          <w:rPr>
            <w:rStyle w:val="CommentReference"/>
          </w:rPr>
          <w:commentReference w:id="255"/>
        </w:r>
      </w:ins>
      <w:ins w:id="258" w:author="Dylan Townsend" w:date="2017-10-12T11:58:00Z">
        <w:r w:rsidR="002B3663">
          <w:t xml:space="preserve"> </w:t>
        </w:r>
      </w:ins>
    </w:p>
    <w:tbl>
      <w:tblPr>
        <w:tblW w:w="9412" w:type="dxa"/>
        <w:tblInd w:w="108" w:type="dxa"/>
        <w:tblLook w:val="04A0" w:firstRow="1" w:lastRow="0" w:firstColumn="1" w:lastColumn="0" w:noHBand="0" w:noVBand="1"/>
      </w:tblPr>
      <w:tblGrid>
        <w:gridCol w:w="9176"/>
        <w:gridCol w:w="236"/>
      </w:tblGrid>
      <w:tr w:rsidR="00227BB8" w:rsidRPr="00227BB8" w14:paraId="14DB6D42" w14:textId="77777777" w:rsidTr="00030D37">
        <w:trPr>
          <w:trHeight w:val="390"/>
        </w:trPr>
        <w:tc>
          <w:tcPr>
            <w:tcW w:w="9176" w:type="dxa"/>
            <w:tcBorders>
              <w:top w:val="nil"/>
              <w:left w:val="nil"/>
              <w:bottom w:val="nil"/>
              <w:right w:val="nil"/>
            </w:tcBorders>
            <w:shd w:val="clear" w:color="auto" w:fill="auto"/>
            <w:noWrap/>
            <w:vAlign w:val="bottom"/>
            <w:hideMark/>
          </w:tcPr>
          <w:p w14:paraId="0B47E1F3" w14:textId="3DA01E78" w:rsidR="00D86262" w:rsidRPr="00227BB8" w:rsidRDefault="00D86262">
            <w:pPr>
              <w:spacing w:before="0" w:after="0" w:line="240" w:lineRule="auto"/>
              <w:rPr>
                <w:rFonts w:ascii="Calibri" w:hAnsi="Calibri" w:cs="Calibri"/>
                <w:b/>
                <w:bCs/>
                <w:color w:val="000000"/>
                <w:sz w:val="28"/>
                <w:szCs w:val="28"/>
              </w:rPr>
            </w:pPr>
          </w:p>
        </w:tc>
        <w:tc>
          <w:tcPr>
            <w:tcW w:w="236" w:type="dxa"/>
            <w:tcBorders>
              <w:top w:val="nil"/>
              <w:left w:val="nil"/>
              <w:bottom w:val="nil"/>
              <w:right w:val="nil"/>
            </w:tcBorders>
            <w:shd w:val="clear" w:color="auto" w:fill="auto"/>
            <w:noWrap/>
            <w:vAlign w:val="bottom"/>
            <w:hideMark/>
          </w:tcPr>
          <w:p w14:paraId="5FB3EEC2" w14:textId="77777777" w:rsidR="00227BB8" w:rsidRPr="00227BB8" w:rsidRDefault="00227BB8" w:rsidP="00227BB8">
            <w:pPr>
              <w:spacing w:before="0" w:after="0" w:line="240" w:lineRule="auto"/>
              <w:rPr>
                <w:rFonts w:ascii="Calibri" w:hAnsi="Calibri" w:cs="Calibri"/>
                <w:b/>
                <w:bCs/>
                <w:color w:val="000000"/>
                <w:sz w:val="28"/>
                <w:szCs w:val="28"/>
              </w:rPr>
            </w:pPr>
          </w:p>
        </w:tc>
      </w:tr>
    </w:tbl>
    <w:p w14:paraId="214ECFFE" w14:textId="77777777" w:rsidR="00797A08" w:rsidRPr="00EB32BB" w:rsidRDefault="00797A08" w:rsidP="00797A08">
      <w:pPr>
        <w:pStyle w:val="Heading4"/>
        <w:keepLines w:val="0"/>
        <w:spacing w:before="120" w:line="240" w:lineRule="auto"/>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Environmental Impacts</w:t>
      </w:r>
    </w:p>
    <w:p w14:paraId="678E15EB" w14:textId="77777777" w:rsidR="00797A08" w:rsidRPr="008C0B7B" w:rsidRDefault="00797A08" w:rsidP="00797A08">
      <w:pPr>
        <w:pStyle w:val="Heading2"/>
        <w:keepNext w:val="0"/>
        <w:numPr>
          <w:ilvl w:val="1"/>
          <w:numId w:val="14"/>
        </w:numPr>
        <w:spacing w:before="240" w:after="60" w:line="360" w:lineRule="auto"/>
        <w:jc w:val="both"/>
        <w:rPr>
          <w:rFonts w:cs="Times New Roman"/>
          <w:bCs w:val="0"/>
          <w:iCs w:val="0"/>
          <w:color w:val="auto"/>
          <w:sz w:val="20"/>
          <w:szCs w:val="24"/>
        </w:rPr>
      </w:pPr>
      <w:r w:rsidRPr="008C0B7B">
        <w:rPr>
          <w:rFonts w:cs="Times New Roman"/>
          <w:bCs w:val="0"/>
          <w:iCs w:val="0"/>
          <w:color w:val="auto"/>
          <w:sz w:val="20"/>
          <w:szCs w:val="24"/>
        </w:rPr>
        <w:t xml:space="preserve">In accordance with DCUSA Clause 11.14.6, the Working Group assessed whether there would be a material impact on greenhouse gas emissions if DCP </w:t>
      </w:r>
      <w:r>
        <w:rPr>
          <w:rFonts w:cs="Times New Roman"/>
          <w:bCs w:val="0"/>
          <w:iCs w:val="0"/>
          <w:color w:val="auto"/>
          <w:sz w:val="20"/>
          <w:szCs w:val="24"/>
        </w:rPr>
        <w:t>266</w:t>
      </w:r>
      <w:r w:rsidRPr="008C0B7B">
        <w:rPr>
          <w:rFonts w:cs="Times New Roman"/>
          <w:bCs w:val="0"/>
          <w:iCs w:val="0"/>
          <w:color w:val="auto"/>
          <w:sz w:val="20"/>
          <w:szCs w:val="24"/>
        </w:rPr>
        <w:t xml:space="preserve"> were implemented. The Working Group did not identify any material impact on greenhouse gas emissions from the implementation of this CP.</w:t>
      </w:r>
    </w:p>
    <w:p w14:paraId="50EBBF9F" w14:textId="77777777" w:rsidR="00797A08" w:rsidRPr="00B52063" w:rsidRDefault="00797A08" w:rsidP="00797A08">
      <w:pPr>
        <w:pStyle w:val="Heading4"/>
        <w:keepLines w:val="0"/>
        <w:spacing w:before="120" w:line="240" w:lineRule="auto"/>
        <w:rPr>
          <w:rFonts w:ascii="Arial" w:eastAsia="Times New Roman" w:hAnsi="Arial" w:cs="Arial"/>
          <w:i w:val="0"/>
          <w:iCs w:val="0"/>
          <w:color w:val="008576"/>
          <w:sz w:val="24"/>
          <w:szCs w:val="28"/>
        </w:rPr>
      </w:pPr>
      <w:r w:rsidRPr="00B52063">
        <w:rPr>
          <w:rFonts w:ascii="Arial" w:eastAsia="Times New Roman" w:hAnsi="Arial" w:cs="Arial"/>
          <w:i w:val="0"/>
          <w:iCs w:val="0"/>
          <w:color w:val="008576"/>
          <w:sz w:val="24"/>
          <w:szCs w:val="28"/>
        </w:rPr>
        <w:t>Engagement with the Authority</w:t>
      </w:r>
    </w:p>
    <w:p w14:paraId="7F231C23" w14:textId="77777777" w:rsidR="00797A08" w:rsidRPr="00962EC4" w:rsidRDefault="00797A08" w:rsidP="00962EC4">
      <w:pPr>
        <w:pStyle w:val="Heading2"/>
        <w:keepNext w:val="0"/>
        <w:numPr>
          <w:ilvl w:val="1"/>
          <w:numId w:val="14"/>
        </w:numPr>
        <w:spacing w:line="360" w:lineRule="auto"/>
        <w:ind w:left="578" w:hanging="578"/>
        <w:jc w:val="both"/>
        <w:rPr>
          <w:rFonts w:cs="Times New Roman"/>
          <w:bCs w:val="0"/>
          <w:iCs w:val="0"/>
          <w:color w:val="auto"/>
          <w:sz w:val="20"/>
          <w:szCs w:val="24"/>
        </w:rPr>
      </w:pPr>
      <w:r w:rsidRPr="002733C1">
        <w:rPr>
          <w:rFonts w:cs="Times New Roman"/>
          <w:bCs w:val="0"/>
          <w:iCs w:val="0"/>
          <w:color w:val="auto"/>
          <w:sz w:val="20"/>
          <w:szCs w:val="24"/>
        </w:rPr>
        <w:t xml:space="preserve">Ofgem has been fully engaged throughout the development of DCP </w:t>
      </w:r>
      <w:r>
        <w:rPr>
          <w:rFonts w:cs="Times New Roman"/>
          <w:bCs w:val="0"/>
          <w:iCs w:val="0"/>
          <w:color w:val="auto"/>
          <w:sz w:val="20"/>
          <w:szCs w:val="24"/>
        </w:rPr>
        <w:t>266</w:t>
      </w:r>
      <w:r w:rsidRPr="002733C1">
        <w:rPr>
          <w:rFonts w:cs="Times New Roman"/>
          <w:bCs w:val="0"/>
          <w:iCs w:val="0"/>
          <w:color w:val="auto"/>
          <w:sz w:val="20"/>
          <w:szCs w:val="24"/>
        </w:rPr>
        <w:t xml:space="preserve"> as a</w:t>
      </w:r>
      <w:r>
        <w:rPr>
          <w:rFonts w:cs="Times New Roman"/>
          <w:bCs w:val="0"/>
          <w:iCs w:val="0"/>
          <w:color w:val="auto"/>
          <w:sz w:val="20"/>
          <w:szCs w:val="24"/>
        </w:rPr>
        <w:t>n Observing</w:t>
      </w:r>
      <w:r w:rsidRPr="002733C1">
        <w:rPr>
          <w:rFonts w:cs="Times New Roman"/>
          <w:bCs w:val="0"/>
          <w:iCs w:val="0"/>
          <w:color w:val="auto"/>
          <w:sz w:val="20"/>
          <w:szCs w:val="24"/>
        </w:rPr>
        <w:t xml:space="preserve"> member of the Working Group.</w:t>
      </w:r>
    </w:p>
    <w:p w14:paraId="00FB61B5" w14:textId="77777777" w:rsidR="00450385" w:rsidRPr="00EB32BB" w:rsidRDefault="00C31A20" w:rsidP="00CC0C7A">
      <w:pPr>
        <w:pStyle w:val="Heading02"/>
        <w:keepNext w:val="0"/>
        <w:numPr>
          <w:ilvl w:val="0"/>
          <w:numId w:val="14"/>
        </w:numPr>
        <w:rPr>
          <w:noProof/>
        </w:rPr>
      </w:pPr>
      <w:bookmarkStart w:id="259" w:name="_Toc318962140"/>
      <w:bookmarkStart w:id="260" w:name="_Toc453107803"/>
      <w:bookmarkStart w:id="261" w:name="_Toc494981279"/>
      <w:r w:rsidRPr="00EB32BB">
        <w:rPr>
          <w:noProof/>
        </w:rPr>
        <w:t>Imple</w:t>
      </w:r>
      <w:r w:rsidR="00461C2F" w:rsidRPr="00EB32BB">
        <w:rPr>
          <w:noProof/>
        </w:rPr>
        <w:t>me</w:t>
      </w:r>
      <w:r w:rsidRPr="00EB32BB">
        <w:rPr>
          <w:noProof/>
        </w:rPr>
        <w:t>ntation</w:t>
      </w:r>
      <w:bookmarkEnd w:id="259"/>
      <w:bookmarkEnd w:id="260"/>
      <w:bookmarkEnd w:id="261"/>
    </w:p>
    <w:p w14:paraId="46DFFAF3" w14:textId="2400D0D6" w:rsidR="002B219B" w:rsidRDefault="002B219B" w:rsidP="00030D37">
      <w:pPr>
        <w:pStyle w:val="Heading2"/>
        <w:keepNext w:val="0"/>
        <w:numPr>
          <w:ilvl w:val="1"/>
          <w:numId w:val="14"/>
        </w:numPr>
        <w:spacing w:line="360" w:lineRule="auto"/>
        <w:ind w:left="578" w:hanging="578"/>
        <w:jc w:val="both"/>
        <w:rPr>
          <w:rFonts w:cs="Times New Roman"/>
          <w:bCs w:val="0"/>
          <w:iCs w:val="0"/>
          <w:color w:val="auto"/>
          <w:sz w:val="20"/>
          <w:szCs w:val="24"/>
        </w:rPr>
      </w:pPr>
      <w:bookmarkStart w:id="262" w:name="_Toc156882583"/>
      <w:bookmarkStart w:id="263" w:name="_Toc163008071"/>
      <w:bookmarkStart w:id="264" w:name="_Toc318962141"/>
      <w:bookmarkStart w:id="265" w:name="_Toc453107804"/>
      <w:r w:rsidRPr="00030D37">
        <w:rPr>
          <w:rFonts w:cs="Times New Roman"/>
          <w:bCs w:val="0"/>
          <w:iCs w:val="0"/>
          <w:color w:val="auto"/>
          <w:sz w:val="20"/>
          <w:szCs w:val="24"/>
        </w:rPr>
        <w:t>The</w:t>
      </w:r>
      <w:r w:rsidR="00034DDE" w:rsidRPr="00030D37">
        <w:rPr>
          <w:rFonts w:cs="Times New Roman"/>
          <w:bCs w:val="0"/>
          <w:iCs w:val="0"/>
          <w:color w:val="auto"/>
          <w:sz w:val="20"/>
          <w:szCs w:val="24"/>
        </w:rPr>
        <w:t xml:space="preserve"> proposed implementation date for DCP 266</w:t>
      </w:r>
      <w:r w:rsidRPr="00030D37">
        <w:rPr>
          <w:rFonts w:cs="Times New Roman"/>
          <w:bCs w:val="0"/>
          <w:iCs w:val="0"/>
          <w:color w:val="auto"/>
          <w:sz w:val="20"/>
          <w:szCs w:val="24"/>
        </w:rPr>
        <w:t xml:space="preserve"> is 1 April 20</w:t>
      </w:r>
      <w:r w:rsidR="00687915" w:rsidRPr="00030D37">
        <w:rPr>
          <w:rFonts w:cs="Times New Roman"/>
          <w:bCs w:val="0"/>
          <w:iCs w:val="0"/>
          <w:color w:val="auto"/>
          <w:sz w:val="20"/>
          <w:szCs w:val="24"/>
        </w:rPr>
        <w:t>20</w:t>
      </w:r>
      <w:r w:rsidRPr="00030D37">
        <w:rPr>
          <w:rFonts w:cs="Times New Roman"/>
          <w:bCs w:val="0"/>
          <w:iCs w:val="0"/>
          <w:color w:val="auto"/>
          <w:sz w:val="20"/>
          <w:szCs w:val="24"/>
        </w:rPr>
        <w:t>.</w:t>
      </w:r>
    </w:p>
    <w:tbl>
      <w:tblPr>
        <w:tblW w:w="0" w:type="auto"/>
        <w:tblBorders>
          <w:top w:val="single" w:sz="18" w:space="0" w:color="008576"/>
          <w:left w:val="single" w:sz="18" w:space="0" w:color="008576"/>
          <w:bottom w:val="single" w:sz="18" w:space="0" w:color="008576"/>
          <w:right w:val="single" w:sz="18" w:space="0" w:color="008576"/>
          <w:insideH w:val="single" w:sz="18" w:space="0" w:color="008576"/>
          <w:insideV w:val="single" w:sz="18" w:space="0" w:color="008576"/>
        </w:tblBorders>
        <w:tblLook w:val="04A0" w:firstRow="1" w:lastRow="0" w:firstColumn="1" w:lastColumn="0" w:noHBand="0" w:noVBand="1"/>
      </w:tblPr>
      <w:tblGrid>
        <w:gridCol w:w="9572"/>
      </w:tblGrid>
      <w:tr w:rsidR="0067689E" w:rsidRPr="0010396A" w14:paraId="05A98C9E" w14:textId="77777777" w:rsidTr="008D625F">
        <w:tc>
          <w:tcPr>
            <w:tcW w:w="9572" w:type="dxa"/>
            <w:shd w:val="clear" w:color="auto" w:fill="auto"/>
          </w:tcPr>
          <w:p w14:paraId="1EF705E3" w14:textId="26B21446" w:rsidR="0067689E" w:rsidRPr="008D625F" w:rsidRDefault="003317B3" w:rsidP="0067689E">
            <w:pPr>
              <w:rPr>
                <w:rFonts w:cs="Arial"/>
                <w:b/>
                <w:szCs w:val="20"/>
              </w:rPr>
            </w:pPr>
            <w:r w:rsidRPr="008D625F">
              <w:rPr>
                <w:rFonts w:cs="Arial"/>
                <w:b/>
                <w:szCs w:val="20"/>
              </w:rPr>
              <w:t>QUESTION 10</w:t>
            </w:r>
            <w:r w:rsidR="0067689E" w:rsidRPr="008D625F">
              <w:rPr>
                <w:rFonts w:cs="Arial"/>
                <w:b/>
                <w:szCs w:val="20"/>
              </w:rPr>
              <w:t xml:space="preserve">: </w:t>
            </w:r>
            <w:r w:rsidR="0067689E" w:rsidRPr="008D625F">
              <w:rPr>
                <w:rFonts w:cs="Arial"/>
                <w:b/>
                <w:bCs/>
                <w:iCs/>
                <w:szCs w:val="20"/>
              </w:rPr>
              <w:t>If DCP 266 were to be approved are you supportive of the proposed implementation date of 01 April 2020?</w:t>
            </w:r>
          </w:p>
        </w:tc>
      </w:tr>
    </w:tbl>
    <w:p w14:paraId="19AB1DD6" w14:textId="77777777" w:rsidR="00F04014" w:rsidRPr="00F04014" w:rsidRDefault="00F007A0" w:rsidP="00F04014">
      <w:pPr>
        <w:pStyle w:val="Heading02"/>
        <w:keepNext w:val="0"/>
        <w:numPr>
          <w:ilvl w:val="0"/>
          <w:numId w:val="14"/>
        </w:numPr>
      </w:pPr>
      <w:bookmarkStart w:id="266" w:name="_Toc494981280"/>
      <w:r w:rsidRPr="00EB32BB">
        <w:t>Legal Text</w:t>
      </w:r>
      <w:bookmarkEnd w:id="262"/>
      <w:bookmarkEnd w:id="263"/>
      <w:bookmarkEnd w:id="264"/>
      <w:bookmarkEnd w:id="265"/>
      <w:bookmarkEnd w:id="266"/>
    </w:p>
    <w:p w14:paraId="54A46CB6" w14:textId="33FF056F" w:rsidR="00034DDE" w:rsidRPr="00030D37" w:rsidRDefault="00034DDE" w:rsidP="00030D37">
      <w:pPr>
        <w:pStyle w:val="Heading2"/>
        <w:keepNext w:val="0"/>
        <w:numPr>
          <w:ilvl w:val="1"/>
          <w:numId w:val="14"/>
        </w:numPr>
        <w:spacing w:line="360" w:lineRule="auto"/>
        <w:ind w:left="578" w:hanging="578"/>
        <w:jc w:val="both"/>
        <w:rPr>
          <w:bCs w:val="0"/>
          <w:iCs w:val="0"/>
          <w:sz w:val="20"/>
          <w:szCs w:val="24"/>
        </w:rPr>
      </w:pPr>
      <w:r w:rsidRPr="00030D37">
        <w:rPr>
          <w:rFonts w:cs="Times New Roman"/>
          <w:bCs w:val="0"/>
          <w:iCs w:val="0"/>
          <w:color w:val="auto"/>
          <w:sz w:val="20"/>
          <w:szCs w:val="24"/>
        </w:rPr>
        <w:t xml:space="preserve">The proposed DCP 266 Legal Text has been provided as Attachment </w:t>
      </w:r>
      <w:r w:rsidR="00FE4E0A">
        <w:rPr>
          <w:rFonts w:cs="Times New Roman"/>
          <w:bCs w:val="0"/>
          <w:iCs w:val="0"/>
          <w:color w:val="auto"/>
          <w:sz w:val="20"/>
          <w:szCs w:val="24"/>
        </w:rPr>
        <w:t>2</w:t>
      </w:r>
      <w:r w:rsidRPr="00030D37">
        <w:rPr>
          <w:rFonts w:cs="Times New Roman"/>
          <w:bCs w:val="0"/>
          <w:iCs w:val="0"/>
          <w:color w:val="auto"/>
          <w:sz w:val="20"/>
          <w:szCs w:val="24"/>
        </w:rPr>
        <w:t>.</w:t>
      </w:r>
    </w:p>
    <w:p w14:paraId="42EB7761" w14:textId="02F26A23" w:rsidR="00034DDE" w:rsidRDefault="00034DDE" w:rsidP="00030D37">
      <w:pPr>
        <w:pStyle w:val="Heading2"/>
        <w:keepNext w:val="0"/>
        <w:numPr>
          <w:ilvl w:val="1"/>
          <w:numId w:val="14"/>
        </w:numPr>
        <w:spacing w:line="360" w:lineRule="auto"/>
        <w:jc w:val="both"/>
        <w:rPr>
          <w:rFonts w:cs="Times New Roman"/>
          <w:bCs w:val="0"/>
          <w:iCs w:val="0"/>
          <w:color w:val="auto"/>
          <w:sz w:val="20"/>
          <w:szCs w:val="24"/>
        </w:rPr>
      </w:pPr>
      <w:r w:rsidRPr="00030D37">
        <w:rPr>
          <w:rFonts w:cs="Times New Roman"/>
          <w:bCs w:val="0"/>
          <w:iCs w:val="0"/>
          <w:color w:val="auto"/>
          <w:sz w:val="20"/>
          <w:szCs w:val="24"/>
        </w:rPr>
        <w:t xml:space="preserve">The legal text seeks to </w:t>
      </w:r>
      <w:r w:rsidR="00F3084E">
        <w:rPr>
          <w:rFonts w:cs="Times New Roman"/>
          <w:bCs w:val="0"/>
          <w:iCs w:val="0"/>
          <w:color w:val="auto"/>
          <w:sz w:val="20"/>
          <w:szCs w:val="24"/>
        </w:rPr>
        <w:t xml:space="preserve">change the </w:t>
      </w:r>
      <w:r w:rsidR="00F3084E" w:rsidRPr="00F3084E">
        <w:rPr>
          <w:rFonts w:cs="Times New Roman"/>
          <w:bCs w:val="0"/>
          <w:iCs w:val="0"/>
          <w:color w:val="auto"/>
          <w:sz w:val="20"/>
          <w:szCs w:val="24"/>
        </w:rPr>
        <w:t>c</w:t>
      </w:r>
      <w:r w:rsidR="00F3084E">
        <w:rPr>
          <w:rFonts w:cs="Times New Roman"/>
          <w:bCs w:val="0"/>
          <w:iCs w:val="0"/>
          <w:color w:val="auto"/>
          <w:sz w:val="20"/>
          <w:szCs w:val="24"/>
        </w:rPr>
        <w:t>alculation of</w:t>
      </w:r>
      <w:r w:rsidR="00F3084E" w:rsidRPr="00F3084E">
        <w:rPr>
          <w:rFonts w:cs="Times New Roman"/>
          <w:bCs w:val="0"/>
          <w:iCs w:val="0"/>
          <w:color w:val="auto"/>
          <w:sz w:val="20"/>
          <w:szCs w:val="24"/>
        </w:rPr>
        <w:t xml:space="preserve"> an LDNO percentage discount </w:t>
      </w:r>
      <w:r w:rsidR="00F3084E">
        <w:rPr>
          <w:rFonts w:cs="Times New Roman"/>
          <w:bCs w:val="0"/>
          <w:iCs w:val="0"/>
          <w:color w:val="auto"/>
          <w:sz w:val="20"/>
          <w:szCs w:val="24"/>
        </w:rPr>
        <w:t>so</w:t>
      </w:r>
      <w:r w:rsidR="00F3084E" w:rsidRPr="00F3084E">
        <w:rPr>
          <w:rFonts w:cs="Times New Roman"/>
          <w:bCs w:val="0"/>
          <w:iCs w:val="0"/>
          <w:color w:val="auto"/>
          <w:sz w:val="20"/>
          <w:szCs w:val="24"/>
        </w:rPr>
        <w:t xml:space="preserve"> that the avoided total cost (p/kWh) calculated in the PCDM is compared with the average p/kWh figure for each All The Way (ATW) CDCM tariff in order to determine the LDNO % discount factor to be applied to each of the tariff components of the CDCM ATW tariff.</w:t>
      </w:r>
      <w:r w:rsidR="00F3084E">
        <w:rPr>
          <w:rFonts w:cs="Times New Roman"/>
          <w:bCs w:val="0"/>
          <w:iCs w:val="0"/>
          <w:color w:val="auto"/>
          <w:sz w:val="20"/>
          <w:szCs w:val="24"/>
        </w:rPr>
        <w:t xml:space="preserve"> The legal text also addresses the issues set out in </w:t>
      </w:r>
      <w:r w:rsidR="00F3084E" w:rsidRPr="00E70AC3">
        <w:rPr>
          <w:color w:val="auto"/>
          <w:sz w:val="20"/>
          <w:szCs w:val="20"/>
        </w:rPr>
        <w:t>paragraphs 4.</w:t>
      </w:r>
      <w:del w:id="267" w:author="John Lawton" w:date="2017-10-10T11:58:00Z">
        <w:r w:rsidR="00F3084E" w:rsidRPr="00E70AC3" w:rsidDel="004958AA">
          <w:rPr>
            <w:color w:val="auto"/>
            <w:sz w:val="20"/>
            <w:szCs w:val="20"/>
          </w:rPr>
          <w:delText xml:space="preserve">26 </w:delText>
        </w:r>
      </w:del>
      <w:ins w:id="268" w:author="John Lawton" w:date="2017-10-10T11:58:00Z">
        <w:r w:rsidR="004958AA" w:rsidRPr="00E70AC3">
          <w:rPr>
            <w:color w:val="auto"/>
            <w:sz w:val="20"/>
            <w:szCs w:val="20"/>
          </w:rPr>
          <w:t xml:space="preserve">28 </w:t>
        </w:r>
      </w:ins>
      <w:r w:rsidR="00F3084E" w:rsidRPr="00E70AC3">
        <w:rPr>
          <w:color w:val="auto"/>
          <w:sz w:val="20"/>
          <w:szCs w:val="20"/>
        </w:rPr>
        <w:t>to 4.</w:t>
      </w:r>
      <w:del w:id="269" w:author="John Lawton" w:date="2017-10-10T11:58:00Z">
        <w:r w:rsidR="00F3084E" w:rsidRPr="00E70AC3" w:rsidDel="004958AA">
          <w:rPr>
            <w:color w:val="auto"/>
            <w:sz w:val="20"/>
            <w:szCs w:val="20"/>
          </w:rPr>
          <w:delText>34</w:delText>
        </w:r>
      </w:del>
      <w:ins w:id="270" w:author="John Lawton" w:date="2017-10-10T11:58:00Z">
        <w:r w:rsidR="004958AA" w:rsidRPr="00E70AC3">
          <w:rPr>
            <w:color w:val="auto"/>
            <w:sz w:val="20"/>
            <w:szCs w:val="20"/>
          </w:rPr>
          <w:t>3</w:t>
        </w:r>
        <w:r w:rsidR="004958AA" w:rsidRPr="001822B3">
          <w:rPr>
            <w:color w:val="auto"/>
            <w:sz w:val="20"/>
            <w:szCs w:val="20"/>
          </w:rPr>
          <w:t>6</w:t>
        </w:r>
      </w:ins>
      <w:r w:rsidR="00F3084E" w:rsidRPr="001822B3">
        <w:rPr>
          <w:color w:val="auto"/>
          <w:sz w:val="20"/>
          <w:szCs w:val="20"/>
        </w:rPr>
        <w:t>.</w:t>
      </w:r>
    </w:p>
    <w:tbl>
      <w:tblPr>
        <w:tblW w:w="0" w:type="auto"/>
        <w:tblBorders>
          <w:top w:val="single" w:sz="18" w:space="0" w:color="008576"/>
          <w:left w:val="single" w:sz="18" w:space="0" w:color="008576"/>
          <w:bottom w:val="single" w:sz="18" w:space="0" w:color="008576"/>
          <w:right w:val="single" w:sz="18" w:space="0" w:color="008576"/>
          <w:insideH w:val="single" w:sz="18" w:space="0" w:color="008576"/>
          <w:insideV w:val="single" w:sz="18" w:space="0" w:color="008576"/>
        </w:tblBorders>
        <w:tblLook w:val="04A0" w:firstRow="1" w:lastRow="0" w:firstColumn="1" w:lastColumn="0" w:noHBand="0" w:noVBand="1"/>
      </w:tblPr>
      <w:tblGrid>
        <w:gridCol w:w="9572"/>
      </w:tblGrid>
      <w:tr w:rsidR="0067689E" w:rsidRPr="0010396A" w14:paraId="01598832" w14:textId="77777777" w:rsidTr="008D625F">
        <w:tc>
          <w:tcPr>
            <w:tcW w:w="9572" w:type="dxa"/>
            <w:shd w:val="clear" w:color="auto" w:fill="auto"/>
          </w:tcPr>
          <w:p w14:paraId="38CBE694" w14:textId="7B7A8BA1" w:rsidR="0067689E" w:rsidRPr="008D625F" w:rsidRDefault="0067689E" w:rsidP="0067689E">
            <w:pPr>
              <w:rPr>
                <w:rFonts w:cs="Arial"/>
                <w:b/>
                <w:szCs w:val="20"/>
              </w:rPr>
            </w:pPr>
            <w:r w:rsidRPr="008D625F">
              <w:rPr>
                <w:rFonts w:cs="Arial"/>
                <w:b/>
                <w:szCs w:val="20"/>
              </w:rPr>
              <w:t>QUESTION 1</w:t>
            </w:r>
            <w:r w:rsidR="003317B3" w:rsidRPr="008D625F">
              <w:rPr>
                <w:rFonts w:cs="Arial"/>
                <w:b/>
                <w:szCs w:val="20"/>
              </w:rPr>
              <w:t>1</w:t>
            </w:r>
            <w:r w:rsidRPr="008D625F">
              <w:rPr>
                <w:rFonts w:cs="Arial"/>
                <w:b/>
                <w:szCs w:val="20"/>
              </w:rPr>
              <w:t xml:space="preserve">: </w:t>
            </w:r>
            <w:r w:rsidRPr="008D625F">
              <w:rPr>
                <w:rFonts w:cs="Arial"/>
                <w:b/>
                <w:bCs/>
                <w:iCs/>
                <w:szCs w:val="20"/>
              </w:rPr>
              <w:t xml:space="preserve">Do you have any comments on the proposed legal text?  </w:t>
            </w:r>
          </w:p>
        </w:tc>
      </w:tr>
    </w:tbl>
    <w:p w14:paraId="5E4FA857" w14:textId="77777777" w:rsidR="00CC0C7A" w:rsidRPr="00EB32BB" w:rsidRDefault="00CC0C7A" w:rsidP="00CC0C7A">
      <w:pPr>
        <w:pStyle w:val="Heading02"/>
        <w:numPr>
          <w:ilvl w:val="0"/>
          <w:numId w:val="14"/>
        </w:numPr>
      </w:pPr>
      <w:bookmarkStart w:id="271" w:name="_Toc494981281"/>
      <w:r>
        <w:t>Consultation Questions</w:t>
      </w:r>
      <w:bookmarkEnd w:id="271"/>
    </w:p>
    <w:p w14:paraId="30FA0539" w14:textId="77777777" w:rsidR="00C6196F" w:rsidRPr="00030D37" w:rsidRDefault="00C6196F" w:rsidP="00030D37">
      <w:pPr>
        <w:pStyle w:val="Heading2"/>
        <w:keepNext w:val="0"/>
        <w:numPr>
          <w:ilvl w:val="1"/>
          <w:numId w:val="14"/>
        </w:numPr>
        <w:spacing w:line="360" w:lineRule="auto"/>
        <w:ind w:left="578" w:hanging="578"/>
        <w:jc w:val="both"/>
        <w:rPr>
          <w:rFonts w:cs="Times New Roman"/>
          <w:bCs w:val="0"/>
          <w:iCs w:val="0"/>
          <w:color w:val="auto"/>
          <w:sz w:val="20"/>
          <w:szCs w:val="24"/>
        </w:rPr>
      </w:pPr>
      <w:r w:rsidRPr="00030D37">
        <w:rPr>
          <w:rFonts w:cs="Times New Roman"/>
          <w:bCs w:val="0"/>
          <w:iCs w:val="0"/>
          <w:color w:val="auto"/>
          <w:sz w:val="20"/>
          <w:szCs w:val="24"/>
        </w:rPr>
        <w:t>The Working Group is seeking industry views on the following consultation questions:</w:t>
      </w:r>
    </w:p>
    <w:tbl>
      <w:tblPr>
        <w:tblW w:w="5000" w:type="pct"/>
        <w:tblBorders>
          <w:top w:val="single" w:sz="8" w:space="0" w:color="008576"/>
          <w:left w:val="single" w:sz="8" w:space="0" w:color="008576"/>
          <w:bottom w:val="single" w:sz="8" w:space="0" w:color="008576"/>
          <w:right w:val="single" w:sz="8" w:space="0" w:color="008576"/>
          <w:insideH w:val="single" w:sz="8" w:space="0" w:color="008576"/>
          <w:insideV w:val="single" w:sz="8" w:space="0" w:color="008576"/>
        </w:tblBorders>
        <w:tblLook w:val="04A0" w:firstRow="1" w:lastRow="0" w:firstColumn="1" w:lastColumn="0" w:noHBand="0" w:noVBand="1"/>
      </w:tblPr>
      <w:tblGrid>
        <w:gridCol w:w="1242"/>
        <w:gridCol w:w="8330"/>
      </w:tblGrid>
      <w:tr w:rsidR="00390758" w:rsidRPr="00AD59E1" w14:paraId="19F1803E" w14:textId="77777777" w:rsidTr="0010396A">
        <w:tc>
          <w:tcPr>
            <w:tcW w:w="649" w:type="pct"/>
            <w:shd w:val="clear" w:color="auto" w:fill="008576"/>
          </w:tcPr>
          <w:p w14:paraId="43796CCB" w14:textId="77777777" w:rsidR="00390758" w:rsidRPr="008417B8" w:rsidRDefault="00390758" w:rsidP="0010396A">
            <w:pPr>
              <w:spacing w:after="0" w:line="240" w:lineRule="auto"/>
              <w:jc w:val="center"/>
              <w:rPr>
                <w:rFonts w:cs="Arial"/>
                <w:b/>
                <w:color w:val="FFFFFF"/>
                <w:szCs w:val="20"/>
              </w:rPr>
            </w:pPr>
            <w:bookmarkStart w:id="272" w:name="_Hlk496519932"/>
            <w:r w:rsidRPr="008417B8">
              <w:rPr>
                <w:rFonts w:cs="Arial"/>
                <w:b/>
                <w:color w:val="FFFFFF"/>
                <w:szCs w:val="20"/>
              </w:rPr>
              <w:lastRenderedPageBreak/>
              <w:t>Question Number</w:t>
            </w:r>
          </w:p>
        </w:tc>
        <w:tc>
          <w:tcPr>
            <w:tcW w:w="4351" w:type="pct"/>
            <w:shd w:val="clear" w:color="auto" w:fill="008576"/>
          </w:tcPr>
          <w:p w14:paraId="244F86C2" w14:textId="77777777" w:rsidR="00390758" w:rsidRPr="00D71F1E" w:rsidRDefault="00390758" w:rsidP="0067689E">
            <w:pPr>
              <w:widowControl w:val="0"/>
              <w:spacing w:after="240" w:line="360" w:lineRule="auto"/>
              <w:jc w:val="both"/>
              <w:rPr>
                <w:b/>
                <w:color w:val="4D4D4D"/>
                <w:szCs w:val="20"/>
              </w:rPr>
            </w:pPr>
            <w:r w:rsidRPr="00390758">
              <w:rPr>
                <w:b/>
                <w:color w:val="FFFFFF"/>
                <w:szCs w:val="20"/>
              </w:rPr>
              <w:t>Questions</w:t>
            </w:r>
          </w:p>
        </w:tc>
      </w:tr>
      <w:tr w:rsidR="0092635C" w:rsidRPr="00AD59E1" w14:paraId="197A809F" w14:textId="77777777" w:rsidTr="0010396A">
        <w:tc>
          <w:tcPr>
            <w:tcW w:w="649" w:type="pct"/>
            <w:shd w:val="clear" w:color="auto" w:fill="auto"/>
          </w:tcPr>
          <w:p w14:paraId="60D1941A" w14:textId="77777777" w:rsidR="0092635C" w:rsidRPr="00390758" w:rsidRDefault="0092635C" w:rsidP="0092635C">
            <w:pPr>
              <w:numPr>
                <w:ilvl w:val="0"/>
                <w:numId w:val="63"/>
              </w:numPr>
              <w:jc w:val="center"/>
              <w:rPr>
                <w:rFonts w:cs="Arial"/>
                <w:b/>
                <w:szCs w:val="20"/>
              </w:rPr>
            </w:pPr>
          </w:p>
        </w:tc>
        <w:tc>
          <w:tcPr>
            <w:tcW w:w="4351" w:type="pct"/>
            <w:shd w:val="clear" w:color="auto" w:fill="auto"/>
          </w:tcPr>
          <w:p w14:paraId="632B9185" w14:textId="4D71A314" w:rsidR="0092635C" w:rsidRPr="003D05AC" w:rsidRDefault="0092635C" w:rsidP="0092635C">
            <w:pPr>
              <w:widowControl w:val="0"/>
              <w:spacing w:line="360" w:lineRule="auto"/>
              <w:jc w:val="both"/>
              <w:rPr>
                <w:rFonts w:cs="Arial"/>
                <w:szCs w:val="20"/>
              </w:rPr>
            </w:pPr>
            <w:r w:rsidRPr="003D05AC">
              <w:rPr>
                <w:rFonts w:cs="Arial"/>
                <w:szCs w:val="20"/>
              </w:rPr>
              <w:t>Do you understand the intent of DCP 266?</w:t>
            </w:r>
          </w:p>
        </w:tc>
      </w:tr>
      <w:tr w:rsidR="0092635C" w:rsidRPr="00AD59E1" w14:paraId="7011C7B8" w14:textId="77777777" w:rsidTr="0010396A">
        <w:tc>
          <w:tcPr>
            <w:tcW w:w="649" w:type="pct"/>
            <w:shd w:val="clear" w:color="auto" w:fill="auto"/>
          </w:tcPr>
          <w:p w14:paraId="0BA51D6B" w14:textId="77777777" w:rsidR="0092635C" w:rsidRPr="00390758" w:rsidRDefault="0092635C" w:rsidP="0092635C">
            <w:pPr>
              <w:numPr>
                <w:ilvl w:val="0"/>
                <w:numId w:val="63"/>
              </w:numPr>
              <w:jc w:val="center"/>
              <w:rPr>
                <w:rFonts w:cs="Arial"/>
                <w:b/>
                <w:szCs w:val="20"/>
              </w:rPr>
            </w:pPr>
          </w:p>
        </w:tc>
        <w:tc>
          <w:tcPr>
            <w:tcW w:w="4351" w:type="pct"/>
            <w:shd w:val="clear" w:color="auto" w:fill="auto"/>
          </w:tcPr>
          <w:p w14:paraId="1DCA12F9" w14:textId="77777777" w:rsidR="0092635C" w:rsidRPr="003D05AC" w:rsidRDefault="0092635C" w:rsidP="0092635C">
            <w:pPr>
              <w:widowControl w:val="0"/>
              <w:spacing w:line="360" w:lineRule="auto"/>
              <w:jc w:val="both"/>
              <w:rPr>
                <w:rFonts w:cs="Arial"/>
                <w:szCs w:val="20"/>
              </w:rPr>
            </w:pPr>
            <w:r w:rsidRPr="003D05AC">
              <w:rPr>
                <w:rFonts w:cs="Arial"/>
                <w:szCs w:val="20"/>
              </w:rPr>
              <w:t xml:space="preserve">Do you agree </w:t>
            </w:r>
            <w:r>
              <w:rPr>
                <w:rFonts w:cs="Arial"/>
                <w:szCs w:val="20"/>
              </w:rPr>
              <w:t xml:space="preserve">with the Proposers view </w:t>
            </w:r>
            <w:r w:rsidRPr="003D05AC">
              <w:rPr>
                <w:rFonts w:cs="Arial"/>
                <w:szCs w:val="20"/>
              </w:rPr>
              <w:t>that there is a defect in the logic</w:t>
            </w:r>
            <w:r>
              <w:rPr>
                <w:rFonts w:cs="Arial"/>
                <w:szCs w:val="20"/>
              </w:rPr>
              <w:t xml:space="preserve"> in the way that discounts are calculated and applied to determine LDNO tariffs?</w:t>
            </w:r>
            <w:r w:rsidRPr="003D05AC">
              <w:rPr>
                <w:rFonts w:cs="Arial"/>
                <w:szCs w:val="20"/>
              </w:rPr>
              <w:t xml:space="preserve"> If so:</w:t>
            </w:r>
          </w:p>
          <w:p w14:paraId="6C4694D3" w14:textId="77777777" w:rsidR="0092635C" w:rsidRPr="00402F43" w:rsidRDefault="0092635C" w:rsidP="0092635C">
            <w:pPr>
              <w:pStyle w:val="ListParagraph"/>
              <w:widowControl w:val="0"/>
              <w:numPr>
                <w:ilvl w:val="0"/>
                <w:numId w:val="69"/>
              </w:numPr>
              <w:spacing w:line="360" w:lineRule="auto"/>
              <w:jc w:val="both"/>
              <w:outlineLvl w:val="1"/>
              <w:rPr>
                <w:szCs w:val="20"/>
              </w:rPr>
            </w:pPr>
            <w:r w:rsidRPr="00402F43">
              <w:rPr>
                <w:szCs w:val="20"/>
              </w:rPr>
              <w:t>Do you believe the DCP 266 solution correctly addresses this defect? Please provide your rationale</w:t>
            </w:r>
          </w:p>
          <w:p w14:paraId="2191C3D0" w14:textId="4E9B5192" w:rsidR="0092635C" w:rsidRPr="003D05AC" w:rsidRDefault="0092635C" w:rsidP="00256CDC">
            <w:pPr>
              <w:widowControl w:val="0"/>
              <w:numPr>
                <w:ilvl w:val="0"/>
                <w:numId w:val="69"/>
              </w:numPr>
              <w:spacing w:line="360" w:lineRule="auto"/>
              <w:jc w:val="both"/>
              <w:rPr>
                <w:rFonts w:cs="Arial"/>
                <w:szCs w:val="20"/>
              </w:rPr>
              <w:pPrChange w:id="273" w:author="Dylan Townsend" w:date="2017-10-23T11:37:00Z">
                <w:pPr>
                  <w:widowControl w:val="0"/>
                  <w:spacing w:line="360" w:lineRule="auto"/>
                  <w:jc w:val="both"/>
                </w:pPr>
              </w:pPrChange>
            </w:pPr>
            <w:r w:rsidRPr="00402F43">
              <w:rPr>
                <w:rFonts w:cs="Arial"/>
                <w:szCs w:val="20"/>
              </w:rPr>
              <w:t>Are there any alternative solutions for addressing the perceived defect?</w:t>
            </w:r>
          </w:p>
        </w:tc>
      </w:tr>
      <w:tr w:rsidR="0092635C" w:rsidRPr="00AD59E1" w14:paraId="695B4976" w14:textId="77777777" w:rsidTr="0010396A">
        <w:tc>
          <w:tcPr>
            <w:tcW w:w="649" w:type="pct"/>
            <w:shd w:val="clear" w:color="auto" w:fill="auto"/>
          </w:tcPr>
          <w:p w14:paraId="7527D0C8" w14:textId="77777777" w:rsidR="0092635C" w:rsidRPr="00390758" w:rsidRDefault="0092635C" w:rsidP="0092635C">
            <w:pPr>
              <w:numPr>
                <w:ilvl w:val="0"/>
                <w:numId w:val="63"/>
              </w:numPr>
              <w:jc w:val="center"/>
              <w:rPr>
                <w:rFonts w:cs="Arial"/>
                <w:b/>
                <w:szCs w:val="20"/>
              </w:rPr>
            </w:pPr>
          </w:p>
        </w:tc>
        <w:tc>
          <w:tcPr>
            <w:tcW w:w="4351" w:type="pct"/>
            <w:shd w:val="clear" w:color="auto" w:fill="auto"/>
          </w:tcPr>
          <w:p w14:paraId="13817B13" w14:textId="640CC47A" w:rsidR="0092635C" w:rsidRPr="003D05AC" w:rsidRDefault="0092635C" w:rsidP="0092635C">
            <w:pPr>
              <w:widowControl w:val="0"/>
              <w:spacing w:line="360" w:lineRule="auto"/>
              <w:jc w:val="both"/>
              <w:rPr>
                <w:rFonts w:cs="Arial"/>
                <w:szCs w:val="20"/>
              </w:rPr>
            </w:pPr>
            <w:r w:rsidRPr="00402F43">
              <w:rPr>
                <w:rFonts w:cs="Arial"/>
                <w:szCs w:val="20"/>
              </w:rPr>
              <w:t>Do you agree that the proposed solution requires the use of current charging year data for allowed revenues and units distributed in place of 2007/08 data?</w:t>
            </w:r>
          </w:p>
        </w:tc>
      </w:tr>
      <w:tr w:rsidR="0092635C" w:rsidRPr="00AD59E1" w14:paraId="145712B1" w14:textId="77777777" w:rsidTr="0010396A">
        <w:tc>
          <w:tcPr>
            <w:tcW w:w="649" w:type="pct"/>
            <w:shd w:val="clear" w:color="auto" w:fill="auto"/>
          </w:tcPr>
          <w:p w14:paraId="6E1E3198" w14:textId="77777777" w:rsidR="0092635C" w:rsidRPr="00390758" w:rsidRDefault="0092635C" w:rsidP="0092635C">
            <w:pPr>
              <w:numPr>
                <w:ilvl w:val="0"/>
                <w:numId w:val="63"/>
              </w:numPr>
              <w:jc w:val="center"/>
              <w:rPr>
                <w:rFonts w:cs="Arial"/>
                <w:b/>
                <w:szCs w:val="20"/>
              </w:rPr>
            </w:pPr>
          </w:p>
        </w:tc>
        <w:tc>
          <w:tcPr>
            <w:tcW w:w="4351" w:type="pct"/>
            <w:shd w:val="clear" w:color="auto" w:fill="auto"/>
          </w:tcPr>
          <w:p w14:paraId="19635C25" w14:textId="77777777" w:rsidR="0092635C" w:rsidRDefault="0092635C" w:rsidP="0092635C">
            <w:pPr>
              <w:widowControl w:val="0"/>
              <w:spacing w:line="360" w:lineRule="auto"/>
              <w:jc w:val="both"/>
              <w:outlineLvl w:val="1"/>
              <w:rPr>
                <w:rFonts w:cs="Arial"/>
                <w:szCs w:val="20"/>
              </w:rPr>
            </w:pPr>
            <w:r w:rsidRPr="00402F43">
              <w:rPr>
                <w:rFonts w:cs="Arial"/>
                <w:szCs w:val="20"/>
              </w:rPr>
              <w:t>Do you agree with the principle that revenue relating to incentives/penalties should not be shared?</w:t>
            </w:r>
          </w:p>
          <w:p w14:paraId="17618C7B" w14:textId="4ED0CD94" w:rsidR="0092635C" w:rsidRPr="003D05AC" w:rsidRDefault="0092635C" w:rsidP="0092635C">
            <w:pPr>
              <w:widowControl w:val="0"/>
              <w:spacing w:line="360" w:lineRule="auto"/>
              <w:jc w:val="both"/>
              <w:outlineLvl w:val="1"/>
              <w:rPr>
                <w:rFonts w:cs="Arial"/>
                <w:szCs w:val="20"/>
              </w:rPr>
            </w:pPr>
            <w:r w:rsidRPr="003D05AC">
              <w:rPr>
                <w:rFonts w:cs="Arial"/>
                <w:szCs w:val="20"/>
              </w:rPr>
              <w:t>Do you believe that th</w:t>
            </w:r>
            <w:r w:rsidRPr="003D05AC">
              <w:rPr>
                <w:szCs w:val="20"/>
              </w:rPr>
              <w:t>e</w:t>
            </w:r>
            <w:r w:rsidRPr="003D05AC">
              <w:rPr>
                <w:rFonts w:cs="Arial"/>
                <w:szCs w:val="20"/>
              </w:rPr>
              <w:t xml:space="preserve"> Working Group has correctly identified the </w:t>
            </w:r>
            <w:r>
              <w:rPr>
                <w:rFonts w:cs="Arial"/>
                <w:szCs w:val="20"/>
              </w:rPr>
              <w:t>items</w:t>
            </w:r>
            <w:r w:rsidRPr="003D05AC">
              <w:rPr>
                <w:rFonts w:cs="Arial"/>
                <w:szCs w:val="20"/>
              </w:rPr>
              <w:t xml:space="preserve"> that are to be excluded from the ‘revenue to share’</w:t>
            </w:r>
            <w:r w:rsidRPr="003D05AC">
              <w:rPr>
                <w:szCs w:val="20"/>
              </w:rPr>
              <w:t>?</w:t>
            </w:r>
          </w:p>
        </w:tc>
      </w:tr>
      <w:tr w:rsidR="0092635C" w:rsidRPr="00AD59E1" w14:paraId="21E91209" w14:textId="77777777" w:rsidTr="0010396A">
        <w:tc>
          <w:tcPr>
            <w:tcW w:w="649" w:type="pct"/>
            <w:shd w:val="clear" w:color="auto" w:fill="auto"/>
          </w:tcPr>
          <w:p w14:paraId="6B74D921" w14:textId="77777777" w:rsidR="0092635C" w:rsidRPr="00390758" w:rsidRDefault="0092635C" w:rsidP="0092635C">
            <w:pPr>
              <w:numPr>
                <w:ilvl w:val="0"/>
                <w:numId w:val="63"/>
              </w:numPr>
              <w:jc w:val="center"/>
              <w:rPr>
                <w:rFonts w:cs="Arial"/>
                <w:b/>
                <w:szCs w:val="20"/>
              </w:rPr>
            </w:pPr>
          </w:p>
        </w:tc>
        <w:tc>
          <w:tcPr>
            <w:tcW w:w="4351" w:type="pct"/>
            <w:shd w:val="clear" w:color="auto" w:fill="auto"/>
          </w:tcPr>
          <w:p w14:paraId="7CBAB61B" w14:textId="38213EDA" w:rsidR="0092635C" w:rsidRPr="003D05AC" w:rsidRDefault="0092635C" w:rsidP="0092635C">
            <w:pPr>
              <w:widowControl w:val="0"/>
              <w:spacing w:line="360" w:lineRule="auto"/>
              <w:jc w:val="both"/>
              <w:outlineLvl w:val="1"/>
              <w:rPr>
                <w:rFonts w:cs="Arial"/>
                <w:bCs/>
                <w:iCs/>
                <w:szCs w:val="20"/>
              </w:rPr>
            </w:pPr>
            <w:r w:rsidRPr="003D05AC">
              <w:rPr>
                <w:szCs w:val="20"/>
              </w:rPr>
              <w:t>Do you agree with the approach that the Working Group has used to resolve the issue of ‘0 volumes’ out of the options noted in the bullet points under paragraph 4.</w:t>
            </w:r>
            <w:r>
              <w:rPr>
                <w:szCs w:val="20"/>
              </w:rPr>
              <w:t>30</w:t>
            </w:r>
            <w:r w:rsidRPr="003D05AC">
              <w:rPr>
                <w:szCs w:val="20"/>
              </w:rPr>
              <w:t>? If not, then please provide your rational</w:t>
            </w:r>
            <w:r>
              <w:rPr>
                <w:szCs w:val="20"/>
              </w:rPr>
              <w:t>e</w:t>
            </w:r>
            <w:r w:rsidRPr="003D05AC">
              <w:rPr>
                <w:szCs w:val="20"/>
              </w:rPr>
              <w:t xml:space="preserve"> for the other option or set out any other options that you believe should be considered.</w:t>
            </w:r>
          </w:p>
        </w:tc>
      </w:tr>
      <w:tr w:rsidR="0092635C" w:rsidRPr="00AD59E1" w14:paraId="3BE88EAA" w14:textId="77777777" w:rsidTr="0010396A">
        <w:tc>
          <w:tcPr>
            <w:tcW w:w="649" w:type="pct"/>
            <w:shd w:val="clear" w:color="auto" w:fill="auto"/>
          </w:tcPr>
          <w:p w14:paraId="0565B03A" w14:textId="77777777" w:rsidR="0092635C" w:rsidRPr="00390758" w:rsidRDefault="0092635C" w:rsidP="0092635C">
            <w:pPr>
              <w:numPr>
                <w:ilvl w:val="0"/>
                <w:numId w:val="63"/>
              </w:numPr>
              <w:jc w:val="center"/>
              <w:rPr>
                <w:rFonts w:cs="Arial"/>
                <w:b/>
                <w:szCs w:val="20"/>
              </w:rPr>
            </w:pPr>
          </w:p>
        </w:tc>
        <w:tc>
          <w:tcPr>
            <w:tcW w:w="4351" w:type="pct"/>
            <w:shd w:val="clear" w:color="auto" w:fill="auto"/>
          </w:tcPr>
          <w:p w14:paraId="29264317" w14:textId="661317D5" w:rsidR="0092635C" w:rsidRPr="003D05AC" w:rsidRDefault="0092635C" w:rsidP="0092635C">
            <w:pPr>
              <w:widowControl w:val="0"/>
              <w:spacing w:line="360" w:lineRule="auto"/>
              <w:jc w:val="both"/>
              <w:outlineLvl w:val="1"/>
              <w:rPr>
                <w:rFonts w:cs="Arial"/>
                <w:szCs w:val="20"/>
              </w:rPr>
            </w:pPr>
            <w:r w:rsidRPr="003D05AC">
              <w:rPr>
                <w:szCs w:val="20"/>
              </w:rPr>
              <w:t>Do you agree that all discounts should be capped to a maximum of 100 percent? Please provide your rationale.</w:t>
            </w:r>
          </w:p>
        </w:tc>
      </w:tr>
      <w:tr w:rsidR="0092635C" w:rsidRPr="00AD59E1" w14:paraId="6C977980" w14:textId="77777777" w:rsidTr="0010396A">
        <w:tc>
          <w:tcPr>
            <w:tcW w:w="649" w:type="pct"/>
            <w:shd w:val="clear" w:color="auto" w:fill="auto"/>
          </w:tcPr>
          <w:p w14:paraId="50012ACB" w14:textId="77777777" w:rsidR="0092635C" w:rsidRPr="00390758" w:rsidRDefault="0092635C" w:rsidP="0092635C">
            <w:pPr>
              <w:numPr>
                <w:ilvl w:val="0"/>
                <w:numId w:val="63"/>
              </w:numPr>
              <w:jc w:val="center"/>
              <w:rPr>
                <w:rFonts w:cs="Arial"/>
                <w:b/>
                <w:szCs w:val="20"/>
              </w:rPr>
            </w:pPr>
          </w:p>
        </w:tc>
        <w:tc>
          <w:tcPr>
            <w:tcW w:w="4351" w:type="pct"/>
            <w:shd w:val="clear" w:color="auto" w:fill="auto"/>
          </w:tcPr>
          <w:p w14:paraId="57D39F6A" w14:textId="43DB324D" w:rsidR="0092635C" w:rsidRPr="0010396A" w:rsidRDefault="0092635C" w:rsidP="0092635C">
            <w:pPr>
              <w:widowControl w:val="0"/>
              <w:spacing w:line="360" w:lineRule="auto"/>
              <w:jc w:val="both"/>
              <w:outlineLvl w:val="1"/>
              <w:rPr>
                <w:szCs w:val="20"/>
              </w:rPr>
            </w:pPr>
            <w:r w:rsidRPr="003D05AC">
              <w:t>Do you agree with the approach used by the Working Group to address ‘LDNO EHV generation discounts’ w</w:t>
            </w:r>
            <w:r w:rsidRPr="0010396A">
              <w:t xml:space="preserve">hich is to </w:t>
            </w:r>
            <w:r w:rsidRPr="0010396A">
              <w:rPr>
                <w:szCs w:val="20"/>
              </w:rPr>
              <w:t>apply the calculated discounts in p/kWh as negative discounts, so that any CDCM generation credits would be reduced by the discount percentages</w:t>
            </w:r>
            <w:r w:rsidRPr="0010396A">
              <w:t>? Please provide any rationale with your response.</w:t>
            </w:r>
          </w:p>
        </w:tc>
      </w:tr>
      <w:tr w:rsidR="0092635C" w:rsidRPr="00AD59E1" w14:paraId="13BFA406" w14:textId="77777777" w:rsidTr="0010396A">
        <w:tc>
          <w:tcPr>
            <w:tcW w:w="649" w:type="pct"/>
            <w:shd w:val="clear" w:color="auto" w:fill="auto"/>
          </w:tcPr>
          <w:p w14:paraId="63B5EA45" w14:textId="77777777" w:rsidR="0092635C" w:rsidRPr="00390758" w:rsidRDefault="0092635C" w:rsidP="0092635C">
            <w:pPr>
              <w:numPr>
                <w:ilvl w:val="0"/>
                <w:numId w:val="63"/>
              </w:numPr>
              <w:jc w:val="center"/>
              <w:rPr>
                <w:rFonts w:cs="Arial"/>
                <w:b/>
                <w:szCs w:val="20"/>
              </w:rPr>
            </w:pPr>
          </w:p>
        </w:tc>
        <w:tc>
          <w:tcPr>
            <w:tcW w:w="4351" w:type="pct"/>
            <w:shd w:val="clear" w:color="auto" w:fill="auto"/>
          </w:tcPr>
          <w:p w14:paraId="6B5CD7A3" w14:textId="1375CDBD" w:rsidR="00256CDC" w:rsidRPr="00256CDC" w:rsidRDefault="00256CDC" w:rsidP="00256CDC">
            <w:pPr>
              <w:widowControl w:val="0"/>
              <w:spacing w:line="360" w:lineRule="auto"/>
              <w:jc w:val="both"/>
              <w:outlineLvl w:val="1"/>
              <w:rPr>
                <w:ins w:id="274" w:author="Dylan Townsend" w:date="2017-10-23T11:37:00Z"/>
              </w:rPr>
            </w:pPr>
            <w:ins w:id="275" w:author="Dylan Townsend" w:date="2017-10-23T11:37:00Z">
              <w:r w:rsidRPr="00256CDC">
                <w:t xml:space="preserve">Do you consider that the proposal better facilitates the DCUSA Charging Objectives? </w:t>
              </w:r>
            </w:ins>
          </w:p>
          <w:p w14:paraId="63C97A1B" w14:textId="77777777" w:rsidR="00256CDC" w:rsidRPr="00256CDC" w:rsidRDefault="00256CDC" w:rsidP="00256CDC">
            <w:pPr>
              <w:widowControl w:val="0"/>
              <w:numPr>
                <w:ilvl w:val="1"/>
                <w:numId w:val="58"/>
              </w:numPr>
              <w:spacing w:line="360" w:lineRule="auto"/>
              <w:jc w:val="both"/>
              <w:outlineLvl w:val="1"/>
              <w:rPr>
                <w:ins w:id="276" w:author="Dylan Townsend" w:date="2017-10-23T11:37:00Z"/>
              </w:rPr>
            </w:pPr>
            <w:ins w:id="277" w:author="Dylan Townsend" w:date="2017-10-23T11:37:00Z">
              <w:r w:rsidRPr="00256CDC">
                <w:t>If you do, please detail which Charging Objectives are</w:t>
              </w:r>
              <w:r w:rsidRPr="00256CDC">
                <w:t xml:space="preserve"> </w:t>
              </w:r>
              <w:r w:rsidRPr="00256CDC">
                <w:t>better facilitated by DCP 266 and provide your rationale.</w:t>
              </w:r>
            </w:ins>
          </w:p>
          <w:p w14:paraId="54E94317" w14:textId="773EAC16" w:rsidR="0092635C" w:rsidRPr="00256CDC" w:rsidRDefault="00256CDC" w:rsidP="00256CDC">
            <w:pPr>
              <w:widowControl w:val="0"/>
              <w:numPr>
                <w:ilvl w:val="1"/>
                <w:numId w:val="58"/>
              </w:numPr>
              <w:spacing w:line="360" w:lineRule="auto"/>
              <w:jc w:val="both"/>
              <w:outlineLvl w:val="1"/>
            </w:pPr>
            <w:ins w:id="278" w:author="Dylan Townsend" w:date="2017-10-23T11:37:00Z">
              <w:r w:rsidRPr="00256CDC">
                <w:t xml:space="preserve">If you don’t, </w:t>
              </w:r>
              <w:bookmarkStart w:id="279" w:name="_GoBack"/>
              <w:bookmarkEnd w:id="279"/>
              <w:r w:rsidRPr="00256CDC">
                <w:t>please detail which Charging Objectives are not better facilitated by DCP266 and provide your rationale.</w:t>
              </w:r>
            </w:ins>
          </w:p>
        </w:tc>
      </w:tr>
      <w:tr w:rsidR="0092635C" w:rsidRPr="00AD59E1" w14:paraId="6EE7EDCE" w14:textId="77777777" w:rsidTr="0010396A">
        <w:tc>
          <w:tcPr>
            <w:tcW w:w="649" w:type="pct"/>
            <w:shd w:val="clear" w:color="auto" w:fill="auto"/>
          </w:tcPr>
          <w:p w14:paraId="3A04256A" w14:textId="77777777" w:rsidR="0092635C" w:rsidRPr="00390758" w:rsidRDefault="0092635C" w:rsidP="0092635C">
            <w:pPr>
              <w:numPr>
                <w:ilvl w:val="0"/>
                <w:numId w:val="63"/>
              </w:numPr>
              <w:jc w:val="center"/>
              <w:rPr>
                <w:rFonts w:cs="Arial"/>
                <w:b/>
                <w:szCs w:val="20"/>
              </w:rPr>
            </w:pPr>
          </w:p>
        </w:tc>
        <w:tc>
          <w:tcPr>
            <w:tcW w:w="4351" w:type="pct"/>
            <w:shd w:val="clear" w:color="auto" w:fill="auto"/>
          </w:tcPr>
          <w:p w14:paraId="4C1C25EE" w14:textId="06F5B79E" w:rsidR="0092635C" w:rsidRPr="0010396A" w:rsidRDefault="0092635C" w:rsidP="0092635C">
            <w:pPr>
              <w:widowControl w:val="0"/>
              <w:spacing w:beforeLines="120" w:before="288" w:afterLines="60" w:after="144" w:line="360" w:lineRule="auto"/>
              <w:jc w:val="both"/>
              <w:outlineLvl w:val="1"/>
              <w:rPr>
                <w:rFonts w:cs="Arial"/>
                <w:bCs/>
                <w:iCs/>
                <w:szCs w:val="20"/>
              </w:rPr>
            </w:pPr>
            <w:r w:rsidRPr="003D05AC">
              <w:t>Do you anticipate any associated impacts on the SCR or the CDCM/EDCM review</w:t>
            </w:r>
            <w:r w:rsidRPr="0010396A">
              <w:t xml:space="preserve"> by continuing to progress DCP 266? If so, what is the impact?</w:t>
            </w:r>
          </w:p>
        </w:tc>
      </w:tr>
      <w:tr w:rsidR="0092635C" w:rsidRPr="00AD59E1" w14:paraId="39069992" w14:textId="77777777" w:rsidTr="0010396A">
        <w:tc>
          <w:tcPr>
            <w:tcW w:w="649" w:type="pct"/>
            <w:shd w:val="clear" w:color="auto" w:fill="auto"/>
          </w:tcPr>
          <w:p w14:paraId="529AE994" w14:textId="77777777" w:rsidR="0092635C" w:rsidRPr="00390758" w:rsidRDefault="0092635C" w:rsidP="0092635C">
            <w:pPr>
              <w:numPr>
                <w:ilvl w:val="0"/>
                <w:numId w:val="63"/>
              </w:numPr>
              <w:jc w:val="center"/>
              <w:rPr>
                <w:rFonts w:cs="Arial"/>
                <w:b/>
                <w:szCs w:val="20"/>
              </w:rPr>
            </w:pPr>
          </w:p>
        </w:tc>
        <w:tc>
          <w:tcPr>
            <w:tcW w:w="4351" w:type="pct"/>
            <w:shd w:val="clear" w:color="auto" w:fill="auto"/>
          </w:tcPr>
          <w:p w14:paraId="1BFFA26B" w14:textId="05890D06" w:rsidR="0092635C" w:rsidRPr="003D05AC" w:rsidRDefault="0092635C" w:rsidP="0092635C">
            <w:pPr>
              <w:widowControl w:val="0"/>
              <w:spacing w:beforeLines="120" w:before="288" w:afterLines="60" w:after="144" w:line="360" w:lineRule="auto"/>
              <w:jc w:val="both"/>
              <w:outlineLvl w:val="1"/>
              <w:rPr>
                <w:rFonts w:cs="Arial"/>
                <w:bCs/>
                <w:iCs/>
                <w:szCs w:val="20"/>
              </w:rPr>
            </w:pPr>
            <w:r w:rsidRPr="003D05AC">
              <w:rPr>
                <w:bCs/>
                <w:iCs/>
                <w:szCs w:val="20"/>
              </w:rPr>
              <w:t>If DCP 266 were to be approved are you supportive of the proposed implementation date of 01 April 2020?</w:t>
            </w:r>
          </w:p>
        </w:tc>
      </w:tr>
      <w:tr w:rsidR="0092635C" w:rsidRPr="00AD59E1" w14:paraId="3DF02C0F" w14:textId="77777777" w:rsidTr="0010396A">
        <w:tc>
          <w:tcPr>
            <w:tcW w:w="649" w:type="pct"/>
            <w:shd w:val="clear" w:color="auto" w:fill="auto"/>
          </w:tcPr>
          <w:p w14:paraId="4D3E4071" w14:textId="77777777" w:rsidR="0092635C" w:rsidRPr="00390758" w:rsidRDefault="0092635C" w:rsidP="0092635C">
            <w:pPr>
              <w:numPr>
                <w:ilvl w:val="0"/>
                <w:numId w:val="63"/>
              </w:numPr>
              <w:jc w:val="center"/>
              <w:rPr>
                <w:rFonts w:cs="Arial"/>
                <w:b/>
                <w:szCs w:val="20"/>
              </w:rPr>
            </w:pPr>
          </w:p>
        </w:tc>
        <w:tc>
          <w:tcPr>
            <w:tcW w:w="4351" w:type="pct"/>
            <w:shd w:val="clear" w:color="auto" w:fill="auto"/>
          </w:tcPr>
          <w:p w14:paraId="683B170D" w14:textId="43E2AB45" w:rsidR="0092635C" w:rsidRPr="003D05AC" w:rsidRDefault="0092635C" w:rsidP="0092635C">
            <w:pPr>
              <w:widowControl w:val="0"/>
              <w:spacing w:beforeLines="120" w:before="288" w:afterLines="60" w:after="144" w:line="360" w:lineRule="auto"/>
              <w:jc w:val="both"/>
              <w:outlineLvl w:val="1"/>
              <w:rPr>
                <w:rFonts w:cs="Arial"/>
                <w:bCs/>
                <w:iCs/>
                <w:szCs w:val="20"/>
              </w:rPr>
            </w:pPr>
            <w:r w:rsidRPr="003D05AC">
              <w:rPr>
                <w:bCs/>
                <w:iCs/>
                <w:szCs w:val="20"/>
              </w:rPr>
              <w:t xml:space="preserve">Do you have any comments on the proposed legal text?  </w:t>
            </w:r>
          </w:p>
        </w:tc>
      </w:tr>
      <w:tr w:rsidR="0092635C" w:rsidRPr="00AD59E1" w14:paraId="4C594D94" w14:textId="77777777" w:rsidTr="0010396A">
        <w:tc>
          <w:tcPr>
            <w:tcW w:w="649" w:type="pct"/>
            <w:shd w:val="clear" w:color="auto" w:fill="auto"/>
          </w:tcPr>
          <w:p w14:paraId="41D7093A" w14:textId="77777777" w:rsidR="0092635C" w:rsidRPr="008417B8" w:rsidRDefault="0092635C" w:rsidP="0092635C">
            <w:pPr>
              <w:numPr>
                <w:ilvl w:val="0"/>
                <w:numId w:val="63"/>
              </w:numPr>
              <w:jc w:val="center"/>
              <w:rPr>
                <w:rFonts w:cs="Arial"/>
                <w:b/>
                <w:szCs w:val="20"/>
              </w:rPr>
            </w:pPr>
          </w:p>
        </w:tc>
        <w:tc>
          <w:tcPr>
            <w:tcW w:w="4351" w:type="pct"/>
            <w:shd w:val="clear" w:color="auto" w:fill="auto"/>
          </w:tcPr>
          <w:p w14:paraId="7189BE60" w14:textId="26C04D1C" w:rsidR="0092635C" w:rsidRPr="003D05AC" w:rsidRDefault="0092635C" w:rsidP="0092635C">
            <w:pPr>
              <w:widowControl w:val="0"/>
              <w:spacing w:beforeLines="120" w:before="288" w:afterLines="60" w:after="144" w:line="360" w:lineRule="auto"/>
              <w:jc w:val="both"/>
              <w:outlineLvl w:val="1"/>
              <w:rPr>
                <w:rFonts w:cs="Arial"/>
                <w:bCs/>
                <w:iCs/>
                <w:szCs w:val="20"/>
              </w:rPr>
            </w:pPr>
            <w:r w:rsidRPr="003D05AC">
              <w:t>Are there any alternative solutions or unintended consequences that should be considered by the Working Group?</w:t>
            </w:r>
          </w:p>
        </w:tc>
      </w:tr>
      <w:tr w:rsidR="0092635C" w:rsidRPr="00AD59E1" w14:paraId="7F18EE92" w14:textId="77777777" w:rsidTr="0010396A">
        <w:tc>
          <w:tcPr>
            <w:tcW w:w="649" w:type="pct"/>
            <w:shd w:val="clear" w:color="auto" w:fill="auto"/>
          </w:tcPr>
          <w:p w14:paraId="19020567" w14:textId="77777777" w:rsidR="0092635C" w:rsidRPr="008417B8" w:rsidRDefault="0092635C" w:rsidP="0092635C">
            <w:pPr>
              <w:numPr>
                <w:ilvl w:val="0"/>
                <w:numId w:val="63"/>
              </w:numPr>
              <w:jc w:val="center"/>
              <w:rPr>
                <w:rFonts w:cs="Arial"/>
                <w:b/>
                <w:szCs w:val="20"/>
              </w:rPr>
            </w:pPr>
          </w:p>
        </w:tc>
        <w:tc>
          <w:tcPr>
            <w:tcW w:w="4351" w:type="pct"/>
            <w:shd w:val="clear" w:color="auto" w:fill="auto"/>
            <w:vAlign w:val="center"/>
          </w:tcPr>
          <w:p w14:paraId="7D9603B3" w14:textId="49A5D114" w:rsidR="0092635C" w:rsidRPr="003D05AC" w:rsidRDefault="0092635C" w:rsidP="0092635C">
            <w:pPr>
              <w:widowControl w:val="0"/>
              <w:spacing w:beforeLines="120" w:before="288" w:afterLines="60" w:after="144" w:line="360" w:lineRule="auto"/>
              <w:jc w:val="both"/>
              <w:outlineLvl w:val="1"/>
              <w:rPr>
                <w:rFonts w:cs="Arial"/>
                <w:bCs/>
                <w:iCs/>
                <w:szCs w:val="20"/>
              </w:rPr>
            </w:pPr>
            <w:r w:rsidRPr="003D05AC">
              <w:t xml:space="preserve">Do you have any other comments on DCP 266? </w:t>
            </w:r>
          </w:p>
        </w:tc>
      </w:tr>
      <w:bookmarkEnd w:id="272"/>
    </w:tbl>
    <w:p w14:paraId="68B6AD2A" w14:textId="77777777" w:rsidR="00C6196F" w:rsidRPr="000E3826" w:rsidRDefault="00C6196F" w:rsidP="00C6196F">
      <w:pPr>
        <w:jc w:val="both"/>
        <w:rPr>
          <w:rFonts w:cs="Arial"/>
          <w:sz w:val="22"/>
          <w:szCs w:val="22"/>
        </w:rPr>
      </w:pPr>
    </w:p>
    <w:p w14:paraId="431E0511" w14:textId="77777777" w:rsidR="00C6196F" w:rsidRPr="0010396A" w:rsidRDefault="00C6196F" w:rsidP="00C6196F">
      <w:pPr>
        <w:pStyle w:val="Heading2"/>
        <w:keepNext w:val="0"/>
        <w:numPr>
          <w:ilvl w:val="1"/>
          <w:numId w:val="14"/>
        </w:numPr>
        <w:spacing w:before="240" w:after="60" w:line="360" w:lineRule="auto"/>
        <w:jc w:val="both"/>
        <w:rPr>
          <w:color w:val="auto"/>
          <w:sz w:val="20"/>
          <w:szCs w:val="20"/>
        </w:rPr>
      </w:pPr>
      <w:r w:rsidRPr="0010396A">
        <w:rPr>
          <w:color w:val="auto"/>
          <w:sz w:val="20"/>
          <w:szCs w:val="20"/>
        </w:rPr>
        <w:t xml:space="preserve">Responses should be submitted using Attachment 1 to </w:t>
      </w:r>
      <w:hyperlink r:id="rId25" w:history="1">
        <w:r w:rsidRPr="0010396A">
          <w:rPr>
            <w:rStyle w:val="Hyperlink"/>
            <w:color w:val="auto"/>
            <w:sz w:val="20"/>
            <w:szCs w:val="20"/>
          </w:rPr>
          <w:t>dcusa@electralink.co.uk</w:t>
        </w:r>
      </w:hyperlink>
      <w:r w:rsidRPr="0010396A">
        <w:rPr>
          <w:color w:val="auto"/>
          <w:sz w:val="20"/>
          <w:szCs w:val="20"/>
        </w:rPr>
        <w:t xml:space="preserve"> no later than</w:t>
      </w:r>
      <w:r w:rsidR="00AA5F42" w:rsidRPr="0010396A">
        <w:rPr>
          <w:b/>
          <w:color w:val="auto"/>
          <w:sz w:val="20"/>
          <w:szCs w:val="20"/>
        </w:rPr>
        <w:t xml:space="preserve"> </w:t>
      </w:r>
      <w:r w:rsidR="0077742E" w:rsidRPr="0010396A">
        <w:rPr>
          <w:b/>
          <w:color w:val="auto"/>
          <w:sz w:val="20"/>
          <w:szCs w:val="20"/>
          <w:highlight w:val="yellow"/>
        </w:rPr>
        <w:t>DATE</w:t>
      </w:r>
      <w:r w:rsidR="00AA5F42" w:rsidRPr="0010396A">
        <w:rPr>
          <w:b/>
          <w:color w:val="auto"/>
          <w:sz w:val="20"/>
          <w:szCs w:val="20"/>
          <w:highlight w:val="yellow"/>
        </w:rPr>
        <w:t xml:space="preserve"> 201</w:t>
      </w:r>
      <w:r w:rsidR="000A13FA" w:rsidRPr="0010396A">
        <w:rPr>
          <w:b/>
          <w:color w:val="auto"/>
          <w:sz w:val="20"/>
          <w:szCs w:val="20"/>
          <w:highlight w:val="yellow"/>
        </w:rPr>
        <w:t>7</w:t>
      </w:r>
      <w:r w:rsidRPr="0010396A">
        <w:rPr>
          <w:b/>
          <w:color w:val="auto"/>
          <w:sz w:val="20"/>
          <w:szCs w:val="20"/>
          <w:highlight w:val="yellow"/>
        </w:rPr>
        <w:t>.</w:t>
      </w:r>
      <w:r w:rsidRPr="0010396A">
        <w:rPr>
          <w:color w:val="auto"/>
          <w:sz w:val="20"/>
          <w:szCs w:val="20"/>
        </w:rPr>
        <w:t xml:space="preserve"> </w:t>
      </w:r>
    </w:p>
    <w:p w14:paraId="71B52AB9" w14:textId="77777777" w:rsidR="00C6196F" w:rsidRPr="003D05AC" w:rsidRDefault="00C6196F" w:rsidP="00C6196F">
      <w:pPr>
        <w:pStyle w:val="Heading2"/>
        <w:keepNext w:val="0"/>
        <w:numPr>
          <w:ilvl w:val="1"/>
          <w:numId w:val="14"/>
        </w:numPr>
        <w:spacing w:before="240" w:after="60" w:line="360" w:lineRule="auto"/>
        <w:jc w:val="both"/>
        <w:rPr>
          <w:sz w:val="20"/>
          <w:szCs w:val="20"/>
        </w:rPr>
      </w:pPr>
      <w:r w:rsidRPr="0010396A">
        <w:rPr>
          <w:color w:val="auto"/>
          <w:sz w:val="20"/>
          <w:szCs w:val="20"/>
        </w:rPr>
        <w:t>Responses, or any part thereof, can be provided in confidence. Parties are asked to clearly indicate any parts of a response that are to be treated confidentially</w:t>
      </w:r>
      <w:r w:rsidRPr="003D05AC">
        <w:rPr>
          <w:sz w:val="20"/>
          <w:szCs w:val="20"/>
        </w:rPr>
        <w:t>.</w:t>
      </w:r>
    </w:p>
    <w:p w14:paraId="4E34FB55" w14:textId="77777777" w:rsidR="00C6196F" w:rsidRPr="00EB32BB" w:rsidRDefault="00C6196F" w:rsidP="00C6196F">
      <w:pPr>
        <w:pStyle w:val="Heading4"/>
        <w:keepNext w:val="0"/>
        <w:keepLines w:val="0"/>
        <w:spacing w:before="240"/>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Next Steps</w:t>
      </w:r>
    </w:p>
    <w:p w14:paraId="619ADD18" w14:textId="77777777" w:rsidR="00C6196F" w:rsidRPr="0010396A" w:rsidRDefault="00C6196F" w:rsidP="00C6196F">
      <w:pPr>
        <w:pStyle w:val="Heading2"/>
        <w:keepNext w:val="0"/>
        <w:numPr>
          <w:ilvl w:val="1"/>
          <w:numId w:val="14"/>
        </w:numPr>
        <w:spacing w:before="240" w:after="60" w:line="360" w:lineRule="auto"/>
        <w:jc w:val="both"/>
        <w:rPr>
          <w:color w:val="auto"/>
          <w:sz w:val="20"/>
          <w:szCs w:val="20"/>
        </w:rPr>
      </w:pPr>
      <w:r w:rsidRPr="0010396A">
        <w:rPr>
          <w:color w:val="auto"/>
          <w:sz w:val="20"/>
          <w:szCs w:val="20"/>
        </w:rPr>
        <w:t>Responses to the Consultation</w:t>
      </w:r>
      <w:r w:rsidR="0077742E" w:rsidRPr="0010396A">
        <w:rPr>
          <w:color w:val="auto"/>
          <w:sz w:val="20"/>
          <w:szCs w:val="20"/>
        </w:rPr>
        <w:t xml:space="preserve"> will be reviewed by the DCP 266</w:t>
      </w:r>
      <w:r w:rsidRPr="0010396A">
        <w:rPr>
          <w:color w:val="auto"/>
          <w:sz w:val="20"/>
          <w:szCs w:val="20"/>
        </w:rPr>
        <w:t xml:space="preserve"> Working Group. </w:t>
      </w:r>
      <w:r w:rsidRPr="0010396A">
        <w:rPr>
          <w:color w:val="auto"/>
          <w:sz w:val="20"/>
          <w:szCs w:val="20"/>
          <w:lang w:val="en-US"/>
        </w:rPr>
        <w:t>The Working Group will then determine the progression route for the CP.</w:t>
      </w:r>
    </w:p>
    <w:p w14:paraId="0D20CD2B" w14:textId="77777777" w:rsidR="00C6196F" w:rsidRPr="0010396A" w:rsidRDefault="00C6196F" w:rsidP="00C6196F">
      <w:pPr>
        <w:pStyle w:val="Heading2"/>
        <w:keepNext w:val="0"/>
        <w:numPr>
          <w:ilvl w:val="1"/>
          <w:numId w:val="14"/>
        </w:numPr>
        <w:spacing w:before="240" w:after="60" w:line="360" w:lineRule="auto"/>
        <w:jc w:val="both"/>
        <w:rPr>
          <w:color w:val="auto"/>
          <w:sz w:val="20"/>
          <w:szCs w:val="20"/>
        </w:rPr>
      </w:pPr>
      <w:r w:rsidRPr="0010396A">
        <w:rPr>
          <w:color w:val="auto"/>
          <w:sz w:val="20"/>
          <w:szCs w:val="20"/>
        </w:rPr>
        <w:t xml:space="preserve">If you have any questions about this paper or the DCUSA Change </w:t>
      </w:r>
      <w:r w:rsidR="004049D2" w:rsidRPr="0010396A">
        <w:rPr>
          <w:color w:val="auto"/>
          <w:sz w:val="20"/>
          <w:szCs w:val="20"/>
        </w:rPr>
        <w:t>Process,</w:t>
      </w:r>
      <w:r w:rsidRPr="0010396A">
        <w:rPr>
          <w:color w:val="auto"/>
          <w:sz w:val="20"/>
          <w:szCs w:val="20"/>
        </w:rPr>
        <w:t xml:space="preserve"> please contact the DCUSA helpdesk by email to </w:t>
      </w:r>
      <w:hyperlink r:id="rId26" w:history="1">
        <w:r w:rsidRPr="0010396A">
          <w:rPr>
            <w:rStyle w:val="Hyperlink"/>
            <w:color w:val="auto"/>
            <w:sz w:val="20"/>
            <w:szCs w:val="20"/>
          </w:rPr>
          <w:t>dcusa@electralink.co.uk</w:t>
        </w:r>
      </w:hyperlink>
      <w:r w:rsidRPr="0010396A">
        <w:rPr>
          <w:color w:val="auto"/>
          <w:sz w:val="20"/>
          <w:szCs w:val="20"/>
        </w:rPr>
        <w:t xml:space="preserve"> or telephone 020 7432 3008.</w:t>
      </w:r>
    </w:p>
    <w:p w14:paraId="3E6BB03B" w14:textId="77777777" w:rsidR="002733C1" w:rsidRPr="00FD64CC" w:rsidRDefault="002733C1" w:rsidP="002733C1">
      <w:pPr>
        <w:pStyle w:val="Heading4"/>
        <w:keepLines w:val="0"/>
        <w:spacing w:before="240"/>
        <w:rPr>
          <w:rFonts w:ascii="Arial" w:eastAsia="Times New Roman" w:hAnsi="Arial" w:cs="Arial"/>
          <w:i w:val="0"/>
          <w:iCs w:val="0"/>
          <w:color w:val="538135"/>
          <w:sz w:val="24"/>
          <w:szCs w:val="28"/>
        </w:rPr>
      </w:pPr>
      <w:r w:rsidRPr="00FD64CC">
        <w:rPr>
          <w:rFonts w:ascii="Arial" w:eastAsia="Times New Roman" w:hAnsi="Arial" w:cs="Arial"/>
          <w:i w:val="0"/>
          <w:iCs w:val="0"/>
          <w:color w:val="538135"/>
          <w:sz w:val="24"/>
          <w:szCs w:val="28"/>
        </w:rPr>
        <w:t xml:space="preserve">Attachments </w:t>
      </w:r>
    </w:p>
    <w:p w14:paraId="44549775" w14:textId="77777777" w:rsidR="002733C1" w:rsidRPr="0010396A" w:rsidRDefault="002733C1" w:rsidP="002733C1">
      <w:pPr>
        <w:pStyle w:val="ListBullet2"/>
        <w:rPr>
          <w:rFonts w:cs="Arial"/>
          <w:szCs w:val="20"/>
        </w:rPr>
      </w:pPr>
      <w:r w:rsidRPr="0010396A">
        <w:rPr>
          <w:rFonts w:cs="Arial"/>
          <w:szCs w:val="20"/>
        </w:rPr>
        <w:t>Attachment 1 –</w:t>
      </w:r>
      <w:r w:rsidR="0077742E" w:rsidRPr="0010396A">
        <w:rPr>
          <w:rFonts w:cs="Arial"/>
          <w:szCs w:val="20"/>
        </w:rPr>
        <w:t xml:space="preserve"> DCP 266 </w:t>
      </w:r>
      <w:r w:rsidR="002361C1" w:rsidRPr="0010396A">
        <w:rPr>
          <w:rFonts w:cs="Arial"/>
          <w:szCs w:val="20"/>
        </w:rPr>
        <w:t>Response Form</w:t>
      </w:r>
    </w:p>
    <w:p w14:paraId="7C433D0A" w14:textId="77777777" w:rsidR="002733C1" w:rsidRPr="0010396A" w:rsidRDefault="002733C1" w:rsidP="002733C1">
      <w:pPr>
        <w:pStyle w:val="ListBullet2"/>
        <w:rPr>
          <w:rFonts w:cs="Arial"/>
          <w:szCs w:val="20"/>
        </w:rPr>
      </w:pPr>
      <w:r w:rsidRPr="0010396A">
        <w:rPr>
          <w:rFonts w:cs="Arial"/>
          <w:szCs w:val="20"/>
        </w:rPr>
        <w:t xml:space="preserve">Attachment 2 – </w:t>
      </w:r>
      <w:r w:rsidR="0077742E" w:rsidRPr="0010396A">
        <w:rPr>
          <w:rFonts w:cs="Arial"/>
          <w:szCs w:val="20"/>
        </w:rPr>
        <w:t>DCP 266 Proposed Legal Text</w:t>
      </w:r>
      <w:r w:rsidR="00AA5F42" w:rsidRPr="0010396A">
        <w:rPr>
          <w:rFonts w:cs="Arial"/>
          <w:szCs w:val="20"/>
        </w:rPr>
        <w:t xml:space="preserve"> </w:t>
      </w:r>
    </w:p>
    <w:p w14:paraId="3A89AB29" w14:textId="77777777" w:rsidR="002733C1" w:rsidRPr="0010396A" w:rsidRDefault="002733C1" w:rsidP="002733C1">
      <w:pPr>
        <w:pStyle w:val="ListBullet2"/>
        <w:rPr>
          <w:rFonts w:cs="Arial"/>
          <w:szCs w:val="20"/>
        </w:rPr>
      </w:pPr>
      <w:r w:rsidRPr="0010396A">
        <w:rPr>
          <w:rFonts w:cs="Arial"/>
          <w:szCs w:val="20"/>
        </w:rPr>
        <w:t xml:space="preserve">Attachment 3 – </w:t>
      </w:r>
      <w:r w:rsidR="0077742E" w:rsidRPr="0010396A">
        <w:rPr>
          <w:rFonts w:cs="Arial"/>
          <w:szCs w:val="20"/>
        </w:rPr>
        <w:t>Change Proposal Form</w:t>
      </w:r>
    </w:p>
    <w:p w14:paraId="3332BF2D" w14:textId="77777777" w:rsidR="00FE4E0A" w:rsidRPr="0010396A" w:rsidRDefault="000A13FA" w:rsidP="002733C1">
      <w:pPr>
        <w:pStyle w:val="ListBullet2"/>
        <w:rPr>
          <w:rFonts w:cs="Arial"/>
          <w:szCs w:val="20"/>
        </w:rPr>
      </w:pPr>
      <w:r w:rsidRPr="0010396A">
        <w:rPr>
          <w:rFonts w:cs="Arial"/>
          <w:szCs w:val="20"/>
        </w:rPr>
        <w:t xml:space="preserve">Attachment 4 - </w:t>
      </w:r>
      <w:r w:rsidR="002D7FE8" w:rsidRPr="0010396A">
        <w:rPr>
          <w:rFonts w:cs="Arial"/>
          <w:szCs w:val="20"/>
        </w:rPr>
        <w:t xml:space="preserve">Modelling </w:t>
      </w:r>
      <w:r w:rsidR="00FE4E0A" w:rsidRPr="0010396A">
        <w:rPr>
          <w:rFonts w:cs="Arial"/>
          <w:szCs w:val="20"/>
        </w:rPr>
        <w:t>Documentation</w:t>
      </w:r>
    </w:p>
    <w:p w14:paraId="4E78078E" w14:textId="55EDD97B" w:rsidR="002D7FE8" w:rsidRPr="0010396A" w:rsidRDefault="00FE4E0A" w:rsidP="002733C1">
      <w:pPr>
        <w:pStyle w:val="ListBullet2"/>
        <w:rPr>
          <w:rFonts w:cs="Arial"/>
          <w:szCs w:val="20"/>
        </w:rPr>
      </w:pPr>
      <w:r w:rsidRPr="0010396A">
        <w:rPr>
          <w:rFonts w:cs="Arial"/>
          <w:szCs w:val="20"/>
        </w:rPr>
        <w:t xml:space="preserve">Attachment 5 </w:t>
      </w:r>
      <w:r w:rsidR="00D86262" w:rsidRPr="0010396A">
        <w:rPr>
          <w:rFonts w:cs="Arial"/>
          <w:szCs w:val="20"/>
        </w:rPr>
        <w:t xml:space="preserve">- </w:t>
      </w:r>
      <w:r w:rsidRPr="0010396A">
        <w:rPr>
          <w:rFonts w:cs="Arial"/>
          <w:szCs w:val="20"/>
        </w:rPr>
        <w:t>I</w:t>
      </w:r>
      <w:r w:rsidR="002D7FE8" w:rsidRPr="0010396A">
        <w:rPr>
          <w:rFonts w:cs="Arial"/>
          <w:szCs w:val="20"/>
        </w:rPr>
        <w:t xml:space="preserve">mpact </w:t>
      </w:r>
      <w:r w:rsidRPr="0010396A">
        <w:rPr>
          <w:rFonts w:cs="Arial"/>
          <w:szCs w:val="20"/>
        </w:rPr>
        <w:t>A</w:t>
      </w:r>
      <w:r w:rsidR="002D7FE8" w:rsidRPr="0010396A">
        <w:rPr>
          <w:rFonts w:cs="Arial"/>
          <w:szCs w:val="20"/>
        </w:rPr>
        <w:t>ssessment</w:t>
      </w:r>
      <w:r w:rsidR="000A13FA" w:rsidRPr="0010396A">
        <w:rPr>
          <w:rFonts w:cs="Arial"/>
          <w:szCs w:val="20"/>
        </w:rPr>
        <w:t xml:space="preserve"> </w:t>
      </w:r>
    </w:p>
    <w:sectPr w:rsidR="002D7FE8" w:rsidRPr="0010396A" w:rsidSect="00620648">
      <w:headerReference w:type="default" r:id="rId27"/>
      <w:footerReference w:type="default" r:id="rId28"/>
      <w:type w:val="continuous"/>
      <w:pgSz w:w="11906" w:h="16838"/>
      <w:pgMar w:top="1276" w:right="1416" w:bottom="567" w:left="1134" w:header="142" w:footer="70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65" w:author="Dylan Townsend" w:date="2017-10-12T10:53:00Z" w:initials="DT">
    <w:p w14:paraId="260FA960" w14:textId="62EFEAE2" w:rsidR="00F671B4" w:rsidRDefault="00F671B4">
      <w:pPr>
        <w:pStyle w:val="CommentText"/>
      </w:pPr>
      <w:r>
        <w:rPr>
          <w:rStyle w:val="CommentReference"/>
        </w:rPr>
        <w:annotationRef/>
      </w:r>
      <w:r w:rsidR="008304DF">
        <w:t xml:space="preserve">This paragraph is to be updated to tie the section above together. e.g. </w:t>
      </w:r>
      <w:r>
        <w:t xml:space="preserve"> cross referenc</w:t>
      </w:r>
      <w:r w:rsidR="008304DF">
        <w:t>ing</w:t>
      </w:r>
      <w:r>
        <w:t xml:space="preserve"> </w:t>
      </w:r>
      <w:r w:rsidR="008304DF">
        <w:t>the</w:t>
      </w:r>
      <w:r>
        <w:t xml:space="preserve"> sec</w:t>
      </w:r>
      <w:r w:rsidR="008304DF">
        <w:t xml:space="preserve">tions above. </w:t>
      </w:r>
      <w:r>
        <w:t xml:space="preserve"> GM ACTION</w:t>
      </w:r>
      <w:r w:rsidR="008304DF">
        <w:t>: GM to circulate a document produced by Reckon that will assist in tying up the section.</w:t>
      </w:r>
    </w:p>
  </w:comment>
  <w:comment w:id="253" w:author="Dylan Townsend" w:date="2017-10-22T20:03:00Z" w:initials="DT">
    <w:p w14:paraId="2CA5C5D9" w14:textId="3E7DC70D" w:rsidR="00F671B4" w:rsidRDefault="00F671B4">
      <w:pPr>
        <w:pStyle w:val="CommentText"/>
      </w:pPr>
      <w:r>
        <w:rPr>
          <w:rStyle w:val="CommentReference"/>
        </w:rPr>
        <w:annotationRef/>
      </w:r>
      <w:r>
        <w:t>ElectraLink to update paragraph and table commentary upon receiving new tables/impact assessment</w:t>
      </w:r>
    </w:p>
  </w:comment>
  <w:comment w:id="255" w:author="Dylan Townsend" w:date="2017-10-22T20:01:00Z" w:initials="DT">
    <w:p w14:paraId="47DE8ED2" w14:textId="77777777" w:rsidR="00F671B4" w:rsidRPr="002B3663" w:rsidRDefault="00F671B4" w:rsidP="00E44985">
      <w:r>
        <w:rPr>
          <w:rStyle w:val="CommentReference"/>
        </w:rPr>
        <w:annotationRef/>
      </w:r>
      <w:r>
        <w:t xml:space="preserve">AE to provide updated impact summary tables which show change in end consumers tariffs and LDNO tariffs </w:t>
      </w:r>
    </w:p>
    <w:p w14:paraId="3DFEEFA7" w14:textId="205D0ECA" w:rsidR="00F671B4" w:rsidRDefault="00F671B4">
      <w:pPr>
        <w:pStyle w:val="CommentText"/>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60FA960" w15:done="0"/>
  <w15:commentEx w15:paraId="2CA5C5D9" w15:done="0"/>
  <w15:commentEx w15:paraId="3DFEEFA7"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920E78" w14:textId="77777777" w:rsidR="00F671B4" w:rsidRDefault="00F671B4">
      <w:pPr>
        <w:spacing w:line="240" w:lineRule="auto"/>
      </w:pPr>
      <w:r>
        <w:separator/>
      </w:r>
    </w:p>
    <w:p w14:paraId="21421EFC" w14:textId="77777777" w:rsidR="00F671B4" w:rsidRDefault="00F671B4"/>
  </w:endnote>
  <w:endnote w:type="continuationSeparator" w:id="0">
    <w:p w14:paraId="4D77CEAC" w14:textId="77777777" w:rsidR="00F671B4" w:rsidRDefault="00F671B4">
      <w:pPr>
        <w:spacing w:line="240" w:lineRule="auto"/>
      </w:pPr>
      <w:r>
        <w:continuationSeparator/>
      </w:r>
    </w:p>
    <w:p w14:paraId="0840822B" w14:textId="77777777" w:rsidR="00F671B4" w:rsidRDefault="00F671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3B6E3" w14:textId="477032D4" w:rsidR="00F671B4" w:rsidRDefault="00F671B4" w:rsidP="00EA3F0B">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lang w:val="en-US"/>
      </w:rPr>
    </w:pPr>
    <w:r>
      <w:rPr>
        <w:rFonts w:cs="Arial"/>
        <w:sz w:val="16"/>
        <w:szCs w:val="16"/>
      </w:rPr>
      <w:t>DCP 266</w:t>
    </w: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256CDC">
      <w:rPr>
        <w:rFonts w:cs="Arial"/>
        <w:noProof/>
        <w:sz w:val="16"/>
        <w:szCs w:val="16"/>
        <w:lang w:val="en-US"/>
      </w:rPr>
      <w:t>20</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256CDC">
      <w:rPr>
        <w:rFonts w:cs="Arial"/>
        <w:noProof/>
        <w:sz w:val="16"/>
        <w:szCs w:val="16"/>
        <w:lang w:val="en-US"/>
      </w:rPr>
      <w:t>22</w:t>
    </w:r>
    <w:r w:rsidRPr="000660DF">
      <w:rPr>
        <w:rFonts w:cs="Arial"/>
        <w:sz w:val="16"/>
        <w:szCs w:val="16"/>
        <w:lang w:val="en-US"/>
      </w:rPr>
      <w:fldChar w:fldCharType="end"/>
    </w:r>
    <w:r>
      <w:rPr>
        <w:rFonts w:cs="Arial"/>
        <w:sz w:val="16"/>
        <w:szCs w:val="16"/>
        <w:lang w:val="en-US"/>
      </w:rPr>
      <w:tab/>
      <w:t>Version 0.6</w:t>
    </w:r>
  </w:p>
  <w:p w14:paraId="227C0D17" w14:textId="29C0C4B2" w:rsidR="00F671B4" w:rsidRPr="000660DF" w:rsidRDefault="00F671B4" w:rsidP="00FD0418">
    <w:pPr>
      <w:pStyle w:val="Footer"/>
      <w:pBdr>
        <w:top w:val="single" w:sz="4" w:space="1" w:color="auto"/>
      </w:pBdr>
      <w:tabs>
        <w:tab w:val="clear" w:pos="4320"/>
        <w:tab w:val="clear" w:pos="8640"/>
        <w:tab w:val="center" w:pos="4962"/>
        <w:tab w:val="right" w:pos="9356"/>
      </w:tabs>
      <w:spacing w:before="0" w:after="0" w:line="240" w:lineRule="auto"/>
      <w:jc w:val="center"/>
      <w:rPr>
        <w:rFonts w:cs="Arial"/>
        <w:sz w:val="16"/>
        <w:szCs w:val="16"/>
      </w:rPr>
    </w:pPr>
    <w:r>
      <w:rPr>
        <w:rFonts w:cs="Arial"/>
        <w:sz w:val="16"/>
        <w:szCs w:val="16"/>
        <w:lang w:val="en-US"/>
      </w:rPr>
      <w:t>DCUSA Consultation</w:t>
    </w:r>
    <w:r>
      <w:rPr>
        <w:rFonts w:cs="Arial"/>
        <w:sz w:val="16"/>
        <w:szCs w:val="16"/>
        <w:lang w:val="en-US"/>
      </w:rPr>
      <w:tab/>
    </w:r>
    <w:r w:rsidRPr="000660DF">
      <w:rPr>
        <w:rFonts w:cs="Arial"/>
        <w:sz w:val="16"/>
        <w:szCs w:val="16"/>
      </w:rPr>
      <w:t xml:space="preserve">© </w:t>
    </w:r>
    <w:r>
      <w:rPr>
        <w:rFonts w:cs="Arial"/>
        <w:sz w:val="16"/>
        <w:szCs w:val="16"/>
      </w:rPr>
      <w:t xml:space="preserve">2016 </w:t>
    </w:r>
    <w:r w:rsidRPr="000660DF">
      <w:rPr>
        <w:rFonts w:cs="Arial"/>
        <w:sz w:val="16"/>
        <w:szCs w:val="16"/>
      </w:rPr>
      <w:t>all rights reserved</w:t>
    </w:r>
    <w:r>
      <w:rPr>
        <w:rFonts w:cs="Arial"/>
        <w:sz w:val="16"/>
        <w:szCs w:val="16"/>
      </w:rPr>
      <w:tab/>
    </w:r>
    <w:r>
      <w:rPr>
        <w:rFonts w:cs="Arial"/>
        <w:sz w:val="16"/>
        <w:szCs w:val="16"/>
        <w:lang w:val="en-US"/>
      </w:rPr>
      <w:t>05 October 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185560" w14:textId="77777777" w:rsidR="00F671B4" w:rsidRDefault="00F671B4">
      <w:pPr>
        <w:spacing w:line="240" w:lineRule="auto"/>
      </w:pPr>
      <w:r>
        <w:separator/>
      </w:r>
    </w:p>
    <w:p w14:paraId="4D90449A" w14:textId="77777777" w:rsidR="00F671B4" w:rsidRDefault="00F671B4"/>
  </w:footnote>
  <w:footnote w:type="continuationSeparator" w:id="0">
    <w:p w14:paraId="713B698D" w14:textId="77777777" w:rsidR="00F671B4" w:rsidRDefault="00F671B4">
      <w:pPr>
        <w:spacing w:line="240" w:lineRule="auto"/>
      </w:pPr>
      <w:r>
        <w:continuationSeparator/>
      </w:r>
    </w:p>
    <w:p w14:paraId="0F4D3532" w14:textId="77777777" w:rsidR="00F671B4" w:rsidRDefault="00F671B4"/>
  </w:footnote>
  <w:footnote w:id="1">
    <w:p w14:paraId="4DB6FEDC" w14:textId="08E008E7" w:rsidR="00F671B4" w:rsidRPr="0010396A" w:rsidRDefault="00F671B4">
      <w:pPr>
        <w:pStyle w:val="FootnoteText"/>
        <w:rPr>
          <w:rFonts w:ascii="Arial" w:hAnsi="Arial" w:cs="Arial"/>
          <w:sz w:val="18"/>
          <w:szCs w:val="18"/>
        </w:rPr>
      </w:pPr>
      <w:r w:rsidRPr="0010396A">
        <w:rPr>
          <w:rStyle w:val="FootnoteReference"/>
          <w:rFonts w:ascii="Arial" w:hAnsi="Arial" w:cs="Arial"/>
          <w:sz w:val="18"/>
          <w:szCs w:val="18"/>
        </w:rPr>
        <w:footnoteRef/>
      </w:r>
      <w:r w:rsidRPr="0010396A">
        <w:rPr>
          <w:rFonts w:ascii="Arial" w:hAnsi="Arial" w:cs="Arial"/>
          <w:sz w:val="18"/>
          <w:szCs w:val="18"/>
        </w:rPr>
        <w:t xml:space="preserve"> To be inserted by DCP 234 on 01 April 2018</w:t>
      </w:r>
    </w:p>
  </w:footnote>
  <w:footnote w:id="2">
    <w:p w14:paraId="3386D2B4" w14:textId="14D688F3" w:rsidR="00F671B4" w:rsidRDefault="00F671B4">
      <w:pPr>
        <w:pStyle w:val="FootnoteText"/>
      </w:pPr>
      <w:ins w:id="19" w:author="John Lawton" w:date="2017-10-10T10:50:00Z">
        <w:r>
          <w:rPr>
            <w:rStyle w:val="FootnoteReference"/>
          </w:rPr>
          <w:footnoteRef/>
        </w:r>
        <w:r>
          <w:t xml:space="preserve"> In this context LDNOs are Independent Distribution </w:t>
        </w:r>
      </w:ins>
      <w:ins w:id="20" w:author="John Lawton" w:date="2017-10-10T10:51:00Z">
        <w:r>
          <w:t>N</w:t>
        </w:r>
      </w:ins>
      <w:ins w:id="21" w:author="John Lawton" w:date="2017-10-10T10:50:00Z">
        <w:r>
          <w:t xml:space="preserve">etwork </w:t>
        </w:r>
      </w:ins>
      <w:ins w:id="22" w:author="John Lawton" w:date="2017-10-10T10:51:00Z">
        <w:r>
          <w:t>O</w:t>
        </w:r>
      </w:ins>
      <w:ins w:id="23" w:author="John Lawton" w:date="2017-10-10T10:50:00Z">
        <w:r>
          <w:t>perators and DNOs operating out of their distribution services area.</w:t>
        </w:r>
      </w:ins>
    </w:p>
  </w:footnote>
  <w:footnote w:id="3">
    <w:p w14:paraId="43F67103" w14:textId="3E16D3E9" w:rsidR="00F671B4" w:rsidRDefault="00F671B4">
      <w:pPr>
        <w:pStyle w:val="FootnoteText"/>
      </w:pPr>
      <w:r>
        <w:rPr>
          <w:rStyle w:val="FootnoteReference"/>
        </w:rPr>
        <w:footnoteRef/>
      </w:r>
      <w:r>
        <w:t xml:space="preserve"> </w:t>
      </w:r>
      <w:hyperlink r:id="rId1" w:history="1">
        <w:r w:rsidRPr="00D86262">
          <w:rPr>
            <w:rStyle w:val="Hyperlink"/>
            <w:rFonts w:ascii="Arial" w:hAnsi="Arial" w:cs="Arial"/>
            <w:sz w:val="18"/>
            <w:szCs w:val="18"/>
          </w:rPr>
          <w:t>http://webarchive.nationalarchives.gov.uk/20130402174434/http://ofgem.gov.uk/Networks/ElecDist/Policy/DistChrgs/Documents1/Ofgem_CDCM_consultation%20280909_1.pdf</w:t>
        </w:r>
      </w:hyperlink>
    </w:p>
  </w:footnote>
  <w:footnote w:id="4">
    <w:p w14:paraId="7AD96F3B" w14:textId="3553BA6F" w:rsidR="00F671B4" w:rsidRDefault="00F671B4" w:rsidP="00664364">
      <w:pPr>
        <w:rPr>
          <w:rFonts w:ascii="Calibri" w:hAnsi="Calibri"/>
          <w:color w:val="1F497D"/>
          <w:szCs w:val="22"/>
        </w:rPr>
      </w:pPr>
      <w:r>
        <w:rPr>
          <w:rStyle w:val="FootnoteReference"/>
        </w:rPr>
        <w:footnoteRef/>
      </w:r>
      <w:r>
        <w:t xml:space="preserve"> </w:t>
      </w:r>
      <w:hyperlink r:id="rId2" w:history="1">
        <w:r w:rsidRPr="0010396A">
          <w:rPr>
            <w:rStyle w:val="Hyperlink"/>
            <w:sz w:val="18"/>
            <w:szCs w:val="18"/>
          </w:rPr>
          <w:t>http://webarchive.nationalarchives.gov.uk/20130402174434/http://ofgem.gov.uk/Networks/ElecDist/Policy/DistChrgs/Documents1/Ofgem_CDCM_consultation%20280909_1.pdf</w:t>
        </w:r>
      </w:hyperlink>
    </w:p>
    <w:p w14:paraId="028D33A2" w14:textId="77777777" w:rsidR="00F671B4" w:rsidRDefault="00F671B4">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60D77" w14:textId="77777777" w:rsidR="00F671B4" w:rsidRDefault="00256CDC">
    <w:pPr>
      <w:pStyle w:val="Header"/>
    </w:pPr>
    <w:r>
      <w:rPr>
        <w:noProof/>
      </w:rPr>
      <w:pict w14:anchorId="4D0CB06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2050" type="#_x0000_t75" style="position:absolute;margin-left:324.3pt;margin-top:-1.4pt;width:182.5pt;height:61.8pt;z-index:251657728;visibility:visible">
          <v:imagedata r:id="rId1"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C30C4"/>
    <w:multiLevelType w:val="hybridMultilevel"/>
    <w:tmpl w:val="7C403114"/>
    <w:lvl w:ilvl="0" w:tplc="35DECF26">
      <w:start w:val="1"/>
      <w:numFmt w:val="lowerRoman"/>
      <w:lvlText w:val="%1."/>
      <w:lvlJc w:val="left"/>
      <w:pPr>
        <w:ind w:left="914" w:hanging="720"/>
      </w:pPr>
      <w:rPr>
        <w:rFonts w:hint="default"/>
        <w:sz w:val="20"/>
      </w:rPr>
    </w:lvl>
    <w:lvl w:ilvl="1" w:tplc="04090019" w:tentative="1">
      <w:start w:val="1"/>
      <w:numFmt w:val="lowerLetter"/>
      <w:lvlText w:val="%2."/>
      <w:lvlJc w:val="left"/>
      <w:pPr>
        <w:ind w:left="1274" w:hanging="360"/>
      </w:pPr>
    </w:lvl>
    <w:lvl w:ilvl="2" w:tplc="0409001B" w:tentative="1">
      <w:start w:val="1"/>
      <w:numFmt w:val="lowerRoman"/>
      <w:lvlText w:val="%3."/>
      <w:lvlJc w:val="right"/>
      <w:pPr>
        <w:ind w:left="1994" w:hanging="180"/>
      </w:pPr>
    </w:lvl>
    <w:lvl w:ilvl="3" w:tplc="0409000F" w:tentative="1">
      <w:start w:val="1"/>
      <w:numFmt w:val="decimal"/>
      <w:lvlText w:val="%4."/>
      <w:lvlJc w:val="left"/>
      <w:pPr>
        <w:ind w:left="2714" w:hanging="360"/>
      </w:pPr>
    </w:lvl>
    <w:lvl w:ilvl="4" w:tplc="04090019" w:tentative="1">
      <w:start w:val="1"/>
      <w:numFmt w:val="lowerLetter"/>
      <w:lvlText w:val="%5."/>
      <w:lvlJc w:val="left"/>
      <w:pPr>
        <w:ind w:left="3434" w:hanging="360"/>
      </w:pPr>
    </w:lvl>
    <w:lvl w:ilvl="5" w:tplc="0409001B" w:tentative="1">
      <w:start w:val="1"/>
      <w:numFmt w:val="lowerRoman"/>
      <w:lvlText w:val="%6."/>
      <w:lvlJc w:val="right"/>
      <w:pPr>
        <w:ind w:left="4154" w:hanging="180"/>
      </w:pPr>
    </w:lvl>
    <w:lvl w:ilvl="6" w:tplc="0409000F" w:tentative="1">
      <w:start w:val="1"/>
      <w:numFmt w:val="decimal"/>
      <w:lvlText w:val="%7."/>
      <w:lvlJc w:val="left"/>
      <w:pPr>
        <w:ind w:left="4874" w:hanging="360"/>
      </w:pPr>
    </w:lvl>
    <w:lvl w:ilvl="7" w:tplc="04090019" w:tentative="1">
      <w:start w:val="1"/>
      <w:numFmt w:val="lowerLetter"/>
      <w:lvlText w:val="%8."/>
      <w:lvlJc w:val="left"/>
      <w:pPr>
        <w:ind w:left="5594" w:hanging="360"/>
      </w:pPr>
    </w:lvl>
    <w:lvl w:ilvl="8" w:tplc="0409001B" w:tentative="1">
      <w:start w:val="1"/>
      <w:numFmt w:val="lowerRoman"/>
      <w:lvlText w:val="%9."/>
      <w:lvlJc w:val="right"/>
      <w:pPr>
        <w:ind w:left="6314" w:hanging="180"/>
      </w:pPr>
    </w:lvl>
  </w:abstractNum>
  <w:abstractNum w:abstractNumId="1" w15:restartNumberingAfterBreak="0">
    <w:nsid w:val="01E97147"/>
    <w:multiLevelType w:val="hybridMultilevel"/>
    <w:tmpl w:val="89E813B6"/>
    <w:lvl w:ilvl="0" w:tplc="DEC4B566">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2CA2912"/>
    <w:multiLevelType w:val="multilevel"/>
    <w:tmpl w:val="8886F6EC"/>
    <w:lvl w:ilvl="0">
      <w:start w:val="1"/>
      <w:numFmt w:val="decimal"/>
      <w:lvlText w:val="%1"/>
      <w:lvlJc w:val="left"/>
      <w:pPr>
        <w:ind w:left="432" w:hanging="432"/>
      </w:pPr>
      <w:rPr>
        <w:rFonts w:hint="default"/>
      </w:rPr>
    </w:lvl>
    <w:lvl w:ilvl="1">
      <w:start w:val="1"/>
      <w:numFmt w:val="bullet"/>
      <w:lvlText w:val=""/>
      <w:lvlJc w:val="left"/>
      <w:pPr>
        <w:ind w:left="576" w:hanging="576"/>
      </w:pPr>
      <w:rPr>
        <w:rFonts w:ascii="Symbol" w:hAnsi="Symbol" w:hint="default"/>
        <w:b w:val="0"/>
        <w:i w:val="0"/>
        <w:color w:val="00000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6314909"/>
    <w:multiLevelType w:val="multilevel"/>
    <w:tmpl w:val="E196B6D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Arial" w:hAnsi="Arial" w:cs="Arial" w:hint="default"/>
        <w:b w:val="0"/>
        <w:i w:val="0"/>
        <w:color w:val="00000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94418A0"/>
    <w:multiLevelType w:val="hybridMultilevel"/>
    <w:tmpl w:val="DC460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D85E7B"/>
    <w:multiLevelType w:val="multilevel"/>
    <w:tmpl w:val="8886F6EC"/>
    <w:lvl w:ilvl="0">
      <w:start w:val="1"/>
      <w:numFmt w:val="decimal"/>
      <w:lvlText w:val="%1"/>
      <w:lvlJc w:val="left"/>
      <w:pPr>
        <w:ind w:left="432" w:hanging="432"/>
      </w:pPr>
      <w:rPr>
        <w:rFonts w:hint="default"/>
      </w:rPr>
    </w:lvl>
    <w:lvl w:ilvl="1">
      <w:start w:val="1"/>
      <w:numFmt w:val="bullet"/>
      <w:lvlText w:val=""/>
      <w:lvlJc w:val="left"/>
      <w:pPr>
        <w:ind w:left="576" w:hanging="576"/>
      </w:pPr>
      <w:rPr>
        <w:rFonts w:ascii="Symbol" w:hAnsi="Symbol" w:hint="default"/>
        <w:b w:val="0"/>
        <w:i w:val="0"/>
        <w:color w:val="00000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A825135"/>
    <w:multiLevelType w:val="hybridMultilevel"/>
    <w:tmpl w:val="52F881E2"/>
    <w:lvl w:ilvl="0" w:tplc="6BDC5AA6">
      <w:start w:val="1"/>
      <w:numFmt w:val="bullet"/>
      <w:lvlText w:val=""/>
      <w:lvlJc w:val="left"/>
      <w:pPr>
        <w:ind w:left="1500" w:hanging="360"/>
      </w:pPr>
      <w:rPr>
        <w:rFonts w:ascii="Calibri" w:hAnsi="Calibri" w:hint="default"/>
        <w:b w:val="0"/>
        <w:i w:val="0"/>
        <w:sz w:val="2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AD249A0"/>
    <w:multiLevelType w:val="hybridMultilevel"/>
    <w:tmpl w:val="87E85CCC"/>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10" w15:restartNumberingAfterBreak="0">
    <w:nsid w:val="120F05E0"/>
    <w:multiLevelType w:val="multilevel"/>
    <w:tmpl w:val="E578E3D2"/>
    <w:lvl w:ilvl="0">
      <w:start w:val="1"/>
      <w:numFmt w:val="decimal"/>
      <w:pStyle w:val="GSHeading1withnumb"/>
      <w:lvlText w:val="%1"/>
      <w:lvlJc w:val="left"/>
      <w:pPr>
        <w:tabs>
          <w:tab w:val="num" w:pos="567"/>
        </w:tabs>
        <w:ind w:left="567" w:hanging="567"/>
      </w:pPr>
      <w:rPr>
        <w:rFonts w:ascii="Calibri" w:hAnsi="Calibri" w:hint="default"/>
        <w:sz w:val="24"/>
      </w:rPr>
    </w:lvl>
    <w:lvl w:ilvl="1">
      <w:start w:val="2"/>
      <w:numFmt w:val="decimal"/>
      <w:pStyle w:val="GSBodyParawithnumb"/>
      <w:lvlText w:val="%1.%2"/>
      <w:lvlJc w:val="left"/>
      <w:pPr>
        <w:tabs>
          <w:tab w:val="num" w:pos="3260"/>
        </w:tabs>
        <w:ind w:left="3260" w:hanging="567"/>
      </w:pPr>
      <w:rPr>
        <w:rFonts w:ascii="Calibri" w:hAnsi="Calibri" w:hint="default"/>
        <w:b w:val="0"/>
        <w:sz w:val="22"/>
      </w:rPr>
    </w:lvl>
    <w:lvl w:ilvl="2">
      <w:start w:val="1"/>
      <w:numFmt w:val="decimal"/>
      <w:lvlText w:val="%1.%2.%3"/>
      <w:lvlJc w:val="left"/>
      <w:pPr>
        <w:tabs>
          <w:tab w:val="num" w:pos="567"/>
        </w:tabs>
        <w:ind w:left="567" w:hanging="567"/>
      </w:pPr>
      <w:rPr>
        <w:rFonts w:ascii="Calibri" w:hAnsi="Calibri" w:hint="default"/>
        <w:sz w:val="24"/>
      </w:rPr>
    </w:lvl>
    <w:lvl w:ilvl="3">
      <w:start w:val="1"/>
      <w:numFmt w:val="bullet"/>
      <w:lvlText w:val=""/>
      <w:lvlJc w:val="left"/>
      <w:pPr>
        <w:tabs>
          <w:tab w:val="num" w:pos="1134"/>
        </w:tabs>
        <w:ind w:left="1134" w:hanging="283"/>
      </w:pPr>
      <w:rPr>
        <w:rFonts w:ascii="Symbol" w:hAnsi="Symbol" w:hint="default"/>
        <w:color w:val="auto"/>
      </w:rPr>
    </w:lvl>
    <w:lvl w:ilvl="4">
      <w:start w:val="1"/>
      <w:numFmt w:val="bullet"/>
      <w:lvlText w:val=""/>
      <w:lvlJc w:val="left"/>
      <w:pPr>
        <w:ind w:left="0" w:firstLine="0"/>
      </w:pPr>
      <w:rPr>
        <w:rFonts w:ascii="Symbol" w:hAnsi="Symbol" w:hint="default"/>
        <w:color w:val="auto"/>
      </w:rPr>
    </w:lvl>
    <w:lvl w:ilvl="5">
      <w:start w:val="1"/>
      <w:numFmt w:val="lowerRoman"/>
      <w:lvlText w:val="(%6)"/>
      <w:lvlJc w:val="left"/>
      <w:pPr>
        <w:tabs>
          <w:tab w:val="num" w:pos="567"/>
        </w:tabs>
        <w:ind w:left="567" w:hanging="567"/>
      </w:pPr>
      <w:rPr>
        <w:rFonts w:hint="default"/>
      </w:rPr>
    </w:lvl>
    <w:lvl w:ilvl="6">
      <w:start w:val="1"/>
      <w:numFmt w:val="decimal"/>
      <w:lvlText w:val="%7."/>
      <w:lvlJc w:val="left"/>
      <w:pPr>
        <w:tabs>
          <w:tab w:val="num" w:pos="567"/>
        </w:tabs>
        <w:ind w:left="567" w:hanging="567"/>
      </w:pPr>
      <w:rPr>
        <w:rFonts w:hint="default"/>
      </w:rPr>
    </w:lvl>
    <w:lvl w:ilvl="7">
      <w:start w:val="1"/>
      <w:numFmt w:val="lowerLetter"/>
      <w:lvlText w:val="%8."/>
      <w:lvlJc w:val="left"/>
      <w:pPr>
        <w:tabs>
          <w:tab w:val="num" w:pos="567"/>
        </w:tabs>
        <w:ind w:left="567" w:hanging="567"/>
      </w:pPr>
      <w:rPr>
        <w:rFonts w:hint="default"/>
      </w:rPr>
    </w:lvl>
    <w:lvl w:ilvl="8">
      <w:start w:val="1"/>
      <w:numFmt w:val="lowerRoman"/>
      <w:lvlText w:val="%9."/>
      <w:lvlJc w:val="left"/>
      <w:pPr>
        <w:tabs>
          <w:tab w:val="num" w:pos="567"/>
        </w:tabs>
        <w:ind w:left="567" w:hanging="567"/>
      </w:pPr>
      <w:rPr>
        <w:rFonts w:hint="default"/>
      </w:rPr>
    </w:lvl>
  </w:abstractNum>
  <w:abstractNum w:abstractNumId="11"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5E80DD4"/>
    <w:multiLevelType w:val="hybridMultilevel"/>
    <w:tmpl w:val="D0A005D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9D64A1F"/>
    <w:multiLevelType w:val="hybridMultilevel"/>
    <w:tmpl w:val="7848020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A5F60C8"/>
    <w:multiLevelType w:val="multilevel"/>
    <w:tmpl w:val="68226EC2"/>
    <w:lvl w:ilvl="0">
      <w:start w:val="1"/>
      <w:numFmt w:val="decimal"/>
      <w:lvlText w:val="%1"/>
      <w:lvlJc w:val="left"/>
      <w:pPr>
        <w:ind w:left="432" w:hanging="432"/>
      </w:pPr>
      <w:rPr>
        <w:rFonts w:hint="default"/>
      </w:rPr>
    </w:lvl>
    <w:lvl w:ilvl="1">
      <w:start w:val="1"/>
      <w:numFmt w:val="bullet"/>
      <w:lvlText w:val=""/>
      <w:lvlJc w:val="left"/>
      <w:pPr>
        <w:ind w:left="576" w:hanging="576"/>
      </w:pPr>
      <w:rPr>
        <w:rFonts w:ascii="Symbol" w:hAnsi="Symbol" w:hint="default"/>
        <w:b w:val="0"/>
        <w:i w:val="0"/>
        <w:color w:val="00000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1D6142EC"/>
    <w:multiLevelType w:val="hybridMultilevel"/>
    <w:tmpl w:val="3C7851C4"/>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1D4689D"/>
    <w:multiLevelType w:val="hybridMultilevel"/>
    <w:tmpl w:val="C5C47292"/>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8" w15:restartNumberingAfterBreak="0">
    <w:nsid w:val="251255E0"/>
    <w:multiLevelType w:val="hybridMultilevel"/>
    <w:tmpl w:val="D0A005D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2534032D"/>
    <w:multiLevelType w:val="hybridMultilevel"/>
    <w:tmpl w:val="CE90E0BE"/>
    <w:lvl w:ilvl="0" w:tplc="D4EE630A">
      <w:start w:val="2"/>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0" w15:restartNumberingAfterBreak="0">
    <w:nsid w:val="29961608"/>
    <w:multiLevelType w:val="hybridMultilevel"/>
    <w:tmpl w:val="AEE65802"/>
    <w:lvl w:ilvl="0" w:tplc="6BDC5AA6">
      <w:start w:val="1"/>
      <w:numFmt w:val="bullet"/>
      <w:lvlText w:val=""/>
      <w:lvlJc w:val="left"/>
      <w:pPr>
        <w:ind w:left="1500" w:hanging="360"/>
      </w:pPr>
      <w:rPr>
        <w:rFonts w:ascii="Calibri" w:hAnsi="Calibri" w:hint="default"/>
        <w:b w:val="0"/>
        <w:i w:val="0"/>
        <w:sz w:val="20"/>
      </w:rPr>
    </w:lvl>
    <w:lvl w:ilvl="1" w:tplc="08090017">
      <w:start w:val="1"/>
      <w:numFmt w:val="lowerLetter"/>
      <w:lvlText w:val="%2)"/>
      <w:lvlJc w:val="left"/>
      <w:pPr>
        <w:ind w:left="1440" w:hanging="360"/>
      </w:pPr>
      <w:rPr>
        <w:rFonts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2AFB200C"/>
    <w:multiLevelType w:val="multilevel"/>
    <w:tmpl w:val="4C82A0FA"/>
    <w:lvl w:ilvl="0">
      <w:start w:val="1"/>
      <w:numFmt w:val="decimal"/>
      <w:lvlText w:val="%1"/>
      <w:lvlJc w:val="left"/>
      <w:pPr>
        <w:ind w:left="432" w:hanging="432"/>
      </w:pPr>
      <w:rPr>
        <w:rFonts w:hint="default"/>
      </w:rPr>
    </w:lvl>
    <w:lvl w:ilvl="1">
      <w:start w:val="1"/>
      <w:numFmt w:val="bullet"/>
      <w:lvlText w:val=""/>
      <w:lvlJc w:val="left"/>
      <w:pPr>
        <w:ind w:left="576" w:hanging="576"/>
      </w:pPr>
      <w:rPr>
        <w:rFonts w:ascii="Symbol" w:hAnsi="Symbol" w:hint="default"/>
        <w:b w:val="0"/>
        <w:i w:val="0"/>
        <w:color w:val="00000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0">
    <w:nsid w:val="2FC97041"/>
    <w:multiLevelType w:val="hybridMultilevel"/>
    <w:tmpl w:val="753274AA"/>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24"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5" w15:restartNumberingAfterBreak="0">
    <w:nsid w:val="34683A82"/>
    <w:multiLevelType w:val="hybridMultilevel"/>
    <w:tmpl w:val="BFB28048"/>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26" w15:restartNumberingAfterBreak="0">
    <w:nsid w:val="34DC27DD"/>
    <w:multiLevelType w:val="hybridMultilevel"/>
    <w:tmpl w:val="16D65CA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35C73FE2"/>
    <w:multiLevelType w:val="hybridMultilevel"/>
    <w:tmpl w:val="F2C63B8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ABA31BE"/>
    <w:multiLevelType w:val="hybridMultilevel"/>
    <w:tmpl w:val="3C7851C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0" w15:restartNumberingAfterBreak="0">
    <w:nsid w:val="3BF85ED0"/>
    <w:multiLevelType w:val="hybridMultilevel"/>
    <w:tmpl w:val="774AB4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C0D6C2F"/>
    <w:multiLevelType w:val="hybridMultilevel"/>
    <w:tmpl w:val="E87C8DBC"/>
    <w:lvl w:ilvl="0" w:tplc="6BDC5AA6">
      <w:start w:val="1"/>
      <w:numFmt w:val="bullet"/>
      <w:lvlText w:val=""/>
      <w:lvlJc w:val="left"/>
      <w:pPr>
        <w:ind w:left="1500" w:hanging="360"/>
      </w:pPr>
      <w:rPr>
        <w:rFonts w:ascii="Calibri" w:hAnsi="Calibri" w:hint="default"/>
        <w:b w:val="0"/>
        <w:i w:val="0"/>
        <w:sz w:val="20"/>
      </w:rPr>
    </w:lvl>
    <w:lvl w:ilvl="1" w:tplc="08090001">
      <w:start w:val="1"/>
      <w:numFmt w:val="bullet"/>
      <w:lvlText w:val=""/>
      <w:lvlJc w:val="left"/>
      <w:pPr>
        <w:ind w:left="1440" w:hanging="360"/>
      </w:pPr>
      <w:rPr>
        <w:rFonts w:ascii="Symbol" w:hAnsi="Symbol"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3E045AB7"/>
    <w:multiLevelType w:val="multilevel"/>
    <w:tmpl w:val="AC248BE4"/>
    <w:lvl w:ilvl="0">
      <w:start w:val="1"/>
      <w:numFmt w:val="decimal"/>
      <w:lvlText w:val="%1"/>
      <w:lvlJc w:val="left"/>
      <w:pPr>
        <w:ind w:left="432" w:hanging="432"/>
      </w:pPr>
      <w:rPr>
        <w:rFonts w:hint="default"/>
      </w:rPr>
    </w:lvl>
    <w:lvl w:ilvl="1">
      <w:start w:val="1"/>
      <w:numFmt w:val="lowerLetter"/>
      <w:lvlText w:val="%2)"/>
      <w:lvlJc w:val="left"/>
      <w:pPr>
        <w:ind w:left="576" w:hanging="576"/>
      </w:pPr>
      <w:rPr>
        <w:rFonts w:hint="default"/>
        <w:b w:val="0"/>
        <w:i w:val="0"/>
        <w:color w:val="00000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41122076"/>
    <w:multiLevelType w:val="hybridMultilevel"/>
    <w:tmpl w:val="EABCEC46"/>
    <w:lvl w:ilvl="0" w:tplc="BE20507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42852CC7"/>
    <w:multiLevelType w:val="hybridMultilevel"/>
    <w:tmpl w:val="10A048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459352D7"/>
    <w:multiLevelType w:val="multilevel"/>
    <w:tmpl w:val="69D0CED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Arial" w:hAnsi="Arial" w:cs="Arial" w:hint="default"/>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6" w15:restartNumberingAfterBreak="0">
    <w:nsid w:val="461B36EC"/>
    <w:multiLevelType w:val="hybridMultilevel"/>
    <w:tmpl w:val="6B061B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47333AC0"/>
    <w:multiLevelType w:val="multilevel"/>
    <w:tmpl w:val="A88CB34C"/>
    <w:lvl w:ilvl="0">
      <w:start w:val="1"/>
      <w:numFmt w:val="decimal"/>
      <w:lvlText w:val="%1"/>
      <w:lvlJc w:val="left"/>
      <w:pPr>
        <w:tabs>
          <w:tab w:val="num" w:pos="432"/>
        </w:tabs>
        <w:ind w:left="432" w:hanging="432"/>
      </w:pPr>
      <w:rPr>
        <w:rFonts w:cs="Times New Roman" w:hint="default"/>
        <w:b/>
        <w:sz w:val="20"/>
        <w:szCs w:val="20"/>
      </w:rPr>
    </w:lvl>
    <w:lvl w:ilvl="1">
      <w:start w:val="1"/>
      <w:numFmt w:val="decimal"/>
      <w:lvlText w:val="%1.%2"/>
      <w:lvlJc w:val="left"/>
      <w:pPr>
        <w:tabs>
          <w:tab w:val="num" w:pos="576"/>
        </w:tabs>
        <w:ind w:left="576" w:hanging="576"/>
      </w:pPr>
      <w:rPr>
        <w:rFonts w:ascii="Calibri" w:hAnsi="Calibri" w:cs="Times New Roman" w:hint="default"/>
        <w:b w:val="0"/>
        <w:bCs w:val="0"/>
        <w:i w:val="0"/>
        <w:iCs w:val="0"/>
        <w:caps w:val="0"/>
        <w:smallCaps w:val="0"/>
        <w:strike w:val="0"/>
        <w:dstrike w:val="0"/>
        <w:color w:val="auto"/>
        <w:spacing w:val="0"/>
        <w:w w:val="100"/>
        <w:kern w:val="0"/>
        <w:position w:val="0"/>
        <w:sz w:val="22"/>
        <w:szCs w:val="22"/>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8" w15:restartNumberingAfterBreak="0">
    <w:nsid w:val="49197B09"/>
    <w:multiLevelType w:val="hybridMultilevel"/>
    <w:tmpl w:val="938E428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9" w15:restartNumberingAfterBreak="0">
    <w:nsid w:val="4FD56EC7"/>
    <w:multiLevelType w:val="hybridMultilevel"/>
    <w:tmpl w:val="3D1EF38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51126C8F"/>
    <w:multiLevelType w:val="hybridMultilevel"/>
    <w:tmpl w:val="DA965EB6"/>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41" w15:restartNumberingAfterBreak="0">
    <w:nsid w:val="534F4F10"/>
    <w:multiLevelType w:val="hybridMultilevel"/>
    <w:tmpl w:val="B2FAD7E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552F3E51"/>
    <w:multiLevelType w:val="multilevel"/>
    <w:tmpl w:val="B6C4F40C"/>
    <w:lvl w:ilvl="0">
      <w:start w:val="1"/>
      <w:numFmt w:val="decimal"/>
      <w:lvlText w:val="%1"/>
      <w:lvlJc w:val="left"/>
      <w:pPr>
        <w:ind w:left="432" w:hanging="432"/>
      </w:pPr>
      <w:rPr>
        <w:rFonts w:hint="default"/>
      </w:rPr>
    </w:lvl>
    <w:lvl w:ilvl="1">
      <w:start w:val="6"/>
      <w:numFmt w:val="lowerLetter"/>
      <w:lvlText w:val="%2)"/>
      <w:lvlJc w:val="left"/>
      <w:pPr>
        <w:ind w:left="576" w:hanging="576"/>
      </w:pPr>
      <w:rPr>
        <w:rFonts w:hint="default"/>
        <w:b w:val="0"/>
        <w:i w:val="0"/>
        <w:color w:val="00000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55EA279D"/>
    <w:multiLevelType w:val="hybridMultilevel"/>
    <w:tmpl w:val="89E813B6"/>
    <w:lvl w:ilvl="0" w:tplc="DEC4B566">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81911F9"/>
    <w:multiLevelType w:val="multilevel"/>
    <w:tmpl w:val="DB7A70DE"/>
    <w:lvl w:ilvl="0">
      <w:start w:val="1"/>
      <w:numFmt w:val="decimal"/>
      <w:lvlText w:val="%1"/>
      <w:lvlJc w:val="left"/>
      <w:pPr>
        <w:ind w:left="432" w:hanging="432"/>
      </w:pPr>
      <w:rPr>
        <w:rFonts w:hint="default"/>
      </w:rPr>
    </w:lvl>
    <w:lvl w:ilvl="1">
      <w:start w:val="1"/>
      <w:numFmt w:val="lowerLetter"/>
      <w:lvlText w:val="%2)"/>
      <w:lvlJc w:val="left"/>
      <w:pPr>
        <w:ind w:left="576" w:hanging="576"/>
      </w:pPr>
      <w:rPr>
        <w:rFonts w:hint="default"/>
        <w:b w:val="0"/>
        <w:i w:val="0"/>
        <w:color w:val="00000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3"/>
      <w:numFmt w:val="lowerLetter"/>
      <w:lvlText w:val="%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5"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46"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5FC010E9"/>
    <w:multiLevelType w:val="hybridMultilevel"/>
    <w:tmpl w:val="E3D60F54"/>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0"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63947461"/>
    <w:multiLevelType w:val="multilevel"/>
    <w:tmpl w:val="69D0CED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Arial" w:hAnsi="Arial" w:cs="Arial" w:hint="default"/>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2" w15:restartNumberingAfterBreak="0">
    <w:nsid w:val="65280C79"/>
    <w:multiLevelType w:val="multilevel"/>
    <w:tmpl w:val="67A82996"/>
    <w:lvl w:ilvl="0">
      <w:start w:val="1"/>
      <w:numFmt w:val="decimal"/>
      <w:lvlText w:val="%1"/>
      <w:lvlJc w:val="left"/>
      <w:pPr>
        <w:ind w:left="432" w:hanging="432"/>
      </w:pPr>
      <w:rPr>
        <w:rFonts w:hint="default"/>
      </w:rPr>
    </w:lvl>
    <w:lvl w:ilvl="1">
      <w:start w:val="1"/>
      <w:numFmt w:val="lowerLetter"/>
      <w:lvlText w:val="%2)"/>
      <w:lvlJc w:val="left"/>
      <w:pPr>
        <w:ind w:left="576" w:hanging="576"/>
      </w:pPr>
      <w:rPr>
        <w:rFonts w:hint="default"/>
        <w:b w:val="0"/>
        <w:i w:val="0"/>
        <w:color w:val="00000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3" w15:restartNumberingAfterBreak="0">
    <w:nsid w:val="69774CF5"/>
    <w:multiLevelType w:val="hybridMultilevel"/>
    <w:tmpl w:val="F6B0428E"/>
    <w:lvl w:ilvl="0" w:tplc="D7E0651A">
      <w:start w:val="5"/>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54" w15:restartNumberingAfterBreak="0">
    <w:nsid w:val="6FBC439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5" w15:restartNumberingAfterBreak="0">
    <w:nsid w:val="704964A0"/>
    <w:multiLevelType w:val="multilevel"/>
    <w:tmpl w:val="69D0CED4"/>
    <w:lvl w:ilvl="0">
      <w:start w:val="1"/>
      <w:numFmt w:val="decimal"/>
      <w:lvlText w:val="%1"/>
      <w:lvlJc w:val="left"/>
      <w:pPr>
        <w:ind w:left="432" w:hanging="432"/>
      </w:pPr>
      <w:rPr>
        <w:rFonts w:hint="default"/>
      </w:rPr>
    </w:lvl>
    <w:lvl w:ilvl="1">
      <w:start w:val="1"/>
      <w:numFmt w:val="decimal"/>
      <w:lvlText w:val="%1.%2"/>
      <w:lvlJc w:val="left"/>
      <w:pPr>
        <w:ind w:left="576" w:hanging="576"/>
      </w:pPr>
      <w:rPr>
        <w:rFonts w:ascii="Arial" w:hAnsi="Arial" w:cs="Arial" w:hint="default"/>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6" w15:restartNumberingAfterBreak="0">
    <w:nsid w:val="710C1FF8"/>
    <w:multiLevelType w:val="hybridMultilevel"/>
    <w:tmpl w:val="26DC1B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728C2B3A"/>
    <w:multiLevelType w:val="hybridMultilevel"/>
    <w:tmpl w:val="3C1675FE"/>
    <w:lvl w:ilvl="0" w:tplc="08090001">
      <w:start w:val="1"/>
      <w:numFmt w:val="bullet"/>
      <w:lvlText w:val=""/>
      <w:lvlJc w:val="left"/>
      <w:pPr>
        <w:ind w:left="1124" w:hanging="360"/>
      </w:pPr>
      <w:rPr>
        <w:rFonts w:ascii="Symbol" w:hAnsi="Symbol" w:hint="default"/>
      </w:rPr>
    </w:lvl>
    <w:lvl w:ilvl="1" w:tplc="08090003" w:tentative="1">
      <w:start w:val="1"/>
      <w:numFmt w:val="bullet"/>
      <w:lvlText w:val="o"/>
      <w:lvlJc w:val="left"/>
      <w:pPr>
        <w:ind w:left="1844" w:hanging="360"/>
      </w:pPr>
      <w:rPr>
        <w:rFonts w:ascii="Courier New" w:hAnsi="Courier New" w:hint="default"/>
      </w:rPr>
    </w:lvl>
    <w:lvl w:ilvl="2" w:tplc="08090005" w:tentative="1">
      <w:start w:val="1"/>
      <w:numFmt w:val="bullet"/>
      <w:lvlText w:val=""/>
      <w:lvlJc w:val="left"/>
      <w:pPr>
        <w:ind w:left="2564" w:hanging="360"/>
      </w:pPr>
      <w:rPr>
        <w:rFonts w:ascii="Wingdings" w:hAnsi="Wingdings" w:hint="default"/>
      </w:rPr>
    </w:lvl>
    <w:lvl w:ilvl="3" w:tplc="08090001" w:tentative="1">
      <w:start w:val="1"/>
      <w:numFmt w:val="bullet"/>
      <w:lvlText w:val=""/>
      <w:lvlJc w:val="left"/>
      <w:pPr>
        <w:ind w:left="3284" w:hanging="360"/>
      </w:pPr>
      <w:rPr>
        <w:rFonts w:ascii="Symbol" w:hAnsi="Symbol" w:hint="default"/>
      </w:rPr>
    </w:lvl>
    <w:lvl w:ilvl="4" w:tplc="08090003" w:tentative="1">
      <w:start w:val="1"/>
      <w:numFmt w:val="bullet"/>
      <w:lvlText w:val="o"/>
      <w:lvlJc w:val="left"/>
      <w:pPr>
        <w:ind w:left="4004" w:hanging="360"/>
      </w:pPr>
      <w:rPr>
        <w:rFonts w:ascii="Courier New" w:hAnsi="Courier New" w:hint="default"/>
      </w:rPr>
    </w:lvl>
    <w:lvl w:ilvl="5" w:tplc="08090005" w:tentative="1">
      <w:start w:val="1"/>
      <w:numFmt w:val="bullet"/>
      <w:lvlText w:val=""/>
      <w:lvlJc w:val="left"/>
      <w:pPr>
        <w:ind w:left="4724" w:hanging="360"/>
      </w:pPr>
      <w:rPr>
        <w:rFonts w:ascii="Wingdings" w:hAnsi="Wingdings" w:hint="default"/>
      </w:rPr>
    </w:lvl>
    <w:lvl w:ilvl="6" w:tplc="08090001" w:tentative="1">
      <w:start w:val="1"/>
      <w:numFmt w:val="bullet"/>
      <w:lvlText w:val=""/>
      <w:lvlJc w:val="left"/>
      <w:pPr>
        <w:ind w:left="5444" w:hanging="360"/>
      </w:pPr>
      <w:rPr>
        <w:rFonts w:ascii="Symbol" w:hAnsi="Symbol" w:hint="default"/>
      </w:rPr>
    </w:lvl>
    <w:lvl w:ilvl="7" w:tplc="08090003" w:tentative="1">
      <w:start w:val="1"/>
      <w:numFmt w:val="bullet"/>
      <w:lvlText w:val="o"/>
      <w:lvlJc w:val="left"/>
      <w:pPr>
        <w:ind w:left="6164" w:hanging="360"/>
      </w:pPr>
      <w:rPr>
        <w:rFonts w:ascii="Courier New" w:hAnsi="Courier New" w:hint="default"/>
      </w:rPr>
    </w:lvl>
    <w:lvl w:ilvl="8" w:tplc="08090005" w:tentative="1">
      <w:start w:val="1"/>
      <w:numFmt w:val="bullet"/>
      <w:lvlText w:val=""/>
      <w:lvlJc w:val="left"/>
      <w:pPr>
        <w:ind w:left="6884" w:hanging="360"/>
      </w:pPr>
      <w:rPr>
        <w:rFonts w:ascii="Wingdings" w:hAnsi="Wingdings" w:hint="default"/>
      </w:rPr>
    </w:lvl>
  </w:abstractNum>
  <w:abstractNum w:abstractNumId="58" w15:restartNumberingAfterBreak="0">
    <w:nsid w:val="76A86190"/>
    <w:multiLevelType w:val="multilevel"/>
    <w:tmpl w:val="28721648"/>
    <w:lvl w:ilvl="0">
      <w:start w:val="1"/>
      <w:numFmt w:val="bullet"/>
      <w:pStyle w:val="ListBullet2"/>
      <w:lvlText w:val=""/>
      <w:lvlJc w:val="left"/>
      <w:pPr>
        <w:tabs>
          <w:tab w:val="num" w:pos="284"/>
        </w:tabs>
        <w:ind w:left="284" w:hanging="284"/>
      </w:pPr>
      <w:rPr>
        <w:rFonts w:ascii="Symbol" w:hAnsi="Symbol" w:hint="default"/>
        <w:b w:val="0"/>
        <w:i w:val="0"/>
        <w:color w:val="auto"/>
        <w:sz w:val="20"/>
      </w:rPr>
    </w:lvl>
    <w:lvl w:ilvl="1">
      <w:start w:val="1"/>
      <w:numFmt w:val="bullet"/>
      <w:pStyle w:val="TableLis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abstractNum w:abstractNumId="59" w15:restartNumberingAfterBreak="0">
    <w:nsid w:val="79050ECC"/>
    <w:multiLevelType w:val="hybridMultilevel"/>
    <w:tmpl w:val="D0A005D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7CA17E8A"/>
    <w:multiLevelType w:val="hybridMultilevel"/>
    <w:tmpl w:val="7A5CAA14"/>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1" w15:restartNumberingAfterBreak="0">
    <w:nsid w:val="7D1436E0"/>
    <w:multiLevelType w:val="hybridMultilevel"/>
    <w:tmpl w:val="A628F494"/>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58"/>
  </w:num>
  <w:num w:numId="2">
    <w:abstractNumId w:val="49"/>
  </w:num>
  <w:num w:numId="3">
    <w:abstractNumId w:val="21"/>
  </w:num>
  <w:num w:numId="4">
    <w:abstractNumId w:val="24"/>
  </w:num>
  <w:num w:numId="5">
    <w:abstractNumId w:val="11"/>
  </w:num>
  <w:num w:numId="6">
    <w:abstractNumId w:val="50"/>
  </w:num>
  <w:num w:numId="7">
    <w:abstractNumId w:val="28"/>
  </w:num>
  <w:num w:numId="8">
    <w:abstractNumId w:val="16"/>
  </w:num>
  <w:num w:numId="9">
    <w:abstractNumId w:val="47"/>
  </w:num>
  <w:num w:numId="10">
    <w:abstractNumId w:val="45"/>
  </w:num>
  <w:num w:numId="11">
    <w:abstractNumId w:val="9"/>
  </w:num>
  <w:num w:numId="12">
    <w:abstractNumId w:val="6"/>
  </w:num>
  <w:num w:numId="13">
    <w:abstractNumId w:val="46"/>
  </w:num>
  <w:num w:numId="14">
    <w:abstractNumId w:val="3"/>
  </w:num>
  <w:num w:numId="15">
    <w:abstractNumId w:val="0"/>
  </w:num>
  <w:num w:numId="16">
    <w:abstractNumId w:val="36"/>
  </w:num>
  <w:num w:numId="17">
    <w:abstractNumId w:val="58"/>
  </w:num>
  <w:num w:numId="18">
    <w:abstractNumId w:val="58"/>
  </w:num>
  <w:num w:numId="19">
    <w:abstractNumId w:val="38"/>
  </w:num>
  <w:num w:numId="20">
    <w:abstractNumId w:val="34"/>
  </w:num>
  <w:num w:numId="21">
    <w:abstractNumId w:val="51"/>
  </w:num>
  <w:num w:numId="22">
    <w:abstractNumId w:val="55"/>
  </w:num>
  <w:num w:numId="23">
    <w:abstractNumId w:val="25"/>
  </w:num>
  <w:num w:numId="24">
    <w:abstractNumId w:val="61"/>
  </w:num>
  <w:num w:numId="25">
    <w:abstractNumId w:val="37"/>
  </w:num>
  <w:num w:numId="26">
    <w:abstractNumId w:val="4"/>
  </w:num>
  <w:num w:numId="27">
    <w:abstractNumId w:val="35"/>
  </w:num>
  <w:num w:numId="28">
    <w:abstractNumId w:val="17"/>
  </w:num>
  <w:num w:numId="29">
    <w:abstractNumId w:val="10"/>
  </w:num>
  <w:num w:numId="30">
    <w:abstractNumId w:val="60"/>
  </w:num>
  <w:num w:numId="31">
    <w:abstractNumId w:val="54"/>
  </w:num>
  <w:num w:numId="32">
    <w:abstractNumId w:val="26"/>
  </w:num>
  <w:num w:numId="33">
    <w:abstractNumId w:val="13"/>
  </w:num>
  <w:num w:numId="34">
    <w:abstractNumId w:val="27"/>
  </w:num>
  <w:num w:numId="35">
    <w:abstractNumId w:val="41"/>
  </w:num>
  <w:num w:numId="36">
    <w:abstractNumId w:val="8"/>
  </w:num>
  <w:num w:numId="37">
    <w:abstractNumId w:val="48"/>
  </w:num>
  <w:num w:numId="38">
    <w:abstractNumId w:val="57"/>
  </w:num>
  <w:num w:numId="39">
    <w:abstractNumId w:val="39"/>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3"/>
  </w:num>
  <w:num w:numId="45">
    <w:abstractNumId w:val="15"/>
  </w:num>
  <w:num w:numId="46">
    <w:abstractNumId w:val="22"/>
  </w:num>
  <w:num w:numId="47">
    <w:abstractNumId w:val="10"/>
  </w:num>
  <w:num w:numId="48">
    <w:abstractNumId w:val="10"/>
  </w:num>
  <w:num w:numId="49">
    <w:abstractNumId w:val="10"/>
  </w:num>
  <w:num w:numId="50">
    <w:abstractNumId w:val="14"/>
  </w:num>
  <w:num w:numId="51">
    <w:abstractNumId w:val="2"/>
  </w:num>
  <w:num w:numId="52">
    <w:abstractNumId w:val="32"/>
  </w:num>
  <w:num w:numId="53">
    <w:abstractNumId w:val="44"/>
  </w:num>
  <w:num w:numId="54">
    <w:abstractNumId w:val="52"/>
  </w:num>
  <w:num w:numId="55">
    <w:abstractNumId w:val="42"/>
  </w:num>
  <w:num w:numId="56">
    <w:abstractNumId w:val="5"/>
  </w:num>
  <w:num w:numId="57">
    <w:abstractNumId w:val="7"/>
  </w:num>
  <w:num w:numId="58">
    <w:abstractNumId w:val="31"/>
  </w:num>
  <w:num w:numId="59">
    <w:abstractNumId w:val="20"/>
  </w:num>
  <w:num w:numId="60">
    <w:abstractNumId w:val="40"/>
  </w:num>
  <w:num w:numId="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9"/>
  </w:num>
  <w:num w:numId="63">
    <w:abstractNumId w:val="33"/>
  </w:num>
  <w:num w:numId="64">
    <w:abstractNumId w:val="1"/>
  </w:num>
  <w:num w:numId="65">
    <w:abstractNumId w:val="18"/>
  </w:num>
  <w:num w:numId="66">
    <w:abstractNumId w:val="12"/>
  </w:num>
  <w:num w:numId="67">
    <w:abstractNumId w:val="43"/>
  </w:num>
  <w:num w:numId="68">
    <w:abstractNumId w:val="56"/>
  </w:num>
  <w:num w:numId="69">
    <w:abstractNumId w:val="30"/>
  </w:num>
  <w:numIdMacAtCleanup w:val="6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hn Lawton">
    <w15:presenceInfo w15:providerId="Windows Live" w15:userId="72feda8039a275ce"/>
  </w15:person>
  <w15:person w15:author="Dylan Townsend">
    <w15:presenceInfo w15:providerId="None" w15:userId="Dylan Townsen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3"/>
  <w:embedSystemFonts/>
  <w:trackRevisions/>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1B99"/>
    <w:rsid w:val="00003462"/>
    <w:rsid w:val="00004426"/>
    <w:rsid w:val="00004A78"/>
    <w:rsid w:val="00005C2A"/>
    <w:rsid w:val="0001312A"/>
    <w:rsid w:val="000131C0"/>
    <w:rsid w:val="000140D5"/>
    <w:rsid w:val="00014A06"/>
    <w:rsid w:val="00015169"/>
    <w:rsid w:val="00021E27"/>
    <w:rsid w:val="0002309B"/>
    <w:rsid w:val="00026A6A"/>
    <w:rsid w:val="00030D37"/>
    <w:rsid w:val="00034DDE"/>
    <w:rsid w:val="000363FA"/>
    <w:rsid w:val="000373FF"/>
    <w:rsid w:val="00041A17"/>
    <w:rsid w:val="000427B0"/>
    <w:rsid w:val="00043976"/>
    <w:rsid w:val="00044AA8"/>
    <w:rsid w:val="00047067"/>
    <w:rsid w:val="000546C7"/>
    <w:rsid w:val="00055793"/>
    <w:rsid w:val="0005617C"/>
    <w:rsid w:val="000561DC"/>
    <w:rsid w:val="00057C9D"/>
    <w:rsid w:val="00062E0D"/>
    <w:rsid w:val="000671FC"/>
    <w:rsid w:val="00067E74"/>
    <w:rsid w:val="0007537E"/>
    <w:rsid w:val="00082674"/>
    <w:rsid w:val="00082F1D"/>
    <w:rsid w:val="00084030"/>
    <w:rsid w:val="00094A8A"/>
    <w:rsid w:val="00096C4E"/>
    <w:rsid w:val="00097A74"/>
    <w:rsid w:val="000A13FA"/>
    <w:rsid w:val="000A1C11"/>
    <w:rsid w:val="000A36A8"/>
    <w:rsid w:val="000B007D"/>
    <w:rsid w:val="000B2E3D"/>
    <w:rsid w:val="000B5D6C"/>
    <w:rsid w:val="000C042F"/>
    <w:rsid w:val="000D048A"/>
    <w:rsid w:val="000D1ECA"/>
    <w:rsid w:val="000D4F0F"/>
    <w:rsid w:val="000D5720"/>
    <w:rsid w:val="000D66EC"/>
    <w:rsid w:val="000E0100"/>
    <w:rsid w:val="000E034A"/>
    <w:rsid w:val="000E2E48"/>
    <w:rsid w:val="000E3826"/>
    <w:rsid w:val="000E3B5B"/>
    <w:rsid w:val="000E3F5B"/>
    <w:rsid w:val="000E4503"/>
    <w:rsid w:val="000E76BF"/>
    <w:rsid w:val="000F63AC"/>
    <w:rsid w:val="00101112"/>
    <w:rsid w:val="0010396A"/>
    <w:rsid w:val="00104739"/>
    <w:rsid w:val="001060C1"/>
    <w:rsid w:val="00107B64"/>
    <w:rsid w:val="00111A90"/>
    <w:rsid w:val="00111F27"/>
    <w:rsid w:val="00112F45"/>
    <w:rsid w:val="00116E9B"/>
    <w:rsid w:val="001216C5"/>
    <w:rsid w:val="0012326E"/>
    <w:rsid w:val="0012496E"/>
    <w:rsid w:val="00125FF3"/>
    <w:rsid w:val="0012717A"/>
    <w:rsid w:val="00143041"/>
    <w:rsid w:val="0014327C"/>
    <w:rsid w:val="001445A0"/>
    <w:rsid w:val="001451F4"/>
    <w:rsid w:val="00146470"/>
    <w:rsid w:val="00151CCE"/>
    <w:rsid w:val="00152179"/>
    <w:rsid w:val="00153B91"/>
    <w:rsid w:val="00164E30"/>
    <w:rsid w:val="001707F2"/>
    <w:rsid w:val="0017137C"/>
    <w:rsid w:val="00174AAE"/>
    <w:rsid w:val="00174D21"/>
    <w:rsid w:val="001762D1"/>
    <w:rsid w:val="001812E5"/>
    <w:rsid w:val="001821DE"/>
    <w:rsid w:val="001822B3"/>
    <w:rsid w:val="00182A0C"/>
    <w:rsid w:val="00183A9F"/>
    <w:rsid w:val="0018581B"/>
    <w:rsid w:val="0018792D"/>
    <w:rsid w:val="00187969"/>
    <w:rsid w:val="00187E2F"/>
    <w:rsid w:val="00187F24"/>
    <w:rsid w:val="001937A0"/>
    <w:rsid w:val="00193F47"/>
    <w:rsid w:val="00197A37"/>
    <w:rsid w:val="001A5839"/>
    <w:rsid w:val="001A6F74"/>
    <w:rsid w:val="001B2D7A"/>
    <w:rsid w:val="001B3997"/>
    <w:rsid w:val="001C01D5"/>
    <w:rsid w:val="001C0AAE"/>
    <w:rsid w:val="001C0C6E"/>
    <w:rsid w:val="001C1A9C"/>
    <w:rsid w:val="001C207A"/>
    <w:rsid w:val="001C665E"/>
    <w:rsid w:val="001D0B92"/>
    <w:rsid w:val="001D3EFD"/>
    <w:rsid w:val="001D7EC5"/>
    <w:rsid w:val="001E1CD8"/>
    <w:rsid w:val="001E2563"/>
    <w:rsid w:val="001E32D7"/>
    <w:rsid w:val="001E5D9F"/>
    <w:rsid w:val="001E6DCF"/>
    <w:rsid w:val="001F0E93"/>
    <w:rsid w:val="001F36FC"/>
    <w:rsid w:val="001F3812"/>
    <w:rsid w:val="001F4DA0"/>
    <w:rsid w:val="001F51E6"/>
    <w:rsid w:val="001F6DA9"/>
    <w:rsid w:val="001F7908"/>
    <w:rsid w:val="001F7D0E"/>
    <w:rsid w:val="00201252"/>
    <w:rsid w:val="002036BB"/>
    <w:rsid w:val="002047E2"/>
    <w:rsid w:val="00205E60"/>
    <w:rsid w:val="002126D4"/>
    <w:rsid w:val="00212BF5"/>
    <w:rsid w:val="0021418F"/>
    <w:rsid w:val="002148B6"/>
    <w:rsid w:val="00215877"/>
    <w:rsid w:val="002161A4"/>
    <w:rsid w:val="00225F2B"/>
    <w:rsid w:val="002272EF"/>
    <w:rsid w:val="00227BB8"/>
    <w:rsid w:val="00230354"/>
    <w:rsid w:val="00231812"/>
    <w:rsid w:val="002361C1"/>
    <w:rsid w:val="00236CC6"/>
    <w:rsid w:val="00236DCB"/>
    <w:rsid w:val="0024000A"/>
    <w:rsid w:val="002426A7"/>
    <w:rsid w:val="00251F86"/>
    <w:rsid w:val="00256075"/>
    <w:rsid w:val="00256566"/>
    <w:rsid w:val="00256CDC"/>
    <w:rsid w:val="00260BAE"/>
    <w:rsid w:val="00260C2C"/>
    <w:rsid w:val="002612FD"/>
    <w:rsid w:val="00263600"/>
    <w:rsid w:val="002660EC"/>
    <w:rsid w:val="00266BC0"/>
    <w:rsid w:val="00270545"/>
    <w:rsid w:val="00272979"/>
    <w:rsid w:val="002733C1"/>
    <w:rsid w:val="002744D3"/>
    <w:rsid w:val="002758A6"/>
    <w:rsid w:val="002812B6"/>
    <w:rsid w:val="00281CF1"/>
    <w:rsid w:val="00281F45"/>
    <w:rsid w:val="00286CBD"/>
    <w:rsid w:val="00287844"/>
    <w:rsid w:val="00290F86"/>
    <w:rsid w:val="00291083"/>
    <w:rsid w:val="002A0D66"/>
    <w:rsid w:val="002A369F"/>
    <w:rsid w:val="002B219B"/>
    <w:rsid w:val="002B3663"/>
    <w:rsid w:val="002B385B"/>
    <w:rsid w:val="002B4393"/>
    <w:rsid w:val="002B6671"/>
    <w:rsid w:val="002B68DB"/>
    <w:rsid w:val="002C1553"/>
    <w:rsid w:val="002C3B8C"/>
    <w:rsid w:val="002D25F9"/>
    <w:rsid w:val="002D5DFC"/>
    <w:rsid w:val="002D6272"/>
    <w:rsid w:val="002D7FE8"/>
    <w:rsid w:val="002E2ECA"/>
    <w:rsid w:val="002E3A0E"/>
    <w:rsid w:val="002F0224"/>
    <w:rsid w:val="002F13B8"/>
    <w:rsid w:val="002F357D"/>
    <w:rsid w:val="002F40F9"/>
    <w:rsid w:val="002F6CD0"/>
    <w:rsid w:val="00301DAF"/>
    <w:rsid w:val="00302F67"/>
    <w:rsid w:val="0030347F"/>
    <w:rsid w:val="003039CF"/>
    <w:rsid w:val="00305AC5"/>
    <w:rsid w:val="00306BF5"/>
    <w:rsid w:val="00307BA3"/>
    <w:rsid w:val="00310346"/>
    <w:rsid w:val="00313E9E"/>
    <w:rsid w:val="00313FE4"/>
    <w:rsid w:val="0031586C"/>
    <w:rsid w:val="00316676"/>
    <w:rsid w:val="00320457"/>
    <w:rsid w:val="003221E9"/>
    <w:rsid w:val="00324C00"/>
    <w:rsid w:val="0033097B"/>
    <w:rsid w:val="003317B3"/>
    <w:rsid w:val="003317EE"/>
    <w:rsid w:val="00331AA6"/>
    <w:rsid w:val="003328B8"/>
    <w:rsid w:val="00332FE3"/>
    <w:rsid w:val="003338BF"/>
    <w:rsid w:val="00335DC7"/>
    <w:rsid w:val="00336821"/>
    <w:rsid w:val="0034045B"/>
    <w:rsid w:val="00341CAD"/>
    <w:rsid w:val="00344FDC"/>
    <w:rsid w:val="00345171"/>
    <w:rsid w:val="003456CF"/>
    <w:rsid w:val="003516C9"/>
    <w:rsid w:val="00351769"/>
    <w:rsid w:val="00351960"/>
    <w:rsid w:val="00351B9D"/>
    <w:rsid w:val="00352A27"/>
    <w:rsid w:val="00352CE1"/>
    <w:rsid w:val="0035487C"/>
    <w:rsid w:val="003557B1"/>
    <w:rsid w:val="00357570"/>
    <w:rsid w:val="00362030"/>
    <w:rsid w:val="00363FE9"/>
    <w:rsid w:val="00367F60"/>
    <w:rsid w:val="0037034E"/>
    <w:rsid w:val="00370895"/>
    <w:rsid w:val="003711F3"/>
    <w:rsid w:val="00372C0A"/>
    <w:rsid w:val="00377752"/>
    <w:rsid w:val="00380C64"/>
    <w:rsid w:val="00381EB7"/>
    <w:rsid w:val="00382814"/>
    <w:rsid w:val="00386096"/>
    <w:rsid w:val="00390758"/>
    <w:rsid w:val="00390D19"/>
    <w:rsid w:val="003920ED"/>
    <w:rsid w:val="003971AB"/>
    <w:rsid w:val="003A016A"/>
    <w:rsid w:val="003A2AA8"/>
    <w:rsid w:val="003A2BCC"/>
    <w:rsid w:val="003A4D72"/>
    <w:rsid w:val="003A4FC7"/>
    <w:rsid w:val="003A6CCA"/>
    <w:rsid w:val="003B0780"/>
    <w:rsid w:val="003B0FB9"/>
    <w:rsid w:val="003B1A71"/>
    <w:rsid w:val="003B4359"/>
    <w:rsid w:val="003B44D0"/>
    <w:rsid w:val="003B5816"/>
    <w:rsid w:val="003C1BBC"/>
    <w:rsid w:val="003C1E4D"/>
    <w:rsid w:val="003C22DF"/>
    <w:rsid w:val="003C457B"/>
    <w:rsid w:val="003C6AB2"/>
    <w:rsid w:val="003D0281"/>
    <w:rsid w:val="003D05AC"/>
    <w:rsid w:val="003D15FD"/>
    <w:rsid w:val="003D1D5F"/>
    <w:rsid w:val="003D2BB8"/>
    <w:rsid w:val="003D2E12"/>
    <w:rsid w:val="003D41D8"/>
    <w:rsid w:val="003D5877"/>
    <w:rsid w:val="003D6504"/>
    <w:rsid w:val="003E0757"/>
    <w:rsid w:val="003E0B53"/>
    <w:rsid w:val="003E16D8"/>
    <w:rsid w:val="003E1B16"/>
    <w:rsid w:val="003E4653"/>
    <w:rsid w:val="003E7B88"/>
    <w:rsid w:val="003F030F"/>
    <w:rsid w:val="003F0B70"/>
    <w:rsid w:val="003F2A86"/>
    <w:rsid w:val="004028D5"/>
    <w:rsid w:val="004044E0"/>
    <w:rsid w:val="004045E4"/>
    <w:rsid w:val="004049D2"/>
    <w:rsid w:val="00413790"/>
    <w:rsid w:val="00416FC8"/>
    <w:rsid w:val="00420FB8"/>
    <w:rsid w:val="00421B40"/>
    <w:rsid w:val="00422258"/>
    <w:rsid w:val="00423595"/>
    <w:rsid w:val="0042584E"/>
    <w:rsid w:val="00426FD6"/>
    <w:rsid w:val="00430E90"/>
    <w:rsid w:val="00432081"/>
    <w:rsid w:val="00433909"/>
    <w:rsid w:val="00433CFE"/>
    <w:rsid w:val="00434AF2"/>
    <w:rsid w:val="00435C42"/>
    <w:rsid w:val="00435CF2"/>
    <w:rsid w:val="00436AEA"/>
    <w:rsid w:val="00440FAE"/>
    <w:rsid w:val="004428DE"/>
    <w:rsid w:val="004439F9"/>
    <w:rsid w:val="00446636"/>
    <w:rsid w:val="00447064"/>
    <w:rsid w:val="00450385"/>
    <w:rsid w:val="004504EA"/>
    <w:rsid w:val="004549A9"/>
    <w:rsid w:val="004570AC"/>
    <w:rsid w:val="00457399"/>
    <w:rsid w:val="004579CF"/>
    <w:rsid w:val="0046001A"/>
    <w:rsid w:val="00461C2F"/>
    <w:rsid w:val="00463EF6"/>
    <w:rsid w:val="00467CA8"/>
    <w:rsid w:val="004715CE"/>
    <w:rsid w:val="00473B9D"/>
    <w:rsid w:val="0047685F"/>
    <w:rsid w:val="0048440F"/>
    <w:rsid w:val="0048657A"/>
    <w:rsid w:val="0049024C"/>
    <w:rsid w:val="00493885"/>
    <w:rsid w:val="004958AA"/>
    <w:rsid w:val="004958FC"/>
    <w:rsid w:val="004A105A"/>
    <w:rsid w:val="004A22E8"/>
    <w:rsid w:val="004A3386"/>
    <w:rsid w:val="004A5970"/>
    <w:rsid w:val="004A62D4"/>
    <w:rsid w:val="004A631D"/>
    <w:rsid w:val="004B0BC6"/>
    <w:rsid w:val="004B0EA7"/>
    <w:rsid w:val="004B27FB"/>
    <w:rsid w:val="004B376C"/>
    <w:rsid w:val="004B3E80"/>
    <w:rsid w:val="004B53C8"/>
    <w:rsid w:val="004B7ABF"/>
    <w:rsid w:val="004C1260"/>
    <w:rsid w:val="004C2609"/>
    <w:rsid w:val="004C4371"/>
    <w:rsid w:val="004C6117"/>
    <w:rsid w:val="004C64CA"/>
    <w:rsid w:val="004C66D0"/>
    <w:rsid w:val="004D09F0"/>
    <w:rsid w:val="004D0D74"/>
    <w:rsid w:val="004D149E"/>
    <w:rsid w:val="004D1CB3"/>
    <w:rsid w:val="004D3A08"/>
    <w:rsid w:val="004D430C"/>
    <w:rsid w:val="004D437B"/>
    <w:rsid w:val="004D638C"/>
    <w:rsid w:val="004E00A8"/>
    <w:rsid w:val="004E2468"/>
    <w:rsid w:val="004E3A56"/>
    <w:rsid w:val="004E5E00"/>
    <w:rsid w:val="004F4A12"/>
    <w:rsid w:val="00500029"/>
    <w:rsid w:val="00500707"/>
    <w:rsid w:val="005023B5"/>
    <w:rsid w:val="00504E6C"/>
    <w:rsid w:val="005079E0"/>
    <w:rsid w:val="00513062"/>
    <w:rsid w:val="00513631"/>
    <w:rsid w:val="0051566C"/>
    <w:rsid w:val="00517790"/>
    <w:rsid w:val="005177DA"/>
    <w:rsid w:val="00520724"/>
    <w:rsid w:val="005251AD"/>
    <w:rsid w:val="00526D50"/>
    <w:rsid w:val="005310CC"/>
    <w:rsid w:val="00531B35"/>
    <w:rsid w:val="005352A6"/>
    <w:rsid w:val="005357A0"/>
    <w:rsid w:val="00540357"/>
    <w:rsid w:val="0054438D"/>
    <w:rsid w:val="00545D78"/>
    <w:rsid w:val="005469C0"/>
    <w:rsid w:val="0055068A"/>
    <w:rsid w:val="0055672D"/>
    <w:rsid w:val="00560EF2"/>
    <w:rsid w:val="00561CEC"/>
    <w:rsid w:val="005649CA"/>
    <w:rsid w:val="00564AD1"/>
    <w:rsid w:val="005703B3"/>
    <w:rsid w:val="005720CF"/>
    <w:rsid w:val="00582E0D"/>
    <w:rsid w:val="00587E1E"/>
    <w:rsid w:val="00587FFD"/>
    <w:rsid w:val="00597D29"/>
    <w:rsid w:val="005A0143"/>
    <w:rsid w:val="005A1E00"/>
    <w:rsid w:val="005A4046"/>
    <w:rsid w:val="005A4F5D"/>
    <w:rsid w:val="005A60BD"/>
    <w:rsid w:val="005A6174"/>
    <w:rsid w:val="005A7145"/>
    <w:rsid w:val="005B0B30"/>
    <w:rsid w:val="005B105E"/>
    <w:rsid w:val="005B378E"/>
    <w:rsid w:val="005C1952"/>
    <w:rsid w:val="005C2175"/>
    <w:rsid w:val="005C22EF"/>
    <w:rsid w:val="005D1C6B"/>
    <w:rsid w:val="005D4418"/>
    <w:rsid w:val="005D4631"/>
    <w:rsid w:val="005D4958"/>
    <w:rsid w:val="005D4A2B"/>
    <w:rsid w:val="005D5AFF"/>
    <w:rsid w:val="005D72CA"/>
    <w:rsid w:val="005E103C"/>
    <w:rsid w:val="005E3915"/>
    <w:rsid w:val="005E4500"/>
    <w:rsid w:val="005E661A"/>
    <w:rsid w:val="005F3932"/>
    <w:rsid w:val="005F4AE3"/>
    <w:rsid w:val="005F6CFF"/>
    <w:rsid w:val="00600B78"/>
    <w:rsid w:val="00600F8C"/>
    <w:rsid w:val="00610152"/>
    <w:rsid w:val="00610C8D"/>
    <w:rsid w:val="00613074"/>
    <w:rsid w:val="0062062A"/>
    <w:rsid w:val="00620648"/>
    <w:rsid w:val="00622259"/>
    <w:rsid w:val="00622DC8"/>
    <w:rsid w:val="00623022"/>
    <w:rsid w:val="00624FA6"/>
    <w:rsid w:val="00627983"/>
    <w:rsid w:val="00630F15"/>
    <w:rsid w:val="00631710"/>
    <w:rsid w:val="0063186C"/>
    <w:rsid w:val="00631EBB"/>
    <w:rsid w:val="006361BA"/>
    <w:rsid w:val="00637680"/>
    <w:rsid w:val="006377B6"/>
    <w:rsid w:val="00637868"/>
    <w:rsid w:val="00637CD6"/>
    <w:rsid w:val="006446DD"/>
    <w:rsid w:val="00647335"/>
    <w:rsid w:val="00650186"/>
    <w:rsid w:val="00652D78"/>
    <w:rsid w:val="006533C3"/>
    <w:rsid w:val="006551B8"/>
    <w:rsid w:val="00664364"/>
    <w:rsid w:val="00665358"/>
    <w:rsid w:val="006653B5"/>
    <w:rsid w:val="00673F4F"/>
    <w:rsid w:val="0067455A"/>
    <w:rsid w:val="00674659"/>
    <w:rsid w:val="0067689E"/>
    <w:rsid w:val="006864ED"/>
    <w:rsid w:val="006876B6"/>
    <w:rsid w:val="00687915"/>
    <w:rsid w:val="00691A06"/>
    <w:rsid w:val="00694865"/>
    <w:rsid w:val="00697683"/>
    <w:rsid w:val="00697DA6"/>
    <w:rsid w:val="006A0767"/>
    <w:rsid w:val="006A5279"/>
    <w:rsid w:val="006A7B64"/>
    <w:rsid w:val="006B239A"/>
    <w:rsid w:val="006B5D84"/>
    <w:rsid w:val="006B68D8"/>
    <w:rsid w:val="006B6D83"/>
    <w:rsid w:val="006C1856"/>
    <w:rsid w:val="006C5172"/>
    <w:rsid w:val="006C5683"/>
    <w:rsid w:val="006C57A9"/>
    <w:rsid w:val="006D0CC1"/>
    <w:rsid w:val="006D0E98"/>
    <w:rsid w:val="006D0FB6"/>
    <w:rsid w:val="006D1F16"/>
    <w:rsid w:val="006D6A95"/>
    <w:rsid w:val="006D75CD"/>
    <w:rsid w:val="006E0C9E"/>
    <w:rsid w:val="006E205E"/>
    <w:rsid w:val="006E7327"/>
    <w:rsid w:val="006E7560"/>
    <w:rsid w:val="006E7A7E"/>
    <w:rsid w:val="006F19E3"/>
    <w:rsid w:val="006F4689"/>
    <w:rsid w:val="006F4798"/>
    <w:rsid w:val="007015FF"/>
    <w:rsid w:val="00701D85"/>
    <w:rsid w:val="00701E18"/>
    <w:rsid w:val="00706916"/>
    <w:rsid w:val="00707467"/>
    <w:rsid w:val="00710C7E"/>
    <w:rsid w:val="00710E92"/>
    <w:rsid w:val="0071547D"/>
    <w:rsid w:val="00722FCE"/>
    <w:rsid w:val="0072385C"/>
    <w:rsid w:val="00726171"/>
    <w:rsid w:val="00731B99"/>
    <w:rsid w:val="00733D46"/>
    <w:rsid w:val="00733F4B"/>
    <w:rsid w:val="00734630"/>
    <w:rsid w:val="007374B9"/>
    <w:rsid w:val="00740A8F"/>
    <w:rsid w:val="00742876"/>
    <w:rsid w:val="00747A24"/>
    <w:rsid w:val="007511C6"/>
    <w:rsid w:val="00752811"/>
    <w:rsid w:val="007607E8"/>
    <w:rsid w:val="007608FF"/>
    <w:rsid w:val="00760BD6"/>
    <w:rsid w:val="00761532"/>
    <w:rsid w:val="007626D9"/>
    <w:rsid w:val="00771ACE"/>
    <w:rsid w:val="00772942"/>
    <w:rsid w:val="00772CDF"/>
    <w:rsid w:val="0077445C"/>
    <w:rsid w:val="00774F15"/>
    <w:rsid w:val="007756D6"/>
    <w:rsid w:val="00775EF4"/>
    <w:rsid w:val="0077742E"/>
    <w:rsid w:val="00780130"/>
    <w:rsid w:val="00781570"/>
    <w:rsid w:val="00784486"/>
    <w:rsid w:val="00787EDB"/>
    <w:rsid w:val="0079113B"/>
    <w:rsid w:val="00797A08"/>
    <w:rsid w:val="00797AA8"/>
    <w:rsid w:val="007A0FB2"/>
    <w:rsid w:val="007A4F58"/>
    <w:rsid w:val="007A56FA"/>
    <w:rsid w:val="007A6725"/>
    <w:rsid w:val="007A7ADD"/>
    <w:rsid w:val="007B002D"/>
    <w:rsid w:val="007B2962"/>
    <w:rsid w:val="007B42B2"/>
    <w:rsid w:val="007B4476"/>
    <w:rsid w:val="007C00DA"/>
    <w:rsid w:val="007C0E16"/>
    <w:rsid w:val="007C39B0"/>
    <w:rsid w:val="007C4E55"/>
    <w:rsid w:val="007C7FB5"/>
    <w:rsid w:val="007D7C47"/>
    <w:rsid w:val="007E090F"/>
    <w:rsid w:val="007E1A43"/>
    <w:rsid w:val="007E3C0E"/>
    <w:rsid w:val="007E572E"/>
    <w:rsid w:val="007E718E"/>
    <w:rsid w:val="007F3645"/>
    <w:rsid w:val="008115C5"/>
    <w:rsid w:val="00812C70"/>
    <w:rsid w:val="0081418A"/>
    <w:rsid w:val="008149B0"/>
    <w:rsid w:val="008177D7"/>
    <w:rsid w:val="00822D9F"/>
    <w:rsid w:val="00826203"/>
    <w:rsid w:val="008272A5"/>
    <w:rsid w:val="008277A6"/>
    <w:rsid w:val="008304DF"/>
    <w:rsid w:val="00832598"/>
    <w:rsid w:val="00833183"/>
    <w:rsid w:val="008423A3"/>
    <w:rsid w:val="00843D3C"/>
    <w:rsid w:val="00846D9D"/>
    <w:rsid w:val="0085211A"/>
    <w:rsid w:val="00855C30"/>
    <w:rsid w:val="008564A1"/>
    <w:rsid w:val="00856C0B"/>
    <w:rsid w:val="0086142A"/>
    <w:rsid w:val="00861D88"/>
    <w:rsid w:val="00862D16"/>
    <w:rsid w:val="0087362B"/>
    <w:rsid w:val="00876FA4"/>
    <w:rsid w:val="00880168"/>
    <w:rsid w:val="00882D3C"/>
    <w:rsid w:val="008847ED"/>
    <w:rsid w:val="00886C53"/>
    <w:rsid w:val="00887D24"/>
    <w:rsid w:val="00891D68"/>
    <w:rsid w:val="00892D3B"/>
    <w:rsid w:val="00895154"/>
    <w:rsid w:val="00897EDC"/>
    <w:rsid w:val="008A17EB"/>
    <w:rsid w:val="008A2F12"/>
    <w:rsid w:val="008A5134"/>
    <w:rsid w:val="008B6CCD"/>
    <w:rsid w:val="008C1351"/>
    <w:rsid w:val="008C1932"/>
    <w:rsid w:val="008C5774"/>
    <w:rsid w:val="008C579E"/>
    <w:rsid w:val="008D0FCF"/>
    <w:rsid w:val="008D1698"/>
    <w:rsid w:val="008D37F6"/>
    <w:rsid w:val="008D5B54"/>
    <w:rsid w:val="008D625F"/>
    <w:rsid w:val="008D6266"/>
    <w:rsid w:val="008D7983"/>
    <w:rsid w:val="008F09A9"/>
    <w:rsid w:val="008F5E09"/>
    <w:rsid w:val="00900963"/>
    <w:rsid w:val="0090252D"/>
    <w:rsid w:val="0090492C"/>
    <w:rsid w:val="009121FF"/>
    <w:rsid w:val="009129DC"/>
    <w:rsid w:val="00913148"/>
    <w:rsid w:val="009208D8"/>
    <w:rsid w:val="00922DBD"/>
    <w:rsid w:val="0092387F"/>
    <w:rsid w:val="00925F3A"/>
    <w:rsid w:val="0092635C"/>
    <w:rsid w:val="00926505"/>
    <w:rsid w:val="009265C0"/>
    <w:rsid w:val="00926C69"/>
    <w:rsid w:val="00926F0E"/>
    <w:rsid w:val="00931012"/>
    <w:rsid w:val="009326C4"/>
    <w:rsid w:val="00935573"/>
    <w:rsid w:val="009356A2"/>
    <w:rsid w:val="00937E29"/>
    <w:rsid w:val="00944047"/>
    <w:rsid w:val="009469BE"/>
    <w:rsid w:val="00946B03"/>
    <w:rsid w:val="009478D0"/>
    <w:rsid w:val="0094797C"/>
    <w:rsid w:val="00947DC2"/>
    <w:rsid w:val="00951FDE"/>
    <w:rsid w:val="00952B1F"/>
    <w:rsid w:val="00954773"/>
    <w:rsid w:val="00954FC6"/>
    <w:rsid w:val="00957FBC"/>
    <w:rsid w:val="00960420"/>
    <w:rsid w:val="00960714"/>
    <w:rsid w:val="0096255F"/>
    <w:rsid w:val="009629E8"/>
    <w:rsid w:val="00962EC4"/>
    <w:rsid w:val="00967C6A"/>
    <w:rsid w:val="009704FB"/>
    <w:rsid w:val="0097527E"/>
    <w:rsid w:val="0097537C"/>
    <w:rsid w:val="009832ED"/>
    <w:rsid w:val="00985FC1"/>
    <w:rsid w:val="00991785"/>
    <w:rsid w:val="00993E9F"/>
    <w:rsid w:val="00994B34"/>
    <w:rsid w:val="00994EF3"/>
    <w:rsid w:val="00997577"/>
    <w:rsid w:val="009A03A4"/>
    <w:rsid w:val="009A200B"/>
    <w:rsid w:val="009A4E39"/>
    <w:rsid w:val="009B0D79"/>
    <w:rsid w:val="009B285A"/>
    <w:rsid w:val="009B3C83"/>
    <w:rsid w:val="009B3DE7"/>
    <w:rsid w:val="009C03C5"/>
    <w:rsid w:val="009C1C52"/>
    <w:rsid w:val="009C2853"/>
    <w:rsid w:val="009C2EA4"/>
    <w:rsid w:val="009C7CDB"/>
    <w:rsid w:val="009D1A9A"/>
    <w:rsid w:val="009D7913"/>
    <w:rsid w:val="009D7B56"/>
    <w:rsid w:val="009E1A09"/>
    <w:rsid w:val="009E318C"/>
    <w:rsid w:val="009E4D2D"/>
    <w:rsid w:val="009E63A4"/>
    <w:rsid w:val="009E7589"/>
    <w:rsid w:val="009F1440"/>
    <w:rsid w:val="009F3981"/>
    <w:rsid w:val="009F3EF2"/>
    <w:rsid w:val="009F4D87"/>
    <w:rsid w:val="009F70E9"/>
    <w:rsid w:val="00A00B4A"/>
    <w:rsid w:val="00A0110F"/>
    <w:rsid w:val="00A0777B"/>
    <w:rsid w:val="00A10251"/>
    <w:rsid w:val="00A13230"/>
    <w:rsid w:val="00A13762"/>
    <w:rsid w:val="00A14992"/>
    <w:rsid w:val="00A16360"/>
    <w:rsid w:val="00A25D84"/>
    <w:rsid w:val="00A26182"/>
    <w:rsid w:val="00A31D12"/>
    <w:rsid w:val="00A4337D"/>
    <w:rsid w:val="00A45D4A"/>
    <w:rsid w:val="00A50878"/>
    <w:rsid w:val="00A51787"/>
    <w:rsid w:val="00A56ED0"/>
    <w:rsid w:val="00A579D3"/>
    <w:rsid w:val="00A60781"/>
    <w:rsid w:val="00A63309"/>
    <w:rsid w:val="00A660CE"/>
    <w:rsid w:val="00A66894"/>
    <w:rsid w:val="00A66ED3"/>
    <w:rsid w:val="00A70F1E"/>
    <w:rsid w:val="00A809BC"/>
    <w:rsid w:val="00A80EE0"/>
    <w:rsid w:val="00A81AA5"/>
    <w:rsid w:val="00A84AF7"/>
    <w:rsid w:val="00A85694"/>
    <w:rsid w:val="00A93BF0"/>
    <w:rsid w:val="00A94C94"/>
    <w:rsid w:val="00A96295"/>
    <w:rsid w:val="00A968AB"/>
    <w:rsid w:val="00A97DD5"/>
    <w:rsid w:val="00AA004B"/>
    <w:rsid w:val="00AA463E"/>
    <w:rsid w:val="00AA5F42"/>
    <w:rsid w:val="00AA69EF"/>
    <w:rsid w:val="00AB0242"/>
    <w:rsid w:val="00AB2DA2"/>
    <w:rsid w:val="00AB31A7"/>
    <w:rsid w:val="00AB3915"/>
    <w:rsid w:val="00AC0309"/>
    <w:rsid w:val="00AC0716"/>
    <w:rsid w:val="00AC5BEF"/>
    <w:rsid w:val="00AC68BE"/>
    <w:rsid w:val="00AD0028"/>
    <w:rsid w:val="00AD2353"/>
    <w:rsid w:val="00AD3E19"/>
    <w:rsid w:val="00AD606D"/>
    <w:rsid w:val="00AE4FA9"/>
    <w:rsid w:val="00AE5F4A"/>
    <w:rsid w:val="00AE7C82"/>
    <w:rsid w:val="00AF30A5"/>
    <w:rsid w:val="00AF3186"/>
    <w:rsid w:val="00AF3D58"/>
    <w:rsid w:val="00AF5B6E"/>
    <w:rsid w:val="00AF6F1C"/>
    <w:rsid w:val="00AF7744"/>
    <w:rsid w:val="00B057CB"/>
    <w:rsid w:val="00B10136"/>
    <w:rsid w:val="00B15171"/>
    <w:rsid w:val="00B16E8B"/>
    <w:rsid w:val="00B173FC"/>
    <w:rsid w:val="00B23359"/>
    <w:rsid w:val="00B23B91"/>
    <w:rsid w:val="00B30E6F"/>
    <w:rsid w:val="00B31B8C"/>
    <w:rsid w:val="00B31EF9"/>
    <w:rsid w:val="00B320DC"/>
    <w:rsid w:val="00B35A8E"/>
    <w:rsid w:val="00B4014F"/>
    <w:rsid w:val="00B45635"/>
    <w:rsid w:val="00B50556"/>
    <w:rsid w:val="00B52044"/>
    <w:rsid w:val="00B52063"/>
    <w:rsid w:val="00B53898"/>
    <w:rsid w:val="00B539A1"/>
    <w:rsid w:val="00B53A32"/>
    <w:rsid w:val="00B53C15"/>
    <w:rsid w:val="00B5619F"/>
    <w:rsid w:val="00B5701B"/>
    <w:rsid w:val="00B615CC"/>
    <w:rsid w:val="00B6291B"/>
    <w:rsid w:val="00B7023F"/>
    <w:rsid w:val="00B708FB"/>
    <w:rsid w:val="00B7630C"/>
    <w:rsid w:val="00B81C73"/>
    <w:rsid w:val="00B81F70"/>
    <w:rsid w:val="00B85DF4"/>
    <w:rsid w:val="00B9451F"/>
    <w:rsid w:val="00B97508"/>
    <w:rsid w:val="00BA2166"/>
    <w:rsid w:val="00BB32F0"/>
    <w:rsid w:val="00BB3DE9"/>
    <w:rsid w:val="00BB473F"/>
    <w:rsid w:val="00BB5C4C"/>
    <w:rsid w:val="00BC05A6"/>
    <w:rsid w:val="00BC10C2"/>
    <w:rsid w:val="00BC1CFB"/>
    <w:rsid w:val="00BC3704"/>
    <w:rsid w:val="00BC71D0"/>
    <w:rsid w:val="00BD02F0"/>
    <w:rsid w:val="00BD10A6"/>
    <w:rsid w:val="00BD2092"/>
    <w:rsid w:val="00BD2399"/>
    <w:rsid w:val="00BD3E31"/>
    <w:rsid w:val="00BD758B"/>
    <w:rsid w:val="00BD78DB"/>
    <w:rsid w:val="00BE50AA"/>
    <w:rsid w:val="00BE7316"/>
    <w:rsid w:val="00BE7C55"/>
    <w:rsid w:val="00BF00E3"/>
    <w:rsid w:val="00BF0C5F"/>
    <w:rsid w:val="00BF4EEF"/>
    <w:rsid w:val="00C01BA6"/>
    <w:rsid w:val="00C07C19"/>
    <w:rsid w:val="00C10827"/>
    <w:rsid w:val="00C11964"/>
    <w:rsid w:val="00C14277"/>
    <w:rsid w:val="00C161DB"/>
    <w:rsid w:val="00C236F4"/>
    <w:rsid w:val="00C30102"/>
    <w:rsid w:val="00C31A20"/>
    <w:rsid w:val="00C3321C"/>
    <w:rsid w:val="00C33297"/>
    <w:rsid w:val="00C356E8"/>
    <w:rsid w:val="00C4569B"/>
    <w:rsid w:val="00C471ED"/>
    <w:rsid w:val="00C5056D"/>
    <w:rsid w:val="00C50F95"/>
    <w:rsid w:val="00C607C9"/>
    <w:rsid w:val="00C6196F"/>
    <w:rsid w:val="00C64B15"/>
    <w:rsid w:val="00C65823"/>
    <w:rsid w:val="00C67F24"/>
    <w:rsid w:val="00C72291"/>
    <w:rsid w:val="00C72782"/>
    <w:rsid w:val="00C730A2"/>
    <w:rsid w:val="00C73E6F"/>
    <w:rsid w:val="00C75154"/>
    <w:rsid w:val="00C76D9F"/>
    <w:rsid w:val="00C8353B"/>
    <w:rsid w:val="00C83898"/>
    <w:rsid w:val="00C867BC"/>
    <w:rsid w:val="00C91B97"/>
    <w:rsid w:val="00C924ED"/>
    <w:rsid w:val="00C94E7B"/>
    <w:rsid w:val="00C954D7"/>
    <w:rsid w:val="00CA02C6"/>
    <w:rsid w:val="00CA0EB9"/>
    <w:rsid w:val="00CA136E"/>
    <w:rsid w:val="00CA4EA1"/>
    <w:rsid w:val="00CA587F"/>
    <w:rsid w:val="00CA6F12"/>
    <w:rsid w:val="00CA75DC"/>
    <w:rsid w:val="00CA7800"/>
    <w:rsid w:val="00CA7D25"/>
    <w:rsid w:val="00CB0F20"/>
    <w:rsid w:val="00CB2A38"/>
    <w:rsid w:val="00CB5B39"/>
    <w:rsid w:val="00CB5D46"/>
    <w:rsid w:val="00CB5E98"/>
    <w:rsid w:val="00CB6330"/>
    <w:rsid w:val="00CC0C7A"/>
    <w:rsid w:val="00CC39D2"/>
    <w:rsid w:val="00CD1499"/>
    <w:rsid w:val="00CD32A3"/>
    <w:rsid w:val="00CD4346"/>
    <w:rsid w:val="00CD70EB"/>
    <w:rsid w:val="00CD719F"/>
    <w:rsid w:val="00CE19AC"/>
    <w:rsid w:val="00CE5938"/>
    <w:rsid w:val="00CE6A89"/>
    <w:rsid w:val="00CE7F33"/>
    <w:rsid w:val="00CF549A"/>
    <w:rsid w:val="00D042DB"/>
    <w:rsid w:val="00D04808"/>
    <w:rsid w:val="00D06875"/>
    <w:rsid w:val="00D10B5B"/>
    <w:rsid w:val="00D122BE"/>
    <w:rsid w:val="00D1530C"/>
    <w:rsid w:val="00D158EC"/>
    <w:rsid w:val="00D1613E"/>
    <w:rsid w:val="00D20C24"/>
    <w:rsid w:val="00D216BC"/>
    <w:rsid w:val="00D22B24"/>
    <w:rsid w:val="00D22CEB"/>
    <w:rsid w:val="00D253BF"/>
    <w:rsid w:val="00D31B9B"/>
    <w:rsid w:val="00D3397C"/>
    <w:rsid w:val="00D349D1"/>
    <w:rsid w:val="00D34E70"/>
    <w:rsid w:val="00D35A55"/>
    <w:rsid w:val="00D363E8"/>
    <w:rsid w:val="00D36FC3"/>
    <w:rsid w:val="00D41486"/>
    <w:rsid w:val="00D4173D"/>
    <w:rsid w:val="00D42CA7"/>
    <w:rsid w:val="00D50089"/>
    <w:rsid w:val="00D5057D"/>
    <w:rsid w:val="00D52190"/>
    <w:rsid w:val="00D52375"/>
    <w:rsid w:val="00D54568"/>
    <w:rsid w:val="00D620D5"/>
    <w:rsid w:val="00D635CE"/>
    <w:rsid w:val="00D7092D"/>
    <w:rsid w:val="00D726B0"/>
    <w:rsid w:val="00D779B7"/>
    <w:rsid w:val="00D80A98"/>
    <w:rsid w:val="00D84F71"/>
    <w:rsid w:val="00D86262"/>
    <w:rsid w:val="00D866F7"/>
    <w:rsid w:val="00D8769C"/>
    <w:rsid w:val="00D90F5D"/>
    <w:rsid w:val="00D93A95"/>
    <w:rsid w:val="00DA0B1F"/>
    <w:rsid w:val="00DA1008"/>
    <w:rsid w:val="00DA2AED"/>
    <w:rsid w:val="00DA5F89"/>
    <w:rsid w:val="00DA6586"/>
    <w:rsid w:val="00DA6C89"/>
    <w:rsid w:val="00DB05AE"/>
    <w:rsid w:val="00DB073E"/>
    <w:rsid w:val="00DB5096"/>
    <w:rsid w:val="00DC0632"/>
    <w:rsid w:val="00DC25CD"/>
    <w:rsid w:val="00DC3562"/>
    <w:rsid w:val="00DC418C"/>
    <w:rsid w:val="00DC5325"/>
    <w:rsid w:val="00DC7391"/>
    <w:rsid w:val="00DD269D"/>
    <w:rsid w:val="00DD6395"/>
    <w:rsid w:val="00DD7C82"/>
    <w:rsid w:val="00DE1518"/>
    <w:rsid w:val="00DE2088"/>
    <w:rsid w:val="00DE6A97"/>
    <w:rsid w:val="00DF184E"/>
    <w:rsid w:val="00DF6863"/>
    <w:rsid w:val="00E02F60"/>
    <w:rsid w:val="00E070F1"/>
    <w:rsid w:val="00E07BA5"/>
    <w:rsid w:val="00E10A8C"/>
    <w:rsid w:val="00E14400"/>
    <w:rsid w:val="00E1701D"/>
    <w:rsid w:val="00E20E29"/>
    <w:rsid w:val="00E24BDF"/>
    <w:rsid w:val="00E25EDC"/>
    <w:rsid w:val="00E2789D"/>
    <w:rsid w:val="00E40304"/>
    <w:rsid w:val="00E4135E"/>
    <w:rsid w:val="00E41BB9"/>
    <w:rsid w:val="00E4348E"/>
    <w:rsid w:val="00E44985"/>
    <w:rsid w:val="00E47332"/>
    <w:rsid w:val="00E50A06"/>
    <w:rsid w:val="00E510C9"/>
    <w:rsid w:val="00E522A6"/>
    <w:rsid w:val="00E55C4A"/>
    <w:rsid w:val="00E56BFF"/>
    <w:rsid w:val="00E6212D"/>
    <w:rsid w:val="00E666BF"/>
    <w:rsid w:val="00E70072"/>
    <w:rsid w:val="00E70AC3"/>
    <w:rsid w:val="00E70BE7"/>
    <w:rsid w:val="00E72A2F"/>
    <w:rsid w:val="00E73814"/>
    <w:rsid w:val="00E74111"/>
    <w:rsid w:val="00E80788"/>
    <w:rsid w:val="00E81739"/>
    <w:rsid w:val="00E82BDD"/>
    <w:rsid w:val="00E844CC"/>
    <w:rsid w:val="00E855A5"/>
    <w:rsid w:val="00E86082"/>
    <w:rsid w:val="00E91400"/>
    <w:rsid w:val="00E91DBC"/>
    <w:rsid w:val="00E97DB3"/>
    <w:rsid w:val="00EA1034"/>
    <w:rsid w:val="00EA1C2B"/>
    <w:rsid w:val="00EA2475"/>
    <w:rsid w:val="00EA37ED"/>
    <w:rsid w:val="00EA3F0B"/>
    <w:rsid w:val="00EA4674"/>
    <w:rsid w:val="00EA632D"/>
    <w:rsid w:val="00EB1FF2"/>
    <w:rsid w:val="00EB32BB"/>
    <w:rsid w:val="00EB362B"/>
    <w:rsid w:val="00EB5167"/>
    <w:rsid w:val="00EC647D"/>
    <w:rsid w:val="00ED0E84"/>
    <w:rsid w:val="00ED596E"/>
    <w:rsid w:val="00ED6C9B"/>
    <w:rsid w:val="00EE1190"/>
    <w:rsid w:val="00EE2334"/>
    <w:rsid w:val="00EE2569"/>
    <w:rsid w:val="00EE4519"/>
    <w:rsid w:val="00EE5CD9"/>
    <w:rsid w:val="00EE6904"/>
    <w:rsid w:val="00EF0CE5"/>
    <w:rsid w:val="00EF21AE"/>
    <w:rsid w:val="00EF2CBF"/>
    <w:rsid w:val="00EF6CC8"/>
    <w:rsid w:val="00EF789C"/>
    <w:rsid w:val="00F007A0"/>
    <w:rsid w:val="00F04014"/>
    <w:rsid w:val="00F06317"/>
    <w:rsid w:val="00F1043A"/>
    <w:rsid w:val="00F10E14"/>
    <w:rsid w:val="00F1132A"/>
    <w:rsid w:val="00F1175C"/>
    <w:rsid w:val="00F14070"/>
    <w:rsid w:val="00F14A61"/>
    <w:rsid w:val="00F14EC4"/>
    <w:rsid w:val="00F17AE5"/>
    <w:rsid w:val="00F17B9C"/>
    <w:rsid w:val="00F20A95"/>
    <w:rsid w:val="00F20DEB"/>
    <w:rsid w:val="00F20FAB"/>
    <w:rsid w:val="00F212C1"/>
    <w:rsid w:val="00F2420D"/>
    <w:rsid w:val="00F27B77"/>
    <w:rsid w:val="00F306DA"/>
    <w:rsid w:val="00F3084E"/>
    <w:rsid w:val="00F41A9B"/>
    <w:rsid w:val="00F42F29"/>
    <w:rsid w:val="00F4356A"/>
    <w:rsid w:val="00F437AD"/>
    <w:rsid w:val="00F450E7"/>
    <w:rsid w:val="00F47F8E"/>
    <w:rsid w:val="00F504AF"/>
    <w:rsid w:val="00F50C02"/>
    <w:rsid w:val="00F511D1"/>
    <w:rsid w:val="00F51FCB"/>
    <w:rsid w:val="00F535CA"/>
    <w:rsid w:val="00F577FA"/>
    <w:rsid w:val="00F57A16"/>
    <w:rsid w:val="00F61549"/>
    <w:rsid w:val="00F62E4B"/>
    <w:rsid w:val="00F647E6"/>
    <w:rsid w:val="00F671B4"/>
    <w:rsid w:val="00F726D8"/>
    <w:rsid w:val="00F73FD6"/>
    <w:rsid w:val="00F751E8"/>
    <w:rsid w:val="00F770DC"/>
    <w:rsid w:val="00F80207"/>
    <w:rsid w:val="00F80510"/>
    <w:rsid w:val="00F81314"/>
    <w:rsid w:val="00F81BA9"/>
    <w:rsid w:val="00F847DE"/>
    <w:rsid w:val="00F87C56"/>
    <w:rsid w:val="00F903EE"/>
    <w:rsid w:val="00F93B70"/>
    <w:rsid w:val="00F940B1"/>
    <w:rsid w:val="00F94961"/>
    <w:rsid w:val="00F94F85"/>
    <w:rsid w:val="00F962B5"/>
    <w:rsid w:val="00FA22E9"/>
    <w:rsid w:val="00FA2385"/>
    <w:rsid w:val="00FA4B61"/>
    <w:rsid w:val="00FB3016"/>
    <w:rsid w:val="00FB3A3F"/>
    <w:rsid w:val="00FB44B2"/>
    <w:rsid w:val="00FB6B9C"/>
    <w:rsid w:val="00FB71C1"/>
    <w:rsid w:val="00FC1065"/>
    <w:rsid w:val="00FC259F"/>
    <w:rsid w:val="00FC7E97"/>
    <w:rsid w:val="00FD0418"/>
    <w:rsid w:val="00FD29A2"/>
    <w:rsid w:val="00FD2BFB"/>
    <w:rsid w:val="00FD2C84"/>
    <w:rsid w:val="00FD32A2"/>
    <w:rsid w:val="00FD60CA"/>
    <w:rsid w:val="00FD73EF"/>
    <w:rsid w:val="00FE004A"/>
    <w:rsid w:val="00FE2FAF"/>
    <w:rsid w:val="00FE3169"/>
    <w:rsid w:val="00FE4A41"/>
    <w:rsid w:val="00FE4E0A"/>
    <w:rsid w:val="00FF252A"/>
    <w:rsid w:val="00FF617A"/>
    <w:rsid w:val="00FF67BD"/>
    <w:rsid w:val="00FF7985"/>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610CA299"/>
  <w15:chartTrackingRefBased/>
  <w15:docId w15:val="{C4EB06CA-FF2C-4964-8325-4F515ECE6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footnote text" w:uiPriority="99"/>
    <w:lsdException w:name="annotation text" w:uiPriority="99"/>
    <w:lsdException w:name="header" w:uiPriority="99"/>
    <w:lsdException w:name="caption" w:qFormat="1"/>
    <w:lsdException w:name="footnote reference" w:uiPriority="99"/>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7689E"/>
    <w:pPr>
      <w:spacing w:before="120" w:after="120" w:line="300" w:lineRule="atLeast"/>
    </w:pPr>
    <w:rPr>
      <w:rFonts w:ascii="Arial" w:eastAsia="Times New Roman" w:hAnsi="Arial"/>
      <w:szCs w:val="24"/>
    </w:rPr>
  </w:style>
  <w:style w:type="paragraph" w:styleId="Heading1">
    <w:name w:val="heading 1"/>
    <w:basedOn w:val="Normal"/>
    <w:next w:val="Normal"/>
    <w:link w:val="Heading1Char"/>
    <w:qFormat/>
    <w:rsid w:val="00D06875"/>
    <w:pPr>
      <w:keepNext/>
      <w:pBdr>
        <w:top w:val="single" w:sz="48" w:space="1" w:color="00B274"/>
        <w:left w:val="single" w:sz="48" w:space="4" w:color="00B274"/>
        <w:bottom w:val="single" w:sz="48" w:space="1" w:color="00B274"/>
        <w:right w:val="single" w:sz="48" w:space="4" w:color="00B274"/>
      </w:pBdr>
      <w:shd w:val="clear" w:color="auto" w:fill="00B274"/>
      <w:spacing w:before="360" w:line="336" w:lineRule="atLeast"/>
      <w:ind w:right="57"/>
      <w:outlineLvl w:val="0"/>
    </w:pPr>
    <w:rPr>
      <w:rFonts w:cs="Arial"/>
      <w:b/>
      <w:bCs/>
      <w:iCs/>
      <w:color w:val="FFFFFF"/>
      <w:kern w:val="32"/>
      <w:sz w:val="28"/>
      <w:szCs w:val="32"/>
    </w:rPr>
  </w:style>
  <w:style w:type="paragraph" w:styleId="Heading2">
    <w:name w:val="heading 2"/>
    <w:aliases w:val="level 2,level2,DCUSA H2,2,Chapter,1.Seite,Sub Heading,Chapter Title,Attribute Heading 2,H2,h2,(Alt+2),heading2,heading h2,KJL:1st Level,Level 2,PARA2,Major1,Sub section title,S Heading,S Heading 2,Major,Reset numbering,H21,H22,H23,H211,H221"/>
    <w:basedOn w:val="Normal"/>
    <w:next w:val="Normal"/>
    <w:link w:val="Heading2Char"/>
    <w:qFormat/>
    <w:rsid w:val="00731B99"/>
    <w:pPr>
      <w:keepNext/>
      <w:spacing w:line="840" w:lineRule="atLeast"/>
      <w:outlineLvl w:val="1"/>
    </w:pPr>
    <w:rPr>
      <w:rFonts w:cs="Arial"/>
      <w:bCs/>
      <w:iCs/>
      <w:color w:val="008576"/>
      <w:sz w:val="80"/>
      <w:szCs w:val="28"/>
    </w:rPr>
  </w:style>
  <w:style w:type="paragraph" w:styleId="Heading3">
    <w:name w:val="heading 3"/>
    <w:basedOn w:val="Normal"/>
    <w:next w:val="Normal"/>
    <w:link w:val="Heading3Char"/>
    <w:qFormat/>
    <w:rsid w:val="00313E9E"/>
    <w:pPr>
      <w:keepNext/>
      <w:keepLines/>
      <w:spacing w:before="200"/>
      <w:outlineLvl w:val="2"/>
    </w:pPr>
    <w:rPr>
      <w:rFonts w:ascii="Calibri" w:eastAsia="MS Gothic" w:hAnsi="Calibri"/>
      <w:b/>
      <w:bCs/>
      <w:color w:val="4F81BD"/>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qFormat/>
    <w:rsid w:val="00313E9E"/>
    <w:pPr>
      <w:keepNext/>
      <w:keepLines/>
      <w:spacing w:before="200"/>
      <w:outlineLvl w:val="3"/>
    </w:pPr>
    <w:rPr>
      <w:rFonts w:ascii="Calibri" w:eastAsia="MS Gothic" w:hAnsi="Calibri"/>
      <w:b/>
      <w:bCs/>
      <w:i/>
      <w:iCs/>
      <w:color w:val="4F81BD"/>
    </w:rPr>
  </w:style>
  <w:style w:type="paragraph" w:styleId="Heading5">
    <w:name w:val="heading 5"/>
    <w:basedOn w:val="Normal"/>
    <w:next w:val="Normal"/>
    <w:link w:val="Heading5Char"/>
    <w:qFormat/>
    <w:rsid w:val="00313E9E"/>
    <w:pPr>
      <w:keepNext/>
      <w:keepLines/>
      <w:spacing w:before="200"/>
      <w:outlineLvl w:val="4"/>
    </w:pPr>
    <w:rPr>
      <w:rFonts w:ascii="Calibri" w:eastAsia="MS Gothic" w:hAnsi="Calibri"/>
      <w:color w:val="244061"/>
    </w:rPr>
  </w:style>
  <w:style w:type="paragraph" w:styleId="Heading6">
    <w:name w:val="heading 6"/>
    <w:basedOn w:val="Normal"/>
    <w:next w:val="Normal"/>
    <w:link w:val="Heading6Char"/>
    <w:qFormat/>
    <w:rsid w:val="00313E9E"/>
    <w:pPr>
      <w:keepNext/>
      <w:keepLines/>
      <w:spacing w:before="200"/>
      <w:outlineLvl w:val="5"/>
    </w:pPr>
    <w:rPr>
      <w:rFonts w:ascii="Calibri" w:eastAsia="MS Gothic" w:hAnsi="Calibri"/>
      <w:i/>
      <w:iCs/>
      <w:color w:val="244061"/>
    </w:rPr>
  </w:style>
  <w:style w:type="paragraph" w:styleId="Heading7">
    <w:name w:val="heading 7"/>
    <w:basedOn w:val="Normal"/>
    <w:next w:val="Normal"/>
    <w:link w:val="Heading7Char"/>
    <w:qFormat/>
    <w:rsid w:val="00313E9E"/>
    <w:pPr>
      <w:keepNext/>
      <w:keepLines/>
      <w:spacing w:before="200"/>
      <w:outlineLvl w:val="6"/>
    </w:pPr>
    <w:rPr>
      <w:rFonts w:ascii="Calibri" w:eastAsia="MS Gothic" w:hAnsi="Calibri"/>
      <w:i/>
      <w:iCs/>
      <w:color w:val="404040"/>
    </w:rPr>
  </w:style>
  <w:style w:type="paragraph" w:styleId="Heading8">
    <w:name w:val="heading 8"/>
    <w:basedOn w:val="Normal"/>
    <w:next w:val="Normal"/>
    <w:link w:val="Heading8Char"/>
    <w:qFormat/>
    <w:rsid w:val="00313E9E"/>
    <w:pPr>
      <w:keepNext/>
      <w:keepLines/>
      <w:spacing w:before="200"/>
      <w:outlineLvl w:val="7"/>
    </w:pPr>
    <w:rPr>
      <w:rFonts w:ascii="Calibri" w:eastAsia="MS Gothic" w:hAnsi="Calibri"/>
      <w:color w:val="363636"/>
      <w:szCs w:val="20"/>
    </w:rPr>
  </w:style>
  <w:style w:type="paragraph" w:styleId="Heading9">
    <w:name w:val="heading 9"/>
    <w:basedOn w:val="Normal"/>
    <w:next w:val="Normal"/>
    <w:link w:val="Heading9Char"/>
    <w:qFormat/>
    <w:rsid w:val="00313E9E"/>
    <w:pPr>
      <w:keepNext/>
      <w:keepLines/>
      <w:spacing w:before="200"/>
      <w:outlineLvl w:val="8"/>
    </w:pPr>
    <w:rPr>
      <w:rFonts w:ascii="Calibri" w:eastAsia="MS Gothic" w:hAnsi="Calibri"/>
      <w:i/>
      <w:iCs/>
      <w:color w:val="3636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nhideWhenUsed/>
    <w:rsid w:val="00731B99"/>
    <w:pPr>
      <w:tabs>
        <w:tab w:val="center" w:pos="4320"/>
        <w:tab w:val="right" w:pos="8640"/>
      </w:tabs>
    </w:pPr>
  </w:style>
  <w:style w:type="character" w:customStyle="1" w:styleId="FooterChar">
    <w:name w:val="Footer Char"/>
    <w:basedOn w:val="DefaultParagraphFont"/>
    <w:link w:val="Footer"/>
    <w:rsid w:val="00731B99"/>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link w:val="Heading1"/>
    <w:rsid w:val="00D06875"/>
    <w:rPr>
      <w:rFonts w:ascii="Arial" w:eastAsia="Times New Roman" w:hAnsi="Arial" w:cs="Arial"/>
      <w:b/>
      <w:bCs/>
      <w:iCs/>
      <w:color w:val="FFFFFF"/>
      <w:kern w:val="32"/>
      <w:sz w:val="28"/>
      <w:szCs w:val="32"/>
      <w:shd w:val="clear" w:color="auto" w:fill="00B274"/>
    </w:rPr>
  </w:style>
  <w:style w:type="character" w:customStyle="1" w:styleId="Heading2Char">
    <w:name w:val="Heading 2 Char"/>
    <w:aliases w:val="level 2 Char,level2 Char,DCUSA H2 Char,2 Char,Chapter Char,1.Seite Char,Sub Heading Char,Chapter Title Char,Attribute Heading 2 Char,H2 Char,h2 Char,(Alt+2) Char,heading2 Char,heading h2 Char,KJL:1st Level Char,Level 2 Char,PARA2 Char"/>
    <w:link w:val="Heading2"/>
    <w:rsid w:val="00731B99"/>
    <w:rPr>
      <w:rFonts w:ascii="Arial" w:eastAsia="Times New Roman" w:hAnsi="Arial" w:cs="Arial"/>
      <w:bCs/>
      <w:iCs/>
      <w:color w:val="008576"/>
      <w:sz w:val="80"/>
      <w:szCs w:val="28"/>
    </w:rPr>
  </w:style>
  <w:style w:type="paragraph" w:styleId="BodyText2">
    <w:name w:val="Body Text 2"/>
    <w:basedOn w:val="Normal"/>
    <w:link w:val="BodyText2Char"/>
    <w:rsid w:val="00731B99"/>
    <w:pPr>
      <w:spacing w:line="360" w:lineRule="atLeast"/>
    </w:pPr>
    <w:rPr>
      <w:sz w:val="28"/>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line="280" w:lineRule="atLeast"/>
    </w:pPr>
    <w:rPr>
      <w:sz w:val="24"/>
      <w:szCs w:val="16"/>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link w:val="Heading4"/>
    <w:rsid w:val="00313E9E"/>
    <w:rPr>
      <w:rFonts w:ascii="Calibri" w:eastAsia="MS Gothic" w:hAnsi="Calibri"/>
      <w:b/>
      <w:bCs/>
      <w:i/>
      <w:iCs/>
      <w:color w:val="4F81BD"/>
      <w:szCs w:val="24"/>
    </w:rPr>
  </w:style>
  <w:style w:type="character" w:customStyle="1" w:styleId="Heading8Char">
    <w:name w:val="Heading 8 Char"/>
    <w:link w:val="Heading8"/>
    <w:rsid w:val="00313E9E"/>
    <w:rPr>
      <w:rFonts w:ascii="Calibri" w:eastAsia="MS Gothic" w:hAnsi="Calibri"/>
      <w:color w:val="363636"/>
    </w:rPr>
  </w:style>
  <w:style w:type="paragraph" w:styleId="ListNumber">
    <w:name w:val="List Number"/>
    <w:basedOn w:val="Normal"/>
    <w:link w:val="ListNumberChar"/>
    <w:rsid w:val="00313E9E"/>
    <w:pPr>
      <w:numPr>
        <w:numId w:val="3"/>
      </w:numPr>
    </w:pPr>
  </w:style>
  <w:style w:type="paragraph" w:styleId="BodyText">
    <w:name w:val="Body Text"/>
    <w:basedOn w:val="Normal"/>
    <w:link w:val="BodyTextChar"/>
    <w:rsid w:val="00313E9E"/>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Arial" w:eastAsia="Times New Roman" w:hAnsi="Arial"/>
      <w:szCs w:val="24"/>
    </w:rPr>
  </w:style>
  <w:style w:type="character" w:customStyle="1" w:styleId="ListBullet2Char">
    <w:name w:val="List Bullet 2 Char"/>
    <w:link w:val="ListBullet2"/>
    <w:rsid w:val="00313E9E"/>
    <w:rPr>
      <w:rFonts w:ascii="Arial" w:eastAsia="Times New Roman" w:hAnsi="Arial"/>
      <w:szCs w:val="24"/>
    </w:rPr>
  </w:style>
  <w:style w:type="paragraph" w:customStyle="1" w:styleId="TableList">
    <w:name w:val="Table List"/>
    <w:basedOn w:val="ListBullet2"/>
    <w:rsid w:val="00313E9E"/>
    <w:pPr>
      <w:numPr>
        <w:ilvl w:val="1"/>
      </w:numPr>
      <w:tabs>
        <w:tab w:val="clear" w:pos="454"/>
        <w:tab w:val="num" w:pos="360"/>
      </w:tabs>
    </w:pPr>
    <w:rPr>
      <w:color w:val="008576"/>
    </w:rPr>
  </w:style>
  <w:style w:type="character" w:customStyle="1" w:styleId="Heading3Char">
    <w:name w:val="Heading 3 Char"/>
    <w:link w:val="Heading3"/>
    <w:rsid w:val="00313E9E"/>
    <w:rPr>
      <w:rFonts w:ascii="Calibri" w:eastAsia="MS Gothic" w:hAnsi="Calibri"/>
      <w:b/>
      <w:bCs/>
      <w:color w:val="4F81BD"/>
      <w:szCs w:val="24"/>
    </w:rPr>
  </w:style>
  <w:style w:type="character" w:customStyle="1" w:styleId="Heading5Char">
    <w:name w:val="Heading 5 Char"/>
    <w:link w:val="Heading5"/>
    <w:rsid w:val="00313E9E"/>
    <w:rPr>
      <w:rFonts w:ascii="Calibri" w:eastAsia="MS Gothic" w:hAnsi="Calibri"/>
      <w:color w:val="244061"/>
      <w:szCs w:val="24"/>
    </w:rPr>
  </w:style>
  <w:style w:type="character" w:customStyle="1" w:styleId="Heading6Char">
    <w:name w:val="Heading 6 Char"/>
    <w:link w:val="Heading6"/>
    <w:rsid w:val="00313E9E"/>
    <w:rPr>
      <w:rFonts w:ascii="Calibri" w:eastAsia="MS Gothic" w:hAnsi="Calibri"/>
      <w:i/>
      <w:iCs/>
      <w:color w:val="244061"/>
      <w:szCs w:val="24"/>
    </w:rPr>
  </w:style>
  <w:style w:type="character" w:customStyle="1" w:styleId="Heading7Char">
    <w:name w:val="Heading 7 Char"/>
    <w:link w:val="Heading7"/>
    <w:rsid w:val="00313E9E"/>
    <w:rPr>
      <w:rFonts w:ascii="Calibri" w:eastAsia="MS Gothic" w:hAnsi="Calibri"/>
      <w:i/>
      <w:iCs/>
      <w:color w:val="404040"/>
      <w:szCs w:val="24"/>
    </w:rPr>
  </w:style>
  <w:style w:type="character" w:customStyle="1" w:styleId="Heading9Char">
    <w:name w:val="Heading 9 Char"/>
    <w:link w:val="Heading9"/>
    <w:rsid w:val="00313E9E"/>
    <w:rPr>
      <w:rFonts w:ascii="Calibri" w:eastAsia="MS Gothic" w:hAnsi="Calibri"/>
      <w:i/>
      <w:iCs/>
      <w:color w:val="363636"/>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D06875"/>
    <w:pPr>
      <w:framePr w:wrap="around"/>
    </w:pPr>
  </w:style>
  <w:style w:type="table" w:styleId="TableGrid">
    <w:name w:val="Table Grid"/>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qFormat/>
    <w:rsid w:val="005B378E"/>
    <w:rPr>
      <w:i/>
      <w:iCs/>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i/>
      <w:iCs/>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cs="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rsid w:val="005B378E"/>
    <w:rPr>
      <w:rFonts w:ascii="Times New Roman" w:hAnsi="Times New Roman"/>
      <w:sz w:val="24"/>
    </w:rPr>
  </w:style>
  <w:style w:type="paragraph" w:styleId="NoteHeading">
    <w:name w:val="Note Heading"/>
    <w:basedOn w:val="Normal"/>
    <w:next w:val="Normal"/>
    <w:link w:val="NoteHeadingChar"/>
    <w:rsid w:val="005B378E"/>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rsid w:val="005B378E"/>
    <w:rPr>
      <w:rFonts w:ascii="Courier New" w:hAnsi="Courier New" w:cs="Courier New"/>
      <w:szCs w:val="20"/>
    </w:rPr>
  </w:style>
  <w:style w:type="character" w:customStyle="1" w:styleId="PlainTextChar">
    <w:name w:val="Plain Text Char"/>
    <w:link w:val="PlainText"/>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sz w:val="24"/>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color w:val="00B274"/>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keepNext w:val="0"/>
      <w:keepLines w:val="0"/>
      <w:spacing w:before="0"/>
      <w:ind w:left="400"/>
      <w:outlineLvl w:val="9"/>
    </w:pPr>
    <w:rPr>
      <w:rFonts w:ascii="Cambria" w:eastAsia="Times New Roman" w:hAnsi="Cambria"/>
      <w:b w:val="0"/>
      <w:bCs w:val="0"/>
      <w:i w:val="0"/>
      <w:iCs w:val="0"/>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Arial" w:eastAsia="Times New Roman" w:hAnsi="Arial"/>
      <w:sz w:val="24"/>
      <w:szCs w:val="24"/>
    </w:rPr>
  </w:style>
  <w:style w:type="character" w:styleId="Hyperlink">
    <w:name w:val="Hyperlink"/>
    <w:rsid w:val="005B378E"/>
    <w:rPr>
      <w:color w:val="0000FF"/>
      <w:u w:val="single"/>
    </w:rPr>
  </w:style>
  <w:style w:type="paragraph" w:styleId="BalloonText">
    <w:name w:val="Balloon Text"/>
    <w:basedOn w:val="Normal"/>
    <w:link w:val="BalloonTextChar"/>
    <w:rsid w:val="005B378E"/>
    <w:rPr>
      <w:rFonts w:cs="Tahoma"/>
      <w:sz w:val="16"/>
      <w:szCs w:val="16"/>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TableHeading"/>
    <w:rsid w:val="005B378E"/>
    <w:rPr>
      <w:b/>
      <w:color w:val="FFFFFF"/>
    </w:rPr>
  </w:style>
  <w:style w:type="character" w:styleId="CommentReference">
    <w:name w:val="annotation reference"/>
    <w:uiPriority w:val="99"/>
    <w:rsid w:val="005B378E"/>
    <w:rPr>
      <w:sz w:val="16"/>
      <w:szCs w:val="16"/>
    </w:rPr>
  </w:style>
  <w:style w:type="paragraph" w:styleId="CommentText">
    <w:name w:val="annotation text"/>
    <w:basedOn w:val="Normal"/>
    <w:link w:val="CommentTextChar"/>
    <w:uiPriority w:val="99"/>
    <w:rsid w:val="005B378E"/>
    <w:rPr>
      <w:szCs w:val="20"/>
    </w:rPr>
  </w:style>
  <w:style w:type="character" w:customStyle="1" w:styleId="CommentTextChar">
    <w:name w:val="Comment Text Char"/>
    <w:link w:val="CommentText"/>
    <w:uiPriority w:val="99"/>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customStyle="1" w:styleId="GridTable31">
    <w:name w:val="Grid Table 31"/>
    <w:basedOn w:val="Heading1"/>
    <w:next w:val="Normal"/>
    <w:uiPriority w:val="39"/>
    <w:unhideWhenUsed/>
    <w:qFormat/>
    <w:rsid w:val="00C954D7"/>
    <w:pPr>
      <w:keepLines/>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cs="Times New Roman"/>
      <w:iCs w:val="0"/>
      <w:color w:val="365F91"/>
      <w:kern w:val="0"/>
      <w:szCs w:val="28"/>
      <w:lang w:val="en-US" w:eastAsia="en-US"/>
    </w:rPr>
  </w:style>
  <w:style w:type="paragraph" w:customStyle="1" w:styleId="ColorfulList-Accent11">
    <w:name w:val="Colorful List - Accent 11"/>
    <w:basedOn w:val="Normal"/>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ColorfulShading-Accent11">
    <w:name w:val="Colorful Shading - Accent 11"/>
    <w:hidden/>
    <w:rsid w:val="00FB71C1"/>
    <w:rPr>
      <w:rFonts w:ascii="Tahoma" w:eastAsia="Times New Roman" w:hAnsi="Tahoma"/>
      <w:szCs w:val="24"/>
    </w:rPr>
  </w:style>
  <w:style w:type="paragraph" w:customStyle="1" w:styleId="About02">
    <w:name w:val="About 02"/>
    <w:basedOn w:val="About01"/>
    <w:qFormat/>
    <w:rsid w:val="0086142A"/>
    <w:p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qFormat/>
    <w:rsid w:val="006E7560"/>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Heading03">
    <w:name w:val="Heading 03"/>
    <w:basedOn w:val="Heading01"/>
    <w:next w:val="Normal"/>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p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Grid21">
    <w:name w:val="Medium Grid 21"/>
    <w:rsid w:val="005C2175"/>
    <w:rPr>
      <w:rFonts w:ascii="Arial" w:eastAsia="Times New Roman" w:hAnsi="Arial"/>
      <w:szCs w:val="24"/>
    </w:rPr>
  </w:style>
  <w:style w:type="paragraph" w:styleId="FootnoteText">
    <w:name w:val="footnote text"/>
    <w:basedOn w:val="Normal"/>
    <w:link w:val="FootnoteTextChar"/>
    <w:uiPriority w:val="99"/>
    <w:rsid w:val="001812E5"/>
    <w:pPr>
      <w:spacing w:before="0" w:after="0" w:line="240" w:lineRule="auto"/>
    </w:pPr>
    <w:rPr>
      <w:rFonts w:ascii="Times New Roman" w:hAnsi="Times New Roman"/>
      <w:szCs w:val="20"/>
    </w:rPr>
  </w:style>
  <w:style w:type="character" w:customStyle="1" w:styleId="FootnoteTextChar">
    <w:name w:val="Footnote Text Char"/>
    <w:link w:val="FootnoteText"/>
    <w:uiPriority w:val="99"/>
    <w:rsid w:val="001812E5"/>
    <w:rPr>
      <w:rFonts w:ascii="Times New Roman" w:eastAsia="Times New Roman" w:hAnsi="Times New Roman"/>
    </w:rPr>
  </w:style>
  <w:style w:type="character" w:styleId="FootnoteReference">
    <w:name w:val="footnote reference"/>
    <w:uiPriority w:val="99"/>
    <w:rsid w:val="001812E5"/>
    <w:rPr>
      <w:rFonts w:cs="Times New Roman"/>
      <w:vertAlign w:val="superscript"/>
    </w:rPr>
  </w:style>
  <w:style w:type="paragraph" w:styleId="Revision">
    <w:name w:val="Revision"/>
    <w:hidden/>
    <w:rsid w:val="002E3A0E"/>
    <w:rPr>
      <w:rFonts w:ascii="Arial" w:eastAsia="Times New Roman" w:hAnsi="Arial"/>
      <w:szCs w:val="24"/>
    </w:rPr>
  </w:style>
  <w:style w:type="paragraph" w:customStyle="1" w:styleId="GSBodyParawithnumb">
    <w:name w:val="GS Body Para with numb"/>
    <w:basedOn w:val="Normal"/>
    <w:link w:val="GSBodyParawithnumbChar"/>
    <w:qFormat/>
    <w:rsid w:val="004715CE"/>
    <w:pPr>
      <w:numPr>
        <w:ilvl w:val="1"/>
        <w:numId w:val="29"/>
      </w:numPr>
      <w:spacing w:before="60" w:line="240" w:lineRule="auto"/>
      <w:outlineLvl w:val="1"/>
    </w:pPr>
    <w:rPr>
      <w:rFonts w:ascii="Calibri" w:eastAsia="Calibri" w:hAnsi="Calibri"/>
      <w:sz w:val="22"/>
      <w:szCs w:val="22"/>
      <w:lang w:eastAsia="en-US"/>
    </w:rPr>
  </w:style>
  <w:style w:type="character" w:customStyle="1" w:styleId="GSBodyParawithnumbChar">
    <w:name w:val="GS Body Para with numb Char"/>
    <w:link w:val="GSBodyParawithnumb"/>
    <w:rsid w:val="004715CE"/>
    <w:rPr>
      <w:rFonts w:ascii="Calibri" w:eastAsia="Calibri" w:hAnsi="Calibri"/>
      <w:sz w:val="22"/>
      <w:szCs w:val="22"/>
      <w:lang w:eastAsia="en-US"/>
    </w:rPr>
  </w:style>
  <w:style w:type="paragraph" w:customStyle="1" w:styleId="GSHeading1withnumb">
    <w:name w:val="GS Heading 1 with numb"/>
    <w:basedOn w:val="Normal"/>
    <w:qFormat/>
    <w:rsid w:val="004715CE"/>
    <w:pPr>
      <w:numPr>
        <w:numId w:val="29"/>
      </w:numPr>
      <w:spacing w:before="240" w:after="0" w:line="240" w:lineRule="auto"/>
      <w:outlineLvl w:val="0"/>
    </w:pPr>
    <w:rPr>
      <w:rFonts w:ascii="Calibri" w:eastAsia="Calibri" w:hAnsi="Calibri"/>
      <w:b/>
      <w:caps/>
      <w:sz w:val="22"/>
      <w:szCs w:val="22"/>
      <w:lang w:eastAsia="en-US"/>
    </w:rPr>
  </w:style>
  <w:style w:type="paragraph" w:styleId="ListParagraph">
    <w:name w:val="List Paragraph"/>
    <w:basedOn w:val="Normal"/>
    <w:uiPriority w:val="34"/>
    <w:qFormat/>
    <w:rsid w:val="004A62D4"/>
    <w:pPr>
      <w:ind w:left="720"/>
    </w:pPr>
  </w:style>
  <w:style w:type="paragraph" w:customStyle="1" w:styleId="Default">
    <w:name w:val="Default"/>
    <w:rsid w:val="00855C30"/>
    <w:pPr>
      <w:autoSpaceDE w:val="0"/>
      <w:autoSpaceDN w:val="0"/>
      <w:adjustRightInd w:val="0"/>
    </w:pPr>
    <w:rPr>
      <w:rFonts w:ascii="Calibri" w:eastAsia="Calibri" w:hAnsi="Calibri" w:cs="Calibri"/>
      <w:color w:val="000000"/>
      <w:sz w:val="24"/>
      <w:szCs w:val="24"/>
      <w:lang w:eastAsia="en-US"/>
    </w:rPr>
  </w:style>
  <w:style w:type="paragraph" w:customStyle="1" w:styleId="Table">
    <w:name w:val="Table"/>
    <w:basedOn w:val="Normal"/>
    <w:rsid w:val="00797A08"/>
    <w:pPr>
      <w:tabs>
        <w:tab w:val="num" w:pos="720"/>
      </w:tabs>
      <w:spacing w:line="240" w:lineRule="auto"/>
    </w:pPr>
    <w:rPr>
      <w:rFonts w:ascii="Times New Roman" w:hAnsi="Times New Roman"/>
      <w:kern w:val="14"/>
      <w:sz w:val="22"/>
      <w:szCs w:val="20"/>
      <w:lang w:eastAsia="en-US"/>
    </w:rPr>
  </w:style>
  <w:style w:type="paragraph" w:styleId="NoSpacing">
    <w:name w:val="No Spacing"/>
    <w:uiPriority w:val="1"/>
    <w:qFormat/>
    <w:rsid w:val="001B3997"/>
    <w:rPr>
      <w:rFonts w:ascii="Calibri" w:eastAsia="Calibri" w:hAnsi="Calibri"/>
      <w:sz w:val="22"/>
      <w:szCs w:val="22"/>
      <w:lang w:eastAsia="en-US"/>
    </w:rPr>
  </w:style>
  <w:style w:type="character" w:styleId="UnresolvedMention">
    <w:name w:val="Unresolved Mention"/>
    <w:uiPriority w:val="99"/>
    <w:semiHidden/>
    <w:unhideWhenUsed/>
    <w:rsid w:val="00D8626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243996242">
      <w:bodyDiv w:val="1"/>
      <w:marLeft w:val="0"/>
      <w:marRight w:val="0"/>
      <w:marTop w:val="0"/>
      <w:marBottom w:val="0"/>
      <w:divBdr>
        <w:top w:val="none" w:sz="0" w:space="0" w:color="auto"/>
        <w:left w:val="none" w:sz="0" w:space="0" w:color="auto"/>
        <w:bottom w:val="none" w:sz="0" w:space="0" w:color="auto"/>
        <w:right w:val="none" w:sz="0" w:space="0" w:color="auto"/>
      </w:divBdr>
    </w:div>
    <w:div w:id="341588895">
      <w:bodyDiv w:val="1"/>
      <w:marLeft w:val="0"/>
      <w:marRight w:val="0"/>
      <w:marTop w:val="0"/>
      <w:marBottom w:val="0"/>
      <w:divBdr>
        <w:top w:val="none" w:sz="0" w:space="0" w:color="auto"/>
        <w:left w:val="none" w:sz="0" w:space="0" w:color="auto"/>
        <w:bottom w:val="none" w:sz="0" w:space="0" w:color="auto"/>
        <w:right w:val="none" w:sz="0" w:space="0" w:color="auto"/>
      </w:divBdr>
    </w:div>
    <w:div w:id="344749415">
      <w:bodyDiv w:val="1"/>
      <w:marLeft w:val="0"/>
      <w:marRight w:val="0"/>
      <w:marTop w:val="0"/>
      <w:marBottom w:val="0"/>
      <w:divBdr>
        <w:top w:val="none" w:sz="0" w:space="0" w:color="auto"/>
        <w:left w:val="none" w:sz="0" w:space="0" w:color="auto"/>
        <w:bottom w:val="none" w:sz="0" w:space="0" w:color="auto"/>
        <w:right w:val="none" w:sz="0" w:space="0" w:color="auto"/>
      </w:divBdr>
    </w:div>
    <w:div w:id="406928380">
      <w:bodyDiv w:val="1"/>
      <w:marLeft w:val="0"/>
      <w:marRight w:val="0"/>
      <w:marTop w:val="0"/>
      <w:marBottom w:val="0"/>
      <w:divBdr>
        <w:top w:val="none" w:sz="0" w:space="0" w:color="auto"/>
        <w:left w:val="none" w:sz="0" w:space="0" w:color="auto"/>
        <w:bottom w:val="none" w:sz="0" w:space="0" w:color="auto"/>
        <w:right w:val="none" w:sz="0" w:space="0" w:color="auto"/>
      </w:divBdr>
    </w:div>
    <w:div w:id="432869794">
      <w:bodyDiv w:val="1"/>
      <w:marLeft w:val="0"/>
      <w:marRight w:val="0"/>
      <w:marTop w:val="0"/>
      <w:marBottom w:val="0"/>
      <w:divBdr>
        <w:top w:val="none" w:sz="0" w:space="0" w:color="auto"/>
        <w:left w:val="none" w:sz="0" w:space="0" w:color="auto"/>
        <w:bottom w:val="none" w:sz="0" w:space="0" w:color="auto"/>
        <w:right w:val="none" w:sz="0" w:space="0" w:color="auto"/>
      </w:divBdr>
    </w:div>
    <w:div w:id="579604562">
      <w:bodyDiv w:val="1"/>
      <w:marLeft w:val="0"/>
      <w:marRight w:val="0"/>
      <w:marTop w:val="0"/>
      <w:marBottom w:val="0"/>
      <w:divBdr>
        <w:top w:val="none" w:sz="0" w:space="0" w:color="auto"/>
        <w:left w:val="none" w:sz="0" w:space="0" w:color="auto"/>
        <w:bottom w:val="none" w:sz="0" w:space="0" w:color="auto"/>
        <w:right w:val="none" w:sz="0" w:space="0" w:color="auto"/>
      </w:divBdr>
    </w:div>
    <w:div w:id="666129540">
      <w:bodyDiv w:val="1"/>
      <w:marLeft w:val="0"/>
      <w:marRight w:val="0"/>
      <w:marTop w:val="0"/>
      <w:marBottom w:val="0"/>
      <w:divBdr>
        <w:top w:val="none" w:sz="0" w:space="0" w:color="auto"/>
        <w:left w:val="none" w:sz="0" w:space="0" w:color="auto"/>
        <w:bottom w:val="none" w:sz="0" w:space="0" w:color="auto"/>
        <w:right w:val="none" w:sz="0" w:space="0" w:color="auto"/>
      </w:divBdr>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 w:id="750128063">
      <w:bodyDiv w:val="1"/>
      <w:marLeft w:val="0"/>
      <w:marRight w:val="0"/>
      <w:marTop w:val="0"/>
      <w:marBottom w:val="0"/>
      <w:divBdr>
        <w:top w:val="none" w:sz="0" w:space="0" w:color="auto"/>
        <w:left w:val="none" w:sz="0" w:space="0" w:color="auto"/>
        <w:bottom w:val="none" w:sz="0" w:space="0" w:color="auto"/>
        <w:right w:val="none" w:sz="0" w:space="0" w:color="auto"/>
      </w:divBdr>
    </w:div>
    <w:div w:id="982274758">
      <w:bodyDiv w:val="1"/>
      <w:marLeft w:val="0"/>
      <w:marRight w:val="0"/>
      <w:marTop w:val="0"/>
      <w:marBottom w:val="0"/>
      <w:divBdr>
        <w:top w:val="none" w:sz="0" w:space="0" w:color="auto"/>
        <w:left w:val="none" w:sz="0" w:space="0" w:color="auto"/>
        <w:bottom w:val="none" w:sz="0" w:space="0" w:color="auto"/>
        <w:right w:val="none" w:sz="0" w:space="0" w:color="auto"/>
      </w:divBdr>
    </w:div>
    <w:div w:id="998338789">
      <w:bodyDiv w:val="1"/>
      <w:marLeft w:val="0"/>
      <w:marRight w:val="0"/>
      <w:marTop w:val="0"/>
      <w:marBottom w:val="0"/>
      <w:divBdr>
        <w:top w:val="none" w:sz="0" w:space="0" w:color="auto"/>
        <w:left w:val="none" w:sz="0" w:space="0" w:color="auto"/>
        <w:bottom w:val="none" w:sz="0" w:space="0" w:color="auto"/>
        <w:right w:val="none" w:sz="0" w:space="0" w:color="auto"/>
      </w:divBdr>
    </w:div>
    <w:div w:id="1022786177">
      <w:bodyDiv w:val="1"/>
      <w:marLeft w:val="0"/>
      <w:marRight w:val="0"/>
      <w:marTop w:val="0"/>
      <w:marBottom w:val="0"/>
      <w:divBdr>
        <w:top w:val="none" w:sz="0" w:space="0" w:color="auto"/>
        <w:left w:val="none" w:sz="0" w:space="0" w:color="auto"/>
        <w:bottom w:val="none" w:sz="0" w:space="0" w:color="auto"/>
        <w:right w:val="none" w:sz="0" w:space="0" w:color="auto"/>
      </w:divBdr>
    </w:div>
    <w:div w:id="1156141239">
      <w:bodyDiv w:val="1"/>
      <w:marLeft w:val="0"/>
      <w:marRight w:val="0"/>
      <w:marTop w:val="0"/>
      <w:marBottom w:val="0"/>
      <w:divBdr>
        <w:top w:val="none" w:sz="0" w:space="0" w:color="auto"/>
        <w:left w:val="none" w:sz="0" w:space="0" w:color="auto"/>
        <w:bottom w:val="none" w:sz="0" w:space="0" w:color="auto"/>
        <w:right w:val="none" w:sz="0" w:space="0" w:color="auto"/>
      </w:divBdr>
    </w:div>
    <w:div w:id="1368137151">
      <w:bodyDiv w:val="1"/>
      <w:marLeft w:val="0"/>
      <w:marRight w:val="0"/>
      <w:marTop w:val="0"/>
      <w:marBottom w:val="0"/>
      <w:divBdr>
        <w:top w:val="none" w:sz="0" w:space="0" w:color="auto"/>
        <w:left w:val="none" w:sz="0" w:space="0" w:color="auto"/>
        <w:bottom w:val="none" w:sz="0" w:space="0" w:color="auto"/>
        <w:right w:val="none" w:sz="0" w:space="0" w:color="auto"/>
      </w:divBdr>
    </w:div>
    <w:div w:id="1428118199">
      <w:bodyDiv w:val="1"/>
      <w:marLeft w:val="0"/>
      <w:marRight w:val="0"/>
      <w:marTop w:val="0"/>
      <w:marBottom w:val="0"/>
      <w:divBdr>
        <w:top w:val="none" w:sz="0" w:space="0" w:color="auto"/>
        <w:left w:val="none" w:sz="0" w:space="0" w:color="auto"/>
        <w:bottom w:val="none" w:sz="0" w:space="0" w:color="auto"/>
        <w:right w:val="none" w:sz="0" w:space="0" w:color="auto"/>
      </w:divBdr>
    </w:div>
    <w:div w:id="1511944315">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image" Target="media/image6.png"/><Relationship Id="rId26" Type="http://schemas.openxmlformats.org/officeDocument/2006/relationships/hyperlink" Target="mailto:dcusa@electralink.co.uk" TargetMode="External"/><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hyperlink" Target="mailto:DCUSA@electralink.co.uk" TargetMode="External"/><Relationship Id="rId17" Type="http://schemas.microsoft.com/office/2011/relationships/commentsExtended" Target="commentsExtended.xml"/><Relationship Id="rId25" Type="http://schemas.openxmlformats.org/officeDocument/2006/relationships/hyperlink" Target="mailto:dcusa@electralink.co.uk" TargetMode="External"/><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image" Target="media/image8.emf"/><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cid:image004.png@01D2F643.09CEDF80" TargetMode="External"/><Relationship Id="rId5" Type="http://schemas.openxmlformats.org/officeDocument/2006/relationships/webSettings" Target="webSettings.xml"/><Relationship Id="rId15" Type="http://schemas.openxmlformats.org/officeDocument/2006/relationships/hyperlink" Target="https://www.dcusa.co.uk/Lists/Change%20Proposal%20Register/DispForm.aspx?ID=259&amp;Source=https%3A%2F%2Fwww%2Edcusa%2Eco%2Euk%2FSitePages%2FActivities%2FChange%2DProposal%2DRegister%5FUSL2%2Easpx%23InplviewHasheedde852%2D0231%2D4b85%2D87ff%2D0f14d79826f5%3DPaged%253DTRUE%2DPagedPrev%253DTRUE%2Dp%5FDCP%253D181%2Dp%5FID%253D146%2DPageFirstRow%253D21&amp;ContentTypeId=0x0100684A1DE09E1F9740A444434CF581D435" TargetMode="External"/><Relationship Id="rId23" Type="http://schemas.openxmlformats.org/officeDocument/2006/relationships/image" Target="media/image10.png"/><Relationship Id="rId28"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image" Target="media/image7.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dcusa.co.uk/" TargetMode="External"/><Relationship Id="rId22" Type="http://schemas.openxmlformats.org/officeDocument/2006/relationships/image" Target="cid:image002.png@01D2F643.09CEDF80" TargetMode="External"/><Relationship Id="rId27" Type="http://schemas.openxmlformats.org/officeDocument/2006/relationships/header" Target="header1.xml"/><Relationship Id="rId30" Type="http://schemas.microsoft.com/office/2011/relationships/people" Target="people.xml"/></Relationships>
</file>

<file path=word/_rels/footnotes.xml.rels><?xml version="1.0" encoding="UTF-8" standalone="yes"?>
<Relationships xmlns="http://schemas.openxmlformats.org/package/2006/relationships"><Relationship Id="rId2" Type="http://schemas.openxmlformats.org/officeDocument/2006/relationships/hyperlink" Target="http://webarchive.nationalarchives.gov.uk/20130402174434/http://ofgem.gov.uk/Networks/ElecDist/Policy/DistChrgs/Documents1/Ofgem_CDCM_consultation%20280909_1.pdf" TargetMode="External"/><Relationship Id="rId1" Type="http://schemas.openxmlformats.org/officeDocument/2006/relationships/hyperlink" Target="http://webarchive.nationalarchives.gov.uk/20130402174434/http:/ofgem.gov.uk/Networks/ElecDist/Policy/DistChrgs/Documents1/Ofgem_CDCM_consultation%20280909_1.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E4A05-832D-4851-A903-7510F737F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22</Pages>
  <Words>7501</Words>
  <Characters>42756</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Joint Office of Gas Transporters</Company>
  <LinksUpToDate>false</LinksUpToDate>
  <CharactersWithSpaces>50157</CharactersWithSpaces>
  <SharedDoc>false</SharedDoc>
  <HyperlinkBase/>
  <HLinks>
    <vt:vector size="42" baseType="variant">
      <vt:variant>
        <vt:i4>2293841</vt:i4>
      </vt:variant>
      <vt:variant>
        <vt:i4>48</vt:i4>
      </vt:variant>
      <vt:variant>
        <vt:i4>0</vt:i4>
      </vt:variant>
      <vt:variant>
        <vt:i4>5</vt:i4>
      </vt:variant>
      <vt:variant>
        <vt:lpwstr>mailto:dcusa@electralink.co.uk</vt:lpwstr>
      </vt:variant>
      <vt:variant>
        <vt:lpwstr/>
      </vt:variant>
      <vt:variant>
        <vt:i4>2293841</vt:i4>
      </vt:variant>
      <vt:variant>
        <vt:i4>45</vt:i4>
      </vt:variant>
      <vt:variant>
        <vt:i4>0</vt:i4>
      </vt:variant>
      <vt:variant>
        <vt:i4>5</vt:i4>
      </vt:variant>
      <vt:variant>
        <vt:lpwstr>mailto:dcusa@electralink.co.uk</vt:lpwstr>
      </vt:variant>
      <vt:variant>
        <vt:lpwstr/>
      </vt:variant>
      <vt:variant>
        <vt:i4>7995488</vt:i4>
      </vt:variant>
      <vt:variant>
        <vt:i4>39</vt:i4>
      </vt:variant>
      <vt:variant>
        <vt:i4>0</vt:i4>
      </vt:variant>
      <vt:variant>
        <vt:i4>5</vt:i4>
      </vt:variant>
      <vt:variant>
        <vt:lpwstr>https://www.dcusa.co.uk/Lists/Change Proposal Register/DispForm.aspx?ID=259&amp;Source=https%3A%2F%2Fwww%2Edcusa%2Eco%2Euk%2FSitePages%2FActivities%2FChange%2DProposal%2DRegister%5FUSL2%2Easpx%23InplviewHasheedde852%2D0231%2D4b85%2D87ff%2D0f14d79826f5%3DPaged%253DTRUE%2DPagedPrev%253DTRUE%2Dp%5FDCP%253D181%2Dp%5FID%253D146%2DPageFirstRow%253D21&amp;ContentTypeId=0x0100684A1DE09E1F9740A444434CF581D435</vt:lpwstr>
      </vt:variant>
      <vt:variant>
        <vt:lpwstr/>
      </vt:variant>
      <vt:variant>
        <vt:i4>8192116</vt:i4>
      </vt:variant>
      <vt:variant>
        <vt:i4>36</vt:i4>
      </vt:variant>
      <vt:variant>
        <vt:i4>0</vt:i4>
      </vt:variant>
      <vt:variant>
        <vt:i4>5</vt:i4>
      </vt:variant>
      <vt:variant>
        <vt:lpwstr>http://www.dcusa.co.uk/</vt:lpwstr>
      </vt:variant>
      <vt:variant>
        <vt:lpwstr/>
      </vt:variant>
      <vt:variant>
        <vt:i4>3997696</vt:i4>
      </vt:variant>
      <vt:variant>
        <vt:i4>33</vt:i4>
      </vt:variant>
      <vt:variant>
        <vt:i4>0</vt:i4>
      </vt:variant>
      <vt:variant>
        <vt:i4>5</vt:i4>
      </vt:variant>
      <vt:variant>
        <vt:lpwstr>mailto:chris.ong@ukpowernetworks.co.uk</vt:lpwstr>
      </vt:variant>
      <vt:variant>
        <vt:lpwstr/>
      </vt:variant>
      <vt:variant>
        <vt:i4>2293841</vt:i4>
      </vt:variant>
      <vt:variant>
        <vt:i4>30</vt:i4>
      </vt:variant>
      <vt:variant>
        <vt:i4>0</vt:i4>
      </vt:variant>
      <vt:variant>
        <vt:i4>5</vt:i4>
      </vt:variant>
      <vt:variant>
        <vt:lpwstr>mailto:DCUSA@electralink.co.uk</vt:lpwstr>
      </vt:variant>
      <vt:variant>
        <vt:lpwstr/>
      </vt:variant>
      <vt:variant>
        <vt:i4>1835061</vt:i4>
      </vt:variant>
      <vt:variant>
        <vt:i4>0</vt:i4>
      </vt:variant>
      <vt:variant>
        <vt:i4>0</vt:i4>
      </vt:variant>
      <vt:variant>
        <vt:i4>5</vt:i4>
      </vt:variant>
      <vt:variant>
        <vt:lpwstr>http://webarchive.nationalarchives.gov.uk/20130402174434/http:/ofgem.gov.uk/Networks/ElecDist/Policy/DistChrgs/Documents1/Ofgem_CDCM_consultation 280909_1.pdf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Cuin</dc:creator>
  <cp:keywords/>
  <dc:description/>
  <cp:lastModifiedBy>Dylan Townsend</cp:lastModifiedBy>
  <cp:revision>3</cp:revision>
  <cp:lastPrinted>2016-11-09T15:59:00Z</cp:lastPrinted>
  <dcterms:created xsi:type="dcterms:W3CDTF">2017-10-23T10:13:00Z</dcterms:created>
  <dcterms:modified xsi:type="dcterms:W3CDTF">2017-10-23T10:38:00Z</dcterms:modified>
</cp:coreProperties>
</file>