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C34E2F" w14:textId="77777777" w:rsidR="00407643" w:rsidRPr="00692504" w:rsidRDefault="00407643" w:rsidP="00407643">
      <w:pPr>
        <w:rPr>
          <w:rFonts w:ascii="Times New Roman" w:hAnsi="Times New Roman" w:cs="Times New Roman"/>
          <w:b/>
          <w:sz w:val="24"/>
          <w:szCs w:val="24"/>
          <w:u w:val="single"/>
        </w:rPr>
      </w:pPr>
      <w:r w:rsidRPr="00692504">
        <w:rPr>
          <w:rFonts w:ascii="Times New Roman" w:hAnsi="Times New Roman" w:cs="Times New Roman"/>
          <w:b/>
          <w:sz w:val="24"/>
          <w:szCs w:val="24"/>
          <w:u w:val="single"/>
        </w:rPr>
        <w:t>DCP 266 Proposed Legal Text</w:t>
      </w:r>
    </w:p>
    <w:p w14:paraId="549B5716" w14:textId="77777777" w:rsidR="00407643" w:rsidRPr="00692504" w:rsidRDefault="00407643" w:rsidP="00407643">
      <w:pPr>
        <w:rPr>
          <w:rFonts w:cs="Times New Roman"/>
        </w:rPr>
      </w:pPr>
      <w:r w:rsidRPr="00692504">
        <w:rPr>
          <w:rFonts w:cs="Times New Roman"/>
        </w:rPr>
        <w:t>Rather than calculating an IDNO percentage discount by comparing the avoided cost (p/kWh) with the total cost (p/kWh) in the PCDM, instead the IDNO percentage discount should compare the avoided cost (p/kWh) in the PCDM with the ATW CDCM cost (p/kWh). This will ensure that for any given level of DNO total cost (allowed revenue), the absolute p/kWh discount available to IDNOs will be aligned with the avoided p/kWh cost calculated in the PCDM and will remain stable regardless of any changes to the CDCM methodology for ATW tariffs.</w:t>
      </w:r>
    </w:p>
    <w:p w14:paraId="6668C420" w14:textId="77777777" w:rsidR="00407643" w:rsidRPr="00692504" w:rsidRDefault="00407643" w:rsidP="00407643">
      <w:pPr>
        <w:rPr>
          <w:rFonts w:cs="Times New Roman"/>
        </w:rPr>
      </w:pPr>
      <w:r w:rsidRPr="00692504">
        <w:rPr>
          <w:rFonts w:cs="Times New Roman"/>
        </w:rPr>
        <w:t xml:space="preserve">Proposed Legal Text: </w:t>
      </w:r>
    </w:p>
    <w:p w14:paraId="5C38F75C" w14:textId="77777777" w:rsidR="00407643" w:rsidRPr="00692504" w:rsidRDefault="00407643" w:rsidP="00407643">
      <w:pPr>
        <w:rPr>
          <w:rFonts w:cs="Times New Roman"/>
        </w:rPr>
      </w:pPr>
      <w:r w:rsidRPr="00692504">
        <w:rPr>
          <w:rFonts w:cs="Times New Roman"/>
        </w:rPr>
        <w:t>The legal text for this change may be quite complex and require further review by the working group. The text below is a suggestion which can be further developed within the working group:</w:t>
      </w:r>
    </w:p>
    <w:p w14:paraId="1076684E" w14:textId="77777777" w:rsidR="00407643" w:rsidRPr="00692504" w:rsidRDefault="00407643" w:rsidP="00407643">
      <w:pPr>
        <w:rPr>
          <w:rFonts w:ascii="Times New Roman" w:hAnsi="Times New Roman" w:cs="Times New Roman"/>
          <w:sz w:val="24"/>
          <w:szCs w:val="24"/>
        </w:rPr>
      </w:pPr>
    </w:p>
    <w:p w14:paraId="298C30AF" w14:textId="77777777" w:rsidR="001E75C4" w:rsidRPr="00692504" w:rsidRDefault="001E75C4" w:rsidP="00407643">
      <w:pPr>
        <w:rPr>
          <w:rFonts w:ascii="Times New Roman" w:hAnsi="Times New Roman" w:cs="Times New Roman"/>
          <w:sz w:val="24"/>
          <w:szCs w:val="24"/>
        </w:rPr>
      </w:pPr>
      <w:r w:rsidRPr="00692504">
        <w:rPr>
          <w:rFonts w:ascii="Times New Roman" w:hAnsi="Times New Roman" w:cs="Times New Roman"/>
          <w:sz w:val="24"/>
          <w:szCs w:val="24"/>
        </w:rPr>
        <w:t>Amend Schedule [X</w:t>
      </w:r>
      <w:r w:rsidRPr="00692504">
        <w:rPr>
          <w:rStyle w:val="FootnoteReference"/>
          <w:rFonts w:ascii="Times New Roman" w:hAnsi="Times New Roman" w:cs="Times New Roman"/>
          <w:sz w:val="24"/>
          <w:szCs w:val="24"/>
        </w:rPr>
        <w:footnoteReference w:id="1"/>
      </w:r>
      <w:r w:rsidRPr="00692504">
        <w:rPr>
          <w:rFonts w:ascii="Times New Roman" w:hAnsi="Times New Roman" w:cs="Times New Roman"/>
          <w:sz w:val="24"/>
          <w:szCs w:val="24"/>
        </w:rPr>
        <w:t xml:space="preserve">] </w:t>
      </w:r>
    </w:p>
    <w:p w14:paraId="023473D5" w14:textId="77777777" w:rsidR="001E75C4" w:rsidRPr="00692504" w:rsidRDefault="001E75C4" w:rsidP="001E75C4">
      <w:pPr>
        <w:keepNext/>
        <w:keepLines/>
        <w:spacing w:before="240" w:after="240" w:line="360" w:lineRule="auto"/>
        <w:jc w:val="center"/>
        <w:outlineLvl w:val="0"/>
        <w:rPr>
          <w:rFonts w:ascii="Times New Roman" w:eastAsiaTheme="majorEastAsia" w:hAnsi="Times New Roman" w:cs="Times New Roman"/>
          <w:b/>
          <w:sz w:val="24"/>
          <w:szCs w:val="24"/>
          <w:u w:val="single"/>
        </w:rPr>
      </w:pPr>
      <w:r w:rsidRPr="00692504">
        <w:rPr>
          <w:rFonts w:ascii="Times New Roman" w:eastAsiaTheme="majorEastAsia" w:hAnsi="Times New Roman" w:cs="Times New Roman"/>
          <w:b/>
          <w:sz w:val="24"/>
          <w:szCs w:val="24"/>
          <w:u w:val="single"/>
        </w:rPr>
        <w:t>Schedule [X] - Calculation of Discount Percentages for the Purpose of Determining Certain LDNO Use of System Charges under Schedules 16, 17 and 18</w:t>
      </w:r>
    </w:p>
    <w:p w14:paraId="314C6615" w14:textId="77777777" w:rsidR="001E75C4" w:rsidRPr="00692504" w:rsidRDefault="001E75C4" w:rsidP="001E75C4">
      <w:pPr>
        <w:widowControl w:val="0"/>
        <w:numPr>
          <w:ilvl w:val="0"/>
          <w:numId w:val="2"/>
        </w:numPr>
        <w:spacing w:after="20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 xml:space="preserve">This Schedule forms part of the CDCM and the EDCMs. It describes the methodology for the calculation of discount percentages for the purpose of determining certain LDNO use of system charges under Schedules 16, 17 and 18. </w:t>
      </w:r>
    </w:p>
    <w:p w14:paraId="5AF4F3D8" w14:textId="77777777" w:rsidR="001E75C4" w:rsidRPr="00692504" w:rsidRDefault="001E75C4" w:rsidP="001E75C4">
      <w:pPr>
        <w:widowControl w:val="0"/>
        <w:numPr>
          <w:ilvl w:val="0"/>
          <w:numId w:val="2"/>
        </w:numPr>
        <w:spacing w:after="20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For the purposes of calculating discount percentages, the DNO Party’s network is split into five levels: (i) LV services, (ii) LV mains, (iii) HV/LV, (iv) HV and (v) a single level covering EHV and 132kV (including EHV/HV).</w:t>
      </w:r>
    </w:p>
    <w:p w14:paraId="023B8981" w14:textId="77777777" w:rsidR="001E75C4" w:rsidRPr="00692504" w:rsidRDefault="001E75C4" w:rsidP="001E75C4">
      <w:pPr>
        <w:widowControl w:val="0"/>
        <w:numPr>
          <w:ilvl w:val="0"/>
          <w:numId w:val="2"/>
        </w:numPr>
        <w:spacing w:after="20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The calculation of discount percentages used in Schedule 16 involves the following steps:</w:t>
      </w:r>
    </w:p>
    <w:p w14:paraId="4116B9C8" w14:textId="77777777" w:rsidR="001E75C4" w:rsidRPr="00692504" w:rsidRDefault="001E75C4" w:rsidP="001E75C4">
      <w:pPr>
        <w:widowControl w:val="0"/>
        <w:numPr>
          <w:ilvl w:val="0"/>
          <w:numId w:val="3"/>
        </w:numPr>
        <w:spacing w:after="200" w:line="360" w:lineRule="auto"/>
        <w:ind w:left="122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Breakdown of price control allowed revenue between operating expenditure, depreciation and return on regulatory asset value.</w:t>
      </w:r>
    </w:p>
    <w:p w14:paraId="1FE21609" w14:textId="77777777" w:rsidR="001E75C4" w:rsidRPr="00692504" w:rsidRDefault="001E75C4" w:rsidP="001E75C4">
      <w:pPr>
        <w:numPr>
          <w:ilvl w:val="0"/>
          <w:numId w:val="3"/>
        </w:numPr>
        <w:spacing w:after="200" w:line="360" w:lineRule="auto"/>
        <w:ind w:left="122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Allocation of each of these components of price control allowed revenue to network levels.</w:t>
      </w:r>
    </w:p>
    <w:p w14:paraId="3F7422B9" w14:textId="68CF3C62" w:rsidR="001E75C4" w:rsidRPr="00692504" w:rsidRDefault="00D17655" w:rsidP="00692504">
      <w:pPr>
        <w:numPr>
          <w:ilvl w:val="0"/>
          <w:numId w:val="3"/>
        </w:numPr>
        <w:spacing w:after="200" w:line="360" w:lineRule="auto"/>
        <w:ind w:left="1224"/>
        <w:jc w:val="both"/>
        <w:outlineLvl w:val="6"/>
        <w:rPr>
          <w:rFonts w:ascii="Times New Roman" w:eastAsia="Times New Roman" w:hAnsi="Times New Roman" w:cs="Times New Roman"/>
          <w:sz w:val="24"/>
          <w:szCs w:val="24"/>
        </w:rPr>
      </w:pPr>
      <w:ins w:id="0" w:author="Dylan Townsend" w:date="2017-06-20T11:52:00Z">
        <w:r w:rsidRPr="00692504">
          <w:rPr>
            <w:rFonts w:ascii="Times New Roman" w:eastAsia="Times New Roman" w:hAnsi="Times New Roman" w:cs="Times New Roman"/>
            <w:sz w:val="24"/>
            <w:szCs w:val="24"/>
          </w:rPr>
          <w:t>Determination of an allocation of total revenue per unit to network levels.</w:t>
        </w:r>
      </w:ins>
      <w:del w:id="1" w:author="Dylan Townsend" w:date="2017-06-20T11:52:00Z">
        <w:r w:rsidR="001E75C4" w:rsidRPr="00624A4A" w:rsidDel="00D17655">
          <w:rPr>
            <w:rFonts w:ascii="Times New Roman" w:eastAsia="Times New Roman" w:hAnsi="Times New Roman" w:cs="Times New Roman"/>
            <w:sz w:val="24"/>
            <w:szCs w:val="24"/>
          </w:rPr>
          <w:delText>Determination of a</w:delText>
        </w:r>
        <w:r w:rsidR="001E75C4" w:rsidRPr="00692504" w:rsidDel="00D17655">
          <w:rPr>
            <w:rFonts w:ascii="Times New Roman" w:eastAsia="Times New Roman" w:hAnsi="Times New Roman" w:cs="Times New Roman"/>
            <w:sz w:val="24"/>
            <w:szCs w:val="24"/>
          </w:rPr>
          <w:delText xml:space="preserve"> percentage allocation of total revenue per unit to network levels.</w:delText>
        </w:r>
      </w:del>
    </w:p>
    <w:p w14:paraId="6564E9AC" w14:textId="77777777" w:rsidR="001E75C4" w:rsidRPr="00692504" w:rsidRDefault="001E75C4" w:rsidP="001E75C4">
      <w:pPr>
        <w:numPr>
          <w:ilvl w:val="0"/>
          <w:numId w:val="3"/>
        </w:numPr>
        <w:spacing w:after="200" w:line="360" w:lineRule="auto"/>
        <w:ind w:left="122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lastRenderedPageBreak/>
        <w:t>Determination of the proportion of the LV mains deemed to be used by LV-connected embedded networks.</w:t>
      </w:r>
    </w:p>
    <w:p w14:paraId="6B655CD9" w14:textId="77777777" w:rsidR="001E75C4" w:rsidRPr="00692504" w:rsidRDefault="001E75C4" w:rsidP="001E75C4">
      <w:pPr>
        <w:numPr>
          <w:ilvl w:val="0"/>
          <w:numId w:val="3"/>
        </w:numPr>
        <w:spacing w:after="200" w:line="360" w:lineRule="auto"/>
        <w:ind w:left="122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Determination of the proportion of the HV network deemed to be provided by HV-connected embedded networks.</w:t>
      </w:r>
    </w:p>
    <w:p w14:paraId="2AA7EA38" w14:textId="77777777" w:rsidR="001E75C4" w:rsidRPr="00692504" w:rsidRDefault="001E75C4" w:rsidP="001E75C4">
      <w:pPr>
        <w:numPr>
          <w:ilvl w:val="0"/>
          <w:numId w:val="3"/>
        </w:numPr>
        <w:spacing w:after="200" w:line="360" w:lineRule="auto"/>
        <w:ind w:left="122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Calculation of the discount percentage for each combination of boundary network level and end user network level.</w:t>
      </w:r>
    </w:p>
    <w:p w14:paraId="06D123B7" w14:textId="77777777" w:rsidR="001E75C4" w:rsidRPr="00692504" w:rsidRDefault="001E75C4" w:rsidP="001E75C4">
      <w:pPr>
        <w:numPr>
          <w:ilvl w:val="0"/>
          <w:numId w:val="2"/>
        </w:numPr>
        <w:spacing w:after="20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For the calculation of discount percentages used in Schedule 16, in order to determine the allocation to network levels of each element of price control revenue, the DNO Party uses cost allocation drivers calculated from the following sources:</w:t>
      </w:r>
    </w:p>
    <w:p w14:paraId="2053CDE4" w14:textId="77777777" w:rsidR="001E75C4" w:rsidRPr="00692504" w:rsidRDefault="001E75C4" w:rsidP="001E75C4">
      <w:pPr>
        <w:numPr>
          <w:ilvl w:val="0"/>
          <w:numId w:val="4"/>
        </w:numPr>
        <w:spacing w:after="200" w:line="360" w:lineRule="auto"/>
        <w:ind w:left="122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Regulatory Reporting Pack (RRP) data on units distributed and operating expenditure broken down by network level.</w:t>
      </w:r>
    </w:p>
    <w:p w14:paraId="4A0E7653" w14:textId="77777777" w:rsidR="001E75C4" w:rsidRPr="00692504" w:rsidRDefault="001E75C4" w:rsidP="001E75C4">
      <w:pPr>
        <w:numPr>
          <w:ilvl w:val="0"/>
          <w:numId w:val="4"/>
        </w:numPr>
        <w:spacing w:after="200" w:line="360" w:lineRule="auto"/>
        <w:ind w:left="122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Data that each DNO Party considers appropriately represents the forecast of net capital expenditure and customer contributions for the period 2005/2006–2014/2015, broken down by network level.</w:t>
      </w:r>
    </w:p>
    <w:p w14:paraId="27DE2778" w14:textId="77777777" w:rsidR="001E75C4" w:rsidRPr="00692504" w:rsidRDefault="001E75C4" w:rsidP="001E75C4">
      <w:pPr>
        <w:numPr>
          <w:ilvl w:val="0"/>
          <w:numId w:val="4"/>
        </w:numPr>
        <w:spacing w:after="200" w:line="360" w:lineRule="auto"/>
        <w:ind w:left="122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Data from a version of the Forecast Business Plan Questionnaires (FBPQ) that would have been submitted by each DNO Party to the Authority before April 2010.</w:t>
      </w:r>
    </w:p>
    <w:p w14:paraId="109CEDDB" w14:textId="77777777" w:rsidR="001E75C4" w:rsidRPr="00692504" w:rsidRDefault="001E75C4" w:rsidP="001E75C4">
      <w:pPr>
        <w:numPr>
          <w:ilvl w:val="0"/>
          <w:numId w:val="4"/>
        </w:numPr>
        <w:spacing w:after="200" w:line="360" w:lineRule="auto"/>
        <w:ind w:left="122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Forecast data that each DNO Party considers appropriately represents the gross modern equivalent asset values (replacement costs) for various asset types.</w:t>
      </w:r>
    </w:p>
    <w:p w14:paraId="6F5D9411" w14:textId="77777777" w:rsidR="001E75C4" w:rsidRPr="00692504" w:rsidRDefault="001E75C4" w:rsidP="001E75C4">
      <w:pPr>
        <w:numPr>
          <w:ilvl w:val="0"/>
          <w:numId w:val="4"/>
        </w:numPr>
        <w:spacing w:after="200" w:line="360" w:lineRule="auto"/>
        <w:ind w:left="122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The value of all notional assets calculated in each DNO Party’s EDCM model.  This comprises the aggregate of:</w:t>
      </w:r>
    </w:p>
    <w:p w14:paraId="74064224" w14:textId="77777777" w:rsidR="001E75C4" w:rsidRPr="00692504" w:rsidRDefault="001E75C4" w:rsidP="001E75C4">
      <w:pPr>
        <w:numPr>
          <w:ilvl w:val="0"/>
          <w:numId w:val="5"/>
        </w:numPr>
        <w:spacing w:after="200" w:line="360" w:lineRule="auto"/>
        <w:ind w:left="1843"/>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the sum of notional site-specific asset values of all network levels allocated to capacity for all customers in the DNO Party’s EDCM model;</w:t>
      </w:r>
    </w:p>
    <w:p w14:paraId="2F24438F" w14:textId="77777777" w:rsidR="001E75C4" w:rsidRPr="00692504" w:rsidRDefault="001E75C4" w:rsidP="001E75C4">
      <w:pPr>
        <w:numPr>
          <w:ilvl w:val="0"/>
          <w:numId w:val="5"/>
        </w:numPr>
        <w:spacing w:after="200" w:line="360" w:lineRule="auto"/>
        <w:ind w:left="1843"/>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the sum of notional asset values at all network levels allocated to demand for all customers in the DNO Party’s EDCM model;</w:t>
      </w:r>
    </w:p>
    <w:p w14:paraId="1D408EC2" w14:textId="77777777" w:rsidR="001E75C4" w:rsidRPr="00692504" w:rsidRDefault="001E75C4" w:rsidP="001E75C4">
      <w:pPr>
        <w:numPr>
          <w:ilvl w:val="0"/>
          <w:numId w:val="5"/>
        </w:numPr>
        <w:spacing w:after="200" w:line="360" w:lineRule="auto"/>
        <w:ind w:left="1843"/>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the sum of sole use asset values allocated to demand for all customers in the DNO Party’s EDCM model; and</w:t>
      </w:r>
    </w:p>
    <w:p w14:paraId="50B158BB" w14:textId="77777777" w:rsidR="001E75C4" w:rsidRPr="00692504" w:rsidRDefault="001E75C4" w:rsidP="001E75C4">
      <w:pPr>
        <w:numPr>
          <w:ilvl w:val="0"/>
          <w:numId w:val="5"/>
        </w:numPr>
        <w:spacing w:after="200" w:line="360" w:lineRule="auto"/>
        <w:ind w:left="1843"/>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lastRenderedPageBreak/>
        <w:t>the sum of sole use asset values for generation only for all customers in the DNO Party’s EDCM model.</w:t>
      </w:r>
    </w:p>
    <w:p w14:paraId="3EA5D6E0" w14:textId="77777777" w:rsidR="001E75C4" w:rsidRPr="00692504" w:rsidRDefault="001E75C4" w:rsidP="001E75C4">
      <w:pPr>
        <w:numPr>
          <w:ilvl w:val="0"/>
          <w:numId w:val="4"/>
        </w:numPr>
        <w:spacing w:after="200" w:line="360" w:lineRule="auto"/>
        <w:ind w:left="122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The CDCM notional asset values for each network level as referred to in paragraph 63 of Schedule 16.</w:t>
      </w:r>
    </w:p>
    <w:p w14:paraId="7B311A26" w14:textId="77777777" w:rsidR="001E75C4" w:rsidRPr="00692504" w:rsidRDefault="001E75C4" w:rsidP="001E75C4">
      <w:pPr>
        <w:numPr>
          <w:ilvl w:val="0"/>
          <w:numId w:val="2"/>
        </w:numPr>
        <w:spacing w:after="20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The calculation of discount percentages used in Schedules 17 and 18 is a two-part process. The first part of the process involves the calculation of the percentages used to allocate the DNO Party’s Allowed Revenue to each network level. This is done for each element of Allowed Revenue: the operating cost, depreciation and return on RAV elements. These are aggregated over the period 2005/2006 to 2009/2010 (the DPCR4 period). In order to determine the allocation to network levels of each element of price control revenue, the following cost allocation drivers are used:</w:t>
      </w:r>
    </w:p>
    <w:p w14:paraId="25C52EA6" w14:textId="77777777" w:rsidR="001E75C4" w:rsidRPr="00692504" w:rsidRDefault="001E75C4" w:rsidP="001E75C4">
      <w:pPr>
        <w:numPr>
          <w:ilvl w:val="0"/>
          <w:numId w:val="6"/>
        </w:numPr>
        <w:spacing w:after="200" w:line="360" w:lineRule="auto"/>
        <w:ind w:left="122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Data submitted by the DNO Party to the Authority using the format prescribed in the Regulatory Reporting Pack (RRP) on units distributed and operating expenditure broken down by network level (relating to the year 2007/2008).</w:t>
      </w:r>
    </w:p>
    <w:p w14:paraId="189B601D" w14:textId="77777777" w:rsidR="001E75C4" w:rsidRPr="00692504" w:rsidRDefault="001E75C4" w:rsidP="001E75C4">
      <w:pPr>
        <w:numPr>
          <w:ilvl w:val="0"/>
          <w:numId w:val="6"/>
        </w:numPr>
        <w:spacing w:after="200" w:line="360" w:lineRule="auto"/>
        <w:ind w:left="122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Data from a version of the FBPQ that would have been submitted by each DNO Party to the Authority before April 2010.</w:t>
      </w:r>
    </w:p>
    <w:p w14:paraId="1BC2E8CB" w14:textId="77777777" w:rsidR="001E75C4" w:rsidRPr="00692504" w:rsidRDefault="001E75C4" w:rsidP="001E75C4">
      <w:pPr>
        <w:numPr>
          <w:ilvl w:val="0"/>
          <w:numId w:val="6"/>
        </w:numPr>
        <w:spacing w:after="200" w:line="360" w:lineRule="auto"/>
        <w:ind w:left="122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Data that each DNO Party considers appropriately represents the forecast of net capital expenditure and customer contributions for the period 2005/2006–2014/2015, broken down by network level.</w:t>
      </w:r>
    </w:p>
    <w:p w14:paraId="1F696653" w14:textId="77777777" w:rsidR="001E75C4" w:rsidRPr="00692504" w:rsidRDefault="001E75C4" w:rsidP="001E75C4">
      <w:pPr>
        <w:numPr>
          <w:ilvl w:val="0"/>
          <w:numId w:val="6"/>
        </w:numPr>
        <w:spacing w:after="200" w:line="360" w:lineRule="auto"/>
        <w:ind w:left="122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Forecast data that each DNO Party considers appropriately represents the gross modern equivalent asset values (replacement costs) for various asset types.</w:t>
      </w:r>
    </w:p>
    <w:p w14:paraId="298748EF" w14:textId="77777777" w:rsidR="001E75C4" w:rsidRPr="00692504" w:rsidRDefault="001E75C4" w:rsidP="001E75C4">
      <w:pPr>
        <w:keepNext/>
        <w:keepLines/>
        <w:spacing w:after="200" w:line="360" w:lineRule="auto"/>
        <w:jc w:val="both"/>
        <w:outlineLvl w:val="1"/>
        <w:rPr>
          <w:rFonts w:ascii="Times New Roman" w:eastAsiaTheme="majorEastAsia" w:hAnsi="Times New Roman" w:cs="Times New Roman"/>
          <w:b/>
          <w:sz w:val="24"/>
          <w:szCs w:val="26"/>
        </w:rPr>
      </w:pPr>
      <w:r w:rsidRPr="00692504">
        <w:rPr>
          <w:rFonts w:ascii="Times New Roman" w:eastAsiaTheme="majorEastAsia" w:hAnsi="Times New Roman" w:cs="Times New Roman"/>
          <w:b/>
          <w:sz w:val="24"/>
          <w:szCs w:val="26"/>
        </w:rPr>
        <w:t>Allocation of operating expenditure to network levels</w:t>
      </w:r>
    </w:p>
    <w:p w14:paraId="4605B6F1" w14:textId="77777777" w:rsidR="001E75C4" w:rsidRPr="00692504" w:rsidRDefault="001E75C4" w:rsidP="001E75C4">
      <w:pPr>
        <w:numPr>
          <w:ilvl w:val="0"/>
          <w:numId w:val="2"/>
        </w:numPr>
        <w:spacing w:after="20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The DNO Party allocates operating expenditure in the 2007/2008 RRP by network level.  The RRP already allocates some operating expenditure by network level.</w:t>
      </w:r>
    </w:p>
    <w:p w14:paraId="64480547" w14:textId="77777777" w:rsidR="001E75C4" w:rsidRPr="00692504" w:rsidRDefault="001E75C4" w:rsidP="001E75C4">
      <w:pPr>
        <w:spacing w:after="200" w:line="360" w:lineRule="auto"/>
        <w:jc w:val="both"/>
        <w:rPr>
          <w:rFonts w:ascii="Times New Roman" w:eastAsia="Times New Roman" w:hAnsi="Times New Roman" w:cs="Times New Roman"/>
          <w:iCs/>
          <w:sz w:val="24"/>
          <w:szCs w:val="24"/>
        </w:rPr>
      </w:pPr>
      <w:r w:rsidRPr="00692504">
        <w:rPr>
          <w:rFonts w:ascii="Times New Roman" w:eastAsia="Times New Roman" w:hAnsi="Times New Roman" w:cs="Times New Roman"/>
          <w:b/>
          <w:bCs/>
          <w:sz w:val="24"/>
          <w:szCs w:val="24"/>
        </w:rPr>
        <w:t>Table: Allocation rules</w:t>
      </w: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701"/>
        <w:gridCol w:w="1417"/>
        <w:gridCol w:w="1560"/>
      </w:tblGrid>
      <w:tr w:rsidR="00692504" w:rsidRPr="00692504" w14:paraId="43E301B3" w14:textId="77777777" w:rsidTr="002241DB">
        <w:trPr>
          <w:cantSplit/>
        </w:trPr>
        <w:tc>
          <w:tcPr>
            <w:tcW w:w="4111" w:type="dxa"/>
            <w:noWrap/>
          </w:tcPr>
          <w:p w14:paraId="39FF6ACE" w14:textId="77777777" w:rsidR="001E75C4" w:rsidRPr="00692504" w:rsidRDefault="001E75C4" w:rsidP="001E75C4">
            <w:pPr>
              <w:spacing w:after="0" w:line="240" w:lineRule="auto"/>
              <w:rPr>
                <w:rFonts w:ascii="Times New Roman" w:eastAsia="Times New Roman" w:hAnsi="Times New Roman" w:cs="Times New Roman"/>
                <w:kern w:val="14"/>
                <w:sz w:val="24"/>
              </w:rPr>
            </w:pPr>
          </w:p>
        </w:tc>
        <w:tc>
          <w:tcPr>
            <w:tcW w:w="1701" w:type="dxa"/>
          </w:tcPr>
          <w:p w14:paraId="16B13DE6" w14:textId="77777777" w:rsidR="001E75C4" w:rsidRPr="00692504" w:rsidRDefault="001E75C4" w:rsidP="001E75C4">
            <w:pPr>
              <w:keepLines/>
              <w:spacing w:after="0" w:line="240" w:lineRule="auto"/>
              <w:jc w:val="center"/>
              <w:outlineLvl w:val="5"/>
              <w:rPr>
                <w:rFonts w:ascii="Times New Roman" w:eastAsia="Times New Roman" w:hAnsi="Times New Roman" w:cs="Times New Roman"/>
                <w:b/>
                <w:kern w:val="14"/>
                <w:sz w:val="24"/>
              </w:rPr>
            </w:pPr>
            <w:r w:rsidRPr="00692504">
              <w:rPr>
                <w:rFonts w:ascii="Times New Roman" w:eastAsia="Times New Roman" w:hAnsi="Times New Roman" w:cs="Times New Roman"/>
                <w:b/>
                <w:kern w:val="14"/>
                <w:sz w:val="24"/>
              </w:rPr>
              <w:t>Allocation key</w:t>
            </w:r>
          </w:p>
        </w:tc>
        <w:tc>
          <w:tcPr>
            <w:tcW w:w="1417" w:type="dxa"/>
          </w:tcPr>
          <w:p w14:paraId="28A06AF6" w14:textId="77777777" w:rsidR="001E75C4" w:rsidRPr="00692504" w:rsidRDefault="001E75C4" w:rsidP="001E75C4">
            <w:pPr>
              <w:keepLines/>
              <w:spacing w:after="0" w:line="240" w:lineRule="auto"/>
              <w:jc w:val="center"/>
              <w:outlineLvl w:val="5"/>
              <w:rPr>
                <w:rFonts w:ascii="Times New Roman" w:eastAsia="Times New Roman" w:hAnsi="Times New Roman" w:cs="Times New Roman"/>
                <w:b/>
                <w:kern w:val="14"/>
                <w:sz w:val="24"/>
              </w:rPr>
            </w:pPr>
            <w:r w:rsidRPr="00692504">
              <w:rPr>
                <w:rFonts w:ascii="Times New Roman" w:eastAsia="Times New Roman" w:hAnsi="Times New Roman" w:cs="Times New Roman"/>
                <w:b/>
                <w:kern w:val="14"/>
                <w:sz w:val="24"/>
              </w:rPr>
              <w:t>Percentage capitalised</w:t>
            </w:r>
          </w:p>
        </w:tc>
        <w:tc>
          <w:tcPr>
            <w:tcW w:w="1560" w:type="dxa"/>
          </w:tcPr>
          <w:p w14:paraId="2D342101" w14:textId="77777777" w:rsidR="001E75C4" w:rsidRPr="00692504" w:rsidRDefault="001E75C4" w:rsidP="001E75C4">
            <w:pPr>
              <w:keepLines/>
              <w:spacing w:after="0" w:line="240" w:lineRule="auto"/>
              <w:jc w:val="center"/>
              <w:outlineLvl w:val="5"/>
              <w:rPr>
                <w:rFonts w:ascii="Times New Roman" w:eastAsia="Times New Roman" w:hAnsi="Times New Roman" w:cs="Times New Roman"/>
                <w:b/>
                <w:kern w:val="14"/>
                <w:sz w:val="24"/>
              </w:rPr>
            </w:pPr>
            <w:r w:rsidRPr="00692504">
              <w:rPr>
                <w:rFonts w:ascii="Times New Roman" w:eastAsia="Times New Roman" w:hAnsi="Times New Roman" w:cs="Times New Roman"/>
                <w:b/>
                <w:kern w:val="14"/>
                <w:sz w:val="24"/>
              </w:rPr>
              <w:t>Direct cost indicator</w:t>
            </w:r>
          </w:p>
        </w:tc>
      </w:tr>
      <w:tr w:rsidR="00692504" w:rsidRPr="00692504" w14:paraId="1C0B864C" w14:textId="77777777" w:rsidTr="002241DB">
        <w:trPr>
          <w:cantSplit/>
          <w:trHeight w:val="302"/>
        </w:trPr>
        <w:tc>
          <w:tcPr>
            <w:tcW w:w="4111" w:type="dxa"/>
          </w:tcPr>
          <w:p w14:paraId="76C4FDCD"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Load related new connections &amp; reinforcement (net of contributions)</w:t>
            </w:r>
          </w:p>
        </w:tc>
        <w:tc>
          <w:tcPr>
            <w:tcW w:w="1701" w:type="dxa"/>
          </w:tcPr>
          <w:p w14:paraId="7E499023"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As described in this Schedule</w:t>
            </w:r>
          </w:p>
        </w:tc>
        <w:tc>
          <w:tcPr>
            <w:tcW w:w="1417" w:type="dxa"/>
            <w:noWrap/>
          </w:tcPr>
          <w:p w14:paraId="672B99DB" w14:textId="77777777" w:rsidR="001E75C4" w:rsidRPr="0069250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100.0%</w:t>
            </w:r>
          </w:p>
        </w:tc>
        <w:tc>
          <w:tcPr>
            <w:tcW w:w="1560" w:type="dxa"/>
            <w:noWrap/>
          </w:tcPr>
          <w:p w14:paraId="0EBA4C3D"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1</w:t>
            </w:r>
          </w:p>
        </w:tc>
      </w:tr>
      <w:tr w:rsidR="00692504" w:rsidRPr="00692504" w14:paraId="25DC06CC" w14:textId="77777777" w:rsidTr="002241DB">
        <w:trPr>
          <w:cantSplit/>
          <w:trHeight w:val="302"/>
        </w:trPr>
        <w:tc>
          <w:tcPr>
            <w:tcW w:w="4111" w:type="dxa"/>
          </w:tcPr>
          <w:p w14:paraId="012BC5B0"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lastRenderedPageBreak/>
              <w:t>Non-load new &amp; replacement assets (net of contributions)</w:t>
            </w:r>
          </w:p>
        </w:tc>
        <w:tc>
          <w:tcPr>
            <w:tcW w:w="1701" w:type="dxa"/>
          </w:tcPr>
          <w:p w14:paraId="074BADA2"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MEAV</w:t>
            </w:r>
          </w:p>
        </w:tc>
        <w:tc>
          <w:tcPr>
            <w:tcW w:w="1417" w:type="dxa"/>
            <w:noWrap/>
          </w:tcPr>
          <w:p w14:paraId="7D50D845" w14:textId="77777777" w:rsidR="001E75C4" w:rsidRPr="0069250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100.0%</w:t>
            </w:r>
          </w:p>
        </w:tc>
        <w:tc>
          <w:tcPr>
            <w:tcW w:w="1560" w:type="dxa"/>
            <w:noWrap/>
          </w:tcPr>
          <w:p w14:paraId="2185D228"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1</w:t>
            </w:r>
          </w:p>
        </w:tc>
      </w:tr>
      <w:tr w:rsidR="00692504" w:rsidRPr="00692504" w14:paraId="7BF75D61" w14:textId="77777777" w:rsidTr="002241DB">
        <w:trPr>
          <w:cantSplit/>
          <w:trHeight w:val="302"/>
        </w:trPr>
        <w:tc>
          <w:tcPr>
            <w:tcW w:w="4111" w:type="dxa"/>
          </w:tcPr>
          <w:p w14:paraId="04FD97C8"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Non-operational capex</w:t>
            </w:r>
          </w:p>
        </w:tc>
        <w:tc>
          <w:tcPr>
            <w:tcW w:w="1701" w:type="dxa"/>
          </w:tcPr>
          <w:p w14:paraId="0FB474B4"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MEAV</w:t>
            </w:r>
          </w:p>
        </w:tc>
        <w:tc>
          <w:tcPr>
            <w:tcW w:w="1417" w:type="dxa"/>
            <w:noWrap/>
          </w:tcPr>
          <w:p w14:paraId="18EDD4D7" w14:textId="77777777" w:rsidR="001E75C4" w:rsidRPr="0069250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23.5%</w:t>
            </w:r>
          </w:p>
        </w:tc>
        <w:tc>
          <w:tcPr>
            <w:tcW w:w="1560" w:type="dxa"/>
            <w:noWrap/>
          </w:tcPr>
          <w:p w14:paraId="770AFF77"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1</w:t>
            </w:r>
          </w:p>
        </w:tc>
      </w:tr>
      <w:tr w:rsidR="00692504" w:rsidRPr="00692504" w14:paraId="60B39D7B" w14:textId="77777777" w:rsidTr="002241DB">
        <w:trPr>
          <w:cantSplit/>
          <w:trHeight w:val="302"/>
        </w:trPr>
        <w:tc>
          <w:tcPr>
            <w:tcW w:w="4111" w:type="dxa"/>
          </w:tcPr>
          <w:p w14:paraId="5BC65AD5"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Faults</w:t>
            </w:r>
          </w:p>
        </w:tc>
        <w:tc>
          <w:tcPr>
            <w:tcW w:w="1701" w:type="dxa"/>
          </w:tcPr>
          <w:p w14:paraId="63977C50"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MEAV</w:t>
            </w:r>
          </w:p>
        </w:tc>
        <w:tc>
          <w:tcPr>
            <w:tcW w:w="1417" w:type="dxa"/>
            <w:noWrap/>
          </w:tcPr>
          <w:p w14:paraId="4588E839" w14:textId="77777777" w:rsidR="001E75C4" w:rsidRPr="0069250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23.5%</w:t>
            </w:r>
          </w:p>
        </w:tc>
        <w:tc>
          <w:tcPr>
            <w:tcW w:w="1560" w:type="dxa"/>
            <w:noWrap/>
          </w:tcPr>
          <w:p w14:paraId="3041A069"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1</w:t>
            </w:r>
          </w:p>
        </w:tc>
      </w:tr>
      <w:tr w:rsidR="00692504" w:rsidRPr="00692504" w14:paraId="100908E6" w14:textId="77777777" w:rsidTr="002241DB">
        <w:trPr>
          <w:cantSplit/>
          <w:trHeight w:val="302"/>
        </w:trPr>
        <w:tc>
          <w:tcPr>
            <w:tcW w:w="4111" w:type="dxa"/>
          </w:tcPr>
          <w:p w14:paraId="65AD6082"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Inspections, &amp; Maintenance</w:t>
            </w:r>
          </w:p>
        </w:tc>
        <w:tc>
          <w:tcPr>
            <w:tcW w:w="1701" w:type="dxa"/>
          </w:tcPr>
          <w:p w14:paraId="475C397C"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MEAV</w:t>
            </w:r>
          </w:p>
        </w:tc>
        <w:tc>
          <w:tcPr>
            <w:tcW w:w="1417" w:type="dxa"/>
            <w:noWrap/>
          </w:tcPr>
          <w:p w14:paraId="38163738" w14:textId="77777777" w:rsidR="001E75C4" w:rsidRPr="0069250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23.5%</w:t>
            </w:r>
          </w:p>
        </w:tc>
        <w:tc>
          <w:tcPr>
            <w:tcW w:w="1560" w:type="dxa"/>
            <w:noWrap/>
          </w:tcPr>
          <w:p w14:paraId="47512BC5"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1</w:t>
            </w:r>
          </w:p>
        </w:tc>
      </w:tr>
      <w:tr w:rsidR="00692504" w:rsidRPr="00692504" w14:paraId="3B207230" w14:textId="77777777" w:rsidTr="002241DB">
        <w:trPr>
          <w:cantSplit/>
          <w:trHeight w:val="302"/>
        </w:trPr>
        <w:tc>
          <w:tcPr>
            <w:tcW w:w="4111" w:type="dxa"/>
          </w:tcPr>
          <w:p w14:paraId="45A71B59"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Tree Cutting</w:t>
            </w:r>
          </w:p>
        </w:tc>
        <w:tc>
          <w:tcPr>
            <w:tcW w:w="1701" w:type="dxa"/>
          </w:tcPr>
          <w:p w14:paraId="36D0FD39"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MEAV</w:t>
            </w:r>
          </w:p>
        </w:tc>
        <w:tc>
          <w:tcPr>
            <w:tcW w:w="1417" w:type="dxa"/>
            <w:noWrap/>
          </w:tcPr>
          <w:p w14:paraId="0A8F5006" w14:textId="77777777" w:rsidR="001E75C4" w:rsidRPr="0069250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23.5%</w:t>
            </w:r>
          </w:p>
        </w:tc>
        <w:tc>
          <w:tcPr>
            <w:tcW w:w="1560" w:type="dxa"/>
            <w:noWrap/>
          </w:tcPr>
          <w:p w14:paraId="36FDA144"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1</w:t>
            </w:r>
          </w:p>
        </w:tc>
      </w:tr>
      <w:tr w:rsidR="00692504" w:rsidRPr="00692504" w14:paraId="4FA50880" w14:textId="77777777" w:rsidTr="002241DB">
        <w:trPr>
          <w:cantSplit/>
          <w:trHeight w:val="302"/>
        </w:trPr>
        <w:tc>
          <w:tcPr>
            <w:tcW w:w="4111" w:type="dxa"/>
          </w:tcPr>
          <w:p w14:paraId="66C97606"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Network Policy</w:t>
            </w:r>
          </w:p>
        </w:tc>
        <w:tc>
          <w:tcPr>
            <w:tcW w:w="1701" w:type="dxa"/>
          </w:tcPr>
          <w:p w14:paraId="59C1B52C"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MEAV</w:t>
            </w:r>
          </w:p>
        </w:tc>
        <w:tc>
          <w:tcPr>
            <w:tcW w:w="1417" w:type="dxa"/>
            <w:noWrap/>
          </w:tcPr>
          <w:p w14:paraId="77502F86" w14:textId="77777777" w:rsidR="001E75C4" w:rsidRPr="0069250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52.57%</w:t>
            </w:r>
          </w:p>
        </w:tc>
        <w:tc>
          <w:tcPr>
            <w:tcW w:w="1560" w:type="dxa"/>
            <w:noWrap/>
          </w:tcPr>
          <w:p w14:paraId="5A3C2003" w14:textId="77777777" w:rsidR="001E75C4" w:rsidRPr="00692504" w:rsidRDefault="001E75C4" w:rsidP="001E75C4">
            <w:pPr>
              <w:widowControl w:val="0"/>
              <w:spacing w:after="0" w:line="276" w:lineRule="auto"/>
              <w:rPr>
                <w:rFonts w:ascii="Times New Roman" w:eastAsia="Times New Roman" w:hAnsi="Times New Roman" w:cs="Times New Roman"/>
                <w:sz w:val="24"/>
              </w:rPr>
            </w:pPr>
          </w:p>
        </w:tc>
      </w:tr>
      <w:tr w:rsidR="00692504" w:rsidRPr="00692504" w14:paraId="41CE42FC" w14:textId="77777777" w:rsidTr="002241DB">
        <w:trPr>
          <w:cantSplit/>
          <w:trHeight w:val="302"/>
        </w:trPr>
        <w:tc>
          <w:tcPr>
            <w:tcW w:w="4111" w:type="dxa"/>
          </w:tcPr>
          <w:p w14:paraId="0944088B"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Network Design &amp; Engineering</w:t>
            </w:r>
          </w:p>
        </w:tc>
        <w:tc>
          <w:tcPr>
            <w:tcW w:w="1701" w:type="dxa"/>
          </w:tcPr>
          <w:p w14:paraId="12088182"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MEAV</w:t>
            </w:r>
          </w:p>
        </w:tc>
        <w:tc>
          <w:tcPr>
            <w:tcW w:w="1417" w:type="dxa"/>
            <w:noWrap/>
          </w:tcPr>
          <w:p w14:paraId="6B5D16DD" w14:textId="77777777" w:rsidR="001E75C4" w:rsidRPr="0069250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52.57%</w:t>
            </w:r>
          </w:p>
        </w:tc>
        <w:tc>
          <w:tcPr>
            <w:tcW w:w="1560" w:type="dxa"/>
            <w:noWrap/>
          </w:tcPr>
          <w:p w14:paraId="6D4316CA" w14:textId="77777777" w:rsidR="001E75C4" w:rsidRPr="00692504" w:rsidRDefault="001E75C4" w:rsidP="001E75C4">
            <w:pPr>
              <w:widowControl w:val="0"/>
              <w:spacing w:after="0" w:line="276" w:lineRule="auto"/>
              <w:rPr>
                <w:rFonts w:ascii="Times New Roman" w:eastAsia="Times New Roman" w:hAnsi="Times New Roman" w:cs="Times New Roman"/>
                <w:sz w:val="24"/>
              </w:rPr>
            </w:pPr>
          </w:p>
        </w:tc>
      </w:tr>
      <w:tr w:rsidR="00692504" w:rsidRPr="00692504" w14:paraId="0C556EFE" w14:textId="77777777" w:rsidTr="002241DB">
        <w:trPr>
          <w:cantSplit/>
          <w:trHeight w:val="302"/>
        </w:trPr>
        <w:tc>
          <w:tcPr>
            <w:tcW w:w="4111" w:type="dxa"/>
          </w:tcPr>
          <w:p w14:paraId="20ECA447"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Project Management</w:t>
            </w:r>
          </w:p>
        </w:tc>
        <w:tc>
          <w:tcPr>
            <w:tcW w:w="1701" w:type="dxa"/>
          </w:tcPr>
          <w:p w14:paraId="3166EC65"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MEAV</w:t>
            </w:r>
          </w:p>
        </w:tc>
        <w:tc>
          <w:tcPr>
            <w:tcW w:w="1417" w:type="dxa"/>
            <w:noWrap/>
          </w:tcPr>
          <w:p w14:paraId="5487A5CC" w14:textId="77777777" w:rsidR="001E75C4" w:rsidRPr="0069250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52.57%</w:t>
            </w:r>
          </w:p>
        </w:tc>
        <w:tc>
          <w:tcPr>
            <w:tcW w:w="1560" w:type="dxa"/>
            <w:noWrap/>
          </w:tcPr>
          <w:p w14:paraId="72F06B68" w14:textId="77777777" w:rsidR="001E75C4" w:rsidRPr="00692504" w:rsidRDefault="001E75C4" w:rsidP="001E75C4">
            <w:pPr>
              <w:widowControl w:val="0"/>
              <w:spacing w:after="0" w:line="276" w:lineRule="auto"/>
              <w:rPr>
                <w:rFonts w:ascii="Times New Roman" w:eastAsia="Times New Roman" w:hAnsi="Times New Roman" w:cs="Times New Roman"/>
                <w:sz w:val="24"/>
              </w:rPr>
            </w:pPr>
          </w:p>
        </w:tc>
      </w:tr>
      <w:tr w:rsidR="00692504" w:rsidRPr="00692504" w14:paraId="70564127" w14:textId="77777777" w:rsidTr="002241DB">
        <w:trPr>
          <w:cantSplit/>
          <w:trHeight w:val="302"/>
        </w:trPr>
        <w:tc>
          <w:tcPr>
            <w:tcW w:w="4111" w:type="dxa"/>
          </w:tcPr>
          <w:p w14:paraId="448FC3A4"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Engineering Mgt &amp; Clerical Support</w:t>
            </w:r>
          </w:p>
        </w:tc>
        <w:tc>
          <w:tcPr>
            <w:tcW w:w="1701" w:type="dxa"/>
          </w:tcPr>
          <w:p w14:paraId="5A513B59"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MEAV</w:t>
            </w:r>
          </w:p>
        </w:tc>
        <w:tc>
          <w:tcPr>
            <w:tcW w:w="1417" w:type="dxa"/>
            <w:noWrap/>
          </w:tcPr>
          <w:p w14:paraId="795EBE30" w14:textId="77777777" w:rsidR="001E75C4" w:rsidRPr="0069250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52.57%</w:t>
            </w:r>
          </w:p>
        </w:tc>
        <w:tc>
          <w:tcPr>
            <w:tcW w:w="1560" w:type="dxa"/>
            <w:noWrap/>
          </w:tcPr>
          <w:p w14:paraId="42B3371E" w14:textId="77777777" w:rsidR="001E75C4" w:rsidRPr="00692504" w:rsidRDefault="001E75C4" w:rsidP="001E75C4">
            <w:pPr>
              <w:widowControl w:val="0"/>
              <w:spacing w:after="0" w:line="276" w:lineRule="auto"/>
              <w:rPr>
                <w:rFonts w:ascii="Times New Roman" w:eastAsia="Times New Roman" w:hAnsi="Times New Roman" w:cs="Times New Roman"/>
                <w:sz w:val="24"/>
              </w:rPr>
            </w:pPr>
          </w:p>
        </w:tc>
      </w:tr>
      <w:tr w:rsidR="00692504" w:rsidRPr="00692504" w14:paraId="0DC41697" w14:textId="77777777" w:rsidTr="002241DB">
        <w:trPr>
          <w:cantSplit/>
          <w:trHeight w:val="302"/>
        </w:trPr>
        <w:tc>
          <w:tcPr>
            <w:tcW w:w="4111" w:type="dxa"/>
          </w:tcPr>
          <w:p w14:paraId="380E6B68"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Control Centre</w:t>
            </w:r>
          </w:p>
        </w:tc>
        <w:tc>
          <w:tcPr>
            <w:tcW w:w="1701" w:type="dxa"/>
          </w:tcPr>
          <w:p w14:paraId="1C3B4089"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MEAV</w:t>
            </w:r>
          </w:p>
        </w:tc>
        <w:tc>
          <w:tcPr>
            <w:tcW w:w="1417" w:type="dxa"/>
            <w:noWrap/>
          </w:tcPr>
          <w:p w14:paraId="282793C0" w14:textId="77777777" w:rsidR="001E75C4" w:rsidRPr="0069250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52.57%</w:t>
            </w:r>
          </w:p>
        </w:tc>
        <w:tc>
          <w:tcPr>
            <w:tcW w:w="1560" w:type="dxa"/>
            <w:noWrap/>
          </w:tcPr>
          <w:p w14:paraId="115BE746" w14:textId="77777777" w:rsidR="001E75C4" w:rsidRPr="00692504" w:rsidRDefault="001E75C4" w:rsidP="001E75C4">
            <w:pPr>
              <w:widowControl w:val="0"/>
              <w:spacing w:after="0" w:line="276" w:lineRule="auto"/>
              <w:rPr>
                <w:rFonts w:ascii="Times New Roman" w:eastAsia="Times New Roman" w:hAnsi="Times New Roman" w:cs="Times New Roman"/>
                <w:sz w:val="24"/>
              </w:rPr>
            </w:pPr>
          </w:p>
        </w:tc>
      </w:tr>
      <w:tr w:rsidR="00692504" w:rsidRPr="00692504" w14:paraId="6BBB9C6D" w14:textId="77777777" w:rsidTr="002241DB">
        <w:trPr>
          <w:cantSplit/>
          <w:trHeight w:val="302"/>
        </w:trPr>
        <w:tc>
          <w:tcPr>
            <w:tcW w:w="4111" w:type="dxa"/>
          </w:tcPr>
          <w:p w14:paraId="36A34E23"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System Mapping – Cartographical</w:t>
            </w:r>
          </w:p>
        </w:tc>
        <w:tc>
          <w:tcPr>
            <w:tcW w:w="1701" w:type="dxa"/>
          </w:tcPr>
          <w:p w14:paraId="31F95FCB"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MEAV</w:t>
            </w:r>
          </w:p>
        </w:tc>
        <w:tc>
          <w:tcPr>
            <w:tcW w:w="1417" w:type="dxa"/>
            <w:noWrap/>
          </w:tcPr>
          <w:p w14:paraId="46DCC8BC" w14:textId="77777777" w:rsidR="001E75C4" w:rsidRPr="0069250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52.57%</w:t>
            </w:r>
          </w:p>
        </w:tc>
        <w:tc>
          <w:tcPr>
            <w:tcW w:w="1560" w:type="dxa"/>
            <w:noWrap/>
          </w:tcPr>
          <w:p w14:paraId="1F0DB3E8" w14:textId="77777777" w:rsidR="001E75C4" w:rsidRPr="00692504" w:rsidRDefault="001E75C4" w:rsidP="001E75C4">
            <w:pPr>
              <w:widowControl w:val="0"/>
              <w:spacing w:after="0" w:line="276" w:lineRule="auto"/>
              <w:rPr>
                <w:rFonts w:ascii="Times New Roman" w:eastAsia="Times New Roman" w:hAnsi="Times New Roman" w:cs="Times New Roman"/>
                <w:sz w:val="24"/>
              </w:rPr>
            </w:pPr>
          </w:p>
        </w:tc>
      </w:tr>
      <w:tr w:rsidR="00692504" w:rsidRPr="00692504" w14:paraId="39AAE5F7" w14:textId="77777777" w:rsidTr="002241DB">
        <w:trPr>
          <w:cantSplit/>
          <w:trHeight w:val="302"/>
        </w:trPr>
        <w:tc>
          <w:tcPr>
            <w:tcW w:w="4111" w:type="dxa"/>
          </w:tcPr>
          <w:p w14:paraId="176CF6F0"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Customer Call Centre</w:t>
            </w:r>
          </w:p>
        </w:tc>
        <w:tc>
          <w:tcPr>
            <w:tcW w:w="1701" w:type="dxa"/>
          </w:tcPr>
          <w:p w14:paraId="4A4A1A0C"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MEAV</w:t>
            </w:r>
          </w:p>
        </w:tc>
        <w:tc>
          <w:tcPr>
            <w:tcW w:w="1417" w:type="dxa"/>
            <w:noWrap/>
          </w:tcPr>
          <w:p w14:paraId="17D6156E" w14:textId="77777777" w:rsidR="001E75C4" w:rsidRPr="0069250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52.57%</w:t>
            </w:r>
          </w:p>
        </w:tc>
        <w:tc>
          <w:tcPr>
            <w:tcW w:w="1560" w:type="dxa"/>
            <w:noWrap/>
          </w:tcPr>
          <w:p w14:paraId="0B00D2FD" w14:textId="77777777" w:rsidR="001E75C4" w:rsidRPr="00692504" w:rsidRDefault="001E75C4" w:rsidP="001E75C4">
            <w:pPr>
              <w:widowControl w:val="0"/>
              <w:spacing w:after="0" w:line="276" w:lineRule="auto"/>
              <w:rPr>
                <w:rFonts w:ascii="Times New Roman" w:eastAsia="Times New Roman" w:hAnsi="Times New Roman" w:cs="Times New Roman"/>
                <w:sz w:val="24"/>
              </w:rPr>
            </w:pPr>
          </w:p>
        </w:tc>
      </w:tr>
      <w:tr w:rsidR="00692504" w:rsidRPr="00692504" w14:paraId="27C0BC38" w14:textId="77777777" w:rsidTr="002241DB">
        <w:trPr>
          <w:cantSplit/>
          <w:trHeight w:val="302"/>
        </w:trPr>
        <w:tc>
          <w:tcPr>
            <w:tcW w:w="4111" w:type="dxa"/>
          </w:tcPr>
          <w:p w14:paraId="6C44F517"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Stores</w:t>
            </w:r>
          </w:p>
        </w:tc>
        <w:tc>
          <w:tcPr>
            <w:tcW w:w="1701" w:type="dxa"/>
          </w:tcPr>
          <w:p w14:paraId="2C7B74AF"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MEAV</w:t>
            </w:r>
          </w:p>
        </w:tc>
        <w:tc>
          <w:tcPr>
            <w:tcW w:w="1417" w:type="dxa"/>
            <w:noWrap/>
          </w:tcPr>
          <w:p w14:paraId="173824D5" w14:textId="77777777" w:rsidR="001E75C4" w:rsidRPr="0069250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52.57%</w:t>
            </w:r>
          </w:p>
        </w:tc>
        <w:tc>
          <w:tcPr>
            <w:tcW w:w="1560" w:type="dxa"/>
            <w:noWrap/>
          </w:tcPr>
          <w:p w14:paraId="5FE9CF40" w14:textId="77777777" w:rsidR="001E75C4" w:rsidRPr="00692504" w:rsidRDefault="001E75C4" w:rsidP="001E75C4">
            <w:pPr>
              <w:widowControl w:val="0"/>
              <w:spacing w:after="0" w:line="276" w:lineRule="auto"/>
              <w:rPr>
                <w:rFonts w:ascii="Times New Roman" w:eastAsia="Times New Roman" w:hAnsi="Times New Roman" w:cs="Times New Roman"/>
                <w:sz w:val="24"/>
              </w:rPr>
            </w:pPr>
          </w:p>
        </w:tc>
      </w:tr>
      <w:tr w:rsidR="00692504" w:rsidRPr="00692504" w14:paraId="1276EA2D" w14:textId="77777777" w:rsidTr="002241DB">
        <w:trPr>
          <w:cantSplit/>
          <w:trHeight w:val="302"/>
        </w:trPr>
        <w:tc>
          <w:tcPr>
            <w:tcW w:w="4111" w:type="dxa"/>
          </w:tcPr>
          <w:p w14:paraId="28016E63"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Vehicles &amp; Transport</w:t>
            </w:r>
          </w:p>
        </w:tc>
        <w:tc>
          <w:tcPr>
            <w:tcW w:w="1701" w:type="dxa"/>
          </w:tcPr>
          <w:p w14:paraId="59F48EBA"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MEAV</w:t>
            </w:r>
          </w:p>
        </w:tc>
        <w:tc>
          <w:tcPr>
            <w:tcW w:w="1417" w:type="dxa"/>
            <w:noWrap/>
          </w:tcPr>
          <w:p w14:paraId="16144958" w14:textId="77777777" w:rsidR="001E75C4" w:rsidRPr="0069250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52.57%</w:t>
            </w:r>
          </w:p>
        </w:tc>
        <w:tc>
          <w:tcPr>
            <w:tcW w:w="1560" w:type="dxa"/>
            <w:noWrap/>
          </w:tcPr>
          <w:p w14:paraId="234E6B4B" w14:textId="77777777" w:rsidR="001E75C4" w:rsidRPr="00692504" w:rsidRDefault="001E75C4" w:rsidP="001E75C4">
            <w:pPr>
              <w:widowControl w:val="0"/>
              <w:spacing w:after="0" w:line="276" w:lineRule="auto"/>
              <w:rPr>
                <w:rFonts w:ascii="Times New Roman" w:eastAsia="Times New Roman" w:hAnsi="Times New Roman" w:cs="Times New Roman"/>
                <w:sz w:val="24"/>
              </w:rPr>
            </w:pPr>
          </w:p>
        </w:tc>
      </w:tr>
      <w:tr w:rsidR="00692504" w:rsidRPr="00692504" w14:paraId="1033352F" w14:textId="77777777" w:rsidTr="002241DB">
        <w:trPr>
          <w:cantSplit/>
          <w:trHeight w:val="302"/>
        </w:trPr>
        <w:tc>
          <w:tcPr>
            <w:tcW w:w="4111" w:type="dxa"/>
          </w:tcPr>
          <w:p w14:paraId="77027039"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IT &amp; Telecoms</w:t>
            </w:r>
          </w:p>
        </w:tc>
        <w:tc>
          <w:tcPr>
            <w:tcW w:w="1701" w:type="dxa"/>
          </w:tcPr>
          <w:p w14:paraId="33983D88"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Do not allocate</w:t>
            </w:r>
          </w:p>
        </w:tc>
        <w:tc>
          <w:tcPr>
            <w:tcW w:w="1417" w:type="dxa"/>
            <w:noWrap/>
          </w:tcPr>
          <w:p w14:paraId="727D69F0" w14:textId="77777777" w:rsidR="001E75C4" w:rsidRPr="0069250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52.57%</w:t>
            </w:r>
          </w:p>
        </w:tc>
        <w:tc>
          <w:tcPr>
            <w:tcW w:w="1560" w:type="dxa"/>
            <w:noWrap/>
          </w:tcPr>
          <w:p w14:paraId="50560CBB" w14:textId="77777777" w:rsidR="001E75C4" w:rsidRPr="00692504" w:rsidRDefault="001E75C4" w:rsidP="001E75C4">
            <w:pPr>
              <w:widowControl w:val="0"/>
              <w:spacing w:after="0" w:line="276" w:lineRule="auto"/>
              <w:rPr>
                <w:rFonts w:ascii="Times New Roman" w:eastAsia="Times New Roman" w:hAnsi="Times New Roman" w:cs="Times New Roman"/>
                <w:sz w:val="24"/>
              </w:rPr>
            </w:pPr>
          </w:p>
        </w:tc>
      </w:tr>
      <w:tr w:rsidR="00692504" w:rsidRPr="00692504" w14:paraId="001CB38C" w14:textId="77777777" w:rsidTr="002241DB">
        <w:trPr>
          <w:cantSplit/>
          <w:trHeight w:val="302"/>
        </w:trPr>
        <w:tc>
          <w:tcPr>
            <w:tcW w:w="4111" w:type="dxa"/>
          </w:tcPr>
          <w:p w14:paraId="178BF7FC"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Property Mgt</w:t>
            </w:r>
          </w:p>
        </w:tc>
        <w:tc>
          <w:tcPr>
            <w:tcW w:w="1701" w:type="dxa"/>
          </w:tcPr>
          <w:p w14:paraId="6FB542F4"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Do not allocate</w:t>
            </w:r>
          </w:p>
        </w:tc>
        <w:tc>
          <w:tcPr>
            <w:tcW w:w="1417" w:type="dxa"/>
            <w:noWrap/>
          </w:tcPr>
          <w:p w14:paraId="17D684A0" w14:textId="77777777" w:rsidR="001E75C4" w:rsidRPr="0069250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52.57%</w:t>
            </w:r>
          </w:p>
        </w:tc>
        <w:tc>
          <w:tcPr>
            <w:tcW w:w="1560" w:type="dxa"/>
            <w:noWrap/>
          </w:tcPr>
          <w:p w14:paraId="1BAABCE1" w14:textId="77777777" w:rsidR="001E75C4" w:rsidRPr="00692504" w:rsidRDefault="001E75C4" w:rsidP="001E75C4">
            <w:pPr>
              <w:widowControl w:val="0"/>
              <w:spacing w:after="0" w:line="276" w:lineRule="auto"/>
              <w:rPr>
                <w:rFonts w:ascii="Times New Roman" w:eastAsia="Times New Roman" w:hAnsi="Times New Roman" w:cs="Times New Roman"/>
                <w:sz w:val="24"/>
              </w:rPr>
            </w:pPr>
          </w:p>
        </w:tc>
      </w:tr>
      <w:tr w:rsidR="00692504" w:rsidRPr="00692504" w14:paraId="661C9383" w14:textId="77777777" w:rsidTr="002241DB">
        <w:trPr>
          <w:cantSplit/>
          <w:trHeight w:val="302"/>
        </w:trPr>
        <w:tc>
          <w:tcPr>
            <w:tcW w:w="4111" w:type="dxa"/>
          </w:tcPr>
          <w:p w14:paraId="6820B0FD"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HR &amp; Non-operational Training</w:t>
            </w:r>
          </w:p>
        </w:tc>
        <w:tc>
          <w:tcPr>
            <w:tcW w:w="1701" w:type="dxa"/>
          </w:tcPr>
          <w:p w14:paraId="4932BD6B"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MEAV</w:t>
            </w:r>
          </w:p>
        </w:tc>
        <w:tc>
          <w:tcPr>
            <w:tcW w:w="1417" w:type="dxa"/>
            <w:noWrap/>
          </w:tcPr>
          <w:p w14:paraId="3A997C20" w14:textId="77777777" w:rsidR="001E75C4" w:rsidRPr="0069250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52.57%</w:t>
            </w:r>
          </w:p>
        </w:tc>
        <w:tc>
          <w:tcPr>
            <w:tcW w:w="1560" w:type="dxa"/>
            <w:noWrap/>
          </w:tcPr>
          <w:p w14:paraId="2D3BB1B1" w14:textId="77777777" w:rsidR="001E75C4" w:rsidRPr="00692504" w:rsidRDefault="001E75C4" w:rsidP="001E75C4">
            <w:pPr>
              <w:widowControl w:val="0"/>
              <w:spacing w:after="0" w:line="276" w:lineRule="auto"/>
              <w:rPr>
                <w:rFonts w:ascii="Times New Roman" w:eastAsia="Times New Roman" w:hAnsi="Times New Roman" w:cs="Times New Roman"/>
                <w:sz w:val="24"/>
              </w:rPr>
            </w:pPr>
          </w:p>
        </w:tc>
      </w:tr>
      <w:tr w:rsidR="00692504" w:rsidRPr="00692504" w14:paraId="7D2FB738" w14:textId="77777777" w:rsidTr="002241DB">
        <w:trPr>
          <w:cantSplit/>
          <w:trHeight w:val="302"/>
        </w:trPr>
        <w:tc>
          <w:tcPr>
            <w:tcW w:w="4111" w:type="dxa"/>
          </w:tcPr>
          <w:p w14:paraId="7153FBFA"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Health &amp; Safety &amp; Operational Training</w:t>
            </w:r>
          </w:p>
        </w:tc>
        <w:tc>
          <w:tcPr>
            <w:tcW w:w="1701" w:type="dxa"/>
          </w:tcPr>
          <w:p w14:paraId="3DF69B88"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MEAV</w:t>
            </w:r>
          </w:p>
        </w:tc>
        <w:tc>
          <w:tcPr>
            <w:tcW w:w="1417" w:type="dxa"/>
            <w:noWrap/>
          </w:tcPr>
          <w:p w14:paraId="38B99808" w14:textId="77777777" w:rsidR="001E75C4" w:rsidRPr="0069250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52.57%</w:t>
            </w:r>
          </w:p>
        </w:tc>
        <w:tc>
          <w:tcPr>
            <w:tcW w:w="1560" w:type="dxa"/>
            <w:noWrap/>
          </w:tcPr>
          <w:p w14:paraId="430A4CC3" w14:textId="77777777" w:rsidR="001E75C4" w:rsidRPr="00692504" w:rsidRDefault="001E75C4" w:rsidP="001E75C4">
            <w:pPr>
              <w:widowControl w:val="0"/>
              <w:spacing w:after="0" w:line="276" w:lineRule="auto"/>
              <w:rPr>
                <w:rFonts w:ascii="Times New Roman" w:eastAsia="Times New Roman" w:hAnsi="Times New Roman" w:cs="Times New Roman"/>
                <w:sz w:val="24"/>
              </w:rPr>
            </w:pPr>
          </w:p>
        </w:tc>
      </w:tr>
      <w:tr w:rsidR="00692504" w:rsidRPr="00692504" w14:paraId="6C963F6C" w14:textId="77777777" w:rsidTr="002241DB">
        <w:trPr>
          <w:cantSplit/>
          <w:trHeight w:val="302"/>
        </w:trPr>
        <w:tc>
          <w:tcPr>
            <w:tcW w:w="4111" w:type="dxa"/>
          </w:tcPr>
          <w:p w14:paraId="2A94CC24"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Finance &amp; Regulation</w:t>
            </w:r>
          </w:p>
        </w:tc>
        <w:tc>
          <w:tcPr>
            <w:tcW w:w="1701" w:type="dxa"/>
          </w:tcPr>
          <w:p w14:paraId="29685107"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MEAV</w:t>
            </w:r>
          </w:p>
        </w:tc>
        <w:tc>
          <w:tcPr>
            <w:tcW w:w="1417" w:type="dxa"/>
            <w:noWrap/>
          </w:tcPr>
          <w:p w14:paraId="21F94C1E" w14:textId="77777777" w:rsidR="001E75C4" w:rsidRPr="0069250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52.57%</w:t>
            </w:r>
          </w:p>
        </w:tc>
        <w:tc>
          <w:tcPr>
            <w:tcW w:w="1560" w:type="dxa"/>
            <w:noWrap/>
          </w:tcPr>
          <w:p w14:paraId="73E9D4D1" w14:textId="77777777" w:rsidR="001E75C4" w:rsidRPr="00692504" w:rsidRDefault="001E75C4" w:rsidP="001E75C4">
            <w:pPr>
              <w:widowControl w:val="0"/>
              <w:spacing w:after="0" w:line="276" w:lineRule="auto"/>
              <w:rPr>
                <w:rFonts w:ascii="Times New Roman" w:eastAsia="Times New Roman" w:hAnsi="Times New Roman" w:cs="Times New Roman"/>
                <w:sz w:val="24"/>
              </w:rPr>
            </w:pPr>
          </w:p>
        </w:tc>
      </w:tr>
      <w:tr w:rsidR="00692504" w:rsidRPr="00692504" w14:paraId="0980CCDA" w14:textId="77777777" w:rsidTr="002241DB">
        <w:trPr>
          <w:cantSplit/>
          <w:trHeight w:val="302"/>
        </w:trPr>
        <w:tc>
          <w:tcPr>
            <w:tcW w:w="4111" w:type="dxa"/>
          </w:tcPr>
          <w:p w14:paraId="5B0C08D8"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CEO etc</w:t>
            </w:r>
          </w:p>
        </w:tc>
        <w:tc>
          <w:tcPr>
            <w:tcW w:w="1701" w:type="dxa"/>
          </w:tcPr>
          <w:p w14:paraId="77BC34FC"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MEAV</w:t>
            </w:r>
          </w:p>
        </w:tc>
        <w:tc>
          <w:tcPr>
            <w:tcW w:w="1417" w:type="dxa"/>
            <w:noWrap/>
          </w:tcPr>
          <w:p w14:paraId="0A49A4AE" w14:textId="77777777" w:rsidR="001E75C4" w:rsidRPr="0069250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52.57%</w:t>
            </w:r>
          </w:p>
        </w:tc>
        <w:tc>
          <w:tcPr>
            <w:tcW w:w="1560" w:type="dxa"/>
            <w:noWrap/>
          </w:tcPr>
          <w:p w14:paraId="463F67E0" w14:textId="77777777" w:rsidR="001E75C4" w:rsidRPr="00692504" w:rsidRDefault="001E75C4" w:rsidP="001E75C4">
            <w:pPr>
              <w:widowControl w:val="0"/>
              <w:spacing w:after="0" w:line="276" w:lineRule="auto"/>
              <w:rPr>
                <w:rFonts w:ascii="Times New Roman" w:eastAsia="Times New Roman" w:hAnsi="Times New Roman" w:cs="Times New Roman"/>
                <w:sz w:val="24"/>
              </w:rPr>
            </w:pPr>
          </w:p>
        </w:tc>
      </w:tr>
      <w:tr w:rsidR="00692504" w:rsidRPr="00692504" w14:paraId="7D68DE7C" w14:textId="77777777" w:rsidTr="002241DB">
        <w:trPr>
          <w:cantSplit/>
          <w:trHeight w:val="302"/>
        </w:trPr>
        <w:tc>
          <w:tcPr>
            <w:tcW w:w="4111" w:type="dxa"/>
          </w:tcPr>
          <w:p w14:paraId="2D3F7DD2"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Atypical cash costs</w:t>
            </w:r>
          </w:p>
        </w:tc>
        <w:tc>
          <w:tcPr>
            <w:tcW w:w="1701" w:type="dxa"/>
          </w:tcPr>
          <w:p w14:paraId="77CAA4B9"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Do not allocate</w:t>
            </w:r>
          </w:p>
        </w:tc>
        <w:tc>
          <w:tcPr>
            <w:tcW w:w="1417" w:type="dxa"/>
            <w:noWrap/>
          </w:tcPr>
          <w:p w14:paraId="341E3954" w14:textId="77777777" w:rsidR="001E75C4" w:rsidRPr="00692504" w:rsidRDefault="001E75C4" w:rsidP="001E75C4">
            <w:pPr>
              <w:widowControl w:val="0"/>
              <w:spacing w:after="0" w:line="276" w:lineRule="auto"/>
              <w:jc w:val="right"/>
              <w:rPr>
                <w:rFonts w:ascii="Times New Roman" w:eastAsia="Times New Roman" w:hAnsi="Times New Roman" w:cs="Times New Roman"/>
                <w:sz w:val="24"/>
              </w:rPr>
            </w:pPr>
          </w:p>
        </w:tc>
        <w:tc>
          <w:tcPr>
            <w:tcW w:w="1560" w:type="dxa"/>
            <w:noWrap/>
          </w:tcPr>
          <w:p w14:paraId="068A298E"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1</w:t>
            </w:r>
          </w:p>
        </w:tc>
      </w:tr>
      <w:tr w:rsidR="00692504" w:rsidRPr="00692504" w14:paraId="69C7F6FB" w14:textId="77777777" w:rsidTr="002241DB">
        <w:trPr>
          <w:cantSplit/>
          <w:trHeight w:val="302"/>
        </w:trPr>
        <w:tc>
          <w:tcPr>
            <w:tcW w:w="4111" w:type="dxa"/>
          </w:tcPr>
          <w:p w14:paraId="3B2C3A33"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Pension deficit payments</w:t>
            </w:r>
          </w:p>
        </w:tc>
        <w:tc>
          <w:tcPr>
            <w:tcW w:w="1701" w:type="dxa"/>
          </w:tcPr>
          <w:p w14:paraId="2AC199CF"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Do not allocate</w:t>
            </w:r>
          </w:p>
        </w:tc>
        <w:tc>
          <w:tcPr>
            <w:tcW w:w="1417" w:type="dxa"/>
            <w:noWrap/>
          </w:tcPr>
          <w:p w14:paraId="60366786" w14:textId="77777777" w:rsidR="001E75C4" w:rsidRPr="00692504" w:rsidRDefault="001E75C4" w:rsidP="001E75C4">
            <w:pPr>
              <w:keepLines/>
              <w:widowControl w:val="0"/>
              <w:spacing w:after="0" w:line="276" w:lineRule="auto"/>
              <w:jc w:val="right"/>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57.7%</w:t>
            </w:r>
          </w:p>
        </w:tc>
        <w:tc>
          <w:tcPr>
            <w:tcW w:w="1560" w:type="dxa"/>
            <w:noWrap/>
          </w:tcPr>
          <w:p w14:paraId="222E6AE7"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1</w:t>
            </w:r>
          </w:p>
        </w:tc>
      </w:tr>
      <w:tr w:rsidR="00692504" w:rsidRPr="00692504" w14:paraId="33FCFA12" w14:textId="77777777" w:rsidTr="002241DB">
        <w:trPr>
          <w:cantSplit/>
          <w:trHeight w:val="302"/>
        </w:trPr>
        <w:tc>
          <w:tcPr>
            <w:tcW w:w="4111" w:type="dxa"/>
          </w:tcPr>
          <w:p w14:paraId="375AFDEF"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Metering</w:t>
            </w:r>
          </w:p>
        </w:tc>
        <w:tc>
          <w:tcPr>
            <w:tcW w:w="1701" w:type="dxa"/>
          </w:tcPr>
          <w:p w14:paraId="38CC923E"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Do not allocate</w:t>
            </w:r>
          </w:p>
        </w:tc>
        <w:tc>
          <w:tcPr>
            <w:tcW w:w="1417" w:type="dxa"/>
            <w:noWrap/>
          </w:tcPr>
          <w:p w14:paraId="1B1314E4" w14:textId="77777777" w:rsidR="001E75C4" w:rsidRPr="00692504" w:rsidRDefault="001E75C4" w:rsidP="001E75C4">
            <w:pPr>
              <w:widowControl w:val="0"/>
              <w:spacing w:after="0" w:line="276" w:lineRule="auto"/>
              <w:jc w:val="right"/>
              <w:rPr>
                <w:rFonts w:ascii="Times New Roman" w:eastAsia="Times New Roman" w:hAnsi="Times New Roman" w:cs="Times New Roman"/>
                <w:sz w:val="24"/>
              </w:rPr>
            </w:pPr>
          </w:p>
        </w:tc>
        <w:tc>
          <w:tcPr>
            <w:tcW w:w="1560" w:type="dxa"/>
            <w:noWrap/>
          </w:tcPr>
          <w:p w14:paraId="4615236E"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1</w:t>
            </w:r>
          </w:p>
        </w:tc>
      </w:tr>
      <w:tr w:rsidR="00692504" w:rsidRPr="00692504" w14:paraId="60800441" w14:textId="77777777" w:rsidTr="002241DB">
        <w:trPr>
          <w:cantSplit/>
          <w:trHeight w:val="302"/>
        </w:trPr>
        <w:tc>
          <w:tcPr>
            <w:tcW w:w="4111" w:type="dxa"/>
          </w:tcPr>
          <w:p w14:paraId="0B12467B"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Excluded services &amp; de minimis</w:t>
            </w:r>
          </w:p>
        </w:tc>
        <w:tc>
          <w:tcPr>
            <w:tcW w:w="1701" w:type="dxa"/>
          </w:tcPr>
          <w:p w14:paraId="57268A2A"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Do not allocate</w:t>
            </w:r>
          </w:p>
        </w:tc>
        <w:tc>
          <w:tcPr>
            <w:tcW w:w="1417" w:type="dxa"/>
            <w:noWrap/>
          </w:tcPr>
          <w:p w14:paraId="7C8F50E9" w14:textId="77777777" w:rsidR="001E75C4" w:rsidRPr="00692504" w:rsidRDefault="001E75C4" w:rsidP="001E75C4">
            <w:pPr>
              <w:widowControl w:val="0"/>
              <w:spacing w:after="0" w:line="276" w:lineRule="auto"/>
              <w:jc w:val="right"/>
              <w:rPr>
                <w:rFonts w:ascii="Times New Roman" w:eastAsia="Times New Roman" w:hAnsi="Times New Roman" w:cs="Times New Roman"/>
                <w:sz w:val="24"/>
              </w:rPr>
            </w:pPr>
          </w:p>
        </w:tc>
        <w:tc>
          <w:tcPr>
            <w:tcW w:w="1560" w:type="dxa"/>
            <w:noWrap/>
          </w:tcPr>
          <w:p w14:paraId="211FEAD0"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1</w:t>
            </w:r>
          </w:p>
        </w:tc>
      </w:tr>
      <w:tr w:rsidR="00692504" w:rsidRPr="00692504" w14:paraId="078D794B" w14:textId="77777777" w:rsidTr="002241DB">
        <w:trPr>
          <w:cantSplit/>
          <w:trHeight w:val="302"/>
        </w:trPr>
        <w:tc>
          <w:tcPr>
            <w:tcW w:w="4111" w:type="dxa"/>
          </w:tcPr>
          <w:p w14:paraId="2A301186"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Relevant distributed generation (less contributions)</w:t>
            </w:r>
          </w:p>
        </w:tc>
        <w:tc>
          <w:tcPr>
            <w:tcW w:w="1701" w:type="dxa"/>
          </w:tcPr>
          <w:p w14:paraId="111D0857"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Do not allocate</w:t>
            </w:r>
          </w:p>
        </w:tc>
        <w:tc>
          <w:tcPr>
            <w:tcW w:w="1417" w:type="dxa"/>
            <w:noWrap/>
          </w:tcPr>
          <w:p w14:paraId="21D5B019" w14:textId="77777777" w:rsidR="001E75C4" w:rsidRPr="00692504" w:rsidRDefault="001E75C4" w:rsidP="001E75C4">
            <w:pPr>
              <w:widowControl w:val="0"/>
              <w:spacing w:after="0" w:line="276" w:lineRule="auto"/>
              <w:rPr>
                <w:rFonts w:ascii="Times New Roman" w:eastAsia="Times New Roman" w:hAnsi="Times New Roman" w:cs="Times New Roman"/>
                <w:sz w:val="24"/>
              </w:rPr>
            </w:pPr>
          </w:p>
        </w:tc>
        <w:tc>
          <w:tcPr>
            <w:tcW w:w="1560" w:type="dxa"/>
            <w:noWrap/>
          </w:tcPr>
          <w:p w14:paraId="1DD1754B"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1</w:t>
            </w:r>
          </w:p>
        </w:tc>
      </w:tr>
      <w:tr w:rsidR="00692504" w:rsidRPr="00692504" w14:paraId="0FE87ED4" w14:textId="77777777" w:rsidTr="002241DB">
        <w:trPr>
          <w:cantSplit/>
          <w:trHeight w:val="302"/>
        </w:trPr>
        <w:tc>
          <w:tcPr>
            <w:tcW w:w="4111" w:type="dxa"/>
          </w:tcPr>
          <w:p w14:paraId="5972EAD1"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IFI</w:t>
            </w:r>
          </w:p>
        </w:tc>
        <w:tc>
          <w:tcPr>
            <w:tcW w:w="1701" w:type="dxa"/>
          </w:tcPr>
          <w:p w14:paraId="28A73316"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Do not allocate</w:t>
            </w:r>
          </w:p>
        </w:tc>
        <w:tc>
          <w:tcPr>
            <w:tcW w:w="1417" w:type="dxa"/>
            <w:noWrap/>
          </w:tcPr>
          <w:p w14:paraId="315FA0B2" w14:textId="77777777" w:rsidR="001E75C4" w:rsidRPr="00692504" w:rsidRDefault="001E75C4" w:rsidP="001E75C4">
            <w:pPr>
              <w:widowControl w:val="0"/>
              <w:spacing w:after="0" w:line="276" w:lineRule="auto"/>
              <w:rPr>
                <w:rFonts w:ascii="Times New Roman" w:eastAsia="Times New Roman" w:hAnsi="Times New Roman" w:cs="Times New Roman"/>
                <w:sz w:val="24"/>
              </w:rPr>
            </w:pPr>
          </w:p>
        </w:tc>
        <w:tc>
          <w:tcPr>
            <w:tcW w:w="1560" w:type="dxa"/>
            <w:noWrap/>
          </w:tcPr>
          <w:p w14:paraId="3CA48E01"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1</w:t>
            </w:r>
          </w:p>
        </w:tc>
      </w:tr>
      <w:tr w:rsidR="00692504" w:rsidRPr="00692504" w14:paraId="74B3A855" w14:textId="77777777" w:rsidTr="002241DB">
        <w:trPr>
          <w:cantSplit/>
          <w:trHeight w:val="302"/>
        </w:trPr>
        <w:tc>
          <w:tcPr>
            <w:tcW w:w="4111" w:type="dxa"/>
          </w:tcPr>
          <w:p w14:paraId="655642E9"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Disallowed Related Party Margins</w:t>
            </w:r>
          </w:p>
        </w:tc>
        <w:tc>
          <w:tcPr>
            <w:tcW w:w="1701" w:type="dxa"/>
          </w:tcPr>
          <w:p w14:paraId="3951D1D1"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Do not allocate</w:t>
            </w:r>
          </w:p>
        </w:tc>
        <w:tc>
          <w:tcPr>
            <w:tcW w:w="1417" w:type="dxa"/>
            <w:noWrap/>
          </w:tcPr>
          <w:p w14:paraId="12EB0B5B" w14:textId="77777777" w:rsidR="001E75C4" w:rsidRPr="00692504" w:rsidRDefault="001E75C4" w:rsidP="001E75C4">
            <w:pPr>
              <w:widowControl w:val="0"/>
              <w:spacing w:after="0" w:line="276" w:lineRule="auto"/>
              <w:rPr>
                <w:rFonts w:ascii="Times New Roman" w:eastAsia="Times New Roman" w:hAnsi="Times New Roman" w:cs="Times New Roman"/>
                <w:sz w:val="24"/>
              </w:rPr>
            </w:pPr>
          </w:p>
        </w:tc>
        <w:tc>
          <w:tcPr>
            <w:tcW w:w="1560" w:type="dxa"/>
            <w:noWrap/>
          </w:tcPr>
          <w:p w14:paraId="5E1F6006"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1</w:t>
            </w:r>
          </w:p>
        </w:tc>
      </w:tr>
      <w:tr w:rsidR="00692504" w:rsidRPr="00692504" w14:paraId="41341874" w14:textId="77777777" w:rsidTr="002241DB">
        <w:trPr>
          <w:cantSplit/>
          <w:trHeight w:val="302"/>
        </w:trPr>
        <w:tc>
          <w:tcPr>
            <w:tcW w:w="4111" w:type="dxa"/>
          </w:tcPr>
          <w:p w14:paraId="2B4DC322"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Statutory Depreciation</w:t>
            </w:r>
          </w:p>
        </w:tc>
        <w:tc>
          <w:tcPr>
            <w:tcW w:w="1701" w:type="dxa"/>
          </w:tcPr>
          <w:p w14:paraId="6143CBBD"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Do not allocate</w:t>
            </w:r>
          </w:p>
        </w:tc>
        <w:tc>
          <w:tcPr>
            <w:tcW w:w="1417" w:type="dxa"/>
            <w:noWrap/>
          </w:tcPr>
          <w:p w14:paraId="00EBEA14" w14:textId="77777777" w:rsidR="001E75C4" w:rsidRPr="00692504" w:rsidRDefault="001E75C4" w:rsidP="001E75C4">
            <w:pPr>
              <w:widowControl w:val="0"/>
              <w:spacing w:after="0" w:line="276" w:lineRule="auto"/>
              <w:rPr>
                <w:rFonts w:ascii="Times New Roman" w:eastAsia="Times New Roman" w:hAnsi="Times New Roman" w:cs="Times New Roman"/>
                <w:sz w:val="24"/>
              </w:rPr>
            </w:pPr>
          </w:p>
        </w:tc>
        <w:tc>
          <w:tcPr>
            <w:tcW w:w="1560" w:type="dxa"/>
            <w:noWrap/>
          </w:tcPr>
          <w:p w14:paraId="757FC1A0"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1</w:t>
            </w:r>
          </w:p>
        </w:tc>
      </w:tr>
      <w:tr w:rsidR="00692504" w:rsidRPr="00692504" w14:paraId="658EC3B0" w14:textId="77777777" w:rsidTr="002241DB">
        <w:trPr>
          <w:cantSplit/>
          <w:trHeight w:val="302"/>
        </w:trPr>
        <w:tc>
          <w:tcPr>
            <w:tcW w:w="4111" w:type="dxa"/>
          </w:tcPr>
          <w:p w14:paraId="069AECCA"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Network Rates</w:t>
            </w:r>
          </w:p>
        </w:tc>
        <w:tc>
          <w:tcPr>
            <w:tcW w:w="1701" w:type="dxa"/>
          </w:tcPr>
          <w:p w14:paraId="007AC246"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Do not allocate</w:t>
            </w:r>
          </w:p>
        </w:tc>
        <w:tc>
          <w:tcPr>
            <w:tcW w:w="1417" w:type="dxa"/>
            <w:noWrap/>
          </w:tcPr>
          <w:p w14:paraId="007BB673" w14:textId="77777777" w:rsidR="001E75C4" w:rsidRPr="00692504" w:rsidRDefault="001E75C4" w:rsidP="001E75C4">
            <w:pPr>
              <w:widowControl w:val="0"/>
              <w:spacing w:after="0" w:line="276" w:lineRule="auto"/>
              <w:rPr>
                <w:rFonts w:ascii="Times New Roman" w:eastAsia="Times New Roman" w:hAnsi="Times New Roman" w:cs="Times New Roman"/>
                <w:sz w:val="24"/>
              </w:rPr>
            </w:pPr>
          </w:p>
        </w:tc>
        <w:tc>
          <w:tcPr>
            <w:tcW w:w="1560" w:type="dxa"/>
            <w:noWrap/>
          </w:tcPr>
          <w:p w14:paraId="2513040A"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1</w:t>
            </w:r>
          </w:p>
        </w:tc>
      </w:tr>
      <w:tr w:rsidR="00692504" w:rsidRPr="00692504" w14:paraId="0958B06D" w14:textId="77777777" w:rsidTr="002241DB">
        <w:trPr>
          <w:cantSplit/>
          <w:trHeight w:val="302"/>
        </w:trPr>
        <w:tc>
          <w:tcPr>
            <w:tcW w:w="4111" w:type="dxa"/>
          </w:tcPr>
          <w:p w14:paraId="30F63681"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Transmission Exit Charges</w:t>
            </w:r>
          </w:p>
        </w:tc>
        <w:tc>
          <w:tcPr>
            <w:tcW w:w="1701" w:type="dxa"/>
          </w:tcPr>
          <w:p w14:paraId="7095C2E2"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Deduct from revenue</w:t>
            </w:r>
          </w:p>
        </w:tc>
        <w:tc>
          <w:tcPr>
            <w:tcW w:w="1417" w:type="dxa"/>
            <w:noWrap/>
          </w:tcPr>
          <w:p w14:paraId="3C625801" w14:textId="77777777" w:rsidR="001E75C4" w:rsidRPr="00692504" w:rsidRDefault="001E75C4" w:rsidP="001E75C4">
            <w:pPr>
              <w:widowControl w:val="0"/>
              <w:spacing w:after="0" w:line="276" w:lineRule="auto"/>
              <w:rPr>
                <w:rFonts w:ascii="Times New Roman" w:eastAsia="Times New Roman" w:hAnsi="Times New Roman" w:cs="Times New Roman"/>
                <w:sz w:val="24"/>
              </w:rPr>
            </w:pPr>
          </w:p>
        </w:tc>
        <w:tc>
          <w:tcPr>
            <w:tcW w:w="1560" w:type="dxa"/>
            <w:noWrap/>
          </w:tcPr>
          <w:p w14:paraId="23D6FA9A"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1</w:t>
            </w:r>
          </w:p>
        </w:tc>
      </w:tr>
      <w:tr w:rsidR="00692504" w:rsidRPr="00692504" w14:paraId="1B178A45" w14:textId="77777777" w:rsidTr="002241DB">
        <w:trPr>
          <w:cantSplit/>
          <w:trHeight w:val="302"/>
        </w:trPr>
        <w:tc>
          <w:tcPr>
            <w:tcW w:w="4111" w:type="dxa"/>
          </w:tcPr>
          <w:p w14:paraId="2A750E34"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 xml:space="preserve">Pension deficit repair payments by related parties </w:t>
            </w:r>
          </w:p>
        </w:tc>
        <w:tc>
          <w:tcPr>
            <w:tcW w:w="1701" w:type="dxa"/>
          </w:tcPr>
          <w:p w14:paraId="67AEBB1A"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Do not allocate</w:t>
            </w:r>
          </w:p>
        </w:tc>
        <w:tc>
          <w:tcPr>
            <w:tcW w:w="1417" w:type="dxa"/>
            <w:noWrap/>
          </w:tcPr>
          <w:p w14:paraId="354CC8F6" w14:textId="77777777" w:rsidR="001E75C4" w:rsidRPr="00692504" w:rsidRDefault="001E75C4" w:rsidP="001E75C4">
            <w:pPr>
              <w:widowControl w:val="0"/>
              <w:spacing w:after="0" w:line="276" w:lineRule="auto"/>
              <w:outlineLvl w:val="0"/>
              <w:rPr>
                <w:rFonts w:ascii="Times New Roman" w:eastAsia="Times New Roman" w:hAnsi="Times New Roman" w:cs="Times New Roman"/>
                <w:sz w:val="24"/>
              </w:rPr>
            </w:pPr>
          </w:p>
        </w:tc>
        <w:tc>
          <w:tcPr>
            <w:tcW w:w="1560" w:type="dxa"/>
            <w:noWrap/>
          </w:tcPr>
          <w:p w14:paraId="5DC64A26"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1</w:t>
            </w:r>
          </w:p>
        </w:tc>
      </w:tr>
      <w:tr w:rsidR="001E75C4" w:rsidRPr="00692504" w14:paraId="0898C2C9" w14:textId="77777777" w:rsidTr="002241DB">
        <w:trPr>
          <w:cantSplit/>
          <w:trHeight w:val="302"/>
        </w:trPr>
        <w:tc>
          <w:tcPr>
            <w:tcW w:w="4111" w:type="dxa"/>
          </w:tcPr>
          <w:p w14:paraId="71203335"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 xml:space="preserve">Non activity costs and reconciling amounts </w:t>
            </w:r>
          </w:p>
        </w:tc>
        <w:tc>
          <w:tcPr>
            <w:tcW w:w="1701" w:type="dxa"/>
          </w:tcPr>
          <w:p w14:paraId="7B5976A8"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Do not allocate</w:t>
            </w:r>
          </w:p>
        </w:tc>
        <w:tc>
          <w:tcPr>
            <w:tcW w:w="1417" w:type="dxa"/>
            <w:noWrap/>
          </w:tcPr>
          <w:p w14:paraId="3229F55B" w14:textId="77777777" w:rsidR="001E75C4" w:rsidRPr="00692504" w:rsidRDefault="001E75C4" w:rsidP="001E75C4">
            <w:pPr>
              <w:widowControl w:val="0"/>
              <w:spacing w:after="0" w:line="276" w:lineRule="auto"/>
              <w:rPr>
                <w:rFonts w:ascii="Times New Roman" w:eastAsia="Times New Roman" w:hAnsi="Times New Roman" w:cs="Times New Roman"/>
                <w:sz w:val="24"/>
              </w:rPr>
            </w:pPr>
          </w:p>
        </w:tc>
        <w:tc>
          <w:tcPr>
            <w:tcW w:w="1560" w:type="dxa"/>
            <w:noWrap/>
          </w:tcPr>
          <w:p w14:paraId="0EB6744F"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1</w:t>
            </w:r>
          </w:p>
        </w:tc>
      </w:tr>
    </w:tbl>
    <w:p w14:paraId="67754274" w14:textId="77777777" w:rsidR="001E75C4" w:rsidRPr="00692504" w:rsidRDefault="001E75C4" w:rsidP="001E75C4">
      <w:pPr>
        <w:spacing w:before="120" w:after="120" w:line="360" w:lineRule="auto"/>
        <w:jc w:val="both"/>
        <w:outlineLvl w:val="6"/>
        <w:rPr>
          <w:rFonts w:ascii="Times New Roman" w:eastAsia="Times New Roman" w:hAnsi="Times New Roman" w:cs="Times New Roman"/>
          <w:sz w:val="24"/>
          <w:szCs w:val="24"/>
        </w:rPr>
      </w:pPr>
    </w:p>
    <w:p w14:paraId="18834724" w14:textId="77777777" w:rsidR="001E75C4" w:rsidRPr="00692504" w:rsidRDefault="001E75C4" w:rsidP="001E75C4">
      <w:pPr>
        <w:numPr>
          <w:ilvl w:val="0"/>
          <w:numId w:val="2"/>
        </w:numPr>
        <w:spacing w:after="20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 xml:space="preserve">For the categories of expenditure for which the table reports “MEAV” under “the column “Allocation key”, the DNO Party allocates the difference between total and allocated operating expenditure on the basis of an estimate of modern equivalent asset </w:t>
      </w:r>
      <w:r w:rsidRPr="00692504">
        <w:rPr>
          <w:rFonts w:ascii="Times New Roman" w:eastAsia="Times New Roman" w:hAnsi="Times New Roman" w:cs="Times New Roman"/>
          <w:sz w:val="24"/>
          <w:szCs w:val="24"/>
        </w:rPr>
        <w:lastRenderedPageBreak/>
        <w:t>value by network level. Estimated gross modern equivalent asset values used for this purpose are derived from asset counts and gross modern equivalent asset values (replacement costs) for various asset types. The DNO Party maps assets to network levels using the mapping shown in the table in paragraph 12 (Mapping of assets to network levels), and calculates the share of MEAV allocated to each of the network levels.</w:t>
      </w:r>
    </w:p>
    <w:p w14:paraId="7F4CF23C" w14:textId="77777777" w:rsidR="001E75C4" w:rsidRPr="00692504" w:rsidRDefault="001E75C4" w:rsidP="001E75C4">
      <w:pPr>
        <w:numPr>
          <w:ilvl w:val="0"/>
          <w:numId w:val="2"/>
        </w:numPr>
        <w:spacing w:after="200" w:line="360" w:lineRule="auto"/>
        <w:ind w:hanging="720"/>
        <w:jc w:val="both"/>
        <w:outlineLvl w:val="6"/>
        <w:rPr>
          <w:rFonts w:ascii="Times New Roman" w:eastAsia="Times New Roman" w:hAnsi="Times New Roman" w:cs="Times New Roman"/>
          <w:bCs/>
          <w:sz w:val="24"/>
          <w:szCs w:val="24"/>
        </w:rPr>
      </w:pPr>
      <w:r w:rsidRPr="00692504">
        <w:rPr>
          <w:rFonts w:ascii="Times New Roman" w:eastAsia="Times New Roman" w:hAnsi="Times New Roman" w:cs="Times New Roman"/>
          <w:sz w:val="24"/>
          <w:szCs w:val="24"/>
        </w:rPr>
        <w:t>For the calculation of discount percentages used in Schedule 16 only, the estimated gross modern equivalent asset value at the EHV and 132kV network level is adjusted by multiplying it by the EHV Reduction Ratio. The EHV Reduction Ratio is a factor applied to the EHV network drivers that reduces the allocation of costs to the EHV network level to account for revenues recovered from EDCM Connectees.  The "</w:t>
      </w:r>
      <w:r w:rsidRPr="00692504">
        <w:rPr>
          <w:rFonts w:ascii="Times New Roman" w:eastAsia="Times New Roman" w:hAnsi="Times New Roman" w:cs="Times New Roman"/>
          <w:b/>
          <w:sz w:val="24"/>
          <w:szCs w:val="24"/>
        </w:rPr>
        <w:t>EHV Reduction Ratio</w:t>
      </w:r>
      <w:r w:rsidRPr="00692504">
        <w:rPr>
          <w:rFonts w:ascii="Times New Roman" w:eastAsia="Times New Roman" w:hAnsi="Times New Roman" w:cs="Times New Roman"/>
          <w:sz w:val="24"/>
          <w:szCs w:val="24"/>
        </w:rPr>
        <w:t>" is calculated as follows:</w:t>
      </w:r>
    </w:p>
    <w:p w14:paraId="45F5F6E9" w14:textId="77777777" w:rsidR="001E75C4" w:rsidRPr="00692504" w:rsidRDefault="001E75C4" w:rsidP="001E75C4">
      <w:pPr>
        <w:spacing w:after="200" w:line="360" w:lineRule="auto"/>
        <w:ind w:left="720"/>
        <w:jc w:val="both"/>
        <w:rPr>
          <w:rFonts w:ascii="Times New Roman" w:eastAsia="Times New Roman" w:hAnsi="Times New Roman" w:cs="Times New Roman"/>
          <w:bCs/>
          <w:i/>
          <w:sz w:val="24"/>
        </w:rPr>
      </w:pPr>
      <w:r w:rsidRPr="00692504">
        <w:rPr>
          <w:rFonts w:ascii="Times New Roman" w:eastAsia="Times New Roman" w:hAnsi="Times New Roman" w:cs="Times New Roman"/>
          <w:bCs/>
          <w:i/>
          <w:sz w:val="24"/>
        </w:rPr>
        <w:t>[EHV Reduction Rate] = [EHV and 132kV assets in the CDCM model] / ([EHV and 132kV assets in the CDCM model] + [All notional assets in the EDCM model])</w:t>
      </w:r>
    </w:p>
    <w:p w14:paraId="080E2017" w14:textId="77777777" w:rsidR="001E75C4" w:rsidRPr="00692504" w:rsidRDefault="001E75C4" w:rsidP="001E75C4">
      <w:pPr>
        <w:spacing w:after="200" w:line="360" w:lineRule="auto"/>
        <w:ind w:left="709"/>
        <w:jc w:val="both"/>
        <w:rPr>
          <w:rFonts w:ascii="Times New Roman" w:eastAsia="Times New Roman" w:hAnsi="Times New Roman" w:cs="Times New Roman"/>
          <w:bCs/>
          <w:sz w:val="24"/>
          <w:szCs w:val="24"/>
        </w:rPr>
      </w:pPr>
      <w:r w:rsidRPr="00692504">
        <w:rPr>
          <w:rFonts w:ascii="Times New Roman" w:eastAsia="Times New Roman" w:hAnsi="Times New Roman" w:cs="Times New Roman"/>
          <w:bCs/>
          <w:sz w:val="24"/>
          <w:szCs w:val="24"/>
        </w:rPr>
        <w:t>Where:</w:t>
      </w:r>
    </w:p>
    <w:p w14:paraId="20F1C4DC" w14:textId="77777777" w:rsidR="001E75C4" w:rsidRPr="00692504" w:rsidRDefault="001E75C4" w:rsidP="001E75C4">
      <w:pPr>
        <w:spacing w:after="200" w:line="360" w:lineRule="auto"/>
        <w:ind w:left="864"/>
        <w:jc w:val="both"/>
        <w:rPr>
          <w:rFonts w:ascii="Times New Roman" w:eastAsia="Times New Roman" w:hAnsi="Times New Roman" w:cs="Times New Roman"/>
          <w:bCs/>
          <w:sz w:val="24"/>
          <w:szCs w:val="24"/>
        </w:rPr>
      </w:pPr>
      <w:r w:rsidRPr="00692504">
        <w:rPr>
          <w:rFonts w:ascii="Times New Roman" w:eastAsia="Times New Roman" w:hAnsi="Times New Roman" w:cs="Times New Roman"/>
          <w:b/>
          <w:bCs/>
          <w:i/>
          <w:sz w:val="24"/>
          <w:szCs w:val="24"/>
        </w:rPr>
        <w:t xml:space="preserve">EHV and 132kV assets in the CDCM model </w:t>
      </w:r>
      <w:r w:rsidRPr="00692504">
        <w:rPr>
          <w:rFonts w:ascii="Times New Roman" w:eastAsia="Times New Roman" w:hAnsi="Times New Roman" w:cs="Times New Roman"/>
          <w:bCs/>
          <w:sz w:val="24"/>
          <w:szCs w:val="24"/>
        </w:rPr>
        <w:t>= the sum of the notional values in £ of the EHV assets in the CDCM model, namely 132kV, 132kV/EHV, EHV, EHV/HV, and 132kV/HV assets; and</w:t>
      </w:r>
    </w:p>
    <w:p w14:paraId="7619EFBB" w14:textId="77777777" w:rsidR="001E75C4" w:rsidRPr="00692504" w:rsidRDefault="001E75C4" w:rsidP="001E75C4">
      <w:pPr>
        <w:spacing w:after="200" w:line="360" w:lineRule="auto"/>
        <w:ind w:left="864"/>
        <w:jc w:val="both"/>
        <w:rPr>
          <w:rFonts w:ascii="Times New Roman" w:eastAsia="Times New Roman" w:hAnsi="Times New Roman" w:cs="Times New Roman"/>
          <w:bCs/>
          <w:sz w:val="24"/>
          <w:szCs w:val="24"/>
        </w:rPr>
      </w:pPr>
      <w:r w:rsidRPr="00692504">
        <w:rPr>
          <w:rFonts w:ascii="Times New Roman" w:eastAsia="Times New Roman" w:hAnsi="Times New Roman" w:cs="Times New Roman"/>
          <w:b/>
          <w:bCs/>
          <w:i/>
          <w:sz w:val="24"/>
          <w:szCs w:val="24"/>
        </w:rPr>
        <w:t>all notional assets in the EDCM model</w:t>
      </w:r>
      <w:r w:rsidRPr="00692504">
        <w:rPr>
          <w:rFonts w:ascii="Times New Roman" w:eastAsia="Times New Roman" w:hAnsi="Times New Roman" w:cs="Times New Roman"/>
          <w:bCs/>
          <w:sz w:val="24"/>
          <w:szCs w:val="24"/>
        </w:rPr>
        <w:t xml:space="preserve"> = the total notional value in £ of the assets as described in paragraph 4(e) above.</w:t>
      </w:r>
    </w:p>
    <w:p w14:paraId="5C0EC188" w14:textId="77777777" w:rsidR="001E75C4" w:rsidRPr="00692504" w:rsidRDefault="001E75C4" w:rsidP="001E75C4">
      <w:pPr>
        <w:numPr>
          <w:ilvl w:val="0"/>
          <w:numId w:val="2"/>
        </w:numPr>
        <w:spacing w:after="20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For each network level, the DNO Party calculates a category of operating costs called “</w:t>
      </w:r>
      <w:r w:rsidRPr="00692504">
        <w:rPr>
          <w:rFonts w:ascii="Times New Roman" w:eastAsia="Times New Roman" w:hAnsi="Times New Roman" w:cs="Times New Roman"/>
          <w:b/>
          <w:i/>
          <w:sz w:val="24"/>
          <w:szCs w:val="24"/>
        </w:rPr>
        <w:t>Load related new connections &amp; reinforcement (net of contributions)</w:t>
      </w:r>
      <w:r w:rsidRPr="00692504">
        <w:rPr>
          <w:rFonts w:ascii="Times New Roman" w:eastAsia="Times New Roman" w:hAnsi="Times New Roman" w:cs="Times New Roman"/>
          <w:sz w:val="24"/>
          <w:szCs w:val="24"/>
        </w:rPr>
        <w:t>” as the sum of the following elements:</w:t>
      </w:r>
    </w:p>
    <w:p w14:paraId="3D236E20" w14:textId="77777777" w:rsidR="001E75C4" w:rsidRPr="00692504" w:rsidRDefault="001E75C4" w:rsidP="001E75C4">
      <w:pPr>
        <w:numPr>
          <w:ilvl w:val="1"/>
          <w:numId w:val="2"/>
        </w:numPr>
        <w:spacing w:after="200" w:line="360" w:lineRule="auto"/>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 xml:space="preserve">General reinforcement costs reported in table 2.4 of the 2007/2008 RRP. These are reported by network level. The amount related to the HV system is allocated entirely to the HV network level. No allocation is made for the HV/LV network level. </w:t>
      </w:r>
    </w:p>
    <w:p w14:paraId="134494CC" w14:textId="77777777" w:rsidR="001E75C4" w:rsidRPr="00692504" w:rsidRDefault="001E75C4" w:rsidP="001E75C4">
      <w:pPr>
        <w:numPr>
          <w:ilvl w:val="1"/>
          <w:numId w:val="2"/>
        </w:numPr>
        <w:spacing w:after="200" w:line="360" w:lineRule="auto"/>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 xml:space="preserve">[“New connections &amp; customer specific reinforcement” less “Customer contributions (directs) for connections” for connections at each network level aggregated over the period 2005/2006 to 2014/2015], and divided by 10. Both </w:t>
      </w:r>
      <w:r w:rsidRPr="00692504">
        <w:rPr>
          <w:rFonts w:ascii="Times New Roman" w:eastAsia="Times New Roman" w:hAnsi="Times New Roman" w:cs="Times New Roman"/>
          <w:sz w:val="24"/>
          <w:szCs w:val="24"/>
        </w:rPr>
        <w:lastRenderedPageBreak/>
        <w:t xml:space="preserve">sets of numbers are reported for each network level in the FBPQ (worksheet LR1). No allocation is made for the HV/LV network level. If this element is negative for any network level, it is replaced by zero for that network level.  </w:t>
      </w:r>
    </w:p>
    <w:p w14:paraId="490D2169" w14:textId="77777777" w:rsidR="001E75C4" w:rsidRPr="00692504" w:rsidRDefault="001E75C4" w:rsidP="001E75C4">
      <w:pPr>
        <w:numPr>
          <w:ilvl w:val="0"/>
          <w:numId w:val="2"/>
        </w:numPr>
        <w:spacing w:after="20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 xml:space="preserve">The DNO Party adjusts the operating costs allocated to each network level - equal to the sum of the operating costs already allocated to network levels in the 2007/2008 RRP and the operating costs allocated in line with the previous paragraphs - by multiplying, for each operating cost category, the allocated cost by [one minus the relevant capitalisation percentage specified in the table in paragraph 6 (Allocation rules)].  </w:t>
      </w:r>
    </w:p>
    <w:p w14:paraId="17C7A80B" w14:textId="77777777" w:rsidR="001E75C4" w:rsidRPr="00692504" w:rsidRDefault="001E75C4" w:rsidP="001E75C4">
      <w:pPr>
        <w:numPr>
          <w:ilvl w:val="0"/>
          <w:numId w:val="2"/>
        </w:numPr>
        <w:spacing w:after="20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On the basis of summing this adjusted allocation of operating costs across cost categories for each network level, the DNO Party calculates the share of operating costs of each network level. These are denoted as "</w:t>
      </w:r>
      <w:r w:rsidRPr="00692504">
        <w:rPr>
          <w:rFonts w:ascii="Times New Roman" w:eastAsia="Times New Roman" w:hAnsi="Times New Roman" w:cs="Times New Roman"/>
          <w:b/>
          <w:sz w:val="24"/>
          <w:szCs w:val="24"/>
        </w:rPr>
        <w:t>Expensed proportions</w:t>
      </w:r>
      <w:r w:rsidRPr="00692504">
        <w:rPr>
          <w:rFonts w:ascii="Times New Roman" w:eastAsia="Times New Roman" w:hAnsi="Times New Roman" w:cs="Times New Roman"/>
          <w:sz w:val="24"/>
          <w:szCs w:val="24"/>
        </w:rPr>
        <w:t>".</w:t>
      </w:r>
    </w:p>
    <w:p w14:paraId="61865AE0" w14:textId="77777777" w:rsidR="001E75C4" w:rsidRPr="00692504" w:rsidRDefault="001E75C4" w:rsidP="001E75C4">
      <w:pPr>
        <w:numPr>
          <w:ilvl w:val="0"/>
          <w:numId w:val="2"/>
        </w:numPr>
        <w:spacing w:after="20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Transmission exit charges are not allocated to any of the voltage tiers. These charges are deducted from the allowed revenue.</w:t>
      </w:r>
    </w:p>
    <w:p w14:paraId="7A593C02" w14:textId="77777777" w:rsidR="001E75C4" w:rsidRPr="00692504" w:rsidRDefault="001E75C4" w:rsidP="001E75C4">
      <w:pPr>
        <w:keepNext/>
        <w:spacing w:after="200" w:line="360" w:lineRule="auto"/>
        <w:jc w:val="both"/>
        <w:rPr>
          <w:rFonts w:ascii="Times New Roman" w:eastAsia="Times New Roman" w:hAnsi="Times New Roman" w:cs="Times New Roman"/>
          <w:bCs/>
          <w:sz w:val="24"/>
          <w:szCs w:val="24"/>
        </w:rPr>
      </w:pPr>
      <w:r w:rsidRPr="00692504">
        <w:rPr>
          <w:rFonts w:ascii="Times New Roman" w:eastAsia="Times New Roman" w:hAnsi="Times New Roman" w:cs="Times New Roman"/>
          <w:b/>
          <w:bCs/>
          <w:sz w:val="24"/>
          <w:szCs w:val="24"/>
        </w:rPr>
        <w:t>Table: Mapping of assets to network levels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6"/>
        <w:gridCol w:w="2493"/>
      </w:tblGrid>
      <w:tr w:rsidR="00692504" w:rsidRPr="00692504" w14:paraId="4C9A68E2" w14:textId="77777777" w:rsidTr="002241DB">
        <w:trPr>
          <w:cantSplit/>
          <w:trHeight w:val="300"/>
        </w:trPr>
        <w:tc>
          <w:tcPr>
            <w:tcW w:w="5868" w:type="dxa"/>
            <w:noWrap/>
          </w:tcPr>
          <w:p w14:paraId="4C600380"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b/>
                <w:sz w:val="24"/>
              </w:rPr>
            </w:pPr>
            <w:r w:rsidRPr="00692504">
              <w:rPr>
                <w:rFonts w:ascii="Times New Roman" w:eastAsia="Times New Roman" w:hAnsi="Times New Roman" w:cs="Times New Roman"/>
                <w:b/>
                <w:sz w:val="24"/>
              </w:rPr>
              <w:t>Asset</w:t>
            </w:r>
          </w:p>
        </w:tc>
        <w:tc>
          <w:tcPr>
            <w:tcW w:w="2560" w:type="dxa"/>
            <w:noWrap/>
          </w:tcPr>
          <w:p w14:paraId="1A731933"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b/>
                <w:sz w:val="24"/>
              </w:rPr>
            </w:pPr>
            <w:r w:rsidRPr="00692504">
              <w:rPr>
                <w:rFonts w:ascii="Times New Roman" w:eastAsia="Times New Roman" w:hAnsi="Times New Roman" w:cs="Times New Roman"/>
                <w:b/>
                <w:sz w:val="24"/>
              </w:rPr>
              <w:t>Network level</w:t>
            </w:r>
          </w:p>
        </w:tc>
      </w:tr>
      <w:tr w:rsidR="00692504" w:rsidRPr="00692504" w14:paraId="28C7E978" w14:textId="77777777" w:rsidTr="002241DB">
        <w:trPr>
          <w:cantSplit/>
          <w:trHeight w:val="300"/>
        </w:trPr>
        <w:tc>
          <w:tcPr>
            <w:tcW w:w="5868" w:type="dxa"/>
            <w:noWrap/>
          </w:tcPr>
          <w:p w14:paraId="5AB67826"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LV mains overhead lines</w:t>
            </w:r>
          </w:p>
        </w:tc>
        <w:tc>
          <w:tcPr>
            <w:tcW w:w="2560" w:type="dxa"/>
            <w:noWrap/>
          </w:tcPr>
          <w:p w14:paraId="252C1FAD"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LV mains</w:t>
            </w:r>
          </w:p>
        </w:tc>
      </w:tr>
      <w:tr w:rsidR="00692504" w:rsidRPr="00692504" w14:paraId="1B8834DA" w14:textId="77777777" w:rsidTr="002241DB">
        <w:trPr>
          <w:cantSplit/>
          <w:trHeight w:val="300"/>
        </w:trPr>
        <w:tc>
          <w:tcPr>
            <w:tcW w:w="5868" w:type="dxa"/>
            <w:noWrap/>
          </w:tcPr>
          <w:p w14:paraId="18546E39"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LV services overhead lines</w:t>
            </w:r>
          </w:p>
        </w:tc>
        <w:tc>
          <w:tcPr>
            <w:tcW w:w="2560" w:type="dxa"/>
            <w:noWrap/>
          </w:tcPr>
          <w:p w14:paraId="7A153B13"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LV services</w:t>
            </w:r>
          </w:p>
        </w:tc>
      </w:tr>
      <w:tr w:rsidR="00692504" w:rsidRPr="00692504" w14:paraId="175D0BCD" w14:textId="77777777" w:rsidTr="002241DB">
        <w:trPr>
          <w:cantSplit/>
          <w:trHeight w:val="300"/>
        </w:trPr>
        <w:tc>
          <w:tcPr>
            <w:tcW w:w="5868" w:type="dxa"/>
            <w:noWrap/>
          </w:tcPr>
          <w:p w14:paraId="536046DE"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 xml:space="preserve">LV overhead support </w:t>
            </w:r>
          </w:p>
        </w:tc>
        <w:tc>
          <w:tcPr>
            <w:tcW w:w="2560" w:type="dxa"/>
            <w:noWrap/>
          </w:tcPr>
          <w:p w14:paraId="2F8B8AEA"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LV mains</w:t>
            </w:r>
          </w:p>
        </w:tc>
      </w:tr>
      <w:tr w:rsidR="00692504" w:rsidRPr="00692504" w14:paraId="11B6A101" w14:textId="77777777" w:rsidTr="002241DB">
        <w:trPr>
          <w:cantSplit/>
          <w:trHeight w:val="300"/>
        </w:trPr>
        <w:tc>
          <w:tcPr>
            <w:tcW w:w="5868" w:type="dxa"/>
            <w:noWrap/>
          </w:tcPr>
          <w:p w14:paraId="679A7450"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 xml:space="preserve">LV mains underground cable, consac </w:t>
            </w:r>
          </w:p>
        </w:tc>
        <w:tc>
          <w:tcPr>
            <w:tcW w:w="2560" w:type="dxa"/>
            <w:noWrap/>
          </w:tcPr>
          <w:p w14:paraId="2B6D0DC9"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LV mains</w:t>
            </w:r>
          </w:p>
        </w:tc>
      </w:tr>
      <w:tr w:rsidR="00692504" w:rsidRPr="00692504" w14:paraId="6BF41746" w14:textId="77777777" w:rsidTr="002241DB">
        <w:trPr>
          <w:cantSplit/>
          <w:trHeight w:val="300"/>
        </w:trPr>
        <w:tc>
          <w:tcPr>
            <w:tcW w:w="5868" w:type="dxa"/>
            <w:noWrap/>
          </w:tcPr>
          <w:p w14:paraId="264B53B2"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LV mains underground cable, plastic</w:t>
            </w:r>
          </w:p>
        </w:tc>
        <w:tc>
          <w:tcPr>
            <w:tcW w:w="2560" w:type="dxa"/>
            <w:noWrap/>
          </w:tcPr>
          <w:p w14:paraId="32D68D36"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LV mains</w:t>
            </w:r>
          </w:p>
        </w:tc>
      </w:tr>
      <w:tr w:rsidR="00692504" w:rsidRPr="00692504" w14:paraId="614203B7" w14:textId="77777777" w:rsidTr="002241DB">
        <w:trPr>
          <w:cantSplit/>
          <w:trHeight w:val="300"/>
        </w:trPr>
        <w:tc>
          <w:tcPr>
            <w:tcW w:w="5868" w:type="dxa"/>
            <w:noWrap/>
          </w:tcPr>
          <w:p w14:paraId="0E2DBD49"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LV mains underground cable, paper</w:t>
            </w:r>
          </w:p>
        </w:tc>
        <w:tc>
          <w:tcPr>
            <w:tcW w:w="2560" w:type="dxa"/>
            <w:noWrap/>
          </w:tcPr>
          <w:p w14:paraId="0BC35FE1"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LV mains</w:t>
            </w:r>
          </w:p>
        </w:tc>
      </w:tr>
      <w:tr w:rsidR="00692504" w:rsidRPr="00692504" w14:paraId="5C74C4DE" w14:textId="77777777" w:rsidTr="002241DB">
        <w:trPr>
          <w:cantSplit/>
          <w:trHeight w:val="300"/>
        </w:trPr>
        <w:tc>
          <w:tcPr>
            <w:tcW w:w="5868" w:type="dxa"/>
            <w:noWrap/>
          </w:tcPr>
          <w:p w14:paraId="3C958089"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 xml:space="preserve">LV services underground cable </w:t>
            </w:r>
          </w:p>
        </w:tc>
        <w:tc>
          <w:tcPr>
            <w:tcW w:w="2560" w:type="dxa"/>
            <w:noWrap/>
          </w:tcPr>
          <w:p w14:paraId="4E70E7AD"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LV services</w:t>
            </w:r>
          </w:p>
        </w:tc>
      </w:tr>
      <w:tr w:rsidR="00692504" w:rsidRPr="00692504" w14:paraId="4FA667F2" w14:textId="77777777" w:rsidTr="002241DB">
        <w:trPr>
          <w:cantSplit/>
          <w:trHeight w:val="300"/>
        </w:trPr>
        <w:tc>
          <w:tcPr>
            <w:tcW w:w="5868" w:type="dxa"/>
            <w:noWrap/>
          </w:tcPr>
          <w:p w14:paraId="06B15D81"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LV pillar, indoors</w:t>
            </w:r>
          </w:p>
        </w:tc>
        <w:tc>
          <w:tcPr>
            <w:tcW w:w="2560" w:type="dxa"/>
            <w:noWrap/>
          </w:tcPr>
          <w:p w14:paraId="5D5CE412"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LV mains</w:t>
            </w:r>
          </w:p>
        </w:tc>
      </w:tr>
      <w:tr w:rsidR="00692504" w:rsidRPr="00692504" w14:paraId="28C789FA" w14:textId="77777777" w:rsidTr="002241DB">
        <w:trPr>
          <w:cantSplit/>
          <w:trHeight w:val="300"/>
        </w:trPr>
        <w:tc>
          <w:tcPr>
            <w:tcW w:w="5868" w:type="dxa"/>
            <w:noWrap/>
          </w:tcPr>
          <w:p w14:paraId="3DEE8DD9"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 xml:space="preserve">LV pillar, outdoors </w:t>
            </w:r>
          </w:p>
        </w:tc>
        <w:tc>
          <w:tcPr>
            <w:tcW w:w="2560" w:type="dxa"/>
            <w:noWrap/>
          </w:tcPr>
          <w:p w14:paraId="03C49CFF"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LV mains</w:t>
            </w:r>
          </w:p>
        </w:tc>
      </w:tr>
      <w:tr w:rsidR="00692504" w:rsidRPr="00692504" w14:paraId="0EF61152" w14:textId="77777777" w:rsidTr="002241DB">
        <w:trPr>
          <w:cantSplit/>
          <w:trHeight w:val="300"/>
        </w:trPr>
        <w:tc>
          <w:tcPr>
            <w:tcW w:w="5868" w:type="dxa"/>
            <w:noWrap/>
          </w:tcPr>
          <w:p w14:paraId="0A04FD29"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LV board, wall-mounted</w:t>
            </w:r>
          </w:p>
        </w:tc>
        <w:tc>
          <w:tcPr>
            <w:tcW w:w="2560" w:type="dxa"/>
            <w:noWrap/>
          </w:tcPr>
          <w:p w14:paraId="7C70D05A"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LV mains</w:t>
            </w:r>
          </w:p>
        </w:tc>
      </w:tr>
      <w:tr w:rsidR="00692504" w:rsidRPr="00692504" w14:paraId="63C47BD6" w14:textId="77777777" w:rsidTr="002241DB">
        <w:trPr>
          <w:cantSplit/>
          <w:trHeight w:val="300"/>
        </w:trPr>
        <w:tc>
          <w:tcPr>
            <w:tcW w:w="5868" w:type="dxa"/>
            <w:noWrap/>
          </w:tcPr>
          <w:p w14:paraId="11033DC0"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LV board, underground</w:t>
            </w:r>
          </w:p>
        </w:tc>
        <w:tc>
          <w:tcPr>
            <w:tcW w:w="2560" w:type="dxa"/>
            <w:noWrap/>
          </w:tcPr>
          <w:p w14:paraId="4464A2C0"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LV mains</w:t>
            </w:r>
          </w:p>
        </w:tc>
      </w:tr>
      <w:tr w:rsidR="00692504" w:rsidRPr="00692504" w14:paraId="7667F9A1" w14:textId="77777777" w:rsidTr="002241DB">
        <w:trPr>
          <w:cantSplit/>
          <w:trHeight w:val="300"/>
        </w:trPr>
        <w:tc>
          <w:tcPr>
            <w:tcW w:w="5868" w:type="dxa"/>
            <w:noWrap/>
          </w:tcPr>
          <w:p w14:paraId="03CFA3A7"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LV fuses, pole-mounted</w:t>
            </w:r>
          </w:p>
        </w:tc>
        <w:tc>
          <w:tcPr>
            <w:tcW w:w="2560" w:type="dxa"/>
            <w:noWrap/>
          </w:tcPr>
          <w:p w14:paraId="4FC5E827"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LV mains</w:t>
            </w:r>
          </w:p>
        </w:tc>
      </w:tr>
      <w:tr w:rsidR="00692504" w:rsidRPr="00692504" w14:paraId="78B1FC7E" w14:textId="77777777" w:rsidTr="002241DB">
        <w:trPr>
          <w:cantSplit/>
          <w:trHeight w:val="300"/>
        </w:trPr>
        <w:tc>
          <w:tcPr>
            <w:tcW w:w="5868" w:type="dxa"/>
            <w:noWrap/>
          </w:tcPr>
          <w:p w14:paraId="0DE0910C"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LV fuses, tower-mounted</w:t>
            </w:r>
          </w:p>
        </w:tc>
        <w:tc>
          <w:tcPr>
            <w:tcW w:w="2560" w:type="dxa"/>
            <w:noWrap/>
          </w:tcPr>
          <w:p w14:paraId="7B294110"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LV mains</w:t>
            </w:r>
          </w:p>
        </w:tc>
      </w:tr>
      <w:tr w:rsidR="00692504" w:rsidRPr="00692504" w14:paraId="516208E8" w14:textId="77777777" w:rsidTr="002241DB">
        <w:trPr>
          <w:cantSplit/>
          <w:trHeight w:val="300"/>
        </w:trPr>
        <w:tc>
          <w:tcPr>
            <w:tcW w:w="5868" w:type="dxa"/>
            <w:noWrap/>
          </w:tcPr>
          <w:p w14:paraId="5F306D60"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6.6/11 kV overhead line, open</w:t>
            </w:r>
          </w:p>
        </w:tc>
        <w:tc>
          <w:tcPr>
            <w:tcW w:w="2560" w:type="dxa"/>
            <w:noWrap/>
          </w:tcPr>
          <w:p w14:paraId="5FE0E29A"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HV</w:t>
            </w:r>
          </w:p>
        </w:tc>
      </w:tr>
      <w:tr w:rsidR="00692504" w:rsidRPr="00692504" w14:paraId="0B501D92" w14:textId="77777777" w:rsidTr="002241DB">
        <w:trPr>
          <w:cantSplit/>
          <w:trHeight w:val="300"/>
        </w:trPr>
        <w:tc>
          <w:tcPr>
            <w:tcW w:w="5868" w:type="dxa"/>
            <w:noWrap/>
          </w:tcPr>
          <w:p w14:paraId="38FC99C1"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6.6/11 kV overhead line, covered</w:t>
            </w:r>
          </w:p>
        </w:tc>
        <w:tc>
          <w:tcPr>
            <w:tcW w:w="2560" w:type="dxa"/>
            <w:noWrap/>
          </w:tcPr>
          <w:p w14:paraId="4DA3430D"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HV</w:t>
            </w:r>
          </w:p>
        </w:tc>
      </w:tr>
      <w:tr w:rsidR="00692504" w:rsidRPr="00692504" w14:paraId="325D5D31" w14:textId="77777777" w:rsidTr="002241DB">
        <w:trPr>
          <w:cantSplit/>
          <w:trHeight w:val="300"/>
        </w:trPr>
        <w:tc>
          <w:tcPr>
            <w:tcW w:w="5868" w:type="dxa"/>
            <w:noWrap/>
          </w:tcPr>
          <w:p w14:paraId="1B8B2755"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20 kV overhead line, open</w:t>
            </w:r>
          </w:p>
        </w:tc>
        <w:tc>
          <w:tcPr>
            <w:tcW w:w="2560" w:type="dxa"/>
            <w:noWrap/>
          </w:tcPr>
          <w:p w14:paraId="4470B1AF"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HV</w:t>
            </w:r>
          </w:p>
        </w:tc>
      </w:tr>
      <w:tr w:rsidR="00692504" w:rsidRPr="00692504" w14:paraId="26DF74F4" w14:textId="77777777" w:rsidTr="002241DB">
        <w:trPr>
          <w:cantSplit/>
          <w:trHeight w:val="300"/>
        </w:trPr>
        <w:tc>
          <w:tcPr>
            <w:tcW w:w="5868" w:type="dxa"/>
            <w:noWrap/>
          </w:tcPr>
          <w:p w14:paraId="42CCF9BE"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20 kV overhead line, covered</w:t>
            </w:r>
          </w:p>
        </w:tc>
        <w:tc>
          <w:tcPr>
            <w:tcW w:w="2560" w:type="dxa"/>
            <w:noWrap/>
          </w:tcPr>
          <w:p w14:paraId="4C95B8CD"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HV</w:t>
            </w:r>
          </w:p>
        </w:tc>
      </w:tr>
      <w:tr w:rsidR="00692504" w:rsidRPr="00692504" w14:paraId="57DD4BF4" w14:textId="77777777" w:rsidTr="002241DB">
        <w:trPr>
          <w:cantSplit/>
          <w:trHeight w:val="300"/>
        </w:trPr>
        <w:tc>
          <w:tcPr>
            <w:tcW w:w="5868" w:type="dxa"/>
            <w:noWrap/>
          </w:tcPr>
          <w:p w14:paraId="65967E5E"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6.6/11 kV overhead support</w:t>
            </w:r>
          </w:p>
        </w:tc>
        <w:tc>
          <w:tcPr>
            <w:tcW w:w="2560" w:type="dxa"/>
            <w:noWrap/>
          </w:tcPr>
          <w:p w14:paraId="597AD229"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HV</w:t>
            </w:r>
          </w:p>
        </w:tc>
      </w:tr>
      <w:tr w:rsidR="00692504" w:rsidRPr="00692504" w14:paraId="3F17FFFE" w14:textId="77777777" w:rsidTr="002241DB">
        <w:trPr>
          <w:cantSplit/>
          <w:trHeight w:val="300"/>
        </w:trPr>
        <w:tc>
          <w:tcPr>
            <w:tcW w:w="5868" w:type="dxa"/>
            <w:noWrap/>
          </w:tcPr>
          <w:p w14:paraId="5FB7C068"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20 kV overhead support</w:t>
            </w:r>
          </w:p>
        </w:tc>
        <w:tc>
          <w:tcPr>
            <w:tcW w:w="2560" w:type="dxa"/>
            <w:noWrap/>
          </w:tcPr>
          <w:p w14:paraId="275D3DC9"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HV</w:t>
            </w:r>
          </w:p>
        </w:tc>
      </w:tr>
      <w:tr w:rsidR="00692504" w:rsidRPr="00692504" w14:paraId="51B0293F" w14:textId="77777777" w:rsidTr="002241DB">
        <w:trPr>
          <w:cantSplit/>
          <w:trHeight w:val="300"/>
        </w:trPr>
        <w:tc>
          <w:tcPr>
            <w:tcW w:w="5868" w:type="dxa"/>
            <w:noWrap/>
          </w:tcPr>
          <w:p w14:paraId="16C4810D"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6.6/11kV underground cable</w:t>
            </w:r>
          </w:p>
        </w:tc>
        <w:tc>
          <w:tcPr>
            <w:tcW w:w="2560" w:type="dxa"/>
            <w:noWrap/>
          </w:tcPr>
          <w:p w14:paraId="0B979808"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HV</w:t>
            </w:r>
          </w:p>
        </w:tc>
      </w:tr>
      <w:tr w:rsidR="00692504" w:rsidRPr="00692504" w14:paraId="0759D112" w14:textId="77777777" w:rsidTr="002241DB">
        <w:trPr>
          <w:cantSplit/>
          <w:trHeight w:val="300"/>
        </w:trPr>
        <w:tc>
          <w:tcPr>
            <w:tcW w:w="5868" w:type="dxa"/>
            <w:noWrap/>
          </w:tcPr>
          <w:p w14:paraId="6E2B3485"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lastRenderedPageBreak/>
              <w:t>20kV underground cable</w:t>
            </w:r>
          </w:p>
        </w:tc>
        <w:tc>
          <w:tcPr>
            <w:tcW w:w="2560" w:type="dxa"/>
            <w:noWrap/>
          </w:tcPr>
          <w:p w14:paraId="0A8ABBF8"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HV</w:t>
            </w:r>
          </w:p>
        </w:tc>
      </w:tr>
      <w:tr w:rsidR="00692504" w:rsidRPr="00692504" w14:paraId="5CF9169E" w14:textId="77777777" w:rsidTr="002241DB">
        <w:trPr>
          <w:cantSplit/>
          <w:trHeight w:val="300"/>
        </w:trPr>
        <w:tc>
          <w:tcPr>
            <w:tcW w:w="5868" w:type="dxa"/>
            <w:noWrap/>
          </w:tcPr>
          <w:p w14:paraId="1BB646F4"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HV submarine cable</w:t>
            </w:r>
          </w:p>
        </w:tc>
        <w:tc>
          <w:tcPr>
            <w:tcW w:w="2560" w:type="dxa"/>
            <w:noWrap/>
          </w:tcPr>
          <w:p w14:paraId="3ACCC6F2"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HV</w:t>
            </w:r>
          </w:p>
        </w:tc>
      </w:tr>
      <w:tr w:rsidR="00692504" w:rsidRPr="00692504" w14:paraId="5285ABC5" w14:textId="77777777" w:rsidTr="002241DB">
        <w:trPr>
          <w:cantSplit/>
          <w:trHeight w:val="300"/>
        </w:trPr>
        <w:tc>
          <w:tcPr>
            <w:tcW w:w="5868" w:type="dxa"/>
            <w:noWrap/>
          </w:tcPr>
          <w:p w14:paraId="5AE58A08"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6.6/11 kV circuit breaker pole-mounted</w:t>
            </w:r>
          </w:p>
        </w:tc>
        <w:tc>
          <w:tcPr>
            <w:tcW w:w="2560" w:type="dxa"/>
            <w:noWrap/>
          </w:tcPr>
          <w:p w14:paraId="32ED3E8E"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HV</w:t>
            </w:r>
          </w:p>
        </w:tc>
      </w:tr>
      <w:tr w:rsidR="00692504" w:rsidRPr="00692504" w14:paraId="37B7D491" w14:textId="77777777" w:rsidTr="002241DB">
        <w:trPr>
          <w:cantSplit/>
          <w:trHeight w:val="300"/>
        </w:trPr>
        <w:tc>
          <w:tcPr>
            <w:tcW w:w="5868" w:type="dxa"/>
            <w:noWrap/>
          </w:tcPr>
          <w:p w14:paraId="6D1B8AC4"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6.6/11 kV circuit breaker ground-mounted</w:t>
            </w:r>
          </w:p>
        </w:tc>
        <w:tc>
          <w:tcPr>
            <w:tcW w:w="2560" w:type="dxa"/>
            <w:noWrap/>
          </w:tcPr>
          <w:p w14:paraId="54A7781D"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HV</w:t>
            </w:r>
          </w:p>
        </w:tc>
      </w:tr>
      <w:tr w:rsidR="00692504" w:rsidRPr="00692504" w14:paraId="1089CB0E" w14:textId="77777777" w:rsidTr="002241DB">
        <w:trPr>
          <w:cantSplit/>
          <w:trHeight w:val="300"/>
        </w:trPr>
        <w:tc>
          <w:tcPr>
            <w:tcW w:w="5868" w:type="dxa"/>
            <w:noWrap/>
          </w:tcPr>
          <w:p w14:paraId="226284F6"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6.6/11 kV switch pole-mounted</w:t>
            </w:r>
          </w:p>
        </w:tc>
        <w:tc>
          <w:tcPr>
            <w:tcW w:w="2560" w:type="dxa"/>
            <w:noWrap/>
          </w:tcPr>
          <w:p w14:paraId="38939361"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HV</w:t>
            </w:r>
          </w:p>
        </w:tc>
      </w:tr>
      <w:tr w:rsidR="00692504" w:rsidRPr="00692504" w14:paraId="7819E0A0" w14:textId="77777777" w:rsidTr="002241DB">
        <w:trPr>
          <w:cantSplit/>
          <w:trHeight w:val="300"/>
        </w:trPr>
        <w:tc>
          <w:tcPr>
            <w:tcW w:w="5868" w:type="dxa"/>
            <w:noWrap/>
          </w:tcPr>
          <w:p w14:paraId="113F9142"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6.6/11 kV switch ground-mounted</w:t>
            </w:r>
          </w:p>
        </w:tc>
        <w:tc>
          <w:tcPr>
            <w:tcW w:w="2560" w:type="dxa"/>
            <w:noWrap/>
          </w:tcPr>
          <w:p w14:paraId="4EB45B28"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HV/LV</w:t>
            </w:r>
          </w:p>
        </w:tc>
      </w:tr>
      <w:tr w:rsidR="00692504" w:rsidRPr="00692504" w14:paraId="69E9C634" w14:textId="77777777" w:rsidTr="002241DB">
        <w:trPr>
          <w:cantSplit/>
          <w:trHeight w:val="300"/>
        </w:trPr>
        <w:tc>
          <w:tcPr>
            <w:tcW w:w="5868" w:type="dxa"/>
            <w:noWrap/>
          </w:tcPr>
          <w:p w14:paraId="13CB44D3"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6.6/11 kV ring main unit</w:t>
            </w:r>
          </w:p>
        </w:tc>
        <w:tc>
          <w:tcPr>
            <w:tcW w:w="2560" w:type="dxa"/>
            <w:noWrap/>
          </w:tcPr>
          <w:p w14:paraId="781C1F4D"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HV/LV</w:t>
            </w:r>
          </w:p>
        </w:tc>
      </w:tr>
      <w:tr w:rsidR="00692504" w:rsidRPr="00692504" w14:paraId="71F41666" w14:textId="77777777" w:rsidTr="002241DB">
        <w:trPr>
          <w:cantSplit/>
          <w:trHeight w:val="300"/>
        </w:trPr>
        <w:tc>
          <w:tcPr>
            <w:tcW w:w="5868" w:type="dxa"/>
            <w:noWrap/>
          </w:tcPr>
          <w:p w14:paraId="4865B532"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6.6/11 kV other switchgear, pole-mounted</w:t>
            </w:r>
          </w:p>
        </w:tc>
        <w:tc>
          <w:tcPr>
            <w:tcW w:w="2560" w:type="dxa"/>
            <w:noWrap/>
          </w:tcPr>
          <w:p w14:paraId="00E5261F"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HV</w:t>
            </w:r>
          </w:p>
        </w:tc>
      </w:tr>
      <w:tr w:rsidR="00692504" w:rsidRPr="00692504" w14:paraId="4ABB052C" w14:textId="77777777" w:rsidTr="002241DB">
        <w:trPr>
          <w:cantSplit/>
          <w:trHeight w:val="300"/>
        </w:trPr>
        <w:tc>
          <w:tcPr>
            <w:tcW w:w="5868" w:type="dxa"/>
            <w:noWrap/>
          </w:tcPr>
          <w:p w14:paraId="3C0C4E87"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6.6/11 kV other switchgear, ground-mounted</w:t>
            </w:r>
          </w:p>
        </w:tc>
        <w:tc>
          <w:tcPr>
            <w:tcW w:w="2560" w:type="dxa"/>
            <w:noWrap/>
          </w:tcPr>
          <w:p w14:paraId="3F2D5FA5"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HV</w:t>
            </w:r>
          </w:p>
        </w:tc>
      </w:tr>
      <w:tr w:rsidR="00692504" w:rsidRPr="00692504" w14:paraId="156B4DDC" w14:textId="77777777" w:rsidTr="002241DB">
        <w:trPr>
          <w:cantSplit/>
          <w:trHeight w:val="300"/>
        </w:trPr>
        <w:tc>
          <w:tcPr>
            <w:tcW w:w="5868" w:type="dxa"/>
            <w:noWrap/>
          </w:tcPr>
          <w:p w14:paraId="03C246B9"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20 kV circuit breaker, pole-mounted</w:t>
            </w:r>
          </w:p>
        </w:tc>
        <w:tc>
          <w:tcPr>
            <w:tcW w:w="2560" w:type="dxa"/>
            <w:noWrap/>
          </w:tcPr>
          <w:p w14:paraId="4F1FE399"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HV</w:t>
            </w:r>
          </w:p>
        </w:tc>
      </w:tr>
      <w:tr w:rsidR="00692504" w:rsidRPr="00692504" w14:paraId="34765D7B" w14:textId="77777777" w:rsidTr="002241DB">
        <w:trPr>
          <w:cantSplit/>
          <w:trHeight w:val="300"/>
        </w:trPr>
        <w:tc>
          <w:tcPr>
            <w:tcW w:w="5868" w:type="dxa"/>
            <w:noWrap/>
          </w:tcPr>
          <w:p w14:paraId="5096AC44"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20 kV circuit breaker, ground-mounted</w:t>
            </w:r>
          </w:p>
        </w:tc>
        <w:tc>
          <w:tcPr>
            <w:tcW w:w="2560" w:type="dxa"/>
            <w:noWrap/>
          </w:tcPr>
          <w:p w14:paraId="3F5B8126"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HV</w:t>
            </w:r>
          </w:p>
        </w:tc>
      </w:tr>
      <w:tr w:rsidR="00692504" w:rsidRPr="00692504" w14:paraId="6ED2809C" w14:textId="77777777" w:rsidTr="002241DB">
        <w:trPr>
          <w:cantSplit/>
          <w:trHeight w:val="300"/>
        </w:trPr>
        <w:tc>
          <w:tcPr>
            <w:tcW w:w="5868" w:type="dxa"/>
            <w:noWrap/>
          </w:tcPr>
          <w:p w14:paraId="3BED06E2"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20 kV switch, pole-mounted</w:t>
            </w:r>
          </w:p>
        </w:tc>
        <w:tc>
          <w:tcPr>
            <w:tcW w:w="2560" w:type="dxa"/>
            <w:noWrap/>
          </w:tcPr>
          <w:p w14:paraId="0F2DE5B8"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HV</w:t>
            </w:r>
          </w:p>
        </w:tc>
      </w:tr>
      <w:tr w:rsidR="00692504" w:rsidRPr="00692504" w14:paraId="37143916" w14:textId="77777777" w:rsidTr="002241DB">
        <w:trPr>
          <w:cantSplit/>
          <w:trHeight w:val="300"/>
        </w:trPr>
        <w:tc>
          <w:tcPr>
            <w:tcW w:w="5868" w:type="dxa"/>
            <w:noWrap/>
          </w:tcPr>
          <w:p w14:paraId="1C9CC66D"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20 kV switch, ground-mounted</w:t>
            </w:r>
          </w:p>
        </w:tc>
        <w:tc>
          <w:tcPr>
            <w:tcW w:w="2560" w:type="dxa"/>
            <w:noWrap/>
          </w:tcPr>
          <w:p w14:paraId="457510D9"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HV/LV</w:t>
            </w:r>
          </w:p>
        </w:tc>
      </w:tr>
      <w:tr w:rsidR="00692504" w:rsidRPr="00692504" w14:paraId="003C1126" w14:textId="77777777" w:rsidTr="002241DB">
        <w:trPr>
          <w:cantSplit/>
          <w:trHeight w:val="300"/>
        </w:trPr>
        <w:tc>
          <w:tcPr>
            <w:tcW w:w="5868" w:type="dxa"/>
            <w:noWrap/>
          </w:tcPr>
          <w:p w14:paraId="1DDEDC2F"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20 kV ring main unit</w:t>
            </w:r>
          </w:p>
        </w:tc>
        <w:tc>
          <w:tcPr>
            <w:tcW w:w="2560" w:type="dxa"/>
            <w:noWrap/>
          </w:tcPr>
          <w:p w14:paraId="09B1ACBA"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HV/LV</w:t>
            </w:r>
          </w:p>
        </w:tc>
      </w:tr>
      <w:tr w:rsidR="00692504" w:rsidRPr="00692504" w14:paraId="1657BAE7" w14:textId="77777777" w:rsidTr="002241DB">
        <w:trPr>
          <w:cantSplit/>
          <w:trHeight w:val="300"/>
        </w:trPr>
        <w:tc>
          <w:tcPr>
            <w:tcW w:w="5868" w:type="dxa"/>
            <w:noWrap/>
          </w:tcPr>
          <w:p w14:paraId="1B6A8D6A"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 xml:space="preserve">20 kV other switchgear, pole-mounted </w:t>
            </w:r>
          </w:p>
        </w:tc>
        <w:tc>
          <w:tcPr>
            <w:tcW w:w="2560" w:type="dxa"/>
            <w:noWrap/>
          </w:tcPr>
          <w:p w14:paraId="61BFCE3C"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HV</w:t>
            </w:r>
          </w:p>
        </w:tc>
      </w:tr>
      <w:tr w:rsidR="00692504" w:rsidRPr="00692504" w14:paraId="4EA76BAC" w14:textId="77777777" w:rsidTr="002241DB">
        <w:trPr>
          <w:cantSplit/>
          <w:trHeight w:val="300"/>
        </w:trPr>
        <w:tc>
          <w:tcPr>
            <w:tcW w:w="5868" w:type="dxa"/>
            <w:noWrap/>
          </w:tcPr>
          <w:p w14:paraId="3EA9E0FF"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20 kV other switchgear, ground-mounted</w:t>
            </w:r>
          </w:p>
        </w:tc>
        <w:tc>
          <w:tcPr>
            <w:tcW w:w="2560" w:type="dxa"/>
            <w:noWrap/>
          </w:tcPr>
          <w:p w14:paraId="16296F81"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HV</w:t>
            </w:r>
          </w:p>
        </w:tc>
      </w:tr>
      <w:tr w:rsidR="00692504" w:rsidRPr="00692504" w14:paraId="4A7F4881" w14:textId="77777777" w:rsidTr="002241DB">
        <w:trPr>
          <w:cantSplit/>
          <w:trHeight w:val="300"/>
        </w:trPr>
        <w:tc>
          <w:tcPr>
            <w:tcW w:w="5868" w:type="dxa"/>
            <w:noWrap/>
          </w:tcPr>
          <w:p w14:paraId="07DA8E17"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6.6/11 kV transformer, pole-mounted</w:t>
            </w:r>
          </w:p>
        </w:tc>
        <w:tc>
          <w:tcPr>
            <w:tcW w:w="2560" w:type="dxa"/>
            <w:noWrap/>
          </w:tcPr>
          <w:p w14:paraId="6689AB58"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HV/LV</w:t>
            </w:r>
          </w:p>
        </w:tc>
      </w:tr>
      <w:tr w:rsidR="00692504" w:rsidRPr="00692504" w14:paraId="6C404569" w14:textId="77777777" w:rsidTr="002241DB">
        <w:trPr>
          <w:cantSplit/>
          <w:trHeight w:val="300"/>
        </w:trPr>
        <w:tc>
          <w:tcPr>
            <w:tcW w:w="5868" w:type="dxa"/>
            <w:noWrap/>
          </w:tcPr>
          <w:p w14:paraId="100D482B"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6.6/11 kV transformer, ground-mounted</w:t>
            </w:r>
          </w:p>
        </w:tc>
        <w:tc>
          <w:tcPr>
            <w:tcW w:w="2560" w:type="dxa"/>
            <w:noWrap/>
          </w:tcPr>
          <w:p w14:paraId="68966226"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HV/LV</w:t>
            </w:r>
          </w:p>
        </w:tc>
      </w:tr>
      <w:tr w:rsidR="00692504" w:rsidRPr="00692504" w14:paraId="4A40759D" w14:textId="77777777" w:rsidTr="002241DB">
        <w:trPr>
          <w:cantSplit/>
          <w:trHeight w:val="300"/>
        </w:trPr>
        <w:tc>
          <w:tcPr>
            <w:tcW w:w="5868" w:type="dxa"/>
            <w:noWrap/>
          </w:tcPr>
          <w:p w14:paraId="78B3C5C7"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20 kV transformer, pole-mounted</w:t>
            </w:r>
          </w:p>
        </w:tc>
        <w:tc>
          <w:tcPr>
            <w:tcW w:w="2560" w:type="dxa"/>
            <w:noWrap/>
          </w:tcPr>
          <w:p w14:paraId="23B74E38"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HV/LV</w:t>
            </w:r>
          </w:p>
        </w:tc>
      </w:tr>
      <w:tr w:rsidR="00692504" w:rsidRPr="00692504" w14:paraId="525205CA" w14:textId="77777777" w:rsidTr="002241DB">
        <w:trPr>
          <w:cantSplit/>
          <w:trHeight w:val="300"/>
        </w:trPr>
        <w:tc>
          <w:tcPr>
            <w:tcW w:w="5868" w:type="dxa"/>
            <w:noWrap/>
          </w:tcPr>
          <w:p w14:paraId="25ECD583"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20 kV transformer, ground-mounted</w:t>
            </w:r>
          </w:p>
        </w:tc>
        <w:tc>
          <w:tcPr>
            <w:tcW w:w="2560" w:type="dxa"/>
            <w:noWrap/>
          </w:tcPr>
          <w:p w14:paraId="09C7D564"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HV/LV</w:t>
            </w:r>
          </w:p>
        </w:tc>
      </w:tr>
      <w:tr w:rsidR="00692504" w:rsidRPr="00692504" w14:paraId="2BE071D2" w14:textId="77777777" w:rsidTr="002241DB">
        <w:trPr>
          <w:cantSplit/>
          <w:trHeight w:val="300"/>
        </w:trPr>
        <w:tc>
          <w:tcPr>
            <w:tcW w:w="5868" w:type="dxa"/>
            <w:noWrap/>
          </w:tcPr>
          <w:p w14:paraId="2FB4F385"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33kV overhead pole line</w:t>
            </w:r>
          </w:p>
        </w:tc>
        <w:tc>
          <w:tcPr>
            <w:tcW w:w="2560" w:type="dxa"/>
            <w:noWrap/>
          </w:tcPr>
          <w:p w14:paraId="4BEF06B0"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1999B5A9" w14:textId="77777777" w:rsidTr="002241DB">
        <w:trPr>
          <w:cantSplit/>
          <w:trHeight w:val="300"/>
        </w:trPr>
        <w:tc>
          <w:tcPr>
            <w:tcW w:w="5868" w:type="dxa"/>
            <w:noWrap/>
          </w:tcPr>
          <w:p w14:paraId="5C7B3DA2"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33kV overhead tower line</w:t>
            </w:r>
          </w:p>
        </w:tc>
        <w:tc>
          <w:tcPr>
            <w:tcW w:w="2560" w:type="dxa"/>
            <w:noWrap/>
          </w:tcPr>
          <w:p w14:paraId="7EF86077"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10DB4329" w14:textId="77777777" w:rsidTr="002241DB">
        <w:trPr>
          <w:cantSplit/>
          <w:trHeight w:val="300"/>
        </w:trPr>
        <w:tc>
          <w:tcPr>
            <w:tcW w:w="5868" w:type="dxa"/>
            <w:noWrap/>
          </w:tcPr>
          <w:p w14:paraId="38DAD4C2"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66kV overhead pole line</w:t>
            </w:r>
          </w:p>
        </w:tc>
        <w:tc>
          <w:tcPr>
            <w:tcW w:w="2560" w:type="dxa"/>
            <w:noWrap/>
          </w:tcPr>
          <w:p w14:paraId="3E20F171"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47F5B65D" w14:textId="77777777" w:rsidTr="002241DB">
        <w:trPr>
          <w:cantSplit/>
          <w:trHeight w:val="300"/>
        </w:trPr>
        <w:tc>
          <w:tcPr>
            <w:tcW w:w="5868" w:type="dxa"/>
            <w:noWrap/>
          </w:tcPr>
          <w:p w14:paraId="46AC3DD5"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66kV overhead tower line</w:t>
            </w:r>
          </w:p>
        </w:tc>
        <w:tc>
          <w:tcPr>
            <w:tcW w:w="2560" w:type="dxa"/>
            <w:noWrap/>
          </w:tcPr>
          <w:p w14:paraId="58CCE839"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243804E6" w14:textId="77777777" w:rsidTr="002241DB">
        <w:trPr>
          <w:cantSplit/>
          <w:trHeight w:val="300"/>
        </w:trPr>
        <w:tc>
          <w:tcPr>
            <w:tcW w:w="5868" w:type="dxa"/>
            <w:noWrap/>
          </w:tcPr>
          <w:p w14:paraId="3861D797"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33kV pole</w:t>
            </w:r>
          </w:p>
        </w:tc>
        <w:tc>
          <w:tcPr>
            <w:tcW w:w="2560" w:type="dxa"/>
            <w:noWrap/>
          </w:tcPr>
          <w:p w14:paraId="1C98927A"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7F5CF626" w14:textId="77777777" w:rsidTr="002241DB">
        <w:trPr>
          <w:cantSplit/>
          <w:trHeight w:val="300"/>
        </w:trPr>
        <w:tc>
          <w:tcPr>
            <w:tcW w:w="5868" w:type="dxa"/>
            <w:noWrap/>
          </w:tcPr>
          <w:p w14:paraId="1420B656"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33kV tower</w:t>
            </w:r>
          </w:p>
        </w:tc>
        <w:tc>
          <w:tcPr>
            <w:tcW w:w="2560" w:type="dxa"/>
            <w:noWrap/>
          </w:tcPr>
          <w:p w14:paraId="45FFBF5C"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08073730" w14:textId="77777777" w:rsidTr="002241DB">
        <w:trPr>
          <w:cantSplit/>
          <w:trHeight w:val="300"/>
        </w:trPr>
        <w:tc>
          <w:tcPr>
            <w:tcW w:w="5868" w:type="dxa"/>
            <w:noWrap/>
          </w:tcPr>
          <w:p w14:paraId="2C5C05D1"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66kV pole</w:t>
            </w:r>
          </w:p>
        </w:tc>
        <w:tc>
          <w:tcPr>
            <w:tcW w:w="2560" w:type="dxa"/>
            <w:noWrap/>
          </w:tcPr>
          <w:p w14:paraId="6158000F"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7E018AF2" w14:textId="77777777" w:rsidTr="002241DB">
        <w:trPr>
          <w:cantSplit/>
          <w:trHeight w:val="300"/>
        </w:trPr>
        <w:tc>
          <w:tcPr>
            <w:tcW w:w="5868" w:type="dxa"/>
            <w:noWrap/>
          </w:tcPr>
          <w:p w14:paraId="17DCE9F5"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66kV tower</w:t>
            </w:r>
          </w:p>
        </w:tc>
        <w:tc>
          <w:tcPr>
            <w:tcW w:w="2560" w:type="dxa"/>
            <w:noWrap/>
          </w:tcPr>
          <w:p w14:paraId="1108145A"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29DFDDD8" w14:textId="77777777" w:rsidTr="002241DB">
        <w:trPr>
          <w:cantSplit/>
          <w:trHeight w:val="300"/>
        </w:trPr>
        <w:tc>
          <w:tcPr>
            <w:tcW w:w="5868" w:type="dxa"/>
            <w:noWrap/>
          </w:tcPr>
          <w:p w14:paraId="1C3C6658"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33kV underground cable, non-pressurised</w:t>
            </w:r>
          </w:p>
        </w:tc>
        <w:tc>
          <w:tcPr>
            <w:tcW w:w="2560" w:type="dxa"/>
            <w:noWrap/>
          </w:tcPr>
          <w:p w14:paraId="542EFE55"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491CFE3C" w14:textId="77777777" w:rsidTr="002241DB">
        <w:trPr>
          <w:cantSplit/>
          <w:trHeight w:val="300"/>
        </w:trPr>
        <w:tc>
          <w:tcPr>
            <w:tcW w:w="5868" w:type="dxa"/>
            <w:noWrap/>
          </w:tcPr>
          <w:p w14:paraId="0C4E6E94"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33kV underground cable, oil</w:t>
            </w:r>
          </w:p>
        </w:tc>
        <w:tc>
          <w:tcPr>
            <w:tcW w:w="2560" w:type="dxa"/>
            <w:noWrap/>
          </w:tcPr>
          <w:p w14:paraId="37F4E5B4"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27D4589C" w14:textId="77777777" w:rsidTr="002241DB">
        <w:trPr>
          <w:cantSplit/>
          <w:trHeight w:val="300"/>
        </w:trPr>
        <w:tc>
          <w:tcPr>
            <w:tcW w:w="5868" w:type="dxa"/>
            <w:noWrap/>
          </w:tcPr>
          <w:p w14:paraId="78522773"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33kV underground cable, gas</w:t>
            </w:r>
          </w:p>
        </w:tc>
        <w:tc>
          <w:tcPr>
            <w:tcW w:w="2560" w:type="dxa"/>
            <w:noWrap/>
          </w:tcPr>
          <w:p w14:paraId="02C056F3"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2A021E27" w14:textId="77777777" w:rsidTr="002241DB">
        <w:trPr>
          <w:cantSplit/>
          <w:trHeight w:val="300"/>
        </w:trPr>
        <w:tc>
          <w:tcPr>
            <w:tcW w:w="5868" w:type="dxa"/>
            <w:noWrap/>
          </w:tcPr>
          <w:p w14:paraId="18581239"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66kV underground cable, non-pressurised</w:t>
            </w:r>
          </w:p>
        </w:tc>
        <w:tc>
          <w:tcPr>
            <w:tcW w:w="2560" w:type="dxa"/>
            <w:noWrap/>
          </w:tcPr>
          <w:p w14:paraId="05BFCC02"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52DC8DE3" w14:textId="77777777" w:rsidTr="002241DB">
        <w:trPr>
          <w:cantSplit/>
          <w:trHeight w:val="300"/>
        </w:trPr>
        <w:tc>
          <w:tcPr>
            <w:tcW w:w="5868" w:type="dxa"/>
            <w:noWrap/>
          </w:tcPr>
          <w:p w14:paraId="2E4B8534"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66kV underground cable, oil</w:t>
            </w:r>
          </w:p>
        </w:tc>
        <w:tc>
          <w:tcPr>
            <w:tcW w:w="2560" w:type="dxa"/>
            <w:noWrap/>
          </w:tcPr>
          <w:p w14:paraId="2241D6DD"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14118D58" w14:textId="77777777" w:rsidTr="002241DB">
        <w:trPr>
          <w:cantSplit/>
          <w:trHeight w:val="300"/>
        </w:trPr>
        <w:tc>
          <w:tcPr>
            <w:tcW w:w="5868" w:type="dxa"/>
            <w:noWrap/>
          </w:tcPr>
          <w:p w14:paraId="723C20BE"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66kV underground cable, gas</w:t>
            </w:r>
          </w:p>
        </w:tc>
        <w:tc>
          <w:tcPr>
            <w:tcW w:w="2560" w:type="dxa"/>
            <w:noWrap/>
          </w:tcPr>
          <w:p w14:paraId="07C10CB7"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0773BE6F" w14:textId="77777777" w:rsidTr="002241DB">
        <w:trPr>
          <w:cantSplit/>
          <w:trHeight w:val="300"/>
        </w:trPr>
        <w:tc>
          <w:tcPr>
            <w:tcW w:w="5868" w:type="dxa"/>
            <w:noWrap/>
          </w:tcPr>
          <w:p w14:paraId="006819AD"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submarine cable</w:t>
            </w:r>
          </w:p>
        </w:tc>
        <w:tc>
          <w:tcPr>
            <w:tcW w:w="2560" w:type="dxa"/>
            <w:noWrap/>
          </w:tcPr>
          <w:p w14:paraId="34ADB7DF"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3825C22A" w14:textId="77777777" w:rsidTr="002241DB">
        <w:trPr>
          <w:cantSplit/>
          <w:trHeight w:val="300"/>
        </w:trPr>
        <w:tc>
          <w:tcPr>
            <w:tcW w:w="5868" w:type="dxa"/>
            <w:noWrap/>
          </w:tcPr>
          <w:p w14:paraId="7E5D50B5"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33 kV circuit breaker, indoors</w:t>
            </w:r>
          </w:p>
        </w:tc>
        <w:tc>
          <w:tcPr>
            <w:tcW w:w="2560" w:type="dxa"/>
            <w:noWrap/>
          </w:tcPr>
          <w:p w14:paraId="5CEE2C49"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0704700C" w14:textId="77777777" w:rsidTr="002241DB">
        <w:trPr>
          <w:cantSplit/>
          <w:trHeight w:val="300"/>
        </w:trPr>
        <w:tc>
          <w:tcPr>
            <w:tcW w:w="5868" w:type="dxa"/>
            <w:noWrap/>
          </w:tcPr>
          <w:p w14:paraId="1B969057"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33 kV circuit breaker, outdoors</w:t>
            </w:r>
          </w:p>
        </w:tc>
        <w:tc>
          <w:tcPr>
            <w:tcW w:w="2560" w:type="dxa"/>
            <w:noWrap/>
          </w:tcPr>
          <w:p w14:paraId="7A2C0D3A"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49F01E94" w14:textId="77777777" w:rsidTr="002241DB">
        <w:trPr>
          <w:cantSplit/>
          <w:trHeight w:val="300"/>
        </w:trPr>
        <w:tc>
          <w:tcPr>
            <w:tcW w:w="5868" w:type="dxa"/>
            <w:noWrap/>
          </w:tcPr>
          <w:p w14:paraId="504B2725"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33 kV switch, ground-mounted</w:t>
            </w:r>
          </w:p>
        </w:tc>
        <w:tc>
          <w:tcPr>
            <w:tcW w:w="2560" w:type="dxa"/>
            <w:noWrap/>
          </w:tcPr>
          <w:p w14:paraId="6E29856A"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637C7EDD" w14:textId="77777777" w:rsidTr="002241DB">
        <w:trPr>
          <w:cantSplit/>
          <w:trHeight w:val="300"/>
        </w:trPr>
        <w:tc>
          <w:tcPr>
            <w:tcW w:w="5868" w:type="dxa"/>
            <w:noWrap/>
          </w:tcPr>
          <w:p w14:paraId="1BD20356"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33 kV switch, pole-mounted</w:t>
            </w:r>
          </w:p>
        </w:tc>
        <w:tc>
          <w:tcPr>
            <w:tcW w:w="2560" w:type="dxa"/>
            <w:noWrap/>
          </w:tcPr>
          <w:p w14:paraId="62D6BF79"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27648C5F" w14:textId="77777777" w:rsidTr="002241DB">
        <w:trPr>
          <w:cantSplit/>
          <w:trHeight w:val="300"/>
        </w:trPr>
        <w:tc>
          <w:tcPr>
            <w:tcW w:w="5868" w:type="dxa"/>
            <w:noWrap/>
          </w:tcPr>
          <w:p w14:paraId="3A1BD26E"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33 kV ring main unit</w:t>
            </w:r>
          </w:p>
        </w:tc>
        <w:tc>
          <w:tcPr>
            <w:tcW w:w="2560" w:type="dxa"/>
            <w:noWrap/>
          </w:tcPr>
          <w:p w14:paraId="5864A040"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06AB4C47" w14:textId="77777777" w:rsidTr="002241DB">
        <w:trPr>
          <w:cantSplit/>
          <w:trHeight w:val="300"/>
        </w:trPr>
        <w:tc>
          <w:tcPr>
            <w:tcW w:w="5868" w:type="dxa"/>
            <w:noWrap/>
          </w:tcPr>
          <w:p w14:paraId="5769D92C"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33 kV other switchgear</w:t>
            </w:r>
          </w:p>
        </w:tc>
        <w:tc>
          <w:tcPr>
            <w:tcW w:w="2560" w:type="dxa"/>
            <w:noWrap/>
          </w:tcPr>
          <w:p w14:paraId="12BD63D3"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255F99D6" w14:textId="77777777" w:rsidTr="002241DB">
        <w:trPr>
          <w:cantSplit/>
          <w:trHeight w:val="300"/>
        </w:trPr>
        <w:tc>
          <w:tcPr>
            <w:tcW w:w="5868" w:type="dxa"/>
            <w:noWrap/>
          </w:tcPr>
          <w:p w14:paraId="749A033A"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66 kV circuit breaker, indoors and outdoors</w:t>
            </w:r>
          </w:p>
        </w:tc>
        <w:tc>
          <w:tcPr>
            <w:tcW w:w="2560" w:type="dxa"/>
            <w:noWrap/>
          </w:tcPr>
          <w:p w14:paraId="537AB431"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7CD0D328" w14:textId="77777777" w:rsidTr="002241DB">
        <w:trPr>
          <w:cantSplit/>
          <w:trHeight w:val="300"/>
        </w:trPr>
        <w:tc>
          <w:tcPr>
            <w:tcW w:w="5868" w:type="dxa"/>
            <w:noWrap/>
          </w:tcPr>
          <w:p w14:paraId="5F9D7F02"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lastRenderedPageBreak/>
              <w:t>66 kV other switchgear</w:t>
            </w:r>
          </w:p>
        </w:tc>
        <w:tc>
          <w:tcPr>
            <w:tcW w:w="2560" w:type="dxa"/>
            <w:noWrap/>
          </w:tcPr>
          <w:p w14:paraId="381E4884"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567ECDDB" w14:textId="77777777" w:rsidTr="002241DB">
        <w:trPr>
          <w:cantSplit/>
          <w:trHeight w:val="300"/>
        </w:trPr>
        <w:tc>
          <w:tcPr>
            <w:tcW w:w="5868" w:type="dxa"/>
            <w:noWrap/>
          </w:tcPr>
          <w:p w14:paraId="72419240"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33 kV transformer, pole-mounted</w:t>
            </w:r>
          </w:p>
        </w:tc>
        <w:tc>
          <w:tcPr>
            <w:tcW w:w="2560" w:type="dxa"/>
            <w:noWrap/>
          </w:tcPr>
          <w:p w14:paraId="589490AB"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3DB1A7F3" w14:textId="77777777" w:rsidTr="002241DB">
        <w:trPr>
          <w:cantSplit/>
          <w:trHeight w:val="300"/>
        </w:trPr>
        <w:tc>
          <w:tcPr>
            <w:tcW w:w="5868" w:type="dxa"/>
            <w:noWrap/>
          </w:tcPr>
          <w:p w14:paraId="59AC2D50"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33 kV transformer, ground mounted</w:t>
            </w:r>
          </w:p>
        </w:tc>
        <w:tc>
          <w:tcPr>
            <w:tcW w:w="2560" w:type="dxa"/>
            <w:noWrap/>
          </w:tcPr>
          <w:p w14:paraId="3D533F56"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1751A94E" w14:textId="77777777" w:rsidTr="002241DB">
        <w:trPr>
          <w:cantSplit/>
          <w:trHeight w:val="300"/>
        </w:trPr>
        <w:tc>
          <w:tcPr>
            <w:tcW w:w="5868" w:type="dxa"/>
            <w:noWrap/>
          </w:tcPr>
          <w:p w14:paraId="6384E9B8"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33 kV auxiliary transformer</w:t>
            </w:r>
          </w:p>
        </w:tc>
        <w:tc>
          <w:tcPr>
            <w:tcW w:w="2560" w:type="dxa"/>
            <w:noWrap/>
          </w:tcPr>
          <w:p w14:paraId="7D072CE1"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54EEF467" w14:textId="77777777" w:rsidTr="002241DB">
        <w:trPr>
          <w:cantSplit/>
          <w:trHeight w:val="300"/>
        </w:trPr>
        <w:tc>
          <w:tcPr>
            <w:tcW w:w="5868" w:type="dxa"/>
            <w:noWrap/>
          </w:tcPr>
          <w:p w14:paraId="32D8C8AA"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66 kV transformer</w:t>
            </w:r>
          </w:p>
        </w:tc>
        <w:tc>
          <w:tcPr>
            <w:tcW w:w="2560" w:type="dxa"/>
            <w:noWrap/>
          </w:tcPr>
          <w:p w14:paraId="4196E57E"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601A17D4" w14:textId="77777777" w:rsidTr="002241DB">
        <w:trPr>
          <w:cantSplit/>
          <w:trHeight w:val="300"/>
        </w:trPr>
        <w:tc>
          <w:tcPr>
            <w:tcW w:w="5868" w:type="dxa"/>
            <w:noWrap/>
          </w:tcPr>
          <w:p w14:paraId="6E230741"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66 kV auxiliary transformer</w:t>
            </w:r>
          </w:p>
        </w:tc>
        <w:tc>
          <w:tcPr>
            <w:tcW w:w="2560" w:type="dxa"/>
            <w:noWrap/>
          </w:tcPr>
          <w:p w14:paraId="50DA41C6"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24B313D9" w14:textId="77777777" w:rsidTr="002241DB">
        <w:trPr>
          <w:cantSplit/>
          <w:trHeight w:val="300"/>
        </w:trPr>
        <w:tc>
          <w:tcPr>
            <w:tcW w:w="5868" w:type="dxa"/>
            <w:noWrap/>
          </w:tcPr>
          <w:p w14:paraId="6411041E"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132kV overhead line pole conductor</w:t>
            </w:r>
          </w:p>
        </w:tc>
        <w:tc>
          <w:tcPr>
            <w:tcW w:w="2560" w:type="dxa"/>
            <w:noWrap/>
          </w:tcPr>
          <w:p w14:paraId="7BD7E682"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01B0BAB8" w14:textId="77777777" w:rsidTr="002241DB">
        <w:trPr>
          <w:cantSplit/>
          <w:trHeight w:val="300"/>
        </w:trPr>
        <w:tc>
          <w:tcPr>
            <w:tcW w:w="5868" w:type="dxa"/>
            <w:noWrap/>
          </w:tcPr>
          <w:p w14:paraId="050D20CF"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132kV overhead line tower conductor</w:t>
            </w:r>
          </w:p>
        </w:tc>
        <w:tc>
          <w:tcPr>
            <w:tcW w:w="2560" w:type="dxa"/>
            <w:noWrap/>
          </w:tcPr>
          <w:p w14:paraId="63B068C8"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2C2F4646" w14:textId="77777777" w:rsidTr="002241DB">
        <w:trPr>
          <w:cantSplit/>
          <w:trHeight w:val="300"/>
        </w:trPr>
        <w:tc>
          <w:tcPr>
            <w:tcW w:w="5868" w:type="dxa"/>
            <w:noWrap/>
          </w:tcPr>
          <w:p w14:paraId="73F7D432"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132kV pole</w:t>
            </w:r>
          </w:p>
        </w:tc>
        <w:tc>
          <w:tcPr>
            <w:tcW w:w="2560" w:type="dxa"/>
            <w:noWrap/>
          </w:tcPr>
          <w:p w14:paraId="05947A94"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7CF33F4F" w14:textId="77777777" w:rsidTr="002241DB">
        <w:trPr>
          <w:cantSplit/>
          <w:trHeight w:val="300"/>
        </w:trPr>
        <w:tc>
          <w:tcPr>
            <w:tcW w:w="5868" w:type="dxa"/>
            <w:noWrap/>
          </w:tcPr>
          <w:p w14:paraId="2CA7C259"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132kV tower</w:t>
            </w:r>
          </w:p>
        </w:tc>
        <w:tc>
          <w:tcPr>
            <w:tcW w:w="2560" w:type="dxa"/>
            <w:noWrap/>
          </w:tcPr>
          <w:p w14:paraId="3AD79EC8"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7BE0F066" w14:textId="77777777" w:rsidTr="002241DB">
        <w:trPr>
          <w:cantSplit/>
          <w:trHeight w:val="300"/>
        </w:trPr>
        <w:tc>
          <w:tcPr>
            <w:tcW w:w="5868" w:type="dxa"/>
            <w:noWrap/>
          </w:tcPr>
          <w:p w14:paraId="1AD0C60B"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132kV tower fittings</w:t>
            </w:r>
          </w:p>
        </w:tc>
        <w:tc>
          <w:tcPr>
            <w:tcW w:w="2560" w:type="dxa"/>
            <w:noWrap/>
          </w:tcPr>
          <w:p w14:paraId="564A4FB7"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5279C204" w14:textId="77777777" w:rsidTr="002241DB">
        <w:trPr>
          <w:cantSplit/>
          <w:trHeight w:val="300"/>
        </w:trPr>
        <w:tc>
          <w:tcPr>
            <w:tcW w:w="5868" w:type="dxa"/>
            <w:noWrap/>
          </w:tcPr>
          <w:p w14:paraId="7F737FD9"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132kV underground cable, non-pressurised</w:t>
            </w:r>
          </w:p>
        </w:tc>
        <w:tc>
          <w:tcPr>
            <w:tcW w:w="2560" w:type="dxa"/>
            <w:noWrap/>
          </w:tcPr>
          <w:p w14:paraId="0CFC9F59"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423FD672" w14:textId="77777777" w:rsidTr="002241DB">
        <w:trPr>
          <w:cantSplit/>
          <w:trHeight w:val="300"/>
        </w:trPr>
        <w:tc>
          <w:tcPr>
            <w:tcW w:w="5868" w:type="dxa"/>
            <w:noWrap/>
          </w:tcPr>
          <w:p w14:paraId="2415057F"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132kV underground cable, oil</w:t>
            </w:r>
          </w:p>
        </w:tc>
        <w:tc>
          <w:tcPr>
            <w:tcW w:w="2560" w:type="dxa"/>
            <w:noWrap/>
          </w:tcPr>
          <w:p w14:paraId="55809E25"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4FFF2238" w14:textId="77777777" w:rsidTr="002241DB">
        <w:trPr>
          <w:cantSplit/>
          <w:trHeight w:val="300"/>
        </w:trPr>
        <w:tc>
          <w:tcPr>
            <w:tcW w:w="5868" w:type="dxa"/>
            <w:noWrap/>
          </w:tcPr>
          <w:p w14:paraId="2612A78F"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132kV underground cable, gas</w:t>
            </w:r>
          </w:p>
        </w:tc>
        <w:tc>
          <w:tcPr>
            <w:tcW w:w="2560" w:type="dxa"/>
            <w:noWrap/>
          </w:tcPr>
          <w:p w14:paraId="34B2F21D"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18B4394B" w14:textId="77777777" w:rsidTr="002241DB">
        <w:trPr>
          <w:cantSplit/>
          <w:trHeight w:val="300"/>
        </w:trPr>
        <w:tc>
          <w:tcPr>
            <w:tcW w:w="5868" w:type="dxa"/>
            <w:noWrap/>
          </w:tcPr>
          <w:p w14:paraId="09D09677"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132kV submarine cable</w:t>
            </w:r>
          </w:p>
        </w:tc>
        <w:tc>
          <w:tcPr>
            <w:tcW w:w="2560" w:type="dxa"/>
            <w:noWrap/>
          </w:tcPr>
          <w:p w14:paraId="2228F7B9"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00FD59AC" w14:textId="77777777" w:rsidTr="002241DB">
        <w:trPr>
          <w:cantSplit/>
          <w:trHeight w:val="300"/>
        </w:trPr>
        <w:tc>
          <w:tcPr>
            <w:tcW w:w="5868" w:type="dxa"/>
            <w:noWrap/>
          </w:tcPr>
          <w:p w14:paraId="5506B7DB"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132kV circuit breaker, indoors and outdoors</w:t>
            </w:r>
          </w:p>
        </w:tc>
        <w:tc>
          <w:tcPr>
            <w:tcW w:w="2560" w:type="dxa"/>
            <w:noWrap/>
          </w:tcPr>
          <w:p w14:paraId="7DC81C94"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71E6F206" w14:textId="77777777" w:rsidTr="002241DB">
        <w:trPr>
          <w:cantSplit/>
          <w:trHeight w:val="300"/>
        </w:trPr>
        <w:tc>
          <w:tcPr>
            <w:tcW w:w="5868" w:type="dxa"/>
            <w:noWrap/>
          </w:tcPr>
          <w:p w14:paraId="1265D15C"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132kV other switchgear</w:t>
            </w:r>
          </w:p>
        </w:tc>
        <w:tc>
          <w:tcPr>
            <w:tcW w:w="2560" w:type="dxa"/>
            <w:noWrap/>
          </w:tcPr>
          <w:p w14:paraId="671D80E6"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48FADFD3" w14:textId="77777777" w:rsidTr="002241DB">
        <w:trPr>
          <w:cantSplit/>
          <w:trHeight w:val="300"/>
        </w:trPr>
        <w:tc>
          <w:tcPr>
            <w:tcW w:w="5868" w:type="dxa"/>
            <w:noWrap/>
          </w:tcPr>
          <w:p w14:paraId="43DFB914"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132kV transformer</w:t>
            </w:r>
          </w:p>
        </w:tc>
        <w:tc>
          <w:tcPr>
            <w:tcW w:w="2560" w:type="dxa"/>
            <w:noWrap/>
          </w:tcPr>
          <w:p w14:paraId="78CC197E"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7D85639B" w14:textId="77777777" w:rsidTr="002241DB">
        <w:trPr>
          <w:cantSplit/>
          <w:trHeight w:val="300"/>
        </w:trPr>
        <w:tc>
          <w:tcPr>
            <w:tcW w:w="5868" w:type="dxa"/>
            <w:noWrap/>
          </w:tcPr>
          <w:p w14:paraId="5B696E9A"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132kV auxiliary transformer</w:t>
            </w:r>
          </w:p>
        </w:tc>
        <w:tc>
          <w:tcPr>
            <w:tcW w:w="2560" w:type="dxa"/>
            <w:noWrap/>
          </w:tcPr>
          <w:p w14:paraId="76C4F8B0"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2BEC2682" w14:textId="77777777" w:rsidTr="002241DB">
        <w:trPr>
          <w:cantSplit/>
          <w:trHeight w:val="300"/>
        </w:trPr>
        <w:tc>
          <w:tcPr>
            <w:tcW w:w="5868" w:type="dxa"/>
            <w:noWrap/>
          </w:tcPr>
          <w:p w14:paraId="014B3244"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132kV/EHV remote terminal unit, pole-mounted</w:t>
            </w:r>
          </w:p>
        </w:tc>
        <w:tc>
          <w:tcPr>
            <w:tcW w:w="2560" w:type="dxa"/>
            <w:noWrap/>
          </w:tcPr>
          <w:p w14:paraId="3CD3FF0B"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7513BCFC" w14:textId="77777777" w:rsidTr="002241DB">
        <w:trPr>
          <w:cantSplit/>
          <w:trHeight w:val="300"/>
        </w:trPr>
        <w:tc>
          <w:tcPr>
            <w:tcW w:w="5868" w:type="dxa"/>
            <w:noWrap/>
          </w:tcPr>
          <w:p w14:paraId="1D8E228B"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132kV/EHV remote terminal unit, ground-mounted</w:t>
            </w:r>
          </w:p>
        </w:tc>
        <w:tc>
          <w:tcPr>
            <w:tcW w:w="2560" w:type="dxa"/>
            <w:noWrap/>
          </w:tcPr>
          <w:p w14:paraId="70CFF5C0"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EHV and 132kV</w:t>
            </w:r>
          </w:p>
        </w:tc>
      </w:tr>
      <w:tr w:rsidR="00692504" w:rsidRPr="00692504" w14:paraId="2404C70D" w14:textId="77777777" w:rsidTr="002241DB">
        <w:trPr>
          <w:cantSplit/>
          <w:trHeight w:val="300"/>
        </w:trPr>
        <w:tc>
          <w:tcPr>
            <w:tcW w:w="5868" w:type="dxa"/>
            <w:noWrap/>
          </w:tcPr>
          <w:p w14:paraId="114601AA"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HV remote terminal unit, pole-mounted</w:t>
            </w:r>
          </w:p>
        </w:tc>
        <w:tc>
          <w:tcPr>
            <w:tcW w:w="2560" w:type="dxa"/>
            <w:noWrap/>
          </w:tcPr>
          <w:p w14:paraId="45BAA2CF"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HV</w:t>
            </w:r>
          </w:p>
        </w:tc>
      </w:tr>
      <w:tr w:rsidR="001E75C4" w:rsidRPr="00692504" w14:paraId="1ED13EB7" w14:textId="77777777" w:rsidTr="002241DB">
        <w:trPr>
          <w:cantSplit/>
          <w:trHeight w:val="300"/>
        </w:trPr>
        <w:tc>
          <w:tcPr>
            <w:tcW w:w="5868" w:type="dxa"/>
            <w:noWrap/>
          </w:tcPr>
          <w:p w14:paraId="66550E1E"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HV remote terminal unit, ground-mounted</w:t>
            </w:r>
          </w:p>
        </w:tc>
        <w:tc>
          <w:tcPr>
            <w:tcW w:w="2560" w:type="dxa"/>
            <w:noWrap/>
          </w:tcPr>
          <w:p w14:paraId="680B9147" w14:textId="77777777" w:rsidR="001E75C4" w:rsidRPr="00692504" w:rsidRDefault="001E75C4" w:rsidP="001E75C4">
            <w:pPr>
              <w:keepLines/>
              <w:widowControl w:val="0"/>
              <w:spacing w:after="0" w:line="276" w:lineRule="auto"/>
              <w:outlineLvl w:val="5"/>
              <w:rPr>
                <w:rFonts w:ascii="Times New Roman" w:eastAsia="Times New Roman" w:hAnsi="Times New Roman" w:cs="Times New Roman"/>
                <w:sz w:val="24"/>
              </w:rPr>
            </w:pPr>
            <w:r w:rsidRPr="00692504">
              <w:rPr>
                <w:rFonts w:ascii="Times New Roman" w:eastAsia="Times New Roman" w:hAnsi="Times New Roman" w:cs="Times New Roman"/>
                <w:sz w:val="24"/>
              </w:rPr>
              <w:t>HV</w:t>
            </w:r>
          </w:p>
        </w:tc>
      </w:tr>
    </w:tbl>
    <w:p w14:paraId="5C5FB7DD" w14:textId="77777777" w:rsidR="001E75C4" w:rsidRPr="00692504" w:rsidRDefault="001E75C4" w:rsidP="001E75C4">
      <w:pPr>
        <w:keepNext/>
        <w:keepLines/>
        <w:spacing w:after="240" w:line="360" w:lineRule="auto"/>
        <w:jc w:val="both"/>
        <w:outlineLvl w:val="1"/>
        <w:rPr>
          <w:rFonts w:ascii="Times New Roman" w:eastAsiaTheme="majorEastAsia" w:hAnsi="Times New Roman" w:cs="Times New Roman"/>
          <w:b/>
          <w:sz w:val="24"/>
          <w:szCs w:val="26"/>
        </w:rPr>
      </w:pPr>
    </w:p>
    <w:p w14:paraId="5F1D7AC4" w14:textId="77777777" w:rsidR="001E75C4" w:rsidRPr="00692504" w:rsidRDefault="001E75C4" w:rsidP="001E75C4">
      <w:pPr>
        <w:keepNext/>
        <w:keepLines/>
        <w:spacing w:after="240" w:line="360" w:lineRule="auto"/>
        <w:jc w:val="both"/>
        <w:outlineLvl w:val="1"/>
        <w:rPr>
          <w:rFonts w:ascii="Times New Roman" w:eastAsiaTheme="majorEastAsia" w:hAnsi="Times New Roman" w:cs="Times New Roman"/>
          <w:b/>
          <w:sz w:val="24"/>
          <w:szCs w:val="26"/>
        </w:rPr>
      </w:pPr>
      <w:r w:rsidRPr="00692504">
        <w:rPr>
          <w:rFonts w:ascii="Times New Roman" w:eastAsiaTheme="majorEastAsia" w:hAnsi="Times New Roman" w:cs="Times New Roman"/>
          <w:b/>
          <w:sz w:val="24"/>
          <w:szCs w:val="26"/>
        </w:rPr>
        <w:t>Allocation of depreciation and return to network levels</w:t>
      </w:r>
    </w:p>
    <w:p w14:paraId="08FB971C" w14:textId="77777777" w:rsidR="001E75C4" w:rsidRPr="00692504" w:rsidRDefault="001E75C4" w:rsidP="001E75C4">
      <w:pPr>
        <w:numPr>
          <w:ilvl w:val="0"/>
          <w:numId w:val="2"/>
        </w:numPr>
        <w:spacing w:after="240" w:line="360" w:lineRule="auto"/>
        <w:ind w:left="714" w:hanging="71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Both the depreciation and return on capital elements of allowed revenue are allocated to network levels on the basis of net capital expenditure data aggregated over the 10-year period from 2005/2006 to 2014/2015, taking in the DNO Party’s appropriate estimates or forecasts for each year as available.</w:t>
      </w:r>
    </w:p>
    <w:p w14:paraId="36E0C1D9" w14:textId="77777777" w:rsidR="001E75C4" w:rsidRPr="00692504" w:rsidRDefault="001E75C4" w:rsidP="001E75C4">
      <w:pPr>
        <w:numPr>
          <w:ilvl w:val="0"/>
          <w:numId w:val="2"/>
        </w:numPr>
        <w:spacing w:after="240" w:line="360" w:lineRule="auto"/>
        <w:ind w:left="714" w:hanging="71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The DNO Party calculates the net capital expenditure split by LV, LV/HV, HV, and EHV and 132kV (which includes EHV/HV). For each of these four segments, the relevant net capital expenditure is calculated by adding up expenditure on total condition based replacement (proactive and reactive replacement), connections spend minus customer contributions (directs) for connections at that voltage level, general reinforcement capital expenditure at that voltage level, and fault reinforcement capital expenditure at that voltage level.</w:t>
      </w:r>
    </w:p>
    <w:p w14:paraId="67796FE8" w14:textId="77777777" w:rsidR="001E75C4" w:rsidRPr="00692504" w:rsidRDefault="001E75C4" w:rsidP="001E75C4">
      <w:pPr>
        <w:numPr>
          <w:ilvl w:val="0"/>
          <w:numId w:val="2"/>
        </w:numPr>
        <w:spacing w:after="240" w:line="360" w:lineRule="auto"/>
        <w:ind w:left="714" w:hanging="71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lastRenderedPageBreak/>
        <w:t>For the calculation of discount percentages used in Schedule 16 only, the net capital expenditure at the EHV and 132kV network level is adjusted by multiplying it by the EHV Reduction Ratio (see paragraph 8 above). This adjustment is not done for the calculation of discount percentages used in Schedules 17 and 18.</w:t>
      </w:r>
    </w:p>
    <w:p w14:paraId="38C6FB76" w14:textId="77777777" w:rsidR="001E75C4" w:rsidRPr="00692504" w:rsidRDefault="001E75C4" w:rsidP="001E75C4">
      <w:pPr>
        <w:numPr>
          <w:ilvl w:val="0"/>
          <w:numId w:val="2"/>
        </w:numPr>
        <w:spacing w:after="240" w:line="360" w:lineRule="auto"/>
        <w:ind w:left="714" w:hanging="71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Some of these net capital expenditure categories allow HV substation and transformer costs to be identified. These costs (and no other costs) are allocated to the HV/LV network level. The ratio of the expenditure in these categories on HV substations and transformers to the expenditure in these categories on other HV assets is denoted as "</w:t>
      </w:r>
      <w:r w:rsidRPr="00692504">
        <w:rPr>
          <w:rFonts w:ascii="Times New Roman" w:eastAsia="Times New Roman" w:hAnsi="Times New Roman" w:cs="Times New Roman"/>
          <w:b/>
          <w:sz w:val="24"/>
        </w:rPr>
        <w:t>HV/LV capital expenditure ratio</w:t>
      </w:r>
      <w:r w:rsidRPr="00692504">
        <w:rPr>
          <w:rFonts w:ascii="Times New Roman" w:eastAsia="Times New Roman" w:hAnsi="Times New Roman" w:cs="Times New Roman"/>
          <w:sz w:val="24"/>
          <w:szCs w:val="24"/>
        </w:rPr>
        <w:t>".</w:t>
      </w:r>
    </w:p>
    <w:p w14:paraId="44A9B216" w14:textId="77777777" w:rsidR="001E75C4" w:rsidRPr="00692504" w:rsidRDefault="001E75C4" w:rsidP="001E75C4">
      <w:pPr>
        <w:numPr>
          <w:ilvl w:val="0"/>
          <w:numId w:val="2"/>
        </w:numPr>
        <w:spacing w:after="240" w:line="360" w:lineRule="auto"/>
        <w:ind w:left="714" w:hanging="71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Some of the net capital expenditure categories do not separately identify HV substation/transformer costs and report a single figure for HV. For these categories, the costs reported under HV are split between the HV/LV network and the HV network level so that the ratio of the amount allocated to the HV/LV network level to the costs reported under HV is equal to the [HV/LV capital expenditure ratio] determined above.</w:t>
      </w:r>
    </w:p>
    <w:p w14:paraId="3D21D620" w14:textId="77777777" w:rsidR="001E75C4" w:rsidRPr="00692504" w:rsidRDefault="001E75C4" w:rsidP="001E75C4">
      <w:pPr>
        <w:numPr>
          <w:ilvl w:val="0"/>
          <w:numId w:val="2"/>
        </w:numPr>
        <w:spacing w:after="240" w:line="360" w:lineRule="auto"/>
        <w:ind w:left="714" w:hanging="71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Generation-related capital expenditure is not included in the net capex attributable to each network level.</w:t>
      </w:r>
    </w:p>
    <w:p w14:paraId="56206530" w14:textId="77777777" w:rsidR="001E75C4" w:rsidRPr="00692504" w:rsidRDefault="001E75C4" w:rsidP="001E75C4">
      <w:pPr>
        <w:numPr>
          <w:ilvl w:val="0"/>
          <w:numId w:val="2"/>
        </w:numPr>
        <w:spacing w:after="240" w:line="360" w:lineRule="auto"/>
        <w:ind w:left="714" w:hanging="71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The DNO Party splits the net capital expenditure allocated to LV by dividing it between the LV mains and the LV services network levels.  It does this on the basis of the ratio of net capital expenditure on total condition based replacement costs for each of those two network levels.</w:t>
      </w:r>
    </w:p>
    <w:p w14:paraId="33D6BAEE" w14:textId="77777777" w:rsidR="001E75C4" w:rsidRPr="00692504" w:rsidRDefault="001E75C4" w:rsidP="001E75C4">
      <w:pPr>
        <w:keepNext/>
        <w:keepLines/>
        <w:spacing w:after="240" w:line="360" w:lineRule="auto"/>
        <w:jc w:val="both"/>
        <w:outlineLvl w:val="1"/>
        <w:rPr>
          <w:rFonts w:ascii="Times New Roman" w:eastAsiaTheme="majorEastAsia" w:hAnsi="Times New Roman" w:cs="Times New Roman"/>
          <w:b/>
          <w:sz w:val="24"/>
          <w:szCs w:val="26"/>
        </w:rPr>
      </w:pPr>
      <w:r w:rsidRPr="00692504">
        <w:rPr>
          <w:rFonts w:ascii="Times New Roman" w:eastAsiaTheme="majorEastAsia" w:hAnsi="Times New Roman" w:cs="Times New Roman"/>
          <w:b/>
          <w:sz w:val="24"/>
          <w:szCs w:val="26"/>
        </w:rPr>
        <w:t>Determination of a</w:t>
      </w:r>
      <w:ins w:id="2" w:author="Rosalind Timperley" w:date="2017-01-06T09:03:00Z">
        <w:r w:rsidRPr="00692504">
          <w:rPr>
            <w:rFonts w:ascii="Times New Roman" w:eastAsiaTheme="majorEastAsia" w:hAnsi="Times New Roman" w:cs="Times New Roman"/>
            <w:b/>
            <w:sz w:val="24"/>
            <w:szCs w:val="26"/>
          </w:rPr>
          <w:t>n</w:t>
        </w:r>
      </w:ins>
      <w:r w:rsidRPr="00692504">
        <w:rPr>
          <w:rFonts w:ascii="Times New Roman" w:eastAsiaTheme="majorEastAsia" w:hAnsi="Times New Roman" w:cs="Times New Roman"/>
          <w:b/>
          <w:sz w:val="24"/>
          <w:szCs w:val="26"/>
        </w:rPr>
        <w:t xml:space="preserve"> </w:t>
      </w:r>
      <w:del w:id="3" w:author="Rosalind Timperley" w:date="2017-01-06T09:04:00Z">
        <w:r w:rsidRPr="00692504" w:rsidDel="001E75C4">
          <w:rPr>
            <w:rFonts w:ascii="Times New Roman" w:eastAsiaTheme="majorEastAsia" w:hAnsi="Times New Roman" w:cs="Times New Roman"/>
            <w:b/>
            <w:sz w:val="24"/>
            <w:szCs w:val="26"/>
          </w:rPr>
          <w:delText xml:space="preserve">percentage </w:delText>
        </w:r>
      </w:del>
      <w:r w:rsidRPr="00692504">
        <w:rPr>
          <w:rFonts w:ascii="Times New Roman" w:eastAsiaTheme="majorEastAsia" w:hAnsi="Times New Roman" w:cs="Times New Roman"/>
          <w:b/>
          <w:sz w:val="24"/>
          <w:szCs w:val="26"/>
        </w:rPr>
        <w:t xml:space="preserve">allocation of total revenue per unit to network levels </w:t>
      </w:r>
    </w:p>
    <w:p w14:paraId="4FCE03CB" w14:textId="77777777" w:rsidR="001E75C4" w:rsidRPr="0069250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 xml:space="preserve">The DNO Party determines a breakdown of price control allowed revenue over the period from 2005/2006 to 2009/2010 between (1) operating expenditure, (2) depreciation and (3) return on regulatory asset value. Operating expenditure is then allocated to each network level according to the [Expensed proportions] for each network level (see paragraph 11 above). The depreciation and return on regulatory asset value elements of price control allowed revenue are allocated to each network level in the proportions calculated as described in paragraphs 13-19 of this Schedule. Different allocations are obtained for the purpose of Schedule 16 and for the purposes of Schedules 17 and 18. Again, separately for the purposes of Schedule 16 and for </w:t>
      </w:r>
      <w:r w:rsidRPr="00692504">
        <w:rPr>
          <w:rFonts w:ascii="Times New Roman" w:eastAsia="Times New Roman" w:hAnsi="Times New Roman" w:cs="Times New Roman"/>
          <w:sz w:val="24"/>
          <w:szCs w:val="24"/>
        </w:rPr>
        <w:lastRenderedPageBreak/>
        <w:t xml:space="preserve">Schedules 17 and 18, the allocations of each of the three components of price control allowed revenue are aggregated by network level to obtain a percentage per network level of total price control allowed revenue. </w:t>
      </w:r>
    </w:p>
    <w:p w14:paraId="2D745997" w14:textId="77777777" w:rsidR="001E75C4" w:rsidRPr="0069250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 xml:space="preserve">The price control allowed revenue for </w:t>
      </w:r>
      <w:del w:id="4" w:author="Rosalind Timperley" w:date="2017-01-06T09:04:00Z">
        <w:r w:rsidRPr="00692504" w:rsidDel="001E75C4">
          <w:rPr>
            <w:rFonts w:ascii="Times New Roman" w:eastAsia="Times New Roman" w:hAnsi="Times New Roman" w:cs="Times New Roman"/>
            <w:sz w:val="24"/>
            <w:szCs w:val="24"/>
          </w:rPr>
          <w:delText xml:space="preserve">2007/2008 </w:delText>
        </w:r>
      </w:del>
      <w:ins w:id="5" w:author="Rosalind Timperley" w:date="2017-01-06T09:04:00Z">
        <w:r w:rsidRPr="00692504">
          <w:rPr>
            <w:rFonts w:ascii="Times New Roman" w:eastAsia="Times New Roman" w:hAnsi="Times New Roman" w:cs="Times New Roman"/>
            <w:sz w:val="24"/>
            <w:szCs w:val="24"/>
          </w:rPr>
          <w:t xml:space="preserve">the charging year </w:t>
        </w:r>
      </w:ins>
      <w:r w:rsidRPr="00692504">
        <w:rPr>
          <w:rFonts w:ascii="Times New Roman" w:eastAsia="Times New Roman" w:hAnsi="Times New Roman" w:cs="Times New Roman"/>
          <w:sz w:val="24"/>
          <w:szCs w:val="24"/>
        </w:rPr>
        <w:t>(denoted as the "</w:t>
      </w:r>
      <w:r w:rsidRPr="00692504">
        <w:rPr>
          <w:rFonts w:ascii="Times New Roman" w:eastAsia="Times New Roman" w:hAnsi="Times New Roman" w:cs="Times New Roman"/>
          <w:b/>
          <w:sz w:val="24"/>
        </w:rPr>
        <w:t>Total allowed revenue</w:t>
      </w:r>
      <w:r w:rsidRPr="00692504">
        <w:rPr>
          <w:rFonts w:ascii="Times New Roman" w:eastAsia="Times New Roman" w:hAnsi="Times New Roman" w:cs="Times New Roman"/>
          <w:sz w:val="24"/>
          <w:szCs w:val="24"/>
        </w:rPr>
        <w:t>") is adjusted by deducting from it the [Revenue not to share] (denoted as the "</w:t>
      </w:r>
      <w:r w:rsidRPr="00692504">
        <w:rPr>
          <w:rFonts w:ascii="Times New Roman" w:eastAsia="Times New Roman" w:hAnsi="Times New Roman" w:cs="Times New Roman"/>
          <w:b/>
          <w:sz w:val="24"/>
          <w:szCs w:val="24"/>
        </w:rPr>
        <w:t>Adjusted total revenue to share</w:t>
      </w:r>
      <w:r w:rsidRPr="00692504">
        <w:rPr>
          <w:rFonts w:ascii="Times New Roman" w:eastAsia="Times New Roman" w:hAnsi="Times New Roman" w:cs="Times New Roman"/>
          <w:sz w:val="24"/>
          <w:szCs w:val="24"/>
        </w:rPr>
        <w:t>").  The "</w:t>
      </w:r>
      <w:r w:rsidRPr="00692504">
        <w:rPr>
          <w:rFonts w:ascii="Times New Roman" w:eastAsia="Times New Roman" w:hAnsi="Times New Roman" w:cs="Times New Roman"/>
          <w:b/>
          <w:sz w:val="24"/>
        </w:rPr>
        <w:t>Revenue not to share</w:t>
      </w:r>
      <w:r w:rsidRPr="00692504">
        <w:rPr>
          <w:rFonts w:ascii="Times New Roman" w:eastAsia="Times New Roman" w:hAnsi="Times New Roman" w:cs="Times New Roman"/>
          <w:sz w:val="24"/>
          <w:szCs w:val="24"/>
        </w:rPr>
        <w:t>" comprises the aggregate of:</w:t>
      </w:r>
    </w:p>
    <w:p w14:paraId="639DBD56" w14:textId="77777777" w:rsidR="001E75C4" w:rsidRPr="00692504" w:rsidRDefault="001E75C4" w:rsidP="001E75C4">
      <w:pPr>
        <w:numPr>
          <w:ilvl w:val="0"/>
          <w:numId w:val="9"/>
        </w:numPr>
        <w:spacing w:after="240" w:line="360" w:lineRule="auto"/>
        <w:ind w:left="122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 xml:space="preserve">the net amount earned by the DNO Party under price control financial incentive schemes for </w:t>
      </w:r>
      <w:del w:id="6" w:author="Rosalind Timperley" w:date="2017-01-06T09:04:00Z">
        <w:r w:rsidRPr="00692504" w:rsidDel="001E75C4">
          <w:rPr>
            <w:rFonts w:ascii="Times New Roman" w:eastAsia="Times New Roman" w:hAnsi="Times New Roman" w:cs="Times New Roman"/>
            <w:sz w:val="24"/>
            <w:szCs w:val="24"/>
          </w:rPr>
          <w:delText>2007/2008</w:delText>
        </w:r>
      </w:del>
      <w:ins w:id="7" w:author="Rosalind Timperley" w:date="2017-01-06T09:04:00Z">
        <w:r w:rsidRPr="00692504">
          <w:rPr>
            <w:rFonts w:ascii="Times New Roman" w:eastAsia="Times New Roman" w:hAnsi="Times New Roman" w:cs="Times New Roman"/>
            <w:sz w:val="24"/>
            <w:szCs w:val="24"/>
          </w:rPr>
          <w:t>the charging year</w:t>
        </w:r>
      </w:ins>
      <w:r w:rsidRPr="00692504">
        <w:rPr>
          <w:rFonts w:ascii="Times New Roman" w:eastAsia="Times New Roman" w:hAnsi="Times New Roman" w:cs="Times New Roman"/>
          <w:sz w:val="24"/>
          <w:szCs w:val="24"/>
        </w:rPr>
        <w:t xml:space="preserve"> (this may be a negative number); and</w:t>
      </w:r>
    </w:p>
    <w:p w14:paraId="35757106" w14:textId="77777777" w:rsidR="001E75C4" w:rsidRPr="00692504" w:rsidRDefault="001E75C4" w:rsidP="001E75C4">
      <w:pPr>
        <w:numPr>
          <w:ilvl w:val="0"/>
          <w:numId w:val="9"/>
        </w:numPr>
        <w:spacing w:after="240" w:line="360" w:lineRule="auto"/>
        <w:ind w:left="122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 xml:space="preserve">Transmission exit charges for </w:t>
      </w:r>
      <w:del w:id="8" w:author="Rosalind Timperley" w:date="2017-01-06T09:05:00Z">
        <w:r w:rsidRPr="00692504" w:rsidDel="001E75C4">
          <w:rPr>
            <w:rFonts w:ascii="Times New Roman" w:eastAsia="Times New Roman" w:hAnsi="Times New Roman" w:cs="Times New Roman"/>
            <w:sz w:val="24"/>
            <w:szCs w:val="24"/>
          </w:rPr>
          <w:delText>2007/2008</w:delText>
        </w:r>
      </w:del>
      <w:ins w:id="9" w:author="Rosalind Timperley" w:date="2017-01-06T09:05:00Z">
        <w:r w:rsidRPr="00692504">
          <w:rPr>
            <w:rFonts w:ascii="Times New Roman" w:eastAsia="Times New Roman" w:hAnsi="Times New Roman" w:cs="Times New Roman"/>
            <w:sz w:val="24"/>
            <w:szCs w:val="24"/>
          </w:rPr>
          <w:t>the charging year</w:t>
        </w:r>
      </w:ins>
      <w:r w:rsidRPr="00692504">
        <w:rPr>
          <w:rFonts w:ascii="Times New Roman" w:eastAsia="Times New Roman" w:hAnsi="Times New Roman" w:cs="Times New Roman"/>
          <w:sz w:val="24"/>
          <w:szCs w:val="24"/>
        </w:rPr>
        <w:t>.</w:t>
      </w:r>
    </w:p>
    <w:p w14:paraId="757DB26B" w14:textId="77777777" w:rsidR="001E75C4" w:rsidRPr="0069250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The [Adjusted total revenue to share] for the calculation of discount percentages used in Schedule 16 (and the [Total revenue to share] for the calculation of discount percentages used in Schedule 17 and 18) are then allocated to each network level using the appropriate weighted average percentage allocations calculated as described in paragraph 20 of this Schedule.</w:t>
      </w:r>
    </w:p>
    <w:p w14:paraId="72329865" w14:textId="77777777" w:rsidR="001E75C4" w:rsidRPr="0069250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A further two revenue elements are allocated to each network level using the [Expensed proportions] for each network level:</w:t>
      </w:r>
    </w:p>
    <w:p w14:paraId="1A0D5FB1" w14:textId="77777777" w:rsidR="001E75C4" w:rsidRPr="00692504" w:rsidRDefault="001E75C4" w:rsidP="001E75C4">
      <w:pPr>
        <w:numPr>
          <w:ilvl w:val="1"/>
          <w:numId w:val="2"/>
        </w:numPr>
        <w:spacing w:after="240" w:line="360" w:lineRule="auto"/>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“Customer contributions indirects” (from worksheet LR1 of the FBPQ) aggregated over the period 2005/2006 to 2014/2015, and divided by ten.</w:t>
      </w:r>
    </w:p>
    <w:p w14:paraId="0E1CCCAA" w14:textId="77777777" w:rsidR="001E75C4" w:rsidRPr="00692504" w:rsidRDefault="001E75C4" w:rsidP="001E75C4">
      <w:pPr>
        <w:numPr>
          <w:ilvl w:val="1"/>
          <w:numId w:val="2"/>
        </w:numPr>
        <w:spacing w:after="240" w:line="360" w:lineRule="auto"/>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The absolute value of the aggregate across all network levels and over the period 2005/2006 to 2014/2015 of any negative numbers obtained when “New connections &amp; customer specific reinforcement” less “Customer contributions (directs) for connections” for connections at each network level in the FBPQ (worksheet LR1) is calculated, divided by 10.</w:t>
      </w:r>
    </w:p>
    <w:p w14:paraId="01E4548D" w14:textId="77777777" w:rsidR="001E75C4" w:rsidRPr="0069250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The revenues allocated to each network level are then rescaled by the estimated number of units flowing through each network level</w:t>
      </w:r>
      <w:ins w:id="10" w:author="Rosalind Timperley" w:date="2017-01-06T09:06:00Z">
        <w:r w:rsidRPr="00692504">
          <w:rPr>
            <w:rFonts w:ascii="Times New Roman" w:eastAsia="Times New Roman" w:hAnsi="Times New Roman" w:cs="Times New Roman"/>
            <w:sz w:val="24"/>
            <w:szCs w:val="24"/>
          </w:rPr>
          <w:t xml:space="preserve"> in the charging year</w:t>
        </w:r>
      </w:ins>
      <w:r w:rsidRPr="00692504">
        <w:rPr>
          <w:rFonts w:ascii="Times New Roman" w:eastAsia="Times New Roman" w:hAnsi="Times New Roman" w:cs="Times New Roman"/>
          <w:sz w:val="24"/>
          <w:szCs w:val="24"/>
        </w:rPr>
        <w:t>, loss adjusted to LV. The result is denoted by "</w:t>
      </w:r>
      <w:r w:rsidRPr="00692504">
        <w:rPr>
          <w:rFonts w:ascii="Times New Roman" w:eastAsia="Times New Roman" w:hAnsi="Times New Roman" w:cs="Times New Roman"/>
          <w:b/>
          <w:sz w:val="24"/>
        </w:rPr>
        <w:t>Revenue to share per unit</w:t>
      </w:r>
      <w:r w:rsidRPr="00692504">
        <w:rPr>
          <w:rFonts w:ascii="Times New Roman" w:eastAsia="Times New Roman" w:hAnsi="Times New Roman" w:cs="Times New Roman"/>
          <w:sz w:val="24"/>
          <w:szCs w:val="24"/>
        </w:rPr>
        <w:t>", for each network level. The Revenue not to share is re-scaled by all units flowing into the DNO Party’s EHV network, loss adjusted to LV; the result is denoted as "</w:t>
      </w:r>
      <w:r w:rsidRPr="00692504">
        <w:rPr>
          <w:rFonts w:ascii="Times New Roman" w:eastAsia="Times New Roman" w:hAnsi="Times New Roman" w:cs="Times New Roman"/>
          <w:b/>
          <w:sz w:val="24"/>
        </w:rPr>
        <w:t>Revenue not to share per unit</w:t>
      </w:r>
      <w:r w:rsidRPr="00692504">
        <w:rPr>
          <w:rFonts w:ascii="Times New Roman" w:eastAsia="Times New Roman" w:hAnsi="Times New Roman" w:cs="Times New Roman"/>
          <w:sz w:val="24"/>
          <w:szCs w:val="24"/>
        </w:rPr>
        <w:t>".</w:t>
      </w:r>
    </w:p>
    <w:p w14:paraId="2F8C60F1" w14:textId="1CD028FA" w:rsidR="001E75C4" w:rsidRPr="0069250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lastRenderedPageBreak/>
        <w:t>The DNO Party calculates the number of units flowing through each network level</w:t>
      </w:r>
      <w:ins w:id="11" w:author="Rosalind Timperley" w:date="2017-01-06T09:07:00Z">
        <w:r w:rsidRPr="00692504">
          <w:rPr>
            <w:rFonts w:ascii="Times New Roman" w:eastAsia="Times New Roman" w:hAnsi="Times New Roman" w:cs="Times New Roman"/>
            <w:sz w:val="24"/>
            <w:szCs w:val="24"/>
          </w:rPr>
          <w:t xml:space="preserve"> in the charging</w:t>
        </w:r>
      </w:ins>
      <w:ins w:id="12" w:author="Dylan Townsend" w:date="2017-06-27T17:02:00Z">
        <w:r w:rsidR="00692504" w:rsidRPr="00692504">
          <w:rPr>
            <w:rFonts w:ascii="Times New Roman" w:eastAsia="Times New Roman" w:hAnsi="Times New Roman" w:cs="Times New Roman"/>
            <w:sz w:val="24"/>
            <w:szCs w:val="24"/>
          </w:rPr>
          <w:t xml:space="preserve"> </w:t>
        </w:r>
      </w:ins>
      <w:ins w:id="13" w:author="Rosalind Timperley" w:date="2017-01-06T09:07:00Z">
        <w:r w:rsidRPr="00692504">
          <w:rPr>
            <w:rFonts w:ascii="Times New Roman" w:eastAsia="Times New Roman" w:hAnsi="Times New Roman" w:cs="Times New Roman"/>
            <w:sz w:val="24"/>
            <w:szCs w:val="24"/>
          </w:rPr>
          <w:t>year</w:t>
        </w:r>
      </w:ins>
      <w:r w:rsidRPr="00692504">
        <w:rPr>
          <w:rFonts w:ascii="Times New Roman" w:eastAsia="Times New Roman" w:hAnsi="Times New Roman" w:cs="Times New Roman"/>
          <w:sz w:val="24"/>
          <w:szCs w:val="24"/>
        </w:rPr>
        <w:t>, loss-adjusted to LV, in two steps.</w:t>
      </w:r>
    </w:p>
    <w:p w14:paraId="376FCE7A" w14:textId="77777777" w:rsidR="001E75C4" w:rsidRPr="0069250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The first step is to calculate adjustment factors for units distributed at LV, at HV and at EHV and 132kV in respect of each of the LV, HV and EHV and 132kV levels.</w:t>
      </w:r>
    </w:p>
    <w:p w14:paraId="5750EF64" w14:textId="77777777" w:rsidR="001E75C4" w:rsidRPr="00692504" w:rsidRDefault="001E75C4" w:rsidP="001E75C4">
      <w:pPr>
        <w:numPr>
          <w:ilvl w:val="0"/>
          <w:numId w:val="7"/>
        </w:numPr>
        <w:spacing w:after="240" w:line="360" w:lineRule="auto"/>
        <w:ind w:left="122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For units distributed at LV, the adjustment factor is 1 (one).</w:t>
      </w:r>
    </w:p>
    <w:p w14:paraId="56FCBDB2" w14:textId="77777777" w:rsidR="001E75C4" w:rsidRPr="00692504" w:rsidRDefault="001E75C4" w:rsidP="001E75C4">
      <w:pPr>
        <w:numPr>
          <w:ilvl w:val="0"/>
          <w:numId w:val="7"/>
        </w:numPr>
        <w:spacing w:after="240" w:line="360" w:lineRule="auto"/>
        <w:ind w:left="122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For units distributed at HV, the adjustment factor is 0 (zero) in respect of the LV level, and (U + 0.5*Losses) / (U + Losses) in respect of the other levels, where U is the number of units distributed at LV plus half of the number of units distributed at HV plus a quarter of the number of units distributed at EHV and 132kV.</w:t>
      </w:r>
    </w:p>
    <w:p w14:paraId="390644DC" w14:textId="77777777" w:rsidR="001E75C4" w:rsidRPr="00692504" w:rsidRDefault="001E75C4" w:rsidP="001E75C4">
      <w:pPr>
        <w:numPr>
          <w:ilvl w:val="0"/>
          <w:numId w:val="7"/>
        </w:numPr>
        <w:spacing w:after="240" w:line="360" w:lineRule="auto"/>
        <w:ind w:left="122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For units distributed at EHV, the adjustment factor is 0 (zero) in respect of the LV and HV levels, and (U + 0.25*Losses) / (U + Losses) in respect of the EHV and 132kV level, where U is defined as above.</w:t>
      </w:r>
    </w:p>
    <w:p w14:paraId="408C74AD" w14:textId="77777777" w:rsidR="001E75C4" w:rsidRPr="0069250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The second step is to calculate, for each of the LV, HV, and EHV and 132kV networks, the sum of the product of the three adjustment factors and the units distributed at each of LV, HV, and EHV and 132kV.  This gives the number of units, (loss adjusted to LV) flowing through each of the LV, HV, and EHV and 132kV networks. The number of units (loss adjusted to LV) flowing through the LV services, the LV mains and the HV/LV network levels are the same as the number flowing through the LV network.</w:t>
      </w:r>
    </w:p>
    <w:p w14:paraId="6764F8FF" w14:textId="77777777" w:rsidR="001E75C4" w:rsidRPr="0069250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For each network level, the DNO Party calculates the</w:t>
      </w:r>
      <w:ins w:id="14" w:author="Rosalind Timperley" w:date="2017-01-06T09:08:00Z">
        <w:r w:rsidRPr="00692504">
          <w:rPr>
            <w:rFonts w:ascii="Times New Roman" w:eastAsia="Times New Roman" w:hAnsi="Times New Roman" w:cs="Times New Roman"/>
            <w:sz w:val="24"/>
            <w:szCs w:val="24"/>
          </w:rPr>
          <w:t xml:space="preserve"> </w:t>
        </w:r>
        <w:r w:rsidRPr="00692504">
          <w:rPr>
            <w:rFonts w:ascii="Times New Roman" w:hAnsi="Times New Roman" w:cs="Times New Roman"/>
            <w:sz w:val="24"/>
            <w:szCs w:val="24"/>
          </w:rPr>
          <w:t>p/kWh allocation of costs</w:t>
        </w:r>
      </w:ins>
      <w:r w:rsidRPr="00692504">
        <w:rPr>
          <w:rFonts w:ascii="Times New Roman" w:eastAsia="Times New Roman" w:hAnsi="Times New Roman" w:cs="Times New Roman"/>
          <w:sz w:val="24"/>
          <w:szCs w:val="24"/>
        </w:rPr>
        <w:t xml:space="preserve"> </w:t>
      </w:r>
      <w:del w:id="15" w:author="Rosalind Timperley" w:date="2017-01-06T09:08:00Z">
        <w:r w:rsidRPr="00692504" w:rsidDel="001E75C4">
          <w:rPr>
            <w:rFonts w:ascii="Times New Roman" w:eastAsia="Times New Roman" w:hAnsi="Times New Roman" w:cs="Times New Roman"/>
            <w:sz w:val="24"/>
            <w:szCs w:val="24"/>
          </w:rPr>
          <w:delText xml:space="preserve">percentage </w:delText>
        </w:r>
      </w:del>
      <w:r w:rsidRPr="00692504">
        <w:rPr>
          <w:rFonts w:ascii="Times New Roman" w:eastAsia="Times New Roman" w:hAnsi="Times New Roman" w:cs="Times New Roman"/>
          <w:sz w:val="24"/>
          <w:szCs w:val="24"/>
        </w:rPr>
        <w:t>that the [Revenue to share per unit] represents</w:t>
      </w:r>
      <w:del w:id="16" w:author="Rosalind Timperley" w:date="2017-01-06T09:08:00Z">
        <w:r w:rsidRPr="00692504" w:rsidDel="001E75C4">
          <w:rPr>
            <w:rFonts w:ascii="Times New Roman" w:eastAsia="Times New Roman" w:hAnsi="Times New Roman" w:cs="Times New Roman"/>
            <w:sz w:val="24"/>
            <w:szCs w:val="24"/>
          </w:rPr>
          <w:delText xml:space="preserve"> of the sum of the [Revenue to share per unit] across all network levels and the [Revenue not to share per unit]</w:delText>
        </w:r>
      </w:del>
      <w:r w:rsidRPr="00692504">
        <w:rPr>
          <w:rFonts w:ascii="Times New Roman" w:eastAsia="Times New Roman" w:hAnsi="Times New Roman" w:cs="Times New Roman"/>
          <w:sz w:val="24"/>
          <w:szCs w:val="24"/>
        </w:rPr>
        <w:t>.  The results are denoted as "</w:t>
      </w:r>
      <w:r w:rsidRPr="00692504">
        <w:rPr>
          <w:rFonts w:ascii="Times New Roman" w:eastAsia="Times New Roman" w:hAnsi="Times New Roman" w:cs="Times New Roman"/>
          <w:b/>
          <w:sz w:val="24"/>
        </w:rPr>
        <w:t>LV mains</w:t>
      </w:r>
      <w:ins w:id="17" w:author="Rosalind Timperley" w:date="2017-01-06T09:08:00Z">
        <w:r w:rsidRPr="00692504">
          <w:rPr>
            <w:rFonts w:ascii="Times New Roman" w:eastAsia="Times New Roman" w:hAnsi="Times New Roman" w:cs="Times New Roman"/>
            <w:b/>
            <w:sz w:val="24"/>
          </w:rPr>
          <w:t xml:space="preserve"> p/kWh</w:t>
        </w:r>
      </w:ins>
      <w:r w:rsidRPr="00692504">
        <w:rPr>
          <w:rFonts w:ascii="Times New Roman" w:eastAsia="Times New Roman" w:hAnsi="Times New Roman" w:cs="Times New Roman"/>
          <w:b/>
          <w:sz w:val="24"/>
        </w:rPr>
        <w:t xml:space="preserve"> allocations</w:t>
      </w:r>
      <w:r w:rsidRPr="00692504">
        <w:rPr>
          <w:rFonts w:ascii="Times New Roman" w:eastAsia="Times New Roman" w:hAnsi="Times New Roman" w:cs="Times New Roman"/>
          <w:sz w:val="24"/>
          <w:szCs w:val="24"/>
        </w:rPr>
        <w:t>", "</w:t>
      </w:r>
      <w:r w:rsidRPr="00692504">
        <w:rPr>
          <w:rFonts w:ascii="Times New Roman" w:eastAsia="Times New Roman" w:hAnsi="Times New Roman" w:cs="Times New Roman"/>
          <w:b/>
          <w:sz w:val="24"/>
        </w:rPr>
        <w:t xml:space="preserve">LV services </w:t>
      </w:r>
      <w:ins w:id="18" w:author="Rosalind Timperley" w:date="2017-01-06T09:08:00Z">
        <w:r w:rsidRPr="00692504">
          <w:rPr>
            <w:rFonts w:ascii="Times New Roman" w:eastAsia="Times New Roman" w:hAnsi="Times New Roman" w:cs="Times New Roman"/>
            <w:b/>
            <w:sz w:val="24"/>
          </w:rPr>
          <w:t xml:space="preserve">p/kWh </w:t>
        </w:r>
      </w:ins>
      <w:r w:rsidRPr="00692504">
        <w:rPr>
          <w:rFonts w:ascii="Times New Roman" w:eastAsia="Times New Roman" w:hAnsi="Times New Roman" w:cs="Times New Roman"/>
          <w:b/>
          <w:sz w:val="24"/>
        </w:rPr>
        <w:t>allocation</w:t>
      </w:r>
      <w:r w:rsidRPr="00692504">
        <w:rPr>
          <w:rFonts w:ascii="Times New Roman" w:eastAsia="Times New Roman" w:hAnsi="Times New Roman" w:cs="Times New Roman"/>
          <w:sz w:val="24"/>
          <w:szCs w:val="24"/>
        </w:rPr>
        <w:t>", "</w:t>
      </w:r>
      <w:r w:rsidRPr="00692504">
        <w:rPr>
          <w:rFonts w:ascii="Times New Roman" w:eastAsia="Times New Roman" w:hAnsi="Times New Roman" w:cs="Times New Roman"/>
          <w:b/>
          <w:sz w:val="24"/>
        </w:rPr>
        <w:t xml:space="preserve">HV/LV </w:t>
      </w:r>
      <w:ins w:id="19" w:author="Rosalind Timperley" w:date="2017-01-06T09:08:00Z">
        <w:r w:rsidRPr="00692504">
          <w:rPr>
            <w:rFonts w:ascii="Times New Roman" w:eastAsia="Times New Roman" w:hAnsi="Times New Roman" w:cs="Times New Roman"/>
            <w:b/>
            <w:sz w:val="24"/>
          </w:rPr>
          <w:t xml:space="preserve">p/kWh </w:t>
        </w:r>
      </w:ins>
      <w:r w:rsidRPr="00692504">
        <w:rPr>
          <w:rFonts w:ascii="Times New Roman" w:eastAsia="Times New Roman" w:hAnsi="Times New Roman" w:cs="Times New Roman"/>
          <w:b/>
          <w:sz w:val="24"/>
        </w:rPr>
        <w:t>allocation</w:t>
      </w:r>
      <w:r w:rsidRPr="00692504">
        <w:rPr>
          <w:rFonts w:ascii="Times New Roman" w:eastAsia="Times New Roman" w:hAnsi="Times New Roman" w:cs="Times New Roman"/>
          <w:sz w:val="24"/>
          <w:szCs w:val="24"/>
        </w:rPr>
        <w:t>", "</w:t>
      </w:r>
      <w:r w:rsidRPr="00692504">
        <w:rPr>
          <w:rFonts w:ascii="Times New Roman" w:eastAsia="Times New Roman" w:hAnsi="Times New Roman" w:cs="Times New Roman"/>
          <w:b/>
          <w:sz w:val="24"/>
        </w:rPr>
        <w:t xml:space="preserve">HV </w:t>
      </w:r>
      <w:ins w:id="20" w:author="Rosalind Timperley" w:date="2017-01-06T09:09:00Z">
        <w:r w:rsidRPr="00692504">
          <w:rPr>
            <w:rFonts w:ascii="Times New Roman" w:eastAsia="Times New Roman" w:hAnsi="Times New Roman" w:cs="Times New Roman"/>
            <w:b/>
            <w:sz w:val="24"/>
          </w:rPr>
          <w:t xml:space="preserve">p/kWh </w:t>
        </w:r>
      </w:ins>
      <w:r w:rsidRPr="00692504">
        <w:rPr>
          <w:rFonts w:ascii="Times New Roman" w:eastAsia="Times New Roman" w:hAnsi="Times New Roman" w:cs="Times New Roman"/>
          <w:b/>
          <w:sz w:val="24"/>
        </w:rPr>
        <w:t>allocation</w:t>
      </w:r>
      <w:r w:rsidRPr="00692504">
        <w:rPr>
          <w:rFonts w:ascii="Times New Roman" w:eastAsia="Times New Roman" w:hAnsi="Times New Roman" w:cs="Times New Roman"/>
          <w:sz w:val="24"/>
          <w:szCs w:val="24"/>
        </w:rPr>
        <w:t>" and "</w:t>
      </w:r>
      <w:r w:rsidRPr="00692504">
        <w:rPr>
          <w:rFonts w:ascii="Times New Roman" w:eastAsia="Times New Roman" w:hAnsi="Times New Roman" w:cs="Times New Roman"/>
          <w:b/>
          <w:sz w:val="24"/>
        </w:rPr>
        <w:t>EHV and 132kV</w:t>
      </w:r>
      <w:ins w:id="21" w:author="Rosalind Timperley" w:date="2017-01-06T09:09:00Z">
        <w:r w:rsidRPr="00692504">
          <w:rPr>
            <w:rFonts w:ascii="Times New Roman" w:eastAsia="Times New Roman" w:hAnsi="Times New Roman" w:cs="Times New Roman"/>
            <w:b/>
            <w:sz w:val="24"/>
          </w:rPr>
          <w:t xml:space="preserve"> p/kWh</w:t>
        </w:r>
      </w:ins>
      <w:r w:rsidRPr="00692504">
        <w:rPr>
          <w:rFonts w:ascii="Times New Roman" w:eastAsia="Times New Roman" w:hAnsi="Times New Roman" w:cs="Times New Roman"/>
          <w:b/>
          <w:sz w:val="24"/>
        </w:rPr>
        <w:t xml:space="preserve"> allocation</w:t>
      </w:r>
      <w:r w:rsidRPr="00692504">
        <w:rPr>
          <w:rFonts w:ascii="Times New Roman" w:eastAsia="Times New Roman" w:hAnsi="Times New Roman" w:cs="Times New Roman"/>
          <w:sz w:val="24"/>
          <w:szCs w:val="24"/>
        </w:rPr>
        <w:t>".</w:t>
      </w:r>
    </w:p>
    <w:p w14:paraId="27B13AE9" w14:textId="77777777" w:rsidR="001E75C4" w:rsidRPr="00692504" w:rsidRDefault="001E75C4" w:rsidP="001E75C4">
      <w:pPr>
        <w:keepNext/>
        <w:keepLines/>
        <w:spacing w:after="240" w:line="360" w:lineRule="auto"/>
        <w:jc w:val="both"/>
        <w:outlineLvl w:val="1"/>
        <w:rPr>
          <w:rFonts w:ascii="Times New Roman" w:eastAsiaTheme="majorEastAsia" w:hAnsi="Times New Roman" w:cs="Times New Roman"/>
          <w:b/>
          <w:sz w:val="24"/>
          <w:szCs w:val="26"/>
        </w:rPr>
      </w:pPr>
      <w:r w:rsidRPr="00692504">
        <w:rPr>
          <w:rFonts w:ascii="Times New Roman" w:eastAsiaTheme="majorEastAsia" w:hAnsi="Times New Roman" w:cs="Times New Roman"/>
          <w:b/>
          <w:sz w:val="24"/>
          <w:szCs w:val="26"/>
        </w:rPr>
        <w:t>Calculation of direct proportions</w:t>
      </w:r>
    </w:p>
    <w:p w14:paraId="552DC22D" w14:textId="77777777" w:rsidR="001E75C4" w:rsidRPr="0069250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The DNO Party calculates the [HV direct proportion] and the [LV direct proportion] on the basis of the allocation of RRP operating expenditure across network levels set out in paragraphs 6 and 7 of this Schedule (before the adjustment for capitalisation rates is made).  Before this calculation is performed, any negative figure is set to zero.</w:t>
      </w:r>
    </w:p>
    <w:p w14:paraId="577F27C4" w14:textId="77777777" w:rsidR="001E75C4" w:rsidRPr="0069250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lastRenderedPageBreak/>
        <w:t>The "</w:t>
      </w:r>
      <w:r w:rsidRPr="00692504">
        <w:rPr>
          <w:rFonts w:ascii="Times New Roman" w:eastAsia="Times New Roman" w:hAnsi="Times New Roman" w:cs="Times New Roman"/>
          <w:b/>
          <w:sz w:val="24"/>
        </w:rPr>
        <w:t>HV direct proportion</w:t>
      </w:r>
      <w:r w:rsidRPr="00692504">
        <w:rPr>
          <w:rFonts w:ascii="Times New Roman" w:eastAsia="Times New Roman" w:hAnsi="Times New Roman" w:cs="Times New Roman"/>
          <w:sz w:val="24"/>
          <w:szCs w:val="24"/>
        </w:rPr>
        <w:t>" is the ratio of the sum of the operating expenditure allocated to the HV network level across the expenditure categories identified as “Direct costs” in the table in paragraph 6 (Allocation rules) to the sum of the operating expenditure allocated to the HV network level across all operating expenditure categories.</w:t>
      </w:r>
    </w:p>
    <w:p w14:paraId="442567DD" w14:textId="77777777" w:rsidR="001E75C4" w:rsidRPr="0069250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The "</w:t>
      </w:r>
      <w:r w:rsidRPr="00692504">
        <w:rPr>
          <w:rFonts w:ascii="Times New Roman" w:eastAsia="Times New Roman" w:hAnsi="Times New Roman" w:cs="Times New Roman"/>
          <w:b/>
          <w:sz w:val="24"/>
        </w:rPr>
        <w:t>LV direct proportion</w:t>
      </w:r>
      <w:r w:rsidRPr="00692504">
        <w:rPr>
          <w:rFonts w:ascii="Times New Roman" w:eastAsia="Times New Roman" w:hAnsi="Times New Roman" w:cs="Times New Roman"/>
          <w:sz w:val="24"/>
          <w:szCs w:val="24"/>
        </w:rPr>
        <w:t>" is the ratio of the sum of the operating expenditure allocated to the LV services or the LV mains network levels across the expenditure categories identified as “Direct costs” in the table in paragraph 6 (Allocation rules) to the sum of the operating expenditure allocated to the LV services or LV mains networks level across all operating expenditure categories.</w:t>
      </w:r>
    </w:p>
    <w:p w14:paraId="6A0E6512" w14:textId="77777777" w:rsidR="001E75C4" w:rsidRPr="0069250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The DNO Party calculates the [EHV and 132kV direct cost proportion] on the basis of the allocation of RRP operating expenditure across network levels set out in paragraphs 6-12 of this Schedule (before the adjustment for capitalization rates is made).  Before this calculation is performed, any negative figure is set to zero.  The "</w:t>
      </w:r>
      <w:r w:rsidRPr="00692504">
        <w:rPr>
          <w:rFonts w:ascii="Times New Roman" w:eastAsia="Times New Roman" w:hAnsi="Times New Roman" w:cs="Times New Roman"/>
          <w:b/>
          <w:sz w:val="24"/>
        </w:rPr>
        <w:t>EHV and 132kV direct cost proportion</w:t>
      </w:r>
      <w:r w:rsidRPr="00692504">
        <w:rPr>
          <w:rFonts w:ascii="Times New Roman" w:eastAsia="Times New Roman" w:hAnsi="Times New Roman" w:cs="Times New Roman"/>
          <w:sz w:val="24"/>
          <w:szCs w:val="24"/>
        </w:rPr>
        <w:t>" is calculated as the ratio of the sum of the operating expenditure allocated to the EHV and 132kV network level across the expenditure categories identified as “Direct costs” in the table in paragraph 6 (Allocation rules) to the sum of the operating expenditure allocated to the EHV and 132kV network level across all operating expenditure categories.</w:t>
      </w:r>
    </w:p>
    <w:p w14:paraId="454850EF" w14:textId="77777777" w:rsidR="001E75C4" w:rsidRPr="00692504" w:rsidRDefault="001E75C4" w:rsidP="001E75C4">
      <w:pPr>
        <w:keepNext/>
        <w:keepLines/>
        <w:spacing w:after="240" w:line="360" w:lineRule="auto"/>
        <w:jc w:val="both"/>
        <w:outlineLvl w:val="1"/>
        <w:rPr>
          <w:rFonts w:ascii="Times New Roman" w:eastAsiaTheme="majorEastAsia" w:hAnsi="Times New Roman" w:cs="Times New Roman"/>
          <w:b/>
          <w:sz w:val="24"/>
          <w:szCs w:val="26"/>
        </w:rPr>
      </w:pPr>
      <w:r w:rsidRPr="00692504">
        <w:rPr>
          <w:rFonts w:ascii="Times New Roman" w:eastAsiaTheme="majorEastAsia" w:hAnsi="Times New Roman" w:cs="Times New Roman"/>
          <w:b/>
          <w:sz w:val="24"/>
          <w:szCs w:val="26"/>
        </w:rPr>
        <w:t>LV mains split</w:t>
      </w:r>
    </w:p>
    <w:p w14:paraId="0255C229" w14:textId="77777777" w:rsidR="001E75C4" w:rsidRPr="0069250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The DNO Party will procure that the Nominated Calculation Agent estimates for the DNO Party’s Distribution Services Area the proportion of the LV mains which LV-connected embedded networks are deemed to use by:</w:t>
      </w:r>
    </w:p>
    <w:p w14:paraId="2F065080" w14:textId="77777777" w:rsidR="001E75C4" w:rsidRPr="00692504" w:rsidRDefault="001E75C4" w:rsidP="001E75C4">
      <w:pPr>
        <w:numPr>
          <w:ilvl w:val="0"/>
          <w:numId w:val="8"/>
        </w:numPr>
        <w:spacing w:after="240" w:line="360" w:lineRule="auto"/>
        <w:ind w:left="122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determining the total length of its LV mains used by LV-connected embedded networks;</w:t>
      </w:r>
    </w:p>
    <w:p w14:paraId="204AFB6C" w14:textId="77777777" w:rsidR="001E75C4" w:rsidRPr="00692504" w:rsidRDefault="001E75C4" w:rsidP="001E75C4">
      <w:pPr>
        <w:numPr>
          <w:ilvl w:val="0"/>
          <w:numId w:val="8"/>
        </w:numPr>
        <w:spacing w:after="240" w:line="360" w:lineRule="auto"/>
        <w:ind w:left="122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dividing that total length by the number of end users on LV-connected embedded networks; and</w:t>
      </w:r>
    </w:p>
    <w:p w14:paraId="779C1C32" w14:textId="77777777" w:rsidR="001E75C4" w:rsidRPr="00692504" w:rsidRDefault="001E75C4" w:rsidP="001E75C4">
      <w:pPr>
        <w:numPr>
          <w:ilvl w:val="0"/>
          <w:numId w:val="8"/>
        </w:numPr>
        <w:spacing w:after="240" w:line="360" w:lineRule="auto"/>
        <w:ind w:left="122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dividing the result by the average length of LV mains by LV end user on the DNO Party’s own LV network.</w:t>
      </w:r>
    </w:p>
    <w:p w14:paraId="3AF2B2AF" w14:textId="70916E83" w:rsidR="001E75C4" w:rsidRPr="0069250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lastRenderedPageBreak/>
        <w:t xml:space="preserve">The estimates will be based on available data provided by DNO Parties and </w:t>
      </w:r>
      <w:ins w:id="22" w:author="Dylan Townsend" w:date="2017-06-20T11:44:00Z">
        <w:r w:rsidR="00687144" w:rsidRPr="00692504">
          <w:rPr>
            <w:rFonts w:ascii="Times New Roman" w:eastAsia="Times New Roman" w:hAnsi="Times New Roman" w:cs="Times New Roman"/>
            <w:sz w:val="24"/>
            <w:szCs w:val="24"/>
          </w:rPr>
          <w:t>L</w:t>
        </w:r>
      </w:ins>
      <w:del w:id="23" w:author="Dylan Townsend" w:date="2017-06-20T11:44:00Z">
        <w:r w:rsidRPr="00692504" w:rsidDel="00687144">
          <w:rPr>
            <w:rFonts w:ascii="Times New Roman" w:eastAsia="Times New Roman" w:hAnsi="Times New Roman" w:cs="Times New Roman"/>
            <w:sz w:val="24"/>
            <w:szCs w:val="24"/>
          </w:rPr>
          <w:delText>I</w:delText>
        </w:r>
      </w:del>
      <w:r w:rsidRPr="00692504">
        <w:rPr>
          <w:rFonts w:ascii="Times New Roman" w:eastAsia="Times New Roman" w:hAnsi="Times New Roman" w:cs="Times New Roman"/>
          <w:sz w:val="24"/>
          <w:szCs w:val="24"/>
        </w:rPr>
        <w:t>DNO Parties.</w:t>
      </w:r>
    </w:p>
    <w:p w14:paraId="0BBDBB9E" w14:textId="77777777" w:rsidR="001E75C4" w:rsidRPr="0069250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The result of this calculation is denoted “</w:t>
      </w:r>
      <w:r w:rsidRPr="00692504">
        <w:rPr>
          <w:rFonts w:ascii="Times New Roman" w:eastAsia="Times New Roman" w:hAnsi="Times New Roman" w:cs="Times New Roman"/>
          <w:b/>
          <w:sz w:val="24"/>
        </w:rPr>
        <w:t>LV mains split</w:t>
      </w:r>
      <w:r w:rsidRPr="00692504">
        <w:rPr>
          <w:rFonts w:ascii="Times New Roman" w:eastAsia="Times New Roman" w:hAnsi="Times New Roman" w:cs="Times New Roman"/>
          <w:sz w:val="24"/>
          <w:szCs w:val="24"/>
        </w:rPr>
        <w:t>”.</w:t>
      </w:r>
    </w:p>
    <w:p w14:paraId="08D3604A" w14:textId="77777777" w:rsidR="001E75C4" w:rsidRPr="00692504" w:rsidRDefault="001E75C4" w:rsidP="001E75C4">
      <w:pPr>
        <w:keepNext/>
        <w:keepLines/>
        <w:spacing w:after="240" w:line="360" w:lineRule="auto"/>
        <w:jc w:val="both"/>
        <w:outlineLvl w:val="1"/>
        <w:rPr>
          <w:rFonts w:ascii="Times New Roman" w:eastAsiaTheme="majorEastAsia" w:hAnsi="Times New Roman" w:cs="Times New Roman"/>
          <w:b/>
          <w:sz w:val="24"/>
          <w:szCs w:val="26"/>
        </w:rPr>
      </w:pPr>
      <w:r w:rsidRPr="00692504">
        <w:rPr>
          <w:rFonts w:ascii="Times New Roman" w:eastAsiaTheme="majorEastAsia" w:hAnsi="Times New Roman" w:cs="Times New Roman"/>
          <w:b/>
          <w:sz w:val="24"/>
          <w:szCs w:val="26"/>
        </w:rPr>
        <w:t>HV split</w:t>
      </w:r>
    </w:p>
    <w:p w14:paraId="302199BA" w14:textId="77777777" w:rsidR="001E75C4" w:rsidRPr="0069250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The DNO Parties will procure that the Nominated Calculation Agent estimates the typical proportion of the HV network which is provided by the DNO Party in the case of HV loads supplied through an HV-connected embedded network. This estimate will be based on sample data, and the average used will be the same for all DNO Parties.</w:t>
      </w:r>
    </w:p>
    <w:p w14:paraId="141339CF" w14:textId="77777777" w:rsidR="001E75C4" w:rsidRPr="0069250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The proportion is denoted “</w:t>
      </w:r>
      <w:r w:rsidRPr="00692504">
        <w:rPr>
          <w:rFonts w:ascii="Times New Roman" w:eastAsia="Times New Roman" w:hAnsi="Times New Roman" w:cs="Times New Roman"/>
          <w:b/>
          <w:sz w:val="24"/>
        </w:rPr>
        <w:t>HV split</w:t>
      </w:r>
      <w:r w:rsidRPr="00692504">
        <w:rPr>
          <w:rFonts w:ascii="Times New Roman" w:eastAsia="Times New Roman" w:hAnsi="Times New Roman" w:cs="Times New Roman"/>
          <w:sz w:val="24"/>
          <w:szCs w:val="24"/>
        </w:rPr>
        <w:t>”, and is represented as:</w:t>
      </w:r>
    </w:p>
    <w:p w14:paraId="409D6762" w14:textId="77777777" w:rsidR="001E75C4" w:rsidRPr="00692504" w:rsidRDefault="001E75C4" w:rsidP="001E75C4">
      <w:pPr>
        <w:spacing w:after="240" w:line="360" w:lineRule="auto"/>
        <w:ind w:firstLine="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noProof/>
          <w:sz w:val="24"/>
          <w:lang w:eastAsia="en-GB"/>
        </w:rPr>
        <w:drawing>
          <wp:inline distT="0" distB="0" distL="0" distR="0" wp14:anchorId="7DF16640" wp14:editId="30EC9784">
            <wp:extent cx="4581525" cy="7334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81525" cy="733425"/>
                    </a:xfrm>
                    <a:prstGeom prst="rect">
                      <a:avLst/>
                    </a:prstGeom>
                    <a:noFill/>
                    <a:ln>
                      <a:noFill/>
                    </a:ln>
                  </pic:spPr>
                </pic:pic>
              </a:graphicData>
            </a:graphic>
          </wp:inline>
        </w:drawing>
      </w:r>
    </w:p>
    <w:p w14:paraId="7193E261" w14:textId="77777777" w:rsidR="001E75C4" w:rsidRPr="00692504" w:rsidRDefault="001E75C4" w:rsidP="001E75C4">
      <w:pPr>
        <w:keepNext/>
        <w:keepLines/>
        <w:spacing w:after="240" w:line="360" w:lineRule="auto"/>
        <w:jc w:val="both"/>
        <w:outlineLvl w:val="1"/>
        <w:rPr>
          <w:rFonts w:ascii="Times New Roman" w:eastAsiaTheme="majorEastAsia" w:hAnsi="Times New Roman" w:cs="Times New Roman"/>
          <w:b/>
          <w:sz w:val="24"/>
          <w:szCs w:val="26"/>
        </w:rPr>
      </w:pPr>
      <w:r w:rsidRPr="00692504">
        <w:rPr>
          <w:rFonts w:ascii="Times New Roman" w:eastAsiaTheme="majorEastAsia" w:hAnsi="Times New Roman" w:cs="Times New Roman"/>
          <w:b/>
          <w:sz w:val="24"/>
          <w:szCs w:val="26"/>
        </w:rPr>
        <w:t>EHV network level disaggregation</w:t>
      </w:r>
    </w:p>
    <w:p w14:paraId="5160A3E4" w14:textId="77777777" w:rsidR="001E75C4" w:rsidRPr="0069250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For the calculation of discount percentages used in Schedule 17 and 18 only, the percentage allocated to the EHV and 132kV network level, [EHV and 132kV allocation], is split into separate percentages for the following asset levels:</w:t>
      </w:r>
    </w:p>
    <w:p w14:paraId="037C3707" w14:textId="77777777" w:rsidR="001E75C4" w:rsidRPr="00692504" w:rsidRDefault="001E75C4" w:rsidP="001E75C4">
      <w:pPr>
        <w:numPr>
          <w:ilvl w:val="0"/>
          <w:numId w:val="10"/>
        </w:numPr>
        <w:spacing w:after="240" w:line="360" w:lineRule="auto"/>
        <w:ind w:left="122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132kV circuits (England and Wales only);</w:t>
      </w:r>
    </w:p>
    <w:p w14:paraId="4F57A8CF" w14:textId="77777777" w:rsidR="001E75C4" w:rsidRPr="00692504" w:rsidRDefault="001E75C4" w:rsidP="001E75C4">
      <w:pPr>
        <w:numPr>
          <w:ilvl w:val="0"/>
          <w:numId w:val="10"/>
        </w:numPr>
        <w:spacing w:after="240" w:line="360" w:lineRule="auto"/>
        <w:ind w:left="122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132kV/EHV substations (England and Wales only);</w:t>
      </w:r>
    </w:p>
    <w:p w14:paraId="70F3FFE9" w14:textId="77777777" w:rsidR="001E75C4" w:rsidRPr="00692504" w:rsidRDefault="001E75C4" w:rsidP="001E75C4">
      <w:pPr>
        <w:numPr>
          <w:ilvl w:val="0"/>
          <w:numId w:val="10"/>
        </w:numPr>
        <w:spacing w:after="240" w:line="360" w:lineRule="auto"/>
        <w:ind w:left="122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EHV circuits; and</w:t>
      </w:r>
    </w:p>
    <w:p w14:paraId="5BAD915E" w14:textId="77777777" w:rsidR="001E75C4" w:rsidRPr="00692504" w:rsidRDefault="001E75C4" w:rsidP="001E75C4">
      <w:pPr>
        <w:numPr>
          <w:ilvl w:val="0"/>
          <w:numId w:val="10"/>
        </w:numPr>
        <w:spacing w:after="240" w:line="360" w:lineRule="auto"/>
        <w:ind w:left="122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EHV/HV substations</w:t>
      </w:r>
    </w:p>
    <w:p w14:paraId="2CAEA994" w14:textId="77777777" w:rsidR="001E75C4" w:rsidRPr="0069250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 xml:space="preserve">The DNO Party splits [EHV and 132kV allocation] into separate percentages for the above assets levels on the basis of the share of the MEAV of the EHV and 132kV network level accounted for by the MEAV of the assets associated with each of the four asset levels.  The DNO Party does this on the basis of the MEAV of the assets and of the mapping in the table below.  The results of the allocation of [EHV and 132kV allocation] into percentage allocations for the different EHV and 132kV asset levels are </w:t>
      </w:r>
      <w:r w:rsidRPr="00692504">
        <w:rPr>
          <w:rFonts w:ascii="Times New Roman" w:eastAsia="Times New Roman" w:hAnsi="Times New Roman" w:cs="Times New Roman"/>
          <w:sz w:val="24"/>
          <w:szCs w:val="24"/>
        </w:rPr>
        <w:lastRenderedPageBreak/>
        <w:t>denoted as "</w:t>
      </w:r>
      <w:r w:rsidRPr="00692504">
        <w:rPr>
          <w:rFonts w:ascii="Times New Roman" w:eastAsia="Times New Roman" w:hAnsi="Times New Roman" w:cs="Times New Roman"/>
          <w:b/>
          <w:sz w:val="24"/>
        </w:rPr>
        <w:t>132kV allocation</w:t>
      </w:r>
      <w:r w:rsidRPr="00692504">
        <w:rPr>
          <w:rFonts w:ascii="Times New Roman" w:eastAsia="Times New Roman" w:hAnsi="Times New Roman" w:cs="Times New Roman"/>
          <w:sz w:val="24"/>
          <w:szCs w:val="24"/>
        </w:rPr>
        <w:t>", "</w:t>
      </w:r>
      <w:r w:rsidRPr="00692504">
        <w:rPr>
          <w:rFonts w:ascii="Times New Roman" w:eastAsia="Times New Roman" w:hAnsi="Times New Roman" w:cs="Times New Roman"/>
          <w:b/>
          <w:sz w:val="24"/>
        </w:rPr>
        <w:t>132kV/EHV allocation</w:t>
      </w:r>
      <w:r w:rsidRPr="00692504">
        <w:rPr>
          <w:rFonts w:ascii="Times New Roman" w:eastAsia="Times New Roman" w:hAnsi="Times New Roman" w:cs="Times New Roman"/>
          <w:sz w:val="24"/>
          <w:szCs w:val="24"/>
        </w:rPr>
        <w:t>", "</w:t>
      </w:r>
      <w:r w:rsidRPr="00692504">
        <w:rPr>
          <w:rFonts w:ascii="Times New Roman" w:eastAsia="Times New Roman" w:hAnsi="Times New Roman" w:cs="Times New Roman"/>
          <w:b/>
          <w:sz w:val="24"/>
        </w:rPr>
        <w:t>EHV allocation</w:t>
      </w:r>
      <w:r w:rsidRPr="00692504">
        <w:rPr>
          <w:rFonts w:ascii="Times New Roman" w:eastAsia="Times New Roman" w:hAnsi="Times New Roman" w:cs="Times New Roman"/>
          <w:sz w:val="24"/>
          <w:szCs w:val="24"/>
        </w:rPr>
        <w:t>" and "</w:t>
      </w:r>
      <w:r w:rsidRPr="00692504">
        <w:rPr>
          <w:rFonts w:ascii="Times New Roman" w:eastAsia="Times New Roman" w:hAnsi="Times New Roman" w:cs="Times New Roman"/>
          <w:b/>
          <w:sz w:val="24"/>
        </w:rPr>
        <w:t>EHV/HV allocation</w:t>
      </w:r>
      <w:r w:rsidRPr="00692504">
        <w:rPr>
          <w:rFonts w:ascii="Times New Roman" w:eastAsia="Times New Roman" w:hAnsi="Times New Roman" w:cs="Times New Roman"/>
          <w:sz w:val="24"/>
          <w:szCs w:val="24"/>
        </w:rPr>
        <w:t>".</w:t>
      </w:r>
    </w:p>
    <w:p w14:paraId="43AC51DB" w14:textId="77777777" w:rsidR="001E75C4" w:rsidRPr="00692504" w:rsidRDefault="001E75C4" w:rsidP="001E75C4">
      <w:pPr>
        <w:keepNext/>
        <w:spacing w:after="240" w:line="360" w:lineRule="auto"/>
        <w:rPr>
          <w:rFonts w:ascii="Times New Roman" w:eastAsia="Times New Roman" w:hAnsi="Times New Roman" w:cs="Times New Roman"/>
          <w:b/>
          <w:bCs/>
          <w:sz w:val="24"/>
          <w:szCs w:val="24"/>
        </w:rPr>
      </w:pPr>
      <w:r w:rsidRPr="00692504">
        <w:rPr>
          <w:rFonts w:ascii="Times New Roman" w:eastAsia="Times New Roman" w:hAnsi="Times New Roman" w:cs="Times New Roman"/>
          <w:b/>
          <w:bCs/>
          <w:sz w:val="24"/>
          <w:szCs w:val="24"/>
        </w:rPr>
        <w:t>Table: MEAV EDCM mapping</w:t>
      </w:r>
    </w:p>
    <w:tbl>
      <w:tblPr>
        <w:tblW w:w="850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3402"/>
      </w:tblGrid>
      <w:tr w:rsidR="00692504" w:rsidRPr="00692504" w14:paraId="0BB99A3E" w14:textId="77777777" w:rsidTr="002241DB">
        <w:trPr>
          <w:trHeight w:val="288"/>
        </w:trPr>
        <w:tc>
          <w:tcPr>
            <w:tcW w:w="5103" w:type="dxa"/>
            <w:noWrap/>
            <w:vAlign w:val="center"/>
          </w:tcPr>
          <w:p w14:paraId="44CD1626" w14:textId="77777777" w:rsidR="001E75C4" w:rsidRPr="00692504" w:rsidRDefault="001E75C4" w:rsidP="001E75C4">
            <w:pPr>
              <w:widowControl w:val="0"/>
              <w:spacing w:after="0" w:line="276" w:lineRule="auto"/>
              <w:rPr>
                <w:rFonts w:ascii="Times New Roman" w:eastAsia="Times New Roman" w:hAnsi="Times New Roman" w:cs="Times New Roman"/>
                <w:b/>
                <w:sz w:val="24"/>
              </w:rPr>
            </w:pPr>
            <w:r w:rsidRPr="00692504">
              <w:rPr>
                <w:rFonts w:ascii="Times New Roman" w:eastAsia="Times New Roman" w:hAnsi="Times New Roman" w:cs="Times New Roman"/>
                <w:b/>
                <w:sz w:val="24"/>
              </w:rPr>
              <w:t>Asset</w:t>
            </w:r>
          </w:p>
        </w:tc>
        <w:tc>
          <w:tcPr>
            <w:tcW w:w="3402" w:type="dxa"/>
            <w:noWrap/>
            <w:vAlign w:val="center"/>
          </w:tcPr>
          <w:p w14:paraId="0AD7969C" w14:textId="77777777" w:rsidR="001E75C4" w:rsidRPr="00692504" w:rsidRDefault="001E75C4" w:rsidP="001E75C4">
            <w:pPr>
              <w:widowControl w:val="0"/>
              <w:spacing w:after="0" w:line="276" w:lineRule="auto"/>
              <w:rPr>
                <w:rFonts w:ascii="Times New Roman" w:eastAsia="Times New Roman" w:hAnsi="Times New Roman" w:cs="Times New Roman"/>
                <w:b/>
                <w:sz w:val="24"/>
              </w:rPr>
            </w:pPr>
            <w:r w:rsidRPr="00692504">
              <w:rPr>
                <w:rFonts w:ascii="Times New Roman" w:eastAsia="Times New Roman" w:hAnsi="Times New Roman" w:cs="Times New Roman"/>
                <w:b/>
                <w:sz w:val="24"/>
              </w:rPr>
              <w:t>Asset level</w:t>
            </w:r>
          </w:p>
        </w:tc>
      </w:tr>
      <w:tr w:rsidR="00692504" w:rsidRPr="00692504" w14:paraId="2C7E9C3E" w14:textId="77777777" w:rsidTr="002241DB">
        <w:trPr>
          <w:trHeight w:val="432"/>
        </w:trPr>
        <w:tc>
          <w:tcPr>
            <w:tcW w:w="5103" w:type="dxa"/>
            <w:noWrap/>
            <w:vAlign w:val="center"/>
          </w:tcPr>
          <w:p w14:paraId="6A5EFF82"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6.6/11 kV circuit breaker pole-mounted</w:t>
            </w:r>
          </w:p>
        </w:tc>
        <w:tc>
          <w:tcPr>
            <w:tcW w:w="3402" w:type="dxa"/>
            <w:noWrap/>
            <w:vAlign w:val="center"/>
          </w:tcPr>
          <w:p w14:paraId="597D06E6"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EHV/HV</w:t>
            </w:r>
          </w:p>
        </w:tc>
      </w:tr>
      <w:tr w:rsidR="00692504" w:rsidRPr="00692504" w14:paraId="3A303EA3" w14:textId="77777777" w:rsidTr="002241DB">
        <w:trPr>
          <w:trHeight w:val="432"/>
        </w:trPr>
        <w:tc>
          <w:tcPr>
            <w:tcW w:w="5103" w:type="dxa"/>
            <w:noWrap/>
            <w:vAlign w:val="center"/>
          </w:tcPr>
          <w:p w14:paraId="103CC593"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6.6/11 kV circuit breaker ground-mounted</w:t>
            </w:r>
          </w:p>
        </w:tc>
        <w:tc>
          <w:tcPr>
            <w:tcW w:w="3402" w:type="dxa"/>
            <w:noWrap/>
            <w:vAlign w:val="center"/>
          </w:tcPr>
          <w:p w14:paraId="06746415"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EHV/HV</w:t>
            </w:r>
          </w:p>
        </w:tc>
      </w:tr>
      <w:tr w:rsidR="00692504" w:rsidRPr="00692504" w14:paraId="115D8494" w14:textId="77777777" w:rsidTr="002241DB">
        <w:trPr>
          <w:trHeight w:val="432"/>
        </w:trPr>
        <w:tc>
          <w:tcPr>
            <w:tcW w:w="5103" w:type="dxa"/>
            <w:noWrap/>
            <w:vAlign w:val="center"/>
          </w:tcPr>
          <w:p w14:paraId="67DFD837"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20 kV circuit breaker, pole-mounted</w:t>
            </w:r>
          </w:p>
        </w:tc>
        <w:tc>
          <w:tcPr>
            <w:tcW w:w="3402" w:type="dxa"/>
            <w:noWrap/>
            <w:vAlign w:val="center"/>
          </w:tcPr>
          <w:p w14:paraId="1176B07E"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EHV/HV</w:t>
            </w:r>
          </w:p>
        </w:tc>
      </w:tr>
      <w:tr w:rsidR="00692504" w:rsidRPr="00692504" w14:paraId="732C0406" w14:textId="77777777" w:rsidTr="002241DB">
        <w:trPr>
          <w:trHeight w:val="432"/>
        </w:trPr>
        <w:tc>
          <w:tcPr>
            <w:tcW w:w="5103" w:type="dxa"/>
            <w:noWrap/>
            <w:vAlign w:val="center"/>
          </w:tcPr>
          <w:p w14:paraId="4BB3DB16"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20 kV circuit breaker, ground-mounted</w:t>
            </w:r>
          </w:p>
        </w:tc>
        <w:tc>
          <w:tcPr>
            <w:tcW w:w="3402" w:type="dxa"/>
            <w:noWrap/>
            <w:vAlign w:val="center"/>
          </w:tcPr>
          <w:p w14:paraId="4DE8B31B"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EHV/HV</w:t>
            </w:r>
          </w:p>
        </w:tc>
      </w:tr>
      <w:tr w:rsidR="00692504" w:rsidRPr="00692504" w14:paraId="40C409EC" w14:textId="77777777" w:rsidTr="002241DB">
        <w:trPr>
          <w:trHeight w:val="432"/>
        </w:trPr>
        <w:tc>
          <w:tcPr>
            <w:tcW w:w="5103" w:type="dxa"/>
            <w:noWrap/>
            <w:vAlign w:val="center"/>
          </w:tcPr>
          <w:p w14:paraId="7AA345A0"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33kV overhead pole line</w:t>
            </w:r>
          </w:p>
        </w:tc>
        <w:tc>
          <w:tcPr>
            <w:tcW w:w="3402" w:type="dxa"/>
            <w:noWrap/>
            <w:vAlign w:val="center"/>
          </w:tcPr>
          <w:p w14:paraId="64B2F73F"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EHV</w:t>
            </w:r>
          </w:p>
        </w:tc>
      </w:tr>
      <w:tr w:rsidR="00692504" w:rsidRPr="00692504" w14:paraId="677A3396" w14:textId="77777777" w:rsidTr="002241DB">
        <w:trPr>
          <w:trHeight w:val="432"/>
        </w:trPr>
        <w:tc>
          <w:tcPr>
            <w:tcW w:w="5103" w:type="dxa"/>
            <w:noWrap/>
            <w:vAlign w:val="center"/>
          </w:tcPr>
          <w:p w14:paraId="3BBD7B00"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33kV overhead tower line</w:t>
            </w:r>
          </w:p>
        </w:tc>
        <w:tc>
          <w:tcPr>
            <w:tcW w:w="3402" w:type="dxa"/>
            <w:noWrap/>
            <w:vAlign w:val="center"/>
          </w:tcPr>
          <w:p w14:paraId="6F2487CA"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EHV</w:t>
            </w:r>
          </w:p>
        </w:tc>
      </w:tr>
      <w:tr w:rsidR="00692504" w:rsidRPr="00692504" w14:paraId="61CAC00F" w14:textId="77777777" w:rsidTr="002241DB">
        <w:trPr>
          <w:trHeight w:val="432"/>
        </w:trPr>
        <w:tc>
          <w:tcPr>
            <w:tcW w:w="5103" w:type="dxa"/>
            <w:noWrap/>
            <w:vAlign w:val="center"/>
          </w:tcPr>
          <w:p w14:paraId="5619EE36"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66kV overhead pole line</w:t>
            </w:r>
          </w:p>
        </w:tc>
        <w:tc>
          <w:tcPr>
            <w:tcW w:w="3402" w:type="dxa"/>
            <w:noWrap/>
            <w:vAlign w:val="center"/>
          </w:tcPr>
          <w:p w14:paraId="3BD47CF6"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EHV</w:t>
            </w:r>
          </w:p>
        </w:tc>
      </w:tr>
      <w:tr w:rsidR="00692504" w:rsidRPr="00692504" w14:paraId="7DCE4B1E" w14:textId="77777777" w:rsidTr="002241DB">
        <w:trPr>
          <w:trHeight w:val="432"/>
        </w:trPr>
        <w:tc>
          <w:tcPr>
            <w:tcW w:w="5103" w:type="dxa"/>
            <w:noWrap/>
            <w:vAlign w:val="center"/>
          </w:tcPr>
          <w:p w14:paraId="3A36DF5C"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66kV overhead tower line</w:t>
            </w:r>
          </w:p>
        </w:tc>
        <w:tc>
          <w:tcPr>
            <w:tcW w:w="3402" w:type="dxa"/>
            <w:noWrap/>
            <w:vAlign w:val="center"/>
          </w:tcPr>
          <w:p w14:paraId="66239314"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EHV</w:t>
            </w:r>
          </w:p>
        </w:tc>
      </w:tr>
      <w:tr w:rsidR="00692504" w:rsidRPr="00692504" w14:paraId="6C5F81E1" w14:textId="77777777" w:rsidTr="002241DB">
        <w:trPr>
          <w:trHeight w:val="432"/>
        </w:trPr>
        <w:tc>
          <w:tcPr>
            <w:tcW w:w="5103" w:type="dxa"/>
            <w:noWrap/>
            <w:vAlign w:val="center"/>
          </w:tcPr>
          <w:p w14:paraId="6E24AA78"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33kV pole</w:t>
            </w:r>
          </w:p>
        </w:tc>
        <w:tc>
          <w:tcPr>
            <w:tcW w:w="3402" w:type="dxa"/>
            <w:noWrap/>
            <w:vAlign w:val="center"/>
          </w:tcPr>
          <w:p w14:paraId="0FAC9F14"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EHV</w:t>
            </w:r>
          </w:p>
        </w:tc>
      </w:tr>
      <w:tr w:rsidR="00692504" w:rsidRPr="00692504" w14:paraId="11EBB92A" w14:textId="77777777" w:rsidTr="002241DB">
        <w:trPr>
          <w:trHeight w:val="432"/>
        </w:trPr>
        <w:tc>
          <w:tcPr>
            <w:tcW w:w="5103" w:type="dxa"/>
            <w:noWrap/>
            <w:vAlign w:val="center"/>
          </w:tcPr>
          <w:p w14:paraId="270676BF"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33kV tower</w:t>
            </w:r>
          </w:p>
        </w:tc>
        <w:tc>
          <w:tcPr>
            <w:tcW w:w="3402" w:type="dxa"/>
            <w:noWrap/>
            <w:vAlign w:val="center"/>
          </w:tcPr>
          <w:p w14:paraId="3E064757"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EHV</w:t>
            </w:r>
          </w:p>
        </w:tc>
      </w:tr>
      <w:tr w:rsidR="00692504" w:rsidRPr="00692504" w14:paraId="47A780D2" w14:textId="77777777" w:rsidTr="002241DB">
        <w:trPr>
          <w:trHeight w:val="432"/>
        </w:trPr>
        <w:tc>
          <w:tcPr>
            <w:tcW w:w="5103" w:type="dxa"/>
            <w:noWrap/>
            <w:vAlign w:val="center"/>
          </w:tcPr>
          <w:p w14:paraId="1B2B2A98"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66kV pole</w:t>
            </w:r>
          </w:p>
        </w:tc>
        <w:tc>
          <w:tcPr>
            <w:tcW w:w="3402" w:type="dxa"/>
            <w:noWrap/>
            <w:vAlign w:val="center"/>
          </w:tcPr>
          <w:p w14:paraId="620DD4BF"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EHV</w:t>
            </w:r>
          </w:p>
        </w:tc>
      </w:tr>
      <w:tr w:rsidR="00692504" w:rsidRPr="00692504" w14:paraId="23650778" w14:textId="77777777" w:rsidTr="002241DB">
        <w:trPr>
          <w:trHeight w:val="432"/>
        </w:trPr>
        <w:tc>
          <w:tcPr>
            <w:tcW w:w="5103" w:type="dxa"/>
            <w:noWrap/>
            <w:vAlign w:val="center"/>
          </w:tcPr>
          <w:p w14:paraId="0005E58A"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66kV tower</w:t>
            </w:r>
          </w:p>
        </w:tc>
        <w:tc>
          <w:tcPr>
            <w:tcW w:w="3402" w:type="dxa"/>
            <w:noWrap/>
            <w:vAlign w:val="center"/>
          </w:tcPr>
          <w:p w14:paraId="7D438C29"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EHV</w:t>
            </w:r>
          </w:p>
        </w:tc>
      </w:tr>
      <w:tr w:rsidR="00692504" w:rsidRPr="00692504" w14:paraId="3B1C59FD" w14:textId="77777777" w:rsidTr="002241DB">
        <w:trPr>
          <w:trHeight w:val="432"/>
        </w:trPr>
        <w:tc>
          <w:tcPr>
            <w:tcW w:w="5103" w:type="dxa"/>
            <w:noWrap/>
            <w:vAlign w:val="center"/>
          </w:tcPr>
          <w:p w14:paraId="75DC50B2"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33kV underground cable, non-pressurised</w:t>
            </w:r>
          </w:p>
        </w:tc>
        <w:tc>
          <w:tcPr>
            <w:tcW w:w="3402" w:type="dxa"/>
            <w:noWrap/>
            <w:vAlign w:val="center"/>
          </w:tcPr>
          <w:p w14:paraId="2010AF28"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EHV</w:t>
            </w:r>
          </w:p>
        </w:tc>
      </w:tr>
      <w:tr w:rsidR="00692504" w:rsidRPr="00692504" w14:paraId="27C1DD6A" w14:textId="77777777" w:rsidTr="002241DB">
        <w:trPr>
          <w:trHeight w:val="432"/>
        </w:trPr>
        <w:tc>
          <w:tcPr>
            <w:tcW w:w="5103" w:type="dxa"/>
            <w:noWrap/>
            <w:vAlign w:val="center"/>
          </w:tcPr>
          <w:p w14:paraId="49B50B30"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33kV underground cable, oil</w:t>
            </w:r>
          </w:p>
        </w:tc>
        <w:tc>
          <w:tcPr>
            <w:tcW w:w="3402" w:type="dxa"/>
            <w:noWrap/>
            <w:vAlign w:val="center"/>
          </w:tcPr>
          <w:p w14:paraId="417B06D4"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EHV</w:t>
            </w:r>
          </w:p>
        </w:tc>
      </w:tr>
      <w:tr w:rsidR="00692504" w:rsidRPr="00692504" w14:paraId="7A6390B0" w14:textId="77777777" w:rsidTr="002241DB">
        <w:trPr>
          <w:trHeight w:val="432"/>
        </w:trPr>
        <w:tc>
          <w:tcPr>
            <w:tcW w:w="5103" w:type="dxa"/>
            <w:noWrap/>
            <w:vAlign w:val="center"/>
          </w:tcPr>
          <w:p w14:paraId="535802A6"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33kV underground cable, gas</w:t>
            </w:r>
          </w:p>
        </w:tc>
        <w:tc>
          <w:tcPr>
            <w:tcW w:w="3402" w:type="dxa"/>
            <w:noWrap/>
            <w:vAlign w:val="center"/>
          </w:tcPr>
          <w:p w14:paraId="726A7DA8"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EHV</w:t>
            </w:r>
          </w:p>
        </w:tc>
      </w:tr>
      <w:tr w:rsidR="00692504" w:rsidRPr="00692504" w14:paraId="252C2588" w14:textId="77777777" w:rsidTr="002241DB">
        <w:trPr>
          <w:trHeight w:val="432"/>
        </w:trPr>
        <w:tc>
          <w:tcPr>
            <w:tcW w:w="5103" w:type="dxa"/>
            <w:noWrap/>
            <w:vAlign w:val="center"/>
          </w:tcPr>
          <w:p w14:paraId="58B2971D"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66kV underground cable,non Pressurised</w:t>
            </w:r>
          </w:p>
        </w:tc>
        <w:tc>
          <w:tcPr>
            <w:tcW w:w="3402" w:type="dxa"/>
            <w:noWrap/>
            <w:vAlign w:val="center"/>
          </w:tcPr>
          <w:p w14:paraId="565C1205"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EHV</w:t>
            </w:r>
          </w:p>
        </w:tc>
      </w:tr>
      <w:tr w:rsidR="00692504" w:rsidRPr="00692504" w14:paraId="21D102F4" w14:textId="77777777" w:rsidTr="002241DB">
        <w:trPr>
          <w:trHeight w:val="432"/>
        </w:trPr>
        <w:tc>
          <w:tcPr>
            <w:tcW w:w="5103" w:type="dxa"/>
            <w:noWrap/>
            <w:vAlign w:val="center"/>
          </w:tcPr>
          <w:p w14:paraId="29A89279"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66kV underground cable, oil</w:t>
            </w:r>
          </w:p>
        </w:tc>
        <w:tc>
          <w:tcPr>
            <w:tcW w:w="3402" w:type="dxa"/>
            <w:noWrap/>
            <w:vAlign w:val="center"/>
          </w:tcPr>
          <w:p w14:paraId="4307EB0C"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EHV</w:t>
            </w:r>
          </w:p>
        </w:tc>
      </w:tr>
      <w:tr w:rsidR="00692504" w:rsidRPr="00692504" w14:paraId="1569C784" w14:textId="77777777" w:rsidTr="002241DB">
        <w:trPr>
          <w:trHeight w:val="432"/>
        </w:trPr>
        <w:tc>
          <w:tcPr>
            <w:tcW w:w="5103" w:type="dxa"/>
            <w:noWrap/>
            <w:vAlign w:val="center"/>
          </w:tcPr>
          <w:p w14:paraId="6A6B0B14"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66kV underground cable, gas</w:t>
            </w:r>
          </w:p>
        </w:tc>
        <w:tc>
          <w:tcPr>
            <w:tcW w:w="3402" w:type="dxa"/>
            <w:noWrap/>
            <w:vAlign w:val="center"/>
          </w:tcPr>
          <w:p w14:paraId="2794E033"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EHV</w:t>
            </w:r>
          </w:p>
        </w:tc>
      </w:tr>
      <w:tr w:rsidR="00692504" w:rsidRPr="00692504" w14:paraId="38867598" w14:textId="77777777" w:rsidTr="002241DB">
        <w:trPr>
          <w:trHeight w:val="432"/>
        </w:trPr>
        <w:tc>
          <w:tcPr>
            <w:tcW w:w="5103" w:type="dxa"/>
            <w:noWrap/>
            <w:vAlign w:val="center"/>
          </w:tcPr>
          <w:p w14:paraId="1617D544"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EHV submarine cable</w:t>
            </w:r>
          </w:p>
        </w:tc>
        <w:tc>
          <w:tcPr>
            <w:tcW w:w="3402" w:type="dxa"/>
            <w:noWrap/>
            <w:vAlign w:val="center"/>
          </w:tcPr>
          <w:p w14:paraId="2B5D6207"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EHV</w:t>
            </w:r>
          </w:p>
        </w:tc>
      </w:tr>
      <w:tr w:rsidR="00692504" w:rsidRPr="00692504" w14:paraId="12F33052" w14:textId="77777777" w:rsidTr="002241DB">
        <w:trPr>
          <w:trHeight w:val="432"/>
        </w:trPr>
        <w:tc>
          <w:tcPr>
            <w:tcW w:w="5103" w:type="dxa"/>
            <w:noWrap/>
            <w:vAlign w:val="center"/>
          </w:tcPr>
          <w:p w14:paraId="195A13E6"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33 kV circuit breaker, indoors</w:t>
            </w:r>
          </w:p>
        </w:tc>
        <w:tc>
          <w:tcPr>
            <w:tcW w:w="3402" w:type="dxa"/>
            <w:noWrap/>
            <w:vAlign w:val="center"/>
          </w:tcPr>
          <w:p w14:paraId="2FBA2391"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132kV/EHV</w:t>
            </w:r>
          </w:p>
        </w:tc>
      </w:tr>
      <w:tr w:rsidR="00692504" w:rsidRPr="00692504" w14:paraId="08831B94" w14:textId="77777777" w:rsidTr="002241DB">
        <w:trPr>
          <w:trHeight w:val="432"/>
        </w:trPr>
        <w:tc>
          <w:tcPr>
            <w:tcW w:w="5103" w:type="dxa"/>
            <w:noWrap/>
            <w:vAlign w:val="center"/>
          </w:tcPr>
          <w:p w14:paraId="16916793"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33 kV circuit breaker, outdoors</w:t>
            </w:r>
          </w:p>
        </w:tc>
        <w:tc>
          <w:tcPr>
            <w:tcW w:w="3402" w:type="dxa"/>
            <w:noWrap/>
            <w:vAlign w:val="center"/>
          </w:tcPr>
          <w:p w14:paraId="633F2534"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132kV/EHV</w:t>
            </w:r>
          </w:p>
        </w:tc>
      </w:tr>
      <w:tr w:rsidR="00692504" w:rsidRPr="00692504" w14:paraId="18183012" w14:textId="77777777" w:rsidTr="002241DB">
        <w:trPr>
          <w:trHeight w:val="432"/>
        </w:trPr>
        <w:tc>
          <w:tcPr>
            <w:tcW w:w="5103" w:type="dxa"/>
            <w:noWrap/>
            <w:vAlign w:val="center"/>
          </w:tcPr>
          <w:p w14:paraId="28C5AE85"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33 kV switch, ground-mounted</w:t>
            </w:r>
          </w:p>
        </w:tc>
        <w:tc>
          <w:tcPr>
            <w:tcW w:w="3402" w:type="dxa"/>
            <w:noWrap/>
            <w:vAlign w:val="center"/>
          </w:tcPr>
          <w:p w14:paraId="42C4EF2C"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132kV/EHV</w:t>
            </w:r>
          </w:p>
        </w:tc>
      </w:tr>
      <w:tr w:rsidR="00692504" w:rsidRPr="00692504" w14:paraId="50C1A38E" w14:textId="77777777" w:rsidTr="002241DB">
        <w:trPr>
          <w:trHeight w:val="432"/>
        </w:trPr>
        <w:tc>
          <w:tcPr>
            <w:tcW w:w="5103" w:type="dxa"/>
            <w:noWrap/>
            <w:vAlign w:val="center"/>
          </w:tcPr>
          <w:p w14:paraId="72F8E825"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33 kV switch, pole-mounted</w:t>
            </w:r>
          </w:p>
        </w:tc>
        <w:tc>
          <w:tcPr>
            <w:tcW w:w="3402" w:type="dxa"/>
            <w:noWrap/>
            <w:vAlign w:val="center"/>
          </w:tcPr>
          <w:p w14:paraId="51EEC9D4"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132kV/EHV</w:t>
            </w:r>
          </w:p>
        </w:tc>
      </w:tr>
      <w:tr w:rsidR="00692504" w:rsidRPr="00692504" w14:paraId="76484610" w14:textId="77777777" w:rsidTr="002241DB">
        <w:trPr>
          <w:trHeight w:val="432"/>
        </w:trPr>
        <w:tc>
          <w:tcPr>
            <w:tcW w:w="5103" w:type="dxa"/>
            <w:noWrap/>
            <w:vAlign w:val="center"/>
          </w:tcPr>
          <w:p w14:paraId="2FAC5AC0"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33 kV ring-main-unit</w:t>
            </w:r>
          </w:p>
        </w:tc>
        <w:tc>
          <w:tcPr>
            <w:tcW w:w="3402" w:type="dxa"/>
            <w:noWrap/>
            <w:vAlign w:val="center"/>
          </w:tcPr>
          <w:p w14:paraId="02223B44"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132kV/EHV</w:t>
            </w:r>
          </w:p>
        </w:tc>
      </w:tr>
      <w:tr w:rsidR="00692504" w:rsidRPr="00692504" w14:paraId="1FC47050" w14:textId="77777777" w:rsidTr="002241DB">
        <w:trPr>
          <w:trHeight w:val="432"/>
        </w:trPr>
        <w:tc>
          <w:tcPr>
            <w:tcW w:w="5103" w:type="dxa"/>
            <w:noWrap/>
            <w:vAlign w:val="center"/>
          </w:tcPr>
          <w:p w14:paraId="4DB4D404"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33 kV other switchgear</w:t>
            </w:r>
          </w:p>
        </w:tc>
        <w:tc>
          <w:tcPr>
            <w:tcW w:w="3402" w:type="dxa"/>
            <w:noWrap/>
            <w:vAlign w:val="center"/>
          </w:tcPr>
          <w:p w14:paraId="2D368621"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EHV/HV</w:t>
            </w:r>
          </w:p>
        </w:tc>
      </w:tr>
      <w:tr w:rsidR="00692504" w:rsidRPr="00692504" w14:paraId="2B1172FE" w14:textId="77777777" w:rsidTr="002241DB">
        <w:trPr>
          <w:trHeight w:val="432"/>
        </w:trPr>
        <w:tc>
          <w:tcPr>
            <w:tcW w:w="5103" w:type="dxa"/>
            <w:noWrap/>
            <w:vAlign w:val="center"/>
          </w:tcPr>
          <w:p w14:paraId="4E157C1C"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66 kV circuit breaker, indoors and outdoors</w:t>
            </w:r>
          </w:p>
        </w:tc>
        <w:tc>
          <w:tcPr>
            <w:tcW w:w="3402" w:type="dxa"/>
            <w:noWrap/>
            <w:vAlign w:val="center"/>
          </w:tcPr>
          <w:p w14:paraId="29473037"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132kV/EHV</w:t>
            </w:r>
          </w:p>
        </w:tc>
      </w:tr>
      <w:tr w:rsidR="00692504" w:rsidRPr="00692504" w14:paraId="14D7DA56" w14:textId="77777777" w:rsidTr="002241DB">
        <w:trPr>
          <w:trHeight w:val="432"/>
        </w:trPr>
        <w:tc>
          <w:tcPr>
            <w:tcW w:w="5103" w:type="dxa"/>
            <w:noWrap/>
            <w:vAlign w:val="center"/>
          </w:tcPr>
          <w:p w14:paraId="577538EA"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lastRenderedPageBreak/>
              <w:t>66 kV other switchgear</w:t>
            </w:r>
          </w:p>
        </w:tc>
        <w:tc>
          <w:tcPr>
            <w:tcW w:w="3402" w:type="dxa"/>
            <w:noWrap/>
            <w:vAlign w:val="center"/>
          </w:tcPr>
          <w:p w14:paraId="47153D27"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EHV/HV</w:t>
            </w:r>
          </w:p>
        </w:tc>
      </w:tr>
      <w:tr w:rsidR="00692504" w:rsidRPr="00692504" w14:paraId="5E7540D0" w14:textId="77777777" w:rsidTr="002241DB">
        <w:trPr>
          <w:trHeight w:val="432"/>
        </w:trPr>
        <w:tc>
          <w:tcPr>
            <w:tcW w:w="5103" w:type="dxa"/>
            <w:noWrap/>
            <w:vAlign w:val="center"/>
          </w:tcPr>
          <w:p w14:paraId="37DFCE90"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33 kV transformer, pole-mounted</w:t>
            </w:r>
          </w:p>
        </w:tc>
        <w:tc>
          <w:tcPr>
            <w:tcW w:w="3402" w:type="dxa"/>
            <w:noWrap/>
            <w:vAlign w:val="center"/>
          </w:tcPr>
          <w:p w14:paraId="2004426E"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EHV/HV</w:t>
            </w:r>
          </w:p>
        </w:tc>
      </w:tr>
      <w:tr w:rsidR="00692504" w:rsidRPr="00692504" w14:paraId="23284A0E" w14:textId="77777777" w:rsidTr="002241DB">
        <w:trPr>
          <w:trHeight w:val="432"/>
        </w:trPr>
        <w:tc>
          <w:tcPr>
            <w:tcW w:w="5103" w:type="dxa"/>
            <w:noWrap/>
            <w:vAlign w:val="center"/>
          </w:tcPr>
          <w:p w14:paraId="53445702"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33 kV transformer, ground mounted</w:t>
            </w:r>
          </w:p>
        </w:tc>
        <w:tc>
          <w:tcPr>
            <w:tcW w:w="3402" w:type="dxa"/>
            <w:noWrap/>
            <w:vAlign w:val="center"/>
          </w:tcPr>
          <w:p w14:paraId="7FCAD3B2"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EHV/HV</w:t>
            </w:r>
          </w:p>
        </w:tc>
      </w:tr>
      <w:tr w:rsidR="00692504" w:rsidRPr="00692504" w14:paraId="5F69445F" w14:textId="77777777" w:rsidTr="002241DB">
        <w:trPr>
          <w:trHeight w:val="432"/>
        </w:trPr>
        <w:tc>
          <w:tcPr>
            <w:tcW w:w="5103" w:type="dxa"/>
            <w:noWrap/>
            <w:vAlign w:val="center"/>
          </w:tcPr>
          <w:p w14:paraId="5BADAE43"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33 kV auxiliary transformer</w:t>
            </w:r>
          </w:p>
        </w:tc>
        <w:tc>
          <w:tcPr>
            <w:tcW w:w="3402" w:type="dxa"/>
            <w:noWrap/>
            <w:vAlign w:val="center"/>
          </w:tcPr>
          <w:p w14:paraId="31031C81"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EHV/HV</w:t>
            </w:r>
          </w:p>
        </w:tc>
      </w:tr>
      <w:tr w:rsidR="00692504" w:rsidRPr="00692504" w14:paraId="5D9F44B1" w14:textId="77777777" w:rsidTr="002241DB">
        <w:trPr>
          <w:trHeight w:val="432"/>
        </w:trPr>
        <w:tc>
          <w:tcPr>
            <w:tcW w:w="5103" w:type="dxa"/>
            <w:noWrap/>
            <w:vAlign w:val="center"/>
          </w:tcPr>
          <w:p w14:paraId="6470E39A"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66 kV transformer</w:t>
            </w:r>
          </w:p>
        </w:tc>
        <w:tc>
          <w:tcPr>
            <w:tcW w:w="3402" w:type="dxa"/>
            <w:noWrap/>
            <w:vAlign w:val="center"/>
          </w:tcPr>
          <w:p w14:paraId="59D864C8"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EHV/HV</w:t>
            </w:r>
          </w:p>
        </w:tc>
      </w:tr>
      <w:tr w:rsidR="00692504" w:rsidRPr="00692504" w14:paraId="602B75CB" w14:textId="77777777" w:rsidTr="002241DB">
        <w:trPr>
          <w:trHeight w:val="432"/>
        </w:trPr>
        <w:tc>
          <w:tcPr>
            <w:tcW w:w="5103" w:type="dxa"/>
            <w:noWrap/>
            <w:vAlign w:val="center"/>
          </w:tcPr>
          <w:p w14:paraId="421B13B1"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66 kV auxiliary transformer</w:t>
            </w:r>
          </w:p>
        </w:tc>
        <w:tc>
          <w:tcPr>
            <w:tcW w:w="3402" w:type="dxa"/>
            <w:noWrap/>
            <w:vAlign w:val="center"/>
          </w:tcPr>
          <w:p w14:paraId="23CF3B87"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EHV/HV</w:t>
            </w:r>
          </w:p>
        </w:tc>
      </w:tr>
      <w:tr w:rsidR="00692504" w:rsidRPr="00692504" w14:paraId="154A78F9" w14:textId="77777777" w:rsidTr="002241DB">
        <w:trPr>
          <w:trHeight w:val="432"/>
        </w:trPr>
        <w:tc>
          <w:tcPr>
            <w:tcW w:w="5103" w:type="dxa"/>
            <w:noWrap/>
            <w:vAlign w:val="center"/>
          </w:tcPr>
          <w:p w14:paraId="7E52DF15"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132kV overhead line pole conductor</w:t>
            </w:r>
          </w:p>
        </w:tc>
        <w:tc>
          <w:tcPr>
            <w:tcW w:w="3402" w:type="dxa"/>
            <w:noWrap/>
            <w:vAlign w:val="center"/>
          </w:tcPr>
          <w:p w14:paraId="4C452FE0"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132kV</w:t>
            </w:r>
          </w:p>
        </w:tc>
      </w:tr>
      <w:tr w:rsidR="00692504" w:rsidRPr="00692504" w14:paraId="27B3BC7C" w14:textId="77777777" w:rsidTr="002241DB">
        <w:trPr>
          <w:trHeight w:val="432"/>
        </w:trPr>
        <w:tc>
          <w:tcPr>
            <w:tcW w:w="5103" w:type="dxa"/>
            <w:noWrap/>
            <w:vAlign w:val="center"/>
          </w:tcPr>
          <w:p w14:paraId="650F9EB4"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132kV overhead line tower conductor</w:t>
            </w:r>
          </w:p>
        </w:tc>
        <w:tc>
          <w:tcPr>
            <w:tcW w:w="3402" w:type="dxa"/>
            <w:noWrap/>
            <w:vAlign w:val="center"/>
          </w:tcPr>
          <w:p w14:paraId="23484CB7"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132kV</w:t>
            </w:r>
          </w:p>
        </w:tc>
      </w:tr>
      <w:tr w:rsidR="00692504" w:rsidRPr="00692504" w14:paraId="058C80CF" w14:textId="77777777" w:rsidTr="002241DB">
        <w:trPr>
          <w:trHeight w:val="432"/>
        </w:trPr>
        <w:tc>
          <w:tcPr>
            <w:tcW w:w="5103" w:type="dxa"/>
            <w:noWrap/>
            <w:vAlign w:val="center"/>
          </w:tcPr>
          <w:p w14:paraId="355296C5"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132kV pole</w:t>
            </w:r>
          </w:p>
        </w:tc>
        <w:tc>
          <w:tcPr>
            <w:tcW w:w="3402" w:type="dxa"/>
            <w:noWrap/>
            <w:vAlign w:val="center"/>
          </w:tcPr>
          <w:p w14:paraId="3C6EE679"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132kV</w:t>
            </w:r>
          </w:p>
        </w:tc>
      </w:tr>
      <w:tr w:rsidR="00692504" w:rsidRPr="00692504" w14:paraId="54F1B454" w14:textId="77777777" w:rsidTr="002241DB">
        <w:trPr>
          <w:trHeight w:val="432"/>
        </w:trPr>
        <w:tc>
          <w:tcPr>
            <w:tcW w:w="5103" w:type="dxa"/>
            <w:noWrap/>
            <w:vAlign w:val="center"/>
          </w:tcPr>
          <w:p w14:paraId="7A36384C"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132kV tower</w:t>
            </w:r>
          </w:p>
        </w:tc>
        <w:tc>
          <w:tcPr>
            <w:tcW w:w="3402" w:type="dxa"/>
            <w:noWrap/>
            <w:vAlign w:val="center"/>
          </w:tcPr>
          <w:p w14:paraId="0D1AB72B"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132kV</w:t>
            </w:r>
          </w:p>
        </w:tc>
      </w:tr>
      <w:tr w:rsidR="00692504" w:rsidRPr="00692504" w14:paraId="5F107AD5" w14:textId="77777777" w:rsidTr="002241DB">
        <w:trPr>
          <w:trHeight w:val="432"/>
        </w:trPr>
        <w:tc>
          <w:tcPr>
            <w:tcW w:w="5103" w:type="dxa"/>
            <w:noWrap/>
            <w:vAlign w:val="center"/>
          </w:tcPr>
          <w:p w14:paraId="579FCDD6"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132kV tower fittings</w:t>
            </w:r>
          </w:p>
        </w:tc>
        <w:tc>
          <w:tcPr>
            <w:tcW w:w="3402" w:type="dxa"/>
            <w:noWrap/>
            <w:vAlign w:val="center"/>
          </w:tcPr>
          <w:p w14:paraId="28A863FC"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132kV</w:t>
            </w:r>
          </w:p>
        </w:tc>
      </w:tr>
      <w:tr w:rsidR="00692504" w:rsidRPr="00692504" w14:paraId="325FA464" w14:textId="77777777" w:rsidTr="002241DB">
        <w:trPr>
          <w:trHeight w:val="432"/>
        </w:trPr>
        <w:tc>
          <w:tcPr>
            <w:tcW w:w="5103" w:type="dxa"/>
            <w:noWrap/>
            <w:vAlign w:val="center"/>
          </w:tcPr>
          <w:p w14:paraId="164537BD"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132kV underground cable, non-pressurised</w:t>
            </w:r>
          </w:p>
        </w:tc>
        <w:tc>
          <w:tcPr>
            <w:tcW w:w="3402" w:type="dxa"/>
            <w:noWrap/>
            <w:vAlign w:val="center"/>
          </w:tcPr>
          <w:p w14:paraId="787818E3"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132kV</w:t>
            </w:r>
          </w:p>
        </w:tc>
      </w:tr>
      <w:tr w:rsidR="00692504" w:rsidRPr="00692504" w14:paraId="64136B22" w14:textId="77777777" w:rsidTr="002241DB">
        <w:trPr>
          <w:trHeight w:val="432"/>
        </w:trPr>
        <w:tc>
          <w:tcPr>
            <w:tcW w:w="5103" w:type="dxa"/>
            <w:noWrap/>
            <w:vAlign w:val="center"/>
          </w:tcPr>
          <w:p w14:paraId="1A3267C6"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132kV underground cable, oil</w:t>
            </w:r>
          </w:p>
        </w:tc>
        <w:tc>
          <w:tcPr>
            <w:tcW w:w="3402" w:type="dxa"/>
            <w:noWrap/>
            <w:vAlign w:val="center"/>
          </w:tcPr>
          <w:p w14:paraId="1AC3C96F"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132kV</w:t>
            </w:r>
          </w:p>
        </w:tc>
      </w:tr>
      <w:tr w:rsidR="00692504" w:rsidRPr="00692504" w14:paraId="2B7175CF" w14:textId="77777777" w:rsidTr="002241DB">
        <w:trPr>
          <w:trHeight w:val="432"/>
        </w:trPr>
        <w:tc>
          <w:tcPr>
            <w:tcW w:w="5103" w:type="dxa"/>
            <w:noWrap/>
            <w:vAlign w:val="center"/>
          </w:tcPr>
          <w:p w14:paraId="5801DFF3"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132kV underground cable, gas</w:t>
            </w:r>
          </w:p>
        </w:tc>
        <w:tc>
          <w:tcPr>
            <w:tcW w:w="3402" w:type="dxa"/>
            <w:noWrap/>
            <w:vAlign w:val="center"/>
          </w:tcPr>
          <w:p w14:paraId="5AF95CFE"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132kV</w:t>
            </w:r>
          </w:p>
        </w:tc>
      </w:tr>
      <w:tr w:rsidR="00692504" w:rsidRPr="00692504" w14:paraId="03AA17F1" w14:textId="77777777" w:rsidTr="002241DB">
        <w:trPr>
          <w:trHeight w:val="432"/>
        </w:trPr>
        <w:tc>
          <w:tcPr>
            <w:tcW w:w="5103" w:type="dxa"/>
            <w:noWrap/>
            <w:vAlign w:val="center"/>
          </w:tcPr>
          <w:p w14:paraId="3AC15181"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132kV submarine cable</w:t>
            </w:r>
          </w:p>
        </w:tc>
        <w:tc>
          <w:tcPr>
            <w:tcW w:w="3402" w:type="dxa"/>
            <w:noWrap/>
            <w:vAlign w:val="center"/>
          </w:tcPr>
          <w:p w14:paraId="25608A65"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132kV</w:t>
            </w:r>
          </w:p>
        </w:tc>
      </w:tr>
      <w:tr w:rsidR="00692504" w:rsidRPr="00692504" w14:paraId="3836826A" w14:textId="77777777" w:rsidTr="002241DB">
        <w:trPr>
          <w:trHeight w:val="432"/>
        </w:trPr>
        <w:tc>
          <w:tcPr>
            <w:tcW w:w="5103" w:type="dxa"/>
            <w:noWrap/>
            <w:vAlign w:val="center"/>
          </w:tcPr>
          <w:p w14:paraId="2F652476"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132kV circuit breaker, indoors and outdoors</w:t>
            </w:r>
          </w:p>
        </w:tc>
        <w:tc>
          <w:tcPr>
            <w:tcW w:w="3402" w:type="dxa"/>
            <w:noWrap/>
            <w:vAlign w:val="center"/>
          </w:tcPr>
          <w:p w14:paraId="56348747"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132kV</w:t>
            </w:r>
          </w:p>
        </w:tc>
      </w:tr>
      <w:tr w:rsidR="00692504" w:rsidRPr="00692504" w14:paraId="2DC475F0" w14:textId="77777777" w:rsidTr="002241DB">
        <w:trPr>
          <w:trHeight w:val="432"/>
        </w:trPr>
        <w:tc>
          <w:tcPr>
            <w:tcW w:w="5103" w:type="dxa"/>
            <w:noWrap/>
            <w:vAlign w:val="center"/>
          </w:tcPr>
          <w:p w14:paraId="1E35EB43"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132kV other switchgear</w:t>
            </w:r>
          </w:p>
        </w:tc>
        <w:tc>
          <w:tcPr>
            <w:tcW w:w="3402" w:type="dxa"/>
            <w:noWrap/>
            <w:vAlign w:val="center"/>
          </w:tcPr>
          <w:p w14:paraId="158F1926"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132kV</w:t>
            </w:r>
          </w:p>
        </w:tc>
      </w:tr>
      <w:tr w:rsidR="00692504" w:rsidRPr="00692504" w14:paraId="2499B33F" w14:textId="77777777" w:rsidTr="002241DB">
        <w:trPr>
          <w:trHeight w:val="432"/>
        </w:trPr>
        <w:tc>
          <w:tcPr>
            <w:tcW w:w="5103" w:type="dxa"/>
            <w:noWrap/>
            <w:vAlign w:val="center"/>
          </w:tcPr>
          <w:p w14:paraId="64ED3554"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132kV transformer</w:t>
            </w:r>
          </w:p>
        </w:tc>
        <w:tc>
          <w:tcPr>
            <w:tcW w:w="3402" w:type="dxa"/>
            <w:noWrap/>
            <w:vAlign w:val="center"/>
          </w:tcPr>
          <w:p w14:paraId="7B23B9BE"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132kV/EHV</w:t>
            </w:r>
          </w:p>
        </w:tc>
      </w:tr>
      <w:tr w:rsidR="00692504" w:rsidRPr="00692504" w14:paraId="289EC41A" w14:textId="77777777" w:rsidTr="002241DB">
        <w:trPr>
          <w:trHeight w:val="432"/>
        </w:trPr>
        <w:tc>
          <w:tcPr>
            <w:tcW w:w="5103" w:type="dxa"/>
            <w:noWrap/>
            <w:vAlign w:val="center"/>
          </w:tcPr>
          <w:p w14:paraId="377E503A"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132kV auxiliary transformer</w:t>
            </w:r>
          </w:p>
        </w:tc>
        <w:tc>
          <w:tcPr>
            <w:tcW w:w="3402" w:type="dxa"/>
            <w:noWrap/>
            <w:vAlign w:val="center"/>
          </w:tcPr>
          <w:p w14:paraId="03D8A0D5"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132kV/EHV</w:t>
            </w:r>
          </w:p>
        </w:tc>
      </w:tr>
      <w:tr w:rsidR="00692504" w:rsidRPr="00692504" w14:paraId="1FC0FC26" w14:textId="77777777" w:rsidTr="002241DB">
        <w:trPr>
          <w:trHeight w:val="432"/>
        </w:trPr>
        <w:tc>
          <w:tcPr>
            <w:tcW w:w="5103" w:type="dxa"/>
            <w:noWrap/>
            <w:vAlign w:val="center"/>
          </w:tcPr>
          <w:p w14:paraId="6DD5E02D"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132kV/EHV remote terminal unit, pole mounted</w:t>
            </w:r>
          </w:p>
        </w:tc>
        <w:tc>
          <w:tcPr>
            <w:tcW w:w="3402" w:type="dxa"/>
            <w:noWrap/>
            <w:vAlign w:val="center"/>
          </w:tcPr>
          <w:p w14:paraId="41060A2B"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EHV/HV</w:t>
            </w:r>
          </w:p>
        </w:tc>
      </w:tr>
      <w:tr w:rsidR="001E75C4" w:rsidRPr="00692504" w14:paraId="752576A5" w14:textId="77777777" w:rsidTr="002241DB">
        <w:trPr>
          <w:trHeight w:val="432"/>
        </w:trPr>
        <w:tc>
          <w:tcPr>
            <w:tcW w:w="5103" w:type="dxa"/>
            <w:noWrap/>
            <w:vAlign w:val="center"/>
          </w:tcPr>
          <w:p w14:paraId="49960031"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132kV/EHV remote terminal unit, ground mounted</w:t>
            </w:r>
          </w:p>
        </w:tc>
        <w:tc>
          <w:tcPr>
            <w:tcW w:w="3402" w:type="dxa"/>
            <w:noWrap/>
            <w:vAlign w:val="center"/>
          </w:tcPr>
          <w:p w14:paraId="1A922F18" w14:textId="77777777" w:rsidR="001E75C4" w:rsidRPr="00692504" w:rsidRDefault="001E75C4" w:rsidP="001E75C4">
            <w:pPr>
              <w:widowControl w:val="0"/>
              <w:spacing w:after="0" w:line="276" w:lineRule="auto"/>
              <w:rPr>
                <w:rFonts w:ascii="Times New Roman" w:eastAsia="Times New Roman" w:hAnsi="Times New Roman" w:cs="Times New Roman"/>
                <w:sz w:val="24"/>
              </w:rPr>
            </w:pPr>
            <w:r w:rsidRPr="00692504">
              <w:rPr>
                <w:rFonts w:ascii="Times New Roman" w:eastAsia="Times New Roman" w:hAnsi="Times New Roman" w:cs="Times New Roman"/>
                <w:sz w:val="24"/>
              </w:rPr>
              <w:t>EHV/HV</w:t>
            </w:r>
          </w:p>
        </w:tc>
      </w:tr>
    </w:tbl>
    <w:p w14:paraId="39458A5C" w14:textId="77777777" w:rsidR="001E75C4" w:rsidRPr="00692504" w:rsidRDefault="001E75C4" w:rsidP="001E75C4">
      <w:pPr>
        <w:keepNext/>
        <w:keepLines/>
        <w:spacing w:after="240" w:line="360" w:lineRule="auto"/>
        <w:outlineLvl w:val="1"/>
        <w:rPr>
          <w:rFonts w:ascii="Times New Roman" w:eastAsiaTheme="majorEastAsia" w:hAnsi="Times New Roman" w:cs="Times New Roman"/>
          <w:b/>
          <w:sz w:val="24"/>
          <w:szCs w:val="26"/>
        </w:rPr>
      </w:pPr>
    </w:p>
    <w:p w14:paraId="3BD9ACFC" w14:textId="77777777" w:rsidR="001E75C4" w:rsidRPr="00692504" w:rsidRDefault="001E75C4" w:rsidP="001E75C4">
      <w:pPr>
        <w:keepNext/>
        <w:keepLines/>
        <w:spacing w:after="240" w:line="360" w:lineRule="auto"/>
        <w:jc w:val="both"/>
        <w:outlineLvl w:val="1"/>
        <w:rPr>
          <w:rFonts w:ascii="Times New Roman" w:eastAsiaTheme="majorEastAsia" w:hAnsi="Times New Roman" w:cs="Times New Roman"/>
          <w:b/>
          <w:sz w:val="24"/>
          <w:szCs w:val="26"/>
        </w:rPr>
      </w:pPr>
      <w:r w:rsidRPr="00692504">
        <w:rPr>
          <w:rFonts w:ascii="Times New Roman" w:eastAsiaTheme="majorEastAsia" w:hAnsi="Times New Roman" w:cs="Times New Roman"/>
          <w:b/>
          <w:sz w:val="24"/>
          <w:szCs w:val="26"/>
        </w:rPr>
        <w:t xml:space="preserve">Calculation of discount </w:t>
      </w:r>
      <w:del w:id="24" w:author="Rosalind Timperley" w:date="2017-01-06T09:10:00Z">
        <w:r w:rsidRPr="00692504" w:rsidDel="001E75C4">
          <w:rPr>
            <w:rFonts w:ascii="Times New Roman" w:eastAsiaTheme="majorEastAsia" w:hAnsi="Times New Roman" w:cs="Times New Roman"/>
            <w:b/>
            <w:sz w:val="24"/>
            <w:szCs w:val="26"/>
          </w:rPr>
          <w:delText>percentages</w:delText>
        </w:r>
      </w:del>
      <w:ins w:id="25" w:author="Rosalind Timperley" w:date="2017-01-06T09:10:00Z">
        <w:r w:rsidRPr="00692504">
          <w:rPr>
            <w:rFonts w:ascii="Times New Roman" w:eastAsia="Times New Roman" w:hAnsi="Times New Roman" w:cs="Times New Roman"/>
            <w:b/>
            <w:sz w:val="24"/>
          </w:rPr>
          <w:t xml:space="preserve"> p/kWh</w:t>
        </w:r>
      </w:ins>
    </w:p>
    <w:p w14:paraId="28CE16EA" w14:textId="77777777" w:rsidR="001E75C4" w:rsidRPr="00692504" w:rsidRDefault="001E75C4" w:rsidP="001E75C4">
      <w:pPr>
        <w:numPr>
          <w:ilvl w:val="0"/>
          <w:numId w:val="2"/>
        </w:numPr>
        <w:autoSpaceDE w:val="0"/>
        <w:autoSpaceDN w:val="0"/>
        <w:adjustRightInd w:val="0"/>
        <w:snapToGrid w:val="0"/>
        <w:spacing w:after="240" w:line="360" w:lineRule="auto"/>
        <w:ind w:hanging="720"/>
        <w:jc w:val="both"/>
        <w:rPr>
          <w:rFonts w:ascii="Times New Roman" w:eastAsia="Times New Roman" w:hAnsi="Times New Roman" w:cs="Times New Roman"/>
          <w:sz w:val="24"/>
          <w:lang w:val="x-none"/>
        </w:rPr>
      </w:pPr>
      <w:r w:rsidRPr="00692504">
        <w:rPr>
          <w:rFonts w:ascii="Times New Roman" w:eastAsia="Times New Roman" w:hAnsi="Times New Roman" w:cs="Times New Roman"/>
          <w:sz w:val="24"/>
          <w:szCs w:val="24"/>
        </w:rPr>
        <w:t xml:space="preserve">The discount </w:t>
      </w:r>
      <w:ins w:id="26" w:author="Rosalind Timperley" w:date="2017-01-06T09:10:00Z">
        <w:r w:rsidRPr="00692504">
          <w:rPr>
            <w:rFonts w:ascii="Times New Roman" w:eastAsia="Times New Roman" w:hAnsi="Times New Roman" w:cs="Times New Roman"/>
            <w:sz w:val="24"/>
          </w:rPr>
          <w:t xml:space="preserve">p/kWh </w:t>
        </w:r>
      </w:ins>
      <w:del w:id="27" w:author="Rosalind Timperley" w:date="2017-01-06T09:10:00Z">
        <w:r w:rsidRPr="00692504" w:rsidDel="001E75C4">
          <w:rPr>
            <w:rFonts w:ascii="Times New Roman" w:eastAsia="Times New Roman" w:hAnsi="Times New Roman" w:cs="Times New Roman"/>
            <w:sz w:val="24"/>
            <w:szCs w:val="24"/>
          </w:rPr>
          <w:delText>percentage</w:delText>
        </w:r>
      </w:del>
      <w:r w:rsidRPr="00692504">
        <w:rPr>
          <w:rFonts w:ascii="Times New Roman" w:eastAsia="Times New Roman" w:hAnsi="Times New Roman" w:cs="Times New Roman"/>
          <w:sz w:val="24"/>
          <w:szCs w:val="24"/>
        </w:rPr>
        <w:t xml:space="preserve"> used in Schedule 16 to calculate tariffs applicable to embedded networks with an LV boundary is</w:t>
      </w:r>
      <w:r w:rsidRPr="00692504">
        <w:rPr>
          <w:rFonts w:ascii="Times New Roman" w:eastAsia="Times New Roman" w:hAnsi="Times New Roman" w:cs="Times New Roman"/>
          <w:sz w:val="24"/>
          <w:lang w:val="x-none"/>
        </w:rPr>
        <w:t>:</w:t>
      </w:r>
    </w:p>
    <w:p w14:paraId="0551E0E9" w14:textId="77777777" w:rsidR="001E75C4" w:rsidRPr="00692504" w:rsidRDefault="001E75C4" w:rsidP="001E75C4">
      <w:pPr>
        <w:spacing w:after="240" w:line="360" w:lineRule="auto"/>
        <w:ind w:left="720"/>
        <w:jc w:val="both"/>
        <w:rPr>
          <w:rFonts w:ascii="Times New Roman" w:eastAsia="Times New Roman" w:hAnsi="Times New Roman" w:cs="Times New Roman"/>
          <w:bCs/>
          <w:sz w:val="24"/>
          <w:szCs w:val="24"/>
        </w:rPr>
      </w:pPr>
      <w:r w:rsidRPr="00692504">
        <w:rPr>
          <w:rFonts w:ascii="Times New Roman" w:eastAsia="Times New Roman" w:hAnsi="Times New Roman" w:cs="Times New Roman"/>
          <w:bCs/>
          <w:i/>
          <w:sz w:val="24"/>
          <w:szCs w:val="24"/>
        </w:rPr>
        <w:t xml:space="preserve">[LV: LV discount] = [LV services </w:t>
      </w:r>
      <w:bookmarkStart w:id="28" w:name="_GoBack"/>
      <w:ins w:id="29" w:author="Rosalind Timperley" w:date="2017-01-06T09:11:00Z">
        <w:r w:rsidRPr="00692504">
          <w:rPr>
            <w:rFonts w:ascii="Times New Roman" w:eastAsia="Times New Roman" w:hAnsi="Times New Roman" w:cs="Times New Roman"/>
            <w:sz w:val="24"/>
          </w:rPr>
          <w:t xml:space="preserve">p/kWh </w:t>
        </w:r>
      </w:ins>
      <w:bookmarkEnd w:id="28"/>
      <w:r w:rsidRPr="00692504">
        <w:rPr>
          <w:rFonts w:ascii="Times New Roman" w:eastAsia="Times New Roman" w:hAnsi="Times New Roman" w:cs="Times New Roman"/>
          <w:bCs/>
          <w:i/>
          <w:sz w:val="24"/>
          <w:szCs w:val="24"/>
        </w:rPr>
        <w:t>allocation] + ([LV mains</w:t>
      </w:r>
      <w:ins w:id="30" w:author="Rosalind Timperley" w:date="2017-01-06T09:11:00Z">
        <w:r w:rsidRPr="00692504">
          <w:rPr>
            <w:rFonts w:ascii="Times New Roman" w:eastAsia="Times New Roman" w:hAnsi="Times New Roman" w:cs="Times New Roman"/>
            <w:sz w:val="24"/>
          </w:rPr>
          <w:t xml:space="preserve"> p/kWh</w:t>
        </w:r>
      </w:ins>
      <w:r w:rsidRPr="00692504">
        <w:rPr>
          <w:rFonts w:ascii="Times New Roman" w:eastAsia="Times New Roman" w:hAnsi="Times New Roman" w:cs="Times New Roman"/>
          <w:bCs/>
          <w:i/>
          <w:sz w:val="24"/>
          <w:szCs w:val="24"/>
        </w:rPr>
        <w:t xml:space="preserve"> allocation]*(1 – [LV mains split]*[LV direct proportion]))</w:t>
      </w:r>
      <w:r w:rsidRPr="00692504">
        <w:rPr>
          <w:rFonts w:ascii="Times New Roman" w:eastAsia="Times New Roman" w:hAnsi="Times New Roman" w:cs="Times New Roman"/>
          <w:bCs/>
          <w:sz w:val="24"/>
          <w:szCs w:val="24"/>
        </w:rPr>
        <w:t>.</w:t>
      </w:r>
    </w:p>
    <w:p w14:paraId="312DEC37" w14:textId="77777777" w:rsidR="001E75C4" w:rsidRPr="0069250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 xml:space="preserve">For embedded networks with an HV boundary, three </w:t>
      </w:r>
      <w:ins w:id="31" w:author="Rosalind Timperley" w:date="2017-01-06T09:11:00Z">
        <w:r w:rsidRPr="00692504">
          <w:rPr>
            <w:rFonts w:ascii="Times New Roman" w:eastAsia="Times New Roman" w:hAnsi="Times New Roman" w:cs="Times New Roman"/>
            <w:sz w:val="24"/>
          </w:rPr>
          <w:t>p/kWh</w:t>
        </w:r>
      </w:ins>
      <w:del w:id="32" w:author="Rosalind Timperley" w:date="2017-01-06T09:11:00Z">
        <w:r w:rsidRPr="00692504" w:rsidDel="001E75C4">
          <w:rPr>
            <w:rFonts w:ascii="Times New Roman" w:eastAsia="Times New Roman" w:hAnsi="Times New Roman" w:cs="Times New Roman"/>
            <w:sz w:val="24"/>
            <w:szCs w:val="24"/>
          </w:rPr>
          <w:delText>percentage</w:delText>
        </w:r>
      </w:del>
      <w:r w:rsidRPr="00692504">
        <w:rPr>
          <w:rFonts w:ascii="Times New Roman" w:eastAsia="Times New Roman" w:hAnsi="Times New Roman" w:cs="Times New Roman"/>
          <w:sz w:val="24"/>
          <w:szCs w:val="24"/>
        </w:rPr>
        <w:t xml:space="preserve"> discount figures are used in Schedule 16.</w:t>
      </w:r>
    </w:p>
    <w:p w14:paraId="49CBBBD8" w14:textId="77777777" w:rsidR="001E75C4" w:rsidRPr="0069250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lastRenderedPageBreak/>
        <w:t xml:space="preserve">The discount </w:t>
      </w:r>
      <w:del w:id="33" w:author="Rosalind Timperley" w:date="2017-01-06T09:12:00Z">
        <w:r w:rsidRPr="00692504" w:rsidDel="002241DB">
          <w:rPr>
            <w:rFonts w:ascii="Times New Roman" w:eastAsia="Times New Roman" w:hAnsi="Times New Roman" w:cs="Times New Roman"/>
            <w:sz w:val="24"/>
            <w:szCs w:val="24"/>
          </w:rPr>
          <w:delText>percentage</w:delText>
        </w:r>
      </w:del>
      <w:r w:rsidRPr="00692504">
        <w:rPr>
          <w:rFonts w:ascii="Times New Roman" w:eastAsia="Times New Roman" w:hAnsi="Times New Roman" w:cs="Times New Roman"/>
          <w:sz w:val="24"/>
          <w:szCs w:val="24"/>
        </w:rPr>
        <w:t xml:space="preserve"> used in Schedule 16 to calculate tariffs applicable to embedded networks with an HV boundary in respect of LV network end users is:</w:t>
      </w:r>
    </w:p>
    <w:p w14:paraId="27F21A59" w14:textId="77777777" w:rsidR="001E75C4" w:rsidRPr="00692504" w:rsidRDefault="001E75C4" w:rsidP="001E75C4">
      <w:pPr>
        <w:spacing w:after="240" w:line="360" w:lineRule="auto"/>
        <w:ind w:left="720"/>
        <w:jc w:val="both"/>
        <w:rPr>
          <w:rFonts w:ascii="Times New Roman" w:eastAsia="Times New Roman" w:hAnsi="Times New Roman" w:cs="Times New Roman"/>
          <w:bCs/>
          <w:sz w:val="24"/>
          <w:szCs w:val="24"/>
        </w:rPr>
      </w:pPr>
      <w:r w:rsidRPr="00692504">
        <w:rPr>
          <w:rFonts w:ascii="Times New Roman" w:eastAsia="Times New Roman" w:hAnsi="Times New Roman" w:cs="Times New Roman"/>
          <w:bCs/>
          <w:i/>
          <w:sz w:val="24"/>
          <w:szCs w:val="24"/>
        </w:rPr>
        <w:t>[HV: LV discount] = [LV services</w:t>
      </w:r>
      <w:ins w:id="34" w:author="Rosalind Timperley" w:date="2017-01-06T09:13:00Z">
        <w:r w:rsidR="002241DB" w:rsidRPr="00692504">
          <w:rPr>
            <w:rFonts w:ascii="Times New Roman" w:eastAsia="Times New Roman" w:hAnsi="Times New Roman" w:cs="Times New Roman"/>
            <w:sz w:val="24"/>
          </w:rPr>
          <w:t xml:space="preserve"> p/kWh</w:t>
        </w:r>
      </w:ins>
      <w:r w:rsidRPr="00692504">
        <w:rPr>
          <w:rFonts w:ascii="Times New Roman" w:eastAsia="Times New Roman" w:hAnsi="Times New Roman" w:cs="Times New Roman"/>
          <w:bCs/>
          <w:i/>
          <w:sz w:val="24"/>
          <w:szCs w:val="24"/>
        </w:rPr>
        <w:t xml:space="preserve"> allocation] + [LV mains</w:t>
      </w:r>
      <w:ins w:id="35" w:author="Rosalind Timperley" w:date="2017-01-06T09:13:00Z">
        <w:r w:rsidR="002241DB" w:rsidRPr="00692504">
          <w:rPr>
            <w:rFonts w:ascii="Times New Roman" w:eastAsia="Times New Roman" w:hAnsi="Times New Roman" w:cs="Times New Roman"/>
            <w:sz w:val="24"/>
          </w:rPr>
          <w:t xml:space="preserve"> p/kWh</w:t>
        </w:r>
      </w:ins>
      <w:r w:rsidRPr="00692504">
        <w:rPr>
          <w:rFonts w:ascii="Times New Roman" w:eastAsia="Times New Roman" w:hAnsi="Times New Roman" w:cs="Times New Roman"/>
          <w:bCs/>
          <w:i/>
          <w:sz w:val="24"/>
          <w:szCs w:val="24"/>
        </w:rPr>
        <w:t xml:space="preserve"> allocation] + [HV/LV </w:t>
      </w:r>
      <w:ins w:id="36" w:author="Rosalind Timperley" w:date="2017-01-06T09:13:00Z">
        <w:r w:rsidR="002241DB" w:rsidRPr="00692504">
          <w:rPr>
            <w:rFonts w:ascii="Times New Roman" w:eastAsia="Times New Roman" w:hAnsi="Times New Roman" w:cs="Times New Roman"/>
            <w:sz w:val="24"/>
          </w:rPr>
          <w:t xml:space="preserve">p/kWh </w:t>
        </w:r>
      </w:ins>
      <w:r w:rsidRPr="00692504">
        <w:rPr>
          <w:rFonts w:ascii="Times New Roman" w:eastAsia="Times New Roman" w:hAnsi="Times New Roman" w:cs="Times New Roman"/>
          <w:bCs/>
          <w:i/>
          <w:sz w:val="24"/>
          <w:szCs w:val="24"/>
        </w:rPr>
        <w:t xml:space="preserve">allocation] + [HV </w:t>
      </w:r>
      <w:ins w:id="37" w:author="Rosalind Timperley" w:date="2017-01-06T09:13:00Z">
        <w:r w:rsidR="002241DB" w:rsidRPr="00692504">
          <w:rPr>
            <w:rFonts w:ascii="Times New Roman" w:eastAsia="Times New Roman" w:hAnsi="Times New Roman" w:cs="Times New Roman"/>
            <w:sz w:val="24"/>
          </w:rPr>
          <w:t xml:space="preserve">p/kWh </w:t>
        </w:r>
      </w:ins>
      <w:r w:rsidRPr="00692504">
        <w:rPr>
          <w:rFonts w:ascii="Times New Roman" w:eastAsia="Times New Roman" w:hAnsi="Times New Roman" w:cs="Times New Roman"/>
          <w:bCs/>
          <w:i/>
          <w:sz w:val="24"/>
          <w:szCs w:val="24"/>
        </w:rPr>
        <w:t>allocation]*(1 – [HV split]*[HV direct proportion])</w:t>
      </w:r>
      <w:r w:rsidRPr="00692504">
        <w:rPr>
          <w:rFonts w:ascii="Times New Roman" w:eastAsia="Times New Roman" w:hAnsi="Times New Roman" w:cs="Times New Roman"/>
          <w:bCs/>
          <w:sz w:val="24"/>
          <w:szCs w:val="24"/>
        </w:rPr>
        <w:t>.</w:t>
      </w:r>
    </w:p>
    <w:p w14:paraId="0DE989BF" w14:textId="77777777" w:rsidR="001E75C4" w:rsidRPr="0069250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 xml:space="preserve">The discount </w:t>
      </w:r>
      <w:del w:id="38" w:author="Rosalind Timperley" w:date="2017-01-06T09:13:00Z">
        <w:r w:rsidRPr="00692504" w:rsidDel="002241DB">
          <w:rPr>
            <w:rFonts w:ascii="Times New Roman" w:eastAsia="Times New Roman" w:hAnsi="Times New Roman" w:cs="Times New Roman"/>
            <w:sz w:val="24"/>
            <w:szCs w:val="24"/>
          </w:rPr>
          <w:delText xml:space="preserve">percentage </w:delText>
        </w:r>
      </w:del>
      <w:r w:rsidRPr="00692504">
        <w:rPr>
          <w:rFonts w:ascii="Times New Roman" w:eastAsia="Times New Roman" w:hAnsi="Times New Roman" w:cs="Times New Roman"/>
          <w:sz w:val="24"/>
          <w:szCs w:val="24"/>
        </w:rPr>
        <w:t>used in Schedule 16 to calculate tariffs applicable to embedded networks with an HV boundary in respect of LV substation end users is:</w:t>
      </w:r>
    </w:p>
    <w:p w14:paraId="53562DD1" w14:textId="77777777" w:rsidR="001E75C4" w:rsidRPr="00692504" w:rsidRDefault="001E75C4" w:rsidP="001E75C4">
      <w:pPr>
        <w:spacing w:after="240" w:line="360" w:lineRule="auto"/>
        <w:ind w:left="720"/>
        <w:jc w:val="both"/>
        <w:rPr>
          <w:rFonts w:ascii="Times New Roman" w:eastAsia="Times New Roman" w:hAnsi="Times New Roman" w:cs="Times New Roman"/>
          <w:bCs/>
          <w:sz w:val="24"/>
          <w:szCs w:val="24"/>
        </w:rPr>
      </w:pPr>
      <w:r w:rsidRPr="00692504">
        <w:rPr>
          <w:rFonts w:ascii="Times New Roman" w:eastAsia="Times New Roman" w:hAnsi="Times New Roman" w:cs="Times New Roman"/>
          <w:b/>
          <w:bCs/>
          <w:i/>
          <w:sz w:val="24"/>
        </w:rPr>
        <w:t>[</w:t>
      </w:r>
      <w:r w:rsidRPr="00692504">
        <w:rPr>
          <w:rFonts w:ascii="Times New Roman" w:eastAsia="Times New Roman" w:hAnsi="Times New Roman" w:cs="Times New Roman"/>
          <w:bCs/>
          <w:i/>
          <w:sz w:val="24"/>
          <w:szCs w:val="24"/>
        </w:rPr>
        <w:t xml:space="preserve">HV: LV Sub discount] = ([HV/LV </w:t>
      </w:r>
      <w:ins w:id="39" w:author="Rosalind Timperley" w:date="2017-01-06T09:13:00Z">
        <w:r w:rsidR="002241DB" w:rsidRPr="00692504">
          <w:rPr>
            <w:rFonts w:ascii="Times New Roman" w:eastAsia="Times New Roman" w:hAnsi="Times New Roman" w:cs="Times New Roman"/>
            <w:sz w:val="24"/>
          </w:rPr>
          <w:t xml:space="preserve">p/kWh </w:t>
        </w:r>
      </w:ins>
      <w:r w:rsidRPr="00692504">
        <w:rPr>
          <w:rFonts w:ascii="Times New Roman" w:eastAsia="Times New Roman" w:hAnsi="Times New Roman" w:cs="Times New Roman"/>
          <w:bCs/>
          <w:i/>
          <w:sz w:val="24"/>
          <w:szCs w:val="24"/>
        </w:rPr>
        <w:t xml:space="preserve">allocation] + [HV </w:t>
      </w:r>
      <w:ins w:id="40" w:author="Rosalind Timperley" w:date="2017-01-06T09:13:00Z">
        <w:r w:rsidR="002241DB" w:rsidRPr="00692504">
          <w:rPr>
            <w:rFonts w:ascii="Times New Roman" w:eastAsia="Times New Roman" w:hAnsi="Times New Roman" w:cs="Times New Roman"/>
            <w:sz w:val="24"/>
          </w:rPr>
          <w:t xml:space="preserve">p/kWh </w:t>
        </w:r>
      </w:ins>
      <w:r w:rsidRPr="00692504">
        <w:rPr>
          <w:rFonts w:ascii="Times New Roman" w:eastAsia="Times New Roman" w:hAnsi="Times New Roman" w:cs="Times New Roman"/>
          <w:bCs/>
          <w:i/>
          <w:sz w:val="24"/>
          <w:szCs w:val="24"/>
        </w:rPr>
        <w:t>allocation]*(1 – [HV split]*[HV direct proportion])</w:t>
      </w:r>
      <w:del w:id="41" w:author="Rosalind Timperley" w:date="2017-01-06T09:14:00Z">
        <w:r w:rsidRPr="00692504" w:rsidDel="002241DB">
          <w:rPr>
            <w:rFonts w:ascii="Times New Roman" w:eastAsia="Times New Roman" w:hAnsi="Times New Roman" w:cs="Times New Roman"/>
            <w:bCs/>
            <w:i/>
            <w:sz w:val="24"/>
            <w:szCs w:val="24"/>
          </w:rPr>
          <w:delText>)/(1 – [LV mains allocation] – [LV services allocation])</w:delText>
        </w:r>
      </w:del>
      <w:r w:rsidRPr="00692504">
        <w:rPr>
          <w:rFonts w:ascii="Times New Roman" w:eastAsia="Times New Roman" w:hAnsi="Times New Roman" w:cs="Times New Roman"/>
          <w:bCs/>
          <w:sz w:val="24"/>
          <w:szCs w:val="24"/>
        </w:rPr>
        <w:t>.</w:t>
      </w:r>
    </w:p>
    <w:p w14:paraId="2C288511" w14:textId="77777777" w:rsidR="001E75C4" w:rsidRPr="0069250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The discount</w:t>
      </w:r>
      <w:del w:id="42" w:author="Rosalind Timperley" w:date="2017-01-06T09:14:00Z">
        <w:r w:rsidRPr="00692504" w:rsidDel="002241DB">
          <w:rPr>
            <w:rFonts w:ascii="Times New Roman" w:eastAsia="Times New Roman" w:hAnsi="Times New Roman" w:cs="Times New Roman"/>
            <w:sz w:val="24"/>
            <w:szCs w:val="24"/>
          </w:rPr>
          <w:delText xml:space="preserve"> percentage</w:delText>
        </w:r>
      </w:del>
      <w:r w:rsidRPr="00692504">
        <w:rPr>
          <w:rFonts w:ascii="Times New Roman" w:eastAsia="Times New Roman" w:hAnsi="Times New Roman" w:cs="Times New Roman"/>
          <w:sz w:val="24"/>
          <w:szCs w:val="24"/>
        </w:rPr>
        <w:t xml:space="preserve"> used in Schedule 16 to calculate tariffs applicable to embedded networks with an HV boundary in respect of HV end users is:</w:t>
      </w:r>
    </w:p>
    <w:p w14:paraId="2985A45C" w14:textId="77777777" w:rsidR="001E75C4" w:rsidRPr="00692504" w:rsidRDefault="001E75C4" w:rsidP="001E75C4">
      <w:pPr>
        <w:spacing w:after="240" w:line="360" w:lineRule="auto"/>
        <w:ind w:left="720"/>
        <w:jc w:val="both"/>
        <w:rPr>
          <w:rFonts w:ascii="Times New Roman" w:eastAsia="Times New Roman" w:hAnsi="Times New Roman" w:cs="Times New Roman"/>
          <w:bCs/>
          <w:sz w:val="24"/>
          <w:szCs w:val="24"/>
        </w:rPr>
      </w:pPr>
      <w:r w:rsidRPr="00692504">
        <w:rPr>
          <w:rFonts w:ascii="Times New Roman" w:eastAsia="Times New Roman" w:hAnsi="Times New Roman" w:cs="Times New Roman"/>
          <w:bCs/>
          <w:i/>
          <w:sz w:val="24"/>
          <w:szCs w:val="24"/>
        </w:rPr>
        <w:t>[HV: HV discount] = [HV</w:t>
      </w:r>
      <w:ins w:id="43" w:author="Rosalind Timperley" w:date="2017-01-06T09:15:00Z">
        <w:r w:rsidR="002241DB" w:rsidRPr="00692504">
          <w:rPr>
            <w:rFonts w:ascii="Times New Roman" w:eastAsia="Times New Roman" w:hAnsi="Times New Roman" w:cs="Times New Roman"/>
            <w:bCs/>
            <w:i/>
            <w:sz w:val="24"/>
            <w:szCs w:val="24"/>
          </w:rPr>
          <w:t xml:space="preserve"> </w:t>
        </w:r>
        <w:r w:rsidR="002241DB" w:rsidRPr="00692504">
          <w:rPr>
            <w:rFonts w:ascii="Times New Roman" w:eastAsia="Times New Roman" w:hAnsi="Times New Roman" w:cs="Times New Roman"/>
            <w:sz w:val="24"/>
          </w:rPr>
          <w:t>p/kWh</w:t>
        </w:r>
      </w:ins>
      <w:r w:rsidRPr="00692504">
        <w:rPr>
          <w:rFonts w:ascii="Times New Roman" w:eastAsia="Times New Roman" w:hAnsi="Times New Roman" w:cs="Times New Roman"/>
          <w:bCs/>
          <w:i/>
          <w:sz w:val="24"/>
          <w:szCs w:val="24"/>
        </w:rPr>
        <w:t xml:space="preserve"> allocation]*(1 – [HV split]*[HV direct proportion])</w:t>
      </w:r>
      <w:del w:id="44" w:author="Rosalind Timperley" w:date="2017-01-06T09:15:00Z">
        <w:r w:rsidRPr="00692504" w:rsidDel="002241DB">
          <w:rPr>
            <w:rFonts w:ascii="Times New Roman" w:eastAsia="Times New Roman" w:hAnsi="Times New Roman" w:cs="Times New Roman"/>
            <w:bCs/>
            <w:i/>
            <w:sz w:val="24"/>
            <w:szCs w:val="24"/>
          </w:rPr>
          <w:delText>/ (1 – [LV services allocation] – [LV mains allocation] – [HV/LV allocation])</w:delText>
        </w:r>
      </w:del>
      <w:r w:rsidRPr="00692504">
        <w:rPr>
          <w:rFonts w:ascii="Times New Roman" w:eastAsia="Times New Roman" w:hAnsi="Times New Roman" w:cs="Times New Roman"/>
          <w:bCs/>
          <w:sz w:val="24"/>
          <w:szCs w:val="24"/>
        </w:rPr>
        <w:t>.</w:t>
      </w:r>
    </w:p>
    <w:p w14:paraId="06FF2655" w14:textId="77777777" w:rsidR="001E75C4" w:rsidRPr="0069250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commentRangeStart w:id="45"/>
      <w:r w:rsidRPr="00692504">
        <w:rPr>
          <w:rFonts w:ascii="Times New Roman" w:eastAsia="Times New Roman" w:hAnsi="Times New Roman" w:cs="Times New Roman"/>
          <w:sz w:val="24"/>
          <w:szCs w:val="24"/>
        </w:rPr>
        <w:t xml:space="preserve">For the calculation of discount percentages used in Schedules 17 and 18, the 15 </w:t>
      </w:r>
      <w:commentRangeEnd w:id="45"/>
      <w:r w:rsidR="002241DB" w:rsidRPr="00692504">
        <w:rPr>
          <w:rStyle w:val="CommentReference"/>
        </w:rPr>
        <w:commentReference w:id="45"/>
      </w:r>
      <w:r w:rsidRPr="00692504">
        <w:rPr>
          <w:rFonts w:ascii="Times New Roman" w:eastAsia="Times New Roman" w:hAnsi="Times New Roman" w:cs="Times New Roman"/>
          <w:sz w:val="24"/>
          <w:szCs w:val="24"/>
        </w:rPr>
        <w:t>boundary categories between the DNO Party and the embedded network described in Schedules 17 and 18 are grouped into five discount categories in England and Wales and three in Scotland:</w:t>
      </w:r>
    </w:p>
    <w:p w14:paraId="056E343E" w14:textId="77777777" w:rsidR="001E75C4" w:rsidRPr="00692504" w:rsidRDefault="001E75C4" w:rsidP="001E75C4">
      <w:pPr>
        <w:numPr>
          <w:ilvl w:val="0"/>
          <w:numId w:val="11"/>
        </w:numPr>
        <w:spacing w:after="240" w:line="360" w:lineRule="auto"/>
        <w:ind w:left="122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Discount category 0000 - This applies to boundary category 0000.</w:t>
      </w:r>
    </w:p>
    <w:p w14:paraId="6FD6EC30" w14:textId="77777777" w:rsidR="001E75C4" w:rsidRPr="00692504" w:rsidRDefault="001E75C4" w:rsidP="001E75C4">
      <w:pPr>
        <w:numPr>
          <w:ilvl w:val="0"/>
          <w:numId w:val="11"/>
        </w:numPr>
        <w:spacing w:after="240" w:line="360" w:lineRule="auto"/>
        <w:ind w:left="122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Discount category 132kV (in England and Wales only) - This applies to boundary category 1000.</w:t>
      </w:r>
    </w:p>
    <w:p w14:paraId="232FDA16" w14:textId="77777777" w:rsidR="001E75C4" w:rsidRPr="00692504" w:rsidRDefault="001E75C4" w:rsidP="001E75C4">
      <w:pPr>
        <w:numPr>
          <w:ilvl w:val="0"/>
          <w:numId w:val="11"/>
        </w:numPr>
        <w:spacing w:after="240" w:line="360" w:lineRule="auto"/>
        <w:ind w:left="122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Discount category 132kV/EHV (in England and Wales only) - This applies to boundary categories 1100 and 0100.</w:t>
      </w:r>
    </w:p>
    <w:p w14:paraId="7DCE4027" w14:textId="77777777" w:rsidR="001E75C4" w:rsidRPr="00692504" w:rsidRDefault="001E75C4" w:rsidP="001E75C4">
      <w:pPr>
        <w:numPr>
          <w:ilvl w:val="0"/>
          <w:numId w:val="11"/>
        </w:numPr>
        <w:spacing w:after="240" w:line="360" w:lineRule="auto"/>
        <w:ind w:left="122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Discount category EHV - This applies to boundary categories 1110, 0110 and 0010.</w:t>
      </w:r>
    </w:p>
    <w:p w14:paraId="6C8000EA" w14:textId="77777777" w:rsidR="001E75C4" w:rsidRPr="00692504" w:rsidRDefault="001E75C4" w:rsidP="001E75C4">
      <w:pPr>
        <w:numPr>
          <w:ilvl w:val="0"/>
          <w:numId w:val="11"/>
        </w:numPr>
        <w:spacing w:after="240" w:line="360" w:lineRule="auto"/>
        <w:ind w:left="122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Discount category HVplus - This applies to boundary categories 1111, 0001, 1001, 0002, 0011, 0111, 1101, 0101.</w:t>
      </w:r>
    </w:p>
    <w:p w14:paraId="05B00ED1" w14:textId="77777777" w:rsidR="001E75C4" w:rsidRPr="00692504" w:rsidRDefault="001E75C4" w:rsidP="001E75C4">
      <w:pPr>
        <w:numPr>
          <w:ilvl w:val="0"/>
          <w:numId w:val="2"/>
        </w:numPr>
        <w:spacing w:after="240" w:line="360" w:lineRule="auto"/>
        <w:ind w:hanging="720"/>
        <w:jc w:val="both"/>
        <w:outlineLvl w:val="6"/>
        <w:rPr>
          <w:rFonts w:ascii="Times New Roman" w:eastAsia="Times New Roman" w:hAnsi="Times New Roman" w:cs="Times New Roman"/>
          <w:sz w:val="24"/>
          <w:szCs w:val="24"/>
        </w:rPr>
      </w:pPr>
      <w:commentRangeStart w:id="46"/>
      <w:r w:rsidRPr="00692504">
        <w:rPr>
          <w:rFonts w:ascii="Times New Roman" w:eastAsia="Times New Roman" w:hAnsi="Times New Roman" w:cs="Times New Roman"/>
          <w:sz w:val="24"/>
          <w:szCs w:val="24"/>
        </w:rPr>
        <w:lastRenderedPageBreak/>
        <w:t>Discount percentages for Schedules 17 and 18 are determined as follows:</w:t>
      </w:r>
      <w:commentRangeEnd w:id="46"/>
      <w:r w:rsidR="00687144" w:rsidRPr="00692504">
        <w:rPr>
          <w:rStyle w:val="CommentReference"/>
        </w:rPr>
        <w:commentReference w:id="46"/>
      </w:r>
    </w:p>
    <w:p w14:paraId="4E351A80" w14:textId="77777777" w:rsidR="001E75C4" w:rsidRPr="00692504" w:rsidRDefault="001E75C4" w:rsidP="001E75C4">
      <w:pPr>
        <w:spacing w:after="240" w:line="360" w:lineRule="auto"/>
        <w:ind w:left="720"/>
        <w:jc w:val="both"/>
        <w:rPr>
          <w:rFonts w:ascii="Times New Roman" w:eastAsia="Times New Roman" w:hAnsi="Times New Roman" w:cs="Times New Roman"/>
          <w:b/>
          <w:bCs/>
          <w:sz w:val="24"/>
          <w:szCs w:val="24"/>
        </w:rPr>
      </w:pPr>
      <w:r w:rsidRPr="00692504">
        <w:rPr>
          <w:rFonts w:ascii="Times New Roman" w:eastAsia="Times New Roman" w:hAnsi="Times New Roman" w:cs="Times New Roman"/>
          <w:b/>
          <w:bCs/>
          <w:sz w:val="24"/>
          <w:szCs w:val="24"/>
        </w:rPr>
        <w:t>For discount categories 0000, 132kV/EHV and HVplus</w:t>
      </w:r>
    </w:p>
    <w:p w14:paraId="664691A4" w14:textId="77777777" w:rsidR="001E75C4" w:rsidRPr="00692504" w:rsidRDefault="001E75C4" w:rsidP="001E75C4">
      <w:pPr>
        <w:spacing w:after="240" w:line="360" w:lineRule="auto"/>
        <w:ind w:left="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Discount percentage = the lowest of 100 per cent and P / (S + U)</w:t>
      </w:r>
    </w:p>
    <w:p w14:paraId="3C4E250F" w14:textId="77777777" w:rsidR="001E75C4" w:rsidRPr="00692504" w:rsidRDefault="001E75C4" w:rsidP="001E75C4">
      <w:pPr>
        <w:spacing w:after="240" w:line="360" w:lineRule="auto"/>
        <w:ind w:left="720"/>
        <w:jc w:val="both"/>
        <w:rPr>
          <w:rFonts w:ascii="Times New Roman" w:eastAsia="Times New Roman" w:hAnsi="Times New Roman" w:cs="Times New Roman"/>
          <w:b/>
          <w:bCs/>
          <w:sz w:val="24"/>
          <w:szCs w:val="24"/>
        </w:rPr>
      </w:pPr>
      <w:r w:rsidRPr="00692504">
        <w:rPr>
          <w:rFonts w:ascii="Times New Roman" w:eastAsia="Times New Roman" w:hAnsi="Times New Roman" w:cs="Times New Roman"/>
          <w:b/>
          <w:bCs/>
          <w:sz w:val="24"/>
          <w:szCs w:val="24"/>
        </w:rPr>
        <w:t>For discount category 132kV</w:t>
      </w:r>
    </w:p>
    <w:p w14:paraId="1CF07A2E" w14:textId="77777777" w:rsidR="001E75C4" w:rsidRPr="00692504" w:rsidRDefault="001E75C4" w:rsidP="001E75C4">
      <w:pPr>
        <w:spacing w:after="240" w:line="360" w:lineRule="auto"/>
        <w:ind w:left="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Discount percentage = the lowest of 100 per cent and (P + ([132kV allocation] * (1 – ([Network length split for 132kV] * [EHV and 132kV direct cost proportion])))) / (S +U)</w:t>
      </w:r>
    </w:p>
    <w:p w14:paraId="508C065C" w14:textId="77777777" w:rsidR="001E75C4" w:rsidRPr="00692504" w:rsidRDefault="001E75C4" w:rsidP="001E75C4">
      <w:pPr>
        <w:spacing w:after="240" w:line="360" w:lineRule="auto"/>
        <w:ind w:left="720"/>
        <w:jc w:val="both"/>
        <w:rPr>
          <w:rFonts w:ascii="Times New Roman" w:eastAsia="Times New Roman" w:hAnsi="Times New Roman" w:cs="Times New Roman"/>
          <w:b/>
          <w:bCs/>
          <w:sz w:val="24"/>
          <w:szCs w:val="24"/>
        </w:rPr>
      </w:pPr>
      <w:r w:rsidRPr="00692504">
        <w:rPr>
          <w:rFonts w:ascii="Times New Roman" w:eastAsia="Times New Roman" w:hAnsi="Times New Roman" w:cs="Times New Roman"/>
          <w:b/>
          <w:bCs/>
          <w:sz w:val="24"/>
          <w:szCs w:val="24"/>
        </w:rPr>
        <w:t>For discount category EHV</w:t>
      </w:r>
    </w:p>
    <w:p w14:paraId="26DCD47C" w14:textId="77777777" w:rsidR="001E75C4" w:rsidRPr="00692504" w:rsidRDefault="001E75C4" w:rsidP="001E75C4">
      <w:pPr>
        <w:spacing w:after="240" w:line="360" w:lineRule="auto"/>
        <w:ind w:left="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Discount percentage = the lowest of 100 per cent and (P + ([EHV allocation] * (1 – ([Network length split for EHV] * [EHV and 132kV direct cost proportion])))) / (S +U)</w:t>
      </w:r>
    </w:p>
    <w:p w14:paraId="00D06374" w14:textId="77777777" w:rsidR="001E75C4" w:rsidRPr="00692504" w:rsidRDefault="001E75C4" w:rsidP="001E75C4">
      <w:pPr>
        <w:spacing w:after="240" w:line="360" w:lineRule="auto"/>
        <w:ind w:left="86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Where:</w:t>
      </w:r>
    </w:p>
    <w:p w14:paraId="55841AC7" w14:textId="77777777" w:rsidR="001E75C4" w:rsidRPr="00692504" w:rsidRDefault="001E75C4" w:rsidP="001E75C4">
      <w:pPr>
        <w:spacing w:after="240" w:line="360" w:lineRule="auto"/>
        <w:ind w:left="86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b/>
          <w:i/>
          <w:sz w:val="24"/>
        </w:rPr>
        <w:t>Discount percentage</w:t>
      </w:r>
      <w:r w:rsidRPr="00692504">
        <w:rPr>
          <w:rFonts w:ascii="Times New Roman" w:eastAsia="Times New Roman" w:hAnsi="Times New Roman" w:cs="Times New Roman"/>
          <w:sz w:val="24"/>
          <w:szCs w:val="24"/>
        </w:rPr>
        <w:t xml:space="preserve"> is the discount applicable for each combination of discount category and end user type.</w:t>
      </w:r>
    </w:p>
    <w:p w14:paraId="480422A1" w14:textId="77777777" w:rsidR="001E75C4" w:rsidRPr="00692504" w:rsidRDefault="001E75C4" w:rsidP="001E75C4">
      <w:pPr>
        <w:spacing w:after="240" w:line="360" w:lineRule="auto"/>
        <w:ind w:left="86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b/>
          <w:i/>
          <w:sz w:val="24"/>
        </w:rPr>
        <w:t xml:space="preserve">P </w:t>
      </w:r>
      <w:r w:rsidRPr="00692504">
        <w:rPr>
          <w:rFonts w:ascii="Times New Roman" w:eastAsia="Times New Roman" w:hAnsi="Times New Roman" w:cs="Times New Roman"/>
          <w:sz w:val="24"/>
          <w:szCs w:val="24"/>
        </w:rPr>
        <w:t>is the sum of the allocation percentages for all network levels below the network level of the DNO Party-embedded network boundary up to and including the network level of the end user in the case of demand, and up to and excluding the network level of the end user in the case of generation.</w:t>
      </w:r>
    </w:p>
    <w:p w14:paraId="61B153BA" w14:textId="77777777" w:rsidR="001E75C4" w:rsidRPr="00692504" w:rsidRDefault="001E75C4" w:rsidP="001E75C4">
      <w:pPr>
        <w:spacing w:after="240" w:line="360" w:lineRule="auto"/>
        <w:ind w:left="86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b/>
          <w:i/>
          <w:sz w:val="24"/>
        </w:rPr>
        <w:t>S</w:t>
      </w:r>
      <w:r w:rsidRPr="00692504">
        <w:rPr>
          <w:rFonts w:ascii="Times New Roman" w:eastAsia="Times New Roman" w:hAnsi="Times New Roman" w:cs="Times New Roman"/>
          <w:sz w:val="24"/>
          <w:szCs w:val="24"/>
        </w:rPr>
        <w:t xml:space="preserve"> is the sum of the percentages for all network levels in the distribution network above and including the network level of the end user in the case of demand, and up to and excluding the network level of the end user in the case of generation.</w:t>
      </w:r>
    </w:p>
    <w:p w14:paraId="6AE5ED38" w14:textId="77777777" w:rsidR="001E75C4" w:rsidRPr="00692504" w:rsidRDefault="001E75C4" w:rsidP="001E75C4">
      <w:pPr>
        <w:spacing w:after="240" w:line="360" w:lineRule="auto"/>
        <w:ind w:left="86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b/>
          <w:i/>
          <w:sz w:val="24"/>
        </w:rPr>
        <w:t>U</w:t>
      </w:r>
      <w:r w:rsidRPr="00692504">
        <w:rPr>
          <w:rFonts w:ascii="Times New Roman" w:eastAsia="Times New Roman" w:hAnsi="Times New Roman" w:cs="Times New Roman"/>
          <w:sz w:val="24"/>
          <w:szCs w:val="24"/>
        </w:rPr>
        <w:t xml:space="preserve"> is the ratio of the sum of the DNO Party’s total incentive revenue and the transmission exit charge, and the DNO Party’s total Allowed Revenue including any incentive revenue and transmission exit charge.</w:t>
      </w:r>
    </w:p>
    <w:p w14:paraId="11CA77B4" w14:textId="77777777" w:rsidR="001E75C4" w:rsidRPr="00692504" w:rsidRDefault="001E75C4" w:rsidP="001E75C4">
      <w:pPr>
        <w:spacing w:after="240" w:line="360" w:lineRule="auto"/>
        <w:ind w:left="864"/>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w:t>
      </w:r>
      <w:r w:rsidRPr="00692504">
        <w:rPr>
          <w:rFonts w:ascii="Times New Roman" w:eastAsia="Times New Roman" w:hAnsi="Times New Roman" w:cs="Times New Roman"/>
          <w:b/>
          <w:i/>
          <w:sz w:val="24"/>
        </w:rPr>
        <w:t>Network length split for 132kV</w:t>
      </w:r>
      <w:r w:rsidRPr="00692504">
        <w:rPr>
          <w:rFonts w:ascii="Times New Roman" w:eastAsia="Times New Roman" w:hAnsi="Times New Roman" w:cs="Times New Roman"/>
          <w:sz w:val="24"/>
          <w:szCs w:val="24"/>
        </w:rPr>
        <w:t>] and [</w:t>
      </w:r>
      <w:r w:rsidRPr="00692504">
        <w:rPr>
          <w:rFonts w:ascii="Times New Roman" w:eastAsia="Times New Roman" w:hAnsi="Times New Roman" w:cs="Times New Roman"/>
          <w:b/>
          <w:i/>
          <w:sz w:val="24"/>
        </w:rPr>
        <w:t>Network length split for EHV</w:t>
      </w:r>
      <w:r w:rsidRPr="00692504">
        <w:rPr>
          <w:rFonts w:ascii="Times New Roman" w:eastAsia="Times New Roman" w:hAnsi="Times New Roman" w:cs="Times New Roman"/>
          <w:sz w:val="24"/>
          <w:szCs w:val="24"/>
        </w:rPr>
        <w:t>] are currently set to 100 per cent.</w:t>
      </w:r>
    </w:p>
    <w:p w14:paraId="1F5EFFB2" w14:textId="77777777" w:rsidR="001E75C4" w:rsidRPr="00692504" w:rsidRDefault="001E75C4" w:rsidP="001E75C4">
      <w:pPr>
        <w:spacing w:after="240" w:line="360" w:lineRule="auto"/>
        <w:ind w:left="864"/>
        <w:jc w:val="both"/>
        <w:outlineLvl w:val="6"/>
        <w:rPr>
          <w:rFonts w:eastAsia="Times New Roman" w:cs="Times New Roman"/>
          <w:b/>
        </w:rPr>
      </w:pPr>
      <w:r w:rsidRPr="00692504">
        <w:rPr>
          <w:rFonts w:ascii="Times New Roman" w:eastAsia="Times New Roman" w:hAnsi="Times New Roman" w:cs="Times New Roman"/>
          <w:sz w:val="24"/>
          <w:szCs w:val="24"/>
        </w:rPr>
        <w:t>[</w:t>
      </w:r>
      <w:r w:rsidRPr="00692504">
        <w:rPr>
          <w:rFonts w:ascii="Times New Roman" w:eastAsia="Times New Roman" w:hAnsi="Times New Roman" w:cs="Times New Roman"/>
          <w:b/>
          <w:i/>
          <w:sz w:val="24"/>
        </w:rPr>
        <w:t>EHV and 132kV direct cost proportion</w:t>
      </w:r>
      <w:r w:rsidRPr="00692504">
        <w:rPr>
          <w:rFonts w:ascii="Times New Roman" w:eastAsia="Times New Roman" w:hAnsi="Times New Roman" w:cs="Times New Roman"/>
          <w:sz w:val="24"/>
          <w:szCs w:val="24"/>
        </w:rPr>
        <w:t>] is as calculated in paragraph 32.</w:t>
      </w:r>
    </w:p>
    <w:p w14:paraId="1A841832" w14:textId="77777777" w:rsidR="00FA228C" w:rsidRPr="00692504" w:rsidRDefault="00FA228C" w:rsidP="00FA228C">
      <w:pPr>
        <w:keepNext/>
        <w:keepLines/>
        <w:spacing w:before="240" w:after="240" w:line="360" w:lineRule="auto"/>
        <w:outlineLvl w:val="1"/>
        <w:rPr>
          <w:ins w:id="47" w:author="Rosalind Timperley" w:date="2017-01-06T09:18:00Z"/>
          <w:rFonts w:ascii="Times New Roman" w:eastAsiaTheme="majorEastAsia" w:hAnsi="Times New Roman" w:cs="Times New Roman"/>
          <w:b/>
          <w:sz w:val="24"/>
          <w:szCs w:val="26"/>
        </w:rPr>
      </w:pPr>
      <w:ins w:id="48" w:author="Rosalind Timperley" w:date="2017-01-06T09:18:00Z">
        <w:r w:rsidRPr="00692504">
          <w:rPr>
            <w:rFonts w:ascii="Times New Roman" w:eastAsiaTheme="majorEastAsia" w:hAnsi="Times New Roman" w:cs="Times New Roman"/>
            <w:b/>
            <w:sz w:val="24"/>
            <w:szCs w:val="26"/>
          </w:rPr>
          <w:lastRenderedPageBreak/>
          <w:t>Application of discounts percentages to determine portfolio tariffs</w:t>
        </w:r>
      </w:ins>
    </w:p>
    <w:p w14:paraId="58A10969" w14:textId="4EF46466" w:rsidR="00FA228C" w:rsidRPr="00692504" w:rsidRDefault="00FA228C" w:rsidP="00692504">
      <w:pPr>
        <w:keepNext/>
        <w:keepLines/>
        <w:spacing w:before="240" w:after="240" w:line="360" w:lineRule="auto"/>
        <w:ind w:left="720" w:hanging="720"/>
        <w:outlineLvl w:val="1"/>
        <w:rPr>
          <w:ins w:id="49" w:author="Rosalind Timperley" w:date="2017-01-06T09:18:00Z"/>
          <w:rFonts w:ascii="Times New Roman" w:hAnsi="Times New Roman" w:cs="Times New Roman"/>
          <w:sz w:val="24"/>
          <w:szCs w:val="24"/>
        </w:rPr>
      </w:pPr>
      <w:ins w:id="50" w:author="Rosalind Timperley" w:date="2017-01-06T09:18:00Z">
        <w:r w:rsidRPr="00692504">
          <w:rPr>
            <w:rFonts w:ascii="Times New Roman" w:hAnsi="Times New Roman" w:cs="Times New Roman"/>
            <w:sz w:val="24"/>
            <w:szCs w:val="24"/>
          </w:rPr>
          <w:t>46A.</w:t>
        </w:r>
      </w:ins>
      <w:r w:rsidR="00692504">
        <w:rPr>
          <w:rFonts w:ascii="Times New Roman" w:hAnsi="Times New Roman" w:cs="Times New Roman"/>
          <w:sz w:val="24"/>
          <w:szCs w:val="24"/>
        </w:rPr>
        <w:tab/>
      </w:r>
      <w:r w:rsidRPr="00692504">
        <w:rPr>
          <w:rFonts w:ascii="Times New Roman" w:hAnsi="Times New Roman" w:cs="Times New Roman"/>
          <w:sz w:val="24"/>
          <w:szCs w:val="24"/>
        </w:rPr>
        <w:t>F</w:t>
      </w:r>
      <w:ins w:id="51" w:author="Rosalind Timperley" w:date="2017-01-06T09:18:00Z">
        <w:r w:rsidRPr="00692504">
          <w:rPr>
            <w:rFonts w:ascii="Times New Roman" w:hAnsi="Times New Roman" w:cs="Times New Roman"/>
            <w:sz w:val="24"/>
            <w:szCs w:val="24"/>
          </w:rPr>
          <w:t xml:space="preserve">or each all-the-way CDCM tariff an average p/kWh is calculated by dividing the total revenue collected from all tariff components of that all-the-way tariff by the total all-the-way volume associated with that tariff. </w:t>
        </w:r>
        <w:commentRangeStart w:id="52"/>
        <w:r w:rsidRPr="00692504">
          <w:rPr>
            <w:rFonts w:ascii="Times New Roman" w:hAnsi="Times New Roman" w:cs="Times New Roman"/>
            <w:sz w:val="24"/>
            <w:szCs w:val="24"/>
          </w:rPr>
          <w:t>For this purposed the Domestic Two Rate and Domestic Restricted tariffs will be aggregated and the Small Non-Domestic Two Rate and Small Non-Domestic Restricted tariffs will be aggregated.</w:t>
        </w:r>
      </w:ins>
      <w:commentRangeEnd w:id="52"/>
      <w:r w:rsidR="00687144" w:rsidRPr="00692504">
        <w:rPr>
          <w:rFonts w:ascii="Times New Roman" w:hAnsi="Times New Roman" w:cs="Times New Roman"/>
          <w:sz w:val="24"/>
          <w:szCs w:val="24"/>
        </w:rPr>
        <w:commentReference w:id="52"/>
      </w:r>
    </w:p>
    <w:p w14:paraId="62A57447" w14:textId="75B40A42" w:rsidR="00FA228C" w:rsidRPr="00692504" w:rsidRDefault="00FA228C" w:rsidP="00692504">
      <w:pPr>
        <w:keepNext/>
        <w:keepLines/>
        <w:spacing w:before="240" w:after="240" w:line="360" w:lineRule="auto"/>
        <w:ind w:left="720" w:hanging="720"/>
        <w:outlineLvl w:val="1"/>
        <w:rPr>
          <w:ins w:id="53" w:author="Rosalind Timperley" w:date="2017-01-06T09:18:00Z"/>
          <w:rFonts w:ascii="Times New Roman" w:hAnsi="Times New Roman" w:cs="Times New Roman"/>
          <w:sz w:val="24"/>
          <w:szCs w:val="24"/>
        </w:rPr>
      </w:pPr>
      <w:ins w:id="54" w:author="Rosalind Timperley" w:date="2017-01-06T09:18:00Z">
        <w:r w:rsidRPr="00692504">
          <w:rPr>
            <w:rFonts w:ascii="Times New Roman" w:hAnsi="Times New Roman" w:cs="Times New Roman"/>
            <w:sz w:val="24"/>
            <w:szCs w:val="24"/>
          </w:rPr>
          <w:t>46B.</w:t>
        </w:r>
      </w:ins>
      <w:r w:rsidR="00692504">
        <w:rPr>
          <w:rFonts w:ascii="Times New Roman" w:hAnsi="Times New Roman" w:cs="Times New Roman"/>
          <w:sz w:val="24"/>
          <w:szCs w:val="24"/>
        </w:rPr>
        <w:tab/>
      </w:r>
      <w:r w:rsidRPr="00692504">
        <w:rPr>
          <w:rFonts w:ascii="Times New Roman" w:hAnsi="Times New Roman" w:cs="Times New Roman"/>
          <w:sz w:val="24"/>
          <w:szCs w:val="24"/>
        </w:rPr>
        <w:t xml:space="preserve">For each all-the-way CDCM tariff a discount percentage is calculated by dividing the appropriate </w:t>
      </w:r>
      <w:ins w:id="55" w:author="Dylan Townsend" w:date="2017-06-20T11:45:00Z">
        <w:r w:rsidR="00687144" w:rsidRPr="00692504">
          <w:rPr>
            <w:rFonts w:ascii="Times New Roman" w:hAnsi="Times New Roman" w:cs="Times New Roman"/>
            <w:sz w:val="24"/>
            <w:szCs w:val="24"/>
          </w:rPr>
          <w:t>L</w:t>
        </w:r>
      </w:ins>
      <w:ins w:id="56" w:author="Rosalind Timperley" w:date="2017-01-06T09:18:00Z">
        <w:del w:id="57" w:author="Dylan Townsend" w:date="2017-06-20T11:45:00Z">
          <w:r w:rsidRPr="00692504" w:rsidDel="00687144">
            <w:rPr>
              <w:rFonts w:ascii="Times New Roman" w:hAnsi="Times New Roman" w:cs="Times New Roman"/>
              <w:sz w:val="24"/>
              <w:szCs w:val="24"/>
            </w:rPr>
            <w:delText>I</w:delText>
          </w:r>
        </w:del>
        <w:r w:rsidRPr="00692504">
          <w:rPr>
            <w:rFonts w:ascii="Times New Roman" w:hAnsi="Times New Roman" w:cs="Times New Roman"/>
            <w:sz w:val="24"/>
            <w:szCs w:val="24"/>
          </w:rPr>
          <w:t xml:space="preserve">DNO p/kWh discount (which is dependent on the </w:t>
        </w:r>
        <w:del w:id="58" w:author="Dylan Townsend" w:date="2017-06-20T11:45:00Z">
          <w:r w:rsidRPr="00692504" w:rsidDel="00687144">
            <w:rPr>
              <w:rFonts w:ascii="Times New Roman" w:hAnsi="Times New Roman" w:cs="Times New Roman"/>
              <w:sz w:val="24"/>
              <w:szCs w:val="24"/>
            </w:rPr>
            <w:delText>I</w:delText>
          </w:r>
        </w:del>
      </w:ins>
      <w:ins w:id="59" w:author="Dylan Townsend" w:date="2017-06-20T11:45:00Z">
        <w:r w:rsidR="00687144" w:rsidRPr="00692504">
          <w:rPr>
            <w:rFonts w:ascii="Times New Roman" w:hAnsi="Times New Roman" w:cs="Times New Roman"/>
            <w:sz w:val="24"/>
            <w:szCs w:val="24"/>
          </w:rPr>
          <w:t>L</w:t>
        </w:r>
      </w:ins>
      <w:ins w:id="60" w:author="Rosalind Timperley" w:date="2017-01-06T09:18:00Z">
        <w:r w:rsidRPr="00692504">
          <w:rPr>
            <w:rFonts w:ascii="Times New Roman" w:hAnsi="Times New Roman" w:cs="Times New Roman"/>
            <w:sz w:val="24"/>
            <w:szCs w:val="24"/>
          </w:rPr>
          <w:t xml:space="preserve">DNO level of connection and the voltage of connection of the end user) by the appropriate all-the-way CDCM tariff p/kWh calculated in 46A above. </w:t>
        </w:r>
      </w:ins>
    </w:p>
    <w:p w14:paraId="006AC1C8" w14:textId="77777777" w:rsidR="001E75C4" w:rsidRPr="00692504" w:rsidRDefault="001E75C4" w:rsidP="001E75C4">
      <w:pPr>
        <w:keepNext/>
        <w:keepLines/>
        <w:spacing w:before="240" w:after="240" w:line="360" w:lineRule="auto"/>
        <w:outlineLvl w:val="1"/>
        <w:rPr>
          <w:rFonts w:ascii="Times New Roman" w:eastAsiaTheme="majorEastAsia" w:hAnsi="Times New Roman" w:cs="Times New Roman"/>
          <w:b/>
          <w:sz w:val="24"/>
          <w:szCs w:val="26"/>
        </w:rPr>
      </w:pPr>
      <w:r w:rsidRPr="00692504">
        <w:rPr>
          <w:rFonts w:ascii="Times New Roman" w:eastAsiaTheme="majorEastAsia" w:hAnsi="Times New Roman" w:cs="Times New Roman"/>
          <w:b/>
          <w:sz w:val="24"/>
          <w:szCs w:val="26"/>
        </w:rPr>
        <w:t>Glossary of Terms used in this Schedule</w:t>
      </w:r>
    </w:p>
    <w:p w14:paraId="1A98BE0C" w14:textId="77777777" w:rsidR="001E75C4" w:rsidRPr="00692504" w:rsidRDefault="001E75C4" w:rsidP="001E75C4">
      <w:pPr>
        <w:numPr>
          <w:ilvl w:val="0"/>
          <w:numId w:val="2"/>
        </w:numPr>
        <w:spacing w:before="120" w:after="120" w:line="360" w:lineRule="auto"/>
        <w:ind w:hanging="720"/>
        <w:jc w:val="both"/>
        <w:outlineLvl w:val="6"/>
        <w:rPr>
          <w:rFonts w:ascii="Times New Roman" w:eastAsia="Times New Roman" w:hAnsi="Times New Roman" w:cs="Times New Roman"/>
          <w:sz w:val="24"/>
          <w:szCs w:val="24"/>
        </w:rPr>
      </w:pPr>
      <w:r w:rsidRPr="00692504">
        <w:rPr>
          <w:rFonts w:ascii="Times New Roman" w:eastAsia="Times New Roman" w:hAnsi="Times New Roman" w:cs="Times New Roman"/>
          <w:sz w:val="24"/>
          <w:szCs w:val="24"/>
        </w:rPr>
        <w:t>Expressions used in this Schedule shall be interpreted in accordance with Schedules 16, 17 and 18.</w:t>
      </w:r>
    </w:p>
    <w:p w14:paraId="70BF822A" w14:textId="77777777" w:rsidR="00CF0897" w:rsidRPr="00692504" w:rsidRDefault="00CF0897"/>
    <w:sectPr w:rsidR="00CF0897" w:rsidRPr="00692504">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5" w:author="Rosalind Timperley" w:date="2017-01-06T09:15:00Z" w:initials="RT">
    <w:p w14:paraId="1BCB1969" w14:textId="77777777" w:rsidR="00687144" w:rsidRDefault="00687144">
      <w:pPr>
        <w:pStyle w:val="CommentText"/>
      </w:pPr>
      <w:r>
        <w:rPr>
          <w:rStyle w:val="CommentReference"/>
        </w:rPr>
        <w:annotationRef/>
      </w:r>
      <w:r>
        <w:t>Does this section need to be updated too?</w:t>
      </w:r>
    </w:p>
  </w:comment>
  <w:comment w:id="46" w:author="Dylan Townsend" w:date="2017-06-20T11:37:00Z" w:initials="DT">
    <w:p w14:paraId="7CF87DD3" w14:textId="64CACA5A" w:rsidR="00687144" w:rsidRDefault="00687144">
      <w:pPr>
        <w:pStyle w:val="CommentText"/>
      </w:pPr>
      <w:r>
        <w:rPr>
          <w:rStyle w:val="CommentReference"/>
        </w:rPr>
        <w:annotationRef/>
      </w:r>
      <w:r>
        <w:t>Do these formulas require amendments to change from a percentage to p/kwh</w:t>
      </w:r>
    </w:p>
  </w:comment>
  <w:comment w:id="52" w:author="Dylan Townsend" w:date="2017-06-20T11:46:00Z" w:initials="DT">
    <w:p w14:paraId="41543B6B" w14:textId="7DDA79F2" w:rsidR="00687144" w:rsidRDefault="00687144">
      <w:pPr>
        <w:pStyle w:val="CommentText"/>
      </w:pPr>
      <w:r>
        <w:rPr>
          <w:rStyle w:val="CommentReference"/>
        </w:rPr>
        <w:annotationRef/>
      </w:r>
      <w:r>
        <w:t>This may be impacted should DCP 268 be approved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BCB1969" w15:done="0"/>
  <w15:commentEx w15:paraId="7CF87DD3" w15:done="0"/>
  <w15:commentEx w15:paraId="41543B6B"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29BDE" w14:textId="77777777" w:rsidR="00035D4F" w:rsidRDefault="00035D4F" w:rsidP="001E75C4">
      <w:pPr>
        <w:spacing w:after="0" w:line="240" w:lineRule="auto"/>
      </w:pPr>
      <w:r>
        <w:separator/>
      </w:r>
    </w:p>
  </w:endnote>
  <w:endnote w:type="continuationSeparator" w:id="0">
    <w:p w14:paraId="04B9B91D" w14:textId="77777777" w:rsidR="00035D4F" w:rsidRDefault="00035D4F" w:rsidP="001E75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80689A" w14:textId="77777777" w:rsidR="00035D4F" w:rsidRDefault="00035D4F" w:rsidP="001E75C4">
      <w:pPr>
        <w:spacing w:after="0" w:line="240" w:lineRule="auto"/>
      </w:pPr>
      <w:r>
        <w:separator/>
      </w:r>
    </w:p>
  </w:footnote>
  <w:footnote w:type="continuationSeparator" w:id="0">
    <w:p w14:paraId="1ABD94AB" w14:textId="77777777" w:rsidR="00035D4F" w:rsidRDefault="00035D4F" w:rsidP="001E75C4">
      <w:pPr>
        <w:spacing w:after="0" w:line="240" w:lineRule="auto"/>
      </w:pPr>
      <w:r>
        <w:continuationSeparator/>
      </w:r>
    </w:p>
  </w:footnote>
  <w:footnote w:id="1">
    <w:p w14:paraId="07F0C2BE" w14:textId="77777777" w:rsidR="00687144" w:rsidRDefault="00687144">
      <w:pPr>
        <w:pStyle w:val="FootnoteText"/>
      </w:pPr>
      <w:r>
        <w:rPr>
          <w:rStyle w:val="FootnoteReference"/>
        </w:rPr>
        <w:footnoteRef/>
      </w:r>
      <w:r>
        <w:t xml:space="preserve"> To be inserted by DCP 234 on 18 April 2018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54DB9"/>
    <w:multiLevelType w:val="hybridMultilevel"/>
    <w:tmpl w:val="DAF8F5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E65B34"/>
    <w:multiLevelType w:val="hybridMultilevel"/>
    <w:tmpl w:val="20CA50C2"/>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2C24183A"/>
    <w:multiLevelType w:val="hybridMultilevel"/>
    <w:tmpl w:val="2592DDF6"/>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15:restartNumberingAfterBreak="0">
    <w:nsid w:val="300B548C"/>
    <w:multiLevelType w:val="hybridMultilevel"/>
    <w:tmpl w:val="699E29A8"/>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31DB6828"/>
    <w:multiLevelType w:val="hybridMultilevel"/>
    <w:tmpl w:val="23B8D4C2"/>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15:restartNumberingAfterBreak="0">
    <w:nsid w:val="360D4D61"/>
    <w:multiLevelType w:val="hybridMultilevel"/>
    <w:tmpl w:val="7346B220"/>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15:restartNumberingAfterBreak="0">
    <w:nsid w:val="45B911AA"/>
    <w:multiLevelType w:val="hybridMultilevel"/>
    <w:tmpl w:val="A938749A"/>
    <w:lvl w:ilvl="0" w:tplc="08090013">
      <w:start w:val="1"/>
      <w:numFmt w:val="upperRoman"/>
      <w:lvlText w:val="%1."/>
      <w:lvlJc w:val="righ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15:restartNumberingAfterBreak="0">
    <w:nsid w:val="4DA27A7B"/>
    <w:multiLevelType w:val="hybridMultilevel"/>
    <w:tmpl w:val="28A82452"/>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15:restartNumberingAfterBreak="0">
    <w:nsid w:val="6270360A"/>
    <w:multiLevelType w:val="hybridMultilevel"/>
    <w:tmpl w:val="C644A5EC"/>
    <w:lvl w:ilvl="0" w:tplc="08090017">
      <w:start w:val="1"/>
      <w:numFmt w:val="lowerLetter"/>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15:restartNumberingAfterBreak="0">
    <w:nsid w:val="62FE7015"/>
    <w:multiLevelType w:val="hybridMultilevel"/>
    <w:tmpl w:val="493881C4"/>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15:restartNumberingAfterBreak="0">
    <w:nsid w:val="72D47FE5"/>
    <w:multiLevelType w:val="hybridMultilevel"/>
    <w:tmpl w:val="9D2294B8"/>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3"/>
  </w:num>
  <w:num w:numId="4">
    <w:abstractNumId w:val="8"/>
  </w:num>
  <w:num w:numId="5">
    <w:abstractNumId w:val="6"/>
  </w:num>
  <w:num w:numId="6">
    <w:abstractNumId w:val="5"/>
  </w:num>
  <w:num w:numId="7">
    <w:abstractNumId w:val="7"/>
  </w:num>
  <w:num w:numId="8">
    <w:abstractNumId w:val="4"/>
  </w:num>
  <w:num w:numId="9">
    <w:abstractNumId w:val="10"/>
  </w:num>
  <w:num w:numId="10">
    <w:abstractNumId w:val="9"/>
  </w:num>
  <w:num w:numId="1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ylan Townsend">
    <w15:presenceInfo w15:providerId="AD" w15:userId="S-1-5-21-1220945662-1229272821-1417001333-10616"/>
  </w15:person>
  <w15:person w15:author="Rosalind Timperley">
    <w15:presenceInfo w15:providerId="AD" w15:userId="S-1-5-21-1220945662-1229272821-1417001333-32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643"/>
    <w:rsid w:val="00035D4F"/>
    <w:rsid w:val="001E75C4"/>
    <w:rsid w:val="002241DB"/>
    <w:rsid w:val="00407643"/>
    <w:rsid w:val="00687144"/>
    <w:rsid w:val="00692504"/>
    <w:rsid w:val="00BE48AB"/>
    <w:rsid w:val="00CF0897"/>
    <w:rsid w:val="00D17655"/>
    <w:rsid w:val="00D64193"/>
    <w:rsid w:val="00EB6B40"/>
    <w:rsid w:val="00FA22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98183"/>
  <w15:chartTrackingRefBased/>
  <w15:docId w15:val="{5A1CB0EC-6FFB-47FE-B854-7CE26CE2E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E75C4"/>
    <w:pPr>
      <w:keepNext/>
      <w:keepLines/>
      <w:spacing w:before="240" w:after="0"/>
      <w:outlineLvl w:val="0"/>
    </w:pPr>
    <w:rPr>
      <w:rFonts w:asciiTheme="majorHAnsi" w:eastAsiaTheme="majorEastAsia" w:hAnsiTheme="majorHAnsi" w:cs="Times New Roman"/>
      <w:color w:val="2E74B5" w:themeColor="accent1" w:themeShade="BF"/>
      <w:sz w:val="32"/>
      <w:szCs w:val="32"/>
    </w:rPr>
  </w:style>
  <w:style w:type="paragraph" w:styleId="Heading2">
    <w:name w:val="heading 2"/>
    <w:basedOn w:val="Normal"/>
    <w:next w:val="Normal"/>
    <w:link w:val="Heading2Char"/>
    <w:uiPriority w:val="9"/>
    <w:unhideWhenUsed/>
    <w:qFormat/>
    <w:rsid w:val="001E75C4"/>
    <w:pPr>
      <w:keepNext/>
      <w:keepLines/>
      <w:spacing w:before="40" w:after="0"/>
      <w:outlineLvl w:val="1"/>
    </w:pPr>
    <w:rPr>
      <w:rFonts w:asciiTheme="majorHAnsi" w:eastAsiaTheme="majorEastAsia" w:hAnsiTheme="majorHAnsi" w:cs="Times New Roman"/>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75C4"/>
    <w:rPr>
      <w:rFonts w:asciiTheme="majorHAnsi" w:eastAsiaTheme="majorEastAsia" w:hAnsiTheme="majorHAnsi" w:cs="Times New Roman"/>
      <w:color w:val="2E74B5" w:themeColor="accent1" w:themeShade="BF"/>
      <w:sz w:val="32"/>
      <w:szCs w:val="32"/>
    </w:rPr>
  </w:style>
  <w:style w:type="character" w:customStyle="1" w:styleId="Heading2Char">
    <w:name w:val="Heading 2 Char"/>
    <w:basedOn w:val="DefaultParagraphFont"/>
    <w:link w:val="Heading2"/>
    <w:uiPriority w:val="9"/>
    <w:rsid w:val="001E75C4"/>
    <w:rPr>
      <w:rFonts w:asciiTheme="majorHAnsi" w:eastAsiaTheme="majorEastAsia" w:hAnsiTheme="majorHAnsi" w:cs="Times New Roman"/>
      <w:color w:val="2E74B5" w:themeColor="accent1" w:themeShade="BF"/>
      <w:sz w:val="26"/>
      <w:szCs w:val="26"/>
    </w:rPr>
  </w:style>
  <w:style w:type="paragraph" w:styleId="ListParagraph">
    <w:name w:val="List Paragraph"/>
    <w:basedOn w:val="Normal"/>
    <w:uiPriority w:val="34"/>
    <w:qFormat/>
    <w:rsid w:val="001E75C4"/>
    <w:pPr>
      <w:ind w:left="720"/>
      <w:contextualSpacing/>
    </w:pPr>
    <w:rPr>
      <w:rFonts w:eastAsia="Times New Roman" w:cs="Times New Roman"/>
    </w:rPr>
  </w:style>
  <w:style w:type="paragraph" w:styleId="Caption">
    <w:name w:val="caption"/>
    <w:basedOn w:val="Normal"/>
    <w:next w:val="Normal"/>
    <w:uiPriority w:val="35"/>
    <w:qFormat/>
    <w:rsid w:val="001E75C4"/>
    <w:pPr>
      <w:spacing w:after="240" w:line="240" w:lineRule="auto"/>
      <w:jc w:val="center"/>
    </w:pPr>
    <w:rPr>
      <w:rFonts w:ascii="Times New Roman" w:eastAsia="Times New Roman" w:hAnsi="Times New Roman" w:cs="Times New Roman"/>
      <w:b/>
      <w:bCs/>
      <w:sz w:val="24"/>
      <w:szCs w:val="24"/>
    </w:rPr>
  </w:style>
  <w:style w:type="character" w:styleId="Strong">
    <w:name w:val="Strong"/>
    <w:basedOn w:val="DefaultParagraphFont"/>
    <w:uiPriority w:val="22"/>
    <w:qFormat/>
    <w:rsid w:val="001E75C4"/>
    <w:rPr>
      <w:rFonts w:cs="Times New Roman"/>
      <w:b/>
      <w:bCs/>
    </w:rPr>
  </w:style>
  <w:style w:type="paragraph" w:styleId="FootnoteText">
    <w:name w:val="footnote text"/>
    <w:basedOn w:val="Normal"/>
    <w:link w:val="FootnoteTextChar"/>
    <w:uiPriority w:val="99"/>
    <w:semiHidden/>
    <w:unhideWhenUsed/>
    <w:rsid w:val="001E75C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E75C4"/>
    <w:rPr>
      <w:sz w:val="20"/>
      <w:szCs w:val="20"/>
    </w:rPr>
  </w:style>
  <w:style w:type="character" w:styleId="FootnoteReference">
    <w:name w:val="footnote reference"/>
    <w:basedOn w:val="DefaultParagraphFont"/>
    <w:uiPriority w:val="99"/>
    <w:semiHidden/>
    <w:unhideWhenUsed/>
    <w:rsid w:val="001E75C4"/>
    <w:rPr>
      <w:vertAlign w:val="superscript"/>
    </w:rPr>
  </w:style>
  <w:style w:type="paragraph" w:styleId="BalloonText">
    <w:name w:val="Balloon Text"/>
    <w:basedOn w:val="Normal"/>
    <w:link w:val="BalloonTextChar"/>
    <w:uiPriority w:val="99"/>
    <w:semiHidden/>
    <w:unhideWhenUsed/>
    <w:rsid w:val="001E75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75C4"/>
    <w:rPr>
      <w:rFonts w:ascii="Segoe UI" w:hAnsi="Segoe UI" w:cs="Segoe UI"/>
      <w:sz w:val="18"/>
      <w:szCs w:val="18"/>
    </w:rPr>
  </w:style>
  <w:style w:type="character" w:styleId="CommentReference">
    <w:name w:val="annotation reference"/>
    <w:basedOn w:val="DefaultParagraphFont"/>
    <w:uiPriority w:val="99"/>
    <w:semiHidden/>
    <w:unhideWhenUsed/>
    <w:rsid w:val="002241DB"/>
    <w:rPr>
      <w:sz w:val="16"/>
      <w:szCs w:val="16"/>
    </w:rPr>
  </w:style>
  <w:style w:type="paragraph" w:styleId="CommentText">
    <w:name w:val="annotation text"/>
    <w:basedOn w:val="Normal"/>
    <w:link w:val="CommentTextChar"/>
    <w:uiPriority w:val="99"/>
    <w:semiHidden/>
    <w:unhideWhenUsed/>
    <w:rsid w:val="002241DB"/>
    <w:pPr>
      <w:spacing w:line="240" w:lineRule="auto"/>
    </w:pPr>
    <w:rPr>
      <w:sz w:val="20"/>
      <w:szCs w:val="20"/>
    </w:rPr>
  </w:style>
  <w:style w:type="character" w:customStyle="1" w:styleId="CommentTextChar">
    <w:name w:val="Comment Text Char"/>
    <w:basedOn w:val="DefaultParagraphFont"/>
    <w:link w:val="CommentText"/>
    <w:uiPriority w:val="99"/>
    <w:semiHidden/>
    <w:rsid w:val="002241DB"/>
    <w:rPr>
      <w:sz w:val="20"/>
      <w:szCs w:val="20"/>
    </w:rPr>
  </w:style>
  <w:style w:type="paragraph" w:styleId="CommentSubject">
    <w:name w:val="annotation subject"/>
    <w:basedOn w:val="CommentText"/>
    <w:next w:val="CommentText"/>
    <w:link w:val="CommentSubjectChar"/>
    <w:uiPriority w:val="99"/>
    <w:semiHidden/>
    <w:unhideWhenUsed/>
    <w:rsid w:val="002241DB"/>
    <w:rPr>
      <w:b/>
      <w:bCs/>
    </w:rPr>
  </w:style>
  <w:style w:type="character" w:customStyle="1" w:styleId="CommentSubjectChar">
    <w:name w:val="Comment Subject Char"/>
    <w:basedOn w:val="CommentTextChar"/>
    <w:link w:val="CommentSubject"/>
    <w:uiPriority w:val="99"/>
    <w:semiHidden/>
    <w:rsid w:val="002241DB"/>
    <w:rPr>
      <w:b/>
      <w:bCs/>
      <w:sz w:val="20"/>
      <w:szCs w:val="20"/>
    </w:rPr>
  </w:style>
  <w:style w:type="paragraph" w:styleId="Revision">
    <w:name w:val="Revision"/>
    <w:hidden/>
    <w:uiPriority w:val="99"/>
    <w:semiHidden/>
    <w:rsid w:val="006871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F37312-036A-4698-835D-0BDA23AA2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4597</Words>
  <Characters>26205</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Fungai Madzivadondo</dc:creator>
  <cp:keywords/>
  <dc:description/>
  <cp:lastModifiedBy>Dylan Townsend</cp:lastModifiedBy>
  <cp:revision>3</cp:revision>
  <dcterms:created xsi:type="dcterms:W3CDTF">2017-06-20T17:41:00Z</dcterms:created>
  <dcterms:modified xsi:type="dcterms:W3CDTF">2017-06-27T16:12:00Z</dcterms:modified>
</cp:coreProperties>
</file>