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Calibri" w:hAnsi="Calibri"/>
          <w:sz w:val="22"/>
        </w:rPr>
        <w:id w:val="1294952579"/>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0C4612">
                  <w:rPr>
                    <w:rFonts w:ascii="Calibri" w:hAnsi="Calibri"/>
                    <w:sz w:val="22"/>
                  </w:rPr>
                  <w:t>6</w:t>
                </w:r>
                <w:r>
                  <w:rPr>
                    <w:rFonts w:ascii="Calibri" w:hAnsi="Calibri"/>
                    <w:sz w:val="22"/>
                  </w:rPr>
                  <w:t>3</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0C4612" w:rsidP="005A3DCD">
                <w:pPr>
                  <w:rPr>
                    <w:rFonts w:ascii="Calibri" w:hAnsi="Calibri"/>
                    <w:sz w:val="22"/>
                    <w:szCs w:val="22"/>
                  </w:rPr>
                </w:pPr>
                <w:r>
                  <w:rPr>
                    <w:rFonts w:ascii="Calibri" w:hAnsi="Calibri"/>
                    <w:sz w:val="22"/>
                    <w:szCs w:val="22"/>
                  </w:rPr>
                  <w:t>NTC DEH GAP</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0C4612" w:rsidP="00210B1D">
                <w:pPr>
                  <w:rPr>
                    <w:rFonts w:ascii="Calibri" w:hAnsi="Calibri"/>
                    <w:sz w:val="22"/>
                    <w:szCs w:val="22"/>
                  </w:rPr>
                </w:pPr>
                <w:r>
                  <w:rPr>
                    <w:rFonts w:ascii="Calibri" w:hAnsi="Calibri"/>
                    <w:sz w:val="22"/>
                    <w:szCs w:val="22"/>
                  </w:rPr>
                  <w:t>First</w:t>
                </w:r>
                <w:r w:rsidR="00C57E0F" w:rsidRPr="00C57E0F">
                  <w:rPr>
                    <w:rFonts w:ascii="Calibri" w:hAnsi="Calibri"/>
                    <w:sz w:val="22"/>
                    <w:szCs w:val="22"/>
                  </w:rPr>
                  <w:t xml:space="preserve"> DCUSA Release </w:t>
                </w:r>
                <w:r>
                  <w:rPr>
                    <w:rFonts w:ascii="Calibri" w:hAnsi="Calibri"/>
                    <w:sz w:val="22"/>
                    <w:szCs w:val="22"/>
                  </w:rPr>
                  <w:t>Following Authority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0C4612" w:rsidP="0000193F">
                <w:pPr>
                  <w:rPr>
                    <w:rFonts w:ascii="Calibri" w:hAnsi="Calibri"/>
                    <w:sz w:val="22"/>
                    <w:szCs w:val="22"/>
                  </w:rPr>
                </w:pPr>
                <w:r>
                  <w:rPr>
                    <w:rFonts w:ascii="Calibri" w:hAnsi="Calibri"/>
                    <w:sz w:val="22"/>
                    <w:szCs w:val="22"/>
                  </w:rPr>
                  <w:t xml:space="preserve">09 </w:t>
                </w:r>
                <w:r w:rsidR="0000193F">
                  <w:rPr>
                    <w:rFonts w:ascii="Calibri" w:hAnsi="Calibri"/>
                    <w:sz w:val="22"/>
                    <w:szCs w:val="22"/>
                  </w:rPr>
                  <w:t>December</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044F38"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015636"/>
      <w:lock w:val="contentLocked"/>
      <w:placeholder>
        <w:docPart w:val="DefaultPlaceholder_-1854013440"/>
      </w:placeholder>
      <w:showingPlcHdr/>
      <w:group/>
    </w:sdtPr>
    <w:sdtContent>
      <w:p w:rsidR="00044F38" w:rsidRDefault="00044F38">
        <w:pPr>
          <w:pStyle w:val="Footer"/>
        </w:pPr>
        <w:r w:rsidRPr="00D47D43">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74674614"/>
      <w:lock w:val="contentLocked"/>
      <w:placeholder>
        <w:docPart w:val="DefaultPlaceholder_-1854013440"/>
      </w:placeholder>
      <w:group/>
    </w:sdtPr>
    <w:sdtContent>
      <w:p w:rsidR="00FD00A2" w:rsidRPr="00957B20" w:rsidRDefault="0000193F">
        <w:pPr>
          <w:pStyle w:val="Footer"/>
          <w:rPr>
            <w:rFonts w:ascii="Calibri" w:hAnsi="Calibri"/>
          </w:rPr>
        </w:pPr>
        <w:r>
          <w:rPr>
            <w:rFonts w:ascii="Calibri" w:hAnsi="Calibri"/>
          </w:rPr>
          <w:t>18 November</w:t>
        </w:r>
        <w:r w:rsidR="005A3DCD">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044F38">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044F38">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297155"/>
      <w:lock w:val="contentLocked"/>
      <w:placeholder>
        <w:docPart w:val="DefaultPlaceholder_-1854013440"/>
      </w:placeholder>
      <w:showingPlcHdr/>
      <w:group/>
    </w:sdtPr>
    <w:sdtContent>
      <w:p w:rsidR="00044F38" w:rsidRDefault="00044F38">
        <w:pPr>
          <w:pStyle w:val="Footer"/>
        </w:pPr>
        <w:r w:rsidRPr="00D47D43">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433263"/>
      <w:lock w:val="contentLocked"/>
      <w:placeholder>
        <w:docPart w:val="DefaultPlaceholder_-1854013440"/>
      </w:placeholder>
      <w:showingPlcHdr/>
      <w:group/>
    </w:sdtPr>
    <w:sdtContent>
      <w:p w:rsidR="00044F38" w:rsidRDefault="00044F38">
        <w:pPr>
          <w:pStyle w:val="Header"/>
        </w:pPr>
        <w:r w:rsidRPr="00D47D43">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663471805"/>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0C4612">
          <w:rPr>
            <w:rFonts w:ascii="Calibri" w:hAnsi="Calibri"/>
          </w:rPr>
          <w:t>6</w:t>
        </w:r>
        <w:r w:rsidR="005A3DCD">
          <w:rPr>
            <w:rFonts w:ascii="Calibri" w:hAnsi="Calibri"/>
          </w:rPr>
          <w:t>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711326"/>
      <w:lock w:val="contentLocked"/>
      <w:placeholder>
        <w:docPart w:val="DefaultPlaceholder_-1854013440"/>
      </w:placeholder>
      <w:showingPlcHdr/>
      <w:group/>
    </w:sdtPr>
    <w:sdtContent>
      <w:p w:rsidR="00044F38" w:rsidRDefault="00044F38">
        <w:pPr>
          <w:pStyle w:val="Header"/>
        </w:pPr>
        <w:r w:rsidRPr="00D47D43">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0193F"/>
    <w:rsid w:val="00013D9B"/>
    <w:rsid w:val="00044F38"/>
    <w:rsid w:val="00077D80"/>
    <w:rsid w:val="000C4612"/>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67F20"/>
    <w:rsid w:val="00676E09"/>
    <w:rsid w:val="00697019"/>
    <w:rsid w:val="00711B18"/>
    <w:rsid w:val="007361B2"/>
    <w:rsid w:val="00751F86"/>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57E0F"/>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271EAA2E-6E95-4526-978E-B98EE51071EA}"/>
      </w:docPartPr>
      <w:docPartBody>
        <w:p w:rsidR="00000000" w:rsidRDefault="009F63FF">
          <w:r w:rsidRPr="00D47D4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7B00CB"/>
    <w:rsid w:val="009F63FF"/>
    <w:rsid w:val="00D32FBC"/>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3FF"/>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B3BDC-598A-43C0-9D53-8D0C54116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11</cp:revision>
  <dcterms:created xsi:type="dcterms:W3CDTF">2016-02-04T16:10:00Z</dcterms:created>
  <dcterms:modified xsi:type="dcterms:W3CDTF">2016-11-09T10:04:00Z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