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0390D" w14:textId="77777777" w:rsidR="00C7425C" w:rsidRPr="00C7425C" w:rsidRDefault="00C7425C" w:rsidP="00A94449">
      <w:pPr>
        <w:spacing w:after="240" w:line="360" w:lineRule="auto"/>
        <w:ind w:left="720" w:hanging="720"/>
        <w:rPr>
          <w:b/>
          <w:lang w:val="en-GB" w:eastAsia="en-GB"/>
        </w:rPr>
      </w:pPr>
      <w:bookmarkStart w:id="0" w:name="_GoBack"/>
      <w:r w:rsidRPr="00C7425C">
        <w:rPr>
          <w:b/>
          <w:lang w:val="en-GB" w:eastAsia="en-GB"/>
        </w:rPr>
        <w:t>Costs to be apportioned between you and us</w:t>
      </w:r>
    </w:p>
    <w:bookmarkEnd w:id="0"/>
    <w:p w14:paraId="1C8998F1" w14:textId="42262E80" w:rsidR="00047E89" w:rsidRPr="00A94449" w:rsidRDefault="00047E89" w:rsidP="00A94449">
      <w:pPr>
        <w:spacing w:after="240" w:line="360" w:lineRule="auto"/>
        <w:ind w:left="720" w:hanging="720"/>
        <w:rPr>
          <w:lang w:val="en-GB" w:eastAsia="en-GB"/>
        </w:rPr>
      </w:pPr>
      <w:r w:rsidRPr="00A94449">
        <w:rPr>
          <w:lang w:val="en-GB" w:eastAsia="en-GB"/>
        </w:rPr>
        <w:t xml:space="preserve">1.22 </w:t>
      </w:r>
      <w:r w:rsidR="00A94449">
        <w:rPr>
          <w:lang w:val="en-GB" w:eastAsia="en-GB"/>
        </w:rPr>
        <w:tab/>
      </w:r>
      <w:r w:rsidRPr="00A94449">
        <w:rPr>
          <w:lang w:val="en-GB" w:eastAsia="en-GB"/>
        </w:rPr>
        <w:t xml:space="preserve">For avoidance of doubt, where costs of Reinforcement are borne </w:t>
      </w:r>
      <w:r w:rsidRPr="00654D09">
        <w:rPr>
          <w:color w:val="FF0000"/>
          <w:lang w:val="en-GB" w:eastAsia="en-GB"/>
        </w:rPr>
        <w:t>in full</w:t>
      </w:r>
      <w:r w:rsidRPr="00480E6D">
        <w:rPr>
          <w:lang w:val="en-GB" w:eastAsia="en-GB"/>
        </w:rPr>
        <w:t xml:space="preserve"> </w:t>
      </w:r>
      <w:r w:rsidRPr="00A94449">
        <w:rPr>
          <w:lang w:val="en-GB" w:eastAsia="en-GB"/>
        </w:rPr>
        <w:t>by you and any capacity created is used to accommodate new or increased connections within the ECCR</w:t>
      </w:r>
      <w:r w:rsidR="003C60A6">
        <w:rPr>
          <w:lang w:val="en-GB" w:eastAsia="en-GB"/>
        </w:rPr>
        <w:t xml:space="preserve"> </w:t>
      </w:r>
      <w:ins w:id="1" w:author="Claire Hynes" w:date="2015-12-08T10:23:00Z">
        <w:r w:rsidR="003C60A6">
          <w:rPr>
            <w:lang w:val="en-GB" w:eastAsia="en-GB"/>
          </w:rPr>
          <w:t>Prescribed Period</w:t>
        </w:r>
      </w:ins>
      <w:ins w:id="2" w:author="Claire Hynes" w:date="2015-12-08T10:24:00Z">
        <w:r w:rsidR="003C60A6">
          <w:rPr>
            <w:lang w:val="en-GB" w:eastAsia="en-GB"/>
          </w:rPr>
          <w:t>, the ECCR</w:t>
        </w:r>
      </w:ins>
      <w:r w:rsidR="00654D09">
        <w:rPr>
          <w:lang w:val="en-GB" w:eastAsia="en-GB"/>
        </w:rPr>
        <w:t xml:space="preserve"> </w:t>
      </w:r>
      <w:r w:rsidRPr="00A94449">
        <w:rPr>
          <w:lang w:val="en-GB" w:eastAsia="en-GB"/>
        </w:rPr>
        <w:t>will apply (see paragraphs 1.35 - 1.38).</w:t>
      </w:r>
    </w:p>
    <w:p w14:paraId="65BD1AB5" w14:textId="77777777" w:rsidR="00047E89" w:rsidRPr="00A94449" w:rsidRDefault="00047E89" w:rsidP="00A94449">
      <w:pPr>
        <w:autoSpaceDE w:val="0"/>
        <w:autoSpaceDN w:val="0"/>
        <w:adjustRightInd w:val="0"/>
        <w:spacing w:after="240"/>
        <w:rPr>
          <w:b/>
          <w:bCs/>
          <w:lang w:val="en-GB" w:eastAsia="en-GB"/>
        </w:rPr>
      </w:pPr>
      <w:r w:rsidRPr="00A94449">
        <w:rPr>
          <w:b/>
          <w:bCs/>
          <w:lang w:val="en-GB" w:eastAsia="en-GB"/>
        </w:rPr>
        <w:t>Recovery of costs for previous works</w:t>
      </w:r>
    </w:p>
    <w:p w14:paraId="22B684B2" w14:textId="77777777" w:rsidR="00047E89" w:rsidRPr="00A94449" w:rsidRDefault="00047E89" w:rsidP="00A94449">
      <w:pPr>
        <w:autoSpaceDE w:val="0"/>
        <w:autoSpaceDN w:val="0"/>
        <w:adjustRightInd w:val="0"/>
        <w:spacing w:line="360" w:lineRule="auto"/>
        <w:rPr>
          <w:lang w:val="en-GB" w:eastAsia="en-GB"/>
        </w:rPr>
      </w:pPr>
      <w:r w:rsidRPr="00A94449">
        <w:rPr>
          <w:lang w:val="en-GB" w:eastAsia="en-GB"/>
        </w:rPr>
        <w:t xml:space="preserve">1.29 </w:t>
      </w:r>
      <w:r w:rsidR="00A94449">
        <w:rPr>
          <w:lang w:val="en-GB" w:eastAsia="en-GB"/>
        </w:rPr>
        <w:tab/>
      </w:r>
      <w:r w:rsidRPr="00A94449">
        <w:rPr>
          <w:lang w:val="en-GB" w:eastAsia="en-GB"/>
        </w:rPr>
        <w:t>Where, in order to provide your connection;</w:t>
      </w:r>
    </w:p>
    <w:p w14:paraId="4F0D6C91" w14:textId="77777777" w:rsidR="00047E89" w:rsidRPr="00A94449" w:rsidRDefault="00047E89" w:rsidP="00A94449">
      <w:pPr>
        <w:pStyle w:val="Heading2"/>
        <w:numPr>
          <w:ilvl w:val="0"/>
          <w:numId w:val="1"/>
        </w:numPr>
        <w:ind w:left="1457" w:hanging="720"/>
      </w:pPr>
      <w:r w:rsidRPr="00A94449">
        <w:t>we propose to utilise existing Distribution System assets that were previously</w:t>
      </w:r>
      <w:r w:rsidR="00A94449">
        <w:t xml:space="preserve"> </w:t>
      </w:r>
      <w:r w:rsidRPr="00A94449">
        <w:t>installed to provide a connection to another Customer, and</w:t>
      </w:r>
    </w:p>
    <w:p w14:paraId="510AD097" w14:textId="77777777" w:rsidR="00047E89" w:rsidRPr="00A94449" w:rsidRDefault="00047E89" w:rsidP="00A94449">
      <w:pPr>
        <w:pStyle w:val="Heading2"/>
        <w:numPr>
          <w:ilvl w:val="0"/>
          <w:numId w:val="1"/>
        </w:numPr>
        <w:ind w:left="1457" w:hanging="720"/>
      </w:pPr>
      <w:r w:rsidRPr="00A94449">
        <w:t>the other Customer has paid us (either in part or in full) a Connection Charge</w:t>
      </w:r>
      <w:r w:rsidR="00A94449">
        <w:t xml:space="preserve"> </w:t>
      </w:r>
      <w:r w:rsidRPr="00A94449">
        <w:t>for those assets</w:t>
      </w:r>
    </w:p>
    <w:p w14:paraId="26F1097F" w14:textId="6F7BD8FA" w:rsidR="00047E89" w:rsidRPr="00A94449" w:rsidRDefault="00A94449" w:rsidP="00A94449">
      <w:pPr>
        <w:pStyle w:val="Heading2"/>
        <w:ind w:left="720" w:hanging="720"/>
      </w:pPr>
      <w:r>
        <w:tab/>
      </w:r>
      <w:r w:rsidR="00047E89" w:rsidRPr="00A94449">
        <w:t xml:space="preserve">you may be required to make a payment towards them. The ECCR prescribes the circumstances where such payment is required. Charges for such works only apply where the new connection is provided within </w:t>
      </w:r>
      <w:ins w:id="3" w:author="Claire Hynes" w:date="2015-12-08T10:24:00Z">
        <w:r w:rsidR="003C60A6">
          <w:t>the ECCR Prescribed Period</w:t>
        </w:r>
      </w:ins>
      <w:ins w:id="4" w:author="Claire Hynes" w:date="2015-12-08T10:30:00Z">
        <w:r w:rsidR="003C60A6">
          <w:t xml:space="preserve"> </w:t>
        </w:r>
      </w:ins>
      <w:ins w:id="5" w:author="Claire Hynes" w:date="2016-03-16T11:12:00Z">
        <w:r w:rsidR="00B31F4F">
          <w:t>after the first connection was made</w:t>
        </w:r>
      </w:ins>
      <w:r w:rsidR="00047E89" w:rsidRPr="00A94449">
        <w:t>.</w:t>
      </w:r>
      <w:ins w:id="6" w:author="Claire Hynes" w:date="2016-03-16T11:34:00Z">
        <w:r w:rsidR="00DE75F6" w:rsidDel="00DE75F6">
          <w:rPr>
            <w:rStyle w:val="CommentReference"/>
            <w:rFonts w:eastAsia="Times New Roman" w:cs="Times New Roman"/>
            <w:lang w:val="en-US"/>
          </w:rPr>
          <w:t xml:space="preserve"> </w:t>
        </w:r>
      </w:ins>
    </w:p>
    <w:p w14:paraId="08062269" w14:textId="77777777" w:rsidR="00047E89" w:rsidRPr="00A94449" w:rsidRDefault="00047E89" w:rsidP="00A94449">
      <w:pPr>
        <w:spacing w:after="240"/>
        <w:rPr>
          <w:b/>
          <w:bCs/>
          <w:lang w:val="en-GB" w:eastAsia="en-GB"/>
        </w:rPr>
      </w:pPr>
      <w:r w:rsidRPr="00A94449">
        <w:rPr>
          <w:b/>
          <w:bCs/>
          <w:lang w:val="en-GB" w:eastAsia="en-GB"/>
        </w:rPr>
        <w:t>Rebates</w:t>
      </w:r>
    </w:p>
    <w:p w14:paraId="6E62BE61" w14:textId="77777777" w:rsidR="00047E89" w:rsidRPr="00A94449" w:rsidRDefault="00047E89" w:rsidP="00A94449">
      <w:pPr>
        <w:spacing w:after="240" w:line="360" w:lineRule="auto"/>
        <w:ind w:left="720" w:hanging="720"/>
        <w:rPr>
          <w:lang w:val="en-GB" w:eastAsia="en-GB"/>
        </w:rPr>
      </w:pPr>
      <w:r w:rsidRPr="00A94449">
        <w:rPr>
          <w:lang w:val="en-GB" w:eastAsia="en-GB"/>
        </w:rPr>
        <w:t xml:space="preserve">1.35 </w:t>
      </w:r>
      <w:r w:rsidR="00A94449">
        <w:rPr>
          <w:lang w:val="en-GB" w:eastAsia="en-GB"/>
        </w:rPr>
        <w:tab/>
      </w:r>
      <w:r w:rsidRPr="00A94449">
        <w:rPr>
          <w:lang w:val="en-GB" w:eastAsia="en-GB"/>
        </w:rPr>
        <w:t>For Distribution System assets where you have paid in full, then you may be entitled to a future rebate of charges should another Customer connect to those assets. These circumstances are detailed in the ECCR.</w:t>
      </w:r>
    </w:p>
    <w:p w14:paraId="5D2E7DD5" w14:textId="4829F654" w:rsidR="00047E89" w:rsidRPr="00A94449" w:rsidRDefault="00047E89" w:rsidP="00A94449">
      <w:pPr>
        <w:spacing w:after="240" w:line="360" w:lineRule="auto"/>
        <w:ind w:left="720" w:hanging="720"/>
        <w:rPr>
          <w:lang w:val="en-GB" w:eastAsia="en-GB"/>
        </w:rPr>
      </w:pPr>
      <w:r w:rsidRPr="00A94449">
        <w:rPr>
          <w:lang w:val="en-GB" w:eastAsia="en-GB"/>
        </w:rPr>
        <w:t xml:space="preserve">1.36 </w:t>
      </w:r>
      <w:r w:rsidR="00A94449">
        <w:rPr>
          <w:lang w:val="en-GB" w:eastAsia="en-GB"/>
        </w:rPr>
        <w:tab/>
      </w:r>
      <w:r w:rsidRPr="00A94449">
        <w:rPr>
          <w:lang w:val="en-GB" w:eastAsia="en-GB"/>
        </w:rPr>
        <w:t xml:space="preserve">For Distribution System assets where you have paid in proportion to your Required Capacity, then you </w:t>
      </w:r>
      <w:ins w:id="7" w:author="Claire Hynes" w:date="2015-12-08T10:38:00Z">
        <w:r w:rsidR="0071725F">
          <w:rPr>
            <w:lang w:val="en-GB" w:eastAsia="en-GB"/>
          </w:rPr>
          <w:t>may also be</w:t>
        </w:r>
      </w:ins>
      <w:r w:rsidRPr="00A94449">
        <w:rPr>
          <w:lang w:val="en-GB" w:eastAsia="en-GB"/>
        </w:rPr>
        <w:t xml:space="preserve"> entitled to a future rebate of charges should another customer connect to those assets.</w:t>
      </w:r>
    </w:p>
    <w:p w14:paraId="5B9E321D" w14:textId="7B6FB555" w:rsidR="00047E89" w:rsidRPr="00A94449" w:rsidRDefault="00047E89" w:rsidP="00A94449">
      <w:pPr>
        <w:spacing w:after="240" w:line="360" w:lineRule="auto"/>
        <w:ind w:left="720" w:hanging="720"/>
        <w:rPr>
          <w:lang w:val="en-GB" w:eastAsia="en-GB"/>
        </w:rPr>
      </w:pPr>
      <w:r w:rsidRPr="00A94449">
        <w:rPr>
          <w:lang w:val="en-GB" w:eastAsia="en-GB"/>
        </w:rPr>
        <w:t xml:space="preserve">1.37 </w:t>
      </w:r>
      <w:r w:rsidR="00A94449">
        <w:rPr>
          <w:lang w:val="en-GB" w:eastAsia="en-GB"/>
        </w:rPr>
        <w:tab/>
      </w:r>
      <w:r w:rsidRPr="00A94449">
        <w:rPr>
          <w:lang w:val="en-GB" w:eastAsia="en-GB"/>
        </w:rPr>
        <w:t>Your entitlement to receive payments under</w:t>
      </w:r>
      <w:r w:rsidR="00654D09">
        <w:rPr>
          <w:lang w:val="en-GB" w:eastAsia="en-GB"/>
        </w:rPr>
        <w:t xml:space="preserve"> </w:t>
      </w:r>
      <w:del w:id="8" w:author="Claire Hynes" w:date="2016-06-30T16:21:00Z">
        <w:r w:rsidR="00654D09" w:rsidRPr="00D11BB9" w:rsidDel="00654D09">
          <w:delText xml:space="preserve">paragraph </w:delText>
        </w:r>
        <w:r w:rsidR="00654D09" w:rsidDel="00654D09">
          <w:fldChar w:fldCharType="begin"/>
        </w:r>
        <w:r w:rsidR="00654D09" w:rsidDel="00654D09">
          <w:delInstrText xml:space="preserve"> REF _Ref249950924 \r \h  \* MERGEFORMAT </w:delInstrText>
        </w:r>
        <w:r w:rsidR="00654D09" w:rsidDel="00654D09">
          <w:fldChar w:fldCharType="separate"/>
        </w:r>
        <w:r w:rsidR="00654D09" w:rsidDel="00654D09">
          <w:rPr>
            <w:lang w:eastAsia="en-GB"/>
          </w:rPr>
          <w:delText>1.35</w:delText>
        </w:r>
        <w:r w:rsidR="00654D09" w:rsidDel="00654D09">
          <w:fldChar w:fldCharType="end"/>
        </w:r>
      </w:del>
      <w:ins w:id="9" w:author="Claire Hynes" w:date="2015-12-08T10:40:00Z">
        <w:r w:rsidR="0071725F">
          <w:rPr>
            <w:lang w:val="en-GB" w:eastAsia="en-GB"/>
          </w:rPr>
          <w:t xml:space="preserve">the ECCR which </w:t>
        </w:r>
      </w:ins>
      <w:r w:rsidRPr="00A94449">
        <w:rPr>
          <w:lang w:val="en-GB" w:eastAsia="en-GB"/>
        </w:rPr>
        <w:t xml:space="preserve">only applies to connections made within </w:t>
      </w:r>
      <w:ins w:id="10" w:author="Claire Hynes" w:date="2015-12-08T10:25:00Z">
        <w:r w:rsidR="003C60A6">
          <w:rPr>
            <w:lang w:val="en-GB" w:eastAsia="en-GB"/>
          </w:rPr>
          <w:t>the ECCR Prescribed Period</w:t>
        </w:r>
      </w:ins>
      <w:r w:rsidR="00654D09">
        <w:rPr>
          <w:lang w:val="en-GB" w:eastAsia="en-GB"/>
        </w:rPr>
        <w:t xml:space="preserve"> </w:t>
      </w:r>
      <w:ins w:id="11" w:author="Claire Hynes" w:date="2016-03-16T11:50:00Z">
        <w:r w:rsidR="004B311E">
          <w:t>after the first connection was made</w:t>
        </w:r>
      </w:ins>
      <w:del w:id="12" w:author="Claire Hynes" w:date="2016-06-30T16:22:00Z">
        <w:r w:rsidR="00654D09" w:rsidRPr="00D11BB9" w:rsidDel="00654D09">
          <w:delText>within five years from the first provision of the connection</w:delText>
        </w:r>
      </w:del>
      <w:r w:rsidR="00654D09">
        <w:rPr>
          <w:lang w:val="en-GB" w:eastAsia="en-GB"/>
        </w:rPr>
        <w:t>.</w:t>
      </w:r>
    </w:p>
    <w:p w14:paraId="5EF5654A" w14:textId="24C6AF58" w:rsidR="00047E89" w:rsidRDefault="00047E89" w:rsidP="00A94449">
      <w:pPr>
        <w:spacing w:after="240" w:line="360" w:lineRule="auto"/>
        <w:ind w:left="720" w:hanging="720"/>
        <w:rPr>
          <w:ins w:id="13" w:author="Claire Hynes" w:date="2016-03-16T11:23:00Z"/>
          <w:lang w:val="en-GB" w:eastAsia="en-GB"/>
        </w:rPr>
      </w:pPr>
      <w:r w:rsidRPr="00A94449">
        <w:rPr>
          <w:lang w:val="en-GB" w:eastAsia="en-GB"/>
        </w:rPr>
        <w:t xml:space="preserve">1.38 </w:t>
      </w:r>
      <w:r w:rsidR="00A94449">
        <w:rPr>
          <w:lang w:val="en-GB" w:eastAsia="en-GB"/>
        </w:rPr>
        <w:tab/>
      </w:r>
      <w:del w:id="14" w:author="Claire Hynes" w:date="2016-06-30T16:23:00Z">
        <w:r w:rsidR="00654D09" w:rsidRPr="00654D09" w:rsidDel="00654D09">
          <w:rPr>
            <w:lang w:val="en-GB" w:eastAsia="en-GB"/>
          </w:rPr>
          <w:delText>These provisions do not apply where we have adopted the assets from an ICP as we have not incurred the relevant expenses nor has an initial contributor made payment to us in accordance with Regulations 5 and 5(b) of the ECCR.</w:delText>
        </w:r>
      </w:del>
      <w:r w:rsidR="00654D09" w:rsidDel="00654D09">
        <w:rPr>
          <w:rStyle w:val="CommentReference"/>
        </w:rPr>
        <w:t xml:space="preserve"> </w:t>
      </w:r>
    </w:p>
    <w:p w14:paraId="52DBCD7E" w14:textId="2450A4D8" w:rsidR="00CA7BFB" w:rsidRDefault="00CA7BFB" w:rsidP="00A94449">
      <w:pPr>
        <w:spacing w:after="240" w:line="360" w:lineRule="auto"/>
        <w:ind w:left="720" w:hanging="720"/>
        <w:rPr>
          <w:ins w:id="15" w:author="Claire Hynes" w:date="2016-03-16T10:46:00Z"/>
          <w:lang w:val="en-GB" w:eastAsia="en-GB"/>
        </w:rPr>
      </w:pPr>
      <w:ins w:id="16" w:author="Claire Hynes" w:date="2016-03-16T11:24:00Z">
        <w:r>
          <w:rPr>
            <w:rFonts w:asciiTheme="minorHAnsi" w:hAnsiTheme="minorHAnsi" w:cs="Arial"/>
            <w:i/>
            <w:iCs/>
            <w:color w:val="548DD4" w:themeColor="text2" w:themeTint="99"/>
            <w:sz w:val="22"/>
          </w:rPr>
          <w:lastRenderedPageBreak/>
          <w:t>1.38</w:t>
        </w:r>
      </w:ins>
      <w:ins w:id="17" w:author="Claire Hynes" w:date="2016-03-16T11:54:00Z">
        <w:r w:rsidR="00032F5B">
          <w:rPr>
            <w:rFonts w:asciiTheme="minorHAnsi" w:hAnsiTheme="minorHAnsi" w:cs="Arial"/>
            <w:i/>
            <w:iCs/>
            <w:color w:val="548DD4" w:themeColor="text2" w:themeTint="99"/>
            <w:sz w:val="22"/>
          </w:rPr>
          <w:t>A</w:t>
        </w:r>
      </w:ins>
      <w:ins w:id="18" w:author="Claire Hynes" w:date="2016-03-16T11:25:00Z">
        <w:r>
          <w:rPr>
            <w:rFonts w:asciiTheme="minorHAnsi" w:hAnsiTheme="minorHAnsi" w:cs="Arial"/>
            <w:i/>
            <w:iCs/>
            <w:color w:val="548DD4" w:themeColor="text2" w:themeTint="99"/>
            <w:sz w:val="22"/>
          </w:rPr>
          <w:tab/>
        </w:r>
      </w:ins>
      <w:ins w:id="19" w:author="Claire Hynes" w:date="2016-03-16T11:23:00Z">
        <w:r w:rsidRPr="00032F5B">
          <w:rPr>
            <w:rFonts w:asciiTheme="minorHAnsi" w:hAnsiTheme="minorHAnsi" w:cs="Arial"/>
            <w:iCs/>
            <w:color w:val="548DD4" w:themeColor="text2" w:themeTint="99"/>
            <w:sz w:val="22"/>
          </w:rPr>
          <w:t>For Distribution System assets previously installed to p</w:t>
        </w:r>
        <w:r w:rsidR="00BB1C33">
          <w:rPr>
            <w:rFonts w:asciiTheme="minorHAnsi" w:hAnsiTheme="minorHAnsi" w:cs="Arial"/>
            <w:iCs/>
            <w:color w:val="548DD4" w:themeColor="text2" w:themeTint="99"/>
            <w:sz w:val="22"/>
          </w:rPr>
          <w:t xml:space="preserve">rovide connection and </w:t>
        </w:r>
        <w:r w:rsidR="00BB1C33" w:rsidRPr="00BB1C33">
          <w:rPr>
            <w:rFonts w:asciiTheme="minorHAnsi" w:hAnsiTheme="minorHAnsi" w:cs="Arial"/>
            <w:iCs/>
            <w:color w:val="548DD4" w:themeColor="text2" w:themeTint="99"/>
            <w:sz w:val="22"/>
            <w:highlight w:val="yellow"/>
          </w:rPr>
          <w:t>where that</w:t>
        </w:r>
      </w:ins>
      <w:ins w:id="20" w:author="Claire Hynes" w:date="2016-03-16T12:00:00Z">
        <w:r w:rsidR="00032F5B" w:rsidRPr="00BB1C33">
          <w:rPr>
            <w:rFonts w:asciiTheme="minorHAnsi" w:hAnsiTheme="minorHAnsi" w:cs="Arial"/>
            <w:iCs/>
            <w:color w:val="548DD4" w:themeColor="text2" w:themeTint="99"/>
            <w:sz w:val="22"/>
            <w:highlight w:val="yellow"/>
          </w:rPr>
          <w:t xml:space="preserve"> </w:t>
        </w:r>
      </w:ins>
      <w:ins w:id="21" w:author="Claire Hynes" w:date="2016-03-16T11:23:00Z">
        <w:r w:rsidRPr="00BB1C33">
          <w:rPr>
            <w:rFonts w:asciiTheme="minorHAnsi" w:hAnsiTheme="minorHAnsi" w:cs="Arial"/>
            <w:iCs/>
            <w:color w:val="548DD4" w:themeColor="text2" w:themeTint="99"/>
            <w:sz w:val="22"/>
            <w:highlight w:val="yellow"/>
          </w:rPr>
          <w:t xml:space="preserve">connection </w:t>
        </w:r>
      </w:ins>
      <w:ins w:id="22" w:author="Claire Hynes" w:date="2016-03-16T12:00:00Z">
        <w:r w:rsidR="00032F5B" w:rsidRPr="00BB1C33">
          <w:rPr>
            <w:rFonts w:asciiTheme="minorHAnsi" w:hAnsiTheme="minorHAnsi" w:cs="Arial"/>
            <w:iCs/>
            <w:color w:val="548DD4" w:themeColor="text2" w:themeTint="99"/>
            <w:sz w:val="22"/>
            <w:highlight w:val="yellow"/>
          </w:rPr>
          <w:t>was made</w:t>
        </w:r>
      </w:ins>
      <w:ins w:id="23" w:author="Claire Hynes" w:date="2016-03-16T11:23:00Z">
        <w:r w:rsidR="00032F5B" w:rsidRPr="00BB1C33">
          <w:rPr>
            <w:rFonts w:asciiTheme="minorHAnsi" w:hAnsiTheme="minorHAnsi" w:cs="Arial"/>
            <w:iCs/>
            <w:color w:val="548DD4" w:themeColor="text2" w:themeTint="99"/>
            <w:sz w:val="22"/>
            <w:highlight w:val="yellow"/>
          </w:rPr>
          <w:t xml:space="preserve"> on or after 01</w:t>
        </w:r>
        <w:r w:rsidRPr="00BB1C33">
          <w:rPr>
            <w:rFonts w:asciiTheme="minorHAnsi" w:hAnsiTheme="minorHAnsi" w:cs="Arial"/>
            <w:iCs/>
            <w:color w:val="548DD4" w:themeColor="text2" w:themeTint="99"/>
            <w:sz w:val="22"/>
            <w:highlight w:val="yellow"/>
          </w:rPr>
          <w:t xml:space="preserve"> October 2016,</w:t>
        </w:r>
        <w:r w:rsidRPr="00032F5B">
          <w:rPr>
            <w:rFonts w:asciiTheme="minorHAnsi" w:hAnsiTheme="minorHAnsi" w:cs="Arial"/>
            <w:iCs/>
            <w:color w:val="548DD4" w:themeColor="text2" w:themeTint="99"/>
            <w:sz w:val="22"/>
          </w:rPr>
          <w:t xml:space="preserve"> the arrangements for recovery of costs and rebates will also apply where those assets were installed by an ICP and adopted by us. These arrangements are as described in the ECCR</w:t>
        </w:r>
      </w:ins>
      <w:ins w:id="24" w:author="Claire Hynes" w:date="2016-03-16T11:56:00Z">
        <w:r w:rsidR="00032F5B" w:rsidRPr="00032F5B">
          <w:rPr>
            <w:rFonts w:asciiTheme="minorHAnsi" w:hAnsiTheme="minorHAnsi" w:cs="Arial"/>
            <w:iCs/>
            <w:color w:val="548DD4" w:themeColor="text2" w:themeTint="99"/>
            <w:sz w:val="22"/>
          </w:rPr>
          <w:t>.</w:t>
        </w:r>
      </w:ins>
    </w:p>
    <w:p w14:paraId="7D1D7028" w14:textId="77777777" w:rsidR="0078288D" w:rsidRPr="00A94449" w:rsidRDefault="0078288D" w:rsidP="00A94449">
      <w:pPr>
        <w:spacing w:after="240" w:line="360" w:lineRule="auto"/>
        <w:ind w:left="720" w:hanging="720"/>
        <w:rPr>
          <w:lang w:val="en-GB" w:eastAsia="en-GB"/>
        </w:rPr>
      </w:pPr>
    </w:p>
    <w:p w14:paraId="073BB129" w14:textId="77777777" w:rsidR="00047E89" w:rsidRPr="00A94449" w:rsidRDefault="00047E89" w:rsidP="00A94449">
      <w:pPr>
        <w:spacing w:after="240" w:line="360" w:lineRule="auto"/>
        <w:rPr>
          <w:b/>
          <w:bCs/>
        </w:rPr>
      </w:pPr>
      <w:r w:rsidRPr="00A94449">
        <w:rPr>
          <w:b/>
          <w:bCs/>
        </w:rPr>
        <w:t xml:space="preserve">Section 2 – Glossary of Terms </w:t>
      </w:r>
    </w:p>
    <w:p w14:paraId="18082D3E" w14:textId="77777777" w:rsidR="00047E89" w:rsidRPr="00A94449" w:rsidRDefault="00047E89" w:rsidP="00047E89">
      <w:r w:rsidRPr="00A94449">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768"/>
      </w:tblGrid>
      <w:tr w:rsidR="00A94449" w:rsidRPr="00D11BB9" w14:paraId="472213BF" w14:textId="77777777" w:rsidTr="002D6D99">
        <w:tc>
          <w:tcPr>
            <w:tcW w:w="2520" w:type="dxa"/>
          </w:tcPr>
          <w:p w14:paraId="0CBC519C" w14:textId="77777777" w:rsidR="00A94449" w:rsidRPr="00264C04" w:rsidRDefault="00A94449" w:rsidP="002D6D99">
            <w:pPr>
              <w:pStyle w:val="DCUSATableText"/>
              <w:rPr>
                <w:b/>
              </w:rPr>
            </w:pPr>
            <w:r w:rsidRPr="00264C04">
              <w:rPr>
                <w:b/>
              </w:rPr>
              <w:t>ECCR</w:t>
            </w:r>
          </w:p>
        </w:tc>
        <w:tc>
          <w:tcPr>
            <w:tcW w:w="6768" w:type="dxa"/>
          </w:tcPr>
          <w:p w14:paraId="2F9375FC" w14:textId="77777777" w:rsidR="00A94449" w:rsidRPr="00D11BB9" w:rsidRDefault="004E544B" w:rsidP="00856503">
            <w:pPr>
              <w:pStyle w:val="DCUSATableText"/>
            </w:pPr>
            <w:ins w:id="25" w:author="Claire Hynes" w:date="2015-12-08T11:02:00Z">
              <w:r>
                <w:t xml:space="preserve">The </w:t>
              </w:r>
            </w:ins>
            <w:ins w:id="26" w:author="Claire Hynes" w:date="2015-12-08T11:01:00Z">
              <w:r w:rsidRPr="00D11BB9">
                <w:t xml:space="preserve">Electricity (Connection Charges) Regulations </w:t>
              </w:r>
              <w:r>
                <w:t>as made under Section 19 of the Act</w:t>
              </w:r>
            </w:ins>
            <w:ins w:id="27" w:author="Claire Hynes" w:date="2015-12-08T11:02:00Z">
              <w:r>
                <w:t xml:space="preserve"> i.e.</w:t>
              </w:r>
            </w:ins>
            <w:ins w:id="28" w:author="Claire Hynes" w:date="2015-12-08T11:01:00Z">
              <w:r>
                <w:t xml:space="preserve"> </w:t>
              </w:r>
            </w:ins>
            <w:r w:rsidR="00856503">
              <w:t>t</w:t>
            </w:r>
            <w:r w:rsidR="00A94449" w:rsidRPr="00D11BB9">
              <w:t>he Electricity (Connection Charges) Regulations 2002 (SI 2002/93)</w:t>
            </w:r>
            <w:r w:rsidR="00856503" w:rsidRPr="00D11BB9">
              <w:t xml:space="preserve"> </w:t>
            </w:r>
            <w:del w:id="29" w:author="Claire Hynes" w:date="2015-12-08T11:09:00Z">
              <w:r w:rsidR="00856503" w:rsidRPr="00D11BB9" w:rsidDel="00856503">
                <w:delText>as amended</w:delText>
              </w:r>
              <w:r w:rsidR="00A94449" w:rsidRPr="00D11BB9" w:rsidDel="00856503">
                <w:delText xml:space="preserve"> </w:delText>
              </w:r>
            </w:del>
            <w:ins w:id="30" w:author="Claire Hynes" w:date="2015-12-08T11:04:00Z">
              <w:r w:rsidR="00856503">
                <w:t xml:space="preserve">or </w:t>
              </w:r>
            </w:ins>
            <w:ins w:id="31" w:author="Claire Hynes" w:date="2015-12-08T11:06:00Z">
              <w:r w:rsidR="00856503">
                <w:t>t</w:t>
              </w:r>
            </w:ins>
            <w:ins w:id="32" w:author="Claire Hynes" w:date="2015-12-08T11:04:00Z">
              <w:r w:rsidR="00856503" w:rsidRPr="00D11BB9">
                <w:t>he Electricity (Connection Charges) Regulations 20</w:t>
              </w:r>
              <w:r w:rsidR="00856503">
                <w:t>16, as app</w:t>
              </w:r>
            </w:ins>
            <w:ins w:id="33" w:author="Claire Hynes" w:date="2015-12-08T11:05:00Z">
              <w:r w:rsidR="00856503">
                <w:t>licable</w:t>
              </w:r>
            </w:ins>
            <w:del w:id="34" w:author="Claire Hynes" w:date="2015-12-08T11:09:00Z">
              <w:r w:rsidR="00856503" w:rsidDel="00856503">
                <w:delText xml:space="preserve">, </w:delText>
              </w:r>
              <w:r w:rsidR="00A94449" w:rsidRPr="00D11BB9" w:rsidDel="00856503">
                <w:delText>from time to time</w:delText>
              </w:r>
            </w:del>
            <w:r w:rsidR="00A94449" w:rsidRPr="00D11BB9">
              <w:t>.</w:t>
            </w:r>
          </w:p>
        </w:tc>
      </w:tr>
      <w:tr w:rsidR="003C60A6" w:rsidRPr="00D11BB9" w14:paraId="3CD9AEBE" w14:textId="77777777" w:rsidTr="002D6D99">
        <w:trPr>
          <w:ins w:id="35" w:author="Claire Hynes" w:date="2015-12-08T10:23:00Z"/>
        </w:trPr>
        <w:tc>
          <w:tcPr>
            <w:tcW w:w="2520" w:type="dxa"/>
          </w:tcPr>
          <w:p w14:paraId="015C6001" w14:textId="77777777" w:rsidR="003C60A6" w:rsidRPr="00264C04" w:rsidRDefault="003C60A6" w:rsidP="002D6D99">
            <w:pPr>
              <w:pStyle w:val="DCUSATableText"/>
              <w:rPr>
                <w:ins w:id="36" w:author="Claire Hynes" w:date="2015-12-08T10:23:00Z"/>
                <w:b/>
              </w:rPr>
            </w:pPr>
            <w:ins w:id="37" w:author="Claire Hynes" w:date="2015-12-08T10:23:00Z">
              <w:r>
                <w:rPr>
                  <w:b/>
                </w:rPr>
                <w:t>ECCR Prescribed Period</w:t>
              </w:r>
            </w:ins>
          </w:p>
        </w:tc>
        <w:tc>
          <w:tcPr>
            <w:tcW w:w="6768" w:type="dxa"/>
          </w:tcPr>
          <w:p w14:paraId="4FDBC321" w14:textId="16804E7F" w:rsidR="003C60A6" w:rsidRPr="00D11BB9" w:rsidRDefault="00856503" w:rsidP="002173FE">
            <w:pPr>
              <w:pStyle w:val="DCUSATableText"/>
              <w:rPr>
                <w:ins w:id="38" w:author="Claire Hynes" w:date="2015-12-08T10:23:00Z"/>
              </w:rPr>
            </w:pPr>
            <w:ins w:id="39" w:author="Claire Hynes" w:date="2015-12-08T11:11:00Z">
              <w:r>
                <w:t>As described in the ECCR that is applicable to the connection</w:t>
              </w:r>
            </w:ins>
            <w:ins w:id="40" w:author="Claire Hynes" w:date="2016-03-16T12:12:00Z">
              <w:r w:rsidR="00D65822">
                <w:t xml:space="preserve"> </w:t>
              </w:r>
            </w:ins>
            <w:ins w:id="41" w:author="Claire Hynes" w:date="2016-06-30T16:25:00Z">
              <w:r w:rsidR="00654D09">
                <w:t>i.e.</w:t>
              </w:r>
            </w:ins>
            <w:ins w:id="42" w:author="Claire Hynes" w:date="2015-12-08T11:18:00Z">
              <w:r w:rsidR="002173FE">
                <w:t xml:space="preserve"> five years in the 2002 </w:t>
              </w:r>
            </w:ins>
            <w:ins w:id="43" w:author="Claire Hynes" w:date="2015-12-08T11:19:00Z">
              <w:r w:rsidR="002173FE">
                <w:t>R</w:t>
              </w:r>
            </w:ins>
            <w:ins w:id="44" w:author="Claire Hynes" w:date="2015-12-08T11:18:00Z">
              <w:r w:rsidR="002173FE">
                <w:t>egulation</w:t>
              </w:r>
            </w:ins>
            <w:ins w:id="45" w:author="Claire Hynes" w:date="2015-12-08T11:19:00Z">
              <w:r w:rsidR="002173FE">
                <w:t>s</w:t>
              </w:r>
            </w:ins>
            <w:ins w:id="46" w:author="Claire Hynes" w:date="2015-12-08T11:18:00Z">
              <w:r w:rsidR="002173FE">
                <w:t xml:space="preserve"> and </w:t>
              </w:r>
            </w:ins>
            <w:ins w:id="47" w:author="Claire Hynes" w:date="2015-12-08T11:15:00Z">
              <w:r w:rsidR="00480E6D">
                <w:rPr>
                  <w:highlight w:val="yellow"/>
                </w:rPr>
                <w:t>10</w:t>
              </w:r>
              <w:r w:rsidR="002173FE">
                <w:t xml:space="preserve"> years</w:t>
              </w:r>
            </w:ins>
            <w:ins w:id="48" w:author="Claire Hynes" w:date="2015-12-08T11:19:00Z">
              <w:r w:rsidR="002173FE">
                <w:t xml:space="preserve"> in the 2016 Regulations.</w:t>
              </w:r>
            </w:ins>
          </w:p>
        </w:tc>
      </w:tr>
    </w:tbl>
    <w:p w14:paraId="06118798" w14:textId="77777777" w:rsidR="00251AAC" w:rsidRPr="00A94449" w:rsidRDefault="00251AAC"/>
    <w:sectPr w:rsidR="00251AAC" w:rsidRPr="00A9444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48B1" w14:textId="77777777" w:rsidR="00124500" w:rsidRDefault="00124500" w:rsidP="00A94449">
      <w:r>
        <w:separator/>
      </w:r>
    </w:p>
  </w:endnote>
  <w:endnote w:type="continuationSeparator" w:id="0">
    <w:p w14:paraId="070411E1" w14:textId="77777777" w:rsidR="00124500" w:rsidRDefault="00124500" w:rsidP="00A9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9A9FB" w14:textId="77777777" w:rsidR="00124500" w:rsidRDefault="00124500" w:rsidP="00A94449">
      <w:r>
        <w:separator/>
      </w:r>
    </w:p>
  </w:footnote>
  <w:footnote w:type="continuationSeparator" w:id="0">
    <w:p w14:paraId="55FFD7A3" w14:textId="77777777" w:rsidR="00124500" w:rsidRDefault="00124500" w:rsidP="00A94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BBAAB" w14:textId="77777777" w:rsidR="00A94449" w:rsidRPr="00A94449" w:rsidRDefault="00A94449" w:rsidP="00A94449">
    <w:pPr>
      <w:pStyle w:val="Header"/>
      <w:jc w:val="center"/>
      <w:rPr>
        <w:b/>
        <w:sz w:val="28"/>
        <w:szCs w:val="28"/>
      </w:rPr>
    </w:pPr>
    <w:r w:rsidRPr="00A94449">
      <w:rPr>
        <w:b/>
        <w:sz w:val="28"/>
        <w:szCs w:val="28"/>
      </w:rPr>
      <w:t>DCP 255 Draft Legal 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821F8"/>
    <w:multiLevelType w:val="hybridMultilevel"/>
    <w:tmpl w:val="99640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E89"/>
    <w:rsid w:val="0000731D"/>
    <w:rsid w:val="00032F5B"/>
    <w:rsid w:val="0004663C"/>
    <w:rsid w:val="00047E89"/>
    <w:rsid w:val="000762ED"/>
    <w:rsid w:val="00103693"/>
    <w:rsid w:val="00105EE1"/>
    <w:rsid w:val="00124500"/>
    <w:rsid w:val="001732A4"/>
    <w:rsid w:val="00177FBE"/>
    <w:rsid w:val="001B792F"/>
    <w:rsid w:val="001C685F"/>
    <w:rsid w:val="001E043F"/>
    <w:rsid w:val="0021680F"/>
    <w:rsid w:val="002173FE"/>
    <w:rsid w:val="00221D5E"/>
    <w:rsid w:val="00251AAC"/>
    <w:rsid w:val="002604D8"/>
    <w:rsid w:val="002C58AF"/>
    <w:rsid w:val="002E5159"/>
    <w:rsid w:val="00305143"/>
    <w:rsid w:val="003C60A6"/>
    <w:rsid w:val="00417397"/>
    <w:rsid w:val="00480E6D"/>
    <w:rsid w:val="004B311E"/>
    <w:rsid w:val="004E544B"/>
    <w:rsid w:val="00510EC5"/>
    <w:rsid w:val="005626F6"/>
    <w:rsid w:val="00642510"/>
    <w:rsid w:val="006470D2"/>
    <w:rsid w:val="00654D09"/>
    <w:rsid w:val="0071725F"/>
    <w:rsid w:val="00763FE8"/>
    <w:rsid w:val="0078288D"/>
    <w:rsid w:val="007B0CBA"/>
    <w:rsid w:val="007B5FF1"/>
    <w:rsid w:val="00826CF0"/>
    <w:rsid w:val="00856503"/>
    <w:rsid w:val="00872D9E"/>
    <w:rsid w:val="00884718"/>
    <w:rsid w:val="00906498"/>
    <w:rsid w:val="00992EDA"/>
    <w:rsid w:val="009E7594"/>
    <w:rsid w:val="00A613A6"/>
    <w:rsid w:val="00A94449"/>
    <w:rsid w:val="00A96B6D"/>
    <w:rsid w:val="00B31F4F"/>
    <w:rsid w:val="00BA23FA"/>
    <w:rsid w:val="00BB1C33"/>
    <w:rsid w:val="00BC31E7"/>
    <w:rsid w:val="00C24966"/>
    <w:rsid w:val="00C53127"/>
    <w:rsid w:val="00C5645D"/>
    <w:rsid w:val="00C61BC3"/>
    <w:rsid w:val="00C7425C"/>
    <w:rsid w:val="00C96E0B"/>
    <w:rsid w:val="00CA7BFB"/>
    <w:rsid w:val="00D57F24"/>
    <w:rsid w:val="00D65822"/>
    <w:rsid w:val="00DE75F6"/>
    <w:rsid w:val="00EE2CE2"/>
    <w:rsid w:val="00F31D9D"/>
    <w:rsid w:val="00FB5CD1"/>
    <w:rsid w:val="00FC7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0D8AD"/>
  <w15:docId w15:val="{EBC35CCF-5F9A-4A66-B0D7-A984CBEB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47E8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944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A94449"/>
    <w:pPr>
      <w:keepNext w:val="0"/>
      <w:keepLines w:val="0"/>
      <w:spacing w:before="0" w:after="240" w:line="360" w:lineRule="auto"/>
      <w:outlineLvl w:val="1"/>
    </w:pPr>
    <w:rPr>
      <w:rFonts w:ascii="Times New Roman" w:hAnsi="Times New Roman"/>
      <w:b w:val="0"/>
      <w:bCs w:val="0"/>
      <w:color w:val="auto"/>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A94449"/>
    <w:rPr>
      <w:rFonts w:ascii="Times New Roman" w:eastAsiaTheme="majorEastAsia" w:hAnsi="Times New Roman" w:cstheme="majorBidi"/>
      <w:sz w:val="24"/>
      <w:szCs w:val="26"/>
    </w:rPr>
  </w:style>
  <w:style w:type="character" w:customStyle="1" w:styleId="Heading1Char">
    <w:name w:val="Heading 1 Char"/>
    <w:basedOn w:val="DefaultParagraphFont"/>
    <w:link w:val="Heading1"/>
    <w:uiPriority w:val="9"/>
    <w:rsid w:val="00A94449"/>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iPriority w:val="99"/>
    <w:unhideWhenUsed/>
    <w:rsid w:val="00A94449"/>
    <w:pPr>
      <w:tabs>
        <w:tab w:val="center" w:pos="4513"/>
        <w:tab w:val="right" w:pos="9026"/>
      </w:tabs>
    </w:pPr>
  </w:style>
  <w:style w:type="character" w:customStyle="1" w:styleId="HeaderChar">
    <w:name w:val="Header Char"/>
    <w:basedOn w:val="DefaultParagraphFont"/>
    <w:link w:val="Header"/>
    <w:uiPriority w:val="99"/>
    <w:rsid w:val="00A9444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94449"/>
    <w:pPr>
      <w:tabs>
        <w:tab w:val="center" w:pos="4513"/>
        <w:tab w:val="right" w:pos="9026"/>
      </w:tabs>
    </w:pPr>
  </w:style>
  <w:style w:type="character" w:customStyle="1" w:styleId="FooterChar">
    <w:name w:val="Footer Char"/>
    <w:basedOn w:val="DefaultParagraphFont"/>
    <w:link w:val="Footer"/>
    <w:uiPriority w:val="99"/>
    <w:rsid w:val="00A94449"/>
    <w:rPr>
      <w:rFonts w:ascii="Times New Roman" w:eastAsia="Times New Roman" w:hAnsi="Times New Roman" w:cs="Times New Roman"/>
      <w:sz w:val="24"/>
      <w:szCs w:val="24"/>
      <w:lang w:val="en-US"/>
    </w:rPr>
  </w:style>
  <w:style w:type="paragraph" w:customStyle="1" w:styleId="DCUSATableText">
    <w:name w:val="DCUSA Table Text"/>
    <w:basedOn w:val="Normal"/>
    <w:link w:val="DCUSATableTextChar"/>
    <w:qFormat/>
    <w:rsid w:val="00A94449"/>
    <w:pPr>
      <w:spacing w:before="120" w:after="120" w:line="264" w:lineRule="auto"/>
    </w:pPr>
    <w:rPr>
      <w:rFonts w:eastAsiaTheme="minorHAnsi" w:cstheme="minorBidi"/>
      <w:szCs w:val="22"/>
      <w:lang w:val="en-GB"/>
    </w:rPr>
  </w:style>
  <w:style w:type="character" w:customStyle="1" w:styleId="DCUSATableTextChar">
    <w:name w:val="DCUSA Table Text Char"/>
    <w:basedOn w:val="DefaultParagraphFont"/>
    <w:link w:val="DCUSATableText"/>
    <w:rsid w:val="00A94449"/>
    <w:rPr>
      <w:rFonts w:ascii="Times New Roman" w:hAnsi="Times New Roman"/>
      <w:sz w:val="24"/>
    </w:rPr>
  </w:style>
  <w:style w:type="character" w:styleId="CommentReference">
    <w:name w:val="annotation reference"/>
    <w:basedOn w:val="DefaultParagraphFont"/>
    <w:uiPriority w:val="99"/>
    <w:semiHidden/>
    <w:unhideWhenUsed/>
    <w:rsid w:val="0071725F"/>
    <w:rPr>
      <w:sz w:val="16"/>
      <w:szCs w:val="16"/>
    </w:rPr>
  </w:style>
  <w:style w:type="paragraph" w:styleId="CommentText">
    <w:name w:val="annotation text"/>
    <w:basedOn w:val="Normal"/>
    <w:link w:val="CommentTextChar"/>
    <w:uiPriority w:val="99"/>
    <w:semiHidden/>
    <w:unhideWhenUsed/>
    <w:rsid w:val="0071725F"/>
    <w:rPr>
      <w:sz w:val="20"/>
      <w:szCs w:val="20"/>
    </w:rPr>
  </w:style>
  <w:style w:type="character" w:customStyle="1" w:styleId="CommentTextChar">
    <w:name w:val="Comment Text Char"/>
    <w:basedOn w:val="DefaultParagraphFont"/>
    <w:link w:val="CommentText"/>
    <w:uiPriority w:val="99"/>
    <w:semiHidden/>
    <w:rsid w:val="0071725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1725F"/>
    <w:rPr>
      <w:b/>
      <w:bCs/>
    </w:rPr>
  </w:style>
  <w:style w:type="character" w:customStyle="1" w:styleId="CommentSubjectChar">
    <w:name w:val="Comment Subject Char"/>
    <w:basedOn w:val="CommentTextChar"/>
    <w:link w:val="CommentSubject"/>
    <w:uiPriority w:val="99"/>
    <w:semiHidden/>
    <w:rsid w:val="0071725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71725F"/>
    <w:rPr>
      <w:rFonts w:ascii="Tahoma" w:hAnsi="Tahoma" w:cs="Tahoma"/>
      <w:sz w:val="16"/>
      <w:szCs w:val="16"/>
    </w:rPr>
  </w:style>
  <w:style w:type="character" w:customStyle="1" w:styleId="BalloonTextChar">
    <w:name w:val="Balloon Text Char"/>
    <w:basedOn w:val="DefaultParagraphFont"/>
    <w:link w:val="BalloonText"/>
    <w:uiPriority w:val="99"/>
    <w:semiHidden/>
    <w:rsid w:val="0071725F"/>
    <w:rPr>
      <w:rFonts w:ascii="Tahoma" w:eastAsia="Times New Roman" w:hAnsi="Tahoma" w:cs="Tahoma"/>
      <w:sz w:val="16"/>
      <w:szCs w:val="16"/>
      <w:lang w:val="en-US"/>
    </w:rPr>
  </w:style>
  <w:style w:type="paragraph" w:styleId="Revision">
    <w:name w:val="Revision"/>
    <w:hidden/>
    <w:uiPriority w:val="99"/>
    <w:semiHidden/>
    <w:rsid w:val="00654D09"/>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3</cp:revision>
  <cp:lastPrinted>2015-12-14T10:44:00Z</cp:lastPrinted>
  <dcterms:created xsi:type="dcterms:W3CDTF">2016-06-30T15:25:00Z</dcterms:created>
  <dcterms:modified xsi:type="dcterms:W3CDTF">2016-06-30T15:26:00Z</dcterms:modified>
</cp:coreProperties>
</file>